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comments.xml.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media/image2.png" ContentType="image/png"/>
  <Override PartName="/word/media/image3.png" ContentType="image/png"/>
  <Override PartName="/word/media/image4.png" ContentType="image/png"/>
  <Override PartName="/word/media/image5.png" ContentType="image/png"/>
  <Override PartName="/word/media/image6.png" ContentType="image/png"/>
  <Override PartName="/word/media/image7.wmf" ContentType="image/x-wmf"/>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footnotes.xml" ContentType="application/vnd.openxmlformats-officedocument.wordprocessingml.footnotes+xml"/>
  <Override PartName="/word/comments.xml" ContentType="application/vnd.openxmlformats-officedocument.wordprocessingml.comments+xml"/>
  <Override PartName="/word/fontTable.xml" ContentType="application/vnd.openxmlformats-officedocument.wordprocessingml.fontTable+xml"/>
  <Override PartName="/word/numbering.xml" ContentType="application/vnd.openxmlformats-officedocument.wordprocessingml.numbering+xml"/>
  <Override PartName="/_rels/.rels" ContentType="application/vnd.openxmlformats-package.relationships+xml"/>
  <Override PartName="/customXml/item1.xml" ContentType="application/xml"/>
  <Override PartName="/customXml/itemProps5.xml" ContentType="application/vnd.openxmlformats-officedocument.customXmlProperties+xml"/>
  <Override PartName="/customXml/itemProps1.xml" ContentType="application/vnd.openxmlformats-officedocument.customXmlProperties+xml"/>
  <Override PartName="/customXml/item2.xml" ContentType="application/xml"/>
  <Override PartName="/customXml/itemProps6.xml" ContentType="application/vnd.openxmlformats-officedocument.customXmlProperties+xml"/>
  <Override PartName="/customXml/_rels/item6.xml.rels" ContentType="application/vnd.openxmlformats-package.relationships+xml"/>
  <Override PartName="/customXml/_rels/item3.xml.rels" ContentType="application/vnd.openxmlformats-package.relationships+xml"/>
  <Override PartName="/customXml/_rels/item5.xml.rels" ContentType="application/vnd.openxmlformats-package.relationships+xml"/>
  <Override PartName="/customXml/_rels/item2.xml.rels" ContentType="application/vnd.openxmlformats-package.relationships+xml"/>
  <Override PartName="/customXml/_rels/item4.xml.rels" ContentType="application/vnd.openxmlformats-package.relationships+xml"/>
  <Override PartName="/customXml/_rels/item1.xml.rels" ContentType="application/vnd.openxmlformats-package.relationships+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Override PartName="/customXml/item4.xml" ContentType="application/xml"/>
  <Override PartName="/customXml/itemProps4.xml" ContentType="application/vnd.openxmlformats-officedocument.customXmlProperties+xml"/>
  <Override PartName="/customXml/item5.xml" ContentType="application/xml"/>
  <Override PartName="/customXml/item6.xml" ContentType="application/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sz w:val="28"/>
        </w:rPr>
      </w:pPr>
      <w:r>
        <w:rPr>
          <w:b/>
          <w:sz w:val="28"/>
        </w:rPr>
        <w:t>IEEE P802.24</w:t>
      </w:r>
    </w:p>
    <w:p>
      <w:pPr>
        <w:pStyle w:val="Normal"/>
        <w:jc w:val="center"/>
        <w:rPr>
          <w:b/>
          <w:b/>
          <w:sz w:val="28"/>
        </w:rPr>
      </w:pPr>
      <w:r>
        <w:rPr>
          <w:b/>
          <w:sz w:val="28"/>
        </w:rPr>
        <w:t>Vertical Applications Technical Advisory Group</w:t>
      </w:r>
    </w:p>
    <w:p>
      <w:pPr>
        <w:pStyle w:val="Normal"/>
        <w:jc w:val="center"/>
        <w:rPr>
          <w:b/>
          <w:b/>
          <w:sz w:val="28"/>
        </w:rPr>
      </w:pPr>
      <w:r>
        <w:rPr>
          <w:b/>
          <w:sz w:val="28"/>
        </w:rPr>
      </w:r>
    </w:p>
    <w:tbl>
      <w:tblPr>
        <w:tblW w:w="9450" w:type="dxa"/>
        <w:jc w:val="left"/>
        <w:tblInd w:w="108" w:type="dxa"/>
        <w:tblCellMar>
          <w:top w:w="0" w:type="dxa"/>
          <w:left w:w="108" w:type="dxa"/>
          <w:bottom w:w="0" w:type="dxa"/>
          <w:right w:w="108" w:type="dxa"/>
        </w:tblCellMar>
        <w:tblLook w:val="0000" w:noHBand="0" w:noVBand="0" w:firstColumn="0" w:lastRow="0" w:lastColumn="0" w:firstRow="0"/>
      </w:tblPr>
      <w:tblGrid>
        <w:gridCol w:w="1260"/>
        <w:gridCol w:w="6102"/>
        <w:gridCol w:w="2088"/>
      </w:tblGrid>
      <w:tr>
        <w:trPr/>
        <w:tc>
          <w:tcPr>
            <w:tcW w:w="1260" w:type="dxa"/>
            <w:tcBorders>
              <w:top w:val="single" w:sz="6" w:space="0" w:color="000000"/>
            </w:tcBorders>
          </w:tcPr>
          <w:p>
            <w:pPr>
              <w:pStyle w:val="Covertext"/>
              <w:spacing w:before="120" w:after="120"/>
              <w:rPr/>
            </w:pPr>
            <w:r>
              <w:rPr/>
              <w:t>Project</w:t>
            </w:r>
          </w:p>
        </w:tc>
        <w:tc>
          <w:tcPr>
            <w:tcW w:w="8190" w:type="dxa"/>
            <w:gridSpan w:val="2"/>
            <w:tcBorders>
              <w:top w:val="single" w:sz="6" w:space="0" w:color="000000"/>
            </w:tcBorders>
          </w:tcPr>
          <w:p>
            <w:pPr>
              <w:pStyle w:val="Covertext"/>
              <w:spacing w:before="120" w:after="120"/>
              <w:rPr/>
            </w:pPr>
            <w:r>
              <w:rPr/>
              <w:t>IEEE P802.24 Vertical Applications Technical Advisory Group</w:t>
            </w:r>
          </w:p>
        </w:tc>
      </w:tr>
      <w:tr>
        <w:trPr/>
        <w:tc>
          <w:tcPr>
            <w:tcW w:w="1260" w:type="dxa"/>
            <w:tcBorders>
              <w:top w:val="single" w:sz="6" w:space="0" w:color="000000"/>
            </w:tcBorders>
          </w:tcPr>
          <w:p>
            <w:pPr>
              <w:pStyle w:val="Covertext"/>
              <w:spacing w:before="120" w:after="120"/>
              <w:rPr/>
            </w:pPr>
            <w:r>
              <w:rPr/>
              <w:t>Title</w:t>
            </w:r>
          </w:p>
        </w:tc>
        <w:tc>
          <w:tcPr>
            <w:tcW w:w="8190" w:type="dxa"/>
            <w:gridSpan w:val="2"/>
            <w:tcBorders>
              <w:top w:val="single" w:sz="6" w:space="0" w:color="000000"/>
            </w:tcBorders>
          </w:tcPr>
          <w:p>
            <w:pPr>
              <w:pStyle w:val="Covertext"/>
              <w:spacing w:before="120" w:after="120"/>
              <w:rPr/>
            </w:pPr>
            <w:r>
              <w:rPr>
                <w:b/>
                <w:sz w:val="28"/>
              </w:rPr>
              <w:t>IEEE 802 Solutions for Vertical Applications White Paper</w:t>
            </w:r>
          </w:p>
        </w:tc>
      </w:tr>
      <w:tr>
        <w:trPr/>
        <w:tc>
          <w:tcPr>
            <w:tcW w:w="1260" w:type="dxa"/>
            <w:tcBorders>
              <w:top w:val="single" w:sz="6" w:space="0" w:color="000000"/>
            </w:tcBorders>
          </w:tcPr>
          <w:p>
            <w:pPr>
              <w:pStyle w:val="Covertext"/>
              <w:spacing w:before="120" w:after="120"/>
              <w:rPr/>
            </w:pPr>
            <w:r>
              <w:rPr/>
              <w:t>Date Submitted</w:t>
            </w:r>
          </w:p>
        </w:tc>
        <w:tc>
          <w:tcPr>
            <w:tcW w:w="8190" w:type="dxa"/>
            <w:gridSpan w:val="2"/>
            <w:tcBorders>
              <w:top w:val="single" w:sz="6" w:space="0" w:color="000000"/>
            </w:tcBorders>
          </w:tcPr>
          <w:p>
            <w:pPr>
              <w:pStyle w:val="Covertext"/>
              <w:spacing w:before="120" w:after="120"/>
              <w:rPr/>
            </w:pPr>
            <w:r>
              <w:rPr/>
              <w:t>2022-0</w:t>
            </w:r>
            <w:r>
              <w:rPr/>
              <w:t>5</w:t>
            </w:r>
            <w:r>
              <w:rPr/>
              <w:t>-1</w:t>
            </w:r>
            <w:r>
              <w:rPr/>
              <w:t>0</w:t>
            </w:r>
          </w:p>
        </w:tc>
      </w:tr>
      <w:tr>
        <w:trPr/>
        <w:tc>
          <w:tcPr>
            <w:tcW w:w="1260" w:type="dxa"/>
            <w:tcBorders>
              <w:top w:val="single" w:sz="4" w:space="0" w:color="000000"/>
              <w:bottom w:val="single" w:sz="4" w:space="0" w:color="000000"/>
            </w:tcBorders>
          </w:tcPr>
          <w:p>
            <w:pPr>
              <w:pStyle w:val="Covertext"/>
              <w:spacing w:before="120" w:after="120"/>
              <w:rPr/>
            </w:pPr>
            <w:r>
              <w:rPr/>
              <w:t>Source</w:t>
            </w:r>
          </w:p>
        </w:tc>
        <w:tc>
          <w:tcPr>
            <w:tcW w:w="6102" w:type="dxa"/>
            <w:tcBorders>
              <w:top w:val="single" w:sz="4" w:space="0" w:color="000000"/>
              <w:bottom w:val="single" w:sz="4" w:space="0" w:color="000000"/>
            </w:tcBorders>
          </w:tcPr>
          <w:p>
            <w:pPr>
              <w:pStyle w:val="Covertext"/>
              <w:spacing w:before="0" w:after="0"/>
              <w:rPr/>
            </w:pPr>
            <w:r>
              <w:rPr/>
              <w:t>802.24 TAG.   Authors and Contributors:</w:t>
            </w:r>
          </w:p>
          <w:p>
            <w:pPr>
              <w:pStyle w:val="Covertext"/>
              <w:spacing w:before="0" w:after="0"/>
              <w:rPr/>
            </w:pPr>
            <w:r>
              <w:rPr/>
              <w:t>Max Riegel, Tim Godfrey, Amelia Andersdotter</w:t>
            </w:r>
          </w:p>
        </w:tc>
        <w:tc>
          <w:tcPr>
            <w:tcW w:w="2088" w:type="dxa"/>
            <w:tcBorders>
              <w:top w:val="single" w:sz="4" w:space="0" w:color="000000"/>
              <w:bottom w:val="single" w:sz="4" w:space="0" w:color="000000"/>
            </w:tcBorders>
          </w:tcPr>
          <w:p>
            <w:pPr>
              <w:pStyle w:val="Covertext"/>
              <w:tabs>
                <w:tab w:val="clear" w:pos="720"/>
                <w:tab w:val="left" w:pos="1152" w:leader="none"/>
              </w:tabs>
              <w:spacing w:before="0" w:after="0"/>
              <w:rPr>
                <w:sz w:val="18"/>
              </w:rPr>
            </w:pPr>
            <w:r>
              <w:rPr>
                <w:sz w:val="18"/>
              </w:rPr>
            </w:r>
          </w:p>
        </w:tc>
      </w:tr>
      <w:tr>
        <w:trPr/>
        <w:tc>
          <w:tcPr>
            <w:tcW w:w="1260" w:type="dxa"/>
            <w:tcBorders>
              <w:top w:val="single" w:sz="6" w:space="0" w:color="000000"/>
            </w:tcBorders>
          </w:tcPr>
          <w:p>
            <w:pPr>
              <w:pStyle w:val="Covertext"/>
              <w:spacing w:before="120" w:after="120"/>
              <w:rPr/>
            </w:pPr>
            <w:r>
              <w:rPr/>
              <w:t>Re:</w:t>
            </w:r>
          </w:p>
        </w:tc>
        <w:tc>
          <w:tcPr>
            <w:tcW w:w="8190" w:type="dxa"/>
            <w:gridSpan w:val="2"/>
            <w:tcBorders>
              <w:top w:val="single" w:sz="6" w:space="0" w:color="000000"/>
            </w:tcBorders>
          </w:tcPr>
          <w:p>
            <w:pPr>
              <w:pStyle w:val="Covertext"/>
              <w:spacing w:before="120" w:after="120"/>
              <w:rPr/>
            </w:pPr>
            <w:r>
              <w:rPr/>
              <w:t>N/A</w:t>
            </w:r>
          </w:p>
        </w:tc>
      </w:tr>
      <w:tr>
        <w:trPr/>
        <w:tc>
          <w:tcPr>
            <w:tcW w:w="1260" w:type="dxa"/>
            <w:tcBorders>
              <w:top w:val="single" w:sz="6" w:space="0" w:color="000000"/>
            </w:tcBorders>
          </w:tcPr>
          <w:p>
            <w:pPr>
              <w:pStyle w:val="Covertext"/>
              <w:spacing w:before="120" w:after="120"/>
              <w:rPr/>
            </w:pPr>
            <w:r>
              <w:rPr/>
              <w:t>Abstract</w:t>
            </w:r>
          </w:p>
        </w:tc>
        <w:tc>
          <w:tcPr>
            <w:tcW w:w="8190" w:type="dxa"/>
            <w:gridSpan w:val="2"/>
            <w:tcBorders>
              <w:top w:val="single" w:sz="6" w:space="0" w:color="000000"/>
            </w:tcBorders>
          </w:tcPr>
          <w:p>
            <w:pPr>
              <w:pStyle w:val="Covertext"/>
              <w:spacing w:before="120" w:after="120"/>
              <w:rPr/>
            </w:pPr>
            <w:r>
              <w:rPr/>
            </w:r>
          </w:p>
        </w:tc>
      </w:tr>
      <w:tr>
        <w:trPr/>
        <w:tc>
          <w:tcPr>
            <w:tcW w:w="1260" w:type="dxa"/>
            <w:tcBorders>
              <w:top w:val="single" w:sz="6" w:space="0" w:color="000000"/>
            </w:tcBorders>
          </w:tcPr>
          <w:p>
            <w:pPr>
              <w:pStyle w:val="Covertext"/>
              <w:spacing w:before="120" w:after="120"/>
              <w:rPr/>
            </w:pPr>
            <w:r>
              <w:rPr/>
              <w:t>Purpose</w:t>
            </w:r>
          </w:p>
        </w:tc>
        <w:tc>
          <w:tcPr>
            <w:tcW w:w="8190" w:type="dxa"/>
            <w:gridSpan w:val="2"/>
            <w:tcBorders>
              <w:top w:val="single" w:sz="6" w:space="0" w:color="000000"/>
            </w:tcBorders>
          </w:tcPr>
          <w:p>
            <w:pPr>
              <w:pStyle w:val="Covertext"/>
              <w:spacing w:before="120" w:after="120"/>
              <w:rPr/>
            </w:pPr>
            <w:r>
              <w:rPr/>
            </w:r>
          </w:p>
        </w:tc>
      </w:tr>
      <w:tr>
        <w:trPr/>
        <w:tc>
          <w:tcPr>
            <w:tcW w:w="1260" w:type="dxa"/>
            <w:tcBorders>
              <w:top w:val="single" w:sz="6" w:space="0" w:color="000000"/>
              <w:bottom w:val="single" w:sz="6" w:space="0" w:color="000000"/>
            </w:tcBorders>
          </w:tcPr>
          <w:p>
            <w:pPr>
              <w:pStyle w:val="Covertext"/>
              <w:spacing w:before="120" w:after="120"/>
              <w:rPr/>
            </w:pPr>
            <w:r>
              <w:rPr/>
              <w:t>Notice</w:t>
            </w:r>
          </w:p>
        </w:tc>
        <w:tc>
          <w:tcPr>
            <w:tcW w:w="8190" w:type="dxa"/>
            <w:gridSpan w:val="2"/>
            <w:tcBorders>
              <w:top w:val="single" w:sz="6" w:space="0" w:color="000000"/>
              <w:bottom w:val="single" w:sz="6" w:space="0" w:color="000000"/>
            </w:tcBorders>
          </w:tcPr>
          <w:p>
            <w:pPr>
              <w:pStyle w:val="Covertext"/>
              <w:spacing w:before="120" w:after="120"/>
              <w:rPr/>
            </w:pPr>
            <w:r>
              <w:rPr/>
              <w:t>This document has been prepared to assist the IEEE P802.24.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trPr/>
        <w:tc>
          <w:tcPr>
            <w:tcW w:w="1260" w:type="dxa"/>
            <w:tcBorders>
              <w:top w:val="single" w:sz="6" w:space="0" w:color="000000"/>
              <w:bottom w:val="single" w:sz="6" w:space="0" w:color="000000"/>
            </w:tcBorders>
          </w:tcPr>
          <w:p>
            <w:pPr>
              <w:pStyle w:val="Covertext"/>
              <w:spacing w:before="120" w:after="120"/>
              <w:rPr/>
            </w:pPr>
            <w:r>
              <w:rPr/>
              <w:t>Release</w:t>
            </w:r>
          </w:p>
        </w:tc>
        <w:tc>
          <w:tcPr>
            <w:tcW w:w="8190" w:type="dxa"/>
            <w:gridSpan w:val="2"/>
            <w:tcBorders>
              <w:top w:val="single" w:sz="6" w:space="0" w:color="000000"/>
              <w:bottom w:val="single" w:sz="6" w:space="0" w:color="000000"/>
            </w:tcBorders>
          </w:tcPr>
          <w:p>
            <w:pPr>
              <w:pStyle w:val="Covertext"/>
              <w:spacing w:before="120" w:after="120"/>
              <w:rPr/>
            </w:pPr>
            <w:r>
              <w:rPr/>
              <w:t>The contributor acknowledges and accepts that this contribution becomes the property of IEEE and may be made publicly available by P802.24.</w:t>
            </w:r>
          </w:p>
        </w:tc>
      </w:tr>
    </w:tbl>
    <w:p>
      <w:pPr>
        <w:pStyle w:val="Normal"/>
        <w:rPr/>
      </w:pPr>
      <w:r>
        <w:rPr/>
      </w:r>
    </w:p>
    <w:p>
      <w:pPr>
        <w:pStyle w:val="NoSpacing"/>
        <w:rPr/>
      </w:pPr>
      <w:r>
        <w:rPr/>
      </w:r>
      <w:r>
        <w:br w:type="page"/>
      </w:r>
    </w:p>
    <w:p>
      <w:pPr>
        <w:pStyle w:val="Heading1"/>
        <w:numPr>
          <w:ilvl w:val="0"/>
          <w:numId w:val="3"/>
        </w:numPr>
        <w:rPr/>
      </w:pPr>
      <w:r>
        <w:rPr/>
        <w:t>Background and Introduction</w:t>
      </w:r>
    </w:p>
    <w:p>
      <w:pPr>
        <w:pStyle w:val="Normal"/>
        <w:rPr/>
      </w:pPr>
      <w:r>
        <w:rPr/>
        <w:t>What is the value and differentiation of the IEEE 802 architecture in the context of vertical markets? How is IEEE 802 better suited to deployment in the communication infrastructure of private enterprise, industry, and the individual user? </w:t>
      </w:r>
    </w:p>
    <w:p>
      <w:pPr>
        <w:pStyle w:val="Normal"/>
        <w:rPr/>
      </w:pPr>
      <w:r>
        <w:rPr/>
        <w:t>How does IEEE 802 compare to network architectures oriented towards service providers?</w:t>
      </w:r>
    </w:p>
    <w:p>
      <w:pPr>
        <w:pStyle w:val="Normal"/>
        <w:rPr/>
      </w:pPr>
      <w:r>
        <w:rPr/>
        <w:t>The IEEE 802 architecture enables networks that are like Ethernet: Well understood, mature, predictable. It offers a “cleaner” integration of disparate technologies under the common architecture and addressing.</w:t>
      </w:r>
    </w:p>
    <w:p>
      <w:pPr>
        <w:pStyle w:val="Normal"/>
        <w:rPr/>
      </w:pPr>
      <w:r>
        <w:rPr/>
      </w:r>
    </w:p>
    <w:p>
      <w:pPr>
        <w:pStyle w:val="Heading1"/>
        <w:numPr>
          <w:ilvl w:val="0"/>
          <w:numId w:val="3"/>
        </w:numPr>
        <w:rPr/>
      </w:pPr>
      <w:r>
        <w:rPr/>
        <w:t>Requirements of Vertical Applications</w:t>
      </w:r>
    </w:p>
    <w:p>
      <w:pPr>
        <w:pStyle w:val="Normal"/>
        <w:rPr/>
      </w:pPr>
      <w:r>
        <w:rPr/>
      </w:r>
    </w:p>
    <w:p>
      <w:pPr>
        <w:pStyle w:val="Normal"/>
        <w:rPr/>
      </w:pPr>
      <w:r>
        <w:rPr/>
        <w:t xml:space="preserve">Define Vertical Applications – various systems including network connectivity that preform specific tasks or enable use cases for their industry. </w:t>
      </w:r>
    </w:p>
    <w:p>
      <w:pPr>
        <w:pStyle w:val="Normal"/>
        <w:rPr/>
      </w:pPr>
      <w:r>
        <w:rPr/>
      </w:r>
    </w:p>
    <w:p>
      <w:pPr>
        <w:pStyle w:val="Heading2"/>
        <w:numPr>
          <w:ilvl w:val="1"/>
          <w:numId w:val="3"/>
        </w:numPr>
        <w:rPr/>
      </w:pPr>
      <w:r>
        <w:rPr/>
        <w:t>Defining “Vertical”</w:t>
      </w:r>
    </w:p>
    <w:p>
      <w:pPr>
        <w:pStyle w:val="Normal"/>
        <w:rPr/>
      </w:pPr>
      <w:r>
        <w:rPr/>
        <w:t xml:space="preserve">In the context of this white paper, Vertical Applications refers to networks that serve specific use cases in specific market segments. The network is used by the entity to enable its business processes. This is in contrast to an access network, where the network services are the product. </w:t>
      </w:r>
    </w:p>
    <w:p>
      <w:pPr>
        <w:pStyle w:val="Normal"/>
        <w:rPr/>
      </w:pPr>
      <w:r>
        <w:rPr/>
      </w:r>
    </w:p>
    <w:p>
      <w:pPr>
        <w:pStyle w:val="Normal"/>
        <w:rPr/>
      </w:pPr>
      <w:r>
        <w:rPr/>
        <w:t xml:space="preserve">Vertical markets involved specific usage models: </w:t>
      </w:r>
    </w:p>
    <w:p>
      <w:pPr>
        <w:pStyle w:val="ListParagraph"/>
        <w:numPr>
          <w:ilvl w:val="0"/>
          <w:numId w:val="8"/>
        </w:numPr>
        <w:rPr/>
      </w:pPr>
      <w:r>
        <w:rPr/>
        <w:t>Industrial automation</w:t>
      </w:r>
    </w:p>
    <w:p>
      <w:pPr>
        <w:pStyle w:val="ListParagraph"/>
        <w:numPr>
          <w:ilvl w:val="0"/>
          <w:numId w:val="8"/>
        </w:numPr>
        <w:rPr/>
      </w:pPr>
      <w:r>
        <w:rPr/>
        <w:t>Building Automation</w:t>
      </w:r>
    </w:p>
    <w:p>
      <w:pPr>
        <w:pStyle w:val="ListParagraph"/>
        <w:numPr>
          <w:ilvl w:val="0"/>
          <w:numId w:val="8"/>
        </w:numPr>
        <w:rPr/>
      </w:pPr>
      <w:r>
        <w:rPr/>
        <w:t>Smart Cities</w:t>
      </w:r>
    </w:p>
    <w:p>
      <w:pPr>
        <w:pStyle w:val="ListParagraph"/>
        <w:numPr>
          <w:ilvl w:val="0"/>
          <w:numId w:val="8"/>
        </w:numPr>
        <w:rPr/>
      </w:pPr>
      <w:r>
        <w:rPr/>
        <w:t>Smart Grid / Utility</w:t>
      </w:r>
    </w:p>
    <w:p>
      <w:pPr>
        <w:pStyle w:val="ListParagraph"/>
        <w:numPr>
          <w:ilvl w:val="0"/>
          <w:numId w:val="8"/>
        </w:numPr>
        <w:rPr/>
      </w:pPr>
      <w:r>
        <w:rPr/>
        <w:t>Automotive / transportation</w:t>
      </w:r>
    </w:p>
    <w:p>
      <w:pPr>
        <w:pStyle w:val="ListParagraph"/>
        <w:numPr>
          <w:ilvl w:val="0"/>
          <w:numId w:val="8"/>
        </w:numPr>
        <w:rPr/>
      </w:pPr>
      <w:r>
        <w:rPr/>
        <w:t>Agriculture</w:t>
      </w:r>
    </w:p>
    <w:p>
      <w:pPr>
        <w:pStyle w:val="ListParagraph"/>
        <w:numPr>
          <w:ilvl w:val="0"/>
          <w:numId w:val="8"/>
        </w:numPr>
        <w:rPr/>
      </w:pPr>
      <w:r>
        <w:rPr/>
        <w:t>Connected Supply Chain</w:t>
      </w:r>
    </w:p>
    <w:p>
      <w:pPr>
        <w:pStyle w:val="ListParagraph"/>
        <w:numPr>
          <w:ilvl w:val="0"/>
          <w:numId w:val="8"/>
        </w:numPr>
        <w:rPr/>
      </w:pPr>
      <w:r>
        <w:rPr/>
        <w:t>Critical infrastructure protection and control</w:t>
      </w:r>
    </w:p>
    <w:p>
      <w:pPr>
        <w:pStyle w:val="ListParagraph"/>
        <w:numPr>
          <w:ilvl w:val="0"/>
          <w:numId w:val="8"/>
        </w:numPr>
        <w:rPr/>
      </w:pPr>
      <w:r>
        <w:rPr/>
        <w:t>Wide area gaming (including AR/VR)</w:t>
      </w:r>
    </w:p>
    <w:p>
      <w:pPr>
        <w:pStyle w:val="Normal"/>
        <w:rPr/>
      </w:pPr>
      <w:r>
        <w:rPr/>
      </w:r>
    </w:p>
    <w:p>
      <w:pPr>
        <w:pStyle w:val="Normal"/>
        <w:rPr/>
      </w:pPr>
      <w:r>
        <w:rPr/>
        <w:t>There are other ways of looking at vertical. Vertical integration is really a competition/anti-trust term, rather than a technical term. In that context it describes a technical situation that some set of functionalities that may be provided by the same company could actually in practice also be provided by different companies. So, for instance, "5G" is "vertically integrated" because it actually assumes - from the technical spec - that a single commercial provider will be responsible for a whole range of different features that are not really separable. But IEEE 802 is not "vertically integrated" in that sense because you could just as well have different operators of</w:t>
      </w:r>
    </w:p>
    <w:p>
      <w:pPr>
        <w:pStyle w:val="Normal"/>
        <w:rPr/>
      </w:pPr>
      <w:r>
        <w:rPr/>
        <w:t xml:space="preserve">different networks (one does wired, someone else wireless, etc). </w:t>
      </w:r>
    </w:p>
    <w:p>
      <w:pPr>
        <w:pStyle w:val="Normal"/>
        <w:rPr/>
      </w:pPr>
      <w:r>
        <w:rPr/>
      </w:r>
    </w:p>
    <w:p>
      <w:pPr>
        <w:pStyle w:val="Normal"/>
        <w:rPr/>
      </w:pPr>
      <w:r>
        <w:rPr/>
      </w:r>
    </w:p>
    <w:p>
      <w:pPr>
        <w:pStyle w:val="Normal"/>
        <w:rPr/>
      </w:pPr>
      <w:r>
        <w:rPr/>
        <w:t>Define some reference specifications for vertical markets</w:t>
      </w:r>
    </w:p>
    <w:p>
      <w:pPr>
        <w:pStyle w:val="Normal"/>
        <w:rPr/>
      </w:pPr>
      <w:r>
        <w:rPr/>
        <w:t>Unique requirements, may be specific to the vertical markets</w:t>
      </w:r>
    </w:p>
    <w:p>
      <w:pPr>
        <w:pStyle w:val="Normal"/>
        <w:rPr/>
      </w:pPr>
      <w:r>
        <w:rPr/>
      </w:r>
    </w:p>
    <w:p>
      <w:pPr>
        <w:pStyle w:val="Normal"/>
        <w:rPr/>
      </w:pPr>
      <w:r>
        <w:rPr/>
        <w:t xml:space="preserve">Vertical markets often required highly-engineered networks. Not commodity service. </w:t>
      </w:r>
    </w:p>
    <w:p>
      <w:pPr>
        <w:pStyle w:val="Normal"/>
        <w:rPr/>
      </w:pPr>
      <w:r>
        <w:rPr/>
        <w:t xml:space="preserve">Vertical markets operate on a different lifecycle – the vertical network is expected to remain in service for a longer time than a service-provider network. </w:t>
      </w:r>
    </w:p>
    <w:p>
      <w:pPr>
        <w:pStyle w:val="Normal"/>
        <w:rPr/>
      </w:pPr>
      <w:r>
        <w:rPr/>
        <w:t xml:space="preserve">Vertical markets may have different cost models. Some are opex averse, others are capex averse. </w:t>
      </w:r>
    </w:p>
    <w:p>
      <w:pPr>
        <w:pStyle w:val="Normal"/>
        <w:rPr/>
      </w:pPr>
      <w:r>
        <w:rPr/>
      </w:r>
    </w:p>
    <w:p>
      <w:pPr>
        <w:pStyle w:val="Heading1"/>
        <w:numPr>
          <w:ilvl w:val="0"/>
          <w:numId w:val="3"/>
        </w:numPr>
        <w:rPr/>
      </w:pPr>
      <w:ins w:id="0" w:author="Riegel, Maximilian (Nokia - DE/Munich)" w:date="2022-03-09T17:49:00Z">
        <w:r>
          <w:rPr/>
          <w:t xml:space="preserve">Economic Aspects for Vertical Application Networks </w:t>
        </w:r>
      </w:ins>
    </w:p>
    <w:p>
      <w:pPr>
        <w:pStyle w:val="Normal"/>
        <w:ind w:left="360" w:hanging="0"/>
        <w:rPr/>
      </w:pPr>
      <w:ins w:id="2" w:author="Riegel, Maximilian (Nokia - DE/Munich)" w:date="2022-03-09T17:49:00Z">
        <w:r>
          <w:rPr/>
          <w:t>The network “enables creating/delivering a product” vs “the network is the product”</w:t>
        </w:r>
      </w:ins>
    </w:p>
    <w:p>
      <w:pPr>
        <w:pStyle w:val="Normal"/>
        <w:ind w:left="360" w:hanging="0"/>
        <w:rPr/>
      </w:pPr>
      <w:ins w:id="4" w:author="Riegel, Maximilian (Nokia - DE/Munich)" w:date="2022-03-09T17:49:00Z">
        <w:r>
          <w:rPr/>
        </w:r>
      </w:ins>
    </w:p>
    <w:p>
      <w:pPr>
        <w:pStyle w:val="Normal"/>
        <w:numPr>
          <w:ilvl w:val="0"/>
          <w:numId w:val="7"/>
        </w:numPr>
        <w:rPr/>
      </w:pPr>
      <w:ins w:id="6" w:author="Riegel, Maximilian (Nokia - DE/Munich)" w:date="2022-03-09T17:49:00Z">
        <w:r>
          <w:rPr/>
          <w:t>IEEE needs to think about how to create that package without a “subscription model”</w:t>
        </w:r>
      </w:ins>
    </w:p>
    <w:p>
      <w:pPr>
        <w:pStyle w:val="Normal"/>
        <w:numPr>
          <w:ilvl w:val="1"/>
          <w:numId w:val="7"/>
        </w:numPr>
        <w:rPr/>
      </w:pPr>
      <w:ins w:id="8" w:author="Riegel, Maximilian (Nokia - DE/Munich)" w:date="2022-03-09T17:49:00Z">
        <w:r>
          <w:rPr/>
          <w:t>IEEE 802 is often free to use</w:t>
        </w:r>
      </w:ins>
    </w:p>
    <w:p>
      <w:pPr>
        <w:pStyle w:val="Normal"/>
        <w:numPr>
          <w:ilvl w:val="0"/>
          <w:numId w:val="7"/>
        </w:numPr>
        <w:rPr/>
      </w:pPr>
      <w:ins w:id="10" w:author="Riegel, Maximilian (Nokia - DE/Munich)" w:date="2022-03-09T17:49:00Z">
        <w:r>
          <w:rPr/>
          <w:t>IEEE 802 is deployed in vertical markets, where the network is owned and operated by the user of the services.</w:t>
        </w:r>
      </w:ins>
    </w:p>
    <w:p>
      <w:pPr>
        <w:pStyle w:val="Normal"/>
        <w:numPr>
          <w:ilvl w:val="0"/>
          <w:numId w:val="7"/>
        </w:numPr>
        <w:rPr/>
      </w:pPr>
      <w:ins w:id="12" w:author="Riegel, Maximilian (Nokia - DE/Munich)" w:date="2022-03-09T17:49:00Z">
        <w:r>
          <w:rPr/>
          <w:t>Are there other models for IEEE 802 other than subscription that can provide ancillary economic value?</w:t>
        </w:r>
      </w:ins>
    </w:p>
    <w:p>
      <w:pPr>
        <w:pStyle w:val="Normal"/>
        <w:numPr>
          <w:ilvl w:val="1"/>
          <w:numId w:val="7"/>
        </w:numPr>
        <w:rPr/>
      </w:pPr>
      <w:ins w:id="14" w:author="Riegel, Maximilian (Nokia - DE/Munich)" w:date="2022-03-09T17:49:00Z">
        <w:r>
          <w:rPr/>
          <w:t>Is management of shared spectrum a candidate?</w:t>
        </w:r>
      </w:ins>
    </w:p>
    <w:p>
      <w:pPr>
        <w:pStyle w:val="Normal"/>
        <w:numPr>
          <w:ilvl w:val="1"/>
          <w:numId w:val="7"/>
        </w:numPr>
        <w:rPr/>
      </w:pPr>
      <w:ins w:id="16" w:author="Riegel, Maximilian (Nokia - DE/Munich)" w:date="2022-03-09T17:49:00Z">
        <w:r>
          <w:rPr/>
          <w:t xml:space="preserve">An economy of scale can be accomplished by creating a network that can be leveraged by multiple entities. This is similar to the cloud thinking – the model of sharing the infrastructure (network) without the need for them to be independently installed and managed.  A similar concept to a data center just providing computing resources, but not dealing with installing and running software for all the needed services. </w:t>
        </w:r>
      </w:ins>
    </w:p>
    <w:p>
      <w:pPr>
        <w:pStyle w:val="Normal"/>
        <w:numPr>
          <w:ilvl w:val="1"/>
          <w:numId w:val="7"/>
        </w:numPr>
        <w:rPr/>
      </w:pPr>
      <w:ins w:id="18" w:author="Riegel, Maximilian (Nokia - DE/Munich)" w:date="2022-03-09T17:49:00Z">
        <w:r>
          <w:rPr/>
          <w:t xml:space="preserve">The trend toward more virtualization is a strength of IEEE 802 because it allows the network to be better prepared for that virtualization. It provides the clean separation between the infrastructure and the service running on the infrastructure.  In the IEEE 802 case, this is the layer 2 to layer 3 boundary. </w:t>
        </w:r>
      </w:ins>
    </w:p>
    <w:p>
      <w:pPr>
        <w:pStyle w:val="Normal"/>
        <w:numPr>
          <w:ilvl w:val="1"/>
          <w:numId w:val="7"/>
        </w:numPr>
        <w:rPr/>
      </w:pPr>
      <w:ins w:id="20" w:author="Riegel, Maximilian (Nokia - DE/Munich)" w:date="2022-03-09T17:49:00Z">
        <w:r>
          <w:rPr/>
          <w:t xml:space="preserve">The IEEE 802.3 Ethernet transport is the most well understood transport in existence. This is analogous to the X86 computer architecture that became the basis for the computing resources of data centers. </w:t>
        </w:r>
      </w:ins>
    </w:p>
    <w:p>
      <w:pPr>
        <w:pStyle w:val="Normal"/>
        <w:numPr>
          <w:ilvl w:val="0"/>
          <w:numId w:val="7"/>
        </w:numPr>
        <w:rPr/>
      </w:pPr>
      <w:ins w:id="22" w:author="Riegel, Maximilian (Nokia - DE/Munich)" w:date="2022-03-09T17:49:00Z">
        <w:r>
          <w:rPr/>
          <w:t>IEEE 802 and unlicensed spectrum enables faster innovation</w:t>
        </w:r>
      </w:ins>
    </w:p>
    <w:p>
      <w:pPr>
        <w:pStyle w:val="Normal"/>
        <w:numPr>
          <w:ilvl w:val="1"/>
          <w:numId w:val="7"/>
        </w:numPr>
        <w:rPr/>
      </w:pPr>
      <w:ins w:id="24" w:author="Riegel, Maximilian (Nokia - DE/Munich)" w:date="2022-03-09T17:49:00Z">
        <w:r>
          <w:rPr/>
          <w:t>Many of the breakthrough innovations were not as planned</w:t>
        </w:r>
      </w:ins>
    </w:p>
    <w:p>
      <w:pPr>
        <w:pStyle w:val="Normal"/>
        <w:numPr>
          <w:ilvl w:val="1"/>
          <w:numId w:val="7"/>
        </w:numPr>
        <w:rPr/>
      </w:pPr>
      <w:ins w:id="26" w:author="Riegel, Maximilian (Nokia - DE/Munich)" w:date="2022-03-09T17:49:00Z">
        <w:r>
          <w:rPr/>
          <w:t>The story of why IEEE 802 complements everything else, and everything else (alone) is not sufficient.</w:t>
        </w:r>
      </w:ins>
    </w:p>
    <w:p>
      <w:pPr>
        <w:pStyle w:val="Normal"/>
        <w:numPr>
          <w:ilvl w:val="0"/>
          <w:numId w:val="7"/>
        </w:numPr>
        <w:rPr/>
      </w:pPr>
      <w:ins w:id="28" w:author="Riegel, Maximilian (Nokia - DE/Munich)" w:date="2022-03-09T17:49:00Z">
        <w:r>
          <w:rPr/>
          <w:t>IoT is built around many specialized niches. The challenge is meeting the diverse requirements. No single standard can address all of them well.  IEEE 802 provides multiple standards to address multiple IoT applications.</w:t>
        </w:r>
      </w:ins>
    </w:p>
    <w:p>
      <w:pPr>
        <w:pStyle w:val="Normal"/>
        <w:numPr>
          <w:ilvl w:val="0"/>
          <w:numId w:val="7"/>
        </w:numPr>
        <w:rPr/>
      </w:pPr>
      <w:ins w:id="30" w:author="Riegel, Maximilian (Nokia - DE/Munich)" w:date="2022-03-09T17:49:00Z">
        <w:r>
          <w:rPr/>
          <w:t xml:space="preserve">What is the model for network management, when the owner/operator of the network may have less expertise in network management? What guidance is available to manage and operate a private network? Design, Deployment, Configuration, Operation. In theory, this is simpler because the IEEE 802 network is simpler (compared to 3GPP, for example), but the documentation is not really mature or available.  Yang modeling describes the interface, but more knowledge is needed to understand how to use the network management data that is available through the interface. </w:t>
        </w:r>
      </w:ins>
    </w:p>
    <w:p>
      <w:pPr>
        <w:pStyle w:val="Normal"/>
        <w:ind w:left="360" w:hanging="0"/>
        <w:rPr/>
      </w:pPr>
      <w:ins w:id="32" w:author="Riegel, Maximilian (Nokia - DE/Munich)" w:date="2022-03-09T17:49:00Z">
        <w:r>
          <w:rPr/>
        </w:r>
      </w:ins>
    </w:p>
    <w:p>
      <w:pPr>
        <w:pStyle w:val="Heading3"/>
        <w:numPr>
          <w:ilvl w:val="2"/>
          <w:numId w:val="3"/>
        </w:numPr>
        <w:rPr/>
      </w:pPr>
      <w:ins w:id="34" w:author="Riegel, Maximilian (Nokia - DE/Munich)" w:date="2022-03-09T17:49:00Z">
        <w:r>
          <w:rPr/>
          <w:t xml:space="preserve">Modularity and Interchangeability, competition economics </w:t>
        </w:r>
      </w:ins>
    </w:p>
    <w:p>
      <w:pPr>
        <w:pStyle w:val="Normal"/>
        <w:ind w:left="720" w:hanging="0"/>
        <w:rPr/>
      </w:pPr>
      <w:ins w:id="36" w:author="Riegel, Maximilian (Nokia - DE/Munich)" w:date="2022-03-09T17:49:00Z">
        <w:r>
          <w:rPr/>
          <w:t xml:space="preserve">A user of a vertical application may want to be able to replace parts of their vertical application network with a better, newer product when one arrives (for instance, installing a new AP when a better one is available from a different vendor). IEEE 802 products lend themselves to this form of user-empowered modularity. </w:t>
        </w:r>
      </w:ins>
    </w:p>
    <w:p>
      <w:pPr>
        <w:pStyle w:val="Normal"/>
        <w:ind w:left="720" w:hanging="0"/>
        <w:rPr/>
      </w:pPr>
      <w:ins w:id="38" w:author="Riegel, Maximilian (Nokia - DE/Munich)" w:date="2022-03-09T17:49:00Z">
        <w:r>
          <w:rPr/>
          <w:t xml:space="preserve">Building blocks with smaller functional content and broader variation offer this flexibility to the vertical application. 3GPP 5G (or cellular networks in general) does not have this modular feature. Although many vendors of UEs can be certified to the specifications, it is much harder for the network owner to mix multiple vendors in the RAN and Core of the network. </w:t>
        </w:r>
      </w:ins>
    </w:p>
    <w:p>
      <w:pPr>
        <w:pStyle w:val="Normal"/>
        <w:ind w:left="1440" w:hanging="0"/>
        <w:rPr/>
      </w:pPr>
      <w:ins w:id="40" w:author="Riegel, Maximilian (Nokia - DE/Munich)" w:date="2022-03-09T17:49:00Z">
        <w:r>
          <w:rPr/>
        </w:r>
      </w:ins>
    </w:p>
    <w:p>
      <w:pPr>
        <w:pStyle w:val="Heading3"/>
        <w:numPr>
          <w:ilvl w:val="2"/>
          <w:numId w:val="3"/>
        </w:numPr>
        <w:rPr/>
      </w:pPr>
      <w:ins w:id="42" w:author="Riegel, Maximilian (Nokia - DE/Munich)" w:date="2022-03-09T17:49:00Z">
        <w:r>
          <w:rPr/>
          <w:t>Possibility of small business entities deploying small scale networks</w:t>
        </w:r>
      </w:ins>
    </w:p>
    <w:p>
      <w:pPr>
        <w:pStyle w:val="Normal"/>
        <w:ind w:left="720" w:hanging="0"/>
        <w:rPr/>
      </w:pPr>
      <w:ins w:id="44" w:author="Riegel, Maximilian (Nokia - DE/Munich)" w:date="2022-03-09T17:49:00Z">
        <w:r>
          <w:rPr/>
          <w:t xml:space="preserve">It would be possible for a small utility or municipality with only a few employees to set up a reasonably secure Wi-Fi network at their workplace, perhaps with temporary help from a consultant if they were making sure it was really secure. But they would find it much more difficult to acquire a municipal spectrum license for LTE technologies, and install, configure, and maintain a 3GPP private network infrastructure. </w:t>
        </w:r>
      </w:ins>
    </w:p>
    <w:p>
      <w:pPr>
        <w:pStyle w:val="Normal"/>
        <w:ind w:left="720" w:hanging="0"/>
        <w:rPr/>
      </w:pPr>
      <w:ins w:id="46" w:author="Riegel, Maximilian (Nokia - DE/Munich)" w:date="2022-03-09T17:49:00Z">
        <w:r>
          <w:rPr/>
          <w:t xml:space="preserve">IEEE 802 also enables a greater degree of scalability. A network that starts small can easily be scaled to more complexity and users as the business grows. A 3GPP access network is designed from the start for large scale, and is more difficult to apply at a small scale. </w:t>
        </w:r>
      </w:ins>
    </w:p>
    <w:p>
      <w:pPr>
        <w:pStyle w:val="Normal"/>
        <w:ind w:left="360" w:hanging="0"/>
        <w:rPr/>
      </w:pPr>
      <w:ins w:id="48" w:author="Riegel, Maximilian (Nokia - DE/Munich)" w:date="2022-03-09T17:49:00Z">
        <w:r>
          <w:rPr/>
        </w:r>
      </w:ins>
    </w:p>
    <w:p>
      <w:pPr>
        <w:pStyle w:val="Normal"/>
        <w:rPr/>
      </w:pPr>
      <w:r>
        <w:rPr/>
      </w:r>
    </w:p>
    <w:p>
      <w:pPr>
        <w:pStyle w:val="Normal"/>
        <w:rPr/>
      </w:pPr>
      <w:r>
        <w:rPr/>
      </w:r>
    </w:p>
    <w:p>
      <w:pPr>
        <w:pStyle w:val="Heading1"/>
        <w:numPr>
          <w:ilvl w:val="0"/>
          <w:numId w:val="3"/>
        </w:numPr>
        <w:rPr/>
      </w:pPr>
      <w:r>
        <w:rPr/>
        <w:t>Key Aspects of the IEEE 802 Technologies for Vertical Applications</w:t>
      </w:r>
    </w:p>
    <w:p>
      <w:pPr>
        <w:pStyle w:val="Heading2"/>
        <w:numPr>
          <w:ilvl w:val="1"/>
          <w:numId w:val="3"/>
        </w:numPr>
        <w:rPr/>
      </w:pPr>
      <w:r>
        <w:rPr/>
        <w:t>Layering</w:t>
      </w:r>
    </w:p>
    <w:p>
      <w:pPr>
        <w:pStyle w:val="ListParagraph"/>
        <w:numPr>
          <w:ilvl w:val="0"/>
          <w:numId w:val="5"/>
        </w:numPr>
        <w:rPr/>
      </w:pPr>
      <w:r>
        <w:rPr/>
        <w:t>IEEE 802 is a transport network</w:t>
      </w:r>
    </w:p>
    <w:p>
      <w:pPr>
        <w:pStyle w:val="ListParagraph"/>
        <w:numPr>
          <w:ilvl w:val="0"/>
          <w:numId w:val="5"/>
        </w:numPr>
        <w:rPr/>
      </w:pPr>
      <w:r>
        <w:rPr/>
        <w:t>IEEE 802 is Layer 2</w:t>
      </w:r>
    </w:p>
    <w:p>
      <w:pPr>
        <w:pStyle w:val="ListParagraph"/>
        <w:numPr>
          <w:ilvl w:val="0"/>
          <w:numId w:val="5"/>
        </w:numPr>
        <w:rPr>
          <w:del w:id="51" w:author="Riegel, Maximilian (Nokia - DE/Munich)" w:date="2022-03-09T17:35:00Z"/>
        </w:rPr>
      </w:pPr>
      <w:del w:id="50" w:author="Riegel, Maximilian (Nokia - DE/Munich)" w:date="2022-03-09T17:35:00Z">
        <w:r>
          <w:rPr/>
          <w:delText>3GPP RAN is layer 3 only, Layer 2 is not available</w:delText>
        </w:r>
      </w:del>
      <w:r>
        <w:rPr/>
        <w:commentReference w:id="0"/>
      </w:r>
    </w:p>
    <w:p>
      <w:pPr>
        <w:pStyle w:val="ListParagraph"/>
        <w:numPr>
          <w:ilvl w:val="0"/>
          <w:numId w:val="5"/>
        </w:numPr>
        <w:rPr/>
      </w:pPr>
      <w:r>
        <w:rPr/>
        <w:t>IEEE 802 provides direct and simultaneous support of IPv4 and IPv6 or pure layer 2 protocols</w:t>
      </w:r>
    </w:p>
    <w:p>
      <w:pPr>
        <w:pStyle w:val="ListParagraph"/>
        <w:numPr>
          <w:ilvl w:val="0"/>
          <w:numId w:val="5"/>
        </w:numPr>
        <w:rPr/>
      </w:pPr>
      <w:r>
        <w:rPr/>
        <w:t>IEEE 802 offers trade-off and optimizations between flexibility (L2) and scalability (L3)</w:t>
      </w:r>
    </w:p>
    <w:p>
      <w:pPr>
        <w:pStyle w:val="Heading2"/>
        <w:numPr>
          <w:ilvl w:val="1"/>
          <w:numId w:val="3"/>
        </w:numPr>
        <w:rPr/>
      </w:pPr>
      <w:r>
        <w:rPr/>
        <w:t>Routing and Bridging</w:t>
      </w:r>
    </w:p>
    <w:p>
      <w:pPr>
        <w:pStyle w:val="ListParagraph"/>
        <w:numPr>
          <w:ilvl w:val="0"/>
          <w:numId w:val="5"/>
        </w:numPr>
        <w:rPr/>
      </w:pPr>
      <w:r>
        <w:rPr/>
        <w:t xml:space="preserve">IEEE 802 enables networks to scale with routing and bridging. </w:t>
      </w:r>
    </w:p>
    <w:p>
      <w:pPr>
        <w:pStyle w:val="ListParagraph"/>
        <w:numPr>
          <w:ilvl w:val="0"/>
          <w:numId w:val="5"/>
        </w:numPr>
        <w:rPr/>
      </w:pPr>
      <w:r>
        <w:rPr/>
        <w:t>IEEE 802 supports layer 3 protocols such as IP, which enables routing to enable IEEE 802 networks to expand to higher scale</w:t>
      </w:r>
    </w:p>
    <w:p>
      <w:pPr>
        <w:pStyle w:val="ListParagraph"/>
        <w:numPr>
          <w:ilvl w:val="0"/>
          <w:numId w:val="5"/>
        </w:numPr>
        <w:rPr/>
      </w:pPr>
      <w:r>
        <w:rPr/>
        <w:t>IEEE 802 networks can be built at smaller scale to provide more flexibility</w:t>
      </w:r>
    </w:p>
    <w:p>
      <w:pPr>
        <w:pStyle w:val="ListParagraph"/>
        <w:numPr>
          <w:ilvl w:val="0"/>
          <w:numId w:val="5"/>
        </w:numPr>
        <w:rPr/>
      </w:pPr>
      <w:r>
        <w:rPr/>
        <w:t>Smaller scale provides opportunity for real-time</w:t>
      </w:r>
    </w:p>
    <w:p>
      <w:pPr>
        <w:pStyle w:val="ListParagraph"/>
        <w:numPr>
          <w:ilvl w:val="0"/>
          <w:numId w:val="5"/>
        </w:numPr>
        <w:rPr/>
      </w:pPr>
      <w:r>
        <w:rPr/>
        <w:t xml:space="preserve">IEEE 802 standards can emulate a point to point network over a wireless point to multipoint network to enable bridging over the wireless link. </w:t>
      </w:r>
    </w:p>
    <w:p>
      <w:pPr>
        <w:pStyle w:val="ListParagraph"/>
        <w:numPr>
          <w:ilvl w:val="0"/>
          <w:numId w:val="5"/>
        </w:numPr>
        <w:rPr/>
      </w:pPr>
      <w:r>
        <w:rPr/>
        <w:t xml:space="preserve">IEEE 802 can </w:t>
      </w:r>
      <w:ins w:id="52" w:author="Riegel, Maximilian (Nokia - DE/Munich)" w:date="2022-03-09T17:36:00Z">
        <w:r>
          <w:rPr/>
          <w:t>support multiple different L3 and above</w:t>
        </w:r>
      </w:ins>
      <w:ins w:id="53" w:author="Riegel, Maximilian (Nokia - DE/Munich)" w:date="2022-03-09T17:37:00Z">
        <w:r>
          <w:rPr/>
          <w:t xml:space="preserve"> protocol suites</w:t>
        </w:r>
      </w:ins>
      <w:del w:id="54" w:author="Riegel, Maximilian (Nokia - DE/Munich)" w:date="2022-03-09T17:36:00Z">
        <w:r>
          <w:rPr/>
          <w:delText>route via L3 when needed. 3GPP cannot offer L2</w:delText>
        </w:r>
      </w:del>
    </w:p>
    <w:p>
      <w:pPr>
        <w:pStyle w:val="ListParagraph"/>
        <w:numPr>
          <w:ilvl w:val="0"/>
          <w:numId w:val="5"/>
        </w:numPr>
        <w:rPr/>
      </w:pPr>
      <w:r>
        <w:rPr/>
        <w:t>IEEE 802 can also offer L2 routing when appropriate (e.g. 802.15.10)</w:t>
      </w:r>
    </w:p>
    <w:p>
      <w:pPr>
        <w:pStyle w:val="ListParagraph"/>
        <w:numPr>
          <w:ilvl w:val="1"/>
          <w:numId w:val="5"/>
        </w:numPr>
        <w:rPr/>
      </w:pPr>
      <w:r>
        <w:rPr/>
        <w:t>Note: Not an alternative to L3 routing, but there to address a different problem</w:t>
      </w:r>
    </w:p>
    <w:p>
      <w:pPr>
        <w:pStyle w:val="Heading2"/>
        <w:numPr>
          <w:ilvl w:val="1"/>
          <w:numId w:val="3"/>
        </w:numPr>
        <w:rPr/>
      </w:pPr>
      <w:r>
        <w:rPr/>
        <w:t>Management and Control</w:t>
      </w:r>
    </w:p>
    <w:p>
      <w:pPr>
        <w:pStyle w:val="ListParagraph"/>
        <w:numPr>
          <w:ilvl w:val="0"/>
          <w:numId w:val="5"/>
        </w:numPr>
        <w:rPr/>
      </w:pPr>
      <w:r>
        <w:rPr/>
        <w:t>IEEE 802 does not provide as many means of control for a specific end device and its traffic on a path.</w:t>
      </w:r>
    </w:p>
    <w:p>
      <w:pPr>
        <w:pStyle w:val="ListParagraph"/>
        <w:numPr>
          <w:ilvl w:val="0"/>
          <w:numId w:val="5"/>
        </w:numPr>
        <w:rPr/>
      </w:pPr>
      <w:r>
        <w:rPr/>
        <w:t>There are some management facilities in some standards</w:t>
      </w:r>
    </w:p>
    <w:p>
      <w:pPr>
        <w:pStyle w:val="ListParagraph"/>
        <w:numPr>
          <w:ilvl w:val="0"/>
          <w:numId w:val="5"/>
        </w:numPr>
        <w:rPr/>
      </w:pPr>
      <w:r>
        <w:rPr/>
        <w:t xml:space="preserve">It is easier for IEEE 802 to support an “unmanaged” network, such as consumer Wi-Fi. </w:t>
      </w:r>
    </w:p>
    <w:p>
      <w:pPr>
        <w:pStyle w:val="ListParagraph"/>
        <w:numPr>
          <w:ilvl w:val="0"/>
          <w:numId w:val="5"/>
        </w:numPr>
        <w:rPr>
          <w:del w:id="56" w:author="Riegel, Maximilian (Nokia - DE/Munich)" w:date="2022-03-09T17:37:00Z"/>
        </w:rPr>
      </w:pPr>
      <w:del w:id="55" w:author="Riegel, Maximilian (Nokia - DE/Munich)" w:date="2022-03-09T17:37:00Z">
        <w:r>
          <w:rPr/>
          <w:delText xml:space="preserve">3GPP networks provide more tools for subscriber management, and assume that active management.  </w:delText>
        </w:r>
      </w:del>
    </w:p>
    <w:p>
      <w:pPr>
        <w:pStyle w:val="ListParagraph"/>
        <w:numPr>
          <w:ilvl w:val="0"/>
          <w:numId w:val="5"/>
        </w:numPr>
        <w:rPr/>
      </w:pPr>
      <w:r>
        <w:rPr/>
        <w:t xml:space="preserve">802 provides local networks that may be (but don’t have to be) connected into the Internet or other networks. </w:t>
      </w:r>
    </w:p>
    <w:p>
      <w:pPr>
        <w:pStyle w:val="ListParagraph"/>
        <w:numPr>
          <w:ilvl w:val="0"/>
          <w:numId w:val="5"/>
        </w:numPr>
        <w:rPr/>
      </w:pPr>
      <w:ins w:id="57" w:author="Riegel, Maximilian (Nokia - DE/Munich)" w:date="2022-03-09T17:38:00Z">
        <w:r>
          <w:rPr/>
          <w:t>Public o</w:t>
        </w:r>
      </w:ins>
      <w:del w:id="58" w:author="Riegel, Maximilian (Nokia - DE/Munich)" w:date="2022-03-09T17:38:00Z">
        <w:r>
          <w:rPr/>
          <w:delText>O</w:delText>
        </w:r>
      </w:del>
      <w:r>
        <w:rPr/>
        <w:t>perator networks are focused on services for single devices, while IEEE 802 networks support and include multiple devices (networks of networks) – devices can communicate with each other as well as with other networks</w:t>
      </w:r>
    </w:p>
    <w:p>
      <w:pPr>
        <w:pStyle w:val="ListParagraph"/>
        <w:rPr/>
      </w:pPr>
      <w:ins w:id="59" w:author="Riegel, Maximilian (Nokia - DE/Munich)" w:date="2022-03-09T17:48:00Z">
        <w:r>
          <w:rPr/>
        </w:r>
      </w:ins>
    </w:p>
    <w:p>
      <w:pPr>
        <w:pStyle w:val="Heading1"/>
        <w:numPr>
          <w:ilvl w:val="0"/>
          <w:numId w:val="3"/>
        </w:numPr>
        <w:rPr>
          <w:del w:id="62" w:author="Riegel, Maximilian (Nokia - DE/Munich)" w:date="2022-03-09T17:49:00Z"/>
        </w:rPr>
      </w:pPr>
      <w:del w:id="61" w:author="Riegel, Maximilian (Nokia - DE/Munich)" w:date="2022-03-09T17:49:00Z">
        <w:r>
          <w:rPr/>
        </w:r>
      </w:del>
    </w:p>
    <w:p>
      <w:pPr>
        <w:pStyle w:val="Normal"/>
        <w:ind w:left="360" w:hanging="0"/>
        <w:rPr>
          <w:del w:id="64" w:author="Riegel, Maximilian (Nokia - DE/Munich)" w:date="2022-03-09T17:49:00Z"/>
        </w:rPr>
      </w:pPr>
      <w:del w:id="63" w:author="Riegel, Maximilian (Nokia - DE/Munich)" w:date="2022-03-09T17:49:00Z">
        <w:r>
          <w:rPr/>
          <w:delText>The network “enables creating/delivering a product” vs “the network is the product”</w:delText>
        </w:r>
      </w:del>
    </w:p>
    <w:p>
      <w:pPr>
        <w:pStyle w:val="Normal"/>
        <w:ind w:left="360" w:hanging="0"/>
        <w:rPr>
          <w:del w:id="66" w:author="Riegel, Maximilian (Nokia - DE/Munich)" w:date="2022-03-09T17:49:00Z"/>
        </w:rPr>
      </w:pPr>
      <w:del w:id="65" w:author="Riegel, Maximilian (Nokia - DE/Munich)" w:date="2022-03-09T17:49:00Z">
        <w:r>
          <w:rPr/>
        </w:r>
      </w:del>
    </w:p>
    <w:p>
      <w:pPr>
        <w:pStyle w:val="Normal"/>
        <w:numPr>
          <w:ilvl w:val="0"/>
          <w:numId w:val="7"/>
        </w:numPr>
        <w:rPr>
          <w:del w:id="68" w:author="Riegel, Maximilian (Nokia - DE/Munich)" w:date="2022-03-09T17:49:00Z"/>
        </w:rPr>
      </w:pPr>
      <w:del w:id="67" w:author="Riegel, Maximilian (Nokia - DE/Munich)" w:date="2022-03-09T17:49:00Z">
        <w:r>
          <w:rPr/>
          <w:delText>IEEE needs to think about how to create that package without a “subscription model”</w:delText>
        </w:r>
      </w:del>
    </w:p>
    <w:p>
      <w:pPr>
        <w:pStyle w:val="Normal"/>
        <w:numPr>
          <w:ilvl w:val="1"/>
          <w:numId w:val="7"/>
        </w:numPr>
        <w:rPr>
          <w:del w:id="70" w:author="Riegel, Maximilian (Nokia - DE/Munich)" w:date="2022-03-09T17:49:00Z"/>
        </w:rPr>
      </w:pPr>
      <w:del w:id="69" w:author="Riegel, Maximilian (Nokia - DE/Munich)" w:date="2022-03-09T17:49:00Z">
        <w:r>
          <w:rPr/>
          <w:delText>IEEE 802 is often free to use</w:delText>
        </w:r>
      </w:del>
    </w:p>
    <w:p>
      <w:pPr>
        <w:pStyle w:val="Normal"/>
        <w:numPr>
          <w:ilvl w:val="0"/>
          <w:numId w:val="7"/>
        </w:numPr>
        <w:rPr>
          <w:del w:id="72" w:author="Riegel, Maximilian (Nokia - DE/Munich)" w:date="2022-03-09T17:49:00Z"/>
        </w:rPr>
      </w:pPr>
      <w:del w:id="71" w:author="Riegel, Maximilian (Nokia - DE/Munich)" w:date="2022-03-09T17:49:00Z">
        <w:r>
          <w:rPr/>
          <w:delText>IEEE 802 is deployed in vertical markets, where the network is owned and operated by the user of the services.</w:delText>
        </w:r>
      </w:del>
    </w:p>
    <w:p>
      <w:pPr>
        <w:pStyle w:val="Normal"/>
        <w:numPr>
          <w:ilvl w:val="0"/>
          <w:numId w:val="7"/>
        </w:numPr>
        <w:rPr>
          <w:del w:id="74" w:author="Riegel, Maximilian (Nokia - DE/Munich)" w:date="2022-03-09T17:49:00Z"/>
        </w:rPr>
      </w:pPr>
      <w:del w:id="73" w:author="Riegel, Maximilian (Nokia - DE/Munich)" w:date="2022-03-09T17:49:00Z">
        <w:r>
          <w:rPr/>
          <w:delText>Are there other models for IEEE 802 other than subscription that can provide ancillary economic value?</w:delText>
        </w:r>
      </w:del>
    </w:p>
    <w:p>
      <w:pPr>
        <w:pStyle w:val="Normal"/>
        <w:numPr>
          <w:ilvl w:val="1"/>
          <w:numId w:val="7"/>
        </w:numPr>
        <w:rPr>
          <w:del w:id="76" w:author="Riegel, Maximilian (Nokia - DE/Munich)" w:date="2022-03-09T17:49:00Z"/>
        </w:rPr>
      </w:pPr>
      <w:del w:id="75" w:author="Riegel, Maximilian (Nokia - DE/Munich)" w:date="2022-03-09T17:49:00Z">
        <w:r>
          <w:rPr/>
          <w:delText>Is management of shared spectrum a candidate?</w:delText>
        </w:r>
      </w:del>
    </w:p>
    <w:p>
      <w:pPr>
        <w:pStyle w:val="Normal"/>
        <w:numPr>
          <w:ilvl w:val="1"/>
          <w:numId w:val="7"/>
        </w:numPr>
        <w:rPr>
          <w:del w:id="78" w:author="Riegel, Maximilian (Nokia - DE/Munich)" w:date="2022-03-09T17:49:00Z"/>
        </w:rPr>
      </w:pPr>
      <w:del w:id="77" w:author="Riegel, Maximilian (Nokia - DE/Munich)" w:date="2022-03-09T17:49:00Z">
        <w:r>
          <w:rPr/>
          <w:delText xml:space="preserve">An economy of scale can be accomplished by creating a network that can be leveraged by multiple entities. This is similar to the cloud thinking – the model of sharing the infrastructure (network) without the need for them to be independently installed and managed.  A similar concept to a data center just providing computing resources, but not dealing with installing and running software for all the needed services. </w:delText>
        </w:r>
      </w:del>
    </w:p>
    <w:p>
      <w:pPr>
        <w:pStyle w:val="Normal"/>
        <w:numPr>
          <w:ilvl w:val="1"/>
          <w:numId w:val="7"/>
        </w:numPr>
        <w:rPr>
          <w:del w:id="80" w:author="Riegel, Maximilian (Nokia - DE/Munich)" w:date="2022-03-09T17:49:00Z"/>
        </w:rPr>
      </w:pPr>
      <w:del w:id="79" w:author="Riegel, Maximilian (Nokia - DE/Munich)" w:date="2022-03-09T17:49:00Z">
        <w:r>
          <w:rPr/>
          <w:delText xml:space="preserve">The trend toward more virtualization is a strength of IEEE 802 because it allows the network to be better prepared for that virtualization. It provides the clean separation between the infrastructure and the service running on the infrastructure.  In the IEEE 802 case, this is the layer 2 to layer 3 boundary. </w:delText>
        </w:r>
      </w:del>
    </w:p>
    <w:p>
      <w:pPr>
        <w:pStyle w:val="Normal"/>
        <w:numPr>
          <w:ilvl w:val="1"/>
          <w:numId w:val="7"/>
        </w:numPr>
        <w:rPr>
          <w:del w:id="82" w:author="Riegel, Maximilian (Nokia - DE/Munich)" w:date="2022-03-09T17:49:00Z"/>
        </w:rPr>
      </w:pPr>
      <w:del w:id="81" w:author="Riegel, Maximilian (Nokia - DE/Munich)" w:date="2022-03-09T17:49:00Z">
        <w:r>
          <w:rPr/>
          <w:delText xml:space="preserve">The IEEE 802.3 Ethernet transport is the most well understood transport in existence. This is analogous to the X86 computer architecture that became the basis for the computing resources of data centers. </w:delText>
        </w:r>
      </w:del>
    </w:p>
    <w:p>
      <w:pPr>
        <w:pStyle w:val="Normal"/>
        <w:numPr>
          <w:ilvl w:val="0"/>
          <w:numId w:val="7"/>
        </w:numPr>
        <w:rPr>
          <w:del w:id="84" w:author="Riegel, Maximilian (Nokia - DE/Munich)" w:date="2022-03-09T17:49:00Z"/>
        </w:rPr>
      </w:pPr>
      <w:del w:id="83" w:author="Riegel, Maximilian (Nokia - DE/Munich)" w:date="2022-03-09T17:49:00Z">
        <w:r>
          <w:rPr/>
          <w:delText>IEEE 802 and unlicensed spectrum enables faster innovation</w:delText>
        </w:r>
      </w:del>
    </w:p>
    <w:p>
      <w:pPr>
        <w:pStyle w:val="Normal"/>
        <w:numPr>
          <w:ilvl w:val="1"/>
          <w:numId w:val="7"/>
        </w:numPr>
        <w:rPr>
          <w:del w:id="86" w:author="Riegel, Maximilian (Nokia - DE/Munich)" w:date="2022-03-09T17:49:00Z"/>
        </w:rPr>
      </w:pPr>
      <w:del w:id="85" w:author="Riegel, Maximilian (Nokia - DE/Munich)" w:date="2022-03-09T17:49:00Z">
        <w:r>
          <w:rPr/>
          <w:delText>Many of the breakthrough innovations were not as planned</w:delText>
        </w:r>
      </w:del>
    </w:p>
    <w:p>
      <w:pPr>
        <w:pStyle w:val="Normal"/>
        <w:numPr>
          <w:ilvl w:val="1"/>
          <w:numId w:val="7"/>
        </w:numPr>
        <w:rPr>
          <w:del w:id="88" w:author="Riegel, Maximilian (Nokia - DE/Munich)" w:date="2022-03-09T17:49:00Z"/>
        </w:rPr>
      </w:pPr>
      <w:del w:id="87" w:author="Riegel, Maximilian (Nokia - DE/Munich)" w:date="2022-03-09T17:49:00Z">
        <w:r>
          <w:rPr/>
          <w:delText>The story of why IEEE 802 complements everything else, and everything else (alone) is not sufficient.</w:delText>
        </w:r>
      </w:del>
    </w:p>
    <w:p>
      <w:pPr>
        <w:pStyle w:val="Normal"/>
        <w:numPr>
          <w:ilvl w:val="0"/>
          <w:numId w:val="7"/>
        </w:numPr>
        <w:rPr>
          <w:del w:id="90" w:author="Riegel, Maximilian (Nokia - DE/Munich)" w:date="2022-03-09T17:49:00Z"/>
        </w:rPr>
      </w:pPr>
      <w:del w:id="89" w:author="Riegel, Maximilian (Nokia - DE/Munich)" w:date="2022-03-09T17:49:00Z">
        <w:r>
          <w:rPr/>
          <w:delText>IoT is built around many specialized niches. The challenge is meeting the diverse requirements. No single standard can address all of them well.  IEEE 802 provides multiple standards to address multiple IoT applications.</w:delText>
        </w:r>
      </w:del>
    </w:p>
    <w:p>
      <w:pPr>
        <w:pStyle w:val="Normal"/>
        <w:numPr>
          <w:ilvl w:val="0"/>
          <w:numId w:val="7"/>
        </w:numPr>
        <w:rPr>
          <w:del w:id="92" w:author="Riegel, Maximilian (Nokia - DE/Munich)" w:date="2022-03-09T17:49:00Z"/>
        </w:rPr>
      </w:pPr>
      <w:del w:id="91" w:author="Riegel, Maximilian (Nokia - DE/Munich)" w:date="2022-03-09T17:49:00Z">
        <w:r>
          <w:rPr/>
          <w:delText xml:space="preserve">What is the model for network management, when the owner/operator of the network may have less expertise in network management? What guidance is available to manage and operate a private network? Design, Deployment, Configuration, Operation. In theory, this is simpler because the IEEE 802 network is simpler (compared to 3GPP, for example), but the documentation is not really mature or available.  Yang modeling describes the interface, but more knowledge is needed to understand how to use the network management data that is available through the interface. </w:delText>
        </w:r>
      </w:del>
    </w:p>
    <w:p>
      <w:pPr>
        <w:pStyle w:val="Normal"/>
        <w:ind w:left="360" w:hanging="0"/>
        <w:rPr>
          <w:del w:id="94" w:author="Riegel, Maximilian (Nokia - DE/Munich)" w:date="2022-03-09T17:49:00Z"/>
        </w:rPr>
      </w:pPr>
      <w:del w:id="93" w:author="Riegel, Maximilian (Nokia - DE/Munich)" w:date="2022-03-09T17:49:00Z">
        <w:r>
          <w:rPr/>
        </w:r>
      </w:del>
    </w:p>
    <w:p>
      <w:pPr>
        <w:pStyle w:val="Heading3"/>
        <w:numPr>
          <w:ilvl w:val="2"/>
          <w:numId w:val="3"/>
        </w:numPr>
        <w:rPr>
          <w:del w:id="96" w:author="Riegel, Maximilian (Nokia - DE/Munich)" w:date="2022-03-09T17:49:00Z"/>
        </w:rPr>
      </w:pPr>
      <w:del w:id="95" w:author="Riegel, Maximilian (Nokia - DE/Munich)" w:date="2022-03-09T17:49:00Z">
        <w:r>
          <w:rPr/>
          <w:delText xml:space="preserve">Modularity and Interchangeability, competition economics </w:delText>
        </w:r>
      </w:del>
    </w:p>
    <w:p>
      <w:pPr>
        <w:pStyle w:val="Normal"/>
        <w:ind w:left="720" w:hanging="0"/>
        <w:rPr>
          <w:del w:id="98" w:author="Riegel, Maximilian (Nokia - DE/Munich)" w:date="2022-03-09T17:49:00Z"/>
        </w:rPr>
      </w:pPr>
      <w:del w:id="97" w:author="Riegel, Maximilian (Nokia - DE/Munich)" w:date="2022-03-09T17:49:00Z">
        <w:r>
          <w:rPr/>
          <w:delText xml:space="preserve">A user of a vertical application may want to be able to replace parts of their vertical application network with a better, newer product when one arrives (for instance, installing a new AP when a better one is available from a different vendor). IEEE 802 products lend themselves to this form of user-empowered modularity. </w:delText>
        </w:r>
      </w:del>
    </w:p>
    <w:p>
      <w:pPr>
        <w:pStyle w:val="Normal"/>
        <w:ind w:left="720" w:hanging="0"/>
        <w:rPr>
          <w:del w:id="100" w:author="Riegel, Maximilian (Nokia - DE/Munich)" w:date="2022-03-09T17:49:00Z"/>
        </w:rPr>
      </w:pPr>
      <w:del w:id="99" w:author="Riegel, Maximilian (Nokia - DE/Munich)" w:date="2022-03-09T17:49:00Z">
        <w:r>
          <w:rPr/>
          <w:delText xml:space="preserve">Building blocks with smaller functional content and broader variation offer this flexibility to the vertical application. 3GPP 5G (or cellular networks in general) does not have this modular feature. Although many vendors of UEs can be certified to the specifications, it is much harder for the network owner to mix multiple vendors in the RAN and Core of the network. </w:delText>
        </w:r>
      </w:del>
    </w:p>
    <w:p>
      <w:pPr>
        <w:pStyle w:val="Normal"/>
        <w:ind w:left="1440" w:hanging="0"/>
        <w:rPr>
          <w:del w:id="102" w:author="Riegel, Maximilian (Nokia - DE/Munich)" w:date="2022-03-09T17:49:00Z"/>
        </w:rPr>
      </w:pPr>
      <w:del w:id="101" w:author="Riegel, Maximilian (Nokia - DE/Munich)" w:date="2022-03-09T17:49:00Z">
        <w:r>
          <w:rPr/>
        </w:r>
      </w:del>
    </w:p>
    <w:p>
      <w:pPr>
        <w:pStyle w:val="Heading3"/>
        <w:numPr>
          <w:ilvl w:val="2"/>
          <w:numId w:val="3"/>
        </w:numPr>
        <w:rPr>
          <w:del w:id="104" w:author="Riegel, Maximilian (Nokia - DE/Munich)" w:date="2022-03-09T17:49:00Z"/>
        </w:rPr>
      </w:pPr>
      <w:del w:id="103" w:author="Riegel, Maximilian (Nokia - DE/Munich)" w:date="2022-03-09T17:49:00Z">
        <w:r>
          <w:rPr/>
          <w:delText>Possibility of small business entities deploying small scale networks</w:delText>
        </w:r>
      </w:del>
    </w:p>
    <w:p>
      <w:pPr>
        <w:pStyle w:val="Normal"/>
        <w:ind w:left="720" w:hanging="0"/>
        <w:rPr>
          <w:del w:id="106" w:author="Riegel, Maximilian (Nokia - DE/Munich)" w:date="2022-03-09T17:49:00Z"/>
        </w:rPr>
      </w:pPr>
      <w:del w:id="105" w:author="Riegel, Maximilian (Nokia - DE/Munich)" w:date="2022-03-09T17:49:00Z">
        <w:r>
          <w:rPr/>
          <w:delText xml:space="preserve">It would be possible for a small utility or municipality with only a few employees to set up a reasonably secure Wi-Fi network at their workplace, perhaps with temporary help from a consultant if they were making sure it was really secure. But they would find it much more difficult to acquire a municipal spectrum license for LTE technologies, and install, configure, and maintain a 3GPP private network infrastructure. </w:delText>
        </w:r>
      </w:del>
    </w:p>
    <w:p>
      <w:pPr>
        <w:pStyle w:val="Normal"/>
        <w:ind w:left="720" w:hanging="0"/>
        <w:rPr>
          <w:del w:id="108" w:author="Riegel, Maximilian (Nokia - DE/Munich)" w:date="2022-03-09T17:49:00Z"/>
        </w:rPr>
      </w:pPr>
      <w:del w:id="107" w:author="Riegel, Maximilian (Nokia - DE/Munich)" w:date="2022-03-09T17:49:00Z">
        <w:r>
          <w:rPr/>
          <w:delText xml:space="preserve">IEEE 802 also enables a greater degree of scalability. A network that starts small can easily be scaled to more complexity and users as the business grows. A 3GPP access network is designed from the start for large scale, and is more difficult to apply at a small scale. </w:delText>
        </w:r>
      </w:del>
    </w:p>
    <w:p>
      <w:pPr>
        <w:pStyle w:val="Normal"/>
        <w:ind w:left="360" w:hanging="0"/>
        <w:rPr>
          <w:del w:id="110" w:author="Riegel, Maximilian (Nokia - DE/Munich)" w:date="2022-03-09T17:49:00Z"/>
        </w:rPr>
      </w:pPr>
      <w:del w:id="109" w:author="Riegel, Maximilian (Nokia - DE/Munich)" w:date="2022-03-09T17:49:00Z">
        <w:r>
          <w:rPr/>
        </w:r>
      </w:del>
      <w:bookmarkStart w:id="0" w:name="move97740511211"/>
      <w:bookmarkStart w:id="1" w:name="move97740511211"/>
      <w:bookmarkEnd w:id="1"/>
    </w:p>
    <w:p>
      <w:pPr>
        <w:pStyle w:val="Heading1"/>
        <w:numPr>
          <w:ilvl w:val="0"/>
          <w:numId w:val="2"/>
        </w:numPr>
        <w:pPrChange w:id="0" w:author="Riegel, Maximilian (Nokia - DE/Munich)" w:date="2022-03-09T17:48:00Z">
          <w:pPr>
            <w:pStyle w:val="ListParagraph"/>
          </w:pPr>
        </w:pPrChange>
        <w:rPr/>
      </w:pPr>
      <w:r>
        <w:rPr/>
      </w:r>
    </w:p>
    <w:p>
      <w:pPr>
        <w:pStyle w:val="Heading1"/>
        <w:numPr>
          <w:ilvl w:val="0"/>
          <w:numId w:val="3"/>
        </w:numPr>
        <w:rPr/>
      </w:pPr>
      <w:r>
        <w:rPr/>
        <w:t>IEEE 802 standards aimed for vertical applications</w:t>
      </w:r>
    </w:p>
    <w:p>
      <w:pPr>
        <w:pStyle w:val="Heading2"/>
        <w:numPr>
          <w:ilvl w:val="1"/>
          <w:numId w:val="3"/>
        </w:numPr>
        <w:rPr/>
      </w:pPr>
      <w:r>
        <w:rPr/>
        <w:t>IEEE 802 Overview and Architecture</w:t>
      </w:r>
    </w:p>
    <w:p>
      <w:pPr>
        <w:pStyle w:val="Normal"/>
        <w:numPr>
          <w:ilvl w:val="0"/>
          <w:numId w:val="9"/>
        </w:numPr>
        <w:rPr/>
      </w:pPr>
      <w:r>
        <w:rPr/>
        <w:t>802-2014 - IEEE Standard for Local and Metropolitan Area Networks: Overview and Architecture</w:t>
      </w:r>
    </w:p>
    <w:p>
      <w:pPr>
        <w:pStyle w:val="Normal"/>
        <w:numPr>
          <w:ilvl w:val="0"/>
          <w:numId w:val="9"/>
        </w:numPr>
        <w:rPr/>
      </w:pPr>
      <w:r>
        <w:rPr/>
        <w:t>802c-2017 - IEEE Standard for Local and Metropolitan Area Networks:Overview and Architecture--Amendment 2: Local Medium Access Control (MAC) Address Usage</w:t>
      </w:r>
    </w:p>
    <w:p>
      <w:pPr>
        <w:pStyle w:val="Normal"/>
        <w:numPr>
          <w:ilvl w:val="0"/>
          <w:numId w:val="9"/>
        </w:numPr>
        <w:rPr/>
      </w:pPr>
      <w:r>
        <w:rPr/>
        <w:t>802d-2017 - IEEE Standard for Local and Metropolitan Area Networks:Overview and Architecture Amendment 1: Allocation of Uniform Resource Name (URN) Values in IEEE 802(R) Standards</w:t>
      </w:r>
    </w:p>
    <w:p>
      <w:pPr>
        <w:pStyle w:val="Normal"/>
        <w:numPr>
          <w:ilvl w:val="0"/>
          <w:numId w:val="9"/>
        </w:numPr>
        <w:rPr/>
      </w:pPr>
      <w:r>
        <w:rPr/>
        <w:t>802E-2020 - IEEE Recommended Practice for Privacy Considerations for IEEE 802(R) Technologies</w:t>
      </w:r>
    </w:p>
    <w:p>
      <w:pPr>
        <w:pStyle w:val="Heading2"/>
        <w:numPr>
          <w:ilvl w:val="1"/>
          <w:numId w:val="3"/>
        </w:numPr>
        <w:rPr/>
      </w:pPr>
      <w:r>
        <w:rPr/>
        <w:t>IEEE 802.1 Bridging and Management</w:t>
      </w:r>
    </w:p>
    <w:p>
      <w:pPr>
        <w:pStyle w:val="Normal"/>
        <w:numPr>
          <w:ilvl w:val="0"/>
          <w:numId w:val="10"/>
        </w:numPr>
        <w:rPr>
          <w:del w:id="112" w:author="Riegel, Maximilian (Nokia - DE/Munich)" w:date="2022-03-09T11:32:00Z"/>
        </w:rPr>
      </w:pPr>
      <w:r>
        <w:rPr/>
        <w:t>802.1AB-</w:t>
      </w:r>
      <w:del w:id="111" w:author="Riegel, Maximilian (Nokia - DE/Munich)" w:date="2022-03-09T11:32:00Z">
        <w:r>
          <w:rPr/>
          <w:delText>2016</w:delText>
        </w:r>
      </w:del>
    </w:p>
    <w:p>
      <w:pPr>
        <w:pStyle w:val="Normal"/>
        <w:numPr>
          <w:ilvl w:val="0"/>
          <w:numId w:val="10"/>
        </w:numPr>
        <w:pPrChange w:id="0" w:author="Riegel, Maximilian (Nokia - DE/Munich)" w:date="2022-03-09T11:32:00Z">
          <w:pPr>
            <w:ind w:left="720" w:hanging="0"/>
          </w:pPr>
        </w:pPrChange>
        <w:rPr/>
      </w:pPr>
      <w:r>
        <w:rPr/>
        <w:t>802.1AB-2016 - IEEE Standard for Local and metropolitan area networks - Station and Media Access Control Connectivity Discovery</w:t>
      </w:r>
    </w:p>
    <w:p>
      <w:pPr>
        <w:pStyle w:val="Normal"/>
        <w:numPr>
          <w:ilvl w:val="0"/>
          <w:numId w:val="10"/>
        </w:numPr>
        <w:rPr>
          <w:del w:id="114" w:author="Riegel, Maximilian (Nokia - DE/Munich)" w:date="2022-03-09T11:33:00Z"/>
        </w:rPr>
      </w:pPr>
      <w:r>
        <w:rPr/>
        <w:t>802.1AC-</w:t>
      </w:r>
      <w:del w:id="113" w:author="Riegel, Maximilian (Nokia - DE/Munich)" w:date="2022-03-09T11:33:00Z">
        <w:r>
          <w:rPr/>
          <w:delText>2016/Cor 1-2018</w:delText>
        </w:r>
      </w:del>
    </w:p>
    <w:p>
      <w:pPr>
        <w:pStyle w:val="Normal"/>
        <w:numPr>
          <w:ilvl w:val="0"/>
          <w:numId w:val="10"/>
        </w:numPr>
        <w:pPrChange w:id="0" w:author="Riegel, Maximilian (Nokia - DE/Munich)" w:date="2022-03-09T11:33:00Z">
          <w:pPr>
            <w:ind w:left="720" w:hanging="0"/>
          </w:pPr>
        </w:pPrChange>
        <w:rPr/>
      </w:pPr>
      <w:r>
        <w:rPr/>
        <w:t>802.1AC-2016/Cor 1-2018 - IEEE Standard for Local and Metropolitan Area Networks--Media Access Control (MAC) Service Definition - Corrigendum 1: Logical Link Control (LLC) Encapsulation EtherType</w:t>
      </w:r>
    </w:p>
    <w:p>
      <w:pPr>
        <w:pStyle w:val="Normal"/>
        <w:numPr>
          <w:ilvl w:val="0"/>
          <w:numId w:val="10"/>
        </w:numPr>
        <w:rPr>
          <w:del w:id="116" w:author="Riegel, Maximilian (Nokia - DE/Munich)" w:date="2022-03-09T11:33:00Z"/>
        </w:rPr>
      </w:pPr>
      <w:r>
        <w:rPr/>
        <w:t>802.1AC-</w:t>
      </w:r>
      <w:del w:id="115" w:author="Riegel, Maximilian (Nokia - DE/Munich)" w:date="2022-03-09T11:33:00Z">
        <w:r>
          <w:rPr/>
          <w:delText>2016</w:delText>
        </w:r>
      </w:del>
    </w:p>
    <w:p>
      <w:pPr>
        <w:pStyle w:val="Normal"/>
        <w:numPr>
          <w:ilvl w:val="0"/>
          <w:numId w:val="10"/>
        </w:numPr>
        <w:pPrChange w:id="0" w:author="Riegel, Maximilian (Nokia - DE/Munich)" w:date="2022-03-09T11:33:00Z">
          <w:pPr>
            <w:ind w:left="720" w:hanging="0"/>
          </w:pPr>
        </w:pPrChange>
        <w:rPr/>
      </w:pPr>
      <w:r>
        <w:rPr/>
        <w:t>802.1AC-2016 - IEEE Standard for Local and metropolitan area networks -- Media Access Control (MAC) Service Definition</w:t>
      </w:r>
    </w:p>
    <w:p>
      <w:pPr>
        <w:pStyle w:val="Normal"/>
        <w:numPr>
          <w:ilvl w:val="0"/>
          <w:numId w:val="10"/>
        </w:numPr>
        <w:rPr>
          <w:del w:id="119" w:author="Riegel, Maximilian (Nokia - DE/Munich)" w:date="2022-03-09T11:33:00Z"/>
        </w:rPr>
      </w:pPr>
      <w:del w:id="117" w:author="Riegel, Maximilian (Nokia - DE/Munich)" w:date="2022-03-09T17:38:00Z">
        <w:r>
          <w:rPr/>
          <w:delText>802.1AE-</w:delText>
        </w:r>
      </w:del>
      <w:del w:id="118" w:author="Riegel, Maximilian (Nokia - DE/Munich)" w:date="2022-03-09T11:33:00Z">
        <w:r>
          <w:rPr/>
          <w:delText>2018/Cor 1-2020</w:delText>
        </w:r>
      </w:del>
    </w:p>
    <w:p>
      <w:pPr>
        <w:pStyle w:val="Normal"/>
        <w:numPr>
          <w:ilvl w:val="0"/>
          <w:numId w:val="10"/>
        </w:numPr>
        <w:pPrChange w:id="0" w:author="Riegel, Maximilian (Nokia - DE/Munich)" w:date="2022-03-09T11:33:00Z">
          <w:pPr>
            <w:ind w:left="720" w:hanging="0"/>
          </w:pPr>
        </w:pPrChange>
        <w:rPr>
          <w:del w:id="121" w:author="Riegel, Maximilian (Nokia - DE/Munich)" w:date="2022-03-09T17:38:00Z"/>
        </w:rPr>
      </w:pPr>
      <w:del w:id="120" w:author="Riegel, Maximilian (Nokia - DE/Munich)" w:date="2022-03-09T11:33:00Z">
        <w:r>
          <w:rPr/>
          <w:delText>802.1AE-</w:delText>
        </w:r>
      </w:del>
      <w:r>
        <w:rPr/>
        <w:t>2018/Cor 1-2020 - IEEE Standard for Local and metropolitan area networks--Media Access Control (MAC) Security Corrigendum 1: Tag Control Information Figure</w:t>
      </w:r>
    </w:p>
    <w:p>
      <w:pPr>
        <w:pStyle w:val="Normal"/>
        <w:numPr>
          <w:ilvl w:val="0"/>
          <w:numId w:val="10"/>
        </w:numPr>
        <w:rPr>
          <w:del w:id="123" w:author="Riegel, Maximilian (Nokia - DE/Munich)" w:date="2022-03-09T11:33:00Z"/>
        </w:rPr>
      </w:pPr>
      <w:r>
        <w:rPr/>
        <w:t>802.1AE-</w:t>
      </w:r>
      <w:del w:id="122" w:author="Riegel, Maximilian (Nokia - DE/Munich)" w:date="2022-03-09T11:33:00Z">
        <w:r>
          <w:rPr/>
          <w:delText>2018</w:delText>
        </w:r>
      </w:del>
    </w:p>
    <w:p>
      <w:pPr>
        <w:pStyle w:val="Normal"/>
        <w:numPr>
          <w:ilvl w:val="0"/>
          <w:numId w:val="10"/>
        </w:numPr>
        <w:pPrChange w:id="0" w:author="Riegel, Maximilian (Nokia - DE/Munich)" w:date="2022-03-09T11:33:00Z">
          <w:pPr>
            <w:ind w:left="720" w:hanging="0"/>
          </w:pPr>
        </w:pPrChange>
        <w:rPr/>
      </w:pPr>
      <w:del w:id="124" w:author="Riegel, Maximilian (Nokia - DE/Munich)" w:date="2022-03-09T11:33:00Z">
        <w:r>
          <w:rPr/>
          <w:delText>802.1AE-</w:delText>
        </w:r>
      </w:del>
      <w:r>
        <w:rPr/>
        <w:t>2018 - IEEE Standard for Local and metropolitan area networks-Media Access Control (MAC) Security</w:t>
      </w:r>
    </w:p>
    <w:p>
      <w:pPr>
        <w:pStyle w:val="Normal"/>
        <w:numPr>
          <w:ilvl w:val="0"/>
          <w:numId w:val="10"/>
        </w:numPr>
        <w:rPr/>
      </w:pPr>
      <w:ins w:id="125" w:author="Riegel, Maximilian (Nokia - DE/Munich)" w:date="2022-03-09T17:38:00Z">
        <w:r>
          <w:rPr/>
          <w:t>802.1AE-2018/Cor 1-2020 - IEEE Standard for Local and metropolitan area networks--Media Access Control (MAC) Security Corrigendum 1: Tag Control Information Figure</w:t>
        </w:r>
      </w:ins>
    </w:p>
    <w:p>
      <w:pPr>
        <w:pStyle w:val="Normal"/>
        <w:numPr>
          <w:ilvl w:val="0"/>
          <w:numId w:val="10"/>
        </w:numPr>
        <w:rPr>
          <w:del w:id="127" w:author="Riegel, Maximilian (Nokia - DE/Munich)" w:date="2022-03-09T11:33:00Z"/>
        </w:rPr>
      </w:pPr>
      <w:r>
        <w:rPr/>
        <w:t>802.1AR-</w:t>
      </w:r>
      <w:del w:id="126" w:author="Riegel, Maximilian (Nokia - DE/Munich)" w:date="2022-03-09T11:33:00Z">
        <w:r>
          <w:rPr/>
          <w:delText>2018</w:delText>
        </w:r>
      </w:del>
    </w:p>
    <w:p>
      <w:pPr>
        <w:pStyle w:val="Normal"/>
        <w:numPr>
          <w:ilvl w:val="0"/>
          <w:numId w:val="10"/>
        </w:numPr>
        <w:pPrChange w:id="0" w:author="Riegel, Maximilian (Nokia - DE/Munich)" w:date="2022-03-09T11:33:00Z">
          <w:pPr>
            <w:ind w:left="720" w:hanging="0"/>
          </w:pPr>
        </w:pPrChange>
        <w:rPr/>
      </w:pPr>
      <w:del w:id="128" w:author="Riegel, Maximilian (Nokia - DE/Munich)" w:date="2022-03-09T11:33:00Z">
        <w:r>
          <w:rPr/>
          <w:delText>802.1AR-</w:delText>
        </w:r>
      </w:del>
      <w:r>
        <w:rPr/>
        <w:t>2018 - IEEE Standard for Local and Metropolitan Area Networks - Secure Device Identity</w:t>
      </w:r>
    </w:p>
    <w:p>
      <w:pPr>
        <w:pStyle w:val="Normal"/>
        <w:numPr>
          <w:ilvl w:val="0"/>
          <w:numId w:val="10"/>
        </w:numPr>
        <w:rPr>
          <w:del w:id="130" w:author="Riegel, Maximilian (Nokia - DE/Munich)" w:date="2022-03-09T11:33:00Z"/>
        </w:rPr>
      </w:pPr>
      <w:r>
        <w:rPr/>
        <w:t>802.1AS-</w:t>
      </w:r>
      <w:del w:id="129" w:author="Riegel, Maximilian (Nokia - DE/Munich)" w:date="2022-03-09T11:33:00Z">
        <w:r>
          <w:rPr/>
          <w:delText>2020</w:delText>
        </w:r>
      </w:del>
    </w:p>
    <w:p>
      <w:pPr>
        <w:pStyle w:val="Normal"/>
        <w:numPr>
          <w:ilvl w:val="0"/>
          <w:numId w:val="10"/>
        </w:numPr>
        <w:pPrChange w:id="0" w:author="Riegel, Maximilian (Nokia - DE/Munich)" w:date="2022-03-09T11:33:00Z">
          <w:pPr>
            <w:ind w:left="720" w:hanging="0"/>
          </w:pPr>
        </w:pPrChange>
        <w:rPr/>
      </w:pPr>
      <w:del w:id="131" w:author="Riegel, Maximilian (Nokia - DE/Munich)" w:date="2022-03-09T11:33:00Z">
        <w:r>
          <w:rPr/>
          <w:delText>802.1AS-</w:delText>
        </w:r>
      </w:del>
      <w:r>
        <w:rPr/>
        <w:t>2020 - IEEE Standard for Local and Metropolitan Area Networks--Timing and Synchronization for Time-Sensitive Applications</w:t>
      </w:r>
    </w:p>
    <w:p>
      <w:pPr>
        <w:pStyle w:val="Normal"/>
        <w:numPr>
          <w:ilvl w:val="0"/>
          <w:numId w:val="10"/>
        </w:numPr>
        <w:rPr>
          <w:del w:id="133" w:author="Riegel, Maximilian (Nokia - DE/Munich)" w:date="2022-03-09T11:33:00Z"/>
        </w:rPr>
      </w:pPr>
      <w:r>
        <w:rPr/>
        <w:t>802.1AX-</w:t>
      </w:r>
      <w:del w:id="132" w:author="Riegel, Maximilian (Nokia - DE/Munich)" w:date="2022-03-09T11:33:00Z">
        <w:r>
          <w:rPr/>
          <w:delText>2020</w:delText>
        </w:r>
      </w:del>
    </w:p>
    <w:p>
      <w:pPr>
        <w:pStyle w:val="Normal"/>
        <w:numPr>
          <w:ilvl w:val="0"/>
          <w:numId w:val="10"/>
        </w:numPr>
        <w:pPrChange w:id="0" w:author="Riegel, Maximilian (Nokia - DE/Munich)" w:date="2022-03-09T11:33:00Z">
          <w:pPr>
            <w:ind w:left="720" w:hanging="0"/>
          </w:pPr>
        </w:pPrChange>
        <w:rPr/>
      </w:pPr>
      <w:del w:id="134" w:author="Riegel, Maximilian (Nokia - DE/Munich)" w:date="2022-03-09T11:33:00Z">
        <w:r>
          <w:rPr/>
          <w:delText>802.1AX-</w:delText>
        </w:r>
      </w:del>
      <w:r>
        <w:rPr/>
        <w:t>2020 - IEEE Standard for Local and Metropolitan Area Networks--Link Aggregation</w:t>
      </w:r>
    </w:p>
    <w:p>
      <w:pPr>
        <w:pStyle w:val="Normal"/>
        <w:numPr>
          <w:ilvl w:val="0"/>
          <w:numId w:val="10"/>
        </w:numPr>
        <w:rPr>
          <w:del w:id="136" w:author="Riegel, Maximilian (Nokia - DE/Munich)" w:date="2022-03-09T11:34:00Z"/>
        </w:rPr>
      </w:pPr>
      <w:r>
        <w:rPr/>
        <w:t>802.1BA-</w:t>
      </w:r>
      <w:del w:id="135" w:author="Riegel, Maximilian (Nokia - DE/Munich)" w:date="2022-03-09T11:34:00Z">
        <w:r>
          <w:rPr/>
          <w:delText>2011/Cor 1-2016</w:delText>
        </w:r>
      </w:del>
    </w:p>
    <w:p>
      <w:pPr>
        <w:pStyle w:val="Normal"/>
        <w:numPr>
          <w:ilvl w:val="0"/>
          <w:numId w:val="10"/>
        </w:numPr>
        <w:pPrChange w:id="0" w:author="Riegel, Maximilian (Nokia - DE/Munich)" w:date="2022-03-09T11:34:00Z">
          <w:pPr>
            <w:ind w:left="720" w:hanging="0"/>
          </w:pPr>
        </w:pPrChange>
        <w:rPr/>
      </w:pPr>
      <w:r>
        <w:rPr/>
        <w:t>802.1BA-2011/Cor 1-2016 - IEEE Standard for Local and metropolitan area networks-- Audio Video Bridging (AVB) Systems-- Corrigendum 1: Technical and Editorial Corrections</w:t>
      </w:r>
    </w:p>
    <w:p>
      <w:pPr>
        <w:pStyle w:val="Normal"/>
        <w:numPr>
          <w:ilvl w:val="0"/>
          <w:numId w:val="10"/>
        </w:numPr>
        <w:rPr>
          <w:del w:id="138" w:author="Riegel, Maximilian (Nokia - DE/Munich)" w:date="2022-03-09T11:34:00Z"/>
        </w:rPr>
      </w:pPr>
      <w:r>
        <w:rPr/>
        <w:t>802.1BR-</w:t>
      </w:r>
      <w:del w:id="137" w:author="Riegel, Maximilian (Nokia - DE/Munich)" w:date="2022-03-09T11:34:00Z">
        <w:r>
          <w:rPr/>
          <w:delText>2012</w:delText>
        </w:r>
      </w:del>
    </w:p>
    <w:p>
      <w:pPr>
        <w:pStyle w:val="Normal"/>
        <w:numPr>
          <w:ilvl w:val="0"/>
          <w:numId w:val="10"/>
        </w:numPr>
        <w:pPrChange w:id="0" w:author="Riegel, Maximilian (Nokia - DE/Munich)" w:date="2022-03-09T11:34:00Z">
          <w:pPr>
            <w:ind w:left="720" w:hanging="0"/>
          </w:pPr>
        </w:pPrChange>
        <w:rPr/>
      </w:pPr>
      <w:r>
        <w:rPr/>
        <w:t>802.1BR-2012 - IEEE Standard for Local and metropolitan area networks--Virtual Bridged Local Area Networks--Bridge Port Extension</w:t>
      </w:r>
    </w:p>
    <w:p>
      <w:pPr>
        <w:pStyle w:val="Normal"/>
        <w:numPr>
          <w:ilvl w:val="0"/>
          <w:numId w:val="10"/>
        </w:numPr>
        <w:rPr>
          <w:del w:id="140" w:author="Riegel, Maximilian (Nokia - DE/Munich)" w:date="2022-03-09T11:34:00Z"/>
        </w:rPr>
      </w:pPr>
      <w:r>
        <w:rPr/>
        <w:t>802.1CB-</w:t>
      </w:r>
      <w:del w:id="139" w:author="Riegel, Maximilian (Nokia - DE/Munich)" w:date="2022-03-09T11:34:00Z">
        <w:r>
          <w:rPr/>
          <w:delText>2017</w:delText>
        </w:r>
      </w:del>
    </w:p>
    <w:p>
      <w:pPr>
        <w:pStyle w:val="Normal"/>
        <w:numPr>
          <w:ilvl w:val="0"/>
          <w:numId w:val="10"/>
        </w:numPr>
        <w:pPrChange w:id="0" w:author="Riegel, Maximilian (Nokia - DE/Munich)" w:date="2022-03-09T11:34:00Z">
          <w:pPr>
            <w:ind w:left="720" w:hanging="0"/>
          </w:pPr>
        </w:pPrChange>
        <w:rPr/>
      </w:pPr>
      <w:r>
        <w:rPr/>
        <w:t>802.1CB-2017 - IEEE Standard for Local and metropolitan area networks--Frame Replication and Elimination for Reliability</w:t>
      </w:r>
    </w:p>
    <w:p>
      <w:pPr>
        <w:pStyle w:val="Normal"/>
        <w:numPr>
          <w:ilvl w:val="0"/>
          <w:numId w:val="10"/>
        </w:numPr>
        <w:rPr>
          <w:del w:id="142" w:author="Riegel, Maximilian (Nokia - DE/Munich)" w:date="2022-03-09T11:34:00Z"/>
        </w:rPr>
      </w:pPr>
      <w:r>
        <w:rPr/>
        <w:t>802.1CF-</w:t>
      </w:r>
      <w:del w:id="141" w:author="Riegel, Maximilian (Nokia - DE/Munich)" w:date="2022-03-09T11:34:00Z">
        <w:r>
          <w:rPr/>
          <w:delText>2019</w:delText>
        </w:r>
      </w:del>
    </w:p>
    <w:p>
      <w:pPr>
        <w:pStyle w:val="Normal"/>
        <w:numPr>
          <w:ilvl w:val="0"/>
          <w:numId w:val="10"/>
        </w:numPr>
        <w:pPrChange w:id="0" w:author="Riegel, Maximilian (Nokia - DE/Munich)" w:date="2022-03-09T11:34:00Z">
          <w:pPr>
            <w:ind w:left="720" w:hanging="0"/>
          </w:pPr>
        </w:pPrChange>
        <w:rPr/>
      </w:pPr>
      <w:r>
        <w:rPr/>
        <w:t>802.1CF-2019 - IEEE Recommended Practice for Network Reference Model and Functional Description of IEEE 802(R) Access Network</w:t>
      </w:r>
    </w:p>
    <w:p>
      <w:pPr>
        <w:pStyle w:val="Normal"/>
        <w:numPr>
          <w:ilvl w:val="0"/>
          <w:numId w:val="10"/>
        </w:numPr>
        <w:rPr/>
      </w:pPr>
      <w:ins w:id="143" w:author="Riegel, Maximilian (Nokia - DE/Munich)" w:date="2022-03-09T17:39:00Z">
        <w:r>
          <w:rPr/>
          <w:t>802.1CM-2018 - IEEE Standard for Local and metropolitan area networks -- Time-Sensitive Networking for Fronthaul</w:t>
        </w:r>
      </w:ins>
    </w:p>
    <w:p>
      <w:pPr>
        <w:pStyle w:val="Normal"/>
        <w:numPr>
          <w:ilvl w:val="0"/>
          <w:numId w:val="10"/>
        </w:numPr>
        <w:rPr>
          <w:del w:id="145" w:author="Riegel, Maximilian (Nokia - DE/Munich)" w:date="2022-03-09T11:34:00Z"/>
        </w:rPr>
      </w:pPr>
      <w:r>
        <w:rPr/>
        <w:t>802.1CMde-</w:t>
      </w:r>
      <w:del w:id="144" w:author="Riegel, Maximilian (Nokia - DE/Munich)" w:date="2022-03-09T11:34:00Z">
        <w:r>
          <w:rPr/>
          <w:delText>2020</w:delText>
        </w:r>
      </w:del>
    </w:p>
    <w:p>
      <w:pPr>
        <w:pStyle w:val="Normal"/>
        <w:numPr>
          <w:ilvl w:val="0"/>
          <w:numId w:val="10"/>
        </w:numPr>
        <w:pPrChange w:id="0" w:author="Riegel, Maximilian (Nokia - DE/Munich)" w:date="2022-03-09T11:34:00Z">
          <w:pPr>
            <w:ind w:left="720" w:hanging="0"/>
          </w:pPr>
        </w:pPrChange>
        <w:rPr/>
      </w:pPr>
      <w:r>
        <w:rPr/>
        <w:t>802.1CMde-2020 - IEEE Standard for Local and metropolitan area networks -- Time-Sensitive Networking for Fronthaul - Amendment 1: Enhancements to Fronthaul Profiles to Support New Fronthaul Interface, Synchronization, and Syntonization Standards</w:t>
      </w:r>
    </w:p>
    <w:p>
      <w:pPr>
        <w:pStyle w:val="Normal"/>
        <w:numPr>
          <w:ilvl w:val="0"/>
          <w:numId w:val="10"/>
        </w:numPr>
        <w:rPr>
          <w:del w:id="148" w:author="Riegel, Maximilian (Nokia - DE/Munich)" w:date="2022-03-09T11:34:00Z"/>
        </w:rPr>
      </w:pPr>
      <w:del w:id="146" w:author="Riegel, Maximilian (Nokia - DE/Munich)" w:date="2022-03-09T17:39:00Z">
        <w:r>
          <w:rPr/>
          <w:delText>802.1CM-</w:delText>
        </w:r>
      </w:del>
      <w:del w:id="147" w:author="Riegel, Maximilian (Nokia - DE/Munich)" w:date="2022-03-09T11:34:00Z">
        <w:r>
          <w:rPr/>
          <w:delText>2018</w:delText>
        </w:r>
      </w:del>
    </w:p>
    <w:p>
      <w:pPr>
        <w:pStyle w:val="Normal"/>
        <w:numPr>
          <w:ilvl w:val="0"/>
          <w:numId w:val="10"/>
        </w:numPr>
        <w:pPrChange w:id="0" w:author="Riegel, Maximilian (Nokia - DE/Munich)" w:date="2022-03-09T11:34:00Z">
          <w:pPr>
            <w:ind w:left="720" w:hanging="0"/>
          </w:pPr>
        </w:pPrChange>
        <w:rPr>
          <w:del w:id="150" w:author="Riegel, Maximilian (Nokia - DE/Munich)" w:date="2022-03-09T17:39:00Z"/>
        </w:rPr>
      </w:pPr>
      <w:del w:id="149" w:author="Riegel, Maximilian (Nokia - DE/Munich)" w:date="2022-03-09T11:34:00Z">
        <w:r>
          <w:rPr/>
          <w:delText>802.1CM-</w:delText>
        </w:r>
      </w:del>
      <w:r>
        <w:rPr/>
        <w:t>2018 - IEEE Standard for Local and metropolitan area networks -- Time-Sensitive Networking for Fronthaul</w:t>
      </w:r>
    </w:p>
    <w:p>
      <w:pPr>
        <w:pStyle w:val="Normal"/>
        <w:numPr>
          <w:ilvl w:val="0"/>
          <w:numId w:val="10"/>
        </w:numPr>
        <w:rPr>
          <w:del w:id="152" w:author="Riegel, Maximilian (Nokia - DE/Munich)" w:date="2022-03-09T11:34:00Z"/>
        </w:rPr>
      </w:pPr>
      <w:r>
        <w:rPr/>
        <w:t>802.1CS-</w:t>
      </w:r>
      <w:del w:id="151" w:author="Riegel, Maximilian (Nokia - DE/Munich)" w:date="2022-03-09T11:34:00Z">
        <w:r>
          <w:rPr/>
          <w:delText>2020</w:delText>
        </w:r>
      </w:del>
    </w:p>
    <w:p>
      <w:pPr>
        <w:pStyle w:val="Normal"/>
        <w:numPr>
          <w:ilvl w:val="0"/>
          <w:numId w:val="10"/>
        </w:numPr>
        <w:pPrChange w:id="0" w:author="Riegel, Maximilian (Nokia - DE/Munich)" w:date="2022-03-09T11:34:00Z">
          <w:pPr>
            <w:ind w:left="720" w:hanging="0"/>
          </w:pPr>
        </w:pPrChange>
        <w:rPr/>
      </w:pPr>
      <w:del w:id="153" w:author="Riegel, Maximilian (Nokia - DE/Munich)" w:date="2022-03-09T11:34:00Z">
        <w:r>
          <w:rPr/>
          <w:delText>802.1CS-</w:delText>
        </w:r>
      </w:del>
      <w:r>
        <w:rPr/>
        <w:t>2020 - IEEE Standard for Local and Metropolitan Area Networks--Link-local Registration Protocol</w:t>
      </w:r>
    </w:p>
    <w:p>
      <w:pPr>
        <w:pStyle w:val="Normal"/>
        <w:numPr>
          <w:ilvl w:val="0"/>
          <w:numId w:val="10"/>
        </w:numPr>
        <w:rPr>
          <w:del w:id="155" w:author="Riegel, Maximilian (Nokia - DE/Munich)" w:date="2022-03-09T11:34:00Z"/>
        </w:rPr>
      </w:pPr>
      <w:r>
        <w:rPr/>
        <w:t>802.1Q-</w:t>
      </w:r>
      <w:del w:id="154" w:author="Riegel, Maximilian (Nokia - DE/Munich)" w:date="2022-03-09T11:34:00Z">
        <w:r>
          <w:rPr/>
          <w:delText>2018</w:delText>
        </w:r>
      </w:del>
    </w:p>
    <w:p>
      <w:pPr>
        <w:pStyle w:val="Normal"/>
        <w:numPr>
          <w:ilvl w:val="0"/>
          <w:numId w:val="10"/>
        </w:numPr>
        <w:pPrChange w:id="0" w:author="Riegel, Maximilian (Nokia - DE/Munich)" w:date="2022-03-09T11:34:00Z">
          <w:pPr>
            <w:ind w:left="720" w:hanging="0"/>
          </w:pPr>
        </w:pPrChange>
        <w:rPr/>
      </w:pPr>
      <w:del w:id="156" w:author="Riegel, Maximilian (Nokia - DE/Munich)" w:date="2022-03-09T11:34:00Z">
        <w:r>
          <w:rPr/>
          <w:delText>802.1Q-</w:delText>
        </w:r>
      </w:del>
      <w:r>
        <w:rPr/>
        <w:t>2018 - IEEE Standard for Local and Metropolitan Area Network--Bridges and Bridged Networks</w:t>
      </w:r>
    </w:p>
    <w:p>
      <w:pPr>
        <w:pStyle w:val="Normal"/>
        <w:numPr>
          <w:ilvl w:val="0"/>
          <w:numId w:val="10"/>
        </w:numPr>
        <w:rPr>
          <w:del w:id="158" w:author="Riegel, Maximilian (Nokia - DE/Munich)" w:date="2022-03-09T11:34:00Z"/>
        </w:rPr>
      </w:pPr>
      <w:r>
        <w:rPr/>
        <w:t>802.1Qcr-</w:t>
      </w:r>
      <w:del w:id="157" w:author="Riegel, Maximilian (Nokia - DE/Munich)" w:date="2022-03-09T11:34:00Z">
        <w:r>
          <w:rPr/>
          <w:delText>2020</w:delText>
        </w:r>
      </w:del>
    </w:p>
    <w:p>
      <w:pPr>
        <w:pStyle w:val="Normal"/>
        <w:numPr>
          <w:ilvl w:val="0"/>
          <w:numId w:val="10"/>
        </w:numPr>
        <w:pPrChange w:id="0" w:author="Riegel, Maximilian (Nokia - DE/Munich)" w:date="2022-03-09T11:34:00Z">
          <w:pPr>
            <w:ind w:left="720" w:hanging="0"/>
          </w:pPr>
        </w:pPrChange>
        <w:rPr/>
      </w:pPr>
      <w:r>
        <w:rPr/>
        <w:t>802.1Qcr-2020 - IEEE Standard for Local and Metropolitan Area Networks--Bridges and Bridged Networks - Amendment 34:Asynchronous Traffic Shaping</w:t>
      </w:r>
    </w:p>
    <w:p>
      <w:pPr>
        <w:pStyle w:val="Normal"/>
        <w:numPr>
          <w:ilvl w:val="0"/>
          <w:numId w:val="10"/>
        </w:numPr>
        <w:rPr>
          <w:del w:id="160" w:author="Riegel, Maximilian (Nokia - DE/Munich)" w:date="2022-03-09T11:34:00Z"/>
        </w:rPr>
      </w:pPr>
      <w:r>
        <w:rPr/>
        <w:t>802.1Qcx-</w:t>
      </w:r>
      <w:del w:id="159" w:author="Riegel, Maximilian (Nokia - DE/Munich)" w:date="2022-03-09T11:34:00Z">
        <w:r>
          <w:rPr/>
          <w:delText>2020</w:delText>
        </w:r>
      </w:del>
    </w:p>
    <w:p>
      <w:pPr>
        <w:pStyle w:val="Normal"/>
        <w:numPr>
          <w:ilvl w:val="0"/>
          <w:numId w:val="10"/>
        </w:numPr>
        <w:pPrChange w:id="0" w:author="Riegel, Maximilian (Nokia - DE/Munich)" w:date="2022-03-09T11:34:00Z">
          <w:pPr>
            <w:ind w:left="720" w:hanging="0"/>
          </w:pPr>
        </w:pPrChange>
        <w:rPr/>
      </w:pPr>
      <w:r>
        <w:rPr/>
        <w:t>802.1Qcx-2020 - IEEE Standard for Local and Metropolitan Area Networks--Bridges and Bridged Networks Amendment 33: YANG Data Model for Connectivity Fault Management</w:t>
      </w:r>
    </w:p>
    <w:p>
      <w:pPr>
        <w:pStyle w:val="Normal"/>
        <w:numPr>
          <w:ilvl w:val="0"/>
          <w:numId w:val="10"/>
        </w:numPr>
        <w:rPr>
          <w:del w:id="162" w:author="Riegel, Maximilian (Nokia - DE/Munich)" w:date="2022-03-09T11:35:00Z"/>
        </w:rPr>
      </w:pPr>
      <w:r>
        <w:rPr/>
        <w:t>802.1Qcy-</w:t>
      </w:r>
      <w:del w:id="161" w:author="Riegel, Maximilian (Nokia - DE/Munich)" w:date="2022-03-09T11:35:00Z">
        <w:r>
          <w:rPr/>
          <w:delText>2019</w:delText>
        </w:r>
      </w:del>
    </w:p>
    <w:p>
      <w:pPr>
        <w:pStyle w:val="Normal"/>
        <w:numPr>
          <w:ilvl w:val="0"/>
          <w:numId w:val="10"/>
        </w:numPr>
        <w:pPrChange w:id="0" w:author="Riegel, Maximilian (Nokia - DE/Munich)" w:date="2022-03-09T11:35:00Z">
          <w:pPr>
            <w:ind w:left="720" w:hanging="0"/>
          </w:pPr>
        </w:pPrChange>
        <w:rPr/>
      </w:pPr>
      <w:r>
        <w:rPr/>
        <w:t>802.1Qcy-2019 - IEEE Standard for Local and Metropolitan Area Networks--Bridges and Bridged Networks Amendment 32: Virtual Station Interface (VSI) Discovery and Configuration Protocol (VDP) Extension to Support Network Virtualization Overlays Over Layer 3 (NVO3)</w:t>
      </w:r>
    </w:p>
    <w:p>
      <w:pPr>
        <w:pStyle w:val="Normal"/>
        <w:numPr>
          <w:ilvl w:val="0"/>
          <w:numId w:val="10"/>
        </w:numPr>
        <w:rPr>
          <w:del w:id="164" w:author="Riegel, Maximilian (Nokia - DE/Munich)" w:date="2022-03-09T11:35:00Z"/>
        </w:rPr>
      </w:pPr>
      <w:r>
        <w:rPr/>
        <w:t>802.1Qcc-</w:t>
      </w:r>
      <w:del w:id="163" w:author="Riegel, Maximilian (Nokia - DE/Munich)" w:date="2022-03-09T11:35:00Z">
        <w:r>
          <w:rPr/>
          <w:delText>2018</w:delText>
        </w:r>
      </w:del>
    </w:p>
    <w:p>
      <w:pPr>
        <w:pStyle w:val="Normal"/>
        <w:numPr>
          <w:ilvl w:val="0"/>
          <w:numId w:val="10"/>
        </w:numPr>
        <w:pPrChange w:id="0" w:author="Riegel, Maximilian (Nokia - DE/Munich)" w:date="2022-03-09T11:35:00Z">
          <w:pPr>
            <w:ind w:left="720" w:hanging="0"/>
          </w:pPr>
        </w:pPrChange>
        <w:rPr/>
      </w:pPr>
      <w:r>
        <w:rPr/>
        <w:t>802.1Qcc-2018 - IEEE Standard for Local and Metropolitan Area Networks--Bridges and Bridged Networks -- Amendment 31: Stream Reservation Protocol (SRP) Enhancements and Performance Improvements</w:t>
      </w:r>
    </w:p>
    <w:p>
      <w:pPr>
        <w:pStyle w:val="Normal"/>
        <w:numPr>
          <w:ilvl w:val="0"/>
          <w:numId w:val="10"/>
        </w:numPr>
        <w:rPr>
          <w:del w:id="166" w:author="Riegel, Maximilian (Nokia - DE/Munich)" w:date="2022-03-09T11:35:00Z"/>
        </w:rPr>
      </w:pPr>
      <w:r>
        <w:rPr/>
        <w:t>802.1Qcp-</w:t>
      </w:r>
      <w:del w:id="165" w:author="Riegel, Maximilian (Nokia - DE/Munich)" w:date="2022-03-09T11:35:00Z">
        <w:r>
          <w:rPr/>
          <w:delText>2018</w:delText>
        </w:r>
      </w:del>
    </w:p>
    <w:p>
      <w:pPr>
        <w:pStyle w:val="Normal"/>
        <w:numPr>
          <w:ilvl w:val="0"/>
          <w:numId w:val="10"/>
        </w:numPr>
        <w:pPrChange w:id="0" w:author="Riegel, Maximilian (Nokia - DE/Munich)" w:date="2022-03-09T11:35:00Z">
          <w:pPr>
            <w:ind w:left="720" w:hanging="0"/>
          </w:pPr>
        </w:pPrChange>
        <w:rPr/>
      </w:pPr>
      <w:del w:id="167" w:author="Riegel, Maximilian (Nokia - DE/Munich)" w:date="2022-03-09T11:35:00Z">
        <w:r>
          <w:rPr/>
          <w:delText>802.1Qcp-</w:delText>
        </w:r>
      </w:del>
      <w:r>
        <w:rPr/>
        <w:t>2018 - IEEE Standard for Local and metropolitan area networks--Bridges and Bridged Networks--Amendment 30: YANG Data Model</w:t>
      </w:r>
    </w:p>
    <w:p>
      <w:pPr>
        <w:pStyle w:val="Normal"/>
        <w:numPr>
          <w:ilvl w:val="0"/>
          <w:numId w:val="10"/>
        </w:numPr>
        <w:rPr>
          <w:del w:id="169" w:author="Riegel, Maximilian (Nokia - DE/Munich)" w:date="2022-03-09T11:35:00Z"/>
        </w:rPr>
      </w:pPr>
      <w:r>
        <w:rPr/>
        <w:t>802.1X-</w:t>
      </w:r>
      <w:del w:id="168" w:author="Riegel, Maximilian (Nokia - DE/Munich)" w:date="2022-03-09T11:35:00Z">
        <w:r>
          <w:rPr/>
          <w:delText>2020</w:delText>
        </w:r>
      </w:del>
    </w:p>
    <w:p>
      <w:pPr>
        <w:pStyle w:val="Normal"/>
        <w:numPr>
          <w:ilvl w:val="0"/>
          <w:numId w:val="10"/>
        </w:numPr>
        <w:pPrChange w:id="0" w:author="Riegel, Maximilian (Nokia - DE/Munich)" w:date="2022-03-09T11:35:00Z">
          <w:pPr>
            <w:ind w:left="720" w:hanging="0"/>
          </w:pPr>
        </w:pPrChange>
        <w:rPr/>
      </w:pPr>
      <w:del w:id="170" w:author="Riegel, Maximilian (Nokia - DE/Munich)" w:date="2022-03-09T11:35:00Z">
        <w:r>
          <w:rPr/>
          <w:delText>802.1X-</w:delText>
        </w:r>
      </w:del>
      <w:r>
        <w:rPr/>
        <w:t>2020 - IEEE Standard for Local and Metropolitan Area Networks--Port-Based Network Access Control</w:t>
      </w:r>
    </w:p>
    <w:p>
      <w:pPr>
        <w:pStyle w:val="Heading2"/>
        <w:numPr>
          <w:ilvl w:val="1"/>
          <w:numId w:val="3"/>
        </w:numPr>
        <w:rPr/>
      </w:pPr>
      <w:r>
        <w:rPr/>
        <w:t>IEEE 802.3: Ethernet</w:t>
      </w:r>
    </w:p>
    <w:p>
      <w:pPr>
        <w:pStyle w:val="Normal"/>
        <w:numPr>
          <w:ilvl w:val="0"/>
          <w:numId w:val="11"/>
        </w:numPr>
        <w:rPr>
          <w:del w:id="172" w:author="Riegel, Maximilian (Nokia - DE/Munich)" w:date="2022-03-09T11:35:00Z"/>
        </w:rPr>
      </w:pPr>
      <w:r>
        <w:rPr/>
        <w:t>802.3-</w:t>
      </w:r>
      <w:del w:id="171" w:author="Riegel, Maximilian (Nokia - DE/Munich)" w:date="2022-03-09T11:35:00Z">
        <w:r>
          <w:rPr/>
          <w:delText>2018</w:delText>
        </w:r>
      </w:del>
    </w:p>
    <w:p>
      <w:pPr>
        <w:pStyle w:val="Normal"/>
        <w:numPr>
          <w:ilvl w:val="0"/>
          <w:numId w:val="11"/>
        </w:numPr>
        <w:pPrChange w:id="0" w:author="Riegel, Maximilian (Nokia - DE/Munich)" w:date="2022-03-09T11:35:00Z">
          <w:pPr>
            <w:ind w:left="720" w:hanging="0"/>
          </w:pPr>
        </w:pPrChange>
        <w:rPr/>
      </w:pPr>
      <w:del w:id="173" w:author="Riegel, Maximilian (Nokia - DE/Munich)" w:date="2022-03-09T11:35:00Z">
        <w:r>
          <w:rPr/>
          <w:delText>802.3-</w:delText>
        </w:r>
      </w:del>
      <w:r>
        <w:rPr/>
        <w:t>2018 - IEEE Standard for Ethernet</w:t>
      </w:r>
    </w:p>
    <w:p>
      <w:pPr>
        <w:pStyle w:val="Normal"/>
        <w:numPr>
          <w:ilvl w:val="0"/>
          <w:numId w:val="11"/>
        </w:numPr>
        <w:rPr>
          <w:del w:id="175" w:author="Riegel, Maximilian (Nokia - DE/Munich)" w:date="2022-03-09T11:35:00Z"/>
        </w:rPr>
      </w:pPr>
      <w:r>
        <w:rPr/>
        <w:t>802.3cp-</w:t>
      </w:r>
      <w:del w:id="174" w:author="Riegel, Maximilian (Nokia - DE/Munich)" w:date="2022-03-09T11:35:00Z">
        <w:r>
          <w:rPr/>
          <w:delText>2021</w:delText>
        </w:r>
      </w:del>
    </w:p>
    <w:p>
      <w:pPr>
        <w:pStyle w:val="Normal"/>
        <w:numPr>
          <w:ilvl w:val="0"/>
          <w:numId w:val="11"/>
        </w:numPr>
        <w:pPrChange w:id="0" w:author="Riegel, Maximilian (Nokia - DE/Munich)" w:date="2022-03-09T11:35:00Z">
          <w:pPr>
            <w:ind w:left="720" w:hanging="0"/>
          </w:pPr>
        </w:pPrChange>
        <w:rPr/>
      </w:pPr>
      <w:r>
        <w:rPr/>
        <w:t>802.3cp-2021 - IEEE Standard for Ethernet -- Amendment 14: Bidirectional 10 Gb/s, 25 Gb/s, and 50 Gb/s Optical Access PHYs</w:t>
      </w:r>
    </w:p>
    <w:p>
      <w:pPr>
        <w:pStyle w:val="Normal"/>
        <w:numPr>
          <w:ilvl w:val="0"/>
          <w:numId w:val="11"/>
        </w:numPr>
        <w:rPr>
          <w:del w:id="177" w:author="Riegel, Maximilian (Nokia - DE/Munich)" w:date="2022-03-09T11:35:00Z"/>
        </w:rPr>
      </w:pPr>
      <w:r>
        <w:rPr/>
        <w:t>802.3cv-</w:t>
      </w:r>
      <w:del w:id="176" w:author="Riegel, Maximilian (Nokia - DE/Munich)" w:date="2022-03-09T11:35:00Z">
        <w:r>
          <w:rPr/>
          <w:delText>2021</w:delText>
        </w:r>
      </w:del>
    </w:p>
    <w:p>
      <w:pPr>
        <w:pStyle w:val="Normal"/>
        <w:numPr>
          <w:ilvl w:val="0"/>
          <w:numId w:val="11"/>
        </w:numPr>
        <w:pPrChange w:id="0" w:author="Riegel, Maximilian (Nokia - DE/Munich)" w:date="2022-03-09T11:35:00Z">
          <w:pPr>
            <w:ind w:left="720" w:hanging="0"/>
          </w:pPr>
        </w:pPrChange>
        <w:rPr/>
      </w:pPr>
      <w:r>
        <w:rPr/>
        <w:t>802.3cv-2021 - IEEE Standard for Ethernet Amendment 12: Maintenance #15: Power over Ethernet</w:t>
      </w:r>
    </w:p>
    <w:p>
      <w:pPr>
        <w:pStyle w:val="Normal"/>
        <w:numPr>
          <w:ilvl w:val="0"/>
          <w:numId w:val="11"/>
        </w:numPr>
        <w:rPr>
          <w:del w:id="179" w:author="Riegel, Maximilian (Nokia - DE/Munich)" w:date="2022-03-09T11:35:00Z"/>
        </w:rPr>
      </w:pPr>
      <w:r>
        <w:rPr/>
        <w:t>802.3cu-</w:t>
      </w:r>
      <w:del w:id="178" w:author="Riegel, Maximilian (Nokia - DE/Munich)" w:date="2022-03-09T11:35:00Z">
        <w:r>
          <w:rPr/>
          <w:delText>2021</w:delText>
        </w:r>
      </w:del>
    </w:p>
    <w:p>
      <w:pPr>
        <w:pStyle w:val="Normal"/>
        <w:numPr>
          <w:ilvl w:val="0"/>
          <w:numId w:val="11"/>
        </w:numPr>
        <w:pPrChange w:id="0" w:author="Riegel, Maximilian (Nokia - DE/Munich)" w:date="2022-03-09T11:35:00Z">
          <w:pPr>
            <w:ind w:left="720" w:hanging="0"/>
          </w:pPr>
        </w:pPrChange>
        <w:rPr/>
      </w:pPr>
      <w:del w:id="180" w:author="Riegel, Maximilian (Nokia - DE/Munich)" w:date="2022-03-09T11:35:00Z">
        <w:r>
          <w:rPr/>
          <w:delText>802.3cu-</w:delText>
        </w:r>
      </w:del>
      <w:r>
        <w:rPr/>
        <w:t>2021 - IEEE Standard for Ethernet - Amendment 11: Physical Layers and Management Parameters for 100 Gb/s and 400 Gb/s Operation over Single-Mode Fiber at 100 Gb/s per Wavelength</w:t>
      </w:r>
    </w:p>
    <w:p>
      <w:pPr>
        <w:pStyle w:val="Normal"/>
        <w:numPr>
          <w:ilvl w:val="0"/>
          <w:numId w:val="11"/>
        </w:numPr>
        <w:rPr>
          <w:del w:id="182" w:author="Riegel, Maximilian (Nokia - DE/Munich)" w:date="2022-03-09T11:35:00Z"/>
        </w:rPr>
      </w:pPr>
      <w:r>
        <w:rPr/>
        <w:t>802.3cr-</w:t>
      </w:r>
      <w:del w:id="181" w:author="Riegel, Maximilian (Nokia - DE/Munich)" w:date="2022-03-09T11:35:00Z">
        <w:r>
          <w:rPr/>
          <w:delText>2021</w:delText>
        </w:r>
      </w:del>
    </w:p>
    <w:p>
      <w:pPr>
        <w:pStyle w:val="Normal"/>
        <w:numPr>
          <w:ilvl w:val="0"/>
          <w:numId w:val="11"/>
        </w:numPr>
        <w:pPrChange w:id="0" w:author="Riegel, Maximilian (Nokia - DE/Munich)" w:date="2022-03-09T11:35:00Z">
          <w:pPr>
            <w:ind w:left="720" w:hanging="0"/>
          </w:pPr>
        </w:pPrChange>
        <w:rPr/>
      </w:pPr>
      <w:del w:id="183" w:author="Riegel, Maximilian (Nokia - DE/Munich)" w:date="2022-03-09T11:35:00Z">
        <w:r>
          <w:rPr/>
          <w:delText>802.3cr-</w:delText>
        </w:r>
      </w:del>
      <w:r>
        <w:rPr/>
        <w:t>2021 - IEEE Standard for Ethernet Amendment 10: Maintenance #14: Isolation</w:t>
      </w:r>
    </w:p>
    <w:p>
      <w:pPr>
        <w:pStyle w:val="Normal"/>
        <w:numPr>
          <w:ilvl w:val="0"/>
          <w:numId w:val="11"/>
        </w:numPr>
        <w:rPr>
          <w:del w:id="185" w:author="Riegel, Maximilian (Nokia - DE/Munich)" w:date="2022-03-09T11:36:00Z"/>
        </w:rPr>
      </w:pPr>
      <w:r>
        <w:rPr/>
        <w:t>802.3ch-</w:t>
      </w:r>
      <w:del w:id="184" w:author="Riegel, Maximilian (Nokia - DE/Munich)" w:date="2022-03-09T11:36:00Z">
        <w:r>
          <w:rPr/>
          <w:delText>2020</w:delText>
        </w:r>
      </w:del>
    </w:p>
    <w:p>
      <w:pPr>
        <w:pStyle w:val="Normal"/>
        <w:numPr>
          <w:ilvl w:val="0"/>
          <w:numId w:val="11"/>
        </w:numPr>
        <w:pPrChange w:id="0" w:author="Riegel, Maximilian (Nokia - DE/Munich)" w:date="2022-03-09T11:36:00Z">
          <w:pPr>
            <w:ind w:left="720" w:hanging="0"/>
          </w:pPr>
        </w:pPrChange>
        <w:rPr/>
      </w:pPr>
      <w:del w:id="186" w:author="Riegel, Maximilian (Nokia - DE/Munich)" w:date="2022-03-09T11:36:00Z">
        <w:r>
          <w:rPr/>
          <w:delText>802.3ch-</w:delText>
        </w:r>
      </w:del>
      <w:r>
        <w:rPr/>
        <w:t>2020 - IEEE Standard for Ethernet--Amendment 8:Physical Layer Specifications and Management Parameters for 2.5 Gb/s, 5 Gb/s, and 10 Gb/s Automotive Electrical Ethernet</w:t>
      </w:r>
    </w:p>
    <w:p>
      <w:pPr>
        <w:pStyle w:val="Normal"/>
        <w:numPr>
          <w:ilvl w:val="0"/>
          <w:numId w:val="11"/>
        </w:numPr>
        <w:rPr>
          <w:del w:id="188" w:author="Riegel, Maximilian (Nokia - DE/Munich)" w:date="2022-03-09T11:36:00Z"/>
        </w:rPr>
      </w:pPr>
      <w:r>
        <w:rPr/>
        <w:t>802.3ca-</w:t>
      </w:r>
      <w:del w:id="187" w:author="Riegel, Maximilian (Nokia - DE/Munich)" w:date="2022-03-09T11:36:00Z">
        <w:r>
          <w:rPr/>
          <w:delText>2020</w:delText>
        </w:r>
      </w:del>
    </w:p>
    <w:p>
      <w:pPr>
        <w:pStyle w:val="Normal"/>
        <w:numPr>
          <w:ilvl w:val="0"/>
          <w:numId w:val="11"/>
        </w:numPr>
        <w:pPrChange w:id="0" w:author="Riegel, Maximilian (Nokia - DE/Munich)" w:date="2022-03-09T11:36:00Z">
          <w:pPr>
            <w:ind w:left="720" w:hanging="0"/>
          </w:pPr>
        </w:pPrChange>
        <w:rPr/>
      </w:pPr>
      <w:del w:id="189" w:author="Riegel, Maximilian (Nokia - DE/Munich)" w:date="2022-03-09T11:36:00Z">
        <w:r>
          <w:rPr/>
          <w:delText>802.3ca-</w:delText>
        </w:r>
      </w:del>
      <w:r>
        <w:rPr/>
        <w:t>2020 - IEEE Standard for Ethernet Amendment 9: Physical Layer Specifications and Management Parameters for 25 Gb/s and 50 Gb/s Passive Optical Networks</w:t>
      </w:r>
    </w:p>
    <w:p>
      <w:pPr>
        <w:pStyle w:val="Normal"/>
        <w:numPr>
          <w:ilvl w:val="0"/>
          <w:numId w:val="11"/>
        </w:numPr>
        <w:rPr>
          <w:del w:id="191" w:author="Riegel, Maximilian (Nokia - DE/Munich)" w:date="2022-03-09T11:36:00Z"/>
        </w:rPr>
      </w:pPr>
      <w:r>
        <w:rPr/>
        <w:t>802.3cq-</w:t>
      </w:r>
      <w:del w:id="190" w:author="Riegel, Maximilian (Nokia - DE/Munich)" w:date="2022-03-09T11:36:00Z">
        <w:r>
          <w:rPr/>
          <w:delText>2020</w:delText>
        </w:r>
      </w:del>
    </w:p>
    <w:p>
      <w:pPr>
        <w:pStyle w:val="Normal"/>
        <w:numPr>
          <w:ilvl w:val="0"/>
          <w:numId w:val="11"/>
        </w:numPr>
        <w:pPrChange w:id="0" w:author="Riegel, Maximilian (Nokia - DE/Munich)" w:date="2022-03-09T11:36:00Z">
          <w:pPr>
            <w:ind w:left="720" w:hanging="0"/>
          </w:pPr>
        </w:pPrChange>
        <w:rPr/>
      </w:pPr>
      <w:del w:id="192" w:author="Riegel, Maximilian (Nokia - DE/Munich)" w:date="2022-03-09T11:36:00Z">
        <w:r>
          <w:rPr/>
          <w:delText>802.3cq-</w:delText>
        </w:r>
      </w:del>
      <w:r>
        <w:rPr/>
        <w:t>2020 - IEEE Standard for Ethernet Amendment 6: Maintenance #13: Power over Ethernet over 2 pairs</w:t>
      </w:r>
    </w:p>
    <w:p>
      <w:pPr>
        <w:pStyle w:val="Normal"/>
        <w:numPr>
          <w:ilvl w:val="0"/>
          <w:numId w:val="11"/>
        </w:numPr>
        <w:rPr>
          <w:del w:id="194" w:author="Riegel, Maximilian (Nokia - DE/Munich)" w:date="2022-03-09T11:36:00Z"/>
        </w:rPr>
      </w:pPr>
      <w:r>
        <w:rPr/>
        <w:t>802.3cq-</w:t>
      </w:r>
      <w:del w:id="193" w:author="Riegel, Maximilian (Nokia - DE/Munich)" w:date="2022-03-09T11:36:00Z">
        <w:r>
          <w:rPr/>
          <w:delText>2020</w:delText>
        </w:r>
      </w:del>
    </w:p>
    <w:p>
      <w:pPr>
        <w:pStyle w:val="Normal"/>
        <w:numPr>
          <w:ilvl w:val="0"/>
          <w:numId w:val="11"/>
        </w:numPr>
        <w:pPrChange w:id="0" w:author="Riegel, Maximilian (Nokia - DE/Munich)" w:date="2022-03-09T11:36:00Z">
          <w:pPr>
            <w:ind w:left="720" w:hanging="0"/>
          </w:pPr>
        </w:pPrChange>
        <w:rPr/>
      </w:pPr>
      <w:r>
        <w:rPr/>
        <w:t>802.3cq-2020 - IEEE Standard for Ethernet Amendment 6: Maintenance #13: Power over Ethernet over 2 pairs</w:t>
      </w:r>
    </w:p>
    <w:p>
      <w:pPr>
        <w:pStyle w:val="Normal"/>
        <w:numPr>
          <w:ilvl w:val="0"/>
          <w:numId w:val="11"/>
        </w:numPr>
        <w:rPr>
          <w:del w:id="196" w:author="Riegel, Maximilian (Nokia - DE/Munich)" w:date="2022-03-09T11:36:00Z"/>
        </w:rPr>
      </w:pPr>
      <w:r>
        <w:rPr/>
        <w:t>802.3cg-</w:t>
      </w:r>
      <w:del w:id="195" w:author="Riegel, Maximilian (Nokia - DE/Munich)" w:date="2022-03-09T11:36:00Z">
        <w:r>
          <w:rPr/>
          <w:delText>2019</w:delText>
        </w:r>
      </w:del>
    </w:p>
    <w:p>
      <w:pPr>
        <w:pStyle w:val="Normal"/>
        <w:numPr>
          <w:ilvl w:val="0"/>
          <w:numId w:val="11"/>
        </w:numPr>
        <w:pPrChange w:id="0" w:author="Riegel, Maximilian (Nokia - DE/Munich)" w:date="2022-03-09T11:36:00Z">
          <w:pPr>
            <w:ind w:left="720" w:hanging="0"/>
          </w:pPr>
        </w:pPrChange>
        <w:rPr/>
      </w:pPr>
      <w:r>
        <w:rPr/>
        <w:t>802.3cg-2019 - IEEE Standard for Ethernet - Amendment 5: Physical Layer Specifications and Management Parameters for 10 Mb/s Operation and Associated Power Delivery over a Single Balanced Pair of Conductors</w:t>
      </w:r>
    </w:p>
    <w:p>
      <w:pPr>
        <w:pStyle w:val="Normal"/>
        <w:numPr>
          <w:ilvl w:val="0"/>
          <w:numId w:val="11"/>
        </w:numPr>
        <w:rPr>
          <w:del w:id="198" w:author="Riegel, Maximilian (Nokia - DE/Munich)" w:date="2022-03-09T11:36:00Z"/>
        </w:rPr>
      </w:pPr>
      <w:r>
        <w:rPr/>
        <w:t>802.3cm-</w:t>
      </w:r>
      <w:del w:id="197" w:author="Riegel, Maximilian (Nokia - DE/Munich)" w:date="2022-03-09T11:36:00Z">
        <w:r>
          <w:rPr/>
          <w:delText>2020</w:delText>
        </w:r>
      </w:del>
    </w:p>
    <w:p>
      <w:pPr>
        <w:pStyle w:val="Normal"/>
        <w:numPr>
          <w:ilvl w:val="0"/>
          <w:numId w:val="11"/>
        </w:numPr>
        <w:pPrChange w:id="0" w:author="Riegel, Maximilian (Nokia - DE/Munich)" w:date="2022-03-09T11:36:00Z">
          <w:pPr>
            <w:ind w:left="720" w:hanging="0"/>
          </w:pPr>
        </w:pPrChange>
        <w:rPr/>
      </w:pPr>
      <w:del w:id="199" w:author="Riegel, Maximilian (Nokia - DE/Munich)" w:date="2022-03-09T11:36:00Z">
        <w:r>
          <w:rPr/>
          <w:delText>802.3cm-</w:delText>
        </w:r>
      </w:del>
      <w:r>
        <w:rPr/>
        <w:t>2020 - IEEE Standard for Ethernet -- Amendment 7: Physical Layer and Management Parameters for 400 Gb/s over Multimode Fiber</w:t>
      </w:r>
    </w:p>
    <w:p>
      <w:pPr>
        <w:pStyle w:val="Normal"/>
        <w:numPr>
          <w:ilvl w:val="0"/>
          <w:numId w:val="11"/>
        </w:numPr>
        <w:rPr>
          <w:del w:id="201" w:author="Riegel, Maximilian (Nokia - DE/Munich)" w:date="2022-03-09T11:36:00Z"/>
        </w:rPr>
      </w:pPr>
      <w:r>
        <w:rPr/>
        <w:t>802.3cn-</w:t>
      </w:r>
      <w:del w:id="200" w:author="Riegel, Maximilian (Nokia - DE/Munich)" w:date="2022-03-09T11:36:00Z">
        <w:r>
          <w:rPr/>
          <w:delText>2019</w:delText>
        </w:r>
      </w:del>
    </w:p>
    <w:p>
      <w:pPr>
        <w:pStyle w:val="Normal"/>
        <w:numPr>
          <w:ilvl w:val="0"/>
          <w:numId w:val="11"/>
        </w:numPr>
        <w:pPrChange w:id="0" w:author="Riegel, Maximilian (Nokia - DE/Munich)" w:date="2022-03-09T11:36:00Z">
          <w:pPr>
            <w:ind w:left="720" w:hanging="0"/>
          </w:pPr>
        </w:pPrChange>
        <w:rPr/>
      </w:pPr>
      <w:del w:id="202" w:author="Riegel, Maximilian (Nokia - DE/Munich)" w:date="2022-03-09T11:36:00Z">
        <w:r>
          <w:rPr/>
          <w:delText>802.3cn-</w:delText>
        </w:r>
      </w:del>
      <w:r>
        <w:rPr/>
        <w:t>2019 - IEEE Standard for Ethernet - Amendment 4: Physical Layers and Management Parameters for 50Gb/s, 200Gb/s, and 400Gb/s Operation over Single-Mode Fiber</w:t>
      </w:r>
    </w:p>
    <w:p>
      <w:pPr>
        <w:pStyle w:val="Normal"/>
        <w:numPr>
          <w:ilvl w:val="0"/>
          <w:numId w:val="11"/>
        </w:numPr>
        <w:rPr>
          <w:del w:id="204" w:author="Riegel, Maximilian (Nokia - DE/Munich)" w:date="2022-03-09T11:36:00Z"/>
        </w:rPr>
      </w:pPr>
      <w:r>
        <w:rPr/>
        <w:t>802.3cd-</w:t>
      </w:r>
      <w:del w:id="203" w:author="Riegel, Maximilian (Nokia - DE/Munich)" w:date="2022-03-09T11:36:00Z">
        <w:r>
          <w:rPr/>
          <w:delText>2018</w:delText>
        </w:r>
      </w:del>
    </w:p>
    <w:p>
      <w:pPr>
        <w:pStyle w:val="Normal"/>
        <w:numPr>
          <w:ilvl w:val="0"/>
          <w:numId w:val="11"/>
        </w:numPr>
        <w:pPrChange w:id="0" w:author="Riegel, Maximilian (Nokia - DE/Munich)" w:date="2022-03-09T11:36:00Z">
          <w:pPr>
            <w:ind w:left="720" w:hanging="0"/>
          </w:pPr>
        </w:pPrChange>
        <w:rPr/>
      </w:pPr>
      <w:del w:id="205" w:author="Riegel, Maximilian (Nokia - DE/Munich)" w:date="2022-03-09T11:36:00Z">
        <w:r>
          <w:rPr/>
          <w:delText>802.3cd-</w:delText>
        </w:r>
      </w:del>
      <w:r>
        <w:rPr/>
        <w:t>2018 - IEEE Standard for Ethernet - Amendment 3: Media Access Control Parameters for 50 Gb/s and Physical Layers and Management Parameters for 50 Gb/s, 100 Gb/s, and 200 Gb/s Operation</w:t>
      </w:r>
    </w:p>
    <w:p>
      <w:pPr>
        <w:pStyle w:val="Normal"/>
        <w:numPr>
          <w:ilvl w:val="0"/>
          <w:numId w:val="11"/>
        </w:numPr>
        <w:rPr>
          <w:del w:id="207" w:author="Riegel, Maximilian (Nokia - DE/Munich)" w:date="2022-03-09T11:36:00Z"/>
        </w:rPr>
      </w:pPr>
      <w:r>
        <w:rPr/>
        <w:t>802.3bt-</w:t>
      </w:r>
      <w:del w:id="206" w:author="Riegel, Maximilian (Nokia - DE/Munich)" w:date="2022-03-09T11:36:00Z">
        <w:r>
          <w:rPr/>
          <w:delText>2018</w:delText>
        </w:r>
      </w:del>
    </w:p>
    <w:p>
      <w:pPr>
        <w:pStyle w:val="Normal"/>
        <w:numPr>
          <w:ilvl w:val="0"/>
          <w:numId w:val="11"/>
        </w:numPr>
        <w:pPrChange w:id="0" w:author="Riegel, Maximilian (Nokia - DE/Munich)" w:date="2022-03-09T11:36:00Z">
          <w:pPr>
            <w:ind w:left="720" w:hanging="0"/>
          </w:pPr>
        </w:pPrChange>
        <w:rPr/>
      </w:pPr>
      <w:r>
        <w:rPr/>
        <w:t>802.3bt-2018 - IEEE Standard for Ethernet Amendment 2: Physical Layer and Management Parameters for Power over Ethernet over 4 pairs</w:t>
      </w:r>
    </w:p>
    <w:p>
      <w:pPr>
        <w:pStyle w:val="Normal"/>
        <w:numPr>
          <w:ilvl w:val="0"/>
          <w:numId w:val="11"/>
        </w:numPr>
        <w:rPr>
          <w:del w:id="209" w:author="Riegel, Maximilian (Nokia - DE/Munich)" w:date="2022-03-09T11:36:00Z"/>
        </w:rPr>
      </w:pPr>
      <w:r>
        <w:rPr/>
        <w:t>802.3cb-</w:t>
      </w:r>
      <w:del w:id="208" w:author="Riegel, Maximilian (Nokia - DE/Munich)" w:date="2022-03-09T11:36:00Z">
        <w:r>
          <w:rPr/>
          <w:delText>2018</w:delText>
        </w:r>
      </w:del>
    </w:p>
    <w:p>
      <w:pPr>
        <w:pStyle w:val="Normal"/>
        <w:numPr>
          <w:ilvl w:val="0"/>
          <w:numId w:val="11"/>
        </w:numPr>
        <w:pPrChange w:id="0" w:author="Riegel, Maximilian (Nokia - DE/Munich)" w:date="2022-03-09T11:36:00Z">
          <w:pPr>
            <w:ind w:left="720" w:hanging="0"/>
          </w:pPr>
        </w:pPrChange>
        <w:rPr/>
      </w:pPr>
      <w:r>
        <w:rPr/>
        <w:t>802.3cb-2018 - IEEE Standard for Ethernet - Amendment 1: Physical Layer Specifications and Management Parameters for 2.5 Gb/s and 5 Gb/s Operation over Backplane</w:t>
      </w:r>
    </w:p>
    <w:p>
      <w:pPr>
        <w:pStyle w:val="Normal"/>
        <w:numPr>
          <w:ilvl w:val="0"/>
          <w:numId w:val="11"/>
        </w:numPr>
        <w:rPr>
          <w:del w:id="211" w:author="Riegel, Maximilian (Nokia - DE/Munich)" w:date="2022-03-09T11:36:00Z"/>
        </w:rPr>
      </w:pPr>
      <w:r>
        <w:rPr/>
        <w:t>802.3cc-</w:t>
      </w:r>
      <w:del w:id="210" w:author="Riegel, Maximilian (Nokia - DE/Munich)" w:date="2022-03-09T11:36:00Z">
        <w:r>
          <w:rPr/>
          <w:delText>2017</w:delText>
        </w:r>
      </w:del>
    </w:p>
    <w:p>
      <w:pPr>
        <w:pStyle w:val="Normal"/>
        <w:numPr>
          <w:ilvl w:val="0"/>
          <w:numId w:val="11"/>
        </w:numPr>
        <w:pPrChange w:id="0" w:author="Riegel, Maximilian (Nokia - DE/Munich)" w:date="2022-03-09T11:36:00Z">
          <w:pPr>
            <w:ind w:left="720" w:hanging="0"/>
          </w:pPr>
        </w:pPrChange>
        <w:rPr/>
      </w:pPr>
      <w:r>
        <w:rPr/>
        <w:t>802.3cc-2017 - IEEE Standard for Ethernet - Amendment 11: Physical Layer and Management Parameters for Serial 25 Gb/s Ethernet Operation Over Single-Mode Fiber</w:t>
      </w:r>
    </w:p>
    <w:p>
      <w:pPr>
        <w:pStyle w:val="Normal"/>
        <w:numPr>
          <w:ilvl w:val="0"/>
          <w:numId w:val="11"/>
        </w:numPr>
        <w:rPr>
          <w:del w:id="213" w:author="Riegel, Maximilian (Nokia - DE/Munich)" w:date="2022-03-09T11:36:00Z"/>
        </w:rPr>
      </w:pPr>
      <w:r>
        <w:rPr/>
        <w:t>802.3.1-</w:t>
      </w:r>
      <w:del w:id="212" w:author="Riegel, Maximilian (Nokia - DE/Munich)" w:date="2022-03-09T11:36:00Z">
        <w:r>
          <w:rPr/>
          <w:delText>2013</w:delText>
        </w:r>
      </w:del>
    </w:p>
    <w:p>
      <w:pPr>
        <w:pStyle w:val="Normal"/>
        <w:numPr>
          <w:ilvl w:val="0"/>
          <w:numId w:val="11"/>
        </w:numPr>
        <w:pPrChange w:id="0" w:author="Riegel, Maximilian (Nokia - DE/Munich)" w:date="2022-03-09T11:36:00Z">
          <w:pPr>
            <w:ind w:left="720" w:hanging="0"/>
          </w:pPr>
        </w:pPrChange>
        <w:rPr/>
      </w:pPr>
      <w:r>
        <w:rPr/>
        <w:t>802.3.1-2013 - IEEE Standard for Management Information Base (MIB) Definitions for Ethernet</w:t>
      </w:r>
    </w:p>
    <w:p>
      <w:pPr>
        <w:pStyle w:val="Normal"/>
        <w:numPr>
          <w:ilvl w:val="0"/>
          <w:numId w:val="11"/>
        </w:numPr>
        <w:rPr>
          <w:del w:id="215" w:author="Riegel, Maximilian (Nokia - DE/Munich)" w:date="2022-03-09T11:36:00Z"/>
        </w:rPr>
      </w:pPr>
      <w:r>
        <w:rPr/>
        <w:t>802.3.2-</w:t>
      </w:r>
      <w:del w:id="214" w:author="Riegel, Maximilian (Nokia - DE/Munich)" w:date="2022-03-09T11:36:00Z">
        <w:r>
          <w:rPr/>
          <w:delText>2019</w:delText>
        </w:r>
      </w:del>
    </w:p>
    <w:p>
      <w:pPr>
        <w:pStyle w:val="Normal"/>
        <w:numPr>
          <w:ilvl w:val="0"/>
          <w:numId w:val="11"/>
        </w:numPr>
        <w:pPrChange w:id="0" w:author="Riegel, Maximilian (Nokia - DE/Munich)" w:date="2022-03-09T11:36:00Z">
          <w:pPr>
            <w:ind w:left="720" w:hanging="0"/>
          </w:pPr>
        </w:pPrChange>
        <w:rPr/>
      </w:pPr>
      <w:del w:id="216" w:author="Riegel, Maximilian (Nokia - DE/Munich)" w:date="2022-03-09T11:36:00Z">
        <w:r>
          <w:rPr/>
          <w:delText>802.3.2-</w:delText>
        </w:r>
      </w:del>
      <w:r>
        <w:rPr/>
        <w:t>2019 - IEEE Standard for Ethernet - YANG Data Model Definitions</w:t>
      </w:r>
    </w:p>
    <w:p>
      <w:pPr>
        <w:pStyle w:val="Heading2"/>
        <w:numPr>
          <w:ilvl w:val="1"/>
          <w:numId w:val="3"/>
        </w:numPr>
        <w:rPr/>
      </w:pPr>
      <w:r>
        <w:rPr/>
        <w:t>IEEE 802.11: Wireless LAN</w:t>
      </w:r>
    </w:p>
    <w:p>
      <w:pPr>
        <w:pStyle w:val="Normal"/>
        <w:numPr>
          <w:ilvl w:val="0"/>
          <w:numId w:val="12"/>
        </w:numPr>
        <w:rPr>
          <w:del w:id="218" w:author="Riegel, Maximilian (Nokia - DE/Munich)" w:date="2022-03-09T11:37:00Z"/>
        </w:rPr>
      </w:pPr>
      <w:r>
        <w:rPr/>
        <w:t>802.11-</w:t>
      </w:r>
      <w:del w:id="217" w:author="Riegel, Maximilian (Nokia - DE/Munich)" w:date="2022-03-09T11:37:00Z">
        <w:r>
          <w:rPr/>
          <w:delText>2020</w:delText>
        </w:r>
      </w:del>
    </w:p>
    <w:p>
      <w:pPr>
        <w:pStyle w:val="Normal"/>
        <w:numPr>
          <w:ilvl w:val="0"/>
          <w:numId w:val="12"/>
        </w:numPr>
        <w:pPrChange w:id="0" w:author="Riegel, Maximilian (Nokia - DE/Munich)" w:date="2022-03-09T11:37:00Z">
          <w:pPr>
            <w:ind w:left="720" w:hanging="0"/>
          </w:pPr>
        </w:pPrChange>
        <w:rPr/>
      </w:pPr>
      <w:del w:id="219" w:author="Riegel, Maximilian (Nokia - DE/Munich)" w:date="2022-03-09T11:37:00Z">
        <w:r>
          <w:rPr/>
          <w:delText>802.11-</w:delText>
        </w:r>
      </w:del>
      <w:r>
        <w:rPr/>
        <w:t>2020 - IEEE Standard for Information Technology--Telecommunications and Information Exchange between Systems - Local and Metropolitan Area Networks--Specific Requirements - Part 11: Wireless LAN Medium Access Control (MAC) and Physical Layer (PHY) Specifications</w:t>
      </w:r>
    </w:p>
    <w:p>
      <w:pPr>
        <w:pStyle w:val="Normal"/>
        <w:numPr>
          <w:ilvl w:val="0"/>
          <w:numId w:val="12"/>
        </w:numPr>
        <w:rPr>
          <w:del w:id="221" w:author="Riegel, Maximilian (Nokia - DE/Munich)" w:date="2022-03-09T11:37:00Z"/>
        </w:rPr>
      </w:pPr>
      <w:r>
        <w:rPr/>
        <w:t>802.11ax-</w:t>
      </w:r>
      <w:del w:id="220" w:author="Riegel, Maximilian (Nokia - DE/Munich)" w:date="2022-03-09T11:37:00Z">
        <w:r>
          <w:rPr/>
          <w:delText>2021</w:delText>
        </w:r>
      </w:del>
    </w:p>
    <w:p>
      <w:pPr>
        <w:pStyle w:val="Normal"/>
        <w:numPr>
          <w:ilvl w:val="0"/>
          <w:numId w:val="12"/>
        </w:numPr>
        <w:pPrChange w:id="0" w:author="Riegel, Maximilian (Nokia - DE/Munich)" w:date="2022-03-09T11:37:00Z">
          <w:pPr>
            <w:ind w:left="720" w:hanging="0"/>
          </w:pPr>
        </w:pPrChange>
        <w:rPr/>
      </w:pPr>
      <w:del w:id="222" w:author="Riegel, Maximilian (Nokia - DE/Munich)" w:date="2022-03-09T11:37:00Z">
        <w:r>
          <w:rPr/>
          <w:delText>802.11ax-</w:delText>
        </w:r>
      </w:del>
      <w:r>
        <w:rPr/>
        <w:t>2021 - IEEE Standard for Information Technology--Telecommunications and Information Exchange between Systems Local and Metropolitan Area Networks--Specific Requirements Part 11: Wireless LAN Medium Access Control (MAC) and Physical Layer (PHY) Specifications Amendment 1: Enhancements for High-Efficiency WLAN</w:t>
      </w:r>
    </w:p>
    <w:p>
      <w:pPr>
        <w:pStyle w:val="Normal"/>
        <w:numPr>
          <w:ilvl w:val="0"/>
          <w:numId w:val="12"/>
        </w:numPr>
        <w:rPr>
          <w:del w:id="224" w:author="Riegel, Maximilian (Nokia - DE/Munich)" w:date="2022-03-09T11:37:00Z"/>
        </w:rPr>
      </w:pPr>
      <w:r>
        <w:rPr/>
        <w:t>802.11ay-</w:t>
      </w:r>
      <w:del w:id="223" w:author="Riegel, Maximilian (Nokia - DE/Munich)" w:date="2022-03-09T11:37:00Z">
        <w:r>
          <w:rPr/>
          <w:delText>2021</w:delText>
        </w:r>
      </w:del>
    </w:p>
    <w:p>
      <w:pPr>
        <w:pStyle w:val="Normal"/>
        <w:numPr>
          <w:ilvl w:val="0"/>
          <w:numId w:val="12"/>
        </w:numPr>
        <w:pPrChange w:id="0" w:author="Riegel, Maximilian (Nokia - DE/Munich)" w:date="2022-03-09T11:37:00Z">
          <w:pPr>
            <w:ind w:left="720" w:hanging="0"/>
          </w:pPr>
        </w:pPrChange>
        <w:rPr/>
      </w:pPr>
      <w:r>
        <w:rPr/>
        <w:t>802.11ay-2021 - IEEE Standard for Information Technology--Telecommunications and Information Exchange between Systems Local and Metropolitan Area Networks--Specific Requirements Part 11: Wireless LAN Medium Access Control (MAC) and Physical Layer (PHY) Specifications Amendment 2: Enhanced Throughput for Operation in License-exempt Bands above 45 GHz</w:t>
      </w:r>
    </w:p>
    <w:p>
      <w:pPr>
        <w:pStyle w:val="Normal"/>
        <w:numPr>
          <w:ilvl w:val="0"/>
          <w:numId w:val="12"/>
        </w:numPr>
        <w:rPr>
          <w:del w:id="226" w:author="Riegel, Maximilian (Nokia - DE/Munich)" w:date="2022-03-09T11:37:00Z"/>
        </w:rPr>
      </w:pPr>
      <w:r>
        <w:rPr/>
        <w:t>802.11ba-</w:t>
      </w:r>
      <w:del w:id="225" w:author="Riegel, Maximilian (Nokia - DE/Munich)" w:date="2022-03-09T11:37:00Z">
        <w:r>
          <w:rPr/>
          <w:delText>2021</w:delText>
        </w:r>
      </w:del>
    </w:p>
    <w:p>
      <w:pPr>
        <w:pStyle w:val="Normal"/>
        <w:numPr>
          <w:ilvl w:val="0"/>
          <w:numId w:val="12"/>
        </w:numPr>
        <w:pPrChange w:id="0" w:author="Riegel, Maximilian (Nokia - DE/Munich)" w:date="2022-03-09T11:37:00Z">
          <w:pPr>
            <w:ind w:left="720" w:hanging="0"/>
          </w:pPr>
        </w:pPrChange>
        <w:rPr/>
      </w:pPr>
      <w:r>
        <w:rPr/>
        <w:t>802.11ba-2021 - IEEE Standard for Information Technology--Telecommunications and Information Exchange between Systems Local and Metropolitan Area Networks--Specific Requirements Part 11: Wireless LAN Medium Access Control (MAC) and Physical Layer (PHY) Specifications Amendment 3: Wake-Up Radio Operation</w:t>
      </w:r>
    </w:p>
    <w:p>
      <w:pPr>
        <w:pStyle w:val="Heading2"/>
        <w:numPr>
          <w:ilvl w:val="1"/>
          <w:numId w:val="3"/>
        </w:numPr>
        <w:rPr/>
      </w:pPr>
      <w:r>
        <w:rPr/>
        <w:t>IEEE 802.15: Wireless Specialty Networks</w:t>
      </w:r>
    </w:p>
    <w:p>
      <w:pPr>
        <w:pStyle w:val="Normal"/>
        <w:numPr>
          <w:ilvl w:val="0"/>
          <w:numId w:val="14"/>
        </w:numPr>
        <w:rPr>
          <w:del w:id="228" w:author="Riegel, Maximilian (Nokia - DE/Munich)" w:date="2022-03-09T11:37:00Z"/>
        </w:rPr>
      </w:pPr>
      <w:r>
        <w:rPr/>
        <w:t>802.15.3-</w:t>
      </w:r>
      <w:del w:id="227" w:author="Riegel, Maximilian (Nokia - DE/Munich)" w:date="2022-03-09T11:37:00Z">
        <w:r>
          <w:rPr/>
          <w:delText>2016</w:delText>
        </w:r>
      </w:del>
    </w:p>
    <w:p>
      <w:pPr>
        <w:pStyle w:val="Normal"/>
        <w:numPr>
          <w:ilvl w:val="0"/>
          <w:numId w:val="14"/>
        </w:numPr>
        <w:pPrChange w:id="0" w:author="Riegel, Maximilian (Nokia - DE/Munich)" w:date="2022-03-09T11:37:00Z">
          <w:pPr>
            <w:ind w:left="720" w:hanging="0"/>
          </w:pPr>
        </w:pPrChange>
        <w:rPr/>
      </w:pPr>
      <w:del w:id="229" w:author="Riegel, Maximilian (Nokia - DE/Munich)" w:date="2022-03-09T11:37:00Z">
        <w:r>
          <w:rPr/>
          <w:delText>802.15.3-</w:delText>
        </w:r>
      </w:del>
      <w:r>
        <w:rPr/>
        <w:t>2016 - IEEE Standard for High Data Rate Wireless Multi-Media Networks</w:t>
      </w:r>
    </w:p>
    <w:p>
      <w:pPr>
        <w:pStyle w:val="Normal"/>
        <w:numPr>
          <w:ilvl w:val="0"/>
          <w:numId w:val="13"/>
        </w:numPr>
        <w:rPr>
          <w:del w:id="231" w:author="Riegel, Maximilian (Nokia - DE/Munich)" w:date="2022-03-09T11:38:00Z"/>
        </w:rPr>
      </w:pPr>
      <w:r>
        <w:rPr/>
        <w:t>802.15.3f-</w:t>
      </w:r>
      <w:del w:id="230" w:author="Riegel, Maximilian (Nokia - DE/Munich)" w:date="2022-03-09T11:38:00Z">
        <w:r>
          <w:rPr/>
          <w:delText>2017</w:delText>
        </w:r>
      </w:del>
    </w:p>
    <w:p>
      <w:pPr>
        <w:pStyle w:val="Normal"/>
        <w:numPr>
          <w:ilvl w:val="0"/>
          <w:numId w:val="13"/>
        </w:numPr>
        <w:pPrChange w:id="0" w:author="Riegel, Maximilian (Nokia - DE/Munich)" w:date="2022-03-09T11:38:00Z">
          <w:pPr>
            <w:ind w:left="720" w:hanging="0"/>
          </w:pPr>
        </w:pPrChange>
        <w:rPr/>
      </w:pPr>
      <w:del w:id="232" w:author="Riegel, Maximilian (Nokia - DE/Munich)" w:date="2022-03-09T11:38:00Z">
        <w:r>
          <w:rPr/>
          <w:delText>802.15.3f-</w:delText>
        </w:r>
      </w:del>
      <w:r>
        <w:rPr/>
        <w:t>2017 - IEEE Standard for High Data Rate Wireless Multi-Media Networks Amendment 3: Extending the Physical Layer (PHY) Specification for Millimeter Wave to Operate from 57.0 GHz to 71 GHz</w:t>
      </w:r>
    </w:p>
    <w:p>
      <w:pPr>
        <w:pStyle w:val="Normal"/>
        <w:numPr>
          <w:ilvl w:val="0"/>
          <w:numId w:val="13"/>
        </w:numPr>
        <w:rPr>
          <w:del w:id="234" w:author="Riegel, Maximilian (Nokia - DE/Munich)" w:date="2022-03-09T11:38:00Z"/>
        </w:rPr>
      </w:pPr>
      <w:r>
        <w:rPr/>
        <w:t>802.15.3d-</w:t>
      </w:r>
      <w:del w:id="233" w:author="Riegel, Maximilian (Nokia - DE/Munich)" w:date="2022-03-09T11:38:00Z">
        <w:r>
          <w:rPr/>
          <w:delText>2017</w:delText>
        </w:r>
      </w:del>
    </w:p>
    <w:p>
      <w:pPr>
        <w:pStyle w:val="Normal"/>
        <w:numPr>
          <w:ilvl w:val="0"/>
          <w:numId w:val="13"/>
        </w:numPr>
        <w:pPrChange w:id="0" w:author="Riegel, Maximilian (Nokia - DE/Munich)" w:date="2022-03-09T11:38:00Z">
          <w:pPr>
            <w:ind w:left="720" w:hanging="0"/>
          </w:pPr>
        </w:pPrChange>
        <w:rPr/>
      </w:pPr>
      <w:del w:id="235" w:author="Riegel, Maximilian (Nokia - DE/Munich)" w:date="2022-03-09T11:38:00Z">
        <w:r>
          <w:rPr/>
          <w:delText>802.15.3d-</w:delText>
        </w:r>
      </w:del>
      <w:r>
        <w:rPr/>
        <w:t>2017 - IEEE Standard for High Data Rate Wireless Multi-Media Networks--Amendment 2: 100 Gb/s Wireless Switched Point-to-Point Physical Layer</w:t>
      </w:r>
    </w:p>
    <w:p>
      <w:pPr>
        <w:pStyle w:val="Normal"/>
        <w:numPr>
          <w:ilvl w:val="0"/>
          <w:numId w:val="13"/>
        </w:numPr>
        <w:rPr>
          <w:del w:id="237" w:author="Riegel, Maximilian (Nokia - DE/Munich)" w:date="2022-03-09T11:38:00Z"/>
        </w:rPr>
      </w:pPr>
      <w:r>
        <w:rPr/>
        <w:t>802.15.3e-</w:t>
      </w:r>
      <w:del w:id="236" w:author="Riegel, Maximilian (Nokia - DE/Munich)" w:date="2022-03-09T11:38:00Z">
        <w:r>
          <w:rPr/>
          <w:delText>2017</w:delText>
        </w:r>
      </w:del>
    </w:p>
    <w:p>
      <w:pPr>
        <w:pStyle w:val="Normal"/>
        <w:numPr>
          <w:ilvl w:val="0"/>
          <w:numId w:val="13"/>
        </w:numPr>
        <w:pPrChange w:id="0" w:author="Riegel, Maximilian (Nokia - DE/Munich)" w:date="2022-03-09T11:38:00Z">
          <w:pPr>
            <w:ind w:left="720" w:hanging="0"/>
          </w:pPr>
        </w:pPrChange>
        <w:rPr/>
      </w:pPr>
      <w:del w:id="238" w:author="Riegel, Maximilian (Nokia - DE/Munich)" w:date="2022-03-09T11:38:00Z">
        <w:r>
          <w:rPr/>
          <w:delText>802.15.3e-</w:delText>
        </w:r>
      </w:del>
      <w:r>
        <w:rPr/>
        <w:t>2017 - IEEE Standard for High Data Rate Wireless Multi-Media Networks--Amendment 1: High-Rate Close Proximity Point-to-Point Communications</w:t>
      </w:r>
    </w:p>
    <w:p>
      <w:pPr>
        <w:pStyle w:val="Normal"/>
        <w:numPr>
          <w:ilvl w:val="0"/>
          <w:numId w:val="13"/>
        </w:numPr>
        <w:rPr>
          <w:del w:id="240" w:author="Riegel, Maximilian (Nokia - DE/Munich)" w:date="2022-03-09T11:38:00Z"/>
        </w:rPr>
      </w:pPr>
      <w:r>
        <w:rPr/>
        <w:t>802.15.4-</w:t>
      </w:r>
      <w:del w:id="239" w:author="Riegel, Maximilian (Nokia - DE/Munich)" w:date="2022-03-09T11:38:00Z">
        <w:r>
          <w:rPr/>
          <w:delText>2020</w:delText>
        </w:r>
      </w:del>
    </w:p>
    <w:p>
      <w:pPr>
        <w:pStyle w:val="Normal"/>
        <w:numPr>
          <w:ilvl w:val="0"/>
          <w:numId w:val="13"/>
        </w:numPr>
        <w:pPrChange w:id="0" w:author="Riegel, Maximilian (Nokia - DE/Munich)" w:date="2022-03-09T11:38:00Z">
          <w:pPr>
            <w:ind w:left="720" w:hanging="0"/>
          </w:pPr>
        </w:pPrChange>
        <w:rPr/>
      </w:pPr>
      <w:del w:id="241" w:author="Riegel, Maximilian (Nokia - DE/Munich)" w:date="2022-03-09T11:38:00Z">
        <w:r>
          <w:rPr/>
          <w:delText>802.15.4-</w:delText>
        </w:r>
      </w:del>
      <w:r>
        <w:rPr/>
        <w:t>2020 - IEEE Standard for Low-Rate Wireless Networks</w:t>
      </w:r>
    </w:p>
    <w:p>
      <w:pPr>
        <w:pStyle w:val="Normal"/>
        <w:numPr>
          <w:ilvl w:val="0"/>
          <w:numId w:val="13"/>
        </w:numPr>
        <w:rPr>
          <w:del w:id="243" w:author="Riegel, Maximilian (Nokia - DE/Munich)" w:date="2022-03-09T11:38:00Z"/>
        </w:rPr>
      </w:pPr>
      <w:r>
        <w:rPr/>
        <w:t>802.15.4y-</w:t>
      </w:r>
      <w:del w:id="242" w:author="Riegel, Maximilian (Nokia - DE/Munich)" w:date="2022-03-09T11:38:00Z">
        <w:r>
          <w:rPr/>
          <w:delText>2021</w:delText>
        </w:r>
      </w:del>
    </w:p>
    <w:p>
      <w:pPr>
        <w:pStyle w:val="Normal"/>
        <w:numPr>
          <w:ilvl w:val="0"/>
          <w:numId w:val="13"/>
        </w:numPr>
        <w:pPrChange w:id="0" w:author="Riegel, Maximilian (Nokia - DE/Munich)" w:date="2022-03-09T11:38:00Z">
          <w:pPr>
            <w:ind w:left="720" w:hanging="0"/>
          </w:pPr>
        </w:pPrChange>
        <w:rPr/>
      </w:pPr>
      <w:r>
        <w:rPr/>
        <w:t>802.15.4y-2021 - IEEE Standard for Low-Rate Wireless Networks Amendment 3: Advanced Encryption Standard (AES)-256 Encryption and Security Extensions</w:t>
      </w:r>
    </w:p>
    <w:p>
      <w:pPr>
        <w:pStyle w:val="Normal"/>
        <w:numPr>
          <w:ilvl w:val="0"/>
          <w:numId w:val="13"/>
        </w:numPr>
        <w:rPr>
          <w:del w:id="245" w:author="Riegel, Maximilian (Nokia - DE/Munich)" w:date="2022-03-09T11:38:00Z"/>
        </w:rPr>
      </w:pPr>
      <w:r>
        <w:rPr/>
        <w:t>802.15.4w-</w:t>
      </w:r>
      <w:del w:id="244" w:author="Riegel, Maximilian (Nokia - DE/Munich)" w:date="2022-03-09T11:38:00Z">
        <w:r>
          <w:rPr/>
          <w:delText>2020</w:delText>
        </w:r>
      </w:del>
    </w:p>
    <w:p>
      <w:pPr>
        <w:pStyle w:val="Normal"/>
        <w:numPr>
          <w:ilvl w:val="0"/>
          <w:numId w:val="13"/>
        </w:numPr>
        <w:pPrChange w:id="0" w:author="Riegel, Maximilian (Nokia - DE/Munich)" w:date="2022-03-09T11:38:00Z">
          <w:pPr>
            <w:ind w:left="720" w:hanging="0"/>
          </w:pPr>
        </w:pPrChange>
        <w:rPr/>
      </w:pPr>
      <w:r>
        <w:rPr/>
        <w:t>802.15.4w-2020 - IEEE Standard for Low-Rate Wireless Networks--Amendment 2: Low Power Wide Area Network (LPWAN) Extension to the Low-Energy Critical Infrastructure Monitoring (LECIM) Physical Layer (PHY)</w:t>
      </w:r>
    </w:p>
    <w:p>
      <w:pPr>
        <w:pStyle w:val="Normal"/>
        <w:numPr>
          <w:ilvl w:val="0"/>
          <w:numId w:val="13"/>
        </w:numPr>
        <w:rPr>
          <w:del w:id="247" w:author="Riegel, Maximilian (Nokia - DE/Munich)" w:date="2022-03-09T11:38:00Z"/>
        </w:rPr>
      </w:pPr>
      <w:r>
        <w:rPr/>
        <w:t>802.15.4z-</w:t>
      </w:r>
      <w:del w:id="246" w:author="Riegel, Maximilian (Nokia - DE/Munich)" w:date="2022-03-09T11:38:00Z">
        <w:r>
          <w:rPr/>
          <w:delText>2020</w:delText>
        </w:r>
      </w:del>
    </w:p>
    <w:p>
      <w:pPr>
        <w:pStyle w:val="Normal"/>
        <w:numPr>
          <w:ilvl w:val="0"/>
          <w:numId w:val="13"/>
        </w:numPr>
        <w:pPrChange w:id="0" w:author="Riegel, Maximilian (Nokia - DE/Munich)" w:date="2022-03-09T11:38:00Z">
          <w:pPr>
            <w:ind w:left="720" w:hanging="0"/>
          </w:pPr>
        </w:pPrChange>
        <w:rPr/>
      </w:pPr>
      <w:del w:id="248" w:author="Riegel, Maximilian (Nokia - DE/Munich)" w:date="2022-03-09T11:38:00Z">
        <w:r>
          <w:rPr/>
          <w:delText>802.15.4z-</w:delText>
        </w:r>
      </w:del>
      <w:r>
        <w:rPr/>
        <w:t>2020 - IEEE Standard for Low-Rate Wireless Networks--Amendment 1: Enhanced Ultra Wideband (UWB) Physical Layers (PHYs) and Associated Ranging Techniques</w:t>
      </w:r>
    </w:p>
    <w:p>
      <w:pPr>
        <w:pStyle w:val="Normal"/>
        <w:numPr>
          <w:ilvl w:val="0"/>
          <w:numId w:val="13"/>
        </w:numPr>
        <w:rPr>
          <w:del w:id="250" w:author="Riegel, Maximilian (Nokia - DE/Munich)" w:date="2022-03-09T11:38:00Z"/>
        </w:rPr>
      </w:pPr>
      <w:del w:id="249" w:author="Riegel, Maximilian (Nokia - DE/Munich)" w:date="2022-03-09T11:38:00Z">
        <w:r>
          <w:rPr/>
          <w:delText>802.15.5-2009 (Inactive)</w:delText>
        </w:r>
      </w:del>
    </w:p>
    <w:p>
      <w:pPr>
        <w:pStyle w:val="Normal"/>
        <w:numPr>
          <w:ilvl w:val="0"/>
          <w:numId w:val="13"/>
        </w:numPr>
        <w:rPr>
          <w:del w:id="252" w:author="Riegel, Maximilian (Nokia - DE/Munich)" w:date="2022-03-09T11:38:00Z"/>
        </w:rPr>
      </w:pPr>
      <w:r>
        <w:rPr/>
        <w:t>802.15.6-</w:t>
      </w:r>
      <w:del w:id="251" w:author="Riegel, Maximilian (Nokia - DE/Munich)" w:date="2022-03-09T11:38:00Z">
        <w:r>
          <w:rPr/>
          <w:delText>2012</w:delText>
        </w:r>
      </w:del>
    </w:p>
    <w:p>
      <w:pPr>
        <w:pStyle w:val="Normal"/>
        <w:numPr>
          <w:ilvl w:val="0"/>
          <w:numId w:val="13"/>
        </w:numPr>
        <w:pPrChange w:id="0" w:author="Riegel, Maximilian (Nokia - DE/Munich)" w:date="2022-03-09T11:38:00Z">
          <w:pPr>
            <w:ind w:left="720" w:hanging="0"/>
          </w:pPr>
        </w:pPrChange>
        <w:rPr/>
      </w:pPr>
      <w:r>
        <w:rPr/>
        <w:t>802.15.6-2012 - IEEE Standard for Local and metropolitan area networks - Part 15.6: Wireless Body Area Networks</w:t>
      </w:r>
    </w:p>
    <w:p>
      <w:pPr>
        <w:pStyle w:val="Normal"/>
        <w:numPr>
          <w:ilvl w:val="0"/>
          <w:numId w:val="13"/>
        </w:numPr>
        <w:rPr>
          <w:del w:id="254" w:author="Riegel, Maximilian (Nokia - DE/Munich)" w:date="2022-03-09T11:39:00Z"/>
        </w:rPr>
      </w:pPr>
      <w:r>
        <w:rPr/>
        <w:t>802.15.7-</w:t>
      </w:r>
      <w:del w:id="253" w:author="Riegel, Maximilian (Nokia - DE/Munich)" w:date="2022-03-09T11:39:00Z">
        <w:r>
          <w:rPr/>
          <w:delText>2018</w:delText>
        </w:r>
      </w:del>
    </w:p>
    <w:p>
      <w:pPr>
        <w:pStyle w:val="Normal"/>
        <w:numPr>
          <w:ilvl w:val="0"/>
          <w:numId w:val="13"/>
        </w:numPr>
        <w:pPrChange w:id="0" w:author="Riegel, Maximilian (Nokia - DE/Munich)" w:date="2022-03-09T11:39:00Z">
          <w:pPr>
            <w:ind w:left="720" w:hanging="0"/>
          </w:pPr>
        </w:pPrChange>
        <w:rPr/>
      </w:pPr>
      <w:del w:id="255" w:author="Riegel, Maximilian (Nokia - DE/Munich)" w:date="2022-03-09T11:39:00Z">
        <w:r>
          <w:rPr/>
          <w:delText>802.15.7-</w:delText>
        </w:r>
      </w:del>
      <w:r>
        <w:rPr/>
        <w:t>2018 - IEEE Standard for Local and metropolitan area networks--Part 15.7: Short-Range Optical Wireless Communications</w:t>
      </w:r>
    </w:p>
    <w:p>
      <w:pPr>
        <w:pStyle w:val="Normal"/>
        <w:numPr>
          <w:ilvl w:val="0"/>
          <w:numId w:val="13"/>
        </w:numPr>
        <w:rPr>
          <w:del w:id="257" w:author="Riegel, Maximilian (Nokia - DE/Munich)" w:date="2022-03-09T11:39:00Z"/>
        </w:rPr>
      </w:pPr>
      <w:r>
        <w:rPr/>
        <w:t>802.15.8-</w:t>
      </w:r>
      <w:del w:id="256" w:author="Riegel, Maximilian (Nokia - DE/Munich)" w:date="2022-03-09T11:39:00Z">
        <w:r>
          <w:rPr/>
          <w:delText>2017</w:delText>
        </w:r>
      </w:del>
    </w:p>
    <w:p>
      <w:pPr>
        <w:pStyle w:val="Normal"/>
        <w:numPr>
          <w:ilvl w:val="0"/>
          <w:numId w:val="13"/>
        </w:numPr>
        <w:pPrChange w:id="0" w:author="Riegel, Maximilian (Nokia - DE/Munich)" w:date="2022-03-09T11:39:00Z">
          <w:pPr>
            <w:ind w:left="720" w:hanging="0"/>
          </w:pPr>
        </w:pPrChange>
        <w:rPr/>
      </w:pPr>
      <w:del w:id="258" w:author="Riegel, Maximilian (Nokia - DE/Munich)" w:date="2022-03-09T11:39:00Z">
        <w:r>
          <w:rPr/>
          <w:delText>802.15.8-</w:delText>
        </w:r>
      </w:del>
      <w:r>
        <w:rPr/>
        <w:t>2017 - IEEE Standard for Wireless Medium Access Control (MAC) and Physical Layer (PHY) Specifications for Peer Aware Communications (PAC)</w:t>
      </w:r>
    </w:p>
    <w:p>
      <w:pPr>
        <w:pStyle w:val="Normal"/>
        <w:numPr>
          <w:ilvl w:val="0"/>
          <w:numId w:val="13"/>
        </w:numPr>
        <w:rPr>
          <w:del w:id="260" w:author="Riegel, Maximilian (Nokia - DE/Munich)" w:date="2022-03-09T11:39:00Z"/>
        </w:rPr>
      </w:pPr>
      <w:r>
        <w:rPr/>
        <w:t>802.15.9-</w:t>
      </w:r>
      <w:del w:id="259" w:author="Riegel, Maximilian (Nokia - DE/Munich)" w:date="2022-03-09T11:39:00Z">
        <w:r>
          <w:rPr/>
          <w:delText>2021</w:delText>
        </w:r>
      </w:del>
    </w:p>
    <w:p>
      <w:pPr>
        <w:pStyle w:val="Normal"/>
        <w:numPr>
          <w:ilvl w:val="0"/>
          <w:numId w:val="13"/>
        </w:numPr>
        <w:pPrChange w:id="0" w:author="Riegel, Maximilian (Nokia - DE/Munich)" w:date="2022-03-09T11:39:00Z">
          <w:pPr>
            <w:ind w:left="720" w:hanging="0"/>
          </w:pPr>
        </w:pPrChange>
        <w:rPr/>
      </w:pPr>
      <w:del w:id="261" w:author="Riegel, Maximilian (Nokia - DE/Munich)" w:date="2022-03-09T11:39:00Z">
        <w:r>
          <w:rPr/>
          <w:delText>802.15.9-</w:delText>
        </w:r>
      </w:del>
      <w:r>
        <w:rPr/>
        <w:t>2021 - IEEE Standard for Transport of Key Management Protocol (KMP) Datagrams</w:t>
      </w:r>
    </w:p>
    <w:p>
      <w:pPr>
        <w:pStyle w:val="Normal"/>
        <w:numPr>
          <w:ilvl w:val="0"/>
          <w:numId w:val="13"/>
        </w:numPr>
        <w:rPr>
          <w:del w:id="263" w:author="Riegel, Maximilian (Nokia - DE/Munich)" w:date="2022-03-09T11:39:00Z"/>
        </w:rPr>
      </w:pPr>
      <w:r>
        <w:rPr/>
        <w:t>802.15.10-</w:t>
      </w:r>
      <w:del w:id="262" w:author="Riegel, Maximilian (Nokia - DE/Munich)" w:date="2022-03-09T11:39:00Z">
        <w:r>
          <w:rPr/>
          <w:delText>2017</w:delText>
        </w:r>
      </w:del>
    </w:p>
    <w:p>
      <w:pPr>
        <w:pStyle w:val="Normal"/>
        <w:numPr>
          <w:ilvl w:val="0"/>
          <w:numId w:val="13"/>
        </w:numPr>
        <w:pPrChange w:id="0" w:author="Riegel, Maximilian (Nokia - DE/Munich)" w:date="2022-03-09T11:39:00Z">
          <w:pPr>
            <w:ind w:left="720" w:hanging="0"/>
          </w:pPr>
        </w:pPrChange>
        <w:rPr/>
      </w:pPr>
      <w:r>
        <w:rPr/>
        <w:t>802.15.10-2017 - IEEE Recommended Practice for Routing Packets in IEEE 802.15.4 Dynamically Changing Wireless Networks</w:t>
      </w:r>
    </w:p>
    <w:p>
      <w:pPr>
        <w:pStyle w:val="Normal"/>
        <w:numPr>
          <w:ilvl w:val="0"/>
          <w:numId w:val="13"/>
        </w:numPr>
        <w:rPr>
          <w:del w:id="265" w:author="Riegel, Maximilian (Nokia - DE/Munich)" w:date="2022-03-09T11:39:00Z"/>
        </w:rPr>
      </w:pPr>
      <w:r>
        <w:rPr/>
        <w:t>802.15.10a-</w:t>
      </w:r>
      <w:del w:id="264" w:author="Riegel, Maximilian (Nokia - DE/Munich)" w:date="2022-03-09T11:39:00Z">
        <w:r>
          <w:rPr/>
          <w:delText>2019</w:delText>
        </w:r>
      </w:del>
    </w:p>
    <w:p>
      <w:pPr>
        <w:pStyle w:val="Normal"/>
        <w:numPr>
          <w:ilvl w:val="0"/>
          <w:numId w:val="13"/>
        </w:numPr>
        <w:pPrChange w:id="0" w:author="Riegel, Maximilian (Nokia - DE/Munich)" w:date="2022-03-09T11:39:00Z">
          <w:pPr>
            <w:ind w:left="720" w:hanging="0"/>
          </w:pPr>
        </w:pPrChange>
        <w:rPr/>
      </w:pPr>
      <w:r>
        <w:rPr/>
        <w:t>802.15.10a-2019 - IEEE Recommended Practice for Routing Packets in IEEE 802.15.4(TM) Dynamically Changing Wireless Networks - Amendment 1: Fully Defined Use of Addressing and Route Information Currently in IEEE Std 802.15.10</w:t>
      </w:r>
    </w:p>
    <w:p>
      <w:pPr>
        <w:pStyle w:val="Heading2"/>
        <w:numPr>
          <w:ilvl w:val="1"/>
          <w:numId w:val="3"/>
        </w:numPr>
        <w:rPr/>
      </w:pPr>
      <w:r>
        <w:rPr/>
        <w:t>IEEE 802.16: Broadband Wireless MANs</w:t>
      </w:r>
    </w:p>
    <w:p>
      <w:pPr>
        <w:pStyle w:val="Normal"/>
        <w:numPr>
          <w:ilvl w:val="0"/>
          <w:numId w:val="13"/>
        </w:numPr>
        <w:rPr>
          <w:del w:id="267" w:author="Riegel, Maximilian (Nokia - DE/Munich)" w:date="2022-03-09T11:40:00Z"/>
        </w:rPr>
      </w:pPr>
      <w:r>
        <w:rPr/>
        <w:t>802.16-</w:t>
      </w:r>
      <w:del w:id="266" w:author="Riegel, Maximilian (Nokia - DE/Munich)" w:date="2022-03-09T11:40:00Z">
        <w:r>
          <w:rPr/>
          <w:delText>2017</w:delText>
        </w:r>
      </w:del>
    </w:p>
    <w:p>
      <w:pPr>
        <w:pStyle w:val="Normal"/>
        <w:numPr>
          <w:ilvl w:val="0"/>
          <w:numId w:val="13"/>
        </w:numPr>
        <w:pPrChange w:id="0" w:author="Riegel, Maximilian (Nokia - DE/Munich)" w:date="2022-03-09T11:40:00Z">
          <w:pPr>
            <w:ind w:left="720" w:hanging="0"/>
          </w:pPr>
        </w:pPrChange>
        <w:rPr/>
      </w:pPr>
      <w:del w:id="268" w:author="Riegel, Maximilian (Nokia - DE/Munich)" w:date="2022-03-09T11:40:00Z">
        <w:r>
          <w:rPr/>
          <w:delText>802.16-</w:delText>
        </w:r>
      </w:del>
      <w:r>
        <w:rPr/>
        <w:t>2017 - IEEE Standard for Air Interface for Broadband Wireless Access Systems</w:t>
      </w:r>
    </w:p>
    <w:p>
      <w:pPr>
        <w:pStyle w:val="Normal"/>
        <w:ind w:left="720" w:hanging="0"/>
        <w:rPr/>
      </w:pPr>
      <w:r>
        <w:rPr/>
      </w:r>
    </w:p>
    <w:p>
      <w:pPr>
        <w:pStyle w:val="Heading2"/>
        <w:numPr>
          <w:ilvl w:val="1"/>
          <w:numId w:val="3"/>
        </w:numPr>
        <w:rPr/>
      </w:pPr>
      <w:r>
        <w:rPr/>
        <w:t xml:space="preserve">IEEE 802.19: Wireless Coexistence </w:t>
      </w:r>
    </w:p>
    <w:p>
      <w:pPr>
        <w:pStyle w:val="Normal"/>
        <w:numPr>
          <w:ilvl w:val="0"/>
          <w:numId w:val="15"/>
        </w:numPr>
        <w:rPr>
          <w:del w:id="270" w:author="Riegel, Maximilian (Nokia - DE/Munich)" w:date="2022-03-09T11:40:00Z"/>
        </w:rPr>
      </w:pPr>
      <w:r>
        <w:rPr/>
        <w:t>802.19.1-</w:t>
      </w:r>
      <w:del w:id="269" w:author="Riegel, Maximilian (Nokia - DE/Munich)" w:date="2022-03-09T11:40:00Z">
        <w:r>
          <w:rPr/>
          <w:delText xml:space="preserve">2018 </w:delText>
        </w:r>
      </w:del>
    </w:p>
    <w:p>
      <w:pPr>
        <w:pStyle w:val="Normal"/>
        <w:numPr>
          <w:ilvl w:val="0"/>
          <w:numId w:val="15"/>
        </w:numPr>
        <w:pPrChange w:id="0" w:author="Riegel, Maximilian (Nokia - DE/Munich)" w:date="2022-03-09T11:40:00Z">
          <w:pPr>
            <w:ind w:left="720" w:hanging="0"/>
          </w:pPr>
        </w:pPrChange>
        <w:rPr/>
      </w:pPr>
      <w:del w:id="271" w:author="Riegel, Maximilian (Nokia - DE/Munich)" w:date="2022-03-09T11:40:00Z">
        <w:r>
          <w:rPr/>
          <w:delText>802.19.1-</w:delText>
        </w:r>
      </w:del>
      <w:r>
        <w:rPr/>
        <w:t>2018 - IEEE Standard for Information technology--Telecommunications and information exchange between systems--Local and metropolitan area networks--Specific requirements--Part 19: Wireless Network Coexistence Methods</w:t>
      </w:r>
    </w:p>
    <w:p>
      <w:pPr>
        <w:pStyle w:val="Normal"/>
        <w:numPr>
          <w:ilvl w:val="0"/>
          <w:numId w:val="15"/>
        </w:numPr>
        <w:rPr>
          <w:del w:id="273" w:author="Riegel, Maximilian (Nokia - DE/Munich)" w:date="2022-03-09T11:40:00Z"/>
        </w:rPr>
      </w:pPr>
      <w:r>
        <w:rPr/>
        <w:t>802.19.3-</w:t>
      </w:r>
      <w:del w:id="272" w:author="Riegel, Maximilian (Nokia - DE/Munich)" w:date="2022-03-09T11:40:00Z">
        <w:r>
          <w:rPr/>
          <w:delText>2021</w:delText>
        </w:r>
      </w:del>
    </w:p>
    <w:p>
      <w:pPr>
        <w:pStyle w:val="Normal"/>
        <w:numPr>
          <w:ilvl w:val="0"/>
          <w:numId w:val="15"/>
        </w:numPr>
        <w:pPrChange w:id="0" w:author="Riegel, Maximilian (Nokia - DE/Munich)" w:date="2022-03-09T11:40:00Z">
          <w:pPr>
            <w:ind w:left="720" w:hanging="0"/>
          </w:pPr>
        </w:pPrChange>
        <w:rPr/>
      </w:pPr>
      <w:del w:id="274" w:author="Riegel, Maximilian (Nokia - DE/Munich)" w:date="2022-03-09T11:40:00Z">
        <w:r>
          <w:rPr/>
          <w:delText>802.19.3-</w:delText>
        </w:r>
      </w:del>
      <w:r>
        <w:rPr/>
        <w:t>2021 - IEEE Recommended Practice for Local and Metropolitan Area Networks--Part 19: Coexistence Methods for IEEE 802.11 and IEEE 802.15.4 Based Systems Operating in the Sub-1 GHz Frequency Bands</w:t>
      </w:r>
    </w:p>
    <w:p>
      <w:pPr>
        <w:pStyle w:val="Normal"/>
        <w:rPr/>
      </w:pPr>
      <w:r>
        <w:rPr/>
      </w:r>
    </w:p>
    <w:p>
      <w:pPr>
        <w:pStyle w:val="Heading2"/>
        <w:numPr>
          <w:ilvl w:val="1"/>
          <w:numId w:val="3"/>
        </w:numPr>
        <w:rPr/>
      </w:pPr>
      <w:r>
        <w:rPr/>
        <w:t>IEEE 802.21: Media Independent Handover Services</w:t>
      </w:r>
    </w:p>
    <w:p>
      <w:pPr>
        <w:pStyle w:val="Normal"/>
        <w:numPr>
          <w:ilvl w:val="0"/>
          <w:numId w:val="16"/>
        </w:numPr>
        <w:rPr>
          <w:del w:id="276" w:author="Riegel, Maximilian (Nokia - DE/Munich)" w:date="2022-03-09T11:40:00Z"/>
        </w:rPr>
      </w:pPr>
      <w:r>
        <w:rPr/>
        <w:t>802.21-</w:t>
      </w:r>
      <w:del w:id="275" w:author="Riegel, Maximilian (Nokia - DE/Munich)" w:date="2022-03-09T11:40:00Z">
        <w:r>
          <w:rPr/>
          <w:delText>2017</w:delText>
        </w:r>
      </w:del>
    </w:p>
    <w:p>
      <w:pPr>
        <w:pStyle w:val="Normal"/>
        <w:numPr>
          <w:ilvl w:val="0"/>
          <w:numId w:val="16"/>
        </w:numPr>
        <w:pPrChange w:id="0" w:author="Riegel, Maximilian (Nokia - DE/Munich)" w:date="2022-03-09T11:40:00Z">
          <w:pPr>
            <w:ind w:left="720" w:hanging="0"/>
          </w:pPr>
        </w:pPrChange>
        <w:rPr/>
      </w:pPr>
      <w:r>
        <w:rPr/>
        <w:t>802.21-2017 - IEEE Standard for Local and metropolitan area networks--Part 21: Media Independent Services Framework</w:t>
      </w:r>
    </w:p>
    <w:p>
      <w:pPr>
        <w:pStyle w:val="Normal"/>
        <w:numPr>
          <w:ilvl w:val="0"/>
          <w:numId w:val="16"/>
        </w:numPr>
        <w:rPr>
          <w:del w:id="278" w:author="Riegel, Maximilian (Nokia - DE/Munich)" w:date="2022-03-09T11:40:00Z"/>
        </w:rPr>
      </w:pPr>
      <w:r>
        <w:rPr/>
        <w:t>802.21-</w:t>
      </w:r>
      <w:del w:id="277" w:author="Riegel, Maximilian (Nokia - DE/Munich)" w:date="2022-03-09T11:40:00Z">
        <w:r>
          <w:rPr/>
          <w:delText>2017/Cor 1-2017</w:delText>
        </w:r>
      </w:del>
    </w:p>
    <w:p>
      <w:pPr>
        <w:pStyle w:val="Normal"/>
        <w:numPr>
          <w:ilvl w:val="0"/>
          <w:numId w:val="16"/>
        </w:numPr>
        <w:pPrChange w:id="0" w:author="Riegel, Maximilian (Nokia - DE/Munich)" w:date="2022-03-09T11:40:00Z">
          <w:pPr>
            <w:ind w:left="720" w:hanging="0"/>
          </w:pPr>
        </w:pPrChange>
        <w:rPr/>
      </w:pPr>
      <w:r>
        <w:rPr/>
        <w:t>802.21-2017/Cor 1-2017 - IEEE Standard for Local and metropolitan area networks--Part 21: Media Independent Services Framework--Corrigendum 1: Clarification of Parameter Definition in Group Session Key Derivation</w:t>
      </w:r>
    </w:p>
    <w:p>
      <w:pPr>
        <w:pStyle w:val="Normal"/>
        <w:numPr>
          <w:ilvl w:val="0"/>
          <w:numId w:val="16"/>
        </w:numPr>
        <w:rPr>
          <w:del w:id="280" w:author="Riegel, Maximilian (Nokia - DE/Munich)" w:date="2022-03-09T11:40:00Z"/>
        </w:rPr>
      </w:pPr>
      <w:r>
        <w:rPr/>
        <w:t>802.21.1-</w:t>
      </w:r>
      <w:del w:id="279" w:author="Riegel, Maximilian (Nokia - DE/Munich)" w:date="2022-03-09T11:40:00Z">
        <w:r>
          <w:rPr/>
          <w:delText>2017</w:delText>
        </w:r>
      </w:del>
    </w:p>
    <w:p>
      <w:pPr>
        <w:pStyle w:val="Normal"/>
        <w:numPr>
          <w:ilvl w:val="0"/>
          <w:numId w:val="16"/>
        </w:numPr>
        <w:pPrChange w:id="0" w:author="Riegel, Maximilian (Nokia - DE/Munich)" w:date="2022-03-09T11:40:00Z">
          <w:pPr>
            <w:ind w:left="720" w:hanging="0"/>
          </w:pPr>
        </w:pPrChange>
        <w:rPr/>
      </w:pPr>
      <w:del w:id="281" w:author="Riegel, Maximilian (Nokia - DE/Munich)" w:date="2022-03-09T11:40:00Z">
        <w:r>
          <w:rPr/>
          <w:delText>802.21.1-</w:delText>
        </w:r>
      </w:del>
      <w:r>
        <w:rPr/>
        <w:t>2017 - IEEE Standard for Local and metropolitan area networks--Part 21.1: Media Independent Services</w:t>
      </w:r>
    </w:p>
    <w:p>
      <w:pPr>
        <w:pStyle w:val="Heading2"/>
        <w:numPr>
          <w:ilvl w:val="1"/>
          <w:numId w:val="3"/>
        </w:numPr>
        <w:rPr/>
      </w:pPr>
      <w:r>
        <w:rPr/>
        <w:t>IEEE 802.22: Wireless Regional Area Networks</w:t>
      </w:r>
    </w:p>
    <w:p>
      <w:pPr>
        <w:pStyle w:val="Normal"/>
        <w:numPr>
          <w:ilvl w:val="0"/>
          <w:numId w:val="17"/>
        </w:numPr>
        <w:rPr>
          <w:del w:id="283" w:author="Riegel, Maximilian (Nokia - DE/Munich)" w:date="2022-03-09T11:40:00Z"/>
        </w:rPr>
      </w:pPr>
      <w:r>
        <w:rPr/>
        <w:t>802.22-</w:t>
      </w:r>
      <w:del w:id="282" w:author="Riegel, Maximilian (Nokia - DE/Munich)" w:date="2022-03-09T11:40:00Z">
        <w:r>
          <w:rPr/>
          <w:delText>2019</w:delText>
        </w:r>
      </w:del>
    </w:p>
    <w:p>
      <w:pPr>
        <w:pStyle w:val="Normal"/>
        <w:numPr>
          <w:ilvl w:val="0"/>
          <w:numId w:val="17"/>
        </w:numPr>
        <w:pPrChange w:id="0" w:author="Riegel, Maximilian (Nokia - DE/Munich)" w:date="2022-03-09T11:40:00Z">
          <w:pPr>
            <w:ind w:left="720" w:hanging="0"/>
          </w:pPr>
        </w:pPrChange>
        <w:rPr/>
      </w:pPr>
      <w:del w:id="284" w:author="Riegel, Maximilian (Nokia - DE/Munich)" w:date="2022-03-09T11:40:00Z">
        <w:r>
          <w:rPr/>
          <w:delText>802.22-</w:delText>
        </w:r>
      </w:del>
      <w:r>
        <w:rPr/>
        <w:t>2019 - IEEE Standard - Information Technology-Telecommunications and information exchange between systems-Wireless Regional Area Networks-Specific requirements-Part 22: Cognitive Wireless RAN MAC and PHY specifications: Policies and Procedures for Operation in the Bands that Allow Spectrum Sharing where the Communications Devices May Opportunistically Operate in the Spectrum of Primary Service</w:t>
      </w:r>
    </w:p>
    <w:p>
      <w:pPr>
        <w:pStyle w:val="Normal"/>
        <w:numPr>
          <w:ilvl w:val="0"/>
          <w:numId w:val="17"/>
        </w:numPr>
        <w:rPr>
          <w:del w:id="286" w:author="Riegel, Maximilian (Nokia - DE/Munich)" w:date="2022-03-09T11:40:00Z"/>
        </w:rPr>
      </w:pPr>
      <w:r>
        <w:rPr/>
        <w:t>802.22.2-</w:t>
      </w:r>
      <w:del w:id="285" w:author="Riegel, Maximilian (Nokia - DE/Munich)" w:date="2022-03-09T11:40:00Z">
        <w:r>
          <w:rPr/>
          <w:delText>2012</w:delText>
        </w:r>
      </w:del>
    </w:p>
    <w:p>
      <w:pPr>
        <w:pStyle w:val="Normal"/>
        <w:numPr>
          <w:ilvl w:val="0"/>
          <w:numId w:val="17"/>
        </w:numPr>
        <w:pPrChange w:id="0" w:author="Riegel, Maximilian (Nokia - DE/Munich)" w:date="2022-03-09T11:40:00Z">
          <w:pPr>
            <w:ind w:left="720" w:hanging="0"/>
          </w:pPr>
        </w:pPrChange>
        <w:rPr/>
      </w:pPr>
      <w:del w:id="287" w:author="Riegel, Maximilian (Nokia - DE/Munich)" w:date="2022-03-09T11:40:00Z">
        <w:r>
          <w:rPr/>
          <w:delText>802.22.2-</w:delText>
        </w:r>
      </w:del>
      <w:r>
        <w:rPr/>
        <w:t>2012 - IEEE Recommended Practice for Information Technology - Telecommunications and information exchange between systems Wireless Regional Area Networks (WRAN) - Specific requirements - Part 22.2: Installation and Deployment of IEEE 802.22 Systems</w:t>
      </w:r>
    </w:p>
    <w:p>
      <w:pPr>
        <w:pStyle w:val="Normal"/>
        <w:numPr>
          <w:ilvl w:val="0"/>
          <w:numId w:val="13"/>
        </w:numPr>
        <w:rPr>
          <w:del w:id="289" w:author="Riegel, Maximilian (Nokia - DE/Munich)" w:date="2022-03-09T11:40:00Z"/>
        </w:rPr>
      </w:pPr>
      <w:r>
        <w:rPr/>
        <w:t>802.15.22.3-</w:t>
      </w:r>
      <w:del w:id="288" w:author="Riegel, Maximilian (Nokia - DE/Munich)" w:date="2022-03-09T11:40:00Z">
        <w:r>
          <w:rPr/>
          <w:delText>2020</w:delText>
        </w:r>
      </w:del>
    </w:p>
    <w:p>
      <w:pPr>
        <w:pStyle w:val="Normal"/>
        <w:numPr>
          <w:ilvl w:val="0"/>
          <w:numId w:val="13"/>
        </w:numPr>
        <w:pPrChange w:id="0" w:author="Riegel, Maximilian (Nokia - DE/Munich)" w:date="2022-03-09T11:40:00Z">
          <w:pPr>
            <w:ind w:left="720" w:hanging="0"/>
          </w:pPr>
        </w:pPrChange>
        <w:rPr/>
      </w:pPr>
      <w:del w:id="290" w:author="Riegel, Maximilian (Nokia - DE/Munich)" w:date="2022-03-09T11:40:00Z">
        <w:r>
          <w:rPr/>
          <w:delText>802.15.22.3-</w:delText>
        </w:r>
      </w:del>
      <w:r>
        <w:rPr/>
        <w:t>2020 - IEEE Standard for Spectrum Characterization and Occupancy Sensing</w:t>
      </w:r>
    </w:p>
    <w:p>
      <w:pPr>
        <w:pStyle w:val="Normal"/>
        <w:rPr/>
      </w:pPr>
      <w:r>
        <w:rPr/>
      </w:r>
    </w:p>
    <w:p>
      <w:pPr>
        <w:pStyle w:val="Normal"/>
        <w:rPr/>
      </w:pPr>
      <w:r>
        <w:rPr/>
      </w:r>
    </w:p>
    <w:p>
      <w:pPr>
        <w:pStyle w:val="Heading1"/>
        <w:numPr>
          <w:ilvl w:val="0"/>
          <w:numId w:val="3"/>
        </w:numPr>
        <w:rPr/>
      </w:pPr>
      <w:commentRangeStart w:id="2"/>
      <w:r>
        <w:rPr/>
        <w:commentReference w:id="1"/>
      </w:r>
      <w:r>
        <w:rPr/>
      </w:r>
      <w:commentRangeEnd w:id="2"/>
      <w:r>
        <w:commentReference w:id="2"/>
      </w:r>
      <w:r>
        <w:rPr/>
        <w:t>IEEE 802.1CF for vertical application networks</w:t>
      </w:r>
    </w:p>
    <w:p>
      <w:pPr>
        <w:pStyle w:val="Normal"/>
        <w:rPr/>
      </w:pPr>
      <w:r>
        <w:rPr/>
      </w:r>
    </w:p>
    <w:p>
      <w:pPr>
        <w:pStyle w:val="Normal"/>
        <w:rPr/>
      </w:pPr>
      <w:r>
        <w:rPr/>
        <w:t xml:space="preserve">A common foundation of the network architecture for a variety of vertical applications is provided by the IEEE Std 802.1CF-2019 IEEE Recommended Practice for Network Reference Model and Functional Description of IEEE 802 Access Network. </w:t>
      </w:r>
    </w:p>
    <w:p>
      <w:pPr>
        <w:pStyle w:val="Normal"/>
        <w:rPr/>
      </w:pPr>
      <w:r>
        <w:rPr/>
        <w:t>All communication networks providing the means to connect various communication endpoints (terminals) to the same or different information servers over a shared infrastructure follow the same architectural principles. IEEE 802 technologies well support the realization of an access network, that establishes the shared infrastructure allowing to manage the connections of a wide variety of terminals through wired or wireless interfaces to their communication peers, either through bridging in the local area, or through routing by an access router in more widespread networks.</w:t>
      </w:r>
    </w:p>
    <w:p>
      <w:pPr>
        <w:pStyle w:val="Normal"/>
        <w:rPr/>
      </w:pPr>
      <w:r>
        <w:rPr/>
        <w:t xml:space="preserve">Figure </w:t>
      </w:r>
      <w:r>
        <w:rPr/>
        <w:fldChar w:fldCharType="begin"/>
      </w:r>
      <w:r>
        <w:rPr/>
        <w:instrText> REF Ref_Figure0_number_only \h </w:instrText>
      </w:r>
      <w:r>
        <w:rPr/>
        <w:fldChar w:fldCharType="separate"/>
      </w:r>
      <w:r>
        <w:rPr/>
        <w:t>1</w:t>
      </w:r>
      <w:r>
        <w:rPr/>
        <w:fldChar w:fldCharType="end"/>
      </w:r>
      <w:r>
        <w:rPr/>
        <w:t xml:space="preserve"> below shows the mapping of the IEEE 802 Network Reference Model (NRM) to usual communication network topologies. Core of the NRM is the Access Network that connects terminally either directly through bridging or forwards traffic to the access router when the communication peer is behind the same Layer 2 domain. Various control entities support the access network to provide secured and managed connectivity.</w:t>
      </w:r>
    </w:p>
    <w:p>
      <w:pPr>
        <w:pStyle w:val="Normal"/>
        <w:rPr>
          <w:highlight w:val="yellow"/>
        </w:rPr>
      </w:pPr>
      <w:r>
        <w:rPr>
          <w:highlight w:val="yellow"/>
        </w:rPr>
      </w:r>
    </w:p>
    <w:p>
      <w:pPr>
        <w:pStyle w:val="Normal"/>
        <w:rPr>
          <w:highlight w:val="yellow"/>
        </w:rPr>
      </w:pPr>
      <w:r>
        <w:rPr>
          <w:highlight w:val="yellow"/>
        </w:rPr>
        <mc:AlternateContent>
          <mc:Choice Requires="wps">
            <w:drawing>
              <wp:anchor behindDoc="0" distT="0" distB="0" distL="0" distR="0" simplePos="0" locked="0" layoutInCell="1" allowOverlap="1" relativeHeight="2" wp14:anchorId="0032122F">
                <wp:simplePos x="0" y="0"/>
                <wp:positionH relativeFrom="column">
                  <wp:align>center</wp:align>
                </wp:positionH>
                <wp:positionV relativeFrom="paragraph">
                  <wp:posOffset>635</wp:posOffset>
                </wp:positionV>
                <wp:extent cx="4143375" cy="2587625"/>
                <wp:effectExtent l="0" t="0" r="0" b="0"/>
                <wp:wrapTopAndBottom/>
                <wp:docPr id="1" name="Frame1"/>
                <a:graphic xmlns:a="http://schemas.openxmlformats.org/drawingml/2006/main">
                  <a:graphicData uri="http://schemas.microsoft.com/office/word/2010/wordprocessingShape">
                    <wps:wsp>
                      <wps:cNvSpPr/>
                      <wps:spPr>
                        <a:xfrm>
                          <a:off x="0" y="0"/>
                          <a:ext cx="4142880" cy="2586960"/>
                        </a:xfrm>
                        <a:prstGeom prst="rect">
                          <a:avLst/>
                        </a:prstGeom>
                        <a:noFill/>
                        <a:ln>
                          <a:noFill/>
                        </a:ln>
                      </wps:spPr>
                      <wps:style>
                        <a:lnRef idx="0"/>
                        <a:fillRef idx="0"/>
                        <a:effectRef idx="0"/>
                        <a:fontRef idx="minor"/>
                      </wps:style>
                      <wps:txbx>
                        <w:txbxContent>
                          <w:p>
                            <w:pPr>
                              <w:pStyle w:val="Figure"/>
                              <w:spacing w:before="120" w:after="120"/>
                              <w:rPr>
                                <w:color w:val="000000"/>
                              </w:rPr>
                            </w:pPr>
                            <w:r>
                              <w:rPr/>
                              <w:drawing>
                                <wp:inline distT="0" distB="0" distL="0" distR="0">
                                  <wp:extent cx="4139565" cy="2299970"/>
                                  <wp:effectExtent l="0" t="0" r="0" b="0"/>
                                  <wp:docPr id="3"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 descr=""/>
                                          <pic:cNvPicPr>
                                            <a:picLocks noChangeAspect="1" noChangeArrowheads="1"/>
                                          </pic:cNvPicPr>
                                        </pic:nvPicPr>
                                        <pic:blipFill>
                                          <a:blip r:embed="rId2"/>
                                          <a:stretch>
                                            <a:fillRect/>
                                          </a:stretch>
                                        </pic:blipFill>
                                        <pic:spPr bwMode="auto">
                                          <a:xfrm>
                                            <a:off x="0" y="0"/>
                                            <a:ext cx="4139565" cy="2299970"/>
                                          </a:xfrm>
                                          <a:prstGeom prst="rect">
                                            <a:avLst/>
                                          </a:prstGeom>
                                        </pic:spPr>
                                      </pic:pic>
                                    </a:graphicData>
                                  </a:graphic>
                                </wp:inline>
                              </w:drawing>
                            </w:r>
                            <w:r>
                              <w:rPr>
                                <w:vanish/>
                                <w:color w:val="000000"/>
                              </w:rPr>
                              <w:br/>
                            </w:r>
                            <w:r>
                              <w:rPr>
                                <w:color w:val="000000"/>
                              </w:rPr>
                              <w:t xml:space="preserve">Figure </w:t>
                            </w:r>
                            <w:bookmarkStart w:id="2" w:name="Ref_Figure0_number_only"/>
                            <w:r>
                              <w:rPr/>
                              <w:fldChar w:fldCharType="begin"/>
                            </w:r>
                            <w:r>
                              <w:rPr/>
                              <w:instrText> SEQ Figure \* ARABIC </w:instrText>
                            </w:r>
                            <w:r>
                              <w:rPr/>
                              <w:fldChar w:fldCharType="separate"/>
                            </w:r>
                            <w:r>
                              <w:rPr/>
                              <w:t>1</w:t>
                            </w:r>
                            <w:r>
                              <w:rPr/>
                              <w:fldChar w:fldCharType="end"/>
                            </w:r>
                            <w:bookmarkEnd w:id="2"/>
                            <w:r>
                              <w:rPr>
                                <w:color w:val="000000"/>
                              </w:rPr>
                              <w:t>: Network reference model design</w:t>
                            </w:r>
                          </w:p>
                        </w:txbxContent>
                      </wps:txbx>
                      <wps:bodyPr lIns="0" rIns="0" tIns="0" bIns="0">
                        <a:noAutofit/>
                      </wps:bodyPr>
                    </wps:wsp>
                  </a:graphicData>
                </a:graphic>
              </wp:anchor>
            </w:drawing>
          </mc:Choice>
          <mc:Fallback>
            <w:pict>
              <v:rect id="shape_0" ID="Frame1" stroked="f" style="position:absolute;margin-left:70.9pt;margin-top:0.05pt;width:326.15pt;height:203.65pt;mso-position-horizontal:center" wp14:anchorId="0032122F">
                <w10:wrap type="square"/>
                <v:fill o:detectmouseclick="t" on="false"/>
                <v:stroke color="#3465a4" joinstyle="round" endcap="flat"/>
                <v:textbox>
                  <w:txbxContent>
                    <w:p>
                      <w:pPr>
                        <w:pStyle w:val="Figure"/>
                        <w:spacing w:before="120" w:after="120"/>
                        <w:rPr>
                          <w:color w:val="000000"/>
                        </w:rPr>
                      </w:pPr>
                      <w:r>
                        <w:rPr/>
                        <w:drawing>
                          <wp:inline distT="0" distB="0" distL="0" distR="0">
                            <wp:extent cx="4139565" cy="2299970"/>
                            <wp:effectExtent l="0" t="0" r="0" b="0"/>
                            <wp:docPr id="4"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 descr=""/>
                                    <pic:cNvPicPr>
                                      <a:picLocks noChangeAspect="1" noChangeArrowheads="1"/>
                                    </pic:cNvPicPr>
                                  </pic:nvPicPr>
                                  <pic:blipFill>
                                    <a:blip r:embed="rId2"/>
                                    <a:stretch>
                                      <a:fillRect/>
                                    </a:stretch>
                                  </pic:blipFill>
                                  <pic:spPr bwMode="auto">
                                    <a:xfrm>
                                      <a:off x="0" y="0"/>
                                      <a:ext cx="4139565" cy="2299970"/>
                                    </a:xfrm>
                                    <a:prstGeom prst="rect">
                                      <a:avLst/>
                                    </a:prstGeom>
                                  </pic:spPr>
                                </pic:pic>
                              </a:graphicData>
                            </a:graphic>
                          </wp:inline>
                        </w:drawing>
                      </w:r>
                      <w:r>
                        <w:rPr>
                          <w:vanish/>
                          <w:color w:val="000000"/>
                        </w:rPr>
                        <w:br/>
                      </w:r>
                      <w:r>
                        <w:rPr>
                          <w:color w:val="000000"/>
                        </w:rPr>
                        <w:t xml:space="preserve">Figure </w:t>
                      </w:r>
                      <w:bookmarkStart w:id="3" w:name="Ref_Figure0_number_only"/>
                      <w:r>
                        <w:rPr/>
                        <w:fldChar w:fldCharType="begin"/>
                      </w:r>
                      <w:r>
                        <w:rPr/>
                        <w:instrText> SEQ Figure \* ARABIC </w:instrText>
                      </w:r>
                      <w:r>
                        <w:rPr/>
                        <w:fldChar w:fldCharType="separate"/>
                      </w:r>
                      <w:r>
                        <w:rPr/>
                        <w:t>1</w:t>
                      </w:r>
                      <w:r>
                        <w:rPr/>
                        <w:fldChar w:fldCharType="end"/>
                      </w:r>
                      <w:bookmarkEnd w:id="3"/>
                      <w:r>
                        <w:rPr>
                          <w:color w:val="000000"/>
                        </w:rPr>
                        <w:t>: Network reference model design</w:t>
                      </w:r>
                    </w:p>
                  </w:txbxContent>
                </v:textbox>
              </v:rect>
            </w:pict>
          </mc:Fallback>
        </mc:AlternateContent>
      </w:r>
    </w:p>
    <w:p>
      <w:pPr>
        <w:pStyle w:val="Normal"/>
        <w:rPr/>
      </w:pPr>
      <w:r>
        <w:rPr/>
      </w:r>
    </w:p>
    <w:p>
      <w:pPr>
        <w:pStyle w:val="Normal"/>
        <w:rPr/>
      </w:pPr>
      <w:r>
        <w:rPr/>
        <w:t>NMS denotes the network management system that provides the functions to configure and to monitor the correct operation of the access network infrastructure. The subscription service is the control entity that deals with the communication demand of the individual terminals. It provides authentication to restrict the usage of the access network to only known terminals and provides to the access network the configuration parameters that each of the terminal expects for proper operation.</w:t>
      </w:r>
    </w:p>
    <w:p>
      <w:pPr>
        <w:pStyle w:val="Normal"/>
        <w:rPr/>
      </w:pPr>
      <w:r>
        <w:rPr/>
        <w:t xml:space="preserve">Subscription Service is a general term that can mean any function from a traditional operator subscription service, to a private network’s authentication and device policy control function. </w:t>
      </w:r>
    </w:p>
    <w:p>
      <w:pPr>
        <w:pStyle w:val="Normal"/>
        <w:rPr/>
      </w:pPr>
      <w:r>
        <w:rPr/>
        <w:t xml:space="preserve">Figure </w:t>
      </w:r>
      <w:r>
        <w:rPr/>
        <w:fldChar w:fldCharType="begin"/>
      </w:r>
      <w:r>
        <w:rPr/>
        <w:instrText> REF Ref_Figure1_number_only \h </w:instrText>
      </w:r>
      <w:r>
        <w:rPr/>
        <w:fldChar w:fldCharType="separate"/>
      </w:r>
      <w:r>
        <w:rPr/>
        <w:t>2</w:t>
      </w:r>
      <w:r>
        <w:rPr/>
        <w:fldChar w:fldCharType="end"/>
      </w:r>
      <w:r>
        <w:rPr/>
        <w:t xml:space="preserve"> below further details the network reference model through exposing the internal structure of the access network as well as the terminal and access router, and through the definition of reference points labeled R1 to R12 to denote control and user data interfaces of the access network. Solid lines indicate the path of the user data, while dotted lines indicate the flow of control information. The figure also shows an additional control entity called Coordination and Information Service, which is only needed when multiple access networks dynamically share  the same communication resources, like in the case of dynamic spectrum management or dynamic resource sharing of virtual and virtualized access networks.</w:t>
      </w:r>
    </w:p>
    <w:p>
      <w:pPr>
        <w:pStyle w:val="Normal"/>
        <w:rPr/>
      </w:pPr>
      <w:r>
        <w:rPr/>
        <mc:AlternateContent>
          <mc:Choice Requires="wps">
            <w:drawing>
              <wp:anchor behindDoc="0" distT="0" distB="0" distL="0" distR="0" simplePos="0" locked="0" layoutInCell="1" allowOverlap="1" relativeHeight="3" wp14:anchorId="6CA614B0">
                <wp:simplePos x="0" y="0"/>
                <wp:positionH relativeFrom="column">
                  <wp:align>center</wp:align>
                </wp:positionH>
                <wp:positionV relativeFrom="paragraph">
                  <wp:posOffset>635</wp:posOffset>
                </wp:positionV>
                <wp:extent cx="3736340" cy="2568575"/>
                <wp:effectExtent l="0" t="0" r="0" b="0"/>
                <wp:wrapTopAndBottom/>
                <wp:docPr id="5" name="Frame2"/>
                <a:graphic xmlns:a="http://schemas.openxmlformats.org/drawingml/2006/main">
                  <a:graphicData uri="http://schemas.microsoft.com/office/word/2010/wordprocessingShape">
                    <wps:wsp>
                      <wps:cNvSpPr/>
                      <wps:spPr>
                        <a:xfrm>
                          <a:off x="0" y="0"/>
                          <a:ext cx="3735720" cy="2567880"/>
                        </a:xfrm>
                        <a:prstGeom prst="rect">
                          <a:avLst/>
                        </a:prstGeom>
                        <a:noFill/>
                        <a:ln>
                          <a:noFill/>
                        </a:ln>
                      </wps:spPr>
                      <wps:style>
                        <a:lnRef idx="0"/>
                        <a:fillRef idx="0"/>
                        <a:effectRef idx="0"/>
                        <a:fontRef idx="minor"/>
                      </wps:style>
                      <wps:txbx>
                        <w:txbxContent>
                          <w:p>
                            <w:pPr>
                              <w:pStyle w:val="Figure"/>
                              <w:spacing w:before="120" w:after="120"/>
                              <w:rPr>
                                <w:color w:val="000000"/>
                              </w:rPr>
                            </w:pPr>
                            <w:r>
                              <w:rPr/>
                              <w:drawing>
                                <wp:inline distT="0" distB="0" distL="0" distR="0">
                                  <wp:extent cx="3732530" cy="2280920"/>
                                  <wp:effectExtent l="0" t="0" r="0" b="0"/>
                                  <wp:docPr id="7"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2" descr=""/>
                                          <pic:cNvPicPr>
                                            <a:picLocks noChangeAspect="1" noChangeArrowheads="1"/>
                                          </pic:cNvPicPr>
                                        </pic:nvPicPr>
                                        <pic:blipFill>
                                          <a:blip r:embed="rId3"/>
                                          <a:stretch>
                                            <a:fillRect/>
                                          </a:stretch>
                                        </pic:blipFill>
                                        <pic:spPr bwMode="auto">
                                          <a:xfrm>
                                            <a:off x="0" y="0"/>
                                            <a:ext cx="3732530" cy="2280920"/>
                                          </a:xfrm>
                                          <a:prstGeom prst="rect">
                                            <a:avLst/>
                                          </a:prstGeom>
                                        </pic:spPr>
                                      </pic:pic>
                                    </a:graphicData>
                                  </a:graphic>
                                </wp:inline>
                              </w:drawing>
                            </w:r>
                            <w:r>
                              <w:rPr>
                                <w:vanish/>
                                <w:color w:val="000000"/>
                              </w:rPr>
                              <w:br/>
                            </w:r>
                            <w:r>
                              <w:rPr>
                                <w:color w:val="000000"/>
                              </w:rPr>
                              <w:t xml:space="preserve">Figure </w:t>
                            </w:r>
                            <w:bookmarkStart w:id="4" w:name="Ref_Figure1_number_only"/>
                            <w:r>
                              <w:rPr/>
                              <w:fldChar w:fldCharType="begin"/>
                            </w:r>
                            <w:r>
                              <w:rPr/>
                              <w:instrText> SEQ Figure \* ARABIC </w:instrText>
                            </w:r>
                            <w:r>
                              <w:rPr/>
                              <w:fldChar w:fldCharType="separate"/>
                            </w:r>
                            <w:r>
                              <w:rPr/>
                              <w:t>2</w:t>
                            </w:r>
                            <w:r>
                              <w:rPr/>
                              <w:fldChar w:fldCharType="end"/>
                            </w:r>
                            <w:bookmarkEnd w:id="4"/>
                            <w:r>
                              <w:rPr>
                                <w:color w:val="000000"/>
                              </w:rPr>
                              <w:t>: IEEE 802 Network Reference Model</w:t>
                            </w:r>
                          </w:p>
                        </w:txbxContent>
                      </wps:txbx>
                      <wps:bodyPr lIns="0" rIns="0" tIns="0" bIns="0">
                        <a:noAutofit/>
                      </wps:bodyPr>
                    </wps:wsp>
                  </a:graphicData>
                </a:graphic>
              </wp:anchor>
            </w:drawing>
          </mc:Choice>
          <mc:Fallback>
            <w:pict>
              <v:rect id="shape_0" ID="Frame2" stroked="f" style="position:absolute;margin-left:86.9pt;margin-top:0.05pt;width:294.1pt;height:202.15pt;mso-position-horizontal:center" wp14:anchorId="6CA614B0">
                <w10:wrap type="square"/>
                <v:fill o:detectmouseclick="t" on="false"/>
                <v:stroke color="#3465a4" joinstyle="round" endcap="flat"/>
                <v:textbox>
                  <w:txbxContent>
                    <w:p>
                      <w:pPr>
                        <w:pStyle w:val="Figure"/>
                        <w:spacing w:before="120" w:after="120"/>
                        <w:rPr>
                          <w:color w:val="000000"/>
                        </w:rPr>
                      </w:pPr>
                      <w:r>
                        <w:rPr/>
                        <w:drawing>
                          <wp:inline distT="0" distB="0" distL="0" distR="0">
                            <wp:extent cx="3732530" cy="2280920"/>
                            <wp:effectExtent l="0" t="0" r="0" b="0"/>
                            <wp:docPr id="8"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 descr=""/>
                                    <pic:cNvPicPr>
                                      <a:picLocks noChangeAspect="1" noChangeArrowheads="1"/>
                                    </pic:cNvPicPr>
                                  </pic:nvPicPr>
                                  <pic:blipFill>
                                    <a:blip r:embed="rId3"/>
                                    <a:stretch>
                                      <a:fillRect/>
                                    </a:stretch>
                                  </pic:blipFill>
                                  <pic:spPr bwMode="auto">
                                    <a:xfrm>
                                      <a:off x="0" y="0"/>
                                      <a:ext cx="3732530" cy="2280920"/>
                                    </a:xfrm>
                                    <a:prstGeom prst="rect">
                                      <a:avLst/>
                                    </a:prstGeom>
                                  </pic:spPr>
                                </pic:pic>
                              </a:graphicData>
                            </a:graphic>
                          </wp:inline>
                        </w:drawing>
                      </w:r>
                      <w:r>
                        <w:rPr>
                          <w:vanish/>
                          <w:color w:val="000000"/>
                        </w:rPr>
                        <w:br/>
                      </w:r>
                      <w:r>
                        <w:rPr>
                          <w:color w:val="000000"/>
                        </w:rPr>
                        <w:t xml:space="preserve">Figure </w:t>
                      </w:r>
                      <w:bookmarkStart w:id="5" w:name="Ref_Figure1_number_only"/>
                      <w:r>
                        <w:rPr/>
                        <w:fldChar w:fldCharType="begin"/>
                      </w:r>
                      <w:r>
                        <w:rPr/>
                        <w:instrText> SEQ Figure \* ARABIC </w:instrText>
                      </w:r>
                      <w:r>
                        <w:rPr/>
                        <w:fldChar w:fldCharType="separate"/>
                      </w:r>
                      <w:r>
                        <w:rPr/>
                        <w:t>2</w:t>
                      </w:r>
                      <w:r>
                        <w:rPr/>
                        <w:fldChar w:fldCharType="end"/>
                      </w:r>
                      <w:bookmarkEnd w:id="5"/>
                      <w:r>
                        <w:rPr>
                          <w:color w:val="000000"/>
                        </w:rPr>
                        <w:t>: IEEE 802 Network Reference Model</w:t>
                      </w:r>
                    </w:p>
                  </w:txbxContent>
                </v:textbox>
              </v:rect>
            </w:pict>
          </mc:Fallback>
        </mc:AlternateContent>
      </w:r>
    </w:p>
    <w:p>
      <w:pPr>
        <w:pStyle w:val="Normal"/>
        <w:rPr/>
      </w:pPr>
      <w:r>
        <w:rPr/>
        <w:t>The IEEE 802 NRM is a conceptual model allowing many different implementations to leverage the same foundation and network functions, but it is not not intended as exact blueprint for the installation of a real network. Vertical applications have very specific networking requirements. To accommodate the variety of the requirements, the IEEE 802.1CF provides guidance and a common structure to build powerful networks out of the universal IEEE 802 technology building blocks.</w:t>
      </w:r>
    </w:p>
    <w:p>
      <w:pPr>
        <w:pStyle w:val="Normal"/>
        <w:rPr/>
      </w:pPr>
      <w:r>
        <w:rPr/>
        <w:t>The applicability and flexibility of the approach is demonstrated in IEEE Std 802.1CF through the mapping of the NRM to a number of deployment scenarios from a simple WLAN router, home networks, simple and more complex enterprise networks, industrial networks, public WLAN hotspots to virtualized WLAN access networks for in-building IoT services and networks for fog computing.</w:t>
      </w:r>
    </w:p>
    <w:p>
      <w:pPr>
        <w:pStyle w:val="Normal"/>
        <w:rPr/>
      </w:pPr>
      <w:r>
        <w:rPr/>
      </w:r>
    </w:p>
    <w:p>
      <w:pPr>
        <w:pStyle w:val="Normal"/>
        <w:rPr/>
      </w:pPr>
      <w:r>
        <w:rPr/>
        <w:t xml:space="preserve">In addition to a common network reference model introduced above, the specification also provides  generic functional description of the operation of an access network build through IEEE 802 technologies. Figure </w:t>
      </w:r>
      <w:r>
        <w:rPr/>
        <w:fldChar w:fldCharType="begin"/>
      </w:r>
      <w:r>
        <w:rPr/>
        <w:instrText> REF Ref_Figure2_number_only \h </w:instrText>
      </w:r>
      <w:r>
        <w:rPr/>
        <w:fldChar w:fldCharType="separate"/>
      </w:r>
      <w:r>
        <w:rPr/>
        <w:t>3</w:t>
      </w:r>
      <w:r>
        <w:rPr/>
        <w:fldChar w:fldCharType="end"/>
      </w:r>
      <w:r>
        <w:rPr/>
        <w:t xml:space="preserve"> below shows the functional phases of an access network during a  session of an IEEE 802 terminal. The session begins with the terminal searching for potential access to a network and ends with either terminal or network tearing down the connectivity.</w:t>
      </w:r>
    </w:p>
    <w:p>
      <w:pPr>
        <w:pStyle w:val="Normal"/>
        <w:rPr/>
      </w:pPr>
      <w:r>
        <w:rPr/>
      </w:r>
    </w:p>
    <w:p>
      <w:pPr>
        <w:pStyle w:val="Normal"/>
        <w:rPr/>
      </w:pPr>
      <w:r>
        <w:rPr/>
        <mc:AlternateContent>
          <mc:Choice Requires="wps">
            <w:drawing>
              <wp:anchor behindDoc="0" distT="0" distB="0" distL="0" distR="0" simplePos="0" locked="0" layoutInCell="1" allowOverlap="1" relativeHeight="4" wp14:anchorId="233ABF55">
                <wp:simplePos x="0" y="0"/>
                <wp:positionH relativeFrom="column">
                  <wp:align>center</wp:align>
                </wp:positionH>
                <wp:positionV relativeFrom="paragraph">
                  <wp:posOffset>635</wp:posOffset>
                </wp:positionV>
                <wp:extent cx="4191635" cy="3212465"/>
                <wp:effectExtent l="0" t="0" r="0" b="0"/>
                <wp:wrapTopAndBottom/>
                <wp:docPr id="9" name="Frame3"/>
                <a:graphic xmlns:a="http://schemas.openxmlformats.org/drawingml/2006/main">
                  <a:graphicData uri="http://schemas.microsoft.com/office/word/2010/wordprocessingShape">
                    <wps:wsp>
                      <wps:cNvSpPr/>
                      <wps:spPr>
                        <a:xfrm>
                          <a:off x="0" y="0"/>
                          <a:ext cx="4191120" cy="3211920"/>
                        </a:xfrm>
                        <a:prstGeom prst="rect">
                          <a:avLst/>
                        </a:prstGeom>
                        <a:noFill/>
                        <a:ln>
                          <a:noFill/>
                        </a:ln>
                      </wps:spPr>
                      <wps:style>
                        <a:lnRef idx="0"/>
                        <a:fillRef idx="0"/>
                        <a:effectRef idx="0"/>
                        <a:fontRef idx="minor"/>
                      </wps:style>
                      <wps:txbx>
                        <w:txbxContent>
                          <w:p>
                            <w:pPr>
                              <w:pStyle w:val="Figure"/>
                              <w:spacing w:before="120" w:after="120"/>
                              <w:rPr>
                                <w:color w:val="000000"/>
                              </w:rPr>
                            </w:pPr>
                            <w:r>
                              <w:rPr/>
                              <w:drawing>
                                <wp:inline distT="0" distB="0" distL="0" distR="0">
                                  <wp:extent cx="4188460" cy="2925445"/>
                                  <wp:effectExtent l="0" t="0" r="0" b="0"/>
                                  <wp:docPr id="11"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3" descr=""/>
                                          <pic:cNvPicPr>
                                            <a:picLocks noChangeAspect="1" noChangeArrowheads="1"/>
                                          </pic:cNvPicPr>
                                        </pic:nvPicPr>
                                        <pic:blipFill>
                                          <a:blip r:embed="rId4"/>
                                          <a:stretch>
                                            <a:fillRect/>
                                          </a:stretch>
                                        </pic:blipFill>
                                        <pic:spPr bwMode="auto">
                                          <a:xfrm>
                                            <a:off x="0" y="0"/>
                                            <a:ext cx="4188460" cy="2925445"/>
                                          </a:xfrm>
                                          <a:prstGeom prst="rect">
                                            <a:avLst/>
                                          </a:prstGeom>
                                        </pic:spPr>
                                      </pic:pic>
                                    </a:graphicData>
                                  </a:graphic>
                                </wp:inline>
                              </w:drawing>
                            </w:r>
                            <w:r>
                              <w:rPr>
                                <w:vanish/>
                                <w:color w:val="000000"/>
                              </w:rPr>
                              <w:br/>
                            </w:r>
                            <w:r>
                              <w:rPr>
                                <w:color w:val="000000"/>
                              </w:rPr>
                              <w:t xml:space="preserve">Figure </w:t>
                            </w:r>
                            <w:bookmarkStart w:id="6" w:name="Ref_Figure2_number_only"/>
                            <w:r>
                              <w:rPr>
                                <w:color w:val="000000"/>
                              </w:rPr>
                              <w:fldChar w:fldCharType="begin"/>
                            </w:r>
                            <w:r>
                              <w:rPr>
                                <w:color w:val="000000"/>
                              </w:rPr>
                              <w:instrText> SEQ Figure \* ARABIC </w:instrText>
                            </w:r>
                            <w:r>
                              <w:rPr>
                                <w:color w:val="000000"/>
                              </w:rPr>
                              <w:fldChar w:fldCharType="separate"/>
                            </w:r>
                            <w:r>
                              <w:rPr>
                                <w:color w:val="000000"/>
                              </w:rPr>
                              <w:t>3</w:t>
                            </w:r>
                            <w:r>
                              <w:rPr>
                                <w:color w:val="000000"/>
                              </w:rPr>
                              <w:fldChar w:fldCharType="end"/>
                            </w:r>
                            <w:bookmarkEnd w:id="6"/>
                            <w:r>
                              <w:rPr>
                                <w:color w:val="000000"/>
                              </w:rPr>
                              <w:t>: Lifecycle of a user session</w:t>
                            </w:r>
                          </w:p>
                        </w:txbxContent>
                      </wps:txbx>
                      <wps:bodyPr lIns="0" rIns="0" tIns="0" bIns="0">
                        <a:noAutofit/>
                      </wps:bodyPr>
                    </wps:wsp>
                  </a:graphicData>
                </a:graphic>
              </wp:anchor>
            </w:drawing>
          </mc:Choice>
          <mc:Fallback>
            <w:pict>
              <v:rect id="shape_0" ID="Frame3" stroked="f" style="position:absolute;margin-left:69pt;margin-top:0.05pt;width:329.95pt;height:252.85pt;mso-position-horizontal:center" wp14:anchorId="233ABF55">
                <w10:wrap type="square"/>
                <v:fill o:detectmouseclick="t" on="false"/>
                <v:stroke color="#3465a4" joinstyle="round" endcap="flat"/>
                <v:textbox>
                  <w:txbxContent>
                    <w:p>
                      <w:pPr>
                        <w:pStyle w:val="Figure"/>
                        <w:spacing w:before="120" w:after="120"/>
                        <w:rPr>
                          <w:color w:val="000000"/>
                        </w:rPr>
                      </w:pPr>
                      <w:r>
                        <w:rPr/>
                        <w:drawing>
                          <wp:inline distT="0" distB="0" distL="0" distR="0">
                            <wp:extent cx="4188460" cy="2925445"/>
                            <wp:effectExtent l="0" t="0" r="0" b="0"/>
                            <wp:docPr id="12"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3" descr=""/>
                                    <pic:cNvPicPr>
                                      <a:picLocks noChangeAspect="1" noChangeArrowheads="1"/>
                                    </pic:cNvPicPr>
                                  </pic:nvPicPr>
                                  <pic:blipFill>
                                    <a:blip r:embed="rId4"/>
                                    <a:stretch>
                                      <a:fillRect/>
                                    </a:stretch>
                                  </pic:blipFill>
                                  <pic:spPr bwMode="auto">
                                    <a:xfrm>
                                      <a:off x="0" y="0"/>
                                      <a:ext cx="4188460" cy="2925445"/>
                                    </a:xfrm>
                                    <a:prstGeom prst="rect">
                                      <a:avLst/>
                                    </a:prstGeom>
                                  </pic:spPr>
                                </pic:pic>
                              </a:graphicData>
                            </a:graphic>
                          </wp:inline>
                        </w:drawing>
                      </w:r>
                      <w:r>
                        <w:rPr>
                          <w:vanish/>
                          <w:color w:val="000000"/>
                        </w:rPr>
                        <w:br/>
                      </w:r>
                      <w:r>
                        <w:rPr>
                          <w:color w:val="000000"/>
                        </w:rPr>
                        <w:t xml:space="preserve">Figure </w:t>
                      </w:r>
                      <w:bookmarkStart w:id="7" w:name="Ref_Figure2_number_only"/>
                      <w:r>
                        <w:rPr>
                          <w:color w:val="000000"/>
                        </w:rPr>
                        <w:fldChar w:fldCharType="begin"/>
                      </w:r>
                      <w:r>
                        <w:rPr>
                          <w:color w:val="000000"/>
                        </w:rPr>
                        <w:instrText> SEQ Figure \* ARABIC </w:instrText>
                      </w:r>
                      <w:r>
                        <w:rPr>
                          <w:color w:val="000000"/>
                        </w:rPr>
                        <w:fldChar w:fldCharType="separate"/>
                      </w:r>
                      <w:r>
                        <w:rPr>
                          <w:color w:val="000000"/>
                        </w:rPr>
                        <w:t>3</w:t>
                      </w:r>
                      <w:r>
                        <w:rPr>
                          <w:color w:val="000000"/>
                        </w:rPr>
                        <w:fldChar w:fldCharType="end"/>
                      </w:r>
                      <w:bookmarkEnd w:id="7"/>
                      <w:r>
                        <w:rPr>
                          <w:color w:val="000000"/>
                        </w:rPr>
                        <w:t>: Lifecycle of a user session</w:t>
                      </w:r>
                    </w:p>
                  </w:txbxContent>
                </v:textbox>
              </v:rect>
            </w:pict>
          </mc:Fallback>
        </mc:AlternateContent>
      </w:r>
    </w:p>
    <w:p>
      <w:pPr>
        <w:pStyle w:val="Normal"/>
        <w:rPr/>
      </w:pPr>
      <w:r>
        <w:rPr/>
        <w:t xml:space="preserve">There are many network functions invoked between the begin and the end of a session, and the figure </w:t>
      </w:r>
      <w:r>
        <w:rPr/>
        <w:fldChar w:fldCharType="begin"/>
      </w:r>
      <w:r>
        <w:rPr/>
        <w:instrText> REF Ref_Figure2_number_only \h </w:instrText>
      </w:r>
      <w:r>
        <w:rPr/>
        <w:fldChar w:fldCharType="separate"/>
      </w:r>
      <w:r>
        <w:rPr/>
        <w:t>3</w:t>
      </w:r>
      <w:r>
        <w:rPr/>
        <w:fldChar w:fldCharType="end"/>
      </w:r>
      <w:r>
        <w:rPr/>
        <w:t xml:space="preserve"> above shows a typical example mainly aligned to the IEEE 802.11 air interface. The functional description provides a comprehensive reference of the management and control information conveyed over the reference points between the access network and external control and management entities. Such reference is not only helpful for educational purposes but also fosters commonalities in the design of the control gear of IEEE 802 access network and provides a development base towards virtualization of IEEE 802 access networks. </w:t>
      </w:r>
    </w:p>
    <w:p>
      <w:pPr>
        <w:pStyle w:val="Normal"/>
        <w:rPr/>
      </w:pPr>
      <w:r>
        <w:rPr/>
      </w:r>
    </w:p>
    <w:p>
      <w:pPr>
        <w:pStyle w:val="Normal"/>
        <w:rPr/>
      </w:pPr>
      <w:r>
        <w:rPr/>
        <w:t>While well-known models like VLANs in IEEE 802 or the network slicing solution of 3GPP provide several isolated user data planes in a common infrastructure, which can be either assigned to different services or to different tenants of the network, the network functional modeling provides the prerequisites for setting up multiple instances not only for the user data path, but also for all the control associated with a user data path. Separating not only the data paths of multiple tenants, but also all the control associated with a data path allows to address one of the main prerequisites of deployment of vertical application networks, the need for independent operational domains for each of the verticals. Virtualized IEEE 802 access networks behave exactly the same way as dedicated access networks but have the cost and scalability benefits of making use of a common infrastructure. It is the same approach that was taken through Virtual Machines (VMs) leading to the establishment of cloud computing.</w:t>
      </w:r>
    </w:p>
    <w:p>
      <w:pPr>
        <w:pStyle w:val="Normal"/>
        <w:rPr/>
      </w:pPr>
      <w:r>
        <mc:AlternateContent>
          <mc:Choice Requires="wps">
            <w:drawing>
              <wp:anchor behindDoc="0" distT="0" distB="0" distL="0" distR="0" simplePos="0" locked="0" layoutInCell="1" allowOverlap="1" relativeHeight="7" wp14:anchorId="7B434CE4">
                <wp:simplePos x="0" y="0"/>
                <wp:positionH relativeFrom="margin">
                  <wp:align>center</wp:align>
                </wp:positionH>
                <wp:positionV relativeFrom="paragraph">
                  <wp:posOffset>935355</wp:posOffset>
                </wp:positionV>
                <wp:extent cx="4056380" cy="5177155"/>
                <wp:effectExtent l="0" t="0" r="2540" b="5715"/>
                <wp:wrapTopAndBottom/>
                <wp:docPr id="13" name="Frame4"/>
                <a:graphic xmlns:a="http://schemas.openxmlformats.org/drawingml/2006/main">
                  <a:graphicData uri="http://schemas.microsoft.com/office/word/2010/wordprocessingShape">
                    <wps:wsp>
                      <wps:cNvSpPr/>
                      <wps:spPr>
                        <a:xfrm>
                          <a:off x="0" y="0"/>
                          <a:ext cx="4055760" cy="5176440"/>
                        </a:xfrm>
                        <a:prstGeom prst="rect">
                          <a:avLst/>
                        </a:prstGeom>
                        <a:noFill/>
                        <a:ln>
                          <a:noFill/>
                        </a:ln>
                      </wps:spPr>
                      <wps:style>
                        <a:lnRef idx="0"/>
                        <a:fillRef idx="0"/>
                        <a:effectRef idx="0"/>
                        <a:fontRef idx="minor"/>
                      </wps:style>
                      <wps:txbx>
                        <w:txbxContent>
                          <w:p>
                            <w:pPr>
                              <w:pStyle w:val="Figure"/>
                              <w:spacing w:before="120" w:after="120"/>
                              <w:rPr>
                                <w:color w:val="000000"/>
                              </w:rPr>
                            </w:pPr>
                            <w:r>
                              <w:rPr/>
                              <w:drawing>
                                <wp:inline distT="0" distB="0" distL="0" distR="0">
                                  <wp:extent cx="3714115" cy="4901565"/>
                                  <wp:effectExtent l="0" t="0" r="0" b="0"/>
                                  <wp:docPr id="15" name="Imag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5" descr=""/>
                                          <pic:cNvPicPr>
                                            <a:picLocks noChangeAspect="1" noChangeArrowheads="1"/>
                                          </pic:cNvPicPr>
                                        </pic:nvPicPr>
                                        <pic:blipFill>
                                          <a:blip r:embed="rId5"/>
                                          <a:stretch>
                                            <a:fillRect/>
                                          </a:stretch>
                                        </pic:blipFill>
                                        <pic:spPr bwMode="auto">
                                          <a:xfrm>
                                            <a:off x="0" y="0"/>
                                            <a:ext cx="3714115" cy="4901565"/>
                                          </a:xfrm>
                                          <a:prstGeom prst="rect">
                                            <a:avLst/>
                                          </a:prstGeom>
                                        </pic:spPr>
                                      </pic:pic>
                                    </a:graphicData>
                                  </a:graphic>
                                </wp:inline>
                              </w:drawing>
                            </w:r>
                            <w:ins w:id="291" w:author="Riegel, Maximilian (Nokia - DE/Munich)" w:date="2022-03-09T11:43:00Z">
                              <w:r>
                                <w:rPr>
                                  <w:vanish/>
                                  <w:color w:val="000000"/>
                                </w:rPr>
                                <w:br/>
                              </w:r>
                            </w:ins>
                            <w:ins w:id="292" w:author="Riegel, Maximilian (Nokia - DE/Munich)" w:date="2022-03-09T11:43:00Z">
                              <w:r>
                                <w:rPr>
                                  <w:color w:val="000000"/>
                                </w:rPr>
                                <w:t xml:space="preserve">Figure </w:t>
                              </w:r>
                            </w:ins>
                            <w:ins w:id="293" w:author="Riegel, Maximilian (Nokia - DE/Munich)" w:date="2022-03-09T11:43:00Z">
                              <w:r>
                                <w:rPr>
                                  <w:color w:val="000000"/>
                                </w:rPr>
                                <w:fldChar w:fldCharType="begin"/>
                              </w:r>
                              <w:r>
                                <w:rPr>
                                  <w:color w:val="000000"/>
                                </w:rPr>
                                <w:instrText> SEQ Figure \* ARABIC </w:instrText>
                              </w:r>
                              <w:r>
                                <w:rPr>
                                  <w:color w:val="000000"/>
                                </w:rPr>
                                <w:fldChar w:fldCharType="separate"/>
                              </w:r>
                              <w:r>
                                <w:rPr>
                                  <w:color w:val="000000"/>
                                </w:rPr>
                                <w:t>4</w:t>
                              </w:r>
                              <w:r>
                                <w:rPr>
                                  <w:color w:val="000000"/>
                                </w:rPr>
                                <w:fldChar w:fldCharType="end"/>
                              </w:r>
                            </w:ins>
                            <w:ins w:id="294" w:author="Riegel, Maximilian (Nokia - DE/Munich)" w:date="2022-03-09T11:43:00Z">
                              <w:r>
                                <w:rPr>
                                  <w:color w:val="000000"/>
                                </w:rPr>
                                <w:t>: Multiple instances of virtualized IEEE 802 access network</w:t>
                              </w:r>
                            </w:ins>
                          </w:p>
                        </w:txbxContent>
                      </wps:txbx>
                      <wps:bodyPr lIns="0" rIns="0" tIns="0" bIns="0">
                        <a:noAutofit/>
                      </wps:bodyPr>
                    </wps:wsp>
                  </a:graphicData>
                </a:graphic>
              </wp:anchor>
            </w:drawing>
          </mc:Choice>
          <mc:Fallback>
            <w:pict>
              <v:rect id="shape_0" ID="Frame4" stroked="f" style="position:absolute;margin-left:74.3pt;margin-top:73.65pt;width:319.3pt;height:407.55pt;mso-position-horizontal:center;mso-position-horizontal-relative:margin" wp14:anchorId="7B434CE4">
                <w10:wrap type="square"/>
                <v:fill o:detectmouseclick="t" on="false"/>
                <v:stroke color="#3465a4" joinstyle="round" endcap="flat"/>
                <v:textbox>
                  <w:txbxContent>
                    <w:p>
                      <w:pPr>
                        <w:pStyle w:val="Figure"/>
                        <w:spacing w:before="120" w:after="120"/>
                        <w:rPr>
                          <w:color w:val="000000"/>
                        </w:rPr>
                      </w:pPr>
                      <w:r>
                        <w:rPr/>
                        <w:drawing>
                          <wp:inline distT="0" distB="0" distL="0" distR="0">
                            <wp:extent cx="3714115" cy="4901565"/>
                            <wp:effectExtent l="0" t="0" r="0" b="0"/>
                            <wp:docPr id="16" name="Imag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5" descr=""/>
                                    <pic:cNvPicPr>
                                      <a:picLocks noChangeAspect="1" noChangeArrowheads="1"/>
                                    </pic:cNvPicPr>
                                  </pic:nvPicPr>
                                  <pic:blipFill>
                                    <a:blip r:embed="rId5"/>
                                    <a:stretch>
                                      <a:fillRect/>
                                    </a:stretch>
                                  </pic:blipFill>
                                  <pic:spPr bwMode="auto">
                                    <a:xfrm>
                                      <a:off x="0" y="0"/>
                                      <a:ext cx="3714115" cy="4901565"/>
                                    </a:xfrm>
                                    <a:prstGeom prst="rect">
                                      <a:avLst/>
                                    </a:prstGeom>
                                  </pic:spPr>
                                </pic:pic>
                              </a:graphicData>
                            </a:graphic>
                          </wp:inline>
                        </w:drawing>
                      </w:r>
                      <w:ins w:id="295" w:author="Riegel, Maximilian (Nokia - DE/Munich)" w:date="2022-03-09T11:43:00Z">
                        <w:r>
                          <w:rPr>
                            <w:vanish/>
                            <w:color w:val="000000"/>
                          </w:rPr>
                          <w:br/>
                        </w:r>
                      </w:ins>
                      <w:ins w:id="296" w:author="Riegel, Maximilian (Nokia - DE/Munich)" w:date="2022-03-09T11:43:00Z">
                        <w:r>
                          <w:rPr>
                            <w:color w:val="000000"/>
                          </w:rPr>
                          <w:t xml:space="preserve">Figure </w:t>
                        </w:r>
                      </w:ins>
                      <w:ins w:id="297" w:author="Riegel, Maximilian (Nokia - DE/Munich)" w:date="2022-03-09T11:43:00Z">
                        <w:r>
                          <w:rPr>
                            <w:color w:val="000000"/>
                          </w:rPr>
                          <w:fldChar w:fldCharType="begin"/>
                        </w:r>
                        <w:r>
                          <w:rPr>
                            <w:color w:val="000000"/>
                          </w:rPr>
                          <w:instrText> SEQ Figure \* ARABIC </w:instrText>
                        </w:r>
                        <w:r>
                          <w:rPr>
                            <w:color w:val="000000"/>
                          </w:rPr>
                          <w:fldChar w:fldCharType="separate"/>
                        </w:r>
                        <w:r>
                          <w:rPr>
                            <w:color w:val="000000"/>
                          </w:rPr>
                          <w:t>4</w:t>
                        </w:r>
                        <w:r>
                          <w:rPr>
                            <w:color w:val="000000"/>
                          </w:rPr>
                          <w:fldChar w:fldCharType="end"/>
                        </w:r>
                      </w:ins>
                      <w:ins w:id="298" w:author="Riegel, Maximilian (Nokia - DE/Munich)" w:date="2022-03-09T11:43:00Z">
                        <w:r>
                          <w:rPr>
                            <w:color w:val="000000"/>
                          </w:rPr>
                          <w:t>: Multiple instances of virtualized IEEE 802 access network</w:t>
                        </w:r>
                      </w:ins>
                    </w:p>
                  </w:txbxContent>
                </v:textbox>
              </v:rect>
            </w:pict>
          </mc:Fallback>
        </mc:AlternateContent>
      </w:r>
      <w:r>
        <w:rPr/>
        <w:t xml:space="preserve">Figure </w:t>
      </w:r>
      <w:r>
        <w:rPr/>
        <w:fldChar w:fldCharType="begin"/>
      </w:r>
      <w:r>
        <w:rPr/>
        <w:instrText> REF Ref_Figure3_number_only \h </w:instrText>
      </w:r>
      <w:r>
        <w:rPr/>
        <w:fldChar w:fldCharType="separate"/>
      </w:r>
      <w:r>
        <w:rPr/>
        <w:t>Error: Reference source not found</w:t>
      </w:r>
      <w:r>
        <w:rPr/>
        <w:fldChar w:fldCharType="end"/>
      </w:r>
      <w:r>
        <w:rPr/>
        <w:t xml:space="preserve"> below sketches the concept of virtualization of IEEE 802 access network. Three instances are shown based on a common infrastructure, each with its own control entities and interfaces towards terminals and application servers reachable through the access router. As infrastructure resources can be dynamically shared among the virtualized networks, the CIS acts as control entity managing the dynamic assignment of infrastructure resources.</w:t>
      </w:r>
    </w:p>
    <w:p>
      <w:pPr>
        <w:pStyle w:val="Normal"/>
        <w:rPr>
          <w:del w:id="300" w:author="Riegel, Maximilian (Nokia - DE/Munich)" w:date="2022-03-09T11:45:00Z"/>
        </w:rPr>
      </w:pPr>
      <w:del w:id="299" w:author="Riegel, Maximilian (Nokia - DE/Munich)" w:date="2022-03-09T11:45:00Z">
        <w:r>
          <w:rPr/>
        </w:r>
      </w:del>
    </w:p>
    <w:p>
      <w:pPr>
        <w:pStyle w:val="Normal"/>
        <w:rPr>
          <w:del w:id="302" w:author="Riegel, Maximilian (Nokia - DE/Munich)" w:date="2022-03-09T11:45:00Z"/>
        </w:rPr>
      </w:pPr>
      <w:del w:id="301" w:author="Riegel, Maximilian (Nokia - DE/Munich)" w:date="2022-03-09T11:45:00Z">
        <w:r>
          <w:rPr/>
        </w:r>
      </w:del>
    </w:p>
    <w:p>
      <w:pPr>
        <w:pStyle w:val="Normal"/>
        <w:rPr/>
      </w:pPr>
      <w:r>
        <w:rPr/>
      </w:r>
    </w:p>
    <w:p>
      <w:pPr>
        <w:pStyle w:val="Normal"/>
        <w:rPr/>
      </w:pPr>
      <w:r>
        <mc:AlternateContent>
          <mc:Choice Requires="wps">
            <w:drawing>
              <wp:anchor behindDoc="0" distT="0" distB="0" distL="0" distR="0" simplePos="0" locked="0" layoutInCell="1" allowOverlap="1" relativeHeight="5" wp14:anchorId="479BC7DF">
                <wp:simplePos x="0" y="0"/>
                <wp:positionH relativeFrom="column">
                  <wp:posOffset>1113155</wp:posOffset>
                </wp:positionH>
                <wp:positionV relativeFrom="paragraph">
                  <wp:posOffset>1055370</wp:posOffset>
                </wp:positionV>
                <wp:extent cx="4056380" cy="5177155"/>
                <wp:effectExtent l="0" t="0" r="2540" b="5715"/>
                <wp:wrapTopAndBottom/>
                <wp:docPr id="17" name="Frame4"/>
                <a:graphic xmlns:a="http://schemas.openxmlformats.org/drawingml/2006/main">
                  <a:graphicData uri="http://schemas.microsoft.com/office/word/2010/wordprocessingShape">
                    <wps:wsp>
                      <wps:cNvSpPr/>
                      <wps:spPr>
                        <a:xfrm>
                          <a:off x="0" y="0"/>
                          <a:ext cx="4055760" cy="5176440"/>
                        </a:xfrm>
                        <a:prstGeom prst="rect">
                          <a:avLst/>
                        </a:prstGeom>
                        <a:noFill/>
                        <a:ln>
                          <a:noFill/>
                        </a:ln>
                      </wps:spPr>
                      <wps:style>
                        <a:lnRef idx="0"/>
                        <a:fillRef idx="0"/>
                        <a:effectRef idx="0"/>
                        <a:fontRef idx="minor"/>
                      </wps:style>
                      <wps:txbx>
                        <w:txbxContent>
                          <w:p>
                            <w:pPr>
                              <w:pStyle w:val="Figure"/>
                              <w:spacing w:before="120" w:after="120"/>
                              <w:rPr>
                                <w:color w:val="000000"/>
                              </w:rPr>
                            </w:pPr>
                            <w:r>
                              <w:rPr/>
                              <w:drawing>
                                <wp:inline distT="0" distB="0" distL="0" distR="0">
                                  <wp:extent cx="3714115" cy="4901565"/>
                                  <wp:effectExtent l="0" t="0" r="0" b="0"/>
                                  <wp:docPr id="19"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4" descr=""/>
                                          <pic:cNvPicPr>
                                            <a:picLocks noChangeAspect="1" noChangeArrowheads="1"/>
                                          </pic:cNvPicPr>
                                        </pic:nvPicPr>
                                        <pic:blipFill>
                                          <a:blip r:embed="rId6"/>
                                          <a:stretch>
                                            <a:fillRect/>
                                          </a:stretch>
                                        </pic:blipFill>
                                        <pic:spPr bwMode="auto">
                                          <a:xfrm>
                                            <a:off x="0" y="0"/>
                                            <a:ext cx="3714115" cy="4901565"/>
                                          </a:xfrm>
                                          <a:prstGeom prst="rect">
                                            <a:avLst/>
                                          </a:prstGeom>
                                        </pic:spPr>
                                      </pic:pic>
                                    </a:graphicData>
                                  </a:graphic>
                                </wp:inline>
                              </w:drawing>
                            </w:r>
                            <w:del w:id="303" w:author="Riegel, Maximilian (Nokia - DE/Munich)" w:date="2022-03-09T11:43:00Z">
                              <w:r>
                                <w:rPr>
                                  <w:vanish/>
                                  <w:color w:val="000000"/>
                                </w:rPr>
                                <w:br/>
                              </w:r>
                            </w:del>
                            <w:del w:id="304" w:author="Riegel, Maximilian (Nokia - DE/Munich)" w:date="2022-03-09T11:43:00Z">
                              <w:r>
                                <w:rPr>
                                  <w:color w:val="000000"/>
                                </w:rPr>
                                <w:delText xml:space="preserve">Figure </w:delText>
                              </w:r>
                            </w:del>
                            <w:del w:id="305" w:author="Riegel, Maximilian (Nokia - DE/Munich)" w:date="2022-03-09T11:43:00Z">
                              <w:bookmarkStart w:id="8" w:name="Ref_Figure3_number_only111"/>
                              <w:r>
                                <w:rPr>
                                  <w:color w:val="000000"/>
                                </w:rPr>
                                <w:fldChar w:fldCharType="begin"/>
                              </w:r>
                              <w:r>
                                <w:rPr>
                                  <w:color w:val="000000"/>
                                </w:rPr>
                                <w:delInstrText> SEQ Figure \* ARABIC </w:delInstrText>
                              </w:r>
                              <w:r>
                                <w:rPr>
                                  <w:color w:val="000000"/>
                                </w:rPr>
                                <w:fldChar w:fldCharType="separate"/>
                              </w:r>
                              <w:r>
                                <w:rPr>
                                  <w:color w:val="000000"/>
                                </w:rPr>
                                <w:delText>5</w:delText>
                              </w:r>
                              <w:r>
                                <w:rPr>
                                  <w:color w:val="000000"/>
                                </w:rPr>
                                <w:fldChar w:fldCharType="end"/>
                              </w:r>
                            </w:del>
                            <w:del w:id="306" w:author="Riegel, Maximilian (Nokia - DE/Munich)" w:date="2022-03-09T11:43:00Z">
                              <w:bookmarkEnd w:id="8"/>
                              <w:r>
                                <w:rPr>
                                  <w:color w:val="000000"/>
                                </w:rPr>
                                <w:delText>: Multiple instances of virtualized IEEE 802 access network</w:delText>
                              </w:r>
                            </w:del>
                          </w:p>
                        </w:txbxContent>
                      </wps:txbx>
                      <wps:bodyPr lIns="0" rIns="0" tIns="0" bIns="0">
                        <a:noAutofit/>
                      </wps:bodyPr>
                    </wps:wsp>
                  </a:graphicData>
                </a:graphic>
              </wp:anchor>
            </w:drawing>
          </mc:Choice>
          <mc:Fallback>
            <w:pict>
              <v:rect id="shape_0" ID="Frame4" stroked="f" style="position:absolute;margin-left:87.65pt;margin-top:83.1pt;width:319.3pt;height:407.55pt" wp14:anchorId="479BC7DF">
                <w10:wrap type="square"/>
                <v:fill o:detectmouseclick="t" on="false"/>
                <v:stroke color="#3465a4" joinstyle="round" endcap="flat"/>
                <v:textbox>
                  <w:txbxContent>
                    <w:p>
                      <w:pPr>
                        <w:pStyle w:val="Figure"/>
                        <w:spacing w:before="120" w:after="120"/>
                        <w:rPr>
                          <w:color w:val="000000"/>
                        </w:rPr>
                      </w:pPr>
                      <w:r>
                        <w:rPr/>
                        <w:drawing>
                          <wp:inline distT="0" distB="0" distL="0" distR="0">
                            <wp:extent cx="3714115" cy="4901565"/>
                            <wp:effectExtent l="0" t="0" r="0" b="0"/>
                            <wp:docPr id="20"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4" descr=""/>
                                    <pic:cNvPicPr>
                                      <a:picLocks noChangeAspect="1" noChangeArrowheads="1"/>
                                    </pic:cNvPicPr>
                                  </pic:nvPicPr>
                                  <pic:blipFill>
                                    <a:blip r:embed="rId6"/>
                                    <a:stretch>
                                      <a:fillRect/>
                                    </a:stretch>
                                  </pic:blipFill>
                                  <pic:spPr bwMode="auto">
                                    <a:xfrm>
                                      <a:off x="0" y="0"/>
                                      <a:ext cx="3714115" cy="4901565"/>
                                    </a:xfrm>
                                    <a:prstGeom prst="rect">
                                      <a:avLst/>
                                    </a:prstGeom>
                                  </pic:spPr>
                                </pic:pic>
                              </a:graphicData>
                            </a:graphic>
                          </wp:inline>
                        </w:drawing>
                      </w:r>
                      <w:del w:id="307" w:author="Riegel, Maximilian (Nokia - DE/Munich)" w:date="2022-03-09T11:43:00Z">
                        <w:r>
                          <w:rPr>
                            <w:vanish/>
                            <w:color w:val="000000"/>
                          </w:rPr>
                          <w:br/>
                        </w:r>
                      </w:del>
                      <w:del w:id="308" w:author="Riegel, Maximilian (Nokia - DE/Munich)" w:date="2022-03-09T11:43:00Z">
                        <w:r>
                          <w:rPr>
                            <w:color w:val="000000"/>
                          </w:rPr>
                          <w:delText xml:space="preserve">Figure </w:delText>
                        </w:r>
                      </w:del>
                      <w:del w:id="309" w:author="Riegel, Maximilian (Nokia - DE/Munich)" w:date="2022-03-09T11:43:00Z">
                        <w:bookmarkStart w:id="9" w:name="Ref_Figure3_number_only111"/>
                        <w:r>
                          <w:rPr>
                            <w:color w:val="000000"/>
                          </w:rPr>
                          <w:fldChar w:fldCharType="begin"/>
                        </w:r>
                        <w:r>
                          <w:rPr>
                            <w:color w:val="000000"/>
                          </w:rPr>
                          <w:delInstrText> SEQ Figure \* ARABIC </w:delInstrText>
                        </w:r>
                        <w:r>
                          <w:rPr>
                            <w:color w:val="000000"/>
                          </w:rPr>
                          <w:fldChar w:fldCharType="separate"/>
                        </w:r>
                        <w:r>
                          <w:rPr>
                            <w:color w:val="000000"/>
                          </w:rPr>
                          <w:delText>5</w:delText>
                        </w:r>
                        <w:r>
                          <w:rPr>
                            <w:color w:val="000000"/>
                          </w:rPr>
                          <w:fldChar w:fldCharType="end"/>
                        </w:r>
                      </w:del>
                      <w:del w:id="310" w:author="Riegel, Maximilian (Nokia - DE/Munich)" w:date="2022-03-09T11:43:00Z">
                        <w:bookmarkEnd w:id="9"/>
                        <w:r>
                          <w:rPr>
                            <w:color w:val="000000"/>
                          </w:rPr>
                          <w:delText>: Multiple instances of virtualized IEEE 802 access network</w:delText>
                        </w:r>
                      </w:del>
                    </w:p>
                  </w:txbxContent>
                </v:textbox>
              </v:rect>
            </w:pict>
          </mc:Fallback>
        </mc:AlternateContent>
      </w:r>
      <w:r>
        <w:rPr/>
        <w:t>The virtualized access network example shown above is directing into potential network evolution beyond the current understanding of network slicing. However, the IEEE 802.1CF specification already provides the model and concepts of virtualized access networks, that can be fully build based on existing IEEE 802 protocol specifications. It is shown that realization of such powerful networking concepts with IEEE 802 technologies is a matter of implementation without the need for lengthy standardization activities. Just, let’s do it.</w:t>
      </w:r>
    </w:p>
    <w:p>
      <w:pPr>
        <w:pStyle w:val="Normal"/>
        <w:rPr/>
      </w:pPr>
      <w:r>
        <w:rPr/>
      </w:r>
    </w:p>
    <w:p>
      <w:pPr>
        <w:pStyle w:val="Normal"/>
        <w:rPr/>
      </w:pPr>
      <w:r>
        <w:rPr/>
      </w:r>
    </w:p>
    <w:p>
      <w:pPr>
        <w:pStyle w:val="Normal"/>
        <w:rPr>
          <w:highlight w:val="yellow"/>
        </w:rPr>
      </w:pPr>
      <w:r>
        <w:rPr/>
        <w:commentReference w:id="3"/>
      </w:r>
    </w:p>
    <w:p>
      <w:pPr>
        <w:pStyle w:val="Normal"/>
        <w:rPr/>
      </w:pPr>
      <w:commentRangeStart w:id="4"/>
      <w:commentRangeStart w:id="5"/>
      <w:r>
        <w:rPr/>
        <w:t xml:space="preserve">IEEE’s (Advanced Access Network Interface) AANI standing committee is about integrating 802.11 into the 5G domain.  </w:t>
      </w:r>
      <w:r>
        <w:rPr/>
      </w:r>
      <w:commentRangeEnd w:id="5"/>
      <w:r>
        <w:commentReference w:id="5"/>
      </w:r>
      <w:r>
        <w:rPr/>
      </w:r>
      <w:commentRangeEnd w:id="4"/>
      <w:r>
        <w:commentReference w:id="4"/>
      </w:r>
      <w:r>
        <w:rPr/>
        <w:t xml:space="preserve">There is nothing corresponding in 3GPP for integrating into 802. </w:t>
      </w:r>
    </w:p>
    <w:p>
      <w:pPr>
        <w:pStyle w:val="Normal"/>
        <w:rPr/>
      </w:pPr>
      <w:r>
        <w:rPr/>
        <w:t>Industry connections – NENDICA: Flexible Factory IoT, Data Center Bridging</w:t>
      </w:r>
    </w:p>
    <w:p>
      <w:pPr>
        <w:pStyle w:val="Normal"/>
        <w:rPr/>
      </w:pPr>
      <w:r>
        <w:rPr/>
      </w:r>
    </w:p>
    <w:p>
      <w:pPr>
        <w:pStyle w:val="Heading1"/>
        <w:numPr>
          <w:ilvl w:val="0"/>
          <w:numId w:val="3"/>
        </w:numPr>
        <w:rPr>
          <w:del w:id="312" w:author="Riegel, Maximilian (Nokia - DE/Munich)" w:date="2022-03-09T17:43:00Z"/>
        </w:rPr>
      </w:pPr>
      <w:del w:id="311" w:author="Riegel, Maximilian (Nokia - DE/Munich)" w:date="2022-03-09T17:43:00Z">
        <w:r>
          <w:rPr/>
          <w:delText>IEEE 802 compared to other IoT Networking Technologies</w:delText>
        </w:r>
      </w:del>
    </w:p>
    <w:p>
      <w:pPr>
        <w:pStyle w:val="ListParagraph"/>
        <w:numPr>
          <w:ilvl w:val="0"/>
          <w:numId w:val="6"/>
        </w:numPr>
        <w:rPr>
          <w:del w:id="314" w:author="Riegel, Maximilian (Nokia - DE/Munich)" w:date="2022-03-09T17:43:00Z"/>
        </w:rPr>
      </w:pPr>
      <w:del w:id="313" w:author="Riegel, Maximilian (Nokia - DE/Munich)" w:date="2022-03-09T17:43:00Z">
        <w:r>
          <w:rPr/>
          <w:delText>Commercial, proprietary IoT LPWAN services</w:delText>
        </w:r>
      </w:del>
    </w:p>
    <w:p>
      <w:pPr>
        <w:pStyle w:val="ListParagraph"/>
        <w:numPr>
          <w:ilvl w:val="1"/>
          <w:numId w:val="6"/>
        </w:numPr>
        <w:rPr>
          <w:del w:id="316" w:author="Riegel, Maximilian (Nokia - DE/Munich)" w:date="2022-03-09T17:43:00Z"/>
        </w:rPr>
      </w:pPr>
      <w:del w:id="315" w:author="Riegel, Maximilian (Nokia - DE/Munich)" w:date="2022-03-09T17:43:00Z">
        <w:r>
          <w:rPr/>
          <w:delText xml:space="preserve">They don’t have an “Ethernet-like” L2. The system does not have the concept of a LAN.  It is terminal to central “gateway” only. Star topology only. </w:delText>
        </w:r>
      </w:del>
    </w:p>
    <w:p>
      <w:pPr>
        <w:pStyle w:val="ListParagraph"/>
        <w:numPr>
          <w:ilvl w:val="1"/>
          <w:numId w:val="6"/>
        </w:numPr>
        <w:rPr>
          <w:del w:id="318" w:author="Riegel, Maximilian (Nokia - DE/Munich)" w:date="2022-03-09T17:43:00Z"/>
        </w:rPr>
      </w:pPr>
      <w:del w:id="317" w:author="Riegel, Maximilian (Nokia - DE/Munich)" w:date="2022-03-09T17:43:00Z">
        <w:r>
          <w:rPr/>
          <w:delText>Similar to LTE UE to UE traffic that must route through core.  (DTD Proximity services have addressed that to some extent in LTE)</w:delText>
        </w:r>
      </w:del>
    </w:p>
    <w:p>
      <w:pPr>
        <w:pStyle w:val="ListParagraph"/>
        <w:numPr>
          <w:ilvl w:val="0"/>
          <w:numId w:val="6"/>
        </w:numPr>
        <w:rPr>
          <w:del w:id="320" w:author="Riegel, Maximilian (Nokia - DE/Munich)" w:date="2022-03-09T17:43:00Z"/>
        </w:rPr>
      </w:pPr>
      <w:del w:id="319" w:author="Riegel, Maximilian (Nokia - DE/Munich)" w:date="2022-03-09T17:43:00Z">
        <w:r>
          <w:rPr/>
          <w:delText xml:space="preserve">5G URLLC, and MMTC. </w:delText>
        </w:r>
      </w:del>
    </w:p>
    <w:p>
      <w:pPr>
        <w:pStyle w:val="ListParagraph"/>
        <w:numPr>
          <w:ilvl w:val="1"/>
          <w:numId w:val="6"/>
        </w:numPr>
        <w:rPr>
          <w:del w:id="322" w:author="Riegel, Maximilian (Nokia - DE/Munich)" w:date="2022-03-09T17:43:00Z"/>
        </w:rPr>
      </w:pPr>
      <w:del w:id="321" w:author="Riegel, Maximilian (Nokia - DE/Munich)" w:date="2022-03-09T17:43:00Z">
        <w:r>
          <w:rPr/>
          <w:delText xml:space="preserve">IEEE 802 has already developed TSN in wired standards (802.1 and 802.3), </w:delText>
        </w:r>
      </w:del>
    </w:p>
    <w:p>
      <w:pPr>
        <w:pStyle w:val="ListParagraph"/>
        <w:numPr>
          <w:ilvl w:val="1"/>
          <w:numId w:val="6"/>
        </w:numPr>
        <w:rPr>
          <w:del w:id="324" w:author="Riegel, Maximilian (Nokia - DE/Munich)" w:date="2022-03-09T17:43:00Z"/>
        </w:rPr>
      </w:pPr>
      <w:del w:id="323" w:author="Riegel, Maximilian (Nokia - DE/Munich)" w:date="2022-03-09T17:43:00Z">
        <w:r>
          <w:rPr/>
          <w:delText>IEEE 802.16 and 802.22 standards operate in licensed spectrum and offer scheduled MAC operation and services for bounded low latency</w:delText>
        </w:r>
      </w:del>
    </w:p>
    <w:p>
      <w:pPr>
        <w:pStyle w:val="ListParagraph"/>
        <w:numPr>
          <w:ilvl w:val="1"/>
          <w:numId w:val="6"/>
        </w:numPr>
        <w:rPr>
          <w:del w:id="326" w:author="Riegel, Maximilian (Nokia - DE/Munich)" w:date="2022-03-09T17:43:00Z"/>
        </w:rPr>
      </w:pPr>
      <w:del w:id="325" w:author="Riegel, Maximilian (Nokia - DE/Munich)" w:date="2022-03-09T17:43:00Z">
        <w:r>
          <w:rPr/>
          <w:delText>Latency is impossible to guarantee in unlicensed, shared spectrum. However, it can be highly optimized by the MAC layer. Low latency capabilities are part of the scope IEEE 802.11be amendment.</w:delText>
        </w:r>
      </w:del>
    </w:p>
    <w:p>
      <w:pPr>
        <w:pStyle w:val="Heading1"/>
        <w:numPr>
          <w:ilvl w:val="1"/>
          <w:numId w:val="6"/>
        </w:numPr>
        <w:rPr/>
      </w:pPr>
      <w:del w:id="327" w:author="Riegel, Maximilian (Nokia - DE/Munich)" w:date="2022-03-09T17:43:00Z">
        <w:r>
          <w:rPr/>
          <w:delText>IEEE 802 has a history and internal coordination of coexistence between different standards operating in unlicensed spectrum.  3GPP is oriented towards exclusively licensed spectrum, “sharing” has been a foreign concept. More recently 3GPP has shown some willingness to coexist with 802.11 in 5 GHz and 6 GHz bands.</w:delText>
        </w:r>
      </w:del>
      <w:del w:id="328" w:author="Riegel, Maximilian (Nokia - DE/Munich)" w:date="2022-03-09T17:43:00Z">
        <w:r>
          <w:rPr>
            <w:rStyle w:val="FootnoteAnchor"/>
          </w:rPr>
          <w:footnoteReference w:id="2"/>
        </w:r>
      </w:del>
      <w:del w:id="329" w:author="Riegel, Maximilian (Nokia - DE/Munich)" w:date="2022-03-09T17:43:00Z">
        <w:r>
          <w:rPr/>
          <w:delText xml:space="preserve"> </w:delText>
        </w:r>
      </w:del>
    </w:p>
    <w:p>
      <w:pPr>
        <w:pStyle w:val="ListParagraph"/>
        <w:numPr>
          <w:ilvl w:val="0"/>
          <w:numId w:val="6"/>
        </w:numPr>
        <w:rPr>
          <w:del w:id="331" w:author="Riegel, Maximilian (Nokia - DE/Munich)" w:date="2022-03-09T17:43:00Z"/>
        </w:rPr>
      </w:pPr>
      <w:del w:id="330" w:author="Riegel, Maximilian (Nokia - DE/Munich)" w:date="2022-03-09T17:43:00Z">
        <w:r>
          <w:rPr/>
          <w:delText>3GPP has a common strategy for the three primary use cases identified for 5G (eMBB, mMTC, URLLC). IEEE 802 has a common architecture, but not a common business strategy.</w:delText>
        </w:r>
      </w:del>
      <w:commentRangeStart w:id="7"/>
      <w:r>
        <w:rPr/>
        <w:commentReference w:id="6"/>
      </w:r>
      <w:commentRangeEnd w:id="7"/>
      <w:r>
        <w:commentReference w:id="7"/>
      </w:r>
      <w:r>
        <w:rPr/>
      </w:r>
    </w:p>
    <w:p>
      <w:pPr>
        <w:pStyle w:val="ListParagraph"/>
        <w:numPr>
          <w:ilvl w:val="0"/>
          <w:numId w:val="6"/>
        </w:numPr>
        <w:ind w:left="1080" w:hanging="360"/>
        <w:rPr>
          <w:del w:id="333" w:author="Riegel, Maximilian (Nokia - DE/Munich)" w:date="2022-03-09T17:43:00Z"/>
        </w:rPr>
      </w:pPr>
      <w:del w:id="332" w:author="Riegel, Maximilian (Nokia - DE/Munich)" w:date="2022-03-09T17:43:00Z">
        <w:r>
          <w:rPr/>
          <w:delText xml:space="preserve">License exempt can provide higher economic value per MHz of spectrum. </w:delText>
        </w:r>
      </w:del>
    </w:p>
    <w:p>
      <w:pPr>
        <w:pStyle w:val="ListParagraph"/>
        <w:numPr>
          <w:ilvl w:val="0"/>
          <w:numId w:val="6"/>
        </w:numPr>
        <w:rPr/>
      </w:pPr>
      <w:del w:id="334" w:author="Riegel, Maximilian (Nokia - DE/Munich)" w:date="2022-03-09T17:43:00Z">
        <w:r>
          <w:rPr/>
          <w:delText>See Wi-Fi Alliance 2018 study on economic value of WI-Fi</w:delText>
        </w:r>
      </w:del>
      <w:del w:id="335" w:author="Riegel, Maximilian (Nokia - DE/Munich)" w:date="2022-03-09T17:43:00Z">
        <w:r>
          <w:rPr>
            <w:rStyle w:val="FootnoteAnchor"/>
          </w:rPr>
          <w:footnoteReference w:id="3"/>
        </w:r>
      </w:del>
      <w:del w:id="336" w:author="Riegel, Maximilian (Nokia - DE/Munich)" w:date="2022-03-09T17:43:00Z">
        <w:r>
          <w:rPr/>
          <w:delText xml:space="preserve">. </w:delText>
        </w:r>
      </w:del>
    </w:p>
    <w:p>
      <w:pPr>
        <w:pStyle w:val="ListParagraph"/>
        <w:numPr>
          <w:ilvl w:val="1"/>
          <w:numId w:val="6"/>
        </w:numPr>
        <w:rPr/>
      </w:pPr>
      <w:del w:id="337" w:author="Riegel, Maximilian (Nokia - DE/Munich)" w:date="2022-03-09T17:43:00Z">
        <w:r>
          <w:rPr/>
          <w:delText>See Cisco Visual Networking Index</w:delText>
        </w:r>
      </w:del>
      <w:del w:id="338" w:author="Riegel, Maximilian (Nokia - DE/Munich)" w:date="2022-03-09T17:43:00Z">
        <w:r>
          <w:rPr>
            <w:rStyle w:val="FootnoteAnchor"/>
          </w:rPr>
          <w:footnoteReference w:id="4"/>
        </w:r>
      </w:del>
      <w:del w:id="339" w:author="Riegel, Maximilian (Nokia - DE/Munich)" w:date="2022-03-09T17:43:00Z">
        <w:r>
          <w:rPr/>
          <w:delText>. Wi-Fi carries more data than all cellular spectrum</w:delText>
        </w:r>
      </w:del>
    </w:p>
    <w:p>
      <w:pPr>
        <w:pStyle w:val="ListParagraph"/>
        <w:numPr>
          <w:ilvl w:val="1"/>
          <w:numId w:val="6"/>
        </w:numPr>
        <w:rPr>
          <w:del w:id="341" w:author="Riegel, Maximilian (Nokia - DE/Munich)" w:date="2022-03-09T17:43:00Z"/>
        </w:rPr>
      </w:pPr>
      <w:del w:id="340" w:author="Riegel, Maximilian (Nokia - DE/Munich)" w:date="2022-03-09T17:43:00Z">
        <w:r>
          <w:rPr/>
          <w:delText>Wi-Fi created the expectation of broadband wireless that led to the development of LTE</w:delText>
        </w:r>
      </w:del>
    </w:p>
    <w:p>
      <w:pPr>
        <w:pStyle w:val="ListParagraph"/>
        <w:keepNext w:val="true"/>
        <w:keepLines/>
        <w:numPr>
          <w:ilvl w:val="0"/>
          <w:numId w:val="6"/>
        </w:numPr>
        <w:rPr>
          <w:del w:id="343" w:author="Riegel, Maximilian (Nokia - DE/Munich)" w:date="2022-03-09T17:43:00Z"/>
        </w:rPr>
      </w:pPr>
      <w:del w:id="342" w:author="Riegel, Maximilian (Nokia - DE/Munich)" w:date="2022-03-09T17:43:00Z">
        <w:r>
          <w:rPr/>
          <w:delText xml:space="preserve">What would it look like to combine multiple IEEE 802 standards into a single offering? </w:delText>
        </w:r>
      </w:del>
    </w:p>
    <w:p>
      <w:pPr>
        <w:pStyle w:val="ListParagraph"/>
        <w:numPr>
          <w:ilvl w:val="1"/>
          <w:numId w:val="6"/>
        </w:numPr>
        <w:rPr>
          <w:del w:id="345" w:author="Riegel, Maximilian (Nokia - DE/Munich)" w:date="2022-03-09T17:43:00Z"/>
        </w:rPr>
      </w:pPr>
      <w:del w:id="344" w:author="Riegel, Maximilian (Nokia - DE/Munich)" w:date="2022-03-09T17:43:00Z">
        <w:r>
          <w:rPr/>
          <w:delText>Some vendors already do that – integrating 802 technologies into systems.</w:delText>
        </w:r>
      </w:del>
    </w:p>
    <w:p>
      <w:pPr>
        <w:pStyle w:val="ListParagraph"/>
        <w:numPr>
          <w:ilvl w:val="1"/>
          <w:numId w:val="6"/>
        </w:numPr>
        <w:rPr>
          <w:del w:id="347" w:author="Riegel, Maximilian (Nokia - DE/Munich)" w:date="2022-03-09T17:43:00Z"/>
        </w:rPr>
      </w:pPr>
      <w:del w:id="346" w:author="Riegel, Maximilian (Nokia - DE/Munich)" w:date="2022-03-09T17:43:00Z">
        <w:r>
          <w:rPr/>
          <w:delText xml:space="preserve">The “Package” offered by the “5G” ecosystem is clearly articulated. </w:delText>
        </w:r>
      </w:del>
    </w:p>
    <w:p>
      <w:pPr>
        <w:pStyle w:val="ListParagraph"/>
        <w:numPr>
          <w:ilvl w:val="1"/>
          <w:numId w:val="6"/>
        </w:numPr>
        <w:rPr>
          <w:del w:id="349" w:author="Riegel, Maximilian (Nokia - DE/Munich)" w:date="2022-03-09T17:43:00Z"/>
        </w:rPr>
      </w:pPr>
      <w:del w:id="348" w:author="Riegel, Maximilian (Nokia - DE/Munich)" w:date="2022-03-09T17:43:00Z">
        <w:r>
          <w:rPr/>
          <w:delText>What is the comparable offering from IEEE 802?</w:delText>
        </w:r>
      </w:del>
      <w:commentRangeStart w:id="9"/>
      <w:r>
        <w:rPr/>
        <w:commentReference w:id="8"/>
      </w:r>
      <w:commentRangeEnd w:id="9"/>
      <w:r>
        <w:commentReference w:id="9"/>
      </w:r>
      <w:r>
        <w:rPr/>
      </w:r>
    </w:p>
    <w:p>
      <w:pPr>
        <w:pStyle w:val="ListParagraph"/>
        <w:numPr>
          <w:ilvl w:val="1"/>
          <w:numId w:val="6"/>
        </w:numPr>
        <w:rPr/>
      </w:pPr>
      <w:r>
        <w:rPr/>
      </w:r>
    </w:p>
    <w:p>
      <w:pPr>
        <w:pStyle w:val="Normal"/>
        <w:rPr>
          <w:highlight w:val="yellow"/>
          <w:del w:id="351" w:author="Riegel, Maximilian (Nokia - DE/Munich)" w:date="2022-03-09T17:43:00Z"/>
        </w:rPr>
      </w:pPr>
      <w:del w:id="350" w:author="Riegel, Maximilian (Nokia - DE/Munich)" w:date="2022-03-09T17:43:00Z">
        <w:r>
          <w:rPr>
            <w:highlight w:val="yellow"/>
          </w:rPr>
          <w:delText xml:space="preserve">What’s missing – a picture of 802 as a peer to 5G. 5G promises they will do “everything”. </w:delText>
        </w:r>
      </w:del>
    </w:p>
    <w:p>
      <w:pPr>
        <w:pStyle w:val="Normal"/>
        <w:rPr>
          <w:highlight w:val="yellow"/>
          <w:del w:id="353" w:author="Riegel, Maximilian (Nokia - DE/Munich)" w:date="2022-03-09T17:43:00Z"/>
        </w:rPr>
      </w:pPr>
      <w:del w:id="352" w:author="Riegel, Maximilian (Nokia - DE/Munich)" w:date="2022-03-09T17:43:00Z">
        <w:r>
          <w:rPr>
            <w:highlight w:val="yellow"/>
          </w:rPr>
          <w:delText>But, they don’t define any wired standards, but they support them.</w:delText>
        </w:r>
      </w:del>
    </w:p>
    <w:p>
      <w:pPr>
        <w:pStyle w:val="Normal"/>
        <w:rPr>
          <w:highlight w:val="yellow"/>
          <w:del w:id="355" w:author="Riegel, Maximilian (Nokia - DE/Munich)" w:date="2022-03-09T17:43:00Z"/>
        </w:rPr>
      </w:pPr>
      <w:del w:id="354" w:author="Riegel, Maximilian (Nokia - DE/Munich)" w:date="2022-03-09T17:43:00Z">
        <w:r>
          <w:rPr>
            <w:highlight w:val="yellow"/>
          </w:rPr>
          <w:delText xml:space="preserve">5G requires an extensive PLMN to support it. </w:delText>
        </w:r>
      </w:del>
    </w:p>
    <w:p>
      <w:pPr>
        <w:pStyle w:val="Normal"/>
        <w:rPr>
          <w:del w:id="357" w:author="Riegel, Maximilian (Nokia - DE/Munich)" w:date="2022-03-09T17:43:00Z"/>
        </w:rPr>
      </w:pPr>
      <w:del w:id="356" w:author="Riegel, Maximilian (Nokia - DE/Munich)" w:date="2022-03-09T17:43:00Z">
        <w:r>
          <w:rPr>
            <w:highlight w:val="yellow"/>
          </w:rPr>
          <w:delText>It is designed to help the cellular operator grow their market.</w:delText>
        </w:r>
      </w:del>
    </w:p>
    <w:p>
      <w:pPr>
        <w:pStyle w:val="Normal"/>
        <w:rPr>
          <w:highlight w:val="yellow"/>
        </w:rPr>
      </w:pPr>
      <w:r>
        <w:rPr>
          <w:highlight w:val="yellow"/>
        </w:rPr>
      </w:r>
    </w:p>
    <w:p>
      <w:pPr>
        <w:pStyle w:val="Normal"/>
        <w:rPr>
          <w:del w:id="359" w:author="Riegel, Maximilian (Nokia - DE/Munich)" w:date="2022-03-09T17:43:00Z"/>
        </w:rPr>
      </w:pPr>
      <w:del w:id="358" w:author="Riegel, Maximilian (Nokia - DE/Munich)" w:date="2022-03-09T17:43:00Z">
        <w:r>
          <w:rPr/>
          <w:delText>Verticals might not want an operator in the middle of their network.</w:delText>
        </w:r>
      </w:del>
    </w:p>
    <w:p>
      <w:pPr>
        <w:pStyle w:val="Normal"/>
        <w:rPr>
          <w:del w:id="361" w:author="Riegel, Maximilian (Nokia - DE/Munich)" w:date="2022-03-09T17:43:00Z"/>
        </w:rPr>
      </w:pPr>
      <w:del w:id="360" w:author="Riegel, Maximilian (Nokia - DE/Munich)" w:date="2022-03-09T17:43:00Z">
        <w:r>
          <w:rPr/>
          <w:delText>However, private 4G or 5G networks are possible.</w:delText>
        </w:r>
      </w:del>
    </w:p>
    <w:p>
      <w:pPr>
        <w:pStyle w:val="Normal"/>
        <w:rPr>
          <w:del w:id="363" w:author="Riegel, Maximilian (Nokia - DE/Munich)" w:date="2022-03-09T17:43:00Z"/>
        </w:rPr>
      </w:pPr>
      <w:del w:id="362" w:author="Riegel, Maximilian (Nokia - DE/Munich)" w:date="2022-03-09T17:43:00Z">
        <w:r>
          <w:rPr/>
          <w:delText xml:space="preserve">Value proposition: 802 networks are customer-owned.  May be simpler than a full 3GPP PLMN network to install, operate, and manage. </w:delText>
        </w:r>
      </w:del>
    </w:p>
    <w:p>
      <w:pPr>
        <w:pStyle w:val="Normal"/>
        <w:ind w:firstLine="360"/>
        <w:rPr>
          <w:del w:id="365" w:author="Riegel, Maximilian (Nokia - DE/Munich)" w:date="2022-03-09T17:43:00Z"/>
        </w:rPr>
      </w:pPr>
      <w:del w:id="364" w:author="Riegel, Maximilian (Nokia - DE/Munich)" w:date="2022-03-09T17:43:00Z">
        <w:r>
          <w:rPr/>
          <w:delText>Example – Santa Clara Emergency services issues</w:delText>
        </w:r>
      </w:del>
      <w:bookmarkStart w:id="10" w:name="move97740204211"/>
      <w:bookmarkEnd w:id="10"/>
    </w:p>
    <w:p>
      <w:pPr>
        <w:pStyle w:val="Normal"/>
        <w:rPr/>
      </w:pPr>
      <w:r>
        <w:rPr/>
      </w:r>
    </w:p>
    <w:p>
      <w:pPr>
        <w:pStyle w:val="Heading1"/>
        <w:numPr>
          <w:ilvl w:val="0"/>
          <w:numId w:val="3"/>
        </w:numPr>
        <w:rPr/>
      </w:pPr>
      <w:ins w:id="366" w:author="Godfrey, Tim" w:date="2022-03-09T14:44:00Z">
        <w:r>
          <w:rPr/>
          <w:t xml:space="preserve">Higher layer functions </w:t>
        </w:r>
      </w:ins>
      <w:del w:id="367" w:author="Godfrey, Tim" w:date="2022-03-09T14:44:00Z">
        <w:r>
          <w:rPr/>
          <w:delText xml:space="preserve">Provisioning </w:delText>
        </w:r>
      </w:del>
      <w:commentRangeStart w:id="10"/>
      <w:commentRangeStart w:id="11"/>
      <w:r>
        <w:rPr/>
        <w:t>and service discovery in vertical application networks</w:t>
      </w:r>
      <w:r>
        <w:rPr/>
      </w:r>
      <w:commentRangeEnd w:id="11"/>
      <w:r>
        <w:commentReference w:id="11"/>
      </w:r>
      <w:commentRangeEnd w:id="10"/>
      <w:r>
        <w:commentReference w:id="10"/>
      </w:r>
      <w:r>
        <w:rPr/>
      </w:r>
    </w:p>
    <w:p>
      <w:pPr>
        <w:pStyle w:val="Normal"/>
        <w:rPr/>
      </w:pPr>
      <w:commentRangeStart w:id="12"/>
      <w:r>
        <w:rPr/>
        <w:t xml:space="preserve">Is there a need for an IEEE 802 activity for improving provisioning? </w:t>
      </w:r>
      <w:r>
        <w:rPr/>
      </w:r>
      <w:commentRangeEnd w:id="12"/>
      <w:r>
        <w:commentReference w:id="12"/>
      </w:r>
      <w:r>
        <w:rPr/>
        <w:t xml:space="preserve"> Can IEEE 802 offer a provisioning solution as flexible as the SIM?  Can the SIM be adopted into IEEE 802? </w:t>
      </w:r>
    </w:p>
    <w:p>
      <w:pPr>
        <w:pStyle w:val="Normal"/>
        <w:rPr/>
      </w:pPr>
      <w:r>
        <w:rPr/>
        <w:t>Security, Network Health, Better sharing and coexistence in spectrum</w:t>
      </w:r>
    </w:p>
    <w:p>
      <w:pPr>
        <w:pStyle w:val="Normal"/>
        <w:rPr/>
      </w:pPr>
      <w:commentRangeStart w:id="13"/>
      <w:r>
        <w:rPr/>
        <w:t xml:space="preserve">What can IEEE 802 do to enable “SD-WAN” types of services for the heterogeneous network in a vertical? </w:t>
      </w:r>
      <w:commentRangeEnd w:id="13"/>
      <w:r>
        <w:commentReference w:id="13"/>
      </w:r>
      <w:r>
        <w:rPr/>
      </w:r>
    </w:p>
    <w:p>
      <w:pPr>
        <w:pStyle w:val="ListParagraph"/>
        <w:numPr>
          <w:ilvl w:val="0"/>
          <w:numId w:val="4"/>
        </w:numPr>
        <w:rPr/>
      </w:pPr>
      <w:r>
        <w:rPr/>
        <w:t xml:space="preserve">Application-sensitive provisioning? </w:t>
      </w:r>
    </w:p>
    <w:p>
      <w:pPr>
        <w:pStyle w:val="ListParagraph"/>
        <w:numPr>
          <w:ilvl w:val="0"/>
          <w:numId w:val="4"/>
        </w:numPr>
        <w:rPr/>
      </w:pPr>
      <w:r>
        <w:rPr/>
        <w:t>What is the role of edge computing?</w:t>
      </w:r>
    </w:p>
    <w:p>
      <w:pPr>
        <w:pStyle w:val="ListParagraph"/>
        <w:numPr>
          <w:ilvl w:val="0"/>
          <w:numId w:val="4"/>
        </w:numPr>
        <w:rPr/>
      </w:pPr>
      <w:commentRangeStart w:id="14"/>
      <w:r>
        <w:rPr/>
        <w:t xml:space="preserve">What is the IEEE 802 analogy for 5G Network Slices?  </w:t>
      </w:r>
      <w:commentRangeEnd w:id="14"/>
      <w:r>
        <w:commentReference w:id="14"/>
      </w:r>
      <w:r>
        <w:rPr/>
      </w:r>
    </w:p>
    <w:p>
      <w:pPr>
        <w:pStyle w:val="ListParagraph"/>
        <w:numPr>
          <w:ilvl w:val="1"/>
          <w:numId w:val="4"/>
        </w:numPr>
        <w:rPr/>
      </w:pPr>
      <w:r>
        <w:rPr/>
        <w:t xml:space="preserve">OmniRAN has done this with Virtual LANs. OmniRAN took it one step further. A Network Slice is a separated user plane, with a common control plane. Traffic classes are separated by tags. </w:t>
      </w:r>
    </w:p>
    <w:p>
      <w:pPr>
        <w:pStyle w:val="ListParagraph"/>
        <w:numPr>
          <w:ilvl w:val="1"/>
          <w:numId w:val="4"/>
        </w:numPr>
        <w:rPr/>
      </w:pPr>
      <w:r>
        <w:rPr/>
        <w:t xml:space="preserve">The VLAN as defined today provides the network slice capability. It can provide service differentiation, and forwarding differentiation.  </w:t>
      </w:r>
    </w:p>
    <w:p>
      <w:pPr>
        <w:pStyle w:val="ListParagraph"/>
        <w:numPr>
          <w:ilvl w:val="1"/>
          <w:numId w:val="4"/>
        </w:numPr>
        <w:rPr/>
      </w:pPr>
      <w:r>
        <w:rPr/>
        <w:t>There is nothing in 5G network slicing that is not covered by a VLAN.</w:t>
      </w:r>
    </w:p>
    <w:p>
      <w:pPr>
        <w:pStyle w:val="ListParagraph"/>
        <w:numPr>
          <w:ilvl w:val="1"/>
          <w:numId w:val="4"/>
        </w:numPr>
        <w:rPr/>
      </w:pPr>
      <w:r>
        <w:rPr/>
        <w:t xml:space="preserve">OmniRAN went further to virtualize and separate control planes. This capability is not available in 3GPP – the operator is assumed to control everything. </w:t>
      </w:r>
    </w:p>
    <w:p>
      <w:pPr>
        <w:pStyle w:val="Normal"/>
        <w:rPr/>
      </w:pPr>
      <w:r>
        <w:rPr/>
        <w:t>Slices to be adapted to the set of application requirements</w:t>
      </w:r>
    </w:p>
    <w:p>
      <w:pPr>
        <w:pStyle w:val="Normal"/>
        <w:rPr/>
      </w:pPr>
      <w:r>
        <w:rPr/>
      </w:r>
    </w:p>
    <w:p>
      <w:pPr>
        <w:pStyle w:val="Heading1"/>
        <w:numPr>
          <w:ilvl w:val="0"/>
          <w:numId w:val="3"/>
        </w:numPr>
        <w:rPr>
          <w:del w:id="369" w:author="Riegel, Maximilian (Nokia - DE/Munich)" w:date="2022-03-09T17:48:00Z"/>
        </w:rPr>
      </w:pPr>
      <w:del w:id="368" w:author="Riegel, Maximilian (Nokia - DE/Munich)" w:date="2022-03-09T17:48:00Z">
        <w:r>
          <w:rPr/>
          <w:delText xml:space="preserve">Business Models for Vertical Application Networks </w:delText>
        </w:r>
      </w:del>
    </w:p>
    <w:p>
      <w:pPr>
        <w:pStyle w:val="Normal"/>
        <w:ind w:left="360" w:hanging="0"/>
        <w:rPr>
          <w:del w:id="371" w:author="Riegel, Maximilian (Nokia - DE/Munich)" w:date="2022-03-09T17:48:00Z"/>
        </w:rPr>
      </w:pPr>
      <w:del w:id="370" w:author="Riegel, Maximilian (Nokia - DE/Munich)" w:date="2022-03-09T17:48:00Z">
        <w:r>
          <w:rPr/>
          <w:delText>The network “enables creating/delivering a product” vs “the network is the product”</w:delText>
        </w:r>
      </w:del>
    </w:p>
    <w:p>
      <w:pPr>
        <w:pStyle w:val="Heading1"/>
        <w:numPr>
          <w:ilvl w:val="0"/>
          <w:numId w:val="2"/>
        </w:numPr>
        <w:rPr/>
      </w:pPr>
      <w:r>
        <w:rPr/>
      </w:r>
    </w:p>
    <w:p>
      <w:pPr>
        <w:pStyle w:val="Normal"/>
        <w:numPr>
          <w:ilvl w:val="0"/>
          <w:numId w:val="7"/>
        </w:numPr>
        <w:rPr>
          <w:del w:id="373" w:author="Riegel, Maximilian (Nokia - DE/Munich)" w:date="2022-03-09T17:48:00Z"/>
        </w:rPr>
      </w:pPr>
      <w:del w:id="372" w:author="Riegel, Maximilian (Nokia - DE/Munich)" w:date="2022-03-09T17:48:00Z">
        <w:r>
          <w:rPr/>
          <w:delText>IEEE needs to think about how to create that package without a “subscription model”</w:delText>
        </w:r>
      </w:del>
    </w:p>
    <w:p>
      <w:pPr>
        <w:pStyle w:val="Normal"/>
        <w:numPr>
          <w:ilvl w:val="1"/>
          <w:numId w:val="7"/>
        </w:numPr>
        <w:rPr>
          <w:del w:id="375" w:author="Riegel, Maximilian (Nokia - DE/Munich)" w:date="2022-03-09T17:48:00Z"/>
        </w:rPr>
      </w:pPr>
      <w:del w:id="374" w:author="Riegel, Maximilian (Nokia - DE/Munich)" w:date="2022-03-09T17:48:00Z">
        <w:r>
          <w:rPr/>
          <w:delText>IEEE 802 is often free to use</w:delText>
        </w:r>
      </w:del>
    </w:p>
    <w:p>
      <w:pPr>
        <w:pStyle w:val="Normal"/>
        <w:numPr>
          <w:ilvl w:val="0"/>
          <w:numId w:val="7"/>
        </w:numPr>
        <w:rPr>
          <w:del w:id="377" w:author="Riegel, Maximilian (Nokia - DE/Munich)" w:date="2022-03-09T17:48:00Z"/>
        </w:rPr>
      </w:pPr>
      <w:del w:id="376" w:author="Riegel, Maximilian (Nokia - DE/Munich)" w:date="2022-03-09T17:48:00Z">
        <w:r>
          <w:rPr/>
          <w:delText>IEEE 802 is deployed in vertical markets, where the network is owned and operated by the user of the services.</w:delText>
        </w:r>
      </w:del>
    </w:p>
    <w:p>
      <w:pPr>
        <w:pStyle w:val="Normal"/>
        <w:numPr>
          <w:ilvl w:val="0"/>
          <w:numId w:val="7"/>
        </w:numPr>
        <w:rPr>
          <w:del w:id="379" w:author="Riegel, Maximilian (Nokia - DE/Munich)" w:date="2022-03-09T17:48:00Z"/>
        </w:rPr>
      </w:pPr>
      <w:del w:id="378" w:author="Riegel, Maximilian (Nokia - DE/Munich)" w:date="2022-03-09T17:48:00Z">
        <w:r>
          <w:rPr/>
          <w:delText>Are there other models for IEEE 802 other than subscription that can provide ancillary economic value?</w:delText>
        </w:r>
      </w:del>
    </w:p>
    <w:p>
      <w:pPr>
        <w:pStyle w:val="Normal"/>
        <w:numPr>
          <w:ilvl w:val="1"/>
          <w:numId w:val="7"/>
        </w:numPr>
        <w:rPr>
          <w:del w:id="381" w:author="Riegel, Maximilian (Nokia - DE/Munich)" w:date="2022-03-09T17:48:00Z"/>
        </w:rPr>
      </w:pPr>
      <w:del w:id="380" w:author="Riegel, Maximilian (Nokia - DE/Munich)" w:date="2022-03-09T17:48:00Z">
        <w:r>
          <w:rPr/>
          <w:delText>Is management of shared spectrum a candidate?</w:delText>
        </w:r>
      </w:del>
    </w:p>
    <w:p>
      <w:pPr>
        <w:pStyle w:val="Normal"/>
        <w:numPr>
          <w:ilvl w:val="1"/>
          <w:numId w:val="7"/>
        </w:numPr>
        <w:rPr>
          <w:del w:id="383" w:author="Riegel, Maximilian (Nokia - DE/Munich)" w:date="2022-03-09T17:48:00Z"/>
        </w:rPr>
      </w:pPr>
      <w:del w:id="382" w:author="Riegel, Maximilian (Nokia - DE/Munich)" w:date="2022-03-09T17:48:00Z">
        <w:r>
          <w:rPr/>
          <w:delText xml:space="preserve">An economy of scale can be accomplished by creating a network that can be leveraged by multiple entities. This is similar to the cloud thinking – the model of sharing the infrastructure (network) without the need for them to be independently installed and managed.  A similar concept to a data center just providing computing resources, but not dealing with installing and running software for all the needed services. </w:delText>
        </w:r>
      </w:del>
    </w:p>
    <w:p>
      <w:pPr>
        <w:pStyle w:val="Normal"/>
        <w:numPr>
          <w:ilvl w:val="1"/>
          <w:numId w:val="7"/>
        </w:numPr>
        <w:rPr>
          <w:del w:id="385" w:author="Riegel, Maximilian (Nokia - DE/Munich)" w:date="2022-03-09T17:48:00Z"/>
        </w:rPr>
      </w:pPr>
      <w:del w:id="384" w:author="Riegel, Maximilian (Nokia - DE/Munich)" w:date="2022-03-09T17:48:00Z">
        <w:r>
          <w:rPr/>
          <w:delText xml:space="preserve">The trend toward more virtualization is a strength of IEEE 802 because it allows the network to be better prepared for that virtualization. It provides the clean separation between the infrastructure and the service running on the infrastructure.  In the IEEE 802 case, this is the layer 2 to layer 3 boundary. </w:delText>
        </w:r>
      </w:del>
    </w:p>
    <w:p>
      <w:pPr>
        <w:pStyle w:val="Normal"/>
        <w:numPr>
          <w:ilvl w:val="1"/>
          <w:numId w:val="7"/>
        </w:numPr>
        <w:rPr>
          <w:del w:id="387" w:author="Riegel, Maximilian (Nokia - DE/Munich)" w:date="2022-03-09T17:48:00Z"/>
        </w:rPr>
      </w:pPr>
      <w:del w:id="386" w:author="Riegel, Maximilian (Nokia - DE/Munich)" w:date="2022-03-09T17:48:00Z">
        <w:r>
          <w:rPr/>
          <w:delText xml:space="preserve">The IEEE 802.3 Ethernet transport is the most well understood transport in existence. This is analogous to the X86 computer architecture that became the basis for the computing resources of data centers. </w:delText>
        </w:r>
      </w:del>
    </w:p>
    <w:p>
      <w:pPr>
        <w:pStyle w:val="Normal"/>
        <w:numPr>
          <w:ilvl w:val="0"/>
          <w:numId w:val="7"/>
        </w:numPr>
        <w:rPr>
          <w:del w:id="389" w:author="Riegel, Maximilian (Nokia - DE/Munich)" w:date="2022-03-09T17:48:00Z"/>
        </w:rPr>
      </w:pPr>
      <w:del w:id="388" w:author="Riegel, Maximilian (Nokia - DE/Munich)" w:date="2022-03-09T17:48:00Z">
        <w:r>
          <w:rPr/>
          <w:delText>IEEE 802 and unlicensed spectrum enables faster innovation</w:delText>
        </w:r>
      </w:del>
    </w:p>
    <w:p>
      <w:pPr>
        <w:pStyle w:val="Normal"/>
        <w:numPr>
          <w:ilvl w:val="1"/>
          <w:numId w:val="7"/>
        </w:numPr>
        <w:rPr>
          <w:del w:id="391" w:author="Riegel, Maximilian (Nokia - DE/Munich)" w:date="2022-03-09T17:48:00Z"/>
        </w:rPr>
      </w:pPr>
      <w:del w:id="390" w:author="Riegel, Maximilian (Nokia - DE/Munich)" w:date="2022-03-09T17:48:00Z">
        <w:r>
          <w:rPr/>
          <w:delText>Many of the breakthrough innovations were not as planned</w:delText>
        </w:r>
      </w:del>
    </w:p>
    <w:p>
      <w:pPr>
        <w:pStyle w:val="Normal"/>
        <w:numPr>
          <w:ilvl w:val="1"/>
          <w:numId w:val="7"/>
        </w:numPr>
        <w:rPr>
          <w:del w:id="393" w:author="Riegel, Maximilian (Nokia - DE/Munich)" w:date="2022-03-09T17:48:00Z"/>
        </w:rPr>
      </w:pPr>
      <w:del w:id="392" w:author="Riegel, Maximilian (Nokia - DE/Munich)" w:date="2022-03-09T17:48:00Z">
        <w:r>
          <w:rPr/>
          <w:delText>The story of why IEEE 802 complements everything else, and everything else (alone) is not sufficient.</w:delText>
        </w:r>
      </w:del>
    </w:p>
    <w:p>
      <w:pPr>
        <w:pStyle w:val="Normal"/>
        <w:numPr>
          <w:ilvl w:val="0"/>
          <w:numId w:val="7"/>
        </w:numPr>
        <w:rPr>
          <w:del w:id="395" w:author="Riegel, Maximilian (Nokia - DE/Munich)" w:date="2022-03-09T17:48:00Z"/>
        </w:rPr>
      </w:pPr>
      <w:del w:id="394" w:author="Riegel, Maximilian (Nokia - DE/Munich)" w:date="2022-03-09T17:48:00Z">
        <w:r>
          <w:rPr/>
          <w:delText>IoT is built around many specialized niches. The challenge is meeting the diverse requirements. No single standard can address all of them well.  IEEE 802 provides multiple standards to address multiple IoT applications.</w:delText>
        </w:r>
      </w:del>
    </w:p>
    <w:p>
      <w:pPr>
        <w:pStyle w:val="Normal"/>
        <w:numPr>
          <w:ilvl w:val="0"/>
          <w:numId w:val="7"/>
        </w:numPr>
        <w:rPr>
          <w:del w:id="397" w:author="Riegel, Maximilian (Nokia - DE/Munich)" w:date="2022-03-09T17:48:00Z"/>
        </w:rPr>
      </w:pPr>
      <w:del w:id="396" w:author="Riegel, Maximilian (Nokia - DE/Munich)" w:date="2022-03-09T17:48:00Z">
        <w:r>
          <w:rPr/>
          <w:delText xml:space="preserve">What is the model for network management, when the owner/operator of the network may have less expertise in network management? What guidance is available to manage and operate a private network? Design, Deployment, Configuration, Operation. In theory, this is simpler because the IEEE 802 network is simpler (compared to 3GPP, for example), but the documentation is not really mature or available.  Yang modeling describes the interface, but more knowledge is needed to understand how to use the network management data that is available through the interface. </w:delText>
        </w:r>
      </w:del>
    </w:p>
    <w:p>
      <w:pPr>
        <w:pStyle w:val="Normal"/>
        <w:numPr>
          <w:ilvl w:val="0"/>
          <w:numId w:val="7"/>
        </w:numPr>
        <w:rPr/>
      </w:pPr>
      <w:r>
        <w:rPr/>
      </w:r>
    </w:p>
    <w:p>
      <w:pPr>
        <w:pStyle w:val="Heading3"/>
        <w:numPr>
          <w:ilvl w:val="2"/>
          <w:numId w:val="3"/>
        </w:numPr>
        <w:rPr>
          <w:del w:id="399" w:author="Riegel, Maximilian (Nokia - DE/Munich)" w:date="2022-03-09T17:48:00Z"/>
        </w:rPr>
      </w:pPr>
      <w:del w:id="398" w:author="Riegel, Maximilian (Nokia - DE/Munich)" w:date="2022-03-09T17:48:00Z">
        <w:r>
          <w:rPr/>
          <w:delText xml:space="preserve">Modularity and Interchangeability, competition economics </w:delText>
        </w:r>
      </w:del>
    </w:p>
    <w:p>
      <w:pPr>
        <w:pStyle w:val="Normal"/>
        <w:ind w:left="720" w:hanging="0"/>
        <w:rPr>
          <w:del w:id="401" w:author="Riegel, Maximilian (Nokia - DE/Munich)" w:date="2022-03-09T17:48:00Z"/>
        </w:rPr>
      </w:pPr>
      <w:del w:id="400" w:author="Riegel, Maximilian (Nokia - DE/Munich)" w:date="2022-03-09T17:48:00Z">
        <w:r>
          <w:rPr/>
          <w:delText xml:space="preserve">A user of a vertical application may want to be able to replace parts of their vertical application network with a better, newer product when one arrives (for instance, installing a new AP when a better one is available from a different vendor). IEEE 802 products lend themselves to this form of user-empowered modularity. </w:delText>
        </w:r>
      </w:del>
    </w:p>
    <w:p>
      <w:pPr>
        <w:pStyle w:val="Normal"/>
        <w:ind w:left="720" w:hanging="0"/>
        <w:rPr>
          <w:del w:id="403" w:author="Riegel, Maximilian (Nokia - DE/Munich)" w:date="2022-03-09T17:48:00Z"/>
        </w:rPr>
      </w:pPr>
      <w:del w:id="402" w:author="Riegel, Maximilian (Nokia - DE/Munich)" w:date="2022-03-09T17:48:00Z">
        <w:r>
          <w:rPr/>
          <w:delText xml:space="preserve">Building blocks with smaller functional content and broader variation offer this flexibility to the vertical application. 3GPP 5G (or cellular networks in general) does not have this modular feature. Although many vendors of UEs can be certified to the specifications, it is much harder for the network owner to mix multiple vendors in the RAN and Core of the network. </w:delText>
        </w:r>
      </w:del>
    </w:p>
    <w:p>
      <w:pPr>
        <w:pStyle w:val="Heading3"/>
        <w:numPr>
          <w:ilvl w:val="2"/>
          <w:numId w:val="2"/>
        </w:numPr>
        <w:rPr/>
      </w:pPr>
      <w:r>
        <w:rPr/>
      </w:r>
    </w:p>
    <w:p>
      <w:pPr>
        <w:pStyle w:val="Heading3"/>
        <w:numPr>
          <w:ilvl w:val="2"/>
          <w:numId w:val="3"/>
        </w:numPr>
        <w:rPr>
          <w:del w:id="405" w:author="Riegel, Maximilian (Nokia - DE/Munich)" w:date="2022-03-09T17:48:00Z"/>
        </w:rPr>
      </w:pPr>
      <w:del w:id="404" w:author="Riegel, Maximilian (Nokia - DE/Munich)" w:date="2022-03-09T17:48:00Z">
        <w:r>
          <w:rPr/>
          <w:delText>Possibility of small business entities deploying small scale networks</w:delText>
        </w:r>
      </w:del>
    </w:p>
    <w:p>
      <w:pPr>
        <w:pStyle w:val="Normal"/>
        <w:ind w:left="720" w:hanging="0"/>
        <w:rPr>
          <w:del w:id="407" w:author="Riegel, Maximilian (Nokia - DE/Munich)" w:date="2022-03-09T17:48:00Z"/>
        </w:rPr>
      </w:pPr>
      <w:del w:id="406" w:author="Riegel, Maximilian (Nokia - DE/Munich)" w:date="2022-03-09T17:48:00Z">
        <w:r>
          <w:rPr/>
          <w:delText xml:space="preserve">It would be possible for a small utility or municipality with only a few employees to set up a reasonably secure Wi-Fi network at their workplace, perhaps with temporary help from a consultant if they were making sure it was really secure. But they would find it much more difficult to acquire a municipal spectrum license for LTE technologies, and install, configure, and maintain a 3GPP private network infrastructure. </w:delText>
        </w:r>
      </w:del>
    </w:p>
    <w:p>
      <w:pPr>
        <w:pStyle w:val="Normal"/>
        <w:ind w:left="720" w:hanging="0"/>
        <w:rPr>
          <w:del w:id="409" w:author="Riegel, Maximilian (Nokia - DE/Munich)" w:date="2022-03-09T17:48:00Z"/>
        </w:rPr>
      </w:pPr>
      <w:del w:id="408" w:author="Riegel, Maximilian (Nokia - DE/Munich)" w:date="2022-03-09T17:48:00Z">
        <w:r>
          <w:rPr/>
          <w:delText xml:space="preserve">IEEE 802 also enables a greater degree of scalability. A network that starts small can easily be scaled to more complexity and users as the business grows. A 3GPP access network is designed from the start for large scale, and is more difficult to apply at a small scale. </w:delText>
        </w:r>
      </w:del>
    </w:p>
    <w:p>
      <w:pPr>
        <w:pStyle w:val="Heading3"/>
        <w:numPr>
          <w:ilvl w:val="2"/>
          <w:numId w:val="2"/>
        </w:numPr>
        <w:rPr/>
      </w:pPr>
      <w:r>
        <w:rPr/>
      </w:r>
      <w:bookmarkStart w:id="11" w:name="move977405111"/>
      <w:bookmarkStart w:id="12" w:name="move977405111"/>
      <w:bookmarkEnd w:id="12"/>
    </w:p>
    <w:p>
      <w:pPr>
        <w:pStyle w:val="Heading1"/>
        <w:numPr>
          <w:ilvl w:val="0"/>
          <w:numId w:val="3"/>
        </w:numPr>
        <w:rPr/>
      </w:pPr>
      <w:r>
        <w:rPr/>
        <w:t>The building block/stone heap and the castle – why IEEE 802 is somewhat different.</w:t>
      </w:r>
    </w:p>
    <w:p>
      <w:pPr>
        <w:pStyle w:val="Normal"/>
        <w:rPr/>
      </w:pPr>
      <w:r>
        <w:rPr/>
      </w:r>
    </w:p>
    <w:tbl>
      <w:tblPr>
        <w:tblW w:w="9360" w:type="dxa"/>
        <w:jc w:val="left"/>
        <w:tblInd w:w="0" w:type="dxa"/>
        <w:tblCellMar>
          <w:top w:w="55" w:type="dxa"/>
          <w:left w:w="55" w:type="dxa"/>
          <w:bottom w:w="55" w:type="dxa"/>
          <w:right w:w="55" w:type="dxa"/>
        </w:tblCellMar>
        <w:tblLook w:val="04a0" w:noHBand="0" w:noVBand="1" w:firstColumn="1" w:lastRow="0" w:lastColumn="0" w:firstRow="1"/>
      </w:tblPr>
      <w:tblGrid>
        <w:gridCol w:w="2401"/>
        <w:gridCol w:w="3627"/>
        <w:gridCol w:w="3332"/>
      </w:tblGrid>
      <w:tr>
        <w:trPr>
          <w:tblHeader w:val="true"/>
        </w:trPr>
        <w:tc>
          <w:tcPr>
            <w:tcW w:w="2401" w:type="dxa"/>
            <w:tcBorders>
              <w:top w:val="single" w:sz="4" w:space="0" w:color="000000"/>
              <w:bottom w:val="single" w:sz="4" w:space="0" w:color="000000"/>
            </w:tcBorders>
          </w:tcPr>
          <w:p>
            <w:pPr>
              <w:pStyle w:val="TableHeading"/>
              <w:rPr>
                <w:rFonts w:ascii="Liberation Serif" w:hAnsi="Liberation Serif"/>
                <w:b w:val="false"/>
                <w:b w:val="false"/>
                <w:bCs w:val="false"/>
                <w:color w:val="000000"/>
                <w:szCs w:val="24"/>
              </w:rPr>
            </w:pPr>
            <w:r>
              <w:rPr>
                <w:rFonts w:ascii="Liberation Serif" w:hAnsi="Liberation Serif"/>
                <w:b w:val="false"/>
                <w:bCs w:val="false"/>
                <w:color w:val="000000"/>
                <w:szCs w:val="24"/>
              </w:rPr>
            </w:r>
          </w:p>
        </w:tc>
        <w:tc>
          <w:tcPr>
            <w:tcW w:w="3627" w:type="dxa"/>
            <w:tcBorders>
              <w:top w:val="single" w:sz="4" w:space="0" w:color="000000"/>
              <w:left w:val="single" w:sz="4" w:space="0" w:color="000000"/>
              <w:bottom w:val="single" w:sz="4" w:space="0" w:color="000000"/>
              <w:right w:val="single" w:sz="4" w:space="0" w:color="000000"/>
            </w:tcBorders>
          </w:tcPr>
          <w:p>
            <w:pPr>
              <w:pStyle w:val="TableHeading"/>
              <w:rPr/>
            </w:pPr>
            <w:r>
              <w:rPr/>
              <w:t xml:space="preserve">IEEE </w:t>
            </w:r>
            <w:r>
              <w:rPr>
                <w:rPrChange w:id="0" w:author="Riegel, Maximilian (Nokia - DE/Munich)" w:date="2022-03-09T11:49:00Z"/>
              </w:rPr>
              <w:t>802</w:t>
            </w:r>
          </w:p>
        </w:tc>
        <w:tc>
          <w:tcPr>
            <w:tcW w:w="3332" w:type="dxa"/>
            <w:tcBorders>
              <w:top w:val="single" w:sz="4" w:space="0" w:color="000000"/>
              <w:bottom w:val="single" w:sz="4" w:space="0" w:color="000000"/>
            </w:tcBorders>
          </w:tcPr>
          <w:p>
            <w:pPr>
              <w:pStyle w:val="TableHeading"/>
              <w:rPr/>
            </w:pPr>
            <w:ins w:id="411" w:author="Riegel, Maximilian (Nokia - DE/Munich)" w:date="2022-03-09T17:29:00Z">
              <w:r>
                <w:rPr/>
                <w:t xml:space="preserve">Others </w:t>
              </w:r>
            </w:ins>
            <w:r>
              <w:rPr/>
              <w:t xml:space="preserve">e.g. </w:t>
            </w:r>
            <w:r>
              <w:rPr>
                <w:rPrChange w:id="0" w:author="Riegel, Maximilian (Nokia - DE/Munich)" w:date="2022-03-09T11:48:00Z"/>
              </w:rPr>
              <w:t>3GPP</w:t>
            </w:r>
          </w:p>
        </w:tc>
      </w:tr>
      <w:tr>
        <w:trPr/>
        <w:tc>
          <w:tcPr>
            <w:tcW w:w="2401" w:type="dxa"/>
            <w:tcBorders>
              <w:bottom w:val="single" w:sz="4" w:space="0" w:color="000000"/>
            </w:tcBorders>
          </w:tcPr>
          <w:p>
            <w:pPr>
              <w:pStyle w:val="TableContents"/>
              <w:jc w:val="center"/>
              <w:rPr>
                <w:rFonts w:ascii="Liberation Serif" w:hAnsi="Liberation Serif"/>
                <w:color w:val="000000"/>
                <w:szCs w:val="24"/>
              </w:rPr>
            </w:pPr>
            <w:r>
              <w:rPr>
                <w:rFonts w:ascii="Liberation Serif" w:hAnsi="Liberation Serif"/>
                <w:color w:val="000000"/>
                <w:szCs w:val="24"/>
              </w:rPr>
            </w:r>
          </w:p>
        </w:tc>
        <w:tc>
          <w:tcPr>
            <w:tcW w:w="3627" w:type="dxa"/>
            <w:tcBorders>
              <w:left w:val="single" w:sz="4" w:space="0" w:color="000000"/>
              <w:bottom w:val="single" w:sz="4" w:space="0" w:color="000000"/>
              <w:right w:val="single" w:sz="4" w:space="0" w:color="000000"/>
            </w:tcBorders>
          </w:tcPr>
          <w:p>
            <w:pPr>
              <w:pStyle w:val="TableContents"/>
              <w:jc w:val="center"/>
              <w:rPr>
                <w:rFonts w:ascii="Liberation Serif" w:hAnsi="Liberation Serif"/>
                <w:color w:val="000000"/>
                <w:szCs w:val="24"/>
              </w:rPr>
            </w:pPr>
            <w:r>
              <w:rPr>
                <w:rFonts w:ascii="Liberation Serif" w:hAnsi="Liberation Serif"/>
                <w:color w:val="000000"/>
                <w:szCs w:val="24"/>
              </w:rPr>
              <w:t>Open architecture</w:t>
            </w:r>
          </w:p>
        </w:tc>
        <w:tc>
          <w:tcPr>
            <w:tcW w:w="3332" w:type="dxa"/>
            <w:tcBorders>
              <w:bottom w:val="single" w:sz="4" w:space="0" w:color="000000"/>
            </w:tcBorders>
          </w:tcPr>
          <w:p>
            <w:pPr>
              <w:pStyle w:val="TableContents"/>
              <w:jc w:val="center"/>
              <w:rPr>
                <w:rFonts w:ascii="Liberation Serif" w:hAnsi="Liberation Serif"/>
                <w:color w:val="000000"/>
                <w:szCs w:val="24"/>
              </w:rPr>
            </w:pPr>
            <w:r>
              <w:rPr>
                <w:rFonts w:ascii="Liberation Serif" w:hAnsi="Liberation Serif"/>
                <w:color w:val="000000"/>
                <w:szCs w:val="24"/>
              </w:rPr>
              <w:t>Defined architecture</w:t>
            </w:r>
          </w:p>
        </w:tc>
      </w:tr>
      <w:tr>
        <w:trPr/>
        <w:tc>
          <w:tcPr>
            <w:tcW w:w="2401" w:type="dxa"/>
            <w:tcBorders>
              <w:bottom w:val="single" w:sz="4" w:space="0" w:color="000000"/>
            </w:tcBorders>
          </w:tcPr>
          <w:p>
            <w:pPr>
              <w:pStyle w:val="TableContents"/>
              <w:jc w:val="center"/>
              <w:rPr>
                <w:rFonts w:ascii="Liberation Serif" w:hAnsi="Liberation Serif"/>
                <w:color w:val="000000"/>
                <w:szCs w:val="24"/>
              </w:rPr>
            </w:pPr>
            <w:r>
              <w:rPr>
                <w:rFonts w:ascii="Liberation Serif" w:hAnsi="Liberation Serif"/>
                <w:color w:val="000000"/>
                <w:szCs w:val="24"/>
              </w:rPr>
            </w:r>
          </w:p>
        </w:tc>
        <w:tc>
          <w:tcPr>
            <w:tcW w:w="3627" w:type="dxa"/>
            <w:tcBorders>
              <w:left w:val="single" w:sz="4" w:space="0" w:color="000000"/>
              <w:bottom w:val="single" w:sz="4" w:space="0" w:color="000000"/>
              <w:right w:val="single" w:sz="4" w:space="0" w:color="000000"/>
            </w:tcBorders>
          </w:tcPr>
          <w:p>
            <w:pPr>
              <w:pStyle w:val="TableContents"/>
              <w:jc w:val="center"/>
              <w:rPr>
                <w:rFonts w:ascii="Liberation Serif" w:hAnsi="Liberation Serif"/>
                <w:color w:val="000000"/>
                <w:szCs w:val="24"/>
                <w:del w:id="414" w:author="Riegel, Maximilian (Nokia - DE/Munich)" w:date="2022-03-09T12:02:00Z"/>
              </w:rPr>
            </w:pPr>
            <w:del w:id="413" w:author="Riegel, Maximilian (Nokia - DE/Munich)" w:date="2022-03-09T12:02:00Z">
              <w:r>
                <w:rPr>
                  <w:rFonts w:ascii="Liberation Serif" w:hAnsi="Liberation Serif"/>
                  <w:color w:val="000000"/>
                  <w:szCs w:val="24"/>
                </w:rPr>
              </w:r>
            </w:del>
          </w:p>
          <w:p>
            <w:pPr>
              <w:pStyle w:val="TableContents"/>
              <w:jc w:val="center"/>
              <w:rPr>
                <w:rFonts w:ascii="Liberation Serif" w:hAnsi="Liberation Serif"/>
                <w:color w:val="000000"/>
                <w:szCs w:val="24"/>
                <w:del w:id="416" w:author="Riegel, Maximilian (Nokia - DE/Munich)" w:date="2022-03-09T12:02:00Z"/>
              </w:rPr>
            </w:pPr>
            <w:del w:id="415" w:author="Riegel, Maximilian (Nokia - DE/Munich)" w:date="2022-03-09T12:02:00Z">
              <w:r>
                <w:rPr>
                  <w:rFonts w:ascii="Liberation Serif" w:hAnsi="Liberation Serif"/>
                  <w:color w:val="000000"/>
                  <w:szCs w:val="24"/>
                </w:rPr>
              </w:r>
            </w:del>
          </w:p>
          <w:p>
            <w:pPr>
              <w:pStyle w:val="TableContents"/>
              <w:jc w:val="center"/>
              <w:rPr>
                <w:rFonts w:ascii="Liberation Serif" w:hAnsi="Liberation Serif"/>
                <w:color w:val="000000"/>
                <w:szCs w:val="24"/>
              </w:rPr>
            </w:pPr>
            <w:r>
              <w:rPr>
                <w:rFonts w:ascii="Liberation Serif" w:hAnsi="Liberation Serif"/>
                <w:color w:val="000000"/>
                <w:szCs w:val="24"/>
              </w:rPr>
              <mc:AlternateContent>
                <mc:Choice Requires="wpg">
                  <w:drawing>
                    <wp:anchor behindDoc="0" distT="0" distB="0" distL="0" distR="0" simplePos="0" locked="0" layoutInCell="1" allowOverlap="1" relativeHeight="8" wp14:anchorId="0CCD15B1">
                      <wp:simplePos x="0" y="0"/>
                      <wp:positionH relativeFrom="column">
                        <wp:posOffset>423545</wp:posOffset>
                      </wp:positionH>
                      <wp:positionV relativeFrom="paragraph">
                        <wp:posOffset>17780</wp:posOffset>
                      </wp:positionV>
                      <wp:extent cx="1301115" cy="712470"/>
                      <wp:effectExtent l="0" t="0" r="0" b="0"/>
                      <wp:wrapSquare wrapText="bothSides"/>
                      <wp:docPr id="21" name="Shape5_0"/>
                      <a:graphic xmlns:a="http://schemas.openxmlformats.org/drawingml/2006/main">
                        <a:graphicData uri="http://schemas.microsoft.com/office/word/2010/wordprocessingGroup">
                          <wpg:wgp>
                            <wpg:cNvGrpSpPr/>
                            <wpg:grpSpPr>
                              <a:xfrm>
                                <a:off x="0" y="0"/>
                                <a:ext cx="1300320" cy="711720"/>
                              </a:xfrm>
                            </wpg:grpSpPr>
                            <wps:wsp>
                              <wps:cNvSpPr/>
                              <wps:spPr>
                                <a:xfrm>
                                  <a:off x="1040760" y="446400"/>
                                  <a:ext cx="220320" cy="889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773280" y="446400"/>
                                  <a:ext cx="221040" cy="889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506160" y="446400"/>
                                  <a:ext cx="221040" cy="889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238680" y="446400"/>
                                  <a:ext cx="221760" cy="889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1007640" y="490680"/>
                                  <a:ext cx="220320" cy="8820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739800" y="490680"/>
                                  <a:ext cx="220320" cy="8820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473040" y="490680"/>
                                  <a:ext cx="221040" cy="8820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205200" y="490680"/>
                                  <a:ext cx="221760" cy="8820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950760" y="537120"/>
                                  <a:ext cx="221040" cy="8640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684000" y="537120"/>
                                  <a:ext cx="221040" cy="8640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417960" y="537120"/>
                                  <a:ext cx="219600" cy="8640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149760" y="537120"/>
                                  <a:ext cx="221040" cy="8640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907560" y="581040"/>
                                  <a:ext cx="22104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638640" y="581040"/>
                                  <a:ext cx="22104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372600" y="581040"/>
                                  <a:ext cx="22032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105480" y="581040"/>
                                  <a:ext cx="22176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873720" y="625320"/>
                                  <a:ext cx="221760" cy="8640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606600" y="625320"/>
                                  <a:ext cx="220320" cy="8640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339120" y="625320"/>
                                  <a:ext cx="221040" cy="8640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71640" y="625320"/>
                                  <a:ext cx="220320" cy="8640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1018440" y="357480"/>
                                  <a:ext cx="22032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751320" y="357480"/>
                                  <a:ext cx="22032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484560" y="357480"/>
                                  <a:ext cx="22104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216000" y="357480"/>
                                  <a:ext cx="22176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984960" y="402120"/>
                                  <a:ext cx="22104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717480" y="402120"/>
                                  <a:ext cx="22032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451440" y="402120"/>
                                  <a:ext cx="22032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182880" y="402120"/>
                                  <a:ext cx="22176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929160" y="446400"/>
                                  <a:ext cx="221760" cy="889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662400" y="446400"/>
                                  <a:ext cx="219600" cy="889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394920" y="446400"/>
                                  <a:ext cx="220320" cy="889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128160" y="446400"/>
                                  <a:ext cx="221040" cy="889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884520" y="490680"/>
                                  <a:ext cx="222120" cy="8820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617400" y="490680"/>
                                  <a:ext cx="220320" cy="8820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350640" y="490680"/>
                                  <a:ext cx="220320" cy="8820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83160" y="490680"/>
                                  <a:ext cx="220320" cy="8820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851040" y="537120"/>
                                  <a:ext cx="221760" cy="8640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584280" y="537120"/>
                                  <a:ext cx="221040" cy="8640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316080" y="537120"/>
                                  <a:ext cx="221040" cy="8640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50040" y="537120"/>
                                  <a:ext cx="220320" cy="8640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1074600" y="279360"/>
                                  <a:ext cx="21960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806400" y="279360"/>
                                  <a:ext cx="22104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539280" y="279360"/>
                                  <a:ext cx="22176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271800" y="279360"/>
                                  <a:ext cx="22176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1040760" y="324000"/>
                                  <a:ext cx="22032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773280" y="324000"/>
                                  <a:ext cx="22104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506160" y="324000"/>
                                  <a:ext cx="22104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237960" y="324000"/>
                                  <a:ext cx="22212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984960" y="368280"/>
                                  <a:ext cx="22032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717480" y="368280"/>
                                  <a:ext cx="22032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451440" y="368280"/>
                                  <a:ext cx="22032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182880" y="368280"/>
                                  <a:ext cx="22176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939960" y="412920"/>
                                  <a:ext cx="221760" cy="8748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673200" y="412920"/>
                                  <a:ext cx="220320" cy="8748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406440" y="412920"/>
                                  <a:ext cx="219600" cy="8748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138960" y="412920"/>
                                  <a:ext cx="221760" cy="8748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907560" y="457200"/>
                                  <a:ext cx="221040" cy="889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639360" y="457200"/>
                                  <a:ext cx="221040" cy="889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372600" y="457200"/>
                                  <a:ext cx="220320" cy="889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105480" y="457200"/>
                                  <a:ext cx="221760" cy="889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1007640" y="212760"/>
                                  <a:ext cx="220320" cy="8748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739800" y="212760"/>
                                  <a:ext cx="220320" cy="8748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473760" y="212760"/>
                                  <a:ext cx="220320" cy="8748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206280" y="212760"/>
                                  <a:ext cx="221040" cy="8748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973440" y="257040"/>
                                  <a:ext cx="22176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706680" y="257040"/>
                                  <a:ext cx="22032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439560" y="257040"/>
                                  <a:ext cx="22104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171360" y="257040"/>
                                  <a:ext cx="22176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918360" y="302400"/>
                                  <a:ext cx="221040" cy="8640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651600" y="302400"/>
                                  <a:ext cx="219600" cy="8640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384120" y="302400"/>
                                  <a:ext cx="220320" cy="8640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117360" y="302400"/>
                                  <a:ext cx="221040" cy="8640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873720" y="346680"/>
                                  <a:ext cx="221040" cy="8640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606600" y="346680"/>
                                  <a:ext cx="220320" cy="8640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339120" y="346680"/>
                                  <a:ext cx="221040" cy="8640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71640" y="346680"/>
                                  <a:ext cx="220320" cy="8640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840240" y="390600"/>
                                  <a:ext cx="22176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573480" y="390600"/>
                                  <a:ext cx="22104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305280" y="390600"/>
                                  <a:ext cx="22104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39240" y="390600"/>
                                  <a:ext cx="22032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1080720" y="144720"/>
                                  <a:ext cx="219600" cy="8820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812160" y="144720"/>
                                  <a:ext cx="221760" cy="8820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544680" y="144720"/>
                                  <a:ext cx="221040" cy="8820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277560" y="144720"/>
                                  <a:ext cx="221760" cy="8820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1046520" y="190440"/>
                                  <a:ext cx="22032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779760" y="190440"/>
                                  <a:ext cx="22104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511200" y="190440"/>
                                  <a:ext cx="22176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244440" y="190440"/>
                                  <a:ext cx="22104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991080" y="235080"/>
                                  <a:ext cx="219600" cy="8640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723960" y="235080"/>
                                  <a:ext cx="220320" cy="8640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455760" y="235080"/>
                                  <a:ext cx="221040" cy="8640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188640" y="235080"/>
                                  <a:ext cx="221760" cy="8640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945360" y="279360"/>
                                  <a:ext cx="22104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678960" y="279360"/>
                                  <a:ext cx="22032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412200" y="279360"/>
                                  <a:ext cx="22032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144000" y="279360"/>
                                  <a:ext cx="22104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911880" y="324000"/>
                                  <a:ext cx="22212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645840" y="324000"/>
                                  <a:ext cx="22032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379080" y="324000"/>
                                  <a:ext cx="22032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111240" y="324000"/>
                                  <a:ext cx="22176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1029240" y="66600"/>
                                  <a:ext cx="22104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762120" y="66600"/>
                                  <a:ext cx="22104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495360" y="66600"/>
                                  <a:ext cx="22104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227160" y="66600"/>
                                  <a:ext cx="22176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995760" y="111240"/>
                                  <a:ext cx="221040" cy="8820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729000" y="111240"/>
                                  <a:ext cx="220320" cy="8820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462240" y="111240"/>
                                  <a:ext cx="220320" cy="8820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193680" y="111240"/>
                                  <a:ext cx="222120" cy="8820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939960" y="155520"/>
                                  <a:ext cx="221760" cy="889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673200" y="155520"/>
                                  <a:ext cx="220320" cy="889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406440" y="155520"/>
                                  <a:ext cx="219600" cy="889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138960" y="155520"/>
                                  <a:ext cx="221760" cy="889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896040" y="201960"/>
                                  <a:ext cx="22104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627840" y="201960"/>
                                  <a:ext cx="22104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361800" y="201960"/>
                                  <a:ext cx="22032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93960" y="201960"/>
                                  <a:ext cx="22032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861840" y="246240"/>
                                  <a:ext cx="22176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595080" y="246240"/>
                                  <a:ext cx="22104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328320" y="246240"/>
                                  <a:ext cx="22032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60840" y="246240"/>
                                  <a:ext cx="22032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966960" y="0"/>
                                  <a:ext cx="22176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701640" y="0"/>
                                  <a:ext cx="22032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434520" y="0"/>
                                  <a:ext cx="22032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166320" y="0"/>
                                  <a:ext cx="22176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934200" y="44280"/>
                                  <a:ext cx="22176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668160" y="44280"/>
                                  <a:ext cx="22032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400680" y="44280"/>
                                  <a:ext cx="21960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133200" y="44280"/>
                                  <a:ext cx="22104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878760" y="88920"/>
                                  <a:ext cx="22104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611640" y="88920"/>
                                  <a:ext cx="22104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345600" y="88920"/>
                                  <a:ext cx="21960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77400" y="88920"/>
                                  <a:ext cx="22032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833760" y="133200"/>
                                  <a:ext cx="221760" cy="8820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567000" y="133200"/>
                                  <a:ext cx="221040" cy="8820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300240" y="133200"/>
                                  <a:ext cx="221040" cy="8820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33120" y="133200"/>
                                  <a:ext cx="220320" cy="8820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802080" y="179640"/>
                                  <a:ext cx="22104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533880" y="179640"/>
                                  <a:ext cx="22104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266040" y="179640"/>
                                  <a:ext cx="221760" cy="87120"/>
                                </a:xfrm>
                                <a:prstGeom prst="cube">
                                  <a:avLst>
                                    <a:gd name="adj" fmla="val 25000"/>
                                  </a:avLst>
                                </a:prstGeom>
                                <a:solidFill>
                                  <a:srgbClr val="3465a4"/>
                                </a:solidFill>
                                <a:ln w="12600">
                                  <a:noFill/>
                                </a:ln>
                              </wps:spPr>
                              <wps:style>
                                <a:lnRef idx="0"/>
                                <a:fillRef idx="0"/>
                                <a:effectRef idx="0"/>
                                <a:fontRef idx="minor"/>
                              </wps:style>
                              <wps:bodyPr/>
                            </wps:wsp>
                            <wps:wsp>
                              <wps:cNvSpPr/>
                              <wps:spPr>
                                <a:xfrm>
                                  <a:off x="0" y="179640"/>
                                  <a:ext cx="219600" cy="87120"/>
                                </a:xfrm>
                                <a:prstGeom prst="cube">
                                  <a:avLst>
                                    <a:gd name="adj" fmla="val 25000"/>
                                  </a:avLst>
                                </a:prstGeom>
                                <a:solidFill>
                                  <a:srgbClr val="3465a4"/>
                                </a:solidFill>
                                <a:ln w="12600">
                                  <a:noFill/>
                                </a:ln>
                              </wps:spPr>
                              <wps:style>
                                <a:lnRef idx="0"/>
                                <a:fillRef idx="0"/>
                                <a:effectRef idx="0"/>
                                <a:fontRef idx="minor"/>
                              </wps:style>
                              <wps:bodyPr/>
                            </wps:wsp>
                          </wpg:wgp>
                        </a:graphicData>
                      </a:graphic>
                    </wp:anchor>
                  </w:drawing>
                </mc:Choice>
                <mc:Fallback>
                  <w:pict>
                    <v:group id="shape_0" alt="Shape5_0" style="position:absolute;margin-left:33.35pt;margin-top:1.4pt;width:102.4pt;height:56pt" coordorigin="667,28" coordsize="2048,1120">
                      <v:shapetype id="shapetype_16" coordsize="21600,21600" o:spt="16" adj="5400" path="m0@0l@5@0l@5,21600l,21600xnsem@5@0l21600,l21600@1l@5,21600xnsem0@0l@0,l21600,l@5@0xnsem0@0l@0,l21600,l21600@1l@5,21600l,21600xm0@0l@5@0l21600,m@5@0l@5,21600nfe">
                        <v:stroke joinstyle="miter"/>
                        <v:formulas>
                          <v:f eqn="val #0"/>
                          <v:f eqn="sum height 0 @0"/>
                          <v:f eqn="prod @1 1 2"/>
                          <v:f eqn="sum @0 height 0"/>
                          <v:f eqn="prod 1 @3 2"/>
                          <v:f eqn="sum width 0 @0"/>
                          <v:f eqn="prod @5 1 2"/>
                          <v:f eqn="sum @0 width 0"/>
                          <v:f eqn="prod 1 @7 2"/>
                        </v:formulas>
                        <v:path gradientshapeok="t" o:connecttype="rect" textboxrect="0,@0,@5,21600"/>
                        <v:handles>
                          <v:h position="0,@0"/>
                        </v:handles>
                      </v:shapetype>
                      <v:shape id="shape_0" fillcolor="#3465a4" stroked="f" style="position:absolute;left:2306;top:731;width:346;height:139" type="shapetype_16">
                        <w10:wrap type="none"/>
                        <v:fill o:detectmouseclick="t" type="solid" color2="#cb9a5b"/>
                        <v:stroke color="#3465a4" weight="12600" joinstyle="miter" endcap="flat"/>
                      </v:shape>
                      <v:shape id="shape_0" fillcolor="#3465a4" stroked="f" style="position:absolute;left:1885;top:731;width:347;height:139" type="shapetype_16">
                        <w10:wrap type="none"/>
                        <v:fill o:detectmouseclick="t" type="solid" color2="#cb9a5b"/>
                        <v:stroke color="#3465a4" weight="12600" joinstyle="miter" endcap="flat"/>
                      </v:shape>
                      <v:shape id="shape_0" fillcolor="#3465a4" stroked="f" style="position:absolute;left:1464;top:731;width:347;height:139" type="shapetype_16">
                        <w10:wrap type="none"/>
                        <v:fill o:detectmouseclick="t" type="solid" color2="#cb9a5b"/>
                        <v:stroke color="#3465a4" weight="12600" joinstyle="miter" endcap="flat"/>
                      </v:shape>
                      <v:shape id="shape_0" fillcolor="#3465a4" stroked="f" style="position:absolute;left:1043;top:731;width:348;height:139" type="shapetype_16">
                        <w10:wrap type="none"/>
                        <v:fill o:detectmouseclick="t" type="solid" color2="#cb9a5b"/>
                        <v:stroke color="#3465a4" weight="12600" joinstyle="miter" endcap="flat"/>
                      </v:shape>
                      <v:shape id="shape_0" fillcolor="#3465a4" stroked="f" style="position:absolute;left:2254;top:801;width:346;height:138" type="shapetype_16">
                        <w10:wrap type="none"/>
                        <v:fill o:detectmouseclick="t" type="solid" color2="#cb9a5b"/>
                        <v:stroke color="#3465a4" weight="12600" joinstyle="miter" endcap="flat"/>
                      </v:shape>
                      <v:shape id="shape_0" fillcolor="#3465a4" stroked="f" style="position:absolute;left:1832;top:801;width:346;height:138" type="shapetype_16">
                        <w10:wrap type="none"/>
                        <v:fill o:detectmouseclick="t" type="solid" color2="#cb9a5b"/>
                        <v:stroke color="#3465a4" weight="12600" joinstyle="miter" endcap="flat"/>
                      </v:shape>
                      <v:shape id="shape_0" fillcolor="#3465a4" stroked="f" style="position:absolute;left:1412;top:801;width:347;height:138" type="shapetype_16">
                        <w10:wrap type="none"/>
                        <v:fill o:detectmouseclick="t" type="solid" color2="#cb9a5b"/>
                        <v:stroke color="#3465a4" weight="12600" joinstyle="miter" endcap="flat"/>
                      </v:shape>
                      <v:shape id="shape_0" fillcolor="#3465a4" stroked="f" style="position:absolute;left:990;top:801;width:348;height:138" type="shapetype_16">
                        <w10:wrap type="none"/>
                        <v:fill o:detectmouseclick="t" type="solid" color2="#cb9a5b"/>
                        <v:stroke color="#3465a4" weight="12600" joinstyle="miter" endcap="flat"/>
                      </v:shape>
                      <v:shape id="shape_0" fillcolor="#3465a4" stroked="f" style="position:absolute;left:2165;top:874;width:347;height:135" type="shapetype_16">
                        <w10:wrap type="none"/>
                        <v:fill o:detectmouseclick="t" type="solid" color2="#cb9a5b"/>
                        <v:stroke color="#3465a4" weight="12600" joinstyle="miter" endcap="flat"/>
                      </v:shape>
                      <v:shape id="shape_0" fillcolor="#3465a4" stroked="f" style="position:absolute;left:1744;top:874;width:347;height:135" type="shapetype_16">
                        <w10:wrap type="none"/>
                        <v:fill o:detectmouseclick="t" type="solid" color2="#cb9a5b"/>
                        <v:stroke color="#3465a4" weight="12600" joinstyle="miter" endcap="flat"/>
                      </v:shape>
                      <v:shape id="shape_0" fillcolor="#3465a4" stroked="f" style="position:absolute;left:1325;top:874;width:345;height:135" type="shapetype_16">
                        <w10:wrap type="none"/>
                        <v:fill o:detectmouseclick="t" type="solid" color2="#cb9a5b"/>
                        <v:stroke color="#3465a4" weight="12600" joinstyle="miter" endcap="flat"/>
                      </v:shape>
                      <v:shape id="shape_0" fillcolor="#3465a4" stroked="f" style="position:absolute;left:903;top:874;width:347;height:135" type="shapetype_16">
                        <w10:wrap type="none"/>
                        <v:fill o:detectmouseclick="t" type="solid" color2="#cb9a5b"/>
                        <v:stroke color="#3465a4" weight="12600" joinstyle="miter" endcap="flat"/>
                      </v:shape>
                      <v:shape id="shape_0" fillcolor="#3465a4" stroked="f" style="position:absolute;left:2097;top:943;width:347;height:136" type="shapetype_16">
                        <w10:wrap type="none"/>
                        <v:fill o:detectmouseclick="t" type="solid" color2="#cb9a5b"/>
                        <v:stroke color="#3465a4" weight="12600" joinstyle="miter" endcap="flat"/>
                      </v:shape>
                      <v:shape id="shape_0" fillcolor="#3465a4" stroked="f" style="position:absolute;left:1673;top:943;width:347;height:136" type="shapetype_16">
                        <w10:wrap type="none"/>
                        <v:fill o:detectmouseclick="t" type="solid" color2="#cb9a5b"/>
                        <v:stroke color="#3465a4" weight="12600" joinstyle="miter" endcap="flat"/>
                      </v:shape>
                      <v:shape id="shape_0" fillcolor="#3465a4" stroked="f" style="position:absolute;left:1254;top:943;width:346;height:136" type="shapetype_16">
                        <w10:wrap type="none"/>
                        <v:fill o:detectmouseclick="t" type="solid" color2="#cb9a5b"/>
                        <v:stroke color="#3465a4" weight="12600" joinstyle="miter" endcap="flat"/>
                      </v:shape>
                      <v:shape id="shape_0" fillcolor="#3465a4" stroked="f" style="position:absolute;left:833;top:943;width:348;height:136" type="shapetype_16">
                        <w10:wrap type="none"/>
                        <v:fill o:detectmouseclick="t" type="solid" color2="#cb9a5b"/>
                        <v:stroke color="#3465a4" weight="12600" joinstyle="miter" endcap="flat"/>
                      </v:shape>
                      <v:shape id="shape_0" fillcolor="#3465a4" stroked="f" style="position:absolute;left:2043;top:1013;width:348;height:135" type="shapetype_16">
                        <w10:wrap type="none"/>
                        <v:fill o:detectmouseclick="t" type="solid" color2="#cb9a5b"/>
                        <v:stroke color="#3465a4" weight="12600" joinstyle="miter" endcap="flat"/>
                      </v:shape>
                      <v:shape id="shape_0" fillcolor="#3465a4" stroked="f" style="position:absolute;left:1623;top:1013;width:346;height:135" type="shapetype_16">
                        <w10:wrap type="none"/>
                        <v:fill o:detectmouseclick="t" type="solid" color2="#cb9a5b"/>
                        <v:stroke color="#3465a4" weight="12600" joinstyle="miter" endcap="flat"/>
                      </v:shape>
                      <v:shape id="shape_0" fillcolor="#3465a4" stroked="f" style="position:absolute;left:1201;top:1013;width:347;height:135" type="shapetype_16">
                        <w10:wrap type="none"/>
                        <v:fill o:detectmouseclick="t" type="solid" color2="#cb9a5b"/>
                        <v:stroke color="#3465a4" weight="12600" joinstyle="miter" endcap="flat"/>
                      </v:shape>
                      <v:shape id="shape_0" fillcolor="#3465a4" stroked="f" style="position:absolute;left:780;top:1013;width:346;height:135" type="shapetype_16">
                        <w10:wrap type="none"/>
                        <v:fill o:detectmouseclick="t" type="solid" color2="#cb9a5b"/>
                        <v:stroke color="#3465a4" weight="12600" joinstyle="miter" endcap="flat"/>
                      </v:shape>
                      <v:shape id="shape_0" fillcolor="#3465a4" stroked="f" style="position:absolute;left:2271;top:591;width:346;height:136" type="shapetype_16">
                        <w10:wrap type="none"/>
                        <v:fill o:detectmouseclick="t" type="solid" color2="#cb9a5b"/>
                        <v:stroke color="#3465a4" weight="12600" joinstyle="miter" endcap="flat"/>
                      </v:shape>
                      <v:shape id="shape_0" fillcolor="#3465a4" stroked="f" style="position:absolute;left:1850;top:591;width:346;height:136" type="shapetype_16">
                        <w10:wrap type="none"/>
                        <v:fill o:detectmouseclick="t" type="solid" color2="#cb9a5b"/>
                        <v:stroke color="#3465a4" weight="12600" joinstyle="miter" endcap="flat"/>
                      </v:shape>
                      <v:shape id="shape_0" fillcolor="#3465a4" stroked="f" style="position:absolute;left:1430;top:591;width:347;height:136" type="shapetype_16">
                        <w10:wrap type="none"/>
                        <v:fill o:detectmouseclick="t" type="solid" color2="#cb9a5b"/>
                        <v:stroke color="#3465a4" weight="12600" joinstyle="miter" endcap="flat"/>
                      </v:shape>
                      <v:shape id="shape_0" fillcolor="#3465a4" stroked="f" style="position:absolute;left:1007;top:591;width:348;height:136" type="shapetype_16">
                        <w10:wrap type="none"/>
                        <v:fill o:detectmouseclick="t" type="solid" color2="#cb9a5b"/>
                        <v:stroke color="#3465a4" weight="12600" joinstyle="miter" endcap="flat"/>
                      </v:shape>
                      <v:shape id="shape_0" fillcolor="#3465a4" stroked="f" style="position:absolute;left:2218;top:661;width:347;height:136" type="shapetype_16">
                        <w10:wrap type="none"/>
                        <v:fill o:detectmouseclick="t" type="solid" color2="#cb9a5b"/>
                        <v:stroke color="#3465a4" weight="12600" joinstyle="miter" endcap="flat"/>
                      </v:shape>
                      <v:shape id="shape_0" fillcolor="#3465a4" stroked="f" style="position:absolute;left:1797;top:661;width:346;height:136" type="shapetype_16">
                        <w10:wrap type="none"/>
                        <v:fill o:detectmouseclick="t" type="solid" color2="#cb9a5b"/>
                        <v:stroke color="#3465a4" weight="12600" joinstyle="miter" endcap="flat"/>
                      </v:shape>
                      <v:shape id="shape_0" fillcolor="#3465a4" stroked="f" style="position:absolute;left:1378;top:661;width:346;height:136" type="shapetype_16">
                        <w10:wrap type="none"/>
                        <v:fill o:detectmouseclick="t" type="solid" color2="#cb9a5b"/>
                        <v:stroke color="#3465a4" weight="12600" joinstyle="miter" endcap="flat"/>
                      </v:shape>
                      <v:shape id="shape_0" fillcolor="#3465a4" stroked="f" style="position:absolute;left:955;top:661;width:348;height:136" type="shapetype_16">
                        <w10:wrap type="none"/>
                        <v:fill o:detectmouseclick="t" type="solid" color2="#cb9a5b"/>
                        <v:stroke color="#3465a4" weight="12600" joinstyle="miter" endcap="flat"/>
                      </v:shape>
                      <v:shape id="shape_0" fillcolor="#3465a4" stroked="f" style="position:absolute;left:2131;top:731;width:348;height:139" type="shapetype_16">
                        <w10:wrap type="none"/>
                        <v:fill o:detectmouseclick="t" type="solid" color2="#cb9a5b"/>
                        <v:stroke color="#3465a4" weight="12600" joinstyle="miter" endcap="flat"/>
                      </v:shape>
                      <v:shape id="shape_0" fillcolor="#3465a4" stroked="f" style="position:absolute;left:1710;top:731;width:345;height:139" type="shapetype_16">
                        <w10:wrap type="none"/>
                        <v:fill o:detectmouseclick="t" type="solid" color2="#cb9a5b"/>
                        <v:stroke color="#3465a4" weight="12600" joinstyle="miter" endcap="flat"/>
                      </v:shape>
                      <v:shape id="shape_0" fillcolor="#3465a4" stroked="f" style="position:absolute;left:1289;top:731;width:346;height:139" type="shapetype_16">
                        <w10:wrap type="none"/>
                        <v:fill o:detectmouseclick="t" type="solid" color2="#cb9a5b"/>
                        <v:stroke color="#3465a4" weight="12600" joinstyle="miter" endcap="flat"/>
                      </v:shape>
                      <v:shape id="shape_0" fillcolor="#3465a4" stroked="f" style="position:absolute;left:869;top:731;width:347;height:139" type="shapetype_16">
                        <w10:wrap type="none"/>
                        <v:fill o:detectmouseclick="t" type="solid" color2="#cb9a5b"/>
                        <v:stroke color="#3465a4" weight="12600" joinstyle="miter" endcap="flat"/>
                      </v:shape>
                      <v:shape id="shape_0" fillcolor="#3465a4" stroked="f" style="position:absolute;left:2060;top:801;width:349;height:138" type="shapetype_16">
                        <w10:wrap type="none"/>
                        <v:fill o:detectmouseclick="t" type="solid" color2="#cb9a5b"/>
                        <v:stroke color="#3465a4" weight="12600" joinstyle="miter" endcap="flat"/>
                      </v:shape>
                      <v:shape id="shape_0" fillcolor="#3465a4" stroked="f" style="position:absolute;left:1640;top:801;width:346;height:138" type="shapetype_16">
                        <w10:wrap type="none"/>
                        <v:fill o:detectmouseclick="t" type="solid" color2="#cb9a5b"/>
                        <v:stroke color="#3465a4" weight="12600" joinstyle="miter" endcap="flat"/>
                      </v:shape>
                      <v:shape id="shape_0" fillcolor="#3465a4" stroked="f" style="position:absolute;left:1219;top:801;width:346;height:138" type="shapetype_16">
                        <w10:wrap type="none"/>
                        <v:fill o:detectmouseclick="t" type="solid" color2="#cb9a5b"/>
                        <v:stroke color="#3465a4" weight="12600" joinstyle="miter" endcap="flat"/>
                      </v:shape>
                      <v:shape id="shape_0" fillcolor="#3465a4" stroked="f" style="position:absolute;left:798;top:801;width:346;height:138" type="shapetype_16">
                        <w10:wrap type="none"/>
                        <v:fill o:detectmouseclick="t" type="solid" color2="#cb9a5b"/>
                        <v:stroke color="#3465a4" weight="12600" joinstyle="miter" endcap="flat"/>
                      </v:shape>
                      <v:shape id="shape_0" fillcolor="#3465a4" stroked="f" style="position:absolute;left:2007;top:874;width:348;height:135" type="shapetype_16">
                        <w10:wrap type="none"/>
                        <v:fill o:detectmouseclick="t" type="solid" color2="#cb9a5b"/>
                        <v:stroke color="#3465a4" weight="12600" joinstyle="miter" endcap="flat"/>
                      </v:shape>
                      <v:shape id="shape_0" fillcolor="#3465a4" stroked="f" style="position:absolute;left:1587;top:874;width:347;height:135" type="shapetype_16">
                        <w10:wrap type="none"/>
                        <v:fill o:detectmouseclick="t" type="solid" color2="#cb9a5b"/>
                        <v:stroke color="#3465a4" weight="12600" joinstyle="miter" endcap="flat"/>
                      </v:shape>
                      <v:shape id="shape_0" fillcolor="#3465a4" stroked="f" style="position:absolute;left:1165;top:874;width:347;height:135" type="shapetype_16">
                        <w10:wrap type="none"/>
                        <v:fill o:detectmouseclick="t" type="solid" color2="#cb9a5b"/>
                        <v:stroke color="#3465a4" weight="12600" joinstyle="miter" endcap="flat"/>
                      </v:shape>
                      <v:shape id="shape_0" fillcolor="#3465a4" stroked="f" style="position:absolute;left:746;top:874;width:346;height:135" type="shapetype_16">
                        <w10:wrap type="none"/>
                        <v:fill o:detectmouseclick="t" type="solid" color2="#cb9a5b"/>
                        <v:stroke color="#3465a4" weight="12600" joinstyle="miter" endcap="flat"/>
                      </v:shape>
                      <v:shape id="shape_0" fillcolor="#3465a4" stroked="f" style="position:absolute;left:2360;top:468;width:345;height:136" type="shapetype_16">
                        <w10:wrap type="none"/>
                        <v:fill o:detectmouseclick="t" type="solid" color2="#cb9a5b"/>
                        <v:stroke color="#3465a4" weight="12600" joinstyle="miter" endcap="flat"/>
                      </v:shape>
                      <v:shape id="shape_0" fillcolor="#3465a4" stroked="f" style="position:absolute;left:1937;top:468;width:347;height:136" type="shapetype_16">
                        <w10:wrap type="none"/>
                        <v:fill o:detectmouseclick="t" type="solid" color2="#cb9a5b"/>
                        <v:stroke color="#3465a4" weight="12600" joinstyle="miter" endcap="flat"/>
                      </v:shape>
                      <v:shape id="shape_0" fillcolor="#3465a4" stroked="f" style="position:absolute;left:1517;top:468;width:348;height:136" type="shapetype_16">
                        <w10:wrap type="none"/>
                        <v:fill o:detectmouseclick="t" type="solid" color2="#cb9a5b"/>
                        <v:stroke color="#3465a4" weight="12600" joinstyle="miter" endcap="flat"/>
                      </v:shape>
                      <v:shape id="shape_0" fillcolor="#3465a4" stroked="f" style="position:absolute;left:1095;top:468;width:348;height:136" type="shapetype_16">
                        <w10:wrap type="none"/>
                        <v:fill o:detectmouseclick="t" type="solid" color2="#cb9a5b"/>
                        <v:stroke color="#3465a4" weight="12600" joinstyle="miter" endcap="flat"/>
                      </v:shape>
                      <v:shape id="shape_0" fillcolor="#3465a4" stroked="f" style="position:absolute;left:2306;top:538;width:346;height:136" type="shapetype_16">
                        <w10:wrap type="none"/>
                        <v:fill o:detectmouseclick="t" type="solid" color2="#cb9a5b"/>
                        <v:stroke color="#3465a4" weight="12600" joinstyle="miter" endcap="flat"/>
                      </v:shape>
                      <v:shape id="shape_0" fillcolor="#3465a4" stroked="f" style="position:absolute;left:1885;top:538;width:347;height:136" type="shapetype_16">
                        <w10:wrap type="none"/>
                        <v:fill o:detectmouseclick="t" type="solid" color2="#cb9a5b"/>
                        <v:stroke color="#3465a4" weight="12600" joinstyle="miter" endcap="flat"/>
                      </v:shape>
                      <v:shape id="shape_0" fillcolor="#3465a4" stroked="f" style="position:absolute;left:1464;top:538;width:347;height:136" type="shapetype_16">
                        <w10:wrap type="none"/>
                        <v:fill o:detectmouseclick="t" type="solid" color2="#cb9a5b"/>
                        <v:stroke color="#3465a4" weight="12600" joinstyle="miter" endcap="flat"/>
                      </v:shape>
                      <v:shape id="shape_0" fillcolor="#3465a4" stroked="f" style="position:absolute;left:1042;top:538;width:349;height:136" type="shapetype_16">
                        <w10:wrap type="none"/>
                        <v:fill o:detectmouseclick="t" type="solid" color2="#cb9a5b"/>
                        <v:stroke color="#3465a4" weight="12600" joinstyle="miter" endcap="flat"/>
                      </v:shape>
                      <v:shape id="shape_0" fillcolor="#3465a4" stroked="f" style="position:absolute;left:2218;top:608;width:346;height:136" type="shapetype_16">
                        <w10:wrap type="none"/>
                        <v:fill o:detectmouseclick="t" type="solid" color2="#cb9a5b"/>
                        <v:stroke color="#3465a4" weight="12600" joinstyle="miter" endcap="flat"/>
                      </v:shape>
                      <v:shape id="shape_0" fillcolor="#3465a4" stroked="f" style="position:absolute;left:1797;top:608;width:346;height:136" type="shapetype_16">
                        <w10:wrap type="none"/>
                        <v:fill o:detectmouseclick="t" type="solid" color2="#cb9a5b"/>
                        <v:stroke color="#3465a4" weight="12600" joinstyle="miter" endcap="flat"/>
                      </v:shape>
                      <v:shape id="shape_0" fillcolor="#3465a4" stroked="f" style="position:absolute;left:1378;top:608;width:346;height:136" type="shapetype_16">
                        <w10:wrap type="none"/>
                        <v:fill o:detectmouseclick="t" type="solid" color2="#cb9a5b"/>
                        <v:stroke color="#3465a4" weight="12600" joinstyle="miter" endcap="flat"/>
                      </v:shape>
                      <v:shape id="shape_0" fillcolor="#3465a4" stroked="f" style="position:absolute;left:955;top:608;width:348;height:136" type="shapetype_16">
                        <w10:wrap type="none"/>
                        <v:fill o:detectmouseclick="t" type="solid" color2="#cb9a5b"/>
                        <v:stroke color="#3465a4" weight="12600" joinstyle="miter" endcap="flat"/>
                      </v:shape>
                      <v:shape id="shape_0" fillcolor="#3465a4" stroked="f" style="position:absolute;left:2148;top:678;width:348;height:137" type="shapetype_16">
                        <w10:wrap type="none"/>
                        <v:fill o:detectmouseclick="t" type="solid" color2="#cb9a5b"/>
                        <v:stroke color="#3465a4" weight="12600" joinstyle="miter" endcap="flat"/>
                      </v:shape>
                      <v:shape id="shape_0" fillcolor="#3465a4" stroked="f" style="position:absolute;left:1727;top:678;width:346;height:137" type="shapetype_16">
                        <w10:wrap type="none"/>
                        <v:fill o:detectmouseclick="t" type="solid" color2="#cb9a5b"/>
                        <v:stroke color="#3465a4" weight="12600" joinstyle="miter" endcap="flat"/>
                      </v:shape>
                      <v:shape id="shape_0" fillcolor="#3465a4" stroked="f" style="position:absolute;left:1307;top:678;width:345;height:137" type="shapetype_16">
                        <w10:wrap type="none"/>
                        <v:fill o:detectmouseclick="t" type="solid" color2="#cb9a5b"/>
                        <v:stroke color="#3465a4" weight="12600" joinstyle="miter" endcap="flat"/>
                      </v:shape>
                      <v:shape id="shape_0" fillcolor="#3465a4" stroked="f" style="position:absolute;left:886;top:678;width:348;height:137" type="shapetype_16">
                        <w10:wrap type="none"/>
                        <v:fill o:detectmouseclick="t" type="solid" color2="#cb9a5b"/>
                        <v:stroke color="#3465a4" weight="12600" joinstyle="miter" endcap="flat"/>
                      </v:shape>
                      <v:shape id="shape_0" fillcolor="#3465a4" stroked="f" style="position:absolute;left:2097;top:748;width:347;height:139" type="shapetype_16">
                        <w10:wrap type="none"/>
                        <v:fill o:detectmouseclick="t" type="solid" color2="#cb9a5b"/>
                        <v:stroke color="#3465a4" weight="12600" joinstyle="miter" endcap="flat"/>
                      </v:shape>
                      <v:shape id="shape_0" fillcolor="#3465a4" stroked="f" style="position:absolute;left:1674;top:748;width:347;height:139" type="shapetype_16">
                        <w10:wrap type="none"/>
                        <v:fill o:detectmouseclick="t" type="solid" color2="#cb9a5b"/>
                        <v:stroke color="#3465a4" weight="12600" joinstyle="miter" endcap="flat"/>
                      </v:shape>
                      <v:shape id="shape_0" fillcolor="#3465a4" stroked="f" style="position:absolute;left:1254;top:748;width:346;height:139" type="shapetype_16">
                        <w10:wrap type="none"/>
                        <v:fill o:detectmouseclick="t" type="solid" color2="#cb9a5b"/>
                        <v:stroke color="#3465a4" weight="12600" joinstyle="miter" endcap="flat"/>
                      </v:shape>
                      <v:shape id="shape_0" fillcolor="#3465a4" stroked="f" style="position:absolute;left:833;top:748;width:348;height:139" type="shapetype_16">
                        <w10:wrap type="none"/>
                        <v:fill o:detectmouseclick="t" type="solid" color2="#cb9a5b"/>
                        <v:stroke color="#3465a4" weight="12600" joinstyle="miter" endcap="flat"/>
                      </v:shape>
                      <v:shape id="shape_0" fillcolor="#3465a4" stroked="f" style="position:absolute;left:2254;top:363;width:346;height:137" type="shapetype_16">
                        <w10:wrap type="none"/>
                        <v:fill o:detectmouseclick="t" type="solid" color2="#cb9a5b"/>
                        <v:stroke color="#3465a4" weight="12600" joinstyle="miter" endcap="flat"/>
                      </v:shape>
                      <v:shape id="shape_0" fillcolor="#3465a4" stroked="f" style="position:absolute;left:1832;top:363;width:346;height:137" type="shapetype_16">
                        <w10:wrap type="none"/>
                        <v:fill o:detectmouseclick="t" type="solid" color2="#cb9a5b"/>
                        <v:stroke color="#3465a4" weight="12600" joinstyle="miter" endcap="flat"/>
                      </v:shape>
                      <v:shape id="shape_0" fillcolor="#3465a4" stroked="f" style="position:absolute;left:1413;top:363;width:346;height:137" type="shapetype_16">
                        <w10:wrap type="none"/>
                        <v:fill o:detectmouseclick="t" type="solid" color2="#cb9a5b"/>
                        <v:stroke color="#3465a4" weight="12600" joinstyle="miter" endcap="flat"/>
                      </v:shape>
                      <v:shape id="shape_0" fillcolor="#3465a4" stroked="f" style="position:absolute;left:992;top:363;width:347;height:137" type="shapetype_16">
                        <w10:wrap type="none"/>
                        <v:fill o:detectmouseclick="t" type="solid" color2="#cb9a5b"/>
                        <v:stroke color="#3465a4" weight="12600" joinstyle="miter" endcap="flat"/>
                      </v:shape>
                      <v:shape id="shape_0" fillcolor="#3465a4" stroked="f" style="position:absolute;left:2200;top:433;width:348;height:136" type="shapetype_16">
                        <w10:wrap type="none"/>
                        <v:fill o:detectmouseclick="t" type="solid" color2="#cb9a5b"/>
                        <v:stroke color="#3465a4" weight="12600" joinstyle="miter" endcap="flat"/>
                      </v:shape>
                      <v:shape id="shape_0" fillcolor="#3465a4" stroked="f" style="position:absolute;left:1780;top:433;width:346;height:136" type="shapetype_16">
                        <w10:wrap type="none"/>
                        <v:fill o:detectmouseclick="t" type="solid" color2="#cb9a5b"/>
                        <v:stroke color="#3465a4" weight="12600" joinstyle="miter" endcap="flat"/>
                      </v:shape>
                      <v:shape id="shape_0" fillcolor="#3465a4" stroked="f" style="position:absolute;left:1359;top:433;width:347;height:136" type="shapetype_16">
                        <w10:wrap type="none"/>
                        <v:fill o:detectmouseclick="t" type="solid" color2="#cb9a5b"/>
                        <v:stroke color="#3465a4" weight="12600" joinstyle="miter" endcap="flat"/>
                      </v:shape>
                      <v:shape id="shape_0" fillcolor="#3465a4" stroked="f" style="position:absolute;left:937;top:433;width:348;height:136" type="shapetype_16">
                        <w10:wrap type="none"/>
                        <v:fill o:detectmouseclick="t" type="solid" color2="#cb9a5b"/>
                        <v:stroke color="#3465a4" weight="12600" joinstyle="miter" endcap="flat"/>
                      </v:shape>
                      <v:shape id="shape_0" fillcolor="#3465a4" stroked="f" style="position:absolute;left:2114;top:504;width:347;height:135" type="shapetype_16">
                        <w10:wrap type="none"/>
                        <v:fill o:detectmouseclick="t" type="solid" color2="#cb9a5b"/>
                        <v:stroke color="#3465a4" weight="12600" joinstyle="miter" endcap="flat"/>
                      </v:shape>
                      <v:shape id="shape_0" fillcolor="#3465a4" stroked="f" style="position:absolute;left:1693;top:504;width:345;height:135" type="shapetype_16">
                        <w10:wrap type="none"/>
                        <v:fill o:detectmouseclick="t" type="solid" color2="#cb9a5b"/>
                        <v:stroke color="#3465a4" weight="12600" joinstyle="miter" endcap="flat"/>
                      </v:shape>
                      <v:shape id="shape_0" fillcolor="#3465a4" stroked="f" style="position:absolute;left:1272;top:504;width:346;height:135" type="shapetype_16">
                        <w10:wrap type="none"/>
                        <v:fill o:detectmouseclick="t" type="solid" color2="#cb9a5b"/>
                        <v:stroke color="#3465a4" weight="12600" joinstyle="miter" endcap="flat"/>
                      </v:shape>
                      <v:shape id="shape_0" fillcolor="#3465a4" stroked="f" style="position:absolute;left:852;top:504;width:347;height:135" type="shapetype_16">
                        <w10:wrap type="none"/>
                        <v:fill o:detectmouseclick="t" type="solid" color2="#cb9a5b"/>
                        <v:stroke color="#3465a4" weight="12600" joinstyle="miter" endcap="flat"/>
                      </v:shape>
                      <v:shape id="shape_0" fillcolor="#3465a4" stroked="f" style="position:absolute;left:2043;top:574;width:347;height:135" type="shapetype_16">
                        <w10:wrap type="none"/>
                        <v:fill o:detectmouseclick="t" type="solid" color2="#cb9a5b"/>
                        <v:stroke color="#3465a4" weight="12600" joinstyle="miter" endcap="flat"/>
                      </v:shape>
                      <v:shape id="shape_0" fillcolor="#3465a4" stroked="f" style="position:absolute;left:1623;top:574;width:346;height:135" type="shapetype_16">
                        <w10:wrap type="none"/>
                        <v:fill o:detectmouseclick="t" type="solid" color2="#cb9a5b"/>
                        <v:stroke color="#3465a4" weight="12600" joinstyle="miter" endcap="flat"/>
                      </v:shape>
                      <v:shape id="shape_0" fillcolor="#3465a4" stroked="f" style="position:absolute;left:1201;top:574;width:347;height:135" type="shapetype_16">
                        <w10:wrap type="none"/>
                        <v:fill o:detectmouseclick="t" type="solid" color2="#cb9a5b"/>
                        <v:stroke color="#3465a4" weight="12600" joinstyle="miter" endcap="flat"/>
                      </v:shape>
                      <v:shape id="shape_0" fillcolor="#3465a4" stroked="f" style="position:absolute;left:780;top:574;width:346;height:135" type="shapetype_16">
                        <w10:wrap type="none"/>
                        <v:fill o:detectmouseclick="t" type="solid" color2="#cb9a5b"/>
                        <v:stroke color="#3465a4" weight="12600" joinstyle="miter" endcap="flat"/>
                      </v:shape>
                      <v:shape id="shape_0" fillcolor="#3465a4" stroked="f" style="position:absolute;left:1990;top:643;width:348;height:136" type="shapetype_16">
                        <w10:wrap type="none"/>
                        <v:fill o:detectmouseclick="t" type="solid" color2="#cb9a5b"/>
                        <v:stroke color="#3465a4" weight="12600" joinstyle="miter" endcap="flat"/>
                      </v:shape>
                      <v:shape id="shape_0" fillcolor="#3465a4" stroked="f" style="position:absolute;left:1570;top:643;width:347;height:136" type="shapetype_16">
                        <w10:wrap type="none"/>
                        <v:fill o:detectmouseclick="t" type="solid" color2="#cb9a5b"/>
                        <v:stroke color="#3465a4" weight="12600" joinstyle="miter" endcap="flat"/>
                      </v:shape>
                      <v:shape id="shape_0" fillcolor="#3465a4" stroked="f" style="position:absolute;left:1148;top:643;width:347;height:136" type="shapetype_16">
                        <w10:wrap type="none"/>
                        <v:fill o:detectmouseclick="t" type="solid" color2="#cb9a5b"/>
                        <v:stroke color="#3465a4" weight="12600" joinstyle="miter" endcap="flat"/>
                      </v:shape>
                      <v:shape id="shape_0" fillcolor="#3465a4" stroked="f" style="position:absolute;left:729;top:643;width:346;height:136" type="shapetype_16">
                        <w10:wrap type="none"/>
                        <v:fill o:detectmouseclick="t" type="solid" color2="#cb9a5b"/>
                        <v:stroke color="#3465a4" weight="12600" joinstyle="miter" endcap="flat"/>
                      </v:shape>
                      <v:shape id="shape_0" fillcolor="#3465a4" stroked="f" style="position:absolute;left:2369;top:256;width:345;height:138" type="shapetype_16">
                        <w10:wrap type="none"/>
                        <v:fill o:detectmouseclick="t" type="solid" color2="#cb9a5b"/>
                        <v:stroke color="#3465a4" weight="12600" joinstyle="miter" endcap="flat"/>
                      </v:shape>
                      <v:shape id="shape_0" fillcolor="#3465a4" stroked="f" style="position:absolute;left:1946;top:256;width:348;height:138" type="shapetype_16">
                        <w10:wrap type="none"/>
                        <v:fill o:detectmouseclick="t" type="solid" color2="#cb9a5b"/>
                        <v:stroke color="#3465a4" weight="12600" joinstyle="miter" endcap="flat"/>
                      </v:shape>
                      <v:shape id="shape_0" fillcolor="#3465a4" stroked="f" style="position:absolute;left:1525;top:256;width:347;height:138" type="shapetype_16">
                        <w10:wrap type="none"/>
                        <v:fill o:detectmouseclick="t" type="solid" color2="#cb9a5b"/>
                        <v:stroke color="#3465a4" weight="12600" joinstyle="miter" endcap="flat"/>
                      </v:shape>
                      <v:shape id="shape_0" fillcolor="#3465a4" stroked="f" style="position:absolute;left:1104;top:256;width:348;height:138" type="shapetype_16">
                        <w10:wrap type="none"/>
                        <v:fill o:detectmouseclick="t" type="solid" color2="#cb9a5b"/>
                        <v:stroke color="#3465a4" weight="12600" joinstyle="miter" endcap="flat"/>
                      </v:shape>
                      <v:shape id="shape_0" fillcolor="#3465a4" stroked="f" style="position:absolute;left:2315;top:328;width:346;height:136" type="shapetype_16">
                        <w10:wrap type="none"/>
                        <v:fill o:detectmouseclick="t" type="solid" color2="#cb9a5b"/>
                        <v:stroke color="#3465a4" weight="12600" joinstyle="miter" endcap="flat"/>
                      </v:shape>
                      <v:shape id="shape_0" fillcolor="#3465a4" stroked="f" style="position:absolute;left:1895;top:328;width:347;height:136" type="shapetype_16">
                        <w10:wrap type="none"/>
                        <v:fill o:detectmouseclick="t" type="solid" color2="#cb9a5b"/>
                        <v:stroke color="#3465a4" weight="12600" joinstyle="miter" endcap="flat"/>
                      </v:shape>
                      <v:shape id="shape_0" fillcolor="#3465a4" stroked="f" style="position:absolute;left:1472;top:328;width:348;height:136" type="shapetype_16">
                        <w10:wrap type="none"/>
                        <v:fill o:detectmouseclick="t" type="solid" color2="#cb9a5b"/>
                        <v:stroke color="#3465a4" weight="12600" joinstyle="miter" endcap="flat"/>
                      </v:shape>
                      <v:shape id="shape_0" fillcolor="#3465a4" stroked="f" style="position:absolute;left:1052;top:328;width:347;height:136" type="shapetype_16">
                        <w10:wrap type="none"/>
                        <v:fill o:detectmouseclick="t" type="solid" color2="#cb9a5b"/>
                        <v:stroke color="#3465a4" weight="12600" joinstyle="miter" endcap="flat"/>
                      </v:shape>
                      <v:shape id="shape_0" fillcolor="#3465a4" stroked="f" style="position:absolute;left:2228;top:398;width:345;height:135" type="shapetype_16">
                        <w10:wrap type="none"/>
                        <v:fill o:detectmouseclick="t" type="solid" color2="#cb9a5b"/>
                        <v:stroke color="#3465a4" weight="12600" joinstyle="miter" endcap="flat"/>
                      </v:shape>
                      <v:shape id="shape_0" fillcolor="#3465a4" stroked="f" style="position:absolute;left:1807;top:398;width:346;height:135" type="shapetype_16">
                        <w10:wrap type="none"/>
                        <v:fill o:detectmouseclick="t" type="solid" color2="#cb9a5b"/>
                        <v:stroke color="#3465a4" weight="12600" joinstyle="miter" endcap="flat"/>
                      </v:shape>
                      <v:shape id="shape_0" fillcolor="#3465a4" stroked="f" style="position:absolute;left:1385;top:398;width:347;height:135" type="shapetype_16">
                        <w10:wrap type="none"/>
                        <v:fill o:detectmouseclick="t" type="solid" color2="#cb9a5b"/>
                        <v:stroke color="#3465a4" weight="12600" joinstyle="miter" endcap="flat"/>
                      </v:shape>
                      <v:shape id="shape_0" fillcolor="#3465a4" stroked="f" style="position:absolute;left:964;top:398;width:348;height:135" type="shapetype_16">
                        <w10:wrap type="none"/>
                        <v:fill o:detectmouseclick="t" type="solid" color2="#cb9a5b"/>
                        <v:stroke color="#3465a4" weight="12600" joinstyle="miter" endcap="flat"/>
                      </v:shape>
                      <v:shape id="shape_0" fillcolor="#3465a4" stroked="f" style="position:absolute;left:2156;top:468;width:347;height:136" type="shapetype_16">
                        <w10:wrap type="none"/>
                        <v:fill o:detectmouseclick="t" type="solid" color2="#cb9a5b"/>
                        <v:stroke color="#3465a4" weight="12600" joinstyle="miter" endcap="flat"/>
                      </v:shape>
                      <v:shape id="shape_0" fillcolor="#3465a4" stroked="f" style="position:absolute;left:1737;top:468;width:346;height:136" type="shapetype_16">
                        <w10:wrap type="none"/>
                        <v:fill o:detectmouseclick="t" type="solid" color2="#cb9a5b"/>
                        <v:stroke color="#3465a4" weight="12600" joinstyle="miter" endcap="flat"/>
                      </v:shape>
                      <v:shape id="shape_0" fillcolor="#3465a4" stroked="f" style="position:absolute;left:1316;top:468;width:346;height:136" type="shapetype_16">
                        <w10:wrap type="none"/>
                        <v:fill o:detectmouseclick="t" type="solid" color2="#cb9a5b"/>
                        <v:stroke color="#3465a4" weight="12600" joinstyle="miter" endcap="flat"/>
                      </v:shape>
                      <v:shape id="shape_0" fillcolor="#3465a4" stroked="f" style="position:absolute;left:894;top:468;width:347;height:136" type="shapetype_16">
                        <w10:wrap type="none"/>
                        <v:fill o:detectmouseclick="t" type="solid" color2="#cb9a5b"/>
                        <v:stroke color="#3465a4" weight="12600" joinstyle="miter" endcap="flat"/>
                      </v:shape>
                      <v:shape id="shape_0" fillcolor="#3465a4" stroked="f" style="position:absolute;left:2103;top:538;width:349;height:136" type="shapetype_16">
                        <w10:wrap type="none"/>
                        <v:fill o:detectmouseclick="t" type="solid" color2="#cb9a5b"/>
                        <v:stroke color="#3465a4" weight="12600" joinstyle="miter" endcap="flat"/>
                      </v:shape>
                      <v:shape id="shape_0" fillcolor="#3465a4" stroked="f" style="position:absolute;left:1684;top:538;width:346;height:136" type="shapetype_16">
                        <w10:wrap type="none"/>
                        <v:fill o:detectmouseclick="t" type="solid" color2="#cb9a5b"/>
                        <v:stroke color="#3465a4" weight="12600" joinstyle="miter" endcap="flat"/>
                      </v:shape>
                      <v:shape id="shape_0" fillcolor="#3465a4" stroked="f" style="position:absolute;left:1264;top:538;width:346;height:136" type="shapetype_16">
                        <w10:wrap type="none"/>
                        <v:fill o:detectmouseclick="t" type="solid" color2="#cb9a5b"/>
                        <v:stroke color="#3465a4" weight="12600" joinstyle="miter" endcap="flat"/>
                      </v:shape>
                      <v:shape id="shape_0" fillcolor="#3465a4" stroked="f" style="position:absolute;left:842;top:538;width:348;height:136" type="shapetype_16">
                        <w10:wrap type="none"/>
                        <v:fill o:detectmouseclick="t" type="solid" color2="#cb9a5b"/>
                        <v:stroke color="#3465a4" weight="12600" joinstyle="miter" endcap="flat"/>
                      </v:shape>
                      <v:shape id="shape_0" fillcolor="#3465a4" stroked="f" style="position:absolute;left:2288;top:133;width:347;height:136" type="shapetype_16">
                        <w10:wrap type="none"/>
                        <v:fill o:detectmouseclick="t" type="solid" color2="#cb9a5b"/>
                        <v:stroke color="#3465a4" weight="12600" joinstyle="miter" endcap="flat"/>
                      </v:shape>
                      <v:shape id="shape_0" fillcolor="#3465a4" stroked="f" style="position:absolute;left:1867;top:133;width:347;height:136" type="shapetype_16">
                        <w10:wrap type="none"/>
                        <v:fill o:detectmouseclick="t" type="solid" color2="#cb9a5b"/>
                        <v:stroke color="#3465a4" weight="12600" joinstyle="miter" endcap="flat"/>
                      </v:shape>
                      <v:shape id="shape_0" fillcolor="#3465a4" stroked="f" style="position:absolute;left:1447;top:133;width:347;height:136" type="shapetype_16">
                        <w10:wrap type="none"/>
                        <v:fill o:detectmouseclick="t" type="solid" color2="#cb9a5b"/>
                        <v:stroke color="#3465a4" weight="12600" joinstyle="miter" endcap="flat"/>
                      </v:shape>
                      <v:shape id="shape_0" fillcolor="#3465a4" stroked="f" style="position:absolute;left:1025;top:133;width:348;height:136" type="shapetype_16">
                        <w10:wrap type="none"/>
                        <v:fill o:detectmouseclick="t" type="solid" color2="#cb9a5b"/>
                        <v:stroke color="#3465a4" weight="12600" joinstyle="miter" endcap="flat"/>
                      </v:shape>
                      <v:shape id="shape_0" fillcolor="#3465a4" stroked="f" style="position:absolute;left:2235;top:203;width:347;height:138" type="shapetype_16">
                        <w10:wrap type="none"/>
                        <v:fill o:detectmouseclick="t" type="solid" color2="#cb9a5b"/>
                        <v:stroke color="#3465a4" weight="12600" joinstyle="miter" endcap="flat"/>
                      </v:shape>
                      <v:shape id="shape_0" fillcolor="#3465a4" stroked="f" style="position:absolute;left:1815;top:203;width:346;height:138" type="shapetype_16">
                        <w10:wrap type="none"/>
                        <v:fill o:detectmouseclick="t" type="solid" color2="#cb9a5b"/>
                        <v:stroke color="#3465a4" weight="12600" joinstyle="miter" endcap="flat"/>
                      </v:shape>
                      <v:shape id="shape_0" fillcolor="#3465a4" stroked="f" style="position:absolute;left:1395;top:203;width:346;height:138" type="shapetype_16">
                        <w10:wrap type="none"/>
                        <v:fill o:detectmouseclick="t" type="solid" color2="#cb9a5b"/>
                        <v:stroke color="#3465a4" weight="12600" joinstyle="miter" endcap="flat"/>
                      </v:shape>
                      <v:shape id="shape_0" fillcolor="#3465a4" stroked="f" style="position:absolute;left:972;top:203;width:349;height:138" type="shapetype_16">
                        <w10:wrap type="none"/>
                        <v:fill o:detectmouseclick="t" type="solid" color2="#cb9a5b"/>
                        <v:stroke color="#3465a4" weight="12600" joinstyle="miter" endcap="flat"/>
                      </v:shape>
                      <v:shape id="shape_0" fillcolor="#3465a4" stroked="f" style="position:absolute;left:2148;top:273;width:348;height:139" type="shapetype_16">
                        <w10:wrap type="none"/>
                        <v:fill o:detectmouseclick="t" type="solid" color2="#cb9a5b"/>
                        <v:stroke color="#3465a4" weight="12600" joinstyle="miter" endcap="flat"/>
                      </v:shape>
                      <v:shape id="shape_0" fillcolor="#3465a4" stroked="f" style="position:absolute;left:1727;top:273;width:346;height:139" type="shapetype_16">
                        <w10:wrap type="none"/>
                        <v:fill o:detectmouseclick="t" type="solid" color2="#cb9a5b"/>
                        <v:stroke color="#3465a4" weight="12600" joinstyle="miter" endcap="flat"/>
                      </v:shape>
                      <v:shape id="shape_0" fillcolor="#3465a4" stroked="f" style="position:absolute;left:1307;top:273;width:345;height:139" type="shapetype_16">
                        <w10:wrap type="none"/>
                        <v:fill o:detectmouseclick="t" type="solid" color2="#cb9a5b"/>
                        <v:stroke color="#3465a4" weight="12600" joinstyle="miter" endcap="flat"/>
                      </v:shape>
                      <v:shape id="shape_0" fillcolor="#3465a4" stroked="f" style="position:absolute;left:886;top:273;width:348;height:139" type="shapetype_16">
                        <w10:wrap type="none"/>
                        <v:fill o:detectmouseclick="t" type="solid" color2="#cb9a5b"/>
                        <v:stroke color="#3465a4" weight="12600" joinstyle="miter" endcap="flat"/>
                      </v:shape>
                      <v:shape id="shape_0" fillcolor="#3465a4" stroked="f" style="position:absolute;left:2078;top:346;width:347;height:136" type="shapetype_16">
                        <w10:wrap type="none"/>
                        <v:fill o:detectmouseclick="t" type="solid" color2="#cb9a5b"/>
                        <v:stroke color="#3465a4" weight="12600" joinstyle="miter" endcap="flat"/>
                      </v:shape>
                      <v:shape id="shape_0" fillcolor="#3465a4" stroked="f" style="position:absolute;left:1656;top:346;width:347;height:136" type="shapetype_16">
                        <w10:wrap type="none"/>
                        <v:fill o:detectmouseclick="t" type="solid" color2="#cb9a5b"/>
                        <v:stroke color="#3465a4" weight="12600" joinstyle="miter" endcap="flat"/>
                      </v:shape>
                      <v:shape id="shape_0" fillcolor="#3465a4" stroked="f" style="position:absolute;left:1237;top:346;width:346;height:136" type="shapetype_16">
                        <w10:wrap type="none"/>
                        <v:fill o:detectmouseclick="t" type="solid" color2="#cb9a5b"/>
                        <v:stroke color="#3465a4" weight="12600" joinstyle="miter" endcap="flat"/>
                      </v:shape>
                      <v:shape id="shape_0" fillcolor="#3465a4" stroked="f" style="position:absolute;left:815;top:346;width:346;height:136" type="shapetype_16">
                        <w10:wrap type="none"/>
                        <v:fill o:detectmouseclick="t" type="solid" color2="#cb9a5b"/>
                        <v:stroke color="#3465a4" weight="12600" joinstyle="miter" endcap="flat"/>
                      </v:shape>
                      <v:shape id="shape_0" fillcolor="#3465a4" stroked="f" style="position:absolute;left:2025;top:416;width:348;height:136" type="shapetype_16">
                        <w10:wrap type="none"/>
                        <v:fill o:detectmouseclick="t" type="solid" color2="#cb9a5b"/>
                        <v:stroke color="#3465a4" weight="12600" joinstyle="miter" endcap="flat"/>
                      </v:shape>
                      <v:shape id="shape_0" fillcolor="#3465a4" stroked="f" style="position:absolute;left:1604;top:416;width:347;height:136" type="shapetype_16">
                        <w10:wrap type="none"/>
                        <v:fill o:detectmouseclick="t" type="solid" color2="#cb9a5b"/>
                        <v:stroke color="#3465a4" weight="12600" joinstyle="miter" endcap="flat"/>
                      </v:shape>
                      <v:shape id="shape_0" fillcolor="#3465a4" stroked="f" style="position:absolute;left:1184;top:416;width:346;height:136" type="shapetype_16">
                        <w10:wrap type="none"/>
                        <v:fill o:detectmouseclick="t" type="solid" color2="#cb9a5b"/>
                        <v:stroke color="#3465a4" weight="12600" joinstyle="miter" endcap="flat"/>
                      </v:shape>
                      <v:shape id="shape_0" fillcolor="#3465a4" stroked="f" style="position:absolute;left:763;top:416;width:346;height:136" type="shapetype_16">
                        <w10:wrap type="none"/>
                        <v:fill o:detectmouseclick="t" type="solid" color2="#cb9a5b"/>
                        <v:stroke color="#3465a4" weight="12600" joinstyle="miter" endcap="flat"/>
                      </v:shape>
                      <v:shape id="shape_0" fillcolor="#3465a4" stroked="f" style="position:absolute;left:2190;top:28;width:348;height:136" type="shapetype_16">
                        <w10:wrap type="none"/>
                        <v:fill o:detectmouseclick="t" type="solid" color2="#cb9a5b"/>
                        <v:stroke color="#3465a4" weight="12600" joinstyle="miter" endcap="flat"/>
                      </v:shape>
                      <v:shape id="shape_0" fillcolor="#3465a4" stroked="f" style="position:absolute;left:1772;top:28;width:346;height:136" type="shapetype_16">
                        <w10:wrap type="none"/>
                        <v:fill o:detectmouseclick="t" type="solid" color2="#cb9a5b"/>
                        <v:stroke color="#3465a4" weight="12600" joinstyle="miter" endcap="flat"/>
                      </v:shape>
                      <v:shape id="shape_0" fillcolor="#3465a4" stroked="f" style="position:absolute;left:1352;top:28;width:346;height:136" type="shapetype_16">
                        <w10:wrap type="none"/>
                        <v:fill o:detectmouseclick="t" type="solid" color2="#cb9a5b"/>
                        <v:stroke color="#3465a4" weight="12600" joinstyle="miter" endcap="flat"/>
                      </v:shape>
                      <v:shape id="shape_0" fillcolor="#3465a4" stroked="f" style="position:absolute;left:929;top:28;width:348;height:136" type="shapetype_16">
                        <w10:wrap type="none"/>
                        <v:fill o:detectmouseclick="t" type="solid" color2="#cb9a5b"/>
                        <v:stroke color="#3465a4" weight="12600" joinstyle="miter" endcap="flat"/>
                      </v:shape>
                      <v:shape id="shape_0" fillcolor="#3465a4" stroked="f" style="position:absolute;left:2138;top:98;width:348;height:136" type="shapetype_16">
                        <w10:wrap type="none"/>
                        <v:fill o:detectmouseclick="t" type="solid" color2="#cb9a5b"/>
                        <v:stroke color="#3465a4" weight="12600" joinstyle="miter" endcap="flat"/>
                      </v:shape>
                      <v:shape id="shape_0" fillcolor="#3465a4" stroked="f" style="position:absolute;left:1719;top:98;width:346;height:136" type="shapetype_16">
                        <w10:wrap type="none"/>
                        <v:fill o:detectmouseclick="t" type="solid" color2="#cb9a5b"/>
                        <v:stroke color="#3465a4" weight="12600" joinstyle="miter" endcap="flat"/>
                      </v:shape>
                      <v:shape id="shape_0" fillcolor="#3465a4" stroked="f" style="position:absolute;left:1298;top:98;width:345;height:136" type="shapetype_16">
                        <w10:wrap type="none"/>
                        <v:fill o:detectmouseclick="t" type="solid" color2="#cb9a5b"/>
                        <v:stroke color="#3465a4" weight="12600" joinstyle="miter" endcap="flat"/>
                      </v:shape>
                      <v:shape id="shape_0" fillcolor="#3465a4" stroked="f" style="position:absolute;left:877;top:98;width:347;height:136" type="shapetype_16">
                        <w10:wrap type="none"/>
                        <v:fill o:detectmouseclick="t" type="solid" color2="#cb9a5b"/>
                        <v:stroke color="#3465a4" weight="12600" joinstyle="miter" endcap="flat"/>
                      </v:shape>
                      <v:shape id="shape_0" fillcolor="#3465a4" stroked="f" style="position:absolute;left:2051;top:168;width:347;height:136" type="shapetype_16">
                        <w10:wrap type="none"/>
                        <v:fill o:detectmouseclick="t" type="solid" color2="#cb9a5b"/>
                        <v:stroke color="#3465a4" weight="12600" joinstyle="miter" endcap="flat"/>
                      </v:shape>
                      <v:shape id="shape_0" fillcolor="#3465a4" stroked="f" style="position:absolute;left:1630;top:168;width:347;height:136" type="shapetype_16">
                        <w10:wrap type="none"/>
                        <v:fill o:detectmouseclick="t" type="solid" color2="#cb9a5b"/>
                        <v:stroke color="#3465a4" weight="12600" joinstyle="miter" endcap="flat"/>
                      </v:shape>
                      <v:shape id="shape_0" fillcolor="#3465a4" stroked="f" style="position:absolute;left:1212;top:168;width:345;height:136" type="shapetype_16">
                        <w10:wrap type="none"/>
                        <v:fill o:detectmouseclick="t" type="solid" color2="#cb9a5b"/>
                        <v:stroke color="#3465a4" weight="12600" joinstyle="miter" endcap="flat"/>
                      </v:shape>
                      <v:shape id="shape_0" fillcolor="#3465a4" stroked="f" style="position:absolute;left:789;top:168;width:346;height:136" type="shapetype_16">
                        <w10:wrap type="none"/>
                        <v:fill o:detectmouseclick="t" type="solid" color2="#cb9a5b"/>
                        <v:stroke color="#3465a4" weight="12600" joinstyle="miter" endcap="flat"/>
                      </v:shape>
                      <v:shape id="shape_0" fillcolor="#3465a4" stroked="f" style="position:absolute;left:1980;top:238;width:348;height:138" type="shapetype_16">
                        <w10:wrap type="none"/>
                        <v:fill o:detectmouseclick="t" type="solid" color2="#cb9a5b"/>
                        <v:stroke color="#3465a4" weight="12600" joinstyle="miter" endcap="flat"/>
                      </v:shape>
                      <v:shape id="shape_0" fillcolor="#3465a4" stroked="f" style="position:absolute;left:1560;top:238;width:347;height:138" type="shapetype_16">
                        <w10:wrap type="none"/>
                        <v:fill o:detectmouseclick="t" type="solid" color2="#cb9a5b"/>
                        <v:stroke color="#3465a4" weight="12600" joinstyle="miter" endcap="flat"/>
                      </v:shape>
                      <v:shape id="shape_0" fillcolor="#3465a4" stroked="f" style="position:absolute;left:1140;top:238;width:347;height:138" type="shapetype_16">
                        <w10:wrap type="none"/>
                        <v:fill o:detectmouseclick="t" type="solid" color2="#cb9a5b"/>
                        <v:stroke color="#3465a4" weight="12600" joinstyle="miter" endcap="flat"/>
                      </v:shape>
                      <v:shape id="shape_0" fillcolor="#3465a4" stroked="f" style="position:absolute;left:719;top:238;width:346;height:138" type="shapetype_16">
                        <w10:wrap type="none"/>
                        <v:fill o:detectmouseclick="t" type="solid" color2="#cb9a5b"/>
                        <v:stroke color="#3465a4" weight="12600" joinstyle="miter" endcap="flat"/>
                      </v:shape>
                      <v:shape id="shape_0" fillcolor="#3465a4" stroked="f" style="position:absolute;left:1930;top:311;width:347;height:136" type="shapetype_16">
                        <w10:wrap type="none"/>
                        <v:fill o:detectmouseclick="t" type="solid" color2="#cb9a5b"/>
                        <v:stroke color="#3465a4" weight="12600" joinstyle="miter" endcap="flat"/>
                      </v:shape>
                      <v:shape id="shape_0" fillcolor="#3465a4" stroked="f" style="position:absolute;left:1508;top:311;width:347;height:136" type="shapetype_16">
                        <w10:wrap type="none"/>
                        <v:fill o:detectmouseclick="t" type="solid" color2="#cb9a5b"/>
                        <v:stroke color="#3465a4" weight="12600" joinstyle="miter" endcap="flat"/>
                      </v:shape>
                      <v:shape id="shape_0" fillcolor="#3465a4" stroked="f" style="position:absolute;left:1086;top:311;width:348;height:136" type="shapetype_16">
                        <w10:wrap type="none"/>
                        <v:fill o:detectmouseclick="t" type="solid" color2="#cb9a5b"/>
                        <v:stroke color="#3465a4" weight="12600" joinstyle="miter" endcap="flat"/>
                      </v:shape>
                      <v:shape id="shape_0" fillcolor="#3465a4" stroked="f" style="position:absolute;left:667;top:311;width:345;height:136" type="shapetype_16">
                        <w10:wrap type="none"/>
                        <v:fill o:detectmouseclick="t" type="solid" color2="#cb9a5b"/>
                        <v:stroke color="#3465a4" weight="12600" joinstyle="miter" endcap="flat"/>
                      </v:shape>
                    </v:group>
                  </w:pict>
                </mc:Fallback>
              </mc:AlternateContent>
            </w:r>
          </w:p>
          <w:p>
            <w:pPr>
              <w:pStyle w:val="TableContents"/>
              <w:jc w:val="center"/>
              <w:rPr>
                <w:rFonts w:ascii="Liberation Serif" w:hAnsi="Liberation Serif"/>
                <w:color w:val="000000"/>
                <w:szCs w:val="24"/>
              </w:rPr>
            </w:pPr>
            <w:r>
              <w:rPr>
                <w:rFonts w:ascii="Liberation Serif" w:hAnsi="Liberation Serif"/>
                <w:color w:val="000000"/>
                <w:szCs w:val="24"/>
              </w:rPr>
            </w:r>
          </w:p>
          <w:p>
            <w:pPr>
              <w:pStyle w:val="TableContents"/>
              <w:jc w:val="center"/>
              <w:rPr>
                <w:rFonts w:ascii="Liberation Serif" w:hAnsi="Liberation Serif"/>
                <w:color w:val="000000"/>
                <w:ins w:id="417" w:author="Riegel, Maximilian (Nokia - DE/Munich)" w:date="2022-03-09T12:02:00Z"/>
                <w:szCs w:val="24"/>
              </w:rPr>
            </w:pPr>
            <w:r>
              <w:rPr/>
              <w:drawing>
                <wp:inline distT="0" distB="0" distL="0" distR="0">
                  <wp:extent cx="1510665" cy="698500"/>
                  <wp:effectExtent l="0" t="0" r="0" b="0"/>
                  <wp:docPr id="22" name="Picture 15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156" descr=""/>
                          <pic:cNvPicPr>
                            <a:picLocks noChangeAspect="1" noChangeArrowheads="1"/>
                          </pic:cNvPicPr>
                        </pic:nvPicPr>
                        <pic:blipFill>
                          <a:blip r:embed="rId7"/>
                          <a:stretch>
                            <a:fillRect/>
                          </a:stretch>
                        </pic:blipFill>
                        <pic:spPr bwMode="auto">
                          <a:xfrm>
                            <a:off x="0" y="0"/>
                            <a:ext cx="1510665" cy="698500"/>
                          </a:xfrm>
                          <a:prstGeom prst="rect">
                            <a:avLst/>
                          </a:prstGeom>
                        </pic:spPr>
                      </pic:pic>
                    </a:graphicData>
                  </a:graphic>
                </wp:inline>
              </w:drawing>
            </w:r>
          </w:p>
          <w:p>
            <w:pPr>
              <w:pStyle w:val="TableContents"/>
              <w:jc w:val="center"/>
              <w:rPr>
                <w:rFonts w:ascii="Liberation Serif" w:hAnsi="Liberation Serif"/>
                <w:color w:val="000000"/>
                <w:szCs w:val="24"/>
                <w:del w:id="419" w:author="Riegel, Maximilian (Nokia - DE/Munich)" w:date="2022-03-09T12:02:00Z"/>
              </w:rPr>
            </w:pPr>
            <w:del w:id="418" w:author="Riegel, Maximilian (Nokia - DE/Munich)" w:date="2022-03-09T12:02:00Z">
              <w:r>
                <w:rPr>
                  <w:rFonts w:ascii="Liberation Serif" w:hAnsi="Liberation Serif"/>
                  <w:color w:val="000000"/>
                  <w:szCs w:val="24"/>
                </w:rPr>
              </w:r>
            </w:del>
          </w:p>
          <w:p>
            <w:pPr>
              <w:pStyle w:val="TableContents"/>
              <w:jc w:val="center"/>
              <w:rPr>
                <w:rFonts w:ascii="Liberation Serif" w:hAnsi="Liberation Serif"/>
                <w:color w:val="000000"/>
                <w:szCs w:val="24"/>
                <w:del w:id="421" w:author="Riegel, Maximilian (Nokia - DE/Munich)" w:date="2022-03-09T12:02:00Z"/>
              </w:rPr>
            </w:pPr>
            <w:del w:id="420" w:author="Riegel, Maximilian (Nokia - DE/Munich)" w:date="2022-03-09T12:02:00Z">
              <w:r>
                <w:rPr>
                  <w:rFonts w:ascii="Liberation Serif" w:hAnsi="Liberation Serif"/>
                  <w:color w:val="000000"/>
                  <w:szCs w:val="24"/>
                </w:rPr>
              </w:r>
            </w:del>
          </w:p>
          <w:p>
            <w:pPr>
              <w:pStyle w:val="TableContents"/>
              <w:jc w:val="center"/>
              <w:rPr>
                <w:rFonts w:ascii="Liberation Serif" w:hAnsi="Liberation Serif"/>
                <w:color w:val="000000"/>
                <w:szCs w:val="24"/>
              </w:rPr>
            </w:pPr>
            <w:r>
              <w:rPr>
                <w:rFonts w:ascii="Liberation Serif" w:hAnsi="Liberation Serif"/>
                <w:color w:val="000000"/>
                <w:szCs w:val="24"/>
              </w:rPr>
            </w:r>
          </w:p>
        </w:tc>
        <w:tc>
          <w:tcPr>
            <w:tcW w:w="3332" w:type="dxa"/>
            <w:tcBorders>
              <w:bottom w:val="single" w:sz="4" w:space="0" w:color="000000"/>
            </w:tcBorders>
          </w:tcPr>
          <w:p>
            <w:pPr>
              <w:pStyle w:val="TableContents"/>
              <w:jc w:val="center"/>
              <w:rPr>
                <w:rFonts w:ascii="Liberation Serif" w:hAnsi="Liberation Serif"/>
                <w:color w:val="000000"/>
                <w:szCs w:val="24"/>
              </w:rPr>
            </w:pPr>
            <w:r>
              <w:rPr>
                <w:rFonts w:ascii="Liberation Serif" w:hAnsi="Liberation Serif"/>
                <w:color w:val="000000"/>
                <w:szCs w:val="24"/>
              </w:rPr>
              <w:drawing>
                <wp:anchor behindDoc="0" distT="0" distB="0" distL="0" distR="0" simplePos="0" locked="0" layoutInCell="1" allowOverlap="1" relativeHeight="6">
                  <wp:simplePos x="0" y="0"/>
                  <wp:positionH relativeFrom="column">
                    <wp:posOffset>288290</wp:posOffset>
                  </wp:positionH>
                  <wp:positionV relativeFrom="paragraph">
                    <wp:posOffset>146685</wp:posOffset>
                  </wp:positionV>
                  <wp:extent cx="1678940" cy="1049655"/>
                  <wp:effectExtent l="0" t="0" r="0" b="0"/>
                  <wp:wrapNone/>
                  <wp:docPr id="23" name="Shape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Shape6" descr=""/>
                          <pic:cNvPicPr>
                            <a:picLocks noChangeAspect="1" noChangeArrowheads="1"/>
                          </pic:cNvPicPr>
                        </pic:nvPicPr>
                        <pic:blipFill>
                          <a:blip r:embed="rId8"/>
                          <a:stretch>
                            <a:fillRect/>
                          </a:stretch>
                        </pic:blipFill>
                        <pic:spPr bwMode="auto">
                          <a:xfrm>
                            <a:off x="0" y="0"/>
                            <a:ext cx="1678940" cy="1049655"/>
                          </a:xfrm>
                          <a:prstGeom prst="rect">
                            <a:avLst/>
                          </a:prstGeom>
                        </pic:spPr>
                      </pic:pic>
                    </a:graphicData>
                  </a:graphic>
                </wp:anchor>
              </w:drawing>
            </w:r>
          </w:p>
        </w:tc>
      </w:tr>
      <w:tr>
        <w:trPr/>
        <w:tc>
          <w:tcPr>
            <w:tcW w:w="9360" w:type="dxa"/>
            <w:gridSpan w:val="3"/>
            <w:tcBorders>
              <w:top w:val="single" w:sz="4" w:space="0" w:color="000000"/>
              <w:bottom w:val="single" w:sz="4" w:space="0" w:color="000000"/>
            </w:tcBorders>
          </w:tcPr>
          <w:p>
            <w:pPr>
              <w:pStyle w:val="Heading2"/>
              <w:numPr>
                <w:ilvl w:val="1"/>
                <w:numId w:val="3"/>
              </w:numPr>
              <w:spacing w:before="240" w:after="60"/>
              <w:rPr/>
            </w:pPr>
            <w:r>
              <w:rPr/>
              <w:t>General paradigms</w:t>
            </w:r>
          </w:p>
        </w:tc>
      </w:tr>
      <w:tr>
        <w:trPr/>
        <w:tc>
          <w:tcPr>
            <w:tcW w:w="2401" w:type="dxa"/>
            <w:tcBorders>
              <w:bottom w:val="single" w:sz="4" w:space="0" w:color="000000"/>
            </w:tcBorders>
          </w:tcPr>
          <w:p>
            <w:pPr>
              <w:pStyle w:val="TableContents"/>
              <w:jc w:val="center"/>
              <w:rPr>
                <w:rFonts w:ascii="Liberation Serif" w:hAnsi="Liberation Serif"/>
                <w:color w:val="000000"/>
                <w:szCs w:val="24"/>
              </w:rPr>
            </w:pPr>
            <w:ins w:id="422" w:author="Riegel, Maximilian (Nokia - DE/Munich)" w:date="2022-03-09T12:04:00Z">
              <w:r>
                <w:rPr>
                  <w:rFonts w:ascii="Liberation Serif" w:hAnsi="Liberation Serif"/>
                  <w:color w:val="000000"/>
                  <w:szCs w:val="24"/>
                </w:rPr>
                <w:t>Aim</w:t>
              </w:r>
            </w:ins>
          </w:p>
        </w:tc>
        <w:tc>
          <w:tcPr>
            <w:tcW w:w="3627" w:type="dxa"/>
            <w:tcBorders>
              <w:left w:val="single" w:sz="4" w:space="0" w:color="000000"/>
              <w:bottom w:val="single" w:sz="4" w:space="0" w:color="000000"/>
              <w:right w:val="single" w:sz="4" w:space="0" w:color="000000"/>
            </w:tcBorders>
          </w:tcPr>
          <w:p>
            <w:pPr>
              <w:pStyle w:val="TableContents"/>
              <w:jc w:val="center"/>
              <w:rPr>
                <w:rFonts w:ascii="Liberation Serif" w:hAnsi="Liberation Serif"/>
                <w:color w:val="000000"/>
                <w:szCs w:val="24"/>
              </w:rPr>
            </w:pPr>
            <w:r>
              <w:rPr>
                <w:rFonts w:ascii="Liberation Serif" w:hAnsi="Liberation Serif"/>
                <w:color w:val="000000"/>
                <w:szCs w:val="24"/>
              </w:rPr>
              <w:t>Simplicity first</w:t>
            </w:r>
          </w:p>
        </w:tc>
        <w:tc>
          <w:tcPr>
            <w:tcW w:w="3332" w:type="dxa"/>
            <w:tcBorders>
              <w:bottom w:val="single" w:sz="4" w:space="0" w:color="000000"/>
            </w:tcBorders>
          </w:tcPr>
          <w:p>
            <w:pPr>
              <w:pStyle w:val="TableContents"/>
              <w:jc w:val="center"/>
              <w:rPr>
                <w:rFonts w:ascii="Liberation Serif" w:hAnsi="Liberation Serif"/>
                <w:color w:val="000000"/>
                <w:szCs w:val="24"/>
              </w:rPr>
            </w:pPr>
            <w:r>
              <w:rPr>
                <w:rFonts w:ascii="Liberation Serif" w:hAnsi="Liberation Serif"/>
                <w:color w:val="000000"/>
                <w:szCs w:val="24"/>
              </w:rPr>
              <w:t>Perfect solutions</w:t>
            </w:r>
          </w:p>
        </w:tc>
      </w:tr>
      <w:tr>
        <w:trPr/>
        <w:tc>
          <w:tcPr>
            <w:tcW w:w="2401" w:type="dxa"/>
            <w:tcBorders>
              <w:bottom w:val="single" w:sz="4" w:space="0" w:color="000000"/>
            </w:tcBorders>
          </w:tcPr>
          <w:p>
            <w:pPr>
              <w:pStyle w:val="TableContents"/>
              <w:jc w:val="center"/>
              <w:rPr>
                <w:rFonts w:ascii="Liberation Serif" w:hAnsi="Liberation Serif"/>
                <w:color w:val="000000"/>
                <w:szCs w:val="24"/>
              </w:rPr>
            </w:pPr>
            <w:ins w:id="423" w:author="Riegel, Maximilian (Nokia - DE/Munich)" w:date="2022-03-09T12:04:00Z">
              <w:r>
                <w:rPr>
                  <w:rFonts w:ascii="Liberation Serif" w:hAnsi="Liberation Serif"/>
                  <w:color w:val="000000"/>
                  <w:szCs w:val="24"/>
                </w:rPr>
                <w:t>Approach</w:t>
              </w:r>
            </w:ins>
          </w:p>
        </w:tc>
        <w:tc>
          <w:tcPr>
            <w:tcW w:w="3627" w:type="dxa"/>
            <w:tcBorders>
              <w:left w:val="single" w:sz="4" w:space="0" w:color="000000"/>
              <w:bottom w:val="single" w:sz="4" w:space="0" w:color="000000"/>
              <w:right w:val="single" w:sz="4" w:space="0" w:color="000000"/>
            </w:tcBorders>
          </w:tcPr>
          <w:p>
            <w:pPr>
              <w:pStyle w:val="TableContents"/>
              <w:jc w:val="center"/>
              <w:rPr>
                <w:rFonts w:ascii="Liberation Serif" w:hAnsi="Liberation Serif"/>
                <w:color w:val="000000"/>
                <w:szCs w:val="24"/>
              </w:rPr>
            </w:pPr>
            <w:r>
              <w:rPr>
                <w:rFonts w:ascii="Liberation Serif" w:hAnsi="Liberation Serif"/>
                <w:color w:val="000000"/>
                <w:szCs w:val="24"/>
              </w:rPr>
              <w:t>Divide and conquer</w:t>
            </w:r>
          </w:p>
        </w:tc>
        <w:tc>
          <w:tcPr>
            <w:tcW w:w="3332" w:type="dxa"/>
            <w:tcBorders>
              <w:bottom w:val="single" w:sz="4" w:space="0" w:color="000000"/>
            </w:tcBorders>
          </w:tcPr>
          <w:p>
            <w:pPr>
              <w:pStyle w:val="TableContents"/>
              <w:jc w:val="center"/>
              <w:rPr>
                <w:rFonts w:ascii="Liberation Serif" w:hAnsi="Liberation Serif"/>
                <w:color w:val="000000"/>
                <w:szCs w:val="24"/>
              </w:rPr>
            </w:pPr>
            <w:r>
              <w:rPr>
                <w:rFonts w:ascii="Liberation Serif" w:hAnsi="Liberation Serif"/>
                <w:color w:val="000000"/>
                <w:szCs w:val="24"/>
              </w:rPr>
              <w:t>Strictly hierarchical</w:t>
            </w:r>
          </w:p>
        </w:tc>
      </w:tr>
      <w:tr>
        <w:trPr/>
        <w:tc>
          <w:tcPr>
            <w:tcW w:w="2401" w:type="dxa"/>
            <w:tcBorders>
              <w:bottom w:val="single" w:sz="4" w:space="0" w:color="000000"/>
            </w:tcBorders>
          </w:tcPr>
          <w:p>
            <w:pPr>
              <w:pStyle w:val="TableContents"/>
              <w:jc w:val="center"/>
              <w:rPr>
                <w:rFonts w:ascii="Liberation Serif" w:hAnsi="Liberation Serif"/>
                <w:color w:val="000000"/>
                <w:szCs w:val="24"/>
              </w:rPr>
            </w:pPr>
            <w:ins w:id="424" w:author="Riegel, Maximilian (Nokia - DE/Munich)" w:date="2022-03-09T12:05:00Z">
              <w:r>
                <w:rPr>
                  <w:rFonts w:ascii="Liberation Serif" w:hAnsi="Liberation Serif"/>
                  <w:color w:val="000000"/>
                  <w:szCs w:val="24"/>
                </w:rPr>
                <w:t>Goal</w:t>
              </w:r>
            </w:ins>
          </w:p>
        </w:tc>
        <w:tc>
          <w:tcPr>
            <w:tcW w:w="3627" w:type="dxa"/>
            <w:tcBorders>
              <w:left w:val="single" w:sz="4" w:space="0" w:color="000000"/>
              <w:bottom w:val="single" w:sz="4" w:space="0" w:color="000000"/>
              <w:right w:val="single" w:sz="4" w:space="0" w:color="000000"/>
            </w:tcBorders>
          </w:tcPr>
          <w:p>
            <w:pPr>
              <w:pStyle w:val="TableContents"/>
              <w:jc w:val="center"/>
              <w:rPr>
                <w:rFonts w:ascii="Liberation Serif" w:hAnsi="Liberation Serif"/>
                <w:color w:val="000000"/>
                <w:szCs w:val="24"/>
              </w:rPr>
            </w:pPr>
            <w:r>
              <w:rPr>
                <w:rFonts w:ascii="Liberation Serif" w:hAnsi="Liberation Serif"/>
                <w:color w:val="000000"/>
                <w:szCs w:val="24"/>
              </w:rPr>
              <w:t>Common solutions</w:t>
            </w:r>
          </w:p>
        </w:tc>
        <w:tc>
          <w:tcPr>
            <w:tcW w:w="3332" w:type="dxa"/>
            <w:tcBorders>
              <w:bottom w:val="single" w:sz="4" w:space="0" w:color="000000"/>
            </w:tcBorders>
          </w:tcPr>
          <w:p>
            <w:pPr>
              <w:pStyle w:val="TableContents"/>
              <w:jc w:val="center"/>
              <w:rPr>
                <w:rFonts w:ascii="Liberation Serif" w:hAnsi="Liberation Serif"/>
                <w:color w:val="000000"/>
                <w:szCs w:val="24"/>
              </w:rPr>
            </w:pPr>
            <w:r>
              <w:rPr>
                <w:rFonts w:ascii="Liberation Serif" w:hAnsi="Liberation Serif"/>
                <w:color w:val="000000"/>
                <w:szCs w:val="24"/>
              </w:rPr>
              <w:t>Extreme optimization</w:t>
            </w:r>
          </w:p>
        </w:tc>
      </w:tr>
      <w:tr>
        <w:trPr/>
        <w:tc>
          <w:tcPr>
            <w:tcW w:w="2401" w:type="dxa"/>
            <w:tcBorders>
              <w:bottom w:val="single" w:sz="4" w:space="0" w:color="000000"/>
            </w:tcBorders>
          </w:tcPr>
          <w:p>
            <w:pPr>
              <w:pStyle w:val="TableContents"/>
              <w:jc w:val="center"/>
              <w:rPr>
                <w:rFonts w:ascii="Liberation Serif" w:hAnsi="Liberation Serif"/>
                <w:color w:val="000000"/>
                <w:szCs w:val="24"/>
              </w:rPr>
            </w:pPr>
            <w:ins w:id="425" w:author="Riegel, Maximilian (Nokia - DE/Munich)" w:date="2022-03-09T12:05:00Z">
              <w:r>
                <w:rPr>
                  <w:rFonts w:ascii="Liberation Serif" w:hAnsi="Liberation Serif"/>
                  <w:color w:val="000000"/>
                  <w:szCs w:val="24"/>
                </w:rPr>
                <w:t>Purpose</w:t>
              </w:r>
            </w:ins>
          </w:p>
        </w:tc>
        <w:tc>
          <w:tcPr>
            <w:tcW w:w="3627" w:type="dxa"/>
            <w:tcBorders>
              <w:left w:val="single" w:sz="4" w:space="0" w:color="000000"/>
              <w:bottom w:val="single" w:sz="4" w:space="0" w:color="000000"/>
              <w:right w:val="single" w:sz="4" w:space="0" w:color="000000"/>
            </w:tcBorders>
          </w:tcPr>
          <w:p>
            <w:pPr>
              <w:pStyle w:val="TableContents"/>
              <w:jc w:val="center"/>
              <w:rPr>
                <w:rFonts w:ascii="Liberation Serif" w:hAnsi="Liberation Serif"/>
                <w:color w:val="000000"/>
                <w:szCs w:val="24"/>
              </w:rPr>
            </w:pPr>
            <w:r>
              <w:rPr>
                <w:rFonts w:ascii="Liberation Serif" w:hAnsi="Liberation Serif"/>
                <w:color w:val="000000"/>
                <w:szCs w:val="24"/>
              </w:rPr>
              <w:t>Unifying layer for network of networks</w:t>
            </w:r>
          </w:p>
        </w:tc>
        <w:tc>
          <w:tcPr>
            <w:tcW w:w="3332" w:type="dxa"/>
            <w:tcBorders>
              <w:bottom w:val="single" w:sz="4" w:space="0" w:color="000000"/>
            </w:tcBorders>
          </w:tcPr>
          <w:p>
            <w:pPr>
              <w:pStyle w:val="TableContents"/>
              <w:jc w:val="center"/>
              <w:rPr>
                <w:rFonts w:ascii="Liberation Serif" w:hAnsi="Liberation Serif"/>
                <w:color w:val="000000"/>
                <w:szCs w:val="24"/>
              </w:rPr>
            </w:pPr>
            <w:r>
              <w:rPr>
                <w:rFonts w:ascii="Liberation Serif" w:hAnsi="Liberation Serif"/>
                <w:color w:val="000000"/>
                <w:szCs w:val="24"/>
              </w:rPr>
              <w:t>Specifically defined network structure</w:t>
            </w:r>
          </w:p>
        </w:tc>
      </w:tr>
      <w:tr>
        <w:trPr>
          <w:ins w:id="426" w:author="Riegel, Maximilian (Nokia - DE/Munich)" w:date="2022-03-09T15:24:00Z"/>
        </w:trPr>
        <w:tc>
          <w:tcPr>
            <w:tcW w:w="2401" w:type="dxa"/>
            <w:tcBorders>
              <w:bottom w:val="single" w:sz="4" w:space="0" w:color="000000"/>
            </w:tcBorders>
          </w:tcPr>
          <w:p>
            <w:pPr>
              <w:pStyle w:val="TableContents"/>
              <w:jc w:val="center"/>
              <w:rPr>
                <w:rFonts w:ascii="Liberation Serif" w:hAnsi="Liberation Serif"/>
                <w:color w:val="000000"/>
                <w:szCs w:val="24"/>
              </w:rPr>
            </w:pPr>
            <w:ins w:id="427" w:author="Riegel, Maximilian (Nokia - DE/Munich)" w:date="2022-03-09T15:24:00Z">
              <w:r>
                <w:rPr>
                  <w:rFonts w:ascii="Liberation Serif" w:hAnsi="Liberation Serif"/>
                  <w:color w:val="000000"/>
                  <w:szCs w:val="24"/>
                </w:rPr>
                <w:t>Scalability</w:t>
              </w:r>
            </w:ins>
          </w:p>
        </w:tc>
        <w:tc>
          <w:tcPr>
            <w:tcW w:w="3627" w:type="dxa"/>
            <w:tcBorders>
              <w:left w:val="single" w:sz="4" w:space="0" w:color="000000"/>
              <w:bottom w:val="single" w:sz="4" w:space="0" w:color="000000"/>
              <w:right w:val="single" w:sz="4" w:space="0" w:color="000000"/>
            </w:tcBorders>
          </w:tcPr>
          <w:p>
            <w:pPr>
              <w:pStyle w:val="TableContents"/>
              <w:jc w:val="center"/>
              <w:rPr>
                <w:rFonts w:ascii="Liberation Serif" w:hAnsi="Liberation Serif"/>
                <w:color w:val="000000"/>
                <w:szCs w:val="24"/>
              </w:rPr>
            </w:pPr>
            <w:ins w:id="428" w:author="Riegel, Maximilian (Nokia - DE/Munich)" w:date="2022-03-09T15:26:00Z">
              <w:r>
                <w:rPr>
                  <w:rFonts w:ascii="Liberation Serif" w:hAnsi="Liberation Serif"/>
                  <w:color w:val="000000"/>
                  <w:szCs w:val="24"/>
                </w:rPr>
                <w:t>Very small to large</w:t>
              </w:r>
            </w:ins>
          </w:p>
        </w:tc>
        <w:tc>
          <w:tcPr>
            <w:tcW w:w="3332" w:type="dxa"/>
            <w:tcBorders>
              <w:bottom w:val="single" w:sz="4" w:space="0" w:color="000000"/>
            </w:tcBorders>
          </w:tcPr>
          <w:p>
            <w:pPr>
              <w:pStyle w:val="TableContents"/>
              <w:jc w:val="center"/>
              <w:rPr>
                <w:rFonts w:ascii="Liberation Serif" w:hAnsi="Liberation Serif"/>
                <w:color w:val="000000"/>
                <w:szCs w:val="24"/>
              </w:rPr>
            </w:pPr>
            <w:ins w:id="429" w:author="Riegel, Maximilian (Nokia - DE/Munich)" w:date="2022-03-09T15:26:00Z">
              <w:r>
                <w:rPr>
                  <w:rFonts w:ascii="Liberation Serif" w:hAnsi="Liberation Serif"/>
                  <w:color w:val="000000"/>
                  <w:szCs w:val="24"/>
                </w:rPr>
                <w:t>Higher entry burden but expandable to extremely large</w:t>
              </w:r>
            </w:ins>
          </w:p>
        </w:tc>
      </w:tr>
      <w:tr>
        <w:trPr>
          <w:ins w:id="430" w:author="Riegel, Maximilian (Nokia - DE/Munich)" w:date="2022-03-09T15:24:00Z"/>
        </w:trPr>
        <w:tc>
          <w:tcPr>
            <w:tcW w:w="2401" w:type="dxa"/>
            <w:tcBorders>
              <w:bottom w:val="single" w:sz="4" w:space="0" w:color="000000"/>
            </w:tcBorders>
          </w:tcPr>
          <w:p>
            <w:pPr>
              <w:pStyle w:val="TableContents"/>
              <w:jc w:val="center"/>
              <w:rPr>
                <w:rFonts w:ascii="Liberation Serif" w:hAnsi="Liberation Serif"/>
                <w:color w:val="000000"/>
                <w:szCs w:val="24"/>
              </w:rPr>
            </w:pPr>
            <w:ins w:id="431" w:author="Riegel, Maximilian (Nokia - DE/Munich)" w:date="2022-03-09T15:25:00Z">
              <w:r>
                <w:rPr>
                  <w:rFonts w:ascii="Liberation Serif" w:hAnsi="Liberation Serif"/>
                  <w:color w:val="000000"/>
                  <w:szCs w:val="24"/>
                </w:rPr>
                <w:t>Spectrum</w:t>
              </w:r>
            </w:ins>
          </w:p>
        </w:tc>
        <w:tc>
          <w:tcPr>
            <w:tcW w:w="3627" w:type="dxa"/>
            <w:tcBorders>
              <w:left w:val="single" w:sz="4" w:space="0" w:color="000000"/>
              <w:bottom w:val="single" w:sz="4" w:space="0" w:color="000000"/>
              <w:right w:val="single" w:sz="4" w:space="0" w:color="000000"/>
            </w:tcBorders>
          </w:tcPr>
          <w:p>
            <w:pPr>
              <w:pStyle w:val="TableContents"/>
              <w:jc w:val="center"/>
              <w:rPr>
                <w:rFonts w:ascii="Liberation Serif" w:hAnsi="Liberation Serif"/>
                <w:color w:val="000000"/>
                <w:szCs w:val="24"/>
              </w:rPr>
            </w:pPr>
            <w:ins w:id="432" w:author="Riegel, Maximilian (Nokia - DE/Munich)" w:date="2022-03-09T15:25:00Z">
              <w:r>
                <w:rPr>
                  <w:rFonts w:ascii="Liberation Serif" w:hAnsi="Liberation Serif"/>
                  <w:color w:val="000000"/>
                  <w:szCs w:val="24"/>
                </w:rPr>
                <w:t>unlicensed</w:t>
              </w:r>
            </w:ins>
          </w:p>
        </w:tc>
        <w:tc>
          <w:tcPr>
            <w:tcW w:w="3332" w:type="dxa"/>
            <w:tcBorders>
              <w:bottom w:val="single" w:sz="4" w:space="0" w:color="000000"/>
            </w:tcBorders>
          </w:tcPr>
          <w:p>
            <w:pPr>
              <w:pStyle w:val="TableContents"/>
              <w:jc w:val="center"/>
              <w:rPr>
                <w:rFonts w:ascii="Liberation Serif" w:hAnsi="Liberation Serif"/>
                <w:color w:val="000000"/>
                <w:szCs w:val="24"/>
              </w:rPr>
            </w:pPr>
            <w:ins w:id="433" w:author="Riegel, Maximilian (Nokia - DE/Munich)" w:date="2022-03-09T15:25:00Z">
              <w:r>
                <w:rPr>
                  <w:rFonts w:ascii="Liberation Serif" w:hAnsi="Liberation Serif"/>
                  <w:color w:val="000000"/>
                  <w:szCs w:val="24"/>
                </w:rPr>
                <w:t>licensed</w:t>
              </w:r>
            </w:ins>
          </w:p>
        </w:tc>
      </w:tr>
      <w:tr>
        <w:trPr>
          <w:ins w:id="434" w:author="Riegel, Maximilian (Nokia - DE/Munich)" w:date="2022-03-09T15:24:00Z"/>
        </w:trPr>
        <w:tc>
          <w:tcPr>
            <w:tcW w:w="2401" w:type="dxa"/>
            <w:tcBorders>
              <w:bottom w:val="single" w:sz="4" w:space="0" w:color="000000"/>
            </w:tcBorders>
          </w:tcPr>
          <w:p>
            <w:pPr>
              <w:pStyle w:val="TableContents"/>
              <w:jc w:val="center"/>
              <w:rPr>
                <w:rFonts w:ascii="Liberation Serif" w:hAnsi="Liberation Serif"/>
                <w:color w:val="000000"/>
                <w:szCs w:val="24"/>
              </w:rPr>
            </w:pPr>
            <w:ins w:id="435" w:author="Riegel, Maximilian (Nokia - DE/Munich)" w:date="2022-03-09T15:26:00Z">
              <w:r>
                <w:rPr>
                  <w:rFonts w:ascii="Liberation Serif" w:hAnsi="Liberation Serif"/>
                  <w:color w:val="000000"/>
                  <w:szCs w:val="24"/>
                </w:rPr>
                <w:t>Ownership</w:t>
              </w:r>
            </w:ins>
          </w:p>
        </w:tc>
        <w:tc>
          <w:tcPr>
            <w:tcW w:w="3627" w:type="dxa"/>
            <w:tcBorders>
              <w:left w:val="single" w:sz="4" w:space="0" w:color="000000"/>
              <w:bottom w:val="single" w:sz="4" w:space="0" w:color="000000"/>
              <w:right w:val="single" w:sz="4" w:space="0" w:color="000000"/>
            </w:tcBorders>
          </w:tcPr>
          <w:p>
            <w:pPr>
              <w:pStyle w:val="TableContents"/>
              <w:jc w:val="center"/>
              <w:rPr>
                <w:rFonts w:ascii="Liberation Serif" w:hAnsi="Liberation Serif"/>
                <w:color w:val="000000"/>
                <w:szCs w:val="24"/>
              </w:rPr>
            </w:pPr>
            <w:ins w:id="436" w:author="Riegel, Maximilian (Nokia - DE/Munich)" w:date="2022-03-09T15:26:00Z">
              <w:r>
                <w:rPr>
                  <w:rFonts w:ascii="Liberation Serif" w:hAnsi="Liberation Serif"/>
                  <w:color w:val="000000"/>
                  <w:szCs w:val="24"/>
                </w:rPr>
                <w:t>Anybody</w:t>
              </w:r>
            </w:ins>
          </w:p>
        </w:tc>
        <w:tc>
          <w:tcPr>
            <w:tcW w:w="3332" w:type="dxa"/>
            <w:tcBorders>
              <w:bottom w:val="single" w:sz="4" w:space="0" w:color="000000"/>
            </w:tcBorders>
          </w:tcPr>
          <w:p>
            <w:pPr>
              <w:pStyle w:val="TableContents"/>
              <w:jc w:val="center"/>
              <w:rPr>
                <w:rFonts w:ascii="Liberation Serif" w:hAnsi="Liberation Serif"/>
                <w:color w:val="000000"/>
                <w:szCs w:val="24"/>
              </w:rPr>
            </w:pPr>
            <w:ins w:id="437" w:author="Riegel, Maximilian (Nokia - DE/Munich)" w:date="2022-03-09T15:26:00Z">
              <w:r>
                <w:rPr>
                  <w:rFonts w:ascii="Liberation Serif" w:hAnsi="Liberation Serif"/>
                  <w:color w:val="000000"/>
                  <w:szCs w:val="24"/>
                </w:rPr>
                <w:t>Often bound to some authorization</w:t>
              </w:r>
            </w:ins>
          </w:p>
        </w:tc>
      </w:tr>
      <w:tr>
        <w:trPr/>
        <w:tc>
          <w:tcPr>
            <w:tcW w:w="9360" w:type="dxa"/>
            <w:gridSpan w:val="3"/>
            <w:tcBorders>
              <w:top w:val="single" w:sz="4" w:space="0" w:color="000000"/>
              <w:bottom w:val="single" w:sz="4" w:space="0" w:color="000000"/>
            </w:tcBorders>
          </w:tcPr>
          <w:p>
            <w:pPr>
              <w:pStyle w:val="Heading2"/>
              <w:numPr>
                <w:ilvl w:val="1"/>
                <w:numId w:val="3"/>
              </w:numPr>
              <w:spacing w:before="240" w:after="60"/>
              <w:rPr>
                <w:rFonts w:ascii="Liberation Serif" w:hAnsi="Liberation Serif"/>
                <w:b/>
                <w:b/>
                <w:color w:val="000000"/>
                <w:szCs w:val="24"/>
                <w:u w:val="none"/>
              </w:rPr>
            </w:pPr>
            <w:r>
              <w:rPr/>
              <w:t>Provisioning (Planning and installation)</w:t>
            </w:r>
          </w:p>
        </w:tc>
      </w:tr>
      <w:tr>
        <w:trPr>
          <w:del w:id="438" w:author="Riegel, Maximilian (Nokia - DE/Munich)" w:date="2022-03-09T15:26:00Z"/>
        </w:trPr>
        <w:tc>
          <w:tcPr>
            <w:tcW w:w="2401" w:type="dxa"/>
            <w:tcBorders>
              <w:bottom w:val="single" w:sz="4" w:space="0" w:color="000000"/>
            </w:tcBorders>
          </w:tcPr>
          <w:p>
            <w:pPr>
              <w:pStyle w:val="TableContents"/>
              <w:jc w:val="center"/>
              <w:rPr>
                <w:rFonts w:ascii="Liberation Serif" w:hAnsi="Liberation Serif"/>
                <w:color w:val="000000"/>
                <w:szCs w:val="24"/>
              </w:rPr>
            </w:pPr>
            <w:del w:id="439" w:author="Riegel, Maximilian (Nokia - DE/Munich)" w:date="2022-03-09T15:26:00Z">
              <w:r>
                <w:rPr>
                  <w:rFonts w:ascii="Liberation Serif" w:hAnsi="Liberation Serif"/>
                  <w:color w:val="000000"/>
                  <w:szCs w:val="24"/>
                </w:rPr>
                <w:delText>Ownership</w:delText>
              </w:r>
            </w:del>
          </w:p>
        </w:tc>
        <w:tc>
          <w:tcPr>
            <w:tcW w:w="3627" w:type="dxa"/>
            <w:tcBorders>
              <w:left w:val="single" w:sz="4" w:space="0" w:color="000000"/>
              <w:bottom w:val="single" w:sz="4" w:space="0" w:color="000000"/>
              <w:right w:val="single" w:sz="4" w:space="0" w:color="000000"/>
            </w:tcBorders>
          </w:tcPr>
          <w:p>
            <w:pPr>
              <w:pStyle w:val="TableContents"/>
              <w:jc w:val="center"/>
              <w:rPr>
                <w:rFonts w:ascii="Liberation Serif" w:hAnsi="Liberation Serif"/>
                <w:color w:val="000000"/>
                <w:szCs w:val="24"/>
              </w:rPr>
            </w:pPr>
            <w:del w:id="440" w:author="Riegel, Maximilian (Nokia - DE/Munich)" w:date="2022-03-09T15:26:00Z">
              <w:r>
                <w:rPr>
                  <w:rFonts w:ascii="Liberation Serif" w:hAnsi="Liberation Serif"/>
                  <w:color w:val="000000"/>
                  <w:szCs w:val="24"/>
                </w:rPr>
                <w:delText>Anybody</w:delText>
              </w:r>
            </w:del>
          </w:p>
        </w:tc>
        <w:tc>
          <w:tcPr>
            <w:tcW w:w="3332" w:type="dxa"/>
            <w:tcBorders>
              <w:bottom w:val="single" w:sz="4" w:space="0" w:color="000000"/>
            </w:tcBorders>
          </w:tcPr>
          <w:p>
            <w:pPr>
              <w:pStyle w:val="TableContents"/>
              <w:jc w:val="center"/>
              <w:rPr>
                <w:rFonts w:ascii="Liberation Serif" w:hAnsi="Liberation Serif"/>
                <w:color w:val="000000"/>
                <w:szCs w:val="24"/>
              </w:rPr>
            </w:pPr>
            <w:del w:id="441" w:author="Riegel, Maximilian (Nokia - DE/Munich)" w:date="2022-03-09T15:26:00Z">
              <w:r>
                <w:rPr>
                  <w:rFonts w:ascii="Liberation Serif" w:hAnsi="Liberation Serif"/>
                  <w:color w:val="000000"/>
                  <w:szCs w:val="24"/>
                </w:rPr>
                <w:delText>Often bound to some authorization</w:delText>
              </w:r>
            </w:del>
          </w:p>
        </w:tc>
      </w:tr>
      <w:tr>
        <w:trPr>
          <w:del w:id="442" w:author="Riegel, Maximilian (Nokia - DE/Munich)" w:date="2022-03-09T15:26:00Z"/>
        </w:trPr>
        <w:tc>
          <w:tcPr>
            <w:tcW w:w="2401" w:type="dxa"/>
            <w:tcBorders>
              <w:bottom w:val="single" w:sz="4" w:space="0" w:color="000000"/>
            </w:tcBorders>
          </w:tcPr>
          <w:p>
            <w:pPr>
              <w:pStyle w:val="TableContents"/>
              <w:jc w:val="center"/>
              <w:rPr>
                <w:rFonts w:ascii="Liberation Serif" w:hAnsi="Liberation Serif"/>
                <w:color w:val="000000"/>
                <w:szCs w:val="24"/>
              </w:rPr>
            </w:pPr>
            <w:del w:id="443" w:author="Riegel, Maximilian (Nokia - DE/Munich)" w:date="2022-03-09T15:26:00Z">
              <w:r>
                <w:rPr>
                  <w:rFonts w:ascii="Liberation Serif" w:hAnsi="Liberation Serif"/>
                  <w:color w:val="000000"/>
                  <w:szCs w:val="24"/>
                </w:rPr>
                <w:delText>Spectrum</w:delText>
              </w:r>
            </w:del>
          </w:p>
        </w:tc>
        <w:tc>
          <w:tcPr>
            <w:tcW w:w="3627" w:type="dxa"/>
            <w:tcBorders>
              <w:left w:val="single" w:sz="4" w:space="0" w:color="000000"/>
              <w:bottom w:val="single" w:sz="4" w:space="0" w:color="000000"/>
              <w:right w:val="single" w:sz="4" w:space="0" w:color="000000"/>
            </w:tcBorders>
          </w:tcPr>
          <w:p>
            <w:pPr>
              <w:pStyle w:val="TableContents"/>
              <w:jc w:val="center"/>
              <w:rPr>
                <w:rFonts w:ascii="Liberation Serif" w:hAnsi="Liberation Serif"/>
                <w:color w:val="000000"/>
                <w:szCs w:val="24"/>
              </w:rPr>
            </w:pPr>
            <w:del w:id="444" w:author="Riegel, Maximilian (Nokia - DE/Munich)" w:date="2022-03-09T15:26:00Z">
              <w:r>
                <w:rPr>
                  <w:rFonts w:ascii="Liberation Serif" w:hAnsi="Liberation Serif"/>
                  <w:color w:val="000000"/>
                  <w:szCs w:val="24"/>
                </w:rPr>
                <w:delText>unlicensed</w:delText>
              </w:r>
            </w:del>
          </w:p>
        </w:tc>
        <w:tc>
          <w:tcPr>
            <w:tcW w:w="3332" w:type="dxa"/>
            <w:tcBorders>
              <w:bottom w:val="single" w:sz="4" w:space="0" w:color="000000"/>
            </w:tcBorders>
          </w:tcPr>
          <w:p>
            <w:pPr>
              <w:pStyle w:val="TableContents"/>
              <w:jc w:val="center"/>
              <w:rPr>
                <w:rFonts w:ascii="Liberation Serif" w:hAnsi="Liberation Serif"/>
                <w:color w:val="000000"/>
                <w:szCs w:val="24"/>
              </w:rPr>
            </w:pPr>
            <w:del w:id="445" w:author="Riegel, Maximilian (Nokia - DE/Munich)" w:date="2022-03-09T15:26:00Z">
              <w:r>
                <w:rPr>
                  <w:rFonts w:ascii="Liberation Serif" w:hAnsi="Liberation Serif"/>
                  <w:color w:val="000000"/>
                  <w:szCs w:val="24"/>
                </w:rPr>
                <w:delText>licensed</w:delText>
              </w:r>
            </w:del>
          </w:p>
        </w:tc>
      </w:tr>
      <w:tr>
        <w:trPr>
          <w:ins w:id="446" w:author="Riegel, Maximilian (Nokia - DE/Munich)" w:date="2022-03-09T16:03:00Z"/>
        </w:trPr>
        <w:tc>
          <w:tcPr>
            <w:tcW w:w="2401" w:type="dxa"/>
            <w:tcBorders>
              <w:bottom w:val="single" w:sz="4" w:space="0" w:color="000000"/>
            </w:tcBorders>
          </w:tcPr>
          <w:p>
            <w:pPr>
              <w:pStyle w:val="TableContents"/>
              <w:jc w:val="center"/>
              <w:rPr>
                <w:rFonts w:ascii="Liberation Serif" w:hAnsi="Liberation Serif"/>
                <w:color w:val="000000"/>
                <w:szCs w:val="24"/>
              </w:rPr>
            </w:pPr>
            <w:ins w:id="447" w:author="Riegel, Maximilian (Nokia - DE/Munich)" w:date="2022-03-09T16:04:00Z">
              <w:r>
                <w:rPr>
                  <w:rFonts w:ascii="Liberation Serif" w:hAnsi="Liberation Serif"/>
                  <w:color w:val="000000"/>
                  <w:szCs w:val="24"/>
                </w:rPr>
                <w:t>Approach</w:t>
              </w:r>
            </w:ins>
          </w:p>
        </w:tc>
        <w:tc>
          <w:tcPr>
            <w:tcW w:w="3627" w:type="dxa"/>
            <w:tcBorders>
              <w:left w:val="single" w:sz="4" w:space="0" w:color="000000"/>
              <w:bottom w:val="single" w:sz="4" w:space="0" w:color="000000"/>
              <w:right w:val="single" w:sz="4" w:space="0" w:color="000000"/>
            </w:tcBorders>
          </w:tcPr>
          <w:p>
            <w:pPr>
              <w:pStyle w:val="TableContents"/>
              <w:jc w:val="center"/>
              <w:rPr>
                <w:rFonts w:ascii="Liberation Serif" w:hAnsi="Liberation Serif"/>
                <w:color w:val="000000"/>
                <w:szCs w:val="24"/>
              </w:rPr>
            </w:pPr>
            <w:ins w:id="448" w:author="Riegel, Maximilian (Nokia - DE/Munich)" w:date="2022-03-09T16:10:00Z">
              <w:r>
                <w:rPr>
                  <w:rFonts w:ascii="Liberation Serif" w:hAnsi="Liberation Serif"/>
                  <w:color w:val="000000"/>
                  <w:szCs w:val="24"/>
                </w:rPr>
                <w:t>Limited size local area network</w:t>
              </w:r>
            </w:ins>
          </w:p>
        </w:tc>
        <w:tc>
          <w:tcPr>
            <w:tcW w:w="3332" w:type="dxa"/>
            <w:tcBorders>
              <w:bottom w:val="single" w:sz="4" w:space="0" w:color="000000"/>
            </w:tcBorders>
          </w:tcPr>
          <w:p>
            <w:pPr>
              <w:pStyle w:val="TableContents"/>
              <w:jc w:val="center"/>
              <w:rPr>
                <w:rFonts w:ascii="Liberation Serif" w:hAnsi="Liberation Serif"/>
                <w:color w:val="000000"/>
                <w:szCs w:val="24"/>
              </w:rPr>
            </w:pPr>
            <w:ins w:id="449" w:author="Riegel, Maximilian (Nokia - DE/Munich)" w:date="2022-03-09T16:11:00Z">
              <w:r>
                <w:rPr>
                  <w:rFonts w:ascii="Liberation Serif" w:hAnsi="Liberation Serif"/>
                  <w:color w:val="000000"/>
                  <w:szCs w:val="24"/>
                </w:rPr>
                <w:t>Nationwide services network</w:t>
              </w:r>
            </w:ins>
          </w:p>
        </w:tc>
      </w:tr>
      <w:tr>
        <w:trPr>
          <w:ins w:id="450" w:author="Riegel, Maximilian (Nokia - DE/Munich)" w:date="2022-03-09T16:03:00Z"/>
        </w:trPr>
        <w:tc>
          <w:tcPr>
            <w:tcW w:w="2401" w:type="dxa"/>
            <w:tcBorders>
              <w:bottom w:val="single" w:sz="4" w:space="0" w:color="000000"/>
            </w:tcBorders>
          </w:tcPr>
          <w:p>
            <w:pPr>
              <w:pStyle w:val="TableContents"/>
              <w:jc w:val="center"/>
              <w:rPr>
                <w:rFonts w:ascii="Liberation Serif" w:hAnsi="Liberation Serif"/>
                <w:color w:val="000000"/>
                <w:szCs w:val="24"/>
              </w:rPr>
            </w:pPr>
            <w:ins w:id="451" w:author="Riegel, Maximilian (Nokia - DE/Munich)" w:date="2022-03-09T16:04:00Z">
              <w:r>
                <w:rPr>
                  <w:rFonts w:ascii="Liberation Serif" w:hAnsi="Liberation Serif"/>
                  <w:color w:val="000000"/>
                  <w:szCs w:val="24"/>
                </w:rPr>
                <w:t>Tools</w:t>
              </w:r>
            </w:ins>
          </w:p>
        </w:tc>
        <w:tc>
          <w:tcPr>
            <w:tcW w:w="3627" w:type="dxa"/>
            <w:tcBorders>
              <w:left w:val="single" w:sz="4" w:space="0" w:color="000000"/>
              <w:bottom w:val="single" w:sz="4" w:space="0" w:color="000000"/>
              <w:right w:val="single" w:sz="4" w:space="0" w:color="000000"/>
            </w:tcBorders>
          </w:tcPr>
          <w:p>
            <w:pPr>
              <w:pStyle w:val="TableContents"/>
              <w:jc w:val="center"/>
              <w:rPr>
                <w:rFonts w:ascii="Liberation Serif" w:hAnsi="Liberation Serif"/>
                <w:color w:val="000000"/>
                <w:szCs w:val="24"/>
              </w:rPr>
            </w:pPr>
            <w:ins w:id="452" w:author="Riegel, Maximilian (Nokia - DE/Munich)" w:date="2022-03-09T16:04:00Z">
              <w:r>
                <w:rPr>
                  <w:rFonts w:ascii="Liberation Serif" w:hAnsi="Liberation Serif"/>
                  <w:color w:val="000000"/>
                  <w:szCs w:val="24"/>
                </w:rPr>
                <w:t>Small set of functions</w:t>
              </w:r>
            </w:ins>
          </w:p>
        </w:tc>
        <w:tc>
          <w:tcPr>
            <w:tcW w:w="3332" w:type="dxa"/>
            <w:tcBorders>
              <w:bottom w:val="single" w:sz="4" w:space="0" w:color="000000"/>
            </w:tcBorders>
          </w:tcPr>
          <w:p>
            <w:pPr>
              <w:pStyle w:val="TableContents"/>
              <w:jc w:val="center"/>
              <w:rPr>
                <w:rFonts w:ascii="Liberation Serif" w:hAnsi="Liberation Serif"/>
                <w:color w:val="000000"/>
                <w:szCs w:val="24"/>
              </w:rPr>
            </w:pPr>
            <w:ins w:id="453" w:author="Riegel, Maximilian (Nokia - DE/Munich)" w:date="2022-03-09T16:07:00Z">
              <w:r>
                <w:rPr>
                  <w:rFonts w:ascii="Liberation Serif" w:hAnsi="Liberation Serif"/>
                  <w:color w:val="000000"/>
                  <w:szCs w:val="24"/>
                </w:rPr>
                <w:t>Comprehensive architecture</w:t>
              </w:r>
            </w:ins>
          </w:p>
        </w:tc>
      </w:tr>
      <w:tr>
        <w:trPr/>
        <w:tc>
          <w:tcPr>
            <w:tcW w:w="2401" w:type="dxa"/>
            <w:tcBorders>
              <w:bottom w:val="single" w:sz="4" w:space="0" w:color="000000"/>
            </w:tcBorders>
          </w:tcPr>
          <w:p>
            <w:pPr>
              <w:pStyle w:val="TableContents"/>
              <w:jc w:val="center"/>
              <w:rPr>
                <w:rFonts w:ascii="Liberation Serif" w:hAnsi="Liberation Serif"/>
                <w:color w:val="000000"/>
                <w:szCs w:val="24"/>
              </w:rPr>
            </w:pPr>
            <w:ins w:id="454" w:author="Riegel, Maximilian (Nokia - DE/Munich)" w:date="2022-03-09T16:04:00Z">
              <w:r>
                <w:rPr>
                  <w:rFonts w:ascii="Liberation Serif" w:hAnsi="Liberation Serif"/>
                  <w:color w:val="000000"/>
                  <w:szCs w:val="24"/>
                </w:rPr>
                <w:t>Objectives</w:t>
              </w:r>
            </w:ins>
            <w:del w:id="455" w:author="Riegel, Maximilian (Nokia - DE/Munich)" w:date="2022-03-09T16:04:00Z">
              <w:r>
                <w:rPr>
                  <w:rFonts w:ascii="Liberation Serif" w:hAnsi="Liberation Serif"/>
                  <w:color w:val="000000"/>
                  <w:szCs w:val="24"/>
                </w:rPr>
                <w:delText>Scope</w:delText>
              </w:r>
            </w:del>
          </w:p>
        </w:tc>
        <w:tc>
          <w:tcPr>
            <w:tcW w:w="3627" w:type="dxa"/>
            <w:tcBorders>
              <w:left w:val="single" w:sz="4" w:space="0" w:color="000000"/>
              <w:bottom w:val="single" w:sz="4" w:space="0" w:color="000000"/>
              <w:right w:val="single" w:sz="4" w:space="0" w:color="000000"/>
            </w:tcBorders>
          </w:tcPr>
          <w:p>
            <w:pPr>
              <w:pStyle w:val="TableContents"/>
              <w:jc w:val="center"/>
              <w:rPr>
                <w:rFonts w:ascii="Liberation Serif" w:hAnsi="Liberation Serif"/>
                <w:color w:val="000000"/>
                <w:szCs w:val="24"/>
              </w:rPr>
            </w:pPr>
            <w:ins w:id="456" w:author="Riegel, Maximilian (Nokia - DE/Munich)" w:date="2022-03-09T16:06:00Z">
              <w:r>
                <w:rPr>
                  <w:rFonts w:ascii="Liberation Serif" w:hAnsi="Liberation Serif"/>
                  <w:color w:val="000000"/>
                  <w:szCs w:val="24"/>
                </w:rPr>
                <w:t>Link layer connectivity</w:t>
              </w:r>
            </w:ins>
            <w:del w:id="457" w:author="Riegel, Maximilian (Nokia - DE/Munich)" w:date="2022-03-09T16:04:00Z">
              <w:r>
                <w:rPr>
                  <w:rFonts w:ascii="Liberation Serif" w:hAnsi="Liberation Serif"/>
                  <w:color w:val="000000"/>
                  <w:szCs w:val="24"/>
                </w:rPr>
                <w:delText>Small set of functions</w:delText>
              </w:r>
            </w:del>
          </w:p>
        </w:tc>
        <w:tc>
          <w:tcPr>
            <w:tcW w:w="3332" w:type="dxa"/>
            <w:tcBorders>
              <w:bottom w:val="single" w:sz="4" w:space="0" w:color="000000"/>
            </w:tcBorders>
          </w:tcPr>
          <w:p>
            <w:pPr>
              <w:pStyle w:val="TableContents"/>
              <w:jc w:val="center"/>
              <w:rPr>
                <w:rFonts w:ascii="Liberation Serif" w:hAnsi="Liberation Serif"/>
                <w:color w:val="000000"/>
                <w:szCs w:val="24"/>
              </w:rPr>
            </w:pPr>
            <w:r>
              <w:rPr>
                <w:rFonts w:ascii="Liberation Serif" w:hAnsi="Liberation Serif"/>
                <w:color w:val="000000"/>
                <w:szCs w:val="24"/>
              </w:rPr>
              <w:t>End2end service delivery</w:t>
            </w:r>
          </w:p>
        </w:tc>
      </w:tr>
      <w:tr>
        <w:trPr/>
        <w:tc>
          <w:tcPr>
            <w:tcW w:w="2401" w:type="dxa"/>
            <w:tcBorders>
              <w:bottom w:val="single" w:sz="4" w:space="0" w:color="000000"/>
            </w:tcBorders>
          </w:tcPr>
          <w:p>
            <w:pPr>
              <w:pStyle w:val="TableContents"/>
              <w:jc w:val="center"/>
              <w:rPr>
                <w:rFonts w:ascii="Liberation Serif" w:hAnsi="Liberation Serif"/>
                <w:color w:val="000000"/>
                <w:szCs w:val="24"/>
              </w:rPr>
            </w:pPr>
            <w:ins w:id="458" w:author="Riegel, Maximilian (Nokia - DE/Munich)" w:date="2022-03-09T15:40:00Z">
              <w:r>
                <w:rPr>
                  <w:rFonts w:ascii="Liberation Serif" w:hAnsi="Liberation Serif"/>
                  <w:color w:val="000000"/>
                  <w:szCs w:val="24"/>
                </w:rPr>
                <w:t>Applicability</w:t>
              </w:r>
            </w:ins>
            <w:del w:id="459" w:author="Riegel, Maximilian (Nokia - DE/Munich)" w:date="2022-03-09T15:40:00Z">
              <w:r>
                <w:rPr>
                  <w:rFonts w:ascii="Liberation Serif" w:hAnsi="Liberation Serif"/>
                  <w:color w:val="000000"/>
                  <w:szCs w:val="24"/>
                </w:rPr>
                <w:delText>Scalabili</w:delText>
              </w:r>
            </w:del>
            <w:del w:id="460" w:author="Riegel, Maximilian (Nokia - DE/Munich)" w:date="2022-03-09T15:39:00Z">
              <w:r>
                <w:rPr>
                  <w:rFonts w:ascii="Liberation Serif" w:hAnsi="Liberation Serif"/>
                  <w:color w:val="000000"/>
                  <w:szCs w:val="24"/>
                </w:rPr>
                <w:delText>ty</w:delText>
              </w:r>
            </w:del>
          </w:p>
        </w:tc>
        <w:tc>
          <w:tcPr>
            <w:tcW w:w="3627" w:type="dxa"/>
            <w:tcBorders>
              <w:left w:val="single" w:sz="4" w:space="0" w:color="000000"/>
              <w:bottom w:val="single" w:sz="4" w:space="0" w:color="000000"/>
              <w:right w:val="single" w:sz="4" w:space="0" w:color="000000"/>
            </w:tcBorders>
          </w:tcPr>
          <w:p>
            <w:pPr>
              <w:pStyle w:val="TableContents"/>
              <w:jc w:val="center"/>
              <w:rPr>
                <w:rFonts w:ascii="Liberation Serif" w:hAnsi="Liberation Serif"/>
                <w:color w:val="000000"/>
                <w:szCs w:val="24"/>
              </w:rPr>
            </w:pPr>
            <w:r>
              <w:rPr>
                <w:rFonts w:ascii="Liberation Serif" w:hAnsi="Liberation Serif"/>
                <w:color w:val="000000"/>
                <w:szCs w:val="24"/>
              </w:rPr>
              <w:t>Very small to large</w:t>
            </w:r>
          </w:p>
        </w:tc>
        <w:tc>
          <w:tcPr>
            <w:tcW w:w="3332" w:type="dxa"/>
            <w:tcBorders>
              <w:bottom w:val="single" w:sz="4" w:space="0" w:color="000000"/>
            </w:tcBorders>
          </w:tcPr>
          <w:p>
            <w:pPr>
              <w:pStyle w:val="TableContents"/>
              <w:jc w:val="center"/>
              <w:rPr>
                <w:rFonts w:ascii="Liberation Serif" w:hAnsi="Liberation Serif"/>
                <w:color w:val="000000"/>
                <w:szCs w:val="24"/>
              </w:rPr>
            </w:pPr>
            <w:r>
              <w:rPr>
                <w:rFonts w:ascii="Liberation Serif" w:hAnsi="Liberation Serif"/>
                <w:color w:val="000000"/>
                <w:szCs w:val="24"/>
              </w:rPr>
              <w:t>Higher entry burden but expandable to extremely large</w:t>
            </w:r>
          </w:p>
        </w:tc>
      </w:tr>
      <w:tr>
        <w:trPr/>
        <w:tc>
          <w:tcPr>
            <w:tcW w:w="2401" w:type="dxa"/>
            <w:tcBorders>
              <w:bottom w:val="single" w:sz="4" w:space="0" w:color="000000"/>
            </w:tcBorders>
          </w:tcPr>
          <w:p>
            <w:pPr>
              <w:pStyle w:val="TableContents"/>
              <w:jc w:val="center"/>
              <w:rPr>
                <w:rFonts w:ascii="Liberation Serif" w:hAnsi="Liberation Serif"/>
                <w:color w:val="000000"/>
                <w:szCs w:val="24"/>
              </w:rPr>
            </w:pPr>
            <w:r>
              <w:rPr>
                <w:rFonts w:ascii="Liberation Serif" w:hAnsi="Liberation Serif"/>
                <w:color w:val="000000"/>
                <w:szCs w:val="24"/>
              </w:rPr>
              <w:t>Standardization</w:t>
            </w:r>
          </w:p>
        </w:tc>
        <w:tc>
          <w:tcPr>
            <w:tcW w:w="3627" w:type="dxa"/>
            <w:tcBorders>
              <w:left w:val="single" w:sz="4" w:space="0" w:color="000000"/>
              <w:bottom w:val="single" w:sz="4" w:space="0" w:color="000000"/>
              <w:right w:val="single" w:sz="4" w:space="0" w:color="000000"/>
            </w:tcBorders>
          </w:tcPr>
          <w:p>
            <w:pPr>
              <w:pStyle w:val="TableContents"/>
              <w:jc w:val="center"/>
              <w:rPr>
                <w:rFonts w:ascii="Liberation Serif" w:hAnsi="Liberation Serif"/>
                <w:color w:val="000000"/>
                <w:szCs w:val="24"/>
              </w:rPr>
            </w:pPr>
            <w:r>
              <w:rPr>
                <w:rFonts w:ascii="Liberation Serif" w:hAnsi="Liberation Serif"/>
                <w:color w:val="000000"/>
                <w:szCs w:val="24"/>
              </w:rPr>
              <w:t>Set of individual standards</w:t>
            </w:r>
          </w:p>
        </w:tc>
        <w:tc>
          <w:tcPr>
            <w:tcW w:w="3332" w:type="dxa"/>
            <w:tcBorders>
              <w:bottom w:val="single" w:sz="4" w:space="0" w:color="000000"/>
            </w:tcBorders>
          </w:tcPr>
          <w:p>
            <w:pPr>
              <w:pStyle w:val="TableContents"/>
              <w:jc w:val="center"/>
              <w:rPr>
                <w:rFonts w:ascii="Liberation Serif" w:hAnsi="Liberation Serif"/>
                <w:color w:val="000000"/>
                <w:szCs w:val="24"/>
              </w:rPr>
            </w:pPr>
            <w:r>
              <w:rPr>
                <w:rFonts w:ascii="Liberation Serif" w:hAnsi="Liberation Serif"/>
                <w:color w:val="000000"/>
                <w:szCs w:val="24"/>
              </w:rPr>
              <w:t>Suite of related standards</w:t>
            </w:r>
          </w:p>
        </w:tc>
      </w:tr>
      <w:tr>
        <w:trPr/>
        <w:tc>
          <w:tcPr>
            <w:tcW w:w="2401" w:type="dxa"/>
            <w:tcBorders>
              <w:bottom w:val="single" w:sz="4" w:space="0" w:color="000000"/>
            </w:tcBorders>
          </w:tcPr>
          <w:p>
            <w:pPr>
              <w:pStyle w:val="TableContents"/>
              <w:jc w:val="center"/>
              <w:rPr>
                <w:rFonts w:ascii="Liberation Serif" w:hAnsi="Liberation Serif"/>
                <w:color w:val="000000"/>
                <w:szCs w:val="24"/>
              </w:rPr>
            </w:pPr>
            <w:r>
              <w:rPr>
                <w:rFonts w:ascii="Liberation Serif" w:hAnsi="Liberation Serif"/>
                <w:color w:val="000000"/>
                <w:szCs w:val="24"/>
              </w:rPr>
              <w:t>Interoperability</w:t>
            </w:r>
          </w:p>
        </w:tc>
        <w:tc>
          <w:tcPr>
            <w:tcW w:w="3627" w:type="dxa"/>
            <w:tcBorders>
              <w:left w:val="single" w:sz="4" w:space="0" w:color="000000"/>
              <w:bottom w:val="single" w:sz="4" w:space="0" w:color="000000"/>
              <w:right w:val="single" w:sz="4" w:space="0" w:color="000000"/>
            </w:tcBorders>
          </w:tcPr>
          <w:p>
            <w:pPr>
              <w:pStyle w:val="TableContents"/>
              <w:jc w:val="center"/>
              <w:rPr>
                <w:rFonts w:ascii="Liberation Serif" w:hAnsi="Liberation Serif"/>
                <w:color w:val="000000"/>
                <w:szCs w:val="24"/>
              </w:rPr>
            </w:pPr>
            <w:r>
              <w:rPr>
                <w:rFonts w:ascii="Liberation Serif" w:hAnsi="Liberation Serif"/>
                <w:color w:val="000000"/>
                <w:szCs w:val="24"/>
              </w:rPr>
              <w:t>Layered interoperability</w:t>
            </w:r>
          </w:p>
        </w:tc>
        <w:tc>
          <w:tcPr>
            <w:tcW w:w="3332" w:type="dxa"/>
            <w:tcBorders>
              <w:bottom w:val="single" w:sz="4" w:space="0" w:color="000000"/>
            </w:tcBorders>
          </w:tcPr>
          <w:p>
            <w:pPr>
              <w:pStyle w:val="TableContents"/>
              <w:jc w:val="center"/>
              <w:rPr>
                <w:rFonts w:ascii="Liberation Serif" w:hAnsi="Liberation Serif"/>
                <w:color w:val="000000"/>
                <w:szCs w:val="24"/>
              </w:rPr>
            </w:pPr>
            <w:r>
              <w:rPr>
                <w:rFonts w:ascii="Liberation Serif" w:hAnsi="Liberation Serif"/>
                <w:color w:val="000000"/>
                <w:szCs w:val="24"/>
              </w:rPr>
              <w:t>Service interoperability</w:t>
            </w:r>
          </w:p>
        </w:tc>
      </w:tr>
      <w:tr>
        <w:trPr>
          <w:trHeight w:val="271" w:hRule="atLeast"/>
        </w:trPr>
        <w:tc>
          <w:tcPr>
            <w:tcW w:w="2401" w:type="dxa"/>
            <w:tcBorders>
              <w:bottom w:val="single" w:sz="4" w:space="0" w:color="000000"/>
            </w:tcBorders>
          </w:tcPr>
          <w:p>
            <w:pPr>
              <w:pStyle w:val="TableContents"/>
              <w:jc w:val="center"/>
              <w:rPr/>
            </w:pPr>
            <w:del w:id="461" w:author="Riegel, Maximilian (Nokia - DE/Munich)" w:date="2022-03-09T15:36:00Z">
              <w:r>
                <w:rPr/>
                <w:delText>Learning curve</w:delText>
              </w:r>
            </w:del>
            <w:ins w:id="462" w:author="Riegel, Maximilian (Nokia - DE/Munich)" w:date="2022-03-09T15:36:00Z">
              <w:r>
                <w:rPr/>
                <w:t>Execution</w:t>
              </w:r>
            </w:ins>
          </w:p>
        </w:tc>
        <w:tc>
          <w:tcPr>
            <w:tcW w:w="3627" w:type="dxa"/>
            <w:tcBorders>
              <w:left w:val="single" w:sz="4" w:space="0" w:color="000000"/>
              <w:bottom w:val="single" w:sz="4" w:space="0" w:color="000000"/>
              <w:right w:val="single" w:sz="4" w:space="0" w:color="000000"/>
            </w:tcBorders>
          </w:tcPr>
          <w:p>
            <w:pPr>
              <w:pStyle w:val="TableContents"/>
              <w:jc w:val="center"/>
              <w:rPr/>
            </w:pPr>
            <w:r>
              <w:rPr/>
              <w:t>Easy entry</w:t>
            </w:r>
          </w:p>
        </w:tc>
        <w:tc>
          <w:tcPr>
            <w:tcW w:w="3332" w:type="dxa"/>
            <w:tcBorders>
              <w:bottom w:val="single" w:sz="4" w:space="0" w:color="000000"/>
            </w:tcBorders>
          </w:tcPr>
          <w:p>
            <w:pPr>
              <w:pStyle w:val="TableContents"/>
              <w:jc w:val="center"/>
              <w:rPr/>
            </w:pPr>
            <w:r>
              <w:rPr/>
              <w:t>Comprehensive knowledge required</w:t>
            </w:r>
          </w:p>
        </w:tc>
      </w:tr>
      <w:tr>
        <w:trPr/>
        <w:tc>
          <w:tcPr>
            <w:tcW w:w="9360" w:type="dxa"/>
            <w:gridSpan w:val="3"/>
            <w:tcBorders>
              <w:top w:val="single" w:sz="4" w:space="0" w:color="000000"/>
              <w:bottom w:val="single" w:sz="4" w:space="0" w:color="000000"/>
            </w:tcBorders>
          </w:tcPr>
          <w:p>
            <w:pPr>
              <w:pStyle w:val="Heading2"/>
              <w:numPr>
                <w:ilvl w:val="1"/>
                <w:numId w:val="3"/>
              </w:numPr>
              <w:spacing w:before="240" w:after="60"/>
              <w:rPr>
                <w:rFonts w:ascii="Liberation Serif" w:hAnsi="Liberation Serif"/>
                <w:b/>
                <w:b/>
                <w:color w:val="000000"/>
                <w:szCs w:val="24"/>
                <w:u w:val="none"/>
              </w:rPr>
            </w:pPr>
            <w:r>
              <w:rPr/>
              <w:t>Administration</w:t>
            </w:r>
          </w:p>
        </w:tc>
      </w:tr>
      <w:tr>
        <w:trPr/>
        <w:tc>
          <w:tcPr>
            <w:tcW w:w="2401" w:type="dxa"/>
            <w:tcBorders>
              <w:bottom w:val="single" w:sz="4" w:space="0" w:color="000000"/>
            </w:tcBorders>
          </w:tcPr>
          <w:p>
            <w:pPr>
              <w:pStyle w:val="TableContents"/>
              <w:jc w:val="center"/>
              <w:rPr>
                <w:rFonts w:ascii="Liberation Serif" w:hAnsi="Liberation Serif"/>
                <w:color w:val="000000"/>
                <w:szCs w:val="24"/>
              </w:rPr>
            </w:pPr>
            <w:ins w:id="463" w:author="Riegel, Maximilian (Nokia - DE/Munich)" w:date="2022-03-09T15:15:00Z">
              <w:r>
                <w:rPr>
                  <w:rFonts w:ascii="Liberation Serif" w:hAnsi="Liberation Serif"/>
                  <w:color w:val="000000"/>
                  <w:szCs w:val="24"/>
                </w:rPr>
                <w:t>Approach</w:t>
              </w:r>
            </w:ins>
          </w:p>
        </w:tc>
        <w:tc>
          <w:tcPr>
            <w:tcW w:w="3627" w:type="dxa"/>
            <w:tcBorders>
              <w:left w:val="single" w:sz="4" w:space="0" w:color="000000"/>
              <w:bottom w:val="single" w:sz="4" w:space="0" w:color="000000"/>
              <w:right w:val="single" w:sz="4" w:space="0" w:color="000000"/>
            </w:tcBorders>
          </w:tcPr>
          <w:p>
            <w:pPr>
              <w:pStyle w:val="TableContents"/>
              <w:jc w:val="center"/>
              <w:rPr>
                <w:rFonts w:ascii="Liberation Serif" w:hAnsi="Liberation Serif"/>
                <w:color w:val="000000"/>
                <w:szCs w:val="24"/>
              </w:rPr>
            </w:pPr>
            <w:r>
              <w:rPr>
                <w:rFonts w:ascii="Liberation Serif" w:hAnsi="Liberation Serif"/>
                <w:color w:val="000000"/>
                <w:szCs w:val="24"/>
              </w:rPr>
              <w:t>Self-configuration, often distributed</w:t>
            </w:r>
          </w:p>
        </w:tc>
        <w:tc>
          <w:tcPr>
            <w:tcW w:w="3332" w:type="dxa"/>
            <w:tcBorders>
              <w:bottom w:val="single" w:sz="4" w:space="0" w:color="000000"/>
            </w:tcBorders>
          </w:tcPr>
          <w:p>
            <w:pPr>
              <w:pStyle w:val="TableContents"/>
              <w:jc w:val="center"/>
              <w:rPr>
                <w:rFonts w:ascii="Liberation Serif" w:hAnsi="Liberation Serif"/>
                <w:color w:val="000000"/>
                <w:szCs w:val="24"/>
              </w:rPr>
            </w:pPr>
            <w:r>
              <w:rPr>
                <w:rFonts w:ascii="Liberation Serif" w:hAnsi="Liberation Serif"/>
                <w:color w:val="000000"/>
                <w:szCs w:val="24"/>
              </w:rPr>
              <w:t>Centrally controlled</w:t>
            </w:r>
          </w:p>
        </w:tc>
      </w:tr>
      <w:tr>
        <w:trPr/>
        <w:tc>
          <w:tcPr>
            <w:tcW w:w="2401" w:type="dxa"/>
            <w:tcBorders>
              <w:bottom w:val="single" w:sz="4" w:space="0" w:color="000000"/>
            </w:tcBorders>
          </w:tcPr>
          <w:p>
            <w:pPr>
              <w:pStyle w:val="TableContents"/>
              <w:jc w:val="center"/>
              <w:rPr>
                <w:rFonts w:ascii="Liberation Serif" w:hAnsi="Liberation Serif"/>
                <w:color w:val="000000"/>
                <w:szCs w:val="24"/>
              </w:rPr>
            </w:pPr>
            <w:ins w:id="464" w:author="Riegel, Maximilian (Nokia - DE/Munich)" w:date="2022-03-09T15:19:00Z">
              <w:r>
                <w:rPr>
                  <w:rFonts w:ascii="Liberation Serif" w:hAnsi="Liberation Serif"/>
                  <w:color w:val="000000"/>
                  <w:szCs w:val="24"/>
                </w:rPr>
                <w:t>Tools</w:t>
              </w:r>
            </w:ins>
          </w:p>
        </w:tc>
        <w:tc>
          <w:tcPr>
            <w:tcW w:w="3627" w:type="dxa"/>
            <w:tcBorders>
              <w:left w:val="single" w:sz="4" w:space="0" w:color="000000"/>
              <w:bottom w:val="single" w:sz="4" w:space="0" w:color="000000"/>
              <w:right w:val="single" w:sz="4" w:space="0" w:color="000000"/>
            </w:tcBorders>
          </w:tcPr>
          <w:p>
            <w:pPr>
              <w:pStyle w:val="TableContents"/>
              <w:jc w:val="center"/>
              <w:rPr>
                <w:rFonts w:ascii="Liberation Serif" w:hAnsi="Liberation Serif"/>
                <w:color w:val="000000"/>
                <w:szCs w:val="24"/>
              </w:rPr>
            </w:pPr>
            <w:r>
              <w:rPr>
                <w:rFonts w:ascii="Liberation Serif" w:hAnsi="Liberation Serif"/>
                <w:color w:val="000000"/>
                <w:szCs w:val="24"/>
              </w:rPr>
              <w:t>Use of simple security means</w:t>
            </w:r>
          </w:p>
        </w:tc>
        <w:tc>
          <w:tcPr>
            <w:tcW w:w="3332" w:type="dxa"/>
            <w:tcBorders>
              <w:bottom w:val="single" w:sz="4" w:space="0" w:color="000000"/>
            </w:tcBorders>
          </w:tcPr>
          <w:p>
            <w:pPr>
              <w:pStyle w:val="TableContents"/>
              <w:jc w:val="center"/>
              <w:rPr>
                <w:rFonts w:ascii="Liberation Serif" w:hAnsi="Liberation Serif"/>
                <w:color w:val="000000"/>
                <w:szCs w:val="24"/>
              </w:rPr>
            </w:pPr>
            <w:r>
              <w:rPr>
                <w:rFonts w:ascii="Liberation Serif" w:hAnsi="Liberation Serif"/>
                <w:color w:val="000000"/>
                <w:szCs w:val="24"/>
              </w:rPr>
              <w:t>Complex security architecture</w:t>
            </w:r>
          </w:p>
        </w:tc>
      </w:tr>
      <w:tr>
        <w:trPr/>
        <w:tc>
          <w:tcPr>
            <w:tcW w:w="2401" w:type="dxa"/>
            <w:tcBorders>
              <w:bottom w:val="single" w:sz="4" w:space="0" w:color="000000"/>
            </w:tcBorders>
          </w:tcPr>
          <w:p>
            <w:pPr>
              <w:pStyle w:val="TableContents"/>
              <w:jc w:val="center"/>
              <w:rPr>
                <w:rFonts w:ascii="Liberation Serif" w:hAnsi="Liberation Serif"/>
                <w:color w:val="000000"/>
                <w:szCs w:val="24"/>
              </w:rPr>
            </w:pPr>
            <w:ins w:id="465" w:author="Riegel, Maximilian (Nokia - DE/Munich)" w:date="2022-03-09T15:16:00Z">
              <w:r>
                <w:rPr>
                  <w:rFonts w:ascii="Liberation Serif" w:hAnsi="Liberation Serif"/>
                  <w:color w:val="000000"/>
                  <w:szCs w:val="24"/>
                </w:rPr>
                <w:t>Objectives</w:t>
              </w:r>
            </w:ins>
          </w:p>
        </w:tc>
        <w:tc>
          <w:tcPr>
            <w:tcW w:w="3627" w:type="dxa"/>
            <w:tcBorders>
              <w:left w:val="single" w:sz="4" w:space="0" w:color="000000"/>
              <w:bottom w:val="single" w:sz="4" w:space="0" w:color="000000"/>
              <w:right w:val="single" w:sz="4" w:space="0" w:color="000000"/>
            </w:tcBorders>
          </w:tcPr>
          <w:p>
            <w:pPr>
              <w:pStyle w:val="TableContents"/>
              <w:jc w:val="center"/>
              <w:rPr>
                <w:rFonts w:ascii="Liberation Serif" w:hAnsi="Liberation Serif"/>
                <w:color w:val="000000"/>
                <w:szCs w:val="24"/>
              </w:rPr>
            </w:pPr>
            <w:r>
              <w:rPr>
                <w:rFonts w:ascii="Liberation Serif" w:hAnsi="Liberation Serif"/>
                <w:color w:val="000000"/>
                <w:szCs w:val="24"/>
              </w:rPr>
              <w:t>Flat-fee services</w:t>
            </w:r>
          </w:p>
        </w:tc>
        <w:tc>
          <w:tcPr>
            <w:tcW w:w="3332" w:type="dxa"/>
            <w:tcBorders>
              <w:bottom w:val="single" w:sz="4" w:space="0" w:color="000000"/>
            </w:tcBorders>
          </w:tcPr>
          <w:p>
            <w:pPr>
              <w:pStyle w:val="TableContents"/>
              <w:jc w:val="center"/>
              <w:rPr>
                <w:rFonts w:ascii="Liberation Serif" w:hAnsi="Liberation Serif"/>
                <w:color w:val="000000"/>
                <w:szCs w:val="24"/>
              </w:rPr>
            </w:pPr>
            <w:r>
              <w:rPr>
                <w:rFonts w:ascii="Liberation Serif" w:hAnsi="Liberation Serif"/>
                <w:color w:val="000000"/>
                <w:szCs w:val="24"/>
              </w:rPr>
              <w:t>SLAs and contracts</w:t>
            </w:r>
          </w:p>
        </w:tc>
      </w:tr>
      <w:tr>
        <w:trPr/>
        <w:tc>
          <w:tcPr>
            <w:tcW w:w="2401" w:type="dxa"/>
            <w:tcBorders>
              <w:bottom w:val="single" w:sz="4" w:space="0" w:color="000000"/>
            </w:tcBorders>
          </w:tcPr>
          <w:p>
            <w:pPr>
              <w:pStyle w:val="TableContents"/>
              <w:jc w:val="center"/>
              <w:rPr>
                <w:rFonts w:ascii="Liberation Serif" w:hAnsi="Liberation Serif"/>
                <w:color w:val="000000"/>
                <w:szCs w:val="24"/>
              </w:rPr>
            </w:pPr>
            <w:ins w:id="466" w:author="Riegel, Maximilian (Nokia - DE/Munich)" w:date="2022-03-09T15:20:00Z">
              <w:r>
                <w:rPr>
                  <w:rFonts w:ascii="Liberation Serif" w:hAnsi="Liberation Serif"/>
                  <w:color w:val="000000"/>
                  <w:szCs w:val="24"/>
                </w:rPr>
                <w:t>Applicability</w:t>
              </w:r>
            </w:ins>
          </w:p>
        </w:tc>
        <w:tc>
          <w:tcPr>
            <w:tcW w:w="3627" w:type="dxa"/>
            <w:tcBorders>
              <w:left w:val="single" w:sz="4" w:space="0" w:color="000000"/>
              <w:bottom w:val="single" w:sz="4" w:space="0" w:color="000000"/>
              <w:right w:val="single" w:sz="4" w:space="0" w:color="000000"/>
            </w:tcBorders>
          </w:tcPr>
          <w:p>
            <w:pPr>
              <w:pStyle w:val="TableContents"/>
              <w:jc w:val="center"/>
              <w:rPr>
                <w:rFonts w:ascii="Liberation Serif" w:hAnsi="Liberation Serif"/>
                <w:color w:val="000000"/>
                <w:szCs w:val="24"/>
              </w:rPr>
            </w:pPr>
            <w:r>
              <w:rPr>
                <w:rFonts w:ascii="Liberation Serif" w:hAnsi="Liberation Serif"/>
                <w:color w:val="000000"/>
                <w:szCs w:val="24"/>
              </w:rPr>
              <w:t>More choices for customization and sophisticated use cases</w:t>
            </w:r>
          </w:p>
        </w:tc>
        <w:tc>
          <w:tcPr>
            <w:tcW w:w="3332" w:type="dxa"/>
            <w:tcBorders>
              <w:bottom w:val="single" w:sz="4" w:space="0" w:color="000000"/>
            </w:tcBorders>
          </w:tcPr>
          <w:p>
            <w:pPr>
              <w:pStyle w:val="TableContents"/>
              <w:jc w:val="center"/>
              <w:rPr>
                <w:rFonts w:ascii="Liberation Serif" w:hAnsi="Liberation Serif"/>
                <w:color w:val="000000"/>
                <w:szCs w:val="24"/>
              </w:rPr>
            </w:pPr>
            <w:r>
              <w:rPr>
                <w:rFonts w:ascii="Liberation Serif" w:hAnsi="Liberation Serif"/>
                <w:color w:val="000000"/>
                <w:szCs w:val="24"/>
              </w:rPr>
              <w:t>Better suited to standard deployments</w:t>
            </w:r>
          </w:p>
        </w:tc>
      </w:tr>
      <w:tr>
        <w:trPr>
          <w:ins w:id="467" w:author="Riegel, Maximilian (Nokia - DE/Munich)" w:date="2022-03-09T15:38:00Z"/>
        </w:trPr>
        <w:tc>
          <w:tcPr>
            <w:tcW w:w="2401" w:type="dxa"/>
            <w:tcBorders>
              <w:bottom w:val="single" w:sz="4" w:space="0" w:color="000000"/>
            </w:tcBorders>
          </w:tcPr>
          <w:p>
            <w:pPr>
              <w:pStyle w:val="TableContents"/>
              <w:jc w:val="center"/>
              <w:rPr>
                <w:rFonts w:ascii="Liberation Serif" w:hAnsi="Liberation Serif"/>
                <w:color w:val="000000"/>
                <w:szCs w:val="24"/>
              </w:rPr>
            </w:pPr>
            <w:ins w:id="468" w:author="Riegel, Maximilian (Nokia - DE/Munich)" w:date="2022-03-09T15:38:00Z">
              <w:r>
                <w:rPr>
                  <w:rFonts w:ascii="Liberation Serif" w:hAnsi="Liberation Serif"/>
                  <w:color w:val="000000"/>
                  <w:szCs w:val="24"/>
                </w:rPr>
                <w:t>Standardization</w:t>
              </w:r>
            </w:ins>
          </w:p>
        </w:tc>
        <w:tc>
          <w:tcPr>
            <w:tcW w:w="3627" w:type="dxa"/>
            <w:tcBorders>
              <w:left w:val="single" w:sz="4" w:space="0" w:color="000000"/>
              <w:bottom w:val="single" w:sz="4" w:space="0" w:color="000000"/>
              <w:right w:val="single" w:sz="4" w:space="0" w:color="000000"/>
            </w:tcBorders>
          </w:tcPr>
          <w:p>
            <w:pPr>
              <w:pStyle w:val="TableContents"/>
              <w:jc w:val="center"/>
              <w:rPr>
                <w:rFonts w:ascii="Liberation Serif" w:hAnsi="Liberation Serif"/>
                <w:color w:val="000000"/>
                <w:szCs w:val="24"/>
              </w:rPr>
            </w:pPr>
            <w:ins w:id="469" w:author="Riegel, Maximilian (Nokia - DE/Munich)" w:date="2022-03-09T16:13:00Z">
              <w:r>
                <w:rPr>
                  <w:rFonts w:ascii="Liberation Serif" w:hAnsi="Liberation Serif"/>
                  <w:color w:val="000000"/>
                  <w:szCs w:val="24"/>
                </w:rPr>
                <w:t>Limited to L1 &amp; L2; higher layers adopted from IETF</w:t>
              </w:r>
            </w:ins>
          </w:p>
        </w:tc>
        <w:tc>
          <w:tcPr>
            <w:tcW w:w="3332" w:type="dxa"/>
            <w:tcBorders>
              <w:bottom w:val="single" w:sz="4" w:space="0" w:color="000000"/>
            </w:tcBorders>
          </w:tcPr>
          <w:p>
            <w:pPr>
              <w:pStyle w:val="TableContents"/>
              <w:jc w:val="center"/>
              <w:rPr>
                <w:rFonts w:ascii="Liberation Serif" w:hAnsi="Liberation Serif"/>
                <w:color w:val="000000"/>
                <w:szCs w:val="24"/>
              </w:rPr>
            </w:pPr>
            <w:ins w:id="470" w:author="Riegel, Maximilian (Nokia - DE/Munich)" w:date="2022-03-09T16:14:00Z">
              <w:r>
                <w:rPr>
                  <w:rFonts w:ascii="Liberation Serif" w:hAnsi="Liberation Serif"/>
                  <w:color w:val="000000"/>
                  <w:szCs w:val="24"/>
                </w:rPr>
                <w:t>Complete suite of specifications partly leveraging IETF protocols</w:t>
              </w:r>
            </w:ins>
          </w:p>
        </w:tc>
      </w:tr>
      <w:tr>
        <w:trPr/>
        <w:tc>
          <w:tcPr>
            <w:tcW w:w="2401" w:type="dxa"/>
            <w:tcBorders>
              <w:bottom w:val="single" w:sz="4" w:space="0" w:color="000000"/>
            </w:tcBorders>
          </w:tcPr>
          <w:p>
            <w:pPr>
              <w:pStyle w:val="TableContents"/>
              <w:jc w:val="center"/>
              <w:rPr>
                <w:rFonts w:ascii="Liberation Serif" w:hAnsi="Liberation Serif"/>
                <w:color w:val="000000"/>
                <w:szCs w:val="24"/>
              </w:rPr>
            </w:pPr>
            <w:ins w:id="471" w:author="Riegel, Maximilian (Nokia - DE/Munich)" w:date="2022-03-09T15:21:00Z">
              <w:r>
                <w:rPr>
                  <w:rFonts w:ascii="Liberation Serif" w:hAnsi="Liberation Serif"/>
                  <w:color w:val="000000"/>
                  <w:szCs w:val="24"/>
                </w:rPr>
                <w:t>Interoperability</w:t>
              </w:r>
            </w:ins>
          </w:p>
        </w:tc>
        <w:tc>
          <w:tcPr>
            <w:tcW w:w="3627" w:type="dxa"/>
            <w:tcBorders>
              <w:left w:val="single" w:sz="4" w:space="0" w:color="000000"/>
              <w:bottom w:val="single" w:sz="4" w:space="0" w:color="000000"/>
              <w:right w:val="single" w:sz="4" w:space="0" w:color="000000"/>
            </w:tcBorders>
          </w:tcPr>
          <w:p>
            <w:pPr>
              <w:pStyle w:val="TableContents"/>
              <w:jc w:val="center"/>
              <w:rPr>
                <w:rFonts w:ascii="Liberation Serif" w:hAnsi="Liberation Serif"/>
                <w:color w:val="000000"/>
                <w:szCs w:val="24"/>
              </w:rPr>
            </w:pPr>
            <w:ins w:id="472" w:author="Riegel, Maximilian (Nokia - DE/Munich)" w:date="2022-03-09T16:15:00Z">
              <w:r>
                <w:rPr>
                  <w:rFonts w:ascii="Liberation Serif" w:hAnsi="Liberation Serif"/>
                  <w:color w:val="000000"/>
                  <w:szCs w:val="24"/>
                </w:rPr>
                <w:t>Basic tools provided, but finally relying on peer-to-peer agreements</w:t>
              </w:r>
            </w:ins>
          </w:p>
        </w:tc>
        <w:tc>
          <w:tcPr>
            <w:tcW w:w="3332" w:type="dxa"/>
            <w:tcBorders>
              <w:bottom w:val="single" w:sz="4" w:space="0" w:color="000000"/>
            </w:tcBorders>
          </w:tcPr>
          <w:p>
            <w:pPr>
              <w:pStyle w:val="TableContents"/>
              <w:jc w:val="center"/>
              <w:rPr>
                <w:rFonts w:ascii="Liberation Serif" w:hAnsi="Liberation Serif"/>
                <w:color w:val="000000"/>
                <w:szCs w:val="24"/>
              </w:rPr>
            </w:pPr>
            <w:ins w:id="473" w:author="Riegel, Maximilian (Nokia - DE/Munich)" w:date="2022-03-09T16:16:00Z">
              <w:r>
                <w:rPr>
                  <w:rFonts w:ascii="Liberation Serif" w:hAnsi="Liberation Serif"/>
                  <w:color w:val="000000"/>
                  <w:szCs w:val="24"/>
                </w:rPr>
                <w:t>Fully specified</w:t>
              </w:r>
            </w:ins>
          </w:p>
        </w:tc>
      </w:tr>
      <w:tr>
        <w:trPr>
          <w:ins w:id="474" w:author="Riegel, Maximilian (Nokia - DE/Munich)" w:date="2022-03-09T15:39:00Z"/>
        </w:trPr>
        <w:tc>
          <w:tcPr>
            <w:tcW w:w="2401" w:type="dxa"/>
            <w:tcBorders>
              <w:bottom w:val="single" w:sz="4" w:space="0" w:color="000000"/>
            </w:tcBorders>
          </w:tcPr>
          <w:p>
            <w:pPr>
              <w:pStyle w:val="TableContents"/>
              <w:jc w:val="center"/>
              <w:rPr>
                <w:rFonts w:ascii="Liberation Serif" w:hAnsi="Liberation Serif"/>
                <w:color w:val="000000"/>
                <w:szCs w:val="24"/>
              </w:rPr>
            </w:pPr>
            <w:ins w:id="475" w:author="Riegel, Maximilian (Nokia - DE/Munich)" w:date="2022-03-09T15:39:00Z">
              <w:r>
                <w:rPr>
                  <w:rFonts w:ascii="Liberation Serif" w:hAnsi="Liberation Serif"/>
                  <w:color w:val="000000"/>
                  <w:szCs w:val="24"/>
                </w:rPr>
                <w:t>Execution</w:t>
              </w:r>
            </w:ins>
          </w:p>
        </w:tc>
        <w:tc>
          <w:tcPr>
            <w:tcW w:w="3627" w:type="dxa"/>
            <w:tcBorders>
              <w:left w:val="single" w:sz="4" w:space="0" w:color="000000"/>
              <w:bottom w:val="single" w:sz="4" w:space="0" w:color="000000"/>
              <w:right w:val="single" w:sz="4" w:space="0" w:color="000000"/>
            </w:tcBorders>
          </w:tcPr>
          <w:p>
            <w:pPr>
              <w:pStyle w:val="TableContents"/>
              <w:jc w:val="center"/>
              <w:rPr>
                <w:rFonts w:ascii="Liberation Serif" w:hAnsi="Liberation Serif"/>
                <w:color w:val="000000"/>
                <w:szCs w:val="24"/>
              </w:rPr>
            </w:pPr>
            <w:ins w:id="476" w:author="Riegel, Maximilian (Nokia - DE/Munich)" w:date="2022-03-09T16:17:00Z">
              <w:r>
                <w:rPr>
                  <w:rFonts w:ascii="Liberation Serif" w:hAnsi="Liberation Serif"/>
                  <w:color w:val="000000"/>
                  <w:szCs w:val="24"/>
                </w:rPr>
                <w:t>Very scalable depends on operational needs</w:t>
              </w:r>
            </w:ins>
          </w:p>
        </w:tc>
        <w:tc>
          <w:tcPr>
            <w:tcW w:w="3332" w:type="dxa"/>
            <w:tcBorders>
              <w:bottom w:val="single" w:sz="4" w:space="0" w:color="000000"/>
            </w:tcBorders>
          </w:tcPr>
          <w:p>
            <w:pPr>
              <w:pStyle w:val="TableContents"/>
              <w:jc w:val="center"/>
              <w:rPr>
                <w:rFonts w:ascii="Liberation Serif" w:hAnsi="Liberation Serif"/>
                <w:color w:val="000000"/>
                <w:szCs w:val="24"/>
              </w:rPr>
            </w:pPr>
            <w:ins w:id="477" w:author="Riegel, Maximilian (Nokia - DE/Munich)" w:date="2022-03-09T16:18:00Z">
              <w:r>
                <w:rPr>
                  <w:rFonts w:ascii="Liberation Serif" w:hAnsi="Liberation Serif"/>
                  <w:color w:val="000000"/>
                  <w:szCs w:val="24"/>
                </w:rPr>
                <w:t>Only full scope according to specifications</w:t>
              </w:r>
            </w:ins>
          </w:p>
        </w:tc>
      </w:tr>
      <w:tr>
        <w:trPr/>
        <w:tc>
          <w:tcPr>
            <w:tcW w:w="9360" w:type="dxa"/>
            <w:gridSpan w:val="3"/>
            <w:tcBorders>
              <w:top w:val="single" w:sz="4" w:space="0" w:color="000000"/>
              <w:bottom w:val="single" w:sz="4" w:space="0" w:color="000000"/>
            </w:tcBorders>
          </w:tcPr>
          <w:p>
            <w:pPr>
              <w:pStyle w:val="Heading2"/>
              <w:numPr>
                <w:ilvl w:val="1"/>
                <w:numId w:val="3"/>
              </w:numPr>
              <w:spacing w:before="240" w:after="60"/>
              <w:rPr>
                <w:rFonts w:ascii="Liberation Serif" w:hAnsi="Liberation Serif"/>
                <w:b/>
                <w:b/>
                <w:color w:val="000000"/>
                <w:szCs w:val="24"/>
                <w:u w:val="none"/>
              </w:rPr>
            </w:pPr>
            <w:r>
              <w:rPr/>
              <w:t>Operation</w:t>
            </w:r>
          </w:p>
        </w:tc>
      </w:tr>
      <w:tr>
        <w:trPr>
          <w:ins w:id="478" w:author="Riegel, Maximilian (Nokia - DE/Munich)" w:date="2022-03-09T15:34:00Z"/>
        </w:trPr>
        <w:tc>
          <w:tcPr>
            <w:tcW w:w="2401" w:type="dxa"/>
            <w:tcBorders>
              <w:bottom w:val="single" w:sz="4" w:space="0" w:color="000000"/>
            </w:tcBorders>
          </w:tcPr>
          <w:p>
            <w:pPr>
              <w:pStyle w:val="TableContents"/>
              <w:jc w:val="center"/>
              <w:rPr>
                <w:rFonts w:ascii="Liberation Serif" w:hAnsi="Liberation Serif"/>
                <w:color w:val="000000"/>
                <w:szCs w:val="24"/>
              </w:rPr>
            </w:pPr>
            <w:ins w:id="479" w:author="Riegel, Maximilian (Nokia - DE/Munich)" w:date="2022-03-09T15:34:00Z">
              <w:r>
                <w:rPr>
                  <w:rFonts w:ascii="Liberation Serif" w:hAnsi="Liberation Serif"/>
                  <w:color w:val="000000"/>
                  <w:szCs w:val="24"/>
                </w:rPr>
                <w:t>Approach</w:t>
              </w:r>
            </w:ins>
          </w:p>
        </w:tc>
        <w:tc>
          <w:tcPr>
            <w:tcW w:w="3627" w:type="dxa"/>
            <w:tcBorders>
              <w:left w:val="single" w:sz="4" w:space="0" w:color="000000"/>
              <w:bottom w:val="single" w:sz="4" w:space="0" w:color="000000"/>
              <w:right w:val="single" w:sz="4" w:space="0" w:color="000000"/>
            </w:tcBorders>
          </w:tcPr>
          <w:p>
            <w:pPr>
              <w:pStyle w:val="TableContents"/>
              <w:jc w:val="center"/>
              <w:rPr>
                <w:rFonts w:ascii="Liberation Serif" w:hAnsi="Liberation Serif"/>
                <w:color w:val="000000"/>
                <w:szCs w:val="24"/>
              </w:rPr>
            </w:pPr>
            <w:ins w:id="480" w:author="Riegel, Maximilian (Nokia - DE/Munich)" w:date="2022-03-09T15:34:00Z">
              <w:r>
                <w:rPr>
                  <w:rFonts w:ascii="Liberation Serif" w:hAnsi="Liberation Serif"/>
                  <w:color w:val="000000"/>
                  <w:szCs w:val="24"/>
                </w:rPr>
                <w:t>Usually over-provisioning used to avoid operational complexity and expenses</w:t>
              </w:r>
            </w:ins>
          </w:p>
        </w:tc>
        <w:tc>
          <w:tcPr>
            <w:tcW w:w="3332" w:type="dxa"/>
            <w:tcBorders>
              <w:bottom w:val="single" w:sz="4" w:space="0" w:color="000000"/>
            </w:tcBorders>
          </w:tcPr>
          <w:p>
            <w:pPr>
              <w:pStyle w:val="TableContents"/>
              <w:jc w:val="center"/>
              <w:rPr>
                <w:rFonts w:ascii="Liberation Serif" w:hAnsi="Liberation Serif"/>
                <w:color w:val="000000"/>
                <w:szCs w:val="24"/>
              </w:rPr>
            </w:pPr>
            <w:ins w:id="481" w:author="Riegel, Maximilian (Nokia - DE/Munich)" w:date="2022-03-09T15:34:00Z">
              <w:r>
                <w:rPr>
                  <w:rFonts w:ascii="Liberation Serif" w:hAnsi="Liberation Serif"/>
                  <w:color w:val="000000"/>
                  <w:szCs w:val="24"/>
                </w:rPr>
                <w:t>Dynamic re-adjustments of network resources to optimize operational cost</w:t>
              </w:r>
            </w:ins>
          </w:p>
        </w:tc>
      </w:tr>
      <w:tr>
        <w:trPr/>
        <w:tc>
          <w:tcPr>
            <w:tcW w:w="2401" w:type="dxa"/>
            <w:tcBorders>
              <w:bottom w:val="single" w:sz="4" w:space="0" w:color="000000"/>
            </w:tcBorders>
          </w:tcPr>
          <w:p>
            <w:pPr>
              <w:pStyle w:val="TableContents"/>
              <w:jc w:val="center"/>
              <w:rPr>
                <w:rFonts w:ascii="Liberation Serif" w:hAnsi="Liberation Serif"/>
                <w:color w:val="000000"/>
                <w:szCs w:val="24"/>
              </w:rPr>
            </w:pPr>
            <w:ins w:id="482" w:author="Riegel, Maximilian (Nokia - DE/Munich)" w:date="2022-03-09T15:16:00Z">
              <w:r>
                <w:rPr>
                  <w:rFonts w:ascii="Liberation Serif" w:hAnsi="Liberation Serif"/>
                  <w:color w:val="000000"/>
                  <w:szCs w:val="24"/>
                </w:rPr>
                <w:t>Tools</w:t>
              </w:r>
            </w:ins>
          </w:p>
        </w:tc>
        <w:tc>
          <w:tcPr>
            <w:tcW w:w="3627" w:type="dxa"/>
            <w:tcBorders>
              <w:left w:val="single" w:sz="4" w:space="0" w:color="000000"/>
              <w:bottom w:val="single" w:sz="4" w:space="0" w:color="000000"/>
              <w:right w:val="single" w:sz="4" w:space="0" w:color="000000"/>
            </w:tcBorders>
          </w:tcPr>
          <w:p>
            <w:pPr>
              <w:pStyle w:val="TableContents"/>
              <w:jc w:val="center"/>
              <w:rPr>
                <w:rFonts w:ascii="Liberation Serif" w:hAnsi="Liberation Serif"/>
                <w:color w:val="000000"/>
                <w:szCs w:val="24"/>
              </w:rPr>
            </w:pPr>
            <w:r>
              <w:rPr>
                <w:rFonts w:ascii="Liberation Serif" w:hAnsi="Liberation Serif"/>
                <w:color w:val="000000"/>
                <w:szCs w:val="24"/>
              </w:rPr>
              <w:t>Simple means for verification of proper operation</w:t>
            </w:r>
          </w:p>
        </w:tc>
        <w:tc>
          <w:tcPr>
            <w:tcW w:w="3332" w:type="dxa"/>
            <w:tcBorders>
              <w:bottom w:val="single" w:sz="4" w:space="0" w:color="000000"/>
            </w:tcBorders>
          </w:tcPr>
          <w:p>
            <w:pPr>
              <w:pStyle w:val="TableContents"/>
              <w:jc w:val="center"/>
              <w:rPr>
                <w:rFonts w:ascii="Liberation Serif" w:hAnsi="Liberation Serif"/>
                <w:color w:val="000000"/>
                <w:szCs w:val="24"/>
              </w:rPr>
            </w:pPr>
            <w:r>
              <w:rPr>
                <w:rFonts w:ascii="Liberation Serif" w:hAnsi="Liberation Serif"/>
                <w:color w:val="000000"/>
                <w:szCs w:val="24"/>
              </w:rPr>
              <w:t>Comprehensive monitoring</w:t>
            </w:r>
          </w:p>
        </w:tc>
      </w:tr>
      <w:tr>
        <w:trPr/>
        <w:tc>
          <w:tcPr>
            <w:tcW w:w="2401" w:type="dxa"/>
            <w:tcBorders>
              <w:bottom w:val="single" w:sz="4" w:space="0" w:color="000000"/>
            </w:tcBorders>
          </w:tcPr>
          <w:p>
            <w:pPr>
              <w:pStyle w:val="TableContents"/>
              <w:jc w:val="center"/>
              <w:rPr>
                <w:rFonts w:ascii="Liberation Serif" w:hAnsi="Liberation Serif"/>
                <w:color w:val="000000"/>
                <w:szCs w:val="24"/>
              </w:rPr>
            </w:pPr>
            <w:ins w:id="483" w:author="Riegel, Maximilian (Nokia - DE/Munich)" w:date="2022-03-09T15:34:00Z">
              <w:r>
                <w:rPr>
                  <w:rFonts w:ascii="Liberation Serif" w:hAnsi="Liberation Serif"/>
                  <w:color w:val="000000"/>
                  <w:szCs w:val="24"/>
                </w:rPr>
                <w:t>Objectives</w:t>
              </w:r>
            </w:ins>
          </w:p>
        </w:tc>
        <w:tc>
          <w:tcPr>
            <w:tcW w:w="3627" w:type="dxa"/>
            <w:tcBorders>
              <w:left w:val="single" w:sz="4" w:space="0" w:color="000000"/>
              <w:bottom w:val="single" w:sz="4" w:space="0" w:color="000000"/>
              <w:right w:val="single" w:sz="4" w:space="0" w:color="000000"/>
            </w:tcBorders>
          </w:tcPr>
          <w:p>
            <w:pPr>
              <w:pStyle w:val="TableContents"/>
              <w:jc w:val="center"/>
              <w:rPr>
                <w:rFonts w:ascii="Liberation Serif" w:hAnsi="Liberation Serif"/>
                <w:color w:val="000000"/>
                <w:szCs w:val="24"/>
              </w:rPr>
            </w:pPr>
            <w:ins w:id="484" w:author="Riegel, Maximilian (Nokia - DE/Munich)" w:date="2022-03-09T16:20:00Z">
              <w:r>
                <w:rPr>
                  <w:rFonts w:ascii="Liberation Serif" w:hAnsi="Liberation Serif"/>
                  <w:color w:val="000000"/>
                  <w:szCs w:val="24"/>
                </w:rPr>
                <w:t>Simplicity and automation</w:t>
              </w:r>
            </w:ins>
            <w:del w:id="485" w:author="Riegel, Maximilian (Nokia - DE/Munich)" w:date="2022-03-09T15:34:00Z">
              <w:r>
                <w:rPr>
                  <w:rFonts w:ascii="Liberation Serif" w:hAnsi="Liberation Serif"/>
                  <w:color w:val="000000"/>
                  <w:szCs w:val="24"/>
                </w:rPr>
                <w:delText>Usually over-provisioning used to avoid operational complexity and expenses</w:delText>
              </w:r>
            </w:del>
          </w:p>
        </w:tc>
        <w:tc>
          <w:tcPr>
            <w:tcW w:w="3332" w:type="dxa"/>
            <w:tcBorders>
              <w:bottom w:val="single" w:sz="4" w:space="0" w:color="000000"/>
            </w:tcBorders>
          </w:tcPr>
          <w:p>
            <w:pPr>
              <w:pStyle w:val="TableContents"/>
              <w:jc w:val="center"/>
              <w:rPr>
                <w:rFonts w:ascii="Liberation Serif" w:hAnsi="Liberation Serif"/>
                <w:color w:val="000000"/>
                <w:szCs w:val="24"/>
              </w:rPr>
            </w:pPr>
            <w:ins w:id="486" w:author="Riegel, Maximilian (Nokia - DE/Munich)" w:date="2022-03-09T16:20:00Z">
              <w:r>
                <w:rPr>
                  <w:rFonts w:ascii="Liberation Serif" w:hAnsi="Liberation Serif"/>
                  <w:color w:val="000000"/>
                  <w:szCs w:val="24"/>
                </w:rPr>
                <w:t>Full control and deep insights</w:t>
              </w:r>
            </w:ins>
            <w:del w:id="487" w:author="Riegel, Maximilian (Nokia - DE/Munich)" w:date="2022-03-09T15:34:00Z">
              <w:r>
                <w:rPr>
                  <w:rFonts w:ascii="Liberation Serif" w:hAnsi="Liberation Serif"/>
                  <w:color w:val="000000"/>
                  <w:szCs w:val="24"/>
                </w:rPr>
                <w:delText>Dynamic re-adjustments of network resources to optimize operational cost</w:delText>
              </w:r>
            </w:del>
          </w:p>
        </w:tc>
      </w:tr>
      <w:tr>
        <w:trPr/>
        <w:tc>
          <w:tcPr>
            <w:tcW w:w="2401" w:type="dxa"/>
            <w:tcBorders>
              <w:bottom w:val="single" w:sz="4" w:space="0" w:color="000000"/>
            </w:tcBorders>
          </w:tcPr>
          <w:p>
            <w:pPr>
              <w:pStyle w:val="TableContents"/>
              <w:jc w:val="center"/>
              <w:rPr>
                <w:rFonts w:ascii="Liberation Serif" w:hAnsi="Liberation Serif"/>
                <w:color w:val="000000"/>
                <w:szCs w:val="24"/>
              </w:rPr>
            </w:pPr>
            <w:ins w:id="488" w:author="Riegel, Maximilian (Nokia - DE/Munich)" w:date="2022-03-09T15:34:00Z">
              <w:r>
                <w:rPr>
                  <w:rFonts w:ascii="Liberation Serif" w:hAnsi="Liberation Serif"/>
                  <w:color w:val="000000"/>
                  <w:szCs w:val="24"/>
                </w:rPr>
                <w:t>Applicability</w:t>
              </w:r>
            </w:ins>
          </w:p>
        </w:tc>
        <w:tc>
          <w:tcPr>
            <w:tcW w:w="3627" w:type="dxa"/>
            <w:tcBorders>
              <w:left w:val="single" w:sz="4" w:space="0" w:color="000000"/>
              <w:bottom w:val="single" w:sz="4" w:space="0" w:color="000000"/>
              <w:right w:val="single" w:sz="4" w:space="0" w:color="000000"/>
            </w:tcBorders>
          </w:tcPr>
          <w:p>
            <w:pPr>
              <w:pStyle w:val="TableContents"/>
              <w:jc w:val="center"/>
              <w:rPr>
                <w:rFonts w:ascii="Liberation Serif" w:hAnsi="Liberation Serif"/>
                <w:color w:val="000000"/>
                <w:szCs w:val="24"/>
              </w:rPr>
            </w:pPr>
            <w:ins w:id="489" w:author="Riegel, Maximilian (Nokia - DE/Munich)" w:date="2022-03-09T16:21:00Z">
              <w:r>
                <w:rPr>
                  <w:rFonts w:ascii="Liberation Serif" w:hAnsi="Liberation Serif"/>
                  <w:color w:val="000000"/>
                  <w:szCs w:val="24"/>
                </w:rPr>
                <w:t>Keep bits flowing</w:t>
              </w:r>
            </w:ins>
          </w:p>
        </w:tc>
        <w:tc>
          <w:tcPr>
            <w:tcW w:w="3332" w:type="dxa"/>
            <w:tcBorders>
              <w:bottom w:val="single" w:sz="4" w:space="0" w:color="000000"/>
            </w:tcBorders>
          </w:tcPr>
          <w:p>
            <w:pPr>
              <w:pStyle w:val="TableContents"/>
              <w:jc w:val="center"/>
              <w:rPr>
                <w:rFonts w:ascii="Liberation Serif" w:hAnsi="Liberation Serif"/>
                <w:color w:val="000000"/>
                <w:szCs w:val="24"/>
              </w:rPr>
            </w:pPr>
            <w:ins w:id="490" w:author="Riegel, Maximilian (Nokia - DE/Munich)" w:date="2022-03-09T16:21:00Z">
              <w:r>
                <w:rPr>
                  <w:rFonts w:ascii="Liberation Serif" w:hAnsi="Liberation Serif"/>
                  <w:color w:val="000000"/>
                  <w:szCs w:val="24"/>
                </w:rPr>
                <w:t>Generate value</w:t>
              </w:r>
            </w:ins>
          </w:p>
        </w:tc>
      </w:tr>
      <w:tr>
        <w:trPr/>
        <w:tc>
          <w:tcPr>
            <w:tcW w:w="2401" w:type="dxa"/>
            <w:tcBorders>
              <w:bottom w:val="single" w:sz="4" w:space="0" w:color="000000"/>
            </w:tcBorders>
          </w:tcPr>
          <w:p>
            <w:pPr>
              <w:pStyle w:val="TableContents"/>
              <w:jc w:val="center"/>
              <w:rPr>
                <w:rFonts w:ascii="Liberation Serif" w:hAnsi="Liberation Serif"/>
                <w:color w:val="000000"/>
                <w:szCs w:val="24"/>
              </w:rPr>
            </w:pPr>
            <w:ins w:id="491" w:author="Riegel, Maximilian (Nokia - DE/Munich)" w:date="2022-03-09T15:34:00Z">
              <w:r>
                <w:rPr>
                  <w:rFonts w:ascii="Liberation Serif" w:hAnsi="Liberation Serif"/>
                  <w:color w:val="000000"/>
                  <w:szCs w:val="24"/>
                </w:rPr>
                <w:t>Standardization</w:t>
              </w:r>
            </w:ins>
          </w:p>
        </w:tc>
        <w:tc>
          <w:tcPr>
            <w:tcW w:w="3627" w:type="dxa"/>
            <w:tcBorders>
              <w:left w:val="single" w:sz="4" w:space="0" w:color="000000"/>
              <w:bottom w:val="single" w:sz="4" w:space="0" w:color="000000"/>
              <w:right w:val="single" w:sz="4" w:space="0" w:color="000000"/>
            </w:tcBorders>
          </w:tcPr>
          <w:p>
            <w:pPr>
              <w:pStyle w:val="TableContents"/>
              <w:jc w:val="center"/>
              <w:rPr>
                <w:rFonts w:ascii="Liberation Serif" w:hAnsi="Liberation Serif"/>
                <w:color w:val="000000"/>
                <w:szCs w:val="24"/>
              </w:rPr>
            </w:pPr>
            <w:ins w:id="492" w:author="Riegel, Maximilian (Nokia - DE/Munich)" w:date="2022-03-09T16:26:00Z">
              <w:r>
                <w:rPr>
                  <w:rFonts w:ascii="Liberation Serif" w:hAnsi="Liberation Serif"/>
                  <w:color w:val="000000"/>
                  <w:szCs w:val="24"/>
                </w:rPr>
                <w:t>Comprehensive standards for automation</w:t>
              </w:r>
            </w:ins>
          </w:p>
        </w:tc>
        <w:tc>
          <w:tcPr>
            <w:tcW w:w="3332" w:type="dxa"/>
            <w:tcBorders>
              <w:bottom w:val="single" w:sz="4" w:space="0" w:color="000000"/>
            </w:tcBorders>
          </w:tcPr>
          <w:p>
            <w:pPr>
              <w:pStyle w:val="TableContents"/>
              <w:jc w:val="center"/>
              <w:rPr>
                <w:rFonts w:ascii="Liberation Serif" w:hAnsi="Liberation Serif"/>
                <w:color w:val="000000"/>
                <w:szCs w:val="24"/>
              </w:rPr>
            </w:pPr>
            <w:ins w:id="493" w:author="Riegel, Maximilian (Nokia - DE/Munich)" w:date="2022-03-09T16:28:00Z">
              <w:r>
                <w:rPr>
                  <w:rFonts w:ascii="Liberation Serif" w:hAnsi="Liberation Serif"/>
                  <w:color w:val="000000"/>
                  <w:szCs w:val="24"/>
                </w:rPr>
                <w:t>Adjustable</w:t>
              </w:r>
            </w:ins>
            <w:ins w:id="494" w:author="Riegel, Maximilian (Nokia - DE/Munich)" w:date="2022-03-09T16:27:00Z">
              <w:r>
                <w:rPr>
                  <w:rFonts w:ascii="Liberation Serif" w:hAnsi="Liberation Serif"/>
                  <w:color w:val="000000"/>
                  <w:szCs w:val="24"/>
                </w:rPr>
                <w:t xml:space="preserve"> interfaces for operational excellence</w:t>
              </w:r>
            </w:ins>
          </w:p>
        </w:tc>
      </w:tr>
      <w:tr>
        <w:trPr/>
        <w:tc>
          <w:tcPr>
            <w:tcW w:w="2401" w:type="dxa"/>
            <w:tcBorders>
              <w:top w:val="single" w:sz="4" w:space="0" w:color="000000"/>
              <w:bottom w:val="single" w:sz="4" w:space="0" w:color="000000"/>
            </w:tcBorders>
          </w:tcPr>
          <w:p>
            <w:pPr>
              <w:pStyle w:val="TableContents"/>
              <w:jc w:val="center"/>
              <w:rPr>
                <w:rFonts w:ascii="Liberation Serif" w:hAnsi="Liberation Serif"/>
                <w:color w:val="000000"/>
                <w:szCs w:val="24"/>
              </w:rPr>
            </w:pPr>
            <w:ins w:id="495" w:author="Riegel, Maximilian (Nokia - DE/Munich)" w:date="2022-03-09T15:35:00Z">
              <w:r>
                <w:rPr>
                  <w:rFonts w:ascii="Liberation Serif" w:hAnsi="Liberation Serif"/>
                  <w:color w:val="000000"/>
                  <w:szCs w:val="24"/>
                </w:rPr>
                <w:t>Interoperability</w:t>
              </w:r>
            </w:ins>
          </w:p>
        </w:tc>
        <w:tc>
          <w:tcPr>
            <w:tcW w:w="3627" w:type="dxa"/>
            <w:tcBorders>
              <w:top w:val="single" w:sz="4" w:space="0" w:color="000000"/>
              <w:left w:val="single" w:sz="4" w:space="0" w:color="000000"/>
              <w:bottom w:val="single" w:sz="4" w:space="0" w:color="000000"/>
              <w:right w:val="single" w:sz="4" w:space="0" w:color="000000"/>
            </w:tcBorders>
          </w:tcPr>
          <w:p>
            <w:pPr>
              <w:pStyle w:val="TableContents"/>
              <w:jc w:val="center"/>
              <w:rPr>
                <w:rFonts w:ascii="Liberation Serif" w:hAnsi="Liberation Serif"/>
                <w:color w:val="000000"/>
                <w:szCs w:val="24"/>
              </w:rPr>
            </w:pPr>
            <w:ins w:id="496" w:author="Riegel, Maximilian (Nokia - DE/Munich)" w:date="2022-03-09T16:22:00Z">
              <w:r>
                <w:rPr>
                  <w:rFonts w:ascii="Liberation Serif" w:hAnsi="Liberation Serif"/>
                  <w:color w:val="000000"/>
                  <w:szCs w:val="24"/>
                </w:rPr>
                <w:t>Plug and play</w:t>
              </w:r>
            </w:ins>
          </w:p>
        </w:tc>
        <w:tc>
          <w:tcPr>
            <w:tcW w:w="3332" w:type="dxa"/>
            <w:tcBorders>
              <w:top w:val="single" w:sz="4" w:space="0" w:color="000000"/>
              <w:bottom w:val="single" w:sz="4" w:space="0" w:color="000000"/>
            </w:tcBorders>
          </w:tcPr>
          <w:p>
            <w:pPr>
              <w:pStyle w:val="TableContents"/>
              <w:jc w:val="center"/>
              <w:rPr>
                <w:rFonts w:ascii="Liberation Serif" w:hAnsi="Liberation Serif"/>
                <w:color w:val="000000"/>
                <w:szCs w:val="24"/>
              </w:rPr>
            </w:pPr>
            <w:ins w:id="497" w:author="Riegel, Maximilian (Nokia - DE/Munich)" w:date="2022-03-09T16:23:00Z">
              <w:r>
                <w:rPr>
                  <w:rFonts w:ascii="Liberation Serif" w:hAnsi="Liberation Serif"/>
                  <w:color w:val="000000"/>
                  <w:szCs w:val="24"/>
                </w:rPr>
                <w:t>Plug and configure</w:t>
              </w:r>
            </w:ins>
          </w:p>
        </w:tc>
      </w:tr>
      <w:tr>
        <w:trPr>
          <w:ins w:id="498" w:author="Riegel, Maximilian (Nokia - DE/Munich)" w:date="2022-03-09T15:53:00Z"/>
        </w:trPr>
        <w:tc>
          <w:tcPr>
            <w:tcW w:w="2401" w:type="dxa"/>
            <w:tcBorders>
              <w:top w:val="single" w:sz="4" w:space="0" w:color="000000"/>
              <w:bottom w:val="single" w:sz="4" w:space="0" w:color="000000"/>
            </w:tcBorders>
          </w:tcPr>
          <w:p>
            <w:pPr>
              <w:pStyle w:val="TableContents"/>
              <w:jc w:val="center"/>
              <w:rPr>
                <w:rFonts w:ascii="Liberation Serif" w:hAnsi="Liberation Serif"/>
                <w:color w:val="000000"/>
                <w:szCs w:val="24"/>
              </w:rPr>
            </w:pPr>
            <w:ins w:id="499" w:author="Riegel, Maximilian (Nokia - DE/Munich)" w:date="2022-03-09T15:53:00Z">
              <w:r>
                <w:rPr>
                  <w:rFonts w:ascii="Liberation Serif" w:hAnsi="Liberation Serif"/>
                  <w:color w:val="000000"/>
                  <w:szCs w:val="24"/>
                </w:rPr>
                <w:t>Execution</w:t>
              </w:r>
            </w:ins>
          </w:p>
        </w:tc>
        <w:tc>
          <w:tcPr>
            <w:tcW w:w="3627" w:type="dxa"/>
            <w:tcBorders>
              <w:top w:val="single" w:sz="4" w:space="0" w:color="000000"/>
              <w:left w:val="single" w:sz="4" w:space="0" w:color="000000"/>
              <w:bottom w:val="single" w:sz="4" w:space="0" w:color="000000"/>
              <w:right w:val="single" w:sz="4" w:space="0" w:color="000000"/>
            </w:tcBorders>
          </w:tcPr>
          <w:p>
            <w:pPr>
              <w:pStyle w:val="TableContents"/>
              <w:jc w:val="center"/>
              <w:rPr>
                <w:rFonts w:ascii="Liberation Serif" w:hAnsi="Liberation Serif"/>
                <w:color w:val="000000"/>
                <w:szCs w:val="24"/>
              </w:rPr>
            </w:pPr>
            <w:ins w:id="500" w:author="Riegel, Maximilian (Nokia - DE/Munich)" w:date="2022-03-09T16:35:00Z">
              <w:r>
                <w:rPr>
                  <w:rFonts w:ascii="Liberation Serif" w:hAnsi="Liberation Serif"/>
                  <w:color w:val="000000"/>
                  <w:szCs w:val="24"/>
                </w:rPr>
                <w:t>Switch it on and let it run</w:t>
              </w:r>
            </w:ins>
          </w:p>
        </w:tc>
        <w:tc>
          <w:tcPr>
            <w:tcW w:w="3332" w:type="dxa"/>
            <w:tcBorders>
              <w:top w:val="single" w:sz="4" w:space="0" w:color="000000"/>
              <w:bottom w:val="single" w:sz="4" w:space="0" w:color="000000"/>
            </w:tcBorders>
          </w:tcPr>
          <w:p>
            <w:pPr>
              <w:pStyle w:val="TableContents"/>
              <w:jc w:val="center"/>
              <w:rPr>
                <w:rFonts w:ascii="Liberation Serif" w:hAnsi="Liberation Serif"/>
                <w:color w:val="000000"/>
                <w:szCs w:val="24"/>
              </w:rPr>
            </w:pPr>
            <w:ins w:id="501" w:author="Riegel, Maximilian (Nokia - DE/Munich)" w:date="2022-03-09T16:34:00Z">
              <w:r>
                <w:rPr>
                  <w:rFonts w:ascii="Liberation Serif" w:hAnsi="Liberation Serif"/>
                  <w:color w:val="000000"/>
                  <w:szCs w:val="24"/>
                </w:rPr>
                <w:t>Operations center</w:t>
              </w:r>
            </w:ins>
          </w:p>
        </w:tc>
      </w:tr>
      <w:tr>
        <w:trPr/>
        <w:tc>
          <w:tcPr>
            <w:tcW w:w="9360" w:type="dxa"/>
            <w:gridSpan w:val="3"/>
            <w:tcBorders>
              <w:top w:val="single" w:sz="4" w:space="0" w:color="000000"/>
              <w:bottom w:val="single" w:sz="4" w:space="0" w:color="000000"/>
            </w:tcBorders>
          </w:tcPr>
          <w:p>
            <w:pPr>
              <w:pStyle w:val="Heading2"/>
              <w:numPr>
                <w:ilvl w:val="1"/>
                <w:numId w:val="3"/>
              </w:numPr>
              <w:spacing w:before="240" w:after="60"/>
              <w:rPr>
                <w:rFonts w:ascii="Liberation Serif" w:hAnsi="Liberation Serif"/>
                <w:b/>
                <w:b/>
                <w:color w:val="000000"/>
                <w:szCs w:val="24"/>
                <w:u w:val="none"/>
              </w:rPr>
            </w:pPr>
            <w:r>
              <w:rPr/>
              <w:t>Maintenance</w:t>
            </w:r>
          </w:p>
        </w:tc>
      </w:tr>
      <w:tr>
        <w:trPr/>
        <w:tc>
          <w:tcPr>
            <w:tcW w:w="2401" w:type="dxa"/>
            <w:tcBorders>
              <w:bottom w:val="single" w:sz="4" w:space="0" w:color="000000"/>
            </w:tcBorders>
          </w:tcPr>
          <w:p>
            <w:pPr>
              <w:pStyle w:val="TableContents"/>
              <w:jc w:val="center"/>
              <w:rPr>
                <w:rFonts w:ascii="Liberation Serif" w:hAnsi="Liberation Serif"/>
                <w:color w:val="000000"/>
                <w:szCs w:val="24"/>
              </w:rPr>
            </w:pPr>
            <w:ins w:id="502" w:author="Riegel, Maximilian (Nokia - DE/Munich)" w:date="2022-03-09T16:02:00Z">
              <w:r>
                <w:rPr>
                  <w:rFonts w:ascii="Liberation Serif" w:hAnsi="Liberation Serif"/>
                  <w:color w:val="000000"/>
                  <w:szCs w:val="24"/>
                </w:rPr>
                <w:t>Approach</w:t>
              </w:r>
            </w:ins>
          </w:p>
        </w:tc>
        <w:tc>
          <w:tcPr>
            <w:tcW w:w="3627" w:type="dxa"/>
            <w:tcBorders>
              <w:left w:val="single" w:sz="4" w:space="0" w:color="000000"/>
              <w:bottom w:val="single" w:sz="4" w:space="0" w:color="000000"/>
              <w:right w:val="single" w:sz="4" w:space="0" w:color="000000"/>
            </w:tcBorders>
          </w:tcPr>
          <w:p>
            <w:pPr>
              <w:pStyle w:val="TableContents"/>
              <w:jc w:val="center"/>
              <w:rPr>
                <w:rFonts w:ascii="Liberation Serif" w:hAnsi="Liberation Serif"/>
                <w:color w:val="000000"/>
                <w:szCs w:val="24"/>
              </w:rPr>
            </w:pPr>
            <w:ins w:id="503" w:author="Riegel, Maximilian (Nokia - DE/Munich)" w:date="2022-03-09T16:36:00Z">
              <w:r>
                <w:rPr>
                  <w:rFonts w:ascii="Liberation Serif" w:hAnsi="Liberation Serif"/>
                  <w:color w:val="000000"/>
                  <w:szCs w:val="24"/>
                </w:rPr>
                <w:t>Highly modular to allow for gradual replacements and enhancements</w:t>
              </w:r>
            </w:ins>
          </w:p>
        </w:tc>
        <w:tc>
          <w:tcPr>
            <w:tcW w:w="3332" w:type="dxa"/>
            <w:tcBorders>
              <w:bottom w:val="single" w:sz="4" w:space="0" w:color="000000"/>
            </w:tcBorders>
          </w:tcPr>
          <w:p>
            <w:pPr>
              <w:pStyle w:val="TableContents"/>
              <w:jc w:val="center"/>
              <w:rPr>
                <w:rFonts w:ascii="Liberation Serif" w:hAnsi="Liberation Serif"/>
                <w:color w:val="000000"/>
                <w:szCs w:val="24"/>
              </w:rPr>
            </w:pPr>
            <w:ins w:id="504" w:author="Riegel, Maximilian (Nokia - DE/Munich)" w:date="2022-03-09T16:36:00Z">
              <w:r>
                <w:rPr>
                  <w:rFonts w:ascii="Liberation Serif" w:hAnsi="Liberation Serif"/>
                  <w:color w:val="000000"/>
                  <w:szCs w:val="24"/>
                </w:rPr>
                <w:t>Introduce a next generation end-to-end network for the next level</w:t>
              </w:r>
            </w:ins>
          </w:p>
        </w:tc>
      </w:tr>
      <w:tr>
        <w:trPr/>
        <w:tc>
          <w:tcPr>
            <w:tcW w:w="2401" w:type="dxa"/>
            <w:tcBorders>
              <w:bottom w:val="single" w:sz="4" w:space="0" w:color="000000"/>
            </w:tcBorders>
          </w:tcPr>
          <w:p>
            <w:pPr>
              <w:pStyle w:val="TableContents"/>
              <w:jc w:val="center"/>
              <w:rPr>
                <w:rFonts w:ascii="Liberation Serif" w:hAnsi="Liberation Serif"/>
                <w:color w:val="000000"/>
                <w:szCs w:val="24"/>
              </w:rPr>
            </w:pPr>
            <w:ins w:id="505" w:author="Riegel, Maximilian (Nokia - DE/Munich)" w:date="2022-03-09T16:02:00Z">
              <w:r>
                <w:rPr>
                  <w:rFonts w:ascii="Liberation Serif" w:hAnsi="Liberation Serif"/>
                  <w:color w:val="000000"/>
                  <w:szCs w:val="24"/>
                </w:rPr>
                <w:t>Tools</w:t>
              </w:r>
            </w:ins>
          </w:p>
        </w:tc>
        <w:tc>
          <w:tcPr>
            <w:tcW w:w="3627" w:type="dxa"/>
            <w:tcBorders>
              <w:left w:val="single" w:sz="4" w:space="0" w:color="000000"/>
              <w:bottom w:val="single" w:sz="4" w:space="0" w:color="000000"/>
              <w:right w:val="single" w:sz="4" w:space="0" w:color="000000"/>
            </w:tcBorders>
          </w:tcPr>
          <w:p>
            <w:pPr>
              <w:pStyle w:val="TableContents"/>
              <w:jc w:val="center"/>
              <w:rPr>
                <w:rFonts w:ascii="Liberation Serif" w:hAnsi="Liberation Serif"/>
                <w:color w:val="000000"/>
                <w:szCs w:val="24"/>
              </w:rPr>
            </w:pPr>
            <w:ins w:id="506" w:author="Riegel, Maximilian (Nokia - DE/Munich)" w:date="2022-03-09T16:37:00Z">
              <w:r>
                <w:rPr>
                  <w:rFonts w:ascii="Liberation Serif" w:hAnsi="Liberation Serif"/>
                  <w:color w:val="000000"/>
                  <w:szCs w:val="24"/>
                </w:rPr>
                <w:t>Incremental enhancements</w:t>
              </w:r>
            </w:ins>
          </w:p>
        </w:tc>
        <w:tc>
          <w:tcPr>
            <w:tcW w:w="3332" w:type="dxa"/>
            <w:tcBorders>
              <w:bottom w:val="single" w:sz="4" w:space="0" w:color="000000"/>
            </w:tcBorders>
          </w:tcPr>
          <w:p>
            <w:pPr>
              <w:pStyle w:val="TableContents"/>
              <w:jc w:val="center"/>
              <w:rPr>
                <w:rFonts w:ascii="Liberation Serif" w:hAnsi="Liberation Serif"/>
                <w:color w:val="000000"/>
                <w:szCs w:val="24"/>
              </w:rPr>
            </w:pPr>
            <w:ins w:id="507" w:author="Riegel, Maximilian (Nokia - DE/Munich)" w:date="2022-03-09T16:38:00Z">
              <w:r>
                <w:rPr>
                  <w:rFonts w:ascii="Liberation Serif" w:hAnsi="Liberation Serif"/>
                  <w:color w:val="000000"/>
                  <w:szCs w:val="24"/>
                </w:rPr>
                <w:t>Complete replacements</w:t>
              </w:r>
            </w:ins>
          </w:p>
        </w:tc>
      </w:tr>
      <w:tr>
        <w:trPr/>
        <w:tc>
          <w:tcPr>
            <w:tcW w:w="2401" w:type="dxa"/>
            <w:tcBorders>
              <w:bottom w:val="single" w:sz="4" w:space="0" w:color="000000"/>
            </w:tcBorders>
          </w:tcPr>
          <w:p>
            <w:pPr>
              <w:pStyle w:val="TableContents"/>
              <w:jc w:val="center"/>
              <w:rPr>
                <w:rFonts w:ascii="Liberation Serif" w:hAnsi="Liberation Serif"/>
                <w:color w:val="000000"/>
                <w:szCs w:val="24"/>
              </w:rPr>
            </w:pPr>
            <w:ins w:id="508" w:author="Riegel, Maximilian (Nokia - DE/Munich)" w:date="2022-03-09T16:02:00Z">
              <w:r>
                <w:rPr>
                  <w:rFonts w:ascii="Liberation Serif" w:hAnsi="Liberation Serif"/>
                  <w:color w:val="000000"/>
                  <w:szCs w:val="24"/>
                </w:rPr>
                <w:t>Objectives</w:t>
              </w:r>
            </w:ins>
          </w:p>
        </w:tc>
        <w:tc>
          <w:tcPr>
            <w:tcW w:w="3627" w:type="dxa"/>
            <w:tcBorders>
              <w:left w:val="single" w:sz="4" w:space="0" w:color="000000"/>
              <w:bottom w:val="single" w:sz="4" w:space="0" w:color="000000"/>
              <w:right w:val="single" w:sz="4" w:space="0" w:color="000000"/>
            </w:tcBorders>
          </w:tcPr>
          <w:p>
            <w:pPr>
              <w:pStyle w:val="TableContents"/>
              <w:jc w:val="center"/>
              <w:rPr>
                <w:rFonts w:ascii="Liberation Serif" w:hAnsi="Liberation Serif"/>
                <w:color w:val="000000"/>
                <w:szCs w:val="24"/>
              </w:rPr>
            </w:pPr>
            <w:ins w:id="509" w:author="Riegel, Maximilian (Nokia - DE/Munich)" w:date="2022-03-09T17:01:00Z">
              <w:r>
                <w:rPr>
                  <w:rFonts w:ascii="Liberation Serif" w:hAnsi="Liberation Serif"/>
                  <w:color w:val="000000"/>
                  <w:szCs w:val="24"/>
                </w:rPr>
                <w:t>Foster and grow</w:t>
              </w:r>
            </w:ins>
          </w:p>
        </w:tc>
        <w:tc>
          <w:tcPr>
            <w:tcW w:w="3332" w:type="dxa"/>
            <w:tcBorders>
              <w:bottom w:val="single" w:sz="4" w:space="0" w:color="000000"/>
            </w:tcBorders>
          </w:tcPr>
          <w:p>
            <w:pPr>
              <w:pStyle w:val="TableContents"/>
              <w:jc w:val="center"/>
              <w:rPr>
                <w:rFonts w:ascii="Liberation Serif" w:hAnsi="Liberation Serif"/>
                <w:color w:val="000000"/>
                <w:szCs w:val="24"/>
              </w:rPr>
            </w:pPr>
            <w:ins w:id="510" w:author="Riegel, Maximilian (Nokia - DE/Munich)" w:date="2022-03-09T16:40:00Z">
              <w:r>
                <w:rPr>
                  <w:rFonts w:ascii="Liberation Serif" w:hAnsi="Liberation Serif"/>
                  <w:color w:val="000000"/>
                  <w:szCs w:val="24"/>
                </w:rPr>
                <w:t>Revolutionize the network</w:t>
              </w:r>
            </w:ins>
          </w:p>
        </w:tc>
      </w:tr>
      <w:tr>
        <w:trPr>
          <w:ins w:id="511" w:author="Riegel, Maximilian (Nokia - DE/Munich)" w:date="2022-03-09T15:54:00Z"/>
        </w:trPr>
        <w:tc>
          <w:tcPr>
            <w:tcW w:w="2401" w:type="dxa"/>
            <w:tcBorders>
              <w:bottom w:val="single" w:sz="4" w:space="0" w:color="000000"/>
            </w:tcBorders>
          </w:tcPr>
          <w:p>
            <w:pPr>
              <w:pStyle w:val="TableContents"/>
              <w:jc w:val="center"/>
              <w:rPr>
                <w:rFonts w:ascii="Liberation Serif" w:hAnsi="Liberation Serif"/>
                <w:color w:val="000000"/>
                <w:szCs w:val="24"/>
              </w:rPr>
            </w:pPr>
            <w:ins w:id="512" w:author="Riegel, Maximilian (Nokia - DE/Munich)" w:date="2022-03-09T16:02:00Z">
              <w:r>
                <w:rPr>
                  <w:rFonts w:ascii="Liberation Serif" w:hAnsi="Liberation Serif"/>
                  <w:color w:val="000000"/>
                  <w:szCs w:val="24"/>
                </w:rPr>
                <w:t>Applicability</w:t>
              </w:r>
            </w:ins>
          </w:p>
        </w:tc>
        <w:tc>
          <w:tcPr>
            <w:tcW w:w="3627" w:type="dxa"/>
            <w:tcBorders>
              <w:left w:val="single" w:sz="4" w:space="0" w:color="000000"/>
              <w:bottom w:val="single" w:sz="4" w:space="0" w:color="000000"/>
              <w:right w:val="single" w:sz="4" w:space="0" w:color="000000"/>
            </w:tcBorders>
          </w:tcPr>
          <w:p>
            <w:pPr>
              <w:pStyle w:val="TableContents"/>
              <w:jc w:val="center"/>
              <w:rPr>
                <w:rFonts w:ascii="Liberation Serif" w:hAnsi="Liberation Serif"/>
                <w:color w:val="000000"/>
                <w:szCs w:val="24"/>
              </w:rPr>
            </w:pPr>
            <w:ins w:id="513" w:author="Riegel, Maximilian (Nokia - DE/Munich)" w:date="2022-03-09T16:41:00Z">
              <w:r>
                <w:rPr>
                  <w:rFonts w:ascii="Liberation Serif" w:hAnsi="Liberation Serif"/>
                  <w:color w:val="000000"/>
                  <w:szCs w:val="24"/>
                </w:rPr>
                <w:t>Incremental adjustment of network capabilities</w:t>
              </w:r>
            </w:ins>
          </w:p>
        </w:tc>
        <w:tc>
          <w:tcPr>
            <w:tcW w:w="3332" w:type="dxa"/>
            <w:tcBorders>
              <w:bottom w:val="single" w:sz="4" w:space="0" w:color="000000"/>
            </w:tcBorders>
          </w:tcPr>
          <w:p>
            <w:pPr>
              <w:pStyle w:val="TableContents"/>
              <w:jc w:val="center"/>
              <w:rPr>
                <w:rFonts w:ascii="Liberation Serif" w:hAnsi="Liberation Serif"/>
                <w:color w:val="000000"/>
                <w:szCs w:val="24"/>
              </w:rPr>
            </w:pPr>
            <w:ins w:id="514" w:author="Riegel, Maximilian (Nokia - DE/Munich)" w:date="2022-03-09T16:46:00Z">
              <w:r>
                <w:rPr>
                  <w:rFonts w:ascii="Liberation Serif" w:hAnsi="Liberation Serif"/>
                  <w:color w:val="000000"/>
                  <w:szCs w:val="24"/>
                </w:rPr>
                <w:t>Harmonized infrastructure renewal</w:t>
              </w:r>
            </w:ins>
          </w:p>
        </w:tc>
      </w:tr>
      <w:tr>
        <w:trPr>
          <w:ins w:id="515" w:author="Riegel, Maximilian (Nokia - DE/Munich)" w:date="2022-03-09T15:54:00Z"/>
        </w:trPr>
        <w:tc>
          <w:tcPr>
            <w:tcW w:w="2401" w:type="dxa"/>
            <w:tcBorders>
              <w:bottom w:val="single" w:sz="4" w:space="0" w:color="000000"/>
            </w:tcBorders>
          </w:tcPr>
          <w:p>
            <w:pPr>
              <w:pStyle w:val="TableContents"/>
              <w:jc w:val="center"/>
              <w:rPr>
                <w:rFonts w:ascii="Liberation Serif" w:hAnsi="Liberation Serif"/>
                <w:color w:val="000000"/>
                <w:szCs w:val="24"/>
              </w:rPr>
            </w:pPr>
            <w:ins w:id="516" w:author="Riegel, Maximilian (Nokia - DE/Munich)" w:date="2022-03-09T16:02:00Z">
              <w:r>
                <w:rPr>
                  <w:rFonts w:ascii="Liberation Serif" w:hAnsi="Liberation Serif"/>
                  <w:color w:val="000000"/>
                  <w:szCs w:val="24"/>
                </w:rPr>
                <w:t>Standardization</w:t>
              </w:r>
            </w:ins>
          </w:p>
        </w:tc>
        <w:tc>
          <w:tcPr>
            <w:tcW w:w="3627" w:type="dxa"/>
            <w:tcBorders>
              <w:left w:val="single" w:sz="4" w:space="0" w:color="000000"/>
              <w:bottom w:val="single" w:sz="4" w:space="0" w:color="000000"/>
              <w:right w:val="single" w:sz="4" w:space="0" w:color="000000"/>
            </w:tcBorders>
          </w:tcPr>
          <w:p>
            <w:pPr>
              <w:pStyle w:val="TableContents"/>
              <w:jc w:val="center"/>
              <w:rPr>
                <w:rFonts w:ascii="Liberation Serif" w:hAnsi="Liberation Serif"/>
                <w:color w:val="000000"/>
                <w:szCs w:val="24"/>
              </w:rPr>
            </w:pPr>
            <w:ins w:id="517" w:author="Riegel, Maximilian (Nokia - DE/Munich)" w:date="2022-03-09T17:02:00Z">
              <w:r>
                <w:rPr>
                  <w:rFonts w:ascii="Liberation Serif" w:hAnsi="Liberation Serif"/>
                  <w:color w:val="000000"/>
                  <w:szCs w:val="24"/>
                </w:rPr>
                <w:t>Individual standards enhancements</w:t>
              </w:r>
            </w:ins>
          </w:p>
        </w:tc>
        <w:tc>
          <w:tcPr>
            <w:tcW w:w="3332" w:type="dxa"/>
            <w:tcBorders>
              <w:bottom w:val="single" w:sz="4" w:space="0" w:color="000000"/>
            </w:tcBorders>
          </w:tcPr>
          <w:p>
            <w:pPr>
              <w:pStyle w:val="TableContents"/>
              <w:jc w:val="center"/>
              <w:rPr>
                <w:rFonts w:ascii="Liberation Serif" w:hAnsi="Liberation Serif"/>
                <w:color w:val="000000"/>
                <w:szCs w:val="24"/>
              </w:rPr>
            </w:pPr>
            <w:ins w:id="518" w:author="Riegel, Maximilian (Nokia - DE/Munich)" w:date="2022-03-09T16:55:00Z">
              <w:r>
                <w:rPr>
                  <w:rFonts w:ascii="Liberation Serif" w:hAnsi="Liberation Serif"/>
                  <w:color w:val="000000"/>
                  <w:szCs w:val="24"/>
                </w:rPr>
                <w:t>Generational suites of standards</w:t>
              </w:r>
            </w:ins>
          </w:p>
        </w:tc>
      </w:tr>
      <w:tr>
        <w:trPr>
          <w:ins w:id="519" w:author="Riegel, Maximilian (Nokia - DE/Munich)" w:date="2022-03-09T15:54:00Z"/>
        </w:trPr>
        <w:tc>
          <w:tcPr>
            <w:tcW w:w="2401" w:type="dxa"/>
            <w:tcBorders>
              <w:bottom w:val="single" w:sz="4" w:space="0" w:color="000000"/>
            </w:tcBorders>
          </w:tcPr>
          <w:p>
            <w:pPr>
              <w:pStyle w:val="TableContents"/>
              <w:jc w:val="center"/>
              <w:rPr>
                <w:rFonts w:ascii="Liberation Serif" w:hAnsi="Liberation Serif"/>
                <w:color w:val="000000"/>
                <w:szCs w:val="24"/>
              </w:rPr>
            </w:pPr>
            <w:ins w:id="520" w:author="Riegel, Maximilian (Nokia - DE/Munich)" w:date="2022-03-09T16:02:00Z">
              <w:r>
                <w:rPr>
                  <w:rFonts w:ascii="Liberation Serif" w:hAnsi="Liberation Serif"/>
                  <w:color w:val="000000"/>
                  <w:szCs w:val="24"/>
                </w:rPr>
                <w:t>Interoperability</w:t>
              </w:r>
            </w:ins>
          </w:p>
        </w:tc>
        <w:tc>
          <w:tcPr>
            <w:tcW w:w="3627" w:type="dxa"/>
            <w:tcBorders>
              <w:left w:val="single" w:sz="4" w:space="0" w:color="000000"/>
              <w:bottom w:val="single" w:sz="4" w:space="0" w:color="000000"/>
              <w:right w:val="single" w:sz="4" w:space="0" w:color="000000"/>
            </w:tcBorders>
          </w:tcPr>
          <w:p>
            <w:pPr>
              <w:pStyle w:val="TableContents"/>
              <w:jc w:val="center"/>
              <w:rPr>
                <w:rFonts w:ascii="Liberation Serif" w:hAnsi="Liberation Serif"/>
                <w:color w:val="000000"/>
                <w:szCs w:val="24"/>
              </w:rPr>
            </w:pPr>
            <w:ins w:id="521" w:author="Riegel, Maximilian (Nokia - DE/Munich)" w:date="2022-03-09T17:02:00Z">
              <w:r>
                <w:rPr>
                  <w:rFonts w:ascii="Liberation Serif" w:hAnsi="Liberation Serif"/>
                  <w:color w:val="000000"/>
                  <w:szCs w:val="24"/>
                </w:rPr>
                <w:t>Forward and backward compatibility</w:t>
              </w:r>
            </w:ins>
          </w:p>
        </w:tc>
        <w:tc>
          <w:tcPr>
            <w:tcW w:w="3332" w:type="dxa"/>
            <w:tcBorders>
              <w:bottom w:val="single" w:sz="4" w:space="0" w:color="000000"/>
            </w:tcBorders>
          </w:tcPr>
          <w:p>
            <w:pPr>
              <w:pStyle w:val="TableContents"/>
              <w:jc w:val="center"/>
              <w:rPr>
                <w:rFonts w:ascii="Liberation Serif" w:hAnsi="Liberation Serif"/>
                <w:color w:val="000000"/>
                <w:szCs w:val="24"/>
              </w:rPr>
            </w:pPr>
            <w:ins w:id="522" w:author="Riegel, Maximilian (Nokia - DE/Munich)" w:date="2022-03-09T17:03:00Z">
              <w:r>
                <w:rPr>
                  <w:rFonts w:ascii="Liberation Serif" w:hAnsi="Liberation Serif"/>
                  <w:color w:val="000000"/>
                  <w:szCs w:val="24"/>
                </w:rPr>
                <w:t>Generational interworking</w:t>
              </w:r>
            </w:ins>
          </w:p>
        </w:tc>
      </w:tr>
      <w:tr>
        <w:trPr>
          <w:ins w:id="523" w:author="Riegel, Maximilian (Nokia - DE/Munich)" w:date="2022-03-09T15:54:00Z"/>
        </w:trPr>
        <w:tc>
          <w:tcPr>
            <w:tcW w:w="2401" w:type="dxa"/>
            <w:tcBorders>
              <w:bottom w:val="single" w:sz="4" w:space="0" w:color="000000"/>
            </w:tcBorders>
          </w:tcPr>
          <w:p>
            <w:pPr>
              <w:pStyle w:val="TableContents"/>
              <w:jc w:val="center"/>
              <w:rPr>
                <w:rFonts w:ascii="Liberation Serif" w:hAnsi="Liberation Serif"/>
                <w:color w:val="000000"/>
                <w:szCs w:val="24"/>
              </w:rPr>
            </w:pPr>
            <w:ins w:id="524" w:author="Riegel, Maximilian (Nokia - DE/Munich)" w:date="2022-03-09T16:02:00Z">
              <w:r>
                <w:rPr>
                  <w:rFonts w:ascii="Liberation Serif" w:hAnsi="Liberation Serif"/>
                  <w:color w:val="000000"/>
                  <w:szCs w:val="24"/>
                </w:rPr>
                <w:t>Execution</w:t>
              </w:r>
            </w:ins>
          </w:p>
        </w:tc>
        <w:tc>
          <w:tcPr>
            <w:tcW w:w="3627" w:type="dxa"/>
            <w:tcBorders>
              <w:left w:val="single" w:sz="4" w:space="0" w:color="000000"/>
              <w:bottom w:val="single" w:sz="4" w:space="0" w:color="000000"/>
              <w:right w:val="single" w:sz="4" w:space="0" w:color="000000"/>
            </w:tcBorders>
          </w:tcPr>
          <w:p>
            <w:pPr>
              <w:pStyle w:val="TableContents"/>
              <w:jc w:val="center"/>
              <w:rPr>
                <w:rFonts w:ascii="Liberation Serif" w:hAnsi="Liberation Serif"/>
                <w:color w:val="000000"/>
                <w:szCs w:val="24"/>
              </w:rPr>
            </w:pPr>
            <w:ins w:id="525" w:author="Riegel, Maximilian (Nokia - DE/Munich)" w:date="2022-03-09T17:04:00Z">
              <w:r>
                <w:rPr>
                  <w:rFonts w:ascii="Liberation Serif" w:hAnsi="Liberation Serif"/>
                  <w:color w:val="000000"/>
                  <w:szCs w:val="24"/>
                </w:rPr>
                <w:t>One piece at a time</w:t>
              </w:r>
            </w:ins>
          </w:p>
        </w:tc>
        <w:tc>
          <w:tcPr>
            <w:tcW w:w="3332" w:type="dxa"/>
            <w:tcBorders>
              <w:bottom w:val="single" w:sz="4" w:space="0" w:color="000000"/>
            </w:tcBorders>
          </w:tcPr>
          <w:p>
            <w:pPr>
              <w:pStyle w:val="TableContents"/>
              <w:jc w:val="center"/>
              <w:rPr>
                <w:rFonts w:ascii="Liberation Serif" w:hAnsi="Liberation Serif"/>
                <w:color w:val="000000"/>
                <w:szCs w:val="24"/>
              </w:rPr>
            </w:pPr>
            <w:ins w:id="526" w:author="Riegel, Maximilian (Nokia - DE/Munich)" w:date="2022-03-09T17:06:00Z">
              <w:r>
                <w:rPr>
                  <w:rFonts w:ascii="Liberation Serif" w:hAnsi="Liberation Serif"/>
                  <w:color w:val="000000"/>
                  <w:szCs w:val="24"/>
                </w:rPr>
                <w:t>Regular swap of complete infrastructure</w:t>
              </w:r>
            </w:ins>
          </w:p>
        </w:tc>
      </w:tr>
      <w:tr>
        <w:trPr/>
        <w:tc>
          <w:tcPr>
            <w:tcW w:w="9360" w:type="dxa"/>
            <w:gridSpan w:val="3"/>
            <w:tcBorders>
              <w:top w:val="single" w:sz="4" w:space="0" w:color="000000"/>
              <w:bottom w:val="single" w:sz="4" w:space="0" w:color="000000"/>
            </w:tcBorders>
          </w:tcPr>
          <w:p>
            <w:pPr>
              <w:pStyle w:val="Heading2"/>
              <w:numPr>
                <w:ilvl w:val="1"/>
                <w:numId w:val="3"/>
              </w:numPr>
              <w:spacing w:before="240" w:after="60"/>
              <w:rPr>
                <w:rFonts w:ascii="Liberation Serif" w:hAnsi="Liberation Serif"/>
                <w:b/>
                <w:b/>
                <w:color w:val="000000"/>
                <w:szCs w:val="24"/>
                <w:u w:val="none"/>
              </w:rPr>
            </w:pPr>
            <w:r>
              <w:rPr/>
              <w:t>Troubleshooting</w:t>
            </w:r>
          </w:p>
        </w:tc>
      </w:tr>
      <w:tr>
        <w:trPr/>
        <w:tc>
          <w:tcPr>
            <w:tcW w:w="2401" w:type="dxa"/>
            <w:tcBorders>
              <w:bottom w:val="single" w:sz="4" w:space="0" w:color="000000"/>
            </w:tcBorders>
          </w:tcPr>
          <w:p>
            <w:pPr>
              <w:pStyle w:val="TableContents"/>
              <w:jc w:val="center"/>
              <w:rPr>
                <w:rFonts w:ascii="Liberation Serif" w:hAnsi="Liberation Serif"/>
                <w:color w:val="000000"/>
                <w:szCs w:val="24"/>
              </w:rPr>
            </w:pPr>
            <w:ins w:id="527" w:author="Riegel, Maximilian (Nokia - DE/Munich)" w:date="2022-03-09T16:02:00Z">
              <w:r>
                <w:rPr>
                  <w:rFonts w:ascii="Liberation Serif" w:hAnsi="Liberation Serif"/>
                  <w:color w:val="000000"/>
                  <w:szCs w:val="24"/>
                </w:rPr>
                <w:t>Approach</w:t>
              </w:r>
            </w:ins>
          </w:p>
        </w:tc>
        <w:tc>
          <w:tcPr>
            <w:tcW w:w="3627" w:type="dxa"/>
            <w:tcBorders>
              <w:left w:val="single" w:sz="4" w:space="0" w:color="000000"/>
              <w:bottom w:val="single" w:sz="4" w:space="0" w:color="000000"/>
              <w:right w:val="single" w:sz="4" w:space="0" w:color="000000"/>
            </w:tcBorders>
          </w:tcPr>
          <w:p>
            <w:pPr>
              <w:pStyle w:val="TableContents"/>
              <w:jc w:val="center"/>
              <w:rPr>
                <w:rFonts w:ascii="Liberation Serif" w:hAnsi="Liberation Serif"/>
                <w:color w:val="000000"/>
                <w:szCs w:val="24"/>
              </w:rPr>
            </w:pPr>
            <w:ins w:id="528" w:author="Riegel, Maximilian (Nokia - DE/Munich)" w:date="2022-03-09T17:08:00Z">
              <w:r>
                <w:rPr>
                  <w:rFonts w:ascii="Liberation Serif" w:hAnsi="Liberation Serif"/>
                  <w:color w:val="000000"/>
                  <w:szCs w:val="24"/>
                </w:rPr>
                <w:t>It depends</w:t>
              </w:r>
            </w:ins>
            <w:del w:id="529" w:author="Riegel, Maximilian (Nokia - DE/Munich)" w:date="2022-03-09T17:07:00Z">
              <w:r>
                <w:rPr>
                  <w:rFonts w:ascii="Liberation Serif" w:hAnsi="Liberation Serif"/>
                  <w:color w:val="000000"/>
                  <w:szCs w:val="24"/>
                </w:rPr>
                <w:delText>Low barrier to entry for vertical asset owners</w:delText>
              </w:r>
            </w:del>
          </w:p>
        </w:tc>
        <w:tc>
          <w:tcPr>
            <w:tcW w:w="3332" w:type="dxa"/>
            <w:tcBorders>
              <w:bottom w:val="single" w:sz="4" w:space="0" w:color="000000"/>
            </w:tcBorders>
          </w:tcPr>
          <w:p>
            <w:pPr>
              <w:pStyle w:val="TableContents"/>
              <w:jc w:val="center"/>
              <w:rPr>
                <w:rFonts w:ascii="Liberation Serif" w:hAnsi="Liberation Serif"/>
                <w:color w:val="000000"/>
                <w:szCs w:val="24"/>
              </w:rPr>
            </w:pPr>
            <w:ins w:id="530" w:author="Riegel, Maximilian (Nokia - DE/Munich)" w:date="2022-03-09T17:09:00Z">
              <w:r>
                <w:rPr>
                  <w:rFonts w:ascii="Liberation Serif" w:hAnsi="Liberation Serif"/>
                  <w:color w:val="000000"/>
                  <w:szCs w:val="24"/>
                </w:rPr>
                <w:t>Count and measure everything</w:t>
              </w:r>
            </w:ins>
            <w:del w:id="531" w:author="Riegel, Maximilian (Nokia - DE/Munich)" w:date="2022-03-09T17:07:00Z">
              <w:r>
                <w:rPr>
                  <w:rFonts w:ascii="Liberation Serif" w:hAnsi="Liberation Serif"/>
                  <w:color w:val="000000"/>
                  <w:szCs w:val="24"/>
                </w:rPr>
                <w:delText>Unique skill-sets and workforce</w:delText>
              </w:r>
            </w:del>
          </w:p>
        </w:tc>
      </w:tr>
      <w:tr>
        <w:trPr/>
        <w:tc>
          <w:tcPr>
            <w:tcW w:w="2401" w:type="dxa"/>
            <w:tcBorders>
              <w:bottom w:val="single" w:sz="4" w:space="0" w:color="000000"/>
            </w:tcBorders>
          </w:tcPr>
          <w:p>
            <w:pPr>
              <w:pStyle w:val="TableContents"/>
              <w:jc w:val="center"/>
              <w:rPr>
                <w:rFonts w:ascii="Liberation Serif" w:hAnsi="Liberation Serif"/>
                <w:color w:val="000000"/>
                <w:szCs w:val="24"/>
              </w:rPr>
            </w:pPr>
            <w:ins w:id="532" w:author="Riegel, Maximilian (Nokia - DE/Munich)" w:date="2022-03-09T16:02:00Z">
              <w:r>
                <w:rPr>
                  <w:rFonts w:ascii="Liberation Serif" w:hAnsi="Liberation Serif"/>
                  <w:color w:val="000000"/>
                  <w:szCs w:val="24"/>
                </w:rPr>
                <w:t>Tools</w:t>
              </w:r>
            </w:ins>
          </w:p>
        </w:tc>
        <w:tc>
          <w:tcPr>
            <w:tcW w:w="3627" w:type="dxa"/>
            <w:tcBorders>
              <w:left w:val="single" w:sz="4" w:space="0" w:color="000000"/>
              <w:bottom w:val="single" w:sz="4" w:space="0" w:color="000000"/>
              <w:right w:val="single" w:sz="4" w:space="0" w:color="000000"/>
            </w:tcBorders>
          </w:tcPr>
          <w:p>
            <w:pPr>
              <w:pStyle w:val="TableContents"/>
              <w:jc w:val="center"/>
              <w:rPr>
                <w:rFonts w:ascii="Liberation Serif" w:hAnsi="Liberation Serif"/>
                <w:color w:val="000000"/>
                <w:szCs w:val="24"/>
              </w:rPr>
            </w:pPr>
            <w:ins w:id="533" w:author="Riegel, Maximilian (Nokia - DE/Munich)" w:date="2022-03-09T17:10:00Z">
              <w:r>
                <w:rPr>
                  <w:rFonts w:ascii="Liberation Serif" w:hAnsi="Liberation Serif"/>
                  <w:color w:val="000000"/>
                  <w:szCs w:val="24"/>
                </w:rPr>
                <w:t>Simple tools for detection and localization</w:t>
              </w:r>
            </w:ins>
          </w:p>
        </w:tc>
        <w:tc>
          <w:tcPr>
            <w:tcW w:w="3332" w:type="dxa"/>
            <w:tcBorders>
              <w:bottom w:val="single" w:sz="4" w:space="0" w:color="000000"/>
            </w:tcBorders>
          </w:tcPr>
          <w:p>
            <w:pPr>
              <w:pStyle w:val="TableContents"/>
              <w:jc w:val="center"/>
              <w:rPr>
                <w:rFonts w:ascii="Liberation Serif" w:hAnsi="Liberation Serif"/>
                <w:color w:val="000000"/>
                <w:szCs w:val="24"/>
              </w:rPr>
            </w:pPr>
            <w:ins w:id="534" w:author="Riegel, Maximilian (Nokia - DE/Munich)" w:date="2022-03-09T17:11:00Z">
              <w:r>
                <w:rPr>
                  <w:rFonts w:ascii="Liberation Serif" w:hAnsi="Liberation Serif"/>
                  <w:color w:val="000000"/>
                  <w:szCs w:val="24"/>
                </w:rPr>
                <w:t>Comprehensive network management suite</w:t>
              </w:r>
            </w:ins>
          </w:p>
        </w:tc>
      </w:tr>
      <w:tr>
        <w:trPr/>
        <w:tc>
          <w:tcPr>
            <w:tcW w:w="2401" w:type="dxa"/>
            <w:tcBorders>
              <w:top w:val="single" w:sz="4" w:space="0" w:color="000000"/>
              <w:bottom w:val="single" w:sz="4" w:space="0" w:color="000000"/>
            </w:tcBorders>
          </w:tcPr>
          <w:p>
            <w:pPr>
              <w:pStyle w:val="TableContents"/>
              <w:jc w:val="center"/>
              <w:rPr>
                <w:rFonts w:ascii="Liberation Serif" w:hAnsi="Liberation Serif"/>
                <w:color w:val="000000"/>
                <w:szCs w:val="24"/>
              </w:rPr>
            </w:pPr>
            <w:ins w:id="535" w:author="Riegel, Maximilian (Nokia - DE/Munich)" w:date="2022-03-09T16:02:00Z">
              <w:r>
                <w:rPr>
                  <w:rFonts w:ascii="Liberation Serif" w:hAnsi="Liberation Serif"/>
                  <w:color w:val="000000"/>
                  <w:szCs w:val="24"/>
                </w:rPr>
                <w:t>Objectives</w:t>
              </w:r>
            </w:ins>
          </w:p>
        </w:tc>
        <w:tc>
          <w:tcPr>
            <w:tcW w:w="3627" w:type="dxa"/>
            <w:tcBorders>
              <w:top w:val="single" w:sz="4" w:space="0" w:color="000000"/>
              <w:left w:val="single" w:sz="4" w:space="0" w:color="000000"/>
              <w:bottom w:val="single" w:sz="4" w:space="0" w:color="000000"/>
              <w:right w:val="single" w:sz="4" w:space="0" w:color="000000"/>
            </w:tcBorders>
          </w:tcPr>
          <w:p>
            <w:pPr>
              <w:pStyle w:val="TableContents"/>
              <w:jc w:val="center"/>
              <w:rPr>
                <w:rFonts w:ascii="Liberation Serif" w:hAnsi="Liberation Serif"/>
                <w:color w:val="000000"/>
                <w:szCs w:val="24"/>
              </w:rPr>
            </w:pPr>
            <w:ins w:id="536" w:author="Riegel, Maximilian (Nokia - DE/Munich)" w:date="2022-03-09T17:14:00Z">
              <w:r>
                <w:rPr>
                  <w:rFonts w:ascii="Liberation Serif" w:hAnsi="Liberation Serif"/>
                  <w:color w:val="000000"/>
                  <w:szCs w:val="24"/>
                </w:rPr>
                <w:t>Base functions for proprietary solutions and common sense</w:t>
              </w:r>
            </w:ins>
          </w:p>
        </w:tc>
        <w:tc>
          <w:tcPr>
            <w:tcW w:w="3332" w:type="dxa"/>
            <w:tcBorders>
              <w:top w:val="single" w:sz="4" w:space="0" w:color="000000"/>
              <w:bottom w:val="single" w:sz="4" w:space="0" w:color="000000"/>
            </w:tcBorders>
          </w:tcPr>
          <w:p>
            <w:pPr>
              <w:pStyle w:val="TableContents"/>
              <w:jc w:val="center"/>
              <w:rPr>
                <w:rFonts w:ascii="Liberation Serif" w:hAnsi="Liberation Serif"/>
                <w:color w:val="000000"/>
                <w:szCs w:val="24"/>
              </w:rPr>
            </w:pPr>
            <w:ins w:id="537" w:author="Riegel, Maximilian (Nokia - DE/Munich)" w:date="2022-03-09T17:15:00Z">
              <w:r>
                <w:rPr>
                  <w:rFonts w:ascii="Liberation Serif" w:hAnsi="Liberation Serif"/>
                  <w:color w:val="000000"/>
                  <w:szCs w:val="24"/>
                </w:rPr>
                <w:t>Ensure detection of any malfunction and quick</w:t>
              </w:r>
            </w:ins>
            <w:ins w:id="538" w:author="Riegel, Maximilian (Nokia - DE/Munich)" w:date="2022-03-09T17:17:00Z">
              <w:r>
                <w:rPr>
                  <w:rFonts w:ascii="Liberation Serif" w:hAnsi="Liberation Serif"/>
                  <w:color w:val="000000"/>
                  <w:szCs w:val="24"/>
                </w:rPr>
                <w:t xml:space="preserve"> recovery</w:t>
              </w:r>
            </w:ins>
          </w:p>
        </w:tc>
      </w:tr>
      <w:tr>
        <w:trPr>
          <w:ins w:id="539" w:author="Riegel, Maximilian (Nokia - DE/Munich)" w:date="2022-03-09T16:00:00Z"/>
        </w:trPr>
        <w:tc>
          <w:tcPr>
            <w:tcW w:w="2401" w:type="dxa"/>
            <w:tcBorders>
              <w:top w:val="single" w:sz="4" w:space="0" w:color="000000"/>
              <w:bottom w:val="single" w:sz="4" w:space="0" w:color="000000"/>
            </w:tcBorders>
          </w:tcPr>
          <w:p>
            <w:pPr>
              <w:pStyle w:val="TableContents"/>
              <w:jc w:val="center"/>
              <w:rPr>
                <w:rFonts w:ascii="Liberation Serif" w:hAnsi="Liberation Serif"/>
                <w:color w:val="000000"/>
                <w:szCs w:val="24"/>
              </w:rPr>
            </w:pPr>
            <w:ins w:id="540" w:author="Riegel, Maximilian (Nokia - DE/Munich)" w:date="2022-03-09T16:02:00Z">
              <w:r>
                <w:rPr>
                  <w:rFonts w:ascii="Liberation Serif" w:hAnsi="Liberation Serif"/>
                  <w:color w:val="000000"/>
                  <w:szCs w:val="24"/>
                </w:rPr>
                <w:t>Applicability</w:t>
              </w:r>
            </w:ins>
          </w:p>
        </w:tc>
        <w:tc>
          <w:tcPr>
            <w:tcW w:w="3627" w:type="dxa"/>
            <w:tcBorders>
              <w:top w:val="single" w:sz="4" w:space="0" w:color="000000"/>
              <w:left w:val="single" w:sz="4" w:space="0" w:color="000000"/>
              <w:bottom w:val="single" w:sz="4" w:space="0" w:color="000000"/>
              <w:right w:val="single" w:sz="4" w:space="0" w:color="000000"/>
            </w:tcBorders>
          </w:tcPr>
          <w:p>
            <w:pPr>
              <w:pStyle w:val="TableContents"/>
              <w:jc w:val="center"/>
              <w:rPr>
                <w:rFonts w:ascii="Liberation Serif" w:hAnsi="Liberation Serif"/>
                <w:color w:val="000000"/>
                <w:szCs w:val="24"/>
              </w:rPr>
            </w:pPr>
            <w:ins w:id="541" w:author="Riegel, Maximilian (Nokia - DE/Munich)" w:date="2022-03-09T17:19:00Z">
              <w:r>
                <w:rPr>
                  <w:rFonts w:ascii="Liberation Serif" w:hAnsi="Liberation Serif"/>
                  <w:color w:val="000000"/>
                  <w:szCs w:val="24"/>
                </w:rPr>
                <w:t>Economic solutions adjusted to the needs of the use cases</w:t>
              </w:r>
            </w:ins>
          </w:p>
        </w:tc>
        <w:tc>
          <w:tcPr>
            <w:tcW w:w="3332" w:type="dxa"/>
            <w:tcBorders>
              <w:top w:val="single" w:sz="4" w:space="0" w:color="000000"/>
              <w:bottom w:val="single" w:sz="4" w:space="0" w:color="000000"/>
            </w:tcBorders>
          </w:tcPr>
          <w:p>
            <w:pPr>
              <w:pStyle w:val="TableContents"/>
              <w:jc w:val="center"/>
              <w:rPr>
                <w:rFonts w:ascii="Liberation Serif" w:hAnsi="Liberation Serif"/>
                <w:color w:val="000000"/>
                <w:szCs w:val="24"/>
              </w:rPr>
            </w:pPr>
            <w:ins w:id="542" w:author="Riegel, Maximilian (Nokia - DE/Munich)" w:date="2022-03-09T17:20:00Z">
              <w:r>
                <w:rPr>
                  <w:rFonts w:ascii="Liberation Serif" w:hAnsi="Liberation Serif"/>
                  <w:color w:val="000000"/>
                  <w:szCs w:val="24"/>
                </w:rPr>
                <w:t>Guaranteed availability of highly complex infrastructures</w:t>
              </w:r>
            </w:ins>
          </w:p>
        </w:tc>
      </w:tr>
      <w:tr>
        <w:trPr>
          <w:ins w:id="543" w:author="Riegel, Maximilian (Nokia - DE/Munich)" w:date="2022-03-09T16:00:00Z"/>
        </w:trPr>
        <w:tc>
          <w:tcPr>
            <w:tcW w:w="2401" w:type="dxa"/>
            <w:tcBorders>
              <w:top w:val="single" w:sz="4" w:space="0" w:color="000000"/>
              <w:bottom w:val="single" w:sz="4" w:space="0" w:color="000000"/>
            </w:tcBorders>
          </w:tcPr>
          <w:p>
            <w:pPr>
              <w:pStyle w:val="TableContents"/>
              <w:jc w:val="center"/>
              <w:rPr>
                <w:rFonts w:ascii="Liberation Serif" w:hAnsi="Liberation Serif"/>
                <w:color w:val="000000"/>
                <w:szCs w:val="24"/>
              </w:rPr>
            </w:pPr>
            <w:ins w:id="544" w:author="Riegel, Maximilian (Nokia - DE/Munich)" w:date="2022-03-09T16:02:00Z">
              <w:r>
                <w:rPr>
                  <w:rFonts w:ascii="Liberation Serif" w:hAnsi="Liberation Serif"/>
                  <w:color w:val="000000"/>
                  <w:szCs w:val="24"/>
                </w:rPr>
                <w:t>Standardization</w:t>
              </w:r>
            </w:ins>
          </w:p>
        </w:tc>
        <w:tc>
          <w:tcPr>
            <w:tcW w:w="3627" w:type="dxa"/>
            <w:tcBorders>
              <w:top w:val="single" w:sz="4" w:space="0" w:color="000000"/>
              <w:left w:val="single" w:sz="4" w:space="0" w:color="000000"/>
              <w:bottom w:val="single" w:sz="4" w:space="0" w:color="000000"/>
              <w:right w:val="single" w:sz="4" w:space="0" w:color="000000"/>
            </w:tcBorders>
          </w:tcPr>
          <w:p>
            <w:pPr>
              <w:pStyle w:val="TableContents"/>
              <w:jc w:val="center"/>
              <w:rPr>
                <w:rFonts w:ascii="Liberation Serif" w:hAnsi="Liberation Serif"/>
                <w:color w:val="000000"/>
                <w:szCs w:val="24"/>
              </w:rPr>
            </w:pPr>
            <w:ins w:id="545" w:author="Riegel, Maximilian (Nokia - DE/Munich)" w:date="2022-03-09T17:23:00Z">
              <w:r>
                <w:rPr>
                  <w:rFonts w:ascii="Liberation Serif" w:hAnsi="Liberation Serif"/>
                  <w:color w:val="000000"/>
                  <w:szCs w:val="24"/>
                </w:rPr>
                <w:t>Definition of managed attributes</w:t>
              </w:r>
            </w:ins>
          </w:p>
        </w:tc>
        <w:tc>
          <w:tcPr>
            <w:tcW w:w="3332" w:type="dxa"/>
            <w:tcBorders>
              <w:top w:val="single" w:sz="4" w:space="0" w:color="000000"/>
              <w:bottom w:val="single" w:sz="4" w:space="0" w:color="000000"/>
            </w:tcBorders>
          </w:tcPr>
          <w:p>
            <w:pPr>
              <w:pStyle w:val="TableContents"/>
              <w:jc w:val="center"/>
              <w:rPr>
                <w:rFonts w:ascii="Liberation Serif" w:hAnsi="Liberation Serif"/>
                <w:color w:val="000000"/>
                <w:szCs w:val="24"/>
              </w:rPr>
            </w:pPr>
            <w:ins w:id="546" w:author="Riegel, Maximilian (Nokia - DE/Munich)" w:date="2022-03-09T17:24:00Z">
              <w:r>
                <w:rPr>
                  <w:rFonts w:ascii="Liberation Serif" w:hAnsi="Liberation Serif"/>
                  <w:color w:val="000000"/>
                  <w:szCs w:val="24"/>
                </w:rPr>
                <w:t>Standardized attributes, architecture, and procedures</w:t>
              </w:r>
            </w:ins>
          </w:p>
        </w:tc>
      </w:tr>
      <w:tr>
        <w:trPr>
          <w:ins w:id="547" w:author="Riegel, Maximilian (Nokia - DE/Munich)" w:date="2022-03-09T16:00:00Z"/>
        </w:trPr>
        <w:tc>
          <w:tcPr>
            <w:tcW w:w="2401" w:type="dxa"/>
            <w:tcBorders>
              <w:top w:val="single" w:sz="4" w:space="0" w:color="000000"/>
              <w:bottom w:val="single" w:sz="4" w:space="0" w:color="000000"/>
            </w:tcBorders>
          </w:tcPr>
          <w:p>
            <w:pPr>
              <w:pStyle w:val="TableContents"/>
              <w:jc w:val="center"/>
              <w:rPr>
                <w:rFonts w:ascii="Liberation Serif" w:hAnsi="Liberation Serif"/>
                <w:color w:val="000000"/>
                <w:szCs w:val="24"/>
              </w:rPr>
            </w:pPr>
            <w:ins w:id="548" w:author="Riegel, Maximilian (Nokia - DE/Munich)" w:date="2022-03-09T16:02:00Z">
              <w:r>
                <w:rPr>
                  <w:rFonts w:ascii="Liberation Serif" w:hAnsi="Liberation Serif"/>
                  <w:color w:val="000000"/>
                  <w:szCs w:val="24"/>
                </w:rPr>
                <w:t>Interoperability</w:t>
              </w:r>
            </w:ins>
          </w:p>
        </w:tc>
        <w:tc>
          <w:tcPr>
            <w:tcW w:w="3627" w:type="dxa"/>
            <w:tcBorders>
              <w:top w:val="single" w:sz="4" w:space="0" w:color="000000"/>
              <w:left w:val="single" w:sz="4" w:space="0" w:color="000000"/>
              <w:bottom w:val="single" w:sz="4" w:space="0" w:color="000000"/>
              <w:right w:val="single" w:sz="4" w:space="0" w:color="000000"/>
            </w:tcBorders>
          </w:tcPr>
          <w:p>
            <w:pPr>
              <w:pStyle w:val="TableContents"/>
              <w:jc w:val="center"/>
              <w:rPr>
                <w:rFonts w:ascii="Liberation Serif" w:hAnsi="Liberation Serif"/>
                <w:color w:val="000000"/>
                <w:szCs w:val="24"/>
              </w:rPr>
            </w:pPr>
            <w:ins w:id="549" w:author="Riegel, Maximilian (Nokia - DE/Munich)" w:date="2022-03-09T17:27:00Z">
              <w:r>
                <w:rPr>
                  <w:rFonts w:ascii="Liberation Serif" w:hAnsi="Liberation Serif"/>
                  <w:color w:val="000000"/>
                  <w:szCs w:val="24"/>
                </w:rPr>
                <w:t>Enable basic commonality</w:t>
              </w:r>
            </w:ins>
          </w:p>
        </w:tc>
        <w:tc>
          <w:tcPr>
            <w:tcW w:w="3332" w:type="dxa"/>
            <w:tcBorders>
              <w:top w:val="single" w:sz="4" w:space="0" w:color="000000"/>
              <w:bottom w:val="single" w:sz="4" w:space="0" w:color="000000"/>
            </w:tcBorders>
          </w:tcPr>
          <w:p>
            <w:pPr>
              <w:pStyle w:val="TableContents"/>
              <w:jc w:val="center"/>
              <w:rPr>
                <w:rFonts w:ascii="Liberation Serif" w:hAnsi="Liberation Serif"/>
                <w:color w:val="000000"/>
                <w:szCs w:val="24"/>
              </w:rPr>
            </w:pPr>
            <w:ins w:id="550" w:author="Riegel, Maximilian (Nokia - DE/Munich)" w:date="2022-03-09T17:26:00Z">
              <w:r>
                <w:rPr>
                  <w:rFonts w:ascii="Liberation Serif" w:hAnsi="Liberation Serif"/>
                  <w:color w:val="000000"/>
                  <w:szCs w:val="24"/>
                </w:rPr>
                <w:t>Interoperable higher layer network management</w:t>
              </w:r>
            </w:ins>
          </w:p>
        </w:tc>
      </w:tr>
      <w:tr>
        <w:trPr>
          <w:ins w:id="551" w:author="Riegel, Maximilian (Nokia - DE/Munich)" w:date="2022-03-09T16:02:00Z"/>
        </w:trPr>
        <w:tc>
          <w:tcPr>
            <w:tcW w:w="2401" w:type="dxa"/>
            <w:tcBorders>
              <w:top w:val="single" w:sz="4" w:space="0" w:color="000000"/>
              <w:bottom w:val="single" w:sz="4" w:space="0" w:color="000000"/>
            </w:tcBorders>
          </w:tcPr>
          <w:p>
            <w:pPr>
              <w:pStyle w:val="TableContents"/>
              <w:jc w:val="center"/>
              <w:rPr>
                <w:rFonts w:ascii="Liberation Serif" w:hAnsi="Liberation Serif"/>
                <w:color w:val="000000"/>
                <w:szCs w:val="24"/>
              </w:rPr>
            </w:pPr>
            <w:ins w:id="552" w:author="Riegel, Maximilian (Nokia - DE/Munich)" w:date="2022-03-09T16:02:00Z">
              <w:r>
                <w:rPr>
                  <w:rFonts w:ascii="Liberation Serif" w:hAnsi="Liberation Serif"/>
                  <w:color w:val="000000"/>
                  <w:szCs w:val="24"/>
                </w:rPr>
                <w:t>Execution</w:t>
              </w:r>
            </w:ins>
          </w:p>
        </w:tc>
        <w:tc>
          <w:tcPr>
            <w:tcW w:w="3627" w:type="dxa"/>
            <w:tcBorders>
              <w:top w:val="single" w:sz="4" w:space="0" w:color="000000"/>
              <w:left w:val="single" w:sz="4" w:space="0" w:color="000000"/>
              <w:bottom w:val="single" w:sz="4" w:space="0" w:color="000000"/>
              <w:right w:val="single" w:sz="4" w:space="0" w:color="000000"/>
            </w:tcBorders>
          </w:tcPr>
          <w:p>
            <w:pPr>
              <w:pStyle w:val="TableContents"/>
              <w:jc w:val="center"/>
              <w:rPr>
                <w:rFonts w:ascii="Liberation Serif" w:hAnsi="Liberation Serif"/>
                <w:color w:val="000000"/>
                <w:szCs w:val="24"/>
              </w:rPr>
            </w:pPr>
            <w:ins w:id="553" w:author="Riegel, Maximilian (Nokia - DE/Munich)" w:date="2022-03-09T17:07:00Z">
              <w:r>
                <w:rPr>
                  <w:rFonts w:ascii="Liberation Serif" w:hAnsi="Liberation Serif"/>
                  <w:color w:val="000000"/>
                  <w:szCs w:val="24"/>
                </w:rPr>
                <w:t>Low barrier to entry for vertical asset owners</w:t>
              </w:r>
            </w:ins>
          </w:p>
        </w:tc>
        <w:tc>
          <w:tcPr>
            <w:tcW w:w="3332" w:type="dxa"/>
            <w:tcBorders>
              <w:top w:val="single" w:sz="4" w:space="0" w:color="000000"/>
              <w:bottom w:val="single" w:sz="4" w:space="0" w:color="000000"/>
            </w:tcBorders>
          </w:tcPr>
          <w:p>
            <w:pPr>
              <w:pStyle w:val="TableContents"/>
              <w:jc w:val="center"/>
              <w:rPr>
                <w:rFonts w:ascii="Liberation Serif" w:hAnsi="Liberation Serif"/>
                <w:color w:val="000000"/>
                <w:szCs w:val="24"/>
              </w:rPr>
            </w:pPr>
            <w:ins w:id="554" w:author="Riegel, Maximilian (Nokia - DE/Munich)" w:date="2022-03-09T17:07:00Z">
              <w:r>
                <w:rPr>
                  <w:rFonts w:ascii="Liberation Serif" w:hAnsi="Liberation Serif"/>
                  <w:color w:val="000000"/>
                  <w:szCs w:val="24"/>
                </w:rPr>
                <w:t>Unique skill-sets and workforce</w:t>
              </w:r>
            </w:ins>
          </w:p>
        </w:tc>
      </w:tr>
    </w:tbl>
    <w:p>
      <w:pPr>
        <w:pStyle w:val="Normal"/>
        <w:rPr/>
      </w:pPr>
      <w:r>
        <w:rPr/>
      </w:r>
    </w:p>
    <w:p>
      <w:pPr>
        <w:pStyle w:val="Heading3"/>
        <w:numPr>
          <w:ilvl w:val="2"/>
          <w:numId w:val="3"/>
        </w:numPr>
        <w:rPr>
          <w:del w:id="556" w:author="Riegel, Maximilian (Nokia - DE/Munich)" w:date="2022-03-09T17:44:00Z"/>
        </w:rPr>
      </w:pPr>
      <w:del w:id="555" w:author="Riegel, Maximilian (Nokia - DE/Munich)" w:date="2022-03-09T17:44:00Z">
        <w:r>
          <w:rPr/>
          <w:delText>Side By Side Table Comparing IEEE 802 and 3GPP networks</w:delText>
        </w:r>
      </w:del>
    </w:p>
    <w:p>
      <w:pPr>
        <w:pStyle w:val="Normal"/>
        <w:rPr>
          <w:del w:id="558" w:author="Riegel, Maximilian (Nokia - DE/Munich)" w:date="2022-03-09T17:44:00Z"/>
        </w:rPr>
      </w:pPr>
      <w:del w:id="557" w:author="Riegel, Maximilian (Nokia - DE/Munich)" w:date="2022-03-09T17:44:00Z">
        <w:r>
          <w:rPr/>
        </w:r>
      </w:del>
    </w:p>
    <w:p>
      <w:pPr>
        <w:pStyle w:val="Normal"/>
        <w:rPr>
          <w:del w:id="560" w:author="Riegel, Maximilian (Nokia - DE/Munich)" w:date="2022-03-09T17:44:00Z"/>
        </w:rPr>
      </w:pPr>
      <w:del w:id="559" w:author="Riegel, Maximilian (Nokia - DE/Munich)" w:date="2022-03-09T17:44:00Z">
        <w:r>
          <w:rPr/>
          <w:delText xml:space="preserve">Ownership model / market models </w:delText>
        </w:r>
      </w:del>
    </w:p>
    <w:p>
      <w:pPr>
        <w:pStyle w:val="Normal"/>
        <w:rPr>
          <w:del w:id="562" w:author="Riegel, Maximilian (Nokia - DE/Munich)" w:date="2022-03-09T17:44:00Z"/>
        </w:rPr>
      </w:pPr>
      <w:del w:id="561" w:author="Riegel, Maximilian (Nokia - DE/Munich)" w:date="2022-03-09T17:44:00Z">
        <w:r>
          <w:rPr/>
          <w:delText>Spectrum licensed/unlicensed</w:delText>
        </w:r>
      </w:del>
    </w:p>
    <w:p>
      <w:pPr>
        <w:pStyle w:val="Normal"/>
        <w:rPr>
          <w:del w:id="564" w:author="Riegel, Maximilian (Nokia - DE/Munich)" w:date="2022-03-09T17:44:00Z"/>
        </w:rPr>
      </w:pPr>
      <w:del w:id="563" w:author="Riegel, Maximilian (Nokia - DE/Munich)" w:date="2022-03-09T17:44:00Z">
        <w:r>
          <w:rPr/>
          <w:delText>Building block approach vs service approach</w:delText>
        </w:r>
      </w:del>
    </w:p>
    <w:p>
      <w:pPr>
        <w:pStyle w:val="Normal"/>
        <w:rPr>
          <w:del w:id="566" w:author="Riegel, Maximilian (Nokia - DE/Munich)" w:date="2022-03-09T17:44:00Z"/>
        </w:rPr>
      </w:pPr>
      <w:del w:id="565" w:author="Riegel, Maximilian (Nokia - DE/Munich)" w:date="2022-03-09T17:44:00Z">
        <w:r>
          <w:rPr/>
          <w:delText xml:space="preserve">Layer 2 connectivity vs Layer 3-onlyScalability (minimum / maximum size) </w:delText>
        </w:r>
      </w:del>
    </w:p>
    <w:p>
      <w:pPr>
        <w:pStyle w:val="Normal"/>
        <w:rPr>
          <w:del w:id="568" w:author="Riegel, Maximilian (Nokia - DE/Munich)" w:date="2022-03-09T17:44:00Z"/>
        </w:rPr>
      </w:pPr>
      <w:del w:id="567" w:author="Riegel, Maximilian (Nokia - DE/Munich)" w:date="2022-03-09T17:44:00Z">
        <w:r>
          <w:rPr/>
          <w:delText xml:space="preserve">Scope of standards for large scale deployment </w:delText>
        </w:r>
      </w:del>
    </w:p>
    <w:p>
      <w:pPr>
        <w:pStyle w:val="Normal"/>
        <w:rPr>
          <w:del w:id="570" w:author="Riegel, Maximilian (Nokia - DE/Munich)" w:date="2022-03-09T17:44:00Z"/>
        </w:rPr>
      </w:pPr>
      <w:del w:id="569" w:author="Riegel, Maximilian (Nokia - DE/Munich)" w:date="2022-03-09T17:44:00Z">
        <w:r>
          <w:rPr/>
          <w:delText>Ecosystem and interoperability certification</w:delText>
        </w:r>
      </w:del>
    </w:p>
    <w:p>
      <w:pPr>
        <w:pStyle w:val="Normal"/>
        <w:rPr>
          <w:del w:id="572" w:author="Riegel, Maximilian (Nokia - DE/Munich)" w:date="2022-03-09T17:44:00Z"/>
        </w:rPr>
      </w:pPr>
      <w:del w:id="571" w:author="Riegel, Maximilian (Nokia - DE/Munich)" w:date="2022-03-09T17:44:00Z">
        <w:r>
          <w:rPr/>
          <w:delText>The network as a product vs a network as an enabler of creating another product</w:delText>
        </w:r>
      </w:del>
    </w:p>
    <w:p>
      <w:pPr>
        <w:pStyle w:val="Normal"/>
        <w:rPr>
          <w:del w:id="574" w:author="Riegel, Maximilian (Nokia - DE/Munich)" w:date="2022-03-09T17:44:00Z"/>
        </w:rPr>
      </w:pPr>
      <w:del w:id="573" w:author="Riegel, Maximilian (Nokia - DE/Munich)" w:date="2022-03-09T17:44:00Z">
        <w:r>
          <w:rPr/>
          <w:delText xml:space="preserve">Barrier to entry burden – cost of first network, learning curve. </w:delText>
        </w:r>
      </w:del>
    </w:p>
    <w:p>
      <w:pPr>
        <w:pStyle w:val="Normal"/>
        <w:rPr>
          <w:del w:id="576" w:author="Riegel, Maximilian (Nokia - DE/Munich)" w:date="2022-03-09T17:44:00Z"/>
        </w:rPr>
      </w:pPr>
      <w:del w:id="575" w:author="Riegel, Maximilian (Nokia - DE/Munich)" w:date="2022-03-09T17:44:00Z">
        <w:r>
          <w:rPr/>
          <w:delText>Skill set for deployment</w:delText>
        </w:r>
      </w:del>
    </w:p>
    <w:p>
      <w:pPr>
        <w:pStyle w:val="Normal"/>
        <w:rPr>
          <w:del w:id="578" w:author="Riegel, Maximilian (Nokia - DE/Munich)" w:date="2022-03-09T17:44:00Z"/>
        </w:rPr>
      </w:pPr>
      <w:del w:id="577" w:author="Riegel, Maximilian (Nokia - DE/Munich)" w:date="2022-03-09T17:44:00Z">
        <w:r>
          <w:rPr/>
        </w:r>
      </w:del>
    </w:p>
    <w:p>
      <w:pPr>
        <w:pStyle w:val="Normal"/>
        <w:rPr>
          <w:del w:id="580" w:author="Riegel, Maximilian (Nokia - DE/Munich)" w:date="2022-03-09T17:44:00Z"/>
        </w:rPr>
      </w:pPr>
      <w:del w:id="579" w:author="Riegel, Maximilian (Nokia - DE/Munich)" w:date="2022-03-09T17:44:00Z">
        <w:r>
          <w:rPr/>
        </w:r>
      </w:del>
    </w:p>
    <w:p>
      <w:pPr>
        <w:pStyle w:val="Heading3"/>
        <w:numPr>
          <w:ilvl w:val="2"/>
          <w:numId w:val="2"/>
        </w:numPr>
        <w:rPr/>
      </w:pPr>
      <w:r>
        <w:rPr/>
      </w:r>
    </w:p>
    <w:p>
      <w:pPr>
        <w:pStyle w:val="Heading1"/>
        <w:numPr>
          <w:ilvl w:val="0"/>
          <w:numId w:val="3"/>
        </w:numPr>
        <w:rPr/>
      </w:pPr>
      <w:r>
        <w:rPr/>
        <w:t xml:space="preserve">Conclusion </w:t>
      </w:r>
    </w:p>
    <w:p>
      <w:pPr>
        <w:pStyle w:val="Normal"/>
        <w:rPr/>
      </w:pPr>
      <w:r>
        <w:rPr/>
        <w:t>Future perspectives – how can IEEE 802 evolve to better serve vertical markets?</w:t>
      </w:r>
      <w:ins w:id="581" w:author="Godfrey, Tim" w:date="2022-03-09T14:49:00Z">
        <w:r>
          <w:rPr/>
          <w:t xml:space="preserve"> (e.g. troubleshooting is less mature</w:t>
        </w:r>
      </w:ins>
      <w:ins w:id="582" w:author="Godfrey, Tim" w:date="2022-03-09T14:50:00Z">
        <w:r>
          <w:rPr/>
          <w:t>.  IEEE 802 provides less explicit guidance and documentation for certain aspects of deployment a</w:t>
        </w:r>
      </w:ins>
      <w:ins w:id="583" w:author="Godfrey, Tim" w:date="2022-03-09T14:51:00Z">
        <w:r>
          <w:rPr/>
          <w:t xml:space="preserve">nd troubleshooting. </w:t>
        </w:r>
      </w:ins>
    </w:p>
    <w:p>
      <w:pPr>
        <w:pStyle w:val="Normal"/>
        <w:rPr/>
      </w:pPr>
      <w:r>
        <w:rPr/>
      </w:r>
    </w:p>
    <w:p>
      <w:pPr>
        <w:pStyle w:val="Heading"/>
        <w:rPr/>
      </w:pPr>
      <w:r>
        <w:rPr/>
        <w:t>References</w:t>
      </w:r>
    </w:p>
    <w:p>
      <w:pPr>
        <w:pStyle w:val="Normal"/>
        <w:pPrChange w:id="0" w:author="Riegel, Maximilian (Nokia - DE/Munich)" w:date="2022-03-09T17:42:00Z">
          <w:pPr>
            <w:pStyle w:val="Heading"/>
          </w:pPr>
        </w:pPrChange>
        <w:rPr/>
      </w:pPr>
      <w:r>
        <w:rPr/>
      </w:r>
    </w:p>
    <w:p>
      <w:pPr>
        <w:pStyle w:val="Normal"/>
        <w:rPr/>
      </w:pPr>
      <w:r>
        <w:rPr/>
      </w:r>
    </w:p>
    <w:p>
      <w:pPr>
        <w:pStyle w:val="Heading"/>
        <w:rPr/>
      </w:pPr>
      <w:ins w:id="584" w:author="Riegel, Maximilian (Nokia - DE/Munich)" w:date="2022-03-09T17:43:00Z">
        <w:r>
          <w:rPr/>
          <w:t xml:space="preserve">For further discussions: </w:t>
          <w:br/>
        </w:r>
      </w:ins>
      <w:ins w:id="585" w:author="Riegel, Maximilian (Nokia - DE/Munich)" w:date="2022-03-09T17:42:00Z">
        <w:r>
          <w:rPr/>
          <w:t>Backup section for removed material:</w:t>
        </w:r>
      </w:ins>
    </w:p>
    <w:p>
      <w:pPr>
        <w:pStyle w:val="Heading1"/>
        <w:numPr>
          <w:ilvl w:val="0"/>
          <w:numId w:val="3"/>
        </w:numPr>
        <w:rPr/>
      </w:pPr>
      <w:ins w:id="586" w:author="Riegel, Maximilian (Nokia - DE/Munich)" w:date="2022-03-09T17:43:00Z">
        <w:r>
          <w:rPr/>
          <w:t>IEEE 802 compared to other IoT Networking Technologies</w:t>
        </w:r>
      </w:ins>
    </w:p>
    <w:p>
      <w:pPr>
        <w:pStyle w:val="ListParagraph"/>
        <w:numPr>
          <w:ilvl w:val="0"/>
          <w:numId w:val="6"/>
        </w:numPr>
        <w:rPr/>
      </w:pPr>
      <w:ins w:id="588" w:author="Riegel, Maximilian (Nokia - DE/Munich)" w:date="2022-03-09T17:43:00Z">
        <w:r>
          <w:rPr/>
          <w:t>Commercial, proprietary IoT LPWAN services</w:t>
        </w:r>
      </w:ins>
    </w:p>
    <w:p>
      <w:pPr>
        <w:pStyle w:val="ListParagraph"/>
        <w:numPr>
          <w:ilvl w:val="1"/>
          <w:numId w:val="6"/>
        </w:numPr>
        <w:rPr/>
      </w:pPr>
      <w:ins w:id="590" w:author="Riegel, Maximilian (Nokia - DE/Munich)" w:date="2022-03-09T17:43:00Z">
        <w:r>
          <w:rPr/>
          <w:t xml:space="preserve">They don’t have an “Ethernet-like” L2. The system does not have the concept of a LAN.  It is terminal to central “gateway” only. Star topology only. </w:t>
        </w:r>
      </w:ins>
    </w:p>
    <w:p>
      <w:pPr>
        <w:pStyle w:val="ListParagraph"/>
        <w:numPr>
          <w:ilvl w:val="1"/>
          <w:numId w:val="6"/>
        </w:numPr>
        <w:rPr/>
      </w:pPr>
      <w:ins w:id="592" w:author="Riegel, Maximilian (Nokia - DE/Munich)" w:date="2022-03-09T17:43:00Z">
        <w:r>
          <w:rPr/>
          <w:t>Similar to LTE UE to UE traffic that must route through core.  (DTD Proximity services have addressed that to some extent in LTE)</w:t>
        </w:r>
      </w:ins>
    </w:p>
    <w:p>
      <w:pPr>
        <w:pStyle w:val="ListParagraph"/>
        <w:numPr>
          <w:ilvl w:val="0"/>
          <w:numId w:val="6"/>
        </w:numPr>
        <w:rPr/>
      </w:pPr>
      <w:ins w:id="594" w:author="Riegel, Maximilian (Nokia - DE/Munich)" w:date="2022-03-09T17:43:00Z">
        <w:r>
          <w:rPr/>
          <w:t xml:space="preserve">5G URLLC, and MMTC. </w:t>
        </w:r>
      </w:ins>
    </w:p>
    <w:p>
      <w:pPr>
        <w:pStyle w:val="ListParagraph"/>
        <w:numPr>
          <w:ilvl w:val="1"/>
          <w:numId w:val="6"/>
        </w:numPr>
        <w:rPr/>
      </w:pPr>
      <w:ins w:id="596" w:author="Riegel, Maximilian (Nokia - DE/Munich)" w:date="2022-03-09T17:43:00Z">
        <w:r>
          <w:rPr/>
          <w:t xml:space="preserve">IEEE 802 has already developed TSN in wired standards (802.1 and 802.3), </w:t>
        </w:r>
      </w:ins>
    </w:p>
    <w:p>
      <w:pPr>
        <w:pStyle w:val="ListParagraph"/>
        <w:numPr>
          <w:ilvl w:val="1"/>
          <w:numId w:val="6"/>
        </w:numPr>
        <w:rPr/>
      </w:pPr>
      <w:ins w:id="598" w:author="Riegel, Maximilian (Nokia - DE/Munich)" w:date="2022-03-09T17:43:00Z">
        <w:r>
          <w:rPr/>
          <w:t>IEEE 802.16 and 802.22 standards operate in licensed spectrum and offer scheduled MAC operation and services for bounded low latency</w:t>
        </w:r>
      </w:ins>
    </w:p>
    <w:p>
      <w:pPr>
        <w:pStyle w:val="ListParagraph"/>
        <w:numPr>
          <w:ilvl w:val="1"/>
          <w:numId w:val="6"/>
        </w:numPr>
        <w:rPr/>
      </w:pPr>
      <w:ins w:id="600" w:author="Riegel, Maximilian (Nokia - DE/Munich)" w:date="2022-03-09T17:43:00Z">
        <w:r>
          <w:rPr/>
          <w:t>Latency is impossible to guarantee in unlicensed, shared spectrum. However, it can be highly optimized by the MAC layer. Low latency capabilities are part of the scope IEEE 802.11be amendment.</w:t>
        </w:r>
      </w:ins>
    </w:p>
    <w:p>
      <w:pPr>
        <w:pStyle w:val="ListParagraph"/>
        <w:numPr>
          <w:ilvl w:val="1"/>
          <w:numId w:val="6"/>
        </w:numPr>
        <w:rPr/>
      </w:pPr>
      <w:ins w:id="602" w:author="Riegel, Maximilian (Nokia - DE/Munich)" w:date="2022-03-09T17:43:00Z">
        <w:r>
          <w:rPr/>
          <w:t>IEEE 802 has a history and internal coordination of coexistence between different standards operating in unlicensed spectrum.  3GPP is oriented towards exclusively licensed spectrum, “sharing” has been a foreign concept. More recently 3GPP has shown some willingness to coexist with 802.11 in 5 GHz and 6 GHz bands.</w:t>
        </w:r>
      </w:ins>
      <w:ins w:id="603" w:author="Riegel, Maximilian (Nokia - DE/Munich)" w:date="2022-03-09T17:43:00Z">
        <w:r>
          <w:rPr>
            <w:rStyle w:val="FootnoteAnchor"/>
          </w:rPr>
          <w:footnoteReference w:id="5"/>
        </w:r>
      </w:ins>
      <w:ins w:id="604" w:author="Riegel, Maximilian (Nokia - DE/Munich)" w:date="2022-03-09T17:43:00Z">
        <w:r>
          <w:rPr/>
          <w:t xml:space="preserve"> </w:t>
        </w:r>
      </w:ins>
    </w:p>
    <w:p>
      <w:pPr>
        <w:pStyle w:val="ListParagraph"/>
        <w:numPr>
          <w:ilvl w:val="0"/>
          <w:numId w:val="6"/>
        </w:numPr>
        <w:rPr/>
      </w:pPr>
      <w:ins w:id="606" w:author="Riegel, Maximilian (Nokia - DE/Munich)" w:date="2022-03-09T17:43:00Z">
        <w:commentRangeStart w:id="15"/>
        <w:commentRangeStart w:id="16"/>
        <w:r>
          <w:rPr/>
          <w:t>3GPP has a common strategy for the three primary use cases identified for 5G (eMBB, mMTC, URLLC). IEEE 802 has a common architecture, but not a common business strategy.</w:t>
        </w:r>
      </w:ins>
      <w:r>
        <w:rPr/>
      </w:r>
      <w:commentRangeEnd w:id="16"/>
      <w:r>
        <w:commentReference w:id="16"/>
      </w:r>
      <w:commentRangeEnd w:id="15"/>
      <w:r>
        <w:commentReference w:id="15"/>
      </w:r>
      <w:r>
        <w:rPr/>
      </w:r>
    </w:p>
    <w:p>
      <w:pPr>
        <w:pStyle w:val="ListParagraph"/>
        <w:numPr>
          <w:ilvl w:val="0"/>
          <w:numId w:val="6"/>
        </w:numPr>
        <w:ind w:left="1080" w:hanging="360"/>
        <w:rPr/>
      </w:pPr>
      <w:ins w:id="607" w:author="Riegel, Maximilian (Nokia - DE/Munich)" w:date="2022-03-09T17:43:00Z">
        <w:r>
          <w:rPr/>
          <w:t xml:space="preserve">License exempt can provide higher economic value per MHz of spectrum. </w:t>
        </w:r>
      </w:ins>
    </w:p>
    <w:p>
      <w:pPr>
        <w:pStyle w:val="ListParagraph"/>
        <w:numPr>
          <w:ilvl w:val="1"/>
          <w:numId w:val="6"/>
        </w:numPr>
        <w:rPr/>
      </w:pPr>
      <w:ins w:id="609" w:author="Riegel, Maximilian (Nokia - DE/Munich)" w:date="2022-03-09T17:43:00Z">
        <w:r>
          <w:rPr/>
          <w:t>See Wi-Fi Alliance 2018 study on economic value of WI-Fi</w:t>
        </w:r>
      </w:ins>
      <w:ins w:id="610" w:author="Riegel, Maximilian (Nokia - DE/Munich)" w:date="2022-03-09T17:43:00Z">
        <w:r>
          <w:rPr>
            <w:rStyle w:val="FootnoteAnchor"/>
          </w:rPr>
          <w:footnoteReference w:id="6"/>
        </w:r>
      </w:ins>
      <w:ins w:id="611" w:author="Riegel, Maximilian (Nokia - DE/Munich)" w:date="2022-03-09T17:43:00Z">
        <w:r>
          <w:rPr/>
          <w:t xml:space="preserve">. </w:t>
        </w:r>
      </w:ins>
    </w:p>
    <w:p>
      <w:pPr>
        <w:pStyle w:val="ListParagraph"/>
        <w:numPr>
          <w:ilvl w:val="1"/>
          <w:numId w:val="6"/>
        </w:numPr>
        <w:rPr/>
      </w:pPr>
      <w:ins w:id="613" w:author="Riegel, Maximilian (Nokia - DE/Munich)" w:date="2022-03-09T17:43:00Z">
        <w:r>
          <w:rPr/>
          <w:t>See Cisco Visual Networking Index</w:t>
        </w:r>
      </w:ins>
      <w:ins w:id="614" w:author="Riegel, Maximilian (Nokia - DE/Munich)" w:date="2022-03-09T17:43:00Z">
        <w:r>
          <w:rPr>
            <w:rStyle w:val="FootnoteAnchor"/>
          </w:rPr>
          <w:footnoteReference w:id="7"/>
        </w:r>
      </w:ins>
      <w:ins w:id="615" w:author="Riegel, Maximilian (Nokia - DE/Munich)" w:date="2022-03-09T17:43:00Z">
        <w:r>
          <w:rPr/>
          <w:t>. Wi-Fi carries more data than all cellular spectrum</w:t>
        </w:r>
      </w:ins>
    </w:p>
    <w:p>
      <w:pPr>
        <w:pStyle w:val="ListParagraph"/>
        <w:numPr>
          <w:ilvl w:val="0"/>
          <w:numId w:val="6"/>
        </w:numPr>
        <w:ind w:left="1080" w:hanging="360"/>
        <w:rPr/>
      </w:pPr>
      <w:ins w:id="617" w:author="Riegel, Maximilian (Nokia - DE/Munich)" w:date="2022-03-09T17:43:00Z">
        <w:r>
          <w:rPr/>
          <w:t>Wi-Fi created the expectation of broadband wireless that led to the development of LTE</w:t>
        </w:r>
      </w:ins>
    </w:p>
    <w:p>
      <w:pPr>
        <w:pStyle w:val="ListParagraph"/>
        <w:keepNext w:val="true"/>
        <w:keepLines/>
        <w:numPr>
          <w:ilvl w:val="0"/>
          <w:numId w:val="6"/>
        </w:numPr>
        <w:rPr/>
      </w:pPr>
      <w:ins w:id="619" w:author="Riegel, Maximilian (Nokia - DE/Munich)" w:date="2022-03-09T17:43:00Z">
        <w:commentRangeStart w:id="17"/>
        <w:commentRangeStart w:id="18"/>
        <w:r>
          <w:rPr/>
          <w:t xml:space="preserve">What would it look like to combine multiple IEEE 802 standards into a single offering? </w:t>
        </w:r>
      </w:ins>
    </w:p>
    <w:p>
      <w:pPr>
        <w:pStyle w:val="ListParagraph"/>
        <w:numPr>
          <w:ilvl w:val="1"/>
          <w:numId w:val="6"/>
        </w:numPr>
        <w:rPr/>
      </w:pPr>
      <w:ins w:id="621" w:author="Riegel, Maximilian (Nokia - DE/Munich)" w:date="2022-03-09T17:43:00Z">
        <w:r>
          <w:rPr/>
          <w:t>Some vendors already do that – integrating 802 technologies into systems.</w:t>
        </w:r>
      </w:ins>
    </w:p>
    <w:p>
      <w:pPr>
        <w:pStyle w:val="ListParagraph"/>
        <w:numPr>
          <w:ilvl w:val="1"/>
          <w:numId w:val="6"/>
        </w:numPr>
        <w:rPr/>
      </w:pPr>
      <w:ins w:id="623" w:author="Riegel, Maximilian (Nokia - DE/Munich)" w:date="2022-03-09T17:43:00Z">
        <w:r>
          <w:rPr/>
          <w:t xml:space="preserve">The “Package” offered by the “5G” ecosystem is clearly articulated. </w:t>
        </w:r>
      </w:ins>
    </w:p>
    <w:p>
      <w:pPr>
        <w:pStyle w:val="ListParagraph"/>
        <w:numPr>
          <w:ilvl w:val="1"/>
          <w:numId w:val="6"/>
        </w:numPr>
        <w:rPr/>
      </w:pPr>
      <w:ins w:id="625" w:author="Riegel, Maximilian (Nokia - DE/Munich)" w:date="2022-03-09T17:43:00Z">
        <w:r>
          <w:rPr/>
          <w:t>What is the comparable offering from IEEE 802?</w:t>
        </w:r>
      </w:ins>
      <w:r>
        <w:rPr/>
      </w:r>
      <w:commentRangeEnd w:id="18"/>
      <w:r>
        <w:commentReference w:id="18"/>
      </w:r>
      <w:commentRangeEnd w:id="17"/>
      <w:r>
        <w:commentReference w:id="17"/>
      </w:r>
      <w:r>
        <w:rPr/>
      </w:r>
    </w:p>
    <w:p>
      <w:pPr>
        <w:pStyle w:val="Normal"/>
        <w:rPr>
          <w:highlight w:val="yellow"/>
        </w:rPr>
      </w:pPr>
      <w:r>
        <w:rPr>
          <w:highlight w:val="yellow"/>
        </w:rPr>
      </w:r>
    </w:p>
    <w:p>
      <w:pPr>
        <w:pStyle w:val="Normal"/>
        <w:rPr>
          <w:highlight w:val="yellow"/>
          <w:ins w:id="627" w:author="Riegel, Maximilian (Nokia - DE/Munich)" w:date="2022-03-09T17:43:00Z"/>
        </w:rPr>
      </w:pPr>
      <w:ins w:id="626" w:author="Riegel, Maximilian (Nokia - DE/Munich)" w:date="2022-03-09T17:43:00Z">
        <w:r>
          <w:rPr>
            <w:highlight w:val="yellow"/>
          </w:rPr>
          <w:t xml:space="preserve">What’s missing – a picture of 802 as a peer to 5G. 5G promises they will do “everything”. </w:t>
        </w:r>
      </w:ins>
    </w:p>
    <w:p>
      <w:pPr>
        <w:pStyle w:val="Normal"/>
        <w:rPr>
          <w:highlight w:val="yellow"/>
          <w:ins w:id="629" w:author="Riegel, Maximilian (Nokia - DE/Munich)" w:date="2022-03-09T17:43:00Z"/>
        </w:rPr>
      </w:pPr>
      <w:ins w:id="628" w:author="Riegel, Maximilian (Nokia - DE/Munich)" w:date="2022-03-09T17:43:00Z">
        <w:r>
          <w:rPr>
            <w:highlight w:val="yellow"/>
          </w:rPr>
          <w:t>But, they don’t define any wired standards, but they support them.</w:t>
        </w:r>
      </w:ins>
    </w:p>
    <w:p>
      <w:pPr>
        <w:pStyle w:val="Normal"/>
        <w:rPr>
          <w:highlight w:val="yellow"/>
          <w:ins w:id="631" w:author="Riegel, Maximilian (Nokia - DE/Munich)" w:date="2022-03-09T17:43:00Z"/>
        </w:rPr>
      </w:pPr>
      <w:ins w:id="630" w:author="Riegel, Maximilian (Nokia - DE/Munich)" w:date="2022-03-09T17:43:00Z">
        <w:r>
          <w:rPr>
            <w:highlight w:val="yellow"/>
          </w:rPr>
          <w:t xml:space="preserve">5G requires an extensive PLMN to support it. </w:t>
        </w:r>
      </w:ins>
    </w:p>
    <w:p>
      <w:pPr>
        <w:pStyle w:val="Normal"/>
        <w:rPr/>
      </w:pPr>
      <w:ins w:id="632" w:author="Riegel, Maximilian (Nokia - DE/Munich)" w:date="2022-03-09T17:43:00Z">
        <w:r>
          <w:rPr>
            <w:highlight w:val="yellow"/>
          </w:rPr>
          <w:t>It is designed to help the cellular operator grow their market.</w:t>
        </w:r>
      </w:ins>
    </w:p>
    <w:p>
      <w:pPr>
        <w:pStyle w:val="Normal"/>
        <w:rPr/>
      </w:pPr>
      <w:r>
        <w:rPr/>
      </w:r>
    </w:p>
    <w:p>
      <w:pPr>
        <w:pStyle w:val="Normal"/>
        <w:rPr/>
      </w:pPr>
      <w:ins w:id="633" w:author="Riegel, Maximilian (Nokia - DE/Munich)" w:date="2022-03-09T17:43:00Z">
        <w:r>
          <w:rPr/>
          <w:t>Verticals might not want an operator in the middle of their network.</w:t>
        </w:r>
      </w:ins>
    </w:p>
    <w:p>
      <w:pPr>
        <w:pStyle w:val="Normal"/>
        <w:rPr/>
      </w:pPr>
      <w:ins w:id="635" w:author="Riegel, Maximilian (Nokia - DE/Munich)" w:date="2022-03-09T17:43:00Z">
        <w:r>
          <w:rPr/>
          <w:t>However, private 4G or 5G networks are possible.</w:t>
        </w:r>
      </w:ins>
    </w:p>
    <w:p>
      <w:pPr>
        <w:pStyle w:val="Normal"/>
        <w:rPr/>
      </w:pPr>
      <w:ins w:id="637" w:author="Riegel, Maximilian (Nokia - DE/Munich)" w:date="2022-03-09T17:43:00Z">
        <w:r>
          <w:rPr/>
          <w:t xml:space="preserve">Value proposition: 802 networks are customer-owned.  May be simpler than a full 3GPP PLMN network to install, operate, and manage. </w:t>
        </w:r>
      </w:ins>
    </w:p>
    <w:p>
      <w:pPr>
        <w:pStyle w:val="Normal"/>
        <w:ind w:firstLine="360"/>
        <w:rPr/>
      </w:pPr>
      <w:ins w:id="639" w:author="Riegel, Maximilian (Nokia - DE/Munich)" w:date="2022-03-09T17:43:00Z">
        <w:r>
          <w:rPr/>
          <w:t>Example – Santa Clara Emergency services issues</w:t>
        </w:r>
      </w:ins>
      <w:bookmarkStart w:id="13" w:name="move977402041"/>
      <w:bookmarkEnd w:id="13"/>
    </w:p>
    <w:p>
      <w:pPr>
        <w:pStyle w:val="Normal"/>
        <w:pPrChange w:id="0" w:author="Riegel, Maximilian (Nokia - DE/Munich)" w:date="2022-03-09T17:42:00Z">
          <w:pPr>
            <w:pStyle w:val="Heading"/>
          </w:pPr>
        </w:pPrChange>
        <w:rPr/>
      </w:pPr>
      <w:r>
        <w:rPr/>
      </w:r>
    </w:p>
    <w:p>
      <w:pPr>
        <w:pStyle w:val="Normal"/>
        <w:rPr/>
      </w:pPr>
      <w:r>
        <w:rPr/>
      </w:r>
    </w:p>
    <w:sectPr>
      <w:headerReference w:type="default" r:id="rId9"/>
      <w:footerReference w:type="default" r:id="rId10"/>
      <w:footnotePr>
        <w:numFmt w:val="decimal"/>
      </w:footnotePr>
      <w:type w:val="nextPage"/>
      <w:pgSz w:w="12240" w:h="15840"/>
      <w:pgMar w:left="1440" w:right="1440" w:header="1296" w:top="1800" w:footer="1296" w:bottom="1800" w:gutter="0"/>
      <w:pgNumType w:fmt="decimal"/>
      <w:formProt w:val="false"/>
      <w:textDirection w:val="lrTb"/>
      <w:docGrid w:type="default" w:linePitch="10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Riegel, Maximilian (Nokia - DE/Munich)" w:date="2022-01-18T16:03:00Z" w:initials="RM(-D">
    <w:p>
      <w:r>
        <w:rPr>
          <w:rFonts w:ascii="Liberation Serif" w:hAnsi="Liberation Serif" w:eastAsia="Tahoma" w:cs="Tahoma"/>
          <w:szCs w:val="24"/>
          <w:lang w:val="en-US" w:eastAsia="en-US" w:bidi="en-US"/>
        </w:rPr>
        <w:t>I would recommend to remove all references to 3GPP in this clause. Just provide the specific ‘feature list’ for IEEE 802</w:t>
      </w:r>
    </w:p>
  </w:comment>
  <w:comment w:id="1" w:author="Godfrey, Tim [2]" w:date="2019-09-18T05:06:00Z" w:initials="GT">
    <w:p>
      <w:r>
        <w:rPr>
          <w:rFonts w:ascii="Liberation Serif" w:hAnsi="Liberation Serif" w:eastAsia="Tahoma" w:cs="Tahoma"/>
          <w:szCs w:val="24"/>
          <w:lang w:val="en-US" w:eastAsia="en-US" w:bidi="en-US"/>
        </w:rPr>
        <w:t xml:space="preserve">We have not seen this type of integrated IEEE 802 system in the market yet. System solutions are not labeled IEEE 802 – it is more identified by brand name or vendor name.  On the cellular side, vendors do say they are a 3GPP network.  Make this a footnote or side note?  It needs more explanation. </w:t>
      </w:r>
    </w:p>
  </w:comment>
  <w:comment w:id="2" w:author="Godfrey, Tim" w:date="2020-03-18T15:12:00Z" w:initials="GT">
    <w:p>
      <w:r>
        <w:rPr>
          <w:rFonts w:ascii="Liberation Serif" w:hAnsi="Liberation Serif" w:eastAsia="Tahoma" w:cs="Tahoma"/>
          <w:szCs w:val="24"/>
          <w:lang w:val="en-US" w:eastAsia="en-US" w:bidi="en-US"/>
        </w:rPr>
        <w:t xml:space="preserve">802.1CF is an example of this combined offering. </w:t>
      </w:r>
    </w:p>
  </w:comment>
  <w:comment w:id="3" w:author="Godfrey, Tim [2]" w:date="2019-09-18T05:09:00Z" w:initials="GT">
    <w:p>
      <w:r>
        <w:rPr>
          <w:rFonts w:ascii="Liberation Serif" w:hAnsi="Liberation Serif" w:eastAsia="Tahoma" w:cs="Tahoma"/>
          <w:szCs w:val="24"/>
          <w:lang w:val="en-US" w:eastAsia="en-US" w:bidi="en-US"/>
        </w:rPr>
        <w:t>Action Max</w:t>
      </w:r>
    </w:p>
  </w:comment>
  <w:comment w:id="5" w:author="Godfrey, Tim" w:date="2020-03-18T15:15:00Z" w:initials="GT">
    <w:p>
      <w:r>
        <w:rPr>
          <w:rFonts w:ascii="Liberation Serif" w:hAnsi="Liberation Serif" w:eastAsia="Tahoma" w:cs="Tahoma"/>
          <w:szCs w:val="24"/>
          <w:lang w:val="en-US" w:eastAsia="en-US" w:bidi="en-US"/>
        </w:rPr>
        <w:t xml:space="preserve">Ask AANI (Joe Levy) to provide a contribution to expand on this concept. </w:t>
      </w:r>
    </w:p>
  </w:comment>
  <w:comment w:id="4" w:author="Godfrey, Tim" w:date="2021-11-10T15:09:00Z" w:initials="GT">
    <w:p>
      <w:r>
        <w:rPr>
          <w:rFonts w:ascii="Liberation Serif" w:hAnsi="Liberation Serif" w:eastAsia="Tahoma" w:cs="Tahoma"/>
          <w:szCs w:val="24"/>
          <w:lang w:val="en-US" w:eastAsia="en-US" w:bidi="en-US"/>
        </w:rPr>
        <w:t xml:space="preserve">- The Report in AANI by Joe Levy. referencing 802.1CF as an 802 access network. The report conclusion explains that some of these entiies are described in 802.1CF. </w:t>
      </w:r>
    </w:p>
  </w:comment>
  <w:comment w:id="6" w:author="Godfrey, Tim" w:date="2020-07-15T15:40:00Z" w:initials="GT">
    <w:p>
      <w:r>
        <w:rPr>
          <w:rFonts w:ascii="Liberation Serif" w:hAnsi="Liberation Serif" w:eastAsia="Tahoma" w:cs="Tahoma"/>
          <w:szCs w:val="24"/>
          <w:lang w:val="en-US" w:eastAsia="en-US" w:bidi="en-US"/>
        </w:rPr>
        <w:t xml:space="preserve">Investigate 3GPP “5G LAN” concept introduced in Release 16 – is it trying to make 3GPP look like IEEE 802?   License Exempt NR-U. </w:t>
      </w:r>
    </w:p>
  </w:comment>
  <w:comment w:id="7" w:author="Godfrey, Tim" w:date="2021-07-19T15:40:00Z" w:initials="GT">
    <w:p>
      <w:r>
        <w:rPr>
          <w:rFonts w:ascii="Liberation Serif" w:hAnsi="Liberation Serif" w:eastAsia="Tahoma" w:cs="Tahoma"/>
          <w:szCs w:val="24"/>
          <w:lang w:val="en-US" w:eastAsia="en-US" w:bidi="en-US"/>
        </w:rPr>
        <w:t xml:space="preserve">3GPP has modified management of NR to make it more 802-like. More contention opportunities. Becoming more 802.11-like. Allowing unlicensed to be used by NR-U. Deployment may be insignificant – unknown. </w:t>
      </w:r>
    </w:p>
    <w:p>
      <w:r>
        <w:rPr>
          <w:rFonts w:ascii="Liberation Serif" w:hAnsi="Liberation Serif" w:eastAsia="Tahoma" w:cs="Tahoma"/>
          <w:szCs w:val="24"/>
          <w:lang w:val="en-US" w:eastAsia="en-US" w:bidi="en-US"/>
        </w:rPr>
      </w:r>
    </w:p>
  </w:comment>
  <w:comment w:id="8" w:author="Godfrey, Tim [2]" w:date="2019-09-18T05:06:00Z" w:initials="GT">
    <w:p>
      <w:r>
        <w:rPr>
          <w:rFonts w:ascii="Liberation Serif" w:hAnsi="Liberation Serif" w:eastAsia="Tahoma" w:cs="Tahoma"/>
          <w:szCs w:val="24"/>
          <w:lang w:val="en-US" w:eastAsia="en-US" w:bidi="en-US"/>
        </w:rPr>
        <w:t xml:space="preserve">We have not seen this type of integrated IEEE 802 system in the market yet. System solutions are not labeled IEEE 802 – it is more identified by brand name or vendor name.  On the cellular side, vendors do say they are a 3GPP network.  Make this a footnote or side note?  It needs more explanation. </w:t>
      </w:r>
    </w:p>
  </w:comment>
  <w:comment w:id="9" w:author="Godfrey, Tim" w:date="2020-03-18T15:12:00Z" w:initials="GT">
    <w:p>
      <w:r>
        <w:rPr>
          <w:rFonts w:ascii="Liberation Serif" w:hAnsi="Liberation Serif" w:eastAsia="Tahoma" w:cs="Tahoma"/>
          <w:szCs w:val="24"/>
          <w:lang w:val="en-US" w:eastAsia="en-US" w:bidi="en-US"/>
        </w:rPr>
        <w:t xml:space="preserve">802.1CF is an example of this combined offering. </w:t>
      </w:r>
    </w:p>
  </w:comment>
  <w:comment w:id="11" w:author="Riegel, Maximilian (Nokia - DE/Munich)" w:date="2022-03-09T17:50:00Z" w:initials="RM(-D">
    <w:p>
      <w:r>
        <w:rPr>
          <w:rFonts w:ascii="Liberation Serif" w:hAnsi="Liberation Serif" w:eastAsia="Tahoma" w:cs="Tahoma"/>
          <w:szCs w:val="24"/>
          <w:lang w:val="en-US" w:eastAsia="en-US" w:bidi="en-US"/>
        </w:rPr>
        <w:t>Should we call the chapter “Higher layer functions in vertical applications networks”?</w:t>
      </w:r>
    </w:p>
  </w:comment>
  <w:comment w:id="10" w:author="Godfrey, Tim" w:date="2022-03-09T14:44:00Z" w:initials="GT">
    <w:p>
      <w:r>
        <w:rPr>
          <w:rFonts w:ascii="Liberation Serif" w:hAnsi="Liberation Serif" w:eastAsia="Tahoma" w:cs="Tahoma"/>
          <w:szCs w:val="24"/>
          <w:lang w:val="en-US" w:eastAsia="en-US" w:bidi="en-US"/>
        </w:rPr>
        <w:t xml:space="preserve">Compromise proposed.  Still need to work on this section and answer the questions. </w:t>
      </w:r>
    </w:p>
  </w:comment>
  <w:comment w:id="12" w:author="Maximilian Riegel" w:date="2022-05-10T14:47:36Z" w:initials="MR">
    <w:p>
      <w:r>
        <w:rPr>
          <w:rFonts w:eastAsia="Times New Roman" w:ascii="New York" w:hAnsi="New York" w:cs="Times New Roman"/>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Cs w:val="20"/>
          <w:u w:val="none"/>
          <w:vertAlign w:val="baseline"/>
          <w:em w:val="none"/>
          <w:lang w:eastAsia="en-US" w:val="en-US" w:bidi="ar-SA"/>
        </w:rPr>
        <w:t>At least for Wi-Fi, there is plenty of information in Wi-Fi Alliance and Wireless Broadband Alliance, e.g.:OpenRoaming initiative and technical specifications of WBA based on WFA Passpoint (</w:t>
      </w:r>
      <w:hyperlink r:id="rId1">
        <w:r>
          <w:rPr>
            <w:rFonts w:eastAsia="Times New Roman" w:ascii="New York" w:hAnsi="New York" w:cs="Times New Roman"/>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Cs w:val="20"/>
            <w:u w:val="none"/>
            <w:vertAlign w:val="baseline"/>
            <w:em w:val="none"/>
            <w:lang w:eastAsia="en-US" w:val="en-US" w:bidi="ar-SA"/>
          </w:rPr>
          <w:t>https://www.wi-fi.org/discover-wi-fi/passpoint</w:t>
        </w:r>
      </w:hyperlink>
      <w:r>
        <w:rPr>
          <w:rFonts w:eastAsia="Times New Roman" w:ascii="New York" w:hAnsi="New York" w:cs="Times New Roman"/>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Cs w:val="20"/>
          <w:u w:val="none"/>
          <w:vertAlign w:val="baseline"/>
          <w:em w:val="none"/>
          <w:lang w:eastAsia="en-US" w:val="en-US" w:bidi="ar-SA"/>
        </w:rPr>
        <w:t>),</w:t>
      </w:r>
    </w:p>
    <w:p>
      <w:r>
        <w:rPr>
          <w:rFonts w:cs="Times New Roman" w:ascii="New York" w:hAnsi="New York" w:eastAsia="Times New Roman"/>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 w:val="20"/>
          <w:szCs w:val="20"/>
          <w:u w:val="none"/>
          <w:vertAlign w:val="baseline"/>
          <w:em w:val="none"/>
          <w:lang w:val="en-US" w:bidi="ar-SA" w:eastAsia="en-US"/>
        </w:rPr>
        <w:t>or Wi-Fi Easy Connect (https://www.wi-fi.org/discover-wi-fi/wi-fi-easy-connect)</w:t>
      </w:r>
    </w:p>
  </w:comment>
  <w:comment w:id="13" w:author="Maximilian Riegel" w:date="2022-05-10T15:04:50Z" w:initials="MR">
    <w:p>
      <w:r>
        <w:rPr>
          <w:rFonts w:eastAsia="Times New Roman" w:ascii="New York" w:hAnsi="New York" w:cs="Times New Roman"/>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Cs w:val="20"/>
          <w:u w:val="none"/>
          <w:vertAlign w:val="baseline"/>
          <w:em w:val="none"/>
          <w:lang w:eastAsia="en-US" w:val="en-US" w:bidi="ar-SA"/>
        </w:rPr>
        <w:t>Probably, a 2016 WBA whitepaper on ‘Software defined networking (SDN) and network function virtualization (NFV) for Wi-Fi networks’ (</w:t>
      </w:r>
      <w:hyperlink r:id="rId2">
        <w:r>
          <w:rPr>
            <w:rFonts w:eastAsia="Times New Roman" w:ascii="New York" w:hAnsi="New York" w:cs="Times New Roman"/>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Cs w:val="20"/>
            <w:u w:val="none"/>
            <w:vertAlign w:val="baseline"/>
            <w:em w:val="none"/>
            <w:lang w:eastAsia="en-US" w:val="en-US" w:bidi="ar-SA"/>
          </w:rPr>
          <w:t>https://wballiance.com/resource/software-defined-networking-sdn-and-network-function-virtualization-nfv-for-wi-fi-networks/</w:t>
        </w:r>
      </w:hyperlink>
      <w:r>
        <w:rPr>
          <w:rFonts w:eastAsia="Times New Roman" w:ascii="New York" w:hAnsi="New York" w:cs="Times New Roman"/>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Cs w:val="20"/>
          <w:u w:val="none"/>
          <w:vertAlign w:val="baseline"/>
          <w:em w:val="none"/>
          <w:lang w:eastAsia="en-US" w:val="en-US" w:bidi="ar-SA"/>
        </w:rPr>
        <w:t>) could provide background information.</w:t>
      </w:r>
    </w:p>
  </w:comment>
  <w:comment w:id="14" w:author="Maximilian Riegel" w:date="2022-05-10T14:43:05Z" w:initials="MR">
    <w:p>
      <w:r>
        <w:rPr>
          <w:rFonts w:cs="Times New Roman" w:ascii="New York" w:hAnsi="New York" w:eastAsia="Times New Roman"/>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 w:val="20"/>
          <w:szCs w:val="20"/>
          <w:u w:val="none"/>
          <w:vertAlign w:val="baseline"/>
          <w:em w:val="none"/>
          <w:lang w:bidi="ar-SA" w:val="en-US" w:eastAsia="en-US"/>
        </w:rPr>
        <w:t>There is a 2018 WBA whitepaper that provides good overview:”Network Slicing – Understanding Wi-Fi Capabilities”In this article, the WBA explains how Carrier Wi-Fi operators can embrace the slicing concepts being defined by 3GPP and leverage already existing capabilities to deliver sliced Wi-Fi networks today. It also demonstrates how the key network slicing requirements associated with the access network can be addressed using commercial Wi-Fi capabilities.</w:t>
      </w:r>
    </w:p>
    <w:p>
      <w:r>
        <w:rPr>
          <w:rFonts w:cs="Times New Roman" w:ascii="New York" w:hAnsi="New York" w:eastAsia="Times New Roman"/>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 w:val="20"/>
          <w:szCs w:val="20"/>
          <w:u w:val="none"/>
          <w:vertAlign w:val="baseline"/>
          <w:em w:val="none"/>
          <w:lang w:val="en-US" w:bidi="ar-SA" w:eastAsia="en-US"/>
        </w:rPr>
        <w:t>https://wballiance.com/wp-content/uploads/2018/03/Network-Slicing-Understanding-Wi-Fi-Capabilities.pdf</w:t>
      </w:r>
    </w:p>
  </w:comment>
  <w:comment w:id="16" w:author="Godfrey, Tim" w:date="2020-07-15T15:40:00Z" w:initials="GT">
    <w:p>
      <w:r>
        <w:rPr>
          <w:rFonts w:ascii="Liberation Serif" w:hAnsi="Liberation Serif" w:eastAsia="Tahoma" w:cs="Tahoma"/>
          <w:szCs w:val="24"/>
          <w:lang w:val="en-US" w:eastAsia="en-US" w:bidi="en-US"/>
        </w:rPr>
        <w:t xml:space="preserve">Investigate 3GPP “5G LAN” concept introduced in Release 16 – is it trying to make 3GPP look like IEEE 802?   License Exempt NR-U. </w:t>
      </w:r>
    </w:p>
  </w:comment>
  <w:comment w:id="15" w:author="Godfrey, Tim" w:date="2021-07-19T15:40:00Z" w:initials="GT">
    <w:p>
      <w:r>
        <w:rPr>
          <w:rFonts w:ascii="Liberation Serif" w:hAnsi="Liberation Serif" w:eastAsia="Tahoma" w:cs="Tahoma"/>
          <w:szCs w:val="24"/>
          <w:lang w:val="en-US" w:eastAsia="en-US" w:bidi="en-US"/>
        </w:rPr>
        <w:t xml:space="preserve">3GPP has modified management of NR to make it more 802-like. More contention opportunities. Becoming more 802.11-like. Allowing unlicensed to be used by NR-U. Deployment may be insignificant – unknown. </w:t>
      </w:r>
    </w:p>
    <w:p>
      <w:r>
        <w:rPr>
          <w:rFonts w:ascii="Liberation Serif" w:hAnsi="Liberation Serif" w:eastAsia="Tahoma" w:cs="Tahoma"/>
          <w:szCs w:val="24"/>
          <w:lang w:val="en-US" w:eastAsia="en-US" w:bidi="en-US"/>
        </w:rPr>
      </w:r>
    </w:p>
  </w:comment>
  <w:comment w:id="18" w:author="Godfrey, Tim [2]" w:date="2019-09-18T05:06:00Z" w:initials="GT">
    <w:p>
      <w:r>
        <w:rPr>
          <w:rFonts w:ascii="Liberation Serif" w:hAnsi="Liberation Serif" w:eastAsia="Tahoma" w:cs="Tahoma"/>
          <w:szCs w:val="24"/>
          <w:lang w:val="en-US" w:eastAsia="en-US" w:bidi="en-US"/>
        </w:rPr>
        <w:t xml:space="preserve">We have not seen this type of integrated IEEE 802 system in the market yet. System solutions are not labeled IEEE 802 – it is more identified by brand name or vendor name.  On the cellular side, vendors do say they are a 3GPP network.  Make this a footnote or side note?  It needs more explanation. </w:t>
      </w:r>
    </w:p>
  </w:comment>
  <w:comment w:id="17" w:author="Godfrey, Tim" w:date="2020-03-18T15:12:00Z" w:initials="GT">
    <w:p>
      <w:r>
        <w:rPr>
          <w:rFonts w:ascii="Liberation Serif" w:hAnsi="Liberation Serif" w:eastAsia="Tahoma" w:cs="Tahoma"/>
          <w:szCs w:val="24"/>
          <w:lang w:val="en-US" w:eastAsia="en-US" w:bidi="en-US"/>
        </w:rPr>
        <w:t xml:space="preserve">802.1CF is an example of this combined offering. </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New York">
    <w:charset w:val="01"/>
    <w:family w:val="swiss"/>
    <w:pitch w:val="default"/>
  </w:font>
  <w:font w:name="Times New Roman">
    <w:charset w:val="01"/>
    <w:family w:val="swiss"/>
    <w:pitch w:val="default"/>
  </w:font>
  <w:font w:name="Arial">
    <w:charset w:val="01"/>
    <w:family w:val="swiss"/>
    <w:pitch w:val="default"/>
  </w:font>
  <w:font w:name="Times">
    <w:altName w:val="Times New Roman"/>
    <w:charset w:val="01"/>
    <w:family w:val="swiss"/>
    <w:pitch w:val="default"/>
  </w:font>
  <w:font w:name="Segoe UI">
    <w:charset w:val="01"/>
    <w:family w:val="swiss"/>
    <w:pitch w:val="default"/>
  </w:font>
  <w:font w:name="OpenSymbol">
    <w:altName w:val="Arial Unicode MS"/>
    <w:charset w:val="01"/>
    <w:family w:val="swiss"/>
    <w:pitch w:val="default"/>
  </w:font>
  <w:font w:name="Palatino">
    <w:charset w:val="01"/>
    <w:family w:val="swiss"/>
    <w:pitch w:val="default"/>
  </w:font>
  <w:font w:name="New Century Schlbk">
    <w:charset w:val="01"/>
    <w:family w:val="swiss"/>
    <w:pitch w:val="default"/>
  </w:font>
  <w:font w:name="Tahoma">
    <w:charset w:val="01"/>
    <w:family w:val="swiss"/>
    <w:pitch w:val="default"/>
  </w:font>
  <w:font w:name="Liberation Serif">
    <w:altName w:val="Times New Roman"/>
    <w:charset w:val="01"/>
    <w:family w:val="swiss"/>
    <w:pitch w:val="default"/>
  </w:font>
  <w:font w:name="Symbol">
    <w:charset w:val="02"/>
    <w:family w:val="auto"/>
    <w:pitch w:val="variable"/>
  </w:font>
  <w:font w:name="Courier New">
    <w:charset w:val="01"/>
    <w:family w:val="auto"/>
    <w:pitch w:val="fixed"/>
  </w:font>
  <w:font w:name="Wingdings">
    <w:charset w:val="02"/>
    <w:family w:val="auto"/>
    <w:pitch w:val="variable"/>
  </w:font>
  <w:font w:name="Times New Roman">
    <w:charset w:val="01"/>
    <w:family w:val="auto"/>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widowControl w:val="false"/>
      <w:pBdr>
        <w:top w:val="single" w:sz="6" w:space="0" w:color="000000"/>
      </w:pBdr>
      <w:tabs>
        <w:tab w:val="clear" w:pos="4320"/>
        <w:tab w:val="clear" w:pos="8640"/>
        <w:tab w:val="center" w:pos="4680" w:leader="none"/>
        <w:tab w:val="right" w:pos="9360" w:leader="none"/>
      </w:tabs>
      <w:spacing w:before="240" w:after="0"/>
      <w:rPr/>
    </w:pPr>
    <w:r>
      <w:rPr/>
      <w:t>Submission</w:t>
      <w:tab/>
      <w:t xml:space="preserve">Page </w:t>
      <w:tab/>
      <w:t xml:space="preserve">802.24 TAG </w:t>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p>
  </w:footnote>
  <w:footnote w:id="1" w:type="continuationSeparator">
    <w:p>
      <w:pPr>
        <w:rPr>
          <w:sz w:val="12"/>
        </w:rPr>
      </w:pPr>
      <w:r/>
    </w:p>
  </w:footnote>
  <w:footnote w:id="2">
    <w:p>
      <w:pPr>
        <w:pStyle w:val="Footnote"/>
        <w:rPr/>
      </w:pPr>
      <w:r>
        <w:rPr>
          <w:rStyle w:val="FootnoteCharacters"/>
        </w:rPr>
        <w:footnoteRef/>
      </w:r>
      <w:r>
        <w:rPr/>
        <w:t xml:space="preserve"> </w:t>
      </w:r>
      <w:r>
        <w:rPr/>
        <w:t>http://grouper.ieee.org/groups/802/11/Workshops/2019-July-Coex/workshop.htm</w:t>
      </w:r>
    </w:p>
  </w:footnote>
  <w:footnote w:id="3">
    <w:p>
      <w:pPr>
        <w:pStyle w:val="Footnote"/>
        <w:rPr/>
      </w:pPr>
      <w:r>
        <w:rPr>
          <w:rStyle w:val="FootnoteCharacters"/>
        </w:rPr>
        <w:footnoteRef/>
      </w:r>
      <w:r>
        <w:rPr/>
        <w:t xml:space="preserve"> </w:t>
      </w:r>
      <w:r>
        <w:rPr/>
        <w:t>https://www.wi-fi.org/news-events/newsroom/wi-fi-global-economic-value-reaches-196-trillion-in-2018</w:t>
      </w:r>
    </w:p>
  </w:footnote>
  <w:footnote w:id="4">
    <w:p>
      <w:pPr>
        <w:pStyle w:val="Footnote"/>
        <w:rPr/>
      </w:pPr>
      <w:r>
        <w:rPr>
          <w:rStyle w:val="FootnoteCharacters"/>
        </w:rPr>
        <w:footnoteRef/>
      </w:r>
      <w:r>
        <w:rPr/>
        <w:t xml:space="preserve"> </w:t>
      </w:r>
      <w:r>
        <w:rPr/>
        <w:t>https://www.cisco.com/c/en/us/solutions/service-provider/visual-networking-index-vni/index.html</w:t>
      </w:r>
    </w:p>
  </w:footnote>
  <w:footnote w:id="5">
    <w:p>
      <w:pPr>
        <w:pStyle w:val="Footnote"/>
        <w:rPr/>
      </w:pPr>
      <w:ins w:id="640" w:author="Riegel, Maximilian (Nokia - DE/Munich)" w:date="2022-03-09T17:43:00Z">
        <w:r>
          <w:rPr>
            <w:rStyle w:val="FootnoteCharacters"/>
          </w:rPr>
          <w:footnoteRef/>
        </w:r>
      </w:ins>
      <w:ins w:id="641" w:author="Riegel, Maximilian (Nokia - DE/Munich)" w:date="2022-03-09T17:43:00Z">
        <w:r>
          <w:rPr/>
          <w:t xml:space="preserve"> </w:t>
        </w:r>
      </w:ins>
      <w:ins w:id="642" w:author="Riegel, Maximilian (Nokia - DE/Munich)" w:date="2022-03-09T17:43:00Z">
        <w:r>
          <w:rPr/>
          <w:t>http://grouper.ieee.org/groups/802/11/Workshops/2019-July-Coex/workshop.htm</w:t>
        </w:r>
      </w:ins>
    </w:p>
  </w:footnote>
  <w:footnote w:id="6">
    <w:p>
      <w:pPr>
        <w:pStyle w:val="Footnote"/>
        <w:rPr/>
      </w:pPr>
      <w:ins w:id="643" w:author="Riegel, Maximilian (Nokia - DE/Munich)" w:date="2022-03-09T17:43:00Z">
        <w:r>
          <w:rPr>
            <w:rStyle w:val="FootnoteCharacters"/>
          </w:rPr>
          <w:footnoteRef/>
        </w:r>
      </w:ins>
      <w:ins w:id="644" w:author="Riegel, Maximilian (Nokia - DE/Munich)" w:date="2022-03-09T17:43:00Z">
        <w:r>
          <w:rPr/>
          <w:t xml:space="preserve"> </w:t>
        </w:r>
      </w:ins>
      <w:ins w:id="645" w:author="Riegel, Maximilian (Nokia - DE/Munich)" w:date="2022-03-09T17:43:00Z">
        <w:r>
          <w:rPr/>
          <w:t>https://www.wi-fi.org/news-events/newsroom/wi-fi-global-economic-value-reaches-196-trillion-in-2018</w:t>
        </w:r>
      </w:ins>
    </w:p>
  </w:footnote>
  <w:footnote w:id="7">
    <w:p>
      <w:pPr>
        <w:pStyle w:val="Footnote"/>
        <w:rPr/>
      </w:pPr>
      <w:ins w:id="646" w:author="Riegel, Maximilian (Nokia - DE/Munich)" w:date="2022-03-09T17:43:00Z">
        <w:r>
          <w:rPr>
            <w:rStyle w:val="FootnoteCharacters"/>
          </w:rPr>
          <w:footnoteRef/>
        </w:r>
      </w:ins>
      <w:ins w:id="647" w:author="Riegel, Maximilian (Nokia - DE/Munich)" w:date="2022-03-09T17:43:00Z">
        <w:r>
          <w:rPr/>
          <w:t xml:space="preserve"> </w:t>
        </w:r>
      </w:ins>
      <w:ins w:id="648" w:author="Riegel, Maximilian (Nokia - DE/Munich)" w:date="2022-03-09T17:43:00Z">
        <w:r>
          <w:rPr/>
          <w:t>https://www.cisco.com/c/en/us/solutions/service-provider/visual-networking-index-vni/index.html</w:t>
        </w:r>
      </w:ins>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widowControl w:val="false"/>
      <w:pBdr>
        <w:bottom w:val="single" w:sz="6" w:space="0" w:color="000000"/>
      </w:pBdr>
      <w:tabs>
        <w:tab w:val="clear" w:pos="4320"/>
        <w:tab w:val="clear" w:pos="8640"/>
        <w:tab w:val="right" w:pos="9270" w:leader="none"/>
      </w:tabs>
      <w:spacing w:before="0" w:after="360"/>
      <w:jc w:val="both"/>
      <w:rPr>
        <w:b/>
        <w:b/>
        <w:sz w:val="28"/>
      </w:rPr>
    </w:pPr>
    <w:r>
      <w:rPr>
        <w:b/>
        <w:sz w:val="28"/>
      </w:rPr>
      <w:t>March 2022</w:t>
      <w:tab/>
      <w:t xml:space="preserve"> IEEE P802.24-19-0017-1</w:t>
    </w:r>
    <w:r>
      <w:rPr>
        <w:b/>
        <w:sz w:val="28"/>
      </w:rPr>
      <w:t>5</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Heading1"/>
      <w:numFmt w:val="decimal"/>
      <w:lvlText w:val="%1"/>
      <w:lvlJc w:val="left"/>
      <w:pPr>
        <w:tabs>
          <w:tab w:val="num" w:pos="0"/>
        </w:tabs>
        <w:ind w:left="432" w:hanging="432"/>
      </w:pPr>
    </w:lvl>
    <w:lvl w:ilvl="1">
      <w:start w:val="1"/>
      <w:pStyle w:val="Heading2"/>
      <w:numFmt w:val="decimal"/>
      <w:lvlText w:val="%1.%2"/>
      <w:lvlJc w:val="left"/>
      <w:pPr>
        <w:tabs>
          <w:tab w:val="num" w:pos="0"/>
        </w:tabs>
        <w:ind w:left="576" w:hanging="576"/>
      </w:pPr>
      <w:rPr>
        <w:b/>
        <w:rFonts w:ascii="Liberation Serif" w:hAnsi="Liberation Serif" w:cs="Arial"/>
      </w:rPr>
    </w:lvl>
    <w:lvl w:ilvl="2">
      <w:start w:val="1"/>
      <w:pStyle w:val="Heading3"/>
      <w:numFmt w:val="decimal"/>
      <w:lvlText w:val="%1.%2.%3"/>
      <w:lvlJc w:val="left"/>
      <w:pPr>
        <w:tabs>
          <w:tab w:val="num" w:pos="0"/>
        </w:tabs>
        <w:ind w:left="720" w:hanging="720"/>
      </w:pPr>
    </w:lvl>
    <w:lvl w:ilvl="3">
      <w:start w:val="1"/>
      <w:pStyle w:val="Heading4"/>
      <w:numFmt w:val="decimal"/>
      <w:lvlText w:val="%1.%2.%3.%4"/>
      <w:lvlJc w:val="left"/>
      <w:pPr>
        <w:tabs>
          <w:tab w:val="num" w:pos="0"/>
        </w:tabs>
        <w:ind w:left="864" w:hanging="864"/>
      </w:pPr>
    </w:lvl>
    <w:lvl w:ilvl="4">
      <w:start w:val="1"/>
      <w:pStyle w:val="Heading5"/>
      <w:numFmt w:val="decimal"/>
      <w:lvlText w:val="%1.%2.%3.%4.%5"/>
      <w:lvlJc w:val="left"/>
      <w:pPr>
        <w:tabs>
          <w:tab w:val="num" w:pos="0"/>
        </w:tabs>
        <w:ind w:left="1008" w:hanging="1008"/>
      </w:pPr>
    </w:lvl>
    <w:lvl w:ilvl="5">
      <w:start w:val="1"/>
      <w:pStyle w:val="Heading6"/>
      <w:numFmt w:val="decimal"/>
      <w:lvlText w:val="%1.%2.%3.%4.%5.%6"/>
      <w:lvlJc w:val="left"/>
      <w:pPr>
        <w:tabs>
          <w:tab w:val="num" w:pos="0"/>
        </w:tabs>
        <w:ind w:left="1152" w:hanging="1152"/>
      </w:pPr>
    </w:lvl>
    <w:lvl w:ilvl="6">
      <w:start w:val="1"/>
      <w:pStyle w:val="Heading7"/>
      <w:numFmt w:val="decimal"/>
      <w:lvlText w:val="%1.%2.%3.%4.%5.%6.%7"/>
      <w:lvlJc w:val="left"/>
      <w:pPr>
        <w:tabs>
          <w:tab w:val="num" w:pos="0"/>
        </w:tabs>
        <w:ind w:left="1296" w:hanging="1296"/>
      </w:pPr>
    </w:lvl>
    <w:lvl w:ilvl="7">
      <w:start w:val="1"/>
      <w:pStyle w:val="Heading8"/>
      <w:numFmt w:val="decimal"/>
      <w:lvlText w:val="%1.%2.%3.%4.%5.%6.%7.%8"/>
      <w:lvlJc w:val="left"/>
      <w:pPr>
        <w:tabs>
          <w:tab w:val="num" w:pos="0"/>
        </w:tabs>
        <w:ind w:left="1440" w:hanging="1440"/>
      </w:pPr>
    </w:lvl>
    <w:lvl w:ilvl="8">
      <w:start w:val="1"/>
      <w:pStyle w:val="Heading9"/>
      <w:numFmt w:val="decimal"/>
      <w:lvlText w:val="%1.%2.%3.%4.%5.%6.%7.%8.%9"/>
      <w:lvlJc w:val="left"/>
      <w:pPr>
        <w:tabs>
          <w:tab w:val="num" w:pos="0"/>
        </w:tabs>
        <w:ind w:left="1584" w:hanging="1584"/>
      </w:pPr>
    </w:lvl>
  </w:abstractNum>
  <w:abstractNum w:abstractNumId="2">
    <w:lvl w:ilvl="0">
      <w:start w:val="1"/>
      <w:numFmt w:val="decimal"/>
      <w:lvlText w:val="%1"/>
      <w:lvlJc w:val="left"/>
      <w:pPr>
        <w:tabs>
          <w:tab w:val="num" w:pos="0"/>
        </w:tabs>
        <w:ind w:left="432" w:hanging="432"/>
      </w:pPr>
    </w:lvl>
    <w:lvl w:ilvl="1">
      <w:start w:val="1"/>
      <w:numFmt w:val="decimal"/>
      <w:lvlText w:val="%1.%2"/>
      <w:lvlJc w:val="left"/>
      <w:pPr>
        <w:tabs>
          <w:tab w:val="num" w:pos="0"/>
        </w:tabs>
        <w:ind w:left="576" w:hanging="576"/>
      </w:pPr>
      <w:rPr>
        <w:b/>
        <w:rFonts w:ascii="Liberation Serif" w:hAnsi="Liberation Serif" w:cs="Arial"/>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3">
    <w:lvl w:ilvl="0">
      <w:start w:val="1"/>
      <w:numFmt w:val="decimal"/>
      <w:lvlText w:val="%1"/>
      <w:lvlJc w:val="left"/>
      <w:pPr>
        <w:tabs>
          <w:tab w:val="num" w:pos="0"/>
        </w:tabs>
        <w:ind w:left="432" w:hanging="432"/>
      </w:pPr>
    </w:lvl>
    <w:lvl w:ilvl="1">
      <w:start w:val="1"/>
      <w:numFmt w:val="decimal"/>
      <w:lvlText w:val="%1.%2"/>
      <w:lvlJc w:val="left"/>
      <w:pPr>
        <w:tabs>
          <w:tab w:val="num" w:pos="0"/>
        </w:tabs>
        <w:ind w:left="576" w:hanging="576"/>
      </w:pPr>
      <w:rPr>
        <w:b w:val="false"/>
        <w:rFonts w:cs="Arial"/>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1"/>
      <w:numFmt w:val="bullet"/>
      <w:lvlText w:val="•"/>
      <w:lvlJc w:val="left"/>
      <w:pPr>
        <w:tabs>
          <w:tab w:val="num" w:pos="720"/>
        </w:tabs>
        <w:ind w:left="720" w:hanging="360"/>
      </w:pPr>
      <w:rPr>
        <w:rFonts w:ascii="Times New Roman" w:hAnsi="Times New Roman" w:cs="Times New Roman" w:hint="default"/>
      </w:rPr>
    </w:lvl>
    <w:lvl w:ilvl="1">
      <w:start w:val="270"/>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Times New Roman" w:hAnsi="Times New Roman" w:cs="Times New Roman" w:hint="default"/>
      </w:rPr>
    </w:lvl>
    <w:lvl w:ilvl="3">
      <w:start w:val="1"/>
      <w:numFmt w:val="bullet"/>
      <w:lvlText w:val="•"/>
      <w:lvlJc w:val="left"/>
      <w:pPr>
        <w:tabs>
          <w:tab w:val="num" w:pos="2880"/>
        </w:tabs>
        <w:ind w:left="2880" w:hanging="360"/>
      </w:pPr>
      <w:rPr>
        <w:rFonts w:ascii="Times New Roman" w:hAnsi="Times New Roman" w:cs="Times New Roman" w:hint="default"/>
      </w:rPr>
    </w:lvl>
    <w:lvl w:ilvl="4">
      <w:start w:val="1"/>
      <w:numFmt w:val="bullet"/>
      <w:lvlText w:val="•"/>
      <w:lvlJc w:val="left"/>
      <w:pPr>
        <w:tabs>
          <w:tab w:val="num" w:pos="3600"/>
        </w:tabs>
        <w:ind w:left="3600" w:hanging="360"/>
      </w:pPr>
      <w:rPr>
        <w:rFonts w:ascii="Times New Roman" w:hAnsi="Times New Roman" w:cs="Times New Roman" w:hint="default"/>
      </w:rPr>
    </w:lvl>
    <w:lvl w:ilvl="5">
      <w:start w:val="1"/>
      <w:numFmt w:val="bullet"/>
      <w:lvlText w:val="•"/>
      <w:lvlJc w:val="left"/>
      <w:pPr>
        <w:tabs>
          <w:tab w:val="num" w:pos="4320"/>
        </w:tabs>
        <w:ind w:left="4320" w:hanging="360"/>
      </w:pPr>
      <w:rPr>
        <w:rFonts w:ascii="Times New Roman" w:hAnsi="Times New Roman" w:cs="Times New Roman" w:hint="default"/>
      </w:rPr>
    </w:lvl>
    <w:lvl w:ilvl="6">
      <w:start w:val="1"/>
      <w:numFmt w:val="bullet"/>
      <w:lvlText w:val="•"/>
      <w:lvlJc w:val="left"/>
      <w:pPr>
        <w:tabs>
          <w:tab w:val="num" w:pos="5040"/>
        </w:tabs>
        <w:ind w:left="5040" w:hanging="360"/>
      </w:pPr>
      <w:rPr>
        <w:rFonts w:ascii="Times New Roman" w:hAnsi="Times New Roman" w:cs="Times New Roman" w:hint="default"/>
      </w:rPr>
    </w:lvl>
    <w:lvl w:ilvl="7">
      <w:start w:val="1"/>
      <w:numFmt w:val="bullet"/>
      <w:lvlText w:val="•"/>
      <w:lvlJc w:val="left"/>
      <w:pPr>
        <w:tabs>
          <w:tab w:val="num" w:pos="5760"/>
        </w:tabs>
        <w:ind w:left="5760" w:hanging="360"/>
      </w:pPr>
      <w:rPr>
        <w:rFonts w:ascii="Times New Roman" w:hAnsi="Times New Roman" w:cs="Times New Roman" w:hint="default"/>
      </w:rPr>
    </w:lvl>
    <w:lvl w:ilvl="8">
      <w:start w:val="1"/>
      <w:numFmt w:val="bullet"/>
      <w:lvlText w:val="•"/>
      <w:lvlJc w:val="left"/>
      <w:pPr>
        <w:tabs>
          <w:tab w:val="num" w:pos="6480"/>
        </w:tabs>
        <w:ind w:left="6480" w:hanging="360"/>
      </w:pPr>
      <w:rPr>
        <w:rFonts w:ascii="Times New Roman" w:hAnsi="Times New Roman" w:cs="Times New Roman" w:hint="default"/>
      </w:rPr>
    </w:lvl>
  </w:abstractNum>
  <w:abstractNum w:abstractNumId="8">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9">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7">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w="http://schemas.openxmlformats.org/wordprocessingml/2006/main">
  <w:zoom w:percent="110"/>
  <w:trackRevisions/>
  <w:defaultTabStop w:val="720"/>
  <w:autoHyphenation w:val="true"/>
  <w:doNotHyphenateCaps/>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New York" w:hAnsi="New York" w:eastAsia="Times New Roman" w:cs="Times New Roman"/>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Times New Roman" w:hAnsi="Times New Roman" w:eastAsia="Times New Roman" w:cs="Times New Roman"/>
      <w:color w:val="auto"/>
      <w:kern w:val="0"/>
      <w:sz w:val="24"/>
      <w:szCs w:val="20"/>
      <w:lang w:val="en-US" w:eastAsia="en-US" w:bidi="ar-SA"/>
    </w:rPr>
  </w:style>
  <w:style w:type="paragraph" w:styleId="Heading1">
    <w:name w:val="Heading 1"/>
    <w:basedOn w:val="Normal"/>
    <w:next w:val="Normal"/>
    <w:qFormat/>
    <w:rsid w:val="00492146"/>
    <w:pPr>
      <w:keepNext w:val="true"/>
      <w:numPr>
        <w:ilvl w:val="0"/>
        <w:numId w:val="1"/>
      </w:numPr>
      <w:spacing w:before="240" w:after="60"/>
      <w:outlineLvl w:val="0"/>
    </w:pPr>
    <w:rPr>
      <w:rFonts w:ascii="Arial" w:hAnsi="Arial"/>
      <w:b/>
      <w:kern w:val="2"/>
      <w:sz w:val="32"/>
    </w:rPr>
  </w:style>
  <w:style w:type="paragraph" w:styleId="Heading2">
    <w:name w:val="Heading 2"/>
    <w:basedOn w:val="Heading1"/>
    <w:next w:val="Normal"/>
    <w:qFormat/>
    <w:rsid w:val="00492146"/>
    <w:pPr>
      <w:numPr>
        <w:ilvl w:val="1"/>
        <w:numId w:val="1"/>
      </w:numPr>
      <w:outlineLvl w:val="1"/>
    </w:pPr>
    <w:rPr>
      <w:b w:val="false"/>
      <w:sz w:val="28"/>
      <w:u w:val="wave"/>
    </w:rPr>
  </w:style>
  <w:style w:type="paragraph" w:styleId="Heading3">
    <w:name w:val="Heading 3"/>
    <w:basedOn w:val="Normal"/>
    <w:next w:val="Normal"/>
    <w:link w:val="Heading3Char"/>
    <w:qFormat/>
    <w:pPr>
      <w:keepNext w:val="true"/>
      <w:numPr>
        <w:ilvl w:val="2"/>
        <w:numId w:val="1"/>
      </w:numPr>
      <w:tabs>
        <w:tab w:val="clear" w:pos="720"/>
        <w:tab w:val="left" w:pos="792" w:leader="none"/>
      </w:tabs>
      <w:spacing w:before="240" w:after="60"/>
      <w:outlineLvl w:val="2"/>
    </w:pPr>
    <w:rPr>
      <w:rFonts w:ascii="Arial" w:hAnsi="Arial"/>
      <w:sz w:val="26"/>
    </w:rPr>
  </w:style>
  <w:style w:type="paragraph" w:styleId="Heading4">
    <w:name w:val="Heading 4"/>
    <w:basedOn w:val="Normal"/>
    <w:next w:val="Normal"/>
    <w:qFormat/>
    <w:pPr>
      <w:numPr>
        <w:ilvl w:val="3"/>
        <w:numId w:val="1"/>
      </w:numPr>
      <w:outlineLvl w:val="3"/>
    </w:pPr>
    <w:rPr>
      <w:rFonts w:ascii="Times" w:hAnsi="Times"/>
      <w:u w:val="single"/>
    </w:rPr>
  </w:style>
  <w:style w:type="paragraph" w:styleId="Heading5">
    <w:name w:val="Heading 5"/>
    <w:basedOn w:val="Normal"/>
    <w:next w:val="Normal"/>
    <w:qFormat/>
    <w:pPr>
      <w:numPr>
        <w:ilvl w:val="4"/>
        <w:numId w:val="1"/>
      </w:numPr>
      <w:spacing w:before="240" w:after="60"/>
      <w:outlineLvl w:val="4"/>
    </w:pPr>
    <w:rPr>
      <w:sz w:val="22"/>
      <w:u w:val="single"/>
    </w:rPr>
  </w:style>
  <w:style w:type="paragraph" w:styleId="Heading6">
    <w:name w:val="Heading 6"/>
    <w:basedOn w:val="Normal"/>
    <w:next w:val="Normal"/>
    <w:qFormat/>
    <w:pPr>
      <w:numPr>
        <w:ilvl w:val="5"/>
        <w:numId w:val="1"/>
      </w:numPr>
      <w:spacing w:before="240" w:after="60"/>
      <w:outlineLvl w:val="5"/>
    </w:pPr>
    <w:rPr>
      <w:i/>
      <w:sz w:val="22"/>
    </w:rPr>
  </w:style>
  <w:style w:type="paragraph" w:styleId="Heading7">
    <w:name w:val="Heading 7"/>
    <w:basedOn w:val="Normal"/>
    <w:next w:val="Normal"/>
    <w:qFormat/>
    <w:pPr>
      <w:numPr>
        <w:ilvl w:val="6"/>
        <w:numId w:val="1"/>
      </w:numPr>
      <w:spacing w:before="240" w:after="60"/>
      <w:outlineLvl w:val="6"/>
    </w:pPr>
    <w:rPr>
      <w:rFonts w:ascii="Arial" w:hAnsi="Arial"/>
      <w:sz w:val="20"/>
    </w:rPr>
  </w:style>
  <w:style w:type="paragraph" w:styleId="Heading8">
    <w:name w:val="Heading 8"/>
    <w:basedOn w:val="Normal"/>
    <w:next w:val="Normal"/>
    <w:qFormat/>
    <w:pPr>
      <w:numPr>
        <w:ilvl w:val="7"/>
        <w:numId w:val="1"/>
      </w:numPr>
      <w:spacing w:before="240" w:after="60"/>
      <w:outlineLvl w:val="7"/>
    </w:pPr>
    <w:rPr>
      <w:rFonts w:ascii="Arial" w:hAnsi="Arial"/>
      <w:i/>
      <w:sz w:val="20"/>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styleId="DefaultParagraphFont" w:default="1">
    <w:name w:val="Default Paragraph Font"/>
    <w:uiPriority w:val="1"/>
    <w:semiHidden/>
    <w:unhideWhenUsed/>
    <w:qFormat/>
    <w:rPr/>
  </w:style>
  <w:style w:type="character" w:styleId="Pagenumber">
    <w:name w:val="page number"/>
    <w:basedOn w:val="DefaultParagraphFont"/>
    <w:semiHidden/>
    <w:qFormat/>
    <w:rPr/>
  </w:style>
  <w:style w:type="character" w:styleId="InternetLink">
    <w:name w:val="Hyperlink"/>
    <w:uiPriority w:val="99"/>
    <w:unhideWhenUsed/>
    <w:rsid w:val="00c575f1"/>
    <w:rPr>
      <w:color w:val="0563C1"/>
      <w:u w:val="single"/>
    </w:rPr>
  </w:style>
  <w:style w:type="character" w:styleId="UnresolvedMention1" w:customStyle="1">
    <w:name w:val="Unresolved Mention1"/>
    <w:uiPriority w:val="99"/>
    <w:semiHidden/>
    <w:unhideWhenUsed/>
    <w:qFormat/>
    <w:rsid w:val="00c575f1"/>
    <w:rPr>
      <w:color w:val="605E5C"/>
      <w:shd w:fill="E1DFDD" w:val="clear"/>
    </w:rPr>
  </w:style>
  <w:style w:type="character" w:styleId="BalloonTextChar" w:customStyle="1">
    <w:name w:val="Balloon Text Char"/>
    <w:link w:val="BalloonText"/>
    <w:uiPriority w:val="99"/>
    <w:semiHidden/>
    <w:qFormat/>
    <w:rsid w:val="00fa11ee"/>
    <w:rPr>
      <w:rFonts w:ascii="Segoe UI" w:hAnsi="Segoe UI" w:cs="Segoe UI"/>
      <w:sz w:val="18"/>
      <w:szCs w:val="18"/>
      <w:lang w:val="en-US" w:eastAsia="en-US"/>
    </w:rPr>
  </w:style>
  <w:style w:type="character" w:styleId="Annotationreference">
    <w:name w:val="annotation reference"/>
    <w:uiPriority w:val="99"/>
    <w:semiHidden/>
    <w:unhideWhenUsed/>
    <w:qFormat/>
    <w:rsid w:val="00587d1d"/>
    <w:rPr>
      <w:sz w:val="16"/>
      <w:szCs w:val="16"/>
    </w:rPr>
  </w:style>
  <w:style w:type="character" w:styleId="CommentTextChar" w:customStyle="1">
    <w:name w:val="Comment Text Char"/>
    <w:link w:val="CommentText"/>
    <w:uiPriority w:val="99"/>
    <w:semiHidden/>
    <w:qFormat/>
    <w:rsid w:val="00587d1d"/>
    <w:rPr>
      <w:rFonts w:ascii="Times New Roman" w:hAnsi="Times New Roman"/>
    </w:rPr>
  </w:style>
  <w:style w:type="character" w:styleId="CommentSubjectChar" w:customStyle="1">
    <w:name w:val="Comment Subject Char"/>
    <w:link w:val="CommentSubject"/>
    <w:uiPriority w:val="99"/>
    <w:semiHidden/>
    <w:qFormat/>
    <w:rsid w:val="00587d1d"/>
    <w:rPr>
      <w:rFonts w:ascii="Times New Roman" w:hAnsi="Times New Roman"/>
      <w:b/>
      <w:bCs/>
    </w:rPr>
  </w:style>
  <w:style w:type="character" w:styleId="FootnoteTextChar" w:customStyle="1">
    <w:name w:val="Footnote Text Char"/>
    <w:basedOn w:val="DefaultParagraphFont"/>
    <w:link w:val="FootnoteText"/>
    <w:uiPriority w:val="99"/>
    <w:semiHidden/>
    <w:qFormat/>
    <w:rsid w:val="00c20828"/>
    <w:rPr>
      <w:rFonts w:ascii="Times New Roman" w:hAnsi="Times New Roman"/>
    </w:rPr>
  </w:style>
  <w:style w:type="character" w:styleId="FootnoteCharacters" w:customStyle="1">
    <w:name w:val="Footnote Characters"/>
    <w:basedOn w:val="DefaultParagraphFont"/>
    <w:uiPriority w:val="99"/>
    <w:semiHidden/>
    <w:unhideWhenUsed/>
    <w:qFormat/>
    <w:rsid w:val="00c20828"/>
    <w:rPr>
      <w:vertAlign w:val="superscript"/>
    </w:rPr>
  </w:style>
  <w:style w:type="character" w:styleId="FootnoteAnchor" w:customStyle="1">
    <w:name w:val="Footnote Anchor"/>
    <w:rPr>
      <w:vertAlign w:val="superscript"/>
    </w:rPr>
  </w:style>
  <w:style w:type="character" w:styleId="Heading3Char" w:customStyle="1">
    <w:name w:val="Heading 3 Char"/>
    <w:basedOn w:val="DefaultParagraphFont"/>
    <w:link w:val="Heading3"/>
    <w:qFormat/>
    <w:rsid w:val="007113a2"/>
    <w:rPr>
      <w:rFonts w:ascii="Arial" w:hAnsi="Arial"/>
      <w:sz w:val="26"/>
    </w:rPr>
  </w:style>
  <w:style w:type="character" w:styleId="EndnoteAnchor" w:customStyle="1">
    <w:name w:val="Endnote Anchor"/>
    <w:rPr>
      <w:vertAlign w:val="superscript"/>
    </w:rPr>
  </w:style>
  <w:style w:type="character" w:styleId="EndnoteCharacters" w:customStyle="1">
    <w:name w:val="Endnote Characters"/>
    <w:qFormat/>
    <w:rPr/>
  </w:style>
  <w:style w:type="character" w:styleId="Bullets" w:customStyle="1">
    <w:name w:val="Bullets"/>
    <w:qFormat/>
    <w:rPr>
      <w:rFonts w:ascii="OpenSymbol" w:hAnsi="OpenSymbol" w:eastAsia="OpenSymbol" w:cs="OpenSymbol"/>
    </w:rPr>
  </w:style>
  <w:style w:type="paragraph" w:styleId="Heading" w:customStyle="1">
    <w:name w:val="Heading"/>
    <w:basedOn w:val="Normal"/>
    <w:next w:val="Normal"/>
    <w:qFormat/>
    <w:rsid w:val="009f5167"/>
    <w:pPr>
      <w:keepNext w:val="true"/>
      <w:spacing w:before="240" w:after="120"/>
    </w:pPr>
    <w:rPr>
      <w:rFonts w:ascii="Arial" w:hAnsi="Arial" w:eastAsia="Noto Sans CJK SC" w:cs="Lohit Devanagari"/>
      <w:b/>
      <w:sz w:val="32"/>
      <w:szCs w:val="28"/>
    </w:rPr>
  </w:style>
  <w:style w:type="paragraph" w:styleId="TextBody">
    <w:name w:val="Body Text"/>
    <w:basedOn w:val="Normal"/>
    <w:semiHidden/>
    <w:pPr/>
    <w:rPr>
      <w:color w:val="000000"/>
    </w:rPr>
  </w:style>
  <w:style w:type="paragraph" w:styleId="List">
    <w:name w:val="List"/>
    <w:basedOn w:val="TextBody"/>
    <w:pPr/>
    <w:rPr>
      <w:rFonts w:ascii="Arial" w:hAnsi="Arial" w:cs="Lohit Devanagari"/>
    </w:rPr>
  </w:style>
  <w:style w:type="paragraph" w:styleId="Caption">
    <w:name w:val="Caption"/>
    <w:basedOn w:val="Normal"/>
    <w:qFormat/>
    <w:pPr>
      <w:suppressLineNumbers/>
      <w:spacing w:before="120" w:after="120"/>
    </w:pPr>
    <w:rPr>
      <w:rFonts w:ascii="Arial" w:hAnsi="Arial" w:cs="Lohit Devanagari"/>
      <w:i/>
      <w:iCs/>
      <w:sz w:val="24"/>
      <w:szCs w:val="24"/>
    </w:rPr>
  </w:style>
  <w:style w:type="paragraph" w:styleId="Index" w:customStyle="1">
    <w:name w:val="Index"/>
    <w:basedOn w:val="Normal"/>
    <w:qFormat/>
    <w:pPr>
      <w:suppressLineNumbers/>
    </w:pPr>
    <w:rPr>
      <w:rFonts w:ascii="Arial" w:hAnsi="Arial" w:cs="Lohit Devanagari"/>
    </w:rPr>
  </w:style>
  <w:style w:type="paragraph" w:styleId="Caption1">
    <w:name w:val="caption"/>
    <w:basedOn w:val="Normal"/>
    <w:next w:val="Normal"/>
    <w:uiPriority w:val="35"/>
    <w:semiHidden/>
    <w:unhideWhenUsed/>
    <w:qFormat/>
    <w:rsid w:val="00e04861"/>
    <w:pPr>
      <w:spacing w:before="0" w:after="200"/>
    </w:pPr>
    <w:rPr>
      <w:i/>
      <w:iCs/>
      <w:color w:val="44546A" w:themeColor="text2"/>
      <w:sz w:val="18"/>
      <w:szCs w:val="18"/>
    </w:rPr>
  </w:style>
  <w:style w:type="paragraph" w:styleId="HeaderandFooter" w:customStyle="1">
    <w:name w:val="Header and Footer"/>
    <w:basedOn w:val="Normal"/>
    <w:qFormat/>
    <w:pPr/>
    <w:rPr/>
  </w:style>
  <w:style w:type="paragraph" w:styleId="Footer">
    <w:name w:val="Footer"/>
    <w:basedOn w:val="Normal"/>
    <w:semiHidden/>
    <w:pPr>
      <w:tabs>
        <w:tab w:val="clear" w:pos="720"/>
        <w:tab w:val="center" w:pos="4320" w:leader="none"/>
        <w:tab w:val="right" w:pos="8640" w:leader="none"/>
      </w:tabs>
    </w:pPr>
    <w:rPr/>
  </w:style>
  <w:style w:type="paragraph" w:styleId="Header">
    <w:name w:val="Header"/>
    <w:basedOn w:val="Normal"/>
    <w:semiHidden/>
    <w:pPr>
      <w:tabs>
        <w:tab w:val="clear" w:pos="720"/>
        <w:tab w:val="center" w:pos="4320" w:leader="none"/>
        <w:tab w:val="right" w:pos="8640" w:leader="none"/>
      </w:tabs>
    </w:pPr>
    <w:rPr/>
  </w:style>
  <w:style w:type="paragraph" w:styleId="BitHeading" w:customStyle="1">
    <w:name w:val="Bit Heading"/>
    <w:basedOn w:val="Normal"/>
    <w:qFormat/>
    <w:pPr>
      <w:spacing w:before="120" w:after="0"/>
      <w:jc w:val="both"/>
    </w:pPr>
    <w:rPr>
      <w:rFonts w:ascii="Palatino" w:hAnsi="Palatino"/>
      <w:i/>
    </w:rPr>
  </w:style>
  <w:style w:type="paragraph" w:styleId="BlockParagraph" w:customStyle="1">
    <w:name w:val="BlockParagraph"/>
    <w:basedOn w:val="Normal"/>
    <w:qFormat/>
    <w:pPr>
      <w:spacing w:before="120" w:after="0"/>
    </w:pPr>
    <w:rPr>
      <w:rFonts w:ascii="Palatino" w:hAnsi="Palatino"/>
    </w:rPr>
  </w:style>
  <w:style w:type="paragraph" w:styleId="Definition" w:customStyle="1">
    <w:name w:val="Definition"/>
    <w:basedOn w:val="Normal"/>
    <w:qFormat/>
    <w:pPr>
      <w:spacing w:before="0" w:after="200"/>
      <w:ind w:right="-720" w:hanging="0"/>
      <w:jc w:val="both"/>
    </w:pPr>
    <w:rPr>
      <w:rFonts w:ascii="New Century Schlbk" w:hAnsi="New Century Schlbk"/>
      <w:sz w:val="20"/>
    </w:rPr>
  </w:style>
  <w:style w:type="paragraph" w:styleId="DocumentMap">
    <w:name w:val="Document Map"/>
    <w:basedOn w:val="Normal"/>
    <w:semiHidden/>
    <w:qFormat/>
    <w:pPr>
      <w:shd w:val="clear" w:color="auto" w:fill="000080"/>
    </w:pPr>
    <w:rPr>
      <w:rFonts w:ascii="Tahoma" w:hAnsi="Tahoma"/>
    </w:rPr>
  </w:style>
  <w:style w:type="paragraph" w:styleId="Covertext" w:customStyle="1">
    <w:name w:val="cover text"/>
    <w:basedOn w:val="Normal"/>
    <w:qFormat/>
    <w:pPr>
      <w:spacing w:before="120" w:after="120"/>
    </w:pPr>
    <w:rPr/>
  </w:style>
  <w:style w:type="paragraph" w:styleId="BalloonText">
    <w:name w:val="Balloon Text"/>
    <w:basedOn w:val="Normal"/>
    <w:link w:val="BalloonTextChar"/>
    <w:uiPriority w:val="99"/>
    <w:semiHidden/>
    <w:unhideWhenUsed/>
    <w:qFormat/>
    <w:rsid w:val="00fa11ee"/>
    <w:pPr/>
    <w:rPr>
      <w:rFonts w:ascii="Segoe UI" w:hAnsi="Segoe UI" w:cs="Segoe UI"/>
      <w:sz w:val="18"/>
      <w:szCs w:val="18"/>
    </w:rPr>
  </w:style>
  <w:style w:type="paragraph" w:styleId="NoSpacing">
    <w:name w:val="No Spacing"/>
    <w:uiPriority w:val="1"/>
    <w:qFormat/>
    <w:rsid w:val="00b2686f"/>
    <w:pPr>
      <w:widowControl/>
      <w:suppressAutoHyphens w:val="true"/>
      <w:bidi w:val="0"/>
      <w:spacing w:before="0" w:after="0"/>
      <w:jc w:val="left"/>
    </w:pPr>
    <w:rPr>
      <w:rFonts w:ascii="Times New Roman" w:hAnsi="Times New Roman" w:eastAsia="Times New Roman" w:cs="Times New Roman"/>
      <w:color w:val="auto"/>
      <w:kern w:val="0"/>
      <w:sz w:val="24"/>
      <w:szCs w:val="20"/>
      <w:lang w:val="en-US" w:eastAsia="en-US" w:bidi="ar-SA"/>
    </w:rPr>
  </w:style>
  <w:style w:type="paragraph" w:styleId="Annotationtext">
    <w:name w:val="annotation text"/>
    <w:basedOn w:val="Normal"/>
    <w:link w:val="CommentTextChar"/>
    <w:uiPriority w:val="99"/>
    <w:semiHidden/>
    <w:unhideWhenUsed/>
    <w:qFormat/>
    <w:rsid w:val="00587d1d"/>
    <w:pPr/>
    <w:rPr>
      <w:sz w:val="20"/>
    </w:rPr>
  </w:style>
  <w:style w:type="paragraph" w:styleId="Annotationsubject">
    <w:name w:val="annotation subject"/>
    <w:basedOn w:val="Annotationtext"/>
    <w:next w:val="Annotationtext"/>
    <w:link w:val="CommentSubjectChar"/>
    <w:uiPriority w:val="99"/>
    <w:semiHidden/>
    <w:unhideWhenUsed/>
    <w:qFormat/>
    <w:rsid w:val="00587d1d"/>
    <w:pPr/>
    <w:rPr>
      <w:b/>
      <w:bCs/>
    </w:rPr>
  </w:style>
  <w:style w:type="paragraph" w:styleId="ListParagraph">
    <w:name w:val="List Paragraph"/>
    <w:basedOn w:val="Normal"/>
    <w:uiPriority w:val="34"/>
    <w:qFormat/>
    <w:rsid w:val="00c62de5"/>
    <w:pPr>
      <w:spacing w:before="0" w:after="0"/>
      <w:ind w:left="720" w:hanging="0"/>
      <w:contextualSpacing/>
    </w:pPr>
    <w:rPr/>
  </w:style>
  <w:style w:type="paragraph" w:styleId="Footnote">
    <w:name w:val="Footnote Text"/>
    <w:basedOn w:val="Normal"/>
    <w:link w:val="FootnoteTextChar"/>
    <w:uiPriority w:val="99"/>
    <w:semiHidden/>
    <w:unhideWhenUsed/>
    <w:rsid w:val="00c20828"/>
    <w:pPr/>
    <w:rPr>
      <w:sz w:val="20"/>
    </w:rPr>
  </w:style>
  <w:style w:type="paragraph" w:styleId="Figure" w:customStyle="1">
    <w:name w:val="Figure"/>
    <w:basedOn w:val="Caption1"/>
    <w:qFormat/>
    <w:rsid w:val="00b94c70"/>
    <w:pPr>
      <w:suppressLineNumbers/>
      <w:spacing w:before="120" w:after="120"/>
    </w:pPr>
    <w:rPr>
      <w:rFonts w:ascii="Arial" w:hAnsi="Arial" w:cs="Lohit Devanagari"/>
      <w:color w:val="auto"/>
      <w:sz w:val="20"/>
      <w:szCs w:val="24"/>
    </w:rPr>
  </w:style>
  <w:style w:type="paragraph" w:styleId="Revision">
    <w:name w:val="Revision"/>
    <w:uiPriority w:val="99"/>
    <w:semiHidden/>
    <w:qFormat/>
    <w:rsid w:val="00d04bcb"/>
    <w:pPr>
      <w:widowControl/>
      <w:suppressAutoHyphens w:val="true"/>
      <w:bidi w:val="0"/>
      <w:spacing w:before="0" w:after="0"/>
      <w:jc w:val="left"/>
    </w:pPr>
    <w:rPr>
      <w:rFonts w:ascii="Times New Roman" w:hAnsi="Times New Roman" w:eastAsia="Times New Roman" w:cs="Times New Roman"/>
      <w:color w:val="auto"/>
      <w:kern w:val="0"/>
      <w:sz w:val="24"/>
      <w:szCs w:val="20"/>
      <w:lang w:val="en-US" w:eastAsia="en-US" w:bidi="ar-SA"/>
    </w:rPr>
  </w:style>
  <w:style w:type="paragraph" w:styleId="Default" w:customStyle="1">
    <w:name w:val="Default"/>
    <w:qFormat/>
    <w:rsid w:val="00fc2726"/>
    <w:pPr>
      <w:widowControl/>
      <w:suppressAutoHyphens w:val="true"/>
      <w:bidi w:val="0"/>
      <w:spacing w:before="0" w:after="0"/>
      <w:jc w:val="left"/>
    </w:pPr>
    <w:rPr>
      <w:rFonts w:ascii="Arial" w:hAnsi="Arial" w:eastAsia="Times New Roman" w:cs="Arial"/>
      <w:color w:val="000000"/>
      <w:kern w:val="0"/>
      <w:sz w:val="24"/>
      <w:szCs w:val="24"/>
      <w:lang w:val="en-US" w:eastAsia="en-US" w:bidi="ar-SA"/>
    </w:rPr>
  </w:style>
  <w:style w:type="paragraph" w:styleId="FrameContents" w:customStyle="1">
    <w:name w:val="Frame Contents"/>
    <w:basedOn w:val="Normal"/>
    <w:qFormat/>
    <w:pPr/>
    <w:rPr/>
  </w:style>
  <w:style w:type="paragraph" w:styleId="TableContents" w:customStyle="1">
    <w:name w:val="Table Contents"/>
    <w:basedOn w:val="Normal"/>
    <w:qFormat/>
    <w:pPr>
      <w:suppressLineNumbers/>
    </w:pPr>
    <w:rPr/>
  </w:style>
  <w:style w:type="paragraph" w:styleId="TableHeading" w:customStyle="1">
    <w:name w:val="Table Heading"/>
    <w:basedOn w:val="TableContents"/>
    <w:qFormat/>
    <w:rsid w:val="00c34c9d"/>
    <w:pPr>
      <w:jc w:val="center"/>
    </w:pPr>
    <w:rPr>
      <w:rFonts w:ascii="Arial" w:hAnsi="Arial"/>
      <w:b/>
      <w:bCs/>
      <w:sz w:val="28"/>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comments.xml.rels><?xml version="1.0" encoding="UTF-8"?>
<Relationships xmlns="http://schemas.openxmlformats.org/package/2006/relationships"><Relationship Id="rId1" Type="http://schemas.openxmlformats.org/officeDocument/2006/relationships/hyperlink" Target="https://www.wi-fi.org/discover-wi-fi/passpoint" TargetMode="External"/><Relationship Id="rId2" Type="http://schemas.openxmlformats.org/officeDocument/2006/relationships/hyperlink" Target="https://wballiance.com/resource/software-defined-networking-sdn-and-network-function-virtualization-nfv-for-wi-fi-networks/" TargetMode="External"/>
</Relationship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image" Target="media/image5.png"/><Relationship Id="rId7" Type="http://schemas.openxmlformats.org/officeDocument/2006/relationships/image" Target="media/image6.png"/><Relationship Id="rId8" Type="http://schemas.openxmlformats.org/officeDocument/2006/relationships/image" Target="media/image7.wmf"/><Relationship Id="rId9" Type="http://schemas.openxmlformats.org/officeDocument/2006/relationships/header" Target="header1.xml"/><Relationship Id="rId10" Type="http://schemas.openxmlformats.org/officeDocument/2006/relationships/footer" Target="footer1.xml"/><Relationship Id="rId11" Type="http://schemas.openxmlformats.org/officeDocument/2006/relationships/footnotes" Target="footnotes.xml"/><Relationship Id="rId12" Type="http://schemas.openxmlformats.org/officeDocument/2006/relationships/comments" Target="comments.xml"/><Relationship Id="rId13" Type="http://schemas.openxmlformats.org/officeDocument/2006/relationships/numbering" Target="numbering.xml"/><Relationship Id="rId14" Type="http://schemas.openxmlformats.org/officeDocument/2006/relationships/fontTable" Target="fontTable.xml"/><Relationship Id="rId15" Type="http://schemas.openxmlformats.org/officeDocument/2006/relationships/settings" Target="settings.xml"/><Relationship Id="rId16" Type="http://schemas.openxmlformats.org/officeDocument/2006/relationships/theme" Target="theme/theme1.xml"/><Relationship Id="rId17" Type="http://schemas.openxmlformats.org/officeDocument/2006/relationships/customXml" Target="../customXml/item1.xml"/><Relationship Id="rId18" Type="http://schemas.openxmlformats.org/officeDocument/2006/relationships/customXml" Target="../customXml/item2.xml"/><Relationship Id="rId19" Type="http://schemas.openxmlformats.org/officeDocument/2006/relationships/customXml" Target="../customXml/item3.xml"/><Relationship Id="rId20" Type="http://schemas.openxmlformats.org/officeDocument/2006/relationships/customXml" Target="../customXml/item4.xml"/><Relationship Id="rId21" Type="http://schemas.openxmlformats.org/officeDocument/2006/relationships/customXml" Target="../customXml/item5.xml"/><Relationship Id="rId22" Type="http://schemas.openxmlformats.org/officeDocument/2006/relationships/customXml" Target="../customXml/item6.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_rels/item5.xml.rels><?xml version="1.0" encoding="UTF-8"?>
<Relationships xmlns="http://schemas.openxmlformats.org/package/2006/relationships"><Relationship Id="rId1" Type="http://schemas.openxmlformats.org/officeDocument/2006/relationships/customXmlProps" Target="itemProps5.xml"/>
</Relationships>
</file>

<file path=customXml/_rels/item6.xml.rels><?xml version="1.0" encoding="UTF-8"?>
<Relationships xmlns="http://schemas.openxmlformats.org/package/2006/relationships"><Relationship Id="rId1" Type="http://schemas.openxmlformats.org/officeDocument/2006/relationships/customXmlProps" Target="itemProps6.xml"/>
</Relationships>
</file>

<file path=customXml/item1.xml><?xml version="1.0" encoding="utf-8"?>
<p:properties xmlns:p="http://schemas.microsoft.com/office/2006/metadata/properties" xmlns:xsi="http://www.w3.org/2001/XMLSchema-instance" xmlns:pc="http://schemas.microsoft.com/office/infopath/2007/PartnerControls">
  <documentManagement>
    <HideFromDelve xmlns="71c5aaf6-e6ce-465b-b873-5148d2a4c105">false</HideFromDelve>
  </documentManagement>
</p:properties>
</file>

<file path=customXml/item2.xml><?xml version="1.0" encoding="utf-8"?>
<?mso-contentType ?>
<spe:Receivers xmlns:spe="http://schemas.microsoft.com/sharepoint/event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34c87397-5fc1-491e-85e7-d6110dbe9cbd" ContentTypeId="0x0101" PreviousValue="false"/>
</file>

<file path=customXml/item5.xml><?xml version="1.0" encoding="utf-8"?>
<ct:contentTypeSchema xmlns:ct="http://schemas.microsoft.com/office/2006/metadata/contentType" xmlns:ma="http://schemas.microsoft.com/office/2006/metadata/properties/metaAttributes" ct:_="" ma:_="" ma:contentTypeName="Document" ma:contentTypeID="0x010100D3B74325F4896D46A928405CBB7EA9B2" ma:contentTypeVersion="14" ma:contentTypeDescription="Create a new document." ma:contentTypeScope="" ma:versionID="fc5008c377e6a5c8345731b7e4bb6df4">
  <xsd:schema xmlns:xsd="http://www.w3.org/2001/XMLSchema" xmlns:xs="http://www.w3.org/2001/XMLSchema" xmlns:p="http://schemas.microsoft.com/office/2006/metadata/properties" xmlns:ns3="71c5aaf6-e6ce-465b-b873-5148d2a4c105" xmlns:ns4="0b833833-c821-49cb-b9ad-624941c34ba7" xmlns:ns5="1cbfa980-160b-485f-9cf4-f4db79089e53" targetNamespace="http://schemas.microsoft.com/office/2006/metadata/properties" ma:root="true" ma:fieldsID="837a6d8e94777f89742110df267ad0e0" ns3:_="" ns4:_="" ns5:_="">
    <xsd:import namespace="71c5aaf6-e6ce-465b-b873-5148d2a4c105"/>
    <xsd:import namespace="0b833833-c821-49cb-b9ad-624941c34ba7"/>
    <xsd:import namespace="1cbfa980-160b-485f-9cf4-f4db79089e53"/>
    <xsd:element name="properties">
      <xsd:complexType>
        <xsd:sequence>
          <xsd:element name="documentManagement">
            <xsd:complexType>
              <xsd:all>
                <xsd:element ref="ns3:_dlc_DocId" minOccurs="0"/>
                <xsd:element ref="ns3:_dlc_DocIdUrl" minOccurs="0"/>
                <xsd:element ref="ns3:_dlc_DocIdPersistId" minOccurs="0"/>
                <xsd:element ref="ns3:HideFromDelve" minOccurs="0"/>
                <xsd:element ref="ns4:MediaServiceMetadata" minOccurs="0"/>
                <xsd:element ref="ns4:MediaServiceFastMetadata" minOccurs="0"/>
                <xsd:element ref="ns4:MediaServiceAutoTags" minOccurs="0"/>
                <xsd:element ref="ns4:MediaServiceDateTaken" minOccurs="0"/>
                <xsd:element ref="ns4:MediaServiceOCR" minOccurs="0"/>
                <xsd:element ref="ns5:SharedWithUsers" minOccurs="0"/>
                <xsd:element ref="ns5:SharedWithDetails" minOccurs="0"/>
                <xsd:element ref="ns5:SharingHintHash" minOccurs="0"/>
                <xsd:element ref="ns4:MediaServiceGenerationTime" minOccurs="0"/>
                <xsd:element ref="ns4:MediaServiceEventHashCode" minOccurs="0"/>
                <xsd:element ref="ns4:MediaServiceLocation"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c5aaf6-e6ce-465b-b873-5148d2a4c10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HideFromDelve" ma:index="11" nillable="true" ma:displayName="HideFromDelve" ma:default="0" ma:internalName="HideFromDelv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b833833-c821-49cb-b9ad-624941c34ba7"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AutoTags" ma:index="14" nillable="true" ma:displayName="MediaServiceAutoTags" ma:description="" ma:internalName="MediaServiceAutoTags" ma:readOnly="true">
      <xsd:simpleType>
        <xsd:restriction base="dms:Text"/>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LengthInSeconds" ma:index="25"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cbfa980-160b-485f-9cf4-f4db79089e5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C3D37E-B6E5-4B2E-B919-6DAB892D1814}">
  <ds:schemaRefs>
    <ds:schemaRef ds:uri="http://schemas.microsoft.com/office/2006/metadata/properties"/>
    <ds:schemaRef ds:uri="http://schemas.microsoft.com/office/infopath/2007/PartnerControls"/>
    <ds:schemaRef ds:uri="71c5aaf6-e6ce-465b-b873-5148d2a4c105"/>
  </ds:schemaRefs>
</ds:datastoreItem>
</file>

<file path=customXml/itemProps2.xml><?xml version="1.0" encoding="utf-8"?>
<ds:datastoreItem xmlns:ds="http://schemas.openxmlformats.org/officeDocument/2006/customXml" ds:itemID="{71E994C9-BE89-48F1-A59F-A7808CAAB517}">
  <ds:schemaRefs>
    <ds:schemaRef ds:uri="http://schemas.microsoft.com/sharepoint/events"/>
  </ds:schemaRefs>
</ds:datastoreItem>
</file>

<file path=customXml/itemProps3.xml><?xml version="1.0" encoding="utf-8"?>
<ds:datastoreItem xmlns:ds="http://schemas.openxmlformats.org/officeDocument/2006/customXml" ds:itemID="{5E343DCF-5589-440A-9F1A-5DB0AF84E049}">
  <ds:schemaRefs>
    <ds:schemaRef ds:uri="http://schemas.microsoft.com/sharepoint/v3/contenttype/forms"/>
  </ds:schemaRefs>
</ds:datastoreItem>
</file>

<file path=customXml/itemProps4.xml><?xml version="1.0" encoding="utf-8"?>
<ds:datastoreItem xmlns:ds="http://schemas.openxmlformats.org/officeDocument/2006/customXml" ds:itemID="{9267F2B1-94C4-4638-B6D4-67600DFA32C5}">
  <ds:schemaRefs>
    <ds:schemaRef ds:uri="Microsoft.SharePoint.Taxonomy.ContentTypeSync"/>
  </ds:schemaRefs>
</ds:datastoreItem>
</file>

<file path=customXml/itemProps5.xml><?xml version="1.0" encoding="utf-8"?>
<ds:datastoreItem xmlns:ds="http://schemas.openxmlformats.org/officeDocument/2006/customXml" ds:itemID="{C5556DC0-5DE5-4417-94DB-0EE747FB9B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c5aaf6-e6ce-465b-b873-5148d2a4c105"/>
    <ds:schemaRef ds:uri="0b833833-c821-49cb-b9ad-624941c34ba7"/>
    <ds:schemaRef ds:uri="1cbfa980-160b-485f-9cf4-f4db79089e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19B9F66B-6D69-4BB5-92B6-3B07F33C4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Application>LibreOffice/6.4.7.2$Linux_X86_64 LibreOffice_project/40$Build-2</Application>
  <Pages>26</Pages>
  <Words>5453</Words>
  <Characters>31005</Characters>
  <CharactersWithSpaces>35769</CharactersWithSpaces>
  <Paragraphs>540</Paragraphs>
  <Company>Advanced Wireless Technology Group, Ltd.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2022-03-09T20:51:00Z</dcterms:created>
  <dc:creator>tgodfrey@epri.com</dc:creator>
  <dc:description/>
  <dc:language>en-US</dc:language>
  <cp:lastModifiedBy>Maximilian Riegel</cp:lastModifiedBy>
  <cp:lastPrinted>1900-01-01T07:00:00Z</cp:lastPrinted>
  <dcterms:modified xsi:type="dcterms:W3CDTF">2022-05-10T15:13:18Z</dcterms:modified>
  <cp:revision>5</cp:revision>
  <dc:subject/>
  <dc:title>IEEE 802 Architecture and Vertical Markets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Advanced Wireless Technology Group, Ltd.</vt:lpwstr>
  </property>
  <property fmtid="{D5CDD505-2E9C-101B-9397-08002B2CF9AE}" pid="4" name="ContentTypeId">
    <vt:lpwstr>0x010100D3B74325F4896D46A928405CBB7EA9B2</vt:lpwstr>
  </property>
  <property fmtid="{D5CDD505-2E9C-101B-9397-08002B2CF9AE}" pid="5" name="DocSecurity">
    <vt:i4>0</vt:i4>
  </property>
  <property fmtid="{D5CDD505-2E9C-101B-9397-08002B2CF9AE}" pid="6" name="HyperlinksChanged">
    <vt:bool>0</vt:bool>
  </property>
  <property fmtid="{D5CDD505-2E9C-101B-9397-08002B2CF9AE}" pid="7" name="LinksUpToDate">
    <vt:bool>0</vt:bool>
  </property>
  <property fmtid="{D5CDD505-2E9C-101B-9397-08002B2CF9AE}" pid="8" name="ScaleCrop">
    <vt:bool>0</vt:bool>
  </property>
  <property fmtid="{D5CDD505-2E9C-101B-9397-08002B2CF9AE}" pid="9" name="ShareDoc">
    <vt:bool>0</vt:bool>
  </property>
  <property fmtid="{D5CDD505-2E9C-101B-9397-08002B2CF9AE}" pid="10" name="category">
    <vt:lpwstr>&lt;doc#&gt;</vt:lpwstr>
  </property>
</Properties>
</file>