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21D6" w:rsidRDefault="00DE549F" w:rsidP="007321D6">
      <w:pPr>
        <w:jc w:val="center"/>
        <w:rPr>
          <w:b/>
          <w:sz w:val="28"/>
        </w:rPr>
      </w:pPr>
      <w:r>
        <w:rPr>
          <w:b/>
          <w:sz w:val="28"/>
        </w:rPr>
        <w:t xml:space="preserve">IEEE </w:t>
      </w:r>
      <w:r w:rsidR="00506378">
        <w:rPr>
          <w:b/>
          <w:sz w:val="28"/>
        </w:rPr>
        <w:t>802.24</w:t>
      </w:r>
    </w:p>
    <w:p w:rsidR="007321D6" w:rsidRDefault="0025256B" w:rsidP="007321D6">
      <w:pPr>
        <w:jc w:val="center"/>
        <w:rPr>
          <w:b/>
          <w:sz w:val="28"/>
        </w:rPr>
      </w:pPr>
      <w:r>
        <w:rPr>
          <w:b/>
          <w:sz w:val="28"/>
        </w:rPr>
        <w:t>Smart Grid TAG</w:t>
      </w:r>
    </w:p>
    <w:tbl>
      <w:tblPr>
        <w:tblW w:w="0" w:type="auto"/>
        <w:tblInd w:w="108" w:type="dxa"/>
        <w:tblLayout w:type="fixed"/>
        <w:tblLook w:val="0000"/>
      </w:tblPr>
      <w:tblGrid>
        <w:gridCol w:w="1260"/>
        <w:gridCol w:w="4050"/>
        <w:gridCol w:w="4140"/>
      </w:tblGrid>
      <w:tr w:rsidR="007321D6" w:rsidTr="00710242">
        <w:tc>
          <w:tcPr>
            <w:tcW w:w="1260" w:type="dxa"/>
            <w:tcBorders>
              <w:top w:val="single" w:sz="6" w:space="0" w:color="auto"/>
            </w:tcBorders>
          </w:tcPr>
          <w:p w:rsidR="007321D6" w:rsidRDefault="007321D6" w:rsidP="00710242">
            <w:pPr>
              <w:pStyle w:val="covertext"/>
            </w:pPr>
            <w:r>
              <w:t>Project</w:t>
            </w:r>
          </w:p>
        </w:tc>
        <w:tc>
          <w:tcPr>
            <w:tcW w:w="8190" w:type="dxa"/>
            <w:gridSpan w:val="2"/>
            <w:tcBorders>
              <w:top w:val="single" w:sz="6" w:space="0" w:color="auto"/>
            </w:tcBorders>
          </w:tcPr>
          <w:p w:rsidR="007321D6" w:rsidRDefault="00DE549F" w:rsidP="00710242">
            <w:pPr>
              <w:pStyle w:val="covertext"/>
            </w:pPr>
            <w:r>
              <w:t xml:space="preserve">IEEE </w:t>
            </w:r>
            <w:r w:rsidR="0089378B">
              <w:t>802.24</w:t>
            </w:r>
            <w:r>
              <w:t xml:space="preserve"> </w:t>
            </w:r>
            <w:r w:rsidR="0089378B" w:rsidRPr="0089378B">
              <w:t>Smart Grid TAG</w:t>
            </w:r>
          </w:p>
        </w:tc>
      </w:tr>
      <w:tr w:rsidR="007321D6" w:rsidTr="00710242">
        <w:tc>
          <w:tcPr>
            <w:tcW w:w="1260" w:type="dxa"/>
            <w:tcBorders>
              <w:top w:val="single" w:sz="6" w:space="0" w:color="auto"/>
            </w:tcBorders>
          </w:tcPr>
          <w:p w:rsidR="007321D6" w:rsidRDefault="007321D6" w:rsidP="00710242">
            <w:pPr>
              <w:pStyle w:val="covertext"/>
            </w:pPr>
            <w:r>
              <w:t>Title</w:t>
            </w:r>
          </w:p>
        </w:tc>
        <w:tc>
          <w:tcPr>
            <w:tcW w:w="8190" w:type="dxa"/>
            <w:gridSpan w:val="2"/>
            <w:tcBorders>
              <w:top w:val="single" w:sz="6" w:space="0" w:color="auto"/>
            </w:tcBorders>
          </w:tcPr>
          <w:p w:rsidR="007321D6" w:rsidRPr="00E57A70" w:rsidRDefault="00B97C55" w:rsidP="00096E82">
            <w:pPr>
              <w:pStyle w:val="covertext"/>
              <w:rPr>
                <w:b/>
                <w:szCs w:val="24"/>
              </w:rPr>
            </w:pPr>
            <w:fldSimple w:instr=" TITLE  \* MERGEFORMAT ">
              <w:r w:rsidR="002636E9" w:rsidRPr="002636E9">
                <w:rPr>
                  <w:b/>
                  <w:szCs w:val="24"/>
                </w:rPr>
                <w:t>IEEE 802 recommendations on IEEE 802 related Smart Grid standards</w:t>
              </w:r>
            </w:fldSimple>
          </w:p>
        </w:tc>
      </w:tr>
      <w:tr w:rsidR="007321D6" w:rsidTr="00710242">
        <w:tc>
          <w:tcPr>
            <w:tcW w:w="1260" w:type="dxa"/>
            <w:tcBorders>
              <w:top w:val="single" w:sz="6" w:space="0" w:color="auto"/>
            </w:tcBorders>
          </w:tcPr>
          <w:p w:rsidR="007321D6" w:rsidRDefault="007321D6" w:rsidP="00710242">
            <w:pPr>
              <w:pStyle w:val="covertext"/>
            </w:pPr>
            <w:r>
              <w:t>Date Submitted</w:t>
            </w:r>
          </w:p>
        </w:tc>
        <w:tc>
          <w:tcPr>
            <w:tcW w:w="8190" w:type="dxa"/>
            <w:gridSpan w:val="2"/>
            <w:tcBorders>
              <w:top w:val="single" w:sz="6" w:space="0" w:color="auto"/>
            </w:tcBorders>
          </w:tcPr>
          <w:p w:rsidR="007321D6" w:rsidRDefault="007321D6" w:rsidP="0051379F">
            <w:pPr>
              <w:pStyle w:val="covertext"/>
            </w:pPr>
            <w:r>
              <w:t>[</w:t>
            </w:r>
            <w:r w:rsidR="00A76E34">
              <w:t>21</w:t>
            </w:r>
            <w:r w:rsidR="0051379F">
              <w:t xml:space="preserve"> March</w:t>
            </w:r>
            <w:r>
              <w:t xml:space="preserve"> 201</w:t>
            </w:r>
            <w:r w:rsidR="001512CC">
              <w:t>3</w:t>
            </w:r>
            <w:r>
              <w:t>]</w:t>
            </w:r>
          </w:p>
        </w:tc>
      </w:tr>
      <w:tr w:rsidR="007321D6" w:rsidTr="00710242">
        <w:tc>
          <w:tcPr>
            <w:tcW w:w="1260" w:type="dxa"/>
            <w:tcBorders>
              <w:top w:val="single" w:sz="4" w:space="0" w:color="auto"/>
              <w:bottom w:val="single" w:sz="4" w:space="0" w:color="auto"/>
            </w:tcBorders>
          </w:tcPr>
          <w:p w:rsidR="007321D6" w:rsidRDefault="007321D6" w:rsidP="00710242">
            <w:pPr>
              <w:pStyle w:val="covertext"/>
            </w:pPr>
            <w:r>
              <w:t>Source</w:t>
            </w:r>
          </w:p>
        </w:tc>
        <w:tc>
          <w:tcPr>
            <w:tcW w:w="4050" w:type="dxa"/>
            <w:tcBorders>
              <w:top w:val="single" w:sz="4" w:space="0" w:color="auto"/>
              <w:bottom w:val="single" w:sz="4" w:space="0" w:color="auto"/>
            </w:tcBorders>
          </w:tcPr>
          <w:p w:rsidR="007321D6" w:rsidRDefault="007321D6" w:rsidP="008E6CE8">
            <w:pPr>
              <w:pStyle w:val="covertext"/>
              <w:spacing w:before="0" w:after="0"/>
            </w:pPr>
            <w:r>
              <w:t>[</w:t>
            </w:r>
            <w:r w:rsidR="00DE549F">
              <w:t>James Gilb</w:t>
            </w:r>
            <w:r>
              <w:t>]</w:t>
            </w:r>
            <w:r>
              <w:br/>
              <w:t>[]</w:t>
            </w:r>
          </w:p>
        </w:tc>
        <w:tc>
          <w:tcPr>
            <w:tcW w:w="4140" w:type="dxa"/>
            <w:tcBorders>
              <w:top w:val="single" w:sz="4" w:space="0" w:color="auto"/>
              <w:bottom w:val="single" w:sz="4" w:space="0" w:color="auto"/>
            </w:tcBorders>
          </w:tcPr>
          <w:p w:rsidR="007321D6" w:rsidRDefault="007321D6" w:rsidP="0025256B">
            <w:pPr>
              <w:pStyle w:val="covertext"/>
              <w:tabs>
                <w:tab w:val="left" w:pos="1152"/>
              </w:tabs>
              <w:spacing w:before="0" w:after="0"/>
              <w:rPr>
                <w:sz w:val="18"/>
              </w:rPr>
            </w:pPr>
            <w:r>
              <w:t>Voice:</w:t>
            </w:r>
            <w:r>
              <w:tab/>
              <w:t>[</w:t>
            </w:r>
            <w:r w:rsidR="00DE549F">
              <w:t>858-229-4822]</w:t>
            </w:r>
            <w:r w:rsidR="00DE549F">
              <w:br/>
              <w:t>Fax:</w:t>
            </w:r>
            <w:r w:rsidR="00DE549F">
              <w:tab/>
              <w:t>[   ]</w:t>
            </w:r>
            <w:r w:rsidR="00DE549F">
              <w:br/>
              <w:t>E-mail:</w:t>
            </w:r>
            <w:r w:rsidR="00DE549F">
              <w:tab/>
              <w:t>[last name at ieee dot org</w:t>
            </w:r>
            <w:r>
              <w:t xml:space="preserve"> ]</w:t>
            </w:r>
          </w:p>
        </w:tc>
      </w:tr>
      <w:tr w:rsidR="007321D6" w:rsidTr="00710242">
        <w:tc>
          <w:tcPr>
            <w:tcW w:w="1260" w:type="dxa"/>
            <w:tcBorders>
              <w:top w:val="single" w:sz="6" w:space="0" w:color="auto"/>
            </w:tcBorders>
          </w:tcPr>
          <w:p w:rsidR="007321D6" w:rsidRDefault="007321D6" w:rsidP="00710242">
            <w:pPr>
              <w:pStyle w:val="covertext"/>
            </w:pPr>
            <w:r>
              <w:t>Re:</w:t>
            </w:r>
          </w:p>
        </w:tc>
        <w:tc>
          <w:tcPr>
            <w:tcW w:w="8190" w:type="dxa"/>
            <w:gridSpan w:val="2"/>
            <w:tcBorders>
              <w:top w:val="single" w:sz="6" w:space="0" w:color="auto"/>
            </w:tcBorders>
          </w:tcPr>
          <w:p w:rsidR="007321D6" w:rsidRDefault="007321D6" w:rsidP="008E6CE8">
            <w:pPr>
              <w:pStyle w:val="covertext"/>
            </w:pPr>
            <w:r>
              <w:t>[]</w:t>
            </w:r>
          </w:p>
        </w:tc>
      </w:tr>
      <w:tr w:rsidR="007321D6" w:rsidTr="00710242">
        <w:tc>
          <w:tcPr>
            <w:tcW w:w="1260" w:type="dxa"/>
            <w:tcBorders>
              <w:top w:val="single" w:sz="6" w:space="0" w:color="auto"/>
            </w:tcBorders>
          </w:tcPr>
          <w:p w:rsidR="007321D6" w:rsidRDefault="007321D6" w:rsidP="00710242">
            <w:pPr>
              <w:pStyle w:val="covertext"/>
            </w:pPr>
            <w:r>
              <w:t>Abstract</w:t>
            </w:r>
          </w:p>
        </w:tc>
        <w:tc>
          <w:tcPr>
            <w:tcW w:w="8190" w:type="dxa"/>
            <w:gridSpan w:val="2"/>
            <w:tcBorders>
              <w:top w:val="single" w:sz="6" w:space="0" w:color="auto"/>
            </w:tcBorders>
          </w:tcPr>
          <w:p w:rsidR="007321D6" w:rsidRDefault="007321D6" w:rsidP="00710242">
            <w:pPr>
              <w:pStyle w:val="covertext"/>
            </w:pPr>
            <w:r>
              <w:t>[</w:t>
            </w:r>
            <w:r w:rsidR="00DE549F">
              <w:t>DRAFT DOCUMENT: No</w:t>
            </w:r>
            <w:r w:rsidR="00AA3D1E">
              <w:t>t approved by</w:t>
            </w:r>
            <w:r w:rsidR="00DE549F">
              <w:t xml:space="preserve"> IEEE 802. This document provides a list of 802 and related standards that provide solutions for smart grid</w:t>
            </w:r>
            <w:r w:rsidR="00AA3D1E">
              <w:t xml:space="preserve"> </w:t>
            </w:r>
            <w:r w:rsidR="001512CC">
              <w:t>n</w:t>
            </w:r>
            <w:r w:rsidR="00AA3D1E">
              <w:t>etworks</w:t>
            </w:r>
            <w:r w:rsidR="00DE549F">
              <w:t>.</w:t>
            </w:r>
            <w:r>
              <w:t>]</w:t>
            </w:r>
          </w:p>
          <w:p w:rsidR="007321D6" w:rsidRDefault="007321D6" w:rsidP="00710242">
            <w:pPr>
              <w:pStyle w:val="covertext"/>
            </w:pPr>
          </w:p>
        </w:tc>
      </w:tr>
      <w:tr w:rsidR="007321D6" w:rsidTr="00710242">
        <w:tc>
          <w:tcPr>
            <w:tcW w:w="1260" w:type="dxa"/>
            <w:tcBorders>
              <w:top w:val="single" w:sz="6" w:space="0" w:color="auto"/>
            </w:tcBorders>
          </w:tcPr>
          <w:p w:rsidR="007321D6" w:rsidRDefault="007321D6" w:rsidP="00710242">
            <w:pPr>
              <w:pStyle w:val="covertext"/>
            </w:pPr>
            <w:r>
              <w:t>Purpose</w:t>
            </w:r>
          </w:p>
        </w:tc>
        <w:tc>
          <w:tcPr>
            <w:tcW w:w="8190" w:type="dxa"/>
            <w:gridSpan w:val="2"/>
            <w:tcBorders>
              <w:top w:val="single" w:sz="6" w:space="0" w:color="auto"/>
            </w:tcBorders>
          </w:tcPr>
          <w:p w:rsidR="007321D6" w:rsidRDefault="007321D6" w:rsidP="008E6CE8">
            <w:pPr>
              <w:pStyle w:val="covertext"/>
            </w:pPr>
            <w:r>
              <w:t>[]</w:t>
            </w:r>
          </w:p>
        </w:tc>
      </w:tr>
      <w:tr w:rsidR="007321D6" w:rsidTr="00710242">
        <w:tc>
          <w:tcPr>
            <w:tcW w:w="1260" w:type="dxa"/>
            <w:tcBorders>
              <w:top w:val="single" w:sz="6" w:space="0" w:color="auto"/>
              <w:bottom w:val="single" w:sz="6" w:space="0" w:color="auto"/>
            </w:tcBorders>
          </w:tcPr>
          <w:p w:rsidR="007321D6" w:rsidRDefault="007321D6" w:rsidP="00710242">
            <w:pPr>
              <w:pStyle w:val="covertext"/>
            </w:pPr>
            <w:r>
              <w:t>Notice</w:t>
            </w:r>
          </w:p>
        </w:tc>
        <w:tc>
          <w:tcPr>
            <w:tcW w:w="8190" w:type="dxa"/>
            <w:gridSpan w:val="2"/>
            <w:tcBorders>
              <w:top w:val="single" w:sz="6" w:space="0" w:color="auto"/>
              <w:bottom w:val="single" w:sz="6" w:space="0" w:color="auto"/>
            </w:tcBorders>
          </w:tcPr>
          <w:p w:rsidR="007321D6" w:rsidRDefault="007321D6" w:rsidP="00710242">
            <w:pPr>
              <w:pStyle w:val="covertext"/>
            </w:pPr>
            <w:r>
              <w:t>This document has been pre</w:t>
            </w:r>
            <w:r w:rsidR="008E6CE8">
              <w:t>pared to assist the IEEE 802</w:t>
            </w:r>
            <w:r>
              <w:t>.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tc>
      </w:tr>
      <w:tr w:rsidR="007321D6" w:rsidTr="00710242">
        <w:tc>
          <w:tcPr>
            <w:tcW w:w="1260" w:type="dxa"/>
            <w:tcBorders>
              <w:top w:val="single" w:sz="6" w:space="0" w:color="auto"/>
              <w:bottom w:val="single" w:sz="6" w:space="0" w:color="auto"/>
            </w:tcBorders>
          </w:tcPr>
          <w:p w:rsidR="007321D6" w:rsidRDefault="007321D6" w:rsidP="00710242">
            <w:pPr>
              <w:pStyle w:val="covertext"/>
            </w:pPr>
            <w:r>
              <w:t>Release</w:t>
            </w:r>
          </w:p>
        </w:tc>
        <w:tc>
          <w:tcPr>
            <w:tcW w:w="8190" w:type="dxa"/>
            <w:gridSpan w:val="2"/>
            <w:tcBorders>
              <w:top w:val="single" w:sz="6" w:space="0" w:color="auto"/>
              <w:bottom w:val="single" w:sz="6" w:space="0" w:color="auto"/>
            </w:tcBorders>
          </w:tcPr>
          <w:p w:rsidR="007321D6" w:rsidRDefault="007321D6" w:rsidP="00710242">
            <w:pPr>
              <w:pStyle w:val="covertext"/>
            </w:pPr>
            <w:r>
              <w:t>The contributor acknowledges and accepts that this contribution becomes the property of IEEE and may be ma</w:t>
            </w:r>
            <w:r w:rsidR="00DE549F">
              <w:t>de publicly available by</w:t>
            </w:r>
            <w:r w:rsidR="00E57A70">
              <w:t xml:space="preserve"> IEEE</w:t>
            </w:r>
            <w:r w:rsidR="00DE549F">
              <w:t xml:space="preserve"> </w:t>
            </w:r>
            <w:r w:rsidR="008E6CE8">
              <w:t>802.24</w:t>
            </w:r>
            <w:r>
              <w:t>.</w:t>
            </w:r>
          </w:p>
        </w:tc>
      </w:tr>
    </w:tbl>
    <w:p w:rsidR="007321D6" w:rsidRDefault="007321D6">
      <w:r>
        <w:rPr>
          <w:b/>
          <w:bCs/>
        </w:rPr>
        <w:br w:type="page"/>
      </w:r>
    </w:p>
    <w:sdt>
      <w:sdtPr>
        <w:rPr>
          <w:rFonts w:asciiTheme="minorHAnsi" w:eastAsiaTheme="minorHAnsi" w:hAnsiTheme="minorHAnsi" w:cstheme="minorBidi"/>
          <w:b w:val="0"/>
          <w:bCs w:val="0"/>
          <w:color w:val="auto"/>
          <w:sz w:val="22"/>
          <w:szCs w:val="22"/>
        </w:rPr>
        <w:id w:val="308216137"/>
        <w:docPartObj>
          <w:docPartGallery w:val="Table of Contents"/>
          <w:docPartUnique/>
        </w:docPartObj>
      </w:sdtPr>
      <w:sdtEndPr>
        <w:rPr>
          <w:rFonts w:eastAsiaTheme="minorEastAsia"/>
        </w:rPr>
      </w:sdtEndPr>
      <w:sdtContent>
        <w:p w:rsidR="002013B2" w:rsidRDefault="002013B2">
          <w:pPr>
            <w:pStyle w:val="TOCHeading"/>
          </w:pPr>
          <w:r>
            <w:t>Contents</w:t>
          </w:r>
        </w:p>
        <w:p w:rsidR="002636E9" w:rsidRDefault="00B97C55">
          <w:pPr>
            <w:pStyle w:val="TOC1"/>
            <w:tabs>
              <w:tab w:val="left" w:pos="440"/>
              <w:tab w:val="right" w:leader="dot" w:pos="9350"/>
            </w:tabs>
            <w:rPr>
              <w:noProof/>
            </w:rPr>
          </w:pPr>
          <w:r>
            <w:fldChar w:fldCharType="begin"/>
          </w:r>
          <w:r w:rsidR="00463F8B">
            <w:instrText xml:space="preserve"> TOC \o "1-3" \h \z \u </w:instrText>
          </w:r>
          <w:r>
            <w:fldChar w:fldCharType="separate"/>
          </w:r>
          <w:hyperlink w:anchor="_Toc351719855" w:history="1">
            <w:r w:rsidR="002636E9" w:rsidRPr="002454D6">
              <w:rPr>
                <w:rStyle w:val="Hyperlink"/>
                <w:noProof/>
              </w:rPr>
              <w:t>1.</w:t>
            </w:r>
            <w:r w:rsidR="002636E9">
              <w:rPr>
                <w:noProof/>
              </w:rPr>
              <w:tab/>
            </w:r>
            <w:r w:rsidR="002636E9" w:rsidRPr="002454D6">
              <w:rPr>
                <w:rStyle w:val="Hyperlink"/>
                <w:noProof/>
              </w:rPr>
              <w:t>Executive Summary</w:t>
            </w:r>
            <w:r w:rsidR="002636E9">
              <w:rPr>
                <w:noProof/>
                <w:webHidden/>
              </w:rPr>
              <w:tab/>
            </w:r>
            <w:r w:rsidR="002636E9">
              <w:rPr>
                <w:noProof/>
                <w:webHidden/>
              </w:rPr>
              <w:fldChar w:fldCharType="begin"/>
            </w:r>
            <w:r w:rsidR="002636E9">
              <w:rPr>
                <w:noProof/>
                <w:webHidden/>
              </w:rPr>
              <w:instrText xml:space="preserve"> PAGEREF _Toc351719855 \h </w:instrText>
            </w:r>
            <w:r w:rsidR="002636E9">
              <w:rPr>
                <w:noProof/>
                <w:webHidden/>
              </w:rPr>
            </w:r>
            <w:r w:rsidR="002636E9">
              <w:rPr>
                <w:noProof/>
                <w:webHidden/>
              </w:rPr>
              <w:fldChar w:fldCharType="separate"/>
            </w:r>
            <w:r w:rsidR="002636E9">
              <w:rPr>
                <w:noProof/>
                <w:webHidden/>
              </w:rPr>
              <w:t>3</w:t>
            </w:r>
            <w:r w:rsidR="002636E9">
              <w:rPr>
                <w:noProof/>
                <w:webHidden/>
              </w:rPr>
              <w:fldChar w:fldCharType="end"/>
            </w:r>
          </w:hyperlink>
        </w:p>
        <w:p w:rsidR="002636E9" w:rsidRDefault="002636E9">
          <w:pPr>
            <w:pStyle w:val="TOC1"/>
            <w:tabs>
              <w:tab w:val="left" w:pos="440"/>
              <w:tab w:val="right" w:leader="dot" w:pos="9350"/>
            </w:tabs>
            <w:rPr>
              <w:noProof/>
            </w:rPr>
          </w:pPr>
          <w:hyperlink w:anchor="_Toc351719856" w:history="1">
            <w:r w:rsidRPr="002454D6">
              <w:rPr>
                <w:rStyle w:val="Hyperlink"/>
                <w:noProof/>
              </w:rPr>
              <w:t>2.</w:t>
            </w:r>
            <w:r>
              <w:rPr>
                <w:noProof/>
              </w:rPr>
              <w:tab/>
            </w:r>
            <w:r w:rsidRPr="002454D6">
              <w:rPr>
                <w:rStyle w:val="Hyperlink"/>
                <w:noProof/>
              </w:rPr>
              <w:t>IEEE 802.24 Scope</w:t>
            </w:r>
            <w:r>
              <w:rPr>
                <w:noProof/>
                <w:webHidden/>
              </w:rPr>
              <w:tab/>
            </w:r>
            <w:r>
              <w:rPr>
                <w:noProof/>
                <w:webHidden/>
              </w:rPr>
              <w:fldChar w:fldCharType="begin"/>
            </w:r>
            <w:r>
              <w:rPr>
                <w:noProof/>
                <w:webHidden/>
              </w:rPr>
              <w:instrText xml:space="preserve"> PAGEREF _Toc351719856 \h </w:instrText>
            </w:r>
            <w:r>
              <w:rPr>
                <w:noProof/>
                <w:webHidden/>
              </w:rPr>
            </w:r>
            <w:r>
              <w:rPr>
                <w:noProof/>
                <w:webHidden/>
              </w:rPr>
              <w:fldChar w:fldCharType="separate"/>
            </w:r>
            <w:r>
              <w:rPr>
                <w:noProof/>
                <w:webHidden/>
              </w:rPr>
              <w:t>3</w:t>
            </w:r>
            <w:r>
              <w:rPr>
                <w:noProof/>
                <w:webHidden/>
              </w:rPr>
              <w:fldChar w:fldCharType="end"/>
            </w:r>
          </w:hyperlink>
        </w:p>
        <w:p w:rsidR="002636E9" w:rsidRDefault="002636E9">
          <w:pPr>
            <w:pStyle w:val="TOC1"/>
            <w:tabs>
              <w:tab w:val="left" w:pos="440"/>
              <w:tab w:val="right" w:leader="dot" w:pos="9350"/>
            </w:tabs>
            <w:rPr>
              <w:noProof/>
            </w:rPr>
          </w:pPr>
          <w:hyperlink w:anchor="_Toc351719857" w:history="1">
            <w:r w:rsidRPr="002454D6">
              <w:rPr>
                <w:rStyle w:val="Hyperlink"/>
                <w:noProof/>
              </w:rPr>
              <w:t>3.</w:t>
            </w:r>
            <w:r>
              <w:rPr>
                <w:noProof/>
              </w:rPr>
              <w:tab/>
            </w:r>
            <w:r w:rsidRPr="002454D6">
              <w:rPr>
                <w:rStyle w:val="Hyperlink"/>
                <w:noProof/>
              </w:rPr>
              <w:t>Background</w:t>
            </w:r>
            <w:r>
              <w:rPr>
                <w:noProof/>
                <w:webHidden/>
              </w:rPr>
              <w:tab/>
            </w:r>
            <w:r>
              <w:rPr>
                <w:noProof/>
                <w:webHidden/>
              </w:rPr>
              <w:fldChar w:fldCharType="begin"/>
            </w:r>
            <w:r>
              <w:rPr>
                <w:noProof/>
                <w:webHidden/>
              </w:rPr>
              <w:instrText xml:space="preserve"> PAGEREF _Toc351719857 \h </w:instrText>
            </w:r>
            <w:r>
              <w:rPr>
                <w:noProof/>
                <w:webHidden/>
              </w:rPr>
            </w:r>
            <w:r>
              <w:rPr>
                <w:noProof/>
                <w:webHidden/>
              </w:rPr>
              <w:fldChar w:fldCharType="separate"/>
            </w:r>
            <w:r>
              <w:rPr>
                <w:noProof/>
                <w:webHidden/>
              </w:rPr>
              <w:t>4</w:t>
            </w:r>
            <w:r>
              <w:rPr>
                <w:noProof/>
                <w:webHidden/>
              </w:rPr>
              <w:fldChar w:fldCharType="end"/>
            </w:r>
          </w:hyperlink>
        </w:p>
        <w:p w:rsidR="002636E9" w:rsidRDefault="002636E9">
          <w:pPr>
            <w:pStyle w:val="TOC1"/>
            <w:tabs>
              <w:tab w:val="left" w:pos="440"/>
              <w:tab w:val="right" w:leader="dot" w:pos="9350"/>
            </w:tabs>
            <w:rPr>
              <w:noProof/>
            </w:rPr>
          </w:pPr>
          <w:hyperlink w:anchor="_Toc351719858" w:history="1">
            <w:r w:rsidRPr="002454D6">
              <w:rPr>
                <w:rStyle w:val="Hyperlink"/>
                <w:noProof/>
              </w:rPr>
              <w:t>4.</w:t>
            </w:r>
            <w:r>
              <w:rPr>
                <w:noProof/>
              </w:rPr>
              <w:tab/>
            </w:r>
            <w:r w:rsidRPr="002454D6">
              <w:rPr>
                <w:rStyle w:val="Hyperlink"/>
                <w:noProof/>
              </w:rPr>
              <w:t>Listing of Groups</w:t>
            </w:r>
            <w:r>
              <w:rPr>
                <w:noProof/>
                <w:webHidden/>
              </w:rPr>
              <w:tab/>
            </w:r>
            <w:r>
              <w:rPr>
                <w:noProof/>
                <w:webHidden/>
              </w:rPr>
              <w:fldChar w:fldCharType="begin"/>
            </w:r>
            <w:r>
              <w:rPr>
                <w:noProof/>
                <w:webHidden/>
              </w:rPr>
              <w:instrText xml:space="preserve"> PAGEREF _Toc351719858 \h </w:instrText>
            </w:r>
            <w:r>
              <w:rPr>
                <w:noProof/>
                <w:webHidden/>
              </w:rPr>
            </w:r>
            <w:r>
              <w:rPr>
                <w:noProof/>
                <w:webHidden/>
              </w:rPr>
              <w:fldChar w:fldCharType="separate"/>
            </w:r>
            <w:r>
              <w:rPr>
                <w:noProof/>
                <w:webHidden/>
              </w:rPr>
              <w:t>4</w:t>
            </w:r>
            <w:r>
              <w:rPr>
                <w:noProof/>
                <w:webHidden/>
              </w:rPr>
              <w:fldChar w:fldCharType="end"/>
            </w:r>
          </w:hyperlink>
        </w:p>
        <w:p w:rsidR="002636E9" w:rsidRDefault="002636E9">
          <w:pPr>
            <w:pStyle w:val="TOC2"/>
            <w:tabs>
              <w:tab w:val="left" w:pos="880"/>
              <w:tab w:val="right" w:leader="dot" w:pos="9350"/>
            </w:tabs>
            <w:rPr>
              <w:noProof/>
            </w:rPr>
          </w:pPr>
          <w:hyperlink w:anchor="_Toc351719859" w:history="1">
            <w:r w:rsidRPr="002454D6">
              <w:rPr>
                <w:rStyle w:val="Hyperlink"/>
                <w:noProof/>
              </w:rPr>
              <w:t>4.1</w:t>
            </w:r>
            <w:r>
              <w:rPr>
                <w:noProof/>
              </w:rPr>
              <w:tab/>
            </w:r>
            <w:r w:rsidRPr="002454D6">
              <w:rPr>
                <w:rStyle w:val="Hyperlink"/>
                <w:noProof/>
              </w:rPr>
              <w:t>Applicable to all PMGs</w:t>
            </w:r>
            <w:r>
              <w:rPr>
                <w:noProof/>
                <w:webHidden/>
              </w:rPr>
              <w:tab/>
            </w:r>
            <w:r>
              <w:rPr>
                <w:noProof/>
                <w:webHidden/>
              </w:rPr>
              <w:fldChar w:fldCharType="begin"/>
            </w:r>
            <w:r>
              <w:rPr>
                <w:noProof/>
                <w:webHidden/>
              </w:rPr>
              <w:instrText xml:space="preserve"> PAGEREF _Toc351719859 \h </w:instrText>
            </w:r>
            <w:r>
              <w:rPr>
                <w:noProof/>
                <w:webHidden/>
              </w:rPr>
            </w:r>
            <w:r>
              <w:rPr>
                <w:noProof/>
                <w:webHidden/>
              </w:rPr>
              <w:fldChar w:fldCharType="separate"/>
            </w:r>
            <w:r>
              <w:rPr>
                <w:noProof/>
                <w:webHidden/>
              </w:rPr>
              <w:t>4</w:t>
            </w:r>
            <w:r>
              <w:rPr>
                <w:noProof/>
                <w:webHidden/>
              </w:rPr>
              <w:fldChar w:fldCharType="end"/>
            </w:r>
          </w:hyperlink>
        </w:p>
        <w:p w:rsidR="002636E9" w:rsidRDefault="002636E9">
          <w:pPr>
            <w:pStyle w:val="TOC2"/>
            <w:tabs>
              <w:tab w:val="left" w:pos="880"/>
              <w:tab w:val="right" w:leader="dot" w:pos="9350"/>
            </w:tabs>
            <w:rPr>
              <w:noProof/>
            </w:rPr>
          </w:pPr>
          <w:hyperlink w:anchor="_Toc351719860" w:history="1">
            <w:r w:rsidRPr="002454D6">
              <w:rPr>
                <w:rStyle w:val="Hyperlink"/>
                <w:noProof/>
              </w:rPr>
              <w:t>4.2</w:t>
            </w:r>
            <w:r>
              <w:rPr>
                <w:noProof/>
              </w:rPr>
              <w:tab/>
            </w:r>
            <w:r w:rsidRPr="002454D6">
              <w:rPr>
                <w:rStyle w:val="Hyperlink"/>
                <w:noProof/>
              </w:rPr>
              <w:t>IEEE 802.3 groups</w:t>
            </w:r>
            <w:r>
              <w:rPr>
                <w:noProof/>
                <w:webHidden/>
              </w:rPr>
              <w:tab/>
            </w:r>
            <w:r>
              <w:rPr>
                <w:noProof/>
                <w:webHidden/>
              </w:rPr>
              <w:fldChar w:fldCharType="begin"/>
            </w:r>
            <w:r>
              <w:rPr>
                <w:noProof/>
                <w:webHidden/>
              </w:rPr>
              <w:instrText xml:space="preserve"> PAGEREF _Toc351719860 \h </w:instrText>
            </w:r>
            <w:r>
              <w:rPr>
                <w:noProof/>
                <w:webHidden/>
              </w:rPr>
            </w:r>
            <w:r>
              <w:rPr>
                <w:noProof/>
                <w:webHidden/>
              </w:rPr>
              <w:fldChar w:fldCharType="separate"/>
            </w:r>
            <w:r>
              <w:rPr>
                <w:noProof/>
                <w:webHidden/>
              </w:rPr>
              <w:t>6</w:t>
            </w:r>
            <w:r>
              <w:rPr>
                <w:noProof/>
                <w:webHidden/>
              </w:rPr>
              <w:fldChar w:fldCharType="end"/>
            </w:r>
          </w:hyperlink>
        </w:p>
        <w:p w:rsidR="002636E9" w:rsidRDefault="002636E9">
          <w:pPr>
            <w:pStyle w:val="TOC2"/>
            <w:tabs>
              <w:tab w:val="left" w:pos="880"/>
              <w:tab w:val="right" w:leader="dot" w:pos="9350"/>
            </w:tabs>
            <w:rPr>
              <w:noProof/>
            </w:rPr>
          </w:pPr>
          <w:hyperlink w:anchor="_Toc351719861" w:history="1">
            <w:r w:rsidRPr="002454D6">
              <w:rPr>
                <w:rStyle w:val="Hyperlink"/>
                <w:noProof/>
              </w:rPr>
              <w:t>4.3</w:t>
            </w:r>
            <w:r>
              <w:rPr>
                <w:noProof/>
              </w:rPr>
              <w:tab/>
            </w:r>
            <w:r w:rsidRPr="002454D6">
              <w:rPr>
                <w:rStyle w:val="Hyperlink"/>
                <w:noProof/>
              </w:rPr>
              <w:t>IEEE 802.11 groups</w:t>
            </w:r>
            <w:r>
              <w:rPr>
                <w:noProof/>
                <w:webHidden/>
              </w:rPr>
              <w:tab/>
            </w:r>
            <w:r>
              <w:rPr>
                <w:noProof/>
                <w:webHidden/>
              </w:rPr>
              <w:fldChar w:fldCharType="begin"/>
            </w:r>
            <w:r>
              <w:rPr>
                <w:noProof/>
                <w:webHidden/>
              </w:rPr>
              <w:instrText xml:space="preserve"> PAGEREF _Toc351719861 \h </w:instrText>
            </w:r>
            <w:r>
              <w:rPr>
                <w:noProof/>
                <w:webHidden/>
              </w:rPr>
            </w:r>
            <w:r>
              <w:rPr>
                <w:noProof/>
                <w:webHidden/>
              </w:rPr>
              <w:fldChar w:fldCharType="separate"/>
            </w:r>
            <w:r>
              <w:rPr>
                <w:noProof/>
                <w:webHidden/>
              </w:rPr>
              <w:t>6</w:t>
            </w:r>
            <w:r>
              <w:rPr>
                <w:noProof/>
                <w:webHidden/>
              </w:rPr>
              <w:fldChar w:fldCharType="end"/>
            </w:r>
          </w:hyperlink>
        </w:p>
        <w:p w:rsidR="002636E9" w:rsidRDefault="002636E9">
          <w:pPr>
            <w:pStyle w:val="TOC2"/>
            <w:tabs>
              <w:tab w:val="left" w:pos="880"/>
              <w:tab w:val="right" w:leader="dot" w:pos="9350"/>
            </w:tabs>
            <w:rPr>
              <w:noProof/>
            </w:rPr>
          </w:pPr>
          <w:hyperlink w:anchor="_Toc351719862" w:history="1">
            <w:r w:rsidRPr="002454D6">
              <w:rPr>
                <w:rStyle w:val="Hyperlink"/>
                <w:noProof/>
              </w:rPr>
              <w:t>4.4</w:t>
            </w:r>
            <w:r>
              <w:rPr>
                <w:noProof/>
              </w:rPr>
              <w:tab/>
            </w:r>
            <w:r w:rsidRPr="002454D6">
              <w:rPr>
                <w:rStyle w:val="Hyperlink"/>
                <w:noProof/>
              </w:rPr>
              <w:t>IEEE 802.15 groups</w:t>
            </w:r>
            <w:r>
              <w:rPr>
                <w:noProof/>
                <w:webHidden/>
              </w:rPr>
              <w:tab/>
            </w:r>
            <w:r>
              <w:rPr>
                <w:noProof/>
                <w:webHidden/>
              </w:rPr>
              <w:fldChar w:fldCharType="begin"/>
            </w:r>
            <w:r>
              <w:rPr>
                <w:noProof/>
                <w:webHidden/>
              </w:rPr>
              <w:instrText xml:space="preserve"> PAGEREF _Toc351719862 \h </w:instrText>
            </w:r>
            <w:r>
              <w:rPr>
                <w:noProof/>
                <w:webHidden/>
              </w:rPr>
            </w:r>
            <w:r>
              <w:rPr>
                <w:noProof/>
                <w:webHidden/>
              </w:rPr>
              <w:fldChar w:fldCharType="separate"/>
            </w:r>
            <w:r>
              <w:rPr>
                <w:noProof/>
                <w:webHidden/>
              </w:rPr>
              <w:t>6</w:t>
            </w:r>
            <w:r>
              <w:rPr>
                <w:noProof/>
                <w:webHidden/>
              </w:rPr>
              <w:fldChar w:fldCharType="end"/>
            </w:r>
          </w:hyperlink>
        </w:p>
        <w:p w:rsidR="002636E9" w:rsidRDefault="002636E9">
          <w:pPr>
            <w:pStyle w:val="TOC2"/>
            <w:tabs>
              <w:tab w:val="left" w:pos="880"/>
              <w:tab w:val="right" w:leader="dot" w:pos="9350"/>
            </w:tabs>
            <w:rPr>
              <w:noProof/>
            </w:rPr>
          </w:pPr>
          <w:hyperlink w:anchor="_Toc351719863" w:history="1">
            <w:r w:rsidRPr="002454D6">
              <w:rPr>
                <w:rStyle w:val="Hyperlink"/>
                <w:noProof/>
              </w:rPr>
              <w:t>4.5</w:t>
            </w:r>
            <w:r>
              <w:rPr>
                <w:noProof/>
              </w:rPr>
              <w:tab/>
            </w:r>
            <w:r w:rsidRPr="002454D6">
              <w:rPr>
                <w:rStyle w:val="Hyperlink"/>
                <w:noProof/>
              </w:rPr>
              <w:t>IEEE 802.16 groups</w:t>
            </w:r>
            <w:r>
              <w:rPr>
                <w:noProof/>
                <w:webHidden/>
              </w:rPr>
              <w:tab/>
            </w:r>
            <w:r>
              <w:rPr>
                <w:noProof/>
                <w:webHidden/>
              </w:rPr>
              <w:fldChar w:fldCharType="begin"/>
            </w:r>
            <w:r>
              <w:rPr>
                <w:noProof/>
                <w:webHidden/>
              </w:rPr>
              <w:instrText xml:space="preserve"> PAGEREF _Toc351719863 \h </w:instrText>
            </w:r>
            <w:r>
              <w:rPr>
                <w:noProof/>
                <w:webHidden/>
              </w:rPr>
            </w:r>
            <w:r>
              <w:rPr>
                <w:noProof/>
                <w:webHidden/>
              </w:rPr>
              <w:fldChar w:fldCharType="separate"/>
            </w:r>
            <w:r>
              <w:rPr>
                <w:noProof/>
                <w:webHidden/>
              </w:rPr>
              <w:t>8</w:t>
            </w:r>
            <w:r>
              <w:rPr>
                <w:noProof/>
                <w:webHidden/>
              </w:rPr>
              <w:fldChar w:fldCharType="end"/>
            </w:r>
          </w:hyperlink>
        </w:p>
        <w:p w:rsidR="002636E9" w:rsidRDefault="002636E9">
          <w:pPr>
            <w:pStyle w:val="TOC2"/>
            <w:tabs>
              <w:tab w:val="left" w:pos="880"/>
              <w:tab w:val="right" w:leader="dot" w:pos="9350"/>
            </w:tabs>
            <w:rPr>
              <w:noProof/>
            </w:rPr>
          </w:pPr>
          <w:hyperlink w:anchor="_Toc351719864" w:history="1">
            <w:r w:rsidRPr="002454D6">
              <w:rPr>
                <w:rStyle w:val="Hyperlink"/>
                <w:noProof/>
              </w:rPr>
              <w:t>4.6</w:t>
            </w:r>
            <w:r>
              <w:rPr>
                <w:noProof/>
              </w:rPr>
              <w:tab/>
            </w:r>
            <w:r w:rsidRPr="002454D6">
              <w:rPr>
                <w:rStyle w:val="Hyperlink"/>
                <w:noProof/>
              </w:rPr>
              <w:t>IEEE 802.20 groups</w:t>
            </w:r>
            <w:r>
              <w:rPr>
                <w:noProof/>
                <w:webHidden/>
              </w:rPr>
              <w:tab/>
            </w:r>
            <w:r>
              <w:rPr>
                <w:noProof/>
                <w:webHidden/>
              </w:rPr>
              <w:fldChar w:fldCharType="begin"/>
            </w:r>
            <w:r>
              <w:rPr>
                <w:noProof/>
                <w:webHidden/>
              </w:rPr>
              <w:instrText xml:space="preserve"> PAGEREF _Toc351719864 \h </w:instrText>
            </w:r>
            <w:r>
              <w:rPr>
                <w:noProof/>
                <w:webHidden/>
              </w:rPr>
            </w:r>
            <w:r>
              <w:rPr>
                <w:noProof/>
                <w:webHidden/>
              </w:rPr>
              <w:fldChar w:fldCharType="separate"/>
            </w:r>
            <w:r>
              <w:rPr>
                <w:noProof/>
                <w:webHidden/>
              </w:rPr>
              <w:t>8</w:t>
            </w:r>
            <w:r>
              <w:rPr>
                <w:noProof/>
                <w:webHidden/>
              </w:rPr>
              <w:fldChar w:fldCharType="end"/>
            </w:r>
          </w:hyperlink>
        </w:p>
        <w:p w:rsidR="002636E9" w:rsidRDefault="002636E9">
          <w:pPr>
            <w:pStyle w:val="TOC2"/>
            <w:tabs>
              <w:tab w:val="left" w:pos="880"/>
              <w:tab w:val="right" w:leader="dot" w:pos="9350"/>
            </w:tabs>
            <w:rPr>
              <w:noProof/>
            </w:rPr>
          </w:pPr>
          <w:hyperlink w:anchor="_Toc351719865" w:history="1">
            <w:r w:rsidRPr="002454D6">
              <w:rPr>
                <w:rStyle w:val="Hyperlink"/>
                <w:noProof/>
              </w:rPr>
              <w:t>4.7</w:t>
            </w:r>
            <w:r>
              <w:rPr>
                <w:noProof/>
              </w:rPr>
              <w:tab/>
            </w:r>
            <w:r w:rsidRPr="002454D6">
              <w:rPr>
                <w:rStyle w:val="Hyperlink"/>
                <w:noProof/>
              </w:rPr>
              <w:t>IEEE 802.21 groups</w:t>
            </w:r>
            <w:r>
              <w:rPr>
                <w:noProof/>
                <w:webHidden/>
              </w:rPr>
              <w:tab/>
            </w:r>
            <w:r>
              <w:rPr>
                <w:noProof/>
                <w:webHidden/>
              </w:rPr>
              <w:fldChar w:fldCharType="begin"/>
            </w:r>
            <w:r>
              <w:rPr>
                <w:noProof/>
                <w:webHidden/>
              </w:rPr>
              <w:instrText xml:space="preserve"> PAGEREF _Toc351719865 \h </w:instrText>
            </w:r>
            <w:r>
              <w:rPr>
                <w:noProof/>
                <w:webHidden/>
              </w:rPr>
            </w:r>
            <w:r>
              <w:rPr>
                <w:noProof/>
                <w:webHidden/>
              </w:rPr>
              <w:fldChar w:fldCharType="separate"/>
            </w:r>
            <w:r>
              <w:rPr>
                <w:noProof/>
                <w:webHidden/>
              </w:rPr>
              <w:t>8</w:t>
            </w:r>
            <w:r>
              <w:rPr>
                <w:noProof/>
                <w:webHidden/>
              </w:rPr>
              <w:fldChar w:fldCharType="end"/>
            </w:r>
          </w:hyperlink>
        </w:p>
        <w:p w:rsidR="002636E9" w:rsidRDefault="002636E9">
          <w:pPr>
            <w:pStyle w:val="TOC2"/>
            <w:tabs>
              <w:tab w:val="left" w:pos="880"/>
              <w:tab w:val="right" w:leader="dot" w:pos="9350"/>
            </w:tabs>
            <w:rPr>
              <w:noProof/>
            </w:rPr>
          </w:pPr>
          <w:hyperlink w:anchor="_Toc351719866" w:history="1">
            <w:r w:rsidRPr="002454D6">
              <w:rPr>
                <w:rStyle w:val="Hyperlink"/>
                <w:noProof/>
              </w:rPr>
              <w:t>4.8</w:t>
            </w:r>
            <w:r>
              <w:rPr>
                <w:noProof/>
              </w:rPr>
              <w:tab/>
            </w:r>
            <w:r w:rsidRPr="002454D6">
              <w:rPr>
                <w:rStyle w:val="Hyperlink"/>
                <w:noProof/>
              </w:rPr>
              <w:t>IEEE 802.22</w:t>
            </w:r>
            <w:r>
              <w:rPr>
                <w:noProof/>
                <w:webHidden/>
              </w:rPr>
              <w:tab/>
            </w:r>
            <w:r>
              <w:rPr>
                <w:noProof/>
                <w:webHidden/>
              </w:rPr>
              <w:fldChar w:fldCharType="begin"/>
            </w:r>
            <w:r>
              <w:rPr>
                <w:noProof/>
                <w:webHidden/>
              </w:rPr>
              <w:instrText xml:space="preserve"> PAGEREF _Toc351719866 \h </w:instrText>
            </w:r>
            <w:r>
              <w:rPr>
                <w:noProof/>
                <w:webHidden/>
              </w:rPr>
            </w:r>
            <w:r>
              <w:rPr>
                <w:noProof/>
                <w:webHidden/>
              </w:rPr>
              <w:fldChar w:fldCharType="separate"/>
            </w:r>
            <w:r>
              <w:rPr>
                <w:noProof/>
                <w:webHidden/>
              </w:rPr>
              <w:t>9</w:t>
            </w:r>
            <w:r>
              <w:rPr>
                <w:noProof/>
                <w:webHidden/>
              </w:rPr>
              <w:fldChar w:fldCharType="end"/>
            </w:r>
          </w:hyperlink>
        </w:p>
        <w:p w:rsidR="002013B2" w:rsidRDefault="00B97C55">
          <w:r>
            <w:fldChar w:fldCharType="end"/>
          </w:r>
        </w:p>
      </w:sdtContent>
    </w:sdt>
    <w:p w:rsidR="00A53D6B" w:rsidRDefault="00A53D6B">
      <w:r>
        <w:br w:type="page"/>
      </w:r>
    </w:p>
    <w:p w:rsidR="00000000" w:rsidRDefault="00A53D6B">
      <w:pPr>
        <w:pStyle w:val="Title"/>
      </w:pPr>
      <w:r w:rsidRPr="00A53D6B">
        <w:lastRenderedPageBreak/>
        <w:t>IEEE 802 recommendations on IEEE 802 related Smart Grid standards</w:t>
      </w:r>
    </w:p>
    <w:p w:rsidR="00000000" w:rsidRDefault="00AF5FF6">
      <w:pPr>
        <w:pStyle w:val="Subtitle"/>
      </w:pPr>
      <w:r>
        <w:t>22 March 2013</w:t>
      </w:r>
    </w:p>
    <w:p w:rsidR="00F74710" w:rsidRDefault="00710242" w:rsidP="00710242">
      <w:pPr>
        <w:pStyle w:val="Heading1"/>
      </w:pPr>
      <w:bookmarkStart w:id="0" w:name="_Toc351719855"/>
      <w:r w:rsidRPr="00710242">
        <w:t>Executive Summary</w:t>
      </w:r>
      <w:bookmarkEnd w:id="0"/>
    </w:p>
    <w:p w:rsidR="007A7B7F" w:rsidRDefault="007A7B7F" w:rsidP="00710242">
      <w:r>
        <w:t>T</w:t>
      </w:r>
      <w:r w:rsidRPr="007A7B7F">
        <w:t xml:space="preserve">his document solely represents the views of </w:t>
      </w:r>
      <w:r>
        <w:t>IEEE 802</w:t>
      </w:r>
      <w:r w:rsidRPr="007A7B7F">
        <w:t xml:space="preserve"> and does not necessarily represent a position of either the IEEE or the IEEE Standards Association.</w:t>
      </w:r>
    </w:p>
    <w:p w:rsidR="00710242" w:rsidRDefault="00DE549F" w:rsidP="00710242">
      <w:r>
        <w:t xml:space="preserve">This document provides </w:t>
      </w:r>
      <w:r w:rsidR="00326313">
        <w:t xml:space="preserve">a </w:t>
      </w:r>
      <w:r>
        <w:t>list of s</w:t>
      </w:r>
      <w:r w:rsidR="00710242">
        <w:t xml:space="preserve">tandards related to Smart Grid. Initially the </w:t>
      </w:r>
      <w:r w:rsidR="003F2F08">
        <w:t xml:space="preserve">IEEE 802.24 </w:t>
      </w:r>
      <w:ins w:id="1" w:author="Trainwreck" w:date="2013-03-22T12:51:00Z">
        <w:r w:rsidR="001E12E8">
          <w:t xml:space="preserve">technical advisory </w:t>
        </w:r>
      </w:ins>
      <w:r w:rsidR="00710242">
        <w:t>group</w:t>
      </w:r>
      <w:ins w:id="2" w:author="Trainwreck" w:date="2013-03-22T12:51:00Z">
        <w:r w:rsidR="001E12E8">
          <w:t xml:space="preserve"> (TAG)</w:t>
        </w:r>
      </w:ins>
      <w:r w:rsidR="00710242">
        <w:t xml:space="preserve"> will focus on PHY and MAC standards related to the Smart Grid, to </w:t>
      </w:r>
      <w:r w:rsidR="00096E82">
        <w:t>recommend</w:t>
      </w:r>
      <w:r>
        <w:t xml:space="preserve"> </w:t>
      </w:r>
      <w:r w:rsidR="00096E82">
        <w:t>to the IEEE-SA, so the standards can be formally documented and publicized by the IEEE. This document will be of help in the following areas:</w:t>
      </w:r>
    </w:p>
    <w:p w:rsidR="00710242" w:rsidRDefault="00710242" w:rsidP="00276BF0">
      <w:pPr>
        <w:pStyle w:val="ListParagraph"/>
        <w:numPr>
          <w:ilvl w:val="0"/>
          <w:numId w:val="3"/>
        </w:numPr>
      </w:pPr>
      <w:r>
        <w:t>IEEE-SA activities relating to Smart Grid Standards and Technologies</w:t>
      </w:r>
    </w:p>
    <w:p w:rsidR="00710242" w:rsidRDefault="00710242" w:rsidP="00276BF0">
      <w:pPr>
        <w:pStyle w:val="ListParagraph"/>
        <w:numPr>
          <w:ilvl w:val="0"/>
          <w:numId w:val="3"/>
        </w:numPr>
      </w:pPr>
      <w:r>
        <w:t>IEEE 802 activities in the Smart Grid area</w:t>
      </w:r>
    </w:p>
    <w:p w:rsidR="00710242" w:rsidRDefault="00710242" w:rsidP="00276BF0">
      <w:pPr>
        <w:pStyle w:val="ListParagraph"/>
        <w:numPr>
          <w:ilvl w:val="0"/>
          <w:numId w:val="3"/>
        </w:numPr>
      </w:pPr>
      <w:r>
        <w:t>SGIP activities in establishing Smart Grid Catalog of Standards (CoS)</w:t>
      </w:r>
    </w:p>
    <w:p w:rsidR="00B42773" w:rsidRDefault="00710242" w:rsidP="00BE2BE9">
      <w:r>
        <w:t>T</w:t>
      </w:r>
      <w:r w:rsidR="00DE549F">
        <w:t>he list of Smart Grid Standards,</w:t>
      </w:r>
      <w:r w:rsidR="00834187">
        <w:t xml:space="preserve"> currently</w:t>
      </w:r>
      <w:r w:rsidR="00DE549F">
        <w:t xml:space="preserve"> </w:t>
      </w:r>
      <w:r w:rsidR="003F2F08">
        <w:t xml:space="preserve">in the form of </w:t>
      </w:r>
      <w:r>
        <w:t xml:space="preserve">recommended </w:t>
      </w:r>
      <w:r w:rsidR="006D432C">
        <w:t xml:space="preserve">PHY/MAC </w:t>
      </w:r>
      <w:del w:id="3" w:author="Trainwreck" w:date="2013-03-22T12:51:00Z">
        <w:r w:rsidR="006D432C" w:rsidDel="001E12E8">
          <w:delText>G</w:delText>
        </w:r>
        <w:r w:rsidR="00DE549F" w:rsidDel="001E12E8">
          <w:delText>roups</w:delText>
        </w:r>
        <w:r w:rsidR="006D432C" w:rsidDel="001E12E8">
          <w:delText xml:space="preserve"> </w:delText>
        </w:r>
      </w:del>
      <w:ins w:id="4" w:author="Trainwreck" w:date="2013-03-22T12:51:00Z">
        <w:r w:rsidR="001E12E8">
          <w:t>standard</w:t>
        </w:r>
        <w:r w:rsidR="001E12E8">
          <w:t>s</w:t>
        </w:r>
      </w:ins>
      <w:del w:id="5" w:author="Trainwreck" w:date="2013-03-22T12:51:00Z">
        <w:r w:rsidR="006D432C" w:rsidDel="001E12E8">
          <w:delText>(PMGs)</w:delText>
        </w:r>
      </w:del>
      <w:r w:rsidR="00DE549F">
        <w:t>,</w:t>
      </w:r>
      <w:r>
        <w:t xml:space="preserve"> </w:t>
      </w:r>
      <w:r w:rsidR="00096E82">
        <w:t>is</w:t>
      </w:r>
      <w:r w:rsidR="00DE549F">
        <w:t xml:space="preserve"> intended to be</w:t>
      </w:r>
      <w:r>
        <w:t xml:space="preserve"> submitted to </w:t>
      </w:r>
      <w:r w:rsidR="00096E82">
        <w:t xml:space="preserve">the </w:t>
      </w:r>
      <w:r w:rsidR="00DE549F">
        <w:t>IEEE 802 Executive Committee</w:t>
      </w:r>
      <w:r>
        <w:t xml:space="preserve"> to forward to IEEE-SA. </w:t>
      </w:r>
      <w:r w:rsidR="006D432C">
        <w:t xml:space="preserve">This document will be updated on an as needed basis to reflect the on-going work in IEEE 802.  Future work will include identifying </w:t>
      </w:r>
      <w:r>
        <w:t>standards applicable to higher layers for ea</w:t>
      </w:r>
      <w:r w:rsidR="006D432C">
        <w:t xml:space="preserve">ch Smart Grid application area </w:t>
      </w:r>
      <w:r w:rsidR="00096E82">
        <w:t xml:space="preserve">that </w:t>
      </w:r>
      <w:r>
        <w:t xml:space="preserve">can be combined with the </w:t>
      </w:r>
      <w:ins w:id="6" w:author="Trainwreck" w:date="2013-03-22T12:52:00Z">
        <w:r w:rsidR="001E12E8">
          <w:t>PHY/MAC standards</w:t>
        </w:r>
      </w:ins>
      <w:del w:id="7" w:author="Trainwreck" w:date="2013-03-22T12:52:00Z">
        <w:r w:rsidR="006D432C" w:rsidDel="001E12E8">
          <w:delText>PMG</w:delText>
        </w:r>
      </w:del>
      <w:r w:rsidR="006D432C">
        <w:t>s</w:t>
      </w:r>
      <w:r>
        <w:t>.</w:t>
      </w:r>
    </w:p>
    <w:p w:rsidR="00834187" w:rsidRPr="00D01D0F" w:rsidRDefault="00834187" w:rsidP="00BE2BE9">
      <w:r>
        <w:t xml:space="preserve">Each </w:t>
      </w:r>
      <w:del w:id="8" w:author="Trainwreck" w:date="2013-03-22T12:55:00Z">
        <w:r w:rsidDel="00C40F24">
          <w:delText xml:space="preserve">group </w:delText>
        </w:r>
      </w:del>
      <w:ins w:id="9" w:author="Trainwreck" w:date="2013-03-22T12:55:00Z">
        <w:r w:rsidR="00C40F24">
          <w:t>standard</w:t>
        </w:r>
        <w:r w:rsidR="00C40F24">
          <w:t xml:space="preserve"> </w:t>
        </w:r>
      </w:ins>
      <w:r>
        <w:t>is numbered for reference as 802-&lt;working group#&gt;-&lt;</w:t>
      </w:r>
      <w:del w:id="10" w:author="Trainwreck" w:date="2013-03-22T12:55:00Z">
        <w:r w:rsidDel="00C40F24">
          <w:delText xml:space="preserve">group </w:delText>
        </w:r>
      </w:del>
      <w:ins w:id="11" w:author="Trainwreck" w:date="2013-03-22T12:55:00Z">
        <w:r w:rsidR="00C40F24">
          <w:t>standard</w:t>
        </w:r>
        <w:r w:rsidR="00C40F24">
          <w:t xml:space="preserve"> </w:t>
        </w:r>
      </w:ins>
      <w:r>
        <w:t xml:space="preserve">#&gt; where the working group number is replaced with the appropriate IEEE 802 “dot number” and the </w:t>
      </w:r>
      <w:del w:id="12" w:author="Trainwreck" w:date="2013-03-22T12:55:00Z">
        <w:r w:rsidR="009C13DC" w:rsidDel="00C40F24">
          <w:delText xml:space="preserve">group </w:delText>
        </w:r>
      </w:del>
      <w:ins w:id="13" w:author="Trainwreck" w:date="2013-03-22T12:55:00Z">
        <w:r w:rsidR="00C40F24">
          <w:t>standard</w:t>
        </w:r>
        <w:r w:rsidR="00C40F24">
          <w:t xml:space="preserve"> </w:t>
        </w:r>
      </w:ins>
      <w:r w:rsidR="009C13DC">
        <w:t xml:space="preserve"># is a incremented for each </w:t>
      </w:r>
      <w:del w:id="14" w:author="Trainwreck" w:date="2013-03-22T12:55:00Z">
        <w:r w:rsidR="009C13DC" w:rsidDel="00C40F24">
          <w:delText xml:space="preserve">group </w:delText>
        </w:r>
      </w:del>
      <w:ins w:id="15" w:author="Trainwreck" w:date="2013-03-22T12:55:00Z">
        <w:r w:rsidR="00C40F24">
          <w:t>standard</w:t>
        </w:r>
        <w:r w:rsidR="00C40F24">
          <w:t xml:space="preserve"> </w:t>
        </w:r>
      </w:ins>
      <w:r w:rsidR="009C13DC">
        <w:t xml:space="preserve">that is added for that IEEE 802 working group.  For example, the third </w:t>
      </w:r>
      <w:del w:id="16" w:author="Trainwreck" w:date="2013-03-22T12:55:00Z">
        <w:r w:rsidR="009C13DC" w:rsidDel="00C40F24">
          <w:delText xml:space="preserve">group </w:delText>
        </w:r>
      </w:del>
      <w:ins w:id="17" w:author="Trainwreck" w:date="2013-03-22T12:55:00Z">
        <w:r w:rsidR="00C40F24">
          <w:t>standard</w:t>
        </w:r>
        <w:r w:rsidR="00C40F24">
          <w:t xml:space="preserve"> </w:t>
        </w:r>
      </w:ins>
      <w:r w:rsidR="009C13DC">
        <w:t>defined for 802.3 would be referenced as 802-WG3-3.</w:t>
      </w:r>
    </w:p>
    <w:p w:rsidR="0025256B" w:rsidRDefault="0025256B" w:rsidP="0025256B">
      <w:pPr>
        <w:pStyle w:val="Heading1"/>
      </w:pPr>
      <w:bookmarkStart w:id="18" w:name="_Toc351719856"/>
      <w:r>
        <w:t>IEEE 802.24 Scope</w:t>
      </w:r>
      <w:bookmarkEnd w:id="18"/>
    </w:p>
    <w:p w:rsidR="0025256B" w:rsidRDefault="0025256B" w:rsidP="0025256B">
      <w:r>
        <w:t xml:space="preserve">IEEE 802.24 Smart Grid </w:t>
      </w:r>
      <w:del w:id="19" w:author="Trainwreck" w:date="2013-03-22T12:52:00Z">
        <w:r w:rsidDel="00EA509B">
          <w:delText xml:space="preserve">Technical Advisory Group (SG </w:delText>
        </w:r>
      </w:del>
      <w:r>
        <w:t>TAG</w:t>
      </w:r>
      <w:del w:id="20" w:author="Trainwreck" w:date="2013-03-22T12:52:00Z">
        <w:r w:rsidDel="00EA509B">
          <w:delText>)</w:delText>
        </w:r>
      </w:del>
      <w:r>
        <w:t xml:space="preserve"> charter is:</w:t>
      </w:r>
    </w:p>
    <w:p w:rsidR="0025256B" w:rsidRDefault="0025256B" w:rsidP="00276BF0">
      <w:pPr>
        <w:pStyle w:val="ListParagraph"/>
        <w:numPr>
          <w:ilvl w:val="0"/>
          <w:numId w:val="14"/>
        </w:numPr>
      </w:pPr>
      <w:r>
        <w:t>Acts as a liaison and point of contact with regulatory agencies, industry organizations, other SDOs, government agencies, IEEE societies, etc., for questions regarding the use of 802 standards in Smart Grid applications.</w:t>
      </w:r>
    </w:p>
    <w:p w:rsidR="0025256B" w:rsidRDefault="0025256B" w:rsidP="00276BF0">
      <w:pPr>
        <w:pStyle w:val="ListParagraph"/>
        <w:numPr>
          <w:ilvl w:val="0"/>
          <w:numId w:val="14"/>
        </w:numPr>
      </w:pPr>
      <w:r>
        <w:t>Facilitate coordination and collaboration among 802 groups.</w:t>
      </w:r>
    </w:p>
    <w:p w:rsidR="0025256B" w:rsidRDefault="0025256B" w:rsidP="00276BF0">
      <w:pPr>
        <w:pStyle w:val="ListParagraph"/>
        <w:numPr>
          <w:ilvl w:val="0"/>
          <w:numId w:val="14"/>
        </w:numPr>
      </w:pPr>
      <w:r>
        <w:t>Provides speakers as needed and available to present on 802 standards in Smart Grid applications.</w:t>
      </w:r>
    </w:p>
    <w:p w:rsidR="0025256B" w:rsidRDefault="0025256B" w:rsidP="00276BF0">
      <w:pPr>
        <w:pStyle w:val="ListParagraph"/>
        <w:numPr>
          <w:ilvl w:val="0"/>
          <w:numId w:val="14"/>
        </w:numPr>
      </w:pPr>
      <w:r>
        <w:t>Develops white papers, guidelines, presentations and other documents that do not require a PAR that describe the application of 802 standards to Smart Grid applications.</w:t>
      </w:r>
    </w:p>
    <w:p w:rsidR="0025256B" w:rsidRDefault="0025256B" w:rsidP="00276BF0">
      <w:pPr>
        <w:pStyle w:val="ListParagraph"/>
        <w:numPr>
          <w:ilvl w:val="0"/>
          <w:numId w:val="14"/>
        </w:numPr>
      </w:pPr>
      <w:r>
        <w:t>Acts as a resource for understanding 802 standards for certification efforts by industry bodies.</w:t>
      </w:r>
    </w:p>
    <w:p w:rsidR="00131F4E" w:rsidRDefault="00710242" w:rsidP="00B82858">
      <w:pPr>
        <w:pStyle w:val="Heading1"/>
      </w:pPr>
      <w:bookmarkStart w:id="21" w:name="_Toc351719857"/>
      <w:r>
        <w:lastRenderedPageBreak/>
        <w:t>Background</w:t>
      </w:r>
      <w:bookmarkEnd w:id="21"/>
    </w:p>
    <w:p w:rsidR="003371E5" w:rsidRDefault="007C158C" w:rsidP="007C158C">
      <w:r w:rsidRPr="00462851">
        <w:t xml:space="preserve">Standards play a key role in the development, deployment and operation of </w:t>
      </w:r>
      <w:r w:rsidR="003F2F08">
        <w:t>s</w:t>
      </w:r>
      <w:r w:rsidRPr="00462851">
        <w:t xml:space="preserve">mart </w:t>
      </w:r>
      <w:r w:rsidR="003F2F08">
        <w:t>grid</w:t>
      </w:r>
      <w:r w:rsidRPr="00462851">
        <w:t xml:space="preserve"> worldwide. They are a proven tool to safeguarding interoperability, enabling the different components of a grid to exchange information</w:t>
      </w:r>
      <w:r>
        <w:t xml:space="preserve">. </w:t>
      </w:r>
    </w:p>
    <w:p w:rsidR="003F2F08" w:rsidRDefault="00661B9B" w:rsidP="007C158C">
      <w:r>
        <w:t xml:space="preserve">Various </w:t>
      </w:r>
      <w:r w:rsidR="000A1E1D">
        <w:t>s</w:t>
      </w:r>
      <w:r>
        <w:t xml:space="preserve">tandards </w:t>
      </w:r>
      <w:r w:rsidR="000A1E1D">
        <w:t>d</w:t>
      </w:r>
      <w:r>
        <w:t xml:space="preserve">evelopment </w:t>
      </w:r>
      <w:r w:rsidR="000A1E1D">
        <w:t>o</w:t>
      </w:r>
      <w:r>
        <w:t>rganizations (SDOs) have developed</w:t>
      </w:r>
      <w:r w:rsidR="005018AF">
        <w:t xml:space="preserve">/developing </w:t>
      </w:r>
      <w:r>
        <w:t xml:space="preserve">standards related to </w:t>
      </w:r>
      <w:r w:rsidR="00372525">
        <w:t>Smart Grid</w:t>
      </w:r>
      <w:r w:rsidR="005018AF">
        <w:t>. Within IEEE</w:t>
      </w:r>
      <w:r w:rsidR="00536F17">
        <w:t xml:space="preserve"> </w:t>
      </w:r>
      <w:r w:rsidR="005018AF">
        <w:t xml:space="preserve">802, several </w:t>
      </w:r>
      <w:r w:rsidR="00372525">
        <w:t xml:space="preserve">working groups </w:t>
      </w:r>
      <w:r w:rsidR="007D729A">
        <w:t>including 802.1</w:t>
      </w:r>
      <w:r w:rsidR="00372525">
        <w:t>, 802.3</w:t>
      </w:r>
      <w:r w:rsidR="005018AF">
        <w:t>,</w:t>
      </w:r>
      <w:r w:rsidR="00372525">
        <w:t xml:space="preserve"> 802.11, 802.15, 802.16, </w:t>
      </w:r>
      <w:r w:rsidR="00536F17">
        <w:t xml:space="preserve">802.18, 802.19, 802.21, </w:t>
      </w:r>
      <w:r w:rsidR="00372525">
        <w:t>and 802.22</w:t>
      </w:r>
      <w:r w:rsidR="005018AF">
        <w:t>, are active in smart grid standards area. There are also various smart g</w:t>
      </w:r>
      <w:r w:rsidR="00CF449E">
        <w:t xml:space="preserve">rid related activities going on in other SDOs with whom IEEE 802 has a collaborative relationship, such as Telecommunication Industry Association (TIA), </w:t>
      </w:r>
      <w:r w:rsidR="00CF449E" w:rsidRPr="00CF449E">
        <w:t>European Telecommunications Standards Institute</w:t>
      </w:r>
      <w:r w:rsidR="00CF449E">
        <w:t xml:space="preserve"> (ETSI)</w:t>
      </w:r>
      <w:r w:rsidR="00536F17">
        <w:t>, Internet Engineering Task Force (IETF), International Telecommunication Union (ITU),</w:t>
      </w:r>
      <w:r w:rsidR="00CF449E">
        <w:t xml:space="preserve"> and others.</w:t>
      </w:r>
    </w:p>
    <w:p w:rsidR="00C3723B" w:rsidRDefault="00834187" w:rsidP="00C3723B">
      <w:pPr>
        <w:pStyle w:val="Heading1"/>
      </w:pPr>
      <w:bookmarkStart w:id="22" w:name="_Toc351719858"/>
      <w:r>
        <w:t xml:space="preserve">Listing of </w:t>
      </w:r>
      <w:del w:id="23" w:author="Trainwreck" w:date="2013-03-22T12:56:00Z">
        <w:r w:rsidR="00A17C13" w:rsidDel="00C40F24">
          <w:delText>Groups</w:delText>
        </w:r>
      </w:del>
      <w:bookmarkEnd w:id="22"/>
      <w:ins w:id="24" w:author="Trainwreck" w:date="2013-03-22T12:56:00Z">
        <w:r w:rsidR="00C40F24">
          <w:t>Standard</w:t>
        </w:r>
        <w:r w:rsidR="00C40F24">
          <w:t>s</w:t>
        </w:r>
      </w:ins>
    </w:p>
    <w:p w:rsidR="00B560D5" w:rsidRDefault="00C3723B" w:rsidP="00B560D5">
      <w:r>
        <w:t xml:space="preserve">The </w:t>
      </w:r>
      <w:del w:id="25" w:author="Trainwreck" w:date="2013-03-22T12:56:00Z">
        <w:r w:rsidDel="00C40F24">
          <w:delText xml:space="preserve">groups </w:delText>
        </w:r>
      </w:del>
      <w:ins w:id="26" w:author="Trainwreck" w:date="2013-03-22T12:56:00Z">
        <w:r w:rsidR="00C40F24">
          <w:t>standard</w:t>
        </w:r>
        <w:r w:rsidR="00C40F24">
          <w:t xml:space="preserve">s </w:t>
        </w:r>
      </w:ins>
      <w:r>
        <w:t>in this clause are listed in numerical order of the working group.</w:t>
      </w:r>
    </w:p>
    <w:p w:rsidR="00834187" w:rsidRDefault="00834187" w:rsidP="00834187">
      <w:pPr>
        <w:pStyle w:val="Heading2"/>
      </w:pPr>
      <w:bookmarkStart w:id="27" w:name="_Toc351719859"/>
      <w:r>
        <w:t>Applicable to all P</w:t>
      </w:r>
      <w:ins w:id="28" w:author="Trainwreck" w:date="2013-03-22T12:58:00Z">
        <w:r w:rsidR="00C40F24">
          <w:t>HY/MAC standards</w:t>
        </w:r>
      </w:ins>
      <w:del w:id="29" w:author="Trainwreck" w:date="2013-03-22T12:58:00Z">
        <w:r w:rsidDel="00C40F24">
          <w:delText>MG</w:delText>
        </w:r>
      </w:del>
      <w:r>
        <w:t>s</w:t>
      </w:r>
      <w:bookmarkEnd w:id="27"/>
    </w:p>
    <w:p w:rsidR="00834187" w:rsidRDefault="00834187" w:rsidP="00834187">
      <w:r>
        <w:t>These standards are applicable to all P</w:t>
      </w:r>
      <w:ins w:id="30" w:author="Trainwreck" w:date="2013-03-22T12:59:00Z">
        <w:r w:rsidR="00C40F24">
          <w:t>HY/</w:t>
        </w:r>
      </w:ins>
      <w:r>
        <w:t>M</w:t>
      </w:r>
      <w:ins w:id="31" w:author="Trainwreck" w:date="2013-03-22T12:59:00Z">
        <w:r w:rsidR="00C40F24">
          <w:t xml:space="preserve">AC </w:t>
        </w:r>
      </w:ins>
      <w:del w:id="32" w:author="Trainwreck" w:date="2013-03-22T12:59:00Z">
        <w:r w:rsidDel="00C40F24">
          <w:delText>G</w:delText>
        </w:r>
      </w:del>
      <w:ins w:id="33" w:author="Trainwreck" w:date="2013-03-22T12:59:00Z">
        <w:r w:rsidR="00C40F24">
          <w:t>standard</w:t>
        </w:r>
      </w:ins>
      <w:r>
        <w:t>s for Smart Grid applications.</w:t>
      </w:r>
    </w:p>
    <w:p w:rsidR="00834187" w:rsidRPr="004433B6" w:rsidRDefault="00834187" w:rsidP="004433B6">
      <w:pPr>
        <w:rPr>
          <w:b/>
        </w:rPr>
      </w:pPr>
      <w:r w:rsidRPr="004433B6">
        <w:rPr>
          <w:b/>
        </w:rPr>
        <w:t>802-WG1-1</w:t>
      </w:r>
      <w:r w:rsidR="00D321B0">
        <w:rPr>
          <w:b/>
        </w:rPr>
        <w:t xml:space="preserve"> (security related)</w:t>
      </w:r>
    </w:p>
    <w:p w:rsidR="00546D26" w:rsidRDefault="0010343A" w:rsidP="00546D26">
      <w:pPr>
        <w:pStyle w:val="ListParagraph"/>
        <w:numPr>
          <w:ilvl w:val="0"/>
          <w:numId w:val="18"/>
        </w:numPr>
      </w:pPr>
      <w:r>
        <w:rPr>
          <w:b/>
        </w:rPr>
        <w:t xml:space="preserve">IEEE Std </w:t>
      </w:r>
      <w:r w:rsidR="00B24E96" w:rsidRPr="00126E45">
        <w:rPr>
          <w:b/>
        </w:rPr>
        <w:t>802.1X</w:t>
      </w:r>
      <w:r w:rsidRPr="0010343A">
        <w:rPr>
          <w:b/>
        </w:rPr>
        <w:t>™</w:t>
      </w:r>
      <w:r w:rsidR="00B24E96" w:rsidRPr="00126E45">
        <w:rPr>
          <w:b/>
        </w:rPr>
        <w:t>-2010</w:t>
      </w:r>
      <w:r w:rsidR="00C3723B" w:rsidRPr="00126E45">
        <w:rPr>
          <w:b/>
        </w:rPr>
        <w:t xml:space="preserve"> Port-based Network Access Control</w:t>
      </w:r>
      <w:r w:rsidR="0038444B">
        <w:br/>
      </w:r>
      <w:r w:rsidR="0050242D">
        <w:t>For the purpose of providing compatible authentication, authorization and cryptographic key agreement mechanisms to support secure communication between devices connected by IEEE 802 Local Area Networks (LANs), this standard</w:t>
      </w:r>
      <w:r w:rsidR="0050242D">
        <w:br/>
        <w:t>a) Specifies a general method for provision of port-based network access control.</w:t>
      </w:r>
      <w:r w:rsidR="0050242D">
        <w:br/>
        <w:t>b) Specifies protocols that establish secure associations for IEEE Std 802.1AE MAC Security</w:t>
      </w:r>
      <w:r w:rsidR="0050242D">
        <w:br/>
        <w:t>c) Facilitates the use of industry standard authentication and authorization protocols.</w:t>
      </w:r>
    </w:p>
    <w:p w:rsidR="00546D26" w:rsidRDefault="0010343A" w:rsidP="00546D26">
      <w:pPr>
        <w:pStyle w:val="ListParagraph"/>
        <w:numPr>
          <w:ilvl w:val="0"/>
          <w:numId w:val="18"/>
        </w:numPr>
      </w:pPr>
      <w:r>
        <w:rPr>
          <w:b/>
        </w:rPr>
        <w:t xml:space="preserve">IEEE Std </w:t>
      </w:r>
      <w:r w:rsidR="00546D26" w:rsidRPr="00B26BC8">
        <w:rPr>
          <w:b/>
        </w:rPr>
        <w:t>802.1AE</w:t>
      </w:r>
      <w:r w:rsidRPr="0010343A">
        <w:rPr>
          <w:b/>
        </w:rPr>
        <w:t>™</w:t>
      </w:r>
      <w:r w:rsidR="00546D26" w:rsidRPr="00B26BC8">
        <w:rPr>
          <w:b/>
        </w:rPr>
        <w:t>-2006 Media Access Control (MAC) Security</w:t>
      </w:r>
      <w:r w:rsidR="00546D26">
        <w:br/>
        <w:t>The scope of this standard is to specify provision of connectionless user data confidentiality, frame data integrity, and data origin authenticity by media access independent protocols and entities that operate transparently to MAC Clients. NOTE—The MAC Clients are as specified in IEEE Std 802, IEEE Std 802.2™, IEEE Std 802.1D™, IEEE Std 802.1Q™,and IEEE Std 802.1X™.</w:t>
      </w:r>
      <w:r w:rsidR="0051379F">
        <w:t xml:space="preserve"> </w:t>
      </w:r>
      <w:r w:rsidR="00546D26">
        <w:t>To this end it</w:t>
      </w:r>
      <w:r w:rsidR="00546D26">
        <w:br/>
        <w:t>a) Specifies the requirements to be satisfied by equipment claiming conformance to this standard.</w:t>
      </w:r>
      <w:r w:rsidR="00546D26">
        <w:br/>
        <w:t>b) Specifies the requirements for MAC Security in terms of provision of the MAC Service and the preservation of the semantics and parameters of service requests and indications.</w:t>
      </w:r>
      <w:r w:rsidR="00546D26">
        <w:br/>
        <w:t>c)</w:t>
      </w:r>
      <w:r w:rsidR="00051F06">
        <w:t xml:space="preserve"> </w:t>
      </w:r>
      <w:r w:rsidR="00546D26">
        <w:t>Describes the threats, both intentional and accidental, to correct provision of the service.</w:t>
      </w:r>
      <w:r w:rsidR="00546D26">
        <w:br/>
        <w:t>d)</w:t>
      </w:r>
      <w:r w:rsidR="00051F06">
        <w:t xml:space="preserve"> </w:t>
      </w:r>
      <w:r w:rsidR="00546D26">
        <w:t>Specifies security services that prevent, or restrict, the effect of attacks that exploit these threats.</w:t>
      </w:r>
      <w:r w:rsidR="00546D26">
        <w:br/>
        <w:t xml:space="preserve">e) Examines the potential impact of both the threats and the use of MAC Security on the Quality </w:t>
      </w:r>
      <w:r w:rsidR="00546D26">
        <w:lastRenderedPageBreak/>
        <w:t>of Service (QoS), specifying constraints on the design and operation of MAC Security entities and</w:t>
      </w:r>
      <w:r w:rsidR="00051F06">
        <w:t xml:space="preserve"> </w:t>
      </w:r>
      <w:r w:rsidR="00546D26">
        <w:t>protocols.</w:t>
      </w:r>
      <w:r w:rsidR="00546D26">
        <w:br/>
        <w:t>f)</w:t>
      </w:r>
      <w:r w:rsidR="00051F06">
        <w:t xml:space="preserve"> </w:t>
      </w:r>
      <w:r w:rsidR="00546D26">
        <w:t>Models support of the secure MAC Service in terms of the operation of media access control method</w:t>
      </w:r>
      <w:r w:rsidR="00051F06">
        <w:t xml:space="preserve"> </w:t>
      </w:r>
      <w:r w:rsidR="00546D26">
        <w:t>independent MAC Security Entities (SecYs) within the MAC Sublayer.</w:t>
      </w:r>
      <w:r w:rsidR="00051F06">
        <w:br/>
      </w:r>
      <w:r w:rsidR="00546D26">
        <w:t>g)</w:t>
      </w:r>
      <w:r w:rsidR="00051F06">
        <w:t xml:space="preserve"> </w:t>
      </w:r>
      <w:r w:rsidR="00546D26">
        <w:t>Specifies the format of the MACsec Protocol Data Unit (MPDUs) used to provide secure service.</w:t>
      </w:r>
      <w:r w:rsidR="009B6A1C">
        <w:br/>
      </w:r>
      <w:r w:rsidR="00546D26">
        <w:t>h)</w:t>
      </w:r>
      <w:r w:rsidR="00CE3614">
        <w:t xml:space="preserve"> </w:t>
      </w:r>
      <w:r w:rsidR="00546D26">
        <w:t>Identifies the functions to be performed by each SecY, and provides an architectural model of its</w:t>
      </w:r>
      <w:r w:rsidR="009B6A1C">
        <w:t xml:space="preserve"> </w:t>
      </w:r>
      <w:r w:rsidR="00546D26">
        <w:t>internal operation in terms of Processes and Entities that provide those functions.</w:t>
      </w:r>
      <w:r w:rsidR="009B6A1C">
        <w:br/>
      </w:r>
      <w:r w:rsidR="00546D26">
        <w:t>i)</w:t>
      </w:r>
      <w:r w:rsidR="00CE3614">
        <w:t xml:space="preserve"> </w:t>
      </w:r>
      <w:r w:rsidR="00546D26">
        <w:t>Specifies the interface/exchanges between a SecY and its associated and collocated MAC Security</w:t>
      </w:r>
      <w:r w:rsidR="009B6A1C">
        <w:t xml:space="preserve"> </w:t>
      </w:r>
      <w:r w:rsidR="00546D26">
        <w:t>Key Agreement Entity (KaY, IEEE P802.1af [B2]) that provides and updates cryptographic keys.</w:t>
      </w:r>
      <w:r w:rsidR="009B6A1C">
        <w:br/>
      </w:r>
      <w:r w:rsidR="00546D26">
        <w:t>j)</w:t>
      </w:r>
      <w:r w:rsidR="009B6A1C">
        <w:t xml:space="preserve"> </w:t>
      </w:r>
      <w:r w:rsidR="00546D26">
        <w:t>Specifies performance requirements and recommends default values and applicable ranges for the</w:t>
      </w:r>
      <w:r w:rsidR="009B6A1C">
        <w:t xml:space="preserve"> </w:t>
      </w:r>
      <w:r w:rsidR="00546D26">
        <w:t>operational parameters of a SecY.</w:t>
      </w:r>
      <w:r w:rsidR="009B6A1C">
        <w:br/>
      </w:r>
      <w:r w:rsidR="00546D26">
        <w:t>k)</w:t>
      </w:r>
      <w:r w:rsidR="009B6A1C">
        <w:t xml:space="preserve"> </w:t>
      </w:r>
      <w:r w:rsidR="00546D26">
        <w:t>Specifies how SecYs are incorporated within the architectural structure within end stations and</w:t>
      </w:r>
      <w:r w:rsidR="00515245">
        <w:t xml:space="preserve"> </w:t>
      </w:r>
      <w:r w:rsidR="00546D26">
        <w:t>bridges.</w:t>
      </w:r>
      <w:r w:rsidR="009B6A1C">
        <w:br/>
      </w:r>
      <w:r w:rsidR="00546D26">
        <w:t>l)</w:t>
      </w:r>
      <w:r w:rsidR="009B6A1C">
        <w:t xml:space="preserve"> </w:t>
      </w:r>
      <w:r w:rsidR="00546D26">
        <w:t>Establishes the requirements for management of MAC Security, identifying the managed objects</w:t>
      </w:r>
      <w:r w:rsidR="009B6A1C">
        <w:t xml:space="preserve"> </w:t>
      </w:r>
      <w:r w:rsidR="00546D26">
        <w:t>and defining the management operations for SecYs.</w:t>
      </w:r>
      <w:r w:rsidR="009B6A1C">
        <w:br/>
      </w:r>
      <w:r w:rsidR="00546D26">
        <w:t>m)</w:t>
      </w:r>
      <w:r w:rsidR="00515245">
        <w:t xml:space="preserve"> </w:t>
      </w:r>
      <w:r w:rsidR="00546D26">
        <w:t>Specifies the Management Information Base (MIB) module for managing the operation of MAC</w:t>
      </w:r>
      <w:r w:rsidR="00515245">
        <w:t xml:space="preserve"> </w:t>
      </w:r>
      <w:r w:rsidR="00546D26">
        <w:t>Security in TCP/IP networks.</w:t>
      </w:r>
      <w:r w:rsidR="009B6A1C">
        <w:br/>
      </w:r>
      <w:r w:rsidR="00546D26">
        <w:t>n)</w:t>
      </w:r>
      <w:r w:rsidR="000D2EB8">
        <w:t xml:space="preserve"> </w:t>
      </w:r>
      <w:r w:rsidR="00546D26">
        <w:t>Specifies requirements, criteria and choices of Cipher Suites for use with this standard.</w:t>
      </w:r>
      <w:r w:rsidR="00515245">
        <w:t xml:space="preserve"> </w:t>
      </w:r>
      <w:r w:rsidR="00546D26">
        <w:t>This standard does not</w:t>
      </w:r>
      <w:r w:rsidR="00515245">
        <w:br/>
      </w:r>
      <w:r w:rsidR="00546D26">
        <w:t>o)</w:t>
      </w:r>
      <w:r w:rsidR="000D2EB8">
        <w:t xml:space="preserve"> </w:t>
      </w:r>
      <w:r w:rsidR="00546D26">
        <w:t>Specify how the relationships between MACsec protocol peers are discovered and authenticated, as</w:t>
      </w:r>
      <w:r w:rsidR="00515245">
        <w:t xml:space="preserve"> </w:t>
      </w:r>
      <w:r w:rsidR="00546D26">
        <w:t>supported by key management or key distribution protocols, but makes use of IEEE P802.1af Key</w:t>
      </w:r>
      <w:r w:rsidR="00515245">
        <w:t xml:space="preserve"> </w:t>
      </w:r>
      <w:r w:rsidR="00546D26">
        <w:t>Agreement for MAC security to achieve these functions.</w:t>
      </w:r>
    </w:p>
    <w:p w:rsidR="00C3723B" w:rsidRDefault="0010343A" w:rsidP="00546D26">
      <w:pPr>
        <w:pStyle w:val="ListParagraph"/>
        <w:numPr>
          <w:ilvl w:val="0"/>
          <w:numId w:val="18"/>
        </w:numPr>
      </w:pPr>
      <w:r>
        <w:rPr>
          <w:b/>
        </w:rPr>
        <w:t xml:space="preserve">IEEE Std </w:t>
      </w:r>
      <w:r w:rsidR="00B26BC8" w:rsidRPr="00B26BC8">
        <w:rPr>
          <w:b/>
        </w:rPr>
        <w:t>802.1AR</w:t>
      </w:r>
      <w:r w:rsidRPr="0010343A">
        <w:rPr>
          <w:b/>
        </w:rPr>
        <w:t>™</w:t>
      </w:r>
      <w:r w:rsidR="00B26BC8" w:rsidRPr="00B26BC8">
        <w:rPr>
          <w:b/>
        </w:rPr>
        <w:t xml:space="preserve">-2009 </w:t>
      </w:r>
      <w:r w:rsidR="00546D26" w:rsidRPr="00B26BC8">
        <w:rPr>
          <w:b/>
        </w:rPr>
        <w:t>Secure Device Identity</w:t>
      </w:r>
      <w:r w:rsidR="00B26BC8">
        <w:br/>
      </w:r>
      <w:r w:rsidR="00546D26">
        <w:t>This standard specifies unique per-device identifiers (DevID) and the management and cryptographic</w:t>
      </w:r>
      <w:r w:rsidR="00543F0A">
        <w:t xml:space="preserve"> </w:t>
      </w:r>
      <w:r w:rsidR="00546D26">
        <w:t>binding of a device to its identifiers, the relationship between an initially installed identity and subsequent</w:t>
      </w:r>
      <w:r w:rsidR="00543F0A">
        <w:t xml:space="preserve"> </w:t>
      </w:r>
      <w:r w:rsidR="00546D26">
        <w:t>locally significant identities, and interfaces and methods for use of DevIDs with existing and new</w:t>
      </w:r>
      <w:r w:rsidR="00543F0A">
        <w:t xml:space="preserve"> </w:t>
      </w:r>
      <w:r w:rsidR="00546D26">
        <w:t>provisioning and authentication protocols.</w:t>
      </w:r>
    </w:p>
    <w:p w:rsidR="0038444B" w:rsidRPr="004433B6" w:rsidRDefault="000F3D13" w:rsidP="0038444B">
      <w:pPr>
        <w:rPr>
          <w:b/>
        </w:rPr>
      </w:pPr>
      <w:r>
        <w:rPr>
          <w:b/>
        </w:rPr>
        <w:t xml:space="preserve">802-WG1-2 (bridging </w:t>
      </w:r>
      <w:r w:rsidR="0038444B">
        <w:rPr>
          <w:b/>
        </w:rPr>
        <w:t>and link aggregation related)</w:t>
      </w:r>
    </w:p>
    <w:p w:rsidR="0038444B" w:rsidRDefault="0010343A" w:rsidP="004071E9">
      <w:pPr>
        <w:pStyle w:val="ListParagraph"/>
        <w:numPr>
          <w:ilvl w:val="0"/>
          <w:numId w:val="18"/>
        </w:numPr>
      </w:pPr>
      <w:r>
        <w:rPr>
          <w:b/>
        </w:rPr>
        <w:t xml:space="preserve">IEEE Std </w:t>
      </w:r>
      <w:r w:rsidR="0038444B" w:rsidRPr="00873442">
        <w:rPr>
          <w:b/>
        </w:rPr>
        <w:t>802.1Q</w:t>
      </w:r>
      <w:r w:rsidRPr="0010343A">
        <w:rPr>
          <w:b/>
        </w:rPr>
        <w:t>™</w:t>
      </w:r>
      <w:r w:rsidR="0038444B" w:rsidRPr="00873442">
        <w:rPr>
          <w:b/>
        </w:rPr>
        <w:t xml:space="preserve">-2011 </w:t>
      </w:r>
      <w:r w:rsidR="004071E9" w:rsidRPr="00873442">
        <w:rPr>
          <w:b/>
        </w:rPr>
        <w:t>Media Access Control (MAC) Bridges and Virtual Bridge Local Area Networks</w:t>
      </w:r>
      <w:r w:rsidR="0038444B">
        <w:br/>
      </w:r>
      <w:r w:rsidR="004071E9">
        <w:t>This standard specifies Media Access Control (MAC) Bridges that interconnect individual Local Area Networks (LANs), each supporting the IEEE 802 MAC service using a different or identical media access control method, to provide Bridged Local Area Networks and Virtual LANs (VLANs).</w:t>
      </w:r>
    </w:p>
    <w:p w:rsidR="0038444B" w:rsidRPr="00834187" w:rsidRDefault="0010343A" w:rsidP="00873442">
      <w:pPr>
        <w:pStyle w:val="ListParagraph"/>
        <w:numPr>
          <w:ilvl w:val="0"/>
          <w:numId w:val="18"/>
        </w:numPr>
      </w:pPr>
      <w:r>
        <w:rPr>
          <w:b/>
        </w:rPr>
        <w:t xml:space="preserve">IEEE Std </w:t>
      </w:r>
      <w:r w:rsidR="006D27E3" w:rsidRPr="006D27E3">
        <w:rPr>
          <w:b/>
        </w:rPr>
        <w:t>802.1AX</w:t>
      </w:r>
      <w:r w:rsidRPr="0010343A">
        <w:rPr>
          <w:b/>
        </w:rPr>
        <w:t>™</w:t>
      </w:r>
      <w:r w:rsidR="006D27E3" w:rsidRPr="006D27E3">
        <w:rPr>
          <w:b/>
        </w:rPr>
        <w:t xml:space="preserve">-2009 </w:t>
      </w:r>
      <w:r w:rsidR="00873442" w:rsidRPr="006D27E3">
        <w:rPr>
          <w:b/>
        </w:rPr>
        <w:t>Link Aggregation</w:t>
      </w:r>
      <w:r w:rsidR="00873442">
        <w:br/>
        <w:t>Link Aggregation allows one or more links to be aggregated together to form a Link Aggregation Group,</w:t>
      </w:r>
      <w:r w:rsidR="006D27E3">
        <w:t xml:space="preserve"> </w:t>
      </w:r>
      <w:r w:rsidR="00873442">
        <w:t>such that a MAC Client can treat the Link Aggregation Group as if it were a single link. To this end, it</w:t>
      </w:r>
      <w:r w:rsidR="006D27E3">
        <w:t xml:space="preserve"> </w:t>
      </w:r>
      <w:r w:rsidR="00873442">
        <w:t>specifies the establishment of data terminal equipment (DTE) to DTE logical links, consisting of N parallel</w:t>
      </w:r>
      <w:r w:rsidR="006D27E3">
        <w:t xml:space="preserve"> </w:t>
      </w:r>
      <w:r w:rsidR="00873442">
        <w:t xml:space="preserve">instances of full duplex point-to-point links operating at the same data </w:t>
      </w:r>
      <w:r w:rsidR="00873442">
        <w:lastRenderedPageBreak/>
        <w:t>rate. This standard defines the MAC</w:t>
      </w:r>
      <w:r w:rsidR="006D27E3">
        <w:t xml:space="preserve"> </w:t>
      </w:r>
      <w:r w:rsidR="00873442">
        <w:t>independent Link Aggregation capability, and general information relevant to specific MAC types that</w:t>
      </w:r>
      <w:r w:rsidR="006D27E3">
        <w:t xml:space="preserve"> </w:t>
      </w:r>
      <w:r w:rsidR="00873442">
        <w:t>support Link Aggregation.</w:t>
      </w:r>
    </w:p>
    <w:p w:rsidR="001C613A" w:rsidRDefault="00C3723B" w:rsidP="00CD1D80">
      <w:pPr>
        <w:pStyle w:val="Heading2"/>
      </w:pPr>
      <w:bookmarkStart w:id="34" w:name="_Toc351719860"/>
      <w:r>
        <w:t>IEEE 802.3</w:t>
      </w:r>
      <w:del w:id="35" w:author="Trainwreck" w:date="2013-03-22T12:56:00Z">
        <w:r w:rsidDel="00C40F24">
          <w:delText xml:space="preserve"> groups</w:delText>
        </w:r>
      </w:del>
      <w:bookmarkEnd w:id="34"/>
    </w:p>
    <w:p w:rsidR="000D2EB8" w:rsidRPr="001551CA" w:rsidRDefault="000D2EB8" w:rsidP="00CD1D80">
      <w:pPr>
        <w:rPr>
          <w:b/>
        </w:rPr>
      </w:pPr>
      <w:r w:rsidRPr="001551CA">
        <w:rPr>
          <w:b/>
        </w:rPr>
        <w:t>802-WG3</w:t>
      </w:r>
      <w:r w:rsidR="00F8671B" w:rsidRPr="001551CA">
        <w:rPr>
          <w:b/>
        </w:rPr>
        <w:t>-1</w:t>
      </w:r>
    </w:p>
    <w:p w:rsidR="00F8671B" w:rsidRPr="001C613A" w:rsidRDefault="00F8671B" w:rsidP="00F8671B">
      <w:pPr>
        <w:pStyle w:val="ListParagraph"/>
        <w:numPr>
          <w:ilvl w:val="0"/>
          <w:numId w:val="19"/>
        </w:numPr>
      </w:pPr>
      <w:r w:rsidRPr="0010343A">
        <w:rPr>
          <w:b/>
        </w:rPr>
        <w:t>IEEE Std 802.3</w:t>
      </w:r>
      <w:r w:rsidR="00003CD6" w:rsidRPr="0010343A">
        <w:rPr>
          <w:b/>
        </w:rPr>
        <w:t>™</w:t>
      </w:r>
      <w:r w:rsidRPr="0010343A">
        <w:rPr>
          <w:b/>
        </w:rPr>
        <w:t>-2012 Ethernet</w:t>
      </w:r>
      <w:r w:rsidR="00BF2553">
        <w:br/>
      </w:r>
      <w:r w:rsidR="00BF2553" w:rsidRPr="00BF2553">
        <w:t>This standard defines Ethernet local area, access and metropolitan area networks. Ethernet is specified at selected speeds of operation; and uses a common media access control (MAC) specification and management information base (MIB). The Carrier Sense Multiple Access with Collision Detection (CSMA/CD) MAC protocol specifies shared medium (half duplex) operation, as well as full duplex operation. Speed specific Media Independent Interfaces (MIIs) provide an architectural and optional implementation interface to selected Physical Layer entities (PHY). The Physical Layer encodes frames for transmission and decodes received frames with the modulation specified for the speed of operation, transmission medium and supported link length. Other specified capabilities include: control and management protocols, and the provision of power over selected twisted pair PHY types.</w:t>
      </w:r>
    </w:p>
    <w:p w:rsidR="00CD1D80" w:rsidRDefault="001C613A" w:rsidP="00CD1D80">
      <w:pPr>
        <w:pStyle w:val="Heading2"/>
      </w:pPr>
      <w:bookmarkStart w:id="36" w:name="_Toc351719861"/>
      <w:r>
        <w:t>IEEE 802.11</w:t>
      </w:r>
      <w:del w:id="37" w:author="Trainwreck" w:date="2013-03-22T12:57:00Z">
        <w:r w:rsidDel="00C40F24">
          <w:delText xml:space="preserve"> groups</w:delText>
        </w:r>
      </w:del>
      <w:bookmarkEnd w:id="36"/>
    </w:p>
    <w:p w:rsidR="00CD1D80" w:rsidRPr="00CD1D80" w:rsidRDefault="00CD1D80" w:rsidP="00CD1D80">
      <w:pPr>
        <w:rPr>
          <w:b/>
        </w:rPr>
      </w:pPr>
      <w:r w:rsidRPr="00CD1D80">
        <w:rPr>
          <w:b/>
        </w:rPr>
        <w:t>802-WG11-1</w:t>
      </w:r>
    </w:p>
    <w:p w:rsidR="00026B4E" w:rsidRPr="00316C72" w:rsidRDefault="00026B4E" w:rsidP="00316C72">
      <w:pPr>
        <w:pStyle w:val="ListParagraph"/>
        <w:numPr>
          <w:ilvl w:val="0"/>
          <w:numId w:val="19"/>
        </w:numPr>
        <w:rPr>
          <w:b/>
        </w:rPr>
      </w:pPr>
      <w:r w:rsidRPr="00316C72">
        <w:rPr>
          <w:b/>
        </w:rPr>
        <w:t>IEEE Std 802.11</w:t>
      </w:r>
      <w:r w:rsidR="005009C7" w:rsidRPr="0010343A">
        <w:rPr>
          <w:b/>
        </w:rPr>
        <w:t>™</w:t>
      </w:r>
      <w:r w:rsidRPr="00316C72">
        <w:rPr>
          <w:b/>
        </w:rPr>
        <w:t>-2012 - Wireless LAN Medium Access Control (MAC) and Physical Layer (PHY) Specifications</w:t>
      </w:r>
      <w:r w:rsidR="00316C72">
        <w:rPr>
          <w:b/>
        </w:rPr>
        <w:br/>
      </w:r>
      <w:r w:rsidRPr="00026B4E">
        <w:t>The scope of this standard is to define one medium access control (MAC) and several physical layer (PHY) specifications for wireless connectivity for fixed, portable, and moving stations (STAs) within a local area.</w:t>
      </w:r>
    </w:p>
    <w:p w:rsidR="00D2693C" w:rsidRDefault="00E3369A" w:rsidP="00D2693C">
      <w:pPr>
        <w:pStyle w:val="Heading2"/>
      </w:pPr>
      <w:bookmarkStart w:id="38" w:name="_Toc351719862"/>
      <w:r>
        <w:t>IEEE 802.1</w:t>
      </w:r>
      <w:r w:rsidR="00C3723B">
        <w:t>5</w:t>
      </w:r>
      <w:del w:id="39" w:author="Trainwreck" w:date="2013-03-22T12:57:00Z">
        <w:r w:rsidR="00C3723B" w:rsidDel="00C40F24">
          <w:delText xml:space="preserve"> groups</w:delText>
        </w:r>
      </w:del>
      <w:bookmarkEnd w:id="38"/>
    </w:p>
    <w:p w:rsidR="009D58BA" w:rsidRPr="00102A2F" w:rsidRDefault="009D58BA" w:rsidP="00D2693C">
      <w:pPr>
        <w:rPr>
          <w:b/>
        </w:rPr>
      </w:pPr>
      <w:r w:rsidRPr="00102A2F">
        <w:rPr>
          <w:b/>
        </w:rPr>
        <w:t>802-WG15-1</w:t>
      </w:r>
    </w:p>
    <w:p w:rsidR="00A53D6B" w:rsidRPr="00A53D6B" w:rsidRDefault="00B97C55" w:rsidP="00A53D6B">
      <w:pPr>
        <w:pStyle w:val="ListParagraph"/>
        <w:numPr>
          <w:ilvl w:val="0"/>
          <w:numId w:val="6"/>
        </w:numPr>
        <w:rPr>
          <w:b/>
        </w:rPr>
      </w:pPr>
      <w:r w:rsidRPr="00B97C55">
        <w:rPr>
          <w:b/>
        </w:rPr>
        <w:t>IEEE Std 802.15.4-2011 - Part 15.4: Low-Rate Wireless Personal Area Networks (LR-WPANs).</w:t>
      </w:r>
    </w:p>
    <w:p w:rsidR="00000000" w:rsidRDefault="00A53D6B">
      <w:pPr>
        <w:pStyle w:val="ListParagraph"/>
      </w:pPr>
      <w:r>
        <w:t xml:space="preserve">The standard provides for ultra low complexity, ultra low cost, ultra low power consumption, and low data rate wireless connectivity among devices typically found in sensor and control networks. The </w:t>
      </w:r>
      <w:r w:rsidRPr="00A53D6B">
        <w:t>raw</w:t>
      </w:r>
      <w:r>
        <w:t xml:space="preserve"> data rate is high enough to satisfy a variety of lower data rate applications but is also scaleable down to the needs of sensor and automation needs for wireless communications. In addition, one of the alternate PHYs provides precision ranging capability that is accurate to one meter. Multiple PHYs are defined to support a variety of frequency bands including</w:t>
      </w:r>
    </w:p>
    <w:p w:rsidR="00000000" w:rsidRDefault="00A53D6B">
      <w:pPr>
        <w:pStyle w:val="ListParagraph"/>
        <w:numPr>
          <w:ilvl w:val="1"/>
          <w:numId w:val="6"/>
        </w:numPr>
      </w:pPr>
      <w:r>
        <w:t>868–868.6 MHz</w:t>
      </w:r>
    </w:p>
    <w:p w:rsidR="00000000" w:rsidRDefault="00A53D6B">
      <w:pPr>
        <w:pStyle w:val="ListParagraph"/>
        <w:numPr>
          <w:ilvl w:val="1"/>
          <w:numId w:val="6"/>
        </w:numPr>
      </w:pPr>
      <w:r>
        <w:t>902–928 MHz</w:t>
      </w:r>
    </w:p>
    <w:p w:rsidR="00000000" w:rsidRDefault="00A53D6B">
      <w:pPr>
        <w:pStyle w:val="ListParagraph"/>
        <w:numPr>
          <w:ilvl w:val="1"/>
          <w:numId w:val="6"/>
        </w:numPr>
      </w:pPr>
      <w:r>
        <w:t>2400–2483.5 MHz</w:t>
      </w:r>
    </w:p>
    <w:p w:rsidR="00000000" w:rsidRDefault="00A53D6B">
      <w:pPr>
        <w:pStyle w:val="ListParagraph"/>
        <w:numPr>
          <w:ilvl w:val="1"/>
          <w:numId w:val="6"/>
        </w:numPr>
      </w:pPr>
      <w:r>
        <w:lastRenderedPageBreak/>
        <w:t>314–316 MHz, 430–434 MHz, and 779–787 MHz band for LR-WPAN systems in China</w:t>
      </w:r>
    </w:p>
    <w:p w:rsidR="00000000" w:rsidRDefault="00A53D6B">
      <w:pPr>
        <w:pStyle w:val="ListParagraph"/>
        <w:numPr>
          <w:ilvl w:val="1"/>
          <w:numId w:val="6"/>
        </w:numPr>
      </w:pPr>
      <w:r>
        <w:t>950–956 MHz in Japan</w:t>
      </w:r>
    </w:p>
    <w:p w:rsidR="00000000" w:rsidRDefault="00642F8D">
      <w:pPr>
        <w:pStyle w:val="ListParagraph"/>
      </w:pPr>
      <w:r w:rsidRPr="00642F8D">
        <w:t>The O-QPSK PHY specified in Clause 10 of this standard is widely deployed for home area networking and smart metering applications.</w:t>
      </w:r>
    </w:p>
    <w:p w:rsidR="00000000" w:rsidRDefault="004E3716">
      <w:pPr>
        <w:pStyle w:val="ListParagraph"/>
      </w:pPr>
    </w:p>
    <w:p w:rsidR="00000000" w:rsidRDefault="009924E4">
      <w:pPr>
        <w:pStyle w:val="ListParagraph"/>
      </w:pPr>
      <w:r>
        <w:t>T</w:t>
      </w:r>
      <w:r w:rsidRPr="007C6BF7">
        <w:t>he following amendments</w:t>
      </w:r>
      <w:r>
        <w:t xml:space="preserve">, </w:t>
      </w:r>
      <w:r w:rsidR="007C6BF7" w:rsidRPr="007C6BF7">
        <w:t>Included in the above standard</w:t>
      </w:r>
      <w:r>
        <w:t>, are</w:t>
      </w:r>
      <w:r w:rsidR="007C6BF7" w:rsidRPr="007C6BF7">
        <w:t xml:space="preserve"> of particular int</w:t>
      </w:r>
      <w:r>
        <w:t>erest to Smart Grid networks:</w:t>
      </w:r>
    </w:p>
    <w:p w:rsidR="00D7391B" w:rsidRDefault="00D2693C" w:rsidP="00316C72">
      <w:pPr>
        <w:pStyle w:val="ListParagraph"/>
        <w:numPr>
          <w:ilvl w:val="0"/>
          <w:numId w:val="6"/>
        </w:numPr>
      </w:pPr>
      <w:r w:rsidRPr="00316C72">
        <w:rPr>
          <w:b/>
        </w:rPr>
        <w:t xml:space="preserve">IEEE </w:t>
      </w:r>
      <w:r w:rsidR="00316C72">
        <w:rPr>
          <w:b/>
        </w:rPr>
        <w:t xml:space="preserve">Std </w:t>
      </w:r>
      <w:r w:rsidRPr="00316C72">
        <w:rPr>
          <w:b/>
        </w:rPr>
        <w:t>802.15.4g</w:t>
      </w:r>
      <w:r w:rsidR="005009C7" w:rsidRPr="0010343A">
        <w:rPr>
          <w:b/>
        </w:rPr>
        <w:t>™</w:t>
      </w:r>
      <w:r w:rsidR="00316C72">
        <w:rPr>
          <w:b/>
        </w:rPr>
        <w:t>-2012</w:t>
      </w:r>
      <w:r w:rsidRPr="00316C72">
        <w:rPr>
          <w:b/>
        </w:rPr>
        <w:t xml:space="preserve"> (PHY)</w:t>
      </w:r>
      <w:r w:rsidR="00316C72" w:rsidRPr="00316C72">
        <w:rPr>
          <w:b/>
        </w:rPr>
        <w:t xml:space="preserve"> - Amendment 3: Physical Layer (PHY) Specifications for Low-Data-Rate, Wireless, Smart Metering Utility Networks</w:t>
      </w:r>
      <w:r w:rsidR="009D58BA" w:rsidRPr="00316C72">
        <w:rPr>
          <w:b/>
        </w:rPr>
        <w:br/>
      </w:r>
      <w:r w:rsidRPr="00C93027">
        <w:t xml:space="preserve">IEEE 802.15.4g defines a PHY amendment to IEEE 802.15.4 wireless standard to </w:t>
      </w:r>
      <w:r>
        <w:t>address outdoor S</w:t>
      </w:r>
      <w:r w:rsidRPr="00C93027">
        <w:t xml:space="preserve">mart </w:t>
      </w:r>
      <w:r>
        <w:t>U</w:t>
      </w:r>
      <w:r w:rsidRPr="00C93027">
        <w:t xml:space="preserve">tility </w:t>
      </w:r>
      <w:r>
        <w:t>N</w:t>
      </w:r>
      <w:r w:rsidRPr="00C93027">
        <w:t>etwork</w:t>
      </w:r>
      <w:r>
        <w:t xml:space="preserve"> (SUN)</w:t>
      </w:r>
      <w:r w:rsidRPr="00C93027">
        <w:t xml:space="preserve">. IEEE 802.15 working group formed the 802.15.4g task group for the purpose of standardizing the </w:t>
      </w:r>
      <w:r>
        <w:t xml:space="preserve">SUN </w:t>
      </w:r>
      <w:r w:rsidRPr="00C93027">
        <w:t>physi</w:t>
      </w:r>
      <w:r>
        <w:t xml:space="preserve">cal layer protocol for Smart Grid. IEEE </w:t>
      </w:r>
      <w:r w:rsidRPr="00C93027">
        <w:t xml:space="preserve">802.15.4g standards effort was to establish industry-wide compatibility at the physical layer </w:t>
      </w:r>
      <w:r>
        <w:t xml:space="preserve">for SUN </w:t>
      </w:r>
      <w:r w:rsidRPr="00C93027">
        <w:t>and remove the limitations imposed by the then-current IEEE 802.15</w:t>
      </w:r>
      <w:r>
        <w:t>.4</w:t>
      </w:r>
      <w:r w:rsidRPr="00C93027">
        <w:t>-2006 standard.</w:t>
      </w:r>
    </w:p>
    <w:p w:rsidR="00150BE1" w:rsidRDefault="00D2693C" w:rsidP="00D2693C">
      <w:pPr>
        <w:pStyle w:val="ListParagraph"/>
        <w:numPr>
          <w:ilvl w:val="0"/>
          <w:numId w:val="13"/>
        </w:numPr>
      </w:pPr>
      <w:r w:rsidRPr="009D58BA">
        <w:rPr>
          <w:b/>
        </w:rPr>
        <w:t xml:space="preserve">IEEE </w:t>
      </w:r>
      <w:r w:rsidR="00316C72">
        <w:rPr>
          <w:b/>
        </w:rPr>
        <w:t xml:space="preserve">Std </w:t>
      </w:r>
      <w:r w:rsidRPr="009D58BA">
        <w:rPr>
          <w:b/>
        </w:rPr>
        <w:t>802.15.4e</w:t>
      </w:r>
      <w:r w:rsidR="005009C7" w:rsidRPr="0010343A">
        <w:rPr>
          <w:b/>
        </w:rPr>
        <w:t>™</w:t>
      </w:r>
      <w:r w:rsidR="00316C72">
        <w:rPr>
          <w:b/>
        </w:rPr>
        <w:t>-2012</w:t>
      </w:r>
      <w:r w:rsidRPr="009D58BA">
        <w:rPr>
          <w:b/>
        </w:rPr>
        <w:t xml:space="preserve"> (MAC)</w:t>
      </w:r>
      <w:r w:rsidR="00316C72">
        <w:rPr>
          <w:b/>
        </w:rPr>
        <w:t xml:space="preserve"> – Amendment 1: MAC sublayer</w:t>
      </w:r>
      <w:r w:rsidR="009D58BA" w:rsidRPr="009D58BA">
        <w:rPr>
          <w:b/>
        </w:rPr>
        <w:br/>
      </w:r>
      <w:r>
        <w:t xml:space="preserve">IEEE 802.15.4e defines a MAC </w:t>
      </w:r>
      <w:r w:rsidRPr="00D523E9">
        <w:t>amendment to enhance and add functionality to the 802.15.4-2006 MAC to better support the industrial markets</w:t>
      </w:r>
      <w:r>
        <w:t xml:space="preserve">. </w:t>
      </w:r>
      <w:r w:rsidRPr="00D523E9">
        <w:t>The recently approved IEEE802.15.4e</w:t>
      </w:r>
      <w:r>
        <w:t>-2012</w:t>
      </w:r>
      <w:r w:rsidRPr="00D523E9">
        <w:t xml:space="preserve"> MAC amendment has many features that apply to SUN networks</w:t>
      </w:r>
      <w:r>
        <w:t xml:space="preserve">. </w:t>
      </w:r>
      <w:r w:rsidRPr="003C6588">
        <w:t xml:space="preserve">Specifically, the MAC enhancements </w:t>
      </w:r>
      <w:r>
        <w:t xml:space="preserve">specified in IEEE 802.15.4e are </w:t>
      </w:r>
      <w:r w:rsidRPr="003C6588">
        <w:t>TDMA</w:t>
      </w:r>
      <w:r>
        <w:t>, c</w:t>
      </w:r>
      <w:r w:rsidRPr="003C6588">
        <w:t xml:space="preserve">hannel </w:t>
      </w:r>
      <w:r>
        <w:t>h</w:t>
      </w:r>
      <w:r w:rsidRPr="003C6588">
        <w:t>opping</w:t>
      </w:r>
      <w:r>
        <w:t>, GTS (</w:t>
      </w:r>
      <w:r w:rsidRPr="003C6588">
        <w:t>to increase its flexibility such as supporting peer to peer, the length of the slot, and number of slots</w:t>
      </w:r>
      <w:r>
        <w:t xml:space="preserve">), </w:t>
      </w:r>
      <w:r w:rsidRPr="003C6588">
        <w:t>CSMA</w:t>
      </w:r>
      <w:r>
        <w:t>, s</w:t>
      </w:r>
      <w:r w:rsidRPr="003C6588">
        <w:t>ecurity</w:t>
      </w:r>
      <w:r>
        <w:t xml:space="preserve"> and l</w:t>
      </w:r>
      <w:r w:rsidRPr="003C6588">
        <w:t>ow latency</w:t>
      </w:r>
      <w:r>
        <w:t>.</w:t>
      </w:r>
    </w:p>
    <w:p w:rsidR="00D2693C" w:rsidRPr="009D58BA" w:rsidRDefault="001C613A" w:rsidP="00D2693C">
      <w:pPr>
        <w:rPr>
          <w:b/>
        </w:rPr>
      </w:pPr>
      <w:r w:rsidRPr="009D58BA">
        <w:rPr>
          <w:b/>
        </w:rPr>
        <w:t>802-WG15-2</w:t>
      </w:r>
    </w:p>
    <w:p w:rsidR="00D2693C" w:rsidRDefault="00D2693C" w:rsidP="008E6CE8">
      <w:pPr>
        <w:pStyle w:val="ListParagraph"/>
        <w:numPr>
          <w:ilvl w:val="0"/>
          <w:numId w:val="6"/>
        </w:numPr>
      </w:pPr>
      <w:r w:rsidRPr="009D58BA">
        <w:rPr>
          <w:b/>
        </w:rPr>
        <w:t xml:space="preserve">IEEE </w:t>
      </w:r>
      <w:r w:rsidR="00316C72">
        <w:rPr>
          <w:b/>
        </w:rPr>
        <w:t xml:space="preserve">Std </w:t>
      </w:r>
      <w:r w:rsidRPr="009D58BA">
        <w:rPr>
          <w:b/>
        </w:rPr>
        <w:t>802.15.4g</w:t>
      </w:r>
      <w:r w:rsidR="005009C7" w:rsidRPr="0010343A">
        <w:rPr>
          <w:b/>
        </w:rPr>
        <w:t>™</w:t>
      </w:r>
      <w:r w:rsidR="00316C72">
        <w:rPr>
          <w:b/>
        </w:rPr>
        <w:t>-2012</w:t>
      </w:r>
      <w:r w:rsidRPr="009D58BA">
        <w:rPr>
          <w:b/>
        </w:rPr>
        <w:t xml:space="preserve"> (PHY)</w:t>
      </w:r>
      <w:r w:rsidR="00316C72">
        <w:rPr>
          <w:b/>
        </w:rPr>
        <w:t xml:space="preserve"> </w:t>
      </w:r>
      <w:r w:rsidR="00316C72" w:rsidRPr="00316C72">
        <w:rPr>
          <w:b/>
        </w:rPr>
        <w:t>- Amendment 3: Physical Layer (PHY) Specifications for Low-Data-Rate, Wireless, Smart Metering Utility Networks</w:t>
      </w:r>
      <w:r w:rsidR="009D58BA" w:rsidRPr="009D58BA">
        <w:rPr>
          <w:b/>
        </w:rPr>
        <w:br/>
      </w:r>
      <w:r w:rsidRPr="00C93027">
        <w:t xml:space="preserve">IEEE 802.15.4g defines a PHY amendment to IEEE 802.15.4 wireless standard to </w:t>
      </w:r>
      <w:r>
        <w:t>address outdoor S</w:t>
      </w:r>
      <w:r w:rsidRPr="00C93027">
        <w:t xml:space="preserve">mart </w:t>
      </w:r>
      <w:r>
        <w:t>U</w:t>
      </w:r>
      <w:r w:rsidRPr="00C93027">
        <w:t xml:space="preserve">tility </w:t>
      </w:r>
      <w:r>
        <w:t>N</w:t>
      </w:r>
      <w:r w:rsidRPr="00C93027">
        <w:t>etwork</w:t>
      </w:r>
      <w:r>
        <w:t xml:space="preserve"> (SUN)</w:t>
      </w:r>
      <w:r w:rsidRPr="00C93027">
        <w:t xml:space="preserve">. IEEE 802.15 working group formed the 802.15.4g task group for the purpose of standardizing the </w:t>
      </w:r>
      <w:r>
        <w:t xml:space="preserve">SUN </w:t>
      </w:r>
      <w:r w:rsidRPr="00C93027">
        <w:t>physi</w:t>
      </w:r>
      <w:r>
        <w:t xml:space="preserve">cal layer protocol for Smart Grid. IEEE </w:t>
      </w:r>
      <w:r w:rsidRPr="00C93027">
        <w:t xml:space="preserve">802.15.4g standards effort was to establish industry-wide compatibility at the physical layer </w:t>
      </w:r>
      <w:r>
        <w:t xml:space="preserve">for SUN </w:t>
      </w:r>
      <w:r w:rsidRPr="00C93027">
        <w:t>and remove the limitations imposed by the then-current IEEE 802.15</w:t>
      </w:r>
      <w:r>
        <w:t>.4</w:t>
      </w:r>
      <w:r w:rsidRPr="00C93027">
        <w:t>-2006 standard.</w:t>
      </w:r>
    </w:p>
    <w:p w:rsidR="00150BE1" w:rsidRDefault="00D2693C" w:rsidP="00E65775">
      <w:pPr>
        <w:pStyle w:val="ListParagraph"/>
        <w:numPr>
          <w:ilvl w:val="0"/>
          <w:numId w:val="13"/>
        </w:numPr>
      </w:pPr>
      <w:r w:rsidRPr="009D58BA">
        <w:rPr>
          <w:b/>
        </w:rPr>
        <w:t>ANSI_TIA-PN4957_200 (MAC)</w:t>
      </w:r>
      <w:r w:rsidR="001140A1">
        <w:rPr>
          <w:b/>
        </w:rPr>
        <w:t xml:space="preserve"> </w:t>
      </w:r>
      <w:r w:rsidR="001140A1" w:rsidRPr="001140A1">
        <w:rPr>
          <w:b/>
        </w:rPr>
        <w:t>and ANSI_TIA-PN4957_210 (Multi-Hop Layer2)</w:t>
      </w:r>
      <w:r w:rsidR="009D58BA" w:rsidRPr="009D58BA">
        <w:rPr>
          <w:b/>
        </w:rPr>
        <w:br/>
      </w:r>
      <w:r w:rsidR="00A87310" w:rsidRPr="00A87310">
        <w:t>TIA standard [ANSI/TIA-PN-4957.200]</w:t>
      </w:r>
      <w:r w:rsidR="00A87310">
        <w:t xml:space="preserve"> defines a MAC standard for Smart Utility Networks. </w:t>
      </w:r>
      <w:r w:rsidR="00A87310" w:rsidRPr="00A87310">
        <w:t>The TIA MAC specification allows the deployment of small to very large scale networks of devices supporting applications in a wide range of markets from generic M2M communications to large scale utility networks. Particular attention is paid to the use of shared spectrum with very efficient distribution of devices across available channels to minimize the impact of interference to and from other spectrum users as well as collisions from other devices.</w:t>
      </w:r>
      <w:r w:rsidR="00D54FE3">
        <w:br/>
      </w:r>
      <w:r w:rsidR="00D54FE3" w:rsidRPr="00D54FE3">
        <w:t>ANSI_TIA-PN4957_210 standard defines a forwa</w:t>
      </w:r>
      <w:r w:rsidR="00FF3E6A">
        <w:t>rding sub-layer protocol and a r</w:t>
      </w:r>
      <w:r w:rsidR="00D54FE3" w:rsidRPr="00D54FE3">
        <w:t>outing s</w:t>
      </w:r>
      <w:r w:rsidR="00FF3E6A">
        <w:t>ub-layer protocol for the data l</w:t>
      </w:r>
      <w:r w:rsidR="00D54FE3" w:rsidRPr="00D54FE3">
        <w:t>ink layer including, processes, functions, service interfaces and externally visible frame formats. The forwarding protocol provides data transfer services betwee</w:t>
      </w:r>
      <w:r w:rsidR="00FF3E6A">
        <w:t>n non-</w:t>
      </w:r>
      <w:r w:rsidR="00FF3E6A">
        <w:lastRenderedPageBreak/>
        <w:t>neighboring devices. The r</w:t>
      </w:r>
      <w:r w:rsidR="00D54FE3" w:rsidRPr="00D54FE3">
        <w:t>outing protocol provides discovery and maintenance of multi-hop routes between certain non-neighboring devices.</w:t>
      </w:r>
    </w:p>
    <w:p w:rsidR="00CD1D80" w:rsidRDefault="00E3369A" w:rsidP="00CD1D80">
      <w:pPr>
        <w:pStyle w:val="Heading2"/>
      </w:pPr>
      <w:bookmarkStart w:id="40" w:name="_Toc351719863"/>
      <w:r>
        <w:t>IEEE 802.16</w:t>
      </w:r>
      <w:del w:id="41" w:author="Trainwreck" w:date="2013-03-22T12:58:00Z">
        <w:r w:rsidR="009D58BA" w:rsidDel="00C40F24">
          <w:delText xml:space="preserve"> groups</w:delText>
        </w:r>
      </w:del>
      <w:bookmarkEnd w:id="40"/>
    </w:p>
    <w:p w:rsidR="00CD1D80" w:rsidRPr="004953B4" w:rsidRDefault="00CD1D80" w:rsidP="00CD1D80">
      <w:pPr>
        <w:rPr>
          <w:b/>
        </w:rPr>
      </w:pPr>
      <w:r w:rsidRPr="004953B4">
        <w:rPr>
          <w:b/>
        </w:rPr>
        <w:t>802-WG16-1</w:t>
      </w:r>
    </w:p>
    <w:p w:rsidR="00E3369A" w:rsidRDefault="00CD1D80" w:rsidP="00E65775">
      <w:pPr>
        <w:pStyle w:val="ListParagraph"/>
        <w:numPr>
          <w:ilvl w:val="0"/>
          <w:numId w:val="13"/>
        </w:numPr>
      </w:pPr>
      <w:r w:rsidRPr="00E65775">
        <w:rPr>
          <w:b/>
        </w:rPr>
        <w:t>IEEE Std 802.16</w:t>
      </w:r>
      <w:r w:rsidR="005009C7" w:rsidRPr="0010343A">
        <w:rPr>
          <w:b/>
        </w:rPr>
        <w:t>™</w:t>
      </w:r>
      <w:r w:rsidR="005009C7">
        <w:rPr>
          <w:b/>
        </w:rPr>
        <w:t>-2012</w:t>
      </w:r>
      <w:r w:rsidR="00E65775">
        <w:rPr>
          <w:b/>
        </w:rPr>
        <w:t xml:space="preserve"> - </w:t>
      </w:r>
      <w:r w:rsidR="00026B4E" w:rsidRPr="00E65775">
        <w:rPr>
          <w:b/>
        </w:rPr>
        <w:t>Air Interface for Broadband Wireless Access Systems</w:t>
      </w:r>
      <w:r w:rsidR="00E65775">
        <w:br/>
      </w:r>
      <w:r w:rsidR="007753FC" w:rsidRPr="007753FC">
        <w:t>This standard specifies the air interface, including the medium access control layer (MAC) and physical</w:t>
      </w:r>
      <w:r w:rsidR="007753FC">
        <w:t xml:space="preserve"> </w:t>
      </w:r>
      <w:r w:rsidR="007753FC" w:rsidRPr="007753FC">
        <w:t>layer (PHY), of combined fixed and mobile point-to-multipoint broadband wireless access (BWA) systems</w:t>
      </w:r>
      <w:r w:rsidR="007753FC">
        <w:t xml:space="preserve"> </w:t>
      </w:r>
      <w:r w:rsidR="007753FC" w:rsidRPr="007753FC">
        <w:t>providing multiple services. The MAC is structured to support the WirelessMAN-SC, WirelessMAN</w:t>
      </w:r>
      <w:r w:rsidR="007753FC">
        <w:t xml:space="preserve"> </w:t>
      </w:r>
      <w:r w:rsidR="007753FC" w:rsidRPr="007753FC">
        <w:t>OFDM,</w:t>
      </w:r>
      <w:r w:rsidR="007753FC">
        <w:t xml:space="preserve"> </w:t>
      </w:r>
      <w:r w:rsidR="007753FC" w:rsidRPr="007753FC">
        <w:t>and WirelessMAN-OFDMA PHY specifications, each suited to a particular operational</w:t>
      </w:r>
      <w:r w:rsidR="007753FC">
        <w:t xml:space="preserve"> </w:t>
      </w:r>
      <w:r w:rsidR="007753FC" w:rsidRPr="007753FC">
        <w:t>environment.</w:t>
      </w:r>
    </w:p>
    <w:p w:rsidR="00026B4E" w:rsidRPr="004953B4" w:rsidRDefault="00026B4E" w:rsidP="00026B4E">
      <w:pPr>
        <w:rPr>
          <w:b/>
        </w:rPr>
      </w:pPr>
      <w:r w:rsidRPr="004953B4">
        <w:rPr>
          <w:b/>
        </w:rPr>
        <w:t>802-WG16-</w:t>
      </w:r>
      <w:r>
        <w:rPr>
          <w:b/>
        </w:rPr>
        <w:t>2</w:t>
      </w:r>
    </w:p>
    <w:p w:rsidR="007753FC" w:rsidRPr="00CD1D80" w:rsidRDefault="00026B4E" w:rsidP="00316C72">
      <w:pPr>
        <w:pStyle w:val="ListParagraph"/>
        <w:numPr>
          <w:ilvl w:val="0"/>
          <w:numId w:val="13"/>
        </w:numPr>
      </w:pPr>
      <w:r w:rsidRPr="00316C72">
        <w:rPr>
          <w:b/>
        </w:rPr>
        <w:t>IEEE Std 802.16.1</w:t>
      </w:r>
      <w:r w:rsidR="005009C7" w:rsidRPr="0010343A">
        <w:rPr>
          <w:b/>
        </w:rPr>
        <w:t>™</w:t>
      </w:r>
      <w:r w:rsidR="00316C72">
        <w:rPr>
          <w:b/>
        </w:rPr>
        <w:t>-2012</w:t>
      </w:r>
      <w:r w:rsidRPr="00316C72">
        <w:rPr>
          <w:b/>
        </w:rPr>
        <w:t xml:space="preserve"> </w:t>
      </w:r>
      <w:r w:rsidR="00316C72" w:rsidRPr="00316C72">
        <w:rPr>
          <w:b/>
        </w:rPr>
        <w:t>WirelessMAN-Advanced Air Interface for Broadband Wireless Access Systems</w:t>
      </w:r>
      <w:r w:rsidR="00316C72">
        <w:br/>
      </w:r>
      <w:r>
        <w:t>This standard specifies the WirelessMAN-Advanced Air Interface, including the medium access control layer (MAC) and physical layer (PHY), of a broadband wireless access (BWA) system supporting multiple services. The WirelessMAN-Advanced Air Interface supports the International Telecommunication Union (ITU)’s IMT-Advanced requirements.</w:t>
      </w:r>
    </w:p>
    <w:p w:rsidR="00CD1D80" w:rsidRDefault="00CD1D80" w:rsidP="00E3369A">
      <w:pPr>
        <w:pStyle w:val="Heading2"/>
      </w:pPr>
      <w:bookmarkStart w:id="42" w:name="_Toc351719864"/>
      <w:r>
        <w:t>IEEE 802.20</w:t>
      </w:r>
      <w:del w:id="43" w:author="Trainwreck" w:date="2013-03-22T12:58:00Z">
        <w:r w:rsidDel="00C40F24">
          <w:delText xml:space="preserve"> groups</w:delText>
        </w:r>
      </w:del>
      <w:bookmarkEnd w:id="42"/>
    </w:p>
    <w:p w:rsidR="00B66F6F" w:rsidRPr="004953B4" w:rsidRDefault="00B66F6F" w:rsidP="00B66F6F">
      <w:pPr>
        <w:rPr>
          <w:b/>
        </w:rPr>
      </w:pPr>
      <w:r>
        <w:rPr>
          <w:b/>
        </w:rPr>
        <w:t>802-WG20</w:t>
      </w:r>
      <w:r w:rsidRPr="004953B4">
        <w:rPr>
          <w:b/>
        </w:rPr>
        <w:t>-1</w:t>
      </w:r>
    </w:p>
    <w:p w:rsidR="00B66F6F" w:rsidRPr="00CD1D80" w:rsidRDefault="00B66F6F" w:rsidP="00BF2553">
      <w:pPr>
        <w:pStyle w:val="ListParagraph"/>
        <w:numPr>
          <w:ilvl w:val="0"/>
          <w:numId w:val="13"/>
        </w:numPr>
      </w:pPr>
      <w:r w:rsidRPr="0010343A">
        <w:rPr>
          <w:b/>
        </w:rPr>
        <w:t>IEEE Std 802.20</w:t>
      </w:r>
      <w:r w:rsidR="005009C7" w:rsidRPr="0010343A">
        <w:rPr>
          <w:b/>
        </w:rPr>
        <w:t>™</w:t>
      </w:r>
      <w:r w:rsidR="0010343A" w:rsidRPr="0010343A">
        <w:rPr>
          <w:b/>
        </w:rPr>
        <w:t>-2008</w:t>
      </w:r>
      <w:r w:rsidR="00BF2553" w:rsidRPr="0010343A">
        <w:rPr>
          <w:b/>
        </w:rPr>
        <w:t xml:space="preserve"> - Air Interface for Mobile Broadband Wireless Access Systems Supporting Vehicular Mobility — Physical and Media Access Control Layer Specification</w:t>
      </w:r>
      <w:r w:rsidR="00BF2553" w:rsidRPr="0010343A">
        <w:rPr>
          <w:b/>
        </w:rPr>
        <w:br/>
      </w:r>
      <w:r w:rsidR="00BF2553" w:rsidRPr="00BF2553">
        <w:t>This standard specifies the physical and medium access control layers of an air interface for interoperable mobile broadband wireless access systems, operating in licensed bands below 3.5 GHz. The system is optimized for IP-data transport, with peak data rates per user in excess of 1 Mbps.</w:t>
      </w:r>
    </w:p>
    <w:p w:rsidR="00E3369A" w:rsidRDefault="00CD1D80" w:rsidP="00E3369A">
      <w:pPr>
        <w:pStyle w:val="Heading2"/>
      </w:pPr>
      <w:bookmarkStart w:id="44" w:name="_Toc351719865"/>
      <w:r>
        <w:t>IEEE 802.21</w:t>
      </w:r>
      <w:del w:id="45" w:author="Trainwreck" w:date="2013-03-22T12:58:00Z">
        <w:r w:rsidDel="00C40F24">
          <w:delText xml:space="preserve"> groups</w:delText>
        </w:r>
      </w:del>
      <w:bookmarkEnd w:id="44"/>
    </w:p>
    <w:p w:rsidR="002D46DC" w:rsidRPr="004953B4" w:rsidRDefault="002D46DC" w:rsidP="002D46DC">
      <w:pPr>
        <w:rPr>
          <w:b/>
        </w:rPr>
      </w:pPr>
      <w:r>
        <w:rPr>
          <w:b/>
        </w:rPr>
        <w:t>802-WG21</w:t>
      </w:r>
      <w:r w:rsidRPr="004953B4">
        <w:rPr>
          <w:b/>
        </w:rPr>
        <w:t>-1</w:t>
      </w:r>
    </w:p>
    <w:p w:rsidR="002D46DC" w:rsidRDefault="002D46DC" w:rsidP="0010343A">
      <w:pPr>
        <w:pStyle w:val="ListParagraph"/>
        <w:numPr>
          <w:ilvl w:val="0"/>
          <w:numId w:val="13"/>
        </w:numPr>
      </w:pPr>
      <w:r w:rsidRPr="0010343A">
        <w:rPr>
          <w:b/>
        </w:rPr>
        <w:t xml:space="preserve">IEEE Std </w:t>
      </w:r>
      <w:r w:rsidR="00026B4E" w:rsidRPr="0010343A">
        <w:rPr>
          <w:b/>
        </w:rPr>
        <w:t xml:space="preserve">802.21™-2008 </w:t>
      </w:r>
      <w:r w:rsidR="0010343A" w:rsidRPr="0010343A">
        <w:rPr>
          <w:b/>
        </w:rPr>
        <w:t xml:space="preserve">- </w:t>
      </w:r>
      <w:r w:rsidR="00026B4E" w:rsidRPr="0010343A">
        <w:rPr>
          <w:b/>
        </w:rPr>
        <w:t>Media Independent Handover Services</w:t>
      </w:r>
      <w:r w:rsidR="0010343A">
        <w:br/>
      </w:r>
      <w:r w:rsidR="00026B4E" w:rsidRPr="00026B4E">
        <w:t>This standard defines extensible IEEE 802® media access independent mechanisms that enable the optimization of handover between heterogeneous IEEE 802 networks and facilitates handover between IEEE 802 networks and cellular networks.</w:t>
      </w:r>
    </w:p>
    <w:p w:rsidR="00026B4E" w:rsidRDefault="005009C7" w:rsidP="005009C7">
      <w:pPr>
        <w:pStyle w:val="ListParagraph"/>
        <w:numPr>
          <w:ilvl w:val="0"/>
          <w:numId w:val="13"/>
        </w:numPr>
      </w:pPr>
      <w:r w:rsidRPr="005009C7">
        <w:rPr>
          <w:b/>
        </w:rPr>
        <w:t xml:space="preserve">IEEE Std </w:t>
      </w:r>
      <w:r w:rsidR="00026B4E" w:rsidRPr="005009C7">
        <w:rPr>
          <w:b/>
        </w:rPr>
        <w:t>802.21a</w:t>
      </w:r>
      <w:r w:rsidRPr="0010343A">
        <w:rPr>
          <w:b/>
        </w:rPr>
        <w:t>™</w:t>
      </w:r>
      <w:r w:rsidR="00026B4E" w:rsidRPr="005009C7">
        <w:rPr>
          <w:b/>
        </w:rPr>
        <w:t>-2012 - Media Independent Handover Services - Amendment for Security Extensions to Media Independent Handover Services and Protocol</w:t>
      </w:r>
      <w:r>
        <w:br/>
      </w:r>
      <w:r w:rsidR="00026B4E">
        <w:t xml:space="preserve">This standard defines mechanisms (i) to reduce the latency during authentication and key </w:t>
      </w:r>
      <w:r w:rsidR="00026B4E">
        <w:lastRenderedPageBreak/>
        <w:t>establishment for handovers between heterogeneous access networks that support IEEE 802.21 (ii) to provide data integrity, replay protection, confidentiality and data origin authentication to IEEE 802.21 MIH (Media-Independent Handover) protocol exchanges and enable authorization for MIH services.</w:t>
      </w:r>
    </w:p>
    <w:p w:rsidR="00D2693C" w:rsidRPr="00032339" w:rsidRDefault="00026B4E" w:rsidP="002718F1">
      <w:pPr>
        <w:pStyle w:val="ListParagraph"/>
        <w:numPr>
          <w:ilvl w:val="0"/>
          <w:numId w:val="13"/>
        </w:numPr>
      </w:pPr>
      <w:r w:rsidRPr="00032339">
        <w:rPr>
          <w:b/>
        </w:rPr>
        <w:t>IEEE Std 802.21b</w:t>
      </w:r>
      <w:r w:rsidR="00032339" w:rsidRPr="0010343A">
        <w:rPr>
          <w:b/>
        </w:rPr>
        <w:t>™</w:t>
      </w:r>
      <w:r w:rsidRPr="00032339">
        <w:rPr>
          <w:b/>
        </w:rPr>
        <w:t xml:space="preserve">-2012 </w:t>
      </w:r>
      <w:r w:rsidR="009F5262" w:rsidRPr="00032339">
        <w:rPr>
          <w:b/>
        </w:rPr>
        <w:t xml:space="preserve">- </w:t>
      </w:r>
      <w:r w:rsidR="00032339" w:rsidRPr="00032339">
        <w:rPr>
          <w:b/>
        </w:rPr>
        <w:t>Media Independent Handover Services Amendment 2: Extension for Supporting Handovers with Downlink Only Technologies</w:t>
      </w:r>
      <w:r w:rsidR="005009C7">
        <w:br/>
      </w:r>
      <w:r>
        <w:t>This amendment defines mechanisms that enable the optimization of handovers between IEEE 802.21 supported technologies and downlink-only (DO) technologies..</w:t>
      </w:r>
    </w:p>
    <w:p w:rsidR="002D46DC" w:rsidRDefault="00CD1D80" w:rsidP="002D46DC">
      <w:pPr>
        <w:pStyle w:val="Heading2"/>
      </w:pPr>
      <w:bookmarkStart w:id="46" w:name="_Toc351719866"/>
      <w:r>
        <w:t>IEEE 802.22</w:t>
      </w:r>
      <w:bookmarkEnd w:id="46"/>
    </w:p>
    <w:p w:rsidR="002D46DC" w:rsidRPr="004953B4" w:rsidRDefault="002D46DC" w:rsidP="002D46DC">
      <w:pPr>
        <w:rPr>
          <w:b/>
        </w:rPr>
      </w:pPr>
      <w:r>
        <w:rPr>
          <w:b/>
        </w:rPr>
        <w:t>802-WG22</w:t>
      </w:r>
      <w:r w:rsidRPr="004953B4">
        <w:rPr>
          <w:b/>
        </w:rPr>
        <w:t>-1</w:t>
      </w:r>
    </w:p>
    <w:p w:rsidR="005047F1" w:rsidRDefault="002D46DC" w:rsidP="002D46DC">
      <w:pPr>
        <w:pStyle w:val="ListParagraph"/>
        <w:numPr>
          <w:ilvl w:val="0"/>
          <w:numId w:val="13"/>
        </w:numPr>
        <w:rPr>
          <w:ins w:id="47" w:author="Trainwreck" w:date="2013-03-22T13:07:00Z"/>
        </w:rPr>
      </w:pPr>
      <w:r w:rsidRPr="009B141A">
        <w:rPr>
          <w:b/>
        </w:rPr>
        <w:t>IEEE Std 802.22</w:t>
      </w:r>
      <w:r w:rsidR="0022495D" w:rsidRPr="0010343A">
        <w:rPr>
          <w:b/>
        </w:rPr>
        <w:t>™</w:t>
      </w:r>
      <w:r w:rsidR="00D132F1" w:rsidRPr="009B141A">
        <w:rPr>
          <w:b/>
        </w:rPr>
        <w:t>-2011</w:t>
      </w:r>
      <w:r w:rsidR="00BF2553" w:rsidRPr="009B141A">
        <w:rPr>
          <w:b/>
        </w:rPr>
        <w:t xml:space="preserve"> - Cognitive Wireless RAN Medium Access Control (MAC) and Physical Layer (PHY) Specifications: Policies and Procedures for Operation in the TV Bands</w:t>
      </w:r>
      <w:r w:rsidR="00D132F1">
        <w:br/>
      </w:r>
      <w:r w:rsidR="00BF2553">
        <w:t>This standard specifies the air interface, including the cognitive medium access control layer (MAC) and physical layer (PHY), of point-to-multipoint wireless regional area networks comprised of a professional fixed base station with fixed and portable user terminals operating in the VHF/UHF TV broadcast bands between 54 MHz to 862 MHz.</w:t>
      </w:r>
    </w:p>
    <w:p w:rsidR="002D46DC" w:rsidRPr="002D46DC" w:rsidRDefault="005047F1" w:rsidP="005047F1">
      <w:pPr>
        <w:pStyle w:val="ListParagraph"/>
        <w:numPr>
          <w:ilvl w:val="0"/>
          <w:numId w:val="13"/>
        </w:numPr>
      </w:pPr>
      <w:ins w:id="48" w:author="Trainwreck" w:date="2013-03-22T13:10:00Z">
        <w:r w:rsidRPr="005047F1">
          <w:rPr>
            <w:b/>
            <w:rPrChange w:id="49" w:author="Trainwreck" w:date="2013-03-22T13:10:00Z">
              <w:rPr/>
            </w:rPrChange>
          </w:rPr>
          <w:t xml:space="preserve">IEEE Std </w:t>
        </w:r>
      </w:ins>
      <w:ins w:id="50" w:author="Trainwreck" w:date="2013-03-22T13:07:00Z">
        <w:r w:rsidRPr="005047F1">
          <w:rPr>
            <w:b/>
            <w:rPrChange w:id="51" w:author="Trainwreck" w:date="2013-03-22T13:10:00Z">
              <w:rPr/>
            </w:rPrChange>
          </w:rPr>
          <w:t>802.22.2</w:t>
        </w:r>
        <w:r w:rsidRPr="005047F1">
          <w:rPr>
            <w:b/>
          </w:rPr>
          <w:t>™</w:t>
        </w:r>
        <w:r w:rsidRPr="005047F1">
          <w:rPr>
            <w:b/>
            <w:rPrChange w:id="52" w:author="Trainwreck" w:date="2013-03-22T13:10:00Z">
              <w:rPr/>
            </w:rPrChange>
          </w:rPr>
          <w:t>-2012 Recommended Practice for Installation and Deployment of IEEE 802.22 Systems</w:t>
        </w:r>
      </w:ins>
      <w:ins w:id="53" w:author="Trainwreck" w:date="2013-03-22T13:10:00Z">
        <w:r>
          <w:br/>
        </w:r>
        <w:r>
          <w:t>This document recommends best engineering practices for the installation and deployment of IEEE 802.22</w:t>
        </w:r>
        <w:r>
          <w:t xml:space="preserve"> </w:t>
        </w:r>
        <w:r>
          <w:t>systems to help assure that such systems are correctly installed and deployed.</w:t>
        </w:r>
      </w:ins>
      <w:r w:rsidR="00BF2553">
        <w:br/>
      </w:r>
    </w:p>
    <w:sectPr w:rsidR="002D46DC" w:rsidRPr="002D46DC" w:rsidSect="00A87310">
      <w:headerReference w:type="even" r:id="rId9"/>
      <w:headerReference w:type="default" r:id="rId10"/>
      <w:footerReference w:type="default" r:id="rId11"/>
      <w:headerReference w:type="firs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3716" w:rsidRDefault="004E3716" w:rsidP="003140E0">
      <w:pPr>
        <w:spacing w:after="0" w:line="240" w:lineRule="auto"/>
      </w:pPr>
      <w:r>
        <w:separator/>
      </w:r>
    </w:p>
  </w:endnote>
  <w:endnote w:type="continuationSeparator" w:id="1">
    <w:p w:rsidR="004E3716" w:rsidRDefault="004E3716" w:rsidP="003140E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10101010101010101"/>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800002EF" w:usb1="4000205A" w:usb2="00000000" w:usb3="00000000" w:csb0="00000017"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256B" w:rsidRDefault="0025256B" w:rsidP="0025256B">
    <w:pPr>
      <w:pStyle w:val="Footer"/>
      <w:pBdr>
        <w:top w:val="single" w:sz="4" w:space="0" w:color="000000"/>
        <w:left w:val="single" w:sz="4" w:space="0" w:color="000000"/>
        <w:bottom w:val="single" w:sz="4" w:space="0" w:color="000000"/>
        <w:right w:val="single" w:sz="4" w:space="0" w:color="000000"/>
      </w:pBdr>
    </w:pPr>
    <w:r>
      <w:t>Submission</w:t>
    </w:r>
    <w:r>
      <w:tab/>
      <w:t xml:space="preserve">Page </w:t>
    </w:r>
    <w:r w:rsidR="00B97C55">
      <w:fldChar w:fldCharType="begin"/>
    </w:r>
    <w:r>
      <w:instrText xml:space="preserve"> PAGE \* ARABIC </w:instrText>
    </w:r>
    <w:r w:rsidR="00B97C55">
      <w:fldChar w:fldCharType="separate"/>
    </w:r>
    <w:r w:rsidR="005047F1">
      <w:rPr>
        <w:noProof/>
      </w:rPr>
      <w:t>9</w:t>
    </w:r>
    <w:r w:rsidR="00B97C55">
      <w:fldChar w:fldCharType="end"/>
    </w:r>
    <w:r>
      <w:tab/>
    </w:r>
  </w:p>
  <w:p w:rsidR="0025256B" w:rsidRDefault="0025256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3716" w:rsidRDefault="004E3716" w:rsidP="003140E0">
      <w:pPr>
        <w:spacing w:after="0" w:line="240" w:lineRule="auto"/>
      </w:pPr>
      <w:r>
        <w:separator/>
      </w:r>
    </w:p>
  </w:footnote>
  <w:footnote w:type="continuationSeparator" w:id="1">
    <w:p w:rsidR="004E3716" w:rsidRDefault="004E3716" w:rsidP="003140E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1D0F" w:rsidRDefault="00B97C5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63042" o:spid="_x0000_s2050" type="#_x0000_t136" style="position:absolute;margin-left:0;margin-top:0;width:586.55pt;height:73.3pt;rotation:315;z-index:-251654144;mso-position-horizontal:center;mso-position-horizontal-relative:margin;mso-position-vertical:center;mso-position-vertical-relative:margin" o:allowincell="f" fillcolor="silver" stroked="f">
          <v:fill opacity=".5"/>
          <v:textpath style="font-family:&quot;Calibri&quot;;font-size:1pt" string="Unapproved Draft"/>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256B" w:rsidRPr="0025256B" w:rsidRDefault="00B97C55">
    <w:pPr>
      <w:pStyle w:val="Header"/>
      <w:rPr>
        <w:b/>
        <w:sz w:val="24"/>
        <w:szCs w:val="24"/>
      </w:rPr>
    </w:pPr>
    <w:r w:rsidRPr="00B97C55">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63043" o:spid="_x0000_s2051" type="#_x0000_t136" style="position:absolute;margin-left:0;margin-top:0;width:586.55pt;height:73.3pt;rotation:315;z-index:-251652096;mso-position-horizontal:center;mso-position-horizontal-relative:margin;mso-position-vertical:center;mso-position-vertical-relative:margin" o:allowincell="f" fillcolor="silver" stroked="f">
          <v:fill opacity=".5"/>
          <v:textpath style="font-family:&quot;Calibri&quot;;font-size:1pt" string="Unapproved Draft"/>
          <w10:wrap anchorx="margin" anchory="margin"/>
        </v:shape>
      </w:pict>
    </w:r>
    <w:r w:rsidR="0051379F">
      <w:rPr>
        <w:b/>
        <w:sz w:val="24"/>
        <w:szCs w:val="24"/>
      </w:rPr>
      <w:t>March</w:t>
    </w:r>
    <w:r w:rsidR="00DE549F">
      <w:rPr>
        <w:b/>
        <w:sz w:val="24"/>
        <w:szCs w:val="24"/>
      </w:rPr>
      <w:t>, 201</w:t>
    </w:r>
    <w:r w:rsidR="001512CC">
      <w:rPr>
        <w:b/>
        <w:sz w:val="24"/>
        <w:szCs w:val="24"/>
      </w:rPr>
      <w:t>3</w:t>
    </w:r>
    <w:r w:rsidR="00DE549F">
      <w:rPr>
        <w:b/>
        <w:sz w:val="24"/>
        <w:szCs w:val="24"/>
      </w:rPr>
      <w:tab/>
    </w:r>
    <w:r w:rsidR="00DE549F">
      <w:rPr>
        <w:b/>
        <w:sz w:val="24"/>
        <w:szCs w:val="24"/>
      </w:rPr>
      <w:tab/>
      <w:t>24-12-00</w:t>
    </w:r>
    <w:r w:rsidR="001512CC">
      <w:rPr>
        <w:b/>
        <w:sz w:val="24"/>
        <w:szCs w:val="24"/>
      </w:rPr>
      <w:t>33</w:t>
    </w:r>
    <w:r w:rsidR="00536F17">
      <w:rPr>
        <w:b/>
        <w:sz w:val="24"/>
        <w:szCs w:val="24"/>
      </w:rPr>
      <w:t>-0</w:t>
    </w:r>
    <w:del w:id="54" w:author="Trainwreck" w:date="2013-03-22T12:50:00Z">
      <w:r w:rsidR="0051379F" w:rsidDel="001E12E8">
        <w:rPr>
          <w:b/>
          <w:sz w:val="24"/>
          <w:szCs w:val="24"/>
        </w:rPr>
        <w:delText>3</w:delText>
      </w:r>
    </w:del>
    <w:ins w:id="55" w:author="Trainwreck" w:date="2013-03-22T12:50:00Z">
      <w:r w:rsidR="001E12E8">
        <w:rPr>
          <w:b/>
          <w:sz w:val="24"/>
          <w:szCs w:val="24"/>
        </w:rPr>
        <w:t>4</w:t>
      </w:r>
    </w:ins>
    <w:r w:rsidR="0025256B" w:rsidRPr="0025256B">
      <w:rPr>
        <w:b/>
        <w:sz w:val="24"/>
        <w:szCs w:val="24"/>
      </w:rPr>
      <w:tab/>
    </w:r>
    <w:r w:rsidR="0025256B" w:rsidRPr="0025256B">
      <w:rPr>
        <w:b/>
        <w:sz w:val="24"/>
        <w:szCs w:val="24"/>
      </w:rPr>
      <w:tab/>
    </w:r>
    <w:r w:rsidR="0025256B" w:rsidRPr="0025256B">
      <w:rPr>
        <w:b/>
        <w:sz w:val="24"/>
        <w:szCs w:val="24"/>
      </w:rP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1D0F" w:rsidRDefault="00B97C5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63041" o:spid="_x0000_s2049" type="#_x0000_t136" style="position:absolute;margin-left:0;margin-top:0;width:586.55pt;height:73.3pt;rotation:315;z-index:-251656192;mso-position-horizontal:center;mso-position-horizontal-relative:margin;mso-position-vertical:center;mso-position-vertical-relative:margin" o:allowincell="f" fillcolor="silver" stroked="f">
          <v:fill opacity=".5"/>
          <v:textpath style="font-family:&quot;Calibri&quot;;font-size:1pt" string="Unapproved Draft"/>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635D0"/>
    <w:multiLevelType w:val="hybridMultilevel"/>
    <w:tmpl w:val="3EC690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D37BE2"/>
    <w:multiLevelType w:val="hybridMultilevel"/>
    <w:tmpl w:val="CB3C3582"/>
    <w:lvl w:ilvl="0" w:tplc="04090001">
      <w:start w:val="1"/>
      <w:numFmt w:val="bullet"/>
      <w:lvlText w:val=""/>
      <w:lvlJc w:val="left"/>
      <w:pPr>
        <w:ind w:left="108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34371AC"/>
    <w:multiLevelType w:val="hybridMultilevel"/>
    <w:tmpl w:val="299E188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26415386"/>
    <w:multiLevelType w:val="hybridMultilevel"/>
    <w:tmpl w:val="ED28D8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D873E87"/>
    <w:multiLevelType w:val="multilevel"/>
    <w:tmpl w:val="D4F4386A"/>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2"/>
      <w:numFmt w:val="decimal"/>
      <w:pStyle w:val="Heading3"/>
      <w:lvlText w:val="%1.%2.%3"/>
      <w:lvlJc w:val="left"/>
      <w:pPr>
        <w:ind w:left="720" w:hanging="72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pStyle w:val="Heading4"/>
      <w:lvlText w:val="%1.%2.%3.%4"/>
      <w:lvlJc w:val="left"/>
      <w:pPr>
        <w:ind w:left="864" w:hanging="864"/>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nsid w:val="31D62980"/>
    <w:multiLevelType w:val="hybridMultilevel"/>
    <w:tmpl w:val="601EDA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8F3785C"/>
    <w:multiLevelType w:val="hybridMultilevel"/>
    <w:tmpl w:val="4546E67E"/>
    <w:lvl w:ilvl="0" w:tplc="57CA6878">
      <w:start w:val="1"/>
      <w:numFmt w:val="decimal"/>
      <w:pStyle w:val="AnnexQH1"/>
      <w:lvlText w:val="Q.%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CF1295C"/>
    <w:multiLevelType w:val="hybridMultilevel"/>
    <w:tmpl w:val="BB5E9844"/>
    <w:lvl w:ilvl="0" w:tplc="0409000B">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4ACD69B2"/>
    <w:multiLevelType w:val="hybridMultilevel"/>
    <w:tmpl w:val="20E443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B3750FD"/>
    <w:multiLevelType w:val="hybridMultilevel"/>
    <w:tmpl w:val="8626C0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2DB6430"/>
    <w:multiLevelType w:val="hybridMultilevel"/>
    <w:tmpl w:val="ECB472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A861172"/>
    <w:multiLevelType w:val="hybridMultilevel"/>
    <w:tmpl w:val="F4889E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44904BC"/>
    <w:multiLevelType w:val="hybridMultilevel"/>
    <w:tmpl w:val="97A291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9B93635"/>
    <w:multiLevelType w:val="hybridMultilevel"/>
    <w:tmpl w:val="AA32C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B101180"/>
    <w:multiLevelType w:val="hybridMultilevel"/>
    <w:tmpl w:val="39B2E7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48D2831"/>
    <w:multiLevelType w:val="hybridMultilevel"/>
    <w:tmpl w:val="3D66C1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95F7502"/>
    <w:multiLevelType w:val="hybridMultilevel"/>
    <w:tmpl w:val="1E4217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A0D0623"/>
    <w:multiLevelType w:val="hybridMultilevel"/>
    <w:tmpl w:val="39DE84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15"/>
  </w:num>
  <w:num w:numId="4">
    <w:abstractNumId w:val="1"/>
  </w:num>
  <w:num w:numId="5">
    <w:abstractNumId w:val="4"/>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
  </w:num>
  <w:num w:numId="8">
    <w:abstractNumId w:val="14"/>
  </w:num>
  <w:num w:numId="9">
    <w:abstractNumId w:val="16"/>
  </w:num>
  <w:num w:numId="10">
    <w:abstractNumId w:val="9"/>
  </w:num>
  <w:num w:numId="11">
    <w:abstractNumId w:val="8"/>
  </w:num>
  <w:num w:numId="12">
    <w:abstractNumId w:val="11"/>
  </w:num>
  <w:num w:numId="13">
    <w:abstractNumId w:val="17"/>
  </w:num>
  <w:num w:numId="14">
    <w:abstractNumId w:val="0"/>
  </w:num>
  <w:num w:numId="15">
    <w:abstractNumId w:val="13"/>
  </w:num>
  <w:num w:numId="16">
    <w:abstractNumId w:val="5"/>
  </w:num>
  <w:num w:numId="17">
    <w:abstractNumId w:val="7"/>
  </w:num>
  <w:num w:numId="18">
    <w:abstractNumId w:val="12"/>
  </w:num>
  <w:num w:numId="19">
    <w:abstractNumId w:val="10"/>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trackRevisions/>
  <w:defaultTabStop w:val="720"/>
  <w:characterSpacingControl w:val="doNotCompress"/>
  <w:hdrShapeDefaults>
    <o:shapedefaults v:ext="edit" spidmax="31746"/>
    <o:shapelayout v:ext="edit">
      <o:idmap v:ext="edit" data="2"/>
    </o:shapelayout>
  </w:hdrShapeDefaults>
  <w:footnotePr>
    <w:footnote w:id="0"/>
    <w:footnote w:id="1"/>
  </w:footnotePr>
  <w:endnotePr>
    <w:endnote w:id="0"/>
    <w:endnote w:id="1"/>
  </w:endnotePr>
  <w:compat>
    <w:useFELayout/>
  </w:compat>
  <w:rsids>
    <w:rsidRoot w:val="00131F4E"/>
    <w:rsid w:val="00003CD6"/>
    <w:rsid w:val="000172DC"/>
    <w:rsid w:val="0002130B"/>
    <w:rsid w:val="00026B4E"/>
    <w:rsid w:val="00030315"/>
    <w:rsid w:val="00032339"/>
    <w:rsid w:val="0004364E"/>
    <w:rsid w:val="00047A38"/>
    <w:rsid w:val="00051F06"/>
    <w:rsid w:val="00052C85"/>
    <w:rsid w:val="00053EA8"/>
    <w:rsid w:val="000637F6"/>
    <w:rsid w:val="00081D1B"/>
    <w:rsid w:val="00096E82"/>
    <w:rsid w:val="000A1E1D"/>
    <w:rsid w:val="000A3A9F"/>
    <w:rsid w:val="000B5B0A"/>
    <w:rsid w:val="000C0CBE"/>
    <w:rsid w:val="000C58E0"/>
    <w:rsid w:val="000D22A0"/>
    <w:rsid w:val="000D2EB8"/>
    <w:rsid w:val="000D745D"/>
    <w:rsid w:val="000F3D13"/>
    <w:rsid w:val="00102A2F"/>
    <w:rsid w:val="0010343A"/>
    <w:rsid w:val="00110F0F"/>
    <w:rsid w:val="001140A1"/>
    <w:rsid w:val="00116560"/>
    <w:rsid w:val="00126E45"/>
    <w:rsid w:val="00131F4E"/>
    <w:rsid w:val="00150BE1"/>
    <w:rsid w:val="001512CC"/>
    <w:rsid w:val="001551CA"/>
    <w:rsid w:val="00155AED"/>
    <w:rsid w:val="001A0039"/>
    <w:rsid w:val="001A3C35"/>
    <w:rsid w:val="001A6C3A"/>
    <w:rsid w:val="001B160C"/>
    <w:rsid w:val="001C167C"/>
    <w:rsid w:val="001C2431"/>
    <w:rsid w:val="001C613A"/>
    <w:rsid w:val="001C72E7"/>
    <w:rsid w:val="001C730F"/>
    <w:rsid w:val="001D0400"/>
    <w:rsid w:val="001D1707"/>
    <w:rsid w:val="001D2563"/>
    <w:rsid w:val="001E12E8"/>
    <w:rsid w:val="001F1C47"/>
    <w:rsid w:val="002013B2"/>
    <w:rsid w:val="00201956"/>
    <w:rsid w:val="00205385"/>
    <w:rsid w:val="00205604"/>
    <w:rsid w:val="00205B25"/>
    <w:rsid w:val="0021234C"/>
    <w:rsid w:val="002177A9"/>
    <w:rsid w:val="00217BB5"/>
    <w:rsid w:val="0022495D"/>
    <w:rsid w:val="00226BA8"/>
    <w:rsid w:val="00231F7C"/>
    <w:rsid w:val="00233194"/>
    <w:rsid w:val="00242D6B"/>
    <w:rsid w:val="00246E58"/>
    <w:rsid w:val="00247C08"/>
    <w:rsid w:val="00250AD8"/>
    <w:rsid w:val="0025256B"/>
    <w:rsid w:val="00253F17"/>
    <w:rsid w:val="00255A9B"/>
    <w:rsid w:val="0026119E"/>
    <w:rsid w:val="002636E9"/>
    <w:rsid w:val="002718F1"/>
    <w:rsid w:val="00276BF0"/>
    <w:rsid w:val="002808ED"/>
    <w:rsid w:val="002A0ED2"/>
    <w:rsid w:val="002A11EB"/>
    <w:rsid w:val="002A2EC4"/>
    <w:rsid w:val="002A2FB8"/>
    <w:rsid w:val="002A659D"/>
    <w:rsid w:val="002B430D"/>
    <w:rsid w:val="002B5E7D"/>
    <w:rsid w:val="002D46DC"/>
    <w:rsid w:val="002F1EA3"/>
    <w:rsid w:val="002F6FA4"/>
    <w:rsid w:val="0030557E"/>
    <w:rsid w:val="003140E0"/>
    <w:rsid w:val="00316C72"/>
    <w:rsid w:val="00326313"/>
    <w:rsid w:val="00326790"/>
    <w:rsid w:val="00326A81"/>
    <w:rsid w:val="00333296"/>
    <w:rsid w:val="00334F4E"/>
    <w:rsid w:val="003371E5"/>
    <w:rsid w:val="00344B4C"/>
    <w:rsid w:val="0034501F"/>
    <w:rsid w:val="003472F0"/>
    <w:rsid w:val="00362136"/>
    <w:rsid w:val="003645C2"/>
    <w:rsid w:val="00371100"/>
    <w:rsid w:val="00372525"/>
    <w:rsid w:val="003828D2"/>
    <w:rsid w:val="0038444B"/>
    <w:rsid w:val="003903CE"/>
    <w:rsid w:val="00397C0B"/>
    <w:rsid w:val="003A7FC7"/>
    <w:rsid w:val="003B39EA"/>
    <w:rsid w:val="003C3F7C"/>
    <w:rsid w:val="003D56D1"/>
    <w:rsid w:val="003E72E0"/>
    <w:rsid w:val="003F2F08"/>
    <w:rsid w:val="00404944"/>
    <w:rsid w:val="004071E9"/>
    <w:rsid w:val="00424A13"/>
    <w:rsid w:val="004433B6"/>
    <w:rsid w:val="00453D24"/>
    <w:rsid w:val="00456395"/>
    <w:rsid w:val="00462851"/>
    <w:rsid w:val="0046377D"/>
    <w:rsid w:val="00463F8B"/>
    <w:rsid w:val="00471896"/>
    <w:rsid w:val="004719C3"/>
    <w:rsid w:val="004853A8"/>
    <w:rsid w:val="00486245"/>
    <w:rsid w:val="004953B4"/>
    <w:rsid w:val="004A2D9C"/>
    <w:rsid w:val="004A589C"/>
    <w:rsid w:val="004B54D5"/>
    <w:rsid w:val="004B7D48"/>
    <w:rsid w:val="004C0609"/>
    <w:rsid w:val="004C1026"/>
    <w:rsid w:val="004C4D55"/>
    <w:rsid w:val="004C5661"/>
    <w:rsid w:val="004D5986"/>
    <w:rsid w:val="004E3716"/>
    <w:rsid w:val="004F29E1"/>
    <w:rsid w:val="005009C7"/>
    <w:rsid w:val="005018AF"/>
    <w:rsid w:val="0050242D"/>
    <w:rsid w:val="0050427B"/>
    <w:rsid w:val="005047F1"/>
    <w:rsid w:val="00505F25"/>
    <w:rsid w:val="00506378"/>
    <w:rsid w:val="0051379F"/>
    <w:rsid w:val="00513B59"/>
    <w:rsid w:val="00515245"/>
    <w:rsid w:val="00520992"/>
    <w:rsid w:val="005249B4"/>
    <w:rsid w:val="00536959"/>
    <w:rsid w:val="00536F17"/>
    <w:rsid w:val="00543F0A"/>
    <w:rsid w:val="00546D26"/>
    <w:rsid w:val="005535BB"/>
    <w:rsid w:val="0055573C"/>
    <w:rsid w:val="005832F6"/>
    <w:rsid w:val="00594893"/>
    <w:rsid w:val="005C0E83"/>
    <w:rsid w:val="005C73CC"/>
    <w:rsid w:val="005D1B13"/>
    <w:rsid w:val="005D2D02"/>
    <w:rsid w:val="005E629E"/>
    <w:rsid w:val="006017D6"/>
    <w:rsid w:val="00604C6B"/>
    <w:rsid w:val="00613FEF"/>
    <w:rsid w:val="0061445B"/>
    <w:rsid w:val="00615074"/>
    <w:rsid w:val="00634168"/>
    <w:rsid w:val="006358E9"/>
    <w:rsid w:val="00640B46"/>
    <w:rsid w:val="00642F8D"/>
    <w:rsid w:val="006432B6"/>
    <w:rsid w:val="00643812"/>
    <w:rsid w:val="00646770"/>
    <w:rsid w:val="0065697A"/>
    <w:rsid w:val="006569C5"/>
    <w:rsid w:val="00657817"/>
    <w:rsid w:val="00661B9B"/>
    <w:rsid w:val="0068265B"/>
    <w:rsid w:val="006D0155"/>
    <w:rsid w:val="006D27E3"/>
    <w:rsid w:val="006D432C"/>
    <w:rsid w:val="006E5ED0"/>
    <w:rsid w:val="006F6FBA"/>
    <w:rsid w:val="00710242"/>
    <w:rsid w:val="00717303"/>
    <w:rsid w:val="007321D6"/>
    <w:rsid w:val="00747581"/>
    <w:rsid w:val="007753FC"/>
    <w:rsid w:val="00786953"/>
    <w:rsid w:val="00787BF4"/>
    <w:rsid w:val="00793B5B"/>
    <w:rsid w:val="007A7B7F"/>
    <w:rsid w:val="007B7DFA"/>
    <w:rsid w:val="007C158C"/>
    <w:rsid w:val="007C6BF7"/>
    <w:rsid w:val="007D729A"/>
    <w:rsid w:val="007E1B25"/>
    <w:rsid w:val="007E4F4E"/>
    <w:rsid w:val="007E5386"/>
    <w:rsid w:val="007E676C"/>
    <w:rsid w:val="007F7E8C"/>
    <w:rsid w:val="0081323B"/>
    <w:rsid w:val="00814118"/>
    <w:rsid w:val="008222CD"/>
    <w:rsid w:val="00831290"/>
    <w:rsid w:val="00834187"/>
    <w:rsid w:val="00841BD8"/>
    <w:rsid w:val="00843532"/>
    <w:rsid w:val="008543F0"/>
    <w:rsid w:val="00873442"/>
    <w:rsid w:val="00887CE9"/>
    <w:rsid w:val="0089192D"/>
    <w:rsid w:val="00892C7C"/>
    <w:rsid w:val="0089378B"/>
    <w:rsid w:val="008973E9"/>
    <w:rsid w:val="008A1719"/>
    <w:rsid w:val="008A415D"/>
    <w:rsid w:val="008A4505"/>
    <w:rsid w:val="008C051D"/>
    <w:rsid w:val="008D27FB"/>
    <w:rsid w:val="008D3EB4"/>
    <w:rsid w:val="008E5093"/>
    <w:rsid w:val="008E6CE8"/>
    <w:rsid w:val="008F6832"/>
    <w:rsid w:val="009027BD"/>
    <w:rsid w:val="009142EE"/>
    <w:rsid w:val="009235CD"/>
    <w:rsid w:val="009424DE"/>
    <w:rsid w:val="00947DB7"/>
    <w:rsid w:val="00955658"/>
    <w:rsid w:val="00975FBD"/>
    <w:rsid w:val="00977D99"/>
    <w:rsid w:val="00986B89"/>
    <w:rsid w:val="009905D4"/>
    <w:rsid w:val="009924E4"/>
    <w:rsid w:val="009A17BD"/>
    <w:rsid w:val="009A525D"/>
    <w:rsid w:val="009B141A"/>
    <w:rsid w:val="009B2E2D"/>
    <w:rsid w:val="009B6168"/>
    <w:rsid w:val="009B6A1C"/>
    <w:rsid w:val="009B7566"/>
    <w:rsid w:val="009C13DC"/>
    <w:rsid w:val="009D05DE"/>
    <w:rsid w:val="009D233E"/>
    <w:rsid w:val="009D2983"/>
    <w:rsid w:val="009D3B2C"/>
    <w:rsid w:val="009D58BA"/>
    <w:rsid w:val="009E56CD"/>
    <w:rsid w:val="009E7F18"/>
    <w:rsid w:val="009F5262"/>
    <w:rsid w:val="00A06C1B"/>
    <w:rsid w:val="00A17C13"/>
    <w:rsid w:val="00A27260"/>
    <w:rsid w:val="00A3190C"/>
    <w:rsid w:val="00A31FF7"/>
    <w:rsid w:val="00A34734"/>
    <w:rsid w:val="00A47E82"/>
    <w:rsid w:val="00A53D6B"/>
    <w:rsid w:val="00A64151"/>
    <w:rsid w:val="00A74745"/>
    <w:rsid w:val="00A76E34"/>
    <w:rsid w:val="00A83A39"/>
    <w:rsid w:val="00A87310"/>
    <w:rsid w:val="00AA3D1E"/>
    <w:rsid w:val="00AA7C85"/>
    <w:rsid w:val="00AB0451"/>
    <w:rsid w:val="00AB75DF"/>
    <w:rsid w:val="00AC3C5A"/>
    <w:rsid w:val="00AD239E"/>
    <w:rsid w:val="00AE38EF"/>
    <w:rsid w:val="00AE46EC"/>
    <w:rsid w:val="00AF5FF6"/>
    <w:rsid w:val="00B07EAC"/>
    <w:rsid w:val="00B1514A"/>
    <w:rsid w:val="00B16068"/>
    <w:rsid w:val="00B16498"/>
    <w:rsid w:val="00B246D5"/>
    <w:rsid w:val="00B24E96"/>
    <w:rsid w:val="00B251E7"/>
    <w:rsid w:val="00B26BC8"/>
    <w:rsid w:val="00B35611"/>
    <w:rsid w:val="00B41864"/>
    <w:rsid w:val="00B42773"/>
    <w:rsid w:val="00B43899"/>
    <w:rsid w:val="00B45469"/>
    <w:rsid w:val="00B51187"/>
    <w:rsid w:val="00B5409F"/>
    <w:rsid w:val="00B559B0"/>
    <w:rsid w:val="00B560D5"/>
    <w:rsid w:val="00B66F6F"/>
    <w:rsid w:val="00B82858"/>
    <w:rsid w:val="00B97C55"/>
    <w:rsid w:val="00BA0701"/>
    <w:rsid w:val="00BA39C1"/>
    <w:rsid w:val="00BB506C"/>
    <w:rsid w:val="00BD6BE1"/>
    <w:rsid w:val="00BE2BE9"/>
    <w:rsid w:val="00BF2553"/>
    <w:rsid w:val="00C106F3"/>
    <w:rsid w:val="00C17684"/>
    <w:rsid w:val="00C20817"/>
    <w:rsid w:val="00C243EF"/>
    <w:rsid w:val="00C25631"/>
    <w:rsid w:val="00C34B67"/>
    <w:rsid w:val="00C3723B"/>
    <w:rsid w:val="00C40F24"/>
    <w:rsid w:val="00C47AE4"/>
    <w:rsid w:val="00C7084A"/>
    <w:rsid w:val="00C73CFA"/>
    <w:rsid w:val="00C74EA3"/>
    <w:rsid w:val="00C8053A"/>
    <w:rsid w:val="00C85D61"/>
    <w:rsid w:val="00C94C1C"/>
    <w:rsid w:val="00CA2AFF"/>
    <w:rsid w:val="00CA7A45"/>
    <w:rsid w:val="00CB6A98"/>
    <w:rsid w:val="00CD1D80"/>
    <w:rsid w:val="00CD537F"/>
    <w:rsid w:val="00CE3614"/>
    <w:rsid w:val="00CF414A"/>
    <w:rsid w:val="00CF449E"/>
    <w:rsid w:val="00CF73CD"/>
    <w:rsid w:val="00D01D0F"/>
    <w:rsid w:val="00D0686D"/>
    <w:rsid w:val="00D132F1"/>
    <w:rsid w:val="00D14F2B"/>
    <w:rsid w:val="00D2656A"/>
    <w:rsid w:val="00D2693C"/>
    <w:rsid w:val="00D31421"/>
    <w:rsid w:val="00D321B0"/>
    <w:rsid w:val="00D50716"/>
    <w:rsid w:val="00D54FE3"/>
    <w:rsid w:val="00D628A2"/>
    <w:rsid w:val="00D7391B"/>
    <w:rsid w:val="00D824AD"/>
    <w:rsid w:val="00D8635B"/>
    <w:rsid w:val="00D91555"/>
    <w:rsid w:val="00D96827"/>
    <w:rsid w:val="00DA6E2C"/>
    <w:rsid w:val="00DA762A"/>
    <w:rsid w:val="00DB1B6C"/>
    <w:rsid w:val="00DB5E17"/>
    <w:rsid w:val="00DC3819"/>
    <w:rsid w:val="00DC6C02"/>
    <w:rsid w:val="00DE549F"/>
    <w:rsid w:val="00E061DA"/>
    <w:rsid w:val="00E06815"/>
    <w:rsid w:val="00E14C5D"/>
    <w:rsid w:val="00E2388F"/>
    <w:rsid w:val="00E2486C"/>
    <w:rsid w:val="00E3041F"/>
    <w:rsid w:val="00E3369A"/>
    <w:rsid w:val="00E33995"/>
    <w:rsid w:val="00E422BE"/>
    <w:rsid w:val="00E42D79"/>
    <w:rsid w:val="00E55035"/>
    <w:rsid w:val="00E57A70"/>
    <w:rsid w:val="00E65775"/>
    <w:rsid w:val="00E86DC6"/>
    <w:rsid w:val="00EA0CB2"/>
    <w:rsid w:val="00EA509B"/>
    <w:rsid w:val="00EB524E"/>
    <w:rsid w:val="00ED3051"/>
    <w:rsid w:val="00ED427B"/>
    <w:rsid w:val="00EE6DB2"/>
    <w:rsid w:val="00EF084F"/>
    <w:rsid w:val="00EF23C7"/>
    <w:rsid w:val="00F01822"/>
    <w:rsid w:val="00F02056"/>
    <w:rsid w:val="00F15C45"/>
    <w:rsid w:val="00F22855"/>
    <w:rsid w:val="00F3047B"/>
    <w:rsid w:val="00F33BDF"/>
    <w:rsid w:val="00F40F26"/>
    <w:rsid w:val="00F42E46"/>
    <w:rsid w:val="00F6060A"/>
    <w:rsid w:val="00F74710"/>
    <w:rsid w:val="00F76131"/>
    <w:rsid w:val="00F851A1"/>
    <w:rsid w:val="00F8671B"/>
    <w:rsid w:val="00F91870"/>
    <w:rsid w:val="00F95F4F"/>
    <w:rsid w:val="00F964C8"/>
    <w:rsid w:val="00FB0DE3"/>
    <w:rsid w:val="00FC27CF"/>
    <w:rsid w:val="00FD1C3A"/>
    <w:rsid w:val="00FE553C"/>
    <w:rsid w:val="00FF3E6A"/>
    <w:rsid w:val="00FF77B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051D"/>
  </w:style>
  <w:style w:type="paragraph" w:styleId="Heading1">
    <w:name w:val="heading 1"/>
    <w:basedOn w:val="Normal"/>
    <w:next w:val="Normal"/>
    <w:link w:val="Heading1Char"/>
    <w:uiPriority w:val="9"/>
    <w:qFormat/>
    <w:rsid w:val="00E65775"/>
    <w:pPr>
      <w:keepNext/>
      <w:keepLines/>
      <w:numPr>
        <w:numId w:val="1"/>
      </w:numPr>
      <w:spacing w:before="240" w:after="240" w:line="240" w:lineRule="auto"/>
      <w:outlineLvl w:val="0"/>
    </w:pPr>
    <w:rPr>
      <w:rFonts w:ascii="Arial" w:eastAsiaTheme="majorEastAsia" w:hAnsi="Arial" w:cstheme="majorBidi"/>
      <w:b/>
      <w:bCs/>
      <w:color w:val="000000" w:themeColor="text1"/>
      <w:sz w:val="28"/>
      <w:szCs w:val="28"/>
    </w:rPr>
  </w:style>
  <w:style w:type="paragraph" w:styleId="Heading2">
    <w:name w:val="heading 2"/>
    <w:basedOn w:val="Normal"/>
    <w:next w:val="Normal"/>
    <w:link w:val="Heading2Char"/>
    <w:uiPriority w:val="9"/>
    <w:unhideWhenUsed/>
    <w:qFormat/>
    <w:rsid w:val="00E65775"/>
    <w:pPr>
      <w:keepNext/>
      <w:keepLines/>
      <w:numPr>
        <w:ilvl w:val="1"/>
        <w:numId w:val="1"/>
      </w:numPr>
      <w:spacing w:before="240" w:after="240" w:line="240" w:lineRule="auto"/>
      <w:outlineLvl w:val="1"/>
    </w:pPr>
    <w:rPr>
      <w:rFonts w:ascii="Arial" w:eastAsiaTheme="majorEastAsia" w:hAnsi="Arial" w:cstheme="majorBidi"/>
      <w:b/>
      <w:bCs/>
      <w:color w:val="000000" w:themeColor="text1"/>
      <w:sz w:val="24"/>
      <w:szCs w:val="26"/>
    </w:rPr>
  </w:style>
  <w:style w:type="paragraph" w:styleId="Heading3">
    <w:name w:val="heading 3"/>
    <w:basedOn w:val="Normal"/>
    <w:next w:val="Normal"/>
    <w:link w:val="Heading3Char"/>
    <w:uiPriority w:val="9"/>
    <w:unhideWhenUsed/>
    <w:qFormat/>
    <w:rsid w:val="00717303"/>
    <w:pPr>
      <w:keepNext/>
      <w:keepLines/>
      <w:numPr>
        <w:ilvl w:val="2"/>
        <w:numId w:val="1"/>
      </w:numPr>
      <w:spacing w:before="200" w:after="0"/>
      <w:outlineLvl w:val="2"/>
    </w:pPr>
    <w:rPr>
      <w:rFonts w:ascii="Arial" w:eastAsiaTheme="majorEastAsia" w:hAnsi="Arial" w:cstheme="majorBidi"/>
      <w:b/>
      <w:bCs/>
      <w:color w:val="000000" w:themeColor="text1"/>
    </w:rPr>
  </w:style>
  <w:style w:type="paragraph" w:styleId="Heading4">
    <w:name w:val="heading 4"/>
    <w:basedOn w:val="Normal"/>
    <w:next w:val="Normal"/>
    <w:link w:val="Heading4Char"/>
    <w:uiPriority w:val="9"/>
    <w:unhideWhenUsed/>
    <w:qFormat/>
    <w:rsid w:val="00717303"/>
    <w:pPr>
      <w:keepNext/>
      <w:keepLines/>
      <w:numPr>
        <w:ilvl w:val="3"/>
        <w:numId w:val="1"/>
      </w:numPr>
      <w:spacing w:before="200" w:after="0"/>
      <w:outlineLvl w:val="3"/>
    </w:pPr>
    <w:rPr>
      <w:rFonts w:ascii="Arial" w:eastAsiaTheme="majorEastAsia" w:hAnsi="Arial" w:cstheme="majorBidi"/>
      <w:b/>
      <w:bCs/>
      <w:iCs/>
      <w:color w:val="000000" w:themeColor="text1"/>
    </w:rPr>
  </w:style>
  <w:style w:type="paragraph" w:styleId="Heading5">
    <w:name w:val="heading 5"/>
    <w:basedOn w:val="Normal"/>
    <w:next w:val="Normal"/>
    <w:link w:val="Heading5Char"/>
    <w:uiPriority w:val="9"/>
    <w:unhideWhenUsed/>
    <w:qFormat/>
    <w:rsid w:val="00F95F4F"/>
    <w:pPr>
      <w:keepNext/>
      <w:keepLines/>
      <w:numPr>
        <w:ilvl w:val="4"/>
        <w:numId w:val="1"/>
      </w:numPr>
      <w:spacing w:before="200" w:after="0"/>
      <w:outlineLvl w:val="4"/>
    </w:pPr>
    <w:rPr>
      <w:rFonts w:ascii="Arial" w:eastAsiaTheme="majorEastAsia" w:hAnsi="Arial" w:cstheme="majorBidi"/>
      <w:b/>
      <w:color w:val="000000" w:themeColor="text1"/>
    </w:rPr>
  </w:style>
  <w:style w:type="paragraph" w:styleId="Heading6">
    <w:name w:val="heading 6"/>
    <w:basedOn w:val="Normal"/>
    <w:next w:val="Normal"/>
    <w:link w:val="Heading6Char"/>
    <w:uiPriority w:val="9"/>
    <w:semiHidden/>
    <w:unhideWhenUsed/>
    <w:qFormat/>
    <w:rsid w:val="00131F4E"/>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131F4E"/>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131F4E"/>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131F4E"/>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5775"/>
    <w:rPr>
      <w:rFonts w:ascii="Arial" w:eastAsiaTheme="majorEastAsia" w:hAnsi="Arial" w:cstheme="majorBidi"/>
      <w:b/>
      <w:bCs/>
      <w:color w:val="000000" w:themeColor="text1"/>
      <w:sz w:val="28"/>
      <w:szCs w:val="28"/>
    </w:rPr>
  </w:style>
  <w:style w:type="character" w:customStyle="1" w:styleId="Heading2Char">
    <w:name w:val="Heading 2 Char"/>
    <w:basedOn w:val="DefaultParagraphFont"/>
    <w:link w:val="Heading2"/>
    <w:uiPriority w:val="9"/>
    <w:rsid w:val="00E65775"/>
    <w:rPr>
      <w:rFonts w:ascii="Arial" w:eastAsiaTheme="majorEastAsia" w:hAnsi="Arial" w:cstheme="majorBidi"/>
      <w:b/>
      <w:bCs/>
      <w:color w:val="000000" w:themeColor="text1"/>
      <w:sz w:val="24"/>
      <w:szCs w:val="26"/>
    </w:rPr>
  </w:style>
  <w:style w:type="character" w:customStyle="1" w:styleId="Heading3Char">
    <w:name w:val="Heading 3 Char"/>
    <w:basedOn w:val="DefaultParagraphFont"/>
    <w:link w:val="Heading3"/>
    <w:uiPriority w:val="9"/>
    <w:rsid w:val="00717303"/>
    <w:rPr>
      <w:rFonts w:ascii="Arial" w:eastAsiaTheme="majorEastAsia" w:hAnsi="Arial" w:cstheme="majorBidi"/>
      <w:b/>
      <w:bCs/>
      <w:color w:val="000000" w:themeColor="text1"/>
    </w:rPr>
  </w:style>
  <w:style w:type="character" w:customStyle="1" w:styleId="Heading4Char">
    <w:name w:val="Heading 4 Char"/>
    <w:basedOn w:val="DefaultParagraphFont"/>
    <w:link w:val="Heading4"/>
    <w:uiPriority w:val="9"/>
    <w:rsid w:val="00717303"/>
    <w:rPr>
      <w:rFonts w:ascii="Arial" w:eastAsiaTheme="majorEastAsia" w:hAnsi="Arial" w:cstheme="majorBidi"/>
      <w:b/>
      <w:bCs/>
      <w:iCs/>
      <w:color w:val="000000" w:themeColor="text1"/>
    </w:rPr>
  </w:style>
  <w:style w:type="character" w:customStyle="1" w:styleId="Heading5Char">
    <w:name w:val="Heading 5 Char"/>
    <w:basedOn w:val="DefaultParagraphFont"/>
    <w:link w:val="Heading5"/>
    <w:uiPriority w:val="9"/>
    <w:rsid w:val="00F95F4F"/>
    <w:rPr>
      <w:rFonts w:ascii="Arial" w:eastAsiaTheme="majorEastAsia" w:hAnsi="Arial" w:cstheme="majorBidi"/>
      <w:b/>
      <w:color w:val="000000" w:themeColor="text1"/>
    </w:rPr>
  </w:style>
  <w:style w:type="character" w:customStyle="1" w:styleId="Heading6Char">
    <w:name w:val="Heading 6 Char"/>
    <w:basedOn w:val="DefaultParagraphFont"/>
    <w:link w:val="Heading6"/>
    <w:uiPriority w:val="9"/>
    <w:semiHidden/>
    <w:rsid w:val="00131F4E"/>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131F4E"/>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131F4E"/>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131F4E"/>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C243E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semiHidden/>
    <w:unhideWhenUsed/>
    <w:qFormat/>
    <w:rsid w:val="002013B2"/>
    <w:pPr>
      <w:numPr>
        <w:numId w:val="0"/>
      </w:numPr>
      <w:outlineLvl w:val="9"/>
    </w:pPr>
    <w:rPr>
      <w:rFonts w:asciiTheme="majorHAnsi" w:hAnsiTheme="majorHAnsi"/>
      <w:color w:val="365F91" w:themeColor="accent1" w:themeShade="BF"/>
    </w:rPr>
  </w:style>
  <w:style w:type="paragraph" w:styleId="TOC1">
    <w:name w:val="toc 1"/>
    <w:basedOn w:val="Normal"/>
    <w:next w:val="Normal"/>
    <w:autoRedefine/>
    <w:uiPriority w:val="39"/>
    <w:unhideWhenUsed/>
    <w:rsid w:val="002013B2"/>
    <w:pPr>
      <w:spacing w:after="100"/>
    </w:pPr>
  </w:style>
  <w:style w:type="paragraph" w:styleId="TOC2">
    <w:name w:val="toc 2"/>
    <w:basedOn w:val="Normal"/>
    <w:next w:val="Normal"/>
    <w:autoRedefine/>
    <w:uiPriority w:val="39"/>
    <w:unhideWhenUsed/>
    <w:rsid w:val="002013B2"/>
    <w:pPr>
      <w:spacing w:after="100"/>
      <w:ind w:left="220"/>
    </w:pPr>
  </w:style>
  <w:style w:type="paragraph" w:styleId="TOC3">
    <w:name w:val="toc 3"/>
    <w:basedOn w:val="Normal"/>
    <w:next w:val="Normal"/>
    <w:autoRedefine/>
    <w:uiPriority w:val="39"/>
    <w:unhideWhenUsed/>
    <w:rsid w:val="002013B2"/>
    <w:pPr>
      <w:spacing w:after="100"/>
      <w:ind w:left="440"/>
    </w:pPr>
  </w:style>
  <w:style w:type="character" w:styleId="Hyperlink">
    <w:name w:val="Hyperlink"/>
    <w:basedOn w:val="DefaultParagraphFont"/>
    <w:uiPriority w:val="99"/>
    <w:unhideWhenUsed/>
    <w:rsid w:val="002013B2"/>
    <w:rPr>
      <w:color w:val="0000FF" w:themeColor="hyperlink"/>
      <w:u w:val="single"/>
    </w:rPr>
  </w:style>
  <w:style w:type="paragraph" w:styleId="BalloonText">
    <w:name w:val="Balloon Text"/>
    <w:basedOn w:val="Normal"/>
    <w:link w:val="BalloonTextChar"/>
    <w:uiPriority w:val="99"/>
    <w:semiHidden/>
    <w:unhideWhenUsed/>
    <w:rsid w:val="002013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13B2"/>
    <w:rPr>
      <w:rFonts w:ascii="Tahoma" w:hAnsi="Tahoma" w:cs="Tahoma"/>
      <w:sz w:val="16"/>
      <w:szCs w:val="16"/>
    </w:rPr>
  </w:style>
  <w:style w:type="paragraph" w:styleId="NoSpacing">
    <w:name w:val="No Spacing"/>
    <w:uiPriority w:val="1"/>
    <w:qFormat/>
    <w:rsid w:val="004C4D55"/>
    <w:pPr>
      <w:spacing w:after="0" w:line="240" w:lineRule="auto"/>
    </w:pPr>
  </w:style>
  <w:style w:type="paragraph" w:styleId="ListParagraph">
    <w:name w:val="List Paragraph"/>
    <w:basedOn w:val="Normal"/>
    <w:uiPriority w:val="34"/>
    <w:qFormat/>
    <w:rsid w:val="00841BD8"/>
    <w:pPr>
      <w:ind w:left="720"/>
      <w:contextualSpacing/>
    </w:pPr>
  </w:style>
  <w:style w:type="paragraph" w:styleId="Caption">
    <w:name w:val="caption"/>
    <w:basedOn w:val="Normal"/>
    <w:next w:val="Normal"/>
    <w:uiPriority w:val="35"/>
    <w:unhideWhenUsed/>
    <w:qFormat/>
    <w:rsid w:val="00F851A1"/>
    <w:pPr>
      <w:spacing w:line="240" w:lineRule="auto"/>
      <w:jc w:val="center"/>
    </w:pPr>
    <w:rPr>
      <w:b/>
      <w:bCs/>
      <w:color w:val="4F81BD" w:themeColor="accent1"/>
      <w:sz w:val="18"/>
      <w:szCs w:val="18"/>
    </w:rPr>
  </w:style>
  <w:style w:type="paragraph" w:styleId="FootnoteText">
    <w:name w:val="footnote text"/>
    <w:basedOn w:val="Normal"/>
    <w:link w:val="FootnoteTextChar"/>
    <w:uiPriority w:val="99"/>
    <w:semiHidden/>
    <w:unhideWhenUsed/>
    <w:rsid w:val="003140E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140E0"/>
    <w:rPr>
      <w:sz w:val="20"/>
      <w:szCs w:val="20"/>
    </w:rPr>
  </w:style>
  <w:style w:type="character" w:styleId="FootnoteReference">
    <w:name w:val="footnote reference"/>
    <w:basedOn w:val="DefaultParagraphFont"/>
    <w:uiPriority w:val="99"/>
    <w:semiHidden/>
    <w:unhideWhenUsed/>
    <w:rsid w:val="003140E0"/>
    <w:rPr>
      <w:vertAlign w:val="superscript"/>
    </w:rPr>
  </w:style>
  <w:style w:type="paragraph" w:styleId="Header">
    <w:name w:val="header"/>
    <w:basedOn w:val="Normal"/>
    <w:link w:val="HeaderChar"/>
    <w:uiPriority w:val="99"/>
    <w:unhideWhenUsed/>
    <w:rsid w:val="003621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62136"/>
  </w:style>
  <w:style w:type="paragraph" w:styleId="Footer">
    <w:name w:val="footer"/>
    <w:basedOn w:val="Normal"/>
    <w:link w:val="FooterChar"/>
    <w:unhideWhenUsed/>
    <w:rsid w:val="003621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2136"/>
  </w:style>
  <w:style w:type="character" w:styleId="PlaceholderText">
    <w:name w:val="Placeholder Text"/>
    <w:basedOn w:val="DefaultParagraphFont"/>
    <w:uiPriority w:val="99"/>
    <w:semiHidden/>
    <w:rsid w:val="00E55035"/>
    <w:rPr>
      <w:color w:val="808080"/>
    </w:rPr>
  </w:style>
  <w:style w:type="paragraph" w:customStyle="1" w:styleId="AnnexQH1">
    <w:name w:val="Annex Q H1"/>
    <w:basedOn w:val="Heading1"/>
    <w:next w:val="Normal"/>
    <w:link w:val="AnnexQH1Char"/>
    <w:qFormat/>
    <w:rsid w:val="00AC3C5A"/>
    <w:pPr>
      <w:numPr>
        <w:numId w:val="2"/>
      </w:numPr>
      <w:ind w:left="360"/>
    </w:pPr>
  </w:style>
  <w:style w:type="character" w:customStyle="1" w:styleId="AnnexQH1Char">
    <w:name w:val="Annex Q H1 Char"/>
    <w:basedOn w:val="Heading1Char"/>
    <w:link w:val="AnnexQH1"/>
    <w:rsid w:val="00AC3C5A"/>
    <w:rPr>
      <w:rFonts w:ascii="Arial" w:eastAsiaTheme="majorEastAsia" w:hAnsi="Arial" w:cstheme="majorBidi"/>
      <w:b/>
      <w:bCs/>
      <w:color w:val="000000" w:themeColor="text1"/>
      <w:sz w:val="28"/>
      <w:szCs w:val="28"/>
    </w:rPr>
  </w:style>
  <w:style w:type="table" w:customStyle="1" w:styleId="TableGrid1">
    <w:name w:val="Table Grid1"/>
    <w:basedOn w:val="TableNormal"/>
    <w:next w:val="TableGrid"/>
    <w:uiPriority w:val="59"/>
    <w:rsid w:val="000D745D"/>
    <w:pPr>
      <w:spacing w:after="0" w:line="240" w:lineRule="auto"/>
    </w:pPr>
    <w:rPr>
      <w:rFonts w:ascii="Times New Roman" w:eastAsia="Batang" w:hAnsi="Times New Roman" w:cs="Times New Roman"/>
      <w:sz w:val="20"/>
      <w:szCs w:val="20"/>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4">
    <w:name w:val="toc 4"/>
    <w:basedOn w:val="Normal"/>
    <w:next w:val="Normal"/>
    <w:autoRedefine/>
    <w:uiPriority w:val="39"/>
    <w:unhideWhenUsed/>
    <w:rsid w:val="003828D2"/>
    <w:pPr>
      <w:spacing w:after="100"/>
      <w:ind w:left="660"/>
    </w:pPr>
  </w:style>
  <w:style w:type="paragraph" w:styleId="TOC5">
    <w:name w:val="toc 5"/>
    <w:basedOn w:val="Normal"/>
    <w:next w:val="Normal"/>
    <w:autoRedefine/>
    <w:uiPriority w:val="39"/>
    <w:unhideWhenUsed/>
    <w:rsid w:val="00F964C8"/>
    <w:pPr>
      <w:spacing w:after="100"/>
      <w:ind w:left="880"/>
    </w:pPr>
  </w:style>
  <w:style w:type="paragraph" w:styleId="TOC6">
    <w:name w:val="toc 6"/>
    <w:basedOn w:val="Normal"/>
    <w:next w:val="Normal"/>
    <w:autoRedefine/>
    <w:uiPriority w:val="39"/>
    <w:unhideWhenUsed/>
    <w:rsid w:val="00F964C8"/>
    <w:pPr>
      <w:spacing w:after="100"/>
      <w:ind w:left="1100"/>
    </w:pPr>
  </w:style>
  <w:style w:type="paragraph" w:styleId="TOC7">
    <w:name w:val="toc 7"/>
    <w:basedOn w:val="Normal"/>
    <w:next w:val="Normal"/>
    <w:autoRedefine/>
    <w:uiPriority w:val="39"/>
    <w:unhideWhenUsed/>
    <w:rsid w:val="00F964C8"/>
    <w:pPr>
      <w:spacing w:after="100"/>
      <w:ind w:left="1320"/>
    </w:pPr>
  </w:style>
  <w:style w:type="paragraph" w:styleId="TOC8">
    <w:name w:val="toc 8"/>
    <w:basedOn w:val="Normal"/>
    <w:next w:val="Normal"/>
    <w:autoRedefine/>
    <w:uiPriority w:val="39"/>
    <w:unhideWhenUsed/>
    <w:rsid w:val="00F964C8"/>
    <w:pPr>
      <w:spacing w:after="100"/>
      <w:ind w:left="1540"/>
    </w:pPr>
  </w:style>
  <w:style w:type="paragraph" w:styleId="TOC9">
    <w:name w:val="toc 9"/>
    <w:basedOn w:val="Normal"/>
    <w:next w:val="Normal"/>
    <w:autoRedefine/>
    <w:uiPriority w:val="39"/>
    <w:unhideWhenUsed/>
    <w:rsid w:val="00F964C8"/>
    <w:pPr>
      <w:spacing w:after="100"/>
      <w:ind w:left="1760"/>
    </w:pPr>
  </w:style>
  <w:style w:type="paragraph" w:customStyle="1" w:styleId="covertext">
    <w:name w:val="cover text"/>
    <w:basedOn w:val="Normal"/>
    <w:rsid w:val="007321D6"/>
    <w:pPr>
      <w:spacing w:before="120" w:after="120" w:line="240" w:lineRule="auto"/>
    </w:pPr>
    <w:rPr>
      <w:rFonts w:ascii="Times New Roman" w:eastAsia="Times New Roman" w:hAnsi="Times New Roman" w:cs="Times New Roman"/>
      <w:sz w:val="24"/>
      <w:szCs w:val="20"/>
    </w:rPr>
  </w:style>
  <w:style w:type="character" w:styleId="CommentReference">
    <w:name w:val="annotation reference"/>
    <w:basedOn w:val="DefaultParagraphFont"/>
    <w:uiPriority w:val="99"/>
    <w:semiHidden/>
    <w:unhideWhenUsed/>
    <w:rsid w:val="00B42773"/>
    <w:rPr>
      <w:sz w:val="16"/>
      <w:szCs w:val="16"/>
    </w:rPr>
  </w:style>
  <w:style w:type="paragraph" w:styleId="CommentText">
    <w:name w:val="annotation text"/>
    <w:basedOn w:val="Normal"/>
    <w:link w:val="CommentTextChar"/>
    <w:uiPriority w:val="99"/>
    <w:semiHidden/>
    <w:unhideWhenUsed/>
    <w:rsid w:val="00B42773"/>
    <w:pPr>
      <w:spacing w:line="240" w:lineRule="auto"/>
    </w:pPr>
    <w:rPr>
      <w:sz w:val="20"/>
      <w:szCs w:val="20"/>
    </w:rPr>
  </w:style>
  <w:style w:type="character" w:customStyle="1" w:styleId="CommentTextChar">
    <w:name w:val="Comment Text Char"/>
    <w:basedOn w:val="DefaultParagraphFont"/>
    <w:link w:val="CommentText"/>
    <w:uiPriority w:val="99"/>
    <w:semiHidden/>
    <w:rsid w:val="00B42773"/>
    <w:rPr>
      <w:sz w:val="20"/>
      <w:szCs w:val="20"/>
    </w:rPr>
  </w:style>
  <w:style w:type="paragraph" w:styleId="CommentSubject">
    <w:name w:val="annotation subject"/>
    <w:basedOn w:val="CommentText"/>
    <w:next w:val="CommentText"/>
    <w:link w:val="CommentSubjectChar"/>
    <w:uiPriority w:val="99"/>
    <w:semiHidden/>
    <w:unhideWhenUsed/>
    <w:rsid w:val="00B42773"/>
    <w:rPr>
      <w:b/>
      <w:bCs/>
    </w:rPr>
  </w:style>
  <w:style w:type="character" w:customStyle="1" w:styleId="CommentSubjectChar">
    <w:name w:val="Comment Subject Char"/>
    <w:basedOn w:val="CommentTextChar"/>
    <w:link w:val="CommentSubject"/>
    <w:uiPriority w:val="99"/>
    <w:semiHidden/>
    <w:rsid w:val="00B42773"/>
    <w:rPr>
      <w:b/>
      <w:bCs/>
      <w:sz w:val="20"/>
      <w:szCs w:val="20"/>
    </w:rPr>
  </w:style>
  <w:style w:type="paragraph" w:styleId="Title">
    <w:name w:val="Title"/>
    <w:basedOn w:val="Normal"/>
    <w:next w:val="Normal"/>
    <w:link w:val="TitleChar"/>
    <w:uiPriority w:val="10"/>
    <w:qFormat/>
    <w:rsid w:val="00A53D6B"/>
    <w:pPr>
      <w:pBdr>
        <w:bottom w:val="single" w:sz="8" w:space="4" w:color="4F81BD" w:themeColor="accent1"/>
      </w:pBdr>
      <w:spacing w:after="300" w:line="240" w:lineRule="auto"/>
      <w:contextualSpacing/>
      <w:jc w:val="center"/>
    </w:pPr>
    <w:rPr>
      <w:rFonts w:ascii="Arial" w:eastAsiaTheme="majorEastAsia" w:hAnsi="Arial" w:cstheme="majorBidi"/>
      <w:b/>
      <w:spacing w:val="5"/>
      <w:kern w:val="28"/>
      <w:sz w:val="36"/>
      <w:szCs w:val="52"/>
    </w:rPr>
  </w:style>
  <w:style w:type="character" w:customStyle="1" w:styleId="TitleChar">
    <w:name w:val="Title Char"/>
    <w:basedOn w:val="DefaultParagraphFont"/>
    <w:link w:val="Title"/>
    <w:uiPriority w:val="10"/>
    <w:rsid w:val="00A53D6B"/>
    <w:rPr>
      <w:rFonts w:ascii="Arial" w:eastAsiaTheme="majorEastAsia" w:hAnsi="Arial" w:cstheme="majorBidi"/>
      <w:b/>
      <w:spacing w:val="5"/>
      <w:kern w:val="28"/>
      <w:sz w:val="36"/>
      <w:szCs w:val="52"/>
    </w:rPr>
  </w:style>
  <w:style w:type="paragraph" w:styleId="Subtitle">
    <w:name w:val="Subtitle"/>
    <w:basedOn w:val="Normal"/>
    <w:next w:val="Normal"/>
    <w:link w:val="SubtitleChar"/>
    <w:uiPriority w:val="11"/>
    <w:qFormat/>
    <w:rsid w:val="00AF5FF6"/>
    <w:pPr>
      <w:numPr>
        <w:ilvl w:val="1"/>
      </w:numPr>
      <w:jc w:val="center"/>
    </w:pPr>
    <w:rPr>
      <w:rFonts w:ascii="Arial" w:eastAsiaTheme="majorEastAsia" w:hAnsi="Arial" w:cstheme="majorBidi"/>
      <w:b/>
      <w:iCs/>
      <w:spacing w:val="15"/>
      <w:sz w:val="28"/>
      <w:szCs w:val="24"/>
    </w:rPr>
  </w:style>
  <w:style w:type="character" w:customStyle="1" w:styleId="SubtitleChar">
    <w:name w:val="Subtitle Char"/>
    <w:basedOn w:val="DefaultParagraphFont"/>
    <w:link w:val="Subtitle"/>
    <w:uiPriority w:val="11"/>
    <w:rsid w:val="00AF5FF6"/>
    <w:rPr>
      <w:rFonts w:ascii="Arial" w:eastAsiaTheme="majorEastAsia" w:hAnsi="Arial" w:cstheme="majorBidi"/>
      <w:b/>
      <w:iCs/>
      <w:spacing w:val="15"/>
      <w:sz w:val="2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17303"/>
    <w:pPr>
      <w:keepNext/>
      <w:keepLines/>
      <w:numPr>
        <w:numId w:val="1"/>
      </w:numPr>
      <w:spacing w:before="480" w:after="0"/>
      <w:outlineLvl w:val="0"/>
    </w:pPr>
    <w:rPr>
      <w:rFonts w:ascii="Arial" w:eastAsiaTheme="majorEastAsia" w:hAnsi="Arial" w:cstheme="majorBidi"/>
      <w:b/>
      <w:bCs/>
      <w:color w:val="000000" w:themeColor="text1"/>
      <w:sz w:val="28"/>
      <w:szCs w:val="28"/>
    </w:rPr>
  </w:style>
  <w:style w:type="paragraph" w:styleId="Heading2">
    <w:name w:val="heading 2"/>
    <w:basedOn w:val="Normal"/>
    <w:next w:val="Normal"/>
    <w:link w:val="Heading2Char"/>
    <w:uiPriority w:val="9"/>
    <w:unhideWhenUsed/>
    <w:qFormat/>
    <w:rsid w:val="00717303"/>
    <w:pPr>
      <w:keepNext/>
      <w:keepLines/>
      <w:numPr>
        <w:ilvl w:val="1"/>
        <w:numId w:val="1"/>
      </w:numPr>
      <w:spacing w:before="200" w:after="0"/>
      <w:outlineLvl w:val="1"/>
    </w:pPr>
    <w:rPr>
      <w:rFonts w:ascii="Arial" w:eastAsiaTheme="majorEastAsia" w:hAnsi="Arial" w:cstheme="majorBidi"/>
      <w:b/>
      <w:bCs/>
      <w:color w:val="000000" w:themeColor="text1"/>
      <w:sz w:val="24"/>
      <w:szCs w:val="26"/>
    </w:rPr>
  </w:style>
  <w:style w:type="paragraph" w:styleId="Heading3">
    <w:name w:val="heading 3"/>
    <w:basedOn w:val="Normal"/>
    <w:next w:val="Normal"/>
    <w:link w:val="Heading3Char"/>
    <w:uiPriority w:val="9"/>
    <w:unhideWhenUsed/>
    <w:qFormat/>
    <w:rsid w:val="00717303"/>
    <w:pPr>
      <w:keepNext/>
      <w:keepLines/>
      <w:numPr>
        <w:ilvl w:val="2"/>
        <w:numId w:val="1"/>
      </w:numPr>
      <w:spacing w:before="200" w:after="0"/>
      <w:outlineLvl w:val="2"/>
    </w:pPr>
    <w:rPr>
      <w:rFonts w:ascii="Arial" w:eastAsiaTheme="majorEastAsia" w:hAnsi="Arial" w:cstheme="majorBidi"/>
      <w:b/>
      <w:bCs/>
      <w:color w:val="000000" w:themeColor="text1"/>
    </w:rPr>
  </w:style>
  <w:style w:type="paragraph" w:styleId="Heading4">
    <w:name w:val="heading 4"/>
    <w:basedOn w:val="Normal"/>
    <w:next w:val="Normal"/>
    <w:link w:val="Heading4Char"/>
    <w:uiPriority w:val="9"/>
    <w:unhideWhenUsed/>
    <w:qFormat/>
    <w:rsid w:val="00717303"/>
    <w:pPr>
      <w:keepNext/>
      <w:keepLines/>
      <w:numPr>
        <w:ilvl w:val="3"/>
        <w:numId w:val="1"/>
      </w:numPr>
      <w:spacing w:before="200" w:after="0"/>
      <w:outlineLvl w:val="3"/>
    </w:pPr>
    <w:rPr>
      <w:rFonts w:ascii="Arial" w:eastAsiaTheme="majorEastAsia" w:hAnsi="Arial" w:cstheme="majorBidi"/>
      <w:b/>
      <w:bCs/>
      <w:iCs/>
      <w:color w:val="000000" w:themeColor="text1"/>
    </w:rPr>
  </w:style>
  <w:style w:type="paragraph" w:styleId="Heading5">
    <w:name w:val="heading 5"/>
    <w:basedOn w:val="Normal"/>
    <w:next w:val="Normal"/>
    <w:link w:val="Heading5Char"/>
    <w:uiPriority w:val="9"/>
    <w:unhideWhenUsed/>
    <w:qFormat/>
    <w:rsid w:val="00F95F4F"/>
    <w:pPr>
      <w:keepNext/>
      <w:keepLines/>
      <w:numPr>
        <w:ilvl w:val="4"/>
        <w:numId w:val="1"/>
      </w:numPr>
      <w:spacing w:before="200" w:after="0"/>
      <w:outlineLvl w:val="4"/>
    </w:pPr>
    <w:rPr>
      <w:rFonts w:ascii="Arial" w:eastAsiaTheme="majorEastAsia" w:hAnsi="Arial" w:cstheme="majorBidi"/>
      <w:b/>
      <w:color w:val="000000" w:themeColor="text1"/>
    </w:rPr>
  </w:style>
  <w:style w:type="paragraph" w:styleId="Heading6">
    <w:name w:val="heading 6"/>
    <w:basedOn w:val="Normal"/>
    <w:next w:val="Normal"/>
    <w:link w:val="Heading6Char"/>
    <w:uiPriority w:val="9"/>
    <w:semiHidden/>
    <w:unhideWhenUsed/>
    <w:qFormat/>
    <w:rsid w:val="00131F4E"/>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131F4E"/>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131F4E"/>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131F4E"/>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7303"/>
    <w:rPr>
      <w:rFonts w:ascii="Arial" w:eastAsiaTheme="majorEastAsia" w:hAnsi="Arial" w:cstheme="majorBidi"/>
      <w:b/>
      <w:bCs/>
      <w:color w:val="000000" w:themeColor="text1"/>
      <w:sz w:val="28"/>
      <w:szCs w:val="28"/>
    </w:rPr>
  </w:style>
  <w:style w:type="character" w:customStyle="1" w:styleId="Heading2Char">
    <w:name w:val="Heading 2 Char"/>
    <w:basedOn w:val="DefaultParagraphFont"/>
    <w:link w:val="Heading2"/>
    <w:uiPriority w:val="9"/>
    <w:rsid w:val="00717303"/>
    <w:rPr>
      <w:rFonts w:ascii="Arial" w:eastAsiaTheme="majorEastAsia" w:hAnsi="Arial" w:cstheme="majorBidi"/>
      <w:b/>
      <w:bCs/>
      <w:color w:val="000000" w:themeColor="text1"/>
      <w:sz w:val="24"/>
      <w:szCs w:val="26"/>
    </w:rPr>
  </w:style>
  <w:style w:type="character" w:customStyle="1" w:styleId="Heading3Char">
    <w:name w:val="Heading 3 Char"/>
    <w:basedOn w:val="DefaultParagraphFont"/>
    <w:link w:val="Heading3"/>
    <w:uiPriority w:val="9"/>
    <w:rsid w:val="00717303"/>
    <w:rPr>
      <w:rFonts w:ascii="Arial" w:eastAsiaTheme="majorEastAsia" w:hAnsi="Arial" w:cstheme="majorBidi"/>
      <w:b/>
      <w:bCs/>
      <w:color w:val="000000" w:themeColor="text1"/>
    </w:rPr>
  </w:style>
  <w:style w:type="character" w:customStyle="1" w:styleId="Heading4Char">
    <w:name w:val="Heading 4 Char"/>
    <w:basedOn w:val="DefaultParagraphFont"/>
    <w:link w:val="Heading4"/>
    <w:uiPriority w:val="9"/>
    <w:rsid w:val="00717303"/>
    <w:rPr>
      <w:rFonts w:ascii="Arial" w:eastAsiaTheme="majorEastAsia" w:hAnsi="Arial" w:cstheme="majorBidi"/>
      <w:b/>
      <w:bCs/>
      <w:iCs/>
      <w:color w:val="000000" w:themeColor="text1"/>
    </w:rPr>
  </w:style>
  <w:style w:type="character" w:customStyle="1" w:styleId="Heading5Char">
    <w:name w:val="Heading 5 Char"/>
    <w:basedOn w:val="DefaultParagraphFont"/>
    <w:link w:val="Heading5"/>
    <w:uiPriority w:val="9"/>
    <w:rsid w:val="00F95F4F"/>
    <w:rPr>
      <w:rFonts w:ascii="Arial" w:eastAsiaTheme="majorEastAsia" w:hAnsi="Arial" w:cstheme="majorBidi"/>
      <w:b/>
      <w:color w:val="000000" w:themeColor="text1"/>
    </w:rPr>
  </w:style>
  <w:style w:type="character" w:customStyle="1" w:styleId="Heading6Char">
    <w:name w:val="Heading 6 Char"/>
    <w:basedOn w:val="DefaultParagraphFont"/>
    <w:link w:val="Heading6"/>
    <w:uiPriority w:val="9"/>
    <w:semiHidden/>
    <w:rsid w:val="00131F4E"/>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131F4E"/>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131F4E"/>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131F4E"/>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C243E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semiHidden/>
    <w:unhideWhenUsed/>
    <w:qFormat/>
    <w:rsid w:val="002013B2"/>
    <w:pPr>
      <w:numPr>
        <w:numId w:val="0"/>
      </w:numPr>
      <w:outlineLvl w:val="9"/>
    </w:pPr>
    <w:rPr>
      <w:rFonts w:asciiTheme="majorHAnsi" w:hAnsiTheme="majorHAnsi"/>
      <w:color w:val="365F91" w:themeColor="accent1" w:themeShade="BF"/>
    </w:rPr>
  </w:style>
  <w:style w:type="paragraph" w:styleId="TOC1">
    <w:name w:val="toc 1"/>
    <w:basedOn w:val="Normal"/>
    <w:next w:val="Normal"/>
    <w:autoRedefine/>
    <w:uiPriority w:val="39"/>
    <w:unhideWhenUsed/>
    <w:rsid w:val="002013B2"/>
    <w:pPr>
      <w:spacing w:after="100"/>
    </w:pPr>
  </w:style>
  <w:style w:type="paragraph" w:styleId="TOC2">
    <w:name w:val="toc 2"/>
    <w:basedOn w:val="Normal"/>
    <w:next w:val="Normal"/>
    <w:autoRedefine/>
    <w:uiPriority w:val="39"/>
    <w:unhideWhenUsed/>
    <w:rsid w:val="002013B2"/>
    <w:pPr>
      <w:spacing w:after="100"/>
      <w:ind w:left="220"/>
    </w:pPr>
  </w:style>
  <w:style w:type="paragraph" w:styleId="TOC3">
    <w:name w:val="toc 3"/>
    <w:basedOn w:val="Normal"/>
    <w:next w:val="Normal"/>
    <w:autoRedefine/>
    <w:uiPriority w:val="39"/>
    <w:unhideWhenUsed/>
    <w:rsid w:val="002013B2"/>
    <w:pPr>
      <w:spacing w:after="100"/>
      <w:ind w:left="440"/>
    </w:pPr>
  </w:style>
  <w:style w:type="character" w:styleId="Hyperlink">
    <w:name w:val="Hyperlink"/>
    <w:basedOn w:val="DefaultParagraphFont"/>
    <w:uiPriority w:val="99"/>
    <w:unhideWhenUsed/>
    <w:rsid w:val="002013B2"/>
    <w:rPr>
      <w:color w:val="0000FF" w:themeColor="hyperlink"/>
      <w:u w:val="single"/>
    </w:rPr>
  </w:style>
  <w:style w:type="paragraph" w:styleId="BalloonText">
    <w:name w:val="Balloon Text"/>
    <w:basedOn w:val="Normal"/>
    <w:link w:val="BalloonTextChar"/>
    <w:uiPriority w:val="99"/>
    <w:semiHidden/>
    <w:unhideWhenUsed/>
    <w:rsid w:val="002013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13B2"/>
    <w:rPr>
      <w:rFonts w:ascii="Tahoma" w:hAnsi="Tahoma" w:cs="Tahoma"/>
      <w:sz w:val="16"/>
      <w:szCs w:val="16"/>
    </w:rPr>
  </w:style>
  <w:style w:type="paragraph" w:styleId="NoSpacing">
    <w:name w:val="No Spacing"/>
    <w:uiPriority w:val="1"/>
    <w:qFormat/>
    <w:rsid w:val="004C4D55"/>
    <w:pPr>
      <w:spacing w:after="0" w:line="240" w:lineRule="auto"/>
    </w:pPr>
  </w:style>
  <w:style w:type="paragraph" w:styleId="ListParagraph">
    <w:name w:val="List Paragraph"/>
    <w:basedOn w:val="Normal"/>
    <w:uiPriority w:val="34"/>
    <w:qFormat/>
    <w:rsid w:val="00841BD8"/>
    <w:pPr>
      <w:ind w:left="720"/>
      <w:contextualSpacing/>
    </w:pPr>
  </w:style>
  <w:style w:type="paragraph" w:styleId="Caption">
    <w:name w:val="caption"/>
    <w:basedOn w:val="Normal"/>
    <w:next w:val="Normal"/>
    <w:uiPriority w:val="35"/>
    <w:unhideWhenUsed/>
    <w:qFormat/>
    <w:rsid w:val="00F851A1"/>
    <w:pPr>
      <w:spacing w:line="240" w:lineRule="auto"/>
      <w:jc w:val="center"/>
    </w:pPr>
    <w:rPr>
      <w:b/>
      <w:bCs/>
      <w:color w:val="4F81BD" w:themeColor="accent1"/>
      <w:sz w:val="18"/>
      <w:szCs w:val="18"/>
    </w:rPr>
  </w:style>
  <w:style w:type="paragraph" w:styleId="FootnoteText">
    <w:name w:val="footnote text"/>
    <w:basedOn w:val="Normal"/>
    <w:link w:val="FootnoteTextChar"/>
    <w:uiPriority w:val="99"/>
    <w:semiHidden/>
    <w:unhideWhenUsed/>
    <w:rsid w:val="003140E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140E0"/>
    <w:rPr>
      <w:sz w:val="20"/>
      <w:szCs w:val="20"/>
    </w:rPr>
  </w:style>
  <w:style w:type="character" w:styleId="FootnoteReference">
    <w:name w:val="footnote reference"/>
    <w:basedOn w:val="DefaultParagraphFont"/>
    <w:uiPriority w:val="99"/>
    <w:semiHidden/>
    <w:unhideWhenUsed/>
    <w:rsid w:val="003140E0"/>
    <w:rPr>
      <w:vertAlign w:val="superscript"/>
    </w:rPr>
  </w:style>
  <w:style w:type="paragraph" w:styleId="Header">
    <w:name w:val="header"/>
    <w:basedOn w:val="Normal"/>
    <w:link w:val="HeaderChar"/>
    <w:uiPriority w:val="99"/>
    <w:unhideWhenUsed/>
    <w:rsid w:val="003621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362136"/>
  </w:style>
  <w:style w:type="paragraph" w:styleId="Footer">
    <w:name w:val="footer"/>
    <w:basedOn w:val="Normal"/>
    <w:link w:val="FooterChar"/>
    <w:unhideWhenUsed/>
    <w:rsid w:val="003621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2136"/>
  </w:style>
  <w:style w:type="character" w:styleId="PlaceholderText">
    <w:name w:val="Placeholder Text"/>
    <w:basedOn w:val="DefaultParagraphFont"/>
    <w:uiPriority w:val="99"/>
    <w:semiHidden/>
    <w:rsid w:val="00E55035"/>
    <w:rPr>
      <w:color w:val="808080"/>
    </w:rPr>
  </w:style>
  <w:style w:type="paragraph" w:customStyle="1" w:styleId="AnnexQH1">
    <w:name w:val="Annex Q H1"/>
    <w:basedOn w:val="Heading1"/>
    <w:next w:val="Normal"/>
    <w:link w:val="AnnexQH1Char"/>
    <w:qFormat/>
    <w:rsid w:val="00AC3C5A"/>
    <w:pPr>
      <w:numPr>
        <w:numId w:val="2"/>
      </w:numPr>
      <w:ind w:left="360"/>
    </w:pPr>
  </w:style>
  <w:style w:type="character" w:customStyle="1" w:styleId="AnnexQH1Char">
    <w:name w:val="Annex Q H1 Char"/>
    <w:basedOn w:val="Heading1Char"/>
    <w:link w:val="AnnexQH1"/>
    <w:rsid w:val="00AC3C5A"/>
    <w:rPr>
      <w:rFonts w:ascii="Arial" w:eastAsiaTheme="majorEastAsia" w:hAnsi="Arial" w:cstheme="majorBidi"/>
      <w:b/>
      <w:bCs/>
      <w:color w:val="000000" w:themeColor="text1"/>
      <w:sz w:val="28"/>
      <w:szCs w:val="28"/>
    </w:rPr>
  </w:style>
  <w:style w:type="table" w:customStyle="1" w:styleId="TableGrid1">
    <w:name w:val="Table Grid1"/>
    <w:basedOn w:val="TableNormal"/>
    <w:next w:val="TableGrid"/>
    <w:uiPriority w:val="59"/>
    <w:rsid w:val="000D745D"/>
    <w:pPr>
      <w:spacing w:after="0" w:line="240" w:lineRule="auto"/>
    </w:pPr>
    <w:rPr>
      <w:rFonts w:ascii="Times New Roman" w:eastAsia="Batang" w:hAnsi="Times New Roman" w:cs="Times New Roman"/>
      <w:sz w:val="20"/>
      <w:szCs w:val="20"/>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4">
    <w:name w:val="toc 4"/>
    <w:basedOn w:val="Normal"/>
    <w:next w:val="Normal"/>
    <w:autoRedefine/>
    <w:uiPriority w:val="39"/>
    <w:unhideWhenUsed/>
    <w:rsid w:val="003828D2"/>
    <w:pPr>
      <w:spacing w:after="100"/>
      <w:ind w:left="660"/>
    </w:pPr>
  </w:style>
  <w:style w:type="paragraph" w:styleId="TOC5">
    <w:name w:val="toc 5"/>
    <w:basedOn w:val="Normal"/>
    <w:next w:val="Normal"/>
    <w:autoRedefine/>
    <w:uiPriority w:val="39"/>
    <w:unhideWhenUsed/>
    <w:rsid w:val="00F964C8"/>
    <w:pPr>
      <w:spacing w:after="100"/>
      <w:ind w:left="880"/>
    </w:pPr>
  </w:style>
  <w:style w:type="paragraph" w:styleId="TOC6">
    <w:name w:val="toc 6"/>
    <w:basedOn w:val="Normal"/>
    <w:next w:val="Normal"/>
    <w:autoRedefine/>
    <w:uiPriority w:val="39"/>
    <w:unhideWhenUsed/>
    <w:rsid w:val="00F964C8"/>
    <w:pPr>
      <w:spacing w:after="100"/>
      <w:ind w:left="1100"/>
    </w:pPr>
  </w:style>
  <w:style w:type="paragraph" w:styleId="TOC7">
    <w:name w:val="toc 7"/>
    <w:basedOn w:val="Normal"/>
    <w:next w:val="Normal"/>
    <w:autoRedefine/>
    <w:uiPriority w:val="39"/>
    <w:unhideWhenUsed/>
    <w:rsid w:val="00F964C8"/>
    <w:pPr>
      <w:spacing w:after="100"/>
      <w:ind w:left="1320"/>
    </w:pPr>
  </w:style>
  <w:style w:type="paragraph" w:styleId="TOC8">
    <w:name w:val="toc 8"/>
    <w:basedOn w:val="Normal"/>
    <w:next w:val="Normal"/>
    <w:autoRedefine/>
    <w:uiPriority w:val="39"/>
    <w:unhideWhenUsed/>
    <w:rsid w:val="00F964C8"/>
    <w:pPr>
      <w:spacing w:after="100"/>
      <w:ind w:left="1540"/>
    </w:pPr>
  </w:style>
  <w:style w:type="paragraph" w:styleId="TOC9">
    <w:name w:val="toc 9"/>
    <w:basedOn w:val="Normal"/>
    <w:next w:val="Normal"/>
    <w:autoRedefine/>
    <w:uiPriority w:val="39"/>
    <w:unhideWhenUsed/>
    <w:rsid w:val="00F964C8"/>
    <w:pPr>
      <w:spacing w:after="100"/>
      <w:ind w:left="1760"/>
    </w:pPr>
  </w:style>
  <w:style w:type="paragraph" w:customStyle="1" w:styleId="covertext">
    <w:name w:val="cover text"/>
    <w:basedOn w:val="Normal"/>
    <w:rsid w:val="007321D6"/>
    <w:pPr>
      <w:spacing w:before="120" w:after="120" w:line="240" w:lineRule="auto"/>
    </w:pPr>
    <w:rPr>
      <w:rFonts w:ascii="Times New Roman" w:eastAsia="Times New Roman" w:hAnsi="Times New Roman" w:cs="Times New Roman"/>
      <w:sz w:val="24"/>
      <w:szCs w:val="20"/>
    </w:rPr>
  </w:style>
  <w:style w:type="character" w:styleId="CommentReference">
    <w:name w:val="annotation reference"/>
    <w:basedOn w:val="DefaultParagraphFont"/>
    <w:uiPriority w:val="99"/>
    <w:semiHidden/>
    <w:unhideWhenUsed/>
    <w:rsid w:val="00B42773"/>
    <w:rPr>
      <w:sz w:val="16"/>
      <w:szCs w:val="16"/>
    </w:rPr>
  </w:style>
  <w:style w:type="paragraph" w:styleId="CommentText">
    <w:name w:val="annotation text"/>
    <w:basedOn w:val="Normal"/>
    <w:link w:val="CommentTextChar"/>
    <w:uiPriority w:val="99"/>
    <w:semiHidden/>
    <w:unhideWhenUsed/>
    <w:rsid w:val="00B42773"/>
    <w:pPr>
      <w:spacing w:line="240" w:lineRule="auto"/>
    </w:pPr>
    <w:rPr>
      <w:sz w:val="20"/>
      <w:szCs w:val="20"/>
    </w:rPr>
  </w:style>
  <w:style w:type="character" w:customStyle="1" w:styleId="CommentTextChar">
    <w:name w:val="Comment Text Char"/>
    <w:basedOn w:val="DefaultParagraphFont"/>
    <w:link w:val="CommentText"/>
    <w:uiPriority w:val="99"/>
    <w:semiHidden/>
    <w:rsid w:val="00B42773"/>
    <w:rPr>
      <w:sz w:val="20"/>
      <w:szCs w:val="20"/>
    </w:rPr>
  </w:style>
  <w:style w:type="paragraph" w:styleId="CommentSubject">
    <w:name w:val="annotation subject"/>
    <w:basedOn w:val="CommentText"/>
    <w:next w:val="CommentText"/>
    <w:link w:val="CommentSubjectChar"/>
    <w:uiPriority w:val="99"/>
    <w:semiHidden/>
    <w:unhideWhenUsed/>
    <w:rsid w:val="00B42773"/>
    <w:rPr>
      <w:b/>
      <w:bCs/>
    </w:rPr>
  </w:style>
  <w:style w:type="character" w:customStyle="1" w:styleId="CommentSubjectChar">
    <w:name w:val="Comment Subject Char"/>
    <w:basedOn w:val="CommentTextChar"/>
    <w:link w:val="CommentSubject"/>
    <w:uiPriority w:val="99"/>
    <w:semiHidden/>
    <w:rsid w:val="00B42773"/>
    <w:rPr>
      <w:b/>
      <w:bCs/>
      <w:sz w:val="20"/>
      <w:szCs w:val="20"/>
    </w:rPr>
  </w:style>
</w:styles>
</file>

<file path=word/webSettings.xml><?xml version="1.0" encoding="utf-8"?>
<w:webSettings xmlns:r="http://schemas.openxmlformats.org/officeDocument/2006/relationships" xmlns:w="http://schemas.openxmlformats.org/wordprocessingml/2006/main">
  <w:divs>
    <w:div w:id="31268009">
      <w:bodyDiv w:val="1"/>
      <w:marLeft w:val="0"/>
      <w:marRight w:val="0"/>
      <w:marTop w:val="0"/>
      <w:marBottom w:val="0"/>
      <w:divBdr>
        <w:top w:val="none" w:sz="0" w:space="0" w:color="auto"/>
        <w:left w:val="none" w:sz="0" w:space="0" w:color="auto"/>
        <w:bottom w:val="none" w:sz="0" w:space="0" w:color="auto"/>
        <w:right w:val="none" w:sz="0" w:space="0" w:color="auto"/>
      </w:divBdr>
    </w:div>
    <w:div w:id="121383393">
      <w:bodyDiv w:val="1"/>
      <w:marLeft w:val="0"/>
      <w:marRight w:val="0"/>
      <w:marTop w:val="0"/>
      <w:marBottom w:val="0"/>
      <w:divBdr>
        <w:top w:val="none" w:sz="0" w:space="0" w:color="auto"/>
        <w:left w:val="none" w:sz="0" w:space="0" w:color="auto"/>
        <w:bottom w:val="none" w:sz="0" w:space="0" w:color="auto"/>
        <w:right w:val="none" w:sz="0" w:space="0" w:color="auto"/>
      </w:divBdr>
    </w:div>
    <w:div w:id="262034210">
      <w:bodyDiv w:val="1"/>
      <w:marLeft w:val="0"/>
      <w:marRight w:val="0"/>
      <w:marTop w:val="0"/>
      <w:marBottom w:val="0"/>
      <w:divBdr>
        <w:top w:val="none" w:sz="0" w:space="0" w:color="auto"/>
        <w:left w:val="none" w:sz="0" w:space="0" w:color="auto"/>
        <w:bottom w:val="none" w:sz="0" w:space="0" w:color="auto"/>
        <w:right w:val="none" w:sz="0" w:space="0" w:color="auto"/>
      </w:divBdr>
    </w:div>
    <w:div w:id="315957693">
      <w:bodyDiv w:val="1"/>
      <w:marLeft w:val="0"/>
      <w:marRight w:val="0"/>
      <w:marTop w:val="0"/>
      <w:marBottom w:val="0"/>
      <w:divBdr>
        <w:top w:val="none" w:sz="0" w:space="0" w:color="auto"/>
        <w:left w:val="none" w:sz="0" w:space="0" w:color="auto"/>
        <w:bottom w:val="none" w:sz="0" w:space="0" w:color="auto"/>
        <w:right w:val="none" w:sz="0" w:space="0" w:color="auto"/>
      </w:divBdr>
    </w:div>
    <w:div w:id="335158228">
      <w:bodyDiv w:val="1"/>
      <w:marLeft w:val="0"/>
      <w:marRight w:val="0"/>
      <w:marTop w:val="0"/>
      <w:marBottom w:val="0"/>
      <w:divBdr>
        <w:top w:val="none" w:sz="0" w:space="0" w:color="auto"/>
        <w:left w:val="none" w:sz="0" w:space="0" w:color="auto"/>
        <w:bottom w:val="none" w:sz="0" w:space="0" w:color="auto"/>
        <w:right w:val="none" w:sz="0" w:space="0" w:color="auto"/>
      </w:divBdr>
    </w:div>
    <w:div w:id="426540036">
      <w:bodyDiv w:val="1"/>
      <w:marLeft w:val="0"/>
      <w:marRight w:val="0"/>
      <w:marTop w:val="0"/>
      <w:marBottom w:val="0"/>
      <w:divBdr>
        <w:top w:val="none" w:sz="0" w:space="0" w:color="auto"/>
        <w:left w:val="none" w:sz="0" w:space="0" w:color="auto"/>
        <w:bottom w:val="none" w:sz="0" w:space="0" w:color="auto"/>
        <w:right w:val="none" w:sz="0" w:space="0" w:color="auto"/>
      </w:divBdr>
    </w:div>
    <w:div w:id="797727487">
      <w:bodyDiv w:val="1"/>
      <w:marLeft w:val="0"/>
      <w:marRight w:val="0"/>
      <w:marTop w:val="0"/>
      <w:marBottom w:val="0"/>
      <w:divBdr>
        <w:top w:val="none" w:sz="0" w:space="0" w:color="auto"/>
        <w:left w:val="none" w:sz="0" w:space="0" w:color="auto"/>
        <w:bottom w:val="none" w:sz="0" w:space="0" w:color="auto"/>
        <w:right w:val="none" w:sz="0" w:space="0" w:color="auto"/>
      </w:divBdr>
    </w:div>
    <w:div w:id="1039162900">
      <w:bodyDiv w:val="1"/>
      <w:marLeft w:val="0"/>
      <w:marRight w:val="0"/>
      <w:marTop w:val="0"/>
      <w:marBottom w:val="0"/>
      <w:divBdr>
        <w:top w:val="none" w:sz="0" w:space="0" w:color="auto"/>
        <w:left w:val="none" w:sz="0" w:space="0" w:color="auto"/>
        <w:bottom w:val="none" w:sz="0" w:space="0" w:color="auto"/>
        <w:right w:val="none" w:sz="0" w:space="0" w:color="auto"/>
      </w:divBdr>
    </w:div>
    <w:div w:id="1210145385">
      <w:bodyDiv w:val="1"/>
      <w:marLeft w:val="0"/>
      <w:marRight w:val="0"/>
      <w:marTop w:val="0"/>
      <w:marBottom w:val="0"/>
      <w:divBdr>
        <w:top w:val="none" w:sz="0" w:space="0" w:color="auto"/>
        <w:left w:val="none" w:sz="0" w:space="0" w:color="auto"/>
        <w:bottom w:val="none" w:sz="0" w:space="0" w:color="auto"/>
        <w:right w:val="none" w:sz="0" w:space="0" w:color="auto"/>
      </w:divBdr>
    </w:div>
    <w:div w:id="1288976234">
      <w:bodyDiv w:val="1"/>
      <w:marLeft w:val="0"/>
      <w:marRight w:val="0"/>
      <w:marTop w:val="0"/>
      <w:marBottom w:val="0"/>
      <w:divBdr>
        <w:top w:val="none" w:sz="0" w:space="0" w:color="auto"/>
        <w:left w:val="none" w:sz="0" w:space="0" w:color="auto"/>
        <w:bottom w:val="none" w:sz="0" w:space="0" w:color="auto"/>
        <w:right w:val="none" w:sz="0" w:space="0" w:color="auto"/>
      </w:divBdr>
    </w:div>
    <w:div w:id="1310669573">
      <w:bodyDiv w:val="1"/>
      <w:marLeft w:val="0"/>
      <w:marRight w:val="0"/>
      <w:marTop w:val="0"/>
      <w:marBottom w:val="0"/>
      <w:divBdr>
        <w:top w:val="none" w:sz="0" w:space="0" w:color="auto"/>
        <w:left w:val="none" w:sz="0" w:space="0" w:color="auto"/>
        <w:bottom w:val="none" w:sz="0" w:space="0" w:color="auto"/>
        <w:right w:val="none" w:sz="0" w:space="0" w:color="auto"/>
      </w:divBdr>
    </w:div>
    <w:div w:id="1963076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2F8995C-F461-4180-94C6-456779A061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9</Pages>
  <Words>2786</Words>
  <Characters>15881</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IEEE 802 recommendations on IEEE 802 related Smart Grid standards</vt:lpstr>
    </vt:vector>
  </TitlesOfParts>
  <Company>EPRI</Company>
  <LinksUpToDate>false</LinksUpToDate>
  <CharactersWithSpaces>18630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IEEE 802 recommendations on IEEE 802 related Smart Grid standards</dc:title>
  <dc:creator>James Gilb</dc:creator>
  <cp:lastModifiedBy>Trainwreck</cp:lastModifiedBy>
  <cp:revision>9</cp:revision>
  <dcterms:created xsi:type="dcterms:W3CDTF">2013-03-22T19:39:00Z</dcterms:created>
  <dcterms:modified xsi:type="dcterms:W3CDTF">2013-03-22T20:10:00Z</dcterms:modified>
</cp:coreProperties>
</file>