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9181D" w14:textId="77777777"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Pr="007C04FD">
        <w:rPr>
          <w:rFonts w:hint="eastAsia"/>
          <w:b/>
          <w:color w:val="000000" w:themeColor="text1"/>
          <w:sz w:val="32"/>
          <w:szCs w:val="32"/>
        </w:rPr>
        <w:t>P</w:t>
      </w:r>
      <w:r w:rsidRPr="007C04FD">
        <w:rPr>
          <w:b/>
          <w:color w:val="000000" w:themeColor="text1"/>
          <w:sz w:val="32"/>
          <w:szCs w:val="32"/>
        </w:rPr>
        <w:t>802.</w:t>
      </w:r>
      <w:r w:rsidR="00282C29">
        <w:rPr>
          <w:rFonts w:hint="eastAsia"/>
          <w:b/>
          <w:color w:val="000000" w:themeColor="text1"/>
          <w:sz w:val="32"/>
          <w:szCs w:val="32"/>
        </w:rPr>
        <w:t>22</w:t>
      </w:r>
      <w:r w:rsidRPr="007C04FD">
        <w:rPr>
          <w:b/>
          <w:color w:val="000000" w:themeColor="text1"/>
          <w:sz w:val="32"/>
          <w:szCs w:val="32"/>
        </w:rPr>
        <w:t xml:space="preserve">, </w:t>
      </w:r>
      <w:r w:rsidR="00282C29">
        <w:rPr>
          <w:b/>
          <w:color w:val="000000" w:themeColor="text1"/>
          <w:sz w:val="32"/>
          <w:szCs w:val="32"/>
        </w:rPr>
        <w:t>Revision</w:t>
      </w:r>
      <w:r w:rsidRPr="007C04FD">
        <w:rPr>
          <w:b/>
          <w:color w:val="000000" w:themeColor="text1"/>
          <w:sz w:val="32"/>
          <w:szCs w:val="32"/>
        </w:rPr>
        <w:t xml:space="preserve"> to </w:t>
      </w:r>
      <w:r>
        <w:rPr>
          <w:b/>
          <w:color w:val="000000" w:themeColor="text1"/>
          <w:sz w:val="32"/>
          <w:szCs w:val="32"/>
        </w:rPr>
        <w:t xml:space="preserve">IEEE Std. </w:t>
      </w:r>
      <w:r w:rsidRPr="007C04FD">
        <w:rPr>
          <w:b/>
          <w:color w:val="000000" w:themeColor="text1"/>
          <w:sz w:val="32"/>
          <w:szCs w:val="32"/>
        </w:rPr>
        <w:t>802.</w:t>
      </w:r>
      <w:r w:rsidRPr="007C04FD">
        <w:rPr>
          <w:rFonts w:hint="eastAsia"/>
          <w:b/>
          <w:color w:val="000000" w:themeColor="text1"/>
          <w:sz w:val="32"/>
          <w:szCs w:val="32"/>
        </w:rPr>
        <w:t>22-2011</w:t>
      </w:r>
    </w:p>
    <w:p w14:paraId="352EF431" w14:textId="77777777" w:rsidR="00322B44" w:rsidRDefault="00322B44" w:rsidP="00322B44">
      <w:pPr>
        <w:rPr>
          <w:b/>
          <w:color w:val="000000" w:themeColor="text1"/>
        </w:rPr>
      </w:pPr>
    </w:p>
    <w:p w14:paraId="655AC59A" w14:textId="77777777" w:rsidR="007F3FDE" w:rsidRPr="000D6529" w:rsidRDefault="007F3FDE" w:rsidP="007F3FDE">
      <w:pPr>
        <w:pStyle w:val="PlainText"/>
        <w:tabs>
          <w:tab w:val="left" w:pos="360"/>
        </w:tabs>
        <w:rPr>
          <w:rFonts w:ascii="Times New Roman" w:hAnsi="Times New Roman"/>
        </w:rPr>
      </w:pPr>
    </w:p>
    <w:p w14:paraId="665BA1EC" w14:textId="77777777"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14:paraId="645FDA09" w14:textId="77777777"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FB64C3">
        <w:t>1.1</w:t>
      </w:r>
      <w:r>
        <w:fldChar w:fldCharType="end"/>
      </w:r>
      <w:r w:rsidRPr="000D6529">
        <w:t>, and the 5C requirements</w:t>
      </w:r>
      <w:ins w:id="0" w:author="Apurva Mody" w:date="2014-03-18T00:34:00Z">
        <w:r w:rsidR="007175B8">
          <w:t>, 1.2</w:t>
        </w:r>
      </w:ins>
      <w:r w:rsidRPr="000D6529">
        <w:t>.</w:t>
      </w:r>
    </w:p>
    <w:p w14:paraId="4C3C7C69" w14:textId="77777777"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1" w:name="__RefHeading__5867_1944447809"/>
      <w:bookmarkEnd w:id="1"/>
      <w:r w:rsidRPr="000D6529">
        <w:rPr>
          <w:rFonts w:ascii="Times New Roman" w:hAnsi="Times New Roman"/>
        </w:rPr>
        <w:t>Project process requirements</w:t>
      </w:r>
    </w:p>
    <w:p w14:paraId="477DACA0"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2" w:name="__RefHeading__9700_1012863564"/>
      <w:bookmarkEnd w:id="2"/>
      <w:r w:rsidRPr="000D6529">
        <w:rPr>
          <w:rFonts w:ascii="Times New Roman" w:hAnsi="Times New Roman"/>
        </w:rPr>
        <w:t>Managed objects</w:t>
      </w:r>
    </w:p>
    <w:p w14:paraId="3B543FDB" w14:textId="77777777" w:rsidR="007F3FDE" w:rsidRPr="000D6529" w:rsidRDefault="007F3FDE" w:rsidP="007F3FDE">
      <w:pPr>
        <w:pStyle w:val="BodyText"/>
      </w:pPr>
      <w:r w:rsidRPr="000D6529">
        <w:t>Describe the plan for developing a definition of managed objects.  The plan shall specify one of the following:</w:t>
      </w:r>
    </w:p>
    <w:p w14:paraId="2A228436" w14:textId="77777777" w:rsidR="007F3FDE" w:rsidRPr="000D6529" w:rsidRDefault="007F3FDE" w:rsidP="007F3FDE">
      <w:pPr>
        <w:pStyle w:val="LetteredList1"/>
        <w:numPr>
          <w:ilvl w:val="0"/>
          <w:numId w:val="13"/>
        </w:numPr>
      </w:pPr>
      <w:r w:rsidRPr="000D6529">
        <w:t>The definitions will be part of this project.</w:t>
      </w:r>
    </w:p>
    <w:p w14:paraId="0936C252" w14:textId="77777777"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14:paraId="14C967D5" w14:textId="77777777" w:rsidR="007F3FDE" w:rsidRPr="000D6529" w:rsidRDefault="007F3FDE" w:rsidP="007F3FDE">
      <w:pPr>
        <w:pStyle w:val="LetteredList1"/>
        <w:numPr>
          <w:ilvl w:val="0"/>
          <w:numId w:val="13"/>
        </w:numPr>
      </w:pPr>
      <w:r w:rsidRPr="000D6529">
        <w:t>The definitions will not be developed and explain why such definitions are not needed.</w:t>
      </w:r>
    </w:p>
    <w:p w14:paraId="0DA11805" w14:textId="77777777" w:rsidR="007F3FDE" w:rsidRPr="000D6529" w:rsidRDefault="007F3FDE" w:rsidP="007F3FDE">
      <w:pPr>
        <w:pStyle w:val="LetteredList1"/>
        <w:tabs>
          <w:tab w:val="clear" w:pos="720"/>
        </w:tabs>
        <w:ind w:firstLine="0"/>
      </w:pPr>
    </w:p>
    <w:p w14:paraId="78232FC9" w14:textId="77777777" w:rsidR="007F3FDE" w:rsidRPr="000D6529" w:rsidRDefault="007F3FDE" w:rsidP="007F3FDE">
      <w:pPr>
        <w:pStyle w:val="LetteredList1"/>
        <w:tabs>
          <w:tab w:val="clear" w:pos="720"/>
        </w:tabs>
      </w:pPr>
      <w:r>
        <w:rPr>
          <w:i/>
        </w:rPr>
        <w:t>Ans: a)</w:t>
      </w:r>
      <w:r w:rsidRPr="007F3FDE">
        <w:t xml:space="preserve"> </w:t>
      </w:r>
      <w:r w:rsidRPr="000D6529">
        <w:t>The definitions will be part of this project.</w:t>
      </w:r>
      <w:r>
        <w:t xml:space="preserve"> The Amendment P802.22a on MIBs and Management Plane Procedures will be folded into the base IEEE Std. 802.22-2011 as part of this revision. </w:t>
      </w:r>
    </w:p>
    <w:p w14:paraId="78ED2628" w14:textId="77777777" w:rsidR="007F3FDE" w:rsidRPr="000D6529" w:rsidRDefault="007F3FDE" w:rsidP="007F3FDE">
      <w:pPr>
        <w:pStyle w:val="LetteredList1"/>
        <w:tabs>
          <w:tab w:val="clear" w:pos="720"/>
        </w:tabs>
        <w:ind w:left="0" w:firstLine="0"/>
      </w:pPr>
    </w:p>
    <w:p w14:paraId="3CDDBB5A"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3" w:name="__RefHeading__9702_1012863564"/>
      <w:bookmarkEnd w:id="3"/>
      <w:r w:rsidRPr="000D6529">
        <w:rPr>
          <w:rFonts w:ascii="Times New Roman" w:hAnsi="Times New Roman"/>
        </w:rPr>
        <w:t>Coexistence</w:t>
      </w:r>
    </w:p>
    <w:p w14:paraId="2169380D" w14:textId="77777777"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14:paraId="5C9801B8" w14:textId="77777777"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14:paraId="4E86D61F" w14:textId="77777777" w:rsidR="007F3FDE" w:rsidRPr="000D6529" w:rsidRDefault="007F3FDE" w:rsidP="007F3FDE">
      <w:pPr>
        <w:pStyle w:val="LetteredList1"/>
        <w:numPr>
          <w:ilvl w:val="0"/>
          <w:numId w:val="14"/>
        </w:numPr>
      </w:pPr>
      <w:r w:rsidRPr="000D6529">
        <w:t>If not, explain why the CA document is not applicable.</w:t>
      </w:r>
    </w:p>
    <w:p w14:paraId="25D13AC8" w14:textId="77777777" w:rsidR="007F3FDE" w:rsidRPr="000D6529" w:rsidRDefault="007F3FDE" w:rsidP="007F3FDE">
      <w:pPr>
        <w:pStyle w:val="LetteredList1"/>
        <w:tabs>
          <w:tab w:val="clear" w:pos="720"/>
        </w:tabs>
        <w:ind w:firstLine="0"/>
      </w:pPr>
    </w:p>
    <w:p w14:paraId="66C8C420" w14:textId="77777777" w:rsidR="007F3FDE" w:rsidRPr="007F3FDE" w:rsidRDefault="007F3FDE" w:rsidP="007F3FDE">
      <w:pPr>
        <w:pStyle w:val="LetteredList1"/>
        <w:tabs>
          <w:tab w:val="clear" w:pos="720"/>
        </w:tabs>
        <w:ind w:left="0" w:firstLine="0"/>
        <w:rPr>
          <w:i/>
          <w:sz w:val="28"/>
        </w:rPr>
      </w:pPr>
      <w:r w:rsidRPr="007F3FDE">
        <w:rPr>
          <w:i/>
          <w:sz w:val="28"/>
        </w:rPr>
        <w:t>yes</w:t>
      </w:r>
    </w:p>
    <w:p w14:paraId="3F18E5AD" w14:textId="77777777" w:rsidR="007F3FDE" w:rsidRDefault="007F3FDE" w:rsidP="0082527A">
      <w:pPr>
        <w:jc w:val="both"/>
        <w:rPr>
          <w:b/>
          <w:color w:val="000000" w:themeColor="text1"/>
        </w:rPr>
      </w:pPr>
    </w:p>
    <w:p w14:paraId="393006D3" w14:textId="77777777" w:rsidR="007F3FDE" w:rsidRDefault="007F3FDE" w:rsidP="0082527A">
      <w:pPr>
        <w:jc w:val="both"/>
        <w:rPr>
          <w:b/>
          <w:color w:val="000000" w:themeColor="text1"/>
        </w:rPr>
      </w:pPr>
    </w:p>
    <w:p w14:paraId="0282927D" w14:textId="77777777" w:rsidR="007F3FDE" w:rsidRDefault="007F3FDE">
      <w:pPr>
        <w:rPr>
          <w:b/>
          <w:color w:val="000000" w:themeColor="text1"/>
        </w:rPr>
      </w:pPr>
      <w:r>
        <w:rPr>
          <w:b/>
          <w:color w:val="000000" w:themeColor="text1"/>
        </w:rPr>
        <w:br w:type="page"/>
      </w:r>
    </w:p>
    <w:p w14:paraId="663A83F9" w14:textId="77777777" w:rsidR="007F3FDE" w:rsidRDefault="007F3FDE" w:rsidP="0082527A">
      <w:pPr>
        <w:jc w:val="both"/>
        <w:rPr>
          <w:b/>
          <w:color w:val="000000" w:themeColor="text1"/>
        </w:rPr>
      </w:pPr>
      <w:r>
        <w:rPr>
          <w:b/>
          <w:color w:val="000000" w:themeColor="text1"/>
        </w:rPr>
        <w:lastRenderedPageBreak/>
        <w:t>1.2 - 5C Requirements</w:t>
      </w:r>
    </w:p>
    <w:p w14:paraId="6DE5DAFF" w14:textId="77777777" w:rsidR="007F3FDE" w:rsidRDefault="007F3FDE" w:rsidP="0082527A">
      <w:pPr>
        <w:jc w:val="both"/>
        <w:rPr>
          <w:b/>
          <w:color w:val="000000" w:themeColor="text1"/>
        </w:rPr>
      </w:pPr>
    </w:p>
    <w:p w14:paraId="260F5CED" w14:textId="77777777"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14:paraId="366CC657" w14:textId="77777777"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14:paraId="0601D412" w14:textId="77777777" w:rsidR="00322B44" w:rsidRPr="007C04FD" w:rsidRDefault="00322B44" w:rsidP="0082527A">
      <w:pPr>
        <w:jc w:val="both"/>
        <w:rPr>
          <w:b/>
          <w:color w:val="000000" w:themeColor="text1"/>
        </w:rPr>
      </w:pPr>
      <w:r>
        <w:rPr>
          <w:b/>
          <w:color w:val="000000" w:themeColor="text1"/>
        </w:rPr>
        <w:t>a) Broad sets of applicability</w:t>
      </w:r>
    </w:p>
    <w:p w14:paraId="0F316F90" w14:textId="77777777" w:rsidR="00322B44" w:rsidRDefault="00322B44" w:rsidP="0082527A">
      <w:pPr>
        <w:jc w:val="both"/>
        <w:rPr>
          <w:color w:val="000000" w:themeColor="text1"/>
        </w:rPr>
      </w:pPr>
    </w:p>
    <w:p w14:paraId="7691A38D" w14:textId="1DE3CEF4" w:rsidR="00927F22" w:rsidRDefault="00927F22" w:rsidP="0082527A">
      <w:pPr>
        <w:jc w:val="both"/>
        <w:rPr>
          <w:bCs/>
          <w:color w:val="000000" w:themeColor="text1"/>
          <w:lang w:val="en-US"/>
        </w:rPr>
      </w:pPr>
      <w:r w:rsidRPr="000A0E61">
        <w:rPr>
          <w:bCs/>
          <w:color w:val="000000" w:themeColor="text1"/>
          <w:lang w:val="en-US"/>
        </w:rPr>
        <w:t xml:space="preserve">Since 2005, when the 802.22 PAR was first submitted and approved, </w:t>
      </w:r>
      <w:ins w:id="4" w:author="Oliver Holland" w:date="2019-03-31T00:20:00Z">
        <w:r w:rsidR="00201089">
          <w:rPr>
            <w:bCs/>
            <w:color w:val="000000" w:themeColor="text1"/>
            <w:lang w:val="en-US"/>
          </w:rPr>
          <w:t xml:space="preserve">the </w:t>
        </w:r>
      </w:ins>
      <w:r w:rsidRPr="000A0E61">
        <w:rPr>
          <w:bCs/>
          <w:color w:val="000000" w:themeColor="text1"/>
          <w:lang w:val="en-US"/>
        </w:rPr>
        <w:t xml:space="preserve">FCC, NTIA and other regulators have broadened their horizons for cooperative spectrum sharing approaches in order to optimize spectrum utilization. </w:t>
      </w:r>
      <w:del w:id="5" w:author="Oliver Holland" w:date="2019-03-31T00:20:00Z">
        <w:r w:rsidRPr="0020678A" w:rsidDel="00201089">
          <w:rPr>
            <w:bCs/>
            <w:color w:val="000000" w:themeColor="text1"/>
            <w:lang w:val="en-US"/>
          </w:rPr>
          <w:delText xml:space="preserve">For example </w:delText>
        </w:r>
      </w:del>
      <w:ins w:id="6" w:author="Oliver Holland" w:date="2019-03-31T00:20:00Z">
        <w:r w:rsidR="00201089">
          <w:rPr>
            <w:bCs/>
            <w:color w:val="000000" w:themeColor="text1"/>
            <w:lang w:val="en-US"/>
          </w:rPr>
          <w:t>S</w:t>
        </w:r>
      </w:ins>
      <w:del w:id="7" w:author="Oliver Holland" w:date="2019-03-31T00:20:00Z">
        <w:r w:rsidRPr="0020678A" w:rsidDel="00201089">
          <w:rPr>
            <w:bCs/>
            <w:color w:val="000000" w:themeColor="text1"/>
            <w:lang w:val="en-US"/>
          </w:rPr>
          <w:delText>s</w:delText>
        </w:r>
      </w:del>
      <w:r w:rsidRPr="0020678A">
        <w:rPr>
          <w:bCs/>
          <w:color w:val="000000" w:themeColor="text1"/>
          <w:lang w:val="en-US"/>
        </w:rPr>
        <w:t>ee</w:t>
      </w:r>
      <w:ins w:id="8" w:author="Oliver Holland" w:date="2019-03-31T00:20:00Z">
        <w:r w:rsidR="00201089">
          <w:rPr>
            <w:bCs/>
            <w:color w:val="000000" w:themeColor="text1"/>
            <w:lang w:val="en-US"/>
          </w:rPr>
          <w:t>, for example,</w:t>
        </w:r>
      </w:ins>
      <w:r w:rsidRPr="0020678A">
        <w:rPr>
          <w:bCs/>
          <w:color w:val="000000" w:themeColor="text1"/>
          <w:lang w:val="en-US"/>
        </w:rPr>
        <w:t xml:space="preserve"> the </w:t>
      </w:r>
      <w:del w:id="9" w:author="Apurva Mody [2]" w:date="2019-04-07T19:48:00Z">
        <w:r w:rsidRPr="0020678A" w:rsidDel="00A53509">
          <w:rPr>
            <w:bCs/>
            <w:color w:val="000000" w:themeColor="text1"/>
            <w:lang w:val="en-US"/>
          </w:rPr>
          <w:delText>PCAST Report</w:delText>
        </w:r>
      </w:del>
      <w:ins w:id="10" w:author="Apurva Mody [2]" w:date="2019-04-07T19:48:00Z">
        <w:r w:rsidR="00A53509">
          <w:rPr>
            <w:bCs/>
            <w:color w:val="000000" w:themeColor="text1"/>
            <w:lang w:val="en-US"/>
          </w:rPr>
          <w:t>tutorial that was presented during the March 2019 Plenary Meeting</w:t>
        </w:r>
      </w:ins>
      <w:r w:rsidR="00D93C80">
        <w:rPr>
          <w:bCs/>
          <w:color w:val="000000" w:themeColor="text1"/>
          <w:lang w:val="en-US"/>
        </w:rPr>
        <w:t xml:space="preserve"> [1</w:t>
      </w:r>
      <w:r w:rsidR="00A61F54" w:rsidRPr="0020678A">
        <w:rPr>
          <w:bCs/>
          <w:color w:val="000000" w:themeColor="text1"/>
          <w:lang w:val="en-US"/>
        </w:rPr>
        <w:t>]</w:t>
      </w:r>
      <w:del w:id="11" w:author="Oliver Holland" w:date="2019-03-31T00:20:00Z">
        <w:r w:rsidR="008351C8" w:rsidDel="00201089">
          <w:rPr>
            <w:bCs/>
            <w:color w:val="000000" w:themeColor="text1"/>
            <w:lang w:val="en-US"/>
          </w:rPr>
          <w:delText xml:space="preserve"> </w:delText>
        </w:r>
        <w:r w:rsidR="00E4302E" w:rsidDel="00201089">
          <w:rPr>
            <w:bCs/>
            <w:color w:val="000000" w:themeColor="text1"/>
            <w:lang w:val="en-US"/>
          </w:rPr>
          <w:delText>-</w:delText>
        </w:r>
        <w:r w:rsidRPr="0020678A" w:rsidDel="00201089">
          <w:rPr>
            <w:bCs/>
            <w:color w:val="000000" w:themeColor="text1"/>
            <w:lang w:val="en-US"/>
          </w:rPr>
          <w:delText xml:space="preserve"> Realizing Full Potential of Government Held Spectrum</w:delText>
        </w:r>
      </w:del>
      <w:r w:rsidR="00D93C80">
        <w:rPr>
          <w:bCs/>
          <w:color w:val="000000" w:themeColor="text1"/>
          <w:lang w:val="en-US"/>
        </w:rPr>
        <w:t>.</w:t>
      </w:r>
    </w:p>
    <w:p w14:paraId="4C3C59EC" w14:textId="77777777" w:rsidR="00927F22" w:rsidRPr="000A0E61" w:rsidRDefault="00927F22" w:rsidP="0082527A">
      <w:pPr>
        <w:jc w:val="both"/>
        <w:rPr>
          <w:color w:val="000000" w:themeColor="text1"/>
          <w:lang w:val="en-US"/>
        </w:rPr>
      </w:pPr>
    </w:p>
    <w:p w14:paraId="42529CC2" w14:textId="77777777" w:rsidR="00AC3289" w:rsidRPr="00AC3289" w:rsidDel="00201089" w:rsidRDefault="00201089" w:rsidP="0082527A">
      <w:pPr>
        <w:jc w:val="both"/>
        <w:rPr>
          <w:del w:id="12" w:author="Oliver Holland" w:date="2019-03-31T00:21:00Z"/>
          <w:bCs/>
          <w:color w:val="000000" w:themeColor="text1"/>
          <w:lang w:val="en-US"/>
        </w:rPr>
      </w:pPr>
      <w:ins w:id="13" w:author="Oliver Holland" w:date="2019-03-31T00:20:00Z">
        <w:r>
          <w:rPr>
            <w:bCs/>
            <w:color w:val="000000" w:themeColor="text1"/>
            <w:lang w:val="en-US"/>
          </w:rPr>
          <w:t xml:space="preserve">The </w:t>
        </w:r>
      </w:ins>
      <w:r w:rsidR="00927F22" w:rsidRPr="000A0E61">
        <w:rPr>
          <w:bCs/>
          <w:color w:val="000000" w:themeColor="text1"/>
          <w:lang w:val="en-US"/>
        </w:rPr>
        <w:t>FCC/</w:t>
      </w:r>
      <w:del w:id="14" w:author="Holland, Oliver" w:date="2019-03-30T23:15:00Z">
        <w:r w:rsidR="00927F22" w:rsidRPr="000A0E61" w:rsidDel="00EA688A">
          <w:rPr>
            <w:bCs/>
            <w:color w:val="000000" w:themeColor="text1"/>
            <w:lang w:val="en-US"/>
          </w:rPr>
          <w:delText xml:space="preserve"> </w:delText>
        </w:r>
      </w:del>
      <w:r w:rsidR="00927F22" w:rsidRPr="000A0E61">
        <w:rPr>
          <w:bCs/>
          <w:color w:val="000000" w:themeColor="text1"/>
          <w:lang w:val="en-US"/>
        </w:rPr>
        <w:t>NTIA are in the process of opening new spectrum bands which specifically require multi-levels of regulated users to share the spectrum utilizing cognitive radio behavi</w:t>
      </w:r>
      <w:r w:rsidR="00927F22">
        <w:rPr>
          <w:bCs/>
          <w:color w:val="000000" w:themeColor="text1"/>
          <w:lang w:val="en-US"/>
        </w:rPr>
        <w:t xml:space="preserve">or. </w:t>
      </w:r>
      <w:r w:rsidR="00AC3289" w:rsidRPr="00AC3289">
        <w:rPr>
          <w:bCs/>
          <w:color w:val="000000" w:themeColor="text1"/>
          <w:lang w:val="en-US"/>
        </w:rPr>
        <w:t xml:space="preserve">For our purposes, we define spectrum sharing as a mechanism which ensures that primary services are protected from interference while allowing other opportunistic devices to share </w:t>
      </w:r>
      <w:r w:rsidR="00BD7100">
        <w:rPr>
          <w:bCs/>
          <w:color w:val="000000" w:themeColor="text1"/>
          <w:lang w:val="en-US"/>
        </w:rPr>
        <w:t xml:space="preserve">the </w:t>
      </w:r>
      <w:r w:rsidR="00AC3289" w:rsidRPr="00AC3289">
        <w:rPr>
          <w:bCs/>
          <w:color w:val="000000" w:themeColor="text1"/>
          <w:lang w:val="en-US"/>
        </w:rPr>
        <w:t>spectrum.</w:t>
      </w:r>
      <w:ins w:id="15" w:author="Oliver Holland" w:date="2019-03-31T00:21:00Z">
        <w:r>
          <w:rPr>
            <w:bCs/>
            <w:color w:val="000000" w:themeColor="text1"/>
            <w:lang w:val="en-US"/>
          </w:rPr>
          <w:t xml:space="preserve"> </w:t>
        </w:r>
      </w:ins>
    </w:p>
    <w:p w14:paraId="76549923" w14:textId="77777777" w:rsidR="00AC3289" w:rsidDel="00201089" w:rsidRDefault="00AC3289" w:rsidP="0082527A">
      <w:pPr>
        <w:jc w:val="both"/>
        <w:rPr>
          <w:del w:id="16" w:author="Oliver Holland" w:date="2019-03-31T00:21:00Z"/>
          <w:color w:val="000000" w:themeColor="text1"/>
          <w:lang w:val="en-US"/>
        </w:rPr>
      </w:pPr>
    </w:p>
    <w:p w14:paraId="2683CBAD" w14:textId="6881A740" w:rsidR="00927F22" w:rsidRPr="00E65A8D" w:rsidRDefault="00927F22" w:rsidP="0082527A">
      <w:pPr>
        <w:jc w:val="both"/>
        <w:rPr>
          <w:color w:val="000000" w:themeColor="text1"/>
          <w:lang w:val="en-US"/>
        </w:rPr>
      </w:pPr>
      <w:r w:rsidRPr="000A0E61">
        <w:rPr>
          <w:bCs/>
          <w:color w:val="000000" w:themeColor="text1"/>
          <w:lang w:val="en-US"/>
        </w:rPr>
        <w:t xml:space="preserve">While these new bands have been </w:t>
      </w:r>
      <w:ins w:id="17" w:author="Oliver Holland" w:date="2019-03-31T00:15:00Z">
        <w:r w:rsidR="00201089">
          <w:rPr>
            <w:bCs/>
            <w:color w:val="000000" w:themeColor="text1"/>
            <w:lang w:val="en-US"/>
          </w:rPr>
          <w:t xml:space="preserve">or are being </w:t>
        </w:r>
      </w:ins>
      <w:r w:rsidRPr="000A0E61">
        <w:rPr>
          <w:bCs/>
          <w:color w:val="000000" w:themeColor="text1"/>
          <w:lang w:val="en-US"/>
        </w:rPr>
        <w:t>specified by the FCC for the United States</w:t>
      </w:r>
      <w:ins w:id="18" w:author="Oliver Holland" w:date="2019-03-31T00:12:00Z">
        <w:r w:rsidR="00201089">
          <w:rPr>
            <w:bCs/>
            <w:color w:val="000000" w:themeColor="text1"/>
            <w:lang w:val="en-US"/>
          </w:rPr>
          <w:t xml:space="preserve"> [</w:t>
        </w:r>
      </w:ins>
      <w:ins w:id="19" w:author="Apurva Mody [2]" w:date="2019-04-07T20:07:00Z">
        <w:r w:rsidR="00525ACE">
          <w:rPr>
            <w:bCs/>
            <w:color w:val="000000" w:themeColor="text1"/>
            <w:lang w:val="en-US"/>
          </w:rPr>
          <w:t>3</w:t>
        </w:r>
      </w:ins>
      <w:ins w:id="20" w:author="Oliver Holland" w:date="2019-03-31T00:12:00Z">
        <w:del w:id="21" w:author="Apurva Mody [2]" w:date="2019-04-07T20:07:00Z">
          <w:r w:rsidR="00201089" w:rsidDel="00525ACE">
            <w:rPr>
              <w:bCs/>
              <w:color w:val="000000" w:themeColor="text1"/>
              <w:lang w:val="en-US"/>
            </w:rPr>
            <w:delText>2</w:delText>
          </w:r>
        </w:del>
        <w:r w:rsidR="00201089">
          <w:rPr>
            <w:bCs/>
            <w:color w:val="000000" w:themeColor="text1"/>
            <w:lang w:val="en-US"/>
          </w:rPr>
          <w:t>]</w:t>
        </w:r>
        <w:proofErr w:type="gramStart"/>
        <w:r w:rsidR="00201089">
          <w:rPr>
            <w:bCs/>
            <w:color w:val="000000" w:themeColor="text1"/>
            <w:lang w:val="en-US"/>
          </w:rPr>
          <w:t>-[</w:t>
        </w:r>
      </w:ins>
      <w:proofErr w:type="gramEnd"/>
      <w:ins w:id="22" w:author="Apurva Mody [2]" w:date="2019-04-07T20:07:00Z">
        <w:r w:rsidR="00525ACE">
          <w:rPr>
            <w:bCs/>
            <w:color w:val="000000" w:themeColor="text1"/>
            <w:lang w:val="en-US"/>
          </w:rPr>
          <w:t>5</w:t>
        </w:r>
      </w:ins>
      <w:ins w:id="23" w:author="Oliver Holland" w:date="2019-03-31T00:47:00Z">
        <w:del w:id="24" w:author="Apurva Mody [2]" w:date="2019-04-07T20:07:00Z">
          <w:r w:rsidR="00525CE9" w:rsidDel="00525ACE">
            <w:rPr>
              <w:bCs/>
              <w:color w:val="000000" w:themeColor="text1"/>
              <w:lang w:val="en-US"/>
            </w:rPr>
            <w:delText>4</w:delText>
          </w:r>
        </w:del>
      </w:ins>
      <w:ins w:id="25" w:author="Oliver Holland" w:date="2019-03-31T00:12:00Z">
        <w:r w:rsidR="00201089">
          <w:rPr>
            <w:bCs/>
            <w:color w:val="000000" w:themeColor="text1"/>
            <w:lang w:val="en-US"/>
          </w:rPr>
          <w:t>]</w:t>
        </w:r>
      </w:ins>
      <w:r w:rsidRPr="000A0E61">
        <w:rPr>
          <w:bCs/>
          <w:color w:val="000000" w:themeColor="text1"/>
          <w:lang w:val="en-US"/>
        </w:rPr>
        <w:t>, they may be different in other countries</w:t>
      </w:r>
      <w:ins w:id="26" w:author="Oliver Holland" w:date="2019-03-31T00:13:00Z">
        <w:r w:rsidR="00201089">
          <w:rPr>
            <w:bCs/>
            <w:color w:val="000000" w:themeColor="text1"/>
            <w:lang w:val="en-US"/>
          </w:rPr>
          <w:t xml:space="preserve"> [</w:t>
        </w:r>
      </w:ins>
      <w:ins w:id="27" w:author="Apurva Mody [2]" w:date="2019-04-07T20:08:00Z">
        <w:r w:rsidR="00525ACE">
          <w:rPr>
            <w:bCs/>
            <w:color w:val="000000" w:themeColor="text1"/>
            <w:lang w:val="en-US"/>
          </w:rPr>
          <w:t>6</w:t>
        </w:r>
      </w:ins>
      <w:ins w:id="28" w:author="Oliver Holland" w:date="2019-03-31T00:47:00Z">
        <w:del w:id="29" w:author="Apurva Mody [2]" w:date="2019-04-07T20:08:00Z">
          <w:r w:rsidR="00525CE9" w:rsidDel="00525ACE">
            <w:rPr>
              <w:bCs/>
              <w:color w:val="000000" w:themeColor="text1"/>
              <w:lang w:val="en-US"/>
            </w:rPr>
            <w:delText>5</w:delText>
          </w:r>
        </w:del>
      </w:ins>
      <w:ins w:id="30" w:author="Oliver Holland" w:date="2019-03-31T00:13:00Z">
        <w:r w:rsidR="00201089">
          <w:rPr>
            <w:bCs/>
            <w:color w:val="000000" w:themeColor="text1"/>
            <w:lang w:val="en-US"/>
          </w:rPr>
          <w:t>]</w:t>
        </w:r>
      </w:ins>
      <w:r w:rsidRPr="000A0E61">
        <w:rPr>
          <w:bCs/>
          <w:color w:val="000000" w:themeColor="text1"/>
          <w:lang w:val="en-US"/>
        </w:rPr>
        <w:t>.</w:t>
      </w:r>
      <w:ins w:id="31" w:author="Oliver Holland" w:date="2019-03-31T00:24:00Z">
        <w:r w:rsidR="0007157A">
          <w:rPr>
            <w:bCs/>
            <w:color w:val="000000" w:themeColor="text1"/>
            <w:lang w:val="en-US"/>
          </w:rPr>
          <w:t xml:space="preserve"> </w:t>
        </w:r>
      </w:ins>
      <w:ins w:id="32" w:author="Oliver Holland" w:date="2019-03-31T00:25:00Z">
        <w:r w:rsidR="0007157A">
          <w:rPr>
            <w:bCs/>
            <w:color w:val="000000" w:themeColor="text1"/>
            <w:lang w:val="en-US"/>
          </w:rPr>
          <w:t>Moreover, the TV White Space regulations in the US have been updated since completion of the standard</w:t>
        </w:r>
      </w:ins>
      <w:ins w:id="33" w:author="Oliver Holland" w:date="2019-03-31T00:27:00Z">
        <w:r w:rsidR="0007157A">
          <w:rPr>
            <w:bCs/>
            <w:color w:val="000000" w:themeColor="text1"/>
            <w:lang w:val="en-US"/>
          </w:rPr>
          <w:t xml:space="preserve"> [</w:t>
        </w:r>
      </w:ins>
      <w:ins w:id="34" w:author="Apurva Mody [2]" w:date="2019-04-07T20:08:00Z">
        <w:r w:rsidR="00525ACE">
          <w:rPr>
            <w:bCs/>
            <w:color w:val="000000" w:themeColor="text1"/>
            <w:lang w:val="en-US"/>
          </w:rPr>
          <w:t>7</w:t>
        </w:r>
      </w:ins>
      <w:ins w:id="35" w:author="Oliver Holland" w:date="2019-03-31T00:27:00Z">
        <w:del w:id="36" w:author="Apurva Mody [2]" w:date="2019-04-07T20:08:00Z">
          <w:r w:rsidR="0007157A" w:rsidDel="00525ACE">
            <w:rPr>
              <w:bCs/>
              <w:color w:val="000000" w:themeColor="text1"/>
              <w:lang w:val="en-US"/>
            </w:rPr>
            <w:delText>6</w:delText>
          </w:r>
        </w:del>
        <w:r w:rsidR="0007157A">
          <w:rPr>
            <w:bCs/>
            <w:color w:val="000000" w:themeColor="text1"/>
            <w:lang w:val="en-US"/>
          </w:rPr>
          <w:t>]</w:t>
        </w:r>
      </w:ins>
      <w:ins w:id="37" w:author="Oliver Holland" w:date="2019-03-31T00:34:00Z">
        <w:r w:rsidR="009C2A04">
          <w:rPr>
            <w:bCs/>
            <w:color w:val="000000" w:themeColor="text1"/>
            <w:lang w:val="en-US"/>
          </w:rPr>
          <w:t>, and</w:t>
        </w:r>
      </w:ins>
      <w:ins w:id="38" w:author="Oliver Holland" w:date="2019-03-31T00:35:00Z">
        <w:r w:rsidR="009C2A04">
          <w:rPr>
            <w:bCs/>
            <w:color w:val="000000" w:themeColor="text1"/>
            <w:lang w:val="en-US"/>
          </w:rPr>
          <w:t xml:space="preserve"> TV White Space regulations have been completed in other </w:t>
        </w:r>
        <w:r w:rsidR="005D32F8">
          <w:rPr>
            <w:bCs/>
            <w:color w:val="000000" w:themeColor="text1"/>
            <w:lang w:val="en-US"/>
          </w:rPr>
          <w:t xml:space="preserve">countries such as the UK </w:t>
        </w:r>
      </w:ins>
      <w:ins w:id="39" w:author="Oliver Holland" w:date="2019-03-31T00:48:00Z">
        <w:r w:rsidR="00525CE9">
          <w:rPr>
            <w:bCs/>
            <w:color w:val="000000" w:themeColor="text1"/>
            <w:lang w:val="en-US"/>
          </w:rPr>
          <w:t>[</w:t>
        </w:r>
      </w:ins>
      <w:ins w:id="40" w:author="Apurva Mody [2]" w:date="2019-04-07T20:08:00Z">
        <w:r w:rsidR="00525ACE">
          <w:rPr>
            <w:bCs/>
            <w:color w:val="000000" w:themeColor="text1"/>
            <w:lang w:val="en-US"/>
          </w:rPr>
          <w:t>8</w:t>
        </w:r>
      </w:ins>
      <w:ins w:id="41" w:author="Oliver Holland" w:date="2019-03-31T00:48:00Z">
        <w:del w:id="42" w:author="Apurva Mody [2]" w:date="2019-04-07T20:08:00Z">
          <w:r w:rsidR="00525CE9" w:rsidDel="00525ACE">
            <w:rPr>
              <w:bCs/>
              <w:color w:val="000000" w:themeColor="text1"/>
              <w:lang w:val="en-US"/>
            </w:rPr>
            <w:delText>7</w:delText>
          </w:r>
        </w:del>
        <w:r w:rsidR="00525CE9">
          <w:rPr>
            <w:bCs/>
            <w:color w:val="000000" w:themeColor="text1"/>
            <w:lang w:val="en-US"/>
          </w:rPr>
          <w:t>]</w:t>
        </w:r>
      </w:ins>
      <w:ins w:id="43" w:author="Oliver Holland" w:date="2019-03-31T00:35:00Z">
        <w:r w:rsidR="005D32F8">
          <w:rPr>
            <w:bCs/>
            <w:color w:val="000000" w:themeColor="text1"/>
            <w:lang w:val="en-US"/>
          </w:rPr>
          <w:t>, South Africa, Colombia, and others</w:t>
        </w:r>
      </w:ins>
      <w:ins w:id="44" w:author="Oliver Holland" w:date="2019-03-31T00:25:00Z">
        <w:r w:rsidR="0007157A">
          <w:rPr>
            <w:bCs/>
            <w:color w:val="000000" w:themeColor="text1"/>
            <w:lang w:val="en-US"/>
          </w:rPr>
          <w:t>.</w:t>
        </w:r>
      </w:ins>
      <w:r w:rsidRPr="000A0E61">
        <w:rPr>
          <w:bCs/>
          <w:color w:val="000000" w:themeColor="text1"/>
          <w:lang w:val="en-US"/>
        </w:rPr>
        <w:t xml:space="preserve"> The intention of this PAR is to align the current 802.22 technology with emerging regulations</w:t>
      </w:r>
      <w:r w:rsidR="00B71C7B">
        <w:rPr>
          <w:bCs/>
          <w:color w:val="000000" w:themeColor="text1"/>
          <w:lang w:val="en-US"/>
        </w:rPr>
        <w:t xml:space="preserve"> so as to provide </w:t>
      </w:r>
      <w:r>
        <w:rPr>
          <w:bCs/>
          <w:color w:val="000000" w:themeColor="text1"/>
          <w:lang w:val="en-US"/>
        </w:rPr>
        <w:t>wide sets of applications of this technology</w:t>
      </w:r>
      <w:r w:rsidRPr="000A0E61">
        <w:rPr>
          <w:bCs/>
          <w:color w:val="000000" w:themeColor="text1"/>
          <w:lang w:val="en-US"/>
        </w:rPr>
        <w:t xml:space="preserve">. </w:t>
      </w:r>
    </w:p>
    <w:p w14:paraId="29297E58" w14:textId="77777777" w:rsidR="00927F22" w:rsidRDefault="00927F22" w:rsidP="0082527A">
      <w:pPr>
        <w:jc w:val="both"/>
        <w:rPr>
          <w:bCs/>
          <w:color w:val="000000" w:themeColor="text1"/>
          <w:lang w:val="en-US"/>
        </w:rPr>
      </w:pPr>
    </w:p>
    <w:p w14:paraId="37E0CF49" w14:textId="3A6B605E" w:rsidR="00927F22" w:rsidRPr="00E65A8D" w:rsidRDefault="00927F22" w:rsidP="0082527A">
      <w:pPr>
        <w:jc w:val="both"/>
        <w:rPr>
          <w:color w:val="000000" w:themeColor="text1"/>
          <w:lang w:val="en-US"/>
        </w:rPr>
      </w:pPr>
      <w:r w:rsidRPr="00E65A8D">
        <w:rPr>
          <w:bCs/>
          <w:color w:val="000000" w:themeColor="text1"/>
          <w:lang w:val="en-US"/>
        </w:rPr>
        <w:t>Wireless device manufacturers are seeking a common protocol to be used across these shared spectrum bands</w:t>
      </w:r>
      <w:r w:rsidR="00A61F54">
        <w:rPr>
          <w:bCs/>
          <w:color w:val="000000" w:themeColor="text1"/>
          <w:lang w:val="en-US"/>
        </w:rPr>
        <w:t xml:space="preserve"> and for multiple applications</w:t>
      </w:r>
      <w:r w:rsidRPr="00E65A8D">
        <w:rPr>
          <w:bCs/>
          <w:color w:val="000000" w:themeColor="text1"/>
          <w:lang w:val="en-US"/>
        </w:rPr>
        <w:t xml:space="preserve">. </w:t>
      </w:r>
      <w:r>
        <w:rPr>
          <w:color w:val="000000" w:themeColor="text1"/>
          <w:lang w:val="en-US"/>
        </w:rPr>
        <w:t xml:space="preserve">Hence, </w:t>
      </w:r>
      <w:r>
        <w:rPr>
          <w:bCs/>
          <w:color w:val="000000" w:themeColor="text1"/>
          <w:lang w:val="en-US"/>
        </w:rPr>
        <w:t>t</w:t>
      </w:r>
      <w:r w:rsidRPr="00E65A8D">
        <w:rPr>
          <w:bCs/>
          <w:color w:val="000000" w:themeColor="text1"/>
          <w:lang w:val="en-US"/>
        </w:rPr>
        <w:t>he aim is to change the spectrum management framework to align 802.22 to be used in these other bands. For example, 802.22 may be used in the proposed Federal radar bands (e. g. 2</w:t>
      </w:r>
      <w:ins w:id="45" w:author="Oliver Holland" w:date="2019-03-31T00:21:00Z">
        <w:r w:rsidR="00201089">
          <w:rPr>
            <w:bCs/>
            <w:color w:val="000000" w:themeColor="text1"/>
            <w:lang w:val="en-US"/>
          </w:rPr>
          <w:t>,</w:t>
        </w:r>
        <w:r w:rsidR="00201089" w:rsidRPr="00E65A8D">
          <w:rPr>
            <w:bCs/>
            <w:color w:val="000000" w:themeColor="text1"/>
            <w:lang w:val="en-US"/>
          </w:rPr>
          <w:t>700</w:t>
        </w:r>
        <w:r w:rsidR="00201089">
          <w:rPr>
            <w:bCs/>
            <w:color w:val="000000" w:themeColor="text1"/>
            <w:lang w:val="en-US"/>
          </w:rPr>
          <w:t> </w:t>
        </w:r>
      </w:ins>
      <w:r w:rsidRPr="00E65A8D">
        <w:rPr>
          <w:bCs/>
          <w:color w:val="000000" w:themeColor="text1"/>
          <w:lang w:val="en-US"/>
        </w:rPr>
        <w:t>MHz</w:t>
      </w:r>
      <w:del w:id="46" w:author="Oliver Holland" w:date="2019-03-31T00:21:00Z">
        <w:r w:rsidRPr="00E65A8D" w:rsidDel="00201089">
          <w:rPr>
            <w:bCs/>
            <w:color w:val="000000" w:themeColor="text1"/>
            <w:lang w:val="en-US"/>
          </w:rPr>
          <w:delText xml:space="preserve"> – </w:delText>
        </w:r>
      </w:del>
      <w:ins w:id="47" w:author="Oliver Holland" w:date="2019-03-31T00:21:00Z">
        <w:r w:rsidR="00201089">
          <w:rPr>
            <w:bCs/>
            <w:color w:val="000000" w:themeColor="text1"/>
            <w:lang w:val="en-US"/>
          </w:rPr>
          <w:noBreakHyphen/>
        </w:r>
      </w:ins>
      <w:r w:rsidR="00237EC8">
        <w:rPr>
          <w:bCs/>
          <w:color w:val="000000" w:themeColor="text1"/>
          <w:lang w:val="en-US"/>
        </w:rPr>
        <w:t>3</w:t>
      </w:r>
      <w:ins w:id="48" w:author="Oliver Holland" w:date="2019-03-31T00:21:00Z">
        <w:r w:rsidR="00201089">
          <w:rPr>
            <w:bCs/>
            <w:color w:val="000000" w:themeColor="text1"/>
            <w:lang w:val="en-US"/>
          </w:rPr>
          <w:t>,700 </w:t>
        </w:r>
      </w:ins>
      <w:r w:rsidRPr="00E65A8D">
        <w:rPr>
          <w:bCs/>
          <w:color w:val="000000" w:themeColor="text1"/>
          <w:lang w:val="en-US"/>
        </w:rPr>
        <w:t>MHz) which allow spectrum sharing, since 802.22 already contains the basic cognitive radio capabilities and mechanisms that are needed to enable spectrum sharing</w:t>
      </w:r>
      <w:r w:rsidR="006C222B">
        <w:rPr>
          <w:bCs/>
          <w:color w:val="000000" w:themeColor="text1"/>
          <w:lang w:val="en-US"/>
        </w:rPr>
        <w:t xml:space="preserve">. One other potential emerging application for 802.22 based services is </w:t>
      </w:r>
      <w:r w:rsidR="00865C6D">
        <w:rPr>
          <w:bCs/>
          <w:color w:val="000000" w:themeColor="text1"/>
          <w:lang w:val="en-US"/>
        </w:rPr>
        <w:t xml:space="preserve">cost-effective </w:t>
      </w:r>
      <w:ins w:id="49" w:author="Apurva Mody [2]" w:date="2019-04-07T19:50:00Z">
        <w:r w:rsidR="00A53509">
          <w:rPr>
            <w:bCs/>
            <w:color w:val="000000" w:themeColor="text1"/>
            <w:lang w:val="en-US"/>
          </w:rPr>
          <w:t xml:space="preserve">middle-mile connectivity and </w:t>
        </w:r>
      </w:ins>
      <w:r w:rsidR="006C222B">
        <w:rPr>
          <w:bCs/>
          <w:color w:val="000000" w:themeColor="text1"/>
          <w:lang w:val="en-US"/>
        </w:rPr>
        <w:t xml:space="preserve">backhaul </w:t>
      </w:r>
      <w:ins w:id="50" w:author="Apurva Mody [2]" w:date="2019-04-07T19:50:00Z">
        <w:r w:rsidR="00A53509">
          <w:rPr>
            <w:bCs/>
            <w:color w:val="000000" w:themeColor="text1"/>
            <w:lang w:val="en-US"/>
          </w:rPr>
          <w:t xml:space="preserve">for rural broadband </w:t>
        </w:r>
      </w:ins>
      <w:r w:rsidR="006C222B">
        <w:rPr>
          <w:bCs/>
          <w:color w:val="000000" w:themeColor="text1"/>
          <w:lang w:val="en-US"/>
        </w:rPr>
        <w:t>applications</w:t>
      </w:r>
      <w:ins w:id="51" w:author="Apurva Mody [2]" w:date="2019-04-07T19:53:00Z">
        <w:r w:rsidR="008C4734">
          <w:rPr>
            <w:bCs/>
            <w:color w:val="000000" w:themeColor="text1"/>
            <w:lang w:val="en-US"/>
          </w:rPr>
          <w:t xml:space="preserve"> [</w:t>
        </w:r>
      </w:ins>
      <w:ins w:id="52" w:author="Apurva Mody [2]" w:date="2019-04-07T19:54:00Z">
        <w:r w:rsidR="008C4734">
          <w:rPr>
            <w:bCs/>
            <w:color w:val="000000" w:themeColor="text1"/>
            <w:lang w:val="en-US"/>
          </w:rPr>
          <w:t>2</w:t>
        </w:r>
      </w:ins>
      <w:ins w:id="53" w:author="Apurva Mody [2]" w:date="2019-04-07T19:53:00Z">
        <w:r w:rsidR="008C4734">
          <w:rPr>
            <w:bCs/>
            <w:color w:val="000000" w:themeColor="text1"/>
            <w:lang w:val="en-US"/>
          </w:rPr>
          <w:t>]</w:t>
        </w:r>
      </w:ins>
      <w:r w:rsidR="006C222B">
        <w:rPr>
          <w:bCs/>
          <w:color w:val="000000" w:themeColor="text1"/>
          <w:lang w:val="en-US"/>
        </w:rPr>
        <w:t xml:space="preserve">. </w:t>
      </w:r>
      <w:r w:rsidR="00263604">
        <w:rPr>
          <w:bCs/>
          <w:color w:val="000000" w:themeColor="text1"/>
          <w:lang w:val="en-US"/>
        </w:rPr>
        <w:t xml:space="preserve">Affordable </w:t>
      </w:r>
      <w:r w:rsidR="006C222B">
        <w:rPr>
          <w:bCs/>
          <w:color w:val="000000" w:themeColor="text1"/>
          <w:lang w:val="en-US"/>
        </w:rPr>
        <w:t>access mechanism</w:t>
      </w:r>
      <w:r w:rsidR="00FA4C1C">
        <w:rPr>
          <w:bCs/>
          <w:color w:val="000000" w:themeColor="text1"/>
          <w:lang w:val="en-US"/>
        </w:rPr>
        <w:t>s</w:t>
      </w:r>
      <w:r w:rsidR="006C222B">
        <w:rPr>
          <w:bCs/>
          <w:color w:val="000000" w:themeColor="text1"/>
          <w:lang w:val="en-US"/>
        </w:rPr>
        <w:t xml:space="preserve"> that can provide backhaul using shared spectrum has become extremely important and necessary. </w:t>
      </w:r>
    </w:p>
    <w:p w14:paraId="467CEAC7" w14:textId="77777777" w:rsidR="00927F22" w:rsidRDefault="00927F22" w:rsidP="0082527A">
      <w:pPr>
        <w:jc w:val="both"/>
        <w:rPr>
          <w:color w:val="000000" w:themeColor="text1"/>
        </w:rPr>
      </w:pPr>
    </w:p>
    <w:p w14:paraId="4147A42B" w14:textId="77777777" w:rsidR="00322B44" w:rsidRDefault="00322B44" w:rsidP="0082527A">
      <w:pPr>
        <w:jc w:val="both"/>
        <w:rPr>
          <w:color w:val="000000" w:themeColor="text1"/>
        </w:rPr>
      </w:pPr>
      <w:r w:rsidRPr="007C04FD">
        <w:rPr>
          <w:rFonts w:hint="eastAsia"/>
          <w:color w:val="000000" w:themeColor="text1"/>
        </w:rPr>
        <w:t xml:space="preserve">The proposed </w:t>
      </w:r>
      <w:r w:rsidR="00282C29">
        <w:rPr>
          <w:color w:val="000000" w:themeColor="text1"/>
        </w:rPr>
        <w:t>revision</w:t>
      </w:r>
      <w:r w:rsidRPr="007C04FD">
        <w:rPr>
          <w:rFonts w:hint="eastAsia"/>
          <w:color w:val="000000" w:themeColor="text1"/>
        </w:rPr>
        <w:t xml:space="preserve"> will enable a number of new broadband applications in </w:t>
      </w:r>
      <w:r w:rsidR="00282C29">
        <w:rPr>
          <w:color w:val="000000" w:themeColor="text1"/>
        </w:rPr>
        <w:t xml:space="preserve">bands that allow spectrum sharing such as </w:t>
      </w:r>
      <w:r>
        <w:rPr>
          <w:color w:val="000000" w:themeColor="text1"/>
        </w:rPr>
        <w:t>television white space</w:t>
      </w:r>
      <w:r w:rsidR="005E1E4A">
        <w:rPr>
          <w:color w:val="000000" w:themeColor="text1"/>
        </w:rPr>
        <w:t>s</w:t>
      </w:r>
      <w:r>
        <w:rPr>
          <w:color w:val="000000" w:themeColor="text1"/>
        </w:rPr>
        <w:t xml:space="preserve"> (</w:t>
      </w:r>
      <w:r w:rsidRPr="007C04FD">
        <w:rPr>
          <w:rFonts w:hint="eastAsia"/>
          <w:color w:val="000000" w:themeColor="text1"/>
        </w:rPr>
        <w:t>TVWS</w:t>
      </w:r>
      <w:r>
        <w:rPr>
          <w:color w:val="000000" w:themeColor="text1"/>
        </w:rPr>
        <w:t>)</w:t>
      </w:r>
      <w:r w:rsidR="00CD6246">
        <w:rPr>
          <w:color w:val="000000" w:themeColor="text1"/>
        </w:rPr>
        <w:t xml:space="preserve"> as well as newly available Government bands such as radar bands</w:t>
      </w:r>
      <w:r w:rsidR="00282C29">
        <w:rPr>
          <w:color w:val="000000" w:themeColor="text1"/>
        </w:rPr>
        <w:t>. The revision will enable 802.22 networks to be deployed to provide</w:t>
      </w:r>
      <w:r w:rsidRPr="007C04FD">
        <w:rPr>
          <w:rFonts w:hint="eastAsia"/>
          <w:color w:val="000000" w:themeColor="text1"/>
        </w:rPr>
        <w:t xml:space="preserve"> broadband services </w:t>
      </w:r>
      <w:r w:rsidR="00FB080A">
        <w:rPr>
          <w:color w:val="000000" w:themeColor="text1"/>
        </w:rPr>
        <w:t>and</w:t>
      </w:r>
      <w:r w:rsidRPr="007C04FD">
        <w:rPr>
          <w:rFonts w:hint="eastAsia"/>
          <w:color w:val="000000" w:themeColor="text1"/>
        </w:rPr>
        <w:t xml:space="preserve"> monitoring applications.</w:t>
      </w:r>
    </w:p>
    <w:p w14:paraId="7471D139" w14:textId="77777777" w:rsidR="00322B44" w:rsidRDefault="00322B44" w:rsidP="0082527A">
      <w:pPr>
        <w:jc w:val="both"/>
        <w:rPr>
          <w:color w:val="000000" w:themeColor="text1"/>
        </w:rPr>
      </w:pPr>
      <w:r w:rsidRPr="007C04FD">
        <w:rPr>
          <w:color w:val="000000" w:themeColor="text1"/>
        </w:rPr>
        <w:t xml:space="preserve">  </w:t>
      </w:r>
    </w:p>
    <w:p w14:paraId="4D745C1C" w14:textId="77777777" w:rsidR="00322B44" w:rsidRPr="007C04FD" w:rsidRDefault="00322B44" w:rsidP="0082527A">
      <w:pPr>
        <w:jc w:val="both"/>
        <w:rPr>
          <w:b/>
          <w:color w:val="000000" w:themeColor="text1"/>
        </w:rPr>
      </w:pPr>
      <w:r w:rsidRPr="007C04FD">
        <w:rPr>
          <w:b/>
          <w:color w:val="000000" w:themeColor="text1"/>
        </w:rPr>
        <w:t>b) Multiple vendors and numerous users</w:t>
      </w:r>
    </w:p>
    <w:p w14:paraId="03FE874D" w14:textId="77777777" w:rsidR="00322B44" w:rsidRDefault="00322B44" w:rsidP="0082527A">
      <w:pPr>
        <w:jc w:val="both"/>
        <w:rPr>
          <w:color w:val="000000" w:themeColor="text1"/>
        </w:rPr>
      </w:pPr>
    </w:p>
    <w:p w14:paraId="56994261" w14:textId="77777777" w:rsidR="00322B44" w:rsidRDefault="00322B44" w:rsidP="0082527A">
      <w:pPr>
        <w:jc w:val="both"/>
        <w:rPr>
          <w:ins w:id="54" w:author="Apurva Mody [2]" w:date="2019-03-28T21:38:00Z"/>
          <w:color w:val="000000" w:themeColor="text1"/>
        </w:rPr>
      </w:pPr>
      <w:r w:rsidRPr="007C04FD">
        <w:rPr>
          <w:color w:val="000000" w:themeColor="text1"/>
        </w:rPr>
        <w:t xml:space="preserve">It is expected that </w:t>
      </w:r>
      <w:r w:rsidRPr="007C04FD">
        <w:rPr>
          <w:rFonts w:hint="eastAsia"/>
          <w:color w:val="000000" w:themeColor="text1"/>
        </w:rPr>
        <w:t xml:space="preserve">this </w:t>
      </w:r>
      <w:r w:rsidR="00282C29">
        <w:rPr>
          <w:color w:val="000000" w:themeColor="text1"/>
        </w:rPr>
        <w:t>revision</w:t>
      </w:r>
      <w:r w:rsidRPr="007C04FD">
        <w:rPr>
          <w:rFonts w:hint="eastAsia"/>
          <w:color w:val="000000" w:themeColor="text1"/>
        </w:rPr>
        <w:t xml:space="preserve"> </w:t>
      </w:r>
      <w:r w:rsidRPr="007C04FD">
        <w:rPr>
          <w:color w:val="000000" w:themeColor="text1"/>
        </w:rPr>
        <w:t>will be applicable in all markets where the 802.22 technology will be used</w:t>
      </w:r>
      <w:r w:rsidRPr="007C04FD">
        <w:rPr>
          <w:rFonts w:hint="eastAsia"/>
          <w:color w:val="000000" w:themeColor="text1"/>
        </w:rPr>
        <w:t>.</w:t>
      </w:r>
      <w:r w:rsidRPr="007C04FD">
        <w:rPr>
          <w:color w:val="000000" w:themeColor="text1"/>
        </w:rPr>
        <w:t xml:space="preserve"> </w:t>
      </w:r>
      <w:r w:rsidRPr="007C04FD">
        <w:rPr>
          <w:rFonts w:hint="eastAsia"/>
          <w:color w:val="000000" w:themeColor="text1"/>
        </w:rPr>
        <w:t>T</w:t>
      </w:r>
      <w:r w:rsidR="00282C29">
        <w:rPr>
          <w:rFonts w:hint="eastAsia"/>
          <w:color w:val="000000" w:themeColor="text1"/>
        </w:rPr>
        <w:t>he new features of the</w:t>
      </w:r>
      <w:r w:rsidR="00282C29">
        <w:rPr>
          <w:color w:val="000000" w:themeColor="text1"/>
        </w:rPr>
        <w:t xml:space="preserve"> revision</w:t>
      </w:r>
      <w:r w:rsidRPr="007C04FD">
        <w:rPr>
          <w:rFonts w:hint="eastAsia"/>
          <w:color w:val="000000" w:themeColor="text1"/>
        </w:rPr>
        <w:t xml:space="preserve"> are expected to bring new</w:t>
      </w:r>
      <w:r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personal computer, enterprise networking devices, consumer electronic devices, home networking equipment, mobile devices, wireless internet service providers etc.</w:t>
      </w:r>
    </w:p>
    <w:p w14:paraId="50945FED" w14:textId="77777777" w:rsidR="00DF3626" w:rsidRDefault="00DF3626" w:rsidP="0082527A">
      <w:pPr>
        <w:jc w:val="both"/>
        <w:rPr>
          <w:ins w:id="55" w:author="Apurva Mody [2]" w:date="2019-03-28T21:38:00Z"/>
          <w:color w:val="000000" w:themeColor="text1"/>
        </w:rPr>
      </w:pPr>
    </w:p>
    <w:p w14:paraId="6730D505" w14:textId="352B314C" w:rsidR="00DF3626" w:rsidRPr="007C04FD" w:rsidDel="00293407" w:rsidRDefault="00DF3626" w:rsidP="0082527A">
      <w:pPr>
        <w:jc w:val="both"/>
        <w:rPr>
          <w:del w:id="56" w:author="Apurva Mody [2]" w:date="2019-03-28T22:21:00Z"/>
          <w:color w:val="000000" w:themeColor="text1"/>
        </w:rPr>
      </w:pPr>
      <w:ins w:id="57" w:author="Apurva Mody [2]" w:date="2019-03-28T21:38:00Z">
        <w:r>
          <w:rPr>
            <w:color w:val="000000" w:themeColor="text1"/>
          </w:rPr>
          <w:t>Due</w:t>
        </w:r>
      </w:ins>
      <w:ins w:id="58" w:author="Apurva Mody [2]" w:date="2019-03-28T21:39:00Z">
        <w:r>
          <w:rPr>
            <w:color w:val="000000" w:themeColor="text1"/>
          </w:rPr>
          <w:t xml:space="preserve"> to slow regulatory evolutions in markets such as the United States and </w:t>
        </w:r>
      </w:ins>
      <w:ins w:id="59" w:author="Apurva Mody [2]" w:date="2019-03-28T21:40:00Z">
        <w:r>
          <w:rPr>
            <w:color w:val="000000" w:themeColor="text1"/>
          </w:rPr>
          <w:t xml:space="preserve">emerging regulations in many other countries around the world, </w:t>
        </w:r>
      </w:ins>
      <w:ins w:id="60" w:author="Apurva Mody [2]" w:date="2019-03-28T22:20:00Z">
        <w:r w:rsidR="00293407">
          <w:rPr>
            <w:color w:val="000000" w:themeColor="text1"/>
          </w:rPr>
          <w:t xml:space="preserve">the TV </w:t>
        </w:r>
        <w:proofErr w:type="spellStart"/>
        <w:r w:rsidR="00293407">
          <w:rPr>
            <w:color w:val="000000" w:themeColor="text1"/>
          </w:rPr>
          <w:t>WhiteSpace</w:t>
        </w:r>
        <w:proofErr w:type="spellEnd"/>
        <w:r w:rsidR="00293407">
          <w:rPr>
            <w:color w:val="000000" w:themeColor="text1"/>
          </w:rPr>
          <w:t xml:space="preserve"> </w:t>
        </w:r>
      </w:ins>
      <w:ins w:id="61" w:author="Apurva Mody [2]" w:date="2019-03-29T09:43:00Z">
        <w:r w:rsidR="00C22A09">
          <w:rPr>
            <w:color w:val="000000" w:themeColor="text1"/>
          </w:rPr>
          <w:t>deployments</w:t>
        </w:r>
      </w:ins>
      <w:ins w:id="62" w:author="Apurva Mody [2]" w:date="2019-03-28T22:20:00Z">
        <w:r w:rsidR="00293407">
          <w:rPr>
            <w:color w:val="000000" w:themeColor="text1"/>
          </w:rPr>
          <w:t xml:space="preserve"> ha</w:t>
        </w:r>
      </w:ins>
      <w:ins w:id="63" w:author="Apurva Mody [2]" w:date="2019-03-29T09:43:00Z">
        <w:r w:rsidR="00C22A09">
          <w:rPr>
            <w:color w:val="000000" w:themeColor="text1"/>
          </w:rPr>
          <w:t>ve</w:t>
        </w:r>
      </w:ins>
      <w:ins w:id="64" w:author="Apurva Mody [2]" w:date="2019-03-28T22:20:00Z">
        <w:r w:rsidR="00293407">
          <w:rPr>
            <w:color w:val="000000" w:themeColor="text1"/>
          </w:rPr>
          <w:t xml:space="preserve"> been slow to evolve. A </w:t>
        </w:r>
      </w:ins>
      <w:ins w:id="65" w:author="Apurva Mody [2]" w:date="2019-03-28T21:40:00Z">
        <w:r>
          <w:rPr>
            <w:color w:val="000000" w:themeColor="text1"/>
          </w:rPr>
          <w:t>few chipset and device vendors have exited</w:t>
        </w:r>
      </w:ins>
      <w:ins w:id="66" w:author="Apurva Mody [2]" w:date="2019-03-28T22:20:00Z">
        <w:r w:rsidR="00293407">
          <w:rPr>
            <w:color w:val="000000" w:themeColor="text1"/>
          </w:rPr>
          <w:t xml:space="preserve"> the market</w:t>
        </w:r>
      </w:ins>
      <w:ins w:id="67" w:author="Apurva Mody [2]" w:date="2019-03-28T21:40:00Z">
        <w:r>
          <w:rPr>
            <w:color w:val="000000" w:themeColor="text1"/>
          </w:rPr>
          <w:t xml:space="preserve">, however new vendors </w:t>
        </w:r>
      </w:ins>
      <w:ins w:id="68" w:author="Apurva Mody [2]" w:date="2019-03-28T21:41:00Z">
        <w:r>
          <w:rPr>
            <w:color w:val="000000" w:themeColor="text1"/>
          </w:rPr>
          <w:t xml:space="preserve">have </w:t>
        </w:r>
      </w:ins>
      <w:ins w:id="69" w:author="Apurva Mody [2]" w:date="2019-03-28T22:21:00Z">
        <w:r w:rsidR="00293407">
          <w:rPr>
            <w:color w:val="000000" w:themeColor="text1"/>
          </w:rPr>
          <w:t>seized on this opportunity</w:t>
        </w:r>
      </w:ins>
      <w:ins w:id="70" w:author="Oliver Holland" w:date="2019-03-30T23:52:00Z">
        <w:r w:rsidR="00942493">
          <w:rPr>
            <w:color w:val="000000" w:themeColor="text1"/>
          </w:rPr>
          <w:t xml:space="preserve"> and t</w:t>
        </w:r>
      </w:ins>
      <w:ins w:id="71" w:author="Oliver Holland" w:date="2019-03-30T23:53:00Z">
        <w:r w:rsidR="00942493">
          <w:rPr>
            <w:color w:val="000000" w:themeColor="text1"/>
          </w:rPr>
          <w:t>rials using such equipment have been performed</w:t>
        </w:r>
      </w:ins>
      <w:ins w:id="72" w:author="Apurva Mody [2]" w:date="2019-03-28T21:41:00Z">
        <w:r>
          <w:rPr>
            <w:color w:val="000000" w:themeColor="text1"/>
          </w:rPr>
          <w:t xml:space="preserve"> [</w:t>
        </w:r>
      </w:ins>
      <w:ins w:id="73" w:author="Apurva Mody [2]" w:date="2019-04-07T20:09:00Z">
        <w:r w:rsidR="00525ACE">
          <w:rPr>
            <w:color w:val="000000" w:themeColor="text1"/>
          </w:rPr>
          <w:t>9</w:t>
        </w:r>
      </w:ins>
      <w:ins w:id="74" w:author="Apurva Mody [2]" w:date="2019-03-28T22:19:00Z">
        <w:r w:rsidR="00F71DE4">
          <w:rPr>
            <w:color w:val="000000" w:themeColor="text1"/>
          </w:rPr>
          <w:t>-1</w:t>
        </w:r>
      </w:ins>
      <w:ins w:id="75" w:author="Apurva Mody [2]" w:date="2019-04-07T20:10:00Z">
        <w:r w:rsidR="00525ACE">
          <w:rPr>
            <w:color w:val="000000" w:themeColor="text1"/>
          </w:rPr>
          <w:t>6</w:t>
        </w:r>
      </w:ins>
      <w:ins w:id="76" w:author="Apurva Mody [2]" w:date="2019-03-28T21:41:00Z">
        <w:r>
          <w:rPr>
            <w:color w:val="000000" w:themeColor="text1"/>
          </w:rPr>
          <w:t>]</w:t>
        </w:r>
      </w:ins>
      <w:ins w:id="77" w:author="Apurva Mody [2]" w:date="2019-03-28T22:21:00Z">
        <w:r w:rsidR="00293407">
          <w:rPr>
            <w:color w:val="000000" w:themeColor="text1"/>
          </w:rPr>
          <w:t>.</w:t>
        </w:r>
      </w:ins>
      <w:ins w:id="78" w:author="Apurva Mody [2]" w:date="2019-03-28T21:40:00Z">
        <w:del w:id="79" w:author="Oliver Holland" w:date="2019-03-30T23:52:00Z">
          <w:r w:rsidDel="00942493">
            <w:rPr>
              <w:color w:val="000000" w:themeColor="text1"/>
            </w:rPr>
            <w:delText xml:space="preserve"> </w:delText>
          </w:r>
        </w:del>
      </w:ins>
      <w:ins w:id="80" w:author="Apurva Mody [2]" w:date="2019-03-28T21:39:00Z">
        <w:del w:id="81" w:author="Oliver Holland" w:date="2019-03-30T23:52:00Z">
          <w:r w:rsidDel="00942493">
            <w:rPr>
              <w:color w:val="000000" w:themeColor="text1"/>
            </w:rPr>
            <w:delText xml:space="preserve"> </w:delText>
          </w:r>
        </w:del>
      </w:ins>
    </w:p>
    <w:p w14:paraId="57691D6C" w14:textId="77777777" w:rsidR="00DF3626" w:rsidRDefault="00322B44" w:rsidP="00293407">
      <w:pPr>
        <w:jc w:val="both"/>
        <w:rPr>
          <w:b/>
          <w:color w:val="000000" w:themeColor="text1"/>
        </w:rPr>
      </w:pPr>
      <w:del w:id="82" w:author="Apurva Mody [2]" w:date="2019-03-28T22:21:00Z">
        <w:r w:rsidRPr="007C04FD" w:rsidDel="00293407">
          <w:rPr>
            <w:b/>
            <w:color w:val="000000" w:themeColor="text1"/>
          </w:rPr>
          <w:delText xml:space="preserve"> </w:delText>
        </w:r>
      </w:del>
    </w:p>
    <w:p w14:paraId="769A94B1" w14:textId="77777777" w:rsidR="00953981" w:rsidRDefault="00953981" w:rsidP="0082527A">
      <w:pPr>
        <w:jc w:val="both"/>
        <w:rPr>
          <w:color w:val="000000" w:themeColor="text1"/>
        </w:rPr>
      </w:pPr>
    </w:p>
    <w:p w14:paraId="2347500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14:paraId="01D6BF0B" w14:textId="77777777" w:rsidR="00322B44" w:rsidRDefault="00322B44" w:rsidP="0082527A">
      <w:pPr>
        <w:jc w:val="both"/>
        <w:rPr>
          <w:ins w:id="83" w:author="Apurva Mody" w:date="2014-03-18T00:29:00Z"/>
          <w:color w:val="000000" w:themeColor="text1"/>
        </w:rPr>
      </w:pPr>
    </w:p>
    <w:p w14:paraId="266BC4F1" w14:textId="77777777" w:rsidR="00FE757C" w:rsidRPr="00FE757C" w:rsidDel="00FE757C" w:rsidRDefault="00FE757C" w:rsidP="00FE757C">
      <w:pPr>
        <w:pStyle w:val="BodyText"/>
        <w:rPr>
          <w:del w:id="84" w:author="Apurva Mody" w:date="2014-03-18T00:30:00Z"/>
          <w:sz w:val="24"/>
          <w:lang w:val="en-US"/>
        </w:rPr>
      </w:pPr>
      <w:ins w:id="85" w:author="Apurva Mody" w:date="2014-03-18T00:29:00Z">
        <w:r>
          <w:t>Each proposed IEEE 802 LMSC standard should be in conformance with IEEE Std 802, IEEE 802.1AC, and IEEE 802.1Q. If any variances in conformance emerge, they shall be thoroughly disclosed and reviewed with IEEE 802.1 WG prior to submitting a PAR to the Sponsor.</w:t>
        </w:r>
      </w:ins>
    </w:p>
    <w:p w14:paraId="0F6F1105" w14:textId="77777777" w:rsidR="00FE757C" w:rsidRDefault="00FE757C" w:rsidP="0082527A">
      <w:pPr>
        <w:jc w:val="both"/>
        <w:rPr>
          <w:ins w:id="86" w:author="Apurva Mody" w:date="2014-03-18T00:29:00Z"/>
          <w:color w:val="000000" w:themeColor="text1"/>
        </w:rPr>
      </w:pPr>
    </w:p>
    <w:p w14:paraId="32ECB187" w14:textId="77777777" w:rsidR="00322B44" w:rsidRPr="007C04FD" w:rsidRDefault="00FE757C" w:rsidP="0082527A">
      <w:pPr>
        <w:jc w:val="both"/>
        <w:rPr>
          <w:color w:val="000000" w:themeColor="text1"/>
        </w:rPr>
      </w:pPr>
      <w:ins w:id="87" w:author="Apurva Mody" w:date="2014-03-18T00:30:00Z">
        <w:r>
          <w:rPr>
            <w:color w:val="000000" w:themeColor="text1"/>
          </w:rPr>
          <w:t xml:space="preserve">Ans: </w:t>
        </w:r>
      </w:ins>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14:paraId="3D63512C" w14:textId="77777777" w:rsidR="00322B44" w:rsidRDefault="00322B44" w:rsidP="0082527A">
      <w:pPr>
        <w:jc w:val="both"/>
        <w:rPr>
          <w:b/>
          <w:color w:val="000000" w:themeColor="text1"/>
        </w:rPr>
      </w:pPr>
    </w:p>
    <w:p w14:paraId="262DE99D" w14:textId="77777777" w:rsidR="00953981" w:rsidRDefault="00953981" w:rsidP="0082527A">
      <w:pPr>
        <w:jc w:val="both"/>
        <w:rPr>
          <w:b/>
          <w:color w:val="000000" w:themeColor="text1"/>
        </w:rPr>
      </w:pPr>
    </w:p>
    <w:p w14:paraId="4A6803B3"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14:paraId="1362D7CD" w14:textId="77777777" w:rsidR="00322B44" w:rsidRDefault="00322B44" w:rsidP="0082527A">
      <w:pPr>
        <w:jc w:val="both"/>
        <w:rPr>
          <w:b/>
          <w:color w:val="000000" w:themeColor="text1"/>
        </w:rPr>
      </w:pPr>
    </w:p>
    <w:p w14:paraId="51FD8AEB" w14:textId="77777777"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14:paraId="06C74319" w14:textId="77777777" w:rsidR="00322B44" w:rsidRDefault="00322B44" w:rsidP="0082527A">
      <w:pPr>
        <w:jc w:val="both"/>
        <w:rPr>
          <w:color w:val="000000" w:themeColor="text1"/>
        </w:rPr>
      </w:pPr>
    </w:p>
    <w:p w14:paraId="2565D4E0" w14:textId="77777777" w:rsidR="00237EC8" w:rsidRDefault="00237EC8" w:rsidP="0082527A">
      <w:pPr>
        <w:jc w:val="both"/>
        <w:rPr>
          <w:bCs/>
          <w:color w:val="000000" w:themeColor="text1"/>
          <w:lang w:val="en-US"/>
        </w:rPr>
      </w:pPr>
      <w:r>
        <w:rPr>
          <w:color w:val="000000" w:themeColor="text1"/>
        </w:rPr>
        <w:t>T</w:t>
      </w:r>
      <w:r w:rsidRPr="007C04FD">
        <w:rPr>
          <w:color w:val="000000" w:themeColor="text1"/>
        </w:rPr>
        <w:t>he proposed standar</w:t>
      </w:r>
      <w:r>
        <w:rPr>
          <w:color w:val="000000" w:themeColor="text1"/>
        </w:rPr>
        <w:t>d will produce a</w:t>
      </w:r>
      <w:r w:rsidRPr="007C04FD">
        <w:rPr>
          <w:color w:val="000000" w:themeColor="text1"/>
        </w:rPr>
        <w:t xml:space="preserve"> </w:t>
      </w:r>
      <w:r>
        <w:rPr>
          <w:color w:val="000000" w:themeColor="text1"/>
        </w:rPr>
        <w:t>revision</w:t>
      </w:r>
      <w:r w:rsidRPr="007C04FD">
        <w:rPr>
          <w:color w:val="000000" w:themeColor="text1"/>
        </w:rPr>
        <w:t xml:space="preserve"> to the IEEE </w:t>
      </w:r>
      <w:r>
        <w:rPr>
          <w:color w:val="000000" w:themeColor="text1"/>
        </w:rPr>
        <w:t xml:space="preserve">std. </w:t>
      </w:r>
      <w:r w:rsidRPr="007C04FD">
        <w:rPr>
          <w:color w:val="000000" w:themeColor="text1"/>
        </w:rPr>
        <w:t>802.</w:t>
      </w:r>
      <w:r w:rsidRPr="007C04FD">
        <w:rPr>
          <w:rFonts w:hint="eastAsia"/>
          <w:color w:val="000000" w:themeColor="text1"/>
        </w:rPr>
        <w:t>22</w:t>
      </w:r>
      <w:r>
        <w:rPr>
          <w:color w:val="000000" w:themeColor="text1"/>
        </w:rPr>
        <w:t>-2011</w:t>
      </w:r>
    </w:p>
    <w:p w14:paraId="4EA45118" w14:textId="77777777" w:rsidR="00237EC8" w:rsidRDefault="00237EC8" w:rsidP="0082527A">
      <w:pPr>
        <w:jc w:val="both"/>
        <w:rPr>
          <w:bCs/>
          <w:color w:val="000000" w:themeColor="text1"/>
          <w:lang w:val="en-US"/>
        </w:rPr>
      </w:pPr>
    </w:p>
    <w:p w14:paraId="10C7D6A5" w14:textId="77777777" w:rsidR="003A7C43" w:rsidRDefault="003A7C43" w:rsidP="0082527A">
      <w:pPr>
        <w:jc w:val="both"/>
        <w:rPr>
          <w:color w:val="000000" w:themeColor="text1"/>
        </w:rPr>
      </w:pPr>
      <w:r w:rsidRPr="001D3E8D">
        <w:rPr>
          <w:color w:val="000000" w:themeColor="text1"/>
        </w:rPr>
        <w:t xml:space="preserve">The fundamental assumption behind the operation of IEEE 802.22 systems is that spectrum is shared with primary users. Hence the shared spectrum may or may not be available at all times and at all the locations. The radio will have to automatically change its characteristics and </w:t>
      </w:r>
      <w:proofErr w:type="spellStart"/>
      <w:r w:rsidRPr="001D3E8D">
        <w:rPr>
          <w:color w:val="000000" w:themeColor="text1"/>
        </w:rPr>
        <w:t>behavior</w:t>
      </w:r>
      <w:proofErr w:type="spellEnd"/>
      <w:r w:rsidRPr="001D3E8D">
        <w:rPr>
          <w:color w:val="000000" w:themeColor="text1"/>
        </w:rPr>
        <w:t xml:space="preserve"> to operate in appropriate alternate spectrum as directed by the cognitive sharing mechanism (e. g. database, </w:t>
      </w:r>
      <w:r w:rsidR="005004F0">
        <w:rPr>
          <w:color w:val="000000" w:themeColor="text1"/>
        </w:rPr>
        <w:t xml:space="preserve">spectrum access system, </w:t>
      </w:r>
      <w:r w:rsidRPr="001D3E8D">
        <w:rPr>
          <w:color w:val="000000" w:themeColor="text1"/>
        </w:rPr>
        <w:t>sensing or beaconing). Hence 802.22 is highly applicable for use in bands that allow spectrum sharing such as the TV Broadcast bands and radar bands between 2700 MHz to 3700 MHz in the United States.</w:t>
      </w:r>
    </w:p>
    <w:p w14:paraId="5D823202" w14:textId="77777777" w:rsidR="009056BA" w:rsidRDefault="009056BA" w:rsidP="0082527A">
      <w:pPr>
        <w:jc w:val="both"/>
        <w:rPr>
          <w:color w:val="000000" w:themeColor="text1"/>
        </w:rPr>
      </w:pPr>
    </w:p>
    <w:p w14:paraId="66C56E29" w14:textId="77777777" w:rsidR="008D4624" w:rsidRDefault="008D4624" w:rsidP="007206BB">
      <w:pPr>
        <w:rPr>
          <w:color w:val="000000" w:themeColor="text1"/>
        </w:rPr>
      </w:pPr>
      <w:r>
        <w:rPr>
          <w:color w:val="000000" w:themeColor="text1"/>
        </w:rPr>
        <w:t xml:space="preserve">Some other similar projects are listed below - </w:t>
      </w:r>
    </w:p>
    <w:p w14:paraId="3F200944" w14:textId="77777777" w:rsidR="008D4624" w:rsidRDefault="008D4624" w:rsidP="007206BB">
      <w:pPr>
        <w:rPr>
          <w:color w:val="000000" w:themeColor="text1"/>
        </w:rPr>
      </w:pPr>
    </w:p>
    <w:p w14:paraId="4B103E88" w14:textId="7191B51E" w:rsidR="00EC45C2" w:rsidRPr="004A27AF" w:rsidRDefault="00F179BD" w:rsidP="007206BB">
      <w:pPr>
        <w:pStyle w:val="ListParagraph"/>
        <w:numPr>
          <w:ilvl w:val="0"/>
          <w:numId w:val="9"/>
        </w:numPr>
        <w:rPr>
          <w:rFonts w:ascii="Times New Roman" w:hAnsi="Times New Roman"/>
          <w:color w:val="000000" w:themeColor="text1"/>
          <w:szCs w:val="20"/>
          <w:lang w:val="en-GB" w:eastAsia="en-US"/>
        </w:rPr>
      </w:pPr>
      <w:ins w:id="88" w:author="Apurva Mody [2]" w:date="2019-04-07T22:24:00Z">
        <w:r w:rsidRPr="006112F9">
          <w:rPr>
            <w:rFonts w:ascii="Times New Roman" w:hAnsi="Times New Roman"/>
            <w:color w:val="1D2228"/>
            <w:shd w:val="clear" w:color="auto" w:fill="FFFFFF"/>
          </w:rPr>
          <w:t>IEEE Std. 802.11</w:t>
        </w:r>
        <w:r w:rsidRPr="006112F9">
          <w:rPr>
            <w:rFonts w:ascii="Times New Roman" w:hAnsi="Times New Roman"/>
            <w:color w:val="1D2228"/>
            <w:shd w:val="clear" w:color="auto" w:fill="FFFFFF"/>
            <w:vertAlign w:val="superscript"/>
          </w:rPr>
          <w:t>TM</w:t>
        </w:r>
        <w:r w:rsidRPr="006112F9">
          <w:rPr>
            <w:rFonts w:ascii="Times New Roman" w:hAnsi="Times New Roman"/>
            <w:color w:val="1D2228"/>
            <w:shd w:val="clear" w:color="auto" w:fill="FFFFFF"/>
          </w:rPr>
          <w:t>-2016</w:t>
        </w:r>
        <w:r w:rsidRPr="006112F9" w:rsidDel="00F179BD">
          <w:rPr>
            <w:rFonts w:ascii="Times New Roman" w:hAnsi="Times New Roman"/>
            <w:color w:val="000000" w:themeColor="text1"/>
            <w:lang w:val="en-GB" w:eastAsia="en-US"/>
          </w:rPr>
          <w:t xml:space="preserve"> </w:t>
        </w:r>
      </w:ins>
      <w:del w:id="89" w:author="Apurva Mody [2]" w:date="2019-04-07T22:23:00Z">
        <w:r w:rsidR="008D4624" w:rsidRPr="004A27AF" w:rsidDel="00F179BD">
          <w:rPr>
            <w:rFonts w:ascii="Times New Roman" w:hAnsi="Times New Roman"/>
            <w:color w:val="000000" w:themeColor="text1"/>
            <w:szCs w:val="20"/>
            <w:lang w:val="en-GB" w:eastAsia="en-US"/>
          </w:rPr>
          <w:delText>IEEE P</w:delText>
        </w:r>
        <w:r w:rsidR="000869C3" w:rsidDel="00F179BD">
          <w:rPr>
            <w:rFonts w:ascii="Times New Roman" w:hAnsi="Times New Roman"/>
            <w:color w:val="000000" w:themeColor="text1"/>
            <w:szCs w:val="20"/>
            <w:lang w:val="en-GB" w:eastAsia="en-US"/>
          </w:rPr>
          <w:delText>802.11af</w:delText>
        </w:r>
      </w:del>
      <w:r w:rsidR="008D4624" w:rsidRPr="004A27AF">
        <w:rPr>
          <w:rFonts w:ascii="Times New Roman" w:hAnsi="Times New Roman"/>
          <w:color w:val="000000" w:themeColor="text1"/>
          <w:szCs w:val="20"/>
          <w:lang w:val="en-GB" w:eastAsia="en-US"/>
        </w:rPr>
        <w:t xml:space="preserve">: IEEE Standard for Information Technology - Telecommunications and Information Exchange Between Systems - Local and Metropolitan Area Networks - Specific Requirements - Part 11: Wireless LAN Medium Access Control (MAC) and Physical Layer (PHY) Specifications </w:t>
      </w:r>
      <w:del w:id="90" w:author="Apurva Mody [2]" w:date="2019-04-07T22:25:00Z">
        <w:r w:rsidR="008D4624" w:rsidRPr="004A27AF" w:rsidDel="006112F9">
          <w:rPr>
            <w:rFonts w:ascii="Times New Roman" w:hAnsi="Times New Roman"/>
            <w:color w:val="000000" w:themeColor="text1"/>
            <w:szCs w:val="20"/>
            <w:lang w:val="en-GB" w:eastAsia="en-US"/>
          </w:rPr>
          <w:delText>- Amendment: TV White Spaces Operation</w:delText>
        </w:r>
      </w:del>
    </w:p>
    <w:p w14:paraId="493BD686" w14:textId="51B07967" w:rsidR="00EC45C2" w:rsidRPr="004A27AF" w:rsidRDefault="00F179BD" w:rsidP="007206BB">
      <w:pPr>
        <w:pStyle w:val="ListParagraph"/>
        <w:numPr>
          <w:ilvl w:val="0"/>
          <w:numId w:val="9"/>
        </w:numPr>
        <w:rPr>
          <w:rFonts w:ascii="Times New Roman" w:hAnsi="Times New Roman"/>
          <w:color w:val="000000" w:themeColor="text1"/>
          <w:szCs w:val="20"/>
          <w:lang w:val="en-GB" w:eastAsia="en-US"/>
        </w:rPr>
      </w:pPr>
      <w:ins w:id="91" w:author="Apurva Mody [2]" w:date="2019-04-07T22:25:00Z">
        <w:r w:rsidRPr="006112F9">
          <w:rPr>
            <w:rFonts w:ascii="Times New Roman" w:hAnsi="Times New Roman"/>
            <w:color w:val="1D2228"/>
            <w:shd w:val="clear" w:color="auto" w:fill="FFFFFF"/>
          </w:rPr>
          <w:t>IEEE Std. 802.15.4</w:t>
        </w:r>
        <w:r w:rsidRPr="006112F9">
          <w:rPr>
            <w:rFonts w:ascii="Times New Roman" w:hAnsi="Times New Roman"/>
            <w:color w:val="1D2228"/>
            <w:shd w:val="clear" w:color="auto" w:fill="FFFFFF"/>
            <w:vertAlign w:val="superscript"/>
          </w:rPr>
          <w:t>TM</w:t>
        </w:r>
        <w:r w:rsidRPr="006112F9">
          <w:rPr>
            <w:rFonts w:ascii="Times New Roman" w:hAnsi="Times New Roman"/>
            <w:color w:val="1D2228"/>
            <w:shd w:val="clear" w:color="auto" w:fill="FFFFFF"/>
          </w:rPr>
          <w:t>-2015</w:t>
        </w:r>
      </w:ins>
      <w:del w:id="92" w:author="Apurva Mody [2]" w:date="2019-04-07T22:25:00Z">
        <w:r w:rsidR="008D4624" w:rsidRPr="004A27AF" w:rsidDel="00F179BD">
          <w:rPr>
            <w:rFonts w:ascii="Times New Roman" w:hAnsi="Times New Roman"/>
            <w:color w:val="000000" w:themeColor="text1"/>
            <w:szCs w:val="20"/>
            <w:lang w:val="en-GB" w:eastAsia="en-US"/>
          </w:rPr>
          <w:delText>P802.15.4</w:delText>
        </w:r>
      </w:del>
      <w:del w:id="93" w:author="Apurva Mody [2]" w:date="2019-03-29T09:55:00Z">
        <w:r w:rsidR="008D4624" w:rsidRPr="004A27AF" w:rsidDel="005D43B5">
          <w:rPr>
            <w:rFonts w:ascii="Times New Roman" w:hAnsi="Times New Roman"/>
            <w:color w:val="000000" w:themeColor="text1"/>
            <w:szCs w:val="20"/>
            <w:lang w:val="en-GB" w:eastAsia="en-US"/>
          </w:rPr>
          <w:delText>m</w:delText>
        </w:r>
      </w:del>
      <w:r w:rsidR="008D4624" w:rsidRPr="004A27AF">
        <w:rPr>
          <w:rFonts w:ascii="Times New Roman" w:hAnsi="Times New Roman"/>
          <w:color w:val="000000" w:themeColor="text1"/>
          <w:szCs w:val="20"/>
          <w:lang w:val="en-GB" w:eastAsia="en-US"/>
        </w:rPr>
        <w:t>: IEEE Standard for Local and Metropolitan Area Networks Part 15.4: Low Rate Wireless Personal Area Networks</w:t>
      </w:r>
      <w:r w:rsidR="008D4624" w:rsidRPr="004A27AF">
        <w:rPr>
          <w:rFonts w:ascii="Times New Roman" w:hAnsi="Times New Roman"/>
          <w:color w:val="000000" w:themeColor="text1"/>
          <w:szCs w:val="20"/>
          <w:lang w:val="en-GB" w:eastAsia="en-US"/>
        </w:rPr>
        <w:br/>
      </w:r>
      <w:ins w:id="94" w:author="Apurva Mody [2]" w:date="2019-03-29T09:55:00Z">
        <w:del w:id="95" w:author="Oliver Holland" w:date="2019-03-30T23:51:00Z">
          <w:r w:rsidR="005D43B5" w:rsidDel="000A6988">
            <w:rPr>
              <w:rFonts w:ascii="Times New Roman" w:hAnsi="Times New Roman"/>
              <w:color w:val="000000" w:themeColor="text1"/>
              <w:szCs w:val="20"/>
              <w:lang w:val="en-GB" w:eastAsia="en-US"/>
            </w:rPr>
            <w:delText>\</w:delText>
          </w:r>
        </w:del>
      </w:ins>
      <w:del w:id="96" w:author="Apurva Mody [2]" w:date="2019-03-29T09:55:00Z">
        <w:r w:rsidR="008D4624" w:rsidRPr="004A27AF" w:rsidDel="005D43B5">
          <w:rPr>
            <w:rFonts w:ascii="Times New Roman" w:hAnsi="Times New Roman"/>
            <w:color w:val="000000" w:themeColor="text1"/>
            <w:szCs w:val="20"/>
            <w:lang w:val="en-GB" w:eastAsia="en-US"/>
          </w:rPr>
          <w:delText>(LR-WPANs) Amendment: TV White Space Between 54 MHz and 862 MHz Physical Layer</w:delText>
        </w:r>
      </w:del>
    </w:p>
    <w:p w14:paraId="17A1BAD5" w14:textId="77777777" w:rsidR="008D4624" w:rsidRPr="004A27AF" w:rsidRDefault="008D4624" w:rsidP="007206BB">
      <w:pPr>
        <w:pStyle w:val="ListParagraph"/>
        <w:numPr>
          <w:ilvl w:val="0"/>
          <w:numId w:val="9"/>
        </w:numPr>
        <w:rPr>
          <w:rFonts w:ascii="Times New Roman" w:hAnsi="Times New Roman"/>
          <w:color w:val="000000" w:themeColor="text1"/>
          <w:szCs w:val="20"/>
          <w:lang w:val="en-GB" w:eastAsia="en-US"/>
        </w:rPr>
      </w:pPr>
      <w:r w:rsidRPr="004A27AF">
        <w:rPr>
          <w:rFonts w:ascii="Times New Roman" w:hAnsi="Times New Roman"/>
          <w:color w:val="000000" w:themeColor="text1"/>
          <w:szCs w:val="20"/>
          <w:lang w:val="en-GB" w:eastAsia="en-US"/>
        </w:rPr>
        <w:t>IEEE P1900.7: Radio Interface for White Space Dynamic Spectrum Access Radio Syst</w:t>
      </w:r>
      <w:r w:rsidR="00EC45C2" w:rsidRPr="00EC45C2">
        <w:rPr>
          <w:rFonts w:ascii="Times New Roman" w:hAnsi="Times New Roman"/>
          <w:color w:val="000000" w:themeColor="text1"/>
          <w:szCs w:val="20"/>
          <w:lang w:val="en-GB" w:eastAsia="en-US"/>
        </w:rPr>
        <w:t>ems Supporting Fixed and Mobile</w:t>
      </w:r>
      <w:r w:rsidR="00EC45C2">
        <w:rPr>
          <w:rFonts w:ascii="Times New Roman" w:hAnsi="Times New Roman"/>
          <w:color w:val="000000" w:themeColor="text1"/>
          <w:szCs w:val="20"/>
          <w:lang w:val="en-GB" w:eastAsia="en-US"/>
        </w:rPr>
        <w:t xml:space="preserve"> </w:t>
      </w:r>
      <w:r w:rsidRPr="004A27AF">
        <w:rPr>
          <w:rFonts w:ascii="Times New Roman" w:hAnsi="Times New Roman"/>
          <w:color w:val="000000" w:themeColor="text1"/>
          <w:szCs w:val="20"/>
          <w:lang w:val="en-GB" w:eastAsia="en-US"/>
        </w:rPr>
        <w:t>Operation</w:t>
      </w:r>
      <w:r w:rsidRPr="004A27AF">
        <w:rPr>
          <w:rFonts w:ascii="Times New Roman" w:hAnsi="Times New Roman"/>
          <w:color w:val="000000" w:themeColor="text1"/>
          <w:szCs w:val="20"/>
          <w:lang w:val="en-GB" w:eastAsia="en-US"/>
        </w:rPr>
        <w:br/>
      </w:r>
    </w:p>
    <w:p w14:paraId="4BEC3A34" w14:textId="2E1B9E76" w:rsidR="006112F9" w:rsidRDefault="006112F9" w:rsidP="0082527A">
      <w:pPr>
        <w:jc w:val="both"/>
        <w:rPr>
          <w:ins w:id="97" w:author="Apurva Mody [2]" w:date="2019-04-07T22:29:00Z"/>
          <w:color w:val="000000" w:themeColor="text1"/>
          <w:szCs w:val="22"/>
        </w:rPr>
      </w:pPr>
      <w:ins w:id="98" w:author="Apurva Mody [2]" w:date="2019-04-07T22:29:00Z">
        <w:r>
          <w:rPr>
            <w:color w:val="000000" w:themeColor="text1"/>
            <w:szCs w:val="22"/>
          </w:rPr>
          <w:t xml:space="preserve">The IEEE Std. 802.11-2016 contains the IEEE 802.11af amendment on </w:t>
        </w:r>
      </w:ins>
      <w:ins w:id="99" w:author="Apurva Mody [2]" w:date="2019-04-07T23:02:00Z">
        <w:r w:rsidR="0029592A">
          <w:rPr>
            <w:color w:val="000000" w:themeColor="text1"/>
            <w:szCs w:val="22"/>
          </w:rPr>
          <w:t xml:space="preserve">TV White Spaces Operation for 802.11 Systems. </w:t>
        </w:r>
      </w:ins>
      <w:ins w:id="100" w:author="Apurva Mody [2]" w:date="2019-04-07T22:29:00Z">
        <w:r>
          <w:rPr>
            <w:color w:val="000000" w:themeColor="text1"/>
            <w:szCs w:val="22"/>
          </w:rPr>
          <w:t>The IEEE Std. 802.15.4-2015 contains the IEEE 802.15.4m amendment on</w:t>
        </w:r>
      </w:ins>
      <w:ins w:id="101" w:author="Apurva Mody [2]" w:date="2019-04-07T23:02:00Z">
        <w:r w:rsidR="0029592A">
          <w:rPr>
            <w:color w:val="000000" w:themeColor="text1"/>
            <w:szCs w:val="22"/>
          </w:rPr>
          <w:t xml:space="preserve"> T</w:t>
        </w:r>
      </w:ins>
      <w:ins w:id="102" w:author="Apurva Mody [2]" w:date="2019-04-07T23:03:00Z">
        <w:r w:rsidR="0029592A">
          <w:rPr>
            <w:color w:val="000000" w:themeColor="text1"/>
            <w:szCs w:val="22"/>
          </w:rPr>
          <w:t xml:space="preserve">V White Spaces Operation between 54 MHz and 862 Mhz. </w:t>
        </w:r>
      </w:ins>
    </w:p>
    <w:p w14:paraId="4A0A0417" w14:textId="77777777" w:rsidR="006112F9" w:rsidRDefault="006112F9" w:rsidP="0082527A">
      <w:pPr>
        <w:jc w:val="both"/>
        <w:rPr>
          <w:ins w:id="103" w:author="Apurva Mody [2]" w:date="2019-04-07T22:29:00Z"/>
          <w:color w:val="000000" w:themeColor="text1"/>
          <w:szCs w:val="22"/>
        </w:rPr>
      </w:pPr>
    </w:p>
    <w:p w14:paraId="531E304D" w14:textId="77777777" w:rsidR="006112F9" w:rsidRDefault="006112F9" w:rsidP="0082527A">
      <w:pPr>
        <w:jc w:val="both"/>
        <w:rPr>
          <w:ins w:id="104" w:author="Apurva Mody [2]" w:date="2019-03-28T22:24:00Z"/>
          <w:color w:val="000000" w:themeColor="text1"/>
          <w:szCs w:val="22"/>
        </w:rPr>
      </w:pPr>
    </w:p>
    <w:p w14:paraId="7EAC58EC" w14:textId="77777777" w:rsidR="008D4624" w:rsidRPr="005C1E0C" w:rsidRDefault="00DF656B" w:rsidP="0082527A">
      <w:pPr>
        <w:jc w:val="both"/>
        <w:rPr>
          <w:color w:val="000000" w:themeColor="text1"/>
          <w:szCs w:val="22"/>
        </w:rPr>
      </w:pPr>
      <w:r w:rsidRPr="005C1E0C">
        <w:rPr>
          <w:color w:val="000000" w:themeColor="text1"/>
          <w:szCs w:val="22"/>
        </w:rPr>
        <w:t>Below is the summary of how the proposed Revision to the IEEE 802.22 Standard is likely to be substantially different from these on-going or completed projects:</w:t>
      </w:r>
    </w:p>
    <w:p w14:paraId="34DC59C2" w14:textId="77777777" w:rsidR="00DF656B"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No other IEEE standard</w:t>
      </w:r>
      <w:r w:rsidR="00DF656B" w:rsidRPr="005C1E0C">
        <w:rPr>
          <w:rFonts w:ascii="Times New Roman" w:hAnsi="Times New Roman"/>
          <w:color w:val="000000" w:themeColor="text1"/>
          <w:lang w:val="en-GB" w:eastAsia="en-US"/>
        </w:rPr>
        <w:t xml:space="preserve"> support</w:t>
      </w:r>
      <w:r w:rsidRPr="005C1E0C">
        <w:rPr>
          <w:rFonts w:ascii="Times New Roman" w:hAnsi="Times New Roman"/>
          <w:color w:val="000000" w:themeColor="text1"/>
          <w:lang w:val="en-GB" w:eastAsia="en-US"/>
        </w:rPr>
        <w:t>s</w:t>
      </w:r>
      <w:r w:rsidR="00DF656B" w:rsidRPr="005C1E0C">
        <w:rPr>
          <w:rFonts w:ascii="Times New Roman" w:hAnsi="Times New Roman"/>
          <w:color w:val="000000" w:themeColor="text1"/>
          <w:lang w:val="en-GB" w:eastAsia="en-US"/>
        </w:rPr>
        <w:t xml:space="preserve"> all the three mechanisms of spectrum sharing namely, sensing, database access and beaconing. There is no other Cognitive Radio IEEE 802 </w:t>
      </w:r>
      <w:r w:rsidR="00DF656B" w:rsidRPr="005C1E0C">
        <w:rPr>
          <w:rFonts w:ascii="Times New Roman" w:hAnsi="Times New Roman" w:hint="eastAsia"/>
          <w:color w:val="000000" w:themeColor="text1"/>
          <w:lang w:val="en-GB" w:eastAsia="en-US"/>
        </w:rPr>
        <w:t xml:space="preserve">standard or </w:t>
      </w:r>
      <w:r w:rsidR="00DF656B" w:rsidRPr="005C1E0C">
        <w:rPr>
          <w:rFonts w:ascii="Times New Roman" w:hAnsi="Times New Roman"/>
          <w:color w:val="000000" w:themeColor="text1"/>
          <w:lang w:val="en-GB" w:eastAsia="en-US"/>
        </w:rPr>
        <w:t xml:space="preserve">project, </w:t>
      </w:r>
      <w:r w:rsidR="00DF656B" w:rsidRPr="005C1E0C">
        <w:rPr>
          <w:rFonts w:ascii="Times New Roman" w:hAnsi="Times New Roman" w:hint="eastAsia"/>
          <w:color w:val="000000" w:themeColor="text1"/>
          <w:lang w:val="en-GB" w:eastAsia="en-US"/>
        </w:rPr>
        <w:t xml:space="preserve">for combined broadband services and monitoring </w:t>
      </w:r>
      <w:r w:rsidR="00DF656B" w:rsidRPr="005C1E0C">
        <w:rPr>
          <w:rFonts w:ascii="Times New Roman" w:hAnsi="Times New Roman"/>
          <w:color w:val="000000" w:themeColor="text1"/>
          <w:lang w:val="en-GB" w:eastAsia="en-US"/>
        </w:rPr>
        <w:t>applications</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aimed at</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 xml:space="preserve">wireless regional area networks. </w:t>
      </w:r>
    </w:p>
    <w:p w14:paraId="046C436B" w14:textId="6350C4BD" w:rsidR="003A7C43"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The IEEE 802.11</w:t>
      </w:r>
      <w:del w:id="105" w:author="Apurva Mody [2]" w:date="2019-04-07T22:30:00Z">
        <w:r w:rsidRPr="005C1E0C" w:rsidDel="006112F9">
          <w:rPr>
            <w:rFonts w:ascii="Times New Roman" w:hAnsi="Times New Roman"/>
            <w:color w:val="000000" w:themeColor="text1"/>
            <w:lang w:val="en-GB" w:eastAsia="en-US"/>
          </w:rPr>
          <w:delText xml:space="preserve"> AF</w:delText>
        </w:r>
      </w:del>
      <w:r w:rsidRPr="005C1E0C">
        <w:rPr>
          <w:rFonts w:ascii="Times New Roman" w:hAnsi="Times New Roman"/>
          <w:color w:val="000000" w:themeColor="text1"/>
          <w:lang w:val="en-GB" w:eastAsia="en-US"/>
        </w:rPr>
        <w:t xml:space="preserve"> and IEEE 802.15.4</w:t>
      </w:r>
      <w:del w:id="106" w:author="Apurva Mody [2]" w:date="2019-04-07T22:30:00Z">
        <w:r w:rsidRPr="005C1E0C" w:rsidDel="006112F9">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 </w:t>
      </w:r>
      <w:del w:id="107" w:author="Apurva Mody [2]" w:date="2019-04-07T22:30:00Z">
        <w:r w:rsidRPr="005C1E0C" w:rsidDel="006112F9">
          <w:rPr>
            <w:rFonts w:ascii="Times New Roman" w:hAnsi="Times New Roman"/>
            <w:color w:val="000000" w:themeColor="text1"/>
            <w:lang w:val="en-GB" w:eastAsia="en-US"/>
          </w:rPr>
          <w:delText xml:space="preserve">amendments </w:delText>
        </w:r>
      </w:del>
      <w:ins w:id="108" w:author="Apurva Mody [2]" w:date="2019-04-07T22:30:00Z">
        <w:r w:rsidR="006112F9">
          <w:rPr>
            <w:rFonts w:ascii="Times New Roman" w:hAnsi="Times New Roman"/>
            <w:color w:val="000000" w:themeColor="text1"/>
            <w:lang w:val="en-GB" w:eastAsia="en-US"/>
          </w:rPr>
          <w:t>projects</w:t>
        </w:r>
        <w:r w:rsidR="006112F9" w:rsidRPr="005C1E0C">
          <w:rPr>
            <w:rFonts w:ascii="Times New Roman" w:hAnsi="Times New Roman"/>
            <w:color w:val="000000" w:themeColor="text1"/>
            <w:lang w:val="en-GB" w:eastAsia="en-US"/>
          </w:rPr>
          <w:t xml:space="preserve"> </w:t>
        </w:r>
      </w:ins>
      <w:r w:rsidRPr="005C1E0C">
        <w:rPr>
          <w:rFonts w:ascii="Times New Roman" w:hAnsi="Times New Roman"/>
          <w:color w:val="000000" w:themeColor="text1"/>
          <w:lang w:val="en-GB" w:eastAsia="en-US"/>
        </w:rPr>
        <w:t xml:space="preserve">propose </w:t>
      </w:r>
      <w:ins w:id="109" w:author="Apurva Mody [2]" w:date="2019-04-07T22:31:00Z">
        <w:r w:rsidR="006112F9">
          <w:rPr>
            <w:rFonts w:ascii="Times New Roman" w:hAnsi="Times New Roman"/>
            <w:color w:val="000000" w:themeColor="text1"/>
            <w:lang w:val="en-GB" w:eastAsia="en-US"/>
          </w:rPr>
          <w:t>C</w:t>
        </w:r>
      </w:ins>
      <w:del w:id="110" w:author="Apurva Mody [2]" w:date="2019-04-07T22:31:00Z">
        <w:r w:rsidRPr="005C1E0C" w:rsidDel="006112F9">
          <w:rPr>
            <w:rFonts w:ascii="Times New Roman" w:hAnsi="Times New Roman"/>
            <w:color w:val="000000" w:themeColor="text1"/>
            <w:lang w:val="en-GB" w:eastAsia="en-US"/>
          </w:rPr>
          <w:delText>c</w:delText>
        </w:r>
      </w:del>
      <w:r w:rsidRPr="005C1E0C">
        <w:rPr>
          <w:rFonts w:ascii="Times New Roman" w:hAnsi="Times New Roman"/>
          <w:color w:val="000000" w:themeColor="text1"/>
          <w:lang w:val="en-GB" w:eastAsia="en-US"/>
        </w:rPr>
        <w:t xml:space="preserve">arrier </w:t>
      </w:r>
      <w:ins w:id="111" w:author="Apurva Mody [2]" w:date="2019-04-07T22:31:00Z">
        <w:r w:rsidR="006112F9">
          <w:rPr>
            <w:rFonts w:ascii="Times New Roman" w:hAnsi="Times New Roman"/>
            <w:color w:val="000000" w:themeColor="text1"/>
            <w:lang w:val="en-GB" w:eastAsia="en-US"/>
          </w:rPr>
          <w:t>S</w:t>
        </w:r>
      </w:ins>
      <w:del w:id="112" w:author="Apurva Mody [2]" w:date="2019-04-07T22:31:00Z">
        <w:r w:rsidRPr="005C1E0C" w:rsidDel="006112F9">
          <w:rPr>
            <w:rFonts w:ascii="Times New Roman" w:hAnsi="Times New Roman"/>
            <w:color w:val="000000" w:themeColor="text1"/>
            <w:lang w:val="en-GB" w:eastAsia="en-US"/>
          </w:rPr>
          <w:delText>s</w:delText>
        </w:r>
      </w:del>
      <w:r w:rsidRPr="005C1E0C">
        <w:rPr>
          <w:rFonts w:ascii="Times New Roman" w:hAnsi="Times New Roman"/>
          <w:color w:val="000000" w:themeColor="text1"/>
          <w:lang w:val="en-GB" w:eastAsia="en-US"/>
        </w:rPr>
        <w:t xml:space="preserve">ense </w:t>
      </w:r>
      <w:ins w:id="113" w:author="Apurva Mody [2]" w:date="2019-04-07T22:31:00Z">
        <w:r w:rsidR="006112F9">
          <w:rPr>
            <w:rFonts w:ascii="Times New Roman" w:hAnsi="Times New Roman"/>
            <w:color w:val="000000" w:themeColor="text1"/>
            <w:lang w:val="en-GB" w:eastAsia="en-US"/>
          </w:rPr>
          <w:t>M</w:t>
        </w:r>
      </w:ins>
      <w:del w:id="114" w:author="Apurva Mody [2]" w:date="2019-04-07T22:31:00Z">
        <w:r w:rsidRPr="005C1E0C" w:rsidDel="006112F9">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ultiple </w:t>
      </w:r>
      <w:ins w:id="115" w:author="Apurva Mody [2]" w:date="2019-04-07T22:31:00Z">
        <w:r w:rsidR="006112F9">
          <w:rPr>
            <w:rFonts w:ascii="Times New Roman" w:hAnsi="Times New Roman"/>
            <w:color w:val="000000" w:themeColor="text1"/>
            <w:lang w:val="en-GB" w:eastAsia="en-US"/>
          </w:rPr>
          <w:t>A</w:t>
        </w:r>
      </w:ins>
      <w:del w:id="116" w:author="Apurva Mody [2]" w:date="2019-04-07T22:31:00Z">
        <w:r w:rsidRPr="005C1E0C" w:rsidDel="006112F9">
          <w:rPr>
            <w:rFonts w:ascii="Times New Roman" w:hAnsi="Times New Roman"/>
            <w:color w:val="000000" w:themeColor="text1"/>
            <w:lang w:val="en-GB" w:eastAsia="en-US"/>
          </w:rPr>
          <w:delText>a</w:delText>
        </w:r>
      </w:del>
      <w:r w:rsidRPr="005C1E0C">
        <w:rPr>
          <w:rFonts w:ascii="Times New Roman" w:hAnsi="Times New Roman"/>
          <w:color w:val="000000" w:themeColor="text1"/>
          <w:lang w:val="en-GB" w:eastAsia="en-US"/>
        </w:rPr>
        <w:t>ccess medium access control (MAC) mechanisms, whereas the IEEE 802.22 proposes time division multiple access (TDMA).</w:t>
      </w:r>
    </w:p>
    <w:p w14:paraId="48630E7A" w14:textId="50D4C4FF"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The IEEE 802.11 </w:t>
      </w:r>
      <w:del w:id="117" w:author="Apurva Mody [2]" w:date="2019-04-07T23:03:00Z">
        <w:r w:rsidRPr="005C1E0C" w:rsidDel="0029592A">
          <w:rPr>
            <w:rFonts w:ascii="Times New Roman" w:hAnsi="Times New Roman"/>
            <w:color w:val="000000" w:themeColor="text1"/>
            <w:lang w:val="en-GB" w:eastAsia="en-US"/>
          </w:rPr>
          <w:delText>AF amendment</w:delText>
        </w:r>
        <w:r w:rsidR="0069209B" w:rsidRPr="005C1E0C" w:rsidDel="0029592A">
          <w:rPr>
            <w:rFonts w:ascii="Times New Roman" w:hAnsi="Times New Roman"/>
            <w:color w:val="000000" w:themeColor="text1"/>
            <w:lang w:val="en-GB" w:eastAsia="en-US"/>
          </w:rPr>
          <w:delText xml:space="preserve"> proposes throughputs </w:delText>
        </w:r>
        <w:r w:rsidR="00E44360" w:rsidRPr="005C1E0C" w:rsidDel="0029592A">
          <w:rPr>
            <w:rFonts w:ascii="Times New Roman" w:hAnsi="Times New Roman"/>
            <w:color w:val="000000" w:themeColor="text1"/>
            <w:lang w:val="en-GB" w:eastAsia="en-US"/>
          </w:rPr>
          <w:delText xml:space="preserve">(e. g. 24 Mb/s to 384 Mb/s) </w:delText>
        </w:r>
        <w:r w:rsidR="0069209B" w:rsidRPr="005C1E0C" w:rsidDel="0029592A">
          <w:rPr>
            <w:rFonts w:ascii="Times New Roman" w:hAnsi="Times New Roman"/>
            <w:color w:val="000000" w:themeColor="text1"/>
            <w:lang w:val="en-GB" w:eastAsia="en-US"/>
          </w:rPr>
          <w:delText xml:space="preserve">that are </w:delText>
        </w:r>
        <w:r w:rsidR="00D0620A" w:rsidRPr="005C1E0C" w:rsidDel="0029592A">
          <w:rPr>
            <w:rFonts w:ascii="Times New Roman" w:hAnsi="Times New Roman"/>
            <w:color w:val="000000" w:themeColor="text1"/>
            <w:lang w:val="en-GB" w:eastAsia="en-US"/>
          </w:rPr>
          <w:delText>similar to</w:delText>
        </w:r>
        <w:r w:rsidRPr="005C1E0C" w:rsidDel="0029592A">
          <w:rPr>
            <w:rFonts w:ascii="Times New Roman" w:hAnsi="Times New Roman"/>
            <w:color w:val="000000" w:themeColor="text1"/>
            <w:lang w:val="en-GB" w:eastAsia="en-US"/>
          </w:rPr>
          <w:delText xml:space="preserve"> IEEE 802.22</w:delText>
        </w:r>
        <w:r w:rsidR="006B15FB" w:rsidRPr="005C1E0C" w:rsidDel="0029592A">
          <w:rPr>
            <w:rFonts w:ascii="Times New Roman" w:hAnsi="Times New Roman"/>
            <w:color w:val="000000" w:themeColor="text1"/>
            <w:lang w:val="en-GB" w:eastAsia="en-US"/>
          </w:rPr>
          <w:delText xml:space="preserve"> and the P802.22b amendment</w:delText>
        </w:r>
        <w:r w:rsidRPr="005C1E0C" w:rsidDel="0029592A">
          <w:rPr>
            <w:rFonts w:ascii="Times New Roman" w:hAnsi="Times New Roman"/>
            <w:color w:val="000000" w:themeColor="text1"/>
            <w:lang w:val="en-GB" w:eastAsia="en-US"/>
          </w:rPr>
          <w:delText>, but it</w:delText>
        </w:r>
      </w:del>
      <w:r w:rsidRPr="005C1E0C">
        <w:rPr>
          <w:rFonts w:ascii="Times New Roman" w:hAnsi="Times New Roman"/>
          <w:color w:val="000000" w:themeColor="text1"/>
          <w:lang w:val="en-GB" w:eastAsia="en-US"/>
        </w:rPr>
        <w:t xml:space="preserve"> </w:t>
      </w:r>
      <w:del w:id="118" w:author="Apurva Mody [2]" w:date="2019-04-07T23:03:00Z">
        <w:r w:rsidRPr="005C1E0C" w:rsidDel="0029592A">
          <w:rPr>
            <w:rFonts w:ascii="Times New Roman" w:hAnsi="Times New Roman"/>
            <w:color w:val="000000" w:themeColor="text1"/>
            <w:lang w:val="en-GB" w:eastAsia="en-US"/>
          </w:rPr>
          <w:delText>is</w:delText>
        </w:r>
      </w:del>
      <w:ins w:id="119" w:author="Apurva Mody [2]" w:date="2019-04-07T23:03:00Z">
        <w:r w:rsidR="0029592A">
          <w:rPr>
            <w:rFonts w:ascii="Times New Roman" w:hAnsi="Times New Roman"/>
            <w:color w:val="000000" w:themeColor="text1"/>
            <w:lang w:val="en-GB" w:eastAsia="en-US"/>
          </w:rPr>
          <w:t>systems are</w:t>
        </w:r>
      </w:ins>
      <w:r w:rsidRPr="005C1E0C">
        <w:rPr>
          <w:rFonts w:ascii="Times New Roman" w:hAnsi="Times New Roman"/>
          <w:color w:val="000000" w:themeColor="text1"/>
          <w:lang w:val="en-GB" w:eastAsia="en-US"/>
        </w:rPr>
        <w:t xml:space="preserve"> generally</w:t>
      </w:r>
      <w:r w:rsidR="00AB7723" w:rsidRPr="005C1E0C">
        <w:rPr>
          <w:rFonts w:ascii="Times New Roman" w:hAnsi="Times New Roman"/>
          <w:color w:val="000000" w:themeColor="text1"/>
          <w:lang w:val="en-GB" w:eastAsia="en-US"/>
        </w:rPr>
        <w:t xml:space="preserve"> designed</w:t>
      </w:r>
      <w:r w:rsidRPr="005C1E0C">
        <w:rPr>
          <w:rFonts w:ascii="Times New Roman" w:hAnsi="Times New Roman"/>
          <w:color w:val="000000" w:themeColor="text1"/>
          <w:lang w:val="en-GB" w:eastAsia="en-US"/>
        </w:rPr>
        <w:t xml:space="preserve"> for shorter ranges</w:t>
      </w:r>
      <w:r w:rsidR="00A42BF7" w:rsidRPr="005C1E0C">
        <w:rPr>
          <w:rFonts w:ascii="Times New Roman" w:hAnsi="Times New Roman"/>
          <w:color w:val="000000" w:themeColor="text1"/>
          <w:lang w:val="en-GB" w:eastAsia="en-US"/>
        </w:rPr>
        <w:t xml:space="preserve"> due to a </w:t>
      </w:r>
      <w:r w:rsidR="00937636" w:rsidRPr="005C1E0C">
        <w:rPr>
          <w:rFonts w:ascii="Times New Roman" w:hAnsi="Times New Roman"/>
          <w:color w:val="000000" w:themeColor="text1"/>
          <w:lang w:val="en-GB" w:eastAsia="en-US"/>
        </w:rPr>
        <w:t>smaller cyclic prefix</w:t>
      </w:r>
      <w:r w:rsidRPr="005C1E0C">
        <w:rPr>
          <w:rFonts w:ascii="Times New Roman" w:hAnsi="Times New Roman"/>
          <w:color w:val="000000" w:themeColor="text1"/>
          <w:lang w:val="en-GB" w:eastAsia="en-US"/>
        </w:rPr>
        <w:t>, in-home and enterprise application</w:t>
      </w:r>
      <w:r w:rsidR="00E44360"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t>
      </w:r>
    </w:p>
    <w:p w14:paraId="1B2F376A" w14:textId="77777777"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IEEE 802.15.4</w:t>
      </w:r>
      <w:del w:id="120" w:author="Apurva Mody [2]" w:date="2019-04-07T23:04:00Z">
        <w:r w:rsidRPr="005C1E0C" w:rsidDel="0029592A">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 defines PHY and MAC for low rate communications services </w:t>
      </w:r>
      <w:r w:rsidR="00E44360" w:rsidRPr="005C1E0C">
        <w:rPr>
          <w:rFonts w:ascii="Times New Roman" w:hAnsi="Times New Roman"/>
          <w:color w:val="000000" w:themeColor="text1"/>
          <w:lang w:val="en-GB" w:eastAsia="en-US"/>
        </w:rPr>
        <w:t xml:space="preserve">(where throughputs range from </w:t>
      </w:r>
      <w:r w:rsidR="00F420B6" w:rsidRPr="005C1E0C">
        <w:rPr>
          <w:rFonts w:ascii="Times New Roman" w:hAnsi="Times New Roman"/>
          <w:color w:val="000000" w:themeColor="text1"/>
          <w:lang w:val="en-GB" w:eastAsia="en-US"/>
        </w:rPr>
        <w:t>50 kb/s</w:t>
      </w:r>
      <w:r w:rsidR="00E44360" w:rsidRPr="005C1E0C">
        <w:rPr>
          <w:rFonts w:ascii="Times New Roman" w:hAnsi="Times New Roman"/>
          <w:color w:val="000000" w:themeColor="text1"/>
          <w:lang w:val="en-GB" w:eastAsia="en-US"/>
        </w:rPr>
        <w:t xml:space="preserve"> to 6.25 Mb/s) </w:t>
      </w:r>
      <w:r w:rsidRPr="005C1E0C">
        <w:rPr>
          <w:rFonts w:ascii="Times New Roman" w:hAnsi="Times New Roman"/>
          <w:color w:val="000000" w:themeColor="text1"/>
          <w:lang w:val="en-GB" w:eastAsia="en-US"/>
        </w:rPr>
        <w:t xml:space="preserve">such as smart grid and machine to machine applications. </w:t>
      </w:r>
    </w:p>
    <w:p w14:paraId="7D6D8FDB" w14:textId="5B828ED3" w:rsidR="005F4ACF" w:rsidRPr="005C1E0C" w:rsidRDefault="005F4ACF"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lastRenderedPageBreak/>
        <w:t xml:space="preserve">P1900.7 </w:t>
      </w:r>
      <w:del w:id="121" w:author="Apurva Mody [2]" w:date="2019-04-07T23:05:00Z">
        <w:r w:rsidRPr="005C1E0C" w:rsidDel="0029592A">
          <w:rPr>
            <w:rFonts w:ascii="Times New Roman" w:hAnsi="Times New Roman"/>
            <w:color w:val="000000" w:themeColor="text1"/>
            <w:lang w:val="en-GB" w:eastAsia="en-US"/>
          </w:rPr>
          <w:delText xml:space="preserve">activities are still on-going with the intention to reach working group letter ballot by the end of 2014. They </w:delText>
        </w:r>
      </w:del>
      <w:r w:rsidRPr="005C1E0C">
        <w:rPr>
          <w:rFonts w:ascii="Times New Roman" w:hAnsi="Times New Roman"/>
          <w:color w:val="000000" w:themeColor="text1"/>
          <w:lang w:val="en-GB" w:eastAsia="en-US"/>
        </w:rPr>
        <w:t>ha</w:t>
      </w:r>
      <w:ins w:id="122" w:author="Apurva Mody [2]" w:date="2019-04-07T23:05:00Z">
        <w:r w:rsidR="0029592A">
          <w:rPr>
            <w:rFonts w:ascii="Times New Roman" w:hAnsi="Times New Roman"/>
            <w:color w:val="000000" w:themeColor="text1"/>
            <w:lang w:val="en-GB" w:eastAsia="en-US"/>
          </w:rPr>
          <w:t>s</w:t>
        </w:r>
      </w:ins>
      <w:del w:id="123" w:author="Apurva Mody [2]" w:date="2019-04-07T23:05:00Z">
        <w:r w:rsidRPr="005C1E0C" w:rsidDel="0029592A">
          <w:rPr>
            <w:rFonts w:ascii="Times New Roman" w:hAnsi="Times New Roman"/>
            <w:color w:val="000000" w:themeColor="text1"/>
            <w:lang w:val="en-GB" w:eastAsia="en-US"/>
          </w:rPr>
          <w:delText>ve</w:delText>
        </w:r>
      </w:del>
      <w:r w:rsidRPr="005C1E0C">
        <w:rPr>
          <w:rFonts w:ascii="Times New Roman" w:hAnsi="Times New Roman"/>
          <w:color w:val="000000" w:themeColor="text1"/>
          <w:lang w:val="en-GB" w:eastAsia="en-US"/>
        </w:rPr>
        <w:t xml:space="preserve"> two proposals for PHY, one proposing multi-carrier modulation and the other proposing direct sequence spread spectrum (DSSS). The group is leaning towards the use of carrier sense multiple access (CSMA) MAC.  </w:t>
      </w:r>
    </w:p>
    <w:p w14:paraId="6F34C728" w14:textId="0BBBAB9B" w:rsidR="003A7C43"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IEEE 802.22</w:t>
      </w:r>
      <w:r w:rsidR="003E60DC" w:rsidRPr="005C1E0C">
        <w:rPr>
          <w:rFonts w:ascii="Times New Roman" w:hAnsi="Times New Roman"/>
          <w:color w:val="000000" w:themeColor="text1"/>
          <w:lang w:val="en-GB" w:eastAsia="en-US"/>
        </w:rPr>
        <w:t xml:space="preserve"> and its amendments propose</w:t>
      </w:r>
      <w:r w:rsidRPr="005C1E0C">
        <w:rPr>
          <w:rFonts w:ascii="Times New Roman" w:hAnsi="Times New Roman"/>
          <w:color w:val="000000" w:themeColor="text1"/>
          <w:lang w:val="en-GB" w:eastAsia="en-US"/>
        </w:rPr>
        <w:t xml:space="preserve"> physical layer (PHY) and medium access control layer (MAC)</w:t>
      </w:r>
      <w:r w:rsidR="0069209B" w:rsidRPr="005C1E0C">
        <w:rPr>
          <w:rFonts w:ascii="Times New Roman" w:hAnsi="Times New Roman"/>
          <w:color w:val="000000" w:themeColor="text1"/>
          <w:lang w:val="en-GB" w:eastAsia="en-US"/>
        </w:rPr>
        <w:t xml:space="preserve"> </w:t>
      </w:r>
      <w:r w:rsidR="003E60DC" w:rsidRPr="005C1E0C">
        <w:rPr>
          <w:rFonts w:ascii="Times New Roman" w:hAnsi="Times New Roman"/>
          <w:color w:val="000000" w:themeColor="text1"/>
          <w:lang w:val="en-GB" w:eastAsia="en-US"/>
        </w:rPr>
        <w:t xml:space="preserve">that </w:t>
      </w:r>
      <w:r w:rsidR="0069209B" w:rsidRPr="005C1E0C">
        <w:rPr>
          <w:rFonts w:ascii="Times New Roman" w:hAnsi="Times New Roman"/>
          <w:color w:val="000000" w:themeColor="text1"/>
          <w:lang w:val="en-GB" w:eastAsia="en-US"/>
        </w:rPr>
        <w:t>is designed for long distance regi</w:t>
      </w:r>
      <w:r w:rsidR="0015414A" w:rsidRPr="005C1E0C">
        <w:rPr>
          <w:rFonts w:ascii="Times New Roman" w:hAnsi="Times New Roman"/>
          <w:color w:val="000000" w:themeColor="text1"/>
          <w:lang w:val="en-GB" w:eastAsia="en-US"/>
        </w:rPr>
        <w:t xml:space="preserve">onal area networks </w:t>
      </w:r>
      <w:r w:rsidR="0069209B" w:rsidRPr="005C1E0C">
        <w:rPr>
          <w:rFonts w:ascii="Times New Roman" w:hAnsi="Times New Roman"/>
          <w:color w:val="000000" w:themeColor="text1"/>
          <w:lang w:val="en-GB" w:eastAsia="en-US"/>
        </w:rPr>
        <w:t>with typi</w:t>
      </w:r>
      <w:r w:rsidR="00873A9B" w:rsidRPr="005C1E0C">
        <w:rPr>
          <w:rFonts w:ascii="Times New Roman" w:hAnsi="Times New Roman"/>
          <w:color w:val="000000" w:themeColor="text1"/>
          <w:lang w:val="en-GB" w:eastAsia="en-US"/>
        </w:rPr>
        <w:t xml:space="preserve">cal ranges of 10 km up to 30 km as a result of </w:t>
      </w:r>
      <w:r w:rsidR="0069209B" w:rsidRPr="005C1E0C">
        <w:rPr>
          <w:rFonts w:ascii="Times New Roman" w:hAnsi="Times New Roman"/>
          <w:color w:val="000000" w:themeColor="text1"/>
          <w:lang w:val="en-GB" w:eastAsia="en-US"/>
        </w:rPr>
        <w:t xml:space="preserve"> </w:t>
      </w:r>
      <w:r w:rsidR="006E32EA">
        <w:rPr>
          <w:rFonts w:ascii="Times New Roman" w:hAnsi="Times New Roman"/>
          <w:color w:val="000000" w:themeColor="text1"/>
          <w:lang w:val="en-GB" w:eastAsia="en-US"/>
        </w:rPr>
        <w:t xml:space="preserve">a </w:t>
      </w:r>
      <w:r w:rsidR="00873A9B" w:rsidRPr="005C1E0C">
        <w:rPr>
          <w:rFonts w:ascii="Times New Roman" w:hAnsi="Times New Roman"/>
          <w:color w:val="000000" w:themeColor="text1"/>
          <w:lang w:val="en-GB" w:eastAsia="en-US"/>
        </w:rPr>
        <w:t>l</w:t>
      </w:r>
      <w:r w:rsidR="005F4ACF" w:rsidRPr="005C1E0C">
        <w:rPr>
          <w:rFonts w:ascii="Times New Roman" w:hAnsi="Times New Roman"/>
          <w:color w:val="000000" w:themeColor="text1"/>
          <w:lang w:val="en-GB" w:eastAsia="en-US"/>
        </w:rPr>
        <w:t xml:space="preserve">arger </w:t>
      </w:r>
      <w:ins w:id="124" w:author="Apurva Mody [2]" w:date="2019-04-07T23:06:00Z">
        <w:r w:rsidR="0029592A">
          <w:rPr>
            <w:rFonts w:ascii="Times New Roman" w:hAnsi="Times New Roman"/>
            <w:color w:val="000000" w:themeColor="text1"/>
            <w:lang w:val="en-GB" w:eastAsia="en-US"/>
          </w:rPr>
          <w:t>O</w:t>
        </w:r>
      </w:ins>
      <w:del w:id="125" w:author="Apurva Mody [2]" w:date="2019-04-07T23:06:00Z">
        <w:r w:rsidR="006E32EA" w:rsidDel="0029592A">
          <w:rPr>
            <w:rFonts w:ascii="Times New Roman" w:hAnsi="Times New Roman"/>
            <w:color w:val="000000" w:themeColor="text1"/>
            <w:lang w:val="en-GB" w:eastAsia="en-US"/>
          </w:rPr>
          <w:delText>o</w:delText>
        </w:r>
      </w:del>
      <w:r w:rsidR="006E32EA">
        <w:rPr>
          <w:rFonts w:ascii="Times New Roman" w:hAnsi="Times New Roman"/>
          <w:color w:val="000000" w:themeColor="text1"/>
          <w:lang w:val="en-GB" w:eastAsia="en-US"/>
        </w:rPr>
        <w:t xml:space="preserve">rthogonal </w:t>
      </w:r>
      <w:ins w:id="126" w:author="Apurva Mody [2]" w:date="2019-04-07T23:06:00Z">
        <w:r w:rsidR="0029592A">
          <w:rPr>
            <w:rFonts w:ascii="Times New Roman" w:hAnsi="Times New Roman"/>
            <w:color w:val="000000" w:themeColor="text1"/>
            <w:lang w:val="en-GB" w:eastAsia="en-US"/>
          </w:rPr>
          <w:t>F</w:t>
        </w:r>
      </w:ins>
      <w:del w:id="127" w:author="Apurva Mody [2]" w:date="2019-04-07T23:06:00Z">
        <w:r w:rsidR="006E32EA" w:rsidDel="0029592A">
          <w:rPr>
            <w:rFonts w:ascii="Times New Roman" w:hAnsi="Times New Roman"/>
            <w:color w:val="000000" w:themeColor="text1"/>
            <w:lang w:val="en-GB" w:eastAsia="en-US"/>
          </w:rPr>
          <w:delText>f</w:delText>
        </w:r>
      </w:del>
      <w:r w:rsidR="006E32EA">
        <w:rPr>
          <w:rFonts w:ascii="Times New Roman" w:hAnsi="Times New Roman"/>
          <w:color w:val="000000" w:themeColor="text1"/>
          <w:lang w:val="en-GB" w:eastAsia="en-US"/>
        </w:rPr>
        <w:t xml:space="preserve">requency </w:t>
      </w:r>
      <w:ins w:id="128" w:author="Apurva Mody [2]" w:date="2019-04-07T23:06:00Z">
        <w:r w:rsidR="0029592A">
          <w:rPr>
            <w:rFonts w:ascii="Times New Roman" w:hAnsi="Times New Roman"/>
            <w:color w:val="000000" w:themeColor="text1"/>
            <w:lang w:val="en-GB" w:eastAsia="en-US"/>
          </w:rPr>
          <w:t>D</w:t>
        </w:r>
      </w:ins>
      <w:del w:id="129" w:author="Apurva Mody [2]" w:date="2019-04-07T23:06:00Z">
        <w:r w:rsidR="006E32EA" w:rsidDel="0029592A">
          <w:rPr>
            <w:rFonts w:ascii="Times New Roman" w:hAnsi="Times New Roman"/>
            <w:color w:val="000000" w:themeColor="text1"/>
            <w:lang w:val="en-GB" w:eastAsia="en-US"/>
          </w:rPr>
          <w:delText>d</w:delText>
        </w:r>
      </w:del>
      <w:r w:rsidR="006E32EA">
        <w:rPr>
          <w:rFonts w:ascii="Times New Roman" w:hAnsi="Times New Roman"/>
          <w:color w:val="000000" w:themeColor="text1"/>
          <w:lang w:val="en-GB" w:eastAsia="en-US"/>
        </w:rPr>
        <w:t xml:space="preserve">ivision </w:t>
      </w:r>
      <w:ins w:id="130" w:author="Apurva Mody [2]" w:date="2019-04-07T23:06:00Z">
        <w:r w:rsidR="0029592A">
          <w:rPr>
            <w:rFonts w:ascii="Times New Roman" w:hAnsi="Times New Roman"/>
            <w:color w:val="000000" w:themeColor="text1"/>
            <w:lang w:val="en-GB" w:eastAsia="en-US"/>
          </w:rPr>
          <w:t>M</w:t>
        </w:r>
      </w:ins>
      <w:del w:id="131" w:author="Apurva Mody [2]" w:date="2019-04-07T23:06:00Z">
        <w:r w:rsidR="006E32EA" w:rsidDel="0029592A">
          <w:rPr>
            <w:rFonts w:ascii="Times New Roman" w:hAnsi="Times New Roman"/>
            <w:color w:val="000000" w:themeColor="text1"/>
            <w:lang w:val="en-GB" w:eastAsia="en-US"/>
          </w:rPr>
          <w:delText>m</w:delText>
        </w:r>
      </w:del>
      <w:r w:rsidR="006E32EA">
        <w:rPr>
          <w:rFonts w:ascii="Times New Roman" w:hAnsi="Times New Roman"/>
          <w:color w:val="000000" w:themeColor="text1"/>
          <w:lang w:val="en-GB" w:eastAsia="en-US"/>
        </w:rPr>
        <w:t>ultiplexing (</w:t>
      </w:r>
      <w:r w:rsidR="005F4ACF" w:rsidRPr="005C1E0C">
        <w:rPr>
          <w:rFonts w:ascii="Times New Roman" w:hAnsi="Times New Roman"/>
          <w:color w:val="000000" w:themeColor="text1"/>
          <w:lang w:val="en-GB" w:eastAsia="en-US"/>
        </w:rPr>
        <w:t>OFDM</w:t>
      </w:r>
      <w:r w:rsidR="006E32EA">
        <w:rPr>
          <w:rFonts w:ascii="Times New Roman" w:hAnsi="Times New Roman"/>
          <w:color w:val="000000" w:themeColor="text1"/>
          <w:lang w:val="en-GB" w:eastAsia="en-US"/>
        </w:rPr>
        <w:t xml:space="preserve">) and </w:t>
      </w:r>
      <w:ins w:id="132" w:author="Apurva Mody [2]" w:date="2019-04-07T23:06:00Z">
        <w:r w:rsidR="0029592A">
          <w:rPr>
            <w:rFonts w:ascii="Times New Roman" w:hAnsi="Times New Roman"/>
            <w:color w:val="000000" w:themeColor="text1"/>
            <w:lang w:val="en-GB" w:eastAsia="en-US"/>
          </w:rPr>
          <w:t>O</w:t>
        </w:r>
      </w:ins>
      <w:del w:id="133" w:author="Apurva Mody [2]" w:date="2019-04-07T23:06:00Z">
        <w:r w:rsidR="006E32EA" w:rsidDel="0029592A">
          <w:rPr>
            <w:rFonts w:ascii="Times New Roman" w:hAnsi="Times New Roman"/>
            <w:color w:val="000000" w:themeColor="text1"/>
            <w:lang w:val="en-GB" w:eastAsia="en-US"/>
          </w:rPr>
          <w:delText>o</w:delText>
        </w:r>
      </w:del>
      <w:r w:rsidR="006E32EA">
        <w:rPr>
          <w:rFonts w:ascii="Times New Roman" w:hAnsi="Times New Roman"/>
          <w:color w:val="000000" w:themeColor="text1"/>
          <w:lang w:val="en-GB" w:eastAsia="en-US"/>
        </w:rPr>
        <w:t xml:space="preserve">rthogonal </w:t>
      </w:r>
      <w:ins w:id="134" w:author="Apurva Mody [2]" w:date="2019-04-07T23:06:00Z">
        <w:r w:rsidR="0029592A">
          <w:rPr>
            <w:rFonts w:ascii="Times New Roman" w:hAnsi="Times New Roman"/>
            <w:color w:val="000000" w:themeColor="text1"/>
            <w:lang w:val="en-GB" w:eastAsia="en-US"/>
          </w:rPr>
          <w:t>F</w:t>
        </w:r>
      </w:ins>
      <w:del w:id="135" w:author="Apurva Mody [2]" w:date="2019-04-07T23:06:00Z">
        <w:r w:rsidR="006E32EA" w:rsidDel="0029592A">
          <w:rPr>
            <w:rFonts w:ascii="Times New Roman" w:hAnsi="Times New Roman"/>
            <w:color w:val="000000" w:themeColor="text1"/>
            <w:lang w:val="en-GB" w:eastAsia="en-US"/>
          </w:rPr>
          <w:delText>f</w:delText>
        </w:r>
      </w:del>
      <w:r w:rsidR="006E32EA">
        <w:rPr>
          <w:rFonts w:ascii="Times New Roman" w:hAnsi="Times New Roman"/>
          <w:color w:val="000000" w:themeColor="text1"/>
          <w:lang w:val="en-GB" w:eastAsia="en-US"/>
        </w:rPr>
        <w:t xml:space="preserve">requency </w:t>
      </w:r>
      <w:ins w:id="136" w:author="Apurva Mody [2]" w:date="2019-04-07T23:06:00Z">
        <w:r w:rsidR="0029592A">
          <w:rPr>
            <w:rFonts w:ascii="Times New Roman" w:hAnsi="Times New Roman"/>
            <w:color w:val="000000" w:themeColor="text1"/>
            <w:lang w:val="en-GB" w:eastAsia="en-US"/>
          </w:rPr>
          <w:t>D</w:t>
        </w:r>
      </w:ins>
      <w:del w:id="137" w:author="Apurva Mody [2]" w:date="2019-04-07T23:06:00Z">
        <w:r w:rsidR="006E32EA" w:rsidDel="0029592A">
          <w:rPr>
            <w:rFonts w:ascii="Times New Roman" w:hAnsi="Times New Roman"/>
            <w:color w:val="000000" w:themeColor="text1"/>
            <w:lang w:val="en-GB" w:eastAsia="en-US"/>
          </w:rPr>
          <w:delText>d</w:delText>
        </w:r>
      </w:del>
      <w:r w:rsidR="006E32EA">
        <w:rPr>
          <w:rFonts w:ascii="Times New Roman" w:hAnsi="Times New Roman"/>
          <w:color w:val="000000" w:themeColor="text1"/>
          <w:lang w:val="en-GB" w:eastAsia="en-US"/>
        </w:rPr>
        <w:t xml:space="preserve">ivision </w:t>
      </w:r>
      <w:ins w:id="138" w:author="Apurva Mody [2]" w:date="2019-04-07T23:06:00Z">
        <w:r w:rsidR="0029592A">
          <w:rPr>
            <w:rFonts w:ascii="Times New Roman" w:hAnsi="Times New Roman"/>
            <w:color w:val="000000" w:themeColor="text1"/>
            <w:lang w:val="en-GB" w:eastAsia="en-US"/>
          </w:rPr>
          <w:t>M</w:t>
        </w:r>
      </w:ins>
      <w:del w:id="139" w:author="Apurva Mody [2]" w:date="2019-04-07T23:06:00Z">
        <w:r w:rsidR="006E32EA" w:rsidDel="0029592A">
          <w:rPr>
            <w:rFonts w:ascii="Times New Roman" w:hAnsi="Times New Roman"/>
            <w:color w:val="000000" w:themeColor="text1"/>
            <w:lang w:val="en-GB" w:eastAsia="en-US"/>
          </w:rPr>
          <w:delText>m</w:delText>
        </w:r>
      </w:del>
      <w:r w:rsidR="006E32EA">
        <w:rPr>
          <w:rFonts w:ascii="Times New Roman" w:hAnsi="Times New Roman"/>
          <w:color w:val="000000" w:themeColor="text1"/>
          <w:lang w:val="en-GB" w:eastAsia="en-US"/>
        </w:rPr>
        <w:t xml:space="preserve">ultiple </w:t>
      </w:r>
      <w:ins w:id="140" w:author="Apurva Mody [2]" w:date="2019-04-07T23:06:00Z">
        <w:r w:rsidR="0029592A">
          <w:rPr>
            <w:rFonts w:ascii="Times New Roman" w:hAnsi="Times New Roman"/>
            <w:color w:val="000000" w:themeColor="text1"/>
            <w:lang w:val="en-GB" w:eastAsia="en-US"/>
          </w:rPr>
          <w:t>A</w:t>
        </w:r>
      </w:ins>
      <w:del w:id="141" w:author="Apurva Mody [2]" w:date="2019-04-07T23:06:00Z">
        <w:r w:rsidR="006E32EA" w:rsidDel="0029592A">
          <w:rPr>
            <w:rFonts w:ascii="Times New Roman" w:hAnsi="Times New Roman"/>
            <w:color w:val="000000" w:themeColor="text1"/>
            <w:lang w:val="en-GB" w:eastAsia="en-US"/>
          </w:rPr>
          <w:delText>a</w:delText>
        </w:r>
      </w:del>
      <w:r w:rsidR="006E32EA">
        <w:rPr>
          <w:rFonts w:ascii="Times New Roman" w:hAnsi="Times New Roman"/>
          <w:color w:val="000000" w:themeColor="text1"/>
          <w:lang w:val="en-GB" w:eastAsia="en-US"/>
        </w:rPr>
        <w:t>ccess</w:t>
      </w:r>
      <w:r w:rsidR="005F4ACF" w:rsidRPr="005C1E0C">
        <w:rPr>
          <w:rFonts w:ascii="Times New Roman" w:hAnsi="Times New Roman"/>
          <w:color w:val="000000" w:themeColor="text1"/>
          <w:lang w:val="en-GB" w:eastAsia="en-US"/>
        </w:rPr>
        <w:t xml:space="preserve"> </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OFDMA</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 xml:space="preserve"> </w:t>
      </w:r>
      <w:ins w:id="142" w:author="Apurva Mody [2]" w:date="2019-04-07T23:06:00Z">
        <w:r w:rsidR="0029592A">
          <w:rPr>
            <w:rFonts w:ascii="Times New Roman" w:hAnsi="Times New Roman"/>
            <w:color w:val="000000" w:themeColor="text1"/>
            <w:lang w:val="en-GB" w:eastAsia="en-US"/>
          </w:rPr>
          <w:t xml:space="preserve">with </w:t>
        </w:r>
      </w:ins>
      <w:ins w:id="143" w:author="Apurva Mody [2]" w:date="2019-04-07T23:07:00Z">
        <w:r w:rsidR="0029592A">
          <w:rPr>
            <w:rFonts w:ascii="Times New Roman" w:hAnsi="Times New Roman"/>
            <w:color w:val="000000" w:themeColor="text1"/>
            <w:lang w:val="en-GB" w:eastAsia="en-US"/>
          </w:rPr>
          <w:t xml:space="preserve">larger </w:t>
        </w:r>
      </w:ins>
      <w:r w:rsidR="005F4ACF" w:rsidRPr="005C1E0C">
        <w:rPr>
          <w:rFonts w:ascii="Times New Roman" w:hAnsi="Times New Roman"/>
          <w:color w:val="000000" w:themeColor="text1"/>
          <w:lang w:val="en-GB" w:eastAsia="en-US"/>
        </w:rPr>
        <w:t>FFT size</w:t>
      </w:r>
      <w:ins w:id="144" w:author="Apurva Mody [2]" w:date="2019-04-07T23:07:00Z">
        <w:r w:rsidR="0029592A">
          <w:rPr>
            <w:rFonts w:ascii="Times New Roman" w:hAnsi="Times New Roman"/>
            <w:color w:val="000000" w:themeColor="text1"/>
            <w:lang w:val="en-GB" w:eastAsia="en-US"/>
          </w:rPr>
          <w:t xml:space="preserve"> (1024 and 2048)</w:t>
        </w:r>
      </w:ins>
      <w:r w:rsidR="005F4ACF"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and a</w:t>
      </w:r>
      <w:r w:rsidR="005F4ACF" w:rsidRPr="005C1E0C">
        <w:rPr>
          <w:rFonts w:ascii="Times New Roman" w:hAnsi="Times New Roman"/>
          <w:color w:val="000000" w:themeColor="text1"/>
          <w:lang w:val="en-GB" w:eastAsia="en-US"/>
        </w:rPr>
        <w:t xml:space="preserve"> larger cyclic prefix (CP)</w:t>
      </w:r>
      <w:r w:rsidR="0049700E" w:rsidRPr="005C1E0C">
        <w:rPr>
          <w:rFonts w:ascii="Times New Roman" w:hAnsi="Times New Roman"/>
          <w:color w:val="000000" w:themeColor="text1"/>
          <w:lang w:val="en-GB" w:eastAsia="en-US"/>
        </w:rPr>
        <w:t xml:space="preserve">. Such a CP </w:t>
      </w:r>
      <w:r w:rsidR="00873A9B" w:rsidRPr="005C1E0C">
        <w:rPr>
          <w:rFonts w:ascii="Times New Roman" w:hAnsi="Times New Roman"/>
          <w:color w:val="000000" w:themeColor="text1"/>
          <w:lang w:val="en-GB" w:eastAsia="en-US"/>
        </w:rPr>
        <w:t>ca</w:t>
      </w:r>
      <w:r w:rsidR="006B45C3" w:rsidRPr="005C1E0C">
        <w:rPr>
          <w:rFonts w:ascii="Times New Roman" w:hAnsi="Times New Roman"/>
          <w:color w:val="000000" w:themeColor="text1"/>
          <w:lang w:val="en-GB" w:eastAsia="en-US"/>
        </w:rPr>
        <w:t xml:space="preserve">n absorb </w:t>
      </w:r>
      <w:r w:rsidR="0049700E" w:rsidRPr="005C1E0C">
        <w:rPr>
          <w:rFonts w:ascii="Times New Roman" w:hAnsi="Times New Roman"/>
          <w:color w:val="000000" w:themeColor="text1"/>
          <w:lang w:val="en-GB" w:eastAsia="en-US"/>
        </w:rPr>
        <w:t>channel delay spreads</w:t>
      </w:r>
      <w:r w:rsidR="006B45C3" w:rsidRPr="005C1E0C">
        <w:rPr>
          <w:rFonts w:ascii="Times New Roman" w:hAnsi="Times New Roman"/>
          <w:color w:val="000000" w:themeColor="text1"/>
          <w:lang w:val="en-GB" w:eastAsia="en-US"/>
        </w:rPr>
        <w:t xml:space="preserve"> of as much as 74</w:t>
      </w:r>
      <w:r w:rsidR="00873A9B" w:rsidRPr="005C1E0C">
        <w:rPr>
          <w:rFonts w:ascii="Times New Roman" w:hAnsi="Times New Roman"/>
          <w:color w:val="000000" w:themeColor="text1"/>
          <w:lang w:val="en-GB" w:eastAsia="en-US"/>
        </w:rPr>
        <w:t xml:space="preserve"> us.</w:t>
      </w:r>
      <w:r w:rsidR="007A55F8" w:rsidRPr="005C1E0C">
        <w:rPr>
          <w:rFonts w:ascii="Times New Roman" w:hAnsi="Times New Roman"/>
          <w:color w:val="000000" w:themeColor="text1"/>
          <w:lang w:val="en-GB" w:eastAsia="en-US"/>
        </w:rPr>
        <w:t xml:space="preserve"> MAC features </w:t>
      </w:r>
      <w:r w:rsidR="0049371A">
        <w:rPr>
          <w:rFonts w:ascii="Times New Roman" w:hAnsi="Times New Roman"/>
          <w:color w:val="000000" w:themeColor="text1"/>
          <w:lang w:val="en-GB" w:eastAsia="en-US"/>
        </w:rPr>
        <w:t xml:space="preserve">use time division multiple access (TDMA) time division duplex (TDD) that </w:t>
      </w:r>
      <w:r w:rsidR="007A55F8" w:rsidRPr="005C1E0C">
        <w:rPr>
          <w:rFonts w:ascii="Times New Roman" w:hAnsi="Times New Roman"/>
          <w:color w:val="000000" w:themeColor="text1"/>
          <w:lang w:val="en-GB" w:eastAsia="en-US"/>
        </w:rPr>
        <w:t xml:space="preserve">allow downlink (DL) and uplink (UL) </w:t>
      </w:r>
      <w:r w:rsidR="0049371A">
        <w:rPr>
          <w:rFonts w:ascii="Times New Roman" w:hAnsi="Times New Roman"/>
          <w:color w:val="000000" w:themeColor="text1"/>
          <w:lang w:val="en-GB" w:eastAsia="en-US"/>
        </w:rPr>
        <w:t xml:space="preserve">designs </w:t>
      </w:r>
      <w:r w:rsidR="007A55F8" w:rsidRPr="005C1E0C">
        <w:rPr>
          <w:rFonts w:ascii="Times New Roman" w:hAnsi="Times New Roman"/>
          <w:color w:val="000000" w:themeColor="text1"/>
          <w:lang w:val="en-GB" w:eastAsia="en-US"/>
        </w:rPr>
        <w:t xml:space="preserve">which </w:t>
      </w:r>
      <w:proofErr w:type="spellStart"/>
      <w:r w:rsidR="0049371A">
        <w:rPr>
          <w:rFonts w:ascii="Times New Roman" w:hAnsi="Times New Roman"/>
          <w:color w:val="000000" w:themeColor="text1"/>
          <w:lang w:val="en-GB" w:eastAsia="en-US"/>
        </w:rPr>
        <w:t>accomodate</w:t>
      </w:r>
      <w:proofErr w:type="spellEnd"/>
      <w:r w:rsidR="007A55F8" w:rsidRPr="005C1E0C">
        <w:rPr>
          <w:rFonts w:ascii="Times New Roman" w:hAnsi="Times New Roman"/>
          <w:color w:val="000000" w:themeColor="text1"/>
          <w:lang w:val="en-GB" w:eastAsia="en-US"/>
        </w:rPr>
        <w:t xml:space="preserve"> distances of up to 100 km. </w:t>
      </w:r>
      <w:r w:rsidR="003E60DC" w:rsidRPr="005C1E0C">
        <w:rPr>
          <w:rFonts w:ascii="Times New Roman" w:hAnsi="Times New Roman"/>
          <w:color w:val="000000" w:themeColor="text1"/>
          <w:lang w:val="en-GB" w:eastAsia="en-US"/>
        </w:rPr>
        <w:t>C</w:t>
      </w:r>
      <w:r w:rsidR="007A55F8" w:rsidRPr="005C1E0C">
        <w:rPr>
          <w:rFonts w:ascii="Times New Roman" w:hAnsi="Times New Roman"/>
          <w:color w:val="000000" w:themeColor="text1"/>
          <w:lang w:val="en-GB" w:eastAsia="en-US"/>
        </w:rPr>
        <w:t>ognitive radio capabilities such as sensing, beaconing and database access have been added to accommodate for</w:t>
      </w:r>
      <w:r w:rsidR="005004F0">
        <w:rPr>
          <w:rFonts w:ascii="Times New Roman" w:hAnsi="Times New Roman"/>
          <w:color w:val="000000" w:themeColor="text1"/>
          <w:lang w:val="en-GB" w:eastAsia="en-US"/>
        </w:rPr>
        <w:t xml:space="preserve"> dynamic spectrum sharing. Addi</w:t>
      </w:r>
      <w:r w:rsidR="007A55F8" w:rsidRPr="005C1E0C">
        <w:rPr>
          <w:rFonts w:ascii="Times New Roman" w:hAnsi="Times New Roman"/>
          <w:color w:val="000000" w:themeColor="text1"/>
          <w:lang w:val="en-GB" w:eastAsia="en-US"/>
        </w:rPr>
        <w:t>tional security sublayer has been added to protect cognitive functions. Spectrum ma</w:t>
      </w:r>
      <w:r w:rsidR="005004F0">
        <w:rPr>
          <w:rFonts w:ascii="Times New Roman" w:hAnsi="Times New Roman"/>
          <w:color w:val="000000" w:themeColor="text1"/>
          <w:lang w:val="en-GB" w:eastAsia="en-US"/>
        </w:rPr>
        <w:t>na</w:t>
      </w:r>
      <w:r w:rsidR="007A55F8" w:rsidRPr="005C1E0C">
        <w:rPr>
          <w:rFonts w:ascii="Times New Roman" w:hAnsi="Times New Roman"/>
          <w:color w:val="000000" w:themeColor="text1"/>
          <w:lang w:val="en-GB" w:eastAsia="en-US"/>
        </w:rPr>
        <w:t>gement functions have also been added to manage channel allocations dynamically</w:t>
      </w:r>
      <w:r w:rsidR="0049700E" w:rsidRPr="005C1E0C">
        <w:rPr>
          <w:rFonts w:ascii="Times New Roman" w:hAnsi="Times New Roman"/>
          <w:color w:val="000000" w:themeColor="text1"/>
          <w:lang w:val="en-GB" w:eastAsia="en-US"/>
        </w:rPr>
        <w:t xml:space="preserve"> when the channel availability is not guaranteed e. g. in the TV Broadcast VHF and UHF Bands between 54 MHz to 862 </w:t>
      </w:r>
      <w:proofErr w:type="spellStart"/>
      <w:r w:rsidR="0049700E" w:rsidRPr="005C1E0C">
        <w:rPr>
          <w:rFonts w:ascii="Times New Roman" w:hAnsi="Times New Roman"/>
          <w:color w:val="000000" w:themeColor="text1"/>
          <w:lang w:val="en-GB" w:eastAsia="en-US"/>
        </w:rPr>
        <w:t>MHz</w:t>
      </w:r>
      <w:r w:rsidR="007A55F8" w:rsidRPr="005C1E0C">
        <w:rPr>
          <w:rFonts w:ascii="Times New Roman" w:hAnsi="Times New Roman"/>
          <w:color w:val="000000" w:themeColor="text1"/>
          <w:lang w:val="en-GB" w:eastAsia="en-US"/>
        </w:rPr>
        <w:t>.</w:t>
      </w:r>
      <w:proofErr w:type="spellEnd"/>
      <w:r w:rsidR="007A55F8"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 xml:space="preserve">  </w:t>
      </w:r>
    </w:p>
    <w:p w14:paraId="56C93A72" w14:textId="0D28B410" w:rsidR="005C1E0C" w:rsidRDefault="006D0C85"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The new revision PAR proposes additional capabilities that will allow </w:t>
      </w:r>
      <w:r w:rsidR="0049700E" w:rsidRPr="005C1E0C">
        <w:rPr>
          <w:rFonts w:ascii="Times New Roman" w:hAnsi="Times New Roman"/>
          <w:color w:val="000000" w:themeColor="text1"/>
          <w:lang w:val="en-GB" w:eastAsia="en-US"/>
        </w:rPr>
        <w:t>802.22 systems</w:t>
      </w:r>
      <w:r w:rsidRPr="005C1E0C">
        <w:rPr>
          <w:rFonts w:ascii="Times New Roman" w:hAnsi="Times New Roman"/>
          <w:color w:val="000000" w:themeColor="text1"/>
          <w:lang w:val="en-GB" w:eastAsia="en-US"/>
        </w:rPr>
        <w:t xml:space="preserve"> to operate in bands that allow spectrum sharing</w:t>
      </w:r>
      <w:r w:rsidR="0049700E" w:rsidRPr="005C1E0C">
        <w:rPr>
          <w:rFonts w:ascii="Times New Roman" w:hAnsi="Times New Roman"/>
          <w:color w:val="000000" w:themeColor="text1"/>
          <w:lang w:val="en-GB" w:eastAsia="en-US"/>
        </w:rPr>
        <w:t xml:space="preserve"> between primary services and opportunistic communications devices (e. g. Incumbent Access, Priority Access and General Authorized Access in the 3.55 to 3.</w:t>
      </w:r>
      <w:del w:id="145" w:author="Apurva Mody [2]" w:date="2019-04-07T23:07:00Z">
        <w:r w:rsidR="0049700E" w:rsidRPr="005C1E0C" w:rsidDel="0029592A">
          <w:rPr>
            <w:rFonts w:ascii="Times New Roman" w:hAnsi="Times New Roman"/>
            <w:color w:val="000000" w:themeColor="text1"/>
            <w:lang w:val="en-GB" w:eastAsia="en-US"/>
          </w:rPr>
          <w:delText xml:space="preserve">65 </w:delText>
        </w:r>
      </w:del>
      <w:ins w:id="146" w:author="Apurva Mody [2]" w:date="2019-04-07T23:07:00Z">
        <w:r w:rsidR="0029592A">
          <w:rPr>
            <w:rFonts w:ascii="Times New Roman" w:hAnsi="Times New Roman"/>
            <w:color w:val="000000" w:themeColor="text1"/>
            <w:lang w:val="en-GB" w:eastAsia="en-US"/>
          </w:rPr>
          <w:t>7</w:t>
        </w:r>
        <w:r w:rsidR="0029592A" w:rsidRPr="005C1E0C">
          <w:rPr>
            <w:rFonts w:ascii="Times New Roman" w:hAnsi="Times New Roman"/>
            <w:color w:val="000000" w:themeColor="text1"/>
            <w:lang w:val="en-GB" w:eastAsia="en-US"/>
          </w:rPr>
          <w:t xml:space="preserve"> </w:t>
        </w:r>
      </w:ins>
      <w:r w:rsidR="0049700E" w:rsidRPr="005C1E0C">
        <w:rPr>
          <w:rFonts w:ascii="Times New Roman" w:hAnsi="Times New Roman"/>
          <w:color w:val="000000" w:themeColor="text1"/>
          <w:lang w:val="en-GB" w:eastAsia="en-US"/>
        </w:rPr>
        <w:t>GHz in the United States)</w:t>
      </w:r>
      <w:r w:rsidRPr="005C1E0C">
        <w:rPr>
          <w:rFonts w:ascii="Times New Roman" w:hAnsi="Times New Roman"/>
          <w:color w:val="000000" w:themeColor="text1"/>
          <w:lang w:val="en-GB" w:eastAsia="en-US"/>
        </w:rPr>
        <w:t xml:space="preserve">. </w:t>
      </w:r>
      <w:r w:rsidR="00996DDF" w:rsidRPr="005C1E0C">
        <w:rPr>
          <w:rFonts w:ascii="Times New Roman" w:hAnsi="Times New Roman"/>
          <w:color w:val="000000" w:themeColor="text1"/>
          <w:lang w:val="en-GB" w:eastAsia="en-US"/>
        </w:rPr>
        <w:t xml:space="preserve">The revision PAR will modify the spectrum management framework to align 802.22 to be used in these other bands that may require slightly </w:t>
      </w:r>
      <w:r w:rsidR="009C1606" w:rsidRPr="005C1E0C">
        <w:rPr>
          <w:rFonts w:ascii="Times New Roman" w:hAnsi="Times New Roman"/>
          <w:color w:val="000000" w:themeColor="text1"/>
          <w:lang w:val="en-GB" w:eastAsia="en-US"/>
        </w:rPr>
        <w:t xml:space="preserve">different operation – e. g. </w:t>
      </w:r>
      <w:ins w:id="147" w:author="Apurva Mody [2]" w:date="2019-04-07T23:08:00Z">
        <w:r w:rsidR="0029592A">
          <w:rPr>
            <w:rFonts w:ascii="Times New Roman" w:hAnsi="Times New Roman"/>
            <w:color w:val="000000" w:themeColor="text1"/>
            <w:lang w:val="en-GB" w:eastAsia="en-US"/>
          </w:rPr>
          <w:t xml:space="preserve">interfacing to a </w:t>
        </w:r>
      </w:ins>
      <w:del w:id="148" w:author="Apurva Mody [2]" w:date="2019-04-07T23:08:00Z">
        <w:r w:rsidR="009C1606" w:rsidRPr="005C1E0C" w:rsidDel="0029592A">
          <w:rPr>
            <w:rFonts w:ascii="Times New Roman" w:hAnsi="Times New Roman"/>
            <w:color w:val="000000" w:themeColor="text1"/>
            <w:lang w:val="en-GB" w:eastAsia="en-US"/>
          </w:rPr>
          <w:delText xml:space="preserve">real </w:delText>
        </w:r>
        <w:r w:rsidR="0049700E" w:rsidRPr="005C1E0C" w:rsidDel="0029592A">
          <w:rPr>
            <w:rFonts w:ascii="Times New Roman" w:hAnsi="Times New Roman"/>
            <w:color w:val="000000" w:themeColor="text1"/>
            <w:lang w:val="en-GB" w:eastAsia="en-US"/>
          </w:rPr>
          <w:delText>time push from the database (</w:delText>
        </w:r>
      </w:del>
      <w:ins w:id="149" w:author="Apurva Mody [2]" w:date="2019-04-07T23:08:00Z">
        <w:r w:rsidR="0029592A">
          <w:rPr>
            <w:rFonts w:ascii="Times New Roman" w:hAnsi="Times New Roman"/>
            <w:color w:val="000000" w:themeColor="text1"/>
            <w:lang w:val="en-GB" w:eastAsia="en-US"/>
          </w:rPr>
          <w:t>S</w:t>
        </w:r>
      </w:ins>
      <w:del w:id="150" w:author="Apurva Mody [2]" w:date="2019-04-07T23:08:00Z">
        <w:r w:rsidR="009C1606" w:rsidRPr="005C1E0C" w:rsidDel="0029592A">
          <w:rPr>
            <w:rFonts w:ascii="Times New Roman" w:hAnsi="Times New Roman"/>
            <w:color w:val="000000" w:themeColor="text1"/>
            <w:lang w:val="en-GB" w:eastAsia="en-US"/>
          </w:rPr>
          <w:delText>s</w:delText>
        </w:r>
      </w:del>
      <w:r w:rsidR="009C1606" w:rsidRPr="005C1E0C">
        <w:rPr>
          <w:rFonts w:ascii="Times New Roman" w:hAnsi="Times New Roman"/>
          <w:color w:val="000000" w:themeColor="text1"/>
          <w:lang w:val="en-GB" w:eastAsia="en-US"/>
        </w:rPr>
        <w:t xml:space="preserve">pectrum </w:t>
      </w:r>
      <w:ins w:id="151" w:author="Apurva Mody [2]" w:date="2019-04-07T23:08:00Z">
        <w:r w:rsidR="0029592A">
          <w:rPr>
            <w:rFonts w:ascii="Times New Roman" w:hAnsi="Times New Roman"/>
            <w:color w:val="000000" w:themeColor="text1"/>
            <w:lang w:val="en-GB" w:eastAsia="en-US"/>
          </w:rPr>
          <w:t>A</w:t>
        </w:r>
      </w:ins>
      <w:del w:id="152" w:author="Apurva Mody [2]" w:date="2019-04-07T23:08:00Z">
        <w:r w:rsidR="009C1606" w:rsidRPr="005C1E0C" w:rsidDel="0029592A">
          <w:rPr>
            <w:rFonts w:ascii="Times New Roman" w:hAnsi="Times New Roman"/>
            <w:color w:val="000000" w:themeColor="text1"/>
            <w:lang w:val="en-GB" w:eastAsia="en-US"/>
          </w:rPr>
          <w:delText>a</w:delText>
        </w:r>
      </w:del>
      <w:r w:rsidR="009C1606" w:rsidRPr="005C1E0C">
        <w:rPr>
          <w:rFonts w:ascii="Times New Roman" w:hAnsi="Times New Roman"/>
          <w:color w:val="000000" w:themeColor="text1"/>
          <w:lang w:val="en-GB" w:eastAsia="en-US"/>
        </w:rPr>
        <w:t xml:space="preserve">ccess </w:t>
      </w:r>
      <w:ins w:id="153" w:author="Apurva Mody [2]" w:date="2019-04-07T23:08:00Z">
        <w:r w:rsidR="0029592A">
          <w:rPr>
            <w:rFonts w:ascii="Times New Roman" w:hAnsi="Times New Roman"/>
            <w:color w:val="000000" w:themeColor="text1"/>
            <w:lang w:val="en-GB" w:eastAsia="en-US"/>
          </w:rPr>
          <w:t>S</w:t>
        </w:r>
      </w:ins>
      <w:del w:id="154" w:author="Apurva Mody [2]" w:date="2019-04-07T23:08:00Z">
        <w:r w:rsidR="009C1606" w:rsidRPr="005C1E0C" w:rsidDel="0029592A">
          <w:rPr>
            <w:rFonts w:ascii="Times New Roman" w:hAnsi="Times New Roman"/>
            <w:color w:val="000000" w:themeColor="text1"/>
            <w:lang w:val="en-GB" w:eastAsia="en-US"/>
          </w:rPr>
          <w:delText>s</w:delText>
        </w:r>
      </w:del>
      <w:r w:rsidR="009C1606" w:rsidRPr="005C1E0C">
        <w:rPr>
          <w:rFonts w:ascii="Times New Roman" w:hAnsi="Times New Roman"/>
          <w:color w:val="000000" w:themeColor="text1"/>
          <w:lang w:val="en-GB" w:eastAsia="en-US"/>
        </w:rPr>
        <w:t>ystem</w:t>
      </w:r>
      <w:ins w:id="155" w:author="Apurva Mody [2]" w:date="2019-04-07T23:08:00Z">
        <w:r w:rsidR="0029592A">
          <w:rPr>
            <w:rFonts w:ascii="Times New Roman" w:hAnsi="Times New Roman"/>
            <w:color w:val="000000" w:themeColor="text1"/>
            <w:lang w:val="en-GB" w:eastAsia="en-US"/>
          </w:rPr>
          <w:t xml:space="preserve"> (SAS)</w:t>
        </w:r>
      </w:ins>
      <w:del w:id="156" w:author="Apurva Mody [2]" w:date="2019-04-07T23:08:00Z">
        <w:r w:rsidR="0049700E" w:rsidRPr="005C1E0C" w:rsidDel="0029592A">
          <w:rPr>
            <w:rFonts w:ascii="Times New Roman" w:hAnsi="Times New Roman"/>
            <w:color w:val="000000" w:themeColor="text1"/>
            <w:lang w:val="en-GB" w:eastAsia="en-US"/>
          </w:rPr>
          <w:delText>)</w:delText>
        </w:r>
      </w:del>
      <w:r w:rsidR="001E5FE9" w:rsidRPr="005C1E0C">
        <w:rPr>
          <w:rFonts w:ascii="Times New Roman" w:hAnsi="Times New Roman"/>
          <w:color w:val="000000" w:themeColor="text1"/>
          <w:lang w:val="en-GB" w:eastAsia="en-US"/>
        </w:rPr>
        <w:t>.</w:t>
      </w:r>
    </w:p>
    <w:p w14:paraId="00D41D6E" w14:textId="77777777" w:rsidR="00322B44" w:rsidRPr="005C1E0C" w:rsidRDefault="00352A1A"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This revision</w:t>
      </w:r>
      <w:r w:rsidR="001E5FE9" w:rsidRPr="005C1E0C">
        <w:rPr>
          <w:rFonts w:ascii="Times New Roman" w:hAnsi="Times New Roman"/>
          <w:color w:val="000000" w:themeColor="text1"/>
          <w:lang w:val="en-GB" w:eastAsia="en-US"/>
        </w:rPr>
        <w:t xml:space="preserve"> </w:t>
      </w:r>
      <w:r w:rsidR="00FC4858" w:rsidRPr="005C1E0C">
        <w:rPr>
          <w:rFonts w:ascii="Times New Roman" w:hAnsi="Times New Roman"/>
          <w:color w:val="000000" w:themeColor="text1"/>
          <w:lang w:val="en-GB" w:eastAsia="en-US"/>
        </w:rPr>
        <w:t xml:space="preserve">may </w:t>
      </w:r>
      <w:r w:rsidR="001E5FE9" w:rsidRPr="005C1E0C">
        <w:rPr>
          <w:rFonts w:ascii="Times New Roman" w:hAnsi="Times New Roman"/>
          <w:color w:val="000000" w:themeColor="text1"/>
          <w:lang w:val="en-GB" w:eastAsia="en-US"/>
        </w:rPr>
        <w:t>also introduce</w:t>
      </w:r>
      <w:r w:rsidR="00FC4858" w:rsidRPr="005C1E0C">
        <w:rPr>
          <w:rFonts w:ascii="Times New Roman" w:hAnsi="Times New Roman"/>
          <w:color w:val="000000" w:themeColor="text1"/>
          <w:lang w:val="en-GB" w:eastAsia="en-US"/>
        </w:rPr>
        <w:t xml:space="preserve"> </w:t>
      </w:r>
      <w:r w:rsidR="00D96207" w:rsidRPr="005C1E0C">
        <w:rPr>
          <w:rFonts w:ascii="Times New Roman" w:hAnsi="Times New Roman"/>
          <w:color w:val="000000" w:themeColor="text1"/>
          <w:lang w:val="en-GB" w:eastAsia="en-US"/>
        </w:rPr>
        <w:t xml:space="preserve">new </w:t>
      </w:r>
      <w:r w:rsidR="001E5FE9" w:rsidRPr="005C1E0C">
        <w:rPr>
          <w:rFonts w:ascii="Times New Roman" w:hAnsi="Times New Roman"/>
          <w:color w:val="000000" w:themeColor="text1"/>
          <w:lang w:val="en-GB" w:eastAsia="en-US"/>
        </w:rPr>
        <w:t>clause</w:t>
      </w:r>
      <w:r w:rsidR="00FC4858" w:rsidRPr="005C1E0C">
        <w:rPr>
          <w:rFonts w:ascii="Times New Roman" w:hAnsi="Times New Roman"/>
          <w:color w:val="000000" w:themeColor="text1"/>
          <w:lang w:val="en-GB" w:eastAsia="en-US"/>
        </w:rPr>
        <w:t>s</w:t>
      </w:r>
      <w:r w:rsidR="001E5FE9" w:rsidRPr="005C1E0C">
        <w:rPr>
          <w:rFonts w:ascii="Times New Roman" w:hAnsi="Times New Roman"/>
          <w:color w:val="000000" w:themeColor="text1"/>
          <w:lang w:val="en-GB" w:eastAsia="en-US"/>
        </w:rPr>
        <w:t xml:space="preserve"> on how 802.22 systems can be used</w:t>
      </w:r>
      <w:r w:rsidR="00410898">
        <w:rPr>
          <w:rFonts w:ascii="Times New Roman" w:hAnsi="Times New Roman"/>
          <w:color w:val="000000" w:themeColor="text1"/>
          <w:lang w:val="en-GB" w:eastAsia="en-US"/>
        </w:rPr>
        <w:t xml:space="preserve"> for other applications</w:t>
      </w:r>
      <w:r w:rsidR="00FC4858" w:rsidRPr="005C1E0C">
        <w:rPr>
          <w:rFonts w:ascii="Times New Roman" w:hAnsi="Times New Roman"/>
          <w:color w:val="000000" w:themeColor="text1"/>
          <w:lang w:val="en-GB" w:eastAsia="en-US"/>
        </w:rPr>
        <w:t>.</w:t>
      </w:r>
      <w:r w:rsidR="001E5FE9" w:rsidRPr="005C1E0C">
        <w:rPr>
          <w:rFonts w:ascii="Times New Roman" w:hAnsi="Times New Roman"/>
          <w:color w:val="000000" w:themeColor="text1"/>
          <w:lang w:val="en-GB" w:eastAsia="en-US"/>
        </w:rPr>
        <w:t xml:space="preserve"> </w:t>
      </w:r>
      <w:r w:rsidR="00410898">
        <w:rPr>
          <w:rFonts w:ascii="Times New Roman" w:hAnsi="Times New Roman"/>
          <w:color w:val="000000" w:themeColor="text1"/>
          <w:lang w:val="en-GB" w:eastAsia="en-US"/>
        </w:rPr>
        <w:t>For example, b</w:t>
      </w:r>
      <w:r w:rsidR="00881E33" w:rsidRPr="005C1E0C">
        <w:rPr>
          <w:rFonts w:ascii="Times New Roman" w:hAnsi="Times New Roman"/>
          <w:color w:val="000000" w:themeColor="text1"/>
          <w:lang w:val="en-GB" w:eastAsia="en-US"/>
        </w:rPr>
        <w:t>ackhaul</w:t>
      </w:r>
      <w:r w:rsidR="00FC4858" w:rsidRPr="005C1E0C">
        <w:rPr>
          <w:rFonts w:ascii="Times New Roman" w:hAnsi="Times New Roman"/>
          <w:color w:val="000000" w:themeColor="text1"/>
          <w:lang w:val="en-GB" w:eastAsia="en-US"/>
        </w:rPr>
        <w:t xml:space="preserve"> and broadcast services have</w:t>
      </w:r>
      <w:r w:rsidR="00EC46F3">
        <w:rPr>
          <w:rFonts w:ascii="Times New Roman" w:hAnsi="Times New Roman"/>
          <w:color w:val="000000" w:themeColor="text1"/>
          <w:lang w:val="en-GB" w:eastAsia="en-US"/>
        </w:rPr>
        <w:t xml:space="preserve"> now been recognized as</w:t>
      </w:r>
      <w:r w:rsidR="00881E33" w:rsidRPr="005C1E0C">
        <w:rPr>
          <w:rFonts w:ascii="Times New Roman" w:hAnsi="Times New Roman"/>
          <w:color w:val="000000" w:themeColor="text1"/>
          <w:lang w:val="en-GB" w:eastAsia="en-US"/>
        </w:rPr>
        <w:t xml:space="preserve"> critical component</w:t>
      </w:r>
      <w:r w:rsidR="00FC4858" w:rsidRPr="005C1E0C">
        <w:rPr>
          <w:rFonts w:ascii="Times New Roman" w:hAnsi="Times New Roman"/>
          <w:color w:val="000000" w:themeColor="text1"/>
          <w:lang w:val="en-GB" w:eastAsia="en-US"/>
        </w:rPr>
        <w:t>s</w:t>
      </w:r>
      <w:r w:rsidR="00881E33" w:rsidRPr="005C1E0C">
        <w:rPr>
          <w:rFonts w:ascii="Times New Roman" w:hAnsi="Times New Roman"/>
          <w:color w:val="000000" w:themeColor="text1"/>
          <w:lang w:val="en-GB" w:eastAsia="en-US"/>
        </w:rPr>
        <w:t xml:space="preserve"> to serve</w:t>
      </w:r>
      <w:r w:rsidRPr="005C1E0C">
        <w:rPr>
          <w:rFonts w:ascii="Times New Roman" w:hAnsi="Times New Roman"/>
          <w:color w:val="000000" w:themeColor="text1"/>
          <w:lang w:val="en-GB" w:eastAsia="en-US"/>
        </w:rPr>
        <w:t xml:space="preserve"> rural and remote areas</w:t>
      </w:r>
      <w:r w:rsidR="00881E33" w:rsidRPr="005C1E0C">
        <w:rPr>
          <w:rFonts w:ascii="Times New Roman" w:hAnsi="Times New Roman"/>
          <w:color w:val="000000" w:themeColor="text1"/>
          <w:lang w:val="en-GB" w:eastAsia="en-US"/>
        </w:rPr>
        <w:t xml:space="preserve"> in developed and developing countries</w:t>
      </w:r>
      <w:r w:rsidR="001E5FE9" w:rsidRPr="005C1E0C">
        <w:rPr>
          <w:rFonts w:ascii="Times New Roman" w:hAnsi="Times New Roman"/>
          <w:color w:val="000000" w:themeColor="text1"/>
          <w:lang w:val="en-GB" w:eastAsia="en-US"/>
        </w:rPr>
        <w:t>.</w:t>
      </w:r>
      <w:r w:rsidRPr="005C1E0C">
        <w:rPr>
          <w:rFonts w:ascii="Times New Roman" w:hAnsi="Times New Roman"/>
          <w:color w:val="000000" w:themeColor="text1"/>
          <w:lang w:val="en-GB" w:eastAsia="en-US"/>
        </w:rPr>
        <w:t xml:space="preserve"> Th</w:t>
      </w:r>
      <w:r w:rsidR="00FC4858" w:rsidRPr="005C1E0C">
        <w:rPr>
          <w:rFonts w:ascii="Times New Roman" w:hAnsi="Times New Roman"/>
          <w:color w:val="000000" w:themeColor="text1"/>
          <w:lang w:val="en-GB" w:eastAsia="en-US"/>
        </w:rPr>
        <w:t>ese</w:t>
      </w:r>
      <w:r w:rsidRPr="005C1E0C">
        <w:rPr>
          <w:rFonts w:ascii="Times New Roman" w:hAnsi="Times New Roman"/>
          <w:color w:val="000000" w:themeColor="text1"/>
          <w:lang w:val="en-GB" w:eastAsia="en-US"/>
        </w:rPr>
        <w:t xml:space="preserve"> new clause</w:t>
      </w:r>
      <w:r w:rsidR="00FC4858"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will describe the requirements, architecture and specifications for the use of 802.22 systems for </w:t>
      </w:r>
      <w:r w:rsidR="00FC4858" w:rsidRPr="005C1E0C">
        <w:rPr>
          <w:rFonts w:ascii="Times New Roman" w:hAnsi="Times New Roman"/>
          <w:color w:val="000000" w:themeColor="text1"/>
          <w:lang w:val="en-GB" w:eastAsia="en-US"/>
        </w:rPr>
        <w:t>such uses</w:t>
      </w:r>
      <w:r w:rsidRPr="005C1E0C">
        <w:rPr>
          <w:rFonts w:ascii="Times New Roman" w:hAnsi="Times New Roman"/>
          <w:color w:val="000000" w:themeColor="text1"/>
          <w:lang w:val="en-GB" w:eastAsia="en-US"/>
        </w:rPr>
        <w:t xml:space="preserve">. </w:t>
      </w:r>
    </w:p>
    <w:p w14:paraId="6479BBA8" w14:textId="77777777" w:rsidR="00953981" w:rsidRDefault="00953981" w:rsidP="0082527A">
      <w:pPr>
        <w:jc w:val="both"/>
        <w:rPr>
          <w:b/>
          <w:color w:val="000000" w:themeColor="text1"/>
        </w:rPr>
      </w:pPr>
    </w:p>
    <w:p w14:paraId="2D210CC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14:paraId="67F4E192" w14:textId="77777777" w:rsidR="00322B44" w:rsidRDefault="00322B44" w:rsidP="0082527A">
      <w:pPr>
        <w:jc w:val="both"/>
        <w:rPr>
          <w:b/>
          <w:color w:val="000000" w:themeColor="text1"/>
        </w:rPr>
      </w:pPr>
      <w:r w:rsidRPr="007C04FD">
        <w:rPr>
          <w:b/>
          <w:color w:val="000000" w:themeColor="text1"/>
        </w:rPr>
        <w:t xml:space="preserve">  </w:t>
      </w:r>
    </w:p>
    <w:p w14:paraId="387E9AB8" w14:textId="77777777" w:rsidR="00AF6E82" w:rsidRPr="00AF6E82" w:rsidRDefault="00AF6E82" w:rsidP="00AF6E82">
      <w:pPr>
        <w:pStyle w:val="BodyText"/>
        <w:rPr>
          <w:ins w:id="157" w:author="Apurva Mody" w:date="2014-03-18T00:31:00Z"/>
          <w:sz w:val="24"/>
          <w:lang w:val="en-US"/>
        </w:rPr>
      </w:pPr>
      <w:ins w:id="158" w:author="Apurva Mody" w:date="2014-03-18T00:31:00Z">
        <w:r>
          <w:t>Each proposed IEEE 802 LMSC standard shall provide evidence that the project is technically feasible within the time frame of the project. At a minimum, address the following items to demonstrate technical feasibility:</w:t>
        </w:r>
      </w:ins>
    </w:p>
    <w:p w14:paraId="6C026845" w14:textId="77777777" w:rsidR="00AF6E82" w:rsidRDefault="00AF6E82" w:rsidP="0082527A">
      <w:pPr>
        <w:jc w:val="both"/>
        <w:rPr>
          <w:ins w:id="159" w:author="Apurva Mody" w:date="2014-03-18T00:31:00Z"/>
          <w:b/>
          <w:color w:val="000000" w:themeColor="text1"/>
        </w:rPr>
      </w:pPr>
    </w:p>
    <w:p w14:paraId="336720B2" w14:textId="77777777" w:rsidR="00322B44" w:rsidRPr="007C04FD" w:rsidRDefault="00322B44" w:rsidP="0082527A">
      <w:pPr>
        <w:jc w:val="both"/>
        <w:rPr>
          <w:b/>
          <w:color w:val="000000" w:themeColor="text1"/>
        </w:rPr>
      </w:pPr>
      <w:r w:rsidRPr="007C04FD">
        <w:rPr>
          <w:b/>
          <w:color w:val="000000" w:themeColor="text1"/>
        </w:rPr>
        <w:t>a) Demonstrated system feasibility</w:t>
      </w:r>
    </w:p>
    <w:p w14:paraId="165E096F" w14:textId="77777777" w:rsidR="00322B44" w:rsidRDefault="00322B44" w:rsidP="0082527A">
      <w:pPr>
        <w:jc w:val="both"/>
        <w:rPr>
          <w:color w:val="000000" w:themeColor="text1"/>
        </w:rPr>
      </w:pPr>
    </w:p>
    <w:p w14:paraId="309CA6B7" w14:textId="77777777" w:rsidR="00F747DE" w:rsidRDefault="00F747DE" w:rsidP="0082527A">
      <w:pPr>
        <w:jc w:val="both"/>
        <w:rPr>
          <w:bCs/>
          <w:color w:val="000000" w:themeColor="text1"/>
        </w:rPr>
      </w:pPr>
      <w:r w:rsidRPr="00F747DE">
        <w:rPr>
          <w:bCs/>
          <w:color w:val="000000" w:themeColor="text1"/>
        </w:rPr>
        <w:t xml:space="preserve">TVWS regulations </w:t>
      </w:r>
      <w:r w:rsidR="00353396">
        <w:rPr>
          <w:bCs/>
          <w:color w:val="000000" w:themeColor="text1"/>
        </w:rPr>
        <w:t xml:space="preserve">are </w:t>
      </w:r>
      <w:r w:rsidR="001217D3">
        <w:rPr>
          <w:bCs/>
          <w:color w:val="000000" w:themeColor="text1"/>
        </w:rPr>
        <w:t>being formulated in various</w:t>
      </w:r>
      <w:r w:rsidR="00353396">
        <w:rPr>
          <w:bCs/>
          <w:color w:val="000000" w:themeColor="text1"/>
        </w:rPr>
        <w:t xml:space="preserve"> regulatory domains. O</w:t>
      </w:r>
      <w:r w:rsidRPr="00F747DE">
        <w:rPr>
          <w:bCs/>
          <w:color w:val="000000" w:themeColor="text1"/>
        </w:rPr>
        <w:t xml:space="preserve">verall testing and certification programs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defined. E</w:t>
      </w:r>
      <w:r w:rsidRPr="00F747DE">
        <w:rPr>
          <w:bCs/>
          <w:color w:val="000000" w:themeColor="text1"/>
        </w:rPr>
        <w:t xml:space="preserve">xperimental </w:t>
      </w:r>
      <w:r w:rsidR="00F82A23">
        <w:rPr>
          <w:bCs/>
          <w:color w:val="000000" w:themeColor="text1"/>
        </w:rPr>
        <w:t xml:space="preserve">licenses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issued and trials, pilots and deployments of the </w:t>
      </w:r>
      <w:proofErr w:type="spellStart"/>
      <w:r w:rsidR="00353396">
        <w:rPr>
          <w:bCs/>
          <w:color w:val="000000" w:themeColor="text1"/>
        </w:rPr>
        <w:t>WhiteSpace</w:t>
      </w:r>
      <w:proofErr w:type="spellEnd"/>
      <w:r w:rsidR="00353396">
        <w:rPr>
          <w:bCs/>
          <w:color w:val="000000" w:themeColor="text1"/>
        </w:rPr>
        <w:t xml:space="preserve"> devices have begun</w:t>
      </w:r>
      <w:r w:rsidRPr="00F747DE">
        <w:rPr>
          <w:bCs/>
          <w:color w:val="000000" w:themeColor="text1"/>
        </w:rPr>
        <w:t>.</w:t>
      </w:r>
    </w:p>
    <w:p w14:paraId="04B48796" w14:textId="77777777" w:rsidR="001B2D96" w:rsidRDefault="001B2D96" w:rsidP="0082527A">
      <w:pPr>
        <w:jc w:val="both"/>
        <w:rPr>
          <w:bCs/>
          <w:color w:val="000000" w:themeColor="text1"/>
        </w:rPr>
      </w:pPr>
    </w:p>
    <w:p w14:paraId="1CC23573" w14:textId="0A12642A" w:rsidR="00F747DE" w:rsidRPr="00353396" w:rsidRDefault="00353396" w:rsidP="0082527A">
      <w:pPr>
        <w:jc w:val="both"/>
        <w:rPr>
          <w:color w:val="000000" w:themeColor="text1"/>
          <w:lang w:val="en-US"/>
        </w:rPr>
      </w:pPr>
      <w:r>
        <w:rPr>
          <w:bCs/>
          <w:color w:val="000000" w:themeColor="text1"/>
        </w:rPr>
        <w:t>Many companies</w:t>
      </w:r>
      <w:ins w:id="160" w:author="Oliver Holland" w:date="2019-03-30T23:53:00Z">
        <w:r w:rsidR="00942493">
          <w:rPr>
            <w:bCs/>
            <w:color w:val="000000" w:themeColor="text1"/>
          </w:rPr>
          <w:t xml:space="preserve"> and other entities</w:t>
        </w:r>
      </w:ins>
      <w:r>
        <w:rPr>
          <w:bCs/>
          <w:color w:val="000000" w:themeColor="text1"/>
        </w:rPr>
        <w:t xml:space="preserve"> are currently working on their IEEE 802.22 prototypes and products. </w:t>
      </w:r>
      <w:del w:id="161" w:author="Oliver Holland" w:date="2019-03-31T00:00:00Z">
        <w:r w:rsidR="00024360" w:rsidDel="00942493">
          <w:rPr>
            <w:bCs/>
            <w:color w:val="000000" w:themeColor="text1"/>
          </w:rPr>
          <w:delText>S</w:delText>
        </w:r>
        <w:r w:rsidDel="00942493">
          <w:rPr>
            <w:bCs/>
            <w:color w:val="000000" w:themeColor="text1"/>
          </w:rPr>
          <w:delText xml:space="preserve">uch </w:delText>
        </w:r>
      </w:del>
      <w:ins w:id="162" w:author="Oliver Holland" w:date="2019-03-31T00:00:00Z">
        <w:r w:rsidR="00942493">
          <w:rPr>
            <w:bCs/>
            <w:color w:val="000000" w:themeColor="text1"/>
          </w:rPr>
          <w:t xml:space="preserve">Some </w:t>
        </w:r>
      </w:ins>
      <w:r>
        <w:rPr>
          <w:bCs/>
          <w:color w:val="000000" w:themeColor="text1"/>
        </w:rPr>
        <w:t>announcement</w:t>
      </w:r>
      <w:r w:rsidR="001217D3">
        <w:rPr>
          <w:bCs/>
          <w:color w:val="000000" w:themeColor="text1"/>
        </w:rPr>
        <w:t>s</w:t>
      </w:r>
      <w:r>
        <w:rPr>
          <w:bCs/>
          <w:color w:val="000000" w:themeColor="text1"/>
        </w:rPr>
        <w:t xml:space="preserve"> </w:t>
      </w:r>
      <w:r w:rsidR="001217D3">
        <w:rPr>
          <w:bCs/>
          <w:color w:val="000000" w:themeColor="text1"/>
        </w:rPr>
        <w:t xml:space="preserve">for 802.22 </w:t>
      </w:r>
      <w:r>
        <w:rPr>
          <w:bCs/>
          <w:color w:val="000000" w:themeColor="text1"/>
        </w:rPr>
        <w:t xml:space="preserve">can be found </w:t>
      </w:r>
      <w:r w:rsidR="007B6FB5">
        <w:rPr>
          <w:bCs/>
          <w:color w:val="000000" w:themeColor="text1"/>
        </w:rPr>
        <w:t>in</w:t>
      </w:r>
      <w:ins w:id="163" w:author="Apurva Mody [2]" w:date="2019-04-07T23:09:00Z">
        <w:r w:rsidR="0029592A">
          <w:rPr>
            <w:bCs/>
            <w:color w:val="000000" w:themeColor="text1"/>
          </w:rPr>
          <w:t xml:space="preserve"> [</w:t>
        </w:r>
      </w:ins>
      <w:ins w:id="164" w:author="Apurva Mody [2]" w:date="2019-04-07T23:10:00Z">
        <w:r w:rsidR="0029592A">
          <w:rPr>
            <w:bCs/>
            <w:color w:val="000000" w:themeColor="text1"/>
          </w:rPr>
          <w:t>9, 10, 12</w:t>
        </w:r>
      </w:ins>
      <w:ins w:id="165" w:author="Apurva Mody [2]" w:date="2019-04-07T23:09:00Z">
        <w:r w:rsidR="0029592A">
          <w:rPr>
            <w:bCs/>
            <w:color w:val="000000" w:themeColor="text1"/>
          </w:rPr>
          <w:t>]</w:t>
        </w:r>
      </w:ins>
      <w:del w:id="166" w:author="Apurva Mody [2]" w:date="2019-04-07T23:09:00Z">
        <w:r w:rsidR="007B6FB5" w:rsidDel="0029592A">
          <w:rPr>
            <w:bCs/>
            <w:color w:val="000000" w:themeColor="text1"/>
          </w:rPr>
          <w:delText xml:space="preserve"> [</w:delText>
        </w:r>
      </w:del>
      <w:ins w:id="167" w:author="Oliver Holland" w:date="2019-03-31T00:48:00Z">
        <w:del w:id="168" w:author="Apurva Mody [2]" w:date="2019-04-07T23:09:00Z">
          <w:r w:rsidR="00525CE9" w:rsidDel="0029592A">
            <w:rPr>
              <w:bCs/>
              <w:color w:val="000000" w:themeColor="text1"/>
            </w:rPr>
            <w:delText>8</w:delText>
          </w:r>
        </w:del>
      </w:ins>
      <w:del w:id="169" w:author="Apurva Mody [2]" w:date="2019-04-07T23:09:00Z">
        <w:r w:rsidR="007B6FB5" w:rsidDel="0029592A">
          <w:rPr>
            <w:bCs/>
            <w:color w:val="000000" w:themeColor="text1"/>
          </w:rPr>
          <w:delText>2</w:delText>
        </w:r>
        <w:r w:rsidR="001217D3" w:rsidDel="0029592A">
          <w:rPr>
            <w:bCs/>
            <w:color w:val="000000" w:themeColor="text1"/>
          </w:rPr>
          <w:delText>]</w:delText>
        </w:r>
        <w:r w:rsidR="007B6FB5" w:rsidDel="0029592A">
          <w:rPr>
            <w:bCs/>
            <w:color w:val="000000" w:themeColor="text1"/>
          </w:rPr>
          <w:delText>, [3</w:delText>
        </w:r>
        <w:r w:rsidR="00C833FD" w:rsidDel="0029592A">
          <w:rPr>
            <w:bCs/>
            <w:color w:val="000000" w:themeColor="text1"/>
          </w:rPr>
          <w:delText>]</w:delText>
        </w:r>
        <w:r w:rsidR="00851533" w:rsidDel="0029592A">
          <w:rPr>
            <w:bCs/>
            <w:color w:val="000000" w:themeColor="text1"/>
          </w:rPr>
          <w:delText>, [4]</w:delText>
        </w:r>
        <w:r w:rsidR="001217D3" w:rsidDel="0029592A">
          <w:rPr>
            <w:bCs/>
            <w:color w:val="000000" w:themeColor="text1"/>
          </w:rPr>
          <w:delText xml:space="preserve"> and</w:delText>
        </w:r>
      </w:del>
      <w:ins w:id="170" w:author="Oliver Holland" w:date="2019-03-30T23:54:00Z">
        <w:del w:id="171" w:author="Apurva Mody [2]" w:date="2019-04-07T23:09:00Z">
          <w:r w:rsidR="00942493" w:rsidDel="0029592A">
            <w:rPr>
              <w:bCs/>
              <w:color w:val="000000" w:themeColor="text1"/>
            </w:rPr>
            <w:delText>-</w:delText>
          </w:r>
        </w:del>
      </w:ins>
      <w:del w:id="172" w:author="Apurva Mody [2]" w:date="2019-04-07T23:09:00Z">
        <w:r w:rsidR="001217D3" w:rsidDel="0029592A">
          <w:rPr>
            <w:bCs/>
            <w:color w:val="000000" w:themeColor="text1"/>
          </w:rPr>
          <w:delText xml:space="preserve"> [</w:delText>
        </w:r>
      </w:del>
      <w:ins w:id="173" w:author="Oliver Holland" w:date="2019-03-31T00:48:00Z">
        <w:del w:id="174" w:author="Apurva Mody [2]" w:date="2019-04-07T23:09:00Z">
          <w:r w:rsidR="00525CE9" w:rsidDel="0029592A">
            <w:rPr>
              <w:bCs/>
              <w:color w:val="000000" w:themeColor="text1"/>
            </w:rPr>
            <w:delText>11</w:delText>
          </w:r>
        </w:del>
      </w:ins>
      <w:del w:id="175" w:author="Apurva Mody [2]" w:date="2019-03-28T22:28:00Z">
        <w:r w:rsidR="00851533" w:rsidDel="00950C0A">
          <w:rPr>
            <w:bCs/>
            <w:color w:val="000000" w:themeColor="text1"/>
          </w:rPr>
          <w:delText>5</w:delText>
        </w:r>
      </w:del>
      <w:del w:id="176" w:author="Apurva Mody [2]" w:date="2019-04-07T23:09:00Z">
        <w:r w:rsidR="001217D3" w:rsidDel="0029592A">
          <w:rPr>
            <w:bCs/>
            <w:color w:val="000000" w:themeColor="text1"/>
          </w:rPr>
          <w:delText>]</w:delText>
        </w:r>
      </w:del>
      <w:r w:rsidR="001217D3">
        <w:rPr>
          <w:bCs/>
          <w:color w:val="000000" w:themeColor="text1"/>
        </w:rPr>
        <w:t>.</w:t>
      </w:r>
      <w:r>
        <w:rPr>
          <w:bCs/>
          <w:color w:val="000000" w:themeColor="text1"/>
        </w:rPr>
        <w:t xml:space="preserve"> </w:t>
      </w:r>
    </w:p>
    <w:p w14:paraId="618939D8" w14:textId="77777777" w:rsidR="004C0370" w:rsidRDefault="004C0370" w:rsidP="0082527A">
      <w:pPr>
        <w:jc w:val="both"/>
        <w:rPr>
          <w:bCs/>
          <w:color w:val="000000" w:themeColor="text1"/>
        </w:rPr>
      </w:pPr>
    </w:p>
    <w:p w14:paraId="687CEEBB" w14:textId="6BA1535A" w:rsidR="00C833FD" w:rsidRPr="00DF5D90" w:rsidRDefault="00C833FD" w:rsidP="0082527A">
      <w:pPr>
        <w:jc w:val="both"/>
        <w:rPr>
          <w:color w:val="000000" w:themeColor="text1"/>
        </w:rPr>
      </w:pPr>
      <w:r>
        <w:rPr>
          <w:color w:val="000000" w:themeColor="text1"/>
        </w:rPr>
        <w:t>Research and regulatory inquiries are on</w:t>
      </w:r>
      <w:del w:id="177" w:author="Oliver Holland" w:date="2019-03-31T00:18:00Z">
        <w:r w:rsidDel="00201089">
          <w:rPr>
            <w:color w:val="000000" w:themeColor="text1"/>
          </w:rPr>
          <w:delText>-</w:delText>
        </w:r>
      </w:del>
      <w:r>
        <w:rPr>
          <w:color w:val="000000" w:themeColor="text1"/>
        </w:rPr>
        <w:t>going to explore the possibility of using newer bands that could potentially be allowed for spectrum sharing</w:t>
      </w:r>
      <w:ins w:id="178" w:author="Apurva Mody [2]" w:date="2019-04-07T23:10:00Z">
        <w:r w:rsidR="0029592A">
          <w:rPr>
            <w:color w:val="000000" w:themeColor="text1"/>
          </w:rPr>
          <w:t xml:space="preserve"> [1]</w:t>
        </w:r>
      </w:ins>
      <w:r>
        <w:rPr>
          <w:color w:val="000000" w:themeColor="text1"/>
        </w:rPr>
        <w:t xml:space="preserve">. </w:t>
      </w:r>
      <w:r w:rsidR="006E49B5">
        <w:rPr>
          <w:color w:val="000000" w:themeColor="text1"/>
        </w:rPr>
        <w:t>These other potential bands</w:t>
      </w:r>
      <w:ins w:id="179" w:author="Oliver Holland" w:date="2019-03-31T00:17:00Z">
        <w:r w:rsidR="00201089">
          <w:rPr>
            <w:color w:val="000000" w:themeColor="text1"/>
          </w:rPr>
          <w:t>, and some of the new bands that have rece</w:t>
        </w:r>
      </w:ins>
      <w:ins w:id="180" w:author="Apurva Mody [2]" w:date="2019-04-07T23:10:00Z">
        <w:r w:rsidR="00A47B23">
          <w:rPr>
            <w:color w:val="000000" w:themeColor="text1"/>
          </w:rPr>
          <w:t>n</w:t>
        </w:r>
      </w:ins>
      <w:ins w:id="181" w:author="Oliver Holland" w:date="2019-03-31T00:17:00Z">
        <w:r w:rsidR="00201089">
          <w:rPr>
            <w:color w:val="000000" w:themeColor="text1"/>
          </w:rPr>
          <w:t>tly been announced</w:t>
        </w:r>
      </w:ins>
      <w:del w:id="182" w:author="Oliver Holland" w:date="2019-03-31T00:17:00Z">
        <w:r w:rsidR="006E49B5" w:rsidDel="00201089">
          <w:rPr>
            <w:color w:val="000000" w:themeColor="text1"/>
          </w:rPr>
          <w:delText xml:space="preserve"> where spectrum sharing is likely to be allowed</w:delText>
        </w:r>
      </w:del>
      <w:r w:rsidR="006E49B5">
        <w:rPr>
          <w:color w:val="000000" w:themeColor="text1"/>
        </w:rPr>
        <w:t xml:space="preserve">, may require slightly different </w:t>
      </w:r>
      <w:r w:rsidR="006E49B5" w:rsidRPr="00E65A8D">
        <w:rPr>
          <w:bCs/>
          <w:color w:val="000000" w:themeColor="text1"/>
          <w:lang w:val="en-US"/>
        </w:rPr>
        <w:t>spectrum management framework</w:t>
      </w:r>
      <w:r w:rsidR="006E49B5">
        <w:rPr>
          <w:bCs/>
          <w:color w:val="000000" w:themeColor="text1"/>
          <w:lang w:val="en-US"/>
        </w:rPr>
        <w:t xml:space="preserve">. The proposed revision project plans to </w:t>
      </w:r>
      <w:r w:rsidR="006E49B5" w:rsidRPr="00E65A8D">
        <w:rPr>
          <w:bCs/>
          <w:color w:val="000000" w:themeColor="text1"/>
          <w:lang w:val="en-US"/>
        </w:rPr>
        <w:t>align 802.22 to be used in these other bands</w:t>
      </w:r>
      <w:r w:rsidR="006E49B5">
        <w:rPr>
          <w:bCs/>
          <w:color w:val="000000" w:themeColor="text1"/>
          <w:lang w:val="en-US"/>
        </w:rPr>
        <w:t xml:space="preserve"> and hence corresponding changes are likely to be made accordingly. </w:t>
      </w:r>
    </w:p>
    <w:p w14:paraId="1BDF5EEB" w14:textId="77777777" w:rsidR="00C833FD" w:rsidRDefault="00C833FD" w:rsidP="0082527A">
      <w:pPr>
        <w:jc w:val="both"/>
        <w:rPr>
          <w:bCs/>
          <w:color w:val="000000" w:themeColor="text1"/>
        </w:rPr>
      </w:pPr>
    </w:p>
    <w:p w14:paraId="63490ED2" w14:textId="77777777"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r w:rsidR="001A001B">
        <w:rPr>
          <w:rFonts w:ascii="TimesNewRomanPSMT" w:hAnsi="TimesNewRomanPSMT" w:cs="TimesNewRomanPSMT"/>
          <w:sz w:val="24"/>
          <w:szCs w:val="24"/>
        </w:rPr>
        <w:t>,</w:t>
      </w:r>
    </w:p>
    <w:p w14:paraId="04CA8A00" w14:textId="77777777" w:rsidR="00322B44" w:rsidRDefault="00322B44" w:rsidP="0082527A">
      <w:pPr>
        <w:jc w:val="both"/>
        <w:rPr>
          <w:color w:val="000000" w:themeColor="text1"/>
        </w:rPr>
      </w:pPr>
    </w:p>
    <w:p w14:paraId="691CD134" w14:textId="51E9DC39" w:rsidR="00A05AAF" w:rsidRDefault="00A05AAF" w:rsidP="0082527A">
      <w:pPr>
        <w:jc w:val="both"/>
        <w:rPr>
          <w:bCs/>
          <w:color w:val="000000" w:themeColor="text1"/>
          <w:u w:val="single"/>
        </w:rPr>
      </w:pPr>
      <w:r w:rsidRPr="00A05AAF">
        <w:rPr>
          <w:bCs/>
          <w:color w:val="000000" w:themeColor="text1"/>
        </w:rPr>
        <w:lastRenderedPageBreak/>
        <w:t>The PHY and MAC technologies used in 802.22, such as OFDMA for PHY and TDMA for MAC, have been thoroughly tested and commercially deployed by other IEEE 802 standards. Cognitive radio technology features to fulfil the requirements to operate in TVWS bands are being tested for compliance with requirements of various regulatory organizations</w:t>
      </w:r>
      <w:r w:rsidRPr="0082527A">
        <w:rPr>
          <w:bCs/>
          <w:color w:val="000000" w:themeColor="text1"/>
        </w:rPr>
        <w:t xml:space="preserve"> (e.g., Federal Communications Commission (FCC)</w:t>
      </w:r>
      <w:ins w:id="183" w:author="Oliver Holland" w:date="2019-03-31T00:19:00Z">
        <w:r w:rsidR="00201089">
          <w:rPr>
            <w:bCs/>
            <w:color w:val="000000" w:themeColor="text1"/>
          </w:rPr>
          <w:t xml:space="preserve"> in the</w:t>
        </w:r>
      </w:ins>
      <w:del w:id="184" w:author="Oliver Holland" w:date="2019-03-31T00:19:00Z">
        <w:r w:rsidRPr="0082527A" w:rsidDel="00201089">
          <w:rPr>
            <w:bCs/>
            <w:color w:val="000000" w:themeColor="text1"/>
          </w:rPr>
          <w:delText>,</w:delText>
        </w:r>
      </w:del>
      <w:r w:rsidRPr="0082527A">
        <w:rPr>
          <w:bCs/>
          <w:color w:val="000000" w:themeColor="text1"/>
        </w:rPr>
        <w:t xml:space="preserve"> USA, </w:t>
      </w:r>
      <w:proofErr w:type="spellStart"/>
      <w:r w:rsidRPr="0082527A">
        <w:rPr>
          <w:bCs/>
          <w:color w:val="000000" w:themeColor="text1"/>
        </w:rPr>
        <w:t>Infocomm</w:t>
      </w:r>
      <w:proofErr w:type="spellEnd"/>
      <w:r w:rsidRPr="0082527A">
        <w:rPr>
          <w:bCs/>
          <w:color w:val="000000" w:themeColor="text1"/>
        </w:rPr>
        <w:t xml:space="preserve"> Development Authority (IDA)</w:t>
      </w:r>
      <w:ins w:id="185" w:author="Oliver Holland" w:date="2019-03-31T00:19:00Z">
        <w:r w:rsidR="00201089">
          <w:rPr>
            <w:bCs/>
            <w:color w:val="000000" w:themeColor="text1"/>
          </w:rPr>
          <w:t xml:space="preserve"> in</w:t>
        </w:r>
      </w:ins>
      <w:del w:id="186" w:author="Oliver Holland" w:date="2019-03-31T00:19:00Z">
        <w:r w:rsidRPr="0082527A" w:rsidDel="00201089">
          <w:rPr>
            <w:bCs/>
            <w:color w:val="000000" w:themeColor="text1"/>
          </w:rPr>
          <w:delText>,</w:delText>
        </w:r>
      </w:del>
      <w:r w:rsidRPr="0082527A">
        <w:rPr>
          <w:bCs/>
          <w:color w:val="000000" w:themeColor="text1"/>
        </w:rPr>
        <w:t xml:space="preserve"> Singapore, </w:t>
      </w:r>
      <w:r w:rsidR="001217D3" w:rsidRPr="0082527A">
        <w:rPr>
          <w:bCs/>
          <w:color w:val="000000" w:themeColor="text1"/>
        </w:rPr>
        <w:t>Of</w:t>
      </w:r>
      <w:ins w:id="187" w:author="Oliver Holland" w:date="2019-03-31T00:18:00Z">
        <w:r w:rsidR="00201089">
          <w:rPr>
            <w:bCs/>
            <w:color w:val="000000" w:themeColor="text1"/>
          </w:rPr>
          <w:t>c</w:t>
        </w:r>
      </w:ins>
      <w:del w:id="188" w:author="Oliver Holland" w:date="2019-03-31T00:18:00Z">
        <w:r w:rsidR="001217D3" w:rsidRPr="0082527A" w:rsidDel="00201089">
          <w:rPr>
            <w:bCs/>
            <w:color w:val="000000" w:themeColor="text1"/>
          </w:rPr>
          <w:delText>C</w:delText>
        </w:r>
      </w:del>
      <w:r w:rsidR="001217D3" w:rsidRPr="0082527A">
        <w:rPr>
          <w:bCs/>
          <w:color w:val="000000" w:themeColor="text1"/>
        </w:rPr>
        <w:t>om</w:t>
      </w:r>
      <w:ins w:id="189" w:author="Oliver Holland" w:date="2019-03-31T00:18:00Z">
        <w:r w:rsidR="00201089">
          <w:rPr>
            <w:bCs/>
            <w:color w:val="000000" w:themeColor="text1"/>
          </w:rPr>
          <w:t xml:space="preserve"> in the</w:t>
        </w:r>
      </w:ins>
      <w:del w:id="190" w:author="Oliver Holland" w:date="2019-03-31T00:18:00Z">
        <w:r w:rsidR="001217D3" w:rsidRPr="0082527A" w:rsidDel="00201089">
          <w:rPr>
            <w:bCs/>
            <w:color w:val="000000" w:themeColor="text1"/>
          </w:rPr>
          <w:delText>,</w:delText>
        </w:r>
      </w:del>
      <w:r w:rsidR="001217D3" w:rsidRPr="0082527A">
        <w:rPr>
          <w:bCs/>
          <w:color w:val="000000" w:themeColor="text1"/>
        </w:rPr>
        <w:t xml:space="preserve"> UK</w:t>
      </w:r>
      <w:ins w:id="191" w:author="Oliver Holland" w:date="2019-03-31T00:19:00Z">
        <w:r w:rsidR="00201089">
          <w:rPr>
            <w:bCs/>
            <w:color w:val="000000" w:themeColor="text1"/>
          </w:rPr>
          <w:t>,</w:t>
        </w:r>
      </w:ins>
      <w:r w:rsidR="001217D3" w:rsidRPr="0082527A">
        <w:rPr>
          <w:bCs/>
          <w:color w:val="000000" w:themeColor="text1"/>
        </w:rPr>
        <w:t xml:space="preserve"> </w:t>
      </w:r>
      <w:r w:rsidRPr="0082527A">
        <w:rPr>
          <w:bCs/>
          <w:color w:val="000000" w:themeColor="text1"/>
        </w:rPr>
        <w:t>etc.)</w:t>
      </w:r>
      <w:del w:id="192" w:author="Oliver Holland" w:date="2019-03-31T00:49:00Z">
        <w:r w:rsidR="00F86AC9" w:rsidDel="00525CE9">
          <w:rPr>
            <w:bCs/>
            <w:color w:val="000000" w:themeColor="text1"/>
          </w:rPr>
          <w:delText xml:space="preserve"> [</w:delText>
        </w:r>
      </w:del>
      <w:del w:id="193" w:author="Oliver Holland" w:date="2019-03-31T00:02:00Z">
        <w:r w:rsidR="00F86AC9" w:rsidDel="001A0B63">
          <w:rPr>
            <w:bCs/>
            <w:color w:val="000000" w:themeColor="text1"/>
          </w:rPr>
          <w:delText>5</w:delText>
        </w:r>
      </w:del>
      <w:del w:id="194" w:author="Oliver Holland" w:date="2019-03-31T00:49:00Z">
        <w:r w:rsidR="00BD7A92" w:rsidRPr="0082527A" w:rsidDel="00525CE9">
          <w:rPr>
            <w:bCs/>
            <w:color w:val="000000" w:themeColor="text1"/>
          </w:rPr>
          <w:delText>]</w:delText>
        </w:r>
      </w:del>
      <w:r w:rsidRPr="0082527A">
        <w:rPr>
          <w:bCs/>
          <w:color w:val="000000" w:themeColor="text1"/>
        </w:rPr>
        <w:t xml:space="preserve">. </w:t>
      </w:r>
    </w:p>
    <w:p w14:paraId="1192A25E" w14:textId="77777777" w:rsidR="006E49B5" w:rsidRDefault="006E49B5" w:rsidP="0082527A">
      <w:pPr>
        <w:jc w:val="both"/>
        <w:rPr>
          <w:bCs/>
          <w:color w:val="000000" w:themeColor="text1"/>
          <w:u w:val="single"/>
        </w:rPr>
      </w:pPr>
    </w:p>
    <w:p w14:paraId="416BA7E5" w14:textId="057F56DB" w:rsidR="006E49B5" w:rsidRPr="0082527A" w:rsidRDefault="006E49B5" w:rsidP="0082527A">
      <w:pPr>
        <w:jc w:val="both"/>
        <w:rPr>
          <w:color w:val="000000" w:themeColor="text1"/>
          <w:lang w:val="en-US"/>
        </w:rPr>
      </w:pPr>
      <w:r w:rsidRPr="0082527A">
        <w:rPr>
          <w:bCs/>
          <w:color w:val="000000" w:themeColor="text1"/>
        </w:rPr>
        <w:t>IEEE 802.22 prototypes are bei</w:t>
      </w:r>
      <w:r w:rsidR="00F86AC9">
        <w:rPr>
          <w:bCs/>
          <w:color w:val="000000" w:themeColor="text1"/>
        </w:rPr>
        <w:t>ng developed and field tested [</w:t>
      </w:r>
      <w:ins w:id="195" w:author="Oliver Holland" w:date="2019-03-31T00:49:00Z">
        <w:r w:rsidR="00525CE9">
          <w:rPr>
            <w:bCs/>
            <w:color w:val="000000" w:themeColor="text1"/>
          </w:rPr>
          <w:t>8</w:t>
        </w:r>
      </w:ins>
      <w:del w:id="196" w:author="Oliver Holland" w:date="2019-03-31T00:19:00Z">
        <w:r w:rsidR="00F86AC9" w:rsidDel="00201089">
          <w:rPr>
            <w:bCs/>
            <w:color w:val="000000" w:themeColor="text1"/>
          </w:rPr>
          <w:delText>2</w:delText>
        </w:r>
      </w:del>
      <w:r w:rsidR="00F86AC9">
        <w:rPr>
          <w:bCs/>
          <w:color w:val="000000" w:themeColor="text1"/>
        </w:rPr>
        <w:t>]</w:t>
      </w:r>
      <w:ins w:id="197" w:author="Oliver Holland" w:date="2019-03-31T00:19:00Z">
        <w:r w:rsidR="00201089">
          <w:rPr>
            <w:bCs/>
            <w:color w:val="000000" w:themeColor="text1"/>
          </w:rPr>
          <w:t>-</w:t>
        </w:r>
      </w:ins>
      <w:del w:id="198" w:author="Oliver Holland" w:date="2019-03-31T00:19:00Z">
        <w:r w:rsidR="00F86AC9" w:rsidDel="00201089">
          <w:rPr>
            <w:bCs/>
            <w:color w:val="000000" w:themeColor="text1"/>
          </w:rPr>
          <w:delText xml:space="preserve"> </w:delText>
        </w:r>
      </w:del>
      <w:del w:id="199" w:author="Oliver Holland" w:date="2019-03-31T00:02:00Z">
        <w:r w:rsidR="00F86AC9" w:rsidDel="001A0B63">
          <w:rPr>
            <w:bCs/>
            <w:color w:val="000000" w:themeColor="text1"/>
          </w:rPr>
          <w:delText xml:space="preserve">and </w:delText>
        </w:r>
      </w:del>
      <w:r w:rsidR="00F86AC9">
        <w:rPr>
          <w:bCs/>
          <w:color w:val="000000" w:themeColor="text1"/>
        </w:rPr>
        <w:t>[</w:t>
      </w:r>
      <w:ins w:id="200" w:author="Oliver Holland" w:date="2019-03-31T00:49:00Z">
        <w:r w:rsidR="00525CE9">
          <w:rPr>
            <w:bCs/>
            <w:color w:val="000000" w:themeColor="text1"/>
          </w:rPr>
          <w:t>9</w:t>
        </w:r>
      </w:ins>
      <w:del w:id="201" w:author="Oliver Holland" w:date="2019-03-31T00:19:00Z">
        <w:r w:rsidR="00F86AC9" w:rsidDel="00201089">
          <w:rPr>
            <w:bCs/>
            <w:color w:val="000000" w:themeColor="text1"/>
          </w:rPr>
          <w:delText>3</w:delText>
        </w:r>
      </w:del>
      <w:r w:rsidRPr="0082527A">
        <w:rPr>
          <w:bCs/>
          <w:color w:val="000000" w:themeColor="text1"/>
        </w:rPr>
        <w:t>].</w:t>
      </w:r>
    </w:p>
    <w:p w14:paraId="5A14DB6D" w14:textId="77777777" w:rsidR="00A05AAF" w:rsidRDefault="00A05AAF" w:rsidP="0082527A">
      <w:pPr>
        <w:jc w:val="both"/>
        <w:rPr>
          <w:b/>
          <w:color w:val="000000" w:themeColor="text1"/>
        </w:rPr>
      </w:pPr>
    </w:p>
    <w:p w14:paraId="6D32B944" w14:textId="77777777" w:rsidR="00353396" w:rsidRDefault="00353396" w:rsidP="0082527A">
      <w:pPr>
        <w:jc w:val="both"/>
        <w:rPr>
          <w:color w:val="000000" w:themeColor="text1"/>
        </w:rPr>
      </w:pPr>
      <w:r>
        <w:rPr>
          <w:color w:val="000000" w:themeColor="text1"/>
        </w:rPr>
        <w:t>The testing program</w:t>
      </w:r>
      <w:r w:rsidR="00BC0935">
        <w:rPr>
          <w:color w:val="000000" w:themeColor="text1"/>
        </w:rPr>
        <w:t>s</w:t>
      </w:r>
      <w:r>
        <w:rPr>
          <w:color w:val="000000" w:themeColor="text1"/>
        </w:rPr>
        <w:t xml:space="preserve"> for </w:t>
      </w:r>
      <w:proofErr w:type="spellStart"/>
      <w:r>
        <w:rPr>
          <w:color w:val="000000" w:themeColor="text1"/>
        </w:rPr>
        <w:t>WhiteSpace</w:t>
      </w:r>
      <w:proofErr w:type="spellEnd"/>
      <w:r>
        <w:rPr>
          <w:color w:val="000000" w:themeColor="text1"/>
        </w:rPr>
        <w:t xml:space="preserve"> devices and databases have been established by various regulatory domains such as the Federal Communications Commission. </w:t>
      </w:r>
      <w:del w:id="202" w:author="Apurva Mody" w:date="2014-03-18T00:28:00Z">
        <w:r w:rsidDel="0085464A">
          <w:rPr>
            <w:color w:val="000000" w:themeColor="text1"/>
          </w:rPr>
          <w:delText>Other alliances and i</w:delText>
        </w:r>
      </w:del>
      <w:ins w:id="203" w:author="Apurva Mody" w:date="2014-03-18T00:28:00Z">
        <w:r w:rsidR="0085464A">
          <w:rPr>
            <w:color w:val="000000" w:themeColor="text1"/>
          </w:rPr>
          <w:t>I</w:t>
        </w:r>
      </w:ins>
      <w:r>
        <w:rPr>
          <w:color w:val="000000" w:themeColor="text1"/>
        </w:rPr>
        <w:t>ndustry consorti</w:t>
      </w:r>
      <w:ins w:id="204" w:author="Apurva Mody" w:date="2014-03-18T00:27:00Z">
        <w:r w:rsidR="0085464A">
          <w:rPr>
            <w:color w:val="000000" w:themeColor="text1"/>
          </w:rPr>
          <w:t>a</w:t>
        </w:r>
      </w:ins>
      <w:del w:id="205" w:author="Apurva Mody" w:date="2014-03-18T00:27:00Z">
        <w:r w:rsidDel="0085464A">
          <w:rPr>
            <w:color w:val="000000" w:themeColor="text1"/>
          </w:rPr>
          <w:delText>ums</w:delText>
        </w:r>
      </w:del>
      <w:r>
        <w:rPr>
          <w:color w:val="000000" w:themeColor="text1"/>
        </w:rPr>
        <w:t xml:space="preserve"> such as the </w:t>
      </w:r>
      <w:proofErr w:type="spellStart"/>
      <w:r>
        <w:rPr>
          <w:color w:val="000000" w:themeColor="text1"/>
        </w:rPr>
        <w:t>WhiteSpace</w:t>
      </w:r>
      <w:proofErr w:type="spellEnd"/>
      <w:r>
        <w:rPr>
          <w:color w:val="000000" w:themeColor="text1"/>
        </w:rPr>
        <w:t xml:space="preserve"> Alliance are working on 802.22 (Wi-FAR™) inter-operability</w:t>
      </w:r>
      <w:del w:id="206" w:author="Apurva Mody" w:date="2014-03-18T19:58:00Z">
        <w:r w:rsidDel="00FC3381">
          <w:rPr>
            <w:color w:val="000000" w:themeColor="text1"/>
          </w:rPr>
          <w:delText xml:space="preserve"> specification</w:delText>
        </w:r>
      </w:del>
      <w:r>
        <w:rPr>
          <w:color w:val="000000" w:themeColor="text1"/>
        </w:rPr>
        <w:t xml:space="preserve">, compliance, testing and certification procedures. </w:t>
      </w:r>
    </w:p>
    <w:p w14:paraId="4DFA4948" w14:textId="77777777" w:rsidR="008E0073" w:rsidRDefault="008E0073" w:rsidP="0082527A">
      <w:pPr>
        <w:jc w:val="both"/>
        <w:rPr>
          <w:b/>
          <w:color w:val="000000" w:themeColor="text1"/>
        </w:rPr>
      </w:pPr>
    </w:p>
    <w:p w14:paraId="15DA386F" w14:textId="77777777" w:rsidR="00DF5D90" w:rsidRPr="00DF5D90" w:rsidRDefault="00DF5D90" w:rsidP="0082527A">
      <w:pPr>
        <w:jc w:val="both"/>
        <w:rPr>
          <w:color w:val="000000" w:themeColor="text1"/>
        </w:rPr>
      </w:pPr>
    </w:p>
    <w:p w14:paraId="6FB3B5AA" w14:textId="77777777" w:rsidR="00322B44" w:rsidRPr="007C04FD" w:rsidRDefault="00422F73" w:rsidP="0082527A">
      <w:pPr>
        <w:jc w:val="both"/>
        <w:rPr>
          <w:b/>
          <w:color w:val="000000" w:themeColor="text1"/>
        </w:rPr>
      </w:pPr>
      <w:r>
        <w:rPr>
          <w:b/>
          <w:color w:val="000000" w:themeColor="text1"/>
        </w:rPr>
        <w:t>1.2.</w:t>
      </w:r>
      <w:r w:rsidR="00322B44" w:rsidRPr="00970066">
        <w:rPr>
          <w:b/>
          <w:color w:val="000000" w:themeColor="text1"/>
        </w:rPr>
        <w:t>5. Economic Feasibility</w:t>
      </w:r>
    </w:p>
    <w:p w14:paraId="5C4D3590" w14:textId="77777777" w:rsidR="00322B44" w:rsidRDefault="00322B44" w:rsidP="0082527A">
      <w:pPr>
        <w:jc w:val="both"/>
        <w:rPr>
          <w:b/>
          <w:color w:val="000000" w:themeColor="text1"/>
        </w:rPr>
      </w:pPr>
      <w:r w:rsidRPr="007C04FD">
        <w:rPr>
          <w:b/>
          <w:color w:val="000000" w:themeColor="text1"/>
        </w:rPr>
        <w:t xml:space="preserve">  </w:t>
      </w:r>
    </w:p>
    <w:p w14:paraId="190CCA6E" w14:textId="77777777" w:rsidR="00AF6E82" w:rsidRDefault="00AF6E82" w:rsidP="00AF6E82">
      <w:pPr>
        <w:pStyle w:val="BodyText"/>
        <w:rPr>
          <w:ins w:id="207" w:author="Apurva Mody" w:date="2014-03-18T00:32:00Z"/>
          <w:sz w:val="24"/>
          <w:lang w:val="en-US"/>
        </w:rPr>
      </w:pPr>
      <w:ins w:id="208" w:author="Apurva Mody" w:date="2014-03-18T00:32:00Z">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ins>
    </w:p>
    <w:p w14:paraId="1ABE8DC5" w14:textId="77777777" w:rsidR="00AF6E82" w:rsidRDefault="00AF6E82" w:rsidP="0082527A">
      <w:pPr>
        <w:jc w:val="both"/>
        <w:rPr>
          <w:ins w:id="209" w:author="Apurva Mody" w:date="2014-03-18T00:32:00Z"/>
          <w:b/>
          <w:color w:val="000000" w:themeColor="text1"/>
        </w:rPr>
      </w:pPr>
    </w:p>
    <w:p w14:paraId="1B516DB3" w14:textId="77777777"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14:paraId="1DEA292C" w14:textId="77777777" w:rsidR="006E49B5" w:rsidRDefault="006E49B5" w:rsidP="0082527A">
      <w:pPr>
        <w:jc w:val="both"/>
        <w:rPr>
          <w:color w:val="000000" w:themeColor="text1"/>
        </w:rPr>
      </w:pPr>
    </w:p>
    <w:p w14:paraId="3B3A38DA" w14:textId="77777777" w:rsidR="00244ADA" w:rsidRDefault="00244ADA"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r>
        <w:rPr>
          <w:color w:val="000000" w:themeColor="text1"/>
        </w:rPr>
        <w:t>base station (</w:t>
      </w:r>
      <w:r w:rsidRPr="007C04FD">
        <w:rPr>
          <w:rFonts w:hint="eastAsia"/>
          <w:color w:val="000000" w:themeColor="text1"/>
        </w:rPr>
        <w:t>BS</w:t>
      </w:r>
      <w:r>
        <w:rPr>
          <w:color w:val="000000" w:themeColor="text1"/>
        </w:rPr>
        <w:t>)</w:t>
      </w:r>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CPEs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14:paraId="43A3E20E" w14:textId="77777777" w:rsidR="00244ADA" w:rsidRDefault="00244ADA" w:rsidP="0082527A">
      <w:pPr>
        <w:jc w:val="both"/>
        <w:rPr>
          <w:color w:val="000000" w:themeColor="text1"/>
        </w:rPr>
      </w:pPr>
    </w:p>
    <w:p w14:paraId="01240B48" w14:textId="77777777" w:rsidR="00244ADA" w:rsidRPr="007C04FD" w:rsidRDefault="00244ADA" w:rsidP="0082527A">
      <w:pPr>
        <w:jc w:val="both"/>
        <w:rPr>
          <w:color w:val="000000" w:themeColor="text1"/>
        </w:rPr>
      </w:pPr>
      <w:r>
        <w:rPr>
          <w:color w:val="000000" w:themeColor="text1"/>
        </w:rPr>
        <w:t xml:space="preserve">Also, since 802.22 systems will operate in bands that allow spectrum sharing, the cost of spectrum is expected to be fairly low, and hence resulting in a reasonable cost for performance. </w:t>
      </w:r>
    </w:p>
    <w:p w14:paraId="5ED1749D" w14:textId="77777777" w:rsidR="00244ADA" w:rsidRDefault="00244ADA" w:rsidP="0082527A">
      <w:pPr>
        <w:jc w:val="both"/>
        <w:rPr>
          <w:bCs/>
          <w:color w:val="000000" w:themeColor="text1"/>
        </w:rPr>
      </w:pPr>
    </w:p>
    <w:p w14:paraId="2473925D" w14:textId="77777777" w:rsidR="006E49B5" w:rsidRDefault="006E49B5" w:rsidP="0082527A">
      <w:pPr>
        <w:jc w:val="both"/>
        <w:rPr>
          <w:b/>
          <w:color w:val="000000" w:themeColor="text1"/>
        </w:rPr>
      </w:pPr>
    </w:p>
    <w:p w14:paraId="00C2CB3D" w14:textId="77777777"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14:paraId="4BFB8148" w14:textId="77777777" w:rsidR="00322B44" w:rsidRDefault="00322B44" w:rsidP="0082527A">
      <w:pPr>
        <w:jc w:val="both"/>
        <w:rPr>
          <w:color w:val="000000" w:themeColor="text1"/>
        </w:rPr>
      </w:pPr>
    </w:p>
    <w:p w14:paraId="0A9B81C0" w14:textId="77777777" w:rsidR="00E9284E" w:rsidRPr="00E9284E" w:rsidRDefault="00E9284E" w:rsidP="0082527A">
      <w:pPr>
        <w:jc w:val="both"/>
        <w:rPr>
          <w:color w:val="000000" w:themeColor="text1"/>
          <w:lang w:val="en-US"/>
        </w:rPr>
      </w:pPr>
      <w:r w:rsidRPr="00E9284E">
        <w:rPr>
          <w:bCs/>
          <w:color w:val="000000" w:themeColor="text1"/>
        </w:rPr>
        <w:t xml:space="preserve">IEEE 802.22 uses OFDMA for PHY and a TDMA based MAC. The cost factors to implement an OFDMA PHY and TDMA based MAC are well known today. The mandatory cognitive radio features such as access to database can be easily implemented in software. Other cost factors such as geolocation based on global positioning system (GPS) technology are well known. </w:t>
      </w:r>
    </w:p>
    <w:p w14:paraId="0ACD527C" w14:textId="77777777" w:rsidR="00E9284E" w:rsidRDefault="00E9284E" w:rsidP="0082527A">
      <w:pPr>
        <w:jc w:val="both"/>
        <w:rPr>
          <w:color w:val="000000" w:themeColor="text1"/>
        </w:rPr>
      </w:pPr>
    </w:p>
    <w:p w14:paraId="01E20736" w14:textId="77777777" w:rsidR="00322B44" w:rsidRDefault="00322B44" w:rsidP="0082527A">
      <w:pPr>
        <w:jc w:val="both"/>
        <w:rPr>
          <w:b/>
          <w:color w:val="000000" w:themeColor="text1"/>
        </w:rPr>
      </w:pPr>
      <w:r w:rsidRPr="007C04FD">
        <w:rPr>
          <w:b/>
          <w:color w:val="000000" w:themeColor="text1"/>
        </w:rPr>
        <w:t xml:space="preserve">  </w:t>
      </w:r>
    </w:p>
    <w:p w14:paraId="573B63E1" w14:textId="77777777" w:rsidR="00322B44" w:rsidRPr="007C04FD" w:rsidRDefault="00322B44" w:rsidP="0082527A">
      <w:pPr>
        <w:jc w:val="both"/>
        <w:rPr>
          <w:b/>
          <w:color w:val="000000" w:themeColor="text1"/>
        </w:rPr>
      </w:pPr>
      <w:r w:rsidRPr="007C04FD">
        <w:rPr>
          <w:b/>
          <w:color w:val="000000" w:themeColor="text1"/>
        </w:rPr>
        <w:t>c) Consideration of installation costs</w:t>
      </w:r>
    </w:p>
    <w:p w14:paraId="1C739099" w14:textId="77777777" w:rsidR="00322B44" w:rsidRDefault="00322B44" w:rsidP="0082527A">
      <w:pPr>
        <w:jc w:val="both"/>
        <w:rPr>
          <w:color w:val="000000" w:themeColor="text1"/>
        </w:rPr>
      </w:pPr>
    </w:p>
    <w:p w14:paraId="187F109B" w14:textId="135AC37A" w:rsidR="00D9448F" w:rsidRDefault="00322B44" w:rsidP="0082527A">
      <w:pPr>
        <w:jc w:val="both"/>
        <w:rPr>
          <w:color w:val="000000" w:themeColor="text1"/>
        </w:rPr>
      </w:pPr>
      <w:r>
        <w:rPr>
          <w:color w:val="000000" w:themeColor="text1"/>
        </w:rPr>
        <w:t xml:space="preserve">Installation costs </w:t>
      </w:r>
      <w:r w:rsidR="00B17638">
        <w:rPr>
          <w:color w:val="000000" w:themeColor="text1"/>
        </w:rPr>
        <w:t xml:space="preserve">will be </w:t>
      </w:r>
      <w:r>
        <w:rPr>
          <w:color w:val="000000" w:themeColor="text1"/>
        </w:rPr>
        <w:t>those of the updated base standard and are expected to be reasonable.</w:t>
      </w:r>
      <w:ins w:id="210" w:author="Apurva Mody [2]" w:date="2019-04-07T23:12:00Z">
        <w:r w:rsidR="00A47B23">
          <w:rPr>
            <w:color w:val="000000" w:themeColor="text1"/>
          </w:rPr>
          <w:t xml:space="preserve"> The current IEEE 802.22 Base Stations and Customer Premises Equipment [9]</w:t>
        </w:r>
      </w:ins>
      <w:ins w:id="211" w:author="Apurva Mody [2]" w:date="2019-04-07T23:13:00Z">
        <w:r w:rsidR="00A47B23">
          <w:rPr>
            <w:color w:val="000000" w:themeColor="text1"/>
          </w:rPr>
          <w:t xml:space="preserve">, are already being deployed in countries such as South Africa, USA and India using experimental license. </w:t>
        </w:r>
      </w:ins>
    </w:p>
    <w:p w14:paraId="5DACC7AC" w14:textId="77777777" w:rsidR="001217D3" w:rsidRDefault="001217D3" w:rsidP="0082527A">
      <w:pPr>
        <w:jc w:val="both"/>
        <w:rPr>
          <w:color w:val="000000" w:themeColor="text1"/>
        </w:rPr>
      </w:pPr>
    </w:p>
    <w:p w14:paraId="4875089F" w14:textId="77777777" w:rsidR="006E49B5" w:rsidRDefault="006E49B5" w:rsidP="0082527A">
      <w:pPr>
        <w:jc w:val="both"/>
        <w:rPr>
          <w:color w:val="000000" w:themeColor="text1"/>
        </w:rPr>
      </w:pPr>
    </w:p>
    <w:p w14:paraId="4CD88E42" w14:textId="77777777"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14:paraId="2AD6534B" w14:textId="77777777" w:rsidR="006E49B5" w:rsidRDefault="006E49B5" w:rsidP="0082527A">
      <w:pPr>
        <w:jc w:val="both"/>
        <w:rPr>
          <w:color w:val="000000" w:themeColor="text1"/>
        </w:rPr>
      </w:pPr>
    </w:p>
    <w:p w14:paraId="7B462B80" w14:textId="77777777" w:rsidR="006E49B5" w:rsidRDefault="006E49B5"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r>
        <w:rPr>
          <w:color w:val="000000" w:themeColor="text1"/>
        </w:rPr>
        <w:t>base station (</w:t>
      </w:r>
      <w:r w:rsidRPr="007C04FD">
        <w:rPr>
          <w:rFonts w:hint="eastAsia"/>
          <w:color w:val="000000" w:themeColor="text1"/>
        </w:rPr>
        <w:t>BS</w:t>
      </w:r>
      <w:r>
        <w:rPr>
          <w:color w:val="000000" w:themeColor="text1"/>
        </w:rPr>
        <w:t>)</w:t>
      </w:r>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CPEs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14:paraId="4DFFC3BD" w14:textId="77777777" w:rsidR="006E49B5" w:rsidRDefault="006E49B5" w:rsidP="0082527A">
      <w:pPr>
        <w:jc w:val="both"/>
        <w:rPr>
          <w:color w:val="000000" w:themeColor="text1"/>
        </w:rPr>
      </w:pPr>
    </w:p>
    <w:p w14:paraId="6804F569" w14:textId="77777777" w:rsidR="006E49B5" w:rsidRPr="007C04FD" w:rsidRDefault="006E49B5" w:rsidP="0082527A">
      <w:pPr>
        <w:jc w:val="both"/>
        <w:rPr>
          <w:color w:val="000000" w:themeColor="text1"/>
        </w:rPr>
      </w:pPr>
      <w:r>
        <w:rPr>
          <w:color w:val="000000" w:themeColor="text1"/>
        </w:rPr>
        <w:lastRenderedPageBreak/>
        <w:t xml:space="preserve">Also, since 802.22 systems will operate in bands that allow spectrum sharing, the cost of spectrum is expected to be fairly low, and hence resulting in a reasonable cost for performance. </w:t>
      </w:r>
    </w:p>
    <w:p w14:paraId="2147AF7D" w14:textId="77777777" w:rsidR="006E49B5" w:rsidRDefault="006E49B5" w:rsidP="0082527A">
      <w:pPr>
        <w:jc w:val="both"/>
        <w:rPr>
          <w:ins w:id="212" w:author="Apurva Mody" w:date="2014-03-18T00:32:00Z"/>
          <w:color w:val="000000" w:themeColor="text1"/>
        </w:rPr>
      </w:pPr>
    </w:p>
    <w:p w14:paraId="562408EE" w14:textId="77777777" w:rsidR="00AF6E82" w:rsidRPr="003D669A" w:rsidRDefault="00AF6E82" w:rsidP="00AF6E82">
      <w:pPr>
        <w:autoSpaceDE w:val="0"/>
        <w:autoSpaceDN w:val="0"/>
        <w:adjustRightInd w:val="0"/>
        <w:spacing w:before="240" w:after="60"/>
        <w:outlineLvl w:val="2"/>
        <w:rPr>
          <w:ins w:id="213" w:author="Apurva Mody" w:date="2014-03-18T00:32:00Z"/>
          <w:b/>
        </w:rPr>
      </w:pPr>
      <w:ins w:id="214" w:author="Apurva Mody" w:date="2014-03-18T00:32:00Z">
        <w:r w:rsidRPr="003D669A">
          <w:rPr>
            <w:b/>
          </w:rPr>
          <w:t>e) Other areas, as appropriate.</w:t>
        </w:r>
      </w:ins>
    </w:p>
    <w:p w14:paraId="3F7766FB" w14:textId="77777777" w:rsidR="00AF6E82" w:rsidRDefault="007175B8" w:rsidP="00AF6E82">
      <w:pPr>
        <w:autoSpaceDE w:val="0"/>
        <w:autoSpaceDN w:val="0"/>
        <w:adjustRightInd w:val="0"/>
        <w:spacing w:before="240" w:after="60"/>
        <w:outlineLvl w:val="2"/>
        <w:rPr>
          <w:ins w:id="215" w:author="Apurva Mody" w:date="2014-03-18T00:32:00Z"/>
          <w:sz w:val="24"/>
          <w:szCs w:val="22"/>
          <w:lang w:val="en-US"/>
        </w:rPr>
      </w:pPr>
      <w:ins w:id="216" w:author="Apurva Mody" w:date="2014-03-18T00:32:00Z">
        <w:r>
          <w:t>None</w:t>
        </w:r>
      </w:ins>
    </w:p>
    <w:p w14:paraId="62B680D3" w14:textId="77777777" w:rsidR="00AF6E82" w:rsidRDefault="00AF6E82" w:rsidP="0082527A">
      <w:pPr>
        <w:jc w:val="both"/>
        <w:rPr>
          <w:color w:val="000000" w:themeColor="text1"/>
        </w:rPr>
      </w:pPr>
    </w:p>
    <w:p w14:paraId="0E791019" w14:textId="77777777" w:rsidR="006E49B5" w:rsidRDefault="006E49B5" w:rsidP="0082527A">
      <w:pPr>
        <w:jc w:val="both"/>
        <w:rPr>
          <w:color w:val="000000" w:themeColor="text1"/>
        </w:rPr>
      </w:pPr>
    </w:p>
    <w:p w14:paraId="556B42B5" w14:textId="77777777" w:rsidR="001217D3" w:rsidRDefault="001217D3" w:rsidP="0082527A">
      <w:pPr>
        <w:rPr>
          <w:b/>
          <w:i/>
          <w:color w:val="000000" w:themeColor="text1"/>
        </w:rPr>
      </w:pPr>
      <w:r w:rsidRPr="00BD7A92">
        <w:rPr>
          <w:b/>
          <w:i/>
          <w:color w:val="000000" w:themeColor="text1"/>
        </w:rPr>
        <w:t>References</w:t>
      </w:r>
    </w:p>
    <w:p w14:paraId="0EEAF95E" w14:textId="77777777" w:rsidR="00BD7A92" w:rsidRPr="00BD7A92" w:rsidRDefault="00BD7A92" w:rsidP="0082527A">
      <w:pPr>
        <w:rPr>
          <w:b/>
          <w:i/>
          <w:color w:val="000000" w:themeColor="text1"/>
        </w:rPr>
      </w:pPr>
    </w:p>
    <w:p w14:paraId="676D35EE" w14:textId="445CDBC0" w:rsidR="00D93C80" w:rsidRDefault="00EA688A" w:rsidP="0082527A">
      <w:pPr>
        <w:rPr>
          <w:ins w:id="217" w:author="Apurva Mody [2]" w:date="2019-04-07T19:54:00Z"/>
          <w:color w:val="000000" w:themeColor="text1"/>
          <w:szCs w:val="22"/>
        </w:rPr>
      </w:pPr>
      <w:ins w:id="218" w:author="Holland, Oliver" w:date="2019-03-30T23:14:00Z">
        <w:r w:rsidRPr="00EA688A">
          <w:rPr>
            <w:color w:val="000000" w:themeColor="text1"/>
            <w:szCs w:val="22"/>
          </w:rPr>
          <w:t>[</w:t>
        </w:r>
        <w:r>
          <w:rPr>
            <w:color w:val="000000" w:themeColor="text1"/>
            <w:szCs w:val="22"/>
          </w:rPr>
          <w:t>1</w:t>
        </w:r>
        <w:r w:rsidRPr="00EA688A">
          <w:rPr>
            <w:color w:val="000000" w:themeColor="text1"/>
            <w:szCs w:val="22"/>
          </w:rPr>
          <w:t>]</w:t>
        </w:r>
      </w:ins>
      <w:ins w:id="219" w:author="Oliver Holland" w:date="2019-03-31T00:19:00Z">
        <w:r w:rsidR="00201089">
          <w:rPr>
            <w:color w:val="000000" w:themeColor="text1"/>
            <w:szCs w:val="22"/>
          </w:rPr>
          <w:t xml:space="preserve"> </w:t>
        </w:r>
      </w:ins>
      <w:ins w:id="220" w:author="Holland, Oliver" w:date="2019-03-30T23:14:00Z">
        <w:del w:id="221" w:author="Oliver Holland" w:date="2019-03-31T00:19:00Z">
          <w:r w:rsidRPr="00EA688A" w:rsidDel="00201089">
            <w:rPr>
              <w:color w:val="000000" w:themeColor="text1"/>
              <w:szCs w:val="22"/>
            </w:rPr>
            <w:tab/>
          </w:r>
        </w:del>
        <w:del w:id="222" w:author="Apurva Mody [2]" w:date="2019-04-07T19:31:00Z">
          <w:r w:rsidRPr="00EA688A" w:rsidDel="00CD1D8C">
            <w:rPr>
              <w:color w:val="000000" w:themeColor="text1"/>
              <w:szCs w:val="22"/>
            </w:rPr>
            <w:delText>President’s Council of Advisors on Science and Technology (PCAST), “Report to the President: Realizing the Full Potential of Government-Held Spectrum to Spur Economic Growth,” July 2012</w:delText>
          </w:r>
        </w:del>
      </w:ins>
      <w:ins w:id="223" w:author="Oliver Holland" w:date="2019-03-31T00:41:00Z">
        <w:del w:id="224" w:author="Apurva Mody [2]" w:date="2019-04-07T19:31:00Z">
          <w:r w:rsidR="005D32F8" w:rsidDel="00CD1D8C">
            <w:rPr>
              <w:color w:val="000000" w:themeColor="text1"/>
              <w:szCs w:val="22"/>
            </w:rPr>
            <w:delText>,</w:delText>
          </w:r>
        </w:del>
      </w:ins>
      <w:ins w:id="225" w:author="Holland, Oliver" w:date="2019-03-30T23:14:00Z">
        <w:del w:id="226" w:author="Apurva Mody [2]" w:date="2019-04-07T19:31:00Z">
          <w:r w:rsidRPr="00EA688A" w:rsidDel="00CD1D8C">
            <w:rPr>
              <w:color w:val="000000" w:themeColor="text1"/>
              <w:szCs w:val="22"/>
            </w:rPr>
            <w:delText xml:space="preserve">. Accessible at </w:delText>
          </w:r>
        </w:del>
      </w:ins>
      <w:ins w:id="227" w:author="Oliver Holland" w:date="2019-03-31T00:41:00Z">
        <w:del w:id="228" w:author="Apurva Mody [2]" w:date="2019-04-07T19:31:00Z">
          <w:r w:rsidR="005D32F8" w:rsidDel="00CD1D8C">
            <w:rPr>
              <w:color w:val="000000" w:themeColor="text1"/>
              <w:szCs w:val="22"/>
            </w:rPr>
            <w:fldChar w:fldCharType="begin"/>
          </w:r>
          <w:r w:rsidR="005D32F8" w:rsidDel="00CD1D8C">
            <w:rPr>
              <w:color w:val="000000" w:themeColor="text1"/>
              <w:szCs w:val="22"/>
            </w:rPr>
            <w:delInstrText xml:space="preserve"> HYPERLINK "</w:delInstrText>
          </w:r>
        </w:del>
      </w:ins>
      <w:ins w:id="229" w:author="Holland, Oliver" w:date="2019-03-30T23:14:00Z">
        <w:del w:id="230" w:author="Apurva Mody [2]" w:date="2019-04-07T19:31:00Z">
          <w:r w:rsidR="005D32F8" w:rsidRPr="00EA688A" w:rsidDel="00CD1D8C">
            <w:rPr>
              <w:color w:val="000000" w:themeColor="text1"/>
              <w:szCs w:val="22"/>
            </w:rPr>
            <w:delInstrText>http://www.whitehouse.gov/sites/default/files/microsites/ostp/pcast_spectrum_report_final_july_20_2012.pdf</w:delInstrText>
          </w:r>
        </w:del>
      </w:ins>
      <w:ins w:id="231" w:author="Oliver Holland" w:date="2019-03-31T00:41:00Z">
        <w:del w:id="232" w:author="Apurva Mody [2]" w:date="2019-04-07T19:31:00Z">
          <w:r w:rsidR="005D32F8" w:rsidDel="00CD1D8C">
            <w:rPr>
              <w:color w:val="000000" w:themeColor="text1"/>
              <w:szCs w:val="22"/>
            </w:rPr>
            <w:delInstrText xml:space="preserve">" </w:delInstrText>
          </w:r>
          <w:r w:rsidR="005D32F8" w:rsidDel="00CD1D8C">
            <w:rPr>
              <w:color w:val="000000" w:themeColor="text1"/>
              <w:szCs w:val="22"/>
            </w:rPr>
            <w:fldChar w:fldCharType="separate"/>
          </w:r>
        </w:del>
      </w:ins>
      <w:ins w:id="233" w:author="Holland, Oliver" w:date="2019-03-30T23:14:00Z">
        <w:del w:id="234" w:author="Apurva Mody [2]" w:date="2019-04-07T19:31:00Z">
          <w:r w:rsidR="005D32F8" w:rsidRPr="00152F2B" w:rsidDel="00CD1D8C">
            <w:rPr>
              <w:rStyle w:val="Hyperlink"/>
              <w:szCs w:val="22"/>
            </w:rPr>
            <w:delText>http://www.whitehouse.gov/sites/default/files/microsites/ostp/pcast_spectrum_report_final_july_20_2012.pdf</w:delText>
          </w:r>
        </w:del>
      </w:ins>
      <w:ins w:id="235" w:author="Oliver Holland" w:date="2019-03-31T00:41:00Z">
        <w:del w:id="236" w:author="Apurva Mody [2]" w:date="2019-04-07T19:31:00Z">
          <w:r w:rsidR="005D32F8" w:rsidDel="00CD1D8C">
            <w:rPr>
              <w:color w:val="000000" w:themeColor="text1"/>
              <w:szCs w:val="22"/>
            </w:rPr>
            <w:fldChar w:fldCharType="end"/>
          </w:r>
        </w:del>
      </w:ins>
      <w:ins w:id="237" w:author="Holland, Oliver" w:date="2019-03-30T23:14:00Z">
        <w:del w:id="238" w:author="Apurva Mody [2]" w:date="2019-04-07T19:31:00Z">
          <w:r w:rsidRPr="00EA688A" w:rsidDel="00CD1D8C">
            <w:rPr>
              <w:color w:val="000000" w:themeColor="text1"/>
              <w:szCs w:val="22"/>
            </w:rPr>
            <w:delText>, accessed February 2015</w:delText>
          </w:r>
        </w:del>
      </w:ins>
      <w:ins w:id="239" w:author="Oliver Holland" w:date="2019-03-31T00:41:00Z">
        <w:del w:id="240" w:author="Apurva Mody [2]" w:date="2019-04-07T19:31:00Z">
          <w:r w:rsidR="005D32F8" w:rsidDel="00CD1D8C">
            <w:rPr>
              <w:color w:val="000000" w:themeColor="text1"/>
              <w:szCs w:val="22"/>
            </w:rPr>
            <w:delText>March 2019</w:delText>
          </w:r>
        </w:del>
      </w:ins>
      <w:ins w:id="241" w:author="Holland, Oliver" w:date="2019-03-30T23:14:00Z">
        <w:del w:id="242" w:author="Apurva Mody [2]" w:date="2019-04-07T19:31:00Z">
          <w:r w:rsidRPr="00EA688A" w:rsidDel="00CD1D8C">
            <w:rPr>
              <w:color w:val="000000" w:themeColor="text1"/>
              <w:szCs w:val="22"/>
            </w:rPr>
            <w:delText>.</w:delText>
          </w:r>
        </w:del>
      </w:ins>
      <w:ins w:id="243" w:author="Apurva Mody [2]" w:date="2019-04-07T19:31:00Z">
        <w:r w:rsidR="00CD1D8C">
          <w:rPr>
            <w:color w:val="000000" w:themeColor="text1"/>
            <w:szCs w:val="22"/>
          </w:rPr>
          <w:t>Tutorial titled – “Spectrum … Be Prepared for Sharing</w:t>
        </w:r>
      </w:ins>
      <w:ins w:id="244" w:author="Apurva Mody [2]" w:date="2019-04-07T19:32:00Z">
        <w:r w:rsidR="00CD1D8C">
          <w:rPr>
            <w:color w:val="000000" w:themeColor="text1"/>
            <w:szCs w:val="22"/>
          </w:rPr>
          <w:t xml:space="preserve">,” presented at the IEEE 802 Plenary Meeting, March 2019. </w:t>
        </w:r>
      </w:ins>
    </w:p>
    <w:p w14:paraId="39673A47" w14:textId="4833945A" w:rsidR="008C4734" w:rsidRDefault="008C4734" w:rsidP="0082527A">
      <w:pPr>
        <w:rPr>
          <w:ins w:id="245" w:author="Apurva Mody [2]" w:date="2019-04-07T19:54:00Z"/>
          <w:color w:val="000000" w:themeColor="text1"/>
          <w:szCs w:val="22"/>
        </w:rPr>
      </w:pPr>
    </w:p>
    <w:p w14:paraId="7DCF235F" w14:textId="37814E0D" w:rsidR="008C4734" w:rsidRDefault="008C4734" w:rsidP="0082527A">
      <w:pPr>
        <w:rPr>
          <w:ins w:id="246" w:author="Oliver Holland" w:date="2019-03-31T00:40:00Z"/>
          <w:color w:val="000000" w:themeColor="text1"/>
          <w:szCs w:val="22"/>
        </w:rPr>
      </w:pPr>
      <w:ins w:id="247" w:author="Apurva Mody [2]" w:date="2019-04-07T19:54:00Z">
        <w:r>
          <w:rPr>
            <w:color w:val="000000" w:themeColor="text1"/>
            <w:szCs w:val="22"/>
          </w:rPr>
          <w:t>[</w:t>
        </w:r>
      </w:ins>
      <w:ins w:id="248" w:author="Apurva Mody [2]" w:date="2019-04-07T19:55:00Z">
        <w:r>
          <w:rPr>
            <w:color w:val="000000" w:themeColor="text1"/>
            <w:szCs w:val="22"/>
          </w:rPr>
          <w:t>2</w:t>
        </w:r>
      </w:ins>
      <w:ins w:id="249" w:author="Apurva Mody [2]" w:date="2019-04-07T19:54:00Z">
        <w:r>
          <w:rPr>
            <w:color w:val="000000" w:themeColor="text1"/>
            <w:szCs w:val="22"/>
          </w:rPr>
          <w:t xml:space="preserve">] United States, Office of Scientific and Technology Policy (OSTP), Year 1 Highlights - </w:t>
        </w:r>
        <w:r>
          <w:fldChar w:fldCharType="begin"/>
        </w:r>
        <w:r>
          <w:instrText xml:space="preserve"> HYPERLINK "https://www.whitehouse.gov/wp-content/uploads/2018/03/Science-and-Technology-Highlights-Report-from-the-1st-Year-of-the-Trump-Administration.pdf" </w:instrText>
        </w:r>
        <w:r>
          <w:fldChar w:fldCharType="separate"/>
        </w:r>
        <w:r>
          <w:rPr>
            <w:rStyle w:val="Hyperlink"/>
          </w:rPr>
          <w:t>https://www.whitehouse.gov/wp-content/uploads/2018/03/Science-and-Technology-Highlights-Report-from-the-1st-Year-of-the-Trump-Administration.pdf</w:t>
        </w:r>
        <w:r>
          <w:fldChar w:fldCharType="end"/>
        </w:r>
        <w:r>
          <w:t xml:space="preserve"> </w:t>
        </w:r>
      </w:ins>
    </w:p>
    <w:p w14:paraId="6C01C3F2" w14:textId="77777777" w:rsidR="005D32F8" w:rsidRDefault="005D32F8" w:rsidP="0082527A">
      <w:pPr>
        <w:rPr>
          <w:ins w:id="250" w:author="Oliver Holland" w:date="2019-03-31T00:06:00Z"/>
          <w:color w:val="000000" w:themeColor="text1"/>
          <w:szCs w:val="22"/>
        </w:rPr>
      </w:pPr>
    </w:p>
    <w:p w14:paraId="63BAE0CC" w14:textId="1C09E9A7" w:rsidR="001A0B63" w:rsidRDefault="001A0B63" w:rsidP="001A0B63">
      <w:pPr>
        <w:rPr>
          <w:ins w:id="251" w:author="Oliver Holland" w:date="2019-03-31T00:13:00Z"/>
        </w:rPr>
      </w:pPr>
      <w:ins w:id="252" w:author="Oliver Holland" w:date="2019-03-31T00:06:00Z">
        <w:r>
          <w:t>[</w:t>
        </w:r>
      </w:ins>
      <w:ins w:id="253" w:author="Apurva Mody [2]" w:date="2019-04-07T19:55:00Z">
        <w:r w:rsidR="008C4734">
          <w:t>3</w:t>
        </w:r>
      </w:ins>
      <w:ins w:id="254" w:author="Oliver Holland" w:date="2019-03-31T00:06:00Z">
        <w:r>
          <w:t>] FCC</w:t>
        </w:r>
      </w:ins>
      <w:ins w:id="255" w:author="Oliver Holland" w:date="2019-03-31T00:07:00Z">
        <w:r>
          <w:t>,</w:t>
        </w:r>
      </w:ins>
      <w:ins w:id="256" w:author="Oliver Holland" w:date="2019-03-31T00:06:00Z">
        <w:r>
          <w:t xml:space="preserve"> </w:t>
        </w:r>
      </w:ins>
      <w:ins w:id="257" w:author="Oliver Holland" w:date="2019-03-31T00:11:00Z">
        <w:r>
          <w:t xml:space="preserve">“In the Matter of Promoting Investment in the 3550-3700 MHz Band”, </w:t>
        </w:r>
        <w:r w:rsidRPr="001A0B63">
          <w:t>GN Docket No. 17-258</w:t>
        </w:r>
      </w:ins>
      <w:ins w:id="258" w:author="Oliver Holland" w:date="2019-03-31T00:42:00Z">
        <w:r w:rsidR="005D32F8">
          <w:t>, October 2018</w:t>
        </w:r>
      </w:ins>
      <w:ins w:id="259" w:author="Oliver Holland" w:date="2019-03-31T00:07:00Z">
        <w:r>
          <w:t>,</w:t>
        </w:r>
      </w:ins>
      <w:ins w:id="260" w:author="Oliver Holland" w:date="2019-03-31T00:11:00Z">
        <w:r>
          <w:t xml:space="preserve"> </w:t>
        </w:r>
      </w:ins>
      <w:r>
        <w:fldChar w:fldCharType="begin"/>
      </w:r>
      <w:r>
        <w:instrText xml:space="preserve"> HYPERLINK "</w:instrText>
      </w:r>
      <w:r w:rsidRPr="00B533CE">
        <w:instrText>https://docs.fcc.gov/public/attachments/DOC-354370A1.pdf</w:instrText>
      </w:r>
      <w:r>
        <w:instrText xml:space="preserve">" </w:instrText>
      </w:r>
      <w:r>
        <w:fldChar w:fldCharType="separate"/>
      </w:r>
      <w:ins w:id="261" w:author="Oliver Holland" w:date="2019-03-31T00:06:00Z">
        <w:r w:rsidRPr="00755587">
          <w:rPr>
            <w:rStyle w:val="Hyperlink"/>
          </w:rPr>
          <w:t>https://docs.fcc.gov/public/attachments/DOC-354370A1.pdf</w:t>
        </w:r>
      </w:ins>
      <w:ins w:id="262" w:author="Oliver Holland" w:date="2019-03-31T00:11:00Z">
        <w:r>
          <w:fldChar w:fldCharType="end"/>
        </w:r>
      </w:ins>
      <w:ins w:id="263" w:author="Oliver Holland" w:date="2019-03-31T00:42:00Z">
        <w:r w:rsidR="005D32F8">
          <w:t>,</w:t>
        </w:r>
      </w:ins>
      <w:ins w:id="264" w:author="Oliver Holland" w:date="2019-03-31T00:06:00Z">
        <w:r>
          <w:t xml:space="preserve"> </w:t>
        </w:r>
      </w:ins>
      <w:ins w:id="265" w:author="Oliver Holland" w:date="2019-03-31T00:11:00Z">
        <w:r>
          <w:t>accessed March 2019.</w:t>
        </w:r>
      </w:ins>
    </w:p>
    <w:p w14:paraId="134EDD2F" w14:textId="77777777" w:rsidR="00201089" w:rsidRDefault="00201089" w:rsidP="001A0B63">
      <w:pPr>
        <w:rPr>
          <w:ins w:id="266" w:author="Oliver Holland" w:date="2019-03-31T00:13:00Z"/>
        </w:rPr>
      </w:pPr>
    </w:p>
    <w:p w14:paraId="53881D34" w14:textId="43556656" w:rsidR="00201089" w:rsidRDefault="00201089" w:rsidP="00201089">
      <w:pPr>
        <w:rPr>
          <w:ins w:id="267" w:author="Oliver Holland" w:date="2019-03-31T00:07:00Z"/>
        </w:rPr>
      </w:pPr>
      <w:ins w:id="268" w:author="Oliver Holland" w:date="2019-03-31T00:13:00Z">
        <w:r>
          <w:t>[</w:t>
        </w:r>
      </w:ins>
      <w:ins w:id="269" w:author="Apurva Mody [2]" w:date="2019-04-07T19:55:00Z">
        <w:r w:rsidR="008C4734">
          <w:t>4</w:t>
        </w:r>
      </w:ins>
      <w:ins w:id="270" w:author="Oliver Holland" w:date="2019-03-31T00:13:00Z">
        <w:r>
          <w:t>] FCC, “In the Matter of Expanding Flexible Use of the 3.7 to 4.2 GHz Band</w:t>
        </w:r>
      </w:ins>
      <w:ins w:id="271" w:author="Oliver Holland" w:date="2019-03-31T00:14:00Z">
        <w:r>
          <w:t xml:space="preserve">; </w:t>
        </w:r>
      </w:ins>
      <w:ins w:id="272" w:author="Oliver Holland" w:date="2019-03-31T00:13:00Z">
        <w:r>
          <w:t>Expanding Flexible Use in Mid-Band Spectrum</w:t>
        </w:r>
      </w:ins>
      <w:ins w:id="273" w:author="Oliver Holland" w:date="2019-03-31T00:14:00Z">
        <w:r>
          <w:t xml:space="preserve"> </w:t>
        </w:r>
      </w:ins>
      <w:ins w:id="274" w:author="Oliver Holland" w:date="2019-03-31T00:13:00Z">
        <w:r>
          <w:t>Between 3.7 and 24 GHz</w:t>
        </w:r>
      </w:ins>
      <w:ins w:id="275" w:author="Oliver Holland" w:date="2019-03-31T00:14:00Z">
        <w:r>
          <w:t xml:space="preserve">; </w:t>
        </w:r>
      </w:ins>
      <w:ins w:id="276" w:author="Oliver Holland" w:date="2019-03-31T00:13:00Z">
        <w:r>
          <w:t>Petition for Rulemaking to Amend and Modernize</w:t>
        </w:r>
      </w:ins>
      <w:ins w:id="277" w:author="Oliver Holland" w:date="2019-03-31T00:14:00Z">
        <w:r>
          <w:t xml:space="preserve"> </w:t>
        </w:r>
      </w:ins>
      <w:ins w:id="278" w:author="Oliver Holland" w:date="2019-03-31T00:13:00Z">
        <w:r>
          <w:t>Parts 25 and 101 of the Commission’s Rules to</w:t>
        </w:r>
      </w:ins>
      <w:ins w:id="279" w:author="Oliver Holland" w:date="2019-03-31T00:14:00Z">
        <w:r>
          <w:t xml:space="preserve"> </w:t>
        </w:r>
      </w:ins>
      <w:ins w:id="280" w:author="Oliver Holland" w:date="2019-03-31T00:13:00Z">
        <w:r>
          <w:t>Authorize and Facilitate the Deployment of</w:t>
        </w:r>
      </w:ins>
      <w:ins w:id="281" w:author="Oliver Holland" w:date="2019-03-31T00:14:00Z">
        <w:r>
          <w:t xml:space="preserve"> </w:t>
        </w:r>
      </w:ins>
      <w:ins w:id="282" w:author="Oliver Holland" w:date="2019-03-31T00:13:00Z">
        <w:r>
          <w:t>Licensed Point-to-Multipoint Fixed Wireless</w:t>
        </w:r>
      </w:ins>
      <w:ins w:id="283" w:author="Oliver Holland" w:date="2019-03-31T00:14:00Z">
        <w:r>
          <w:t xml:space="preserve"> </w:t>
        </w:r>
      </w:ins>
      <w:ins w:id="284" w:author="Oliver Holland" w:date="2019-03-31T00:13:00Z">
        <w:r>
          <w:t>Broadband Service in the 3.7-4.2 GHz Band</w:t>
        </w:r>
      </w:ins>
      <w:ins w:id="285" w:author="Oliver Holland" w:date="2019-03-31T00:14:00Z">
        <w:r>
          <w:t xml:space="preserve"> </w:t>
        </w:r>
      </w:ins>
      <w:ins w:id="286" w:author="Oliver Holland" w:date="2019-03-31T00:13:00Z">
        <w:r>
          <w:t>Fixed Wireless Communications Coalition, Inc.,</w:t>
        </w:r>
      </w:ins>
      <w:ins w:id="287" w:author="Oliver Holland" w:date="2019-03-31T00:14:00Z">
        <w:r>
          <w:t xml:space="preserve"> </w:t>
        </w:r>
      </w:ins>
      <w:ins w:id="288" w:author="Oliver Holland" w:date="2019-03-31T00:13:00Z">
        <w:r>
          <w:t>Request for Modified Coordination Procedures in</w:t>
        </w:r>
      </w:ins>
      <w:ins w:id="289" w:author="Oliver Holland" w:date="2019-03-31T00:14:00Z">
        <w:r>
          <w:t xml:space="preserve"> </w:t>
        </w:r>
      </w:ins>
      <w:ins w:id="290" w:author="Oliver Holland" w:date="2019-03-31T00:13:00Z">
        <w:r>
          <w:t>Band Shared Between the Fixed Service and the</w:t>
        </w:r>
      </w:ins>
      <w:ins w:id="291" w:author="Oliver Holland" w:date="2019-03-31T00:14:00Z">
        <w:r>
          <w:t xml:space="preserve"> </w:t>
        </w:r>
      </w:ins>
      <w:ins w:id="292" w:author="Oliver Holland" w:date="2019-03-31T00:13:00Z">
        <w:r>
          <w:t>Fixed Satellite Service”</w:t>
        </w:r>
      </w:ins>
      <w:ins w:id="293" w:author="Oliver Holland" w:date="2019-03-31T00:14:00Z">
        <w:r>
          <w:t xml:space="preserve">, </w:t>
        </w:r>
        <w:r w:rsidRPr="00201089">
          <w:t>GN Docket No. 18-122</w:t>
        </w:r>
        <w:r>
          <w:t xml:space="preserve">, GN Docket No. 17-183 (Inquiry Terminated as to 3.7-4.2 GHz), </w:t>
        </w:r>
      </w:ins>
      <w:ins w:id="294" w:author="Oliver Holland" w:date="2019-03-31T00:15:00Z">
        <w:r w:rsidRPr="00201089">
          <w:t>RM-11791</w:t>
        </w:r>
        <w:r>
          <w:t xml:space="preserve">, </w:t>
        </w:r>
        <w:r w:rsidRPr="00201089">
          <w:t>RM-11778</w:t>
        </w:r>
      </w:ins>
      <w:ins w:id="295" w:author="Oliver Holland" w:date="2019-03-31T00:42:00Z">
        <w:r w:rsidR="005D32F8">
          <w:t xml:space="preserve">, </w:t>
        </w:r>
      </w:ins>
      <w:ins w:id="296" w:author="Oliver Holland" w:date="2019-03-31T00:43:00Z">
        <w:r w:rsidR="005D32F8">
          <w:t>July 2018</w:t>
        </w:r>
      </w:ins>
      <w:ins w:id="297" w:author="Oliver Holland" w:date="2019-03-31T00:15:00Z">
        <w:r>
          <w:t xml:space="preserve">, </w:t>
        </w:r>
        <w:r>
          <w:fldChar w:fldCharType="begin"/>
        </w:r>
        <w:r>
          <w:instrText xml:space="preserve"> HYPERLINK "</w:instrText>
        </w:r>
        <w:r w:rsidRPr="00201089">
          <w:instrText>https://docs.fcc.gov/public/attachments/FCC-18-91A1_Rcd.pdf</w:instrText>
        </w:r>
        <w:r>
          <w:instrText xml:space="preserve">" </w:instrText>
        </w:r>
        <w:r>
          <w:fldChar w:fldCharType="separate"/>
        </w:r>
        <w:r w:rsidRPr="00755587">
          <w:rPr>
            <w:rStyle w:val="Hyperlink"/>
          </w:rPr>
          <w:t>https://docs.fcc.gov/public/attachments/FCC-18-91A1_Rcd.pdf</w:t>
        </w:r>
        <w:r>
          <w:fldChar w:fldCharType="end"/>
        </w:r>
        <w:r>
          <w:t>, accessed March 2019.</w:t>
        </w:r>
      </w:ins>
    </w:p>
    <w:p w14:paraId="27D53885" w14:textId="77777777" w:rsidR="001A0B63" w:rsidRDefault="001A0B63" w:rsidP="001A0B63">
      <w:pPr>
        <w:rPr>
          <w:ins w:id="298" w:author="Oliver Holland" w:date="2019-03-31T00:07:00Z"/>
        </w:rPr>
      </w:pPr>
    </w:p>
    <w:p w14:paraId="39E61DFC" w14:textId="3E43D3B3" w:rsidR="001A0B63" w:rsidRDefault="001A0B63" w:rsidP="001A0B63">
      <w:pPr>
        <w:rPr>
          <w:ins w:id="299" w:author="Oliver Holland" w:date="2019-03-31T00:06:00Z"/>
        </w:rPr>
      </w:pPr>
      <w:ins w:id="300" w:author="Oliver Holland" w:date="2019-03-31T00:07:00Z">
        <w:r>
          <w:t>[</w:t>
        </w:r>
      </w:ins>
      <w:ins w:id="301" w:author="Apurva Mody [2]" w:date="2019-04-07T19:55:00Z">
        <w:r w:rsidR="008C4734">
          <w:t>5</w:t>
        </w:r>
      </w:ins>
      <w:ins w:id="302" w:author="Oliver Holland" w:date="2019-03-31T00:07:00Z">
        <w:r>
          <w:t xml:space="preserve">] </w:t>
        </w:r>
      </w:ins>
      <w:ins w:id="303" w:author="Oliver Holland" w:date="2019-03-31T00:08:00Z">
        <w:r>
          <w:t xml:space="preserve">FCC, </w:t>
        </w:r>
      </w:ins>
      <w:ins w:id="304" w:author="Oliver Holland" w:date="2019-03-31T00:09:00Z">
        <w:r>
          <w:t>“In the Matter of Unlicensed Use of the 6 GHz Band</w:t>
        </w:r>
      </w:ins>
      <w:ins w:id="305" w:author="Oliver Holland" w:date="2019-03-31T00:10:00Z">
        <w:r>
          <w:t>;</w:t>
        </w:r>
      </w:ins>
      <w:ins w:id="306" w:author="Oliver Holland" w:date="2019-03-31T00:09:00Z">
        <w:r>
          <w:t xml:space="preserve"> Expanding Flexible Use in Mid-Band Spectrum Between 3.7 and 24 GHz”,</w:t>
        </w:r>
      </w:ins>
      <w:ins w:id="307" w:author="Oliver Holland" w:date="2019-03-31T00:12:00Z">
        <w:r>
          <w:t xml:space="preserve"> </w:t>
        </w:r>
        <w:r w:rsidRPr="001A0B63">
          <w:t>ET Docket No. 18-295</w:t>
        </w:r>
        <w:r>
          <w:t xml:space="preserve">, </w:t>
        </w:r>
        <w:r w:rsidRPr="001A0B63">
          <w:t>GN Docket No. 17-183</w:t>
        </w:r>
        <w:r>
          <w:t>,</w:t>
        </w:r>
      </w:ins>
      <w:ins w:id="308" w:author="Oliver Holland" w:date="2019-03-31T00:09:00Z">
        <w:r>
          <w:t xml:space="preserve"> </w:t>
        </w:r>
      </w:ins>
      <w:ins w:id="309" w:author="Oliver Holland" w:date="2019-03-31T00:43:00Z">
        <w:r w:rsidR="005D32F8">
          <w:t xml:space="preserve">October 2018, </w:t>
        </w:r>
      </w:ins>
      <w:r w:rsidR="005D32F8">
        <w:fldChar w:fldCharType="begin"/>
      </w:r>
      <w:r w:rsidR="005D32F8">
        <w:instrText xml:space="preserve"> HYPERLINK "</w:instrText>
      </w:r>
      <w:r w:rsidR="005D32F8" w:rsidRPr="00B533CE">
        <w:instrText>https://docs.fcc.gov/public/attachments/FCC-18-147A1_Rcd.pdf</w:instrText>
      </w:r>
      <w:r w:rsidR="005D32F8">
        <w:instrText xml:space="preserve">" </w:instrText>
      </w:r>
      <w:r w:rsidR="005D32F8">
        <w:fldChar w:fldCharType="separate"/>
      </w:r>
      <w:ins w:id="310" w:author="Oliver Holland" w:date="2019-03-31T00:10:00Z">
        <w:r w:rsidR="005D32F8" w:rsidRPr="00152F2B">
          <w:rPr>
            <w:rStyle w:val="Hyperlink"/>
          </w:rPr>
          <w:t>https://docs.fcc.gov/public/attachments/FCC-18-147A1_Rcd.pdf</w:t>
        </w:r>
      </w:ins>
      <w:ins w:id="311" w:author="Oliver Holland" w:date="2019-03-31T00:44:00Z">
        <w:r w:rsidR="005D32F8">
          <w:fldChar w:fldCharType="end"/>
        </w:r>
      </w:ins>
      <w:ins w:id="312" w:author="Oliver Holland" w:date="2019-03-31T00:10:00Z">
        <w:r>
          <w:t>, accessed March 2019.</w:t>
        </w:r>
      </w:ins>
    </w:p>
    <w:p w14:paraId="4C1913F4" w14:textId="118DF49D" w:rsidR="001A0B63" w:rsidRDefault="001A0B63" w:rsidP="0082527A">
      <w:pPr>
        <w:rPr>
          <w:ins w:id="313" w:author="Oliver Holland" w:date="2019-03-31T00:47:00Z"/>
          <w:color w:val="000000" w:themeColor="text1"/>
          <w:szCs w:val="22"/>
        </w:rPr>
      </w:pPr>
    </w:p>
    <w:p w14:paraId="0DEDE4BC" w14:textId="4B1D476E" w:rsidR="00525CE9" w:rsidRDefault="00525CE9" w:rsidP="0082527A">
      <w:pPr>
        <w:rPr>
          <w:ins w:id="314" w:author="Oliver Holland" w:date="2019-03-31T00:47:00Z"/>
          <w:color w:val="000000" w:themeColor="text1"/>
          <w:szCs w:val="22"/>
        </w:rPr>
      </w:pPr>
      <w:ins w:id="315" w:author="Oliver Holland" w:date="2019-03-31T00:47:00Z">
        <w:r>
          <w:rPr>
            <w:color w:val="000000" w:themeColor="text1"/>
            <w:szCs w:val="22"/>
          </w:rPr>
          <w:t>[</w:t>
        </w:r>
      </w:ins>
      <w:ins w:id="316" w:author="Apurva Mody [2]" w:date="2019-04-07T19:55:00Z">
        <w:r w:rsidR="008C4734">
          <w:rPr>
            <w:color w:val="000000" w:themeColor="text1"/>
            <w:szCs w:val="22"/>
          </w:rPr>
          <w:t>6</w:t>
        </w:r>
      </w:ins>
      <w:ins w:id="317" w:author="Oliver Holland" w:date="2019-03-31T00:47:00Z">
        <w:r>
          <w:rPr>
            <w:color w:val="000000" w:themeColor="text1"/>
            <w:szCs w:val="22"/>
          </w:rPr>
          <w:t xml:space="preserve">] Ofcom, “Enabling Opportunities for Innovation”, Consultation, December 2018, </w:t>
        </w:r>
        <w:r>
          <w:rPr>
            <w:color w:val="000000" w:themeColor="text1"/>
            <w:szCs w:val="22"/>
          </w:rPr>
          <w:fldChar w:fldCharType="begin"/>
        </w:r>
        <w:r>
          <w:rPr>
            <w:color w:val="000000" w:themeColor="text1"/>
            <w:szCs w:val="22"/>
          </w:rPr>
          <w:instrText xml:space="preserve"> HYPERLINK "</w:instrText>
        </w:r>
        <w:r w:rsidRPr="001A0B63">
          <w:rPr>
            <w:color w:val="000000" w:themeColor="text1"/>
            <w:szCs w:val="22"/>
          </w:rPr>
          <w:instrText>https://www.ofcom.org.uk/consultations-and-statements/category-1/enabling-opportunities-for-innovation</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https://www.ofcom.org.uk/consultations-and-statements/category-1/enabling-opportunities-for-innovation</w:t>
        </w:r>
        <w:r>
          <w:rPr>
            <w:color w:val="000000" w:themeColor="text1"/>
            <w:szCs w:val="22"/>
          </w:rPr>
          <w:fldChar w:fldCharType="end"/>
        </w:r>
        <w:r>
          <w:rPr>
            <w:color w:val="000000" w:themeColor="text1"/>
            <w:szCs w:val="22"/>
          </w:rPr>
          <w:t>, accessed March 2019.</w:t>
        </w:r>
      </w:ins>
    </w:p>
    <w:p w14:paraId="36704DA8" w14:textId="77777777" w:rsidR="00525CE9" w:rsidRDefault="00525CE9" w:rsidP="0082527A">
      <w:pPr>
        <w:rPr>
          <w:ins w:id="318" w:author="Oliver Holland" w:date="2019-03-31T00:06:00Z"/>
          <w:color w:val="000000" w:themeColor="text1"/>
          <w:szCs w:val="22"/>
        </w:rPr>
      </w:pPr>
    </w:p>
    <w:p w14:paraId="0EEDFABB" w14:textId="3D4A12CA" w:rsidR="00525CE9" w:rsidRDefault="00525CE9" w:rsidP="00525CE9">
      <w:pPr>
        <w:rPr>
          <w:ins w:id="319" w:author="Oliver Holland" w:date="2019-03-31T00:45:00Z"/>
          <w:color w:val="000000" w:themeColor="text1"/>
          <w:szCs w:val="22"/>
        </w:rPr>
      </w:pPr>
      <w:ins w:id="320" w:author="Oliver Holland" w:date="2019-03-31T00:45:00Z">
        <w:r w:rsidRPr="0007157A">
          <w:rPr>
            <w:color w:val="000000" w:themeColor="text1"/>
            <w:szCs w:val="22"/>
          </w:rPr>
          <w:t>[</w:t>
        </w:r>
      </w:ins>
      <w:ins w:id="321" w:author="Apurva Mody [2]" w:date="2019-04-07T19:55:00Z">
        <w:r w:rsidR="008C4734">
          <w:rPr>
            <w:color w:val="000000" w:themeColor="text1"/>
            <w:szCs w:val="22"/>
          </w:rPr>
          <w:t>7</w:t>
        </w:r>
      </w:ins>
      <w:ins w:id="322" w:author="Oliver Holland" w:date="2019-03-31T00:45:00Z">
        <w:r w:rsidRPr="0007157A">
          <w:rPr>
            <w:color w:val="000000" w:themeColor="text1"/>
            <w:szCs w:val="22"/>
          </w:rPr>
          <w:t>] FCC</w:t>
        </w:r>
        <w:r>
          <w:rPr>
            <w:color w:val="000000" w:themeColor="text1"/>
            <w:szCs w:val="22"/>
          </w:rPr>
          <w:t>, “</w:t>
        </w:r>
        <w:r w:rsidRPr="0007157A">
          <w:rPr>
            <w:color w:val="000000" w:themeColor="text1"/>
            <w:szCs w:val="22"/>
          </w:rPr>
          <w:t>In the Matter of</w:t>
        </w:r>
        <w:r>
          <w:rPr>
            <w:color w:val="000000" w:themeColor="text1"/>
            <w:szCs w:val="22"/>
          </w:rPr>
          <w:t xml:space="preserve"> </w:t>
        </w:r>
        <w:r w:rsidRPr="0007157A">
          <w:rPr>
            <w:color w:val="000000" w:themeColor="text1"/>
            <w:szCs w:val="22"/>
          </w:rPr>
          <w:t>Amendment of Part 15 of the Commission’s Rules</w:t>
        </w:r>
        <w:r>
          <w:rPr>
            <w:color w:val="000000" w:themeColor="text1"/>
            <w:szCs w:val="22"/>
          </w:rPr>
          <w:t xml:space="preserve"> </w:t>
        </w:r>
        <w:r w:rsidRPr="0007157A">
          <w:rPr>
            <w:color w:val="000000" w:themeColor="text1"/>
            <w:szCs w:val="22"/>
          </w:rPr>
          <w:t>for Unlicensed White Space Devices</w:t>
        </w:r>
        <w:r>
          <w:rPr>
            <w:color w:val="000000" w:themeColor="text1"/>
            <w:szCs w:val="22"/>
          </w:rPr>
          <w:t xml:space="preserve">; </w:t>
        </w:r>
        <w:r w:rsidRPr="0007157A">
          <w:rPr>
            <w:color w:val="000000" w:themeColor="text1"/>
            <w:szCs w:val="22"/>
          </w:rPr>
          <w:t>Amendment of Part 15 of the Commission’s Rules</w:t>
        </w:r>
        <w:r>
          <w:rPr>
            <w:color w:val="000000" w:themeColor="text1"/>
            <w:szCs w:val="22"/>
          </w:rPr>
          <w:t xml:space="preserve"> </w:t>
        </w:r>
        <w:r w:rsidRPr="0007157A">
          <w:rPr>
            <w:color w:val="000000" w:themeColor="text1"/>
            <w:szCs w:val="22"/>
          </w:rPr>
          <w:t>for Unlicensed Operations in the Television</w:t>
        </w:r>
        <w:r>
          <w:rPr>
            <w:color w:val="000000" w:themeColor="text1"/>
            <w:szCs w:val="22"/>
          </w:rPr>
          <w:t xml:space="preserve"> </w:t>
        </w:r>
        <w:r w:rsidRPr="0007157A">
          <w:rPr>
            <w:color w:val="000000" w:themeColor="text1"/>
            <w:szCs w:val="22"/>
          </w:rPr>
          <w:t>Bands, Repurposed 600 MHz Band, 600 MHz</w:t>
        </w:r>
        <w:r>
          <w:rPr>
            <w:color w:val="000000" w:themeColor="text1"/>
            <w:szCs w:val="22"/>
          </w:rPr>
          <w:t xml:space="preserve"> </w:t>
        </w:r>
        <w:r w:rsidRPr="0007157A">
          <w:rPr>
            <w:color w:val="000000" w:themeColor="text1"/>
            <w:szCs w:val="22"/>
          </w:rPr>
          <w:t>Guard Bands and Duplex Gap, and Channel 37</w:t>
        </w:r>
        <w:r>
          <w:rPr>
            <w:color w:val="000000" w:themeColor="text1"/>
            <w:szCs w:val="22"/>
          </w:rPr>
          <w:t xml:space="preserve"> </w:t>
        </w:r>
        <w:r w:rsidRPr="0007157A">
          <w:rPr>
            <w:color w:val="000000" w:themeColor="text1"/>
            <w:szCs w:val="22"/>
          </w:rPr>
          <w:t>Expanding the Economic</w:t>
        </w:r>
        <w:r>
          <w:rPr>
            <w:color w:val="000000" w:themeColor="text1"/>
            <w:szCs w:val="22"/>
          </w:rPr>
          <w:t xml:space="preserve"> </w:t>
        </w:r>
        <w:r w:rsidRPr="0007157A">
          <w:rPr>
            <w:color w:val="000000" w:themeColor="text1"/>
            <w:szCs w:val="22"/>
          </w:rPr>
          <w:t>and Innovation</w:t>
        </w:r>
        <w:r>
          <w:rPr>
            <w:color w:val="000000" w:themeColor="text1"/>
            <w:szCs w:val="22"/>
          </w:rPr>
          <w:t xml:space="preserve"> </w:t>
        </w:r>
        <w:r w:rsidRPr="0007157A">
          <w:rPr>
            <w:color w:val="000000" w:themeColor="text1"/>
            <w:szCs w:val="22"/>
          </w:rPr>
          <w:t>Opportunities of Spectrum Through Incentive</w:t>
        </w:r>
        <w:r>
          <w:rPr>
            <w:color w:val="000000" w:themeColor="text1"/>
            <w:szCs w:val="22"/>
          </w:rPr>
          <w:t xml:space="preserve"> </w:t>
        </w:r>
        <w:r w:rsidRPr="0007157A">
          <w:rPr>
            <w:color w:val="000000" w:themeColor="text1"/>
            <w:szCs w:val="22"/>
          </w:rPr>
          <w:t>Auctions</w:t>
        </w:r>
        <w:r>
          <w:rPr>
            <w:color w:val="000000" w:themeColor="text1"/>
            <w:szCs w:val="22"/>
          </w:rPr>
          <w:t xml:space="preserve">”, </w:t>
        </w:r>
        <w:r w:rsidRPr="0007157A">
          <w:rPr>
            <w:color w:val="000000" w:themeColor="text1"/>
            <w:szCs w:val="22"/>
          </w:rPr>
          <w:t>ET Docket No. 16-56</w:t>
        </w:r>
        <w:r>
          <w:rPr>
            <w:color w:val="000000" w:themeColor="text1"/>
            <w:szCs w:val="22"/>
          </w:rPr>
          <w:t xml:space="preserve">, </w:t>
        </w:r>
        <w:r w:rsidRPr="0007157A">
          <w:rPr>
            <w:color w:val="000000" w:themeColor="text1"/>
            <w:szCs w:val="22"/>
          </w:rPr>
          <w:t>RM-11745</w:t>
        </w:r>
        <w:r>
          <w:rPr>
            <w:color w:val="000000" w:themeColor="text1"/>
            <w:szCs w:val="22"/>
          </w:rPr>
          <w:t xml:space="preserve">, </w:t>
        </w:r>
        <w:r w:rsidRPr="0007157A">
          <w:rPr>
            <w:color w:val="000000" w:themeColor="text1"/>
            <w:szCs w:val="22"/>
          </w:rPr>
          <w:t>ET Docket No. 14-165</w:t>
        </w:r>
        <w:r>
          <w:rPr>
            <w:color w:val="000000" w:themeColor="text1"/>
            <w:szCs w:val="22"/>
          </w:rPr>
          <w:t xml:space="preserve">, </w:t>
        </w:r>
        <w:r w:rsidRPr="0007157A">
          <w:rPr>
            <w:color w:val="000000" w:themeColor="text1"/>
            <w:szCs w:val="22"/>
          </w:rPr>
          <w:t>GN Docket No. 12-268</w:t>
        </w:r>
        <w:r>
          <w:rPr>
            <w:color w:val="000000" w:themeColor="text1"/>
            <w:szCs w:val="22"/>
          </w:rPr>
          <w:t xml:space="preserve">, March 2019, </w:t>
        </w:r>
        <w:r>
          <w:rPr>
            <w:color w:val="000000" w:themeColor="text1"/>
            <w:szCs w:val="22"/>
          </w:rPr>
          <w:fldChar w:fldCharType="begin"/>
        </w:r>
        <w:r>
          <w:rPr>
            <w:color w:val="000000" w:themeColor="text1"/>
            <w:szCs w:val="22"/>
          </w:rPr>
          <w:instrText xml:space="preserve"> HYPERLINK "</w:instrText>
        </w:r>
        <w:r w:rsidRPr="00D85DB2">
          <w:rPr>
            <w:color w:val="000000" w:themeColor="text1"/>
            <w:szCs w:val="22"/>
          </w:rPr>
          <w:instrText>https://docs.fcc.gov/public/attachments/FCC-19-24A1.pdf</w:instrText>
        </w:r>
        <w:r>
          <w:rPr>
            <w:color w:val="000000" w:themeColor="text1"/>
            <w:szCs w:val="22"/>
          </w:rPr>
          <w:instrText xml:space="preserve">" </w:instrText>
        </w:r>
        <w:r>
          <w:rPr>
            <w:color w:val="000000" w:themeColor="text1"/>
            <w:szCs w:val="22"/>
          </w:rPr>
          <w:fldChar w:fldCharType="separate"/>
        </w:r>
        <w:r w:rsidRPr="00D85DB2">
          <w:rPr>
            <w:rStyle w:val="Hyperlink"/>
            <w:szCs w:val="22"/>
          </w:rPr>
          <w:t>https://docs.fcc.gov/public/attachments/FCC-19-24A1.pdf</w:t>
        </w:r>
        <w:r>
          <w:rPr>
            <w:color w:val="000000" w:themeColor="text1"/>
            <w:szCs w:val="22"/>
          </w:rPr>
          <w:fldChar w:fldCharType="end"/>
        </w:r>
        <w:r>
          <w:rPr>
            <w:color w:val="000000" w:themeColor="text1"/>
            <w:szCs w:val="22"/>
          </w:rPr>
          <w:t>, accessed March 2019.</w:t>
        </w:r>
      </w:ins>
    </w:p>
    <w:p w14:paraId="5AB88484" w14:textId="77777777" w:rsidR="00525CE9" w:rsidRDefault="00525CE9" w:rsidP="00525CE9">
      <w:pPr>
        <w:rPr>
          <w:ins w:id="323" w:author="Oliver Holland" w:date="2019-03-31T00:45:00Z"/>
          <w:color w:val="000000" w:themeColor="text1"/>
          <w:szCs w:val="22"/>
        </w:rPr>
      </w:pPr>
    </w:p>
    <w:p w14:paraId="0138FAEB" w14:textId="5DBFA254" w:rsidR="005D32F8" w:rsidRDefault="005D32F8" w:rsidP="005D32F8">
      <w:pPr>
        <w:rPr>
          <w:ins w:id="324" w:author="Holland, Oliver" w:date="2019-03-30T23:14:00Z"/>
          <w:color w:val="000000" w:themeColor="text1"/>
          <w:szCs w:val="22"/>
        </w:rPr>
      </w:pPr>
      <w:ins w:id="325" w:author="Oliver Holland" w:date="2019-03-31T00:36:00Z">
        <w:r>
          <w:rPr>
            <w:color w:val="000000" w:themeColor="text1"/>
            <w:szCs w:val="22"/>
          </w:rPr>
          <w:t>[</w:t>
        </w:r>
      </w:ins>
      <w:ins w:id="326" w:author="Apurva Mody [2]" w:date="2019-04-07T19:55:00Z">
        <w:r w:rsidR="008C4734">
          <w:rPr>
            <w:color w:val="000000" w:themeColor="text1"/>
            <w:szCs w:val="22"/>
          </w:rPr>
          <w:t>8</w:t>
        </w:r>
      </w:ins>
      <w:ins w:id="327" w:author="Oliver Holland" w:date="2019-03-31T00:36:00Z">
        <w:r>
          <w:rPr>
            <w:color w:val="000000" w:themeColor="text1"/>
            <w:szCs w:val="22"/>
          </w:rPr>
          <w:t>] Ofcom, “</w:t>
        </w:r>
        <w:r w:rsidRPr="005D32F8">
          <w:rPr>
            <w:color w:val="000000" w:themeColor="text1"/>
            <w:szCs w:val="22"/>
          </w:rPr>
          <w:t>Implementing TV White</w:t>
        </w:r>
        <w:r>
          <w:rPr>
            <w:color w:val="000000" w:themeColor="text1"/>
            <w:szCs w:val="22"/>
          </w:rPr>
          <w:t xml:space="preserve"> </w:t>
        </w:r>
        <w:r w:rsidRPr="005D32F8">
          <w:rPr>
            <w:color w:val="000000" w:themeColor="text1"/>
            <w:szCs w:val="22"/>
          </w:rPr>
          <w:t>Spaces</w:t>
        </w:r>
        <w:r>
          <w:rPr>
            <w:color w:val="000000" w:themeColor="text1"/>
            <w:szCs w:val="22"/>
          </w:rPr>
          <w:t>”, statement,</w:t>
        </w:r>
      </w:ins>
      <w:ins w:id="328" w:author="Oliver Holland" w:date="2019-03-31T00:44:00Z">
        <w:r>
          <w:rPr>
            <w:color w:val="000000" w:themeColor="text1"/>
            <w:szCs w:val="22"/>
          </w:rPr>
          <w:t xml:space="preserve"> February 2015,</w:t>
        </w:r>
      </w:ins>
      <w:ins w:id="329" w:author="Oliver Holland" w:date="2019-03-31T00:36:00Z">
        <w:r>
          <w:rPr>
            <w:color w:val="000000" w:themeColor="text1"/>
            <w:szCs w:val="22"/>
          </w:rPr>
          <w:t xml:space="preserve"> </w:t>
        </w:r>
      </w:ins>
      <w:ins w:id="330" w:author="Oliver Holland" w:date="2019-03-31T00:39:00Z">
        <w:r>
          <w:rPr>
            <w:color w:val="000000" w:themeColor="text1"/>
            <w:szCs w:val="22"/>
          </w:rPr>
          <w:fldChar w:fldCharType="begin"/>
        </w:r>
        <w:r>
          <w:rPr>
            <w:color w:val="000000" w:themeColor="text1"/>
            <w:szCs w:val="22"/>
          </w:rPr>
          <w:instrText xml:space="preserve"> HYPERLINK "</w:instrText>
        </w:r>
        <w:r w:rsidRPr="005D32F8">
          <w:rPr>
            <w:color w:val="000000" w:themeColor="text1"/>
            <w:szCs w:val="22"/>
          </w:rPr>
          <w:instrText>https://www.ofcom.org.uk/__data/assets/pdf_file/0034/68668/tvws-statement.pdf</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https://www.ofcom.org.uk/__data/assets/pdf_file/0034/68668/tvws-statement.pdf</w:t>
        </w:r>
        <w:r>
          <w:rPr>
            <w:color w:val="000000" w:themeColor="text1"/>
            <w:szCs w:val="22"/>
          </w:rPr>
          <w:fldChar w:fldCharType="end"/>
        </w:r>
        <w:bookmarkStart w:id="331" w:name="_Hlk4885234"/>
        <w:r>
          <w:rPr>
            <w:color w:val="000000" w:themeColor="text1"/>
            <w:szCs w:val="22"/>
          </w:rPr>
          <w:t>, accessed March 2019.</w:t>
        </w:r>
      </w:ins>
      <w:bookmarkEnd w:id="331"/>
    </w:p>
    <w:p w14:paraId="46A2659F" w14:textId="77777777" w:rsidR="00EA688A" w:rsidRPr="007B6FB5" w:rsidRDefault="00EA688A" w:rsidP="0082527A">
      <w:pPr>
        <w:rPr>
          <w:color w:val="000000" w:themeColor="text1"/>
          <w:szCs w:val="22"/>
        </w:rPr>
      </w:pPr>
    </w:p>
    <w:p w14:paraId="5F215190" w14:textId="2E7871B0" w:rsidR="004420D4" w:rsidDel="00CD1D8C" w:rsidRDefault="00DF3626" w:rsidP="0082527A">
      <w:pPr>
        <w:rPr>
          <w:ins w:id="332" w:author="Oliver Holland" w:date="2019-03-30T23:18:00Z"/>
          <w:del w:id="333" w:author="Apurva Mody [2]" w:date="2019-04-07T19:33:00Z"/>
          <w:color w:val="000000" w:themeColor="text1"/>
          <w:szCs w:val="22"/>
        </w:rPr>
      </w:pPr>
      <w:ins w:id="334" w:author="Apurva Mody [2]" w:date="2019-03-28T21:41:00Z">
        <w:r>
          <w:rPr>
            <w:color w:val="000000" w:themeColor="text1"/>
            <w:szCs w:val="22"/>
          </w:rPr>
          <w:t>[</w:t>
        </w:r>
      </w:ins>
      <w:ins w:id="335" w:author="Apurva Mody [2]" w:date="2019-04-07T19:55:00Z">
        <w:r w:rsidR="008C4734">
          <w:rPr>
            <w:color w:val="000000" w:themeColor="text1"/>
            <w:szCs w:val="22"/>
          </w:rPr>
          <w:t>9</w:t>
        </w:r>
      </w:ins>
      <w:ins w:id="336" w:author="Apurva Mody [2]" w:date="2019-03-28T21:41:00Z">
        <w:r>
          <w:rPr>
            <w:color w:val="000000" w:themeColor="text1"/>
            <w:szCs w:val="22"/>
          </w:rPr>
          <w:t xml:space="preserve">] </w:t>
        </w:r>
      </w:ins>
      <w:proofErr w:type="spellStart"/>
      <w:ins w:id="337" w:author="Apurva Mody [2]" w:date="2019-03-28T21:46:00Z">
        <w:r>
          <w:rPr>
            <w:color w:val="000000" w:themeColor="text1"/>
            <w:szCs w:val="22"/>
          </w:rPr>
          <w:t>Saankhya</w:t>
        </w:r>
        <w:proofErr w:type="spellEnd"/>
        <w:r>
          <w:rPr>
            <w:color w:val="000000" w:themeColor="text1"/>
            <w:szCs w:val="22"/>
          </w:rPr>
          <w:t xml:space="preserve"> Labs launches the 802.22 product</w:t>
        </w:r>
      </w:ins>
      <w:ins w:id="338" w:author="Oliver Holland" w:date="2019-03-31T00:39:00Z">
        <w:r w:rsidR="005D32F8">
          <w:rPr>
            <w:color w:val="000000" w:themeColor="text1"/>
            <w:szCs w:val="22"/>
          </w:rPr>
          <w:t>,</w:t>
        </w:r>
      </w:ins>
      <w:ins w:id="339" w:author="Apurva Mody [2]" w:date="2019-03-28T21:46:00Z">
        <w:del w:id="340" w:author="Oliver Holland" w:date="2019-03-31T00:39:00Z">
          <w:r w:rsidR="00015EF4" w:rsidDel="005D32F8">
            <w:rPr>
              <w:color w:val="000000" w:themeColor="text1"/>
              <w:szCs w:val="22"/>
            </w:rPr>
            <w:delText xml:space="preserve"> -</w:delText>
          </w:r>
        </w:del>
        <w:r w:rsidR="00015EF4">
          <w:rPr>
            <w:color w:val="000000" w:themeColor="text1"/>
            <w:szCs w:val="22"/>
          </w:rPr>
          <w:t xml:space="preserve"> </w:t>
        </w:r>
      </w:ins>
      <w:ins w:id="341" w:author="Oliver Holland" w:date="2019-03-30T23:18:00Z">
        <w:r w:rsidR="00EA688A">
          <w:rPr>
            <w:color w:val="000000" w:themeColor="text1"/>
            <w:szCs w:val="22"/>
          </w:rPr>
          <w:fldChar w:fldCharType="begin"/>
        </w:r>
        <w:r w:rsidR="00EA688A">
          <w:rPr>
            <w:color w:val="000000" w:themeColor="text1"/>
            <w:szCs w:val="22"/>
          </w:rPr>
          <w:instrText xml:space="preserve"> HYPERLINK "</w:instrText>
        </w:r>
      </w:ins>
      <w:ins w:id="342" w:author="Apurva Mody [2]" w:date="2019-03-28T21:46:00Z">
        <w:r w:rsidR="00EA688A" w:rsidRPr="00DF3626">
          <w:rPr>
            <w:color w:val="000000" w:themeColor="text1"/>
            <w:szCs w:val="22"/>
          </w:rPr>
          <w:instrText>https://saankhyalabs.com/rural-broadband/</w:instrText>
        </w:r>
      </w:ins>
      <w:ins w:id="343" w:author="Oliver Holland" w:date="2019-03-30T23:18:00Z">
        <w:r w:rsidR="00EA688A">
          <w:rPr>
            <w:color w:val="000000" w:themeColor="text1"/>
            <w:szCs w:val="22"/>
          </w:rPr>
          <w:instrText xml:space="preserve">" </w:instrText>
        </w:r>
        <w:r w:rsidR="00EA688A">
          <w:rPr>
            <w:color w:val="000000" w:themeColor="text1"/>
            <w:szCs w:val="22"/>
          </w:rPr>
          <w:fldChar w:fldCharType="separate"/>
        </w:r>
      </w:ins>
      <w:ins w:id="344" w:author="Apurva Mody [2]" w:date="2019-03-28T21:46:00Z">
        <w:r w:rsidR="00EA688A" w:rsidRPr="00755587">
          <w:rPr>
            <w:rStyle w:val="Hyperlink"/>
            <w:szCs w:val="22"/>
          </w:rPr>
          <w:t>https://saankhyalabs.com/rural-broadband/</w:t>
        </w:r>
      </w:ins>
      <w:ins w:id="345" w:author="Oliver Holland" w:date="2019-03-30T23:18:00Z">
        <w:r w:rsidR="00EA688A">
          <w:rPr>
            <w:color w:val="000000" w:themeColor="text1"/>
            <w:szCs w:val="22"/>
          </w:rPr>
          <w:fldChar w:fldCharType="end"/>
        </w:r>
      </w:ins>
      <w:ins w:id="346" w:author="Oliver Holland" w:date="2019-03-31T00:39:00Z">
        <w:r w:rsidR="005D32F8">
          <w:rPr>
            <w:color w:val="000000" w:themeColor="text1"/>
            <w:szCs w:val="22"/>
          </w:rPr>
          <w:t>, accessed March 2019.</w:t>
        </w:r>
      </w:ins>
    </w:p>
    <w:p w14:paraId="1C42E21F" w14:textId="77777777" w:rsidR="00EA688A" w:rsidDel="00CD1D8C" w:rsidRDefault="00EA688A" w:rsidP="0082527A">
      <w:pPr>
        <w:rPr>
          <w:ins w:id="347" w:author="Oliver Holland" w:date="2019-03-30T23:18:00Z"/>
          <w:del w:id="348" w:author="Apurva Mody [2]" w:date="2019-04-07T19:33:00Z"/>
          <w:color w:val="000000" w:themeColor="text1"/>
          <w:szCs w:val="22"/>
        </w:rPr>
      </w:pPr>
    </w:p>
    <w:p w14:paraId="4CE98CD0" w14:textId="77777777" w:rsidR="00EA688A" w:rsidRPr="005D43B5" w:rsidDel="000A6988" w:rsidRDefault="00EA688A" w:rsidP="0082527A">
      <w:pPr>
        <w:rPr>
          <w:del w:id="349" w:author="Oliver Holland" w:date="2019-03-30T23:50:00Z"/>
          <w:rStyle w:val="Hyperlink"/>
          <w:color w:val="000000" w:themeColor="text1"/>
          <w:szCs w:val="22"/>
          <w:u w:val="none"/>
        </w:rPr>
      </w:pPr>
    </w:p>
    <w:p w14:paraId="36CBE154" w14:textId="77777777" w:rsidR="001217D3" w:rsidRPr="007B6FB5" w:rsidDel="000A6988" w:rsidRDefault="001217D3" w:rsidP="0082527A">
      <w:pPr>
        <w:rPr>
          <w:del w:id="350" w:author="Oliver Holland" w:date="2019-03-30T23:50:00Z"/>
          <w:bCs/>
          <w:color w:val="000000" w:themeColor="text1"/>
          <w:szCs w:val="22"/>
        </w:rPr>
      </w:pPr>
    </w:p>
    <w:p w14:paraId="46901E38" w14:textId="610F6F61" w:rsidR="001217D3" w:rsidRDefault="001217D3" w:rsidP="0082527A">
      <w:pPr>
        <w:rPr>
          <w:bCs/>
          <w:color w:val="000000" w:themeColor="text1"/>
          <w:szCs w:val="22"/>
        </w:rPr>
      </w:pPr>
      <w:r w:rsidRPr="007B6FB5">
        <w:rPr>
          <w:bCs/>
          <w:color w:val="000000" w:themeColor="text1"/>
          <w:szCs w:val="22"/>
        </w:rPr>
        <w:t>[</w:t>
      </w:r>
      <w:ins w:id="351" w:author="Apurva Mody [2]" w:date="2019-04-07T19:55:00Z">
        <w:r w:rsidR="008C4734">
          <w:rPr>
            <w:bCs/>
            <w:color w:val="000000" w:themeColor="text1"/>
            <w:szCs w:val="22"/>
          </w:rPr>
          <w:t>10</w:t>
        </w:r>
      </w:ins>
      <w:r w:rsidRPr="007B6FB5">
        <w:rPr>
          <w:bCs/>
          <w:color w:val="000000" w:themeColor="text1"/>
          <w:szCs w:val="22"/>
        </w:rPr>
        <w:t xml:space="preserve">] </w:t>
      </w:r>
      <w:proofErr w:type="spellStart"/>
      <w:r w:rsidR="009655E4">
        <w:rPr>
          <w:bCs/>
          <w:color w:val="000000" w:themeColor="text1"/>
          <w:szCs w:val="22"/>
        </w:rPr>
        <w:t>WhiteSpace</w:t>
      </w:r>
      <w:proofErr w:type="spellEnd"/>
      <w:r w:rsidR="009655E4">
        <w:rPr>
          <w:bCs/>
          <w:color w:val="000000" w:themeColor="text1"/>
          <w:szCs w:val="22"/>
        </w:rPr>
        <w:t xml:space="preserve"> Alliance, </w:t>
      </w:r>
      <w:hyperlink r:id="rId8" w:history="1">
        <w:r w:rsidR="009655E4" w:rsidRPr="005D7DE1">
          <w:rPr>
            <w:rStyle w:val="Hyperlink"/>
            <w:bCs/>
            <w:szCs w:val="22"/>
          </w:rPr>
          <w:t>www.WhiteSpaceAlliance.org</w:t>
        </w:r>
      </w:hyperlink>
      <w:ins w:id="352" w:author="Oliver Holland" w:date="2019-03-31T00:40:00Z">
        <w:r w:rsidR="005D32F8">
          <w:rPr>
            <w:color w:val="000000" w:themeColor="text1"/>
            <w:szCs w:val="22"/>
          </w:rPr>
          <w:t>, accessed March 2019.</w:t>
        </w:r>
      </w:ins>
      <w:del w:id="353" w:author="Oliver Holland" w:date="2019-03-31T00:40:00Z">
        <w:r w:rsidR="009655E4" w:rsidDel="005D32F8">
          <w:rPr>
            <w:bCs/>
            <w:color w:val="000000" w:themeColor="text1"/>
            <w:szCs w:val="22"/>
          </w:rPr>
          <w:delText xml:space="preserve"> </w:delText>
        </w:r>
      </w:del>
    </w:p>
    <w:p w14:paraId="21E427DB" w14:textId="77777777" w:rsidR="009655E4" w:rsidRDefault="009655E4" w:rsidP="0082527A">
      <w:pPr>
        <w:rPr>
          <w:bCs/>
          <w:color w:val="000000" w:themeColor="text1"/>
          <w:szCs w:val="22"/>
        </w:rPr>
      </w:pPr>
    </w:p>
    <w:p w14:paraId="48D9CA69" w14:textId="73BF8C9E" w:rsidR="009655E4" w:rsidRPr="009655E4" w:rsidRDefault="009655E4" w:rsidP="0082527A">
      <w:pPr>
        <w:rPr>
          <w:bCs/>
          <w:color w:val="000000" w:themeColor="text1"/>
          <w:szCs w:val="22"/>
        </w:rPr>
      </w:pPr>
      <w:r>
        <w:rPr>
          <w:bCs/>
          <w:color w:val="000000" w:themeColor="text1"/>
          <w:szCs w:val="22"/>
        </w:rPr>
        <w:t>[</w:t>
      </w:r>
      <w:ins w:id="354" w:author="Oliver Holland" w:date="2019-03-31T00:41:00Z">
        <w:r w:rsidR="005D32F8">
          <w:rPr>
            <w:bCs/>
            <w:color w:val="000000" w:themeColor="text1"/>
            <w:szCs w:val="22"/>
          </w:rPr>
          <w:t>1</w:t>
        </w:r>
      </w:ins>
      <w:ins w:id="355" w:author="Apurva Mody [2]" w:date="2019-04-07T19:55:00Z">
        <w:r w:rsidR="008C4734">
          <w:rPr>
            <w:bCs/>
            <w:color w:val="000000" w:themeColor="text1"/>
            <w:szCs w:val="22"/>
          </w:rPr>
          <w:t>1</w:t>
        </w:r>
      </w:ins>
      <w:r>
        <w:rPr>
          <w:bCs/>
          <w:color w:val="000000" w:themeColor="text1"/>
          <w:szCs w:val="22"/>
        </w:rPr>
        <w:t xml:space="preserve">] Dynamic Spectrum Alliance, </w:t>
      </w:r>
      <w:hyperlink r:id="rId9" w:history="1">
        <w:r w:rsidRPr="005D7DE1">
          <w:rPr>
            <w:rStyle w:val="Hyperlink"/>
            <w:bCs/>
            <w:szCs w:val="22"/>
          </w:rPr>
          <w:t>www.dynamicspectrumalliance.org</w:t>
        </w:r>
      </w:hyperlink>
      <w:r>
        <w:rPr>
          <w:bCs/>
          <w:color w:val="000000" w:themeColor="text1"/>
          <w:szCs w:val="22"/>
        </w:rPr>
        <w:t xml:space="preserve"> – World-wide trials and deployments - </w:t>
      </w:r>
      <w:ins w:id="356" w:author="Oliver Holland" w:date="2019-03-31T00:40:00Z">
        <w:r w:rsidR="005D32F8">
          <w:rPr>
            <w:bCs/>
            <w:color w:val="000000" w:themeColor="text1"/>
            <w:szCs w:val="22"/>
          </w:rPr>
          <w:fldChar w:fldCharType="begin"/>
        </w:r>
        <w:r w:rsidR="005D32F8">
          <w:rPr>
            <w:bCs/>
            <w:color w:val="000000" w:themeColor="text1"/>
            <w:szCs w:val="22"/>
          </w:rPr>
          <w:instrText xml:space="preserve"> HYPERLINK "</w:instrText>
        </w:r>
      </w:ins>
      <w:r w:rsidR="005D32F8" w:rsidRPr="009655E4">
        <w:rPr>
          <w:bCs/>
          <w:color w:val="000000" w:themeColor="text1"/>
          <w:szCs w:val="22"/>
        </w:rPr>
        <w:instrText>http://dynamicspectrumalliance.org/pilots/</w:instrText>
      </w:r>
      <w:ins w:id="357" w:author="Oliver Holland" w:date="2019-03-31T00:40:00Z">
        <w:r w:rsidR="005D32F8">
          <w:rPr>
            <w:bCs/>
            <w:color w:val="000000" w:themeColor="text1"/>
            <w:szCs w:val="22"/>
          </w:rPr>
          <w:instrText xml:space="preserve">" </w:instrText>
        </w:r>
        <w:r w:rsidR="005D32F8">
          <w:rPr>
            <w:bCs/>
            <w:color w:val="000000" w:themeColor="text1"/>
            <w:szCs w:val="22"/>
          </w:rPr>
          <w:fldChar w:fldCharType="separate"/>
        </w:r>
      </w:ins>
      <w:r w:rsidR="005D32F8" w:rsidRPr="00755587">
        <w:rPr>
          <w:rStyle w:val="Hyperlink"/>
          <w:bCs/>
          <w:szCs w:val="22"/>
        </w:rPr>
        <w:t>http://dynamicspectrumalliance.org/pilots/</w:t>
      </w:r>
      <w:ins w:id="358" w:author="Oliver Holland" w:date="2019-03-31T00:40:00Z">
        <w:r w:rsidR="005D32F8">
          <w:rPr>
            <w:bCs/>
            <w:color w:val="000000" w:themeColor="text1"/>
            <w:szCs w:val="22"/>
          </w:rPr>
          <w:fldChar w:fldCharType="end"/>
        </w:r>
        <w:r w:rsidR="005D32F8">
          <w:rPr>
            <w:color w:val="000000" w:themeColor="text1"/>
            <w:szCs w:val="22"/>
          </w:rPr>
          <w:t>, accessed March 2019.</w:t>
        </w:r>
      </w:ins>
      <w:del w:id="359" w:author="Oliver Holland" w:date="2019-03-31T00:40:00Z">
        <w:r w:rsidDel="005D32F8">
          <w:rPr>
            <w:bCs/>
            <w:color w:val="000000" w:themeColor="text1"/>
            <w:szCs w:val="22"/>
          </w:rPr>
          <w:delText xml:space="preserve"> </w:delText>
        </w:r>
      </w:del>
    </w:p>
    <w:p w14:paraId="6636ED6B" w14:textId="77777777" w:rsidR="00015EF4" w:rsidRDefault="00015EF4" w:rsidP="0082527A">
      <w:pPr>
        <w:rPr>
          <w:ins w:id="360" w:author="Apurva Mody [2]" w:date="2019-03-28T21:47:00Z"/>
          <w:rStyle w:val="Hyperlink"/>
          <w:bCs/>
          <w:szCs w:val="22"/>
        </w:rPr>
      </w:pPr>
    </w:p>
    <w:p w14:paraId="643F0274" w14:textId="27789B0B" w:rsidR="00015EF4" w:rsidRPr="00CD1D8C" w:rsidRDefault="00015EF4" w:rsidP="0082527A">
      <w:pPr>
        <w:rPr>
          <w:ins w:id="361" w:author="Apurva Mody [2]" w:date="2019-03-28T22:01:00Z"/>
          <w:color w:val="000000" w:themeColor="text1"/>
          <w:szCs w:val="22"/>
        </w:rPr>
      </w:pPr>
      <w:ins w:id="362" w:author="Apurva Mody [2]" w:date="2019-03-28T21:47:00Z">
        <w:r w:rsidRPr="00CD1D8C">
          <w:rPr>
            <w:color w:val="000000" w:themeColor="text1"/>
          </w:rPr>
          <w:t>[</w:t>
        </w:r>
      </w:ins>
      <w:ins w:id="363" w:author="Oliver Holland" w:date="2019-03-31T00:41:00Z">
        <w:r w:rsidR="005D32F8">
          <w:rPr>
            <w:color w:val="000000" w:themeColor="text1"/>
          </w:rPr>
          <w:t>1</w:t>
        </w:r>
      </w:ins>
      <w:ins w:id="364" w:author="Apurva Mody [2]" w:date="2019-04-07T19:55:00Z">
        <w:r w:rsidR="008C4734">
          <w:rPr>
            <w:color w:val="000000" w:themeColor="text1"/>
          </w:rPr>
          <w:t>2</w:t>
        </w:r>
      </w:ins>
      <w:ins w:id="365" w:author="Apurva Mody [2]" w:date="2019-03-28T21:47:00Z">
        <w:r w:rsidRPr="00CD1D8C">
          <w:rPr>
            <w:color w:val="000000" w:themeColor="text1"/>
          </w:rPr>
          <w:t xml:space="preserve">] </w:t>
        </w:r>
      </w:ins>
      <w:ins w:id="366" w:author="Apurva Mody [2]" w:date="2019-03-28T21:49:00Z">
        <w:r w:rsidRPr="00CD1D8C">
          <w:rPr>
            <w:color w:val="000000" w:themeColor="text1"/>
          </w:rPr>
          <w:t xml:space="preserve">Kyoto University, Hitachi Kokusai </w:t>
        </w:r>
        <w:proofErr w:type="spellStart"/>
        <w:r w:rsidRPr="00CD1D8C">
          <w:rPr>
            <w:color w:val="000000" w:themeColor="text1"/>
          </w:rPr>
          <w:t>imPACT</w:t>
        </w:r>
        <w:proofErr w:type="spellEnd"/>
        <w:r w:rsidRPr="00CD1D8C">
          <w:rPr>
            <w:color w:val="000000" w:themeColor="text1"/>
          </w:rPr>
          <w:t xml:space="preserve"> project: </w:t>
        </w:r>
      </w:ins>
      <w:r w:rsidR="005D32F8">
        <w:rPr>
          <w:color w:val="000000" w:themeColor="text1"/>
          <w:szCs w:val="22"/>
        </w:rPr>
        <w:fldChar w:fldCharType="begin"/>
      </w:r>
      <w:r w:rsidR="005D32F8">
        <w:rPr>
          <w:color w:val="000000" w:themeColor="text1"/>
          <w:szCs w:val="22"/>
        </w:rPr>
        <w:instrText xml:space="preserve"> HYPERLINK "</w:instrText>
      </w:r>
      <w:r w:rsidR="005D32F8" w:rsidRPr="00CD1D8C">
        <w:rPr>
          <w:color w:val="000000" w:themeColor="text1"/>
          <w:szCs w:val="22"/>
        </w:rPr>
        <w:instrText>https://www.youtube.com/watch?v=San7GcN1l0w</w:instrText>
      </w:r>
      <w:r w:rsidR="005D32F8">
        <w:rPr>
          <w:color w:val="000000" w:themeColor="text1"/>
          <w:szCs w:val="22"/>
        </w:rPr>
        <w:instrText xml:space="preserve">" </w:instrText>
      </w:r>
      <w:r w:rsidR="005D32F8">
        <w:rPr>
          <w:color w:val="000000" w:themeColor="text1"/>
          <w:szCs w:val="22"/>
        </w:rPr>
        <w:fldChar w:fldCharType="separate"/>
      </w:r>
      <w:ins w:id="367" w:author="Oliver Holland" w:date="2019-03-31T00:40:00Z">
        <w:r w:rsidR="005D32F8" w:rsidRPr="00CD1D8C">
          <w:rPr>
            <w:rStyle w:val="Hyperlink"/>
            <w:szCs w:val="22"/>
          </w:rPr>
          <w:t>https://www.youtube.com/watch?v=San7GcN1l0w</w:t>
        </w:r>
        <w:r w:rsidR="005D32F8">
          <w:rPr>
            <w:color w:val="000000" w:themeColor="text1"/>
            <w:szCs w:val="22"/>
          </w:rPr>
          <w:fldChar w:fldCharType="end"/>
        </w:r>
      </w:ins>
      <w:ins w:id="368" w:author="Apurva Mody [2]" w:date="2019-03-28T21:49:00Z">
        <w:del w:id="369" w:author="Oliver Holland" w:date="2019-03-31T00:40:00Z">
          <w:r w:rsidRPr="00CD1D8C" w:rsidDel="005D32F8">
            <w:rPr>
              <w:color w:val="000000" w:themeColor="text1"/>
              <w:szCs w:val="22"/>
            </w:rPr>
            <w:delText xml:space="preserve"> </w:delText>
          </w:r>
        </w:del>
      </w:ins>
    </w:p>
    <w:p w14:paraId="604DFB26" w14:textId="0084E120" w:rsidR="000C5D8B" w:rsidRDefault="000C5D8B" w:rsidP="0082527A">
      <w:pPr>
        <w:rPr>
          <w:ins w:id="370" w:author="Oliver Holland" w:date="2019-03-30T23:50:00Z"/>
        </w:rPr>
      </w:pPr>
    </w:p>
    <w:p w14:paraId="2AA8C6EF" w14:textId="58E0C0AC" w:rsidR="000A6988" w:rsidRPr="005D43B5" w:rsidRDefault="000A6988" w:rsidP="000A6988">
      <w:pPr>
        <w:rPr>
          <w:ins w:id="371" w:author="Oliver Holland" w:date="2019-03-30T23:50:00Z"/>
          <w:rStyle w:val="Hyperlink"/>
          <w:color w:val="000000" w:themeColor="text1"/>
          <w:szCs w:val="22"/>
          <w:u w:val="none"/>
        </w:rPr>
      </w:pPr>
      <w:ins w:id="372" w:author="Oliver Holland" w:date="2019-03-30T23:50:00Z">
        <w:r>
          <w:rPr>
            <w:color w:val="000000" w:themeColor="text1"/>
            <w:szCs w:val="22"/>
          </w:rPr>
          <w:t>[</w:t>
        </w:r>
      </w:ins>
      <w:ins w:id="373" w:author="Oliver Holland" w:date="2019-03-31T00:16:00Z">
        <w:r w:rsidR="00201089">
          <w:rPr>
            <w:color w:val="000000" w:themeColor="text1"/>
            <w:szCs w:val="22"/>
          </w:rPr>
          <w:t>1</w:t>
        </w:r>
      </w:ins>
      <w:ins w:id="374" w:author="Apurva Mody [2]" w:date="2019-04-07T19:55:00Z">
        <w:r w:rsidR="008C4734">
          <w:rPr>
            <w:color w:val="000000" w:themeColor="text1"/>
            <w:szCs w:val="22"/>
          </w:rPr>
          <w:t>3</w:t>
        </w:r>
      </w:ins>
      <w:ins w:id="375" w:author="Oliver Holland" w:date="2019-03-30T23:50:00Z">
        <w:r>
          <w:rPr>
            <w:color w:val="000000" w:themeColor="text1"/>
            <w:szCs w:val="22"/>
          </w:rPr>
          <w:t xml:space="preserve">] Carlson Wireless </w:t>
        </w:r>
        <w:proofErr w:type="spellStart"/>
        <w:r>
          <w:rPr>
            <w:color w:val="000000" w:themeColor="text1"/>
            <w:szCs w:val="22"/>
          </w:rPr>
          <w:t>Ruralconnect</w:t>
        </w:r>
        <w:proofErr w:type="spellEnd"/>
        <w:r>
          <w:rPr>
            <w:color w:val="000000" w:themeColor="text1"/>
            <w:szCs w:val="22"/>
          </w:rPr>
          <w:t xml:space="preserve"> 802.11af radio, </w:t>
        </w:r>
        <w:r>
          <w:rPr>
            <w:color w:val="000000" w:themeColor="text1"/>
            <w:szCs w:val="22"/>
          </w:rPr>
          <w:fldChar w:fldCharType="begin"/>
        </w:r>
        <w:r>
          <w:rPr>
            <w:color w:val="000000" w:themeColor="text1"/>
            <w:szCs w:val="22"/>
          </w:rPr>
          <w:instrText xml:space="preserve"> HYPERLINK "</w:instrText>
        </w:r>
        <w:r w:rsidRPr="00EA688A">
          <w:rPr>
            <w:color w:val="000000" w:themeColor="text1"/>
            <w:szCs w:val="22"/>
          </w:rPr>
          <w:instrText>https://www.carlsonwireless.com/ruralconnect</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https://www.carlsonwireless.com/ruralconnect</w:t>
        </w:r>
        <w:r>
          <w:rPr>
            <w:color w:val="000000" w:themeColor="text1"/>
            <w:szCs w:val="22"/>
          </w:rPr>
          <w:fldChar w:fldCharType="end"/>
        </w:r>
        <w:r>
          <w:rPr>
            <w:color w:val="000000" w:themeColor="text1"/>
            <w:szCs w:val="22"/>
          </w:rPr>
          <w:t xml:space="preserve"> </w:t>
        </w:r>
      </w:ins>
    </w:p>
    <w:p w14:paraId="27E48868" w14:textId="77777777" w:rsidR="000A6988" w:rsidRDefault="000A6988" w:rsidP="000A6988">
      <w:pPr>
        <w:rPr>
          <w:ins w:id="376" w:author="Oliver Holland" w:date="2019-03-30T23:50:00Z"/>
          <w:bCs/>
          <w:color w:val="000000" w:themeColor="text1"/>
          <w:szCs w:val="22"/>
        </w:rPr>
      </w:pPr>
    </w:p>
    <w:p w14:paraId="0551BF7F" w14:textId="3F1E6D51" w:rsidR="000A6988" w:rsidRDefault="000A6988" w:rsidP="000A6988">
      <w:pPr>
        <w:rPr>
          <w:ins w:id="377" w:author="Oliver Holland" w:date="2019-03-30T23:50:00Z"/>
          <w:bCs/>
          <w:color w:val="000000" w:themeColor="text1"/>
          <w:szCs w:val="22"/>
        </w:rPr>
      </w:pPr>
      <w:ins w:id="378" w:author="Oliver Holland" w:date="2019-03-30T23:50:00Z">
        <w:r>
          <w:rPr>
            <w:bCs/>
            <w:color w:val="000000" w:themeColor="text1"/>
            <w:szCs w:val="22"/>
          </w:rPr>
          <w:t>[</w:t>
        </w:r>
      </w:ins>
      <w:ins w:id="379" w:author="Oliver Holland" w:date="2019-03-31T00:16:00Z">
        <w:r w:rsidR="00201089">
          <w:rPr>
            <w:bCs/>
            <w:color w:val="000000" w:themeColor="text1"/>
            <w:szCs w:val="22"/>
          </w:rPr>
          <w:t>1</w:t>
        </w:r>
      </w:ins>
      <w:ins w:id="380" w:author="Apurva Mody [2]" w:date="2019-04-07T19:55:00Z">
        <w:r w:rsidR="008C4734">
          <w:rPr>
            <w:bCs/>
            <w:color w:val="000000" w:themeColor="text1"/>
            <w:szCs w:val="22"/>
          </w:rPr>
          <w:t>4</w:t>
        </w:r>
      </w:ins>
      <w:ins w:id="381" w:author="Oliver Holland" w:date="2019-03-30T23:50:00Z">
        <w:r>
          <w:rPr>
            <w:bCs/>
            <w:color w:val="000000" w:themeColor="text1"/>
            <w:szCs w:val="22"/>
          </w:rPr>
          <w:t xml:space="preserve">] </w:t>
        </w:r>
        <w:bookmarkStart w:id="382" w:name="_Hlk5558801"/>
        <w:proofErr w:type="spellStart"/>
        <w:r>
          <w:rPr>
            <w:bCs/>
            <w:color w:val="000000" w:themeColor="text1"/>
            <w:szCs w:val="22"/>
          </w:rPr>
          <w:t>HuWoMobility</w:t>
        </w:r>
        <w:proofErr w:type="spellEnd"/>
        <w:r>
          <w:rPr>
            <w:bCs/>
            <w:color w:val="000000" w:themeColor="text1"/>
            <w:szCs w:val="22"/>
          </w:rPr>
          <w:t xml:space="preserve">,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http://www.huwomo.com</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http://www.huwomo.com</w:t>
        </w:r>
        <w:r>
          <w:rPr>
            <w:bCs/>
            <w:color w:val="000000" w:themeColor="text1"/>
            <w:szCs w:val="22"/>
          </w:rPr>
          <w:fldChar w:fldCharType="end"/>
        </w:r>
        <w:r>
          <w:rPr>
            <w:bCs/>
            <w:color w:val="000000" w:themeColor="text1"/>
            <w:szCs w:val="22"/>
          </w:rPr>
          <w:t xml:space="preserve"> </w:t>
        </w:r>
        <w:bookmarkEnd w:id="382"/>
      </w:ins>
    </w:p>
    <w:p w14:paraId="2C2C2A14" w14:textId="77777777" w:rsidR="000A6988" w:rsidRDefault="000A6988" w:rsidP="000A6988">
      <w:pPr>
        <w:rPr>
          <w:ins w:id="383" w:author="Oliver Holland" w:date="2019-03-30T23:50:00Z"/>
          <w:bCs/>
          <w:color w:val="000000" w:themeColor="text1"/>
          <w:szCs w:val="22"/>
        </w:rPr>
      </w:pPr>
    </w:p>
    <w:p w14:paraId="35570AEC" w14:textId="0D548C74" w:rsidR="000A6988" w:rsidRDefault="000A6988" w:rsidP="000A6988">
      <w:pPr>
        <w:rPr>
          <w:ins w:id="384" w:author="Oliver Holland" w:date="2019-03-30T23:50:00Z"/>
          <w:bCs/>
          <w:color w:val="000000" w:themeColor="text1"/>
          <w:szCs w:val="22"/>
        </w:rPr>
      </w:pPr>
      <w:ins w:id="385" w:author="Oliver Holland" w:date="2019-03-30T23:50:00Z">
        <w:r>
          <w:rPr>
            <w:bCs/>
            <w:color w:val="000000" w:themeColor="text1"/>
            <w:szCs w:val="22"/>
          </w:rPr>
          <w:t>[</w:t>
        </w:r>
      </w:ins>
      <w:ins w:id="386" w:author="Oliver Holland" w:date="2019-03-31T00:16:00Z">
        <w:r w:rsidR="00201089">
          <w:rPr>
            <w:bCs/>
            <w:color w:val="000000" w:themeColor="text1"/>
            <w:szCs w:val="22"/>
          </w:rPr>
          <w:t>1</w:t>
        </w:r>
      </w:ins>
      <w:ins w:id="387" w:author="Apurva Mody [2]" w:date="2019-04-07T19:55:00Z">
        <w:r w:rsidR="008C4734">
          <w:rPr>
            <w:bCs/>
            <w:color w:val="000000" w:themeColor="text1"/>
            <w:szCs w:val="22"/>
          </w:rPr>
          <w:t>5</w:t>
        </w:r>
      </w:ins>
      <w:ins w:id="388" w:author="Oliver Holland" w:date="2019-03-30T23:50:00Z">
        <w:r>
          <w:rPr>
            <w:bCs/>
            <w:color w:val="000000" w:themeColor="text1"/>
            <w:szCs w:val="22"/>
          </w:rPr>
          <w:t xml:space="preserve">] </w:t>
        </w:r>
        <w:proofErr w:type="spellStart"/>
        <w:r>
          <w:rPr>
            <w:bCs/>
            <w:color w:val="000000" w:themeColor="text1"/>
            <w:szCs w:val="22"/>
          </w:rPr>
          <w:t>Westica</w:t>
        </w:r>
        <w:proofErr w:type="spellEnd"/>
        <w:r>
          <w:rPr>
            <w:bCs/>
            <w:color w:val="000000" w:themeColor="text1"/>
            <w:szCs w:val="22"/>
          </w:rPr>
          <w:t xml:space="preserve"> TV white space radios,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https://www.westica.co.uk/products/ultralink-e-band</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https://www.westica.co.uk/products/ultralink-e-band</w:t>
        </w:r>
        <w:r>
          <w:rPr>
            <w:bCs/>
            <w:color w:val="000000" w:themeColor="text1"/>
            <w:szCs w:val="22"/>
          </w:rPr>
          <w:fldChar w:fldCharType="end"/>
        </w:r>
        <w:r>
          <w:rPr>
            <w:bCs/>
            <w:color w:val="000000" w:themeColor="text1"/>
            <w:szCs w:val="22"/>
          </w:rPr>
          <w:t xml:space="preserve"> </w:t>
        </w:r>
      </w:ins>
    </w:p>
    <w:p w14:paraId="674AC86A" w14:textId="77777777" w:rsidR="000A6988" w:rsidRDefault="000A6988" w:rsidP="000A6988">
      <w:pPr>
        <w:rPr>
          <w:ins w:id="389" w:author="Oliver Holland" w:date="2019-03-30T23:50:00Z"/>
          <w:bCs/>
          <w:color w:val="000000" w:themeColor="text1"/>
          <w:szCs w:val="22"/>
        </w:rPr>
      </w:pPr>
    </w:p>
    <w:p w14:paraId="3AF76BB1" w14:textId="7F9CF150" w:rsidR="000A6988" w:rsidRDefault="000A6988" w:rsidP="000A6988">
      <w:pPr>
        <w:rPr>
          <w:ins w:id="390" w:author="Oliver Holland" w:date="2019-03-30T23:50:00Z"/>
          <w:bCs/>
          <w:color w:val="000000" w:themeColor="text1"/>
          <w:szCs w:val="22"/>
        </w:rPr>
      </w:pPr>
      <w:ins w:id="391" w:author="Oliver Holland" w:date="2019-03-30T23:50:00Z">
        <w:r>
          <w:rPr>
            <w:bCs/>
            <w:color w:val="000000" w:themeColor="text1"/>
            <w:szCs w:val="22"/>
          </w:rPr>
          <w:t>[</w:t>
        </w:r>
      </w:ins>
      <w:ins w:id="392" w:author="Oliver Holland" w:date="2019-03-31T00:16:00Z">
        <w:r w:rsidR="00201089">
          <w:rPr>
            <w:bCs/>
            <w:color w:val="000000" w:themeColor="text1"/>
            <w:szCs w:val="22"/>
          </w:rPr>
          <w:t>1</w:t>
        </w:r>
      </w:ins>
      <w:ins w:id="393" w:author="Apurva Mody [2]" w:date="2019-04-07T19:55:00Z">
        <w:r w:rsidR="008C4734">
          <w:rPr>
            <w:bCs/>
            <w:color w:val="000000" w:themeColor="text1"/>
            <w:szCs w:val="22"/>
          </w:rPr>
          <w:t>6</w:t>
        </w:r>
      </w:ins>
      <w:ins w:id="394" w:author="Oliver Holland" w:date="2019-03-30T23:50:00Z">
        <w:r>
          <w:rPr>
            <w:bCs/>
            <w:color w:val="000000" w:themeColor="text1"/>
            <w:szCs w:val="22"/>
          </w:rPr>
          <w:t xml:space="preserve">] </w:t>
        </w:r>
        <w:proofErr w:type="spellStart"/>
        <w:r>
          <w:rPr>
            <w:bCs/>
            <w:color w:val="000000" w:themeColor="text1"/>
            <w:szCs w:val="22"/>
          </w:rPr>
          <w:t>Adaptrum</w:t>
        </w:r>
        <w:proofErr w:type="spellEnd"/>
        <w:r>
          <w:rPr>
            <w:bCs/>
            <w:color w:val="000000" w:themeColor="text1"/>
            <w:szCs w:val="22"/>
          </w:rPr>
          <w:t xml:space="preserve">,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https://www.adaptrum.com</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https://www.adaptrum.com</w:t>
        </w:r>
        <w:r>
          <w:rPr>
            <w:bCs/>
            <w:color w:val="000000" w:themeColor="text1"/>
            <w:szCs w:val="22"/>
          </w:rPr>
          <w:fldChar w:fldCharType="end"/>
        </w:r>
        <w:r>
          <w:rPr>
            <w:bCs/>
            <w:color w:val="000000" w:themeColor="text1"/>
            <w:szCs w:val="22"/>
          </w:rPr>
          <w:t xml:space="preserve"> </w:t>
        </w:r>
      </w:ins>
    </w:p>
    <w:p w14:paraId="40EB2F55" w14:textId="77777777" w:rsidR="000A6988" w:rsidDel="00CD1D8C" w:rsidRDefault="000A6988" w:rsidP="000A6988">
      <w:pPr>
        <w:rPr>
          <w:ins w:id="395" w:author="Oliver Holland" w:date="2019-03-30T23:50:00Z"/>
          <w:del w:id="396" w:author="Apurva Mody [2]" w:date="2019-04-07T19:34:00Z"/>
          <w:bCs/>
          <w:color w:val="000000" w:themeColor="text1"/>
          <w:szCs w:val="22"/>
        </w:rPr>
      </w:pPr>
    </w:p>
    <w:p w14:paraId="31B3122C" w14:textId="77777777" w:rsidR="008B364A" w:rsidDel="001A0B63" w:rsidRDefault="008B364A" w:rsidP="0082527A">
      <w:pPr>
        <w:rPr>
          <w:del w:id="397" w:author="Oliver Holland" w:date="2019-03-31T00:06:00Z"/>
        </w:rPr>
      </w:pPr>
    </w:p>
    <w:p w14:paraId="3DCCF096" w14:textId="77777777" w:rsidR="0020678A" w:rsidRDefault="00DE37F3" w:rsidP="0082527A">
      <w:bookmarkStart w:id="398" w:name="_GoBack"/>
      <w:bookmarkEnd w:id="398"/>
      <w:del w:id="399" w:author="Oliver Holland" w:date="2019-03-31T00:06:00Z">
        <w:r w:rsidDel="001A0B63">
          <w:delText>[</w:delText>
        </w:r>
      </w:del>
      <w:ins w:id="400" w:author="Apurva Mody [2]" w:date="2019-03-28T22:02:00Z">
        <w:del w:id="401" w:author="Oliver Holland" w:date="2019-03-31T00:06:00Z">
          <w:r w:rsidR="00DF016F" w:rsidDel="001A0B63">
            <w:delText>1</w:delText>
          </w:r>
        </w:del>
        <w:del w:id="402" w:author="Oliver Holland" w:date="2019-03-30T23:42:00Z">
          <w:r w:rsidR="00DF016F" w:rsidDel="000A6988">
            <w:delText>0</w:delText>
          </w:r>
        </w:del>
      </w:ins>
      <w:del w:id="403" w:author="Oliver Holland" w:date="2019-03-31T00:06:00Z">
        <w:r w:rsidDel="001A0B63">
          <w:delText xml:space="preserve">6] FCC 3.5 GHz Workshop </w:delText>
        </w:r>
      </w:del>
      <w:ins w:id="404" w:author="Apurva Mody [2]" w:date="2019-03-28T22:22:00Z">
        <w:del w:id="405" w:author="Oliver Holland" w:date="2019-03-31T00:06:00Z">
          <w:r w:rsidR="00293407" w:rsidDel="001A0B63">
            <w:delText>Citizens Bro</w:delText>
          </w:r>
        </w:del>
      </w:ins>
      <w:ins w:id="406" w:author="Apurva Mody [2]" w:date="2019-03-28T22:23:00Z">
        <w:del w:id="407" w:author="Oliver Holland" w:date="2019-03-31T00:06:00Z">
          <w:r w:rsidR="00293407" w:rsidDel="001A0B63">
            <w:delText>adband Radio Service (CBRS) Rules</w:delText>
          </w:r>
        </w:del>
      </w:ins>
      <w:ins w:id="408" w:author="Apurva Mody [2]" w:date="2019-03-28T22:22:00Z">
        <w:del w:id="409" w:author="Oliver Holland" w:date="2019-03-31T00:06:00Z">
          <w:r w:rsidR="00293407" w:rsidDel="001A0B63">
            <w:delText xml:space="preserve"> </w:delText>
          </w:r>
        </w:del>
      </w:ins>
      <w:del w:id="410" w:author="Oliver Holland" w:date="2019-03-31T00:06:00Z">
        <w:r w:rsidDel="001A0B63">
          <w:delText xml:space="preserve">- </w:delText>
        </w:r>
      </w:del>
    </w:p>
    <w:sectPr w:rsidR="0020678A" w:rsidSect="00D9448F">
      <w:headerReference w:type="default" r:id="rId10"/>
      <w:footerReference w:type="default" r:id="rId1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30AD07" w14:textId="77777777" w:rsidR="007A367E" w:rsidRDefault="007A367E">
      <w:r>
        <w:separator/>
      </w:r>
    </w:p>
  </w:endnote>
  <w:endnote w:type="continuationSeparator" w:id="0">
    <w:p w14:paraId="4651DCEB" w14:textId="77777777" w:rsidR="007A367E" w:rsidRDefault="007A36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FE439" w14:textId="77777777" w:rsidR="00D9448F" w:rsidRDefault="00C6012B">
    <w:pPr>
      <w:pStyle w:val="Footer"/>
      <w:tabs>
        <w:tab w:val="clear" w:pos="6480"/>
        <w:tab w:val="center" w:pos="4680"/>
        <w:tab w:val="right" w:pos="9360"/>
      </w:tabs>
    </w:pPr>
    <w:fldSimple w:instr=" SUBJECT  \* MERGEFORMAT ">
      <w:r w:rsidR="00FB64C3">
        <w:t>Submission</w:t>
      </w:r>
    </w:fldSimple>
    <w:r w:rsidR="00D9448F">
      <w:tab/>
      <w:t xml:space="preserve">page </w:t>
    </w:r>
    <w:r w:rsidR="00477A9F">
      <w:fldChar w:fldCharType="begin"/>
    </w:r>
    <w:r w:rsidR="007A52E6">
      <w:instrText xml:space="preserve">page </w:instrText>
    </w:r>
    <w:r w:rsidR="00477A9F">
      <w:fldChar w:fldCharType="separate"/>
    </w:r>
    <w:r w:rsidR="008B6F81">
      <w:rPr>
        <w:noProof/>
      </w:rPr>
      <w:t>6</w:t>
    </w:r>
    <w:r w:rsidR="00477A9F">
      <w:fldChar w:fldCharType="end"/>
    </w:r>
    <w:r w:rsidR="00D9448F">
      <w:tab/>
    </w:r>
    <w:r w:rsidR="00402D6B">
      <w:t>Apurva N. Mody (BAE Systems)</w:t>
    </w:r>
    <w:r w:rsidR="009703F6">
      <w:t xml:space="preserve"> </w:t>
    </w:r>
  </w:p>
  <w:p w14:paraId="4B534DFA" w14:textId="77777777" w:rsidR="00D9448F" w:rsidRDefault="00D944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3FD61" w14:textId="77777777" w:rsidR="007A367E" w:rsidRDefault="007A367E">
      <w:r>
        <w:separator/>
      </w:r>
    </w:p>
  </w:footnote>
  <w:footnote w:type="continuationSeparator" w:id="0">
    <w:p w14:paraId="00D11E24" w14:textId="77777777" w:rsidR="007A367E" w:rsidRDefault="007A36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77849" w14:textId="34B8B31F" w:rsidR="00D9448F" w:rsidRDefault="00DF3626">
    <w:pPr>
      <w:pStyle w:val="Header"/>
      <w:tabs>
        <w:tab w:val="clear" w:pos="6480"/>
        <w:tab w:val="center" w:pos="4680"/>
        <w:tab w:val="right" w:pos="9360"/>
      </w:tabs>
    </w:pPr>
    <w:proofErr w:type="gramStart"/>
    <w:r>
      <w:t xml:space="preserve">March </w:t>
    </w:r>
    <w:r w:rsidR="00402D6B">
      <w:t xml:space="preserve"> 201</w:t>
    </w:r>
    <w:r w:rsidR="00A53509">
      <w:t>9</w:t>
    </w:r>
    <w:proofErr w:type="gramEnd"/>
    <w:r w:rsidR="00D9448F">
      <w:tab/>
    </w:r>
    <w:r w:rsidR="00D9448F">
      <w:tab/>
    </w:r>
    <w:r w:rsidR="00402D6B">
      <w:t>doc.: IEEE 802.22-</w:t>
    </w:r>
    <w:r>
      <w:t>19</w:t>
    </w:r>
    <w:r w:rsidR="00402D6B">
      <w:t>/0</w:t>
    </w:r>
    <w:r>
      <w:t>017</w:t>
    </w:r>
    <w:r w:rsidR="002E623F">
      <w:t>-</w:t>
    </w:r>
    <w:r w:rsidR="009F6C79">
      <w:t>0000</w:t>
    </w:r>
    <w:r w:rsidR="00402D6B">
      <w:t>-0</w:t>
    </w:r>
    <w:r w:rsidR="00A53509">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7844DCF"/>
    <w:multiLevelType w:val="hybridMultilevel"/>
    <w:tmpl w:val="5EFE8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10"/>
  </w:num>
  <w:num w:numId="5">
    <w:abstractNumId w:val="13"/>
  </w:num>
  <w:num w:numId="6">
    <w:abstractNumId w:val="4"/>
  </w:num>
  <w:num w:numId="7">
    <w:abstractNumId w:val="9"/>
  </w:num>
  <w:num w:numId="8">
    <w:abstractNumId w:val="7"/>
  </w:num>
  <w:num w:numId="9">
    <w:abstractNumId w:val="6"/>
  </w:num>
  <w:num w:numId="10">
    <w:abstractNumId w:val="8"/>
  </w:num>
  <w:num w:numId="11">
    <w:abstractNumId w:val="12"/>
  </w:num>
  <w:num w:numId="12">
    <w:abstractNumId w:val="0"/>
  </w:num>
  <w:num w:numId="13">
    <w:abstractNumId w:val="1"/>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purva Mody">
    <w15:presenceInfo w15:providerId="None" w15:userId="Apurva Mody"/>
  </w15:person>
  <w15:person w15:author="Oliver Holland">
    <w15:presenceInfo w15:providerId="Windows Live" w15:userId="9e2dbd76c17cb89c"/>
  </w15:person>
  <w15:person w15:author="Apurva Mody [2]">
    <w15:presenceInfo w15:providerId="Windows Live" w15:userId="2ea4557320eeaa48"/>
  </w15:person>
  <w15:person w15:author="Holland, Oliver">
    <w15:presenceInfo w15:providerId="Windows Live" w15:userId="9e2dbd76c17cb8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33"/>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07C"/>
    <w:rsid w:val="00002DFD"/>
    <w:rsid w:val="000044A4"/>
    <w:rsid w:val="00007713"/>
    <w:rsid w:val="000107B9"/>
    <w:rsid w:val="00014919"/>
    <w:rsid w:val="00015EF4"/>
    <w:rsid w:val="00024360"/>
    <w:rsid w:val="00033396"/>
    <w:rsid w:val="00043036"/>
    <w:rsid w:val="00055E7D"/>
    <w:rsid w:val="000710EE"/>
    <w:rsid w:val="0007157A"/>
    <w:rsid w:val="000869C3"/>
    <w:rsid w:val="00093881"/>
    <w:rsid w:val="000A0E61"/>
    <w:rsid w:val="000A6988"/>
    <w:rsid w:val="000B5CE1"/>
    <w:rsid w:val="000C5D8B"/>
    <w:rsid w:val="000D1F10"/>
    <w:rsid w:val="000D2A05"/>
    <w:rsid w:val="001217D3"/>
    <w:rsid w:val="0012516F"/>
    <w:rsid w:val="00141FC0"/>
    <w:rsid w:val="00145D55"/>
    <w:rsid w:val="0015414A"/>
    <w:rsid w:val="00166290"/>
    <w:rsid w:val="001747E1"/>
    <w:rsid w:val="001819F3"/>
    <w:rsid w:val="00182BFA"/>
    <w:rsid w:val="00182F12"/>
    <w:rsid w:val="001833E3"/>
    <w:rsid w:val="00185B78"/>
    <w:rsid w:val="001A001B"/>
    <w:rsid w:val="001A0B63"/>
    <w:rsid w:val="001B0E3D"/>
    <w:rsid w:val="001B2D96"/>
    <w:rsid w:val="001D1A82"/>
    <w:rsid w:val="001D3C59"/>
    <w:rsid w:val="001D7D37"/>
    <w:rsid w:val="001E21C4"/>
    <w:rsid w:val="001E357B"/>
    <w:rsid w:val="001E5FE9"/>
    <w:rsid w:val="001E74E9"/>
    <w:rsid w:val="00201089"/>
    <w:rsid w:val="00204659"/>
    <w:rsid w:val="0020678A"/>
    <w:rsid w:val="00215540"/>
    <w:rsid w:val="00215AD9"/>
    <w:rsid w:val="00234B01"/>
    <w:rsid w:val="002356FF"/>
    <w:rsid w:val="00237EC8"/>
    <w:rsid w:val="00242413"/>
    <w:rsid w:val="002434CF"/>
    <w:rsid w:val="00244ADA"/>
    <w:rsid w:val="0026226D"/>
    <w:rsid w:val="00263604"/>
    <w:rsid w:val="002663A8"/>
    <w:rsid w:val="00270B6A"/>
    <w:rsid w:val="00282C29"/>
    <w:rsid w:val="0029014D"/>
    <w:rsid w:val="00292432"/>
    <w:rsid w:val="00293407"/>
    <w:rsid w:val="00295921"/>
    <w:rsid w:val="0029592A"/>
    <w:rsid w:val="002A47DB"/>
    <w:rsid w:val="002B01B3"/>
    <w:rsid w:val="002B6171"/>
    <w:rsid w:val="002C06E4"/>
    <w:rsid w:val="002C773A"/>
    <w:rsid w:val="002D6E9A"/>
    <w:rsid w:val="002E5F1C"/>
    <w:rsid w:val="002E623F"/>
    <w:rsid w:val="002F5922"/>
    <w:rsid w:val="0030279E"/>
    <w:rsid w:val="00311A82"/>
    <w:rsid w:val="00316CDA"/>
    <w:rsid w:val="00322B44"/>
    <w:rsid w:val="003245D2"/>
    <w:rsid w:val="003246AE"/>
    <w:rsid w:val="003352BC"/>
    <w:rsid w:val="003414E6"/>
    <w:rsid w:val="003463E8"/>
    <w:rsid w:val="00350B3E"/>
    <w:rsid w:val="00352A1A"/>
    <w:rsid w:val="00353396"/>
    <w:rsid w:val="003543E2"/>
    <w:rsid w:val="0035666A"/>
    <w:rsid w:val="00370725"/>
    <w:rsid w:val="0037268C"/>
    <w:rsid w:val="00380A8F"/>
    <w:rsid w:val="00385AA2"/>
    <w:rsid w:val="00387087"/>
    <w:rsid w:val="003973EA"/>
    <w:rsid w:val="003A7C43"/>
    <w:rsid w:val="003B1C36"/>
    <w:rsid w:val="003B4E56"/>
    <w:rsid w:val="003D6629"/>
    <w:rsid w:val="003D668C"/>
    <w:rsid w:val="003D669A"/>
    <w:rsid w:val="003E0587"/>
    <w:rsid w:val="003E1D8B"/>
    <w:rsid w:val="003E423E"/>
    <w:rsid w:val="003E60DC"/>
    <w:rsid w:val="003F6EA9"/>
    <w:rsid w:val="00402D6B"/>
    <w:rsid w:val="00410898"/>
    <w:rsid w:val="004127CB"/>
    <w:rsid w:val="00417E09"/>
    <w:rsid w:val="00420FAD"/>
    <w:rsid w:val="00422F73"/>
    <w:rsid w:val="00424F2C"/>
    <w:rsid w:val="004420D4"/>
    <w:rsid w:val="004612D9"/>
    <w:rsid w:val="00475969"/>
    <w:rsid w:val="004768D4"/>
    <w:rsid w:val="00477A9F"/>
    <w:rsid w:val="00490523"/>
    <w:rsid w:val="00492E73"/>
    <w:rsid w:val="0049371A"/>
    <w:rsid w:val="00494168"/>
    <w:rsid w:val="00495B83"/>
    <w:rsid w:val="0049700E"/>
    <w:rsid w:val="004A0578"/>
    <w:rsid w:val="004A27AF"/>
    <w:rsid w:val="004A2904"/>
    <w:rsid w:val="004A3EC3"/>
    <w:rsid w:val="004A6A2F"/>
    <w:rsid w:val="004C0370"/>
    <w:rsid w:val="004C0704"/>
    <w:rsid w:val="004C6421"/>
    <w:rsid w:val="004D7A60"/>
    <w:rsid w:val="004E02A8"/>
    <w:rsid w:val="004F7C1F"/>
    <w:rsid w:val="005004F0"/>
    <w:rsid w:val="00510CF2"/>
    <w:rsid w:val="00515386"/>
    <w:rsid w:val="005171A9"/>
    <w:rsid w:val="00525ACE"/>
    <w:rsid w:val="00525CE9"/>
    <w:rsid w:val="005306C8"/>
    <w:rsid w:val="00532EA0"/>
    <w:rsid w:val="0054324E"/>
    <w:rsid w:val="00546DDA"/>
    <w:rsid w:val="005640E1"/>
    <w:rsid w:val="005719A7"/>
    <w:rsid w:val="00572318"/>
    <w:rsid w:val="00583B01"/>
    <w:rsid w:val="00583E0D"/>
    <w:rsid w:val="005A2A2C"/>
    <w:rsid w:val="005B42B2"/>
    <w:rsid w:val="005B567D"/>
    <w:rsid w:val="005C1E0C"/>
    <w:rsid w:val="005C3312"/>
    <w:rsid w:val="005C3A52"/>
    <w:rsid w:val="005D32F8"/>
    <w:rsid w:val="005D43B5"/>
    <w:rsid w:val="005D5F95"/>
    <w:rsid w:val="005E1E4A"/>
    <w:rsid w:val="005E3D03"/>
    <w:rsid w:val="005F4ACF"/>
    <w:rsid w:val="006015AB"/>
    <w:rsid w:val="0060316C"/>
    <w:rsid w:val="00603A4D"/>
    <w:rsid w:val="006112F9"/>
    <w:rsid w:val="00612163"/>
    <w:rsid w:val="00622FD5"/>
    <w:rsid w:val="00630C51"/>
    <w:rsid w:val="006323DD"/>
    <w:rsid w:val="00645422"/>
    <w:rsid w:val="006466AA"/>
    <w:rsid w:val="00650BCF"/>
    <w:rsid w:val="00650DD6"/>
    <w:rsid w:val="00664083"/>
    <w:rsid w:val="0067243C"/>
    <w:rsid w:val="0069209B"/>
    <w:rsid w:val="00694962"/>
    <w:rsid w:val="006A1E3A"/>
    <w:rsid w:val="006A51DD"/>
    <w:rsid w:val="006B15FB"/>
    <w:rsid w:val="006B45C3"/>
    <w:rsid w:val="006C222B"/>
    <w:rsid w:val="006C7574"/>
    <w:rsid w:val="006D0C85"/>
    <w:rsid w:val="006D48D5"/>
    <w:rsid w:val="006E32EA"/>
    <w:rsid w:val="006E3A19"/>
    <w:rsid w:val="006E49B5"/>
    <w:rsid w:val="006F181F"/>
    <w:rsid w:val="007019C2"/>
    <w:rsid w:val="0070549D"/>
    <w:rsid w:val="007079C5"/>
    <w:rsid w:val="00707C7E"/>
    <w:rsid w:val="007137EF"/>
    <w:rsid w:val="007175B8"/>
    <w:rsid w:val="007206BB"/>
    <w:rsid w:val="00720B67"/>
    <w:rsid w:val="0072127E"/>
    <w:rsid w:val="00726A6D"/>
    <w:rsid w:val="007359D8"/>
    <w:rsid w:val="00736D34"/>
    <w:rsid w:val="00755B7A"/>
    <w:rsid w:val="00761505"/>
    <w:rsid w:val="007630BF"/>
    <w:rsid w:val="007833D8"/>
    <w:rsid w:val="007A205C"/>
    <w:rsid w:val="007A367E"/>
    <w:rsid w:val="007A52E6"/>
    <w:rsid w:val="007A55F8"/>
    <w:rsid w:val="007B0B5C"/>
    <w:rsid w:val="007B4E6E"/>
    <w:rsid w:val="007B5DD8"/>
    <w:rsid w:val="007B6FB5"/>
    <w:rsid w:val="007C21DB"/>
    <w:rsid w:val="007C75C4"/>
    <w:rsid w:val="007D2624"/>
    <w:rsid w:val="007D34EE"/>
    <w:rsid w:val="007D5738"/>
    <w:rsid w:val="007E1FF8"/>
    <w:rsid w:val="007F3FDE"/>
    <w:rsid w:val="00802051"/>
    <w:rsid w:val="008204B6"/>
    <w:rsid w:val="0082527A"/>
    <w:rsid w:val="0083139B"/>
    <w:rsid w:val="008351C8"/>
    <w:rsid w:val="00835A01"/>
    <w:rsid w:val="00851533"/>
    <w:rsid w:val="00852167"/>
    <w:rsid w:val="008530A5"/>
    <w:rsid w:val="0085464A"/>
    <w:rsid w:val="00865C6D"/>
    <w:rsid w:val="00873A9B"/>
    <w:rsid w:val="008763AD"/>
    <w:rsid w:val="00880F64"/>
    <w:rsid w:val="00881E33"/>
    <w:rsid w:val="00886AA0"/>
    <w:rsid w:val="0089539E"/>
    <w:rsid w:val="008A10B1"/>
    <w:rsid w:val="008B010A"/>
    <w:rsid w:val="008B364A"/>
    <w:rsid w:val="008B6F81"/>
    <w:rsid w:val="008C1616"/>
    <w:rsid w:val="008C4734"/>
    <w:rsid w:val="008D0C6C"/>
    <w:rsid w:val="008D278D"/>
    <w:rsid w:val="008D4624"/>
    <w:rsid w:val="008E0073"/>
    <w:rsid w:val="008E3CE5"/>
    <w:rsid w:val="008F4D49"/>
    <w:rsid w:val="008F7C57"/>
    <w:rsid w:val="00900F9B"/>
    <w:rsid w:val="00902216"/>
    <w:rsid w:val="009056BA"/>
    <w:rsid w:val="00923C4A"/>
    <w:rsid w:val="00927F22"/>
    <w:rsid w:val="0093626D"/>
    <w:rsid w:val="00937636"/>
    <w:rsid w:val="00942493"/>
    <w:rsid w:val="00950C0A"/>
    <w:rsid w:val="00953981"/>
    <w:rsid w:val="0096330C"/>
    <w:rsid w:val="009655E4"/>
    <w:rsid w:val="00965C02"/>
    <w:rsid w:val="00970066"/>
    <w:rsid w:val="00970208"/>
    <w:rsid w:val="009703F6"/>
    <w:rsid w:val="00973BBB"/>
    <w:rsid w:val="009940BF"/>
    <w:rsid w:val="00995967"/>
    <w:rsid w:val="00996DDF"/>
    <w:rsid w:val="00997F12"/>
    <w:rsid w:val="009A24DF"/>
    <w:rsid w:val="009C1606"/>
    <w:rsid w:val="009C2A04"/>
    <w:rsid w:val="009D3C21"/>
    <w:rsid w:val="009F2B65"/>
    <w:rsid w:val="009F6C79"/>
    <w:rsid w:val="00A00A4D"/>
    <w:rsid w:val="00A010F9"/>
    <w:rsid w:val="00A05AAF"/>
    <w:rsid w:val="00A10AE9"/>
    <w:rsid w:val="00A17DAB"/>
    <w:rsid w:val="00A20F9C"/>
    <w:rsid w:val="00A2586E"/>
    <w:rsid w:val="00A34A29"/>
    <w:rsid w:val="00A42BF7"/>
    <w:rsid w:val="00A42F9A"/>
    <w:rsid w:val="00A4536F"/>
    <w:rsid w:val="00A47B23"/>
    <w:rsid w:val="00A53509"/>
    <w:rsid w:val="00A61F54"/>
    <w:rsid w:val="00A6607C"/>
    <w:rsid w:val="00A70AB8"/>
    <w:rsid w:val="00A8504C"/>
    <w:rsid w:val="00A874A6"/>
    <w:rsid w:val="00A978A8"/>
    <w:rsid w:val="00AB2210"/>
    <w:rsid w:val="00AB5DB5"/>
    <w:rsid w:val="00AB7723"/>
    <w:rsid w:val="00AC3289"/>
    <w:rsid w:val="00AC6879"/>
    <w:rsid w:val="00AC76F4"/>
    <w:rsid w:val="00AD023A"/>
    <w:rsid w:val="00AD1DF4"/>
    <w:rsid w:val="00AD5E50"/>
    <w:rsid w:val="00AF51BF"/>
    <w:rsid w:val="00AF6E82"/>
    <w:rsid w:val="00B005CB"/>
    <w:rsid w:val="00B16C47"/>
    <w:rsid w:val="00B17638"/>
    <w:rsid w:val="00B27E12"/>
    <w:rsid w:val="00B37BF1"/>
    <w:rsid w:val="00B41ACC"/>
    <w:rsid w:val="00B46323"/>
    <w:rsid w:val="00B46E3B"/>
    <w:rsid w:val="00B533CE"/>
    <w:rsid w:val="00B71C7B"/>
    <w:rsid w:val="00B734C7"/>
    <w:rsid w:val="00B7569F"/>
    <w:rsid w:val="00B77DA2"/>
    <w:rsid w:val="00B907F0"/>
    <w:rsid w:val="00B93779"/>
    <w:rsid w:val="00B95160"/>
    <w:rsid w:val="00B96BF2"/>
    <w:rsid w:val="00BA57DC"/>
    <w:rsid w:val="00BA7ECA"/>
    <w:rsid w:val="00BB7339"/>
    <w:rsid w:val="00BC0935"/>
    <w:rsid w:val="00BC3F4A"/>
    <w:rsid w:val="00BC5EC8"/>
    <w:rsid w:val="00BD7100"/>
    <w:rsid w:val="00BD7A92"/>
    <w:rsid w:val="00BE3541"/>
    <w:rsid w:val="00BE3F34"/>
    <w:rsid w:val="00BE7D4C"/>
    <w:rsid w:val="00C021B5"/>
    <w:rsid w:val="00C06B4E"/>
    <w:rsid w:val="00C22A09"/>
    <w:rsid w:val="00C24E0C"/>
    <w:rsid w:val="00C25D8B"/>
    <w:rsid w:val="00C30C80"/>
    <w:rsid w:val="00C376B1"/>
    <w:rsid w:val="00C422F5"/>
    <w:rsid w:val="00C55546"/>
    <w:rsid w:val="00C6012B"/>
    <w:rsid w:val="00C60FF0"/>
    <w:rsid w:val="00C63C5F"/>
    <w:rsid w:val="00C7466C"/>
    <w:rsid w:val="00C75E01"/>
    <w:rsid w:val="00C776D3"/>
    <w:rsid w:val="00C833FD"/>
    <w:rsid w:val="00C84A84"/>
    <w:rsid w:val="00C86224"/>
    <w:rsid w:val="00C970CF"/>
    <w:rsid w:val="00CB08C2"/>
    <w:rsid w:val="00CC0834"/>
    <w:rsid w:val="00CC7E69"/>
    <w:rsid w:val="00CD0E4C"/>
    <w:rsid w:val="00CD1D8C"/>
    <w:rsid w:val="00CD450D"/>
    <w:rsid w:val="00CD6246"/>
    <w:rsid w:val="00CD79C5"/>
    <w:rsid w:val="00CE2105"/>
    <w:rsid w:val="00CE6882"/>
    <w:rsid w:val="00CF7823"/>
    <w:rsid w:val="00D0620A"/>
    <w:rsid w:val="00D12632"/>
    <w:rsid w:val="00D304F3"/>
    <w:rsid w:val="00D3457D"/>
    <w:rsid w:val="00D40585"/>
    <w:rsid w:val="00D42986"/>
    <w:rsid w:val="00D52489"/>
    <w:rsid w:val="00D6045E"/>
    <w:rsid w:val="00D60709"/>
    <w:rsid w:val="00D76AB2"/>
    <w:rsid w:val="00D81D7F"/>
    <w:rsid w:val="00D868CA"/>
    <w:rsid w:val="00D86F5A"/>
    <w:rsid w:val="00D9087D"/>
    <w:rsid w:val="00D93C80"/>
    <w:rsid w:val="00D9448F"/>
    <w:rsid w:val="00D948BF"/>
    <w:rsid w:val="00D96207"/>
    <w:rsid w:val="00DA2727"/>
    <w:rsid w:val="00DA3220"/>
    <w:rsid w:val="00DA4646"/>
    <w:rsid w:val="00DA680B"/>
    <w:rsid w:val="00DB1D60"/>
    <w:rsid w:val="00DC0095"/>
    <w:rsid w:val="00DC1062"/>
    <w:rsid w:val="00DC63B1"/>
    <w:rsid w:val="00DD4301"/>
    <w:rsid w:val="00DE37F3"/>
    <w:rsid w:val="00DF016F"/>
    <w:rsid w:val="00DF3626"/>
    <w:rsid w:val="00DF5D90"/>
    <w:rsid w:val="00DF656B"/>
    <w:rsid w:val="00E039A1"/>
    <w:rsid w:val="00E05E15"/>
    <w:rsid w:val="00E073B3"/>
    <w:rsid w:val="00E12522"/>
    <w:rsid w:val="00E1344A"/>
    <w:rsid w:val="00E23782"/>
    <w:rsid w:val="00E2383D"/>
    <w:rsid w:val="00E269DC"/>
    <w:rsid w:val="00E4302E"/>
    <w:rsid w:val="00E44360"/>
    <w:rsid w:val="00E64C23"/>
    <w:rsid w:val="00E65A8D"/>
    <w:rsid w:val="00E840D1"/>
    <w:rsid w:val="00E86EE5"/>
    <w:rsid w:val="00E8773F"/>
    <w:rsid w:val="00E9284E"/>
    <w:rsid w:val="00E97200"/>
    <w:rsid w:val="00EA6332"/>
    <w:rsid w:val="00EA688A"/>
    <w:rsid w:val="00EC45C2"/>
    <w:rsid w:val="00EC46F3"/>
    <w:rsid w:val="00EC679C"/>
    <w:rsid w:val="00EE2B85"/>
    <w:rsid w:val="00EE6000"/>
    <w:rsid w:val="00EF22C8"/>
    <w:rsid w:val="00EF7F89"/>
    <w:rsid w:val="00F05018"/>
    <w:rsid w:val="00F05152"/>
    <w:rsid w:val="00F06096"/>
    <w:rsid w:val="00F13F98"/>
    <w:rsid w:val="00F179BD"/>
    <w:rsid w:val="00F25029"/>
    <w:rsid w:val="00F25F91"/>
    <w:rsid w:val="00F350E3"/>
    <w:rsid w:val="00F420B6"/>
    <w:rsid w:val="00F47473"/>
    <w:rsid w:val="00F54117"/>
    <w:rsid w:val="00F6250A"/>
    <w:rsid w:val="00F71DE4"/>
    <w:rsid w:val="00F747DE"/>
    <w:rsid w:val="00F80348"/>
    <w:rsid w:val="00F82A23"/>
    <w:rsid w:val="00F86AC9"/>
    <w:rsid w:val="00F91B14"/>
    <w:rsid w:val="00F94E9B"/>
    <w:rsid w:val="00F952AD"/>
    <w:rsid w:val="00FA4C1C"/>
    <w:rsid w:val="00FA66EF"/>
    <w:rsid w:val="00FB0689"/>
    <w:rsid w:val="00FB080A"/>
    <w:rsid w:val="00FB4448"/>
    <w:rsid w:val="00FB50B1"/>
    <w:rsid w:val="00FB64C3"/>
    <w:rsid w:val="00FC0EA6"/>
    <w:rsid w:val="00FC3381"/>
    <w:rsid w:val="00FC4858"/>
    <w:rsid w:val="00FE757C"/>
    <w:rsid w:val="00FF0512"/>
    <w:rsid w:val="00FF06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incell="f" fillcolor="white">
      <v:fill color="white"/>
    </o:shapedefaults>
    <o:shapelayout v:ext="edit">
      <o:idmap v:ext="edit" data="1"/>
    </o:shapelayout>
  </w:shapeDefaults>
  <w:decimalSymbol w:val="."/>
  <w:listSeparator w:val=","/>
  <w14:docId w14:val="7A366886"/>
  <w15:docId w15:val="{34FB931E-5ED1-4987-A102-DC7B2E684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character" w:styleId="UnresolvedMention">
    <w:name w:val="Unresolved Mention"/>
    <w:basedOn w:val="DefaultParagraphFont"/>
    <w:uiPriority w:val="99"/>
    <w:semiHidden/>
    <w:unhideWhenUsed/>
    <w:rsid w:val="009655E4"/>
    <w:rPr>
      <w:color w:val="605E5C"/>
      <w:shd w:val="clear" w:color="auto" w:fill="E1DFDD"/>
    </w:rPr>
  </w:style>
  <w:style w:type="character" w:styleId="CommentReference">
    <w:name w:val="annotation reference"/>
    <w:basedOn w:val="DefaultParagraphFont"/>
    <w:uiPriority w:val="99"/>
    <w:semiHidden/>
    <w:unhideWhenUsed/>
    <w:rsid w:val="00EA688A"/>
    <w:rPr>
      <w:sz w:val="16"/>
      <w:szCs w:val="16"/>
    </w:rPr>
  </w:style>
  <w:style w:type="paragraph" w:styleId="CommentText">
    <w:name w:val="annotation text"/>
    <w:basedOn w:val="Normal"/>
    <w:link w:val="CommentTextChar"/>
    <w:uiPriority w:val="99"/>
    <w:semiHidden/>
    <w:unhideWhenUsed/>
    <w:rsid w:val="00EA688A"/>
    <w:rPr>
      <w:sz w:val="20"/>
    </w:rPr>
  </w:style>
  <w:style w:type="character" w:customStyle="1" w:styleId="CommentTextChar">
    <w:name w:val="Comment Text Char"/>
    <w:basedOn w:val="DefaultParagraphFont"/>
    <w:link w:val="CommentText"/>
    <w:uiPriority w:val="99"/>
    <w:semiHidden/>
    <w:rsid w:val="00EA688A"/>
    <w:rPr>
      <w:lang w:val="en-GB" w:eastAsia="en-US"/>
    </w:rPr>
  </w:style>
  <w:style w:type="paragraph" w:styleId="CommentSubject">
    <w:name w:val="annotation subject"/>
    <w:basedOn w:val="CommentText"/>
    <w:next w:val="CommentText"/>
    <w:link w:val="CommentSubjectChar"/>
    <w:uiPriority w:val="99"/>
    <w:semiHidden/>
    <w:unhideWhenUsed/>
    <w:rsid w:val="00EA688A"/>
    <w:rPr>
      <w:b/>
      <w:bCs/>
    </w:rPr>
  </w:style>
  <w:style w:type="character" w:customStyle="1" w:styleId="CommentSubjectChar">
    <w:name w:val="Comment Subject Char"/>
    <w:basedOn w:val="CommentTextChar"/>
    <w:link w:val="CommentSubject"/>
    <w:uiPriority w:val="99"/>
    <w:semiHidden/>
    <w:rsid w:val="00EA688A"/>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SpaceAlliance.or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ynamicspectrumalliance.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BF91C-32F2-4D41-A9DD-01732DE4B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802-22-Submission-Portrait</Template>
  <TotalTime>290</TotalTime>
  <Pages>7</Pages>
  <Words>2966</Words>
  <Characters>16908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19835</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 Mody</cp:lastModifiedBy>
  <cp:revision>9</cp:revision>
  <cp:lastPrinted>2014-02-15T02:22:00Z</cp:lastPrinted>
  <dcterms:created xsi:type="dcterms:W3CDTF">2019-04-07T22:16:00Z</dcterms:created>
  <dcterms:modified xsi:type="dcterms:W3CDTF">2019-04-08T03:15:00Z</dcterms:modified>
</cp:coreProperties>
</file>