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A5C" w:rsidRDefault="006D12CA">
      <w:pPr>
        <w:spacing w:before="37"/>
        <w:ind w:left="120"/>
        <w:rPr>
          <w:rFonts w:ascii="Times New Roman" w:eastAsia="Times New Roman" w:hAnsi="Times New Roman" w:cs="Times New Roman"/>
          <w:sz w:val="29"/>
          <w:szCs w:val="29"/>
        </w:rPr>
      </w:pPr>
      <w:bookmarkStart w:id="0" w:name="20180127205636-29844-dlz34j9x"/>
      <w:bookmarkEnd w:id="0"/>
      <w:r>
        <w:rPr>
          <w:rFonts w:ascii="Times New Roman"/>
          <w:b/>
          <w:sz w:val="29"/>
        </w:rPr>
        <w:t>P802.22.3</w:t>
      </w:r>
    </w:p>
    <w:p w:rsidR="00533A5C" w:rsidRDefault="00533A5C">
      <w:pPr>
        <w:spacing w:before="11"/>
        <w:rPr>
          <w:rFonts w:ascii="Times New Roman" w:eastAsia="Times New Roman" w:hAnsi="Times New Roman" w:cs="Times New Roman"/>
          <w:b/>
          <w:bCs/>
          <w:sz w:val="9"/>
          <w:szCs w:val="9"/>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3175" r="3810" b="4445"/>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32" name="Group 32"/>
                        <wpg:cNvGrpSpPr>
                          <a:grpSpLocks/>
                        </wpg:cNvGrpSpPr>
                        <wpg:grpSpPr bwMode="auto">
                          <a:xfrm>
                            <a:off x="9" y="9"/>
                            <a:ext cx="11520" cy="2"/>
                            <a:chOff x="9" y="9"/>
                            <a:chExt cx="11520" cy="2"/>
                          </a:xfrm>
                        </wpg:grpSpPr>
                        <wps:wsp>
                          <wps:cNvPr id="33" name="Freeform 33"/>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C1964B4" id="Group 31"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">
                <v:group id="Group 32"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 id="Freeform 33"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" path="m,l11520,e" filled="f" strokeweight=".9pt">
                    <v:path arrowok="t" o:connecttype="custom" o:connectlocs="0,0;11520,0" o:connectangles="0,0"/>
                  </v:shape>
                </v:group>
                <w10:anchorlock/>
              </v:group>
            </w:pict>
          </mc:Fallback>
        </mc:AlternateContent>
      </w:r>
    </w:p>
    <w:p w:rsidR="00533A5C" w:rsidRDefault="006D12CA">
      <w:pPr>
        <w:spacing w:before="122" w:line="250" w:lineRule="auto"/>
        <w:ind w:left="120" w:right="7514"/>
        <w:rPr>
          <w:rFonts w:ascii="Times New Roman" w:eastAsia="Times New Roman" w:hAnsi="Times New Roman" w:cs="Times New Roman"/>
          <w:sz w:val="20"/>
          <w:szCs w:val="20"/>
        </w:rPr>
      </w:pPr>
      <w:r>
        <w:rPr>
          <w:rFonts w:ascii="Times New Roman"/>
          <w:b/>
          <w:sz w:val="20"/>
        </w:rPr>
        <w:t xml:space="preserve">Submitter Email: </w:t>
      </w:r>
      <w:hyperlink r:id="rId7">
        <w:r>
          <w:rPr>
            <w:rFonts w:ascii="Times New Roman"/>
            <w:sz w:val="20"/>
            <w:u w:val="single" w:color="000000"/>
          </w:rPr>
          <w:t>apurva_mody@yahoo.com</w:t>
        </w:r>
      </w:hyperlink>
      <w:r>
        <w:rPr>
          <w:rFonts w:ascii="Times New Roman"/>
          <w:sz w:val="20"/>
        </w:rPr>
        <w:t xml:space="preserve"> </w:t>
      </w:r>
      <w:r>
        <w:rPr>
          <w:rFonts w:ascii="Times New Roman"/>
          <w:b/>
          <w:sz w:val="20"/>
        </w:rPr>
        <w:t xml:space="preserve">Type of Project: </w:t>
      </w:r>
      <w:r>
        <w:rPr>
          <w:rFonts w:ascii="Times New Roman"/>
          <w:sz w:val="20"/>
        </w:rPr>
        <w:t xml:space="preserve">Modify Existing Approved PAR </w:t>
      </w:r>
      <w:proofErr w:type="spellStart"/>
      <w:r>
        <w:rPr>
          <w:rFonts w:ascii="Times New Roman"/>
          <w:b/>
          <w:sz w:val="20"/>
        </w:rPr>
        <w:t>PAR</w:t>
      </w:r>
      <w:proofErr w:type="spellEnd"/>
      <w:r>
        <w:rPr>
          <w:rFonts w:ascii="Times New Roman"/>
          <w:b/>
          <w:sz w:val="20"/>
        </w:rPr>
        <w:t xml:space="preserve"> Request Date: </w:t>
      </w:r>
      <w:r>
        <w:rPr>
          <w:rFonts w:ascii="Times New Roman"/>
          <w:sz w:val="20"/>
        </w:rPr>
        <w:t>27-Jan-2018</w:t>
      </w:r>
    </w:p>
    <w:p w:rsidR="00533A5C" w:rsidRDefault="006D12CA">
      <w:pPr>
        <w:pStyle w:val="Heading1"/>
        <w:spacing w:before="0" w:line="250" w:lineRule="auto"/>
        <w:ind w:right="9458"/>
        <w:rPr>
          <w:b w:val="0"/>
          <w:bCs w:val="0"/>
        </w:rPr>
      </w:pPr>
      <w:r>
        <w:t>PAR Approval Date: PAR Expiration Date:</w:t>
      </w:r>
    </w:p>
    <w:p w:rsidR="00533A5C" w:rsidRDefault="006D12CA">
      <w:pPr>
        <w:pStyle w:val="BodyText"/>
      </w:pPr>
      <w:r>
        <w:rPr>
          <w:b/>
        </w:rPr>
        <w:t xml:space="preserve">Status: </w:t>
      </w:r>
      <w:r>
        <w:t>Unapproved PAR, Modification to a Previously Approved PAR</w:t>
      </w:r>
    </w:p>
    <w:p w:rsidR="00533A5C" w:rsidRDefault="006D12CA">
      <w:pPr>
        <w:spacing w:before="10"/>
        <w:ind w:left="120"/>
        <w:rPr>
          <w:rFonts w:ascii="Times New Roman" w:eastAsia="Times New Roman" w:hAnsi="Times New Roman" w:cs="Times New Roman"/>
          <w:sz w:val="20"/>
          <w:szCs w:val="20"/>
        </w:rPr>
      </w:pPr>
      <w:r>
        <w:rPr>
          <w:rFonts w:ascii="Times New Roman"/>
          <w:b/>
          <w:sz w:val="20"/>
        </w:rPr>
        <w:t xml:space="preserve">Root PAR: </w:t>
      </w:r>
      <w:proofErr w:type="gramStart"/>
      <w:r>
        <w:rPr>
          <w:rFonts w:ascii="Times New Roman"/>
          <w:sz w:val="20"/>
        </w:rPr>
        <w:t xml:space="preserve">P802.22.3 </w:t>
      </w:r>
      <w:r>
        <w:rPr>
          <w:rFonts w:ascii="Times New Roman"/>
          <w:spacing w:val="10"/>
          <w:sz w:val="20"/>
        </w:rPr>
        <w:t xml:space="preserve"> </w:t>
      </w:r>
      <w:r>
        <w:rPr>
          <w:rFonts w:ascii="Times New Roman"/>
          <w:b/>
          <w:sz w:val="20"/>
        </w:rPr>
        <w:t>Approved</w:t>
      </w:r>
      <w:proofErr w:type="gramEnd"/>
      <w:r>
        <w:rPr>
          <w:rFonts w:ascii="Times New Roman"/>
          <w:b/>
          <w:sz w:val="20"/>
        </w:rPr>
        <w:t xml:space="preserve"> on: </w:t>
      </w:r>
      <w:r>
        <w:rPr>
          <w:rFonts w:ascii="Times New Roman"/>
          <w:sz w:val="20"/>
        </w:rPr>
        <w:t>21-Aug-2014</w:t>
      </w:r>
    </w:p>
    <w:p w:rsidR="00533A5C" w:rsidRDefault="00533A5C">
      <w:pPr>
        <w:spacing w:before="2"/>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4445" r="3810" b="3175"/>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29" name="Group 29"/>
                        <wpg:cNvGrpSpPr>
                          <a:grpSpLocks/>
                        </wpg:cNvGrpSpPr>
                        <wpg:grpSpPr bwMode="auto">
                          <a:xfrm>
                            <a:off x="9" y="9"/>
                            <a:ext cx="11520" cy="2"/>
                            <a:chOff x="9" y="9"/>
                            <a:chExt cx="11520" cy="2"/>
                          </a:xfrm>
                        </wpg:grpSpPr>
                        <wps:wsp>
                          <wps:cNvPr id="30" name="Freeform 30"/>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E9390E6" id="Group 28"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">
                <v:group id="Group 29"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30"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" path="m,l11520,e" filled="f" strokeweight=".9pt">
                    <v:path arrowok="t" o:connecttype="custom" o:connectlocs="0,0;11520,0" o:connectangles="0,0"/>
                  </v:shape>
                </v:group>
                <w10:anchorlock/>
              </v:group>
            </w:pict>
          </mc:Fallback>
        </mc:AlternateContent>
      </w:r>
    </w:p>
    <w:p w:rsidR="00533A5C" w:rsidRDefault="006D12CA">
      <w:pPr>
        <w:numPr>
          <w:ilvl w:val="1"/>
          <w:numId w:val="7"/>
        </w:numPr>
        <w:tabs>
          <w:tab w:val="left" w:pos="420"/>
        </w:tabs>
        <w:spacing w:before="120"/>
        <w:rPr>
          <w:rFonts w:ascii="Times New Roman" w:eastAsia="Times New Roman" w:hAnsi="Times New Roman" w:cs="Times New Roman"/>
          <w:sz w:val="20"/>
          <w:szCs w:val="20"/>
        </w:rPr>
      </w:pPr>
      <w:r>
        <w:rPr>
          <w:rFonts w:ascii="Times New Roman"/>
          <w:b/>
          <w:sz w:val="20"/>
        </w:rPr>
        <w:t xml:space="preserve">Project Number: </w:t>
      </w:r>
      <w:r>
        <w:rPr>
          <w:rFonts w:ascii="Times New Roman"/>
          <w:sz w:val="20"/>
        </w:rPr>
        <w:t>P802.22.3</w:t>
      </w:r>
    </w:p>
    <w:p w:rsidR="00533A5C" w:rsidRDefault="006D12CA">
      <w:pPr>
        <w:numPr>
          <w:ilvl w:val="1"/>
          <w:numId w:val="7"/>
        </w:numPr>
        <w:tabs>
          <w:tab w:val="left" w:pos="420"/>
        </w:tabs>
        <w:spacing w:before="10"/>
        <w:rPr>
          <w:rFonts w:ascii="Times New Roman" w:eastAsia="Times New Roman" w:hAnsi="Times New Roman" w:cs="Times New Roman"/>
          <w:sz w:val="20"/>
          <w:szCs w:val="20"/>
        </w:rPr>
      </w:pPr>
      <w:r>
        <w:rPr>
          <w:rFonts w:ascii="Times New Roman"/>
          <w:b/>
          <w:sz w:val="20"/>
        </w:rPr>
        <w:t xml:space="preserve">Type of Document: </w:t>
      </w:r>
      <w:r>
        <w:rPr>
          <w:rFonts w:ascii="Times New Roman"/>
          <w:sz w:val="20"/>
        </w:rPr>
        <w:t>Standard</w:t>
      </w:r>
    </w:p>
    <w:p w:rsidR="00533A5C" w:rsidRDefault="006D12CA">
      <w:pPr>
        <w:numPr>
          <w:ilvl w:val="1"/>
          <w:numId w:val="7"/>
        </w:numPr>
        <w:tabs>
          <w:tab w:val="left" w:pos="420"/>
        </w:tabs>
        <w:spacing w:before="10"/>
        <w:rPr>
          <w:rFonts w:ascii="Times New Roman" w:eastAsia="Times New Roman" w:hAnsi="Times New Roman" w:cs="Times New Roman"/>
          <w:sz w:val="20"/>
          <w:szCs w:val="20"/>
        </w:rPr>
      </w:pPr>
      <w:r>
        <w:rPr>
          <w:rFonts w:ascii="Times New Roman"/>
          <w:b/>
          <w:sz w:val="20"/>
        </w:rPr>
        <w:t xml:space="preserve">Life Cycle: </w:t>
      </w:r>
      <w:r>
        <w:rPr>
          <w:rFonts w:ascii="Times New Roman"/>
          <w:sz w:val="20"/>
        </w:rPr>
        <w:t>Full Use</w:t>
      </w:r>
    </w:p>
    <w:p w:rsidR="00533A5C" w:rsidRDefault="00533A5C">
      <w:pPr>
        <w:spacing w:before="1"/>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5080" r="3810" b="2540"/>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26" name="Group 26"/>
                        <wpg:cNvGrpSpPr>
                          <a:grpSpLocks/>
                        </wpg:cNvGrpSpPr>
                        <wpg:grpSpPr bwMode="auto">
                          <a:xfrm>
                            <a:off x="9" y="9"/>
                            <a:ext cx="11520" cy="2"/>
                            <a:chOff x="9" y="9"/>
                            <a:chExt cx="11520" cy="2"/>
                          </a:xfrm>
                        </wpg:grpSpPr>
                        <wps:wsp>
                          <wps:cNvPr id="27" name="Freeform 27"/>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30B7D29" id="Group 25"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">
                <v:group id="Group 26"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27"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" path="m,l11520,e" filled="f" strokeweight=".9pt">
                    <v:path arrowok="t" o:connecttype="custom" o:connectlocs="0,0;11520,0" o:connectangles="0,0"/>
                  </v:shape>
                </v:group>
                <w10:anchorlock/>
              </v:group>
            </w:pict>
          </mc:Fallback>
        </mc:AlternateContent>
      </w:r>
    </w:p>
    <w:p w:rsidR="00533A5C" w:rsidRDefault="006D12CA">
      <w:pPr>
        <w:pStyle w:val="BodyText"/>
        <w:spacing w:before="121"/>
      </w:pPr>
      <w:r>
        <w:rPr>
          <w:b/>
        </w:rPr>
        <w:t xml:space="preserve">2.1 Title: </w:t>
      </w:r>
      <w:r>
        <w:t>Standard for Spectrum Characterization and Occupancy Sensing</w:t>
      </w:r>
    </w:p>
    <w:p w:rsidR="00533A5C" w:rsidRDefault="00533A5C">
      <w:pPr>
        <w:spacing w:before="2"/>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6985" r="3810" b="635"/>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23" name="Group 23"/>
                        <wpg:cNvGrpSpPr>
                          <a:grpSpLocks/>
                        </wpg:cNvGrpSpPr>
                        <wpg:grpSpPr bwMode="auto">
                          <a:xfrm>
                            <a:off x="9" y="9"/>
                            <a:ext cx="11520" cy="2"/>
                            <a:chOff x="9" y="9"/>
                            <a:chExt cx="11520" cy="2"/>
                          </a:xfrm>
                        </wpg:grpSpPr>
                        <wps:wsp>
                          <wps:cNvPr id="24" name="Freeform 24"/>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5A86CF5" id="Group 22"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">
                <v:group id="Group 23"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24"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" path="m,l11520,e" filled="f" strokeweight=".9pt">
                    <v:path arrowok="t" o:connecttype="custom" o:connectlocs="0,0;11520,0" o:connectangles="0,0"/>
                  </v:shape>
                </v:group>
                <w10:anchorlock/>
              </v:group>
            </w:pict>
          </mc:Fallback>
        </mc:AlternateContent>
      </w:r>
    </w:p>
    <w:p w:rsidR="00533A5C" w:rsidRDefault="006D12CA">
      <w:pPr>
        <w:pStyle w:val="BodyText"/>
        <w:numPr>
          <w:ilvl w:val="1"/>
          <w:numId w:val="6"/>
        </w:numPr>
        <w:tabs>
          <w:tab w:val="left" w:pos="420"/>
        </w:tabs>
        <w:spacing w:before="120"/>
      </w:pPr>
      <w:r>
        <w:rPr>
          <w:b/>
        </w:rPr>
        <w:t xml:space="preserve">Working Group: </w:t>
      </w:r>
      <w:r>
        <w:t>Wireless Regional Area Networks Working Group (C/LM/WG802.22)</w:t>
      </w:r>
    </w:p>
    <w:p w:rsidR="00533A5C" w:rsidRDefault="006D12CA">
      <w:pPr>
        <w:pStyle w:val="Heading1"/>
        <w:spacing w:line="250" w:lineRule="auto"/>
        <w:ind w:left="270" w:right="7514" w:hanging="150"/>
        <w:rPr>
          <w:rFonts w:cs="Times New Roman"/>
          <w:b w:val="0"/>
          <w:bCs w:val="0"/>
        </w:rPr>
      </w:pPr>
      <w:r>
        <w:t xml:space="preserve">Contact Information for Working Group Chair Name: </w:t>
      </w:r>
      <w:r>
        <w:rPr>
          <w:b w:val="0"/>
        </w:rPr>
        <w:t>Apurva Mody</w:t>
      </w:r>
    </w:p>
    <w:p w:rsidR="00533A5C" w:rsidRDefault="006D12CA">
      <w:pPr>
        <w:ind w:left="270"/>
        <w:rPr>
          <w:rFonts w:ascii="Times New Roman" w:eastAsia="Times New Roman" w:hAnsi="Times New Roman" w:cs="Times New Roman"/>
          <w:sz w:val="20"/>
          <w:szCs w:val="20"/>
        </w:rPr>
      </w:pPr>
      <w:r>
        <w:rPr>
          <w:rFonts w:ascii="Times New Roman"/>
          <w:b/>
          <w:sz w:val="20"/>
        </w:rPr>
        <w:t xml:space="preserve">Email Address: </w:t>
      </w:r>
      <w:hyperlink r:id="rId8">
        <w:r>
          <w:rPr>
            <w:rFonts w:ascii="Times New Roman"/>
            <w:sz w:val="20"/>
            <w:u w:val="single" w:color="000000"/>
          </w:rPr>
          <w:t>apurva_mody@yahoo.com</w:t>
        </w:r>
      </w:hyperlink>
    </w:p>
    <w:p w:rsidR="00533A5C" w:rsidRDefault="006D12CA">
      <w:pPr>
        <w:spacing w:before="10"/>
        <w:ind w:left="270"/>
        <w:rPr>
          <w:rFonts w:ascii="Times New Roman" w:eastAsia="Times New Roman" w:hAnsi="Times New Roman" w:cs="Times New Roman"/>
          <w:sz w:val="20"/>
          <w:szCs w:val="20"/>
        </w:rPr>
      </w:pPr>
      <w:r>
        <w:rPr>
          <w:rFonts w:ascii="Times New Roman"/>
          <w:b/>
          <w:sz w:val="20"/>
        </w:rPr>
        <w:t xml:space="preserve">Phone: </w:t>
      </w:r>
      <w:r>
        <w:rPr>
          <w:rFonts w:ascii="Times New Roman"/>
          <w:sz w:val="20"/>
        </w:rPr>
        <w:t>404-819-0314</w:t>
      </w:r>
    </w:p>
    <w:p w:rsidR="00533A5C" w:rsidRDefault="006D12CA">
      <w:pPr>
        <w:pStyle w:val="Heading1"/>
        <w:spacing w:line="250" w:lineRule="auto"/>
        <w:ind w:left="270" w:right="6758" w:hanging="150"/>
        <w:rPr>
          <w:rFonts w:cs="Times New Roman"/>
          <w:b w:val="0"/>
          <w:bCs w:val="0"/>
        </w:rPr>
      </w:pPr>
      <w:r>
        <w:t xml:space="preserve">Contact Information for Working Group Vice-Chair Name: </w:t>
      </w:r>
      <w:r w:rsidR="00E0276B">
        <w:rPr>
          <w:b w:val="0"/>
        </w:rPr>
        <w:t>Oliver Holland</w:t>
      </w:r>
    </w:p>
    <w:p w:rsidR="00533A5C" w:rsidRDefault="006D12CA">
      <w:pPr>
        <w:ind w:left="270"/>
        <w:rPr>
          <w:rFonts w:ascii="Times New Roman" w:eastAsia="Times New Roman" w:hAnsi="Times New Roman" w:cs="Times New Roman"/>
          <w:sz w:val="20"/>
          <w:szCs w:val="20"/>
        </w:rPr>
      </w:pPr>
      <w:r>
        <w:rPr>
          <w:rFonts w:ascii="Times New Roman"/>
          <w:b/>
          <w:sz w:val="20"/>
        </w:rPr>
        <w:t xml:space="preserve">Email Address: </w:t>
      </w:r>
      <w:r w:rsidR="00E0276B" w:rsidRPr="00E0276B">
        <w:rPr>
          <w:rFonts w:ascii="Times New Roman"/>
          <w:sz w:val="20"/>
        </w:rPr>
        <w:t>oliver.holland@kcl.ac.uk</w:t>
      </w:r>
    </w:p>
    <w:p w:rsidR="00533A5C" w:rsidRDefault="006D12CA">
      <w:pPr>
        <w:spacing w:before="10"/>
        <w:ind w:left="270"/>
        <w:rPr>
          <w:rFonts w:ascii="Times New Roman" w:eastAsia="Times New Roman" w:hAnsi="Times New Roman" w:cs="Times New Roman"/>
          <w:sz w:val="20"/>
          <w:szCs w:val="20"/>
        </w:rPr>
      </w:pPr>
      <w:r>
        <w:rPr>
          <w:rFonts w:ascii="Times New Roman"/>
          <w:b/>
          <w:sz w:val="20"/>
        </w:rPr>
        <w:t xml:space="preserve">Phone: </w:t>
      </w:r>
      <w:r w:rsidR="00E0276B" w:rsidRPr="00E0276B">
        <w:rPr>
          <w:rFonts w:ascii="Times New Roman"/>
          <w:sz w:val="20"/>
        </w:rPr>
        <w:t>+44 (0)20 7848 1916</w:t>
      </w:r>
    </w:p>
    <w:p w:rsidR="00533A5C" w:rsidRDefault="00533A5C">
      <w:pPr>
        <w:spacing w:before="1"/>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6350" r="3810" b="1270"/>
                <wp:docPr id="19"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20" name="Group 20"/>
                        <wpg:cNvGrpSpPr>
                          <a:grpSpLocks/>
                        </wpg:cNvGrpSpPr>
                        <wpg:grpSpPr bwMode="auto">
                          <a:xfrm>
                            <a:off x="9" y="9"/>
                            <a:ext cx="11520" cy="2"/>
                            <a:chOff x="9" y="9"/>
                            <a:chExt cx="11520" cy="2"/>
                          </a:xfrm>
                        </wpg:grpSpPr>
                        <wps:wsp>
                          <wps:cNvPr id="21" name="Freeform 21"/>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F2A5F2A" id="Group 19"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">
                <v:group id="Group 20"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21"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" path="m,l11520,e" filled="f" strokeweight=".9pt">
                    <v:path arrowok="t" o:connecttype="custom" o:connectlocs="0,0;11520,0" o:connectangles="0,0"/>
                  </v:shape>
                </v:group>
                <w10:anchorlock/>
              </v:group>
            </w:pict>
          </mc:Fallback>
        </mc:AlternateContent>
      </w:r>
    </w:p>
    <w:p w:rsidR="00533A5C" w:rsidRDefault="006D12CA">
      <w:pPr>
        <w:numPr>
          <w:ilvl w:val="1"/>
          <w:numId w:val="6"/>
        </w:numPr>
        <w:tabs>
          <w:tab w:val="left" w:pos="420"/>
        </w:tabs>
        <w:spacing w:before="121"/>
        <w:rPr>
          <w:rFonts w:ascii="Times New Roman" w:eastAsia="Times New Roman" w:hAnsi="Times New Roman" w:cs="Times New Roman"/>
          <w:sz w:val="20"/>
          <w:szCs w:val="20"/>
        </w:rPr>
      </w:pPr>
      <w:r>
        <w:rPr>
          <w:rFonts w:ascii="Times New Roman"/>
          <w:b/>
          <w:sz w:val="20"/>
        </w:rPr>
        <w:t xml:space="preserve">Sponsoring Society and Committee: </w:t>
      </w:r>
      <w:r>
        <w:rPr>
          <w:rFonts w:ascii="Times New Roman"/>
          <w:sz w:val="20"/>
        </w:rPr>
        <w:t>IEEE Computer Society/LAN/MAN Standards Committee (C/LM)</w:t>
      </w:r>
    </w:p>
    <w:p w:rsidR="00533A5C" w:rsidRDefault="006D12CA">
      <w:pPr>
        <w:spacing w:before="10" w:line="250" w:lineRule="auto"/>
        <w:ind w:left="270" w:right="7714" w:hanging="150"/>
        <w:rPr>
          <w:rFonts w:ascii="Times New Roman" w:eastAsia="Times New Roman" w:hAnsi="Times New Roman" w:cs="Times New Roman"/>
          <w:sz w:val="20"/>
          <w:szCs w:val="20"/>
        </w:rPr>
      </w:pPr>
      <w:r>
        <w:rPr>
          <w:rFonts w:ascii="Times New Roman"/>
          <w:b/>
          <w:sz w:val="20"/>
        </w:rPr>
        <w:t xml:space="preserve">Contact Information for Sponsor Chair Name: </w:t>
      </w:r>
      <w:r>
        <w:rPr>
          <w:rFonts w:ascii="Times New Roman"/>
          <w:sz w:val="20"/>
        </w:rPr>
        <w:t>Paul Nikolich</w:t>
      </w:r>
    </w:p>
    <w:p w:rsidR="00533A5C" w:rsidRDefault="006D12CA">
      <w:pPr>
        <w:ind w:left="270"/>
        <w:rPr>
          <w:rFonts w:ascii="Times New Roman" w:eastAsia="Times New Roman" w:hAnsi="Times New Roman" w:cs="Times New Roman"/>
          <w:sz w:val="20"/>
          <w:szCs w:val="20"/>
        </w:rPr>
      </w:pPr>
      <w:r>
        <w:rPr>
          <w:rFonts w:ascii="Times New Roman"/>
          <w:b/>
          <w:sz w:val="20"/>
        </w:rPr>
        <w:t xml:space="preserve">Email Address: </w:t>
      </w:r>
      <w:hyperlink r:id="rId9">
        <w:r>
          <w:rPr>
            <w:rFonts w:ascii="Times New Roman"/>
            <w:sz w:val="20"/>
            <w:u w:val="single" w:color="000000"/>
          </w:rPr>
          <w:t>p.nikolich@ieee.org</w:t>
        </w:r>
      </w:hyperlink>
    </w:p>
    <w:p w:rsidR="00533A5C" w:rsidRDefault="006D12CA">
      <w:pPr>
        <w:spacing w:before="10"/>
        <w:ind w:left="270"/>
        <w:rPr>
          <w:rFonts w:ascii="Times New Roman" w:eastAsia="Times New Roman" w:hAnsi="Times New Roman" w:cs="Times New Roman"/>
          <w:sz w:val="20"/>
          <w:szCs w:val="20"/>
        </w:rPr>
      </w:pPr>
      <w:r>
        <w:rPr>
          <w:rFonts w:ascii="Times New Roman"/>
          <w:b/>
          <w:sz w:val="20"/>
        </w:rPr>
        <w:t xml:space="preserve">Phone: </w:t>
      </w:r>
      <w:r>
        <w:rPr>
          <w:rFonts w:ascii="Times New Roman"/>
          <w:sz w:val="20"/>
        </w:rPr>
        <w:t>8572050050</w:t>
      </w:r>
    </w:p>
    <w:p w:rsidR="00533A5C" w:rsidRDefault="006D12CA">
      <w:pPr>
        <w:pStyle w:val="Heading1"/>
        <w:spacing w:line="250" w:lineRule="auto"/>
        <w:ind w:left="270" w:right="6758" w:hanging="150"/>
        <w:rPr>
          <w:rFonts w:cs="Times New Roman"/>
          <w:b w:val="0"/>
          <w:bCs w:val="0"/>
        </w:rPr>
      </w:pPr>
      <w:r>
        <w:t xml:space="preserve">Contact Information for Standards Representative Name: </w:t>
      </w:r>
      <w:r>
        <w:rPr>
          <w:b w:val="0"/>
        </w:rPr>
        <w:t>James Gilb</w:t>
      </w:r>
    </w:p>
    <w:p w:rsidR="00533A5C" w:rsidRDefault="006D12CA">
      <w:pPr>
        <w:ind w:left="270"/>
        <w:rPr>
          <w:rFonts w:ascii="Times New Roman" w:eastAsia="Times New Roman" w:hAnsi="Times New Roman" w:cs="Times New Roman"/>
          <w:sz w:val="20"/>
          <w:szCs w:val="20"/>
        </w:rPr>
      </w:pPr>
      <w:r>
        <w:rPr>
          <w:rFonts w:ascii="Times New Roman"/>
          <w:b/>
          <w:sz w:val="20"/>
        </w:rPr>
        <w:t xml:space="preserve">Email Address: </w:t>
      </w:r>
      <w:hyperlink r:id="rId10">
        <w:r>
          <w:rPr>
            <w:rFonts w:ascii="Times New Roman"/>
            <w:sz w:val="20"/>
            <w:u w:val="single" w:color="000000"/>
          </w:rPr>
          <w:t>gilb@ieee.org</w:t>
        </w:r>
      </w:hyperlink>
    </w:p>
    <w:p w:rsidR="00533A5C" w:rsidRDefault="006D12CA">
      <w:pPr>
        <w:spacing w:before="10"/>
        <w:ind w:left="270"/>
        <w:rPr>
          <w:rFonts w:ascii="Times New Roman" w:eastAsia="Times New Roman" w:hAnsi="Times New Roman" w:cs="Times New Roman"/>
          <w:sz w:val="20"/>
          <w:szCs w:val="20"/>
        </w:rPr>
      </w:pPr>
      <w:r>
        <w:rPr>
          <w:rFonts w:ascii="Times New Roman"/>
          <w:b/>
          <w:sz w:val="20"/>
        </w:rPr>
        <w:t xml:space="preserve">Phone: </w:t>
      </w:r>
      <w:r>
        <w:rPr>
          <w:rFonts w:ascii="Times New Roman"/>
          <w:sz w:val="20"/>
        </w:rPr>
        <w:t>858-229-4822</w:t>
      </w:r>
    </w:p>
    <w:p w:rsidR="00533A5C" w:rsidRDefault="00533A5C">
      <w:pPr>
        <w:spacing w:before="2"/>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6985" r="3810" b="635"/>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17" name="Group 17"/>
                        <wpg:cNvGrpSpPr>
                          <a:grpSpLocks/>
                        </wpg:cNvGrpSpPr>
                        <wpg:grpSpPr bwMode="auto">
                          <a:xfrm>
                            <a:off x="9" y="9"/>
                            <a:ext cx="11520" cy="2"/>
                            <a:chOff x="9" y="9"/>
                            <a:chExt cx="11520" cy="2"/>
                          </a:xfrm>
                        </wpg:grpSpPr>
                        <wps:wsp>
                          <wps:cNvPr id="18" name="Freeform 18"/>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99DDD96" id="Group 16"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">
                <v:group id="Group 17"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18"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" path="m,l11520,e" filled="f" strokeweight=".9pt">
                    <v:path arrowok="t" o:connecttype="custom" o:connectlocs="0,0;11520,0" o:connectangles="0,0"/>
                  </v:shape>
                </v:group>
                <w10:anchorlock/>
              </v:group>
            </w:pict>
          </mc:Fallback>
        </mc:AlternateContent>
      </w:r>
    </w:p>
    <w:p w:rsidR="00533A5C" w:rsidRDefault="006D12CA">
      <w:pPr>
        <w:numPr>
          <w:ilvl w:val="1"/>
          <w:numId w:val="5"/>
        </w:numPr>
        <w:tabs>
          <w:tab w:val="left" w:pos="420"/>
        </w:tabs>
        <w:spacing w:before="120"/>
        <w:rPr>
          <w:rFonts w:ascii="Times New Roman" w:eastAsia="Times New Roman" w:hAnsi="Times New Roman" w:cs="Times New Roman"/>
          <w:sz w:val="20"/>
          <w:szCs w:val="20"/>
        </w:rPr>
      </w:pPr>
      <w:r>
        <w:rPr>
          <w:rFonts w:ascii="Times New Roman"/>
          <w:b/>
          <w:sz w:val="20"/>
        </w:rPr>
        <w:t xml:space="preserve">Type of Ballot: </w:t>
      </w:r>
      <w:r>
        <w:rPr>
          <w:rFonts w:ascii="Times New Roman"/>
          <w:sz w:val="20"/>
        </w:rPr>
        <w:t>Individual</w:t>
      </w:r>
    </w:p>
    <w:p w:rsidR="00533A5C" w:rsidRDefault="006D12CA">
      <w:pPr>
        <w:pStyle w:val="Heading1"/>
        <w:numPr>
          <w:ilvl w:val="1"/>
          <w:numId w:val="5"/>
        </w:numPr>
        <w:tabs>
          <w:tab w:val="left" w:pos="420"/>
        </w:tabs>
        <w:rPr>
          <w:rFonts w:cs="Times New Roman"/>
          <w:b w:val="0"/>
          <w:bCs w:val="0"/>
        </w:rPr>
      </w:pPr>
      <w:r>
        <w:t xml:space="preserve">Expected Date of submission of draft to the IEEE-SA for Initial Sponsor Ballot: </w:t>
      </w:r>
      <w:r>
        <w:rPr>
          <w:b w:val="0"/>
        </w:rPr>
        <w:t>11/2018</w:t>
      </w:r>
    </w:p>
    <w:p w:rsidR="00533A5C" w:rsidRDefault="006D12CA">
      <w:pPr>
        <w:numPr>
          <w:ilvl w:val="1"/>
          <w:numId w:val="5"/>
        </w:numPr>
        <w:tabs>
          <w:tab w:val="left" w:pos="420"/>
        </w:tabs>
        <w:spacing w:before="10"/>
        <w:rPr>
          <w:rFonts w:ascii="Times New Roman" w:eastAsia="Times New Roman" w:hAnsi="Times New Roman" w:cs="Times New Roman"/>
          <w:sz w:val="20"/>
          <w:szCs w:val="20"/>
        </w:rPr>
      </w:pPr>
      <w:r>
        <w:rPr>
          <w:rFonts w:ascii="Times New Roman"/>
          <w:b/>
          <w:sz w:val="20"/>
        </w:rPr>
        <w:t xml:space="preserve">Projected Completion Date for Submittal to </w:t>
      </w:r>
      <w:proofErr w:type="spellStart"/>
      <w:r>
        <w:rPr>
          <w:rFonts w:ascii="Times New Roman"/>
          <w:b/>
          <w:sz w:val="20"/>
        </w:rPr>
        <w:t>RevCom</w:t>
      </w:r>
      <w:proofErr w:type="spellEnd"/>
    </w:p>
    <w:p w:rsidR="00533A5C" w:rsidRDefault="006D12CA">
      <w:pPr>
        <w:spacing w:before="10"/>
        <w:ind w:left="120"/>
        <w:rPr>
          <w:rFonts w:ascii="Times New Roman" w:eastAsia="Times New Roman" w:hAnsi="Times New Roman" w:cs="Times New Roman"/>
          <w:sz w:val="20"/>
          <w:szCs w:val="20"/>
        </w:rPr>
      </w:pPr>
      <w:r>
        <w:rPr>
          <w:rFonts w:ascii="Times New Roman"/>
          <w:b/>
          <w:sz w:val="20"/>
        </w:rPr>
        <w:t xml:space="preserve">Note: Usual minimum time between initial sponsor ballot and submission to </w:t>
      </w:r>
      <w:proofErr w:type="spellStart"/>
      <w:r>
        <w:rPr>
          <w:rFonts w:ascii="Times New Roman"/>
          <w:b/>
          <w:sz w:val="20"/>
        </w:rPr>
        <w:t>Revcom</w:t>
      </w:r>
      <w:proofErr w:type="spellEnd"/>
      <w:r>
        <w:rPr>
          <w:rFonts w:ascii="Times New Roman"/>
          <w:b/>
          <w:sz w:val="20"/>
        </w:rPr>
        <w:t xml:space="preserve"> is 6 </w:t>
      </w:r>
      <w:proofErr w:type="gramStart"/>
      <w:r>
        <w:rPr>
          <w:rFonts w:ascii="Times New Roman"/>
          <w:b/>
          <w:sz w:val="20"/>
        </w:rPr>
        <w:t>months.:</w:t>
      </w:r>
      <w:proofErr w:type="gramEnd"/>
      <w:r>
        <w:rPr>
          <w:rFonts w:ascii="Times New Roman"/>
          <w:b/>
          <w:sz w:val="20"/>
        </w:rPr>
        <w:t xml:space="preserve"> </w:t>
      </w:r>
      <w:r>
        <w:rPr>
          <w:rFonts w:ascii="Times New Roman"/>
          <w:sz w:val="20"/>
        </w:rPr>
        <w:t>10/2020</w:t>
      </w:r>
    </w:p>
    <w:p w:rsidR="00533A5C" w:rsidRDefault="00533A5C">
      <w:pPr>
        <w:spacing w:before="2"/>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8255" r="3810" b="889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14" name="Group 14"/>
                        <wpg:cNvGrpSpPr>
                          <a:grpSpLocks/>
                        </wpg:cNvGrpSpPr>
                        <wpg:grpSpPr bwMode="auto">
                          <a:xfrm>
                            <a:off x="9" y="9"/>
                            <a:ext cx="11520" cy="2"/>
                            <a:chOff x="9" y="9"/>
                            <a:chExt cx="11520" cy="2"/>
                          </a:xfrm>
                        </wpg:grpSpPr>
                        <wps:wsp>
                          <wps:cNvPr id="15" name="Freeform 15"/>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CE0A5F5" id="Group 13"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">
                <v:group id="Group 14"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5"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" path="m,l11520,e" filled="f" strokeweight=".9pt">
                    <v:path arrowok="t" o:connecttype="custom" o:connectlocs="0,0;11520,0" o:connectangles="0,0"/>
                  </v:shape>
                </v:group>
                <w10:anchorlock/>
              </v:group>
            </w:pict>
          </mc:Fallback>
        </mc:AlternateContent>
      </w:r>
    </w:p>
    <w:p w:rsidR="00533A5C" w:rsidRPr="00570A38" w:rsidRDefault="006D12CA" w:rsidP="00570A38">
      <w:pPr>
        <w:numPr>
          <w:ilvl w:val="1"/>
          <w:numId w:val="4"/>
        </w:numPr>
        <w:tabs>
          <w:tab w:val="left" w:pos="420"/>
        </w:tabs>
        <w:spacing w:before="121"/>
        <w:ind w:firstLine="0"/>
        <w:rPr>
          <w:rFonts w:ascii="Times New Roman" w:eastAsia="Times New Roman" w:hAnsi="Times New Roman" w:cs="Times New Roman"/>
          <w:sz w:val="20"/>
          <w:szCs w:val="20"/>
        </w:rPr>
        <w:sectPr w:rsidR="00533A5C" w:rsidRPr="00570A38">
          <w:footerReference w:type="default" r:id="rId11"/>
          <w:type w:val="continuous"/>
          <w:pgSz w:w="12240" w:h="15840"/>
          <w:pgMar w:top="780" w:right="240" w:bottom="520" w:left="240" w:header="720" w:footer="338" w:gutter="0"/>
          <w:pgNumType w:start="1"/>
          <w:cols w:space="720"/>
        </w:sectPr>
      </w:pPr>
      <w:r>
        <w:rPr>
          <w:rFonts w:ascii="Times New Roman"/>
          <w:b/>
          <w:sz w:val="20"/>
        </w:rPr>
        <w:t xml:space="preserve">Approximate number of people expected to be actively involved in the development of this project: </w:t>
      </w:r>
      <w:r w:rsidR="00A016D2">
        <w:rPr>
          <w:rFonts w:ascii="Times New Roman"/>
          <w:sz w:val="20"/>
        </w:rPr>
        <w:t>1</w:t>
      </w:r>
      <w:ins w:id="1" w:author="Mody, Apurva (US)" w:date="2018-03-07T15:46:00Z">
        <w:r w:rsidR="00A016D2">
          <w:rPr>
            <w:rFonts w:ascii="Times New Roman"/>
            <w:sz w:val="20"/>
          </w:rPr>
          <w:t>0</w:t>
        </w:r>
      </w:ins>
      <w:bookmarkStart w:id="2" w:name="_GoBack"/>
      <w:bookmarkEnd w:id="2"/>
      <w:del w:id="3" w:author="Mody, Apurva (US)" w:date="2018-03-07T15:46:00Z">
        <w:r w:rsidR="00A016D2" w:rsidDel="00A016D2">
          <w:rPr>
            <w:rFonts w:ascii="Times New Roman"/>
            <w:sz w:val="20"/>
          </w:rPr>
          <w:delText>5</w:delText>
        </w:r>
        <w:r w:rsidR="00570A38" w:rsidDel="00A016D2">
          <w:rPr>
            <w:rFonts w:ascii="Times New Roman"/>
            <w:sz w:val="20"/>
          </w:rPr>
          <w:delText xml:space="preserve"> </w:delText>
        </w:r>
      </w:del>
      <w:r w:rsidR="00570A38">
        <w:rPr>
          <w:rFonts w:ascii="Times New Roman"/>
          <w:sz w:val="20"/>
        </w:rPr>
        <w:t xml:space="preserve"> </w:t>
      </w:r>
    </w:p>
    <w:p w:rsidR="00533A5C" w:rsidRDefault="006D12CA">
      <w:pPr>
        <w:pStyle w:val="BodyText"/>
        <w:numPr>
          <w:ilvl w:val="1"/>
          <w:numId w:val="4"/>
        </w:numPr>
        <w:tabs>
          <w:tab w:val="left" w:pos="420"/>
        </w:tabs>
        <w:spacing w:before="10" w:line="250" w:lineRule="auto"/>
        <w:ind w:firstLine="0"/>
      </w:pPr>
      <w:r>
        <w:rPr>
          <w:b/>
        </w:rPr>
        <w:t xml:space="preserve">Scope: </w:t>
      </w:r>
      <w:r>
        <w:t xml:space="preserve">This Standard defines a Spectrum Characterization and Occupancy Sensing (SCOS) System. It defines the formats for system configuration and spectrum measurement parameters. It includes protocols for reporting measurement information that allow the coalescing of results from multiple systems. The standard leverages interfaces and primitives that </w:t>
      </w:r>
      <w:proofErr w:type="gramStart"/>
      <w:r>
        <w:t>are derived</w:t>
      </w:r>
      <w:proofErr w:type="gramEnd"/>
      <w:r>
        <w:t xml:space="preserve"> from IEEE Std. 802.22-2011. It uses any available transport mechanism to control and manage the system, and to share sensing data. The standard provides means for conveying value added sensing information to various spectrum database services.</w:t>
      </w:r>
    </w:p>
    <w:p w:rsidR="00533A5C" w:rsidRDefault="006D12CA">
      <w:pPr>
        <w:pStyle w:val="BodyText"/>
        <w:spacing w:before="10" w:line="250" w:lineRule="auto"/>
        <w:ind w:left="78" w:right="188"/>
      </w:pPr>
      <w:r>
        <w:br w:type="column"/>
      </w:r>
      <w:r>
        <w:rPr>
          <w:b/>
        </w:rPr>
        <w:t xml:space="preserve">Changes in scope: </w:t>
      </w:r>
      <w:r>
        <w:t xml:space="preserve">This Standard defines a Spectrum Characterization and Occupancy Sensing (SCOS) System. It </w:t>
      </w:r>
      <w:proofErr w:type="spellStart"/>
      <w:r>
        <w:rPr>
          <w:strike/>
          <w:color w:val="7F7F7F"/>
        </w:rPr>
        <w:t>specifies</w:t>
      </w:r>
      <w:r>
        <w:rPr>
          <w:color w:val="993300"/>
        </w:rPr>
        <w:t>defines</w:t>
      </w:r>
      <w:proofErr w:type="spellEnd"/>
      <w:r>
        <w:rPr>
          <w:color w:val="993300"/>
        </w:rPr>
        <w:t xml:space="preserve"> </w:t>
      </w:r>
      <w:proofErr w:type="spellStart"/>
      <w:r>
        <w:rPr>
          <w:strike/>
          <w:color w:val="7F7F7F"/>
        </w:rPr>
        <w:t>measurement</w:t>
      </w:r>
      <w:r>
        <w:rPr>
          <w:color w:val="993300"/>
        </w:rPr>
        <w:t>the</w:t>
      </w:r>
      <w:proofErr w:type="spellEnd"/>
      <w:r>
        <w:rPr>
          <w:color w:val="993300"/>
        </w:rPr>
        <w:t xml:space="preserve"> </w:t>
      </w:r>
      <w:proofErr w:type="spellStart"/>
      <w:r>
        <w:rPr>
          <w:strike/>
          <w:color w:val="7F7F7F"/>
        </w:rPr>
        <w:t>parameters</w:t>
      </w:r>
      <w:r>
        <w:rPr>
          <w:color w:val="993300"/>
        </w:rPr>
        <w:t>formats</w:t>
      </w:r>
      <w:proofErr w:type="spellEnd"/>
      <w:r>
        <w:rPr>
          <w:color w:val="993300"/>
        </w:rPr>
        <w:t xml:space="preserve"> for system configuration </w:t>
      </w:r>
      <w:r>
        <w:t xml:space="preserve">and </w:t>
      </w:r>
      <w:proofErr w:type="spellStart"/>
      <w:r>
        <w:rPr>
          <w:strike/>
          <w:color w:val="7F7F7F"/>
        </w:rPr>
        <w:t>device</w:t>
      </w:r>
      <w:r>
        <w:rPr>
          <w:color w:val="993300"/>
        </w:rPr>
        <w:t>spectrum</w:t>
      </w:r>
      <w:proofErr w:type="spellEnd"/>
      <w:r>
        <w:rPr>
          <w:color w:val="993300"/>
        </w:rPr>
        <w:t xml:space="preserve"> </w:t>
      </w:r>
      <w:proofErr w:type="spellStart"/>
      <w:r>
        <w:rPr>
          <w:strike/>
          <w:color w:val="7F7F7F"/>
        </w:rPr>
        <w:t>behaviors</w:t>
      </w:r>
      <w:r>
        <w:rPr>
          <w:color w:val="993300"/>
        </w:rPr>
        <w:t>measurement</w:t>
      </w:r>
      <w:proofErr w:type="spellEnd"/>
      <w:r>
        <w:rPr>
          <w:color w:val="993300"/>
        </w:rPr>
        <w:t xml:space="preserve"> parameters</w:t>
      </w:r>
      <w:r>
        <w:t xml:space="preserve">. It includes protocols for reporting measurement information that </w:t>
      </w:r>
      <w:proofErr w:type="spellStart"/>
      <w:r>
        <w:rPr>
          <w:strike/>
          <w:color w:val="7F7F7F"/>
        </w:rPr>
        <w:t>enable</w:t>
      </w:r>
      <w:r>
        <w:rPr>
          <w:color w:val="993300"/>
        </w:rPr>
        <w:t>allow</w:t>
      </w:r>
      <w:proofErr w:type="spellEnd"/>
      <w:r>
        <w:rPr>
          <w:color w:val="993300"/>
        </w:rPr>
        <w:t xml:space="preserve"> the </w:t>
      </w:r>
      <w:r>
        <w:t xml:space="preserve">coalescing </w:t>
      </w:r>
      <w:proofErr w:type="spellStart"/>
      <w:r>
        <w:rPr>
          <w:strike/>
          <w:color w:val="7F7F7F"/>
        </w:rPr>
        <w:t>the</w:t>
      </w:r>
      <w:r>
        <w:rPr>
          <w:color w:val="993300"/>
        </w:rPr>
        <w:t>of</w:t>
      </w:r>
      <w:proofErr w:type="spellEnd"/>
      <w:r>
        <w:rPr>
          <w:color w:val="993300"/>
        </w:rPr>
        <w:t xml:space="preserve"> </w:t>
      </w:r>
      <w:r>
        <w:t xml:space="preserve">results from multiple </w:t>
      </w:r>
      <w:r>
        <w:rPr>
          <w:strike/>
          <w:color w:val="7F7F7F"/>
        </w:rPr>
        <w:t xml:space="preserve">such </w:t>
      </w:r>
      <w:proofErr w:type="spellStart"/>
      <w:r>
        <w:rPr>
          <w:strike/>
          <w:color w:val="7F7F7F"/>
        </w:rPr>
        <w:t>devices</w:t>
      </w:r>
      <w:r>
        <w:rPr>
          <w:color w:val="993300"/>
        </w:rPr>
        <w:t>systems</w:t>
      </w:r>
      <w:proofErr w:type="spellEnd"/>
      <w:r>
        <w:t>. The standard leverages interfaces and primitives that are derived from IEEE Std. 802.22-2011</w:t>
      </w:r>
      <w:proofErr w:type="gramStart"/>
      <w:r>
        <w:rPr>
          <w:color w:val="7F7F7F"/>
        </w:rPr>
        <w:t>,</w:t>
      </w:r>
      <w:r>
        <w:rPr>
          <w:color w:val="993300"/>
        </w:rPr>
        <w:t>.</w:t>
      </w:r>
      <w:proofErr w:type="gramEnd"/>
      <w:r>
        <w:rPr>
          <w:color w:val="993300"/>
        </w:rPr>
        <w:t xml:space="preserve"> </w:t>
      </w:r>
      <w:proofErr w:type="spellStart"/>
      <w:proofErr w:type="gramStart"/>
      <w:r>
        <w:rPr>
          <w:strike/>
          <w:color w:val="7F7F7F"/>
        </w:rPr>
        <w:t>and</w:t>
      </w:r>
      <w:r>
        <w:rPr>
          <w:color w:val="993300"/>
        </w:rPr>
        <w:t>It</w:t>
      </w:r>
      <w:proofErr w:type="spellEnd"/>
      <w:proofErr w:type="gramEnd"/>
      <w:r>
        <w:rPr>
          <w:color w:val="993300"/>
        </w:rPr>
        <w:t xml:space="preserve"> </w:t>
      </w:r>
      <w:r>
        <w:t xml:space="preserve">uses any </w:t>
      </w:r>
      <w:r>
        <w:rPr>
          <w:strike/>
          <w:color w:val="7F7F7F"/>
        </w:rPr>
        <w:t>on-</w:t>
      </w:r>
      <w:proofErr w:type="spellStart"/>
      <w:r>
        <w:rPr>
          <w:strike/>
          <w:color w:val="7F7F7F"/>
        </w:rPr>
        <w:t>line</w:t>
      </w:r>
      <w:r>
        <w:rPr>
          <w:color w:val="993300"/>
        </w:rPr>
        <w:t>available</w:t>
      </w:r>
      <w:proofErr w:type="spellEnd"/>
      <w:r>
        <w:rPr>
          <w:color w:val="993300"/>
        </w:rPr>
        <w:t xml:space="preserve"> </w:t>
      </w:r>
      <w:r>
        <w:t xml:space="preserve">transport mechanism </w:t>
      </w:r>
      <w:r>
        <w:rPr>
          <w:strike/>
          <w:color w:val="7F7F7F"/>
        </w:rPr>
        <w:t xml:space="preserve">available </w:t>
      </w:r>
      <w:r>
        <w:t xml:space="preserve">to </w:t>
      </w:r>
      <w:proofErr w:type="spellStart"/>
      <w:r>
        <w:rPr>
          <w:strike/>
          <w:color w:val="7F7F7F"/>
        </w:rPr>
        <w:t>achieve</w:t>
      </w:r>
      <w:r>
        <w:rPr>
          <w:color w:val="993300"/>
        </w:rPr>
        <w:t>control</w:t>
      </w:r>
      <w:proofErr w:type="spellEnd"/>
      <w:r>
        <w:rPr>
          <w:color w:val="993300"/>
        </w:rPr>
        <w:t xml:space="preserve"> and manage </w:t>
      </w:r>
      <w:r>
        <w:t xml:space="preserve">the </w:t>
      </w:r>
      <w:proofErr w:type="spellStart"/>
      <w:r>
        <w:rPr>
          <w:strike/>
          <w:color w:val="7F7F7F"/>
        </w:rPr>
        <w:t>control</w:t>
      </w:r>
      <w:r>
        <w:rPr>
          <w:color w:val="993300"/>
        </w:rPr>
        <w:t>system</w:t>
      </w:r>
      <w:proofErr w:type="spellEnd"/>
      <w:r>
        <w:rPr>
          <w:color w:val="993300"/>
        </w:rPr>
        <w:t xml:space="preserve">, </w:t>
      </w:r>
      <w:r>
        <w:t xml:space="preserve">and </w:t>
      </w:r>
      <w:proofErr w:type="spellStart"/>
      <w:r>
        <w:rPr>
          <w:strike/>
          <w:color w:val="7F7F7F"/>
        </w:rPr>
        <w:t>management</w:t>
      </w:r>
      <w:r>
        <w:rPr>
          <w:color w:val="993300"/>
        </w:rPr>
        <w:t>to</w:t>
      </w:r>
      <w:proofErr w:type="spellEnd"/>
      <w:r>
        <w:rPr>
          <w:color w:val="993300"/>
        </w:rPr>
        <w:t xml:space="preserve"> </w:t>
      </w:r>
      <w:proofErr w:type="spellStart"/>
      <w:r>
        <w:rPr>
          <w:strike/>
          <w:color w:val="7F7F7F"/>
        </w:rPr>
        <w:t>of</w:t>
      </w:r>
      <w:r>
        <w:rPr>
          <w:color w:val="993300"/>
        </w:rPr>
        <w:t>share</w:t>
      </w:r>
      <w:proofErr w:type="spellEnd"/>
      <w:r>
        <w:rPr>
          <w:color w:val="993300"/>
        </w:rPr>
        <w:t xml:space="preserve"> </w:t>
      </w:r>
      <w:proofErr w:type="spellStart"/>
      <w:r>
        <w:rPr>
          <w:strike/>
          <w:color w:val="7F7F7F"/>
        </w:rPr>
        <w:t>the</w:t>
      </w:r>
      <w:r>
        <w:rPr>
          <w:color w:val="993300"/>
        </w:rPr>
        <w:t>sensing</w:t>
      </w:r>
      <w:proofErr w:type="spellEnd"/>
      <w:r>
        <w:rPr>
          <w:color w:val="993300"/>
        </w:rPr>
        <w:t xml:space="preserve"> </w:t>
      </w:r>
      <w:proofErr w:type="spellStart"/>
      <w:r>
        <w:rPr>
          <w:strike/>
          <w:color w:val="7F7F7F"/>
        </w:rPr>
        <w:t>system</w:t>
      </w:r>
      <w:r>
        <w:rPr>
          <w:color w:val="993300"/>
        </w:rPr>
        <w:t>data</w:t>
      </w:r>
      <w:proofErr w:type="spellEnd"/>
      <w:r>
        <w:t xml:space="preserve">. </w:t>
      </w:r>
      <w:proofErr w:type="spellStart"/>
      <w:r>
        <w:rPr>
          <w:strike/>
          <w:color w:val="7F7F7F"/>
        </w:rPr>
        <w:t>Interfaces</w:t>
      </w:r>
      <w:r>
        <w:rPr>
          <w:color w:val="993300"/>
        </w:rPr>
        <w:t>The</w:t>
      </w:r>
      <w:proofErr w:type="spellEnd"/>
      <w:r>
        <w:rPr>
          <w:color w:val="993300"/>
        </w:rPr>
        <w:t xml:space="preserve"> </w:t>
      </w:r>
      <w:proofErr w:type="spellStart"/>
      <w:r>
        <w:rPr>
          <w:strike/>
          <w:color w:val="7F7F7F"/>
        </w:rPr>
        <w:t>and</w:t>
      </w:r>
      <w:r>
        <w:rPr>
          <w:color w:val="993300"/>
        </w:rPr>
        <w:t>standard</w:t>
      </w:r>
      <w:proofErr w:type="spellEnd"/>
      <w:r>
        <w:rPr>
          <w:color w:val="993300"/>
        </w:rPr>
        <w:t xml:space="preserve"> </w:t>
      </w:r>
      <w:proofErr w:type="spellStart"/>
      <w:r>
        <w:rPr>
          <w:strike/>
          <w:color w:val="7F7F7F"/>
        </w:rPr>
        <w:t>primitives</w:t>
      </w:r>
      <w:r>
        <w:rPr>
          <w:color w:val="993300"/>
        </w:rPr>
        <w:t>provides</w:t>
      </w:r>
      <w:proofErr w:type="spellEnd"/>
      <w:r>
        <w:rPr>
          <w:color w:val="993300"/>
        </w:rPr>
        <w:t xml:space="preserve"> </w:t>
      </w:r>
      <w:proofErr w:type="spellStart"/>
      <w:r>
        <w:rPr>
          <w:strike/>
          <w:color w:val="7F7F7F"/>
        </w:rPr>
        <w:t>are</w:t>
      </w:r>
      <w:r>
        <w:rPr>
          <w:color w:val="993300"/>
        </w:rPr>
        <w:t>means</w:t>
      </w:r>
      <w:proofErr w:type="spellEnd"/>
      <w:r>
        <w:rPr>
          <w:color w:val="993300"/>
        </w:rPr>
        <w:t xml:space="preserve"> </w:t>
      </w:r>
      <w:r>
        <w:rPr>
          <w:strike/>
          <w:color w:val="7F7F7F"/>
        </w:rPr>
        <w:t xml:space="preserve">provided </w:t>
      </w:r>
      <w:r>
        <w:t xml:space="preserve">for conveying value added sensing information to various spectrum </w:t>
      </w:r>
      <w:r>
        <w:rPr>
          <w:strike/>
          <w:color w:val="7F7F7F"/>
        </w:rPr>
        <w:t xml:space="preserve">sharing </w:t>
      </w:r>
      <w:r>
        <w:t>database services</w:t>
      </w:r>
      <w:r>
        <w:rPr>
          <w:strike/>
          <w:color w:val="7F7F7F"/>
        </w:rPr>
        <w:t>. This standard specifies a device operating in the bands below</w:t>
      </w:r>
      <w:r>
        <w:rPr>
          <w:color w:val="7F7F7F"/>
        </w:rPr>
        <w:t xml:space="preserve"> </w:t>
      </w:r>
      <w:r>
        <w:rPr>
          <w:strike/>
          <w:color w:val="7F7F7F"/>
        </w:rPr>
        <w:t>1 GHz and a second device operating from 2.7 GHz to 3.7 GHz</w:t>
      </w:r>
      <w:r>
        <w:t>.</w:t>
      </w:r>
    </w:p>
    <w:p w:rsidR="00533A5C" w:rsidRDefault="00533A5C">
      <w:pPr>
        <w:spacing w:line="250" w:lineRule="auto"/>
        <w:sectPr w:rsidR="00533A5C">
          <w:type w:val="continuous"/>
          <w:pgSz w:w="12240" w:h="15840"/>
          <w:pgMar w:top="780" w:right="240" w:bottom="520" w:left="240" w:header="720" w:footer="720" w:gutter="0"/>
          <w:cols w:num="2" w:space="720" w:equalWidth="0">
            <w:col w:w="5797" w:space="40"/>
            <w:col w:w="5923"/>
          </w:cols>
        </w:sectPr>
      </w:pPr>
    </w:p>
    <w:p w:rsidR="00533A5C" w:rsidRDefault="005F50E1">
      <w:pPr>
        <w:pStyle w:val="Heading1"/>
        <w:numPr>
          <w:ilvl w:val="1"/>
          <w:numId w:val="4"/>
        </w:numPr>
        <w:tabs>
          <w:tab w:val="left" w:pos="420"/>
        </w:tabs>
        <w:spacing w:before="0"/>
        <w:ind w:left="420"/>
        <w:rPr>
          <w:rFonts w:cs="Times New Roman"/>
          <w:b w:val="0"/>
          <w:bCs w:val="0"/>
        </w:rPr>
      </w:pPr>
      <w:r>
        <w:rPr>
          <w:noProof/>
        </w:rPr>
        <mc:AlternateContent>
          <mc:Choice Requires="wpg">
            <w:drawing>
              <wp:anchor distT="0" distB="0" distL="114300" distR="114300" simplePos="0" relativeHeight="503311376" behindDoc="1" locked="0" layoutInCell="1" allowOverlap="1">
                <wp:simplePos x="0" y="0"/>
                <wp:positionH relativeFrom="page">
                  <wp:posOffset>5093970</wp:posOffset>
                </wp:positionH>
                <wp:positionV relativeFrom="paragraph">
                  <wp:posOffset>-979805</wp:posOffset>
                </wp:positionV>
                <wp:extent cx="31750" cy="1270"/>
                <wp:effectExtent l="7620" t="6350" r="8255" b="1143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750" cy="1270"/>
                          <a:chOff x="8022" y="-1543"/>
                          <a:chExt cx="50" cy="2"/>
                        </a:xfrm>
                      </wpg:grpSpPr>
                      <wps:wsp>
                        <wps:cNvPr id="12" name="Freeform 12"/>
                        <wps:cNvSpPr>
                          <a:spLocks/>
                        </wps:cNvSpPr>
                        <wps:spPr bwMode="auto">
                          <a:xfrm>
                            <a:off x="8022" y="-1543"/>
                            <a:ext cx="50" cy="2"/>
                          </a:xfrm>
                          <a:custGeom>
                            <a:avLst/>
                            <a:gdLst>
                              <a:gd name="T0" fmla="+- 0 8022 8022"/>
                              <a:gd name="T1" fmla="*/ T0 w 50"/>
                              <a:gd name="T2" fmla="+- 0 8072 8022"/>
                              <a:gd name="T3" fmla="*/ T2 w 50"/>
                            </a:gdLst>
                            <a:ahLst/>
                            <a:cxnLst>
                              <a:cxn ang="0">
                                <a:pos x="T1" y="0"/>
                              </a:cxn>
                              <a:cxn ang="0">
                                <a:pos x="T3" y="0"/>
                              </a:cxn>
                            </a:cxnLst>
                            <a:rect l="0" t="0" r="r" b="b"/>
                            <a:pathLst>
                              <a:path w="50">
                                <a:moveTo>
                                  <a:pt x="0" y="0"/>
                                </a:moveTo>
                                <a:lnTo>
                                  <a:pt x="50" y="0"/>
                                </a:lnTo>
                              </a:path>
                            </a:pathLst>
                          </a:custGeom>
                          <a:noFill/>
                          <a:ln w="12700">
                            <a:solidFill>
                              <a:srgbClr val="7F7F7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FE351D" id="Group 11" o:spid="_x0000_s1026" style="position:absolute;margin-left:401.1pt;margin-top:-77.15pt;width:2.5pt;height:.1pt;z-index:-5104;mso-position-horizontal-relative:page" coordorigin="8022,-1543" coordsize="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">
                <v:shape id="Freeform 12" o:spid="_x0000_s1027" style="position:absolute;left:8022;top:-1543;width:50;height:2;visibility:visible;mso-wrap-style:square;v-text-anchor:top" coordsize="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" path="m,l50,e" filled="f" strokecolor="#7f7f7f" strokeweight="1pt">
                  <v:path arrowok="t" o:connecttype="custom" o:connectlocs="0,0;50,0" o:connectangles="0,0"/>
                </v:shape>
                <w10:wrap anchorx="page"/>
              </v:group>
            </w:pict>
          </mc:Fallback>
        </mc:AlternateContent>
      </w:r>
      <w:r w:rsidR="006D12CA">
        <w:t xml:space="preserve">Is the completion of this standard dependent upon the completion of another standard: </w:t>
      </w:r>
      <w:r w:rsidR="006D12CA">
        <w:rPr>
          <w:b w:val="0"/>
        </w:rPr>
        <w:t>No</w:t>
      </w:r>
    </w:p>
    <w:p w:rsidR="00533A5C" w:rsidRDefault="006D12CA">
      <w:pPr>
        <w:pStyle w:val="BodyText"/>
        <w:numPr>
          <w:ilvl w:val="1"/>
          <w:numId w:val="4"/>
        </w:numPr>
        <w:tabs>
          <w:tab w:val="left" w:pos="420"/>
        </w:tabs>
        <w:spacing w:before="10"/>
        <w:ind w:left="420"/>
      </w:pPr>
      <w:r>
        <w:rPr>
          <w:b/>
        </w:rPr>
        <w:t xml:space="preserve">Purpose: </w:t>
      </w:r>
      <w:r>
        <w:t>The purpose is to specify operating characteristics of the components of the Spectrum Characterization and Occupancy Sensing</w:t>
      </w:r>
    </w:p>
    <w:p w:rsidR="00533A5C" w:rsidRDefault="00533A5C">
      <w:pPr>
        <w:sectPr w:rsidR="00533A5C">
          <w:type w:val="continuous"/>
          <w:pgSz w:w="12240" w:h="15840"/>
          <w:pgMar w:top="780" w:right="240" w:bottom="520" w:left="240" w:header="720" w:footer="720" w:gutter="0"/>
          <w:cols w:space="720"/>
        </w:sectPr>
      </w:pPr>
    </w:p>
    <w:p w:rsidR="00533A5C" w:rsidRDefault="006D12CA">
      <w:pPr>
        <w:pStyle w:val="BodyText"/>
        <w:spacing w:before="53"/>
      </w:pPr>
      <w:r>
        <w:lastRenderedPageBreak/>
        <w:t>System.</w:t>
      </w:r>
    </w:p>
    <w:p w:rsidR="00533A5C" w:rsidRDefault="00533A5C">
      <w:pPr>
        <w:spacing w:before="9"/>
        <w:rPr>
          <w:rFonts w:ascii="Times New Roman" w:eastAsia="Times New Roman" w:hAnsi="Times New Roman" w:cs="Times New Roman"/>
          <w:sz w:val="21"/>
          <w:szCs w:val="21"/>
        </w:rPr>
      </w:pPr>
    </w:p>
    <w:p w:rsidR="00533A5C" w:rsidRDefault="006D12CA">
      <w:pPr>
        <w:pStyle w:val="BodyText"/>
        <w:numPr>
          <w:ilvl w:val="1"/>
          <w:numId w:val="4"/>
        </w:numPr>
        <w:tabs>
          <w:tab w:val="left" w:pos="420"/>
        </w:tabs>
        <w:spacing w:line="250" w:lineRule="auto"/>
        <w:ind w:right="206" w:firstLine="0"/>
      </w:pPr>
      <w:r>
        <w:rPr>
          <w:rFonts w:cs="Times New Roman"/>
          <w:b/>
          <w:bCs/>
        </w:rPr>
        <w:t xml:space="preserve">Need for the Project: </w:t>
      </w:r>
      <w:r>
        <w:t xml:space="preserve">Recently, Federal Communications Commission (FCC), National Telecommunications and Information Administration (NTIA) in the United States and other regulators such as </w:t>
      </w:r>
      <w:proofErr w:type="spellStart"/>
      <w:r>
        <w:t>OfCom</w:t>
      </w:r>
      <w:proofErr w:type="spellEnd"/>
      <w:r>
        <w:t xml:space="preserve"> UK, have broadened their horizons for cooperative spectrum sharing approaches in order to optimize spectrum utilization. For example see the PCAST Report (See §8.1). FCC/ NTIA are in the process of opening new spectrum </w:t>
      </w:r>
      <w:proofErr w:type="gramStart"/>
      <w:r>
        <w:t>bands which</w:t>
      </w:r>
      <w:proofErr w:type="gramEnd"/>
      <w:r>
        <w:t xml:space="preserve"> specifically require multi-levels of regulated users (e. g. primary, opportunistic etc.) to share the spectrum. There is emphasis on greater spectrum efficiencies, spectrum sharing and spectrum utilization, which requires not only database driven configuration of the radios, but systems that can provide spectrum occupancy at a particular location and at a particular time.</w:t>
      </w:r>
    </w:p>
    <w:p w:rsidR="00533A5C" w:rsidRDefault="00533A5C">
      <w:pPr>
        <w:spacing w:before="10"/>
        <w:rPr>
          <w:rFonts w:ascii="Times New Roman" w:eastAsia="Times New Roman" w:hAnsi="Times New Roman" w:cs="Times New Roman"/>
          <w:sz w:val="20"/>
          <w:szCs w:val="20"/>
        </w:rPr>
      </w:pPr>
    </w:p>
    <w:p w:rsidR="00533A5C" w:rsidRDefault="006D12CA">
      <w:pPr>
        <w:pStyle w:val="BodyText"/>
        <w:spacing w:line="250" w:lineRule="auto"/>
        <w:ind w:right="496"/>
      </w:pPr>
      <w:r>
        <w:t>This standard will help fulfil this need by creating a Spectrum Characterization and Occupancy Sensing System. This will enable improved spectrum utilization and support for other shared spectrum applications, hence benefitting the regulators and users alike.</w:t>
      </w:r>
    </w:p>
    <w:p w:rsidR="00533A5C" w:rsidRDefault="00533A5C">
      <w:pPr>
        <w:spacing w:before="10"/>
        <w:rPr>
          <w:rFonts w:ascii="Times New Roman" w:eastAsia="Times New Roman" w:hAnsi="Times New Roman" w:cs="Times New Roman"/>
          <w:sz w:val="20"/>
          <w:szCs w:val="20"/>
        </w:rPr>
      </w:pPr>
    </w:p>
    <w:p w:rsidR="00533A5C" w:rsidRDefault="006D12CA">
      <w:pPr>
        <w:pStyle w:val="BodyText"/>
        <w:numPr>
          <w:ilvl w:val="1"/>
          <w:numId w:val="4"/>
        </w:numPr>
        <w:tabs>
          <w:tab w:val="left" w:pos="420"/>
        </w:tabs>
        <w:spacing w:line="250" w:lineRule="auto"/>
        <w:ind w:right="384" w:firstLine="0"/>
      </w:pPr>
      <w:r>
        <w:rPr>
          <w:b/>
        </w:rPr>
        <w:t xml:space="preserve">Stakeholders for the Standard: </w:t>
      </w:r>
      <w:r>
        <w:t>Manufacturers and users of semiconductor, personal computer, wireless devices and sensors, consumer electronic devices, mobile devices, wireless internet service providers etc.</w:t>
      </w:r>
    </w:p>
    <w:p w:rsidR="00533A5C" w:rsidRDefault="00533A5C">
      <w:pPr>
        <w:rPr>
          <w:rFonts w:ascii="Times New Roman" w:eastAsia="Times New Roman" w:hAnsi="Times New Roman" w:cs="Times New Roman"/>
          <w:sz w:val="20"/>
          <w:szCs w:val="20"/>
        </w:rPr>
      </w:pPr>
    </w:p>
    <w:p w:rsidR="00533A5C" w:rsidRDefault="00533A5C">
      <w:pPr>
        <w:spacing w:before="1"/>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0" r="3810" b="762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9" name="Group 9"/>
                        <wpg:cNvGrpSpPr>
                          <a:grpSpLocks/>
                        </wpg:cNvGrpSpPr>
                        <wpg:grpSpPr bwMode="auto">
                          <a:xfrm>
                            <a:off x="9" y="9"/>
                            <a:ext cx="11520" cy="2"/>
                            <a:chOff x="9" y="9"/>
                            <a:chExt cx="11520" cy="2"/>
                          </a:xfrm>
                        </wpg:grpSpPr>
                        <wps:wsp>
                          <wps:cNvPr id="10" name="Freeform 10"/>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63208BF" id="Group 8"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">
                <v:group id="Group 9"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10"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" path="m,l11520,e" filled="f" strokeweight=".9pt">
                    <v:path arrowok="t" o:connecttype="custom" o:connectlocs="0,0;11520,0" o:connectangles="0,0"/>
                  </v:shape>
                </v:group>
                <w10:anchorlock/>
              </v:group>
            </w:pict>
          </mc:Fallback>
        </mc:AlternateContent>
      </w:r>
    </w:p>
    <w:p w:rsidR="00533A5C" w:rsidRDefault="006D12CA">
      <w:pPr>
        <w:pStyle w:val="Heading1"/>
        <w:spacing w:before="122"/>
        <w:rPr>
          <w:b w:val="0"/>
          <w:bCs w:val="0"/>
        </w:rPr>
      </w:pPr>
      <w:r>
        <w:t>Intellectual Property</w:t>
      </w:r>
    </w:p>
    <w:p w:rsidR="00533A5C" w:rsidRDefault="006D12CA">
      <w:pPr>
        <w:numPr>
          <w:ilvl w:val="2"/>
          <w:numId w:val="3"/>
        </w:numPr>
        <w:tabs>
          <w:tab w:val="left" w:pos="620"/>
        </w:tabs>
        <w:spacing w:before="10"/>
        <w:rPr>
          <w:rFonts w:ascii="Times New Roman" w:eastAsia="Times New Roman" w:hAnsi="Times New Roman" w:cs="Times New Roman"/>
          <w:sz w:val="20"/>
          <w:szCs w:val="20"/>
        </w:rPr>
      </w:pPr>
      <w:r>
        <w:rPr>
          <w:rFonts w:ascii="Times New Roman"/>
          <w:b/>
          <w:sz w:val="20"/>
        </w:rPr>
        <w:t xml:space="preserve">Is the Sponsor aware of any copyright permissions needed for this project?: </w:t>
      </w:r>
      <w:r>
        <w:rPr>
          <w:rFonts w:ascii="Times New Roman"/>
          <w:sz w:val="20"/>
        </w:rPr>
        <w:t>No</w:t>
      </w:r>
    </w:p>
    <w:p w:rsidR="00533A5C" w:rsidRDefault="006D12CA">
      <w:pPr>
        <w:numPr>
          <w:ilvl w:val="2"/>
          <w:numId w:val="3"/>
        </w:numPr>
        <w:tabs>
          <w:tab w:val="left" w:pos="632"/>
        </w:tabs>
        <w:spacing w:before="10"/>
        <w:ind w:left="631" w:hanging="511"/>
        <w:rPr>
          <w:rFonts w:ascii="Times New Roman" w:eastAsia="Times New Roman" w:hAnsi="Times New Roman" w:cs="Times New Roman"/>
          <w:sz w:val="20"/>
          <w:szCs w:val="20"/>
        </w:rPr>
      </w:pPr>
      <w:r>
        <w:rPr>
          <w:rFonts w:ascii="Times New Roman"/>
          <w:b/>
          <w:sz w:val="20"/>
        </w:rPr>
        <w:t xml:space="preserve">Is the Sponsor aware of possible registration activity related to this project?: </w:t>
      </w:r>
      <w:r>
        <w:rPr>
          <w:rFonts w:ascii="Times New Roman"/>
          <w:sz w:val="20"/>
        </w:rPr>
        <w:t>No</w:t>
      </w:r>
    </w:p>
    <w:p w:rsidR="00533A5C" w:rsidRDefault="00533A5C">
      <w:pPr>
        <w:spacing w:before="2"/>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2540" r="3810" b="508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6" name="Group 6"/>
                        <wpg:cNvGrpSpPr>
                          <a:grpSpLocks/>
                        </wpg:cNvGrpSpPr>
                        <wpg:grpSpPr bwMode="auto">
                          <a:xfrm>
                            <a:off x="9" y="9"/>
                            <a:ext cx="11520" cy="2"/>
                            <a:chOff x="9" y="9"/>
                            <a:chExt cx="11520" cy="2"/>
                          </a:xfrm>
                        </wpg:grpSpPr>
                        <wps:wsp>
                          <wps:cNvPr id="7" name="Freeform 7"/>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4E3E255" id="Group 5"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">
                <v:group id="Group 6"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7"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" path="m,l11520,e" filled="f" strokeweight=".9pt">
                    <v:path arrowok="t" o:connecttype="custom" o:connectlocs="0,0;11520,0" o:connectangles="0,0"/>
                  </v:shape>
                </v:group>
                <w10:anchorlock/>
              </v:group>
            </w:pict>
          </mc:Fallback>
        </mc:AlternateContent>
      </w:r>
    </w:p>
    <w:p w:rsidR="00533A5C" w:rsidRDefault="006D12CA">
      <w:pPr>
        <w:numPr>
          <w:ilvl w:val="1"/>
          <w:numId w:val="2"/>
        </w:numPr>
        <w:tabs>
          <w:tab w:val="left" w:pos="420"/>
        </w:tabs>
        <w:spacing w:before="121"/>
        <w:rPr>
          <w:rFonts w:ascii="Times New Roman" w:eastAsia="Times New Roman" w:hAnsi="Times New Roman" w:cs="Times New Roman"/>
          <w:sz w:val="20"/>
          <w:szCs w:val="20"/>
        </w:rPr>
      </w:pPr>
      <w:r>
        <w:rPr>
          <w:rFonts w:ascii="Times New Roman"/>
          <w:b/>
          <w:sz w:val="20"/>
        </w:rPr>
        <w:t xml:space="preserve">Are there other standards or projects with a similar scope?: </w:t>
      </w:r>
      <w:r>
        <w:rPr>
          <w:rFonts w:ascii="Times New Roman"/>
          <w:sz w:val="20"/>
        </w:rPr>
        <w:t>Yes</w:t>
      </w:r>
    </w:p>
    <w:p w:rsidR="00533A5C" w:rsidRDefault="006D12CA">
      <w:pPr>
        <w:pStyle w:val="BodyText"/>
        <w:spacing w:before="10" w:line="250" w:lineRule="auto"/>
        <w:ind w:right="206"/>
      </w:pPr>
      <w:r>
        <w:rPr>
          <w:b/>
        </w:rPr>
        <w:t xml:space="preserve">If </w:t>
      </w:r>
      <w:proofErr w:type="gramStart"/>
      <w:r>
        <w:rPr>
          <w:b/>
        </w:rPr>
        <w:t>Yes</w:t>
      </w:r>
      <w:proofErr w:type="gramEnd"/>
      <w:r>
        <w:rPr>
          <w:b/>
        </w:rPr>
        <w:t xml:space="preserve"> please explain: </w:t>
      </w:r>
      <w:r>
        <w:t xml:space="preserve">There are no completed or on-going activities that are similar to the proposed SCOS project within the IEEE 802 community. However, there are a few other similar standards in this </w:t>
      </w:r>
      <w:proofErr w:type="gramStart"/>
      <w:r>
        <w:t>space which</w:t>
      </w:r>
      <w:proofErr w:type="gramEnd"/>
      <w:r>
        <w:t xml:space="preserve"> are listed below.</w:t>
      </w:r>
    </w:p>
    <w:p w:rsidR="00533A5C" w:rsidRDefault="00533A5C">
      <w:pPr>
        <w:spacing w:before="10"/>
        <w:rPr>
          <w:rFonts w:ascii="Times New Roman" w:eastAsia="Times New Roman" w:hAnsi="Times New Roman" w:cs="Times New Roman"/>
          <w:sz w:val="20"/>
          <w:szCs w:val="20"/>
        </w:rPr>
      </w:pPr>
    </w:p>
    <w:p w:rsidR="00533A5C" w:rsidRDefault="006D12CA">
      <w:pPr>
        <w:pStyle w:val="BodyText"/>
        <w:numPr>
          <w:ilvl w:val="0"/>
          <w:numId w:val="1"/>
        </w:numPr>
        <w:tabs>
          <w:tab w:val="left" w:pos="309"/>
        </w:tabs>
        <w:spacing w:line="250" w:lineRule="auto"/>
        <w:ind w:right="684" w:firstLine="0"/>
      </w:pPr>
      <w:r>
        <w:t>IEEE Std. 1900.6-2011: IEEE Standard for Spectrum Sensing, Interfaces and Data Structures for Dynamic Spectrum Access and other Advanced Radio Communications Systems</w:t>
      </w:r>
    </w:p>
    <w:p w:rsidR="00533A5C" w:rsidRDefault="00533A5C">
      <w:pPr>
        <w:spacing w:before="10"/>
        <w:rPr>
          <w:rFonts w:ascii="Times New Roman" w:eastAsia="Times New Roman" w:hAnsi="Times New Roman" w:cs="Times New Roman"/>
          <w:sz w:val="20"/>
          <w:szCs w:val="20"/>
        </w:rPr>
      </w:pPr>
    </w:p>
    <w:p w:rsidR="00533A5C" w:rsidRDefault="006D12CA">
      <w:pPr>
        <w:pStyle w:val="BodyText"/>
        <w:numPr>
          <w:ilvl w:val="0"/>
          <w:numId w:val="1"/>
        </w:numPr>
        <w:tabs>
          <w:tab w:val="left" w:pos="320"/>
        </w:tabs>
        <w:spacing w:line="250" w:lineRule="auto"/>
        <w:ind w:right="884" w:firstLine="0"/>
      </w:pPr>
      <w:r>
        <w:t>IEEE P1900.6a: IEEE Draft Standard for Spectrum Sensing Interfaces and Data Structures for Dynamic Spectrum Access and other Advanced Radio Communication Systems Amendment: Procedures, Protocols and Data Archive Enhanced Interfaces</w:t>
      </w:r>
    </w:p>
    <w:p w:rsidR="00533A5C" w:rsidRDefault="00533A5C">
      <w:pPr>
        <w:spacing w:before="10"/>
        <w:rPr>
          <w:rFonts w:ascii="Times New Roman" w:eastAsia="Times New Roman" w:hAnsi="Times New Roman" w:cs="Times New Roman"/>
          <w:sz w:val="20"/>
          <w:szCs w:val="20"/>
        </w:rPr>
      </w:pPr>
    </w:p>
    <w:p w:rsidR="00533A5C" w:rsidRDefault="006D12CA">
      <w:pPr>
        <w:pStyle w:val="BodyText"/>
        <w:spacing w:line="250" w:lineRule="auto"/>
      </w:pPr>
      <w:r>
        <w:t xml:space="preserve">It is to </w:t>
      </w:r>
      <w:proofErr w:type="gramStart"/>
      <w:r>
        <w:t>be noted</w:t>
      </w:r>
      <w:proofErr w:type="gramEnd"/>
      <w:r>
        <w:t xml:space="preserve"> that although these P1900 standards describe communication protocols, they do not specify the operating characteristics for the sensor.</w:t>
      </w:r>
    </w:p>
    <w:p w:rsidR="00533A5C" w:rsidRDefault="00533A5C">
      <w:pPr>
        <w:spacing w:before="10"/>
        <w:rPr>
          <w:rFonts w:ascii="Times New Roman" w:eastAsia="Times New Roman" w:hAnsi="Times New Roman" w:cs="Times New Roman"/>
          <w:sz w:val="20"/>
          <w:szCs w:val="20"/>
        </w:rPr>
      </w:pPr>
    </w:p>
    <w:p w:rsidR="00533A5C" w:rsidRDefault="006D12CA">
      <w:pPr>
        <w:pStyle w:val="Heading1"/>
        <w:spacing w:before="0"/>
        <w:rPr>
          <w:b w:val="0"/>
          <w:bCs w:val="0"/>
        </w:rPr>
      </w:pPr>
      <w:proofErr w:type="gramStart"/>
      <w:r>
        <w:t>and</w:t>
      </w:r>
      <w:proofErr w:type="gramEnd"/>
      <w:r>
        <w:t xml:space="preserve"> answer the following</w:t>
      </w:r>
    </w:p>
    <w:p w:rsidR="00533A5C" w:rsidRDefault="006D12CA">
      <w:pPr>
        <w:spacing w:before="10"/>
        <w:ind w:left="270"/>
        <w:rPr>
          <w:rFonts w:ascii="Times New Roman" w:eastAsia="Times New Roman" w:hAnsi="Times New Roman" w:cs="Times New Roman"/>
          <w:sz w:val="20"/>
          <w:szCs w:val="20"/>
        </w:rPr>
      </w:pPr>
      <w:r>
        <w:rPr>
          <w:rFonts w:ascii="Times New Roman"/>
          <w:b/>
          <w:sz w:val="20"/>
        </w:rPr>
        <w:t xml:space="preserve">Sponsor Organization: </w:t>
      </w:r>
      <w:r>
        <w:rPr>
          <w:rFonts w:ascii="Times New Roman"/>
          <w:sz w:val="20"/>
        </w:rPr>
        <w:t>IEEE P1900 Dynamic Spectrum Access Networks Standards Committee</w:t>
      </w:r>
    </w:p>
    <w:p w:rsidR="00533A5C" w:rsidRDefault="006D12CA">
      <w:pPr>
        <w:spacing w:before="10"/>
        <w:ind w:left="270"/>
        <w:rPr>
          <w:rFonts w:ascii="Times New Roman" w:eastAsia="Times New Roman" w:hAnsi="Times New Roman" w:cs="Times New Roman"/>
          <w:sz w:val="20"/>
          <w:szCs w:val="20"/>
        </w:rPr>
      </w:pPr>
      <w:r>
        <w:rPr>
          <w:rFonts w:ascii="Times New Roman"/>
          <w:b/>
          <w:sz w:val="20"/>
        </w:rPr>
        <w:t xml:space="preserve">Project/Standard Number: </w:t>
      </w:r>
      <w:r>
        <w:rPr>
          <w:rFonts w:ascii="Times New Roman"/>
          <w:sz w:val="20"/>
        </w:rPr>
        <w:t>IEEE Std. 1900.6-2011</w:t>
      </w:r>
    </w:p>
    <w:p w:rsidR="00533A5C" w:rsidRDefault="006D12CA">
      <w:pPr>
        <w:spacing w:before="10"/>
        <w:ind w:left="270"/>
        <w:rPr>
          <w:rFonts w:ascii="Times New Roman" w:eastAsia="Times New Roman" w:hAnsi="Times New Roman" w:cs="Times New Roman"/>
          <w:sz w:val="20"/>
          <w:szCs w:val="20"/>
        </w:rPr>
      </w:pPr>
      <w:r>
        <w:rPr>
          <w:rFonts w:ascii="Times New Roman"/>
          <w:b/>
          <w:sz w:val="20"/>
        </w:rPr>
        <w:t xml:space="preserve">Project/Standard Date: </w:t>
      </w:r>
      <w:r>
        <w:rPr>
          <w:rFonts w:ascii="Times New Roman"/>
          <w:sz w:val="20"/>
        </w:rPr>
        <w:t>22-Apr-2011</w:t>
      </w:r>
    </w:p>
    <w:p w:rsidR="00533A5C" w:rsidRDefault="006D12CA">
      <w:pPr>
        <w:pStyle w:val="BodyText"/>
        <w:spacing w:before="10" w:line="250" w:lineRule="auto"/>
        <w:ind w:right="206" w:firstLine="150"/>
      </w:pPr>
      <w:r>
        <w:rPr>
          <w:b/>
        </w:rPr>
        <w:t xml:space="preserve">Project/Standard Title: </w:t>
      </w:r>
      <w:r>
        <w:t>a. IEEE Std. 1900.6-2011: IEEE Standard for Spectrum Sensing, Interfaces and Data Structures for Dynamic Spectrum Access and other Advanced Radio Communications Systems</w:t>
      </w:r>
    </w:p>
    <w:p w:rsidR="00533A5C" w:rsidRDefault="00533A5C">
      <w:pPr>
        <w:rPr>
          <w:rFonts w:ascii="Times New Roman" w:eastAsia="Times New Roman" w:hAnsi="Times New Roman" w:cs="Times New Roman"/>
          <w:sz w:val="20"/>
          <w:szCs w:val="20"/>
        </w:rPr>
      </w:pPr>
    </w:p>
    <w:p w:rsidR="00533A5C" w:rsidRDefault="00533A5C">
      <w:pPr>
        <w:spacing w:before="9"/>
        <w:rPr>
          <w:rFonts w:ascii="Times New Roman" w:eastAsia="Times New Roman" w:hAnsi="Times New Roman" w:cs="Times New Roman"/>
          <w:sz w:val="21"/>
          <w:szCs w:val="21"/>
        </w:rPr>
      </w:pPr>
    </w:p>
    <w:p w:rsidR="00533A5C" w:rsidRDefault="006D12CA">
      <w:pPr>
        <w:pStyle w:val="BodyText"/>
        <w:spacing w:line="250" w:lineRule="auto"/>
        <w:ind w:right="206"/>
      </w:pPr>
      <w:r>
        <w:t>b. IEEE P1900.6a: IEEE Draft Standard for Spectrum Sensing Interfaces and Data Structures for Dynamic Spectrum Access and other Advanced Radio Communication Systems Amendment: Procedures, Protocols and Data Archive Enhanced Interfaces</w:t>
      </w:r>
    </w:p>
    <w:p w:rsidR="00533A5C" w:rsidRDefault="006D12CA">
      <w:pPr>
        <w:pStyle w:val="Heading1"/>
        <w:numPr>
          <w:ilvl w:val="1"/>
          <w:numId w:val="2"/>
        </w:numPr>
        <w:tabs>
          <w:tab w:val="left" w:pos="420"/>
        </w:tabs>
        <w:spacing w:before="0"/>
        <w:rPr>
          <w:b w:val="0"/>
          <w:bCs w:val="0"/>
        </w:rPr>
      </w:pPr>
      <w:r>
        <w:t>Joint Development</w:t>
      </w:r>
    </w:p>
    <w:p w:rsidR="00533A5C" w:rsidRDefault="006D12CA">
      <w:pPr>
        <w:spacing w:before="10"/>
        <w:ind w:left="270"/>
        <w:rPr>
          <w:rFonts w:ascii="Times New Roman" w:eastAsia="Times New Roman" w:hAnsi="Times New Roman" w:cs="Times New Roman"/>
          <w:sz w:val="20"/>
          <w:szCs w:val="20"/>
        </w:rPr>
      </w:pPr>
      <w:r>
        <w:rPr>
          <w:rFonts w:ascii="Times New Roman"/>
          <w:b/>
          <w:sz w:val="20"/>
        </w:rPr>
        <w:t>Is it the intent to develop this document jointly with another organization</w:t>
      </w:r>
      <w:proofErr w:type="gramStart"/>
      <w:r>
        <w:rPr>
          <w:rFonts w:ascii="Times New Roman"/>
          <w:b/>
          <w:sz w:val="20"/>
        </w:rPr>
        <w:t>?:</w:t>
      </w:r>
      <w:proofErr w:type="gramEnd"/>
      <w:r>
        <w:rPr>
          <w:rFonts w:ascii="Times New Roman"/>
          <w:b/>
          <w:sz w:val="20"/>
        </w:rPr>
        <w:t xml:space="preserve"> </w:t>
      </w:r>
      <w:r>
        <w:rPr>
          <w:rFonts w:ascii="Times New Roman"/>
          <w:sz w:val="20"/>
        </w:rPr>
        <w:t>No</w:t>
      </w:r>
    </w:p>
    <w:p w:rsidR="00533A5C" w:rsidRDefault="00533A5C">
      <w:pPr>
        <w:spacing w:before="1"/>
        <w:rPr>
          <w:rFonts w:ascii="Times New Roman" w:eastAsia="Times New Roman" w:hAnsi="Times New Roman" w:cs="Times New Roman"/>
          <w:sz w:val="10"/>
          <w:szCs w:val="10"/>
        </w:rPr>
      </w:pPr>
    </w:p>
    <w:p w:rsidR="00533A5C" w:rsidRDefault="005F50E1">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extent cx="7326630" cy="11430"/>
                <wp:effectExtent l="3810" t="635" r="3810" b="698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3" name="Group 3"/>
                        <wpg:cNvGrpSpPr>
                          <a:grpSpLocks/>
                        </wpg:cNvGrpSpPr>
                        <wpg:grpSpPr bwMode="auto">
                          <a:xfrm>
                            <a:off x="9" y="9"/>
                            <a:ext cx="11520" cy="2"/>
                            <a:chOff x="9" y="9"/>
                            <a:chExt cx="11520" cy="2"/>
                          </a:xfrm>
                        </wpg:grpSpPr>
                        <wps:wsp>
                          <wps:cNvPr id="4" name="Freeform 4"/>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A7AD4E5" id="Group 2" o:spid="_x0000_s1026" style="width:576.9pt;height:.9pt;mso-position-horizontal-relative:char;mso-position-vertical-relative:line" coordsize="11538,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">
                <v:group id="Group 3" o:spid="_x0000_s1027" style="position:absolute;left:9;top:9;width:11520;height:2" coordorigin="9,9"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4" o:spid="_x0000_s1028" style="position:absolute;left:9;top:9;width:11520;height:2;visibility:visible;mso-wrap-style:square;v-text-anchor:top" coordsize="115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" path="m,l11520,e" filled="f" strokeweight=".9pt">
                    <v:path arrowok="t" o:connecttype="custom" o:connectlocs="0,0;11520,0" o:connectangles="0,0"/>
                  </v:shape>
                </v:group>
                <w10:anchorlock/>
              </v:group>
            </w:pict>
          </mc:Fallback>
        </mc:AlternateContent>
      </w:r>
    </w:p>
    <w:p w:rsidR="00533A5C" w:rsidRDefault="006D12CA">
      <w:pPr>
        <w:spacing w:before="122" w:line="250" w:lineRule="auto"/>
        <w:ind w:left="120" w:right="285"/>
        <w:rPr>
          <w:rFonts w:ascii="Times New Roman" w:eastAsia="Times New Roman" w:hAnsi="Times New Roman" w:cs="Times New Roman"/>
          <w:sz w:val="20"/>
          <w:szCs w:val="20"/>
        </w:rPr>
      </w:pPr>
      <w:r>
        <w:rPr>
          <w:rFonts w:ascii="Times New Roman"/>
          <w:b/>
          <w:sz w:val="20"/>
        </w:rPr>
        <w:t xml:space="preserve">8.1 Additional Explanatory Notes: </w:t>
      </w:r>
      <w:r>
        <w:rPr>
          <w:rFonts w:ascii="Times New Roman"/>
          <w:sz w:val="20"/>
        </w:rPr>
        <w:t>This provides further explanation to Item 5.5 on the Need the Spectrum Characterization and Occupancy Sensing System.</w:t>
      </w:r>
    </w:p>
    <w:p w:rsidR="00533A5C" w:rsidRDefault="00533A5C">
      <w:pPr>
        <w:spacing w:before="10"/>
        <w:rPr>
          <w:rFonts w:ascii="Times New Roman" w:eastAsia="Times New Roman" w:hAnsi="Times New Roman" w:cs="Times New Roman"/>
          <w:sz w:val="20"/>
          <w:szCs w:val="20"/>
        </w:rPr>
      </w:pPr>
    </w:p>
    <w:p w:rsidR="00533A5C" w:rsidRDefault="006D12CA">
      <w:pPr>
        <w:pStyle w:val="BodyText"/>
        <w:spacing w:line="250" w:lineRule="auto"/>
        <w:ind w:right="206"/>
      </w:pPr>
      <w:r>
        <w:t xml:space="preserve">[1] </w:t>
      </w:r>
      <w:proofErr w:type="gramStart"/>
      <w:r>
        <w:t>President' s</w:t>
      </w:r>
      <w:proofErr w:type="gramEnd"/>
      <w:r>
        <w:t xml:space="preserve"> Council of Advisors on Science and Technology Report - Realizing Full Potential of the Government Held Spectrum to Spur Economic Growth.</w:t>
      </w:r>
    </w:p>
    <w:p w:rsidR="00533A5C" w:rsidRDefault="00DD3D01">
      <w:pPr>
        <w:pStyle w:val="BodyText"/>
      </w:pPr>
      <w:hyperlink r:id="rId12">
        <w:r w:rsidR="006D12CA">
          <w:t>http://www.whitehouse.gov</w:t>
        </w:r>
      </w:hyperlink>
      <w:r w:rsidR="006D12CA">
        <w:t xml:space="preserve"> /sites/default/files/microsites/ostp/pcast_spectrum_report_final_july_20_2012.pdf</w:t>
      </w:r>
    </w:p>
    <w:sectPr w:rsidR="00533A5C">
      <w:pgSz w:w="12240" w:h="15840"/>
      <w:pgMar w:top="760" w:right="240" w:bottom="520" w:left="240" w:header="0" w:footer="3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D01" w:rsidRDefault="00DD3D01">
      <w:r>
        <w:separator/>
      </w:r>
    </w:p>
  </w:endnote>
  <w:endnote w:type="continuationSeparator" w:id="0">
    <w:p w:rsidR="00DD3D01" w:rsidRDefault="00DD3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A5C" w:rsidRDefault="005F50E1">
    <w:pPr>
      <w:spacing w:line="14" w:lineRule="auto"/>
      <w:rPr>
        <w:sz w:val="20"/>
        <w:szCs w:val="20"/>
      </w:rPr>
    </w:pPr>
    <w:r>
      <w:rPr>
        <w:noProof/>
      </w:rPr>
      <mc:AlternateContent>
        <mc:Choice Requires="wps">
          <w:drawing>
            <wp:anchor distT="0" distB="0" distL="114300" distR="114300" simplePos="0" relativeHeight="251657728" behindDoc="1" locked="0" layoutInCell="1" allowOverlap="1">
              <wp:simplePos x="0" y="0"/>
              <wp:positionH relativeFrom="page">
                <wp:posOffset>7440930</wp:posOffset>
              </wp:positionH>
              <wp:positionV relativeFrom="page">
                <wp:posOffset>9704070</wp:posOffset>
              </wp:positionV>
              <wp:extent cx="128905" cy="165100"/>
              <wp:effectExtent l="1905" t="0" r="254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3A5C" w:rsidRDefault="006D12CA">
                          <w:pPr>
                            <w:spacing w:line="245" w:lineRule="exact"/>
                            <w:ind w:left="40"/>
                            <w:rPr>
                              <w:rFonts w:ascii="Arial" w:eastAsia="Arial" w:hAnsi="Arial" w:cs="Arial"/>
                            </w:rPr>
                          </w:pPr>
                          <w:r>
                            <w:fldChar w:fldCharType="begin"/>
                          </w:r>
                          <w:r>
                            <w:rPr>
                              <w:rFonts w:ascii="Arial"/>
                            </w:rPr>
                            <w:instrText xml:space="preserve"> PAGE </w:instrText>
                          </w:r>
                          <w:r>
                            <w:fldChar w:fldCharType="separate"/>
                          </w:r>
                          <w:r w:rsidR="00A016D2">
                            <w:rPr>
                              <w:rFonts w:ascii="Arial"/>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85.9pt;margin-top:764.1pt;width:10.15pt;height:1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" filled="f" stroked="f">
              <v:textbox inset="0,0,0,0">
                <w:txbxContent>
                  <w:p w:rsidR="00533A5C" w:rsidRDefault="006D12CA">
                    <w:pPr>
                      <w:spacing w:line="245" w:lineRule="exact"/>
                      <w:ind w:left="40"/>
                      <w:rPr>
                        <w:rFonts w:ascii="Arial" w:eastAsia="Arial" w:hAnsi="Arial" w:cs="Arial"/>
                      </w:rPr>
                    </w:pPr>
                    <w:r>
                      <w:fldChar w:fldCharType="begin"/>
                    </w:r>
                    <w:r>
                      <w:rPr>
                        <w:rFonts w:ascii="Arial"/>
                      </w:rPr>
                      <w:instrText xml:space="preserve"> PAGE </w:instrText>
                    </w:r>
                    <w:r>
                      <w:fldChar w:fldCharType="separate"/>
                    </w:r>
                    <w:r w:rsidR="00A016D2">
                      <w:rPr>
                        <w:rFonts w:ascii="Arial"/>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D01" w:rsidRDefault="00DD3D01">
      <w:r>
        <w:separator/>
      </w:r>
    </w:p>
  </w:footnote>
  <w:footnote w:type="continuationSeparator" w:id="0">
    <w:p w:rsidR="00DD3D01" w:rsidRDefault="00DD3D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2ADD"/>
    <w:multiLevelType w:val="hybridMultilevel"/>
    <w:tmpl w:val="1D34BECC"/>
    <w:lvl w:ilvl="0" w:tplc="2370F95A">
      <w:start w:val="1"/>
      <w:numFmt w:val="lowerLetter"/>
      <w:lvlText w:val="%1."/>
      <w:lvlJc w:val="left"/>
      <w:pPr>
        <w:ind w:left="120" w:hanging="189"/>
        <w:jc w:val="left"/>
      </w:pPr>
      <w:rPr>
        <w:rFonts w:ascii="Times New Roman" w:eastAsia="Times New Roman" w:hAnsi="Times New Roman" w:hint="default"/>
        <w:sz w:val="20"/>
        <w:szCs w:val="20"/>
      </w:rPr>
    </w:lvl>
    <w:lvl w:ilvl="1" w:tplc="896EBAE0">
      <w:start w:val="1"/>
      <w:numFmt w:val="bullet"/>
      <w:lvlText w:val="•"/>
      <w:lvlJc w:val="left"/>
      <w:pPr>
        <w:ind w:left="1284" w:hanging="189"/>
      </w:pPr>
      <w:rPr>
        <w:rFonts w:hint="default"/>
      </w:rPr>
    </w:lvl>
    <w:lvl w:ilvl="2" w:tplc="BF0E0D5C">
      <w:start w:val="1"/>
      <w:numFmt w:val="bullet"/>
      <w:lvlText w:val="•"/>
      <w:lvlJc w:val="left"/>
      <w:pPr>
        <w:ind w:left="2448" w:hanging="189"/>
      </w:pPr>
      <w:rPr>
        <w:rFonts w:hint="default"/>
      </w:rPr>
    </w:lvl>
    <w:lvl w:ilvl="3" w:tplc="CF36CC70">
      <w:start w:val="1"/>
      <w:numFmt w:val="bullet"/>
      <w:lvlText w:val="•"/>
      <w:lvlJc w:val="left"/>
      <w:pPr>
        <w:ind w:left="3612" w:hanging="189"/>
      </w:pPr>
      <w:rPr>
        <w:rFonts w:hint="default"/>
      </w:rPr>
    </w:lvl>
    <w:lvl w:ilvl="4" w:tplc="8D6839A6">
      <w:start w:val="1"/>
      <w:numFmt w:val="bullet"/>
      <w:lvlText w:val="•"/>
      <w:lvlJc w:val="left"/>
      <w:pPr>
        <w:ind w:left="4776" w:hanging="189"/>
      </w:pPr>
      <w:rPr>
        <w:rFonts w:hint="default"/>
      </w:rPr>
    </w:lvl>
    <w:lvl w:ilvl="5" w:tplc="1618E4A0">
      <w:start w:val="1"/>
      <w:numFmt w:val="bullet"/>
      <w:lvlText w:val="•"/>
      <w:lvlJc w:val="left"/>
      <w:pPr>
        <w:ind w:left="5940" w:hanging="189"/>
      </w:pPr>
      <w:rPr>
        <w:rFonts w:hint="default"/>
      </w:rPr>
    </w:lvl>
    <w:lvl w:ilvl="6" w:tplc="4C1E6EC2">
      <w:start w:val="1"/>
      <w:numFmt w:val="bullet"/>
      <w:lvlText w:val="•"/>
      <w:lvlJc w:val="left"/>
      <w:pPr>
        <w:ind w:left="7104" w:hanging="189"/>
      </w:pPr>
      <w:rPr>
        <w:rFonts w:hint="default"/>
      </w:rPr>
    </w:lvl>
    <w:lvl w:ilvl="7" w:tplc="61E02B0A">
      <w:start w:val="1"/>
      <w:numFmt w:val="bullet"/>
      <w:lvlText w:val="•"/>
      <w:lvlJc w:val="left"/>
      <w:pPr>
        <w:ind w:left="8268" w:hanging="189"/>
      </w:pPr>
      <w:rPr>
        <w:rFonts w:hint="default"/>
      </w:rPr>
    </w:lvl>
    <w:lvl w:ilvl="8" w:tplc="6D8C2D0E">
      <w:start w:val="1"/>
      <w:numFmt w:val="bullet"/>
      <w:lvlText w:val="•"/>
      <w:lvlJc w:val="left"/>
      <w:pPr>
        <w:ind w:left="9432" w:hanging="189"/>
      </w:pPr>
      <w:rPr>
        <w:rFonts w:hint="default"/>
      </w:rPr>
    </w:lvl>
  </w:abstractNum>
  <w:abstractNum w:abstractNumId="1" w15:restartNumberingAfterBreak="0">
    <w:nsid w:val="043C30E1"/>
    <w:multiLevelType w:val="multilevel"/>
    <w:tmpl w:val="0E38E676"/>
    <w:lvl w:ilvl="0">
      <w:start w:val="6"/>
      <w:numFmt w:val="decimal"/>
      <w:lvlText w:val="%1"/>
      <w:lvlJc w:val="left"/>
      <w:pPr>
        <w:ind w:left="620" w:hanging="500"/>
        <w:jc w:val="left"/>
      </w:pPr>
      <w:rPr>
        <w:rFonts w:hint="default"/>
      </w:rPr>
    </w:lvl>
    <w:lvl w:ilvl="1">
      <w:start w:val="1"/>
      <w:numFmt w:val="decimal"/>
      <w:lvlText w:val="%1.%2"/>
      <w:lvlJc w:val="left"/>
      <w:pPr>
        <w:ind w:left="620" w:hanging="500"/>
        <w:jc w:val="left"/>
      </w:pPr>
      <w:rPr>
        <w:rFonts w:hint="default"/>
      </w:rPr>
    </w:lvl>
    <w:lvl w:ilvl="2">
      <w:start w:val="1"/>
      <w:numFmt w:val="lowerLetter"/>
      <w:lvlText w:val="%1.%2.%3."/>
      <w:lvlJc w:val="left"/>
      <w:pPr>
        <w:ind w:left="620" w:hanging="500"/>
        <w:jc w:val="left"/>
      </w:pPr>
      <w:rPr>
        <w:rFonts w:ascii="Times New Roman" w:eastAsia="Times New Roman" w:hAnsi="Times New Roman" w:hint="default"/>
        <w:b/>
        <w:bCs/>
        <w:sz w:val="20"/>
        <w:szCs w:val="20"/>
      </w:rPr>
    </w:lvl>
    <w:lvl w:ilvl="3">
      <w:start w:val="1"/>
      <w:numFmt w:val="bullet"/>
      <w:lvlText w:val="•"/>
      <w:lvlJc w:val="left"/>
      <w:pPr>
        <w:ind w:left="3962" w:hanging="500"/>
      </w:pPr>
      <w:rPr>
        <w:rFonts w:hint="default"/>
      </w:rPr>
    </w:lvl>
    <w:lvl w:ilvl="4">
      <w:start w:val="1"/>
      <w:numFmt w:val="bullet"/>
      <w:lvlText w:val="•"/>
      <w:lvlJc w:val="left"/>
      <w:pPr>
        <w:ind w:left="5076" w:hanging="500"/>
      </w:pPr>
      <w:rPr>
        <w:rFonts w:hint="default"/>
      </w:rPr>
    </w:lvl>
    <w:lvl w:ilvl="5">
      <w:start w:val="1"/>
      <w:numFmt w:val="bullet"/>
      <w:lvlText w:val="•"/>
      <w:lvlJc w:val="left"/>
      <w:pPr>
        <w:ind w:left="6190" w:hanging="500"/>
      </w:pPr>
      <w:rPr>
        <w:rFonts w:hint="default"/>
      </w:rPr>
    </w:lvl>
    <w:lvl w:ilvl="6">
      <w:start w:val="1"/>
      <w:numFmt w:val="bullet"/>
      <w:lvlText w:val="•"/>
      <w:lvlJc w:val="left"/>
      <w:pPr>
        <w:ind w:left="7304" w:hanging="500"/>
      </w:pPr>
      <w:rPr>
        <w:rFonts w:hint="default"/>
      </w:rPr>
    </w:lvl>
    <w:lvl w:ilvl="7">
      <w:start w:val="1"/>
      <w:numFmt w:val="bullet"/>
      <w:lvlText w:val="•"/>
      <w:lvlJc w:val="left"/>
      <w:pPr>
        <w:ind w:left="8418" w:hanging="500"/>
      </w:pPr>
      <w:rPr>
        <w:rFonts w:hint="default"/>
      </w:rPr>
    </w:lvl>
    <w:lvl w:ilvl="8">
      <w:start w:val="1"/>
      <w:numFmt w:val="bullet"/>
      <w:lvlText w:val="•"/>
      <w:lvlJc w:val="left"/>
      <w:pPr>
        <w:ind w:left="9532" w:hanging="500"/>
      </w:pPr>
      <w:rPr>
        <w:rFonts w:hint="default"/>
      </w:rPr>
    </w:lvl>
  </w:abstractNum>
  <w:abstractNum w:abstractNumId="2" w15:restartNumberingAfterBreak="0">
    <w:nsid w:val="0D1B7032"/>
    <w:multiLevelType w:val="multilevel"/>
    <w:tmpl w:val="DF3EEEAE"/>
    <w:lvl w:ilvl="0">
      <w:start w:val="5"/>
      <w:numFmt w:val="decimal"/>
      <w:lvlText w:val="%1"/>
      <w:lvlJc w:val="left"/>
      <w:pPr>
        <w:ind w:left="120" w:hanging="300"/>
        <w:jc w:val="left"/>
      </w:pPr>
      <w:rPr>
        <w:rFonts w:hint="default"/>
      </w:rPr>
    </w:lvl>
    <w:lvl w:ilvl="1">
      <w:start w:val="1"/>
      <w:numFmt w:val="decimal"/>
      <w:lvlText w:val="%1.%2"/>
      <w:lvlJc w:val="left"/>
      <w:pPr>
        <w:ind w:left="120" w:hanging="300"/>
        <w:jc w:val="left"/>
      </w:pPr>
      <w:rPr>
        <w:rFonts w:ascii="Times New Roman" w:eastAsia="Times New Roman" w:hAnsi="Times New Roman" w:hint="default"/>
        <w:b/>
        <w:bCs/>
        <w:sz w:val="20"/>
        <w:szCs w:val="20"/>
      </w:rPr>
    </w:lvl>
    <w:lvl w:ilvl="2">
      <w:start w:val="1"/>
      <w:numFmt w:val="bullet"/>
      <w:lvlText w:val="•"/>
      <w:lvlJc w:val="left"/>
      <w:pPr>
        <w:ind w:left="2448" w:hanging="300"/>
      </w:pPr>
      <w:rPr>
        <w:rFonts w:hint="default"/>
      </w:rPr>
    </w:lvl>
    <w:lvl w:ilvl="3">
      <w:start w:val="1"/>
      <w:numFmt w:val="bullet"/>
      <w:lvlText w:val="•"/>
      <w:lvlJc w:val="left"/>
      <w:pPr>
        <w:ind w:left="3612" w:hanging="300"/>
      </w:pPr>
      <w:rPr>
        <w:rFonts w:hint="default"/>
      </w:rPr>
    </w:lvl>
    <w:lvl w:ilvl="4">
      <w:start w:val="1"/>
      <w:numFmt w:val="bullet"/>
      <w:lvlText w:val="•"/>
      <w:lvlJc w:val="left"/>
      <w:pPr>
        <w:ind w:left="4776" w:hanging="300"/>
      </w:pPr>
      <w:rPr>
        <w:rFonts w:hint="default"/>
      </w:rPr>
    </w:lvl>
    <w:lvl w:ilvl="5">
      <w:start w:val="1"/>
      <w:numFmt w:val="bullet"/>
      <w:lvlText w:val="•"/>
      <w:lvlJc w:val="left"/>
      <w:pPr>
        <w:ind w:left="5940" w:hanging="300"/>
      </w:pPr>
      <w:rPr>
        <w:rFonts w:hint="default"/>
      </w:rPr>
    </w:lvl>
    <w:lvl w:ilvl="6">
      <w:start w:val="1"/>
      <w:numFmt w:val="bullet"/>
      <w:lvlText w:val="•"/>
      <w:lvlJc w:val="left"/>
      <w:pPr>
        <w:ind w:left="7104" w:hanging="300"/>
      </w:pPr>
      <w:rPr>
        <w:rFonts w:hint="default"/>
      </w:rPr>
    </w:lvl>
    <w:lvl w:ilvl="7">
      <w:start w:val="1"/>
      <w:numFmt w:val="bullet"/>
      <w:lvlText w:val="•"/>
      <w:lvlJc w:val="left"/>
      <w:pPr>
        <w:ind w:left="8268" w:hanging="300"/>
      </w:pPr>
      <w:rPr>
        <w:rFonts w:hint="default"/>
      </w:rPr>
    </w:lvl>
    <w:lvl w:ilvl="8">
      <w:start w:val="1"/>
      <w:numFmt w:val="bullet"/>
      <w:lvlText w:val="•"/>
      <w:lvlJc w:val="left"/>
      <w:pPr>
        <w:ind w:left="9432" w:hanging="300"/>
      </w:pPr>
      <w:rPr>
        <w:rFonts w:hint="default"/>
      </w:rPr>
    </w:lvl>
  </w:abstractNum>
  <w:abstractNum w:abstractNumId="3" w15:restartNumberingAfterBreak="0">
    <w:nsid w:val="2638717D"/>
    <w:multiLevelType w:val="multilevel"/>
    <w:tmpl w:val="0CD6A816"/>
    <w:lvl w:ilvl="0">
      <w:start w:val="1"/>
      <w:numFmt w:val="decimal"/>
      <w:lvlText w:val="%1"/>
      <w:lvlJc w:val="left"/>
      <w:pPr>
        <w:ind w:left="420" w:hanging="300"/>
        <w:jc w:val="left"/>
      </w:pPr>
      <w:rPr>
        <w:rFonts w:hint="default"/>
      </w:rPr>
    </w:lvl>
    <w:lvl w:ilvl="1">
      <w:start w:val="1"/>
      <w:numFmt w:val="decimal"/>
      <w:lvlText w:val="%1.%2"/>
      <w:lvlJc w:val="left"/>
      <w:pPr>
        <w:ind w:left="420" w:hanging="300"/>
        <w:jc w:val="left"/>
      </w:pPr>
      <w:rPr>
        <w:rFonts w:ascii="Times New Roman" w:eastAsia="Times New Roman" w:hAnsi="Times New Roman" w:hint="default"/>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4" w15:restartNumberingAfterBreak="0">
    <w:nsid w:val="274A7E2D"/>
    <w:multiLevelType w:val="multilevel"/>
    <w:tmpl w:val="FA90054E"/>
    <w:lvl w:ilvl="0">
      <w:start w:val="4"/>
      <w:numFmt w:val="decimal"/>
      <w:lvlText w:val="%1"/>
      <w:lvlJc w:val="left"/>
      <w:pPr>
        <w:ind w:left="420" w:hanging="300"/>
        <w:jc w:val="left"/>
      </w:pPr>
      <w:rPr>
        <w:rFonts w:hint="default"/>
      </w:rPr>
    </w:lvl>
    <w:lvl w:ilvl="1">
      <w:start w:val="1"/>
      <w:numFmt w:val="decimal"/>
      <w:lvlText w:val="%1.%2"/>
      <w:lvlJc w:val="left"/>
      <w:pPr>
        <w:ind w:left="420" w:hanging="300"/>
        <w:jc w:val="left"/>
      </w:pPr>
      <w:rPr>
        <w:rFonts w:ascii="Times New Roman" w:eastAsia="Times New Roman" w:hAnsi="Times New Roman" w:hint="default"/>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5" w15:restartNumberingAfterBreak="0">
    <w:nsid w:val="77595992"/>
    <w:multiLevelType w:val="multilevel"/>
    <w:tmpl w:val="004C9A8E"/>
    <w:lvl w:ilvl="0">
      <w:start w:val="3"/>
      <w:numFmt w:val="decimal"/>
      <w:lvlText w:val="%1"/>
      <w:lvlJc w:val="left"/>
      <w:pPr>
        <w:ind w:left="420" w:hanging="300"/>
        <w:jc w:val="left"/>
      </w:pPr>
      <w:rPr>
        <w:rFonts w:hint="default"/>
      </w:rPr>
    </w:lvl>
    <w:lvl w:ilvl="1">
      <w:start w:val="1"/>
      <w:numFmt w:val="decimal"/>
      <w:lvlText w:val="%1.%2"/>
      <w:lvlJc w:val="left"/>
      <w:pPr>
        <w:ind w:left="420" w:hanging="300"/>
        <w:jc w:val="left"/>
      </w:pPr>
      <w:rPr>
        <w:rFonts w:ascii="Times New Roman" w:eastAsia="Times New Roman" w:hAnsi="Times New Roman" w:hint="default"/>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abstractNum w:abstractNumId="6" w15:restartNumberingAfterBreak="0">
    <w:nsid w:val="7A5A315B"/>
    <w:multiLevelType w:val="multilevel"/>
    <w:tmpl w:val="A6442376"/>
    <w:lvl w:ilvl="0">
      <w:start w:val="7"/>
      <w:numFmt w:val="decimal"/>
      <w:lvlText w:val="%1"/>
      <w:lvlJc w:val="left"/>
      <w:pPr>
        <w:ind w:left="420" w:hanging="300"/>
        <w:jc w:val="left"/>
      </w:pPr>
      <w:rPr>
        <w:rFonts w:hint="default"/>
      </w:rPr>
    </w:lvl>
    <w:lvl w:ilvl="1">
      <w:start w:val="1"/>
      <w:numFmt w:val="decimal"/>
      <w:lvlText w:val="%1.%2"/>
      <w:lvlJc w:val="left"/>
      <w:pPr>
        <w:ind w:left="420" w:hanging="300"/>
        <w:jc w:val="left"/>
      </w:pPr>
      <w:rPr>
        <w:rFonts w:ascii="Times New Roman" w:eastAsia="Times New Roman" w:hAnsi="Times New Roman" w:hint="default"/>
        <w:b/>
        <w:bCs/>
        <w:sz w:val="20"/>
        <w:szCs w:val="20"/>
      </w:rPr>
    </w:lvl>
    <w:lvl w:ilvl="2">
      <w:start w:val="1"/>
      <w:numFmt w:val="bullet"/>
      <w:lvlText w:val="•"/>
      <w:lvlJc w:val="left"/>
      <w:pPr>
        <w:ind w:left="2688" w:hanging="300"/>
      </w:pPr>
      <w:rPr>
        <w:rFonts w:hint="default"/>
      </w:rPr>
    </w:lvl>
    <w:lvl w:ilvl="3">
      <w:start w:val="1"/>
      <w:numFmt w:val="bullet"/>
      <w:lvlText w:val="•"/>
      <w:lvlJc w:val="left"/>
      <w:pPr>
        <w:ind w:left="3822" w:hanging="300"/>
      </w:pPr>
      <w:rPr>
        <w:rFonts w:hint="default"/>
      </w:rPr>
    </w:lvl>
    <w:lvl w:ilvl="4">
      <w:start w:val="1"/>
      <w:numFmt w:val="bullet"/>
      <w:lvlText w:val="•"/>
      <w:lvlJc w:val="left"/>
      <w:pPr>
        <w:ind w:left="4956" w:hanging="300"/>
      </w:pPr>
      <w:rPr>
        <w:rFonts w:hint="default"/>
      </w:rPr>
    </w:lvl>
    <w:lvl w:ilvl="5">
      <w:start w:val="1"/>
      <w:numFmt w:val="bullet"/>
      <w:lvlText w:val="•"/>
      <w:lvlJc w:val="left"/>
      <w:pPr>
        <w:ind w:left="6090" w:hanging="300"/>
      </w:pPr>
      <w:rPr>
        <w:rFonts w:hint="default"/>
      </w:rPr>
    </w:lvl>
    <w:lvl w:ilvl="6">
      <w:start w:val="1"/>
      <w:numFmt w:val="bullet"/>
      <w:lvlText w:val="•"/>
      <w:lvlJc w:val="left"/>
      <w:pPr>
        <w:ind w:left="7224" w:hanging="300"/>
      </w:pPr>
      <w:rPr>
        <w:rFonts w:hint="default"/>
      </w:rPr>
    </w:lvl>
    <w:lvl w:ilvl="7">
      <w:start w:val="1"/>
      <w:numFmt w:val="bullet"/>
      <w:lvlText w:val="•"/>
      <w:lvlJc w:val="left"/>
      <w:pPr>
        <w:ind w:left="8358" w:hanging="300"/>
      </w:pPr>
      <w:rPr>
        <w:rFonts w:hint="default"/>
      </w:rPr>
    </w:lvl>
    <w:lvl w:ilvl="8">
      <w:start w:val="1"/>
      <w:numFmt w:val="bullet"/>
      <w:lvlText w:val="•"/>
      <w:lvlJc w:val="left"/>
      <w:pPr>
        <w:ind w:left="9492" w:hanging="300"/>
      </w:pPr>
      <w:rPr>
        <w:rFonts w:hint="default"/>
      </w:rPr>
    </w:lvl>
  </w:abstractNum>
  <w:num w:numId="1">
    <w:abstractNumId w:val="0"/>
  </w:num>
  <w:num w:numId="2">
    <w:abstractNumId w:val="6"/>
  </w:num>
  <w:num w:numId="3">
    <w:abstractNumId w:val="1"/>
  </w:num>
  <w:num w:numId="4">
    <w:abstractNumId w:val="2"/>
  </w:num>
  <w:num w:numId="5">
    <w:abstractNumId w:val="4"/>
  </w:num>
  <w:num w:numId="6">
    <w:abstractNumId w:val="5"/>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dy, Apurva (US)">
    <w15:presenceInfo w15:providerId="AD" w15:userId="S-1-5-21-45728700-190979705-162724722-210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93"/>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3A5C"/>
    <w:rsid w:val="00533A5C"/>
    <w:rsid w:val="00570A38"/>
    <w:rsid w:val="005F50E1"/>
    <w:rsid w:val="006D12CA"/>
    <w:rsid w:val="00A016D2"/>
    <w:rsid w:val="00DD3D01"/>
    <w:rsid w:val="00E027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9AB80"/>
  <w15:docId w15:val="{EDD7919F-C16B-4BDC-935D-ADA51AF5E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10"/>
      <w:ind w:left="120"/>
      <w:outlineLvl w:val="0"/>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apurva_mody@yaho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purva_mody@yahoo.com" TargetMode="External"/><Relationship Id="rId12" Type="http://schemas.openxmlformats.org/officeDocument/2006/relationships/hyperlink" Target="http://www.whitehouse.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gilb@ieee.org" TargetMode="External"/><Relationship Id="rId4" Type="http://schemas.openxmlformats.org/officeDocument/2006/relationships/webSettings" Target="webSettings.xml"/><Relationship Id="rId9" Type="http://schemas.openxmlformats.org/officeDocument/2006/relationships/hyperlink" Target="mailto:p.nikolich@ieee.org"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1030</Words>
  <Characters>5874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BAE Systems</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Mody, Apurva (US)</dc:creator>
  <cp:lastModifiedBy>Mody, Apurva (US)</cp:lastModifiedBy>
  <cp:revision>4</cp:revision>
  <dcterms:created xsi:type="dcterms:W3CDTF">2018-03-07T20:44:00Z</dcterms:created>
  <dcterms:modified xsi:type="dcterms:W3CDTF">2018-03-07T20:46:00Z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2018-01-27T00:00:00Z</vt:filetime>
  </property>
  <property fmtid="{D5CDD505-2E9C-101B-9397-08002B2CF9AE}" pid="3" name="LastSaved">
    <vt:filetime>2018-01-30T00:00:00Z</vt:filetime>
  </property>
</Properties>
</file>