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4CA" w:rsidRPr="00DF6BD6" w:rsidRDefault="009354CA" w:rsidP="00DF6BD6">
      <w:pPr>
        <w:spacing w:after="0"/>
        <w:rPr>
          <w:rFonts w:ascii="Verdana" w:hAnsi="Verdana" w:cs="Tahoma"/>
          <w:color w:val="000000"/>
          <w:sz w:val="14"/>
        </w:rPr>
      </w:pPr>
      <w:r w:rsidRPr="00DF6BD6">
        <w:rPr>
          <w:rFonts w:ascii="Verdana" w:hAnsi="Verdana" w:cs="Tahoma"/>
          <w:b/>
          <w:bCs/>
          <w:color w:val="000000"/>
          <w:sz w:val="14"/>
        </w:rPr>
        <w:t xml:space="preserve">Submitter Email: </w:t>
      </w:r>
      <w:hyperlink r:id="rId4" w:history="1">
        <w:r w:rsidRPr="00DF6BD6">
          <w:rPr>
            <w:rStyle w:val="Hyperlink"/>
            <w:rFonts w:ascii="Verdana" w:hAnsi="Verdana" w:cs="Tahoma"/>
            <w:sz w:val="16"/>
          </w:rPr>
          <w:t>apurva_mody@yahoo.com</w:t>
        </w:r>
      </w:hyperlink>
      <w:r w:rsidRPr="00DF6BD6">
        <w:rPr>
          <w:rFonts w:ascii="Verdana" w:hAnsi="Verdana" w:cs="Tahoma"/>
          <w:color w:val="000000"/>
          <w:sz w:val="14"/>
        </w:rPr>
        <w:br/>
      </w:r>
      <w:r w:rsidRPr="00DF6BD6">
        <w:rPr>
          <w:rFonts w:ascii="Verdana" w:hAnsi="Verdana" w:cs="Tahoma"/>
          <w:b/>
          <w:bCs/>
          <w:color w:val="000000"/>
          <w:sz w:val="14"/>
        </w:rPr>
        <w:t xml:space="preserve">Type of Project: </w:t>
      </w:r>
      <w:r w:rsidRPr="00DF6BD6">
        <w:rPr>
          <w:rFonts w:ascii="Verdana" w:hAnsi="Verdana" w:cs="Tahoma"/>
          <w:color w:val="000000"/>
          <w:sz w:val="14"/>
        </w:rPr>
        <w:t>Revision to IEEE Standard 802.22-2011</w:t>
      </w:r>
    </w:p>
    <w:p w:rsidR="009354CA" w:rsidRPr="00DF6BD6" w:rsidRDefault="00261FE5" w:rsidP="00DF6BD6">
      <w:pPr>
        <w:spacing w:after="0"/>
        <w:rPr>
          <w:rFonts w:ascii="Verdana" w:hAnsi="Verdana" w:cs="Tahoma"/>
          <w:color w:val="000000"/>
          <w:sz w:val="14"/>
        </w:rPr>
      </w:pPr>
      <w:r w:rsidRPr="00261FE5">
        <w:rPr>
          <w:rFonts w:ascii="Verdana" w:hAnsi="Verdana" w:cs="Tahoma"/>
          <w:color w:val="000000"/>
          <w:sz w:val="14"/>
        </w:rPr>
        <w:pict>
          <v:rect id="_x0000_i1025" style="width:0;height:.75pt" o:hrstd="t" o:hr="t" fillcolor="gray" stroked="f"/>
        </w:pict>
      </w:r>
    </w:p>
    <w:p w:rsidR="009354CA" w:rsidRPr="00DF6BD6" w:rsidRDefault="009354CA" w:rsidP="00DF6BD6">
      <w:pPr>
        <w:spacing w:after="0"/>
        <w:rPr>
          <w:rFonts w:ascii="Verdana" w:hAnsi="Verdana" w:cs="Tahoma"/>
          <w:color w:val="000000"/>
          <w:sz w:val="14"/>
        </w:rPr>
      </w:pPr>
      <w:r w:rsidRPr="00DF6BD6">
        <w:rPr>
          <w:rFonts w:ascii="Verdana" w:hAnsi="Verdana" w:cs="Tahoma"/>
          <w:b/>
          <w:bCs/>
          <w:color w:val="000000"/>
          <w:sz w:val="14"/>
        </w:rPr>
        <w:t xml:space="preserve">1.1 Project Number: </w:t>
      </w:r>
      <w:r w:rsidRPr="00DF6BD6">
        <w:rPr>
          <w:rFonts w:ascii="Verdana" w:hAnsi="Verdana" w:cs="Tahoma"/>
          <w:color w:val="000000"/>
          <w:sz w:val="14"/>
        </w:rPr>
        <w:t>P802.22</w:t>
      </w:r>
      <w:r w:rsidRPr="00DF6BD6">
        <w:rPr>
          <w:rFonts w:ascii="Verdana" w:hAnsi="Verdana" w:cs="Tahoma"/>
          <w:color w:val="000000"/>
          <w:sz w:val="14"/>
        </w:rPr>
        <w:br/>
      </w:r>
      <w:r w:rsidRPr="00DF6BD6">
        <w:rPr>
          <w:rFonts w:ascii="Verdana" w:hAnsi="Verdana" w:cs="Tahoma"/>
          <w:b/>
          <w:bCs/>
          <w:color w:val="000000"/>
          <w:sz w:val="14"/>
        </w:rPr>
        <w:t xml:space="preserve">1.2 Type of Document: </w:t>
      </w:r>
      <w:r w:rsidRPr="00DF6BD6">
        <w:rPr>
          <w:rFonts w:ascii="Verdana" w:hAnsi="Verdana" w:cs="Tahoma"/>
          <w:color w:val="000000"/>
          <w:sz w:val="14"/>
        </w:rPr>
        <w:t>Standard</w:t>
      </w:r>
      <w:r w:rsidRPr="00DF6BD6">
        <w:rPr>
          <w:rFonts w:ascii="Verdana" w:hAnsi="Verdana" w:cs="Tahoma"/>
          <w:color w:val="000000"/>
          <w:sz w:val="14"/>
        </w:rPr>
        <w:br/>
      </w:r>
      <w:r w:rsidRPr="00DF6BD6">
        <w:rPr>
          <w:rFonts w:ascii="Verdana" w:hAnsi="Verdana" w:cs="Tahoma"/>
          <w:b/>
          <w:bCs/>
          <w:color w:val="000000"/>
          <w:sz w:val="14"/>
        </w:rPr>
        <w:t xml:space="preserve">1.3 Life Cycle: </w:t>
      </w:r>
      <w:r w:rsidRPr="00DF6BD6">
        <w:rPr>
          <w:rFonts w:ascii="Verdana" w:hAnsi="Verdana" w:cs="Tahoma"/>
          <w:color w:val="000000"/>
          <w:sz w:val="14"/>
        </w:rPr>
        <w:t>Full Use</w:t>
      </w:r>
    </w:p>
    <w:p w:rsidR="009354CA" w:rsidRPr="00DF6BD6" w:rsidRDefault="00261FE5" w:rsidP="00DF6BD6">
      <w:pPr>
        <w:spacing w:after="0"/>
        <w:rPr>
          <w:rFonts w:ascii="Verdana" w:hAnsi="Verdana" w:cs="Tahoma"/>
          <w:color w:val="000000"/>
          <w:sz w:val="14"/>
        </w:rPr>
      </w:pPr>
      <w:r w:rsidRPr="00261FE5">
        <w:rPr>
          <w:rFonts w:ascii="Verdana" w:hAnsi="Verdana" w:cs="Tahoma"/>
          <w:color w:val="000000"/>
          <w:sz w:val="14"/>
        </w:rPr>
        <w:pict>
          <v:rect id="_x0000_i1026" style="width:0;height:.75pt" o:hrstd="t" o:hr="t" fillcolor="gray" stroked="f"/>
        </w:pict>
      </w:r>
    </w:p>
    <w:tbl>
      <w:tblPr>
        <w:tblW w:w="5000" w:type="pct"/>
        <w:tblCellMar>
          <w:left w:w="0" w:type="dxa"/>
          <w:right w:w="0" w:type="dxa"/>
        </w:tblCellMar>
        <w:tblLook w:val="04A0"/>
      </w:tblPr>
      <w:tblGrid>
        <w:gridCol w:w="4655"/>
        <w:gridCol w:w="50"/>
        <w:gridCol w:w="4655"/>
      </w:tblGrid>
      <w:tr w:rsidR="009354CA" w:rsidRPr="00DF6BD6">
        <w:tc>
          <w:tcPr>
            <w:tcW w:w="2500" w:type="pct"/>
            <w:hideMark/>
          </w:tcPr>
          <w:p w:rsidR="009354CA" w:rsidRPr="00DF6BD6" w:rsidRDefault="009354CA" w:rsidP="00924347">
            <w:pPr>
              <w:spacing w:after="0"/>
              <w:rPr>
                <w:rFonts w:ascii="Verdana" w:hAnsi="Verdana" w:cs="Tahoma"/>
                <w:color w:val="000000"/>
                <w:sz w:val="16"/>
                <w:szCs w:val="24"/>
              </w:rPr>
            </w:pPr>
            <w:r w:rsidRPr="00DF6BD6">
              <w:rPr>
                <w:rFonts w:ascii="Verdana" w:hAnsi="Verdana" w:cs="Tahoma"/>
                <w:b/>
                <w:bCs/>
                <w:color w:val="000000"/>
                <w:sz w:val="14"/>
              </w:rPr>
              <w:t xml:space="preserve">2.1 Title: </w:t>
            </w:r>
            <w:r w:rsidRPr="00DF6BD6">
              <w:rPr>
                <w:rFonts w:ascii="Verdana" w:hAnsi="Verdana" w:cs="Tahoma"/>
                <w:color w:val="000000"/>
                <w:sz w:val="14"/>
              </w:rPr>
              <w:t xml:space="preserve">Standard for Information technology-- Local and metropolitan area networks-- Specific requirements-- Part 22: Cognitive Radio Wireless </w:t>
            </w:r>
            <w:ins w:id="0" w:author="apurva.mody" w:date="2013-11-13T15:44:00Z">
              <w:r w:rsidR="00904460">
                <w:rPr>
                  <w:rFonts w:ascii="Verdana" w:hAnsi="Verdana" w:cs="Tahoma"/>
                  <w:color w:val="000000"/>
                  <w:sz w:val="14"/>
                </w:rPr>
                <w:t>Regional Area Networks (</w:t>
              </w:r>
            </w:ins>
            <w:ins w:id="1" w:author="apurva.mody" w:date="2013-11-13T16:00:00Z">
              <w:r w:rsidR="00054703">
                <w:rPr>
                  <w:rFonts w:ascii="Verdana" w:hAnsi="Verdana" w:cs="Tahoma"/>
                  <w:color w:val="000000"/>
                  <w:sz w:val="14"/>
                </w:rPr>
                <w:t>W</w:t>
              </w:r>
            </w:ins>
            <w:r w:rsidRPr="00DF6BD6">
              <w:rPr>
                <w:rFonts w:ascii="Verdana" w:hAnsi="Verdana" w:cs="Tahoma"/>
                <w:color w:val="000000"/>
                <w:sz w:val="14"/>
              </w:rPr>
              <w:t>RAN</w:t>
            </w:r>
            <w:ins w:id="2" w:author="apurva.mody" w:date="2013-11-13T15:44:00Z">
              <w:r w:rsidR="00904460">
                <w:rPr>
                  <w:rFonts w:ascii="Verdana" w:hAnsi="Verdana" w:cs="Tahoma"/>
                  <w:color w:val="000000"/>
                  <w:sz w:val="14"/>
                </w:rPr>
                <w:t>)</w:t>
              </w:r>
            </w:ins>
            <w:r w:rsidRPr="00DF6BD6">
              <w:rPr>
                <w:rFonts w:ascii="Verdana" w:hAnsi="Verdana" w:cs="Tahoma"/>
                <w:color w:val="000000"/>
                <w:sz w:val="14"/>
              </w:rPr>
              <w:t xml:space="preserve"> Medium Access Control (MAC) and Physical Layer (PHY) specifications: Policies and procedures for operation in the Bands that </w:t>
            </w:r>
            <w:ins w:id="3" w:author="apurva.mody" w:date="2013-10-12T11:17:00Z">
              <w:r w:rsidR="00EC0102" w:rsidRPr="00924347">
                <w:rPr>
                  <w:rFonts w:ascii="Verdana" w:hAnsi="Verdana" w:cs="Tahoma"/>
                  <w:color w:val="000000"/>
                  <w:sz w:val="14"/>
                </w:rPr>
                <w:t>Allow</w:t>
              </w:r>
            </w:ins>
            <w:del w:id="4" w:author="apurva.mody" w:date="2013-11-13T16:19:00Z">
              <w:r w:rsidRPr="00DF6BD6" w:rsidDel="00924347">
                <w:rPr>
                  <w:rFonts w:ascii="Verdana" w:hAnsi="Verdana" w:cs="Tahoma"/>
                  <w:color w:val="000000"/>
                  <w:sz w:val="14"/>
                </w:rPr>
                <w:delText>Require</w:delText>
              </w:r>
            </w:del>
            <w:r w:rsidRPr="00DF6BD6">
              <w:rPr>
                <w:rFonts w:ascii="Verdana" w:hAnsi="Verdana" w:cs="Tahoma"/>
                <w:color w:val="000000"/>
                <w:sz w:val="14"/>
              </w:rPr>
              <w:t xml:space="preserve"> Spectrum Sharing</w:t>
            </w:r>
            <w:ins w:id="5" w:author="apurva.mody" w:date="2013-11-13T16:19:00Z">
              <w:r w:rsidR="00924347">
                <w:rPr>
                  <w:rFonts w:ascii="Verdana" w:hAnsi="Verdana" w:cs="Tahoma"/>
                  <w:color w:val="000000"/>
                  <w:sz w:val="14"/>
                </w:rPr>
                <w:t xml:space="preserve"> </w:t>
              </w:r>
            </w:ins>
            <w:ins w:id="6" w:author="apurva.mody" w:date="2013-11-13T16:20:00Z">
              <w:r w:rsidR="00E25637">
                <w:rPr>
                  <w:rFonts w:ascii="Verdana" w:hAnsi="Verdana" w:cs="Tahoma"/>
                  <w:color w:val="000000"/>
                  <w:sz w:val="14"/>
                </w:rPr>
                <w:t>bet</w:t>
              </w:r>
              <w:r w:rsidR="009A6994">
                <w:rPr>
                  <w:rFonts w:ascii="Verdana" w:hAnsi="Verdana" w:cs="Tahoma"/>
                  <w:color w:val="000000"/>
                  <w:sz w:val="14"/>
                </w:rPr>
                <w:t>w</w:t>
              </w:r>
              <w:r w:rsidR="00E25637">
                <w:rPr>
                  <w:rFonts w:ascii="Verdana" w:hAnsi="Verdana" w:cs="Tahoma"/>
                  <w:color w:val="000000"/>
                  <w:sz w:val="14"/>
                </w:rPr>
                <w:t xml:space="preserve">een Primary Services </w:t>
              </w:r>
            </w:ins>
            <w:ins w:id="7" w:author="apurva.mody" w:date="2013-11-13T16:19:00Z">
              <w:r w:rsidR="00924347">
                <w:rPr>
                  <w:rFonts w:ascii="Verdana" w:hAnsi="Verdana" w:cs="Tahoma"/>
                  <w:color w:val="000000"/>
                  <w:sz w:val="14"/>
                </w:rPr>
                <w:t>and Opportunistic Communications Devices</w:t>
              </w:r>
            </w:ins>
          </w:p>
        </w:tc>
        <w:tc>
          <w:tcPr>
            <w:tcW w:w="0" w:type="auto"/>
            <w:vAlign w:val="center"/>
            <w:hideMark/>
          </w:tcPr>
          <w:p w:rsidR="009354CA" w:rsidRPr="00DF6BD6" w:rsidRDefault="009354CA" w:rsidP="00DF6BD6">
            <w:pPr>
              <w:spacing w:after="0"/>
              <w:rPr>
                <w:rFonts w:ascii="Verdana" w:hAnsi="Verdana" w:cs="Tahoma"/>
                <w:color w:val="000000"/>
                <w:sz w:val="16"/>
                <w:szCs w:val="24"/>
              </w:rPr>
            </w:pPr>
            <w:r w:rsidRPr="00DF6BD6">
              <w:rPr>
                <w:rFonts w:ascii="Verdana" w:hAnsi="Verdana" w:cs="Tahoma"/>
                <w:color w:val="000000"/>
                <w:sz w:val="14"/>
              </w:rPr>
              <w:t> </w:t>
            </w:r>
          </w:p>
        </w:tc>
        <w:tc>
          <w:tcPr>
            <w:tcW w:w="2500" w:type="pct"/>
            <w:hideMark/>
          </w:tcPr>
          <w:p w:rsidR="009354CA" w:rsidRPr="00DF6BD6" w:rsidRDefault="009354CA" w:rsidP="00924347">
            <w:pPr>
              <w:spacing w:after="0"/>
              <w:rPr>
                <w:rFonts w:ascii="Verdana" w:hAnsi="Verdana" w:cs="Tahoma"/>
                <w:color w:val="000000"/>
                <w:sz w:val="16"/>
                <w:szCs w:val="24"/>
              </w:rPr>
            </w:pPr>
            <w:r w:rsidRPr="00DF6BD6">
              <w:rPr>
                <w:rFonts w:ascii="Verdana" w:hAnsi="Verdana" w:cs="Tahoma"/>
                <w:b/>
                <w:bCs/>
                <w:color w:val="000000"/>
                <w:sz w:val="14"/>
              </w:rPr>
              <w:t xml:space="preserve">Changes in title: </w:t>
            </w:r>
            <w:r w:rsidRPr="00DF6BD6">
              <w:rPr>
                <w:rFonts w:ascii="Verdana" w:hAnsi="Verdana" w:cs="Tahoma"/>
                <w:strike/>
                <w:color w:val="808080"/>
                <w:sz w:val="14"/>
              </w:rPr>
              <w:t xml:space="preserve">IEEE </w:t>
            </w:r>
            <w:r w:rsidRPr="00DF6BD6">
              <w:rPr>
                <w:rFonts w:ascii="Verdana" w:hAnsi="Verdana" w:cs="Tahoma"/>
                <w:color w:val="000000"/>
                <w:sz w:val="14"/>
              </w:rPr>
              <w:t xml:space="preserve">Standard for Information technology-- Local and metropolitan area networks-- Specific requirements-- Part 22: Cognitive </w:t>
            </w:r>
            <w:r w:rsidRPr="00DF6BD6">
              <w:rPr>
                <w:rFonts w:ascii="Verdana" w:hAnsi="Verdana" w:cs="Tahoma"/>
                <w:color w:val="993301"/>
                <w:sz w:val="14"/>
              </w:rPr>
              <w:t xml:space="preserve">Radio </w:t>
            </w:r>
            <w:r w:rsidRPr="00DF6BD6">
              <w:rPr>
                <w:rFonts w:ascii="Verdana" w:hAnsi="Verdana" w:cs="Tahoma"/>
                <w:color w:val="000000"/>
                <w:sz w:val="14"/>
              </w:rPr>
              <w:t xml:space="preserve">Wireless </w:t>
            </w:r>
            <w:ins w:id="8" w:author="apurva.mody" w:date="2013-11-13T15:44:00Z">
              <w:r w:rsidR="00904460">
                <w:rPr>
                  <w:rFonts w:ascii="Verdana" w:hAnsi="Verdana" w:cs="Tahoma"/>
                  <w:color w:val="000000"/>
                  <w:sz w:val="14"/>
                </w:rPr>
                <w:t>Regional Area Networks (</w:t>
              </w:r>
            </w:ins>
            <w:ins w:id="9" w:author="apurva.mody" w:date="2013-11-13T16:00:00Z">
              <w:r w:rsidR="00054703">
                <w:rPr>
                  <w:rFonts w:ascii="Verdana" w:hAnsi="Verdana" w:cs="Tahoma"/>
                  <w:color w:val="000000"/>
                  <w:sz w:val="14"/>
                </w:rPr>
                <w:t>W</w:t>
              </w:r>
            </w:ins>
            <w:r w:rsidRPr="00DF6BD6">
              <w:rPr>
                <w:rFonts w:ascii="Verdana" w:hAnsi="Verdana" w:cs="Tahoma"/>
                <w:color w:val="000000"/>
                <w:sz w:val="14"/>
              </w:rPr>
              <w:t>RAN</w:t>
            </w:r>
            <w:ins w:id="10" w:author="apurva.mody" w:date="2013-11-13T15:44:00Z">
              <w:r w:rsidR="00904460">
                <w:rPr>
                  <w:rFonts w:ascii="Verdana" w:hAnsi="Verdana" w:cs="Tahoma"/>
                  <w:color w:val="000000"/>
                  <w:sz w:val="14"/>
                </w:rPr>
                <w:t>)</w:t>
              </w:r>
            </w:ins>
            <w:r w:rsidRPr="00DF6BD6">
              <w:rPr>
                <w:rFonts w:ascii="Verdana" w:hAnsi="Verdana" w:cs="Tahoma"/>
                <w:color w:val="000000"/>
                <w:sz w:val="14"/>
              </w:rPr>
              <w:t xml:space="preserve"> Medium Access Control (MAC) and Physical Layer (PHY) specifications: Policies and procedures for operation in the </w:t>
            </w:r>
            <w:r w:rsidRPr="00DF6BD6">
              <w:rPr>
                <w:rFonts w:ascii="Verdana" w:hAnsi="Verdana" w:cs="Tahoma"/>
                <w:strike/>
                <w:color w:val="808080"/>
                <w:sz w:val="14"/>
              </w:rPr>
              <w:t xml:space="preserve">TV </w:t>
            </w:r>
            <w:r w:rsidRPr="00DF6BD6">
              <w:rPr>
                <w:rFonts w:ascii="Verdana" w:hAnsi="Verdana" w:cs="Tahoma"/>
                <w:color w:val="000000"/>
                <w:sz w:val="14"/>
              </w:rPr>
              <w:t>Bands</w:t>
            </w:r>
            <w:r w:rsidRPr="00DF6BD6">
              <w:rPr>
                <w:rFonts w:ascii="Verdana" w:hAnsi="Verdana" w:cs="Tahoma"/>
                <w:color w:val="993301"/>
                <w:sz w:val="14"/>
              </w:rPr>
              <w:t xml:space="preserve"> that </w:t>
            </w:r>
            <w:r w:rsidR="00EC0102" w:rsidRPr="00924347">
              <w:rPr>
                <w:rFonts w:ascii="Verdana" w:hAnsi="Verdana" w:cs="Tahoma"/>
                <w:color w:val="993301"/>
                <w:sz w:val="14"/>
              </w:rPr>
              <w:t>Allow</w:t>
            </w:r>
            <w:del w:id="11" w:author="apurva.mody" w:date="2013-10-12T11:17:00Z">
              <w:r w:rsidRPr="00DF6BD6" w:rsidDel="00EC0102">
                <w:rPr>
                  <w:rFonts w:ascii="Verdana" w:hAnsi="Verdana" w:cs="Tahoma"/>
                  <w:color w:val="993301"/>
                  <w:sz w:val="14"/>
                </w:rPr>
                <w:delText xml:space="preserve">Require </w:delText>
              </w:r>
            </w:del>
            <w:ins w:id="12" w:author="apurva.mody" w:date="2013-11-13T15:26:00Z">
              <w:r w:rsidR="002C74C6">
                <w:rPr>
                  <w:rFonts w:ascii="Verdana" w:hAnsi="Verdana" w:cs="Tahoma"/>
                  <w:color w:val="993301"/>
                  <w:sz w:val="14"/>
                </w:rPr>
                <w:t xml:space="preserve"> </w:t>
              </w:r>
            </w:ins>
            <w:r w:rsidRPr="00DF6BD6">
              <w:rPr>
                <w:rFonts w:ascii="Verdana" w:hAnsi="Verdana" w:cs="Tahoma"/>
                <w:color w:val="993301"/>
                <w:sz w:val="14"/>
              </w:rPr>
              <w:t>Spectrum Sharing</w:t>
            </w:r>
            <w:ins w:id="13" w:author="apurva.mody" w:date="2013-11-13T16:19:00Z">
              <w:r w:rsidR="00924347">
                <w:rPr>
                  <w:rFonts w:ascii="Verdana" w:hAnsi="Verdana" w:cs="Tahoma"/>
                  <w:color w:val="993301"/>
                  <w:sz w:val="14"/>
                </w:rPr>
                <w:t xml:space="preserve"> between Primary Services and Opportunistic Communications Devices</w:t>
              </w:r>
            </w:ins>
          </w:p>
        </w:tc>
      </w:tr>
    </w:tbl>
    <w:p w:rsidR="009354CA" w:rsidRPr="00DF6BD6" w:rsidRDefault="00261FE5" w:rsidP="00DF6BD6">
      <w:pPr>
        <w:spacing w:after="0"/>
        <w:rPr>
          <w:rFonts w:ascii="Verdana" w:hAnsi="Verdana" w:cs="Tahoma"/>
          <w:color w:val="000000"/>
          <w:sz w:val="14"/>
        </w:rPr>
      </w:pPr>
      <w:r w:rsidRPr="00261FE5">
        <w:rPr>
          <w:rFonts w:ascii="Verdana" w:hAnsi="Verdana" w:cs="Tahoma"/>
          <w:color w:val="000000"/>
          <w:sz w:val="14"/>
        </w:rPr>
        <w:pict>
          <v:rect id="_x0000_i1027" style="width:0;height:.75pt" o:hrstd="t" o:hr="t" fillcolor="gray" stroked="f"/>
        </w:pict>
      </w:r>
    </w:p>
    <w:p w:rsidR="009354CA" w:rsidRPr="00DF6BD6" w:rsidRDefault="009354CA" w:rsidP="00DF6BD6">
      <w:pPr>
        <w:spacing w:after="0"/>
        <w:rPr>
          <w:rFonts w:ascii="Verdana" w:hAnsi="Verdana" w:cs="Tahoma"/>
          <w:color w:val="000000"/>
          <w:sz w:val="14"/>
        </w:rPr>
      </w:pPr>
      <w:r w:rsidRPr="00DF6BD6">
        <w:rPr>
          <w:rFonts w:ascii="Verdana" w:hAnsi="Verdana" w:cs="Tahoma"/>
          <w:b/>
          <w:bCs/>
          <w:color w:val="000000"/>
          <w:sz w:val="14"/>
        </w:rPr>
        <w:t>3.1</w:t>
      </w:r>
      <w:r w:rsidRPr="00DF6BD6">
        <w:rPr>
          <w:rFonts w:ascii="Verdana" w:hAnsi="Verdana" w:cs="Tahoma"/>
          <w:color w:val="000000"/>
          <w:sz w:val="14"/>
        </w:rPr>
        <w:t xml:space="preserve"> </w:t>
      </w:r>
      <w:r w:rsidRPr="00DF6BD6">
        <w:rPr>
          <w:rFonts w:ascii="Verdana" w:hAnsi="Verdana" w:cs="Tahoma"/>
          <w:b/>
          <w:bCs/>
          <w:color w:val="000000"/>
          <w:sz w:val="14"/>
        </w:rPr>
        <w:t xml:space="preserve">Working Group: </w:t>
      </w:r>
      <w:r w:rsidRPr="00DF6BD6">
        <w:rPr>
          <w:rFonts w:ascii="Verdana" w:hAnsi="Verdana" w:cs="Tahoma"/>
          <w:color w:val="000000"/>
          <w:sz w:val="14"/>
        </w:rPr>
        <w:t>Wireless Regional Area Networks Working Group (C/LM/WG802.22)</w:t>
      </w:r>
      <w:r w:rsidRPr="00DF6BD6">
        <w:rPr>
          <w:rFonts w:ascii="Verdana" w:hAnsi="Verdana" w:cs="Tahoma"/>
          <w:color w:val="000000"/>
          <w:sz w:val="14"/>
        </w:rPr>
        <w:br/>
      </w:r>
      <w:r w:rsidRPr="00DF6BD6">
        <w:rPr>
          <w:rFonts w:ascii="Verdana" w:hAnsi="Verdana" w:cs="Tahoma"/>
          <w:b/>
          <w:bCs/>
          <w:color w:val="000000"/>
          <w:sz w:val="14"/>
        </w:rPr>
        <w:t>Contact Information for Working Group Chair</w:t>
      </w:r>
      <w:r w:rsidRPr="00DF6BD6">
        <w:rPr>
          <w:rFonts w:ascii="Verdana" w:hAnsi="Verdana" w:cs="Tahoma"/>
          <w:color w:val="000000"/>
          <w:sz w:val="14"/>
        </w:rPr>
        <w:br/>
        <w:t>   </w:t>
      </w:r>
      <w:r w:rsidRPr="00DF6BD6">
        <w:rPr>
          <w:rFonts w:ascii="Verdana" w:hAnsi="Verdana" w:cs="Tahoma"/>
          <w:b/>
          <w:bCs/>
          <w:color w:val="000000"/>
          <w:sz w:val="14"/>
        </w:rPr>
        <w:t xml:space="preserve">Name: </w:t>
      </w:r>
      <w:r w:rsidRPr="00DF6BD6">
        <w:rPr>
          <w:rFonts w:ascii="Verdana" w:hAnsi="Verdana" w:cs="Tahoma"/>
          <w:color w:val="000000"/>
          <w:sz w:val="14"/>
        </w:rPr>
        <w:t>Apurva Mody</w:t>
      </w:r>
      <w:r w:rsidRPr="00DF6BD6">
        <w:rPr>
          <w:rFonts w:ascii="Verdana" w:hAnsi="Verdana" w:cs="Tahoma"/>
          <w:color w:val="000000"/>
          <w:sz w:val="14"/>
        </w:rPr>
        <w:br/>
        <w:t>   </w:t>
      </w:r>
      <w:r w:rsidRPr="00DF6BD6">
        <w:rPr>
          <w:rFonts w:ascii="Verdana" w:hAnsi="Verdana" w:cs="Tahoma"/>
          <w:b/>
          <w:bCs/>
          <w:color w:val="000000"/>
          <w:sz w:val="14"/>
        </w:rPr>
        <w:t xml:space="preserve">Email Address: </w:t>
      </w:r>
      <w:hyperlink r:id="rId5" w:history="1">
        <w:r w:rsidRPr="00DF6BD6">
          <w:rPr>
            <w:rStyle w:val="Hyperlink"/>
            <w:rFonts w:ascii="Verdana" w:hAnsi="Verdana" w:cs="Tahoma"/>
            <w:sz w:val="16"/>
          </w:rPr>
          <w:t>apurva_mody@yahoo.com</w:t>
        </w:r>
      </w:hyperlink>
      <w:r w:rsidRPr="00DF6BD6">
        <w:rPr>
          <w:rFonts w:ascii="Verdana" w:hAnsi="Verdana" w:cs="Tahoma"/>
          <w:color w:val="000000"/>
          <w:sz w:val="14"/>
        </w:rPr>
        <w:br/>
        <w:t>   </w:t>
      </w:r>
      <w:r w:rsidRPr="00DF6BD6">
        <w:rPr>
          <w:rFonts w:ascii="Verdana" w:hAnsi="Verdana" w:cs="Tahoma"/>
          <w:b/>
          <w:bCs/>
          <w:color w:val="000000"/>
          <w:sz w:val="14"/>
        </w:rPr>
        <w:t xml:space="preserve">Phone: </w:t>
      </w:r>
      <w:r w:rsidRPr="00DF6BD6">
        <w:rPr>
          <w:rFonts w:ascii="Verdana" w:hAnsi="Verdana" w:cs="Tahoma"/>
          <w:color w:val="000000"/>
          <w:sz w:val="14"/>
        </w:rPr>
        <w:t>404-819-0314</w:t>
      </w:r>
      <w:r w:rsidRPr="00DF6BD6">
        <w:rPr>
          <w:rFonts w:ascii="Verdana" w:hAnsi="Verdana" w:cs="Tahoma"/>
          <w:color w:val="000000"/>
          <w:sz w:val="14"/>
        </w:rPr>
        <w:br/>
      </w:r>
      <w:r w:rsidRPr="00DF6BD6">
        <w:rPr>
          <w:rFonts w:ascii="Verdana" w:hAnsi="Verdana" w:cs="Tahoma"/>
          <w:b/>
          <w:bCs/>
          <w:color w:val="000000"/>
          <w:sz w:val="14"/>
        </w:rPr>
        <w:t>Contact Information for Working Group Vice-Chair</w:t>
      </w:r>
      <w:r w:rsidRPr="00DF6BD6">
        <w:rPr>
          <w:rFonts w:ascii="Verdana" w:hAnsi="Verdana" w:cs="Tahoma"/>
          <w:color w:val="000000"/>
          <w:sz w:val="14"/>
        </w:rPr>
        <w:br/>
        <w:t>   </w:t>
      </w:r>
      <w:r w:rsidRPr="00DF6BD6">
        <w:rPr>
          <w:rFonts w:ascii="Verdana" w:hAnsi="Verdana" w:cs="Tahoma"/>
          <w:b/>
          <w:bCs/>
          <w:color w:val="000000"/>
          <w:sz w:val="14"/>
        </w:rPr>
        <w:t xml:space="preserve">Name: </w:t>
      </w:r>
      <w:del w:id="14" w:author="apurva.mody" w:date="2013-11-13T13:43:00Z">
        <w:r w:rsidRPr="00DF6BD6" w:rsidDel="00075F84">
          <w:rPr>
            <w:rFonts w:ascii="Verdana" w:hAnsi="Verdana" w:cs="Tahoma"/>
            <w:color w:val="000000"/>
            <w:sz w:val="14"/>
          </w:rPr>
          <w:delText>Gerald Chouinard</w:delText>
        </w:r>
      </w:del>
      <w:ins w:id="15" w:author="apurva.mody" w:date="2013-11-13T13:43:00Z">
        <w:r w:rsidR="00075F84">
          <w:rPr>
            <w:rFonts w:ascii="Verdana" w:hAnsi="Verdana" w:cs="Tahoma"/>
            <w:color w:val="000000"/>
            <w:sz w:val="14"/>
          </w:rPr>
          <w:t>Chang-woo Pyo</w:t>
        </w:r>
      </w:ins>
      <w:r w:rsidRPr="00DF6BD6">
        <w:rPr>
          <w:rFonts w:ascii="Verdana" w:hAnsi="Verdana" w:cs="Tahoma"/>
          <w:color w:val="000000"/>
          <w:sz w:val="14"/>
        </w:rPr>
        <w:br/>
        <w:t>   </w:t>
      </w:r>
      <w:r w:rsidRPr="00DF6BD6">
        <w:rPr>
          <w:rFonts w:ascii="Verdana" w:hAnsi="Verdana" w:cs="Tahoma"/>
          <w:b/>
          <w:bCs/>
          <w:color w:val="000000"/>
          <w:sz w:val="14"/>
        </w:rPr>
        <w:t xml:space="preserve">Email Address: </w:t>
      </w:r>
      <w:del w:id="16" w:author="apurva.mody" w:date="2013-11-13T15:42:00Z">
        <w:r w:rsidR="00261FE5" w:rsidDel="00FC3288">
          <w:fldChar w:fldCharType="begin"/>
        </w:r>
        <w:r w:rsidR="00261FE5" w:rsidDel="00FC3288">
          <w:delInstrText>HYPERLINK "mailto:gerald.chouinard%40sympatico.ca"</w:delInstrText>
        </w:r>
        <w:r w:rsidR="00261FE5" w:rsidDel="00FC3288">
          <w:fldChar w:fldCharType="separate"/>
        </w:r>
        <w:r w:rsidRPr="00DF6BD6" w:rsidDel="00FC3288">
          <w:rPr>
            <w:rStyle w:val="Hyperlink"/>
            <w:rFonts w:ascii="Verdana" w:hAnsi="Verdana" w:cs="Tahoma"/>
            <w:sz w:val="16"/>
          </w:rPr>
          <w:delText>gerald.chouinard@sympatico.ca</w:delText>
        </w:r>
        <w:r w:rsidR="00261FE5" w:rsidDel="00FC3288">
          <w:fldChar w:fldCharType="end"/>
        </w:r>
      </w:del>
      <w:ins w:id="17" w:author="apurva.mody" w:date="2013-11-13T15:42:00Z">
        <w:r w:rsidR="00FC3288">
          <w:fldChar w:fldCharType="begin"/>
        </w:r>
        <w:r w:rsidR="00FC3288">
          <w:instrText>HYPERLINK "mailto:gerald.chouinard%40sympatico.ca"</w:instrText>
        </w:r>
        <w:r w:rsidR="00FC3288">
          <w:fldChar w:fldCharType="separate"/>
        </w:r>
        <w:r w:rsidR="00FC3288">
          <w:rPr>
            <w:rStyle w:val="Hyperlink"/>
            <w:rFonts w:ascii="Verdana" w:hAnsi="Verdana" w:cs="Tahoma"/>
            <w:sz w:val="16"/>
          </w:rPr>
          <w:t>cwpyo@nict.go.jp</w:t>
        </w:r>
        <w:r w:rsidR="00FC3288">
          <w:fldChar w:fldCharType="end"/>
        </w:r>
      </w:ins>
      <w:r w:rsidRPr="00DF6BD6">
        <w:rPr>
          <w:rFonts w:ascii="Verdana" w:hAnsi="Verdana" w:cs="Tahoma"/>
          <w:color w:val="000000"/>
          <w:sz w:val="14"/>
        </w:rPr>
        <w:br/>
        <w:t>   </w:t>
      </w:r>
      <w:r w:rsidRPr="00DF6BD6">
        <w:rPr>
          <w:rFonts w:ascii="Verdana" w:hAnsi="Verdana" w:cs="Tahoma"/>
          <w:b/>
          <w:bCs/>
          <w:color w:val="000000"/>
          <w:sz w:val="14"/>
        </w:rPr>
        <w:t xml:space="preserve">Phone: </w:t>
      </w:r>
      <w:del w:id="18" w:author="apurva.mody" w:date="2013-11-13T15:42:00Z">
        <w:r w:rsidRPr="00DF6BD6" w:rsidDel="00FC3288">
          <w:rPr>
            <w:rFonts w:ascii="Verdana" w:hAnsi="Verdana" w:cs="Tahoma"/>
            <w:color w:val="000000"/>
            <w:sz w:val="14"/>
          </w:rPr>
          <w:delText>819-684-2490</w:delText>
        </w:r>
      </w:del>
      <w:ins w:id="19" w:author="apurva.mody" w:date="2013-11-13T15:42:00Z">
        <w:r w:rsidR="00FC3288">
          <w:rPr>
            <w:rFonts w:ascii="Verdana" w:hAnsi="Verdana" w:cs="Tahoma"/>
            <w:color w:val="000000"/>
            <w:sz w:val="14"/>
          </w:rPr>
          <w:t>+</w:t>
        </w:r>
      </w:ins>
      <w:ins w:id="20" w:author="apurva.mody" w:date="2013-11-13T15:43:00Z">
        <w:r w:rsidR="00904460">
          <w:rPr>
            <w:rFonts w:ascii="Verdana" w:hAnsi="Verdana" w:cs="Tahoma"/>
            <w:color w:val="000000"/>
            <w:sz w:val="14"/>
          </w:rPr>
          <w:t>81-46-847-5120</w:t>
        </w:r>
      </w:ins>
    </w:p>
    <w:p w:rsidR="009354CA" w:rsidRPr="00DF6BD6" w:rsidRDefault="00261FE5" w:rsidP="00DF6BD6">
      <w:pPr>
        <w:spacing w:after="0"/>
        <w:rPr>
          <w:rFonts w:ascii="Verdana" w:hAnsi="Verdana" w:cs="Tahoma"/>
          <w:color w:val="000000"/>
          <w:sz w:val="14"/>
        </w:rPr>
      </w:pPr>
      <w:r w:rsidRPr="00261FE5">
        <w:rPr>
          <w:rFonts w:ascii="Verdana" w:hAnsi="Verdana" w:cs="Tahoma"/>
          <w:color w:val="000000"/>
          <w:sz w:val="14"/>
        </w:rPr>
        <w:pict>
          <v:rect id="_x0000_i1028" style="width:0;height:.75pt" o:hrstd="t" o:hr="t" fillcolor="gray" stroked="f"/>
        </w:pict>
      </w:r>
    </w:p>
    <w:p w:rsidR="009354CA" w:rsidRPr="00DF6BD6" w:rsidRDefault="009354CA" w:rsidP="00DF6BD6">
      <w:pPr>
        <w:spacing w:after="0"/>
        <w:rPr>
          <w:rFonts w:ascii="Verdana" w:hAnsi="Verdana" w:cs="Tahoma"/>
          <w:color w:val="000000"/>
          <w:sz w:val="14"/>
        </w:rPr>
      </w:pPr>
      <w:r w:rsidRPr="00DF6BD6">
        <w:rPr>
          <w:rFonts w:ascii="Verdana" w:hAnsi="Verdana" w:cs="Tahoma"/>
          <w:b/>
          <w:bCs/>
          <w:color w:val="000000"/>
          <w:sz w:val="14"/>
        </w:rPr>
        <w:t>3.2</w:t>
      </w:r>
      <w:r w:rsidRPr="00DF6BD6">
        <w:rPr>
          <w:rFonts w:ascii="Verdana" w:hAnsi="Verdana" w:cs="Tahoma"/>
          <w:color w:val="000000"/>
          <w:sz w:val="14"/>
        </w:rPr>
        <w:t xml:space="preserve"> </w:t>
      </w:r>
      <w:r w:rsidRPr="00DF6BD6">
        <w:rPr>
          <w:rFonts w:ascii="Verdana" w:hAnsi="Verdana" w:cs="Tahoma"/>
          <w:b/>
          <w:bCs/>
          <w:color w:val="000000"/>
          <w:sz w:val="14"/>
        </w:rPr>
        <w:t xml:space="preserve">Sponsoring Society and Committee: </w:t>
      </w:r>
      <w:r w:rsidRPr="00DF6BD6">
        <w:rPr>
          <w:rFonts w:ascii="Verdana" w:hAnsi="Verdana" w:cs="Tahoma"/>
          <w:color w:val="000000"/>
          <w:sz w:val="14"/>
        </w:rPr>
        <w:t>IEEE Computer Society/LAN/MAN Standards Committee (C/LM</w:t>
      </w:r>
      <w:proofErr w:type="gramStart"/>
      <w:r w:rsidRPr="00DF6BD6">
        <w:rPr>
          <w:rFonts w:ascii="Verdana" w:hAnsi="Verdana" w:cs="Tahoma"/>
          <w:color w:val="000000"/>
          <w:sz w:val="14"/>
        </w:rPr>
        <w:t>)</w:t>
      </w:r>
      <w:proofErr w:type="gramEnd"/>
      <w:r w:rsidRPr="00DF6BD6">
        <w:rPr>
          <w:rFonts w:ascii="Verdana" w:hAnsi="Verdana" w:cs="Tahoma"/>
          <w:color w:val="000000"/>
          <w:sz w:val="14"/>
        </w:rPr>
        <w:br/>
      </w:r>
      <w:r w:rsidRPr="00DF6BD6">
        <w:rPr>
          <w:rFonts w:ascii="Verdana" w:hAnsi="Verdana" w:cs="Tahoma"/>
          <w:b/>
          <w:bCs/>
          <w:color w:val="000000"/>
          <w:sz w:val="14"/>
        </w:rPr>
        <w:t>Contact Information for Sponsor Chair</w:t>
      </w:r>
      <w:r w:rsidRPr="00DF6BD6">
        <w:rPr>
          <w:rFonts w:ascii="Verdana" w:hAnsi="Verdana" w:cs="Tahoma"/>
          <w:color w:val="000000"/>
          <w:sz w:val="14"/>
        </w:rPr>
        <w:br/>
        <w:t>   </w:t>
      </w:r>
      <w:r w:rsidRPr="00DF6BD6">
        <w:rPr>
          <w:rFonts w:ascii="Verdana" w:hAnsi="Verdana" w:cs="Tahoma"/>
          <w:b/>
          <w:bCs/>
          <w:color w:val="000000"/>
          <w:sz w:val="14"/>
        </w:rPr>
        <w:t xml:space="preserve">Name: </w:t>
      </w:r>
      <w:r w:rsidRPr="00DF6BD6">
        <w:rPr>
          <w:rFonts w:ascii="Verdana" w:hAnsi="Verdana" w:cs="Tahoma"/>
          <w:color w:val="000000"/>
          <w:sz w:val="14"/>
        </w:rPr>
        <w:t>Paul Nikolich</w:t>
      </w:r>
      <w:r w:rsidRPr="00DF6BD6">
        <w:rPr>
          <w:rFonts w:ascii="Verdana" w:hAnsi="Verdana" w:cs="Tahoma"/>
          <w:color w:val="000000"/>
          <w:sz w:val="14"/>
        </w:rPr>
        <w:br/>
        <w:t>   </w:t>
      </w:r>
      <w:r w:rsidRPr="00DF6BD6">
        <w:rPr>
          <w:rFonts w:ascii="Verdana" w:hAnsi="Verdana" w:cs="Tahoma"/>
          <w:b/>
          <w:bCs/>
          <w:color w:val="000000"/>
          <w:sz w:val="14"/>
        </w:rPr>
        <w:t xml:space="preserve">Email Address: </w:t>
      </w:r>
      <w:hyperlink r:id="rId6" w:history="1">
        <w:r w:rsidRPr="00DF6BD6">
          <w:rPr>
            <w:rStyle w:val="Hyperlink"/>
            <w:rFonts w:ascii="Verdana" w:hAnsi="Verdana" w:cs="Tahoma"/>
            <w:sz w:val="16"/>
          </w:rPr>
          <w:t>p.nikolich@ieee.org</w:t>
        </w:r>
      </w:hyperlink>
      <w:r w:rsidRPr="00DF6BD6">
        <w:rPr>
          <w:rFonts w:ascii="Verdana" w:hAnsi="Verdana" w:cs="Tahoma"/>
          <w:color w:val="000000"/>
          <w:sz w:val="14"/>
        </w:rPr>
        <w:br/>
        <w:t>   </w:t>
      </w:r>
      <w:r w:rsidRPr="00DF6BD6">
        <w:rPr>
          <w:rFonts w:ascii="Verdana" w:hAnsi="Verdana" w:cs="Tahoma"/>
          <w:b/>
          <w:bCs/>
          <w:color w:val="000000"/>
          <w:sz w:val="14"/>
        </w:rPr>
        <w:t xml:space="preserve">Phone: </w:t>
      </w:r>
      <w:r w:rsidRPr="00DF6BD6">
        <w:rPr>
          <w:rFonts w:ascii="Verdana" w:hAnsi="Verdana" w:cs="Tahoma"/>
          <w:color w:val="000000"/>
          <w:sz w:val="14"/>
        </w:rPr>
        <w:t>857.205.0050</w:t>
      </w:r>
      <w:r w:rsidRPr="00DF6BD6">
        <w:rPr>
          <w:rFonts w:ascii="Verdana" w:hAnsi="Verdana" w:cs="Tahoma"/>
          <w:color w:val="000000"/>
          <w:sz w:val="14"/>
        </w:rPr>
        <w:br/>
      </w:r>
      <w:r w:rsidRPr="00DF6BD6">
        <w:rPr>
          <w:rFonts w:ascii="Verdana" w:hAnsi="Verdana" w:cs="Tahoma"/>
          <w:b/>
          <w:bCs/>
          <w:color w:val="000000"/>
          <w:sz w:val="14"/>
        </w:rPr>
        <w:t>Contact Information for Standards Representative</w:t>
      </w:r>
      <w:r w:rsidRPr="00DF6BD6">
        <w:rPr>
          <w:rFonts w:ascii="Verdana" w:hAnsi="Verdana" w:cs="Tahoma"/>
          <w:color w:val="000000"/>
          <w:sz w:val="14"/>
        </w:rPr>
        <w:br/>
        <w:t>   </w:t>
      </w:r>
      <w:r w:rsidRPr="00DF6BD6">
        <w:rPr>
          <w:rFonts w:ascii="Verdana" w:hAnsi="Verdana" w:cs="Tahoma"/>
          <w:b/>
          <w:bCs/>
          <w:color w:val="000000"/>
          <w:sz w:val="14"/>
        </w:rPr>
        <w:t xml:space="preserve">Name: </w:t>
      </w:r>
      <w:r w:rsidRPr="00DF6BD6">
        <w:rPr>
          <w:rFonts w:ascii="Verdana" w:hAnsi="Verdana" w:cs="Tahoma"/>
          <w:color w:val="000000"/>
          <w:sz w:val="14"/>
        </w:rPr>
        <w:t>James Gilb</w:t>
      </w:r>
      <w:r w:rsidRPr="00DF6BD6">
        <w:rPr>
          <w:rFonts w:ascii="Verdana" w:hAnsi="Verdana" w:cs="Tahoma"/>
          <w:color w:val="000000"/>
          <w:sz w:val="14"/>
        </w:rPr>
        <w:br/>
        <w:t>   </w:t>
      </w:r>
      <w:r w:rsidRPr="00DF6BD6">
        <w:rPr>
          <w:rFonts w:ascii="Verdana" w:hAnsi="Verdana" w:cs="Tahoma"/>
          <w:b/>
          <w:bCs/>
          <w:color w:val="000000"/>
          <w:sz w:val="14"/>
        </w:rPr>
        <w:t xml:space="preserve">Email Address: </w:t>
      </w:r>
      <w:hyperlink r:id="rId7" w:history="1">
        <w:r w:rsidRPr="00DF6BD6">
          <w:rPr>
            <w:rStyle w:val="Hyperlink"/>
            <w:rFonts w:ascii="Verdana" w:hAnsi="Verdana" w:cs="Tahoma"/>
            <w:sz w:val="16"/>
          </w:rPr>
          <w:t>gilb@ieee.org</w:t>
        </w:r>
      </w:hyperlink>
      <w:r w:rsidRPr="00DF6BD6">
        <w:rPr>
          <w:rFonts w:ascii="Verdana" w:hAnsi="Verdana" w:cs="Tahoma"/>
          <w:color w:val="000000"/>
          <w:sz w:val="14"/>
        </w:rPr>
        <w:br/>
        <w:t>   </w:t>
      </w:r>
      <w:r w:rsidRPr="00DF6BD6">
        <w:rPr>
          <w:rFonts w:ascii="Verdana" w:hAnsi="Verdana" w:cs="Tahoma"/>
          <w:b/>
          <w:bCs/>
          <w:color w:val="000000"/>
          <w:sz w:val="14"/>
        </w:rPr>
        <w:t xml:space="preserve">Phone: </w:t>
      </w:r>
      <w:r w:rsidRPr="00DF6BD6">
        <w:rPr>
          <w:rFonts w:ascii="Verdana" w:hAnsi="Verdana" w:cs="Tahoma"/>
          <w:color w:val="000000"/>
          <w:sz w:val="14"/>
        </w:rPr>
        <w:t>858-229-4822</w:t>
      </w:r>
    </w:p>
    <w:p w:rsidR="009354CA" w:rsidRPr="00DF6BD6" w:rsidRDefault="00261FE5" w:rsidP="00DF6BD6">
      <w:pPr>
        <w:spacing w:after="0"/>
        <w:rPr>
          <w:rFonts w:ascii="Verdana" w:hAnsi="Verdana" w:cs="Tahoma"/>
          <w:color w:val="000000"/>
          <w:sz w:val="14"/>
        </w:rPr>
      </w:pPr>
      <w:r w:rsidRPr="00261FE5">
        <w:rPr>
          <w:rFonts w:ascii="Verdana" w:hAnsi="Verdana" w:cs="Tahoma"/>
          <w:color w:val="000000"/>
          <w:sz w:val="14"/>
        </w:rPr>
        <w:pict>
          <v:rect id="_x0000_i1029" style="width:0;height:.75pt" o:hrstd="t" o:hr="t" fillcolor="gray" stroked="f"/>
        </w:pict>
      </w:r>
    </w:p>
    <w:p w:rsidR="009354CA" w:rsidRPr="00DF6BD6" w:rsidRDefault="009354CA" w:rsidP="00DF6BD6">
      <w:pPr>
        <w:spacing w:after="0"/>
        <w:rPr>
          <w:rFonts w:ascii="Verdana" w:hAnsi="Verdana" w:cs="Tahoma"/>
          <w:color w:val="000000"/>
          <w:sz w:val="14"/>
        </w:rPr>
      </w:pPr>
      <w:r w:rsidRPr="00DF6BD6">
        <w:rPr>
          <w:rFonts w:ascii="Verdana" w:hAnsi="Verdana" w:cs="Tahoma"/>
          <w:b/>
          <w:bCs/>
          <w:color w:val="000000"/>
          <w:sz w:val="14"/>
        </w:rPr>
        <w:t xml:space="preserve">4.1 Type of Ballot: </w:t>
      </w:r>
      <w:r w:rsidRPr="00DF6BD6">
        <w:rPr>
          <w:rFonts w:ascii="Verdana" w:hAnsi="Verdana" w:cs="Tahoma"/>
          <w:color w:val="000000"/>
          <w:sz w:val="14"/>
        </w:rPr>
        <w:t>Individual</w:t>
      </w:r>
      <w:r w:rsidRPr="00DF6BD6">
        <w:rPr>
          <w:rFonts w:ascii="Verdana" w:hAnsi="Verdana" w:cs="Tahoma"/>
          <w:color w:val="000000"/>
          <w:sz w:val="14"/>
        </w:rPr>
        <w:br/>
      </w:r>
      <w:r w:rsidRPr="00DF6BD6">
        <w:rPr>
          <w:rFonts w:ascii="Verdana" w:hAnsi="Verdana" w:cs="Tahoma"/>
          <w:b/>
          <w:bCs/>
          <w:color w:val="000000"/>
          <w:sz w:val="14"/>
        </w:rPr>
        <w:t xml:space="preserve">4.2 Expected Date of submission of draft to the IEEE-SA for Initial Sponsor Ballot: </w:t>
      </w:r>
      <w:r w:rsidRPr="00DF6BD6">
        <w:rPr>
          <w:rFonts w:ascii="Verdana" w:hAnsi="Verdana" w:cs="Tahoma"/>
          <w:color w:val="000000"/>
          <w:sz w:val="14"/>
        </w:rPr>
        <w:t>11/2015</w:t>
      </w:r>
      <w:r w:rsidRPr="00DF6BD6">
        <w:rPr>
          <w:rFonts w:ascii="Verdana" w:hAnsi="Verdana" w:cs="Tahoma"/>
          <w:color w:val="000000"/>
          <w:sz w:val="14"/>
        </w:rPr>
        <w:br/>
      </w:r>
      <w:r w:rsidRPr="00DF6BD6">
        <w:rPr>
          <w:rFonts w:ascii="Verdana" w:hAnsi="Verdana" w:cs="Tahoma"/>
          <w:b/>
          <w:bCs/>
          <w:color w:val="000000"/>
          <w:sz w:val="14"/>
        </w:rPr>
        <w:t xml:space="preserve">4.3 Projected Completion Date for Submittal to </w:t>
      </w:r>
      <w:proofErr w:type="spellStart"/>
      <w:r w:rsidRPr="00DF6BD6">
        <w:rPr>
          <w:rFonts w:ascii="Verdana" w:hAnsi="Verdana" w:cs="Tahoma"/>
          <w:b/>
          <w:bCs/>
          <w:color w:val="000000"/>
          <w:sz w:val="14"/>
        </w:rPr>
        <w:t>RevCom</w:t>
      </w:r>
      <w:proofErr w:type="spellEnd"/>
      <w:r w:rsidRPr="00DF6BD6">
        <w:rPr>
          <w:rFonts w:ascii="Verdana" w:hAnsi="Verdana" w:cs="Tahoma"/>
          <w:b/>
          <w:bCs/>
          <w:color w:val="000000"/>
          <w:sz w:val="14"/>
        </w:rPr>
        <w:t xml:space="preserve">: </w:t>
      </w:r>
      <w:r w:rsidRPr="00DF6BD6">
        <w:rPr>
          <w:rFonts w:ascii="Verdana" w:hAnsi="Verdana" w:cs="Tahoma"/>
          <w:color w:val="000000"/>
          <w:sz w:val="14"/>
        </w:rPr>
        <w:t>08/2016</w:t>
      </w:r>
    </w:p>
    <w:p w:rsidR="009354CA" w:rsidRPr="00DF6BD6" w:rsidRDefault="00261FE5" w:rsidP="00DF6BD6">
      <w:pPr>
        <w:spacing w:after="0"/>
        <w:rPr>
          <w:rFonts w:ascii="Verdana" w:hAnsi="Verdana" w:cs="Tahoma"/>
          <w:color w:val="000000"/>
          <w:sz w:val="14"/>
        </w:rPr>
      </w:pPr>
      <w:r w:rsidRPr="00261FE5">
        <w:rPr>
          <w:rFonts w:ascii="Verdana" w:hAnsi="Verdana" w:cs="Tahoma"/>
          <w:color w:val="000000"/>
          <w:sz w:val="14"/>
        </w:rPr>
        <w:pict>
          <v:rect id="_x0000_i1030" style="width:0;height:.75pt" o:hrstd="t" o:hr="t" fillcolor="gray" stroked="f"/>
        </w:pict>
      </w:r>
    </w:p>
    <w:p w:rsidR="009354CA" w:rsidRPr="00DF6BD6" w:rsidRDefault="009354CA" w:rsidP="00DF6BD6">
      <w:pPr>
        <w:spacing w:after="0"/>
        <w:rPr>
          <w:rFonts w:ascii="Verdana" w:hAnsi="Verdana" w:cs="Tahoma"/>
          <w:color w:val="000000"/>
          <w:sz w:val="14"/>
        </w:rPr>
      </w:pPr>
      <w:r w:rsidRPr="00DF6BD6">
        <w:rPr>
          <w:rFonts w:ascii="Verdana" w:hAnsi="Verdana" w:cs="Tahoma"/>
          <w:b/>
          <w:bCs/>
          <w:color w:val="000000"/>
          <w:sz w:val="14"/>
        </w:rPr>
        <w:t xml:space="preserve">5.1 Approximate number of people expected to be actively involved in the development of this project: </w:t>
      </w:r>
      <w:r w:rsidRPr="00DF6BD6">
        <w:rPr>
          <w:rFonts w:ascii="Verdana" w:hAnsi="Verdana" w:cs="Tahoma"/>
          <w:color w:val="000000"/>
          <w:sz w:val="14"/>
        </w:rPr>
        <w:t>30</w:t>
      </w:r>
    </w:p>
    <w:tbl>
      <w:tblPr>
        <w:tblW w:w="5000" w:type="pct"/>
        <w:tblCellMar>
          <w:left w:w="0" w:type="dxa"/>
          <w:right w:w="0" w:type="dxa"/>
        </w:tblCellMar>
        <w:tblLook w:val="04A0"/>
      </w:tblPr>
      <w:tblGrid>
        <w:gridCol w:w="4655"/>
        <w:gridCol w:w="50"/>
        <w:gridCol w:w="4655"/>
      </w:tblGrid>
      <w:tr w:rsidR="009354CA" w:rsidRPr="00DF6BD6">
        <w:tc>
          <w:tcPr>
            <w:tcW w:w="2500" w:type="pct"/>
            <w:hideMark/>
          </w:tcPr>
          <w:p w:rsidR="009354CA" w:rsidRPr="00DF6BD6" w:rsidRDefault="009354CA" w:rsidP="00AA4FFD">
            <w:pPr>
              <w:spacing w:after="240"/>
              <w:rPr>
                <w:rFonts w:ascii="Verdana" w:hAnsi="Verdana" w:cs="Tahoma"/>
                <w:color w:val="000000"/>
                <w:sz w:val="16"/>
                <w:szCs w:val="24"/>
              </w:rPr>
            </w:pPr>
            <w:r w:rsidRPr="00DF6BD6">
              <w:rPr>
                <w:rFonts w:ascii="Verdana" w:hAnsi="Verdana" w:cs="Tahoma"/>
                <w:b/>
                <w:bCs/>
                <w:color w:val="000000"/>
                <w:sz w:val="14"/>
              </w:rPr>
              <w:t xml:space="preserve">5.2 Scope: </w:t>
            </w:r>
            <w:r w:rsidRPr="00DF6BD6">
              <w:rPr>
                <w:rFonts w:ascii="Verdana" w:hAnsi="Verdana" w:cs="Tahoma"/>
                <w:color w:val="000000"/>
                <w:sz w:val="14"/>
              </w:rPr>
              <w:t xml:space="preserve">This standard specifies the air interface, including the cognitive radio medium access control layer (MAC) and physical layer (PHY), of point-to-multipoint </w:t>
            </w:r>
            <w:del w:id="21" w:author="apurva.mody" w:date="2013-11-13T13:43:00Z">
              <w:r w:rsidRPr="00DF6BD6" w:rsidDel="005F161D">
                <w:rPr>
                  <w:rFonts w:ascii="Verdana" w:hAnsi="Verdana" w:cs="Tahoma"/>
                  <w:color w:val="000000"/>
                  <w:sz w:val="14"/>
                </w:rPr>
                <w:delText xml:space="preserve">and point-to-point </w:delText>
              </w:r>
            </w:del>
            <w:r w:rsidRPr="00DF6BD6">
              <w:rPr>
                <w:rFonts w:ascii="Verdana" w:hAnsi="Verdana" w:cs="Tahoma"/>
                <w:color w:val="000000"/>
                <w:sz w:val="14"/>
              </w:rPr>
              <w:t xml:space="preserve">wireless regional area networks comprised of a professional fixed base station with fixed and portable user terminals operating in the bands that </w:t>
            </w:r>
            <w:ins w:id="22" w:author="apurva.mody" w:date="2013-11-13T16:21:00Z">
              <w:r w:rsidR="00AA4FFD">
                <w:rPr>
                  <w:rFonts w:ascii="Verdana" w:hAnsi="Verdana" w:cs="Tahoma"/>
                  <w:color w:val="000000"/>
                  <w:sz w:val="14"/>
                </w:rPr>
                <w:t>allow</w:t>
              </w:r>
            </w:ins>
            <w:ins w:id="23" w:author="apurva.mody" w:date="2013-11-13T16:49:00Z">
              <w:r w:rsidR="00FB2780">
                <w:rPr>
                  <w:rFonts w:ascii="Verdana" w:hAnsi="Verdana" w:cs="Tahoma"/>
                  <w:color w:val="000000"/>
                  <w:sz w:val="14"/>
                </w:rPr>
                <w:t xml:space="preserve"> </w:t>
              </w:r>
            </w:ins>
            <w:del w:id="24" w:author="apurva.mody" w:date="2013-11-13T16:21:00Z">
              <w:r w:rsidRPr="00DF6BD6" w:rsidDel="00AA4FFD">
                <w:rPr>
                  <w:rFonts w:ascii="Verdana" w:hAnsi="Verdana" w:cs="Tahoma"/>
                  <w:color w:val="000000"/>
                  <w:sz w:val="14"/>
                </w:rPr>
                <w:delText xml:space="preserve">require </w:delText>
              </w:r>
            </w:del>
            <w:r w:rsidRPr="00DF6BD6">
              <w:rPr>
                <w:rFonts w:ascii="Verdana" w:hAnsi="Verdana" w:cs="Tahoma"/>
                <w:color w:val="000000"/>
                <w:sz w:val="14"/>
              </w:rPr>
              <w:t xml:space="preserve">spectrum sharing </w:t>
            </w:r>
            <w:ins w:id="25" w:author="apurva.mody" w:date="2013-11-13T16:21:00Z">
              <w:r w:rsidR="00AA4FFD">
                <w:rPr>
                  <w:rFonts w:ascii="Verdana" w:hAnsi="Verdana" w:cs="Tahoma"/>
                  <w:color w:val="993301"/>
                  <w:sz w:val="14"/>
                </w:rPr>
                <w:t xml:space="preserve">between primary services and opportunistic communications devices </w:t>
              </w:r>
            </w:ins>
            <w:r w:rsidRPr="00DF6BD6">
              <w:rPr>
                <w:rFonts w:ascii="Verdana" w:hAnsi="Verdana" w:cs="Tahoma"/>
                <w:color w:val="000000"/>
                <w:sz w:val="14"/>
              </w:rPr>
              <w:t>such as VHF/UHF TV broadcast bands between 54 MHz to 862 MHz</w:t>
            </w:r>
            <w:ins w:id="26" w:author="apurva.mody" w:date="2013-11-13T15:49:00Z">
              <w:r w:rsidR="00084DE4">
                <w:rPr>
                  <w:rFonts w:ascii="Verdana" w:hAnsi="Verdana" w:cs="Tahoma"/>
                  <w:color w:val="000000"/>
                  <w:sz w:val="14"/>
                </w:rPr>
                <w:t xml:space="preserve"> </w:t>
              </w:r>
            </w:ins>
            <w:ins w:id="27" w:author="apurva.mody" w:date="2013-11-13T15:48:00Z">
              <w:r w:rsidR="00084DE4">
                <w:rPr>
                  <w:rFonts w:ascii="Verdana" w:hAnsi="Verdana" w:cs="Tahoma"/>
                  <w:color w:val="000000"/>
                  <w:sz w:val="14"/>
                </w:rPr>
                <w:t xml:space="preserve">and </w:t>
              </w:r>
            </w:ins>
            <w:ins w:id="28" w:author="apurva.mody" w:date="2013-11-13T15:50:00Z">
              <w:r w:rsidR="00E24D85">
                <w:rPr>
                  <w:rFonts w:ascii="Verdana" w:hAnsi="Verdana" w:cs="Tahoma"/>
                  <w:color w:val="000000"/>
                  <w:sz w:val="14"/>
                </w:rPr>
                <w:t xml:space="preserve">other </w:t>
              </w:r>
            </w:ins>
            <w:ins w:id="29" w:author="apurva.mody" w:date="2013-11-13T15:51:00Z">
              <w:r w:rsidR="00E7598B">
                <w:rPr>
                  <w:rFonts w:ascii="Verdana" w:hAnsi="Verdana" w:cs="Tahoma"/>
                  <w:color w:val="000000"/>
                  <w:sz w:val="14"/>
                </w:rPr>
                <w:t xml:space="preserve">Government </w:t>
              </w:r>
            </w:ins>
            <w:ins w:id="30" w:author="apurva.mody" w:date="2013-11-13T15:50:00Z">
              <w:r w:rsidR="00E24D85">
                <w:rPr>
                  <w:rFonts w:ascii="Verdana" w:hAnsi="Verdana" w:cs="Tahoma"/>
                  <w:color w:val="000000"/>
                  <w:sz w:val="14"/>
                </w:rPr>
                <w:t xml:space="preserve">bands such </w:t>
              </w:r>
            </w:ins>
            <w:ins w:id="31" w:author="apurva.mody" w:date="2013-11-13T15:48:00Z">
              <w:r w:rsidR="00084DE4">
                <w:rPr>
                  <w:rFonts w:ascii="Verdana" w:hAnsi="Verdana" w:cs="Tahoma"/>
                  <w:color w:val="000000"/>
                  <w:sz w:val="14"/>
                </w:rPr>
                <w:t>1300 MHz to 1750 MHz and 2700 MHz to 3650 MHz</w:t>
              </w:r>
            </w:ins>
            <w:del w:id="32" w:author="apurva.mody" w:date="2013-11-13T15:48:00Z">
              <w:r w:rsidRPr="00DF6BD6" w:rsidDel="00084DE4">
                <w:rPr>
                  <w:rFonts w:ascii="Verdana" w:hAnsi="Verdana" w:cs="Tahoma"/>
                  <w:color w:val="000000"/>
                  <w:sz w:val="14"/>
                </w:rPr>
                <w:delText>.</w:delText>
              </w:r>
            </w:del>
          </w:p>
        </w:tc>
        <w:tc>
          <w:tcPr>
            <w:tcW w:w="0" w:type="auto"/>
            <w:vAlign w:val="center"/>
            <w:hideMark/>
          </w:tcPr>
          <w:p w:rsidR="009354CA" w:rsidRPr="00DF6BD6" w:rsidRDefault="009354CA" w:rsidP="00DF6BD6">
            <w:pPr>
              <w:spacing w:after="0"/>
              <w:rPr>
                <w:rFonts w:ascii="Verdana" w:hAnsi="Verdana" w:cs="Tahoma"/>
                <w:color w:val="000000"/>
                <w:sz w:val="16"/>
                <w:szCs w:val="24"/>
              </w:rPr>
            </w:pPr>
            <w:r w:rsidRPr="00DF6BD6">
              <w:rPr>
                <w:rFonts w:ascii="Verdana" w:hAnsi="Verdana" w:cs="Tahoma"/>
                <w:color w:val="000000"/>
                <w:sz w:val="14"/>
              </w:rPr>
              <w:t> </w:t>
            </w:r>
          </w:p>
        </w:tc>
        <w:tc>
          <w:tcPr>
            <w:tcW w:w="2500" w:type="pct"/>
            <w:hideMark/>
          </w:tcPr>
          <w:p w:rsidR="009354CA" w:rsidRPr="00DF6BD6" w:rsidRDefault="009354CA" w:rsidP="00AA4FFD">
            <w:pPr>
              <w:spacing w:after="0"/>
              <w:rPr>
                <w:rFonts w:ascii="Verdana" w:hAnsi="Verdana" w:cs="Tahoma"/>
                <w:color w:val="000000"/>
                <w:sz w:val="16"/>
                <w:szCs w:val="24"/>
              </w:rPr>
            </w:pPr>
            <w:r w:rsidRPr="00DF6BD6">
              <w:rPr>
                <w:rFonts w:ascii="Verdana" w:hAnsi="Verdana" w:cs="Tahoma"/>
                <w:b/>
                <w:bCs/>
                <w:color w:val="000000"/>
                <w:sz w:val="14"/>
              </w:rPr>
              <w:t xml:space="preserve">Changes in scope: </w:t>
            </w:r>
            <w:r w:rsidRPr="00DF6BD6">
              <w:rPr>
                <w:rFonts w:ascii="Verdana" w:hAnsi="Verdana" w:cs="Tahoma"/>
                <w:color w:val="000000"/>
                <w:sz w:val="14"/>
              </w:rPr>
              <w:t xml:space="preserve">This standard specifies the air interface, including the cognitive </w:t>
            </w:r>
            <w:r w:rsidRPr="00DF6BD6">
              <w:rPr>
                <w:rFonts w:ascii="Verdana" w:hAnsi="Verdana" w:cs="Tahoma"/>
                <w:color w:val="993301"/>
                <w:sz w:val="14"/>
              </w:rPr>
              <w:t xml:space="preserve">radio </w:t>
            </w:r>
            <w:r w:rsidRPr="00DF6BD6">
              <w:rPr>
                <w:rFonts w:ascii="Verdana" w:hAnsi="Verdana" w:cs="Tahoma"/>
                <w:color w:val="000000"/>
                <w:sz w:val="14"/>
              </w:rPr>
              <w:t xml:space="preserve">medium access control layer (MAC) and physical layer (PHY), of point-to-multipoint </w:t>
            </w:r>
            <w:del w:id="33" w:author="apurva.mody" w:date="2013-11-13T12:49:00Z">
              <w:r w:rsidRPr="00DF6BD6" w:rsidDel="000D769C">
                <w:rPr>
                  <w:rFonts w:ascii="Verdana" w:hAnsi="Verdana" w:cs="Tahoma"/>
                  <w:color w:val="993301"/>
                  <w:sz w:val="14"/>
                </w:rPr>
                <w:delText xml:space="preserve">and point-to-point </w:delText>
              </w:r>
            </w:del>
            <w:r w:rsidRPr="00DF6BD6">
              <w:rPr>
                <w:rFonts w:ascii="Verdana" w:hAnsi="Verdana" w:cs="Tahoma"/>
                <w:color w:val="000000"/>
                <w:sz w:val="14"/>
              </w:rPr>
              <w:t>wireless regional area networks comprised of a professional fixed base station with fixed and portable user terminals operating in the</w:t>
            </w:r>
            <w:r w:rsidRPr="00DF6BD6">
              <w:rPr>
                <w:rFonts w:ascii="Verdana" w:hAnsi="Verdana" w:cs="Tahoma"/>
                <w:color w:val="993301"/>
                <w:sz w:val="14"/>
              </w:rPr>
              <w:t xml:space="preserve"> bands that </w:t>
            </w:r>
            <w:ins w:id="34" w:author="apurva.mody" w:date="2013-11-13T16:20:00Z">
              <w:r w:rsidR="00AA4FFD">
                <w:rPr>
                  <w:rFonts w:ascii="Verdana" w:hAnsi="Verdana" w:cs="Tahoma"/>
                  <w:color w:val="993301"/>
                  <w:sz w:val="14"/>
                </w:rPr>
                <w:t>allow</w:t>
              </w:r>
            </w:ins>
            <w:ins w:id="35" w:author="apurva.mody" w:date="2013-11-13T16:49:00Z">
              <w:r w:rsidR="00FB2780">
                <w:rPr>
                  <w:rFonts w:ascii="Verdana" w:hAnsi="Verdana" w:cs="Tahoma"/>
                  <w:color w:val="993301"/>
                  <w:sz w:val="14"/>
                </w:rPr>
                <w:t xml:space="preserve"> </w:t>
              </w:r>
            </w:ins>
            <w:del w:id="36" w:author="apurva.mody" w:date="2013-11-13T16:20:00Z">
              <w:r w:rsidRPr="00DF6BD6" w:rsidDel="00AA4FFD">
                <w:rPr>
                  <w:rFonts w:ascii="Verdana" w:hAnsi="Verdana" w:cs="Tahoma"/>
                  <w:color w:val="993301"/>
                  <w:sz w:val="14"/>
                </w:rPr>
                <w:delText xml:space="preserve">require </w:delText>
              </w:r>
            </w:del>
            <w:r w:rsidRPr="00DF6BD6">
              <w:rPr>
                <w:rFonts w:ascii="Verdana" w:hAnsi="Verdana" w:cs="Tahoma"/>
                <w:color w:val="993301"/>
                <w:sz w:val="14"/>
              </w:rPr>
              <w:t xml:space="preserve">spectrum sharing </w:t>
            </w:r>
            <w:ins w:id="37" w:author="apurva.mody" w:date="2013-11-13T16:21:00Z">
              <w:r w:rsidR="00AA4FFD">
                <w:rPr>
                  <w:rFonts w:ascii="Verdana" w:hAnsi="Verdana" w:cs="Tahoma"/>
                  <w:color w:val="993301"/>
                  <w:sz w:val="14"/>
                </w:rPr>
                <w:t xml:space="preserve">between primary services and opportunistic communications devices </w:t>
              </w:r>
            </w:ins>
            <w:r w:rsidRPr="00DF6BD6">
              <w:rPr>
                <w:rFonts w:ascii="Verdana" w:hAnsi="Verdana" w:cs="Tahoma"/>
                <w:color w:val="993301"/>
                <w:sz w:val="14"/>
              </w:rPr>
              <w:t>such as</w:t>
            </w:r>
            <w:r w:rsidRPr="00DF6BD6">
              <w:rPr>
                <w:rFonts w:ascii="Verdana" w:hAnsi="Verdana" w:cs="Tahoma"/>
                <w:color w:val="000000"/>
                <w:sz w:val="14"/>
              </w:rPr>
              <w:t xml:space="preserve"> VHF/UHF TV broadcast bands between 54 MHz to 862 MHz</w:t>
            </w:r>
            <w:ins w:id="38" w:author="apurva.mody" w:date="2013-11-13T15:50:00Z">
              <w:r w:rsidR="00E24D85">
                <w:rPr>
                  <w:rFonts w:ascii="Verdana" w:hAnsi="Verdana" w:cs="Tahoma"/>
                  <w:color w:val="000000"/>
                  <w:sz w:val="14"/>
                </w:rPr>
                <w:t xml:space="preserve"> and other </w:t>
              </w:r>
            </w:ins>
            <w:ins w:id="39" w:author="apurva.mody" w:date="2013-11-13T15:51:00Z">
              <w:r w:rsidR="00E7598B">
                <w:rPr>
                  <w:rFonts w:ascii="Verdana" w:hAnsi="Verdana" w:cs="Tahoma"/>
                  <w:color w:val="000000"/>
                  <w:sz w:val="14"/>
                </w:rPr>
                <w:t>Government</w:t>
              </w:r>
            </w:ins>
            <w:ins w:id="40" w:author="apurva.mody" w:date="2013-11-13T15:50:00Z">
              <w:r w:rsidR="00E24D85">
                <w:rPr>
                  <w:rFonts w:ascii="Verdana" w:hAnsi="Verdana" w:cs="Tahoma"/>
                  <w:color w:val="000000"/>
                  <w:sz w:val="14"/>
                </w:rPr>
                <w:t xml:space="preserve"> bands such as</w:t>
              </w:r>
            </w:ins>
            <w:ins w:id="41" w:author="apurva.mody" w:date="2013-11-13T15:48:00Z">
              <w:r w:rsidR="00084DE4">
                <w:rPr>
                  <w:rFonts w:ascii="Verdana" w:hAnsi="Verdana" w:cs="Tahoma"/>
                  <w:color w:val="000000"/>
                  <w:sz w:val="14"/>
                </w:rPr>
                <w:t xml:space="preserve"> </w:t>
              </w:r>
            </w:ins>
            <w:ins w:id="42" w:author="apurva.mody" w:date="2013-11-13T15:46:00Z">
              <w:r w:rsidR="00084DE4">
                <w:rPr>
                  <w:rFonts w:ascii="Verdana" w:hAnsi="Verdana" w:cs="Tahoma"/>
                  <w:color w:val="000000"/>
                  <w:sz w:val="14"/>
                </w:rPr>
                <w:t>13</w:t>
              </w:r>
            </w:ins>
            <w:ins w:id="43" w:author="apurva.mody" w:date="2013-11-13T15:47:00Z">
              <w:r w:rsidR="00084DE4">
                <w:rPr>
                  <w:rFonts w:ascii="Verdana" w:hAnsi="Verdana" w:cs="Tahoma"/>
                  <w:color w:val="000000"/>
                  <w:sz w:val="14"/>
                </w:rPr>
                <w:t>00 MHz to 1750 MHz</w:t>
              </w:r>
            </w:ins>
            <w:ins w:id="44" w:author="apurva.mody" w:date="2013-11-13T15:45:00Z">
              <w:r w:rsidR="00084DE4">
                <w:rPr>
                  <w:rFonts w:ascii="Verdana" w:hAnsi="Verdana" w:cs="Tahoma"/>
                  <w:color w:val="000000"/>
                  <w:sz w:val="14"/>
                </w:rPr>
                <w:t xml:space="preserve"> </w:t>
              </w:r>
            </w:ins>
            <w:ins w:id="45" w:author="apurva.mody" w:date="2013-11-13T15:48:00Z">
              <w:r w:rsidR="00084DE4">
                <w:rPr>
                  <w:rFonts w:ascii="Verdana" w:hAnsi="Verdana" w:cs="Tahoma"/>
                  <w:color w:val="000000"/>
                  <w:sz w:val="14"/>
                </w:rPr>
                <w:t>and 2700 MHz</w:t>
              </w:r>
            </w:ins>
            <w:ins w:id="46" w:author="apurva.mody" w:date="2013-11-13T15:45:00Z">
              <w:r w:rsidR="00084DE4">
                <w:rPr>
                  <w:rFonts w:ascii="Verdana" w:hAnsi="Verdana" w:cs="Tahoma"/>
                  <w:color w:val="000000"/>
                  <w:sz w:val="14"/>
                </w:rPr>
                <w:t xml:space="preserve"> to 3650 </w:t>
              </w:r>
              <w:proofErr w:type="spellStart"/>
              <w:r w:rsidR="00084DE4">
                <w:rPr>
                  <w:rFonts w:ascii="Verdana" w:hAnsi="Verdana" w:cs="Tahoma"/>
                  <w:color w:val="000000"/>
                  <w:sz w:val="14"/>
                </w:rPr>
                <w:t>MHz</w:t>
              </w:r>
            </w:ins>
            <w:ins w:id="47" w:author="apurva.mody" w:date="2013-11-13T15:48:00Z">
              <w:r w:rsidR="00084DE4">
                <w:rPr>
                  <w:rFonts w:ascii="Verdana" w:hAnsi="Verdana" w:cs="Tahoma"/>
                  <w:color w:val="000000"/>
                  <w:sz w:val="14"/>
                </w:rPr>
                <w:t>.</w:t>
              </w:r>
            </w:ins>
            <w:proofErr w:type="spellEnd"/>
          </w:p>
        </w:tc>
      </w:tr>
    </w:tbl>
    <w:p w:rsidR="009354CA" w:rsidRPr="00DF6BD6" w:rsidRDefault="009354CA" w:rsidP="00DF6BD6">
      <w:pPr>
        <w:spacing w:after="0"/>
        <w:rPr>
          <w:rFonts w:ascii="Verdana" w:hAnsi="Verdana" w:cs="Tahoma"/>
          <w:color w:val="000000"/>
          <w:sz w:val="14"/>
        </w:rPr>
      </w:pPr>
      <w:r w:rsidRPr="00DF6BD6">
        <w:rPr>
          <w:rFonts w:ascii="Verdana" w:hAnsi="Verdana" w:cs="Tahoma"/>
          <w:b/>
          <w:bCs/>
          <w:color w:val="000000"/>
          <w:sz w:val="14"/>
        </w:rPr>
        <w:t xml:space="preserve">5.3 Is the completion of this standard dependent upon the completion of another standard: </w:t>
      </w:r>
      <w:proofErr w:type="gramStart"/>
      <w:r w:rsidRPr="00DF6BD6">
        <w:rPr>
          <w:rFonts w:ascii="Verdana" w:hAnsi="Verdana" w:cs="Tahoma"/>
          <w:color w:val="000000"/>
          <w:sz w:val="14"/>
        </w:rPr>
        <w:t>No</w:t>
      </w:r>
      <w:proofErr w:type="gramEnd"/>
    </w:p>
    <w:tbl>
      <w:tblPr>
        <w:tblW w:w="5000" w:type="pct"/>
        <w:tblCellMar>
          <w:left w:w="0" w:type="dxa"/>
          <w:right w:w="0" w:type="dxa"/>
        </w:tblCellMar>
        <w:tblLook w:val="04A0"/>
      </w:tblPr>
      <w:tblGrid>
        <w:gridCol w:w="4655"/>
        <w:gridCol w:w="50"/>
        <w:gridCol w:w="4655"/>
      </w:tblGrid>
      <w:tr w:rsidR="009354CA" w:rsidRPr="00DF6BD6">
        <w:tc>
          <w:tcPr>
            <w:tcW w:w="2500" w:type="pct"/>
            <w:hideMark/>
          </w:tcPr>
          <w:p w:rsidR="009354CA" w:rsidRPr="00DF6BD6" w:rsidRDefault="009354CA" w:rsidP="00E320B2">
            <w:pPr>
              <w:spacing w:after="240"/>
              <w:rPr>
                <w:rFonts w:ascii="Verdana" w:hAnsi="Verdana" w:cs="Tahoma"/>
                <w:color w:val="000000"/>
                <w:sz w:val="16"/>
                <w:szCs w:val="24"/>
              </w:rPr>
            </w:pPr>
            <w:r w:rsidRPr="00DF6BD6">
              <w:rPr>
                <w:rFonts w:ascii="Verdana" w:hAnsi="Verdana" w:cs="Tahoma"/>
                <w:b/>
                <w:bCs/>
                <w:color w:val="000000"/>
                <w:sz w:val="14"/>
              </w:rPr>
              <w:t xml:space="preserve">5.4 Purpose: </w:t>
            </w:r>
            <w:r w:rsidRPr="00DF6BD6">
              <w:rPr>
                <w:rFonts w:ascii="Verdana" w:hAnsi="Verdana" w:cs="Tahoma"/>
                <w:color w:val="000000"/>
                <w:sz w:val="14"/>
              </w:rPr>
              <w:t xml:space="preserve">This standard is intended to enable deployment of interoperable IEEE 802(R) multivendor wireless regional area network products, to facilitate competition in broadband access by providing alternatives to </w:t>
            </w:r>
            <w:proofErr w:type="spellStart"/>
            <w:r w:rsidRPr="00DF6BD6">
              <w:rPr>
                <w:rFonts w:ascii="Verdana" w:hAnsi="Verdana" w:cs="Tahoma"/>
                <w:color w:val="000000"/>
                <w:sz w:val="14"/>
              </w:rPr>
              <w:t>wireline</w:t>
            </w:r>
            <w:proofErr w:type="spellEnd"/>
            <w:r w:rsidRPr="00DF6BD6">
              <w:rPr>
                <w:rFonts w:ascii="Verdana" w:hAnsi="Verdana" w:cs="Tahoma"/>
                <w:color w:val="000000"/>
                <w:sz w:val="14"/>
              </w:rPr>
              <w:t xml:space="preserve"> broadband access and extending the </w:t>
            </w:r>
            <w:proofErr w:type="spellStart"/>
            <w:r w:rsidRPr="00DF6BD6">
              <w:rPr>
                <w:rFonts w:ascii="Verdana" w:hAnsi="Verdana" w:cs="Tahoma"/>
                <w:color w:val="000000"/>
                <w:sz w:val="14"/>
              </w:rPr>
              <w:t>deployability</w:t>
            </w:r>
            <w:proofErr w:type="spellEnd"/>
            <w:r w:rsidRPr="00DF6BD6">
              <w:rPr>
                <w:rFonts w:ascii="Verdana" w:hAnsi="Verdana" w:cs="Tahoma"/>
                <w:color w:val="000000"/>
                <w:sz w:val="14"/>
              </w:rPr>
              <w:t xml:space="preserve"> of such systems into diverse geographic areas, including sparsely populated rural areas, while preventing harmful interference to incumbent licensed services in the bands that </w:t>
            </w:r>
            <w:ins w:id="48" w:author="apurva.mody" w:date="2013-11-13T16:22:00Z">
              <w:r w:rsidR="00E320B2">
                <w:rPr>
                  <w:rFonts w:ascii="Verdana" w:hAnsi="Verdana" w:cs="Tahoma"/>
                  <w:color w:val="000000"/>
                  <w:sz w:val="14"/>
                </w:rPr>
                <w:t>allow</w:t>
              </w:r>
            </w:ins>
            <w:ins w:id="49" w:author="apurva.mody" w:date="2013-11-13T16:50:00Z">
              <w:r w:rsidR="003F0CB0">
                <w:rPr>
                  <w:rFonts w:ascii="Verdana" w:hAnsi="Verdana" w:cs="Tahoma"/>
                  <w:color w:val="000000"/>
                  <w:sz w:val="14"/>
                </w:rPr>
                <w:t xml:space="preserve"> </w:t>
              </w:r>
            </w:ins>
            <w:del w:id="50" w:author="apurva.mody" w:date="2013-11-13T16:22:00Z">
              <w:r w:rsidRPr="00DF6BD6" w:rsidDel="00E320B2">
                <w:rPr>
                  <w:rFonts w:ascii="Verdana" w:hAnsi="Verdana" w:cs="Tahoma"/>
                  <w:color w:val="000000"/>
                  <w:sz w:val="14"/>
                </w:rPr>
                <w:delText xml:space="preserve">require </w:delText>
              </w:r>
            </w:del>
            <w:r w:rsidRPr="00DF6BD6">
              <w:rPr>
                <w:rFonts w:ascii="Verdana" w:hAnsi="Verdana" w:cs="Tahoma"/>
                <w:color w:val="000000"/>
                <w:sz w:val="14"/>
              </w:rPr>
              <w:t xml:space="preserve">spectrum sharing such as the TV broadcast bands. </w:t>
            </w:r>
            <w:del w:id="51" w:author="apurva.mody" w:date="2013-11-13T16:22:00Z">
              <w:r w:rsidRPr="00DF6BD6" w:rsidDel="00E320B2">
                <w:rPr>
                  <w:rFonts w:ascii="Verdana" w:hAnsi="Verdana" w:cs="Tahoma"/>
                  <w:color w:val="000000"/>
                  <w:sz w:val="14"/>
                </w:rPr>
                <w:delText xml:space="preserve">This Revision project merges the P802.22a Amendment on MIBs and Management Plane Procedures. It also merges the P802.22b amendment on Enhancements for Broadband Services and Monitoring Applications. </w:delText>
              </w:r>
            </w:del>
            <w:del w:id="52" w:author="apurva.mody" w:date="2013-11-13T15:55:00Z">
              <w:r w:rsidRPr="00DF6BD6" w:rsidDel="00834DC3">
                <w:rPr>
                  <w:rFonts w:ascii="Verdana" w:hAnsi="Verdana" w:cs="Tahoma"/>
                  <w:color w:val="000000"/>
                  <w:sz w:val="14"/>
                </w:rPr>
                <w:delText xml:space="preserve">The revision project makes technical corrections to various Clauses. The </w:delText>
              </w:r>
              <w:r w:rsidRPr="00DF6BD6" w:rsidDel="00834DC3">
                <w:rPr>
                  <w:rFonts w:ascii="Verdana" w:hAnsi="Verdana" w:cs="Tahoma"/>
                  <w:color w:val="000000"/>
                  <w:sz w:val="14"/>
                </w:rPr>
                <w:lastRenderedPageBreak/>
                <w:delText xml:space="preserve">revision project introduces a new clause that provides ways in which the IEEE 802.22 Standard may be used in other frequency bands that </w:delText>
              </w:r>
            </w:del>
            <w:del w:id="53" w:author="apurva.mody" w:date="2013-10-12T11:18:00Z">
              <w:r w:rsidRPr="00DF6BD6" w:rsidDel="00EC0102">
                <w:rPr>
                  <w:rFonts w:ascii="Verdana" w:hAnsi="Verdana" w:cs="Tahoma"/>
                  <w:color w:val="000000"/>
                  <w:sz w:val="14"/>
                </w:rPr>
                <w:delText>require</w:delText>
              </w:r>
            </w:del>
            <w:del w:id="54" w:author="apurva.mody" w:date="2013-11-13T15:55:00Z">
              <w:r w:rsidRPr="00DF6BD6" w:rsidDel="00834DC3">
                <w:rPr>
                  <w:rFonts w:ascii="Verdana" w:hAnsi="Verdana" w:cs="Tahoma"/>
                  <w:color w:val="000000"/>
                  <w:sz w:val="14"/>
                </w:rPr>
                <w:delText xml:space="preserve"> spectrum sharing.</w:delText>
              </w:r>
            </w:del>
          </w:p>
        </w:tc>
        <w:tc>
          <w:tcPr>
            <w:tcW w:w="0" w:type="auto"/>
            <w:vAlign w:val="center"/>
            <w:hideMark/>
          </w:tcPr>
          <w:p w:rsidR="009354CA" w:rsidRPr="00DF6BD6" w:rsidRDefault="009354CA" w:rsidP="00DF6BD6">
            <w:pPr>
              <w:spacing w:after="0"/>
              <w:rPr>
                <w:rFonts w:ascii="Verdana" w:hAnsi="Verdana" w:cs="Tahoma"/>
                <w:color w:val="000000"/>
                <w:sz w:val="16"/>
                <w:szCs w:val="24"/>
              </w:rPr>
            </w:pPr>
            <w:r w:rsidRPr="00DF6BD6">
              <w:rPr>
                <w:rFonts w:ascii="Verdana" w:hAnsi="Verdana" w:cs="Tahoma"/>
                <w:color w:val="000000"/>
                <w:sz w:val="14"/>
              </w:rPr>
              <w:lastRenderedPageBreak/>
              <w:t> </w:t>
            </w:r>
          </w:p>
        </w:tc>
        <w:tc>
          <w:tcPr>
            <w:tcW w:w="2500" w:type="pct"/>
            <w:hideMark/>
          </w:tcPr>
          <w:p w:rsidR="009354CA" w:rsidRPr="00DF6BD6" w:rsidRDefault="009354CA" w:rsidP="00E320B2">
            <w:pPr>
              <w:spacing w:after="0"/>
              <w:rPr>
                <w:rFonts w:ascii="Verdana" w:hAnsi="Verdana" w:cs="Tahoma"/>
                <w:color w:val="000000"/>
                <w:sz w:val="16"/>
                <w:szCs w:val="24"/>
              </w:rPr>
            </w:pPr>
            <w:r w:rsidRPr="00DF6BD6">
              <w:rPr>
                <w:rFonts w:ascii="Verdana" w:hAnsi="Verdana" w:cs="Tahoma"/>
                <w:b/>
                <w:bCs/>
                <w:color w:val="000000"/>
                <w:sz w:val="14"/>
              </w:rPr>
              <w:t xml:space="preserve">Changes in purpose: </w:t>
            </w:r>
            <w:r w:rsidRPr="00DF6BD6">
              <w:rPr>
                <w:rFonts w:ascii="Verdana" w:hAnsi="Verdana" w:cs="Tahoma"/>
                <w:color w:val="000000"/>
                <w:sz w:val="14"/>
              </w:rPr>
              <w:t xml:space="preserve">This standard is intended to enable deployment of interoperable IEEE 802(R) multivendor wireless regional area network products, to facilitate competition in broadband access by providing alternatives to </w:t>
            </w:r>
            <w:proofErr w:type="spellStart"/>
            <w:r w:rsidRPr="00DF6BD6">
              <w:rPr>
                <w:rFonts w:ascii="Verdana" w:hAnsi="Verdana" w:cs="Tahoma"/>
                <w:color w:val="000000"/>
                <w:sz w:val="14"/>
              </w:rPr>
              <w:t>wireline</w:t>
            </w:r>
            <w:proofErr w:type="spellEnd"/>
            <w:r w:rsidRPr="00DF6BD6">
              <w:rPr>
                <w:rFonts w:ascii="Verdana" w:hAnsi="Verdana" w:cs="Tahoma"/>
                <w:color w:val="000000"/>
                <w:sz w:val="14"/>
              </w:rPr>
              <w:t xml:space="preserve"> broadband access and extending the </w:t>
            </w:r>
            <w:proofErr w:type="spellStart"/>
            <w:r w:rsidRPr="00DF6BD6">
              <w:rPr>
                <w:rFonts w:ascii="Verdana" w:hAnsi="Verdana" w:cs="Tahoma"/>
                <w:color w:val="000000"/>
                <w:sz w:val="14"/>
              </w:rPr>
              <w:t>deployability</w:t>
            </w:r>
            <w:proofErr w:type="spellEnd"/>
            <w:r w:rsidRPr="00DF6BD6">
              <w:rPr>
                <w:rFonts w:ascii="Verdana" w:hAnsi="Verdana" w:cs="Tahoma"/>
                <w:color w:val="000000"/>
                <w:sz w:val="14"/>
              </w:rPr>
              <w:t xml:space="preserve"> of such systems into diverse geographic areas, including sparsely populated rural areas, while preventing harmful interference to incumbent licensed services in the </w:t>
            </w:r>
            <w:r w:rsidRPr="00DF6BD6">
              <w:rPr>
                <w:rFonts w:ascii="Verdana" w:hAnsi="Verdana" w:cs="Tahoma"/>
                <w:color w:val="993301"/>
                <w:sz w:val="14"/>
              </w:rPr>
              <w:t xml:space="preserve">bands that </w:t>
            </w:r>
            <w:ins w:id="55" w:author="apurva.mody" w:date="2013-11-13T16:22:00Z">
              <w:r w:rsidR="00E320B2">
                <w:rPr>
                  <w:rFonts w:ascii="Verdana" w:hAnsi="Verdana" w:cs="Tahoma"/>
                  <w:color w:val="993301"/>
                  <w:sz w:val="14"/>
                </w:rPr>
                <w:t>allow</w:t>
              </w:r>
            </w:ins>
            <w:ins w:id="56" w:author="apurva.mody" w:date="2013-11-13T16:50:00Z">
              <w:r w:rsidR="003F0CB0">
                <w:rPr>
                  <w:rFonts w:ascii="Verdana" w:hAnsi="Verdana" w:cs="Tahoma"/>
                  <w:color w:val="993301"/>
                  <w:sz w:val="14"/>
                </w:rPr>
                <w:t xml:space="preserve"> </w:t>
              </w:r>
            </w:ins>
            <w:del w:id="57" w:author="apurva.mody" w:date="2013-11-13T16:22:00Z">
              <w:r w:rsidRPr="00DF6BD6" w:rsidDel="00E320B2">
                <w:rPr>
                  <w:rFonts w:ascii="Verdana" w:hAnsi="Verdana" w:cs="Tahoma"/>
                  <w:color w:val="993301"/>
                  <w:sz w:val="14"/>
                </w:rPr>
                <w:delText xml:space="preserve">require </w:delText>
              </w:r>
            </w:del>
            <w:r w:rsidRPr="00DF6BD6">
              <w:rPr>
                <w:rFonts w:ascii="Verdana" w:hAnsi="Verdana" w:cs="Tahoma"/>
                <w:color w:val="993301"/>
                <w:sz w:val="14"/>
              </w:rPr>
              <w:t xml:space="preserve">spectrum sharing such as the </w:t>
            </w:r>
            <w:r w:rsidRPr="00DF6BD6">
              <w:rPr>
                <w:rFonts w:ascii="Verdana" w:hAnsi="Verdana" w:cs="Tahoma"/>
                <w:color w:val="000000"/>
                <w:sz w:val="14"/>
              </w:rPr>
              <w:t>TV broadcast bands</w:t>
            </w:r>
            <w:r w:rsidRPr="00DF6BD6">
              <w:rPr>
                <w:rFonts w:ascii="Verdana" w:hAnsi="Verdana" w:cs="Tahoma"/>
                <w:color w:val="993301"/>
                <w:sz w:val="14"/>
              </w:rPr>
              <w:t xml:space="preserve">. </w:t>
            </w:r>
            <w:del w:id="58" w:author="apurva.mody" w:date="2013-11-13T15:54:00Z">
              <w:r w:rsidRPr="00DF6BD6" w:rsidDel="00834DC3">
                <w:rPr>
                  <w:rFonts w:ascii="Verdana" w:hAnsi="Verdana" w:cs="Tahoma"/>
                  <w:color w:val="993301"/>
                  <w:sz w:val="14"/>
                </w:rPr>
                <w:delText xml:space="preserve">This Revision project merges the P802.22a Amendment on MIBs and Management Plane Procedures. It also merges the P802.22b amendment on Enhancements for Broadband Services and Monitoring Applications. The revision project makes technical corrections to </w:delText>
              </w:r>
              <w:r w:rsidRPr="00DF6BD6" w:rsidDel="00834DC3">
                <w:rPr>
                  <w:rFonts w:ascii="Verdana" w:hAnsi="Verdana" w:cs="Tahoma"/>
                  <w:color w:val="993301"/>
                  <w:sz w:val="14"/>
                </w:rPr>
                <w:lastRenderedPageBreak/>
                <w:delText xml:space="preserve">various Clauses. The revision project introduces a new clause that provides ways in which the IEEE 802.22 Standard may be used in other frequency bands that </w:delText>
              </w:r>
            </w:del>
            <w:del w:id="59" w:author="apurva.mody" w:date="2013-10-12T11:19:00Z">
              <w:r w:rsidRPr="00DF6BD6" w:rsidDel="00EC0102">
                <w:rPr>
                  <w:rFonts w:ascii="Verdana" w:hAnsi="Verdana" w:cs="Tahoma"/>
                  <w:color w:val="993301"/>
                  <w:sz w:val="14"/>
                </w:rPr>
                <w:delText>require</w:delText>
              </w:r>
            </w:del>
            <w:del w:id="60" w:author="apurva.mody" w:date="2013-11-13T15:54:00Z">
              <w:r w:rsidRPr="00DF6BD6" w:rsidDel="00834DC3">
                <w:rPr>
                  <w:rFonts w:ascii="Verdana" w:hAnsi="Verdana" w:cs="Tahoma"/>
                  <w:color w:val="993301"/>
                  <w:sz w:val="14"/>
                </w:rPr>
                <w:delText xml:space="preserve"> spectrum sharing</w:delText>
              </w:r>
              <w:r w:rsidRPr="00DF6BD6" w:rsidDel="00834DC3">
                <w:rPr>
                  <w:rFonts w:ascii="Verdana" w:hAnsi="Verdana" w:cs="Tahoma"/>
                  <w:color w:val="000000"/>
                  <w:sz w:val="14"/>
                </w:rPr>
                <w:delText>.</w:delText>
              </w:r>
            </w:del>
          </w:p>
        </w:tc>
      </w:tr>
    </w:tbl>
    <w:p w:rsidR="009354CA" w:rsidRPr="00834DC3" w:rsidRDefault="009354CA" w:rsidP="00DF6BD6">
      <w:pPr>
        <w:spacing w:after="240"/>
        <w:rPr>
          <w:rFonts w:ascii="Verdana" w:hAnsi="Verdana" w:cs="Tahoma"/>
          <w:b/>
          <w:bCs/>
          <w:color w:val="000000"/>
          <w:sz w:val="14"/>
        </w:rPr>
      </w:pPr>
      <w:r w:rsidRPr="00DF6BD6">
        <w:rPr>
          <w:rFonts w:ascii="Verdana" w:hAnsi="Verdana" w:cs="Tahoma"/>
          <w:b/>
          <w:bCs/>
          <w:color w:val="000000"/>
          <w:sz w:val="14"/>
        </w:rPr>
        <w:lastRenderedPageBreak/>
        <w:t xml:space="preserve">5.5 Need for the Project: </w:t>
      </w:r>
      <w:del w:id="61" w:author="apurva.mody" w:date="2013-11-13T15:55:00Z">
        <w:r w:rsidRPr="00DF6BD6" w:rsidDel="00834DC3">
          <w:rPr>
            <w:rFonts w:ascii="Verdana" w:hAnsi="Verdana" w:cs="Tahoma"/>
            <w:color w:val="000000"/>
            <w:sz w:val="14"/>
          </w:rPr>
          <w:delText xml:space="preserve">There is a large, untapped market for broadband wireless access in rural and unserved/underserved areas where wired infrastructure cannot be economically deployed. There are frequency bands that allow cognitive radio based systems to share the spectrum with the primary users of the spectrum. Products based on this standard will be able to serve those markets and increase the efficiency of spectrum utilization in various bands where spectrum sharing is allowed. Also, </w:delText>
        </w:r>
      </w:del>
      <w:ins w:id="62" w:author="apurva.mody" w:date="2013-11-13T15:55:00Z">
        <w:r w:rsidR="00834DC3">
          <w:rPr>
            <w:rFonts w:ascii="Verdana" w:hAnsi="Verdana" w:cs="Tahoma"/>
            <w:color w:val="000000"/>
            <w:sz w:val="14"/>
          </w:rPr>
          <w:t>I</w:t>
        </w:r>
      </w:ins>
      <w:del w:id="63" w:author="apurva.mody" w:date="2013-11-13T15:55:00Z">
        <w:r w:rsidRPr="00DF6BD6" w:rsidDel="00834DC3">
          <w:rPr>
            <w:rFonts w:ascii="Verdana" w:hAnsi="Verdana" w:cs="Tahoma"/>
            <w:color w:val="000000"/>
            <w:sz w:val="14"/>
          </w:rPr>
          <w:delText>i</w:delText>
        </w:r>
      </w:del>
      <w:r w:rsidRPr="00DF6BD6">
        <w:rPr>
          <w:rFonts w:ascii="Verdana" w:hAnsi="Verdana" w:cs="Tahoma"/>
          <w:color w:val="000000"/>
          <w:sz w:val="14"/>
        </w:rPr>
        <w:t>t is a requirement of the Standards Association that the Sponsor shall initiate a revision of a standard whenever any of the material in the standard (including all amendments, corrigenda, etc.) become obsolete or incorrect, or if multiple amendments to a base standard are being worked on or near completion three years after its approval or most recent reaffirmation. Such is the case here where there are two amendments (viz. P802.22a on MIBS and Management Plane Procedures and P802.22b on En</w:t>
      </w:r>
      <w:del w:id="64" w:author="apurva.mody" w:date="2013-11-13T15:57:00Z">
        <w:r w:rsidRPr="00DF6BD6" w:rsidDel="00D44BF0">
          <w:rPr>
            <w:rFonts w:ascii="Verdana" w:hAnsi="Verdana" w:cs="Tahoma"/>
            <w:color w:val="000000"/>
            <w:sz w:val="14"/>
          </w:rPr>
          <w:delText>a</w:delText>
        </w:r>
      </w:del>
      <w:r w:rsidRPr="00DF6BD6">
        <w:rPr>
          <w:rFonts w:ascii="Verdana" w:hAnsi="Verdana" w:cs="Tahoma"/>
          <w:color w:val="000000"/>
          <w:sz w:val="14"/>
        </w:rPr>
        <w:t>h</w:t>
      </w:r>
      <w:ins w:id="65" w:author="apurva.mody" w:date="2013-11-13T15:57:00Z">
        <w:r w:rsidR="00D44BF0">
          <w:rPr>
            <w:rFonts w:ascii="Verdana" w:hAnsi="Verdana" w:cs="Tahoma"/>
            <w:color w:val="000000"/>
            <w:sz w:val="14"/>
          </w:rPr>
          <w:t>an</w:t>
        </w:r>
      </w:ins>
      <w:r w:rsidRPr="00DF6BD6">
        <w:rPr>
          <w:rFonts w:ascii="Verdana" w:hAnsi="Verdana" w:cs="Tahoma"/>
          <w:color w:val="000000"/>
          <w:sz w:val="14"/>
        </w:rPr>
        <w:t xml:space="preserve">cements for Broadband Services and Monitoring Applications) that are likely to complete in the near future. Furthermore, the IEEE 802.22 Working Group has identified some clauses that require correction and maintenance. </w:t>
      </w:r>
      <w:del w:id="66" w:author="apurva.mody" w:date="2013-11-13T15:57:00Z">
        <w:r w:rsidRPr="00DF6BD6" w:rsidDel="00834DC3">
          <w:rPr>
            <w:rFonts w:ascii="Verdana" w:hAnsi="Verdana" w:cs="Tahoma"/>
            <w:color w:val="000000"/>
            <w:sz w:val="14"/>
          </w:rPr>
          <w:delText xml:space="preserve">The intention is to incorporate the amendments P802.22a, P802.22b, make corrections to the IEEE Std. 802.22-2011 as well as to add a new clause that provides ways in which the IEEE 802.22 Standard may be used in other frequency bands that </w:delText>
        </w:r>
      </w:del>
      <w:del w:id="67" w:author="apurva.mody" w:date="2013-11-13T15:56:00Z">
        <w:r w:rsidRPr="00DF6BD6" w:rsidDel="00834DC3">
          <w:rPr>
            <w:rFonts w:ascii="Verdana" w:hAnsi="Verdana" w:cs="Tahoma"/>
            <w:color w:val="000000"/>
            <w:sz w:val="14"/>
          </w:rPr>
          <w:delText xml:space="preserve">allow </w:delText>
        </w:r>
      </w:del>
      <w:del w:id="68" w:author="apurva.mody" w:date="2013-11-13T15:57:00Z">
        <w:r w:rsidRPr="00DF6BD6" w:rsidDel="00834DC3">
          <w:rPr>
            <w:rFonts w:ascii="Verdana" w:hAnsi="Verdana" w:cs="Tahoma"/>
            <w:color w:val="000000"/>
            <w:sz w:val="14"/>
          </w:rPr>
          <w:delText>spectrum sharing.</w:delText>
        </w:r>
      </w:del>
      <w:ins w:id="69" w:author="apurva.mody" w:date="2013-11-13T15:57:00Z">
        <w:r w:rsidR="00834DC3" w:rsidRPr="00DF6BD6">
          <w:rPr>
            <w:rFonts w:ascii="Verdana" w:hAnsi="Verdana" w:cs="Tahoma"/>
            <w:color w:val="993301"/>
            <w:sz w:val="14"/>
          </w:rPr>
          <w:t xml:space="preserve">This Revision project merges the P802.22a Amendment on MIBs and Management Plane Procedures. It also merges the P802.22b amendment on Enhancements for Broadband Services and Monitoring Applications. The revision project makes technical corrections to various Clauses. The revision project introduces a new clause that provides ways in which the IEEE 802.22 Standard may be used in other frequency bands that </w:t>
        </w:r>
      </w:ins>
      <w:ins w:id="70" w:author="apurva.mody" w:date="2013-11-13T16:23:00Z">
        <w:r w:rsidR="00E320B2">
          <w:rPr>
            <w:rFonts w:ascii="Verdana" w:hAnsi="Verdana" w:cs="Tahoma"/>
            <w:color w:val="993301"/>
            <w:sz w:val="14"/>
          </w:rPr>
          <w:t xml:space="preserve">allow </w:t>
        </w:r>
      </w:ins>
      <w:ins w:id="71" w:author="apurva.mody" w:date="2013-11-13T15:57:00Z">
        <w:r w:rsidR="00834DC3" w:rsidRPr="00DF6BD6">
          <w:rPr>
            <w:rFonts w:ascii="Verdana" w:hAnsi="Verdana" w:cs="Tahoma"/>
            <w:color w:val="993301"/>
            <w:sz w:val="14"/>
          </w:rPr>
          <w:t>spectrum sharing</w:t>
        </w:r>
        <w:r w:rsidR="00834DC3" w:rsidRPr="00DF6BD6">
          <w:rPr>
            <w:rFonts w:ascii="Verdana" w:hAnsi="Verdana" w:cs="Tahoma"/>
            <w:color w:val="000000"/>
            <w:sz w:val="14"/>
          </w:rPr>
          <w:t>.</w:t>
        </w:r>
      </w:ins>
      <w:r w:rsidRPr="00DF6BD6">
        <w:rPr>
          <w:rFonts w:ascii="Verdana" w:hAnsi="Verdana" w:cs="Tahoma"/>
          <w:color w:val="000000"/>
          <w:sz w:val="14"/>
        </w:rPr>
        <w:br/>
      </w:r>
      <w:r w:rsidRPr="00DF6BD6">
        <w:rPr>
          <w:rFonts w:ascii="Verdana" w:hAnsi="Verdana" w:cs="Tahoma"/>
          <w:color w:val="000000"/>
          <w:sz w:val="14"/>
        </w:rPr>
        <w:br/>
      </w:r>
      <w:r w:rsidRPr="00DF6BD6">
        <w:rPr>
          <w:rFonts w:ascii="Verdana" w:hAnsi="Verdana" w:cs="Tahoma"/>
          <w:b/>
          <w:bCs/>
          <w:color w:val="000000"/>
          <w:sz w:val="14"/>
        </w:rPr>
        <w:t xml:space="preserve">5.6 Stakeholders for the Standard: </w:t>
      </w:r>
      <w:r w:rsidRPr="00DF6BD6">
        <w:rPr>
          <w:rFonts w:ascii="Verdana" w:hAnsi="Verdana" w:cs="Tahoma"/>
          <w:color w:val="000000"/>
          <w:sz w:val="14"/>
        </w:rPr>
        <w:t>Manufacturers and users of semiconductor, personal computer, enterprise networking devices, consumer electronic devices, home networking equipment, mobile devices, wireless internet service providers etc.</w:t>
      </w:r>
    </w:p>
    <w:p w:rsidR="009354CA" w:rsidRPr="00DF6BD6" w:rsidRDefault="00261FE5" w:rsidP="00DF6BD6">
      <w:pPr>
        <w:spacing w:after="0"/>
        <w:rPr>
          <w:rFonts w:ascii="Verdana" w:hAnsi="Verdana" w:cs="Tahoma"/>
          <w:color w:val="000000"/>
          <w:sz w:val="14"/>
        </w:rPr>
      </w:pPr>
      <w:r w:rsidRPr="00261FE5">
        <w:rPr>
          <w:rFonts w:ascii="Verdana" w:hAnsi="Verdana" w:cs="Tahoma"/>
          <w:color w:val="000000"/>
          <w:sz w:val="14"/>
        </w:rPr>
        <w:pict>
          <v:rect id="_x0000_i1031" style="width:0;height:.75pt" o:hrstd="t" o:hr="t" fillcolor="gray" stroked="f"/>
        </w:pict>
      </w:r>
    </w:p>
    <w:p w:rsidR="009354CA" w:rsidRPr="00DF6BD6" w:rsidRDefault="009354CA" w:rsidP="00DF6BD6">
      <w:pPr>
        <w:spacing w:after="0"/>
        <w:rPr>
          <w:rFonts w:ascii="Verdana" w:hAnsi="Verdana" w:cs="Tahoma"/>
          <w:color w:val="000000"/>
          <w:sz w:val="14"/>
        </w:rPr>
      </w:pPr>
      <w:proofErr w:type="gramStart"/>
      <w:r w:rsidRPr="00DF6BD6">
        <w:rPr>
          <w:rFonts w:ascii="Verdana" w:hAnsi="Verdana" w:cs="Tahoma"/>
          <w:b/>
          <w:bCs/>
          <w:color w:val="000000"/>
          <w:sz w:val="14"/>
        </w:rPr>
        <w:t>Intellectual Property</w:t>
      </w:r>
      <w:r w:rsidRPr="00DF6BD6">
        <w:rPr>
          <w:rFonts w:ascii="Verdana" w:hAnsi="Verdana" w:cs="Tahoma"/>
          <w:color w:val="000000"/>
          <w:sz w:val="14"/>
        </w:rPr>
        <w:br/>
      </w:r>
      <w:r w:rsidRPr="00DF6BD6">
        <w:rPr>
          <w:rFonts w:ascii="Verdana" w:hAnsi="Verdana" w:cs="Tahoma"/>
          <w:b/>
          <w:bCs/>
          <w:color w:val="000000"/>
          <w:sz w:val="14"/>
        </w:rPr>
        <w:t>6.1.a.</w:t>
      </w:r>
      <w:proofErr w:type="gramEnd"/>
      <w:r w:rsidRPr="00DF6BD6">
        <w:rPr>
          <w:rFonts w:ascii="Verdana" w:hAnsi="Verdana" w:cs="Tahoma"/>
          <w:b/>
          <w:bCs/>
          <w:color w:val="000000"/>
          <w:sz w:val="14"/>
        </w:rPr>
        <w:t xml:space="preserve"> Is the Sponsor aware of any copyright permissions needed for this project</w:t>
      </w:r>
      <w:proofErr w:type="gramStart"/>
      <w:r w:rsidRPr="00DF6BD6">
        <w:rPr>
          <w:rFonts w:ascii="Verdana" w:hAnsi="Verdana" w:cs="Tahoma"/>
          <w:b/>
          <w:bCs/>
          <w:color w:val="000000"/>
          <w:sz w:val="14"/>
        </w:rPr>
        <w:t>?:</w:t>
      </w:r>
      <w:proofErr w:type="gramEnd"/>
      <w:r w:rsidRPr="00DF6BD6">
        <w:rPr>
          <w:rFonts w:ascii="Verdana" w:hAnsi="Verdana" w:cs="Tahoma"/>
          <w:b/>
          <w:bCs/>
          <w:color w:val="000000"/>
          <w:sz w:val="14"/>
        </w:rPr>
        <w:t xml:space="preserve"> </w:t>
      </w:r>
      <w:r w:rsidRPr="00DF6BD6">
        <w:rPr>
          <w:rFonts w:ascii="Verdana" w:hAnsi="Verdana" w:cs="Tahoma"/>
          <w:color w:val="000000"/>
          <w:sz w:val="14"/>
        </w:rPr>
        <w:t>No</w:t>
      </w:r>
      <w:r w:rsidRPr="00DF6BD6">
        <w:rPr>
          <w:rFonts w:ascii="Verdana" w:hAnsi="Verdana" w:cs="Tahoma"/>
          <w:color w:val="000000"/>
          <w:sz w:val="14"/>
        </w:rPr>
        <w:br/>
      </w:r>
      <w:r w:rsidRPr="00DF6BD6">
        <w:rPr>
          <w:rFonts w:ascii="Verdana" w:hAnsi="Verdana" w:cs="Tahoma"/>
          <w:b/>
          <w:bCs/>
          <w:color w:val="000000"/>
          <w:sz w:val="14"/>
        </w:rPr>
        <w:t>6.1.b. Is the Sponsor aware of possible registration activity related to this project</w:t>
      </w:r>
      <w:proofErr w:type="gramStart"/>
      <w:r w:rsidRPr="00DF6BD6">
        <w:rPr>
          <w:rFonts w:ascii="Verdana" w:hAnsi="Verdana" w:cs="Tahoma"/>
          <w:b/>
          <w:bCs/>
          <w:color w:val="000000"/>
          <w:sz w:val="14"/>
        </w:rPr>
        <w:t>?:</w:t>
      </w:r>
      <w:proofErr w:type="gramEnd"/>
      <w:r w:rsidRPr="00DF6BD6">
        <w:rPr>
          <w:rFonts w:ascii="Verdana" w:hAnsi="Verdana" w:cs="Tahoma"/>
          <w:b/>
          <w:bCs/>
          <w:color w:val="000000"/>
          <w:sz w:val="14"/>
        </w:rPr>
        <w:t xml:space="preserve"> </w:t>
      </w:r>
      <w:r w:rsidRPr="00DF6BD6">
        <w:rPr>
          <w:rFonts w:ascii="Verdana" w:hAnsi="Verdana" w:cs="Tahoma"/>
          <w:color w:val="000000"/>
          <w:sz w:val="14"/>
        </w:rPr>
        <w:t>No</w:t>
      </w:r>
    </w:p>
    <w:p w:rsidR="009354CA" w:rsidRPr="00DF6BD6" w:rsidRDefault="00261FE5" w:rsidP="00DF6BD6">
      <w:pPr>
        <w:spacing w:after="0"/>
        <w:rPr>
          <w:rFonts w:ascii="Verdana" w:hAnsi="Verdana" w:cs="Tahoma"/>
          <w:color w:val="000000"/>
          <w:sz w:val="14"/>
        </w:rPr>
      </w:pPr>
      <w:r w:rsidRPr="00261FE5">
        <w:rPr>
          <w:rFonts w:ascii="Verdana" w:hAnsi="Verdana" w:cs="Tahoma"/>
          <w:color w:val="000000"/>
          <w:sz w:val="14"/>
        </w:rPr>
        <w:pict>
          <v:rect id="_x0000_i1032" style="width:0;height:.75pt" o:hrstd="t" o:hr="t" fillcolor="gray" stroked="f"/>
        </w:pict>
      </w:r>
    </w:p>
    <w:p w:rsidR="009354CA" w:rsidRPr="00DF6BD6" w:rsidRDefault="009354CA" w:rsidP="00DF6BD6">
      <w:pPr>
        <w:spacing w:after="0"/>
        <w:rPr>
          <w:rFonts w:ascii="Verdana" w:hAnsi="Verdana" w:cs="Tahoma"/>
          <w:color w:val="000000"/>
          <w:sz w:val="14"/>
        </w:rPr>
      </w:pPr>
      <w:r w:rsidRPr="00DF6BD6">
        <w:rPr>
          <w:rFonts w:ascii="Verdana" w:hAnsi="Verdana" w:cs="Tahoma"/>
          <w:b/>
          <w:bCs/>
          <w:color w:val="000000"/>
          <w:sz w:val="14"/>
        </w:rPr>
        <w:t xml:space="preserve">7.1 Are there other standards or projects with a similar scope?: </w:t>
      </w:r>
      <w:r w:rsidRPr="00DF6BD6">
        <w:rPr>
          <w:rFonts w:ascii="Verdana" w:hAnsi="Verdana" w:cs="Tahoma"/>
          <w:color w:val="000000"/>
          <w:sz w:val="14"/>
        </w:rPr>
        <w:t>Yes</w:t>
      </w:r>
      <w:r w:rsidRPr="00DF6BD6">
        <w:rPr>
          <w:rFonts w:ascii="Verdana" w:hAnsi="Verdana" w:cs="Tahoma"/>
          <w:color w:val="000000"/>
          <w:sz w:val="14"/>
        </w:rPr>
        <w:br/>
      </w:r>
      <w:r w:rsidRPr="00DF6BD6">
        <w:rPr>
          <w:rFonts w:ascii="Verdana" w:hAnsi="Verdana" w:cs="Tahoma"/>
          <w:b/>
          <w:bCs/>
          <w:color w:val="000000"/>
          <w:sz w:val="14"/>
        </w:rPr>
        <w:t xml:space="preserve">If Yes please explain: </w:t>
      </w:r>
      <w:r w:rsidRPr="00DF6BD6">
        <w:rPr>
          <w:rFonts w:ascii="Verdana" w:hAnsi="Verdana" w:cs="Tahoma"/>
          <w:color w:val="000000"/>
          <w:sz w:val="14"/>
        </w:rPr>
        <w:t>IEEE P802.11AF, P802.15.4m, IEEE P1900.7</w:t>
      </w:r>
      <w:r w:rsidRPr="00DF6BD6">
        <w:rPr>
          <w:rFonts w:ascii="Verdana" w:hAnsi="Verdana" w:cs="Tahoma"/>
          <w:color w:val="000000"/>
          <w:sz w:val="14"/>
        </w:rPr>
        <w:br/>
      </w:r>
      <w:r w:rsidRPr="00DF6BD6">
        <w:rPr>
          <w:rFonts w:ascii="Verdana" w:hAnsi="Verdana" w:cs="Tahoma"/>
          <w:color w:val="000000"/>
          <w:sz w:val="14"/>
        </w:rPr>
        <w:br/>
      </w:r>
      <w:r w:rsidRPr="00DF6BD6">
        <w:rPr>
          <w:rFonts w:ascii="Verdana" w:hAnsi="Verdana" w:cs="Tahoma"/>
          <w:b/>
          <w:bCs/>
          <w:color w:val="000000"/>
          <w:sz w:val="14"/>
        </w:rPr>
        <w:t>and answer the following</w:t>
      </w:r>
      <w:r w:rsidRPr="00DF6BD6">
        <w:rPr>
          <w:rFonts w:ascii="Verdana" w:hAnsi="Verdana" w:cs="Tahoma"/>
          <w:b/>
          <w:bCs/>
          <w:color w:val="000000"/>
          <w:sz w:val="14"/>
        </w:rPr>
        <w:br/>
      </w:r>
      <w:r w:rsidRPr="00DF6BD6">
        <w:rPr>
          <w:rFonts w:ascii="Verdana" w:hAnsi="Verdana" w:cs="Tahoma"/>
          <w:color w:val="000000"/>
          <w:sz w:val="14"/>
        </w:rPr>
        <w:t>   </w:t>
      </w:r>
      <w:r w:rsidRPr="00DF6BD6">
        <w:rPr>
          <w:rFonts w:ascii="Verdana" w:hAnsi="Verdana" w:cs="Tahoma"/>
          <w:b/>
          <w:bCs/>
          <w:color w:val="000000"/>
          <w:sz w:val="14"/>
        </w:rPr>
        <w:t xml:space="preserve">Sponsor Organization: </w:t>
      </w:r>
      <w:r w:rsidRPr="00DF6BD6">
        <w:rPr>
          <w:rFonts w:ascii="Verdana" w:hAnsi="Verdana" w:cs="Tahoma"/>
          <w:color w:val="000000"/>
          <w:sz w:val="14"/>
        </w:rPr>
        <w:t xml:space="preserve">IEEE 802 and </w:t>
      </w:r>
      <w:proofErr w:type="spellStart"/>
      <w:r w:rsidRPr="00DF6BD6">
        <w:rPr>
          <w:rFonts w:ascii="Verdana" w:hAnsi="Verdana" w:cs="Tahoma"/>
          <w:color w:val="000000"/>
          <w:sz w:val="14"/>
        </w:rPr>
        <w:t>DySPAN</w:t>
      </w:r>
      <w:proofErr w:type="spellEnd"/>
      <w:r w:rsidRPr="00DF6BD6">
        <w:rPr>
          <w:rFonts w:ascii="Verdana" w:hAnsi="Verdana" w:cs="Tahoma"/>
          <w:color w:val="000000"/>
          <w:sz w:val="14"/>
        </w:rPr>
        <w:t>-SC</w:t>
      </w:r>
      <w:r w:rsidRPr="00DF6BD6">
        <w:rPr>
          <w:rFonts w:ascii="Verdana" w:hAnsi="Verdana" w:cs="Tahoma"/>
          <w:color w:val="000000"/>
          <w:sz w:val="14"/>
        </w:rPr>
        <w:br/>
        <w:t>   </w:t>
      </w:r>
      <w:r w:rsidRPr="00DF6BD6">
        <w:rPr>
          <w:rFonts w:ascii="Verdana" w:hAnsi="Verdana" w:cs="Tahoma"/>
          <w:b/>
          <w:bCs/>
          <w:color w:val="000000"/>
          <w:sz w:val="14"/>
        </w:rPr>
        <w:t xml:space="preserve">Project/Standard Number: </w:t>
      </w:r>
      <w:r w:rsidRPr="00DF6BD6">
        <w:rPr>
          <w:rFonts w:ascii="Verdana" w:hAnsi="Verdana" w:cs="Tahoma"/>
          <w:color w:val="000000"/>
          <w:sz w:val="14"/>
        </w:rPr>
        <w:t>IEEE P802.11AF, P802.15.4m, IEEE P1900.7</w:t>
      </w:r>
      <w:r w:rsidRPr="00DF6BD6">
        <w:rPr>
          <w:rFonts w:ascii="Verdana" w:hAnsi="Verdana" w:cs="Tahoma"/>
          <w:color w:val="000000"/>
          <w:sz w:val="14"/>
        </w:rPr>
        <w:br/>
        <w:t>   </w:t>
      </w:r>
      <w:r w:rsidRPr="00DF6BD6">
        <w:rPr>
          <w:rFonts w:ascii="Verdana" w:hAnsi="Verdana" w:cs="Tahoma"/>
          <w:b/>
          <w:bCs/>
          <w:color w:val="000000"/>
          <w:sz w:val="14"/>
        </w:rPr>
        <w:t xml:space="preserve">Project/Standard Date: </w:t>
      </w:r>
      <w:r w:rsidRPr="00DF6BD6">
        <w:rPr>
          <w:rFonts w:ascii="Verdana" w:hAnsi="Verdana" w:cs="Tahoma"/>
          <w:color w:val="000000"/>
          <w:sz w:val="14"/>
        </w:rPr>
        <w:br/>
        <w:t>   </w:t>
      </w:r>
      <w:r w:rsidRPr="00DF6BD6">
        <w:rPr>
          <w:rFonts w:ascii="Verdana" w:hAnsi="Verdana" w:cs="Tahoma"/>
          <w:b/>
          <w:bCs/>
          <w:color w:val="000000"/>
          <w:sz w:val="14"/>
        </w:rPr>
        <w:t xml:space="preserve">Project/Standard Title: </w:t>
      </w:r>
      <w:r w:rsidRPr="00DF6BD6">
        <w:rPr>
          <w:rFonts w:ascii="Verdana" w:hAnsi="Verdana" w:cs="Tahoma"/>
          <w:color w:val="000000"/>
          <w:sz w:val="14"/>
        </w:rPr>
        <w:t>IEEE P802.11AF: IEEE Standard for Information Technology - Telecommunications and Information Exchange Between Systems - Local and Metropolitan Area Networks - Specific Requirements - Part 11: Wireless LAN Medium Access Control (MAC) and Physical Layer (PHY) Specifications - Amendment: TV White Spaces Operation</w:t>
      </w:r>
      <w:r w:rsidRPr="00DF6BD6">
        <w:rPr>
          <w:rFonts w:ascii="Verdana" w:hAnsi="Verdana" w:cs="Tahoma"/>
          <w:color w:val="000000"/>
          <w:sz w:val="14"/>
        </w:rPr>
        <w:br/>
      </w:r>
      <w:r w:rsidRPr="00DF6BD6">
        <w:rPr>
          <w:rFonts w:ascii="Verdana" w:hAnsi="Verdana" w:cs="Tahoma"/>
          <w:color w:val="000000"/>
          <w:sz w:val="14"/>
        </w:rPr>
        <w:br/>
        <w:t>P802.15.4m: IEEE Standard for Local and Metropolitan Area Networks Part 15.4: Low Rate Wireless Personal Area Networks</w:t>
      </w:r>
      <w:r w:rsidRPr="00DF6BD6">
        <w:rPr>
          <w:rFonts w:ascii="Verdana" w:hAnsi="Verdana" w:cs="Tahoma"/>
          <w:color w:val="000000"/>
          <w:sz w:val="14"/>
        </w:rPr>
        <w:br/>
        <w:t>(LR-WPANs) Amendment: TV White Space Between 54 MHz and 862 MHz Physical Layer</w:t>
      </w:r>
      <w:r w:rsidRPr="00DF6BD6">
        <w:rPr>
          <w:rFonts w:ascii="Verdana" w:hAnsi="Verdana" w:cs="Tahoma"/>
          <w:color w:val="000000"/>
          <w:sz w:val="14"/>
        </w:rPr>
        <w:br/>
      </w:r>
      <w:r w:rsidRPr="00DF6BD6">
        <w:rPr>
          <w:rFonts w:ascii="Verdana" w:hAnsi="Verdana" w:cs="Tahoma"/>
          <w:color w:val="000000"/>
          <w:sz w:val="14"/>
        </w:rPr>
        <w:br/>
        <w:t>IEEE P1900.7: Radio Interface for White Space Dynamic Spectrum Access Radio Systems Supporting Fixed and Mobile</w:t>
      </w:r>
      <w:r w:rsidRPr="00DF6BD6">
        <w:rPr>
          <w:rFonts w:ascii="Verdana" w:hAnsi="Verdana" w:cs="Tahoma"/>
          <w:color w:val="000000"/>
          <w:sz w:val="14"/>
        </w:rPr>
        <w:br/>
        <w:t>Operation</w:t>
      </w:r>
      <w:r w:rsidRPr="00DF6BD6">
        <w:rPr>
          <w:rFonts w:ascii="Verdana" w:hAnsi="Verdana" w:cs="Tahoma"/>
          <w:color w:val="000000"/>
          <w:sz w:val="14"/>
        </w:rPr>
        <w:br/>
      </w:r>
      <w:r w:rsidRPr="00DF6BD6">
        <w:rPr>
          <w:rFonts w:ascii="Verdana" w:hAnsi="Verdana" w:cs="Tahoma"/>
          <w:b/>
          <w:bCs/>
          <w:color w:val="000000"/>
          <w:sz w:val="14"/>
        </w:rPr>
        <w:t>7.2 Joint Development</w:t>
      </w:r>
      <w:r w:rsidRPr="00DF6BD6">
        <w:rPr>
          <w:rFonts w:ascii="Verdana" w:hAnsi="Verdana" w:cs="Tahoma"/>
          <w:color w:val="000000"/>
          <w:sz w:val="14"/>
        </w:rPr>
        <w:br/>
        <w:t>   </w:t>
      </w:r>
      <w:r w:rsidRPr="00DF6BD6">
        <w:rPr>
          <w:rFonts w:ascii="Verdana" w:hAnsi="Verdana" w:cs="Tahoma"/>
          <w:b/>
          <w:bCs/>
          <w:color w:val="000000"/>
          <w:sz w:val="14"/>
        </w:rPr>
        <w:t xml:space="preserve">Is it the intent to develop this document jointly with another organization?: </w:t>
      </w:r>
      <w:r w:rsidRPr="00DF6BD6">
        <w:rPr>
          <w:rFonts w:ascii="Verdana" w:hAnsi="Verdana" w:cs="Tahoma"/>
          <w:color w:val="000000"/>
          <w:sz w:val="14"/>
        </w:rPr>
        <w:t>No</w:t>
      </w:r>
    </w:p>
    <w:p w:rsidR="009354CA" w:rsidRPr="00DF6BD6" w:rsidRDefault="00261FE5" w:rsidP="00DF6BD6">
      <w:pPr>
        <w:spacing w:after="0"/>
        <w:rPr>
          <w:rFonts w:ascii="Verdana" w:hAnsi="Verdana" w:cs="Tahoma"/>
          <w:color w:val="000000"/>
          <w:sz w:val="14"/>
        </w:rPr>
      </w:pPr>
      <w:r w:rsidRPr="00261FE5">
        <w:rPr>
          <w:rFonts w:ascii="Verdana" w:hAnsi="Verdana" w:cs="Tahoma"/>
          <w:color w:val="000000"/>
          <w:sz w:val="14"/>
        </w:rPr>
        <w:pict>
          <v:rect id="_x0000_i1033" style="width:0;height:.75pt" o:hrstd="t" o:hr="t" fillcolor="gray" stroked="f"/>
        </w:pict>
      </w:r>
    </w:p>
    <w:p w:rsidR="007159F3" w:rsidRPr="00DF6BD6" w:rsidRDefault="009354CA" w:rsidP="00DF6BD6">
      <w:pPr>
        <w:rPr>
          <w:rFonts w:ascii="Verdana" w:hAnsi="Verdana" w:cs="Tahoma"/>
          <w:sz w:val="14"/>
        </w:rPr>
      </w:pPr>
      <w:r w:rsidRPr="00DF6BD6">
        <w:rPr>
          <w:rFonts w:ascii="Verdana" w:hAnsi="Verdana" w:cs="Tahoma"/>
          <w:b/>
          <w:bCs/>
          <w:color w:val="000000"/>
          <w:sz w:val="14"/>
        </w:rPr>
        <w:t xml:space="preserve">8.1 Additional Explanatory Notes (Item Number and Explanation): </w:t>
      </w:r>
      <w:r w:rsidRPr="00DF6BD6">
        <w:rPr>
          <w:rFonts w:ascii="Verdana" w:hAnsi="Verdana" w:cs="Tahoma"/>
          <w:color w:val="000000"/>
          <w:sz w:val="14"/>
        </w:rPr>
        <w:t xml:space="preserve">There is a large, untapped market for broadband wireless access in rural and </w:t>
      </w:r>
      <w:proofErr w:type="spellStart"/>
      <w:r w:rsidRPr="00DF6BD6">
        <w:rPr>
          <w:rFonts w:ascii="Verdana" w:hAnsi="Verdana" w:cs="Tahoma"/>
          <w:color w:val="000000"/>
          <w:sz w:val="14"/>
        </w:rPr>
        <w:t>unserved</w:t>
      </w:r>
      <w:proofErr w:type="spellEnd"/>
      <w:r w:rsidRPr="00DF6BD6">
        <w:rPr>
          <w:rFonts w:ascii="Verdana" w:hAnsi="Verdana" w:cs="Tahoma"/>
          <w:color w:val="000000"/>
          <w:sz w:val="14"/>
        </w:rPr>
        <w:t>/underserved areas where wired infrastructure cannot be economically deployed. There are frequency bands that allow cognitive radio based systems to share the spectrum with the primary users of the spectrum</w:t>
      </w:r>
      <w:ins w:id="72" w:author="apurva.mody" w:date="2013-11-13T16:52:00Z">
        <w:r w:rsidR="00A453CF">
          <w:rPr>
            <w:rFonts w:ascii="Verdana" w:hAnsi="Verdana" w:cs="Tahoma"/>
            <w:color w:val="000000"/>
            <w:sz w:val="14"/>
          </w:rPr>
          <w:t xml:space="preserve"> on an opportunistic basis</w:t>
        </w:r>
      </w:ins>
      <w:r w:rsidRPr="00DF6BD6">
        <w:rPr>
          <w:rFonts w:ascii="Verdana" w:hAnsi="Verdana" w:cs="Tahoma"/>
          <w:color w:val="000000"/>
          <w:sz w:val="14"/>
        </w:rPr>
        <w:t xml:space="preserve">. Products based on this standard will be able to serve those markets and increase the efficiency of spectrum utilization in various bands where spectrum sharing is allowed. Also, it is a requirement of the Standards Association that the Sponsor shall initiate a revision of a standard whenever any of the material in the standard (including all amendments, corrigenda, etc.) </w:t>
      </w:r>
      <w:proofErr w:type="gramStart"/>
      <w:r w:rsidRPr="00DF6BD6">
        <w:rPr>
          <w:rFonts w:ascii="Verdana" w:hAnsi="Verdana" w:cs="Tahoma"/>
          <w:color w:val="000000"/>
          <w:sz w:val="14"/>
        </w:rPr>
        <w:t>become</w:t>
      </w:r>
      <w:proofErr w:type="gramEnd"/>
      <w:r w:rsidRPr="00DF6BD6">
        <w:rPr>
          <w:rFonts w:ascii="Verdana" w:hAnsi="Verdana" w:cs="Tahoma"/>
          <w:color w:val="000000"/>
          <w:sz w:val="14"/>
        </w:rPr>
        <w:t xml:space="preserve"> obsolete or incorrect, or if multiple amendments to a base standard are being worked on or near completion three years after its approval or most recent reaffirmation. Such is the case here where there are two amendments (viz. P802.22a on MIBS and Management Plane Procedures and P802.22b on En</w:t>
      </w:r>
      <w:del w:id="73" w:author="apurva.mody" w:date="2013-11-13T16:51:00Z">
        <w:r w:rsidRPr="00DF6BD6" w:rsidDel="005B3872">
          <w:rPr>
            <w:rFonts w:ascii="Verdana" w:hAnsi="Verdana" w:cs="Tahoma"/>
            <w:color w:val="000000"/>
            <w:sz w:val="14"/>
          </w:rPr>
          <w:delText>a</w:delText>
        </w:r>
      </w:del>
      <w:r w:rsidRPr="00DF6BD6">
        <w:rPr>
          <w:rFonts w:ascii="Verdana" w:hAnsi="Verdana" w:cs="Tahoma"/>
          <w:color w:val="000000"/>
          <w:sz w:val="14"/>
        </w:rPr>
        <w:t>h</w:t>
      </w:r>
      <w:ins w:id="74" w:author="apurva.mody" w:date="2013-11-13T16:51:00Z">
        <w:r w:rsidR="005B3872">
          <w:rPr>
            <w:rFonts w:ascii="Verdana" w:hAnsi="Verdana" w:cs="Tahoma"/>
            <w:color w:val="000000"/>
            <w:sz w:val="14"/>
          </w:rPr>
          <w:t>an</w:t>
        </w:r>
      </w:ins>
      <w:r w:rsidRPr="00DF6BD6">
        <w:rPr>
          <w:rFonts w:ascii="Verdana" w:hAnsi="Verdana" w:cs="Tahoma"/>
          <w:color w:val="000000"/>
          <w:sz w:val="14"/>
        </w:rPr>
        <w:t>cements for Broadband Services and Monitoring Applications) that are likely to complete in the near future. Furthermore, the IEEE 802.22 Working Group has identified some clauses that require correction and maintenance. The intention is to incorporate the amendments P802.22a, P802.22b, make corrections to the IEEE Std. 802.22-2011 as well as to add a new clause that provides ways in which the IEEE 802.22 Standard may be used in other frequency bands that allow spectrum sharing.</w:t>
      </w:r>
    </w:p>
    <w:sectPr w:rsidR="007159F3" w:rsidRPr="00DF6BD6" w:rsidSect="007159F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trackRevisions/>
  <w:defaultTabStop w:val="720"/>
  <w:characterSpacingControl w:val="doNotCompress"/>
  <w:compat/>
  <w:rsids>
    <w:rsidRoot w:val="002056DD"/>
    <w:rsid w:val="00054703"/>
    <w:rsid w:val="00075F84"/>
    <w:rsid w:val="00084DE4"/>
    <w:rsid w:val="000D769C"/>
    <w:rsid w:val="001A5830"/>
    <w:rsid w:val="002056DD"/>
    <w:rsid w:val="00261FE5"/>
    <w:rsid w:val="0026591E"/>
    <w:rsid w:val="002C74C6"/>
    <w:rsid w:val="002D0608"/>
    <w:rsid w:val="0030364A"/>
    <w:rsid w:val="003F0CB0"/>
    <w:rsid w:val="00416404"/>
    <w:rsid w:val="004447C2"/>
    <w:rsid w:val="00477FE3"/>
    <w:rsid w:val="00540008"/>
    <w:rsid w:val="0056743F"/>
    <w:rsid w:val="005B3872"/>
    <w:rsid w:val="005F161D"/>
    <w:rsid w:val="00621501"/>
    <w:rsid w:val="006C463C"/>
    <w:rsid w:val="007159F3"/>
    <w:rsid w:val="00784471"/>
    <w:rsid w:val="007C6F34"/>
    <w:rsid w:val="008101A3"/>
    <w:rsid w:val="00834DC3"/>
    <w:rsid w:val="0084648A"/>
    <w:rsid w:val="008D243F"/>
    <w:rsid w:val="00904460"/>
    <w:rsid w:val="00924347"/>
    <w:rsid w:val="009354CA"/>
    <w:rsid w:val="009A6994"/>
    <w:rsid w:val="00A453CF"/>
    <w:rsid w:val="00AA4FFD"/>
    <w:rsid w:val="00AE763A"/>
    <w:rsid w:val="00BA3068"/>
    <w:rsid w:val="00C765B8"/>
    <w:rsid w:val="00CC71B2"/>
    <w:rsid w:val="00CF5D81"/>
    <w:rsid w:val="00D44BF0"/>
    <w:rsid w:val="00D57D8E"/>
    <w:rsid w:val="00DA6D66"/>
    <w:rsid w:val="00DE7FD0"/>
    <w:rsid w:val="00DF6BD6"/>
    <w:rsid w:val="00E24D85"/>
    <w:rsid w:val="00E25637"/>
    <w:rsid w:val="00E320B2"/>
    <w:rsid w:val="00E65B65"/>
    <w:rsid w:val="00E7598B"/>
    <w:rsid w:val="00E97114"/>
    <w:rsid w:val="00EC0102"/>
    <w:rsid w:val="00EE7AC7"/>
    <w:rsid w:val="00F148CA"/>
    <w:rsid w:val="00F56879"/>
    <w:rsid w:val="00FB2780"/>
    <w:rsid w:val="00FC32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59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56DD"/>
    <w:rPr>
      <w:b w:val="0"/>
      <w:bCs w:val="0"/>
      <w:i w:val="0"/>
      <w:iCs w:val="0"/>
      <w:caps w:val="0"/>
      <w:strike w:val="0"/>
      <w:dstrike w:val="0"/>
      <w:color w:val="0000EE"/>
      <w:sz w:val="24"/>
      <w:szCs w:val="24"/>
      <w:u w:val="none"/>
      <w:effect w:val="none"/>
    </w:rPr>
  </w:style>
  <w:style w:type="paragraph" w:styleId="BalloonText">
    <w:name w:val="Balloon Text"/>
    <w:basedOn w:val="Normal"/>
    <w:link w:val="BalloonTextChar"/>
    <w:uiPriority w:val="99"/>
    <w:semiHidden/>
    <w:unhideWhenUsed/>
    <w:rsid w:val="00DE7F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7FD0"/>
    <w:rPr>
      <w:rFonts w:ascii="Tahoma" w:hAnsi="Tahoma" w:cs="Tahoma"/>
      <w:sz w:val="16"/>
      <w:szCs w:val="16"/>
    </w:rPr>
  </w:style>
  <w:style w:type="paragraph" w:styleId="CommentText">
    <w:name w:val="annotation text"/>
    <w:basedOn w:val="Normal"/>
    <w:link w:val="CommentTextChar"/>
    <w:uiPriority w:val="99"/>
    <w:semiHidden/>
    <w:unhideWhenUsed/>
    <w:rsid w:val="0030364A"/>
    <w:pPr>
      <w:spacing w:line="240" w:lineRule="auto"/>
    </w:pPr>
    <w:rPr>
      <w:sz w:val="20"/>
      <w:szCs w:val="20"/>
    </w:rPr>
  </w:style>
  <w:style w:type="character" w:customStyle="1" w:styleId="CommentTextChar">
    <w:name w:val="Comment Text Char"/>
    <w:basedOn w:val="DefaultParagraphFont"/>
    <w:link w:val="CommentText"/>
    <w:uiPriority w:val="99"/>
    <w:semiHidden/>
    <w:rsid w:val="0030364A"/>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gilb%40iee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nikolich%40ieee.org" TargetMode="External"/><Relationship Id="rId5" Type="http://schemas.openxmlformats.org/officeDocument/2006/relationships/hyperlink" Target="mailto:apurva_mody%40yahoo.com" TargetMode="External"/><Relationship Id="rId4" Type="http://schemas.openxmlformats.org/officeDocument/2006/relationships/hyperlink" Target="mailto:apurva_mody%40yahoo.co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1557</Words>
  <Characters>8878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Customer Solutions BAE Systems</Company>
  <LinksUpToDate>false</LinksUpToDate>
  <CharactersWithSpaces>10415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apurva.mody</dc:creator>
  <cp:keywords/>
  <dc:description/>
  <cp:lastModifiedBy>apurva.mody</cp:lastModifiedBy>
  <cp:revision>2</cp:revision>
  <cp:lastPrinted>2013-10-11T00:36:00Z</cp:lastPrinted>
  <dcterms:created xsi:type="dcterms:W3CDTF">2013-11-13T21:53:00Z</dcterms:created>
  <dcterms:modified xsi:type="dcterms:W3CDTF">2013-11-13T21:53:00Z</dcterms:modified>
</cp:coreProperties>
</file>