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D81" w:rsidRPr="009F7146" w:rsidRDefault="00283D81" w:rsidP="005640E1">
      <w:pPr>
        <w:jc w:val="center"/>
        <w:rPr>
          <w:rFonts w:ascii="Verdana" w:hAnsi="Verdana"/>
          <w:b/>
          <w:bCs/>
          <w:color w:val="000000"/>
        </w:rPr>
      </w:pPr>
      <w:r w:rsidRPr="009F7146">
        <w:rPr>
          <w:rFonts w:ascii="Verdana" w:hAnsi="Verdana"/>
          <w:b/>
          <w:bCs/>
          <w:color w:val="000000"/>
        </w:rPr>
        <w:t>PAR FORM- P802.22</w:t>
      </w:r>
      <w:r w:rsidR="006121A3" w:rsidRPr="009F7146">
        <w:rPr>
          <w:rFonts w:ascii="Verdana" w:hAnsi="Verdana"/>
          <w:b/>
          <w:bCs/>
          <w:color w:val="000000"/>
        </w:rPr>
        <w:t>.1</w:t>
      </w:r>
      <w:del w:id="0" w:author="apurva.mody" w:date="2012-11-14T11:55:00Z">
        <w:r w:rsidR="006121A3" w:rsidRPr="009F7146" w:rsidDel="00591FBC">
          <w:rPr>
            <w:rFonts w:ascii="Verdana" w:hAnsi="Verdana"/>
            <w:b/>
            <w:bCs/>
            <w:color w:val="000000"/>
          </w:rPr>
          <w:delText>a</w:delText>
        </w:r>
      </w:del>
      <w:r w:rsidRPr="009F7146">
        <w:rPr>
          <w:rFonts w:ascii="Verdana" w:hAnsi="Verdana"/>
          <w:b/>
          <w:bCs/>
          <w:color w:val="000000"/>
        </w:rPr>
        <w:t xml:space="preserve">, </w:t>
      </w:r>
      <w:proofErr w:type="spellStart"/>
      <w:ins w:id="1" w:author="apurva.mody" w:date="2012-11-14T11:54:00Z">
        <w:r w:rsidR="00591FBC">
          <w:rPr>
            <w:rFonts w:ascii="Verdana" w:hAnsi="Verdana"/>
            <w:b/>
            <w:bCs/>
            <w:color w:val="000000"/>
          </w:rPr>
          <w:t>Revision</w:t>
        </w:r>
      </w:ins>
      <w:del w:id="2" w:author="apurva.mody" w:date="2012-11-14T11:54:00Z">
        <w:r w:rsidRPr="009F7146" w:rsidDel="00591FBC">
          <w:rPr>
            <w:rFonts w:ascii="Verdana" w:hAnsi="Verdana"/>
            <w:b/>
            <w:bCs/>
            <w:color w:val="000000"/>
          </w:rPr>
          <w:delText xml:space="preserve">Amendment </w:delText>
        </w:r>
      </w:del>
      <w:r w:rsidRPr="009F7146">
        <w:rPr>
          <w:rFonts w:ascii="Verdana" w:hAnsi="Verdana"/>
          <w:b/>
          <w:bCs/>
          <w:color w:val="000000"/>
        </w:rPr>
        <w:t>to</w:t>
      </w:r>
      <w:proofErr w:type="spellEnd"/>
      <w:r w:rsidRPr="009F7146">
        <w:rPr>
          <w:rFonts w:ascii="Verdana" w:hAnsi="Verdana"/>
          <w:b/>
          <w:bCs/>
          <w:color w:val="000000"/>
        </w:rPr>
        <w:t xml:space="preserve"> IEEE Std. </w:t>
      </w:r>
      <w:r w:rsidR="006121A3" w:rsidRPr="009F7146">
        <w:rPr>
          <w:rFonts w:ascii="Verdana" w:hAnsi="Verdana"/>
          <w:b/>
          <w:bCs/>
          <w:color w:val="000000"/>
        </w:rPr>
        <w:t>802.22.1-201</w:t>
      </w:r>
      <w:ins w:id="3" w:author="apurva.mody" w:date="2012-11-14T11:55:00Z">
        <w:r w:rsidR="00591FBC">
          <w:rPr>
            <w:rFonts w:ascii="Verdana" w:hAnsi="Verdana"/>
            <w:b/>
            <w:bCs/>
            <w:color w:val="000000"/>
          </w:rPr>
          <w:t>0</w:t>
        </w:r>
      </w:ins>
      <w:del w:id="4" w:author="apurva.mody" w:date="2012-11-14T11:55:00Z">
        <w:r w:rsidR="006121A3" w:rsidRPr="009F7146" w:rsidDel="00591FBC">
          <w:rPr>
            <w:rFonts w:ascii="Verdana" w:hAnsi="Verdana"/>
            <w:b/>
            <w:bCs/>
            <w:color w:val="000000"/>
          </w:rPr>
          <w:delText>1</w:delText>
        </w:r>
      </w:del>
    </w:p>
    <w:p w:rsidR="00283D81" w:rsidRPr="007C04FD" w:rsidRDefault="00283D81" w:rsidP="005640E1">
      <w:pPr>
        <w:rPr>
          <w:b/>
          <w:color w:val="000000"/>
        </w:rPr>
      </w:pPr>
    </w:p>
    <w:p w:rsidR="006121A3" w:rsidRDefault="006121A3" w:rsidP="006121A3">
      <w:pPr>
        <w:rPr>
          <w:rFonts w:ascii="Verdana" w:hAnsi="Verdana"/>
          <w:color w:val="000000"/>
        </w:rPr>
      </w:pPr>
      <w:r>
        <w:rPr>
          <w:rFonts w:ascii="Verdana" w:hAnsi="Verdana"/>
          <w:b/>
          <w:bCs/>
          <w:color w:val="000000"/>
        </w:rPr>
        <w:t xml:space="preserve">Submitter Email: </w:t>
      </w:r>
      <w:hyperlink r:id="rId8" w:history="1">
        <w:r>
          <w:rPr>
            <w:rStyle w:val="Hyperlink"/>
            <w:rFonts w:ascii="Verdana" w:hAnsi="Verdana"/>
          </w:rPr>
          <w:t>apurva_mody@yahoo.com</w:t>
        </w:r>
      </w:hyperlink>
      <w:r>
        <w:rPr>
          <w:rFonts w:ascii="Verdana" w:hAnsi="Verdana"/>
          <w:color w:val="000000"/>
        </w:rPr>
        <w:br/>
      </w:r>
      <w:r>
        <w:rPr>
          <w:rFonts w:ascii="Verdana" w:hAnsi="Verdana"/>
          <w:b/>
          <w:bCs/>
          <w:color w:val="000000"/>
        </w:rPr>
        <w:t xml:space="preserve">Type of Project: </w:t>
      </w:r>
      <w:del w:id="5" w:author="apurva.mody" w:date="2012-11-14T11:55:00Z">
        <w:r w:rsidDel="00591FBC">
          <w:rPr>
            <w:rFonts w:ascii="Verdana" w:hAnsi="Verdana"/>
            <w:color w:val="000000"/>
          </w:rPr>
          <w:delText xml:space="preserve">Amendment </w:delText>
        </w:r>
      </w:del>
      <w:ins w:id="6" w:author="apurva.mody" w:date="2012-11-14T11:55:00Z">
        <w:r w:rsidR="00591FBC">
          <w:rPr>
            <w:rFonts w:ascii="Verdana" w:hAnsi="Verdana"/>
            <w:color w:val="000000"/>
          </w:rPr>
          <w:t xml:space="preserve">Revision </w:t>
        </w:r>
      </w:ins>
      <w:r>
        <w:rPr>
          <w:rFonts w:ascii="Verdana" w:hAnsi="Verdana"/>
          <w:color w:val="000000"/>
        </w:rPr>
        <w:t>to IEEE Standard 802.22.1-2010</w:t>
      </w:r>
    </w:p>
    <w:p w:rsidR="006121A3" w:rsidRDefault="00360411" w:rsidP="006121A3">
      <w:pPr>
        <w:rPr>
          <w:rFonts w:ascii="Verdana" w:hAnsi="Verdana"/>
          <w:color w:val="000000"/>
        </w:rPr>
      </w:pPr>
      <w:r w:rsidRPr="00360411">
        <w:rPr>
          <w:rFonts w:ascii="Verdana" w:hAnsi="Verdana"/>
          <w:color w:val="000000"/>
        </w:rPr>
        <w:pict>
          <v:rect id="_x0000_i1025" style="width:0;height:.75pt" o:hralign="center" o:hrstd="t" o:hr="t" fillcolor="gray" stroked="f"/>
        </w:pict>
      </w:r>
    </w:p>
    <w:p w:rsidR="006121A3" w:rsidRDefault="006121A3" w:rsidP="006121A3">
      <w:pPr>
        <w:rPr>
          <w:rFonts w:ascii="Verdana" w:hAnsi="Verdana"/>
          <w:color w:val="000000"/>
        </w:rPr>
      </w:pPr>
      <w:r>
        <w:rPr>
          <w:rFonts w:ascii="Verdana" w:hAnsi="Verdana"/>
          <w:b/>
          <w:bCs/>
          <w:color w:val="000000"/>
        </w:rPr>
        <w:t xml:space="preserve">1.1 Project Number: </w:t>
      </w:r>
      <w:r>
        <w:rPr>
          <w:rFonts w:ascii="Verdana" w:hAnsi="Verdana"/>
          <w:color w:val="000000"/>
        </w:rPr>
        <w:t>P802.22.1</w:t>
      </w:r>
      <w:del w:id="7" w:author="apurva.mody" w:date="2012-11-14T11:55:00Z">
        <w:r w:rsidDel="00591FBC">
          <w:rPr>
            <w:rFonts w:ascii="Verdana" w:hAnsi="Verdana"/>
            <w:color w:val="000000"/>
          </w:rPr>
          <w:delText>a</w:delText>
        </w:r>
      </w:del>
      <w:r>
        <w:rPr>
          <w:rFonts w:ascii="Verdana" w:hAnsi="Verdana"/>
          <w:color w:val="000000"/>
        </w:rPr>
        <w:br/>
      </w:r>
      <w:r>
        <w:rPr>
          <w:rFonts w:ascii="Verdana" w:hAnsi="Verdana"/>
          <w:b/>
          <w:bCs/>
          <w:color w:val="000000"/>
        </w:rPr>
        <w:t xml:space="preserve">1.2 Type of Document: </w:t>
      </w:r>
      <w:r>
        <w:rPr>
          <w:rFonts w:ascii="Verdana" w:hAnsi="Verdana"/>
          <w:color w:val="000000"/>
        </w:rPr>
        <w:t>Standard</w:t>
      </w:r>
      <w:r>
        <w:rPr>
          <w:rFonts w:ascii="Verdana" w:hAnsi="Verdana"/>
          <w:color w:val="000000"/>
        </w:rPr>
        <w:br/>
      </w:r>
      <w:r>
        <w:rPr>
          <w:rFonts w:ascii="Verdana" w:hAnsi="Verdana"/>
          <w:b/>
          <w:bCs/>
          <w:color w:val="000000"/>
        </w:rPr>
        <w:t xml:space="preserve">1.3 Life Cycle: </w:t>
      </w:r>
      <w:r>
        <w:rPr>
          <w:rFonts w:ascii="Verdana" w:hAnsi="Verdana"/>
          <w:color w:val="000000"/>
        </w:rPr>
        <w:t>Full Use</w:t>
      </w:r>
    </w:p>
    <w:p w:rsidR="006121A3" w:rsidRDefault="00360411" w:rsidP="006121A3">
      <w:pPr>
        <w:rPr>
          <w:rFonts w:ascii="Verdana" w:hAnsi="Verdana"/>
          <w:color w:val="000000"/>
        </w:rPr>
      </w:pPr>
      <w:r w:rsidRPr="00360411">
        <w:rPr>
          <w:rFonts w:ascii="Verdana" w:hAnsi="Verdana"/>
          <w:color w:val="000000"/>
        </w:rPr>
        <w:pict>
          <v:rect id="_x0000_i1026" style="width:0;height:.75pt" o:hralign="center" o:hrstd="t" o:hr="t" fillcolor="gray" stroked="f"/>
        </w:pict>
      </w:r>
    </w:p>
    <w:p w:rsidR="006121A3" w:rsidRDefault="006121A3" w:rsidP="006121A3">
      <w:pPr>
        <w:rPr>
          <w:rFonts w:ascii="Verdana" w:hAnsi="Verdana"/>
          <w:color w:val="000000"/>
        </w:rPr>
      </w:pPr>
      <w:r>
        <w:rPr>
          <w:rFonts w:ascii="Verdana" w:hAnsi="Verdana"/>
          <w:b/>
          <w:bCs/>
          <w:color w:val="000000"/>
        </w:rPr>
        <w:t xml:space="preserve">2.1 Title: </w:t>
      </w:r>
      <w:r>
        <w:rPr>
          <w:rFonts w:ascii="Verdana" w:hAnsi="Verdana"/>
          <w:color w:val="000000"/>
        </w:rPr>
        <w:t xml:space="preserve">Standard for Information Technology--Telecommunications and information exchange between systems--Local and metropolitan area networks--Specific requirements Part 22.1: Standard to </w:t>
      </w:r>
      <w:del w:id="8" w:author="apurva.mody" w:date="2012-11-14T12:10:00Z">
        <w:r w:rsidDel="00C7058D">
          <w:rPr>
            <w:rFonts w:ascii="Verdana" w:hAnsi="Verdana"/>
            <w:color w:val="000000"/>
          </w:rPr>
          <w:delText>Enhance Harmful Interference Protection</w:delText>
        </w:r>
      </w:del>
      <w:ins w:id="9" w:author="apurva.mody" w:date="2012-11-14T12:10:00Z">
        <w:r w:rsidR="00C7058D">
          <w:rPr>
            <w:rFonts w:ascii="Verdana" w:hAnsi="Verdana"/>
            <w:color w:val="000000"/>
          </w:rPr>
          <w:t>Enable Spectrum Sharing</w:t>
        </w:r>
      </w:ins>
      <w:r>
        <w:rPr>
          <w:rFonts w:ascii="Verdana" w:hAnsi="Verdana"/>
          <w:color w:val="000000"/>
        </w:rPr>
        <w:t xml:space="preserve"> </w:t>
      </w:r>
      <w:del w:id="10" w:author="apurva.mody" w:date="2012-11-14T11:56:00Z">
        <w:r w:rsidDel="00591FBC">
          <w:rPr>
            <w:rFonts w:ascii="Verdana" w:hAnsi="Verdana"/>
            <w:color w:val="000000"/>
          </w:rPr>
          <w:delText>for Low-Power Licensed Devices Operating in TV Broadcast Bands</w:delText>
        </w:r>
      </w:del>
      <w:ins w:id="11" w:author="apurva.mody" w:date="2012-11-14T11:56:00Z">
        <w:r w:rsidR="00591FBC">
          <w:rPr>
            <w:rFonts w:ascii="Verdana" w:hAnsi="Verdana"/>
            <w:color w:val="000000"/>
          </w:rPr>
          <w:t>using Advanced Beaconing</w:t>
        </w:r>
      </w:ins>
      <w:r>
        <w:rPr>
          <w:rFonts w:ascii="Verdana" w:hAnsi="Verdana"/>
          <w:color w:val="000000"/>
        </w:rPr>
        <w:t xml:space="preserve"> </w:t>
      </w:r>
      <w:del w:id="12" w:author="apurva.mody" w:date="2012-11-14T11:56:00Z">
        <w:r w:rsidDel="00591FBC">
          <w:rPr>
            <w:rFonts w:ascii="Verdana" w:hAnsi="Verdana"/>
            <w:color w:val="000000"/>
          </w:rPr>
          <w:delText xml:space="preserve">Amendment: Advanced beaconing for </w:delText>
        </w:r>
        <w:r w:rsidR="00812AFB" w:rsidDel="00591FBC">
          <w:rPr>
            <w:rFonts w:ascii="Verdana" w:hAnsi="Verdana"/>
            <w:color w:val="000000"/>
          </w:rPr>
          <w:delText xml:space="preserve">spectrum sharing with radars, </w:delText>
        </w:r>
        <w:r w:rsidR="005407B4" w:rsidDel="00591FBC">
          <w:rPr>
            <w:rFonts w:ascii="Verdana" w:hAnsi="Verdana"/>
            <w:color w:val="000000"/>
          </w:rPr>
          <w:delText xml:space="preserve">fixed or mobile space to </w:delText>
        </w:r>
        <w:r w:rsidR="00812AFB" w:rsidDel="00591FBC">
          <w:rPr>
            <w:rFonts w:ascii="Verdana" w:hAnsi="Verdana"/>
            <w:color w:val="000000"/>
          </w:rPr>
          <w:delText>earth stations</w:delText>
        </w:r>
        <w:r w:rsidR="005407B4" w:rsidDel="00591FBC">
          <w:rPr>
            <w:rFonts w:ascii="Verdana" w:hAnsi="Verdana"/>
            <w:color w:val="000000"/>
          </w:rPr>
          <w:delText>,</w:delText>
        </w:r>
        <w:r w:rsidR="005407B4" w:rsidRPr="005407B4" w:rsidDel="00591FBC">
          <w:rPr>
            <w:rFonts w:ascii="Verdana" w:hAnsi="Verdana"/>
            <w:color w:val="000000"/>
          </w:rPr>
          <w:delText xml:space="preserve"> </w:delText>
        </w:r>
        <w:r w:rsidR="005407B4" w:rsidDel="00591FBC">
          <w:rPr>
            <w:rFonts w:ascii="Verdana" w:hAnsi="Verdana"/>
            <w:color w:val="000000"/>
          </w:rPr>
          <w:delText>RF sensors, mobile, nomadic, transportable systems</w:delText>
        </w:r>
        <w:r w:rsidR="00812AFB" w:rsidDel="00591FBC">
          <w:rPr>
            <w:rFonts w:ascii="Verdana" w:hAnsi="Verdana"/>
            <w:color w:val="000000"/>
          </w:rPr>
          <w:delText xml:space="preserve"> and other</w:delText>
        </w:r>
        <w:r w:rsidR="005407B4" w:rsidDel="00591FBC">
          <w:rPr>
            <w:rFonts w:ascii="Verdana" w:hAnsi="Verdana"/>
            <w:color w:val="000000"/>
          </w:rPr>
          <w:delText xml:space="preserve"> </w:delText>
        </w:r>
        <w:r w:rsidR="00812AFB" w:rsidDel="00591FBC">
          <w:rPr>
            <w:rFonts w:ascii="Verdana" w:hAnsi="Verdana"/>
            <w:color w:val="000000"/>
          </w:rPr>
          <w:delText xml:space="preserve">services </w:delText>
        </w:r>
      </w:del>
    </w:p>
    <w:p w:rsidR="006121A3" w:rsidRDefault="00360411" w:rsidP="006121A3">
      <w:pPr>
        <w:rPr>
          <w:rFonts w:ascii="Verdana" w:hAnsi="Verdana"/>
          <w:color w:val="000000"/>
        </w:rPr>
      </w:pPr>
      <w:r w:rsidRPr="00360411">
        <w:rPr>
          <w:rFonts w:ascii="Verdana" w:hAnsi="Verdana"/>
          <w:color w:val="000000"/>
        </w:rPr>
        <w:pict>
          <v:rect id="_x0000_i1027" style="width:0;height:.75pt" o:hralign="center" o:hrstd="t" o:hr="t" fillcolor="gray" stroked="f"/>
        </w:pict>
      </w:r>
    </w:p>
    <w:p w:rsidR="006121A3" w:rsidRDefault="006121A3" w:rsidP="006121A3">
      <w:pPr>
        <w:rPr>
          <w:rFonts w:ascii="Verdana" w:hAnsi="Verdana"/>
          <w:color w:val="000000"/>
        </w:rPr>
      </w:pPr>
      <w:r>
        <w:rPr>
          <w:rFonts w:ascii="Verdana" w:hAnsi="Verdana"/>
          <w:b/>
          <w:bCs/>
          <w:color w:val="000000"/>
        </w:rPr>
        <w:t>3.1</w:t>
      </w:r>
      <w:r>
        <w:rPr>
          <w:rFonts w:ascii="Verdana" w:hAnsi="Verdana"/>
          <w:color w:val="000000"/>
        </w:rPr>
        <w:t xml:space="preserve"> </w:t>
      </w:r>
      <w:r>
        <w:rPr>
          <w:rFonts w:ascii="Verdana" w:hAnsi="Verdana"/>
          <w:b/>
          <w:bCs/>
          <w:color w:val="000000"/>
        </w:rPr>
        <w:t xml:space="preserve">Working Group: </w:t>
      </w:r>
      <w:r>
        <w:rPr>
          <w:rFonts w:ascii="Verdana" w:hAnsi="Verdana"/>
          <w:color w:val="000000"/>
        </w:rPr>
        <w:t>Wireless Regional Area Networks Working Group (C/LM/WG802.22</w:t>
      </w:r>
      <w:proofErr w:type="gramStart"/>
      <w:r>
        <w:rPr>
          <w:rFonts w:ascii="Verdana" w:hAnsi="Verdana"/>
          <w:color w:val="000000"/>
        </w:rPr>
        <w:t>)</w:t>
      </w:r>
      <w:proofErr w:type="gramEnd"/>
      <w:r>
        <w:rPr>
          <w:rFonts w:ascii="Verdana" w:hAnsi="Verdana"/>
          <w:color w:val="000000"/>
        </w:rPr>
        <w:br/>
      </w:r>
      <w:r>
        <w:rPr>
          <w:rFonts w:ascii="Verdana" w:hAnsi="Verdana"/>
          <w:b/>
          <w:bCs/>
          <w:color w:val="000000"/>
        </w:rPr>
        <w:t>Contact Information for Working Group Chair</w:t>
      </w:r>
      <w:r>
        <w:rPr>
          <w:rFonts w:ascii="Verdana" w:hAnsi="Verdana"/>
          <w:color w:val="000000"/>
        </w:rPr>
        <w:br/>
        <w:t>   </w:t>
      </w:r>
      <w:r>
        <w:rPr>
          <w:rFonts w:ascii="Verdana" w:hAnsi="Verdana"/>
          <w:b/>
          <w:bCs/>
          <w:color w:val="000000"/>
        </w:rPr>
        <w:t xml:space="preserve">Name: </w:t>
      </w:r>
      <w:r>
        <w:rPr>
          <w:rFonts w:ascii="Verdana" w:hAnsi="Verdana"/>
          <w:color w:val="000000"/>
        </w:rPr>
        <w:t>Apurva Mody</w:t>
      </w:r>
      <w:r>
        <w:rPr>
          <w:rFonts w:ascii="Verdana" w:hAnsi="Verdana"/>
          <w:color w:val="000000"/>
        </w:rPr>
        <w:br/>
        <w:t>   </w:t>
      </w:r>
      <w:r>
        <w:rPr>
          <w:rFonts w:ascii="Verdana" w:hAnsi="Verdana"/>
          <w:b/>
          <w:bCs/>
          <w:color w:val="000000"/>
        </w:rPr>
        <w:t xml:space="preserve">Email Address: </w:t>
      </w:r>
      <w:hyperlink r:id="rId9" w:history="1">
        <w:r>
          <w:rPr>
            <w:rStyle w:val="Hyperlink"/>
            <w:rFonts w:ascii="Verdana" w:hAnsi="Verdana"/>
          </w:rPr>
          <w:t>apurva_mody@yahoo.com</w:t>
        </w:r>
      </w:hyperlink>
      <w:r>
        <w:rPr>
          <w:rFonts w:ascii="Verdana" w:hAnsi="Verdana"/>
          <w:color w:val="000000"/>
        </w:rPr>
        <w:br/>
        <w:t>   </w:t>
      </w:r>
      <w:r>
        <w:rPr>
          <w:rFonts w:ascii="Verdana" w:hAnsi="Verdana"/>
          <w:b/>
          <w:bCs/>
          <w:color w:val="000000"/>
        </w:rPr>
        <w:t xml:space="preserve">Phone: </w:t>
      </w:r>
      <w:r>
        <w:rPr>
          <w:rFonts w:ascii="Verdana" w:hAnsi="Verdana"/>
          <w:color w:val="000000"/>
        </w:rPr>
        <w:t>404-819-0314</w:t>
      </w:r>
      <w:r>
        <w:rPr>
          <w:rFonts w:ascii="Verdana" w:hAnsi="Verdana"/>
          <w:color w:val="000000"/>
        </w:rPr>
        <w:br/>
      </w:r>
      <w:r>
        <w:rPr>
          <w:rFonts w:ascii="Verdana" w:hAnsi="Verdana"/>
          <w:b/>
          <w:bCs/>
          <w:color w:val="000000"/>
        </w:rPr>
        <w:t>Contact Information for Working Group Vice-Chair</w:t>
      </w:r>
      <w:r>
        <w:rPr>
          <w:rFonts w:ascii="Verdana" w:hAnsi="Verdana"/>
          <w:color w:val="000000"/>
        </w:rPr>
        <w:br/>
        <w:t>   </w:t>
      </w:r>
      <w:r>
        <w:rPr>
          <w:rFonts w:ascii="Verdana" w:hAnsi="Verdana"/>
          <w:b/>
          <w:bCs/>
          <w:color w:val="000000"/>
        </w:rPr>
        <w:t xml:space="preserve">Name: </w:t>
      </w:r>
      <w:r w:rsidR="0028012B">
        <w:rPr>
          <w:rFonts w:ascii="Verdana" w:hAnsi="Verdana"/>
          <w:color w:val="000000"/>
        </w:rPr>
        <w:t>Antony Franklin</w:t>
      </w:r>
      <w:r>
        <w:rPr>
          <w:rFonts w:ascii="Verdana" w:hAnsi="Verdana"/>
          <w:color w:val="000000"/>
        </w:rPr>
        <w:br/>
        <w:t>   </w:t>
      </w:r>
      <w:r>
        <w:rPr>
          <w:rFonts w:ascii="Verdana" w:hAnsi="Verdana"/>
          <w:b/>
          <w:bCs/>
          <w:color w:val="000000"/>
        </w:rPr>
        <w:t xml:space="preserve">Email Address: </w:t>
      </w:r>
      <w:hyperlink r:id="rId10" w:history="1">
        <w:r w:rsidR="0028012B" w:rsidRPr="0028012B">
          <w:rPr>
            <w:rStyle w:val="Hyperlink"/>
            <w:rFonts w:ascii="Verdana" w:hAnsi="Verdana"/>
          </w:rPr>
          <w:t>antony.franklin@gmail.com</w:t>
        </w:r>
      </w:hyperlink>
      <w:r w:rsidR="0028012B">
        <w:t xml:space="preserve"> </w:t>
      </w:r>
      <w:r>
        <w:rPr>
          <w:rFonts w:ascii="Verdana" w:hAnsi="Verdana"/>
          <w:color w:val="000000"/>
        </w:rPr>
        <w:br/>
        <w:t>   </w:t>
      </w:r>
      <w:r>
        <w:rPr>
          <w:rFonts w:ascii="Verdana" w:hAnsi="Verdana"/>
          <w:b/>
          <w:bCs/>
          <w:color w:val="000000"/>
        </w:rPr>
        <w:t xml:space="preserve">Phone: </w:t>
      </w:r>
    </w:p>
    <w:p w:rsidR="006121A3" w:rsidRDefault="00360411" w:rsidP="006121A3">
      <w:pPr>
        <w:rPr>
          <w:rFonts w:ascii="Verdana" w:hAnsi="Verdana"/>
          <w:color w:val="000000"/>
        </w:rPr>
      </w:pPr>
      <w:r w:rsidRPr="00360411">
        <w:rPr>
          <w:rFonts w:ascii="Verdana" w:hAnsi="Verdana"/>
          <w:color w:val="000000"/>
        </w:rPr>
        <w:pict>
          <v:rect id="_x0000_i1028" style="width:0;height:.75pt" o:hralign="center" o:hrstd="t" o:hr="t" fillcolor="gray" stroked="f"/>
        </w:pict>
      </w:r>
    </w:p>
    <w:p w:rsidR="006121A3" w:rsidRDefault="006121A3" w:rsidP="006121A3">
      <w:pPr>
        <w:rPr>
          <w:rFonts w:ascii="Verdana" w:hAnsi="Verdana"/>
          <w:color w:val="000000"/>
        </w:rPr>
      </w:pPr>
      <w:r>
        <w:rPr>
          <w:rFonts w:ascii="Verdana" w:hAnsi="Verdana"/>
          <w:b/>
          <w:bCs/>
          <w:color w:val="000000"/>
        </w:rPr>
        <w:t>3.2</w:t>
      </w:r>
      <w:r>
        <w:rPr>
          <w:rFonts w:ascii="Verdana" w:hAnsi="Verdana"/>
          <w:color w:val="000000"/>
        </w:rPr>
        <w:t xml:space="preserve"> </w:t>
      </w:r>
      <w:r>
        <w:rPr>
          <w:rFonts w:ascii="Verdana" w:hAnsi="Verdana"/>
          <w:b/>
          <w:bCs/>
          <w:color w:val="000000"/>
        </w:rPr>
        <w:t xml:space="preserve">Sponsoring Society and Committee: </w:t>
      </w:r>
      <w:r>
        <w:rPr>
          <w:rFonts w:ascii="Verdana" w:hAnsi="Verdana"/>
          <w:color w:val="000000"/>
        </w:rPr>
        <w:t>IEEE Computer Society/LAN/MAN Standards Committee (C/LM)</w:t>
      </w:r>
      <w:r>
        <w:rPr>
          <w:rFonts w:ascii="Verdana" w:hAnsi="Verdana"/>
          <w:color w:val="000000"/>
        </w:rPr>
        <w:br/>
      </w:r>
      <w:r>
        <w:rPr>
          <w:rFonts w:ascii="Verdana" w:hAnsi="Verdana"/>
          <w:b/>
          <w:bCs/>
          <w:color w:val="000000"/>
        </w:rPr>
        <w:t>Contact Information for Sponsor Chair</w:t>
      </w:r>
      <w:r>
        <w:rPr>
          <w:rFonts w:ascii="Verdana" w:hAnsi="Verdana"/>
          <w:color w:val="000000"/>
        </w:rPr>
        <w:br/>
        <w:t>   </w:t>
      </w:r>
      <w:r>
        <w:rPr>
          <w:rFonts w:ascii="Verdana" w:hAnsi="Verdana"/>
          <w:b/>
          <w:bCs/>
          <w:color w:val="000000"/>
        </w:rPr>
        <w:t xml:space="preserve">Name: </w:t>
      </w:r>
      <w:r>
        <w:rPr>
          <w:rFonts w:ascii="Verdana" w:hAnsi="Verdana"/>
          <w:color w:val="000000"/>
        </w:rPr>
        <w:t>Paul Nikolich</w:t>
      </w:r>
      <w:r>
        <w:rPr>
          <w:rFonts w:ascii="Verdana" w:hAnsi="Verdana"/>
          <w:color w:val="000000"/>
        </w:rPr>
        <w:br/>
        <w:t>   </w:t>
      </w:r>
      <w:r>
        <w:rPr>
          <w:rFonts w:ascii="Verdana" w:hAnsi="Verdana"/>
          <w:b/>
          <w:bCs/>
          <w:color w:val="000000"/>
        </w:rPr>
        <w:t xml:space="preserve">Email Address: </w:t>
      </w:r>
      <w:hyperlink r:id="rId11" w:history="1">
        <w:r>
          <w:rPr>
            <w:rStyle w:val="Hyperlink"/>
            <w:rFonts w:ascii="Verdana" w:hAnsi="Verdana"/>
          </w:rPr>
          <w:t>p.nikolich@ieee.org</w:t>
        </w:r>
      </w:hyperlink>
      <w:r>
        <w:rPr>
          <w:rFonts w:ascii="Verdana" w:hAnsi="Verdana"/>
          <w:color w:val="000000"/>
        </w:rPr>
        <w:br/>
        <w:t>   </w:t>
      </w:r>
      <w:r>
        <w:rPr>
          <w:rFonts w:ascii="Verdana" w:hAnsi="Verdana"/>
          <w:b/>
          <w:bCs/>
          <w:color w:val="000000"/>
        </w:rPr>
        <w:t xml:space="preserve">Phone: </w:t>
      </w:r>
      <w:r>
        <w:rPr>
          <w:rFonts w:ascii="Verdana" w:hAnsi="Verdana"/>
          <w:color w:val="000000"/>
        </w:rPr>
        <w:t>857.205.0050</w:t>
      </w:r>
      <w:r>
        <w:rPr>
          <w:rFonts w:ascii="Verdana" w:hAnsi="Verdana"/>
          <w:color w:val="000000"/>
        </w:rPr>
        <w:br/>
      </w:r>
      <w:r>
        <w:rPr>
          <w:rFonts w:ascii="Verdana" w:hAnsi="Verdana"/>
          <w:b/>
          <w:bCs/>
          <w:color w:val="000000"/>
        </w:rPr>
        <w:t>Contact Information for Standards Representative</w:t>
      </w:r>
      <w:r>
        <w:rPr>
          <w:rFonts w:ascii="Verdana" w:hAnsi="Verdana"/>
          <w:color w:val="000000"/>
        </w:rPr>
        <w:br/>
        <w:t>   </w:t>
      </w:r>
      <w:r>
        <w:rPr>
          <w:rFonts w:ascii="Verdana" w:hAnsi="Verdana"/>
          <w:b/>
          <w:bCs/>
          <w:color w:val="000000"/>
        </w:rPr>
        <w:t xml:space="preserve">Name: </w:t>
      </w:r>
      <w:r>
        <w:rPr>
          <w:rFonts w:ascii="Verdana" w:hAnsi="Verdana"/>
          <w:color w:val="000000"/>
        </w:rPr>
        <w:t>James Gilb</w:t>
      </w:r>
      <w:r>
        <w:rPr>
          <w:rFonts w:ascii="Verdana" w:hAnsi="Verdana"/>
          <w:color w:val="000000"/>
        </w:rPr>
        <w:br/>
        <w:t>   </w:t>
      </w:r>
      <w:r>
        <w:rPr>
          <w:rFonts w:ascii="Verdana" w:hAnsi="Verdana"/>
          <w:b/>
          <w:bCs/>
          <w:color w:val="000000"/>
        </w:rPr>
        <w:t xml:space="preserve">Email Address: </w:t>
      </w:r>
      <w:hyperlink r:id="rId12" w:history="1">
        <w:r>
          <w:rPr>
            <w:rStyle w:val="Hyperlink"/>
            <w:rFonts w:ascii="Verdana" w:hAnsi="Verdana"/>
          </w:rPr>
          <w:t>gilb@ieee.org</w:t>
        </w:r>
      </w:hyperlink>
      <w:r>
        <w:rPr>
          <w:rFonts w:ascii="Verdana" w:hAnsi="Verdana"/>
          <w:color w:val="000000"/>
        </w:rPr>
        <w:br/>
        <w:t>   </w:t>
      </w:r>
      <w:r>
        <w:rPr>
          <w:rFonts w:ascii="Verdana" w:hAnsi="Verdana"/>
          <w:b/>
          <w:bCs/>
          <w:color w:val="000000"/>
        </w:rPr>
        <w:t xml:space="preserve">Phone: </w:t>
      </w:r>
      <w:r>
        <w:rPr>
          <w:rFonts w:ascii="Verdana" w:hAnsi="Verdana"/>
          <w:color w:val="000000"/>
        </w:rPr>
        <w:t>858-229-4822</w:t>
      </w:r>
    </w:p>
    <w:p w:rsidR="006121A3" w:rsidRDefault="00360411" w:rsidP="006121A3">
      <w:pPr>
        <w:rPr>
          <w:rFonts w:ascii="Verdana" w:hAnsi="Verdana"/>
          <w:color w:val="000000"/>
        </w:rPr>
      </w:pPr>
      <w:r w:rsidRPr="00360411">
        <w:rPr>
          <w:rFonts w:ascii="Verdana" w:hAnsi="Verdana"/>
          <w:color w:val="000000"/>
        </w:rPr>
        <w:pict>
          <v:rect id="_x0000_i1029" style="width:0;height:.75pt" o:hralign="center" o:hrstd="t" o:hr="t" fillcolor="gray" stroked="f"/>
        </w:pict>
      </w:r>
    </w:p>
    <w:p w:rsidR="006121A3" w:rsidRDefault="006121A3" w:rsidP="006121A3">
      <w:pPr>
        <w:rPr>
          <w:rFonts w:ascii="Verdana" w:hAnsi="Verdana"/>
          <w:color w:val="000000"/>
        </w:rPr>
      </w:pPr>
      <w:r>
        <w:rPr>
          <w:rFonts w:ascii="Verdana" w:hAnsi="Verdana"/>
          <w:b/>
          <w:bCs/>
          <w:color w:val="000000"/>
        </w:rPr>
        <w:t xml:space="preserve">4.1 Type of Ballot: </w:t>
      </w:r>
      <w:r>
        <w:rPr>
          <w:rFonts w:ascii="Verdana" w:hAnsi="Verdana"/>
          <w:color w:val="000000"/>
        </w:rPr>
        <w:t>Individual</w:t>
      </w:r>
      <w:r>
        <w:rPr>
          <w:rFonts w:ascii="Verdana" w:hAnsi="Verdana"/>
          <w:color w:val="000000"/>
        </w:rPr>
        <w:br/>
      </w:r>
      <w:r>
        <w:rPr>
          <w:rFonts w:ascii="Verdana" w:hAnsi="Verdana"/>
          <w:b/>
          <w:bCs/>
          <w:color w:val="000000"/>
        </w:rPr>
        <w:t xml:space="preserve">4.2 Expected Date of submission of draft to the IEEE-SA for Initial Sponsor Ballot: </w:t>
      </w:r>
      <w:r>
        <w:rPr>
          <w:rFonts w:ascii="Verdana" w:hAnsi="Verdana"/>
          <w:color w:val="000000"/>
        </w:rPr>
        <w:t>11/2014</w:t>
      </w:r>
      <w:r>
        <w:rPr>
          <w:rFonts w:ascii="Verdana" w:hAnsi="Verdana"/>
          <w:color w:val="000000"/>
        </w:rPr>
        <w:br/>
      </w:r>
      <w:r>
        <w:rPr>
          <w:rFonts w:ascii="Verdana" w:hAnsi="Verdana"/>
          <w:b/>
          <w:bCs/>
          <w:color w:val="000000"/>
        </w:rPr>
        <w:t xml:space="preserve">4.3 Projected Completion Date for Submittal to RevCom: </w:t>
      </w:r>
      <w:r>
        <w:rPr>
          <w:rFonts w:ascii="Verdana" w:hAnsi="Verdana"/>
          <w:color w:val="000000"/>
        </w:rPr>
        <w:t>05/2015</w:t>
      </w:r>
    </w:p>
    <w:p w:rsidR="006121A3" w:rsidRDefault="00360411" w:rsidP="006121A3">
      <w:pPr>
        <w:rPr>
          <w:rFonts w:ascii="Verdana" w:hAnsi="Verdana"/>
          <w:color w:val="000000"/>
        </w:rPr>
      </w:pPr>
      <w:r w:rsidRPr="00360411">
        <w:rPr>
          <w:rFonts w:ascii="Verdana" w:hAnsi="Verdana"/>
          <w:color w:val="000000"/>
        </w:rPr>
        <w:pict>
          <v:rect id="_x0000_i1030" style="width:0;height:.75pt" o:hralign="center" o:hrstd="t" o:hr="t" fillcolor="gray" stroked="f"/>
        </w:pict>
      </w:r>
    </w:p>
    <w:p w:rsidR="009A4AB0" w:rsidRDefault="006121A3" w:rsidP="00C7058D">
      <w:pPr>
        <w:rPr>
          <w:ins w:id="13" w:author="apurva.mody" w:date="2012-11-14T12:18:00Z"/>
          <w:rFonts w:ascii="Verdana" w:hAnsi="Verdana"/>
          <w:b/>
          <w:bCs/>
          <w:color w:val="000000"/>
        </w:rPr>
      </w:pPr>
      <w:r>
        <w:rPr>
          <w:rFonts w:ascii="Verdana" w:hAnsi="Verdana"/>
          <w:b/>
          <w:bCs/>
          <w:color w:val="000000"/>
        </w:rPr>
        <w:t xml:space="preserve">5.1 Approximate number of people expected to be actively involved in the development of this project: </w:t>
      </w:r>
      <w:r>
        <w:rPr>
          <w:rFonts w:ascii="Verdana" w:hAnsi="Verdana"/>
          <w:color w:val="000000"/>
        </w:rPr>
        <w:t>20</w:t>
      </w:r>
      <w:r>
        <w:rPr>
          <w:rFonts w:ascii="Verdana" w:hAnsi="Verdana"/>
          <w:color w:val="000000"/>
        </w:rPr>
        <w:br/>
      </w:r>
    </w:p>
    <w:p w:rsidR="009A4AB0" w:rsidRDefault="009A4AB0" w:rsidP="00C7058D">
      <w:pPr>
        <w:rPr>
          <w:ins w:id="14" w:author="apurva.mody" w:date="2012-11-14T12:18:00Z"/>
          <w:rFonts w:ascii="Verdana" w:hAnsi="Verdana"/>
          <w:b/>
          <w:bCs/>
          <w:color w:val="000000"/>
        </w:rPr>
      </w:pPr>
    </w:p>
    <w:p w:rsidR="009A4AB0" w:rsidRDefault="009A4AB0" w:rsidP="00C7058D">
      <w:pPr>
        <w:rPr>
          <w:ins w:id="15" w:author="apurva.mody" w:date="2012-11-14T12:18:00Z"/>
          <w:rFonts w:ascii="Verdana" w:hAnsi="Verdana"/>
          <w:b/>
          <w:bCs/>
          <w:color w:val="000000"/>
        </w:rPr>
      </w:pPr>
    </w:p>
    <w:p w:rsidR="009A4AB0" w:rsidRDefault="009A4AB0" w:rsidP="00C7058D">
      <w:pPr>
        <w:rPr>
          <w:ins w:id="16" w:author="apurva.mody" w:date="2012-11-14T12:18:00Z"/>
          <w:rFonts w:ascii="Verdana" w:hAnsi="Verdana"/>
          <w:b/>
          <w:bCs/>
          <w:color w:val="000000"/>
        </w:rPr>
      </w:pPr>
    </w:p>
    <w:p w:rsidR="009A4AB0" w:rsidRDefault="009A4AB0" w:rsidP="00C7058D">
      <w:pPr>
        <w:rPr>
          <w:ins w:id="17" w:author="apurva.mody" w:date="2012-11-14T12:18:00Z"/>
          <w:rFonts w:ascii="Verdana" w:hAnsi="Verdana"/>
          <w:b/>
          <w:bCs/>
          <w:color w:val="000000"/>
        </w:rPr>
      </w:pPr>
    </w:p>
    <w:p w:rsidR="009A4AB0" w:rsidRDefault="009A4AB0" w:rsidP="00C7058D">
      <w:pPr>
        <w:rPr>
          <w:ins w:id="18" w:author="apurva.mody" w:date="2012-11-14T12:18:00Z"/>
          <w:rFonts w:ascii="Verdana" w:hAnsi="Verdana"/>
          <w:b/>
          <w:bCs/>
          <w:color w:val="000000"/>
        </w:rPr>
      </w:pPr>
    </w:p>
    <w:p w:rsidR="00900440" w:rsidRDefault="006121A3" w:rsidP="006121A3">
      <w:pPr>
        <w:rPr>
          <w:ins w:id="19" w:author="apurva.mody" w:date="2012-11-14T14:51:00Z"/>
          <w:rFonts w:ascii="Verdana" w:hAnsi="Verdana"/>
          <w:color w:val="000000"/>
        </w:rPr>
      </w:pPr>
      <w:r>
        <w:rPr>
          <w:rFonts w:ascii="Verdana" w:hAnsi="Verdana"/>
          <w:b/>
          <w:bCs/>
          <w:color w:val="000000"/>
        </w:rPr>
        <w:lastRenderedPageBreak/>
        <w:t>5.2</w:t>
      </w:r>
      <w:proofErr w:type="gramStart"/>
      <w:r>
        <w:rPr>
          <w:rFonts w:ascii="Verdana" w:hAnsi="Verdana"/>
          <w:b/>
          <w:bCs/>
          <w:color w:val="000000"/>
        </w:rPr>
        <w:t>.a</w:t>
      </w:r>
      <w:proofErr w:type="gramEnd"/>
      <w:r>
        <w:rPr>
          <w:rFonts w:ascii="Verdana" w:hAnsi="Verdana"/>
          <w:b/>
          <w:bCs/>
          <w:color w:val="000000"/>
        </w:rPr>
        <w:t xml:space="preserve">. Scope of the complete standard: </w:t>
      </w:r>
      <w:r>
        <w:rPr>
          <w:rFonts w:ascii="Verdana" w:hAnsi="Verdana"/>
          <w:color w:val="000000"/>
        </w:rPr>
        <w:t xml:space="preserve">This standard specifies methods </w:t>
      </w:r>
      <w:del w:id="20" w:author="apurva.mody" w:date="2012-11-14T12:11:00Z">
        <w:r w:rsidDel="00C7058D">
          <w:rPr>
            <w:rFonts w:ascii="Verdana" w:hAnsi="Verdana"/>
            <w:color w:val="000000"/>
          </w:rPr>
          <w:delText>to provide enhanced protection</w:delText>
        </w:r>
      </w:del>
      <w:ins w:id="21" w:author="apurva.mody" w:date="2012-11-14T12:11:00Z">
        <w:r w:rsidR="00C7058D">
          <w:rPr>
            <w:rFonts w:ascii="Verdana" w:hAnsi="Verdana"/>
            <w:color w:val="000000"/>
          </w:rPr>
          <w:t>for spectrum sharing</w:t>
        </w:r>
      </w:ins>
      <w:r>
        <w:rPr>
          <w:rFonts w:ascii="Verdana" w:hAnsi="Verdana"/>
          <w:color w:val="000000"/>
        </w:rPr>
        <w:t xml:space="preserve"> </w:t>
      </w:r>
      <w:ins w:id="22" w:author="apurva.mody" w:date="2012-11-14T12:02:00Z">
        <w:r w:rsidR="00591FBC">
          <w:rPr>
            <w:rFonts w:ascii="Verdana" w:hAnsi="Verdana"/>
            <w:color w:val="000000"/>
          </w:rPr>
          <w:t>using advanced beaconing</w:t>
        </w:r>
      </w:ins>
      <w:ins w:id="23" w:author="apurva.mody" w:date="2012-11-14T12:03:00Z">
        <w:r w:rsidR="00591FBC">
          <w:rPr>
            <w:rFonts w:ascii="Verdana" w:hAnsi="Verdana"/>
            <w:color w:val="000000"/>
          </w:rPr>
          <w:t>.</w:t>
        </w:r>
      </w:ins>
      <w:ins w:id="24" w:author="apurva.mody" w:date="2012-11-14T12:02:00Z">
        <w:r w:rsidR="00591FBC">
          <w:rPr>
            <w:rFonts w:ascii="Verdana" w:hAnsi="Verdana"/>
            <w:color w:val="000000"/>
          </w:rPr>
          <w:t xml:space="preserve"> </w:t>
        </w:r>
      </w:ins>
      <w:ins w:id="25" w:author="apurva.mody" w:date="2012-11-14T12:19:00Z">
        <w:r w:rsidR="009A4AB0">
          <w:rPr>
            <w:rFonts w:ascii="Verdana" w:hAnsi="Verdana"/>
            <w:color w:val="000000"/>
          </w:rPr>
          <w:t xml:space="preserve">The beacon specifies a format that facilitates its detection at </w:t>
        </w:r>
        <w:r w:rsidR="004755BC">
          <w:rPr>
            <w:rFonts w:ascii="Verdana" w:hAnsi="Verdana"/>
            <w:color w:val="000000"/>
          </w:rPr>
          <w:t>low Signal to Noise Ratios</w:t>
        </w:r>
      </w:ins>
      <w:ins w:id="26" w:author="apurva.mody" w:date="2012-11-14T12:30:00Z">
        <w:r w:rsidR="00E91CAF">
          <w:rPr>
            <w:rFonts w:ascii="Verdana" w:hAnsi="Verdana"/>
            <w:color w:val="000000"/>
          </w:rPr>
          <w:t xml:space="preserve">. It </w:t>
        </w:r>
      </w:ins>
      <w:ins w:id="27" w:author="apurva.mody" w:date="2012-11-14T12:19:00Z">
        <w:r w:rsidR="009A4AB0">
          <w:rPr>
            <w:rFonts w:ascii="Verdana" w:hAnsi="Verdana"/>
            <w:color w:val="000000"/>
          </w:rPr>
          <w:t xml:space="preserve">contains information about a system that requires interference protection </w:t>
        </w:r>
      </w:ins>
      <w:ins w:id="28" w:author="apurva.mody" w:date="2012-11-14T12:31:00Z">
        <w:r w:rsidR="00E91CAF">
          <w:rPr>
            <w:rFonts w:ascii="Verdana" w:hAnsi="Verdana"/>
            <w:color w:val="000000"/>
          </w:rPr>
          <w:t>and is</w:t>
        </w:r>
      </w:ins>
      <w:ins w:id="29" w:author="apurva.mody" w:date="2012-11-14T12:19:00Z">
        <w:r w:rsidR="009A4AB0">
          <w:rPr>
            <w:rFonts w:ascii="Verdana" w:hAnsi="Verdana"/>
            <w:color w:val="000000"/>
          </w:rPr>
          <w:t xml:space="preserve"> willing to share the spectrum with other systems. </w:t>
        </w:r>
      </w:ins>
    </w:p>
    <w:p w:rsidR="00900440" w:rsidRDefault="00900440" w:rsidP="006121A3">
      <w:pPr>
        <w:rPr>
          <w:ins w:id="30" w:author="apurva.mody" w:date="2012-11-14T14:51:00Z"/>
          <w:rFonts w:ascii="Verdana" w:hAnsi="Verdana"/>
          <w:color w:val="000000"/>
        </w:rPr>
      </w:pPr>
    </w:p>
    <w:p w:rsidR="009F0934" w:rsidRDefault="00C7058D" w:rsidP="006121A3">
      <w:pPr>
        <w:rPr>
          <w:ins w:id="31" w:author="apurva.mody" w:date="2012-11-14T15:54:00Z"/>
          <w:rFonts w:ascii="Verdana" w:hAnsi="Verdana"/>
          <w:color w:val="000000"/>
        </w:rPr>
      </w:pPr>
      <w:ins w:id="32" w:author="apurva.mody" w:date="2012-11-14T12:12:00Z">
        <w:r>
          <w:rPr>
            <w:rFonts w:ascii="Verdana" w:hAnsi="Verdana"/>
            <w:color w:val="000000"/>
          </w:rPr>
          <w:t>The Standard defines Physical Layer (PHY)</w:t>
        </w:r>
      </w:ins>
      <w:ins w:id="33" w:author="apurva.mody" w:date="2012-11-14T15:44:00Z">
        <w:r w:rsidR="000B7B1D">
          <w:rPr>
            <w:rFonts w:ascii="Verdana" w:hAnsi="Verdana"/>
            <w:color w:val="000000"/>
          </w:rPr>
          <w:t xml:space="preserve"> and</w:t>
        </w:r>
      </w:ins>
      <w:ins w:id="34" w:author="apurva.mody" w:date="2012-11-14T12:12:00Z">
        <w:r>
          <w:rPr>
            <w:rFonts w:ascii="Verdana" w:hAnsi="Verdana"/>
            <w:color w:val="000000"/>
          </w:rPr>
          <w:t xml:space="preserve"> Medium Access Control Layer (MAC) for </w:t>
        </w:r>
      </w:ins>
      <w:ins w:id="35" w:author="apurva.mody" w:date="2012-11-14T14:51:00Z">
        <w:r w:rsidR="00900440">
          <w:rPr>
            <w:rFonts w:ascii="Verdana" w:hAnsi="Verdana"/>
            <w:color w:val="000000"/>
          </w:rPr>
          <w:t xml:space="preserve">advanced beacon </w:t>
        </w:r>
      </w:ins>
      <w:ins w:id="36" w:author="apurva.mody" w:date="2012-11-14T12:12:00Z">
        <w:r>
          <w:rPr>
            <w:rFonts w:ascii="Verdana" w:hAnsi="Verdana"/>
            <w:color w:val="000000"/>
          </w:rPr>
          <w:t xml:space="preserve">operation in </w:t>
        </w:r>
      </w:ins>
      <w:ins w:id="37" w:author="apurva.mody" w:date="2012-11-14T16:03:00Z">
        <w:r w:rsidR="00CB0058">
          <w:rPr>
            <w:rFonts w:ascii="Verdana" w:hAnsi="Verdana"/>
            <w:color w:val="000000"/>
          </w:rPr>
          <w:t>High Frequency</w:t>
        </w:r>
      </w:ins>
      <w:ins w:id="38" w:author="apurva.mody" w:date="2012-11-14T16:40:00Z">
        <w:r w:rsidR="007C38CC">
          <w:rPr>
            <w:rFonts w:ascii="Verdana" w:hAnsi="Verdana"/>
            <w:color w:val="000000"/>
          </w:rPr>
          <w:t xml:space="preserve"> </w:t>
        </w:r>
      </w:ins>
      <w:ins w:id="39" w:author="apurva.mody" w:date="2012-11-14T16:04:00Z">
        <w:r w:rsidR="00CB0058">
          <w:rPr>
            <w:rFonts w:ascii="Verdana" w:hAnsi="Verdana"/>
            <w:color w:val="000000"/>
          </w:rPr>
          <w:t>(HF)</w:t>
        </w:r>
      </w:ins>
      <w:ins w:id="40" w:author="apurva.mody" w:date="2012-11-14T16:03:00Z">
        <w:r w:rsidR="00CB0058">
          <w:rPr>
            <w:rFonts w:ascii="Verdana" w:hAnsi="Verdana"/>
            <w:color w:val="000000"/>
          </w:rPr>
          <w:t xml:space="preserve">, </w:t>
        </w:r>
      </w:ins>
      <w:ins w:id="41" w:author="apurva.mody" w:date="2012-11-14T12:12:00Z">
        <w:r>
          <w:rPr>
            <w:rFonts w:ascii="Verdana" w:hAnsi="Verdana"/>
            <w:color w:val="000000"/>
          </w:rPr>
          <w:t xml:space="preserve">Very High Frequency (VHF), Ultra High Frequency (UHF) </w:t>
        </w:r>
      </w:ins>
      <w:ins w:id="42" w:author="apurva.mody" w:date="2012-11-14T15:03:00Z">
        <w:r w:rsidR="009B7E0D">
          <w:rPr>
            <w:rFonts w:ascii="Verdana" w:hAnsi="Verdana"/>
            <w:color w:val="000000"/>
          </w:rPr>
          <w:t>(</w:t>
        </w:r>
      </w:ins>
      <w:ins w:id="43" w:author="apurva.mody" w:date="2012-11-14T16:04:00Z">
        <w:r w:rsidR="001079D8">
          <w:rPr>
            <w:rFonts w:ascii="Verdana" w:hAnsi="Verdana"/>
            <w:color w:val="000000"/>
          </w:rPr>
          <w:t xml:space="preserve">3MHz </w:t>
        </w:r>
      </w:ins>
      <w:ins w:id="44" w:author="apurva.mody" w:date="2012-11-14T15:03:00Z">
        <w:r w:rsidR="009B7E0D">
          <w:rPr>
            <w:rFonts w:ascii="Verdana" w:hAnsi="Verdana"/>
            <w:color w:val="000000"/>
          </w:rPr>
          <w:t xml:space="preserve">to 862 MHz) </w:t>
        </w:r>
      </w:ins>
      <w:ins w:id="45" w:author="apurva.mody" w:date="2012-11-14T12:12:00Z">
        <w:r>
          <w:rPr>
            <w:rFonts w:ascii="Verdana" w:hAnsi="Verdana"/>
            <w:color w:val="000000"/>
          </w:rPr>
          <w:t>and the S-Band (2 GHz - 4 GHz)</w:t>
        </w:r>
      </w:ins>
      <w:ins w:id="46" w:author="apurva.mody" w:date="2012-11-14T12:16:00Z">
        <w:r w:rsidR="00E170F4">
          <w:rPr>
            <w:rFonts w:ascii="Verdana" w:hAnsi="Verdana"/>
            <w:color w:val="000000"/>
          </w:rPr>
          <w:t xml:space="preserve">. </w:t>
        </w:r>
      </w:ins>
      <w:ins w:id="47" w:author="apurva.mody" w:date="2012-11-14T15:56:00Z">
        <w:r w:rsidR="002370F8">
          <w:rPr>
            <w:rFonts w:ascii="Verdana" w:hAnsi="Verdana"/>
            <w:color w:val="000000"/>
          </w:rPr>
          <w:t>Enhanced security</w:t>
        </w:r>
      </w:ins>
      <w:ins w:id="48" w:author="apurva.mody" w:date="2012-11-14T15:57:00Z">
        <w:r w:rsidR="0077521B">
          <w:rPr>
            <w:rFonts w:ascii="Verdana" w:hAnsi="Verdana"/>
            <w:color w:val="000000"/>
          </w:rPr>
          <w:t xml:space="preserve"> features</w:t>
        </w:r>
      </w:ins>
      <w:ins w:id="49" w:author="apurva.mody" w:date="2012-11-14T15:56:00Z">
        <w:r w:rsidR="002370F8">
          <w:rPr>
            <w:rFonts w:ascii="Verdana" w:hAnsi="Verdana"/>
            <w:color w:val="000000"/>
          </w:rPr>
          <w:t>, spectrum management</w:t>
        </w:r>
      </w:ins>
      <w:ins w:id="50" w:author="apurva.mody" w:date="2012-11-14T15:58:00Z">
        <w:r w:rsidR="0077521B">
          <w:rPr>
            <w:rFonts w:ascii="Verdana" w:hAnsi="Verdana"/>
            <w:color w:val="000000"/>
          </w:rPr>
          <w:t>,</w:t>
        </w:r>
      </w:ins>
      <w:ins w:id="51" w:author="apurva.mody" w:date="2012-11-14T15:56:00Z">
        <w:r w:rsidR="002370F8">
          <w:rPr>
            <w:rFonts w:ascii="Verdana" w:hAnsi="Verdana"/>
            <w:color w:val="000000"/>
          </w:rPr>
          <w:t xml:space="preserve"> </w:t>
        </w:r>
      </w:ins>
      <w:ins w:id="52" w:author="apurva.mody" w:date="2012-11-14T15:57:00Z">
        <w:r w:rsidR="0073207F">
          <w:rPr>
            <w:rFonts w:ascii="Verdana" w:hAnsi="Verdana"/>
            <w:color w:val="000000"/>
          </w:rPr>
          <w:t>self organiz</w:t>
        </w:r>
      </w:ins>
      <w:ins w:id="53" w:author="apurva.mody" w:date="2012-11-14T15:58:00Z">
        <w:r w:rsidR="0073207F">
          <w:rPr>
            <w:rFonts w:ascii="Verdana" w:hAnsi="Verdana"/>
            <w:color w:val="000000"/>
          </w:rPr>
          <w:t>ing network</w:t>
        </w:r>
      </w:ins>
      <w:ins w:id="54" w:author="apurva.mody" w:date="2012-11-14T15:57:00Z">
        <w:r w:rsidR="0077521B">
          <w:rPr>
            <w:rFonts w:ascii="Verdana" w:hAnsi="Verdana"/>
            <w:color w:val="000000"/>
          </w:rPr>
          <w:t xml:space="preserve"> </w:t>
        </w:r>
      </w:ins>
      <w:ins w:id="55" w:author="apurva.mody" w:date="2012-11-14T15:56:00Z">
        <w:r w:rsidR="002370F8">
          <w:rPr>
            <w:rFonts w:ascii="Verdana" w:hAnsi="Verdana"/>
            <w:color w:val="000000"/>
          </w:rPr>
          <w:t xml:space="preserve">and relay </w:t>
        </w:r>
      </w:ins>
      <w:ins w:id="56" w:author="apurva.mody" w:date="2012-11-14T15:57:00Z">
        <w:r w:rsidR="0077521B">
          <w:rPr>
            <w:rFonts w:ascii="Verdana" w:hAnsi="Verdana"/>
            <w:color w:val="000000"/>
          </w:rPr>
          <w:t>capabilities</w:t>
        </w:r>
      </w:ins>
      <w:ins w:id="57" w:author="apurva.mody" w:date="2012-11-14T15:56:00Z">
        <w:r w:rsidR="002370F8">
          <w:rPr>
            <w:rFonts w:ascii="Verdana" w:hAnsi="Verdana"/>
            <w:color w:val="000000"/>
          </w:rPr>
          <w:t xml:space="preserve"> are included in the beacon specification. </w:t>
        </w:r>
      </w:ins>
      <w:ins w:id="58" w:author="apurva.mody" w:date="2012-11-14T12:32:00Z">
        <w:r w:rsidR="00E91CAF">
          <w:rPr>
            <w:rFonts w:ascii="Verdana" w:hAnsi="Verdana"/>
            <w:color w:val="000000"/>
          </w:rPr>
          <w:t xml:space="preserve"> </w:t>
        </w:r>
      </w:ins>
    </w:p>
    <w:p w:rsidR="009F0934" w:rsidRDefault="009F0934" w:rsidP="006121A3">
      <w:pPr>
        <w:rPr>
          <w:ins w:id="59" w:author="apurva.mody" w:date="2012-11-14T16:36:00Z"/>
          <w:rFonts w:ascii="Verdana" w:hAnsi="Verdana"/>
          <w:color w:val="000000"/>
        </w:rPr>
      </w:pPr>
    </w:p>
    <w:p w:rsidR="00F81F8A" w:rsidRDefault="00F81F8A" w:rsidP="006121A3">
      <w:pPr>
        <w:rPr>
          <w:ins w:id="60" w:author="apurva.mody" w:date="2012-11-14T16:36:00Z"/>
          <w:rFonts w:ascii="Verdana" w:hAnsi="Verdana"/>
          <w:color w:val="000000"/>
        </w:rPr>
      </w:pPr>
      <w:ins w:id="61" w:author="apurva.mody" w:date="2012-11-14T16:36:00Z">
        <w:r>
          <w:rPr>
            <w:rFonts w:ascii="Verdana" w:hAnsi="Verdana"/>
            <w:color w:val="000000"/>
          </w:rPr>
          <w:t xml:space="preserve">The beacon supports spectrum sharing with licensed wireless microphones, radars, fixed and </w:t>
        </w:r>
      </w:ins>
      <w:ins w:id="62" w:author="apurva.mody" w:date="2012-11-14T16:42:00Z">
        <w:r w:rsidR="007C38CC">
          <w:rPr>
            <w:rFonts w:ascii="Verdana" w:hAnsi="Verdana"/>
            <w:color w:val="000000"/>
          </w:rPr>
          <w:t>transportable</w:t>
        </w:r>
      </w:ins>
      <w:ins w:id="63" w:author="apurva.mody" w:date="2012-11-14T16:36:00Z">
        <w:r>
          <w:rPr>
            <w:rFonts w:ascii="Verdana" w:hAnsi="Verdana"/>
            <w:color w:val="000000"/>
          </w:rPr>
          <w:t xml:space="preserve"> space to earth </w:t>
        </w:r>
      </w:ins>
      <w:ins w:id="64" w:author="apurva.mody" w:date="2012-11-14T17:13:00Z">
        <w:r w:rsidR="0046259F">
          <w:rPr>
            <w:rFonts w:ascii="Verdana" w:hAnsi="Verdana"/>
            <w:color w:val="000000"/>
          </w:rPr>
          <w:t xml:space="preserve">receiver </w:t>
        </w:r>
      </w:ins>
      <w:ins w:id="65" w:author="apurva.mody" w:date="2012-11-14T16:36:00Z">
        <w:r>
          <w:rPr>
            <w:rFonts w:ascii="Verdana" w:hAnsi="Verdana"/>
            <w:color w:val="000000"/>
          </w:rPr>
          <w:t xml:space="preserve">stations and other services. </w:t>
        </w:r>
      </w:ins>
      <w:ins w:id="66" w:author="apurva.mody" w:date="2012-11-16T13:41:00Z">
        <w:r w:rsidR="001A022A" w:rsidRPr="001A022A">
          <w:rPr>
            <w:rFonts w:ascii="Verdana" w:hAnsi="Verdana"/>
            <w:strike/>
            <w:color w:val="000000"/>
          </w:rPr>
          <w:t>The beacon may also be used for applications such as search and rescue amongst others.</w:t>
        </w:r>
        <w:r w:rsidR="001A022A">
          <w:rPr>
            <w:rFonts w:ascii="Verdana" w:hAnsi="Verdana"/>
            <w:color w:val="000000"/>
          </w:rPr>
          <w:t xml:space="preserve">  </w:t>
        </w:r>
      </w:ins>
    </w:p>
    <w:p w:rsidR="00F81F8A" w:rsidRDefault="00F81F8A" w:rsidP="006121A3">
      <w:pPr>
        <w:rPr>
          <w:ins w:id="67" w:author="apurva.mody" w:date="2012-11-14T15:54:00Z"/>
          <w:rFonts w:ascii="Verdana" w:hAnsi="Verdana"/>
          <w:color w:val="000000"/>
        </w:rPr>
      </w:pPr>
    </w:p>
    <w:p w:rsidR="00E91CAF" w:rsidRDefault="00C7058D" w:rsidP="006121A3">
      <w:pPr>
        <w:rPr>
          <w:ins w:id="68" w:author="apurva.mody" w:date="2012-11-14T12:04:00Z"/>
          <w:rFonts w:ascii="Verdana" w:hAnsi="Verdana"/>
          <w:color w:val="000000"/>
        </w:rPr>
      </w:pPr>
      <w:ins w:id="69" w:author="apurva.mody" w:date="2012-11-14T12:12:00Z">
        <w:r>
          <w:rPr>
            <w:rFonts w:ascii="Verdana" w:hAnsi="Verdana"/>
            <w:color w:val="000000"/>
          </w:rPr>
          <w:t xml:space="preserve">This </w:t>
        </w:r>
      </w:ins>
      <w:ins w:id="70" w:author="apurva.mody" w:date="2012-11-14T12:31:00Z">
        <w:r w:rsidR="00E91CAF">
          <w:rPr>
            <w:rFonts w:ascii="Verdana" w:hAnsi="Verdana"/>
            <w:color w:val="000000"/>
          </w:rPr>
          <w:t>standard</w:t>
        </w:r>
      </w:ins>
      <w:ins w:id="71" w:author="apurva.mody" w:date="2012-11-14T12:12:00Z">
        <w:r>
          <w:rPr>
            <w:rFonts w:ascii="Verdana" w:hAnsi="Verdana"/>
            <w:color w:val="000000"/>
          </w:rPr>
          <w:t xml:space="preserve"> supports mechanisms to enable coexistence with other 802 systems in the same band.</w:t>
        </w:r>
      </w:ins>
    </w:p>
    <w:p w:rsidR="00591FBC" w:rsidRDefault="00591FBC" w:rsidP="006121A3">
      <w:pPr>
        <w:rPr>
          <w:ins w:id="72" w:author="apurva.mody" w:date="2012-11-14T12:04:00Z"/>
          <w:rFonts w:ascii="Verdana" w:hAnsi="Verdana"/>
          <w:color w:val="000000"/>
        </w:rPr>
      </w:pPr>
    </w:p>
    <w:p w:rsidR="006121A3" w:rsidRDefault="006121A3" w:rsidP="006121A3">
      <w:pPr>
        <w:rPr>
          <w:rFonts w:ascii="Verdana" w:hAnsi="Verdana"/>
          <w:color w:val="000000"/>
        </w:rPr>
      </w:pPr>
      <w:del w:id="73" w:author="apurva.mody" w:date="2012-11-14T12:32:00Z">
        <w:r w:rsidDel="00E91CAF">
          <w:rPr>
            <w:rFonts w:ascii="Verdana" w:hAnsi="Verdana"/>
            <w:color w:val="000000"/>
          </w:rPr>
          <w:delText>to protected devices such as those used in the production and transmission of broadcast programs [e.g., devices licensed as secondary under Title 47 of the Code of Federal Regulations (CFR) in the USA and equivalent devices in other regulatory domains] from harmful interference caused by license-exempt devices (e.g., IEEE P802.22) that also are intended to operate in the TV Broadcast Bands.</w:delText>
        </w:r>
      </w:del>
      <w:r>
        <w:rPr>
          <w:rFonts w:ascii="Verdana" w:hAnsi="Verdana"/>
          <w:color w:val="000000"/>
        </w:rPr>
        <w:br/>
      </w:r>
      <w:r>
        <w:rPr>
          <w:rFonts w:ascii="Verdana" w:hAnsi="Verdana"/>
          <w:color w:val="000000"/>
        </w:rPr>
        <w:br/>
      </w:r>
      <w:del w:id="74" w:author="apurva.mody" w:date="2012-11-14T12:18:00Z">
        <w:r w:rsidDel="009A4AB0">
          <w:rPr>
            <w:rFonts w:ascii="Verdana" w:hAnsi="Verdana"/>
            <w:b/>
            <w:bCs/>
            <w:color w:val="000000"/>
          </w:rPr>
          <w:delText xml:space="preserve">5.2.b. Scope of the project: </w:delText>
        </w:r>
        <w:r w:rsidDel="009A4AB0">
          <w:rPr>
            <w:rFonts w:ascii="Verdana" w:hAnsi="Verdana"/>
            <w:color w:val="000000"/>
          </w:rPr>
          <w:delText xml:space="preserve">This amendment specifies alternate Physical Layer (PHY) and enhancements to the Medium Access Control Layer (MAC) to the IEEE Std. 802.22.1-2010 for operation in Very High Frequency (VHF), Ultra High Frequency (UHF) and the S-Band (for example, 54MHz to 862 MHz and 2 GHz - 4 GHz) to support advanced beaconing </w:delText>
        </w:r>
        <w:r w:rsidR="00E416D1" w:rsidDel="009A4AB0">
          <w:rPr>
            <w:rFonts w:ascii="Verdana" w:hAnsi="Verdana"/>
            <w:color w:val="000000"/>
          </w:rPr>
          <w:delText>standard</w:delText>
        </w:r>
        <w:r w:rsidDel="009A4AB0">
          <w:rPr>
            <w:rFonts w:ascii="Verdana" w:hAnsi="Verdana"/>
            <w:color w:val="000000"/>
          </w:rPr>
          <w:delText xml:space="preserve"> for the protection</w:delText>
        </w:r>
        <w:r w:rsidR="00834E90" w:rsidDel="009A4AB0">
          <w:rPr>
            <w:rFonts w:ascii="Verdana" w:hAnsi="Verdana"/>
            <w:color w:val="000000"/>
          </w:rPr>
          <w:delText xml:space="preserve"> and spectrum sharing</w:delText>
        </w:r>
        <w:r w:rsidDel="009A4AB0">
          <w:rPr>
            <w:rFonts w:ascii="Verdana" w:hAnsi="Verdana"/>
            <w:color w:val="000000"/>
          </w:rPr>
          <w:delText xml:space="preserve"> of Part 74 and other types of devices, </w:delText>
        </w:r>
        <w:r w:rsidR="00BA1FAA" w:rsidDel="009A4AB0">
          <w:rPr>
            <w:rFonts w:ascii="Verdana" w:hAnsi="Verdana"/>
            <w:color w:val="000000"/>
          </w:rPr>
          <w:delText xml:space="preserve">such as </w:delText>
        </w:r>
        <w:r w:rsidR="00834E90" w:rsidDel="009A4AB0">
          <w:rPr>
            <w:rFonts w:ascii="Verdana" w:hAnsi="Verdana"/>
            <w:color w:val="000000"/>
          </w:rPr>
          <w:delText xml:space="preserve">radars, </w:delText>
        </w:r>
        <w:r w:rsidR="00BA1FAA" w:rsidDel="009A4AB0">
          <w:rPr>
            <w:rFonts w:ascii="Verdana" w:hAnsi="Verdana"/>
            <w:color w:val="000000"/>
          </w:rPr>
          <w:delText>fixed or mobile space to earth stations,</w:delText>
        </w:r>
        <w:r w:rsidR="00BA1FAA" w:rsidRPr="005407B4" w:rsidDel="009A4AB0">
          <w:rPr>
            <w:rFonts w:ascii="Verdana" w:hAnsi="Verdana"/>
            <w:color w:val="000000"/>
          </w:rPr>
          <w:delText xml:space="preserve"> </w:delText>
        </w:r>
        <w:r w:rsidR="00BA1FAA" w:rsidDel="009A4AB0">
          <w:rPr>
            <w:rFonts w:ascii="Verdana" w:hAnsi="Verdana"/>
            <w:color w:val="000000"/>
          </w:rPr>
          <w:delText>RF sensors, mobile, nomadic, transportable systems and other services</w:delText>
        </w:r>
        <w:r w:rsidDel="009A4AB0">
          <w:rPr>
            <w:rFonts w:ascii="Verdana" w:hAnsi="Verdana"/>
            <w:color w:val="000000"/>
          </w:rPr>
          <w:delText xml:space="preserve">. This amendment provides an interface between the beaconing receiver and existing communications equipment in these bands to enable efficient spectrum sharing. </w:delText>
        </w:r>
        <w:r w:rsidR="00BA1FAA" w:rsidDel="009A4AB0">
          <w:rPr>
            <w:rFonts w:ascii="Verdana" w:hAnsi="Verdana"/>
            <w:color w:val="000000"/>
          </w:rPr>
          <w:delText xml:space="preserve">The amendment makes modifications to the Functional Overview, PHY, and MAC clauses of the standard. </w:delText>
        </w:r>
        <w:r w:rsidR="00834E90" w:rsidDel="009A4AB0">
          <w:rPr>
            <w:rFonts w:ascii="Verdana" w:hAnsi="Verdana"/>
            <w:color w:val="000000"/>
          </w:rPr>
          <w:delText xml:space="preserve">It also adds a new clause </w:delText>
        </w:r>
        <w:r w:rsidR="00C624AA" w:rsidDel="009A4AB0">
          <w:rPr>
            <w:rFonts w:ascii="Verdana" w:hAnsi="Verdana"/>
            <w:color w:val="000000"/>
          </w:rPr>
          <w:delText>o</w:delText>
        </w:r>
        <w:r w:rsidR="00936644" w:rsidDel="009A4AB0">
          <w:rPr>
            <w:rFonts w:ascii="Verdana" w:hAnsi="Verdana"/>
            <w:color w:val="000000"/>
          </w:rPr>
          <w:delText>n Network Control and Management</w:delText>
        </w:r>
        <w:r w:rsidR="00834E90" w:rsidDel="009A4AB0">
          <w:rPr>
            <w:rFonts w:ascii="Verdana" w:hAnsi="Verdana"/>
            <w:color w:val="000000"/>
          </w:rPr>
          <w:delText xml:space="preserve"> </w:delText>
        </w:r>
        <w:r w:rsidR="00C624AA" w:rsidDel="009A4AB0">
          <w:rPr>
            <w:rFonts w:ascii="Verdana" w:hAnsi="Verdana"/>
            <w:color w:val="000000"/>
          </w:rPr>
          <w:delText>to allow information exchange between the beacons to</w:delText>
        </w:r>
        <w:r w:rsidR="00834E90" w:rsidRPr="00834E90" w:rsidDel="009A4AB0">
          <w:rPr>
            <w:rFonts w:ascii="Verdana" w:hAnsi="Verdana"/>
            <w:color w:val="000000"/>
          </w:rPr>
          <w:delText xml:space="preserve"> </w:delText>
        </w:r>
        <w:r w:rsidR="00834E90" w:rsidDel="009A4AB0">
          <w:rPr>
            <w:rFonts w:ascii="Verdana" w:hAnsi="Verdana"/>
            <w:color w:val="000000"/>
          </w:rPr>
          <w:delText xml:space="preserve">enable features such as Built </w:delText>
        </w:r>
        <w:r w:rsidR="00C624AA" w:rsidDel="009A4AB0">
          <w:rPr>
            <w:rFonts w:ascii="Verdana" w:hAnsi="Verdana"/>
            <w:color w:val="000000"/>
          </w:rPr>
          <w:delText>in test (BIT)</w:delText>
        </w:r>
        <w:r w:rsidR="00936644" w:rsidDel="009A4AB0">
          <w:rPr>
            <w:rFonts w:ascii="Verdana" w:hAnsi="Verdana"/>
            <w:color w:val="000000"/>
          </w:rPr>
          <w:delText>,</w:delText>
        </w:r>
        <w:r w:rsidDel="009A4AB0">
          <w:rPr>
            <w:rFonts w:ascii="Verdana" w:hAnsi="Verdana"/>
            <w:color w:val="000000"/>
          </w:rPr>
          <w:delText xml:space="preserve"> </w:delText>
        </w:r>
        <w:r w:rsidR="00936644" w:rsidDel="009A4AB0">
          <w:rPr>
            <w:rFonts w:ascii="Verdana" w:hAnsi="Verdana"/>
            <w:color w:val="000000"/>
          </w:rPr>
          <w:delText>mesh,</w:delText>
        </w:r>
        <w:r w:rsidR="00E95EC1" w:rsidDel="009A4AB0">
          <w:rPr>
            <w:rFonts w:ascii="Verdana" w:hAnsi="Verdana"/>
            <w:color w:val="000000"/>
          </w:rPr>
          <w:delText xml:space="preserve"> </w:delText>
        </w:r>
        <w:r w:rsidDel="009A4AB0">
          <w:rPr>
            <w:rFonts w:ascii="Verdana" w:hAnsi="Verdana"/>
            <w:color w:val="000000"/>
          </w:rPr>
          <w:delText xml:space="preserve">self organizing network capability and spectrum management techniques to guide the communications equipment </w:delText>
        </w:r>
        <w:r w:rsidR="00834E90" w:rsidDel="009A4AB0">
          <w:rPr>
            <w:rFonts w:ascii="Verdana" w:hAnsi="Verdana"/>
            <w:color w:val="000000"/>
          </w:rPr>
          <w:delText xml:space="preserve">as well as the beacons </w:delText>
        </w:r>
        <w:r w:rsidDel="009A4AB0">
          <w:rPr>
            <w:rFonts w:ascii="Verdana" w:hAnsi="Verdana"/>
            <w:color w:val="000000"/>
          </w:rPr>
          <w:delText xml:space="preserve">to use empty frequency bands, time-slots etc. to allow communications in-spite of a high power </w:delText>
        </w:r>
        <w:r w:rsidR="00834E90" w:rsidDel="009A4AB0">
          <w:rPr>
            <w:rFonts w:ascii="Verdana" w:hAnsi="Verdana"/>
            <w:color w:val="000000"/>
          </w:rPr>
          <w:delText xml:space="preserve">primary user </w:delText>
        </w:r>
        <w:r w:rsidDel="009A4AB0">
          <w:rPr>
            <w:rFonts w:ascii="Verdana" w:hAnsi="Verdana"/>
            <w:color w:val="000000"/>
          </w:rPr>
          <w:delText>service</w:delText>
        </w:r>
        <w:r w:rsidR="00834E90" w:rsidDel="009A4AB0">
          <w:rPr>
            <w:rFonts w:ascii="Verdana" w:hAnsi="Verdana"/>
            <w:color w:val="000000"/>
          </w:rPr>
          <w:delText>s</w:delText>
        </w:r>
        <w:r w:rsidDel="009A4AB0">
          <w:rPr>
            <w:rFonts w:ascii="Verdana" w:hAnsi="Verdana"/>
            <w:color w:val="000000"/>
          </w:rPr>
          <w:delText xml:space="preserve"> such as radar operation in the vicinity. This amendment will enhance the security features contained in IEEE Std. 802.22.1-2010 in order to allow secure transfer of </w:delText>
        </w:r>
        <w:r w:rsidR="00834E90" w:rsidDel="009A4AB0">
          <w:rPr>
            <w:rFonts w:ascii="Verdana" w:hAnsi="Verdana"/>
            <w:color w:val="000000"/>
          </w:rPr>
          <w:delText xml:space="preserve">primary user </w:delText>
        </w:r>
        <w:r w:rsidDel="009A4AB0">
          <w:rPr>
            <w:rFonts w:ascii="Verdana" w:hAnsi="Verdana"/>
            <w:color w:val="000000"/>
          </w:rPr>
          <w:delText>parameters to the communications equipment. This amendment supports mechanisms to enable coexistence with other 802 systems in the same band.</w:delText>
        </w:r>
        <w:r w:rsidDel="009A4AB0">
          <w:rPr>
            <w:rFonts w:ascii="Verdana" w:hAnsi="Verdana"/>
            <w:color w:val="000000"/>
          </w:rPr>
          <w:br/>
        </w:r>
      </w:del>
      <w:r>
        <w:rPr>
          <w:rFonts w:ascii="Verdana" w:hAnsi="Verdana"/>
          <w:color w:val="000000"/>
        </w:rPr>
        <w:br/>
      </w:r>
      <w:r>
        <w:rPr>
          <w:rFonts w:ascii="Verdana" w:hAnsi="Verdana"/>
          <w:b/>
          <w:bCs/>
          <w:color w:val="000000"/>
        </w:rPr>
        <w:t xml:space="preserve">5.3 Is the completion of this standard dependent upon the completion of another standard: </w:t>
      </w:r>
      <w:proofErr w:type="gramStart"/>
      <w:r>
        <w:rPr>
          <w:rFonts w:ascii="Verdana" w:hAnsi="Verdana"/>
          <w:color w:val="000000"/>
        </w:rPr>
        <w:t>No</w:t>
      </w:r>
      <w:proofErr w:type="gramEnd"/>
    </w:p>
    <w:p w:rsidR="0026565B" w:rsidRDefault="0026565B" w:rsidP="006121A3">
      <w:pPr>
        <w:rPr>
          <w:rFonts w:ascii="Verdana" w:hAnsi="Verdana"/>
          <w:color w:val="000000"/>
        </w:rPr>
      </w:pPr>
    </w:p>
    <w:tbl>
      <w:tblPr>
        <w:tblW w:w="5000" w:type="pct"/>
        <w:tblCellMar>
          <w:left w:w="0" w:type="dxa"/>
          <w:right w:w="0" w:type="dxa"/>
        </w:tblCellMar>
        <w:tblLook w:val="04A0"/>
      </w:tblPr>
      <w:tblGrid>
        <w:gridCol w:w="5001"/>
        <w:gridCol w:w="78"/>
        <w:gridCol w:w="5001"/>
      </w:tblGrid>
      <w:tr w:rsidR="006121A3">
        <w:tc>
          <w:tcPr>
            <w:tcW w:w="2500" w:type="pct"/>
            <w:hideMark/>
          </w:tcPr>
          <w:p w:rsidR="006121A3" w:rsidRDefault="006121A3" w:rsidP="00F81F8A">
            <w:pPr>
              <w:rPr>
                <w:rFonts w:ascii="Verdana" w:hAnsi="Verdana"/>
                <w:color w:val="000000"/>
                <w:sz w:val="24"/>
                <w:szCs w:val="24"/>
              </w:rPr>
            </w:pPr>
            <w:r>
              <w:rPr>
                <w:rFonts w:ascii="Verdana" w:hAnsi="Verdana"/>
                <w:b/>
                <w:bCs/>
                <w:color w:val="000000"/>
              </w:rPr>
              <w:t xml:space="preserve">5.4 Purpose: </w:t>
            </w:r>
            <w:r w:rsidR="00E416D1">
              <w:rPr>
                <w:rFonts w:ascii="Verdana" w:hAnsi="Verdana"/>
                <w:color w:val="000000"/>
              </w:rPr>
              <w:t>Th</w:t>
            </w:r>
            <w:ins w:id="75" w:author="apurva.mody" w:date="2012-11-14T14:56:00Z">
              <w:r w:rsidR="0051604B">
                <w:rPr>
                  <w:rFonts w:ascii="Verdana" w:hAnsi="Verdana"/>
                  <w:color w:val="000000"/>
                </w:rPr>
                <w:t>is</w:t>
              </w:r>
            </w:ins>
            <w:del w:id="76" w:author="apurva.mody" w:date="2012-11-14T14:56:00Z">
              <w:r w:rsidR="00E416D1" w:rsidDel="0051604B">
                <w:rPr>
                  <w:rFonts w:ascii="Verdana" w:hAnsi="Verdana"/>
                  <w:color w:val="000000"/>
                </w:rPr>
                <w:delText>e</w:delText>
              </w:r>
            </w:del>
            <w:r w:rsidR="00E416D1">
              <w:rPr>
                <w:rFonts w:ascii="Verdana" w:hAnsi="Verdana"/>
                <w:color w:val="000000"/>
              </w:rPr>
              <w:t xml:space="preserve"> </w:t>
            </w:r>
            <w:ins w:id="77" w:author="apurva.mody" w:date="2012-11-14T14:56:00Z">
              <w:r w:rsidR="0051604B">
                <w:rPr>
                  <w:rFonts w:ascii="Verdana" w:hAnsi="Verdana"/>
                  <w:color w:val="000000"/>
                </w:rPr>
                <w:t xml:space="preserve">standard </w:t>
              </w:r>
            </w:ins>
            <w:del w:id="78" w:author="apurva.mody" w:date="2012-11-14T14:57:00Z">
              <w:r w:rsidR="00E416D1" w:rsidDel="0051604B">
                <w:rPr>
                  <w:rFonts w:ascii="Verdana" w:hAnsi="Verdana"/>
                  <w:color w:val="000000"/>
                </w:rPr>
                <w:delText xml:space="preserve">purpose of this amendment is to </w:delText>
              </w:r>
            </w:del>
            <w:ins w:id="79" w:author="apurva.mody" w:date="2012-11-14T14:57:00Z">
              <w:r w:rsidR="001C7DC7">
                <w:rPr>
                  <w:rFonts w:ascii="Verdana" w:hAnsi="Verdana"/>
                  <w:color w:val="000000"/>
                </w:rPr>
                <w:t>proposes</w:t>
              </w:r>
              <w:r w:rsidR="0051604B">
                <w:rPr>
                  <w:rFonts w:ascii="Verdana" w:hAnsi="Verdana"/>
                  <w:color w:val="000000"/>
                </w:rPr>
                <w:t xml:space="preserve"> </w:t>
              </w:r>
            </w:ins>
            <w:del w:id="80" w:author="apurva.mody" w:date="2012-11-14T14:57:00Z">
              <w:r w:rsidR="00E416D1" w:rsidDel="0051604B">
                <w:rPr>
                  <w:rFonts w:ascii="Verdana" w:hAnsi="Verdana"/>
                  <w:color w:val="000000"/>
                </w:rPr>
                <w:delText xml:space="preserve">create </w:delText>
              </w:r>
            </w:del>
            <w:r w:rsidR="00E416D1">
              <w:rPr>
                <w:rFonts w:ascii="Verdana" w:hAnsi="Verdana"/>
                <w:color w:val="000000"/>
              </w:rPr>
              <w:t xml:space="preserve">an advanced beaconing </w:t>
            </w:r>
            <w:del w:id="81" w:author="apurva.mody" w:date="2012-11-14T14:57:00Z">
              <w:r w:rsidR="00E416D1" w:rsidDel="0051604B">
                <w:rPr>
                  <w:rFonts w:ascii="Verdana" w:hAnsi="Verdana"/>
                  <w:color w:val="000000"/>
                </w:rPr>
                <w:delText xml:space="preserve">standard </w:delText>
              </w:r>
            </w:del>
            <w:ins w:id="82" w:author="apurva.mody" w:date="2012-11-14T15:00:00Z">
              <w:r w:rsidR="0051604B">
                <w:rPr>
                  <w:rFonts w:ascii="Verdana" w:hAnsi="Verdana"/>
                  <w:color w:val="000000"/>
                </w:rPr>
                <w:t xml:space="preserve"> </w:t>
              </w:r>
            </w:ins>
            <w:ins w:id="83" w:author="apurva.mody" w:date="2012-11-14T14:59:00Z">
              <w:r w:rsidR="0051604B">
                <w:rPr>
                  <w:rFonts w:ascii="Verdana" w:hAnsi="Verdana"/>
                  <w:color w:val="000000"/>
                </w:rPr>
                <w:t>specification</w:t>
              </w:r>
            </w:ins>
            <w:ins w:id="84" w:author="apurva.mody" w:date="2012-11-14T15:00:00Z">
              <w:r w:rsidR="0051604B">
                <w:rPr>
                  <w:rFonts w:ascii="Verdana" w:hAnsi="Verdana"/>
                  <w:color w:val="000000"/>
                </w:rPr>
                <w:t xml:space="preserve"> </w:t>
              </w:r>
            </w:ins>
            <w:del w:id="85" w:author="apurva.mody" w:date="2012-11-14T12:47:00Z">
              <w:r w:rsidR="00834E90" w:rsidDel="008A516E">
                <w:rPr>
                  <w:rFonts w:ascii="Verdana" w:hAnsi="Verdana"/>
                  <w:color w:val="000000"/>
                </w:rPr>
                <w:lastRenderedPageBreak/>
                <w:delText>for</w:delText>
              </w:r>
              <w:r w:rsidR="0026565B" w:rsidDel="008A516E">
                <w:rPr>
                  <w:rFonts w:ascii="Verdana" w:hAnsi="Verdana"/>
                  <w:color w:val="000000"/>
                </w:rPr>
                <w:delText xml:space="preserve"> protect</w:delText>
              </w:r>
              <w:r w:rsidR="00834E90" w:rsidDel="008A516E">
                <w:rPr>
                  <w:rFonts w:ascii="Verdana" w:hAnsi="Verdana"/>
                  <w:color w:val="000000"/>
                </w:rPr>
                <w:delText>ion and</w:delText>
              </w:r>
            </w:del>
            <w:ins w:id="86" w:author="apurva.mody" w:date="2012-11-14T12:47:00Z">
              <w:r w:rsidR="008A516E">
                <w:rPr>
                  <w:rFonts w:ascii="Verdana" w:hAnsi="Verdana"/>
                  <w:color w:val="000000"/>
                </w:rPr>
                <w:t>t</w:t>
              </w:r>
            </w:ins>
            <w:ins w:id="87" w:author="apurva.mody" w:date="2012-11-14T14:54:00Z">
              <w:r w:rsidR="0051604B">
                <w:rPr>
                  <w:rFonts w:ascii="Verdana" w:hAnsi="Verdana"/>
                  <w:color w:val="000000"/>
                </w:rPr>
                <w:t>o facilitate</w:t>
              </w:r>
            </w:ins>
            <w:r w:rsidR="00834E90">
              <w:rPr>
                <w:rFonts w:ascii="Verdana" w:hAnsi="Verdana"/>
                <w:color w:val="000000"/>
              </w:rPr>
              <w:t xml:space="preserve"> spectrum sharing</w:t>
            </w:r>
            <w:ins w:id="88" w:author="apurva.mody" w:date="2012-11-14T14:54:00Z">
              <w:r w:rsidR="0051604B">
                <w:rPr>
                  <w:rFonts w:ascii="Verdana" w:hAnsi="Verdana"/>
                  <w:color w:val="000000"/>
                </w:rPr>
                <w:t xml:space="preserve">. </w:t>
              </w:r>
            </w:ins>
            <w:ins w:id="89" w:author="apurva.mody" w:date="2012-11-14T14:55:00Z">
              <w:r w:rsidR="0051604B">
                <w:rPr>
                  <w:rFonts w:ascii="Verdana" w:hAnsi="Verdana"/>
                  <w:color w:val="000000"/>
                </w:rPr>
                <w:t xml:space="preserve">The </w:t>
              </w:r>
              <w:r w:rsidR="0051604B">
                <w:rPr>
                  <w:rFonts w:ascii="Verdana" w:hAnsi="Verdana"/>
                  <w:bCs/>
                  <w:color w:val="000000"/>
                </w:rPr>
                <w:t>b</w:t>
              </w:r>
            </w:ins>
            <w:ins w:id="90" w:author="apurva.mody" w:date="2012-11-14T14:54:00Z">
              <w:r w:rsidR="0051604B" w:rsidRPr="0051604B">
                <w:rPr>
                  <w:rFonts w:ascii="Verdana" w:hAnsi="Verdana"/>
                  <w:bCs/>
                  <w:color w:val="000000"/>
                </w:rPr>
                <w:t>eacon contai</w:t>
              </w:r>
              <w:r w:rsidR="0051604B">
                <w:rPr>
                  <w:rFonts w:ascii="Verdana" w:hAnsi="Verdana"/>
                  <w:bCs/>
                  <w:color w:val="000000"/>
                </w:rPr>
                <w:t>ns information about the system</w:t>
              </w:r>
              <w:r w:rsidR="0051604B" w:rsidRPr="0051604B">
                <w:rPr>
                  <w:rFonts w:ascii="Verdana" w:hAnsi="Verdana"/>
                  <w:bCs/>
                  <w:color w:val="000000"/>
                </w:rPr>
                <w:t xml:space="preserve"> that is willing to share the spectrum but needs interference protection. Any </w:t>
              </w:r>
            </w:ins>
            <w:ins w:id="91" w:author="apurva.mody" w:date="2012-11-14T15:00:00Z">
              <w:r w:rsidR="0051604B">
                <w:rPr>
                  <w:rFonts w:ascii="Verdana" w:hAnsi="Verdana"/>
                  <w:bCs/>
                  <w:color w:val="000000"/>
                </w:rPr>
                <w:t xml:space="preserve">new </w:t>
              </w:r>
            </w:ins>
            <w:ins w:id="92" w:author="apurva.mody" w:date="2012-11-14T14:54:00Z">
              <w:r w:rsidR="0051604B" w:rsidRPr="0051604B">
                <w:rPr>
                  <w:rFonts w:ascii="Verdana" w:hAnsi="Verdana"/>
                  <w:bCs/>
                  <w:color w:val="000000"/>
                </w:rPr>
                <w:t xml:space="preserve">system that wants to operate in the </w:t>
              </w:r>
            </w:ins>
            <w:ins w:id="93" w:author="apurva.mody" w:date="2012-11-14T15:00:00Z">
              <w:r w:rsidR="0051604B">
                <w:rPr>
                  <w:rFonts w:ascii="Verdana" w:hAnsi="Verdana"/>
                  <w:bCs/>
                  <w:color w:val="000000"/>
                </w:rPr>
                <w:t>same</w:t>
              </w:r>
            </w:ins>
            <w:ins w:id="94" w:author="apurva.mody" w:date="2012-11-14T14:54:00Z">
              <w:r w:rsidR="0051604B" w:rsidRPr="0051604B">
                <w:rPr>
                  <w:rFonts w:ascii="Verdana" w:hAnsi="Verdana"/>
                  <w:bCs/>
                  <w:color w:val="000000"/>
                </w:rPr>
                <w:t xml:space="preserve"> bands will decode this information </w:t>
              </w:r>
            </w:ins>
            <w:ins w:id="95" w:author="apurva.mody" w:date="2012-11-14T15:00:00Z">
              <w:r w:rsidR="0051604B">
                <w:rPr>
                  <w:rFonts w:ascii="Verdana" w:hAnsi="Verdana"/>
                  <w:bCs/>
                  <w:color w:val="000000"/>
                </w:rPr>
                <w:t xml:space="preserve">from the beacon </w:t>
              </w:r>
            </w:ins>
            <w:ins w:id="96" w:author="apurva.mody" w:date="2012-11-14T14:54:00Z">
              <w:r w:rsidR="0051604B" w:rsidRPr="0051604B">
                <w:rPr>
                  <w:rFonts w:ascii="Verdana" w:hAnsi="Verdana"/>
                  <w:bCs/>
                  <w:color w:val="000000"/>
                </w:rPr>
                <w:t>and adjust its parameters accordingly to not cause the interference.</w:t>
              </w:r>
              <w:r w:rsidR="0051604B" w:rsidRPr="0051604B">
                <w:rPr>
                  <w:rFonts w:ascii="Verdana" w:hAnsi="Verdana"/>
                  <w:b/>
                  <w:bCs/>
                  <w:color w:val="000000"/>
                </w:rPr>
                <w:t xml:space="preserve"> </w:t>
              </w:r>
            </w:ins>
            <w:r w:rsidR="0026565B">
              <w:rPr>
                <w:rFonts w:ascii="Verdana" w:hAnsi="Verdana"/>
                <w:color w:val="000000"/>
              </w:rPr>
              <w:t xml:space="preserve"> </w:t>
            </w:r>
            <w:proofErr w:type="gramStart"/>
            <w:r w:rsidR="00834E90">
              <w:rPr>
                <w:rFonts w:ascii="Verdana" w:hAnsi="Verdana"/>
                <w:color w:val="000000"/>
              </w:rPr>
              <w:t>with</w:t>
            </w:r>
            <w:proofErr w:type="gramEnd"/>
            <w:r w:rsidR="00834E90">
              <w:rPr>
                <w:rFonts w:ascii="Verdana" w:hAnsi="Verdana"/>
                <w:color w:val="000000"/>
              </w:rPr>
              <w:t xml:space="preserve"> </w:t>
            </w:r>
            <w:ins w:id="97" w:author="apurva.mody" w:date="2012-11-14T14:55:00Z">
              <w:r w:rsidR="001C7DC7">
                <w:rPr>
                  <w:rFonts w:ascii="Verdana" w:hAnsi="Verdana"/>
                  <w:color w:val="000000"/>
                </w:rPr>
                <w:t>that system</w:t>
              </w:r>
            </w:ins>
            <w:ins w:id="98" w:author="apurva.mody" w:date="2012-11-14T16:34:00Z">
              <w:r w:rsidR="001C7DC7">
                <w:rPr>
                  <w:rFonts w:ascii="Verdana" w:hAnsi="Verdana"/>
                  <w:color w:val="000000"/>
                </w:rPr>
                <w:t>.</w:t>
              </w:r>
            </w:ins>
            <w:ins w:id="99" w:author="apurva.mody" w:date="2012-11-14T14:55:00Z">
              <w:r w:rsidR="0051604B">
                <w:rPr>
                  <w:rFonts w:ascii="Verdana" w:hAnsi="Verdana"/>
                  <w:color w:val="000000"/>
                </w:rPr>
                <w:t xml:space="preserve"> </w:t>
              </w:r>
            </w:ins>
            <w:del w:id="100" w:author="apurva.mody" w:date="2012-11-14T16:36:00Z">
              <w:r w:rsidR="0026565B" w:rsidDel="00F81F8A">
                <w:rPr>
                  <w:rFonts w:ascii="Verdana" w:hAnsi="Verdana"/>
                  <w:color w:val="000000"/>
                </w:rPr>
                <w:delText>radars</w:delText>
              </w:r>
              <w:r w:rsidR="00E416D1" w:rsidDel="00F81F8A">
                <w:rPr>
                  <w:rFonts w:ascii="Verdana" w:hAnsi="Verdana"/>
                  <w:color w:val="000000"/>
                </w:rPr>
                <w:delText xml:space="preserve">, </w:delText>
              </w:r>
              <w:r w:rsidR="00834E90" w:rsidDel="00F81F8A">
                <w:rPr>
                  <w:rFonts w:ascii="Verdana" w:hAnsi="Verdana"/>
                  <w:color w:val="000000"/>
                </w:rPr>
                <w:delText xml:space="preserve">fixed and mobile space to earth </w:delText>
              </w:r>
              <w:r w:rsidR="00E416D1" w:rsidDel="00F81F8A">
                <w:rPr>
                  <w:rFonts w:ascii="Verdana" w:hAnsi="Verdana"/>
                  <w:color w:val="000000"/>
                </w:rPr>
                <w:delText xml:space="preserve">stations, </w:delText>
              </w:r>
              <w:r w:rsidR="00834E90" w:rsidDel="00F81F8A">
                <w:rPr>
                  <w:rFonts w:ascii="Verdana" w:hAnsi="Verdana"/>
                  <w:color w:val="000000"/>
                </w:rPr>
                <w:delText>RF sensors, mobile, nomadic, transport</w:delText>
              </w:r>
              <w:r w:rsidR="009969BF" w:rsidDel="00F81F8A">
                <w:rPr>
                  <w:rFonts w:ascii="Verdana" w:hAnsi="Verdana"/>
                  <w:color w:val="000000"/>
                </w:rPr>
                <w:delText>able systems and other services</w:delText>
              </w:r>
              <w:r w:rsidR="00E416D1" w:rsidDel="00F81F8A">
                <w:rPr>
                  <w:rFonts w:ascii="Verdana" w:hAnsi="Verdana"/>
                  <w:color w:val="000000"/>
                </w:rPr>
                <w:delText>.</w:delText>
              </w:r>
              <w:r w:rsidR="0026565B" w:rsidDel="00F81F8A">
                <w:rPr>
                  <w:rFonts w:ascii="Verdana" w:hAnsi="Verdana"/>
                  <w:color w:val="000000"/>
                </w:rPr>
                <w:delText xml:space="preserve"> The beacon </w:delText>
              </w:r>
              <w:r w:rsidR="00834E90" w:rsidDel="00F81F8A">
                <w:rPr>
                  <w:rFonts w:ascii="Verdana" w:hAnsi="Verdana"/>
                  <w:color w:val="000000"/>
                </w:rPr>
                <w:delText>may</w:delText>
              </w:r>
              <w:r w:rsidR="0026565B" w:rsidDel="00F81F8A">
                <w:rPr>
                  <w:rFonts w:ascii="Verdana" w:hAnsi="Verdana"/>
                  <w:color w:val="000000"/>
                </w:rPr>
                <w:delText xml:space="preserve"> also be used for </w:delText>
              </w:r>
            </w:del>
            <w:del w:id="101" w:author="apurva.mody" w:date="2012-11-14T14:59:00Z">
              <w:r w:rsidR="0026565B" w:rsidDel="0051604B">
                <w:rPr>
                  <w:rFonts w:ascii="Verdana" w:hAnsi="Verdana"/>
                  <w:color w:val="000000"/>
                </w:rPr>
                <w:delText xml:space="preserve">other </w:delText>
              </w:r>
            </w:del>
            <w:del w:id="102" w:author="apurva.mody" w:date="2012-11-14T16:36:00Z">
              <w:r w:rsidR="0026565B" w:rsidDel="00F81F8A">
                <w:rPr>
                  <w:rFonts w:ascii="Verdana" w:hAnsi="Verdana"/>
                  <w:color w:val="000000"/>
                </w:rPr>
                <w:delText>applications such as search and rescue</w:delText>
              </w:r>
              <w:r w:rsidR="00546945" w:rsidDel="00F81F8A">
                <w:rPr>
                  <w:rFonts w:ascii="Verdana" w:hAnsi="Verdana"/>
                  <w:color w:val="000000"/>
                </w:rPr>
                <w:delText xml:space="preserve">. </w:delText>
              </w:r>
              <w:r w:rsidR="00E416D1" w:rsidDel="00F81F8A">
                <w:rPr>
                  <w:rFonts w:ascii="Verdana" w:hAnsi="Verdana"/>
                  <w:color w:val="000000"/>
                </w:rPr>
                <w:delText xml:space="preserve"> </w:delText>
              </w:r>
            </w:del>
          </w:p>
        </w:tc>
        <w:tc>
          <w:tcPr>
            <w:tcW w:w="0" w:type="auto"/>
            <w:vAlign w:val="center"/>
            <w:hideMark/>
          </w:tcPr>
          <w:p w:rsidR="006121A3" w:rsidRDefault="006121A3">
            <w:pPr>
              <w:rPr>
                <w:rFonts w:ascii="Verdana" w:hAnsi="Verdana"/>
                <w:color w:val="000000"/>
                <w:sz w:val="24"/>
                <w:szCs w:val="24"/>
              </w:rPr>
            </w:pPr>
            <w:r>
              <w:rPr>
                <w:rFonts w:ascii="Verdana" w:hAnsi="Verdana"/>
                <w:color w:val="000000"/>
              </w:rPr>
              <w:lastRenderedPageBreak/>
              <w:t> </w:t>
            </w:r>
          </w:p>
        </w:tc>
        <w:tc>
          <w:tcPr>
            <w:tcW w:w="2500" w:type="pct"/>
            <w:hideMark/>
          </w:tcPr>
          <w:p w:rsidR="006121A3" w:rsidRDefault="006121A3">
            <w:pPr>
              <w:rPr>
                <w:rFonts w:ascii="Verdana" w:hAnsi="Verdana"/>
                <w:color w:val="000000"/>
                <w:sz w:val="24"/>
                <w:szCs w:val="24"/>
              </w:rPr>
            </w:pPr>
            <w:r>
              <w:rPr>
                <w:rFonts w:ascii="Verdana" w:hAnsi="Verdana"/>
                <w:b/>
                <w:bCs/>
                <w:color w:val="000000"/>
              </w:rPr>
              <w:t xml:space="preserve">Changes in purpose: </w:t>
            </w:r>
            <w:r>
              <w:rPr>
                <w:rFonts w:ascii="Verdana" w:hAnsi="Verdana"/>
                <w:color w:val="000000"/>
              </w:rPr>
              <w:t xml:space="preserve">This standard provides a standard and efficient method for license-exempt devices to provide enhanced </w:t>
            </w:r>
            <w:r>
              <w:rPr>
                <w:rFonts w:ascii="Verdana" w:hAnsi="Verdana"/>
                <w:color w:val="000000"/>
              </w:rPr>
              <w:lastRenderedPageBreak/>
              <w:t xml:space="preserve">protection to low-powered licensed devices that are entitled to protection from harmful interference, and that share the same spectrum. This standard may be applicable in global regulatory environments. </w:t>
            </w:r>
          </w:p>
        </w:tc>
      </w:tr>
    </w:tbl>
    <w:p w:rsidR="00306EBB" w:rsidRDefault="00306EBB" w:rsidP="006121A3">
      <w:pPr>
        <w:spacing w:after="240"/>
        <w:rPr>
          <w:rFonts w:ascii="Verdana" w:hAnsi="Verdana"/>
          <w:b/>
          <w:bCs/>
          <w:color w:val="000000"/>
        </w:rPr>
      </w:pPr>
    </w:p>
    <w:p w:rsidR="002A3750" w:rsidRDefault="002A3750" w:rsidP="006121A3">
      <w:pPr>
        <w:spacing w:after="240"/>
        <w:rPr>
          <w:ins w:id="103" w:author="apurva.mody" w:date="2012-11-14T12:34:00Z"/>
          <w:rFonts w:ascii="Verdana" w:hAnsi="Verdana"/>
          <w:b/>
          <w:bCs/>
          <w:color w:val="000000"/>
        </w:rPr>
      </w:pPr>
    </w:p>
    <w:p w:rsidR="002A3750" w:rsidRDefault="006121A3" w:rsidP="006121A3">
      <w:pPr>
        <w:spacing w:after="240"/>
        <w:rPr>
          <w:ins w:id="104" w:author="apurva.mody" w:date="2012-11-14T12:34:00Z"/>
          <w:rFonts w:ascii="Verdana" w:hAnsi="Verdana"/>
          <w:b/>
          <w:bCs/>
          <w:color w:val="000000"/>
        </w:rPr>
      </w:pPr>
      <w:r>
        <w:rPr>
          <w:rFonts w:ascii="Verdana" w:hAnsi="Verdana"/>
          <w:b/>
          <w:bCs/>
          <w:color w:val="000000"/>
        </w:rPr>
        <w:t xml:space="preserve">5.5 Need for the Project: </w:t>
      </w:r>
    </w:p>
    <w:p w:rsidR="002A3750" w:rsidRPr="002A3750" w:rsidRDefault="002A3750" w:rsidP="006121A3">
      <w:pPr>
        <w:spacing w:after="240"/>
        <w:rPr>
          <w:ins w:id="105" w:author="apurva.mody" w:date="2012-11-14T12:34:00Z"/>
          <w:rFonts w:ascii="Verdana" w:hAnsi="Verdana"/>
          <w:color w:val="000000"/>
        </w:rPr>
      </w:pPr>
      <w:ins w:id="106" w:author="apurva.mody" w:date="2012-11-14T12:35:00Z">
        <w:r>
          <w:rPr>
            <w:rFonts w:ascii="Verdana" w:hAnsi="Verdana"/>
            <w:color w:val="000000"/>
          </w:rPr>
          <w:t xml:space="preserve">The IEEE 802.22.1-2010 Standard was published in 2010. This standard defines a beaconing </w:t>
        </w:r>
      </w:ins>
      <w:ins w:id="107" w:author="apurva.mody" w:date="2012-11-14T15:02:00Z">
        <w:r w:rsidR="00871B0D">
          <w:rPr>
            <w:rFonts w:ascii="Verdana" w:hAnsi="Verdana"/>
            <w:color w:val="000000"/>
          </w:rPr>
          <w:t>specification</w:t>
        </w:r>
      </w:ins>
      <w:ins w:id="108" w:author="apurva.mody" w:date="2012-11-14T12:35:00Z">
        <w:r w:rsidR="006E7C30">
          <w:rPr>
            <w:rFonts w:ascii="Verdana" w:hAnsi="Verdana"/>
            <w:color w:val="000000"/>
          </w:rPr>
          <w:t xml:space="preserve"> that </w:t>
        </w:r>
      </w:ins>
      <w:ins w:id="109" w:author="apurva.mody" w:date="2012-11-14T15:02:00Z">
        <w:r w:rsidR="00871B0D">
          <w:rPr>
            <w:rFonts w:ascii="Verdana" w:hAnsi="Verdana"/>
            <w:color w:val="000000"/>
          </w:rPr>
          <w:t>enables spectrum sharing between</w:t>
        </w:r>
      </w:ins>
      <w:ins w:id="110" w:author="apurva.mody" w:date="2012-11-14T12:35:00Z">
        <w:r w:rsidR="006E7C30">
          <w:rPr>
            <w:rFonts w:ascii="Verdana" w:hAnsi="Verdana"/>
            <w:color w:val="000000"/>
          </w:rPr>
          <w:t xml:space="preserve"> </w:t>
        </w:r>
      </w:ins>
      <w:ins w:id="111" w:author="apurva.mody" w:date="2012-11-14T12:54:00Z">
        <w:r w:rsidR="006E7C30">
          <w:rPr>
            <w:rFonts w:ascii="Verdana" w:hAnsi="Verdana"/>
            <w:color w:val="000000"/>
          </w:rPr>
          <w:t>l</w:t>
        </w:r>
      </w:ins>
      <w:ins w:id="112" w:author="apurva.mody" w:date="2012-11-14T12:35:00Z">
        <w:r w:rsidR="006E7C30">
          <w:rPr>
            <w:rFonts w:ascii="Verdana" w:hAnsi="Verdana"/>
            <w:color w:val="000000"/>
          </w:rPr>
          <w:t>icensed Part 74 (</w:t>
        </w:r>
        <w:proofErr w:type="spellStart"/>
        <w:r w:rsidR="006E7C30">
          <w:rPr>
            <w:rFonts w:ascii="Verdana" w:hAnsi="Verdana"/>
            <w:color w:val="000000"/>
          </w:rPr>
          <w:t>e</w:t>
        </w:r>
        <w:proofErr w:type="spellEnd"/>
        <w:r w:rsidR="006E7C30">
          <w:rPr>
            <w:rFonts w:ascii="Verdana" w:hAnsi="Verdana"/>
            <w:color w:val="000000"/>
          </w:rPr>
          <w:t xml:space="preserve">. </w:t>
        </w:r>
        <w:proofErr w:type="spellStart"/>
        <w:r w:rsidR="006E7C30">
          <w:rPr>
            <w:rFonts w:ascii="Verdana" w:hAnsi="Verdana"/>
            <w:color w:val="000000"/>
          </w:rPr>
          <w:t>g</w:t>
        </w:r>
        <w:proofErr w:type="spellEnd"/>
        <w:r w:rsidR="006E7C30">
          <w:rPr>
            <w:rFonts w:ascii="Verdana" w:hAnsi="Verdana"/>
            <w:color w:val="000000"/>
          </w:rPr>
          <w:t xml:space="preserve">. </w:t>
        </w:r>
      </w:ins>
      <w:ins w:id="113" w:author="apurva.mody" w:date="2012-11-14T12:54:00Z">
        <w:r w:rsidR="006E7C30">
          <w:rPr>
            <w:rFonts w:ascii="Verdana" w:hAnsi="Verdana"/>
            <w:color w:val="000000"/>
          </w:rPr>
          <w:t>l</w:t>
        </w:r>
      </w:ins>
      <w:ins w:id="114" w:author="apurva.mody" w:date="2012-11-14T12:35:00Z">
        <w:r w:rsidR="006E7C30">
          <w:rPr>
            <w:rFonts w:ascii="Verdana" w:hAnsi="Verdana"/>
            <w:color w:val="000000"/>
          </w:rPr>
          <w:t xml:space="preserve">icensed </w:t>
        </w:r>
      </w:ins>
      <w:ins w:id="115" w:author="apurva.mody" w:date="2012-11-14T12:54:00Z">
        <w:r w:rsidR="006E7C30">
          <w:rPr>
            <w:rFonts w:ascii="Verdana" w:hAnsi="Verdana"/>
            <w:color w:val="000000"/>
          </w:rPr>
          <w:t>w</w:t>
        </w:r>
      </w:ins>
      <w:ins w:id="116" w:author="apurva.mody" w:date="2012-11-14T12:35:00Z">
        <w:r w:rsidR="006E7C30">
          <w:rPr>
            <w:rFonts w:ascii="Verdana" w:hAnsi="Verdana"/>
            <w:color w:val="000000"/>
          </w:rPr>
          <w:t xml:space="preserve">ireless </w:t>
        </w:r>
      </w:ins>
      <w:ins w:id="117" w:author="apurva.mody" w:date="2012-11-14T12:54:00Z">
        <w:r w:rsidR="006E7C30">
          <w:rPr>
            <w:rFonts w:ascii="Verdana" w:hAnsi="Verdana"/>
            <w:color w:val="000000"/>
          </w:rPr>
          <w:t>m</w:t>
        </w:r>
      </w:ins>
      <w:ins w:id="118" w:author="apurva.mody" w:date="2012-11-14T12:35:00Z">
        <w:r w:rsidR="00871B0D">
          <w:rPr>
            <w:rFonts w:ascii="Verdana" w:hAnsi="Verdana"/>
            <w:color w:val="000000"/>
          </w:rPr>
          <w:t xml:space="preserve">icrophone) systems </w:t>
        </w:r>
      </w:ins>
      <w:ins w:id="119" w:author="apurva.mody" w:date="2012-11-14T15:02:00Z">
        <w:r w:rsidR="00871B0D">
          <w:rPr>
            <w:rFonts w:ascii="Verdana" w:hAnsi="Verdana"/>
            <w:color w:val="000000"/>
          </w:rPr>
          <w:t>and the</w:t>
        </w:r>
      </w:ins>
      <w:ins w:id="120" w:author="apurva.mody" w:date="2012-11-14T12:35:00Z">
        <w:r>
          <w:rPr>
            <w:rFonts w:ascii="Verdana" w:hAnsi="Verdana"/>
            <w:color w:val="000000"/>
          </w:rPr>
          <w:t xml:space="preserve"> unlicensed Television Band </w:t>
        </w:r>
      </w:ins>
      <w:ins w:id="121" w:author="apurva.mody" w:date="2012-11-14T12:36:00Z">
        <w:r>
          <w:rPr>
            <w:rFonts w:ascii="Verdana" w:hAnsi="Verdana"/>
            <w:color w:val="000000"/>
          </w:rPr>
          <w:t xml:space="preserve">(VHF/ UHF Band) </w:t>
        </w:r>
      </w:ins>
      <w:ins w:id="122" w:author="apurva.mody" w:date="2012-11-14T12:35:00Z">
        <w:r>
          <w:rPr>
            <w:rFonts w:ascii="Verdana" w:hAnsi="Verdana"/>
            <w:color w:val="000000"/>
          </w:rPr>
          <w:t>White</w:t>
        </w:r>
      </w:ins>
      <w:ins w:id="123" w:author="apurva.mody" w:date="2012-11-14T12:36:00Z">
        <w:r>
          <w:rPr>
            <w:rFonts w:ascii="Verdana" w:hAnsi="Verdana"/>
            <w:color w:val="000000"/>
          </w:rPr>
          <w:t xml:space="preserve"> Space Devices. </w:t>
        </w:r>
      </w:ins>
    </w:p>
    <w:p w:rsidR="002A217E" w:rsidRDefault="006121A3" w:rsidP="006121A3">
      <w:pPr>
        <w:spacing w:after="240"/>
        <w:rPr>
          <w:ins w:id="124" w:author="apurva.mody" w:date="2012-11-14T13:02:00Z"/>
          <w:rFonts w:ascii="Verdana" w:hAnsi="Verdana"/>
          <w:color w:val="000000"/>
        </w:rPr>
      </w:pPr>
      <w:r>
        <w:rPr>
          <w:rFonts w:ascii="Verdana" w:hAnsi="Verdana"/>
          <w:color w:val="000000"/>
        </w:rPr>
        <w:t xml:space="preserve">In June 2010, the President </w:t>
      </w:r>
      <w:ins w:id="125" w:author="apurva.mody" w:date="2012-11-14T12:37:00Z">
        <w:r w:rsidR="00B114CA">
          <w:rPr>
            <w:rFonts w:ascii="Verdana" w:hAnsi="Verdana"/>
            <w:color w:val="000000"/>
          </w:rPr>
          <w:t xml:space="preserve">of the United States </w:t>
        </w:r>
      </w:ins>
      <w:r>
        <w:rPr>
          <w:rFonts w:ascii="Verdana" w:hAnsi="Verdana"/>
          <w:color w:val="000000"/>
        </w:rPr>
        <w:t xml:space="preserve">signed a Memorandum calling for the National Telecommunications and Information Administration (NTIA), in collaboration with the Federal Communications Commission (FCC), to make 500 megahertz of spectrum available for fixed and mobile wireless broadband. </w:t>
      </w:r>
      <w:ins w:id="126" w:author="apurva.mody" w:date="2012-11-14T13:01:00Z">
        <w:r w:rsidR="002A217E">
          <w:rPr>
            <w:rFonts w:ascii="Verdana" w:hAnsi="Verdana"/>
            <w:color w:val="000000"/>
          </w:rPr>
          <w:t xml:space="preserve">Please see </w:t>
        </w:r>
      </w:ins>
      <w:ins w:id="127" w:author="apurva.mody" w:date="2012-11-14T13:02:00Z">
        <w:r w:rsidR="002A217E">
          <w:rPr>
            <w:rFonts w:ascii="Verdana" w:hAnsi="Verdana"/>
            <w:color w:val="000000"/>
          </w:rPr>
          <w:t>Section 8.1</w:t>
        </w:r>
      </w:ins>
      <w:ins w:id="128" w:author="apurva.mody" w:date="2012-11-14T17:14:00Z">
        <w:r w:rsidR="0046259F">
          <w:rPr>
            <w:rFonts w:ascii="Verdana" w:hAnsi="Verdana"/>
            <w:color w:val="000000"/>
          </w:rPr>
          <w:t xml:space="preserve"> for the reference to the PCAST report</w:t>
        </w:r>
      </w:ins>
      <w:ins w:id="129" w:author="apurva.mody" w:date="2012-11-14T13:02:00Z">
        <w:r w:rsidR="002A217E">
          <w:rPr>
            <w:rFonts w:ascii="Verdana" w:hAnsi="Verdana"/>
            <w:color w:val="000000"/>
          </w:rPr>
          <w:t>.</w:t>
        </w:r>
      </w:ins>
    </w:p>
    <w:p w:rsidR="00B114CA" w:rsidRDefault="006121A3" w:rsidP="006121A3">
      <w:pPr>
        <w:spacing w:after="240"/>
        <w:rPr>
          <w:ins w:id="130" w:author="apurva.mody" w:date="2012-11-14T12:43:00Z"/>
          <w:rFonts w:ascii="Verdana" w:hAnsi="Verdana"/>
          <w:color w:val="000000"/>
        </w:rPr>
      </w:pPr>
      <w:r>
        <w:rPr>
          <w:rFonts w:ascii="Verdana" w:hAnsi="Verdana"/>
          <w:color w:val="000000"/>
        </w:rPr>
        <w:t xml:space="preserve">One of the portions of the spectrum identified to achieve this goal is the </w:t>
      </w:r>
      <w:r w:rsidR="00F476F8">
        <w:rPr>
          <w:rFonts w:ascii="Verdana" w:hAnsi="Verdana"/>
          <w:color w:val="000000"/>
        </w:rPr>
        <w:t>S-Band (</w:t>
      </w:r>
      <w:r w:rsidR="00C624AA">
        <w:rPr>
          <w:rFonts w:ascii="Verdana" w:hAnsi="Verdana"/>
          <w:color w:val="000000"/>
        </w:rPr>
        <w:t>2</w:t>
      </w:r>
      <w:ins w:id="131" w:author="apurva.mody" w:date="2012-11-14T15:06:00Z">
        <w:r w:rsidR="00B35C87">
          <w:rPr>
            <w:rFonts w:ascii="Verdana" w:hAnsi="Verdana"/>
            <w:color w:val="000000"/>
          </w:rPr>
          <w:t>0</w:t>
        </w:r>
      </w:ins>
      <w:del w:id="132" w:author="apurva.mody" w:date="2012-11-14T15:06:00Z">
        <w:r w:rsidR="00C624AA" w:rsidDel="00B35C87">
          <w:rPr>
            <w:rFonts w:ascii="Verdana" w:hAnsi="Verdana"/>
            <w:color w:val="000000"/>
          </w:rPr>
          <w:delText>7</w:delText>
        </w:r>
      </w:del>
      <w:r w:rsidR="00C624AA">
        <w:rPr>
          <w:rFonts w:ascii="Verdana" w:hAnsi="Verdana"/>
          <w:color w:val="000000"/>
        </w:rPr>
        <w:t>00-3700</w:t>
      </w:r>
      <w:r>
        <w:rPr>
          <w:rFonts w:ascii="Verdana" w:hAnsi="Verdana"/>
          <w:color w:val="000000"/>
        </w:rPr>
        <w:t xml:space="preserve"> MHz</w:t>
      </w:r>
      <w:r w:rsidR="00F476F8">
        <w:rPr>
          <w:rFonts w:ascii="Verdana" w:hAnsi="Verdana"/>
          <w:color w:val="000000"/>
        </w:rPr>
        <w:t>)</w:t>
      </w:r>
      <w:r>
        <w:rPr>
          <w:rFonts w:ascii="Verdana" w:hAnsi="Verdana"/>
          <w:color w:val="000000"/>
        </w:rPr>
        <w:t xml:space="preserve"> where radars have been deployed. The </w:t>
      </w:r>
      <w:r w:rsidR="00C624AA">
        <w:rPr>
          <w:rFonts w:ascii="Verdana" w:hAnsi="Verdana"/>
          <w:color w:val="000000"/>
        </w:rPr>
        <w:t xml:space="preserve">current </w:t>
      </w:r>
      <w:r>
        <w:rPr>
          <w:rFonts w:ascii="Verdana" w:hAnsi="Verdana"/>
          <w:color w:val="000000"/>
        </w:rPr>
        <w:t xml:space="preserve">plan is to use exclusion zones to protect U.S. Navy coastal operations and other Department of Defense test and training areas. </w:t>
      </w:r>
      <w:r w:rsidR="00C624AA">
        <w:rPr>
          <w:rFonts w:ascii="Verdana" w:hAnsi="Verdana"/>
          <w:color w:val="000000"/>
        </w:rPr>
        <w:t>However, a</w:t>
      </w:r>
      <w:r>
        <w:rPr>
          <w:rFonts w:ascii="Verdana" w:hAnsi="Verdana"/>
          <w:color w:val="000000"/>
        </w:rPr>
        <w:t>dvanced beaconing approaches, such as the one developed in the IEEE Standard 802.22.1-201</w:t>
      </w:r>
      <w:ins w:id="133" w:author="apurva.mody" w:date="2012-11-14T12:37:00Z">
        <w:r w:rsidR="00B114CA">
          <w:rPr>
            <w:rFonts w:ascii="Verdana" w:hAnsi="Verdana"/>
            <w:color w:val="000000"/>
          </w:rPr>
          <w:t>0</w:t>
        </w:r>
      </w:ins>
      <w:del w:id="134" w:author="apurva.mody" w:date="2012-11-14T12:37:00Z">
        <w:r w:rsidDel="00B114CA">
          <w:rPr>
            <w:rFonts w:ascii="Verdana" w:hAnsi="Verdana"/>
            <w:color w:val="000000"/>
          </w:rPr>
          <w:delText>1</w:delText>
        </w:r>
      </w:del>
      <w:r>
        <w:rPr>
          <w:rFonts w:ascii="Verdana" w:hAnsi="Verdana"/>
          <w:color w:val="000000"/>
        </w:rPr>
        <w:t xml:space="preserve"> for spectrum sharing and interference protection between the primary signals and commercial wireless microphone signals may be used </w:t>
      </w:r>
      <w:r w:rsidR="00C624AA">
        <w:rPr>
          <w:rFonts w:ascii="Verdana" w:hAnsi="Verdana"/>
          <w:color w:val="000000"/>
        </w:rPr>
        <w:t xml:space="preserve">especially </w:t>
      </w:r>
      <w:r>
        <w:rPr>
          <w:rFonts w:ascii="Verdana" w:hAnsi="Verdana"/>
          <w:color w:val="000000"/>
        </w:rPr>
        <w:t xml:space="preserve">for the 3550-3650 </w:t>
      </w:r>
      <w:ins w:id="135" w:author="apurva.mody" w:date="2012-11-14T12:55:00Z">
        <w:r w:rsidR="006E7C30">
          <w:rPr>
            <w:rFonts w:ascii="Verdana" w:hAnsi="Verdana"/>
            <w:color w:val="000000"/>
          </w:rPr>
          <w:t>B</w:t>
        </w:r>
      </w:ins>
      <w:del w:id="136" w:author="apurva.mody" w:date="2012-11-14T12:55:00Z">
        <w:r w:rsidDel="006E7C30">
          <w:rPr>
            <w:rFonts w:ascii="Verdana" w:hAnsi="Verdana"/>
            <w:color w:val="000000"/>
          </w:rPr>
          <w:delText>b</w:delText>
        </w:r>
      </w:del>
      <w:r>
        <w:rPr>
          <w:rFonts w:ascii="Verdana" w:hAnsi="Verdana"/>
          <w:color w:val="000000"/>
        </w:rPr>
        <w:t xml:space="preserve">and. </w:t>
      </w:r>
      <w:r w:rsidR="000B0344">
        <w:rPr>
          <w:rFonts w:ascii="Verdana" w:hAnsi="Verdana"/>
          <w:color w:val="000000"/>
        </w:rPr>
        <w:t xml:space="preserve">Such an advanced </w:t>
      </w:r>
      <w:proofErr w:type="gramStart"/>
      <w:r w:rsidR="000B0344">
        <w:rPr>
          <w:rFonts w:ascii="Verdana" w:hAnsi="Verdana"/>
          <w:color w:val="000000"/>
        </w:rPr>
        <w:t>beacon,</w:t>
      </w:r>
      <w:proofErr w:type="gramEnd"/>
      <w:r w:rsidR="000B0344">
        <w:rPr>
          <w:rFonts w:ascii="Verdana" w:hAnsi="Verdana"/>
          <w:color w:val="000000"/>
        </w:rPr>
        <w:t xml:space="preserve"> will </w:t>
      </w:r>
      <w:ins w:id="137" w:author="apurva.mody" w:date="2012-11-14T12:38:00Z">
        <w:r w:rsidR="00B114CA">
          <w:rPr>
            <w:rFonts w:ascii="Verdana" w:hAnsi="Verdana"/>
            <w:color w:val="000000"/>
          </w:rPr>
          <w:t xml:space="preserve">enable efficient spectrum sharing and </w:t>
        </w:r>
      </w:ins>
      <w:r w:rsidR="000B0344">
        <w:rPr>
          <w:rFonts w:ascii="Verdana" w:hAnsi="Verdana"/>
          <w:color w:val="000000"/>
        </w:rPr>
        <w:t xml:space="preserve">make 100 MHz of spectrum available nation-wide, and especially in the coastal areas where significant US population resides. </w:t>
      </w:r>
      <w:r>
        <w:rPr>
          <w:rFonts w:ascii="Verdana" w:hAnsi="Verdana"/>
          <w:color w:val="000000"/>
        </w:rPr>
        <w:t xml:space="preserve">The designed beacon will contain peace time temporal patterns of the radars (e. g. </w:t>
      </w:r>
      <w:ins w:id="138" w:author="apurva.mody" w:date="2012-11-14T12:44:00Z">
        <w:r w:rsidR="00B114CA">
          <w:rPr>
            <w:rFonts w:ascii="Verdana" w:hAnsi="Verdana"/>
            <w:color w:val="000000"/>
          </w:rPr>
          <w:t xml:space="preserve">Frequency, Pulse Width </w:t>
        </w:r>
      </w:ins>
      <w:del w:id="139" w:author="apurva.mody" w:date="2012-11-14T12:44:00Z">
        <w:r w:rsidDel="00B114CA">
          <w:rPr>
            <w:rFonts w:ascii="Verdana" w:hAnsi="Verdana"/>
            <w:color w:val="000000"/>
          </w:rPr>
          <w:delText>PW</w:delText>
        </w:r>
      </w:del>
      <w:r>
        <w:rPr>
          <w:rFonts w:ascii="Verdana" w:hAnsi="Verdana"/>
          <w:color w:val="000000"/>
        </w:rPr>
        <w:t>, P</w:t>
      </w:r>
      <w:ins w:id="140" w:author="apurva.mody" w:date="2012-11-14T12:44:00Z">
        <w:r w:rsidR="00B114CA">
          <w:rPr>
            <w:rFonts w:ascii="Verdana" w:hAnsi="Verdana"/>
            <w:color w:val="000000"/>
          </w:rPr>
          <w:t xml:space="preserve">ulse </w:t>
        </w:r>
      </w:ins>
      <w:r>
        <w:rPr>
          <w:rFonts w:ascii="Verdana" w:hAnsi="Verdana"/>
          <w:color w:val="000000"/>
        </w:rPr>
        <w:t>R</w:t>
      </w:r>
      <w:ins w:id="141" w:author="apurva.mody" w:date="2012-11-14T12:44:00Z">
        <w:r w:rsidR="00B114CA">
          <w:rPr>
            <w:rFonts w:ascii="Verdana" w:hAnsi="Verdana"/>
            <w:color w:val="000000"/>
          </w:rPr>
          <w:t xml:space="preserve">epetition </w:t>
        </w:r>
      </w:ins>
      <w:r>
        <w:rPr>
          <w:rFonts w:ascii="Verdana" w:hAnsi="Verdana"/>
          <w:color w:val="000000"/>
        </w:rPr>
        <w:t>I</w:t>
      </w:r>
      <w:ins w:id="142" w:author="apurva.mody" w:date="2012-11-14T12:44:00Z">
        <w:r w:rsidR="00B114CA">
          <w:rPr>
            <w:rFonts w:ascii="Verdana" w:hAnsi="Verdana"/>
            <w:color w:val="000000"/>
          </w:rPr>
          <w:t>nterval</w:t>
        </w:r>
      </w:ins>
      <w:r>
        <w:rPr>
          <w:rFonts w:ascii="Verdana" w:hAnsi="Verdana"/>
          <w:color w:val="000000"/>
        </w:rPr>
        <w:t xml:space="preserve">), which when combined with some universal time clock such as GPS can help commercial communications systems to use the empty time slots for their operation. During emergency scenarios, the beacon will </w:t>
      </w:r>
      <w:r w:rsidR="003B7D14">
        <w:rPr>
          <w:rFonts w:ascii="Verdana" w:hAnsi="Verdana"/>
          <w:color w:val="000000"/>
        </w:rPr>
        <w:t xml:space="preserve">be able to </w:t>
      </w:r>
      <w:r>
        <w:rPr>
          <w:rFonts w:ascii="Verdana" w:hAnsi="Verdana"/>
          <w:color w:val="000000"/>
        </w:rPr>
        <w:t>send urgent mess</w:t>
      </w:r>
      <w:bookmarkStart w:id="143" w:name="_GoBack"/>
      <w:bookmarkEnd w:id="143"/>
      <w:r>
        <w:rPr>
          <w:rFonts w:ascii="Verdana" w:hAnsi="Verdana"/>
          <w:color w:val="000000"/>
        </w:rPr>
        <w:t xml:space="preserve">ages, to ask all the commercial systems to shut down immediately. </w:t>
      </w:r>
      <w:ins w:id="144" w:author="apurva.mody" w:date="2012-11-14T12:43:00Z">
        <w:r w:rsidR="00B114CA">
          <w:rPr>
            <w:rFonts w:ascii="Verdana" w:hAnsi="Verdana"/>
            <w:color w:val="000000"/>
          </w:rPr>
          <w:t xml:space="preserve">IEEE 802.22 WG is working with the US Navy to incorporate this information into the beaconing protocol. </w:t>
        </w:r>
      </w:ins>
    </w:p>
    <w:p w:rsidR="006A6FCD" w:rsidRDefault="006121A3" w:rsidP="006121A3">
      <w:pPr>
        <w:spacing w:after="240"/>
        <w:rPr>
          <w:ins w:id="145" w:author="apurva.mody" w:date="2012-11-14T15:51:00Z"/>
          <w:rFonts w:ascii="Verdana" w:hAnsi="Verdana"/>
          <w:color w:val="000000"/>
        </w:rPr>
      </w:pPr>
      <w:r>
        <w:rPr>
          <w:rFonts w:ascii="Verdana" w:hAnsi="Verdana"/>
          <w:color w:val="000000"/>
        </w:rPr>
        <w:t xml:space="preserve">Security features for such beacons are very important. IEEE </w:t>
      </w:r>
      <w:proofErr w:type="gramStart"/>
      <w:r>
        <w:rPr>
          <w:rFonts w:ascii="Verdana" w:hAnsi="Verdana"/>
          <w:color w:val="000000"/>
        </w:rPr>
        <w:t>Std</w:t>
      </w:r>
      <w:proofErr w:type="gramEnd"/>
      <w:r>
        <w:rPr>
          <w:rFonts w:ascii="Verdana" w:hAnsi="Verdana"/>
          <w:color w:val="000000"/>
        </w:rPr>
        <w:t xml:space="preserve">, 802.22.1-2010 has incorporated many such security mechanisms that may be applied </w:t>
      </w:r>
      <w:del w:id="146" w:author="apurva.mody" w:date="2012-11-14T15:51:00Z">
        <w:r w:rsidDel="006A6FCD">
          <w:rPr>
            <w:rFonts w:ascii="Verdana" w:hAnsi="Verdana"/>
            <w:color w:val="000000"/>
          </w:rPr>
          <w:delText xml:space="preserve">for the protection </w:delText>
        </w:r>
      </w:del>
      <w:r>
        <w:rPr>
          <w:rFonts w:ascii="Verdana" w:hAnsi="Verdana"/>
          <w:color w:val="000000"/>
        </w:rPr>
        <w:t>relatively readily</w:t>
      </w:r>
      <w:ins w:id="147" w:author="apurva.mody" w:date="2012-11-14T15:51:00Z">
        <w:r w:rsidR="006A6FCD">
          <w:rPr>
            <w:rFonts w:ascii="Verdana" w:hAnsi="Verdana"/>
            <w:color w:val="000000"/>
          </w:rPr>
          <w:t xml:space="preserve"> for secure identification </w:t>
        </w:r>
      </w:ins>
      <w:ins w:id="148" w:author="apurva.mody" w:date="2012-11-14T15:52:00Z">
        <w:r w:rsidR="006A6FCD">
          <w:rPr>
            <w:rFonts w:ascii="Verdana" w:hAnsi="Verdana"/>
            <w:color w:val="000000"/>
          </w:rPr>
          <w:t xml:space="preserve">and authentication </w:t>
        </w:r>
      </w:ins>
      <w:ins w:id="149" w:author="apurva.mody" w:date="2012-11-14T15:51:00Z">
        <w:r w:rsidR="006A6FCD">
          <w:rPr>
            <w:rFonts w:ascii="Verdana" w:hAnsi="Verdana"/>
            <w:color w:val="000000"/>
          </w:rPr>
          <w:t>of the beacon but may need enhancements</w:t>
        </w:r>
      </w:ins>
      <w:r>
        <w:rPr>
          <w:rFonts w:ascii="Verdana" w:hAnsi="Verdana"/>
          <w:color w:val="000000"/>
        </w:rPr>
        <w:t>.</w:t>
      </w:r>
      <w:r w:rsidR="00EC1366">
        <w:rPr>
          <w:rFonts w:ascii="Verdana" w:hAnsi="Verdana"/>
          <w:color w:val="000000"/>
        </w:rPr>
        <w:t xml:space="preserve"> </w:t>
      </w:r>
    </w:p>
    <w:p w:rsidR="006A6FCD" w:rsidRDefault="006A6FCD" w:rsidP="006121A3">
      <w:pPr>
        <w:spacing w:after="240"/>
        <w:rPr>
          <w:ins w:id="150" w:author="apurva.mody" w:date="2012-11-14T15:52:00Z"/>
          <w:rFonts w:ascii="Verdana" w:hAnsi="Verdana"/>
          <w:color w:val="000000"/>
        </w:rPr>
      </w:pPr>
      <w:ins w:id="151" w:author="apurva.mody" w:date="2012-11-14T15:51:00Z">
        <w:r>
          <w:rPr>
            <w:rFonts w:ascii="Verdana" w:hAnsi="Verdana"/>
            <w:color w:val="000000"/>
          </w:rPr>
          <w:lastRenderedPageBreak/>
          <w:t>T</w:t>
        </w:r>
      </w:ins>
      <w:del w:id="152" w:author="apurva.mody" w:date="2012-11-14T15:51:00Z">
        <w:r w:rsidR="000B0344" w:rsidDel="006A6FCD">
          <w:rPr>
            <w:rFonts w:ascii="Verdana" w:hAnsi="Verdana"/>
            <w:color w:val="000000"/>
          </w:rPr>
          <w:delText>However, t</w:delText>
        </w:r>
      </w:del>
      <w:r w:rsidR="000B0344">
        <w:rPr>
          <w:rFonts w:ascii="Verdana" w:hAnsi="Verdana"/>
          <w:color w:val="000000"/>
        </w:rPr>
        <w:t xml:space="preserve">he IEEE Std. 802.22.1-2010 beacon </w:t>
      </w:r>
      <w:ins w:id="153" w:author="apurva.mody" w:date="2012-11-14T15:49:00Z">
        <w:r w:rsidR="000B7B1D">
          <w:rPr>
            <w:rFonts w:ascii="Verdana" w:hAnsi="Verdana"/>
            <w:color w:val="000000"/>
          </w:rPr>
          <w:t xml:space="preserve">may </w:t>
        </w:r>
      </w:ins>
      <w:r w:rsidR="000B0344">
        <w:rPr>
          <w:rFonts w:ascii="Verdana" w:hAnsi="Verdana"/>
          <w:color w:val="000000"/>
        </w:rPr>
        <w:t>require</w:t>
      </w:r>
      <w:del w:id="154" w:author="apurva.mody" w:date="2012-11-14T15:49:00Z">
        <w:r w:rsidR="000B0344" w:rsidDel="000B7B1D">
          <w:rPr>
            <w:rFonts w:ascii="Verdana" w:hAnsi="Verdana"/>
            <w:color w:val="000000"/>
          </w:rPr>
          <w:delText>s</w:delText>
        </w:r>
      </w:del>
      <w:r w:rsidR="000B0344">
        <w:rPr>
          <w:rFonts w:ascii="Verdana" w:hAnsi="Verdana"/>
          <w:color w:val="000000"/>
        </w:rPr>
        <w:t xml:space="preserve"> alternate technologies for the PHY and enhancements to the MAC in order to carry the information for spectrum sharing. It </w:t>
      </w:r>
      <w:ins w:id="155" w:author="apurva.mody" w:date="2012-11-14T15:52:00Z">
        <w:r>
          <w:rPr>
            <w:rFonts w:ascii="Verdana" w:hAnsi="Verdana"/>
            <w:color w:val="000000"/>
          </w:rPr>
          <w:t xml:space="preserve">may </w:t>
        </w:r>
      </w:ins>
      <w:r w:rsidR="000B0344">
        <w:rPr>
          <w:rFonts w:ascii="Verdana" w:hAnsi="Verdana"/>
          <w:color w:val="000000"/>
        </w:rPr>
        <w:t>also require</w:t>
      </w:r>
      <w:del w:id="156" w:author="apurva.mody" w:date="2012-11-14T15:52:00Z">
        <w:r w:rsidR="000B0344" w:rsidDel="006A6FCD">
          <w:rPr>
            <w:rFonts w:ascii="Verdana" w:hAnsi="Verdana"/>
            <w:color w:val="000000"/>
          </w:rPr>
          <w:delText>s</w:delText>
        </w:r>
      </w:del>
      <w:r w:rsidR="000B0344">
        <w:rPr>
          <w:rFonts w:ascii="Verdana" w:hAnsi="Verdana"/>
          <w:color w:val="000000"/>
        </w:rPr>
        <w:t xml:space="preserve"> </w:t>
      </w:r>
      <w:del w:id="157" w:author="apurva.mody" w:date="2012-11-14T15:52:00Z">
        <w:r w:rsidR="000B0344" w:rsidDel="006A6FCD">
          <w:rPr>
            <w:rFonts w:ascii="Verdana" w:hAnsi="Verdana"/>
            <w:color w:val="000000"/>
          </w:rPr>
          <w:delText xml:space="preserve">additional security attributes, as well as </w:delText>
        </w:r>
      </w:del>
      <w:del w:id="158" w:author="apurva.mody" w:date="2012-11-14T12:46:00Z">
        <w:r w:rsidR="000B0344" w:rsidDel="00476896">
          <w:rPr>
            <w:rFonts w:ascii="Verdana" w:hAnsi="Verdana"/>
            <w:color w:val="000000"/>
          </w:rPr>
          <w:delText>network self organization</w:delText>
        </w:r>
      </w:del>
      <w:ins w:id="159" w:author="apurva.mody" w:date="2012-11-14T12:46:00Z">
        <w:r w:rsidR="00476896">
          <w:rPr>
            <w:rFonts w:ascii="Verdana" w:hAnsi="Verdana"/>
            <w:color w:val="000000"/>
          </w:rPr>
          <w:t>relay,</w:t>
        </w:r>
      </w:ins>
      <w:r w:rsidR="000B0344">
        <w:rPr>
          <w:rFonts w:ascii="Verdana" w:hAnsi="Verdana"/>
          <w:color w:val="000000"/>
        </w:rPr>
        <w:t xml:space="preserve"> and spectrum management attributes to fulfil its duties. </w:t>
      </w:r>
    </w:p>
    <w:p w:rsidR="006A6FCD" w:rsidRDefault="000C0520" w:rsidP="006121A3">
      <w:pPr>
        <w:spacing w:after="240"/>
        <w:rPr>
          <w:ins w:id="160" w:author="apurva.mody" w:date="2012-11-14T15:53:00Z"/>
          <w:rFonts w:ascii="Verdana" w:hAnsi="Verdana"/>
          <w:color w:val="000000"/>
        </w:rPr>
      </w:pPr>
      <w:r>
        <w:rPr>
          <w:rFonts w:ascii="Verdana" w:hAnsi="Verdana"/>
          <w:color w:val="000000"/>
        </w:rPr>
        <w:t xml:space="preserve">This advanced beaconing technology may be used to protect other types of services such as the satellite </w:t>
      </w:r>
      <w:ins w:id="161" w:author="apurva.mody" w:date="2012-11-14T15:53:00Z">
        <w:r w:rsidR="006A6FCD">
          <w:rPr>
            <w:rFonts w:ascii="Verdana" w:hAnsi="Verdana"/>
            <w:color w:val="000000"/>
          </w:rPr>
          <w:t xml:space="preserve">to </w:t>
        </w:r>
      </w:ins>
      <w:r>
        <w:rPr>
          <w:rFonts w:ascii="Verdana" w:hAnsi="Verdana"/>
          <w:color w:val="000000"/>
        </w:rPr>
        <w:t xml:space="preserve">earth </w:t>
      </w:r>
      <w:ins w:id="162" w:author="apurva.mody" w:date="2012-11-14T15:53:00Z">
        <w:r w:rsidR="006A6FCD">
          <w:rPr>
            <w:rFonts w:ascii="Verdana" w:hAnsi="Verdana"/>
            <w:color w:val="000000"/>
          </w:rPr>
          <w:t xml:space="preserve">receiver </w:t>
        </w:r>
      </w:ins>
      <w:r>
        <w:rPr>
          <w:rFonts w:ascii="Verdana" w:hAnsi="Verdana"/>
          <w:color w:val="000000"/>
        </w:rPr>
        <w:t>stations</w:t>
      </w:r>
      <w:r w:rsidR="00BB5628">
        <w:rPr>
          <w:rFonts w:ascii="Verdana" w:hAnsi="Verdana"/>
          <w:color w:val="000000"/>
        </w:rPr>
        <w:t xml:space="preserve">, </w:t>
      </w:r>
      <w:del w:id="163" w:author="apurva.mody" w:date="2012-11-14T17:16:00Z">
        <w:r w:rsidR="00936644" w:rsidDel="0046259F">
          <w:rPr>
            <w:rFonts w:ascii="Verdana" w:hAnsi="Verdana"/>
            <w:color w:val="000000"/>
          </w:rPr>
          <w:delText xml:space="preserve">sensors, </w:delText>
        </w:r>
      </w:del>
      <w:del w:id="164" w:author="apurva.mody" w:date="2012-11-16T13:40:00Z">
        <w:r w:rsidR="00BB5628" w:rsidDel="00A85C70">
          <w:rPr>
            <w:rFonts w:ascii="Verdana" w:hAnsi="Verdana"/>
            <w:color w:val="000000"/>
          </w:rPr>
          <w:delText>search and rescue</w:delText>
        </w:r>
        <w:r w:rsidDel="00A85C70">
          <w:rPr>
            <w:rFonts w:ascii="Verdana" w:hAnsi="Verdana"/>
            <w:color w:val="000000"/>
          </w:rPr>
          <w:delText xml:space="preserve"> </w:delText>
        </w:r>
      </w:del>
      <w:ins w:id="165" w:author="apurva.mody" w:date="2012-11-16T13:40:00Z">
        <w:r w:rsidR="00A85C70">
          <w:rPr>
            <w:rFonts w:ascii="Verdana" w:hAnsi="Verdana"/>
            <w:color w:val="000000"/>
          </w:rPr>
          <w:t xml:space="preserve">emergency services </w:t>
        </w:r>
      </w:ins>
      <w:r>
        <w:rPr>
          <w:rFonts w:ascii="Verdana" w:hAnsi="Verdana"/>
          <w:color w:val="000000"/>
        </w:rPr>
        <w:t xml:space="preserve">etc. </w:t>
      </w:r>
    </w:p>
    <w:p w:rsidR="006121A3" w:rsidRDefault="00EC1366" w:rsidP="006121A3">
      <w:pPr>
        <w:spacing w:after="240"/>
        <w:rPr>
          <w:rFonts w:ascii="Verdana" w:hAnsi="Verdana"/>
          <w:color w:val="000000"/>
        </w:rPr>
      </w:pPr>
      <w:proofErr w:type="gramStart"/>
      <w:r>
        <w:rPr>
          <w:rFonts w:ascii="Verdana" w:hAnsi="Verdana"/>
          <w:color w:val="000000"/>
        </w:rPr>
        <w:t>Hence the need for this amendment.</w:t>
      </w:r>
      <w:proofErr w:type="gramEnd"/>
      <w:r w:rsidR="006121A3">
        <w:rPr>
          <w:rFonts w:ascii="Verdana" w:hAnsi="Verdana"/>
          <w:color w:val="000000"/>
        </w:rPr>
        <w:br/>
      </w:r>
      <w:r w:rsidR="006121A3">
        <w:rPr>
          <w:rFonts w:ascii="Verdana" w:hAnsi="Verdana"/>
          <w:color w:val="000000"/>
        </w:rPr>
        <w:br/>
      </w:r>
      <w:r w:rsidR="006121A3">
        <w:rPr>
          <w:rFonts w:ascii="Verdana" w:hAnsi="Verdana"/>
          <w:b/>
          <w:bCs/>
          <w:color w:val="000000"/>
        </w:rPr>
        <w:t xml:space="preserve">5.6 Stakeholders for the Standard: </w:t>
      </w:r>
      <w:r w:rsidR="006121A3">
        <w:rPr>
          <w:rFonts w:ascii="Verdana" w:hAnsi="Verdana"/>
          <w:color w:val="000000"/>
        </w:rPr>
        <w:t>Chip and equipment manufacturers, government organizations, Department of Defence personnel, broadcasters, utility companies, wireless internet and data service providers and other entities such as database service providers to which the standard may need to interface.</w:t>
      </w:r>
    </w:p>
    <w:p w:rsidR="006121A3" w:rsidRDefault="00360411" w:rsidP="006121A3">
      <w:pPr>
        <w:rPr>
          <w:rFonts w:ascii="Verdana" w:hAnsi="Verdana"/>
          <w:color w:val="000000"/>
        </w:rPr>
      </w:pPr>
      <w:r w:rsidRPr="00360411">
        <w:rPr>
          <w:rFonts w:ascii="Verdana" w:hAnsi="Verdana"/>
          <w:color w:val="000000"/>
        </w:rPr>
        <w:pict>
          <v:rect id="_x0000_i1031" style="width:0;height:.75pt" o:hralign="center" o:hrstd="t" o:hr="t" fillcolor="gray" stroked="f"/>
        </w:pict>
      </w:r>
    </w:p>
    <w:p w:rsidR="006121A3" w:rsidRDefault="006121A3" w:rsidP="006121A3">
      <w:pPr>
        <w:rPr>
          <w:rFonts w:ascii="Verdana" w:hAnsi="Verdana"/>
          <w:color w:val="000000"/>
        </w:rPr>
      </w:pPr>
      <w:r>
        <w:rPr>
          <w:rFonts w:ascii="Verdana" w:hAnsi="Verdana"/>
          <w:b/>
          <w:bCs/>
          <w:color w:val="000000"/>
        </w:rPr>
        <w:t>Intellectual Property</w:t>
      </w:r>
      <w:r>
        <w:rPr>
          <w:rFonts w:ascii="Verdana" w:hAnsi="Verdana"/>
          <w:color w:val="000000"/>
        </w:rPr>
        <w:br/>
      </w:r>
      <w:r>
        <w:rPr>
          <w:rFonts w:ascii="Verdana" w:hAnsi="Verdana"/>
          <w:b/>
          <w:bCs/>
          <w:color w:val="000000"/>
        </w:rPr>
        <w:t xml:space="preserve">6.1.a. Is the Sponsor aware of any copyright permissions needed for this project?: </w:t>
      </w:r>
      <w:r>
        <w:rPr>
          <w:rFonts w:ascii="Verdana" w:hAnsi="Verdana"/>
          <w:color w:val="000000"/>
        </w:rPr>
        <w:t>No</w:t>
      </w:r>
      <w:r>
        <w:rPr>
          <w:rFonts w:ascii="Verdana" w:hAnsi="Verdana"/>
          <w:color w:val="000000"/>
        </w:rPr>
        <w:br/>
      </w:r>
      <w:r>
        <w:rPr>
          <w:rFonts w:ascii="Verdana" w:hAnsi="Verdana"/>
          <w:b/>
          <w:bCs/>
          <w:color w:val="000000"/>
        </w:rPr>
        <w:t xml:space="preserve">6.1.b. Is the Sponsor aware of possible registration activity related to this project?: </w:t>
      </w:r>
      <w:r>
        <w:rPr>
          <w:rFonts w:ascii="Verdana" w:hAnsi="Verdana"/>
          <w:color w:val="000000"/>
        </w:rPr>
        <w:t>No</w:t>
      </w:r>
    </w:p>
    <w:p w:rsidR="006121A3" w:rsidRDefault="00360411" w:rsidP="006121A3">
      <w:pPr>
        <w:rPr>
          <w:rFonts w:ascii="Verdana" w:hAnsi="Verdana"/>
          <w:color w:val="000000"/>
        </w:rPr>
      </w:pPr>
      <w:r w:rsidRPr="00360411">
        <w:rPr>
          <w:rFonts w:ascii="Verdana" w:hAnsi="Verdana"/>
          <w:color w:val="000000"/>
        </w:rPr>
        <w:pict>
          <v:rect id="_x0000_i1032" style="width:0;height:.75pt" o:hralign="center" o:hrstd="t" o:hr="t" fillcolor="gray" stroked="f"/>
        </w:pict>
      </w:r>
    </w:p>
    <w:p w:rsidR="006121A3" w:rsidRDefault="006121A3" w:rsidP="006121A3">
      <w:pPr>
        <w:rPr>
          <w:rFonts w:ascii="Verdana" w:hAnsi="Verdana"/>
          <w:color w:val="000000"/>
        </w:rPr>
      </w:pPr>
      <w:r>
        <w:rPr>
          <w:rFonts w:ascii="Verdana" w:hAnsi="Verdana"/>
          <w:b/>
          <w:bCs/>
          <w:color w:val="000000"/>
        </w:rPr>
        <w:t xml:space="preserve">7.1 Are there other standards or projects with a similar scope?: </w:t>
      </w:r>
      <w:r>
        <w:rPr>
          <w:rFonts w:ascii="Verdana" w:hAnsi="Verdana"/>
          <w:color w:val="000000"/>
        </w:rPr>
        <w:t>No</w:t>
      </w:r>
      <w:r>
        <w:rPr>
          <w:rFonts w:ascii="Verdana" w:hAnsi="Verdana"/>
          <w:color w:val="000000"/>
        </w:rPr>
        <w:br/>
      </w:r>
      <w:r>
        <w:rPr>
          <w:rFonts w:ascii="Verdana" w:hAnsi="Verdana"/>
          <w:b/>
          <w:bCs/>
          <w:color w:val="000000"/>
        </w:rPr>
        <w:t>7.2 Joint Development</w:t>
      </w:r>
      <w:r>
        <w:rPr>
          <w:rFonts w:ascii="Verdana" w:hAnsi="Verdana"/>
          <w:color w:val="000000"/>
        </w:rPr>
        <w:br/>
        <w:t>   </w:t>
      </w:r>
      <w:r>
        <w:rPr>
          <w:rFonts w:ascii="Verdana" w:hAnsi="Verdana"/>
          <w:b/>
          <w:bCs/>
          <w:color w:val="000000"/>
        </w:rPr>
        <w:t xml:space="preserve">Is it the intent to develop this document jointly with another organization?: </w:t>
      </w:r>
      <w:r>
        <w:rPr>
          <w:rFonts w:ascii="Verdana" w:hAnsi="Verdana"/>
          <w:color w:val="000000"/>
        </w:rPr>
        <w:t>No</w:t>
      </w:r>
    </w:p>
    <w:p w:rsidR="006121A3" w:rsidRDefault="00360411" w:rsidP="006121A3">
      <w:pPr>
        <w:rPr>
          <w:rFonts w:ascii="Verdana" w:hAnsi="Verdana"/>
          <w:color w:val="000000"/>
        </w:rPr>
      </w:pPr>
      <w:r w:rsidRPr="00360411">
        <w:rPr>
          <w:rFonts w:ascii="Verdana" w:hAnsi="Verdana"/>
          <w:color w:val="000000"/>
        </w:rPr>
        <w:pict>
          <v:rect id="_x0000_i1033" style="width:0;height:.75pt" o:hralign="center" o:hrstd="t" o:hr="t" fillcolor="gray" stroked="f"/>
        </w:pict>
      </w:r>
    </w:p>
    <w:p w:rsidR="00283D81" w:rsidRDefault="006121A3" w:rsidP="006121A3">
      <w:pPr>
        <w:rPr>
          <w:ins w:id="166" w:author="apurva.mody" w:date="2012-11-14T12:57:00Z"/>
          <w:rFonts w:ascii="Verdana" w:hAnsi="Verdana"/>
          <w:b/>
          <w:bCs/>
          <w:color w:val="000000"/>
        </w:rPr>
      </w:pPr>
      <w:r>
        <w:rPr>
          <w:rFonts w:ascii="Verdana" w:hAnsi="Verdana"/>
          <w:b/>
          <w:bCs/>
          <w:color w:val="000000"/>
        </w:rPr>
        <w:t>8.1 Additional Explanatory Notes (Item Number and Explanation):</w:t>
      </w:r>
    </w:p>
    <w:p w:rsidR="006E7C30" w:rsidRDefault="006E7C30" w:rsidP="006121A3">
      <w:pPr>
        <w:rPr>
          <w:ins w:id="167" w:author="apurva.mody" w:date="2012-11-14T12:58:00Z"/>
          <w:rFonts w:ascii="Verdana" w:hAnsi="Verdana"/>
          <w:color w:val="000000"/>
        </w:rPr>
      </w:pPr>
      <w:ins w:id="168" w:author="apurva.mody" w:date="2012-11-14T12:57:00Z">
        <w:r w:rsidRPr="006E7C30">
          <w:rPr>
            <w:rFonts w:ascii="Verdana" w:hAnsi="Verdana"/>
            <w:color w:val="000000"/>
          </w:rPr>
          <w:t xml:space="preserve">The </w:t>
        </w:r>
      </w:ins>
      <w:ins w:id="169" w:author="apurva.mody" w:date="2012-11-14T12:58:00Z">
        <w:r>
          <w:rPr>
            <w:rFonts w:ascii="Verdana" w:hAnsi="Verdana"/>
            <w:color w:val="000000"/>
          </w:rPr>
          <w:t xml:space="preserve">United States President’ </w:t>
        </w:r>
        <w:proofErr w:type="spellStart"/>
        <w:r>
          <w:rPr>
            <w:rFonts w:ascii="Verdana" w:hAnsi="Verdana"/>
            <w:color w:val="000000"/>
          </w:rPr>
          <w:t>s</w:t>
        </w:r>
        <w:proofErr w:type="spellEnd"/>
        <w:r>
          <w:rPr>
            <w:rFonts w:ascii="Verdana" w:hAnsi="Verdana"/>
            <w:color w:val="000000"/>
          </w:rPr>
          <w:t xml:space="preserve"> Council of Advisors on Science and Technology (PCAST) report that promotes spectrum sharing between federal and commercial systems can be found at the following URL:</w:t>
        </w:r>
      </w:ins>
    </w:p>
    <w:p w:rsidR="005B3347" w:rsidRDefault="005B3347" w:rsidP="006121A3">
      <w:pPr>
        <w:rPr>
          <w:ins w:id="170" w:author="apurva.mody" w:date="2012-11-14T13:00:00Z"/>
          <w:rFonts w:ascii="Verdana" w:hAnsi="Verdana"/>
          <w:color w:val="000000"/>
        </w:rPr>
      </w:pPr>
    </w:p>
    <w:p w:rsidR="005B3347" w:rsidRDefault="00355239" w:rsidP="005B3347">
      <w:pPr>
        <w:rPr>
          <w:ins w:id="171" w:author="apurva.mody" w:date="2012-11-14T13:00:00Z"/>
          <w:rFonts w:ascii="Verdana" w:hAnsi="Verdana"/>
          <w:color w:val="000000"/>
          <w:lang w:val="en-US"/>
        </w:rPr>
      </w:pPr>
      <w:ins w:id="172" w:author="apurva.mody" w:date="2012-11-14T13:00:00Z">
        <w:r w:rsidRPr="005B3347">
          <w:rPr>
            <w:rFonts w:ascii="Verdana" w:hAnsi="Verdana"/>
            <w:color w:val="000000"/>
            <w:lang w:val="en-US"/>
          </w:rPr>
          <w:t xml:space="preserve">PCAST Report – Report to the President – Realizing Full Potential of the Govt. held Spectrum to Spur Economic Growth </w:t>
        </w:r>
      </w:ins>
    </w:p>
    <w:p w:rsidR="005B3347" w:rsidRDefault="005B3347" w:rsidP="005B3347">
      <w:pPr>
        <w:rPr>
          <w:ins w:id="173" w:author="apurva.mody" w:date="2012-11-14T13:00:00Z"/>
          <w:rFonts w:ascii="Verdana" w:hAnsi="Verdana"/>
          <w:color w:val="000000"/>
          <w:lang w:val="en-US"/>
        </w:rPr>
      </w:pPr>
    </w:p>
    <w:p w:rsidR="007B7001" w:rsidRPr="005B3347" w:rsidRDefault="00360411" w:rsidP="005B3347">
      <w:pPr>
        <w:rPr>
          <w:ins w:id="174" w:author="apurva.mody" w:date="2012-11-14T13:00:00Z"/>
          <w:rFonts w:ascii="Verdana" w:hAnsi="Verdana"/>
          <w:color w:val="000000"/>
          <w:lang w:val="en-US"/>
        </w:rPr>
      </w:pPr>
      <w:ins w:id="175" w:author="apurva.mody" w:date="2012-11-14T13:00:00Z">
        <w:r w:rsidRPr="00360411">
          <w:rPr>
            <w:rFonts w:ascii="Verdana" w:hAnsi="Verdana"/>
            <w:color w:val="000000"/>
            <w:lang w:val="en-US"/>
          </w:rPr>
          <w:fldChar w:fldCharType="begin"/>
        </w:r>
        <w:r w:rsidR="00355239" w:rsidRPr="005B3347">
          <w:rPr>
            <w:rFonts w:ascii="Verdana" w:hAnsi="Verdana"/>
            <w:color w:val="000000"/>
            <w:lang w:val="en-US"/>
          </w:rPr>
          <w:instrText xml:space="preserve"> HYPERLINK "http://www.whitehouse.gov/sites/default/files/microsites/ostp/pcast_spectrum_report_final_july_20_2012.pdf" </w:instrText>
        </w:r>
        <w:r w:rsidRPr="00360411">
          <w:rPr>
            <w:rFonts w:ascii="Verdana" w:hAnsi="Verdana"/>
            <w:color w:val="000000"/>
            <w:lang w:val="en-US"/>
          </w:rPr>
          <w:fldChar w:fldCharType="separate"/>
        </w:r>
        <w:r w:rsidR="00355239" w:rsidRPr="005B3347">
          <w:rPr>
            <w:rStyle w:val="Hyperlink"/>
            <w:rFonts w:ascii="Verdana" w:hAnsi="Verdana"/>
            <w:lang w:val="en-US"/>
          </w:rPr>
          <w:t>http://www.whitehouse.gov/sites/default/files/microsites/ostp/pcast_spectrum_report_final_july_20_2012.pdf</w:t>
        </w:r>
        <w:r w:rsidRPr="005B3347">
          <w:rPr>
            <w:rFonts w:ascii="Verdana" w:hAnsi="Verdana"/>
            <w:color w:val="000000"/>
          </w:rPr>
          <w:fldChar w:fldCharType="end"/>
        </w:r>
        <w:r w:rsidR="00355239" w:rsidRPr="005B3347">
          <w:rPr>
            <w:rFonts w:ascii="Verdana" w:hAnsi="Verdana"/>
            <w:color w:val="000000"/>
            <w:lang w:val="en-US"/>
          </w:rPr>
          <w:t xml:space="preserve"> </w:t>
        </w:r>
      </w:ins>
    </w:p>
    <w:p w:rsidR="006E7C30" w:rsidRPr="006E7C30" w:rsidRDefault="006E7C30" w:rsidP="006121A3">
      <w:pPr>
        <w:rPr>
          <w:rFonts w:ascii="Verdana" w:hAnsi="Verdana"/>
          <w:color w:val="000000"/>
        </w:rPr>
      </w:pPr>
    </w:p>
    <w:sectPr w:rsidR="006E7C30" w:rsidRPr="006E7C30" w:rsidSect="00D9448F">
      <w:headerReference w:type="default" r:id="rId13"/>
      <w:footerReference w:type="default" r:id="rId14"/>
      <w:pgSz w:w="12240" w:h="15840" w:code="1"/>
      <w:pgMar w:top="1080" w:right="1080" w:bottom="1080" w:left="108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960" w:rsidRDefault="00E57960">
      <w:r>
        <w:separator/>
      </w:r>
    </w:p>
  </w:endnote>
  <w:endnote w:type="continuationSeparator" w:id="0">
    <w:p w:rsidR="00E57960" w:rsidRDefault="00E579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MS ??">
    <w:altName w:val="MS Mincho"/>
    <w:panose1 w:val="00000000000000000000"/>
    <w:charset w:val="80"/>
    <w:family w:val="auto"/>
    <w:notTrueType/>
    <w:pitch w:val="variable"/>
    <w:sig w:usb0="00000001" w:usb1="08070000" w:usb2="00000010" w:usb3="00000000" w:csb0="00020000" w:csb1="00000000"/>
  </w:font>
  <w:font w:name="Consolas">
    <w:panose1 w:val="020B0609020204030204"/>
    <w:charset w:val="00"/>
    <w:family w:val="modern"/>
    <w:pitch w:val="fixed"/>
    <w:sig w:usb0="A00002EF" w:usb1="4000204B"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FF2" w:rsidRPr="00AD0E00" w:rsidRDefault="00360411">
    <w:pPr>
      <w:pStyle w:val="Footer"/>
      <w:tabs>
        <w:tab w:val="clear" w:pos="6480"/>
        <w:tab w:val="center" w:pos="4680"/>
        <w:tab w:val="right" w:pos="9360"/>
      </w:tabs>
      <w:rPr>
        <w:lang w:val="de-DE"/>
      </w:rPr>
    </w:pPr>
    <w:r>
      <w:fldChar w:fldCharType="begin"/>
    </w:r>
    <w:r w:rsidR="00283D81" w:rsidRPr="00AD0E00">
      <w:rPr>
        <w:lang w:val="de-DE"/>
      </w:rPr>
      <w:instrText xml:space="preserve"> SUBJECT  \* MERGEFORMAT </w:instrText>
    </w:r>
    <w:r>
      <w:fldChar w:fldCharType="separate"/>
    </w:r>
    <w:r w:rsidR="00C4110B">
      <w:rPr>
        <w:lang w:val="de-DE"/>
      </w:rPr>
      <w:t>Submission</w:t>
    </w:r>
    <w:r>
      <w:fldChar w:fldCharType="end"/>
    </w:r>
    <w:r w:rsidR="00283D81" w:rsidRPr="00AD0E00">
      <w:rPr>
        <w:lang w:val="de-DE"/>
      </w:rPr>
      <w:tab/>
      <w:t xml:space="preserve">page </w:t>
    </w:r>
    <w:r>
      <w:fldChar w:fldCharType="begin"/>
    </w:r>
    <w:r w:rsidR="00283D81" w:rsidRPr="00AD0E00">
      <w:rPr>
        <w:lang w:val="de-DE"/>
      </w:rPr>
      <w:instrText xml:space="preserve">page </w:instrText>
    </w:r>
    <w:r>
      <w:fldChar w:fldCharType="separate"/>
    </w:r>
    <w:r w:rsidR="001A022A">
      <w:rPr>
        <w:noProof/>
        <w:lang w:val="de-DE"/>
      </w:rPr>
      <w:t>1</w:t>
    </w:r>
    <w:r>
      <w:fldChar w:fldCharType="end"/>
    </w:r>
    <w:r w:rsidR="00283D81" w:rsidRPr="00AD0E00">
      <w:rPr>
        <w:lang w:val="de-DE"/>
      </w:rPr>
      <w:tab/>
    </w:r>
    <w:r w:rsidR="002A2FF2">
      <w:rPr>
        <w:lang w:val="de-DE"/>
      </w:rPr>
      <w:t>Apurva N. Mody, BAE Systems</w:t>
    </w:r>
  </w:p>
  <w:p w:rsidR="00283D81" w:rsidRPr="00AD0E00" w:rsidRDefault="00283D81">
    <w:pPr>
      <w:rPr>
        <w:lang w:val="de-D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960" w:rsidRDefault="00E57960">
      <w:r>
        <w:separator/>
      </w:r>
    </w:p>
  </w:footnote>
  <w:footnote w:type="continuationSeparator" w:id="0">
    <w:p w:rsidR="00E57960" w:rsidRDefault="00E579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D81" w:rsidRDefault="00486D3F">
    <w:pPr>
      <w:pStyle w:val="Header"/>
      <w:tabs>
        <w:tab w:val="clear" w:pos="6480"/>
        <w:tab w:val="center" w:pos="4680"/>
        <w:tab w:val="right" w:pos="9360"/>
      </w:tabs>
    </w:pPr>
    <w:r>
      <w:t>Sep</w:t>
    </w:r>
    <w:r w:rsidR="00E74269">
      <w:t>. 2012</w:t>
    </w:r>
    <w:r w:rsidR="00283D81">
      <w:tab/>
    </w:r>
    <w:r w:rsidR="00283D81">
      <w:tab/>
    </w:r>
    <w:fldSimple w:instr=" TITLE  \* MERGEFORMAT ">
      <w:r w:rsidR="00E74269">
        <w:t>doc.: IEEE 802.22-1/0083</w:t>
      </w:r>
      <w:r w:rsidR="00C4110B">
        <w:t>r</w:t>
      </w:r>
    </w:fldSimple>
    <w:r w:rsidR="00E74269">
      <w:t>0</w:t>
    </w:r>
    <w:ins w:id="176" w:author="apurva.mody" w:date="2012-11-16T13:34:00Z">
      <w:r w:rsidR="00A85C70">
        <w:t>6</w:t>
      </w:r>
    </w:ins>
    <w:del w:id="177" w:author="apurva.mody" w:date="2012-11-16T13:34:00Z">
      <w:r w:rsidR="00257DAB" w:rsidDel="00A85C70">
        <w:delText>5</w:delText>
      </w:r>
    </w:del>
    <w:r w:rsidR="00E74269">
      <w:t>-0001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387A"/>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08B53FBD"/>
    <w:multiLevelType w:val="hybridMultilevel"/>
    <w:tmpl w:val="C84814E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A5B6441"/>
    <w:multiLevelType w:val="hybridMultilevel"/>
    <w:tmpl w:val="16F2AE1E"/>
    <w:lvl w:ilvl="0" w:tplc="C914B6D2">
      <w:start w:val="1"/>
      <w:numFmt w:val="decimal"/>
      <w:lvlText w:val="%1)"/>
      <w:lvlJc w:val="left"/>
      <w:pPr>
        <w:ind w:left="1152" w:hanging="360"/>
      </w:pPr>
      <w:rPr>
        <w:rFonts w:cs="Times New Roman" w:hint="default"/>
      </w:rPr>
    </w:lvl>
    <w:lvl w:ilvl="1" w:tplc="04090019" w:tentative="1">
      <w:start w:val="1"/>
      <w:numFmt w:val="lowerLetter"/>
      <w:lvlText w:val="%2."/>
      <w:lvlJc w:val="left"/>
      <w:pPr>
        <w:ind w:left="1872" w:hanging="360"/>
      </w:pPr>
      <w:rPr>
        <w:rFonts w:cs="Times New Roman"/>
      </w:rPr>
    </w:lvl>
    <w:lvl w:ilvl="2" w:tplc="0409001B" w:tentative="1">
      <w:start w:val="1"/>
      <w:numFmt w:val="lowerRoman"/>
      <w:lvlText w:val="%3."/>
      <w:lvlJc w:val="right"/>
      <w:pPr>
        <w:ind w:left="2592" w:hanging="180"/>
      </w:pPr>
      <w:rPr>
        <w:rFonts w:cs="Times New Roman"/>
      </w:rPr>
    </w:lvl>
    <w:lvl w:ilvl="3" w:tplc="0409000F" w:tentative="1">
      <w:start w:val="1"/>
      <w:numFmt w:val="decimal"/>
      <w:lvlText w:val="%4."/>
      <w:lvlJc w:val="left"/>
      <w:pPr>
        <w:ind w:left="3312" w:hanging="360"/>
      </w:pPr>
      <w:rPr>
        <w:rFonts w:cs="Times New Roman"/>
      </w:rPr>
    </w:lvl>
    <w:lvl w:ilvl="4" w:tplc="04090019" w:tentative="1">
      <w:start w:val="1"/>
      <w:numFmt w:val="lowerLetter"/>
      <w:lvlText w:val="%5."/>
      <w:lvlJc w:val="left"/>
      <w:pPr>
        <w:ind w:left="4032" w:hanging="360"/>
      </w:pPr>
      <w:rPr>
        <w:rFonts w:cs="Times New Roman"/>
      </w:rPr>
    </w:lvl>
    <w:lvl w:ilvl="5" w:tplc="0409001B" w:tentative="1">
      <w:start w:val="1"/>
      <w:numFmt w:val="lowerRoman"/>
      <w:lvlText w:val="%6."/>
      <w:lvlJc w:val="right"/>
      <w:pPr>
        <w:ind w:left="4752" w:hanging="180"/>
      </w:pPr>
      <w:rPr>
        <w:rFonts w:cs="Times New Roman"/>
      </w:rPr>
    </w:lvl>
    <w:lvl w:ilvl="6" w:tplc="0409000F" w:tentative="1">
      <w:start w:val="1"/>
      <w:numFmt w:val="decimal"/>
      <w:lvlText w:val="%7."/>
      <w:lvlJc w:val="left"/>
      <w:pPr>
        <w:ind w:left="5472" w:hanging="360"/>
      </w:pPr>
      <w:rPr>
        <w:rFonts w:cs="Times New Roman"/>
      </w:rPr>
    </w:lvl>
    <w:lvl w:ilvl="7" w:tplc="04090019" w:tentative="1">
      <w:start w:val="1"/>
      <w:numFmt w:val="lowerLetter"/>
      <w:lvlText w:val="%8."/>
      <w:lvlJc w:val="left"/>
      <w:pPr>
        <w:ind w:left="6192" w:hanging="360"/>
      </w:pPr>
      <w:rPr>
        <w:rFonts w:cs="Times New Roman"/>
      </w:rPr>
    </w:lvl>
    <w:lvl w:ilvl="8" w:tplc="0409001B" w:tentative="1">
      <w:start w:val="1"/>
      <w:numFmt w:val="lowerRoman"/>
      <w:lvlText w:val="%9."/>
      <w:lvlJc w:val="right"/>
      <w:pPr>
        <w:ind w:left="6912" w:hanging="180"/>
      </w:pPr>
      <w:rPr>
        <w:rFonts w:cs="Times New Roman"/>
      </w:rPr>
    </w:lvl>
  </w:abstractNum>
  <w:abstractNum w:abstractNumId="3">
    <w:nsid w:val="50CF48CA"/>
    <w:multiLevelType w:val="hybridMultilevel"/>
    <w:tmpl w:val="6D862CBA"/>
    <w:lvl w:ilvl="0" w:tplc="580C5D26">
      <w:start w:val="1"/>
      <w:numFmt w:val="bullet"/>
      <w:lvlText w:val="•"/>
      <w:lvlJc w:val="left"/>
      <w:pPr>
        <w:tabs>
          <w:tab w:val="num" w:pos="720"/>
        </w:tabs>
        <w:ind w:left="720" w:hanging="360"/>
      </w:pPr>
      <w:rPr>
        <w:rFonts w:ascii="Arial" w:hAnsi="Arial" w:hint="default"/>
      </w:rPr>
    </w:lvl>
    <w:lvl w:ilvl="1" w:tplc="E1005D34" w:tentative="1">
      <w:start w:val="1"/>
      <w:numFmt w:val="bullet"/>
      <w:lvlText w:val="•"/>
      <w:lvlJc w:val="left"/>
      <w:pPr>
        <w:tabs>
          <w:tab w:val="num" w:pos="1440"/>
        </w:tabs>
        <w:ind w:left="1440" w:hanging="360"/>
      </w:pPr>
      <w:rPr>
        <w:rFonts w:ascii="Arial" w:hAnsi="Arial" w:hint="default"/>
      </w:rPr>
    </w:lvl>
    <w:lvl w:ilvl="2" w:tplc="03705EE8" w:tentative="1">
      <w:start w:val="1"/>
      <w:numFmt w:val="bullet"/>
      <w:lvlText w:val="•"/>
      <w:lvlJc w:val="left"/>
      <w:pPr>
        <w:tabs>
          <w:tab w:val="num" w:pos="2160"/>
        </w:tabs>
        <w:ind w:left="2160" w:hanging="360"/>
      </w:pPr>
      <w:rPr>
        <w:rFonts w:ascii="Arial" w:hAnsi="Arial" w:hint="default"/>
      </w:rPr>
    </w:lvl>
    <w:lvl w:ilvl="3" w:tplc="7E50488A" w:tentative="1">
      <w:start w:val="1"/>
      <w:numFmt w:val="bullet"/>
      <w:lvlText w:val="•"/>
      <w:lvlJc w:val="left"/>
      <w:pPr>
        <w:tabs>
          <w:tab w:val="num" w:pos="2880"/>
        </w:tabs>
        <w:ind w:left="2880" w:hanging="360"/>
      </w:pPr>
      <w:rPr>
        <w:rFonts w:ascii="Arial" w:hAnsi="Arial" w:hint="default"/>
      </w:rPr>
    </w:lvl>
    <w:lvl w:ilvl="4" w:tplc="348A1C24" w:tentative="1">
      <w:start w:val="1"/>
      <w:numFmt w:val="bullet"/>
      <w:lvlText w:val="•"/>
      <w:lvlJc w:val="left"/>
      <w:pPr>
        <w:tabs>
          <w:tab w:val="num" w:pos="3600"/>
        </w:tabs>
        <w:ind w:left="3600" w:hanging="360"/>
      </w:pPr>
      <w:rPr>
        <w:rFonts w:ascii="Arial" w:hAnsi="Arial" w:hint="default"/>
      </w:rPr>
    </w:lvl>
    <w:lvl w:ilvl="5" w:tplc="E8F8EE3C" w:tentative="1">
      <w:start w:val="1"/>
      <w:numFmt w:val="bullet"/>
      <w:lvlText w:val="•"/>
      <w:lvlJc w:val="left"/>
      <w:pPr>
        <w:tabs>
          <w:tab w:val="num" w:pos="4320"/>
        </w:tabs>
        <w:ind w:left="4320" w:hanging="360"/>
      </w:pPr>
      <w:rPr>
        <w:rFonts w:ascii="Arial" w:hAnsi="Arial" w:hint="default"/>
      </w:rPr>
    </w:lvl>
    <w:lvl w:ilvl="6" w:tplc="F544D0E0" w:tentative="1">
      <w:start w:val="1"/>
      <w:numFmt w:val="bullet"/>
      <w:lvlText w:val="•"/>
      <w:lvlJc w:val="left"/>
      <w:pPr>
        <w:tabs>
          <w:tab w:val="num" w:pos="5040"/>
        </w:tabs>
        <w:ind w:left="5040" w:hanging="360"/>
      </w:pPr>
      <w:rPr>
        <w:rFonts w:ascii="Arial" w:hAnsi="Arial" w:hint="default"/>
      </w:rPr>
    </w:lvl>
    <w:lvl w:ilvl="7" w:tplc="A9C43B96" w:tentative="1">
      <w:start w:val="1"/>
      <w:numFmt w:val="bullet"/>
      <w:lvlText w:val="•"/>
      <w:lvlJc w:val="left"/>
      <w:pPr>
        <w:tabs>
          <w:tab w:val="num" w:pos="5760"/>
        </w:tabs>
        <w:ind w:left="5760" w:hanging="360"/>
      </w:pPr>
      <w:rPr>
        <w:rFonts w:ascii="Arial" w:hAnsi="Arial" w:hint="default"/>
      </w:rPr>
    </w:lvl>
    <w:lvl w:ilvl="8" w:tplc="580664F2" w:tentative="1">
      <w:start w:val="1"/>
      <w:numFmt w:val="bullet"/>
      <w:lvlText w:val="•"/>
      <w:lvlJc w:val="left"/>
      <w:pPr>
        <w:tabs>
          <w:tab w:val="num" w:pos="6480"/>
        </w:tabs>
        <w:ind w:left="6480" w:hanging="360"/>
      </w:pPr>
      <w:rPr>
        <w:rFonts w:ascii="Arial" w:hAnsi="Arial" w:hint="default"/>
      </w:rPr>
    </w:lvl>
  </w:abstractNum>
  <w:abstractNum w:abstractNumId="4">
    <w:nsid w:val="6C60684B"/>
    <w:multiLevelType w:val="hybridMultilevel"/>
    <w:tmpl w:val="058C3078"/>
    <w:lvl w:ilvl="0" w:tplc="4A6C5FBC">
      <w:start w:val="1"/>
      <w:numFmt w:val="decimal"/>
      <w:lvlText w:val="%1)"/>
      <w:lvlJc w:val="left"/>
      <w:pPr>
        <w:ind w:left="1152" w:hanging="360"/>
      </w:pPr>
      <w:rPr>
        <w:rFonts w:cs="Times New Roman" w:hint="default"/>
      </w:rPr>
    </w:lvl>
    <w:lvl w:ilvl="1" w:tplc="04090019" w:tentative="1">
      <w:start w:val="1"/>
      <w:numFmt w:val="lowerLetter"/>
      <w:lvlText w:val="%2."/>
      <w:lvlJc w:val="left"/>
      <w:pPr>
        <w:ind w:left="1872" w:hanging="360"/>
      </w:pPr>
      <w:rPr>
        <w:rFonts w:cs="Times New Roman"/>
      </w:rPr>
    </w:lvl>
    <w:lvl w:ilvl="2" w:tplc="0409001B" w:tentative="1">
      <w:start w:val="1"/>
      <w:numFmt w:val="lowerRoman"/>
      <w:lvlText w:val="%3."/>
      <w:lvlJc w:val="right"/>
      <w:pPr>
        <w:ind w:left="2592" w:hanging="180"/>
      </w:pPr>
      <w:rPr>
        <w:rFonts w:cs="Times New Roman"/>
      </w:rPr>
    </w:lvl>
    <w:lvl w:ilvl="3" w:tplc="0409000F" w:tentative="1">
      <w:start w:val="1"/>
      <w:numFmt w:val="decimal"/>
      <w:lvlText w:val="%4."/>
      <w:lvlJc w:val="left"/>
      <w:pPr>
        <w:ind w:left="3312" w:hanging="360"/>
      </w:pPr>
      <w:rPr>
        <w:rFonts w:cs="Times New Roman"/>
      </w:rPr>
    </w:lvl>
    <w:lvl w:ilvl="4" w:tplc="04090019" w:tentative="1">
      <w:start w:val="1"/>
      <w:numFmt w:val="lowerLetter"/>
      <w:lvlText w:val="%5."/>
      <w:lvlJc w:val="left"/>
      <w:pPr>
        <w:ind w:left="4032" w:hanging="360"/>
      </w:pPr>
      <w:rPr>
        <w:rFonts w:cs="Times New Roman"/>
      </w:rPr>
    </w:lvl>
    <w:lvl w:ilvl="5" w:tplc="0409001B" w:tentative="1">
      <w:start w:val="1"/>
      <w:numFmt w:val="lowerRoman"/>
      <w:lvlText w:val="%6."/>
      <w:lvlJc w:val="right"/>
      <w:pPr>
        <w:ind w:left="4752" w:hanging="180"/>
      </w:pPr>
      <w:rPr>
        <w:rFonts w:cs="Times New Roman"/>
      </w:rPr>
    </w:lvl>
    <w:lvl w:ilvl="6" w:tplc="0409000F" w:tentative="1">
      <w:start w:val="1"/>
      <w:numFmt w:val="decimal"/>
      <w:lvlText w:val="%7."/>
      <w:lvlJc w:val="left"/>
      <w:pPr>
        <w:ind w:left="5472" w:hanging="360"/>
      </w:pPr>
      <w:rPr>
        <w:rFonts w:cs="Times New Roman"/>
      </w:rPr>
    </w:lvl>
    <w:lvl w:ilvl="7" w:tplc="04090019" w:tentative="1">
      <w:start w:val="1"/>
      <w:numFmt w:val="lowerLetter"/>
      <w:lvlText w:val="%8."/>
      <w:lvlJc w:val="left"/>
      <w:pPr>
        <w:ind w:left="6192" w:hanging="360"/>
      </w:pPr>
      <w:rPr>
        <w:rFonts w:cs="Times New Roman"/>
      </w:rPr>
    </w:lvl>
    <w:lvl w:ilvl="8" w:tplc="0409001B" w:tentative="1">
      <w:start w:val="1"/>
      <w:numFmt w:val="lowerRoman"/>
      <w:lvlText w:val="%9."/>
      <w:lvlJc w:val="right"/>
      <w:pPr>
        <w:ind w:left="6912" w:hanging="180"/>
      </w:pPr>
      <w:rPr>
        <w:rFonts w:cs="Times New Roman"/>
      </w:rPr>
    </w:lvl>
  </w:abstractNum>
  <w:abstractNum w:abstractNumId="5">
    <w:nsid w:val="6F4332F4"/>
    <w:multiLevelType w:val="hybridMultilevel"/>
    <w:tmpl w:val="0E94976A"/>
    <w:lvl w:ilvl="0" w:tplc="0409000F">
      <w:start w:val="1"/>
      <w:numFmt w:val="decimal"/>
      <w:lvlText w:val="%1."/>
      <w:lvlJc w:val="left"/>
      <w:pPr>
        <w:tabs>
          <w:tab w:val="num" w:pos="420"/>
        </w:tabs>
        <w:ind w:left="420" w:hanging="420"/>
      </w:pPr>
      <w:rPr>
        <w:rFonts w:cs="Times New Roman"/>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77EC7AFF"/>
    <w:multiLevelType w:val="hybridMultilevel"/>
    <w:tmpl w:val="386C136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5"/>
  </w:num>
  <w:num w:numId="2">
    <w:abstractNumId w:val="0"/>
  </w:num>
  <w:num w:numId="3">
    <w:abstractNumId w:val="2"/>
  </w:num>
  <w:num w:numId="4">
    <w:abstractNumId w:val="4"/>
  </w:num>
  <w:num w:numId="5">
    <w:abstractNumId w:val="6"/>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intFractionalCharacterWidth/>
  <w:mirrorMargins/>
  <w:proofState w:spelling="clean" w:grammar="clean"/>
  <w:attachedTemplate r:id="rId1"/>
  <w:stylePaneFormatFilter w:val="3F01"/>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3314"/>
  </w:hdrShapeDefaults>
  <w:footnotePr>
    <w:footnote w:id="-1"/>
    <w:footnote w:id="0"/>
  </w:footnotePr>
  <w:endnotePr>
    <w:endnote w:id="-1"/>
    <w:endnote w:id="0"/>
  </w:endnotePr>
  <w:compat>
    <w:useFELayout/>
  </w:compat>
  <w:rsids>
    <w:rsidRoot w:val="00A6607C"/>
    <w:rsid w:val="00007713"/>
    <w:rsid w:val="00014919"/>
    <w:rsid w:val="00015DF4"/>
    <w:rsid w:val="00033396"/>
    <w:rsid w:val="00043036"/>
    <w:rsid w:val="0004639B"/>
    <w:rsid w:val="000518E7"/>
    <w:rsid w:val="00055E7D"/>
    <w:rsid w:val="00057296"/>
    <w:rsid w:val="000710EE"/>
    <w:rsid w:val="00093881"/>
    <w:rsid w:val="00094EAC"/>
    <w:rsid w:val="00096AD4"/>
    <w:rsid w:val="000A4805"/>
    <w:rsid w:val="000A6572"/>
    <w:rsid w:val="000B0344"/>
    <w:rsid w:val="000B3F6E"/>
    <w:rsid w:val="000B5CE1"/>
    <w:rsid w:val="000B68D5"/>
    <w:rsid w:val="000B7B1D"/>
    <w:rsid w:val="000C0520"/>
    <w:rsid w:val="000C7B5E"/>
    <w:rsid w:val="000D1B47"/>
    <w:rsid w:val="000D421E"/>
    <w:rsid w:val="000E6638"/>
    <w:rsid w:val="000F1135"/>
    <w:rsid w:val="000F39C3"/>
    <w:rsid w:val="001079D8"/>
    <w:rsid w:val="00136BD6"/>
    <w:rsid w:val="00137476"/>
    <w:rsid w:val="00145D55"/>
    <w:rsid w:val="0015022A"/>
    <w:rsid w:val="00153F65"/>
    <w:rsid w:val="00163608"/>
    <w:rsid w:val="00166290"/>
    <w:rsid w:val="00174387"/>
    <w:rsid w:val="001777B9"/>
    <w:rsid w:val="00182963"/>
    <w:rsid w:val="001830C1"/>
    <w:rsid w:val="00185B78"/>
    <w:rsid w:val="00196106"/>
    <w:rsid w:val="001966F9"/>
    <w:rsid w:val="001A022A"/>
    <w:rsid w:val="001A2557"/>
    <w:rsid w:val="001A47BC"/>
    <w:rsid w:val="001B0E3D"/>
    <w:rsid w:val="001C71C4"/>
    <w:rsid w:val="001C7DC7"/>
    <w:rsid w:val="001D0EA6"/>
    <w:rsid w:val="001D2EA5"/>
    <w:rsid w:val="001D5782"/>
    <w:rsid w:val="001E1D30"/>
    <w:rsid w:val="001E2128"/>
    <w:rsid w:val="001E21C4"/>
    <w:rsid w:val="001E33D6"/>
    <w:rsid w:val="001E357B"/>
    <w:rsid w:val="001F10B8"/>
    <w:rsid w:val="001F55B2"/>
    <w:rsid w:val="0020362A"/>
    <w:rsid w:val="0021147F"/>
    <w:rsid w:val="00215AD9"/>
    <w:rsid w:val="0023306D"/>
    <w:rsid w:val="002356FF"/>
    <w:rsid w:val="002370F8"/>
    <w:rsid w:val="00237468"/>
    <w:rsid w:val="00242413"/>
    <w:rsid w:val="002434CF"/>
    <w:rsid w:val="0024793D"/>
    <w:rsid w:val="002500D7"/>
    <w:rsid w:val="00250FBD"/>
    <w:rsid w:val="002530C0"/>
    <w:rsid w:val="00257DAB"/>
    <w:rsid w:val="0026226D"/>
    <w:rsid w:val="0026565B"/>
    <w:rsid w:val="00272172"/>
    <w:rsid w:val="00274C02"/>
    <w:rsid w:val="0027605B"/>
    <w:rsid w:val="0028012B"/>
    <w:rsid w:val="00283392"/>
    <w:rsid w:val="00283D81"/>
    <w:rsid w:val="002A217E"/>
    <w:rsid w:val="002A2FF2"/>
    <w:rsid w:val="002A3750"/>
    <w:rsid w:val="002B378A"/>
    <w:rsid w:val="002C06E4"/>
    <w:rsid w:val="002D38C1"/>
    <w:rsid w:val="002D790E"/>
    <w:rsid w:val="002E01D1"/>
    <w:rsid w:val="002F3DC4"/>
    <w:rsid w:val="002F5922"/>
    <w:rsid w:val="002F5C2B"/>
    <w:rsid w:val="002F5CB0"/>
    <w:rsid w:val="00306EBB"/>
    <w:rsid w:val="0031243D"/>
    <w:rsid w:val="003129DE"/>
    <w:rsid w:val="00316CDA"/>
    <w:rsid w:val="003246AE"/>
    <w:rsid w:val="00327893"/>
    <w:rsid w:val="0033201B"/>
    <w:rsid w:val="003414E6"/>
    <w:rsid w:val="00345DB1"/>
    <w:rsid w:val="00355239"/>
    <w:rsid w:val="00360411"/>
    <w:rsid w:val="00370725"/>
    <w:rsid w:val="0037268C"/>
    <w:rsid w:val="00372820"/>
    <w:rsid w:val="00374393"/>
    <w:rsid w:val="00385AA2"/>
    <w:rsid w:val="00385F03"/>
    <w:rsid w:val="00387087"/>
    <w:rsid w:val="0039628E"/>
    <w:rsid w:val="003A050C"/>
    <w:rsid w:val="003A2F5A"/>
    <w:rsid w:val="003A55D2"/>
    <w:rsid w:val="003B7D14"/>
    <w:rsid w:val="003C3466"/>
    <w:rsid w:val="003D3D3A"/>
    <w:rsid w:val="003D3F26"/>
    <w:rsid w:val="003D6629"/>
    <w:rsid w:val="003D668C"/>
    <w:rsid w:val="003E0587"/>
    <w:rsid w:val="003E423E"/>
    <w:rsid w:val="004008DD"/>
    <w:rsid w:val="00406C8E"/>
    <w:rsid w:val="004111C0"/>
    <w:rsid w:val="004249D9"/>
    <w:rsid w:val="00424F2C"/>
    <w:rsid w:val="004459E8"/>
    <w:rsid w:val="0046259F"/>
    <w:rsid w:val="004755BC"/>
    <w:rsid w:val="00476896"/>
    <w:rsid w:val="004768D4"/>
    <w:rsid w:val="00483E02"/>
    <w:rsid w:val="00485822"/>
    <w:rsid w:val="0048598E"/>
    <w:rsid w:val="00486D3F"/>
    <w:rsid w:val="00495043"/>
    <w:rsid w:val="004A3BE9"/>
    <w:rsid w:val="004C0704"/>
    <w:rsid w:val="004D08AB"/>
    <w:rsid w:val="004D1E56"/>
    <w:rsid w:val="004D7A60"/>
    <w:rsid w:val="004E02A8"/>
    <w:rsid w:val="004E273D"/>
    <w:rsid w:val="004F2B9C"/>
    <w:rsid w:val="004F35DA"/>
    <w:rsid w:val="00502218"/>
    <w:rsid w:val="00510CF2"/>
    <w:rsid w:val="0051604B"/>
    <w:rsid w:val="005171A9"/>
    <w:rsid w:val="0051740B"/>
    <w:rsid w:val="00523964"/>
    <w:rsid w:val="005407B4"/>
    <w:rsid w:val="00542653"/>
    <w:rsid w:val="00546945"/>
    <w:rsid w:val="005640E1"/>
    <w:rsid w:val="00583B01"/>
    <w:rsid w:val="00583E0D"/>
    <w:rsid w:val="00591FBC"/>
    <w:rsid w:val="00596D4C"/>
    <w:rsid w:val="005A4979"/>
    <w:rsid w:val="005B0E67"/>
    <w:rsid w:val="005B3347"/>
    <w:rsid w:val="005B42B2"/>
    <w:rsid w:val="005C2635"/>
    <w:rsid w:val="005C3A52"/>
    <w:rsid w:val="005C4D69"/>
    <w:rsid w:val="005C5CF6"/>
    <w:rsid w:val="005F6E21"/>
    <w:rsid w:val="006015AB"/>
    <w:rsid w:val="0060316C"/>
    <w:rsid w:val="0060485E"/>
    <w:rsid w:val="00606678"/>
    <w:rsid w:val="00612163"/>
    <w:rsid w:val="006121A3"/>
    <w:rsid w:val="0062119D"/>
    <w:rsid w:val="00622FD5"/>
    <w:rsid w:val="006338E7"/>
    <w:rsid w:val="00642B1F"/>
    <w:rsid w:val="006462CA"/>
    <w:rsid w:val="00650DD6"/>
    <w:rsid w:val="00662405"/>
    <w:rsid w:val="00664083"/>
    <w:rsid w:val="00676DED"/>
    <w:rsid w:val="00687597"/>
    <w:rsid w:val="006A51DD"/>
    <w:rsid w:val="006A6FCD"/>
    <w:rsid w:val="006B4C70"/>
    <w:rsid w:val="006B5434"/>
    <w:rsid w:val="006C5FFE"/>
    <w:rsid w:val="006C7574"/>
    <w:rsid w:val="006D125B"/>
    <w:rsid w:val="006D1740"/>
    <w:rsid w:val="006D48D5"/>
    <w:rsid w:val="006E3A19"/>
    <w:rsid w:val="006E7C30"/>
    <w:rsid w:val="007019C2"/>
    <w:rsid w:val="00710136"/>
    <w:rsid w:val="00720B67"/>
    <w:rsid w:val="0073207F"/>
    <w:rsid w:val="0074072A"/>
    <w:rsid w:val="007436EE"/>
    <w:rsid w:val="00751017"/>
    <w:rsid w:val="00752D85"/>
    <w:rsid w:val="00755B7A"/>
    <w:rsid w:val="00762443"/>
    <w:rsid w:val="0076391B"/>
    <w:rsid w:val="00770DBF"/>
    <w:rsid w:val="0077384B"/>
    <w:rsid w:val="0077521B"/>
    <w:rsid w:val="0078050C"/>
    <w:rsid w:val="00797305"/>
    <w:rsid w:val="007A1155"/>
    <w:rsid w:val="007B7001"/>
    <w:rsid w:val="007C04FD"/>
    <w:rsid w:val="007C21DB"/>
    <w:rsid w:val="007C38CC"/>
    <w:rsid w:val="007C75C4"/>
    <w:rsid w:val="007D2624"/>
    <w:rsid w:val="00800F94"/>
    <w:rsid w:val="0080101E"/>
    <w:rsid w:val="00812AFB"/>
    <w:rsid w:val="00815DEA"/>
    <w:rsid w:val="008204B6"/>
    <w:rsid w:val="00820E3E"/>
    <w:rsid w:val="00824754"/>
    <w:rsid w:val="00834E90"/>
    <w:rsid w:val="00854549"/>
    <w:rsid w:val="00871B0D"/>
    <w:rsid w:val="00875651"/>
    <w:rsid w:val="00886AA0"/>
    <w:rsid w:val="00895FFA"/>
    <w:rsid w:val="008A0338"/>
    <w:rsid w:val="008A10B1"/>
    <w:rsid w:val="008A516E"/>
    <w:rsid w:val="008B010A"/>
    <w:rsid w:val="008B232A"/>
    <w:rsid w:val="008B6E9B"/>
    <w:rsid w:val="008D0C6C"/>
    <w:rsid w:val="008D4E2E"/>
    <w:rsid w:val="008F4D49"/>
    <w:rsid w:val="008F7C57"/>
    <w:rsid w:val="00900440"/>
    <w:rsid w:val="00900B54"/>
    <w:rsid w:val="0090162F"/>
    <w:rsid w:val="00902216"/>
    <w:rsid w:val="00907AD8"/>
    <w:rsid w:val="00917FA5"/>
    <w:rsid w:val="00921004"/>
    <w:rsid w:val="00923C4A"/>
    <w:rsid w:val="0093099F"/>
    <w:rsid w:val="0093626D"/>
    <w:rsid w:val="00936644"/>
    <w:rsid w:val="00961085"/>
    <w:rsid w:val="00970208"/>
    <w:rsid w:val="009703F6"/>
    <w:rsid w:val="00973260"/>
    <w:rsid w:val="00995967"/>
    <w:rsid w:val="009969BF"/>
    <w:rsid w:val="009A4AB0"/>
    <w:rsid w:val="009A4FB9"/>
    <w:rsid w:val="009B7E0D"/>
    <w:rsid w:val="009C46BF"/>
    <w:rsid w:val="009D75F6"/>
    <w:rsid w:val="009E7B9B"/>
    <w:rsid w:val="009F0934"/>
    <w:rsid w:val="009F7146"/>
    <w:rsid w:val="00A00A4D"/>
    <w:rsid w:val="00A05A08"/>
    <w:rsid w:val="00A06DA6"/>
    <w:rsid w:val="00A15C63"/>
    <w:rsid w:val="00A2468B"/>
    <w:rsid w:val="00A33794"/>
    <w:rsid w:val="00A4536F"/>
    <w:rsid w:val="00A6607C"/>
    <w:rsid w:val="00A67733"/>
    <w:rsid w:val="00A70AB8"/>
    <w:rsid w:val="00A84864"/>
    <w:rsid w:val="00A85C70"/>
    <w:rsid w:val="00A978A8"/>
    <w:rsid w:val="00AA7AFB"/>
    <w:rsid w:val="00AB2210"/>
    <w:rsid w:val="00AB32D5"/>
    <w:rsid w:val="00AC16E5"/>
    <w:rsid w:val="00AC76F4"/>
    <w:rsid w:val="00AD0E00"/>
    <w:rsid w:val="00AD5822"/>
    <w:rsid w:val="00AF51BF"/>
    <w:rsid w:val="00B001FB"/>
    <w:rsid w:val="00B005CB"/>
    <w:rsid w:val="00B049B6"/>
    <w:rsid w:val="00B10021"/>
    <w:rsid w:val="00B114CA"/>
    <w:rsid w:val="00B27E12"/>
    <w:rsid w:val="00B330A6"/>
    <w:rsid w:val="00B35352"/>
    <w:rsid w:val="00B35C87"/>
    <w:rsid w:val="00B41ACC"/>
    <w:rsid w:val="00B42DFC"/>
    <w:rsid w:val="00B7569F"/>
    <w:rsid w:val="00B77DA2"/>
    <w:rsid w:val="00B907F0"/>
    <w:rsid w:val="00B913EF"/>
    <w:rsid w:val="00B96BF2"/>
    <w:rsid w:val="00BA1E35"/>
    <w:rsid w:val="00BA1FAA"/>
    <w:rsid w:val="00BA41A2"/>
    <w:rsid w:val="00BB5628"/>
    <w:rsid w:val="00BC062F"/>
    <w:rsid w:val="00BC2ADE"/>
    <w:rsid w:val="00BC2FD4"/>
    <w:rsid w:val="00BC3296"/>
    <w:rsid w:val="00BC36E8"/>
    <w:rsid w:val="00BC6F66"/>
    <w:rsid w:val="00BE3541"/>
    <w:rsid w:val="00BE401B"/>
    <w:rsid w:val="00C021B5"/>
    <w:rsid w:val="00C12D26"/>
    <w:rsid w:val="00C201DB"/>
    <w:rsid w:val="00C26B6E"/>
    <w:rsid w:val="00C4110B"/>
    <w:rsid w:val="00C422F5"/>
    <w:rsid w:val="00C57D8E"/>
    <w:rsid w:val="00C60FF0"/>
    <w:rsid w:val="00C624AA"/>
    <w:rsid w:val="00C7058D"/>
    <w:rsid w:val="00C72478"/>
    <w:rsid w:val="00C73410"/>
    <w:rsid w:val="00C7466C"/>
    <w:rsid w:val="00C776D3"/>
    <w:rsid w:val="00C822B8"/>
    <w:rsid w:val="00C82AA3"/>
    <w:rsid w:val="00C93B9F"/>
    <w:rsid w:val="00CB0058"/>
    <w:rsid w:val="00CB0D9A"/>
    <w:rsid w:val="00CC3584"/>
    <w:rsid w:val="00CC7E69"/>
    <w:rsid w:val="00CD0E4C"/>
    <w:rsid w:val="00CD79C5"/>
    <w:rsid w:val="00CE7DDB"/>
    <w:rsid w:val="00CF5B6D"/>
    <w:rsid w:val="00CF7823"/>
    <w:rsid w:val="00D304F3"/>
    <w:rsid w:val="00D3457D"/>
    <w:rsid w:val="00D40585"/>
    <w:rsid w:val="00D405FA"/>
    <w:rsid w:val="00D40F36"/>
    <w:rsid w:val="00D4157B"/>
    <w:rsid w:val="00D52489"/>
    <w:rsid w:val="00D7447C"/>
    <w:rsid w:val="00D76305"/>
    <w:rsid w:val="00D76AB2"/>
    <w:rsid w:val="00D9087D"/>
    <w:rsid w:val="00D925E7"/>
    <w:rsid w:val="00D9448F"/>
    <w:rsid w:val="00D948BF"/>
    <w:rsid w:val="00DB0CB5"/>
    <w:rsid w:val="00DB46C3"/>
    <w:rsid w:val="00DB6382"/>
    <w:rsid w:val="00DC26B1"/>
    <w:rsid w:val="00DC63B1"/>
    <w:rsid w:val="00DD0021"/>
    <w:rsid w:val="00DF2B09"/>
    <w:rsid w:val="00E00E25"/>
    <w:rsid w:val="00E073B3"/>
    <w:rsid w:val="00E12522"/>
    <w:rsid w:val="00E170F4"/>
    <w:rsid w:val="00E22249"/>
    <w:rsid w:val="00E23782"/>
    <w:rsid w:val="00E3003D"/>
    <w:rsid w:val="00E416D1"/>
    <w:rsid w:val="00E45CC6"/>
    <w:rsid w:val="00E4603F"/>
    <w:rsid w:val="00E47618"/>
    <w:rsid w:val="00E57960"/>
    <w:rsid w:val="00E64C23"/>
    <w:rsid w:val="00E6582C"/>
    <w:rsid w:val="00E70CA9"/>
    <w:rsid w:val="00E719F0"/>
    <w:rsid w:val="00E74269"/>
    <w:rsid w:val="00E8134D"/>
    <w:rsid w:val="00E840D1"/>
    <w:rsid w:val="00E86EE5"/>
    <w:rsid w:val="00E91CAF"/>
    <w:rsid w:val="00E95EC1"/>
    <w:rsid w:val="00E97200"/>
    <w:rsid w:val="00EA6332"/>
    <w:rsid w:val="00EB272E"/>
    <w:rsid w:val="00EC1366"/>
    <w:rsid w:val="00ED2BC1"/>
    <w:rsid w:val="00EE2B85"/>
    <w:rsid w:val="00EF22C8"/>
    <w:rsid w:val="00EF6415"/>
    <w:rsid w:val="00EF7ED3"/>
    <w:rsid w:val="00EF7F89"/>
    <w:rsid w:val="00F05018"/>
    <w:rsid w:val="00F05152"/>
    <w:rsid w:val="00F05F45"/>
    <w:rsid w:val="00F06096"/>
    <w:rsid w:val="00F25029"/>
    <w:rsid w:val="00F25F91"/>
    <w:rsid w:val="00F476F8"/>
    <w:rsid w:val="00F54117"/>
    <w:rsid w:val="00F74E9B"/>
    <w:rsid w:val="00F752F9"/>
    <w:rsid w:val="00F75C81"/>
    <w:rsid w:val="00F75F59"/>
    <w:rsid w:val="00F80348"/>
    <w:rsid w:val="00F81F8A"/>
    <w:rsid w:val="00F91A60"/>
    <w:rsid w:val="00F91B14"/>
    <w:rsid w:val="00F94E9B"/>
    <w:rsid w:val="00FB0689"/>
    <w:rsid w:val="00FB4448"/>
    <w:rsid w:val="00FB50B1"/>
    <w:rsid w:val="00FB7BA1"/>
    <w:rsid w:val="00FC0EA6"/>
    <w:rsid w:val="00FD3F19"/>
    <w:rsid w:val="00FE4DFC"/>
    <w:rsid w:val="00FF0512"/>
    <w:rsid w:val="00FF51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Plain Tex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4B6"/>
    <w:rPr>
      <w:sz w:val="22"/>
      <w:lang w:val="en-GB"/>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rsid w:val="008204B6"/>
    <w:rPr>
      <w:rFonts w:cs="Times New Roman"/>
      <w:color w:val="0000FF"/>
      <w:u w:val="single"/>
    </w:rPr>
  </w:style>
  <w:style w:type="character" w:styleId="FollowedHyperlink">
    <w:name w:val="FollowedHyperlink"/>
    <w:basedOn w:val="DefaultParagraphFont"/>
    <w:rsid w:val="006C7574"/>
    <w:rPr>
      <w:rFonts w:cs="Times New Roman"/>
      <w:color w:val="800080"/>
      <w:u w:val="single"/>
    </w:rPr>
  </w:style>
  <w:style w:type="paragraph" w:styleId="DocumentMap">
    <w:name w:val="Document Map"/>
    <w:basedOn w:val="Normal"/>
    <w:link w:val="DocumentMapChar"/>
    <w:semiHidden/>
    <w:rsid w:val="0060316C"/>
    <w:rPr>
      <w:rFonts w:ascii="Tahoma" w:hAnsi="Tahoma" w:cs="Tahoma"/>
      <w:sz w:val="16"/>
      <w:szCs w:val="16"/>
    </w:rPr>
  </w:style>
  <w:style w:type="character" w:customStyle="1" w:styleId="DocumentMapChar">
    <w:name w:val="Document Map Char"/>
    <w:basedOn w:val="DefaultParagraphFont"/>
    <w:link w:val="DocumentMap"/>
    <w:semiHidden/>
    <w:locked/>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qFormat/>
    <w:rsid w:val="005640E1"/>
    <w:rPr>
      <w:rFonts w:ascii="Calibri" w:eastAsia="MS ??" w:hAnsi="Calibri"/>
      <w:sz w:val="22"/>
      <w:szCs w:val="22"/>
      <w:lang w:eastAsia="ja-JP"/>
    </w:rPr>
  </w:style>
  <w:style w:type="paragraph" w:styleId="BalloonText">
    <w:name w:val="Balloon Text"/>
    <w:basedOn w:val="Normal"/>
    <w:link w:val="BalloonTextChar"/>
    <w:semiHidden/>
    <w:rsid w:val="002B378A"/>
    <w:rPr>
      <w:rFonts w:ascii="Tahoma" w:hAnsi="Tahoma" w:cs="Tahoma"/>
      <w:sz w:val="16"/>
      <w:szCs w:val="16"/>
    </w:rPr>
  </w:style>
  <w:style w:type="character" w:customStyle="1" w:styleId="BalloonTextChar">
    <w:name w:val="Balloon Text Char"/>
    <w:basedOn w:val="DefaultParagraphFont"/>
    <w:link w:val="BalloonText"/>
    <w:semiHidden/>
    <w:locked/>
    <w:rsid w:val="002B378A"/>
    <w:rPr>
      <w:rFonts w:ascii="Tahoma" w:hAnsi="Tahoma" w:cs="Tahoma"/>
      <w:sz w:val="16"/>
      <w:szCs w:val="16"/>
      <w:lang w:val="en-GB" w:eastAsia="en-US"/>
    </w:rPr>
  </w:style>
  <w:style w:type="paragraph" w:styleId="PlainText">
    <w:name w:val="Plain Text"/>
    <w:basedOn w:val="Normal"/>
    <w:link w:val="PlainTextChar"/>
    <w:uiPriority w:val="99"/>
    <w:unhideWhenUsed/>
    <w:rsid w:val="00B330A6"/>
    <w:rPr>
      <w:rFonts w:ascii="Consolas" w:eastAsia="Times New Roman" w:hAnsi="Consolas"/>
      <w:sz w:val="21"/>
      <w:szCs w:val="21"/>
      <w:lang w:val="en-US"/>
    </w:rPr>
  </w:style>
  <w:style w:type="character" w:customStyle="1" w:styleId="PlainTextChar">
    <w:name w:val="Plain Text Char"/>
    <w:basedOn w:val="DefaultParagraphFont"/>
    <w:link w:val="PlainText"/>
    <w:uiPriority w:val="99"/>
    <w:rsid w:val="00B330A6"/>
    <w:rPr>
      <w:rFonts w:ascii="Consolas" w:eastAsia="Times New Roman" w:hAnsi="Consolas"/>
      <w:sz w:val="21"/>
      <w:szCs w:val="21"/>
    </w:rPr>
  </w:style>
  <w:style w:type="paragraph" w:styleId="CommentText">
    <w:name w:val="annotation text"/>
    <w:basedOn w:val="Normal"/>
    <w:link w:val="CommentTextChar"/>
    <w:uiPriority w:val="99"/>
    <w:unhideWhenUsed/>
    <w:rsid w:val="00834E90"/>
    <w:rPr>
      <w:sz w:val="20"/>
    </w:rPr>
  </w:style>
  <w:style w:type="character" w:customStyle="1" w:styleId="CommentTextChar">
    <w:name w:val="Comment Text Char"/>
    <w:basedOn w:val="DefaultParagraphFont"/>
    <w:link w:val="CommentText"/>
    <w:uiPriority w:val="99"/>
    <w:rsid w:val="00834E90"/>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Plain Tex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204B6"/>
    <w:rPr>
      <w:sz w:val="22"/>
      <w:lang w:val="en-GB"/>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rsid w:val="008204B6"/>
    <w:rPr>
      <w:rFonts w:cs="Times New Roman"/>
      <w:color w:val="0000FF"/>
      <w:u w:val="single"/>
    </w:rPr>
  </w:style>
  <w:style w:type="character" w:styleId="FollowedHyperlink">
    <w:name w:val="FollowedHyperlink"/>
    <w:basedOn w:val="DefaultParagraphFont"/>
    <w:rsid w:val="006C7574"/>
    <w:rPr>
      <w:rFonts w:cs="Times New Roman"/>
      <w:color w:val="800080"/>
      <w:u w:val="single"/>
    </w:rPr>
  </w:style>
  <w:style w:type="paragraph" w:styleId="DocumentMap">
    <w:name w:val="Document Map"/>
    <w:basedOn w:val="Normal"/>
    <w:link w:val="DocumentMapChar"/>
    <w:semiHidden/>
    <w:rsid w:val="0060316C"/>
    <w:rPr>
      <w:rFonts w:ascii="Tahoma" w:hAnsi="Tahoma" w:cs="Tahoma"/>
      <w:sz w:val="16"/>
      <w:szCs w:val="16"/>
    </w:rPr>
  </w:style>
  <w:style w:type="character" w:customStyle="1" w:styleId="DocumentMapChar">
    <w:name w:val="Document Map Char"/>
    <w:basedOn w:val="DefaultParagraphFont"/>
    <w:link w:val="DocumentMap"/>
    <w:semiHidden/>
    <w:locked/>
    <w:rsid w:val="0060316C"/>
    <w:rPr>
      <w:rFonts w:ascii="Tahoma" w:hAnsi="Tahoma" w:cs="Tahoma"/>
      <w:sz w:val="16"/>
      <w:szCs w:val="16"/>
      <w:lang w:val="en-GB" w:eastAsia="en-US"/>
    </w:rPr>
  </w:style>
  <w:style w:type="paragraph" w:styleId="ListParagraph">
    <w:name w:val="List Paragraph"/>
    <w:basedOn w:val="Normal"/>
    <w:qFormat/>
    <w:rsid w:val="00385AA2"/>
    <w:pPr>
      <w:spacing w:after="200" w:line="276" w:lineRule="auto"/>
      <w:ind w:left="720"/>
      <w:contextualSpacing/>
    </w:pPr>
    <w:rPr>
      <w:rFonts w:ascii="Calibri" w:hAnsi="Calibri"/>
      <w:szCs w:val="22"/>
      <w:lang w:val="en-US" w:eastAsia="ja-JP"/>
    </w:rPr>
  </w:style>
  <w:style w:type="paragraph" w:styleId="NoSpacing">
    <w:name w:val="No Spacing"/>
    <w:qFormat/>
    <w:rsid w:val="005640E1"/>
    <w:rPr>
      <w:rFonts w:ascii="Calibri" w:eastAsia="MS ??" w:hAnsi="Calibri"/>
      <w:sz w:val="22"/>
      <w:szCs w:val="22"/>
      <w:lang w:eastAsia="ja-JP"/>
    </w:rPr>
  </w:style>
  <w:style w:type="paragraph" w:styleId="BalloonText">
    <w:name w:val="Balloon Text"/>
    <w:basedOn w:val="Normal"/>
    <w:link w:val="BalloonTextChar"/>
    <w:semiHidden/>
    <w:rsid w:val="002B378A"/>
    <w:rPr>
      <w:rFonts w:ascii="Tahoma" w:hAnsi="Tahoma" w:cs="Tahoma"/>
      <w:sz w:val="16"/>
      <w:szCs w:val="16"/>
    </w:rPr>
  </w:style>
  <w:style w:type="character" w:customStyle="1" w:styleId="BalloonTextChar">
    <w:name w:val="Balloon Text Char"/>
    <w:basedOn w:val="DefaultParagraphFont"/>
    <w:link w:val="BalloonText"/>
    <w:semiHidden/>
    <w:locked/>
    <w:rsid w:val="002B378A"/>
    <w:rPr>
      <w:rFonts w:ascii="Tahoma" w:hAnsi="Tahoma" w:cs="Tahoma"/>
      <w:sz w:val="16"/>
      <w:szCs w:val="16"/>
      <w:lang w:val="en-GB" w:eastAsia="en-US"/>
    </w:rPr>
  </w:style>
  <w:style w:type="paragraph" w:styleId="PlainText">
    <w:name w:val="Plain Text"/>
    <w:basedOn w:val="Normal"/>
    <w:link w:val="PlainTextChar"/>
    <w:uiPriority w:val="99"/>
    <w:unhideWhenUsed/>
    <w:rsid w:val="00B330A6"/>
    <w:rPr>
      <w:rFonts w:ascii="Consolas" w:eastAsia="Times New Roman" w:hAnsi="Consolas"/>
      <w:sz w:val="21"/>
      <w:szCs w:val="21"/>
      <w:lang w:val="en-US"/>
    </w:rPr>
  </w:style>
  <w:style w:type="character" w:customStyle="1" w:styleId="PlainTextChar">
    <w:name w:val="Plain Text Char"/>
    <w:basedOn w:val="DefaultParagraphFont"/>
    <w:link w:val="PlainText"/>
    <w:uiPriority w:val="99"/>
    <w:rsid w:val="00B330A6"/>
    <w:rPr>
      <w:rFonts w:ascii="Consolas" w:eastAsia="Times New Roman" w:hAnsi="Consolas"/>
      <w:sz w:val="21"/>
      <w:szCs w:val="21"/>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803930877">
      <w:bodyDiv w:val="1"/>
      <w:marLeft w:val="0"/>
      <w:marRight w:val="0"/>
      <w:marTop w:val="0"/>
      <w:marBottom w:val="0"/>
      <w:divBdr>
        <w:top w:val="none" w:sz="0" w:space="0" w:color="auto"/>
        <w:left w:val="none" w:sz="0" w:space="0" w:color="auto"/>
        <w:bottom w:val="none" w:sz="0" w:space="0" w:color="auto"/>
        <w:right w:val="none" w:sz="0" w:space="0" w:color="auto"/>
      </w:divBdr>
      <w:divsChild>
        <w:div w:id="342706552">
          <w:marLeft w:val="360"/>
          <w:marRight w:val="0"/>
          <w:marTop w:val="192"/>
          <w:marBottom w:val="0"/>
          <w:divBdr>
            <w:top w:val="none" w:sz="0" w:space="0" w:color="auto"/>
            <w:left w:val="none" w:sz="0" w:space="0" w:color="auto"/>
            <w:bottom w:val="none" w:sz="0" w:space="0" w:color="auto"/>
            <w:right w:val="none" w:sz="0" w:space="0" w:color="auto"/>
          </w:divBdr>
        </w:div>
      </w:divsChild>
    </w:div>
    <w:div w:id="1724865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urva_mody%40yahoo.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ilb%40ieee.org"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nikolich%40ieee.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tony.franklin@gmail.com" TargetMode="External"/><Relationship Id="rId4" Type="http://schemas.openxmlformats.org/officeDocument/2006/relationships/settings" Target="settings.xml"/><Relationship Id="rId9" Type="http://schemas.openxmlformats.org/officeDocument/2006/relationships/hyperlink" Target="mailto:apurva_mody%40yahoo.com"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C0C72-74EC-421A-8FAD-70EC1EA1C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802-22-Submission-Portrait.dot</Template>
  <TotalTime>7</TotalTime>
  <Pages>4</Pages>
  <Words>1521</Words>
  <Characters>8675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10176</CharactersWithSpaces>
  <SharedDoc>false</SharedDoc>
  <HLinks>
    <vt:vector size="36" baseType="variant">
      <vt:variant>
        <vt:i4>5242931</vt:i4>
      </vt:variant>
      <vt:variant>
        <vt:i4>6</vt:i4>
      </vt:variant>
      <vt:variant>
        <vt:i4>0</vt:i4>
      </vt:variant>
      <vt:variant>
        <vt:i4>5</vt:i4>
      </vt:variant>
      <vt:variant>
        <vt:lpwstr>mailto:p.nikolich@ieee.org</vt:lpwstr>
      </vt:variant>
      <vt:variant>
        <vt:lpwstr/>
      </vt:variant>
      <vt:variant>
        <vt:i4>4784169</vt:i4>
      </vt:variant>
      <vt:variant>
        <vt:i4>3</vt:i4>
      </vt:variant>
      <vt:variant>
        <vt:i4>0</vt:i4>
      </vt:variant>
      <vt:variant>
        <vt:i4>5</vt:i4>
      </vt:variant>
      <vt:variant>
        <vt:lpwstr>mailto:gerald.chouinard@crc.ca</vt:lpwstr>
      </vt:variant>
      <vt:variant>
        <vt:lpwstr/>
      </vt:variant>
      <vt:variant>
        <vt:i4>6815759</vt:i4>
      </vt:variant>
      <vt:variant>
        <vt:i4>0</vt:i4>
      </vt:variant>
      <vt:variant>
        <vt:i4>0</vt:i4>
      </vt:variant>
      <vt:variant>
        <vt:i4>5</vt:i4>
      </vt:variant>
      <vt:variant>
        <vt:lpwstr>mailto:apurva.mody@ieee.org</vt:lpwstr>
      </vt:variant>
      <vt:variant>
        <vt:lpwstr/>
      </vt: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apurva.mody</cp:lastModifiedBy>
  <cp:revision>4</cp:revision>
  <cp:lastPrinted>2011-09-22T15:58:00Z</cp:lastPrinted>
  <dcterms:created xsi:type="dcterms:W3CDTF">2012-11-16T18:32:00Z</dcterms:created>
  <dcterms:modified xsi:type="dcterms:W3CDTF">2012-11-16T18:42:00Z</dcterms:modified>
</cp:coreProperties>
</file>