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09F8D7" w14:textId="77777777" w:rsidR="00E153D1" w:rsidRPr="00A429DD" w:rsidRDefault="00E153D1" w:rsidP="002644C8">
      <w:pPr>
        <w:spacing w:after="0" w:line="240" w:lineRule="auto"/>
        <w:jc w:val="center"/>
        <w:rPr>
          <w:rFonts w:ascii="Calibri" w:hAnsi="Calibri"/>
          <w:b/>
          <w:sz w:val="32"/>
          <w:szCs w:val="32"/>
        </w:rPr>
      </w:pPr>
      <w:r w:rsidRPr="00A429DD">
        <w:rPr>
          <w:rFonts w:ascii="Calibri" w:hAnsi="Calibri"/>
          <w:b/>
          <w:sz w:val="32"/>
          <w:szCs w:val="32"/>
        </w:rPr>
        <w:t>IEEE P802.19</w:t>
      </w:r>
    </w:p>
    <w:p w14:paraId="789C4B22" w14:textId="77777777" w:rsidR="00E153D1" w:rsidRPr="00A429DD" w:rsidRDefault="00E153D1" w:rsidP="002644C8">
      <w:pPr>
        <w:spacing w:after="0" w:line="240" w:lineRule="auto"/>
        <w:jc w:val="center"/>
        <w:rPr>
          <w:rFonts w:ascii="Calibri" w:hAnsi="Calibri"/>
          <w:b/>
          <w:sz w:val="32"/>
          <w:szCs w:val="32"/>
        </w:rPr>
      </w:pPr>
      <w:r w:rsidRPr="00A429DD">
        <w:rPr>
          <w:rFonts w:ascii="Calibri" w:hAnsi="Calibri"/>
          <w:b/>
          <w:sz w:val="32"/>
          <w:szCs w:val="32"/>
        </w:rPr>
        <w:t>Wireless Coexist</w:t>
      </w:r>
      <w:bookmarkStart w:id="0" w:name="_GoBack"/>
      <w:bookmarkEnd w:id="0"/>
      <w:r w:rsidRPr="00A429DD">
        <w:rPr>
          <w:rFonts w:ascii="Calibri" w:hAnsi="Calibri"/>
          <w:b/>
          <w:sz w:val="32"/>
          <w:szCs w:val="32"/>
        </w:rPr>
        <w:t>ence</w:t>
      </w:r>
    </w:p>
    <w:p w14:paraId="1EFB6172" w14:textId="77777777" w:rsidR="00E153D1" w:rsidRPr="00A429DD" w:rsidRDefault="00E153D1" w:rsidP="00E153D1">
      <w:pPr>
        <w:jc w:val="center"/>
        <w:rPr>
          <w:rFonts w:ascii="Calibri" w:hAnsi="Calibri"/>
          <w:b/>
          <w:szCs w:val="24"/>
        </w:rPr>
      </w:pPr>
    </w:p>
    <w:tbl>
      <w:tblPr>
        <w:tblW w:w="0" w:type="auto"/>
        <w:tblInd w:w="108" w:type="dxa"/>
        <w:tblLayout w:type="fixed"/>
        <w:tblLook w:val="0000" w:firstRow="0" w:lastRow="0" w:firstColumn="0" w:lastColumn="0" w:noHBand="0" w:noVBand="0"/>
      </w:tblPr>
      <w:tblGrid>
        <w:gridCol w:w="1260"/>
        <w:gridCol w:w="4050"/>
        <w:gridCol w:w="4140"/>
      </w:tblGrid>
      <w:tr w:rsidR="00E153D1" w:rsidRPr="00A429DD" w14:paraId="4126A608" w14:textId="77777777" w:rsidTr="00EB2E3A">
        <w:tc>
          <w:tcPr>
            <w:tcW w:w="1260" w:type="dxa"/>
            <w:tcBorders>
              <w:top w:val="single" w:sz="6" w:space="0" w:color="auto"/>
            </w:tcBorders>
          </w:tcPr>
          <w:p w14:paraId="2CD62343" w14:textId="77777777" w:rsidR="00E153D1" w:rsidRPr="00A429DD" w:rsidRDefault="00E153D1" w:rsidP="00EB2E3A">
            <w:pPr>
              <w:pStyle w:val="covertext"/>
              <w:rPr>
                <w:rFonts w:ascii="Calibri" w:hAnsi="Calibri"/>
                <w:szCs w:val="24"/>
              </w:rPr>
            </w:pPr>
            <w:r w:rsidRPr="00A429DD">
              <w:rPr>
                <w:rFonts w:ascii="Calibri" w:hAnsi="Calibri"/>
                <w:szCs w:val="24"/>
              </w:rPr>
              <w:t>Project</w:t>
            </w:r>
          </w:p>
        </w:tc>
        <w:tc>
          <w:tcPr>
            <w:tcW w:w="8190" w:type="dxa"/>
            <w:gridSpan w:val="2"/>
            <w:tcBorders>
              <w:top w:val="single" w:sz="6" w:space="0" w:color="auto"/>
            </w:tcBorders>
          </w:tcPr>
          <w:p w14:paraId="2E139ACE" w14:textId="77777777" w:rsidR="00E153D1" w:rsidRPr="00A429DD" w:rsidRDefault="00E153D1" w:rsidP="00EB2E3A">
            <w:pPr>
              <w:pStyle w:val="covertext"/>
              <w:rPr>
                <w:rFonts w:ascii="Calibri" w:hAnsi="Calibri"/>
                <w:szCs w:val="24"/>
              </w:rPr>
            </w:pPr>
            <w:r w:rsidRPr="00A429DD">
              <w:rPr>
                <w:rFonts w:ascii="Calibri" w:hAnsi="Calibri"/>
                <w:szCs w:val="24"/>
              </w:rPr>
              <w:t xml:space="preserve">IEEE P802.19 </w:t>
            </w:r>
            <w:r>
              <w:rPr>
                <w:rFonts w:ascii="Calibri" w:hAnsi="Calibri"/>
                <w:szCs w:val="24"/>
              </w:rPr>
              <w:t xml:space="preserve">Wireless </w:t>
            </w:r>
            <w:r w:rsidRPr="00A429DD">
              <w:rPr>
                <w:rFonts w:ascii="Calibri" w:hAnsi="Calibri"/>
                <w:szCs w:val="24"/>
              </w:rPr>
              <w:t>Coexistence WG</w:t>
            </w:r>
          </w:p>
        </w:tc>
      </w:tr>
      <w:tr w:rsidR="00E153D1" w:rsidRPr="00A429DD" w14:paraId="4D614C69" w14:textId="77777777" w:rsidTr="00EB2E3A">
        <w:tc>
          <w:tcPr>
            <w:tcW w:w="1260" w:type="dxa"/>
            <w:tcBorders>
              <w:top w:val="single" w:sz="6" w:space="0" w:color="auto"/>
            </w:tcBorders>
          </w:tcPr>
          <w:p w14:paraId="02BC488B" w14:textId="77777777" w:rsidR="00E153D1" w:rsidRPr="00A429DD" w:rsidRDefault="00E153D1" w:rsidP="00EB2E3A">
            <w:pPr>
              <w:pStyle w:val="covertext"/>
              <w:rPr>
                <w:rFonts w:ascii="Calibri" w:hAnsi="Calibri"/>
                <w:szCs w:val="24"/>
              </w:rPr>
            </w:pPr>
            <w:r w:rsidRPr="00A429DD">
              <w:rPr>
                <w:rFonts w:ascii="Calibri" w:hAnsi="Calibri"/>
                <w:szCs w:val="24"/>
              </w:rPr>
              <w:t>Title</w:t>
            </w:r>
          </w:p>
        </w:tc>
        <w:tc>
          <w:tcPr>
            <w:tcW w:w="8190" w:type="dxa"/>
            <w:gridSpan w:val="2"/>
            <w:tcBorders>
              <w:top w:val="single" w:sz="6" w:space="0" w:color="auto"/>
            </w:tcBorders>
          </w:tcPr>
          <w:p w14:paraId="0C37A27D" w14:textId="0C80384F" w:rsidR="00E153D1" w:rsidRPr="00A429DD" w:rsidRDefault="003F509F" w:rsidP="00EB2E3A">
            <w:pPr>
              <w:pStyle w:val="covertext"/>
              <w:rPr>
                <w:rFonts w:ascii="Calibri" w:hAnsi="Calibri"/>
                <w:sz w:val="28"/>
                <w:szCs w:val="28"/>
              </w:rPr>
            </w:pPr>
            <w:r>
              <w:rPr>
                <w:rFonts w:ascii="Calibri" w:hAnsi="Calibri"/>
                <w:b/>
                <w:sz w:val="28"/>
                <w:szCs w:val="28"/>
              </w:rPr>
              <w:t xml:space="preserve">Recommended </w:t>
            </w:r>
            <w:r w:rsidR="00495BCD">
              <w:rPr>
                <w:rFonts w:ascii="Calibri" w:hAnsi="Calibri"/>
                <w:b/>
                <w:sz w:val="28"/>
                <w:szCs w:val="28"/>
              </w:rPr>
              <w:t>Changes to</w:t>
            </w:r>
            <w:r>
              <w:rPr>
                <w:rFonts w:ascii="Calibri" w:hAnsi="Calibri"/>
                <w:b/>
                <w:sz w:val="28"/>
                <w:szCs w:val="28"/>
              </w:rPr>
              <w:t xml:space="preserve"> </w:t>
            </w:r>
            <w:r w:rsidR="00495BCD">
              <w:rPr>
                <w:rFonts w:ascii="Calibri" w:hAnsi="Calibri"/>
                <w:b/>
                <w:sz w:val="28"/>
                <w:szCs w:val="28"/>
              </w:rPr>
              <w:t xml:space="preserve">the </w:t>
            </w:r>
            <w:r w:rsidR="004E2B88">
              <w:rPr>
                <w:rFonts w:ascii="Calibri" w:hAnsi="Calibri"/>
                <w:b/>
                <w:sz w:val="28"/>
                <w:szCs w:val="28"/>
              </w:rPr>
              <w:t xml:space="preserve">802 </w:t>
            </w:r>
            <w:r w:rsidR="00495BCD">
              <w:rPr>
                <w:rFonts w:ascii="Calibri" w:hAnsi="Calibri"/>
                <w:b/>
                <w:sz w:val="28"/>
                <w:szCs w:val="28"/>
              </w:rPr>
              <w:t>Operations Manual</w:t>
            </w:r>
          </w:p>
        </w:tc>
      </w:tr>
      <w:tr w:rsidR="00E153D1" w:rsidRPr="00A429DD" w14:paraId="5CC7D4CF" w14:textId="77777777" w:rsidTr="00EB2E3A">
        <w:tc>
          <w:tcPr>
            <w:tcW w:w="1260" w:type="dxa"/>
            <w:tcBorders>
              <w:top w:val="single" w:sz="6" w:space="0" w:color="auto"/>
            </w:tcBorders>
          </w:tcPr>
          <w:p w14:paraId="28BD2F0E" w14:textId="77777777" w:rsidR="00E153D1" w:rsidRPr="00A429DD" w:rsidRDefault="00E153D1" w:rsidP="00EB2E3A">
            <w:pPr>
              <w:pStyle w:val="covertext"/>
              <w:rPr>
                <w:rFonts w:ascii="Calibri" w:hAnsi="Calibri"/>
                <w:szCs w:val="24"/>
              </w:rPr>
            </w:pPr>
            <w:r w:rsidRPr="00A429DD">
              <w:rPr>
                <w:rFonts w:ascii="Calibri" w:hAnsi="Calibri"/>
                <w:szCs w:val="24"/>
              </w:rPr>
              <w:t>Date Submitted</w:t>
            </w:r>
          </w:p>
        </w:tc>
        <w:tc>
          <w:tcPr>
            <w:tcW w:w="8190" w:type="dxa"/>
            <w:gridSpan w:val="2"/>
            <w:tcBorders>
              <w:top w:val="single" w:sz="6" w:space="0" w:color="auto"/>
            </w:tcBorders>
          </w:tcPr>
          <w:p w14:paraId="7CC2EB3F" w14:textId="0DB52B00" w:rsidR="00E153D1" w:rsidRPr="00A429DD" w:rsidRDefault="00503B01" w:rsidP="0078529A">
            <w:pPr>
              <w:pStyle w:val="covertext"/>
              <w:rPr>
                <w:rFonts w:ascii="Calibri" w:hAnsi="Calibri"/>
                <w:szCs w:val="24"/>
              </w:rPr>
            </w:pPr>
            <w:r>
              <w:rPr>
                <w:rFonts w:ascii="Calibri" w:hAnsi="Calibri"/>
                <w:szCs w:val="24"/>
              </w:rPr>
              <w:t>November 1</w:t>
            </w:r>
            <w:r w:rsidR="008B5102">
              <w:rPr>
                <w:rFonts w:ascii="Calibri" w:hAnsi="Calibri"/>
                <w:szCs w:val="24"/>
              </w:rPr>
              <w:t>2</w:t>
            </w:r>
            <w:r w:rsidR="000C6666">
              <w:rPr>
                <w:rFonts w:ascii="Calibri" w:hAnsi="Calibri"/>
                <w:szCs w:val="24"/>
              </w:rPr>
              <w:t>,</w:t>
            </w:r>
            <w:r w:rsidR="0023260A">
              <w:rPr>
                <w:rFonts w:ascii="Calibri" w:hAnsi="Calibri"/>
                <w:szCs w:val="24"/>
              </w:rPr>
              <w:t xml:space="preserve"> 201</w:t>
            </w:r>
            <w:r w:rsidR="000C6666">
              <w:rPr>
                <w:rFonts w:ascii="Calibri" w:hAnsi="Calibri"/>
                <w:szCs w:val="24"/>
              </w:rPr>
              <w:t>9</w:t>
            </w:r>
          </w:p>
        </w:tc>
      </w:tr>
      <w:tr w:rsidR="00E153D1" w:rsidRPr="00A429DD" w14:paraId="65DC7A70" w14:textId="77777777" w:rsidTr="00EB2E3A">
        <w:tc>
          <w:tcPr>
            <w:tcW w:w="1260" w:type="dxa"/>
            <w:tcBorders>
              <w:top w:val="single" w:sz="4" w:space="0" w:color="auto"/>
              <w:bottom w:val="single" w:sz="4" w:space="0" w:color="auto"/>
            </w:tcBorders>
          </w:tcPr>
          <w:p w14:paraId="793BEC07" w14:textId="77777777" w:rsidR="00E153D1" w:rsidRPr="00A429DD" w:rsidRDefault="00E153D1" w:rsidP="00EB2E3A">
            <w:pPr>
              <w:pStyle w:val="covertext"/>
              <w:rPr>
                <w:rFonts w:ascii="Calibri" w:hAnsi="Calibri"/>
                <w:szCs w:val="24"/>
              </w:rPr>
            </w:pPr>
            <w:r w:rsidRPr="00A429DD">
              <w:rPr>
                <w:rFonts w:ascii="Calibri" w:hAnsi="Calibri"/>
                <w:szCs w:val="24"/>
              </w:rPr>
              <w:t>Source</w:t>
            </w:r>
          </w:p>
        </w:tc>
        <w:tc>
          <w:tcPr>
            <w:tcW w:w="4050" w:type="dxa"/>
            <w:tcBorders>
              <w:top w:val="single" w:sz="4" w:space="0" w:color="auto"/>
              <w:bottom w:val="single" w:sz="4" w:space="0" w:color="auto"/>
            </w:tcBorders>
          </w:tcPr>
          <w:p w14:paraId="0ADAB8CA" w14:textId="77777777" w:rsidR="00E153D1" w:rsidRPr="00A429DD" w:rsidRDefault="004C0D55" w:rsidP="00EB2E3A">
            <w:pPr>
              <w:pStyle w:val="covertext"/>
              <w:spacing w:before="0" w:after="0"/>
              <w:rPr>
                <w:rFonts w:ascii="Calibri" w:hAnsi="Calibri"/>
                <w:szCs w:val="24"/>
              </w:rPr>
            </w:pPr>
            <w:r>
              <w:rPr>
                <w:rFonts w:ascii="Calibri" w:hAnsi="Calibri"/>
                <w:szCs w:val="24"/>
              </w:rPr>
              <w:t>Steve Shellhammer</w:t>
            </w:r>
            <w:r>
              <w:rPr>
                <w:rFonts w:ascii="Calibri" w:hAnsi="Calibri"/>
                <w:szCs w:val="24"/>
              </w:rPr>
              <w:br/>
              <w:t>Qualcomm</w:t>
            </w:r>
            <w:r>
              <w:rPr>
                <w:rFonts w:ascii="Calibri" w:hAnsi="Calibri"/>
                <w:szCs w:val="24"/>
              </w:rPr>
              <w:br/>
              <w:t>5775 Morehouse Drive</w:t>
            </w:r>
          </w:p>
          <w:p w14:paraId="03EFD4C2" w14:textId="77777777" w:rsidR="00E153D1" w:rsidRPr="00A429DD" w:rsidRDefault="004C0D55" w:rsidP="00E153D1">
            <w:pPr>
              <w:pStyle w:val="covertext"/>
              <w:spacing w:before="0" w:after="0"/>
              <w:rPr>
                <w:rFonts w:ascii="Calibri" w:hAnsi="Calibri"/>
                <w:szCs w:val="24"/>
              </w:rPr>
            </w:pPr>
            <w:r>
              <w:rPr>
                <w:rFonts w:ascii="Calibri" w:hAnsi="Calibri"/>
                <w:szCs w:val="24"/>
              </w:rPr>
              <w:t>San Diego, CA 92121</w:t>
            </w:r>
          </w:p>
        </w:tc>
        <w:tc>
          <w:tcPr>
            <w:tcW w:w="4140" w:type="dxa"/>
            <w:tcBorders>
              <w:top w:val="single" w:sz="4" w:space="0" w:color="auto"/>
              <w:bottom w:val="single" w:sz="4" w:space="0" w:color="auto"/>
            </w:tcBorders>
          </w:tcPr>
          <w:p w14:paraId="22C1D2DF" w14:textId="77777777" w:rsidR="00E153D1" w:rsidRPr="00A429DD" w:rsidRDefault="00E153D1" w:rsidP="00EB2E3A">
            <w:pPr>
              <w:pStyle w:val="covertext"/>
              <w:tabs>
                <w:tab w:val="left" w:pos="1152"/>
              </w:tabs>
              <w:spacing w:before="0" w:after="0"/>
              <w:rPr>
                <w:rFonts w:ascii="Calibri" w:hAnsi="Calibri"/>
                <w:szCs w:val="24"/>
              </w:rPr>
            </w:pPr>
            <w:r>
              <w:rPr>
                <w:rFonts w:ascii="Calibri" w:hAnsi="Calibri"/>
                <w:szCs w:val="24"/>
              </w:rPr>
              <w:t>Voice:</w:t>
            </w:r>
            <w:r w:rsidR="004C0D55">
              <w:rPr>
                <w:rFonts w:ascii="Calibri" w:hAnsi="Calibri"/>
                <w:szCs w:val="24"/>
              </w:rPr>
              <w:tab/>
              <w:t>(858) 658-1874</w:t>
            </w:r>
          </w:p>
          <w:p w14:paraId="00C377ED" w14:textId="77777777" w:rsidR="00E153D1" w:rsidRPr="00A429DD" w:rsidRDefault="004C0D55" w:rsidP="00E153D1">
            <w:pPr>
              <w:pStyle w:val="covertext"/>
              <w:tabs>
                <w:tab w:val="left" w:pos="1152"/>
              </w:tabs>
              <w:spacing w:before="0" w:after="0"/>
              <w:rPr>
                <w:rFonts w:ascii="Calibri" w:hAnsi="Calibri"/>
                <w:szCs w:val="24"/>
              </w:rPr>
            </w:pPr>
            <w:r>
              <w:rPr>
                <w:rFonts w:ascii="Calibri" w:hAnsi="Calibri"/>
                <w:szCs w:val="24"/>
              </w:rPr>
              <w:t>E-mail:</w:t>
            </w:r>
            <w:r>
              <w:rPr>
                <w:rFonts w:ascii="Calibri" w:hAnsi="Calibri"/>
                <w:szCs w:val="24"/>
              </w:rPr>
              <w:tab/>
              <w:t>shellhammer@ieee.org</w:t>
            </w:r>
          </w:p>
        </w:tc>
      </w:tr>
      <w:tr w:rsidR="00E153D1" w:rsidRPr="00A429DD" w14:paraId="3C2C01FA" w14:textId="77777777" w:rsidTr="00EB2E3A">
        <w:tc>
          <w:tcPr>
            <w:tcW w:w="1260" w:type="dxa"/>
            <w:tcBorders>
              <w:top w:val="single" w:sz="6" w:space="0" w:color="auto"/>
            </w:tcBorders>
          </w:tcPr>
          <w:p w14:paraId="5652157F" w14:textId="77777777" w:rsidR="00E153D1" w:rsidRPr="00A429DD" w:rsidRDefault="00E153D1" w:rsidP="00EB2E3A">
            <w:pPr>
              <w:pStyle w:val="covertext"/>
              <w:rPr>
                <w:rFonts w:ascii="Calibri" w:hAnsi="Calibri"/>
                <w:szCs w:val="24"/>
              </w:rPr>
            </w:pPr>
            <w:r w:rsidRPr="00A429DD">
              <w:rPr>
                <w:rFonts w:ascii="Calibri" w:hAnsi="Calibri"/>
                <w:szCs w:val="24"/>
              </w:rPr>
              <w:t>Re:</w:t>
            </w:r>
          </w:p>
        </w:tc>
        <w:tc>
          <w:tcPr>
            <w:tcW w:w="8190" w:type="dxa"/>
            <w:gridSpan w:val="2"/>
            <w:tcBorders>
              <w:top w:val="single" w:sz="6" w:space="0" w:color="auto"/>
            </w:tcBorders>
          </w:tcPr>
          <w:p w14:paraId="260F8347" w14:textId="77777777" w:rsidR="00E153D1" w:rsidRPr="00A429DD" w:rsidRDefault="00E153D1" w:rsidP="00EB2E3A">
            <w:pPr>
              <w:pStyle w:val="covertext"/>
              <w:rPr>
                <w:rFonts w:ascii="Calibri" w:hAnsi="Calibri"/>
                <w:szCs w:val="24"/>
              </w:rPr>
            </w:pPr>
            <w:r w:rsidRPr="00A429DD">
              <w:rPr>
                <w:rFonts w:ascii="Calibri" w:hAnsi="Calibri"/>
                <w:szCs w:val="24"/>
              </w:rPr>
              <w:t>[]</w:t>
            </w:r>
          </w:p>
        </w:tc>
      </w:tr>
      <w:tr w:rsidR="00E153D1" w:rsidRPr="00A429DD" w14:paraId="1F6CDA27" w14:textId="77777777" w:rsidTr="00EB2E3A">
        <w:tc>
          <w:tcPr>
            <w:tcW w:w="1260" w:type="dxa"/>
            <w:tcBorders>
              <w:top w:val="single" w:sz="6" w:space="0" w:color="auto"/>
            </w:tcBorders>
          </w:tcPr>
          <w:p w14:paraId="7F549CB9" w14:textId="77777777" w:rsidR="00E153D1" w:rsidRPr="00A429DD" w:rsidRDefault="00E153D1" w:rsidP="00EB2E3A">
            <w:pPr>
              <w:pStyle w:val="covertext"/>
              <w:rPr>
                <w:rFonts w:ascii="Calibri" w:hAnsi="Calibri"/>
                <w:szCs w:val="24"/>
              </w:rPr>
            </w:pPr>
            <w:r w:rsidRPr="00A429DD">
              <w:rPr>
                <w:rFonts w:ascii="Calibri" w:hAnsi="Calibri"/>
                <w:szCs w:val="24"/>
              </w:rPr>
              <w:t>Abstract</w:t>
            </w:r>
          </w:p>
        </w:tc>
        <w:tc>
          <w:tcPr>
            <w:tcW w:w="8190" w:type="dxa"/>
            <w:gridSpan w:val="2"/>
            <w:tcBorders>
              <w:top w:val="single" w:sz="6" w:space="0" w:color="auto"/>
            </w:tcBorders>
          </w:tcPr>
          <w:p w14:paraId="6C0D5B4B" w14:textId="77777777" w:rsidR="00E153D1" w:rsidRPr="00A429DD" w:rsidRDefault="00E153D1" w:rsidP="00EB2E3A">
            <w:pPr>
              <w:pStyle w:val="covertext"/>
              <w:rPr>
                <w:rFonts w:ascii="Calibri" w:hAnsi="Calibri"/>
                <w:szCs w:val="24"/>
              </w:rPr>
            </w:pPr>
            <w:r w:rsidRPr="00A429DD">
              <w:rPr>
                <w:rFonts w:ascii="Calibri" w:hAnsi="Calibri"/>
                <w:szCs w:val="24"/>
              </w:rPr>
              <w:t>[]</w:t>
            </w:r>
          </w:p>
          <w:p w14:paraId="57743046" w14:textId="77777777" w:rsidR="00E153D1" w:rsidRPr="00A429DD" w:rsidRDefault="00E153D1" w:rsidP="00EB2E3A">
            <w:pPr>
              <w:pStyle w:val="covertext"/>
              <w:rPr>
                <w:rFonts w:ascii="Calibri" w:hAnsi="Calibri"/>
                <w:szCs w:val="24"/>
              </w:rPr>
            </w:pPr>
          </w:p>
        </w:tc>
      </w:tr>
      <w:tr w:rsidR="00E153D1" w:rsidRPr="00A429DD" w14:paraId="27F8FB0C" w14:textId="77777777" w:rsidTr="00EB2E3A">
        <w:tc>
          <w:tcPr>
            <w:tcW w:w="1260" w:type="dxa"/>
            <w:tcBorders>
              <w:top w:val="single" w:sz="6" w:space="0" w:color="auto"/>
            </w:tcBorders>
          </w:tcPr>
          <w:p w14:paraId="2DF9D326" w14:textId="77777777" w:rsidR="00E153D1" w:rsidRPr="00A429DD" w:rsidRDefault="00E153D1" w:rsidP="00EB2E3A">
            <w:pPr>
              <w:pStyle w:val="covertext"/>
              <w:rPr>
                <w:rFonts w:ascii="Calibri" w:hAnsi="Calibri"/>
                <w:szCs w:val="24"/>
              </w:rPr>
            </w:pPr>
            <w:r w:rsidRPr="00A429DD">
              <w:rPr>
                <w:rFonts w:ascii="Calibri" w:hAnsi="Calibri"/>
                <w:szCs w:val="24"/>
              </w:rPr>
              <w:t>Purpose</w:t>
            </w:r>
          </w:p>
        </w:tc>
        <w:tc>
          <w:tcPr>
            <w:tcW w:w="8190" w:type="dxa"/>
            <w:gridSpan w:val="2"/>
            <w:tcBorders>
              <w:top w:val="single" w:sz="6" w:space="0" w:color="auto"/>
            </w:tcBorders>
          </w:tcPr>
          <w:p w14:paraId="64262F7F" w14:textId="77777777" w:rsidR="00E153D1" w:rsidRPr="00A429DD" w:rsidRDefault="00E153D1" w:rsidP="00EB2E3A">
            <w:pPr>
              <w:pStyle w:val="covertext"/>
              <w:rPr>
                <w:rFonts w:ascii="Calibri" w:hAnsi="Calibri"/>
                <w:szCs w:val="24"/>
              </w:rPr>
            </w:pPr>
            <w:r w:rsidRPr="00A429DD">
              <w:rPr>
                <w:rFonts w:ascii="Calibri" w:hAnsi="Calibri"/>
                <w:szCs w:val="24"/>
              </w:rPr>
              <w:t>[]</w:t>
            </w:r>
          </w:p>
        </w:tc>
      </w:tr>
      <w:tr w:rsidR="00E153D1" w:rsidRPr="00A429DD" w14:paraId="4AA0B4E8" w14:textId="77777777" w:rsidTr="00EB2E3A">
        <w:tc>
          <w:tcPr>
            <w:tcW w:w="1260" w:type="dxa"/>
            <w:tcBorders>
              <w:top w:val="single" w:sz="6" w:space="0" w:color="auto"/>
              <w:bottom w:val="single" w:sz="6" w:space="0" w:color="auto"/>
            </w:tcBorders>
          </w:tcPr>
          <w:p w14:paraId="15C3C205" w14:textId="77777777" w:rsidR="00E153D1" w:rsidRPr="00A429DD" w:rsidRDefault="00E153D1" w:rsidP="00EB2E3A">
            <w:pPr>
              <w:pStyle w:val="covertext"/>
              <w:rPr>
                <w:rFonts w:ascii="Calibri" w:hAnsi="Calibri"/>
                <w:szCs w:val="24"/>
              </w:rPr>
            </w:pPr>
            <w:r w:rsidRPr="00A429DD">
              <w:rPr>
                <w:rFonts w:ascii="Calibri" w:hAnsi="Calibri"/>
                <w:szCs w:val="24"/>
              </w:rPr>
              <w:t>Notice</w:t>
            </w:r>
          </w:p>
        </w:tc>
        <w:tc>
          <w:tcPr>
            <w:tcW w:w="8190" w:type="dxa"/>
            <w:gridSpan w:val="2"/>
            <w:tcBorders>
              <w:top w:val="single" w:sz="6" w:space="0" w:color="auto"/>
              <w:bottom w:val="single" w:sz="6" w:space="0" w:color="auto"/>
            </w:tcBorders>
          </w:tcPr>
          <w:p w14:paraId="11F6F84F" w14:textId="77777777" w:rsidR="00E153D1" w:rsidRPr="00A429DD" w:rsidRDefault="00E153D1" w:rsidP="00EB2E3A">
            <w:pPr>
              <w:pStyle w:val="covertext"/>
              <w:rPr>
                <w:rFonts w:ascii="Calibri" w:hAnsi="Calibri"/>
                <w:szCs w:val="24"/>
              </w:rPr>
            </w:pPr>
            <w:r w:rsidRPr="00A429DD">
              <w:rPr>
                <w:rFonts w:ascii="Calibri" w:hAnsi="Calibri"/>
                <w:szCs w:val="24"/>
              </w:rPr>
              <w:t>This document has been prepared to assist the IEEE P802.19.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tc>
      </w:tr>
      <w:tr w:rsidR="00E153D1" w:rsidRPr="00A429DD" w14:paraId="49A0E12C" w14:textId="77777777" w:rsidTr="00EB2E3A">
        <w:tc>
          <w:tcPr>
            <w:tcW w:w="1260" w:type="dxa"/>
            <w:tcBorders>
              <w:top w:val="single" w:sz="6" w:space="0" w:color="auto"/>
              <w:bottom w:val="single" w:sz="6" w:space="0" w:color="auto"/>
            </w:tcBorders>
          </w:tcPr>
          <w:p w14:paraId="124909B1" w14:textId="77777777" w:rsidR="00E153D1" w:rsidRPr="00A429DD" w:rsidRDefault="00E153D1" w:rsidP="00EB2E3A">
            <w:pPr>
              <w:pStyle w:val="covertext"/>
              <w:rPr>
                <w:rFonts w:ascii="Calibri" w:hAnsi="Calibri"/>
                <w:szCs w:val="24"/>
              </w:rPr>
            </w:pPr>
            <w:r w:rsidRPr="00A429DD">
              <w:rPr>
                <w:rFonts w:ascii="Calibri" w:hAnsi="Calibri"/>
                <w:szCs w:val="24"/>
              </w:rPr>
              <w:t>Release</w:t>
            </w:r>
          </w:p>
        </w:tc>
        <w:tc>
          <w:tcPr>
            <w:tcW w:w="8190" w:type="dxa"/>
            <w:gridSpan w:val="2"/>
            <w:tcBorders>
              <w:top w:val="single" w:sz="6" w:space="0" w:color="auto"/>
              <w:bottom w:val="single" w:sz="6" w:space="0" w:color="auto"/>
            </w:tcBorders>
          </w:tcPr>
          <w:p w14:paraId="170583E0" w14:textId="7531CA86" w:rsidR="00E153D1" w:rsidRPr="00A429DD" w:rsidRDefault="00E153D1" w:rsidP="00EB2E3A">
            <w:pPr>
              <w:pStyle w:val="covertext"/>
              <w:rPr>
                <w:rFonts w:ascii="Calibri" w:hAnsi="Calibri"/>
                <w:szCs w:val="24"/>
              </w:rPr>
            </w:pPr>
            <w:r w:rsidRPr="00A429DD">
              <w:rPr>
                <w:rFonts w:ascii="Calibri" w:hAnsi="Calibri"/>
                <w:szCs w:val="24"/>
              </w:rPr>
              <w:t>The contributor acknowledges and accepts that this contribution becomes the property of IEEE and may</w:t>
            </w:r>
            <w:r>
              <w:rPr>
                <w:rFonts w:ascii="Calibri" w:hAnsi="Calibri"/>
                <w:szCs w:val="24"/>
              </w:rPr>
              <w:t xml:space="preserve"> be made publicly available by IEEE </w:t>
            </w:r>
            <w:r w:rsidR="002644C8">
              <w:rPr>
                <w:rFonts w:ascii="Calibri" w:hAnsi="Calibri"/>
                <w:szCs w:val="24"/>
              </w:rPr>
              <w:t>P</w:t>
            </w:r>
            <w:r w:rsidRPr="00A429DD">
              <w:rPr>
                <w:rFonts w:ascii="Calibri" w:hAnsi="Calibri"/>
                <w:szCs w:val="24"/>
              </w:rPr>
              <w:t>802.19.</w:t>
            </w:r>
          </w:p>
        </w:tc>
      </w:tr>
    </w:tbl>
    <w:p w14:paraId="3BEB22B0" w14:textId="77777777" w:rsidR="0032282C" w:rsidRDefault="00E153D1" w:rsidP="00E153D1">
      <w:pPr>
        <w:spacing w:after="0" w:line="240" w:lineRule="auto"/>
      </w:pPr>
      <w:r w:rsidRPr="00DB5726">
        <w:rPr>
          <w:rFonts w:ascii="Calibri" w:hAnsi="Calibri"/>
          <w:b/>
        </w:rPr>
        <w:br w:type="page"/>
      </w:r>
    </w:p>
    <w:p w14:paraId="469E7B46" w14:textId="4BD179C0" w:rsidR="002B183F" w:rsidRPr="00CB5E16" w:rsidRDefault="00FD64A1" w:rsidP="00283796">
      <w:pPr>
        <w:spacing w:after="0" w:line="240" w:lineRule="auto"/>
        <w:rPr>
          <w:b/>
          <w:sz w:val="24"/>
          <w:u w:val="single"/>
        </w:rPr>
      </w:pPr>
      <w:r w:rsidRPr="00CB5E16">
        <w:rPr>
          <w:b/>
          <w:sz w:val="24"/>
          <w:u w:val="single"/>
        </w:rPr>
        <w:lastRenderedPageBreak/>
        <w:t xml:space="preserve">Recommended </w:t>
      </w:r>
      <w:r w:rsidR="007A07D6">
        <w:rPr>
          <w:b/>
          <w:sz w:val="24"/>
          <w:u w:val="single"/>
        </w:rPr>
        <w:t>Changes</w:t>
      </w:r>
      <w:r w:rsidRPr="00CB5E16">
        <w:rPr>
          <w:b/>
          <w:sz w:val="24"/>
          <w:u w:val="single"/>
        </w:rPr>
        <w:t xml:space="preserve"> to the IEEE 802 Operations Manual</w:t>
      </w:r>
    </w:p>
    <w:p w14:paraId="7CD030D7" w14:textId="66BC4347" w:rsidR="00446539" w:rsidRDefault="00446539" w:rsidP="00283796">
      <w:pPr>
        <w:spacing w:after="0" w:line="240" w:lineRule="auto"/>
      </w:pPr>
    </w:p>
    <w:p w14:paraId="5F6DDA40" w14:textId="60CF4BA9" w:rsidR="00073A18" w:rsidRDefault="00073A18" w:rsidP="00283796">
      <w:pPr>
        <w:spacing w:after="0" w:line="240" w:lineRule="auto"/>
      </w:pPr>
      <w:r w:rsidRPr="002D569A">
        <w:rPr>
          <w:highlight w:val="yellow"/>
        </w:rPr>
        <w:t xml:space="preserve">Make the </w:t>
      </w:r>
      <w:r w:rsidR="002D569A" w:rsidRPr="002D569A">
        <w:rPr>
          <w:highlight w:val="yellow"/>
        </w:rPr>
        <w:t>Following Edits in the IEEE 802 Operations Manual</w:t>
      </w:r>
    </w:p>
    <w:p w14:paraId="768B1FDE" w14:textId="77777777" w:rsidR="00073A18" w:rsidRDefault="00073A18" w:rsidP="00283796">
      <w:pPr>
        <w:spacing w:after="0" w:line="240" w:lineRule="auto"/>
      </w:pPr>
    </w:p>
    <w:p w14:paraId="4E4843A6" w14:textId="2E544C9F" w:rsidR="00934063" w:rsidRDefault="00934063" w:rsidP="00934063">
      <w:pPr>
        <w:spacing w:after="0" w:line="240" w:lineRule="auto"/>
      </w:pPr>
      <w:r>
        <w:t xml:space="preserve">13. Procedure for coexistence </w:t>
      </w:r>
      <w:del w:id="1" w:author="Steve Shellhammer" w:date="2019-04-01T16:12:00Z">
        <w:r w:rsidDel="002C7214">
          <w:delText>assurance</w:delText>
        </w:r>
      </w:del>
      <w:ins w:id="2" w:author="Steve Shellhammer" w:date="2019-04-01T16:12:00Z">
        <w:r w:rsidR="002C7214">
          <w:t>assessment</w:t>
        </w:r>
      </w:ins>
    </w:p>
    <w:p w14:paraId="455824C6" w14:textId="16815027" w:rsidR="00934063" w:rsidRDefault="00934063" w:rsidP="00934063">
      <w:pPr>
        <w:spacing w:after="0" w:line="240" w:lineRule="auto"/>
      </w:pPr>
      <w:r>
        <w:t xml:space="preserve">If indicated in the five criteria, the wireless WG shall produce a coexistence </w:t>
      </w:r>
      <w:del w:id="3" w:author="Steve Shellhammer" w:date="2019-04-01T16:12:00Z">
        <w:r w:rsidDel="002C7214">
          <w:delText xml:space="preserve">assurance </w:delText>
        </w:r>
      </w:del>
      <w:ins w:id="4" w:author="Steve Shellhammer" w:date="2019-04-01T16:13:00Z">
        <w:r w:rsidR="00EA6D9F">
          <w:t>assessment</w:t>
        </w:r>
      </w:ins>
      <w:ins w:id="5" w:author="Steve Shellhammer" w:date="2019-04-01T16:12:00Z">
        <w:r w:rsidR="002C7214">
          <w:t xml:space="preserve"> </w:t>
        </w:r>
      </w:ins>
      <w:r>
        <w:t>(CA)</w:t>
      </w:r>
    </w:p>
    <w:p w14:paraId="6187A83A" w14:textId="1EF8F415" w:rsidR="00934063" w:rsidRDefault="00934063" w:rsidP="00934063">
      <w:pPr>
        <w:spacing w:after="0" w:line="240" w:lineRule="auto"/>
      </w:pPr>
      <w:r>
        <w:t>document in the process of preparing for WG letter ballot</w:t>
      </w:r>
      <w:del w:id="6" w:author="Steve Shellhammer" w:date="2019-07-15T07:27:00Z">
        <w:r w:rsidDel="00583E4A">
          <w:delText xml:space="preserve"> and Sponsor ballot</w:delText>
        </w:r>
      </w:del>
      <w:r>
        <w:t>. The CA document</w:t>
      </w:r>
    </w:p>
    <w:p w14:paraId="2C4DB348" w14:textId="34810C26" w:rsidR="00934063" w:rsidRDefault="00934063" w:rsidP="00934063">
      <w:pPr>
        <w:spacing w:after="0" w:line="240" w:lineRule="auto"/>
      </w:pPr>
      <w:r>
        <w:t>shall accompany the draft on all wireless WG letter ballots.</w:t>
      </w:r>
    </w:p>
    <w:p w14:paraId="55BBEFE3" w14:textId="77777777" w:rsidR="00131217" w:rsidRDefault="00131217" w:rsidP="00934063">
      <w:pPr>
        <w:spacing w:after="0" w:line="240" w:lineRule="auto"/>
      </w:pPr>
    </w:p>
    <w:p w14:paraId="3BE38E73" w14:textId="7C7F6C16" w:rsidR="00934063" w:rsidRDefault="00934063" w:rsidP="00934063">
      <w:pPr>
        <w:spacing w:after="0" w:line="240" w:lineRule="auto"/>
      </w:pPr>
      <w:r>
        <w:t xml:space="preserve">The CA document shall address coexistence with all relevant </w:t>
      </w:r>
      <w:del w:id="7" w:author="Steve Shellhammer" w:date="2019-04-01T16:12:00Z">
        <w:r w:rsidDel="00EA6D9F">
          <w:delText xml:space="preserve">approved </w:delText>
        </w:r>
      </w:del>
      <w:ins w:id="8" w:author="Steve Shellhammer" w:date="2019-04-01T16:12:00Z">
        <w:r w:rsidR="00EA6D9F">
          <w:t xml:space="preserve">active </w:t>
        </w:r>
      </w:ins>
      <w:r>
        <w:t>IEEE 802 LMSC wireless</w:t>
      </w:r>
    </w:p>
    <w:p w14:paraId="23DC9B95" w14:textId="77777777" w:rsidR="00934063" w:rsidRDefault="00934063" w:rsidP="00934063">
      <w:pPr>
        <w:spacing w:after="0" w:line="240" w:lineRule="auto"/>
      </w:pPr>
      <w:r>
        <w:t>standards specifying devices for unlicensed operation. The WG should consider other</w:t>
      </w:r>
    </w:p>
    <w:p w14:paraId="614979BF" w14:textId="25EEA864" w:rsidR="00934063" w:rsidRDefault="00934063" w:rsidP="00934063">
      <w:pPr>
        <w:spacing w:after="0" w:line="240" w:lineRule="auto"/>
      </w:pPr>
      <w:r>
        <w:t>specifications in their identified target band(s) in the CA document.</w:t>
      </w:r>
    </w:p>
    <w:p w14:paraId="4FBEBE66" w14:textId="77777777" w:rsidR="00131217" w:rsidRDefault="00131217" w:rsidP="00934063">
      <w:pPr>
        <w:spacing w:after="0" w:line="240" w:lineRule="auto"/>
      </w:pPr>
    </w:p>
    <w:p w14:paraId="08FEFA4C" w14:textId="063DA96A" w:rsidR="00934063" w:rsidDel="002A6663" w:rsidRDefault="00934063" w:rsidP="00934063">
      <w:pPr>
        <w:spacing w:after="0" w:line="240" w:lineRule="auto"/>
        <w:rPr>
          <w:del w:id="9" w:author="Steve Shellhammer" w:date="2019-05-13T13:46:00Z"/>
        </w:rPr>
      </w:pPr>
      <w:r>
        <w:t>The IEEE 802.19 WG shall have one vote in WG letter ballots that include CA documents.</w:t>
      </w:r>
      <w:ins w:id="10" w:author="Steve Shellhammer" w:date="2019-07-15T08:20:00Z">
        <w:r w:rsidR="000F6BC3">
          <w:t xml:space="preserve"> The IEEE 802.19 WG evaluates the CA document</w:t>
        </w:r>
        <w:r w:rsidR="00380335">
          <w:t>, and s</w:t>
        </w:r>
      </w:ins>
      <w:ins w:id="11" w:author="Steve Shellhammer" w:date="2019-07-15T08:21:00Z">
        <w:r w:rsidR="00380335">
          <w:t>ubmits comments on the CA document to the WG letter ballot.</w:t>
        </w:r>
      </w:ins>
      <w:del w:id="12" w:author="Steve Shellhammer" w:date="2019-07-15T08:27:00Z">
        <w:r w:rsidDel="00B66AF7">
          <w:delText xml:space="preserve"> As</w:delText>
        </w:r>
      </w:del>
      <w:r w:rsidR="00501FDA">
        <w:t xml:space="preserve"> </w:t>
      </w:r>
      <w:del w:id="13" w:author="Steve Shellhammer" w:date="2019-07-15T08:27:00Z">
        <w:r w:rsidDel="00B66AF7">
          <w:delText xml:space="preserve">part of its ballot comments, the IEEE 802.19 WG </w:delText>
        </w:r>
      </w:del>
      <w:del w:id="14" w:author="Steve Shellhammer" w:date="2019-05-13T13:47:00Z">
        <w:r w:rsidDel="00D958D4">
          <w:delText xml:space="preserve">will </w:delText>
        </w:r>
      </w:del>
      <w:del w:id="15" w:author="Steve Shellhammer" w:date="2019-07-15T08:27:00Z">
        <w:r w:rsidDel="00B66AF7">
          <w:delText>verif</w:delText>
        </w:r>
      </w:del>
      <w:del w:id="16" w:author="Steve Shellhammer" w:date="2019-05-13T13:47:00Z">
        <w:r w:rsidDel="00D958D4">
          <w:delText>y</w:delText>
        </w:r>
      </w:del>
      <w:del w:id="17" w:author="Steve Shellhammer" w:date="2019-07-15T08:27:00Z">
        <w:r w:rsidDel="00B66AF7">
          <w:delText xml:space="preserve"> the CA </w:delText>
        </w:r>
      </w:del>
      <w:del w:id="18" w:author="Steve Shellhammer" w:date="2019-05-13T13:46:00Z">
        <w:r w:rsidDel="002A6663">
          <w:delText>methodology was applied</w:delText>
        </w:r>
      </w:del>
    </w:p>
    <w:p w14:paraId="38D4F3BA" w14:textId="7BA1871F" w:rsidR="00934063" w:rsidDel="00B66AF7" w:rsidRDefault="00934063" w:rsidP="002A6663">
      <w:pPr>
        <w:spacing w:after="0" w:line="240" w:lineRule="auto"/>
        <w:rPr>
          <w:del w:id="19" w:author="Steve Shellhammer" w:date="2019-07-15T08:27:00Z"/>
        </w:rPr>
      </w:pPr>
      <w:del w:id="20" w:author="Steve Shellhammer" w:date="2019-05-13T13:46:00Z">
        <w:r w:rsidDel="002A6663">
          <w:delText>appropriately and reported correctly</w:delText>
        </w:r>
      </w:del>
      <w:del w:id="21" w:author="Steve Shellhammer" w:date="2019-07-15T08:27:00Z">
        <w:r w:rsidDel="00B66AF7">
          <w:delText>.</w:delText>
        </w:r>
      </w:del>
    </w:p>
    <w:p w14:paraId="512C59FE" w14:textId="77777777" w:rsidR="00131217" w:rsidRDefault="00131217" w:rsidP="00934063">
      <w:pPr>
        <w:spacing w:after="0" w:line="240" w:lineRule="auto"/>
      </w:pPr>
    </w:p>
    <w:p w14:paraId="258D89A0" w14:textId="5D43DDE7" w:rsidR="00934063" w:rsidDel="00253C76" w:rsidRDefault="00934063" w:rsidP="00934063">
      <w:pPr>
        <w:spacing w:after="0" w:line="240" w:lineRule="auto"/>
        <w:rPr>
          <w:del w:id="22" w:author="Steve Shellhammer" w:date="2019-05-13T13:48:00Z"/>
        </w:rPr>
      </w:pPr>
      <w:del w:id="23" w:author="Steve Shellhammer" w:date="2019-05-13T13:48:00Z">
        <w:r w:rsidDel="00253C76">
          <w:delText>The ballot group makes the determination on whether the coexistence</w:delText>
        </w:r>
      </w:del>
      <w:del w:id="24" w:author="Steve Shellhammer" w:date="2019-04-02T07:39:00Z">
        <w:r w:rsidDel="00AB519D">
          <w:delText xml:space="preserve"> necessary for the standard</w:delText>
        </w:r>
        <w:r w:rsidR="007E12D4" w:rsidDel="00AB519D">
          <w:delText xml:space="preserve"> </w:delText>
        </w:r>
        <w:r w:rsidDel="00AB519D">
          <w:delText>or amendment has been met</w:delText>
        </w:r>
      </w:del>
      <w:del w:id="25" w:author="Steve Shellhammer" w:date="2019-05-13T13:48:00Z">
        <w:r w:rsidDel="00253C76">
          <w:delText>.</w:delText>
        </w:r>
      </w:del>
    </w:p>
    <w:p w14:paraId="6F064859" w14:textId="77777777" w:rsidR="00131217" w:rsidRDefault="00131217" w:rsidP="00934063">
      <w:pPr>
        <w:spacing w:after="0" w:line="240" w:lineRule="auto"/>
      </w:pPr>
    </w:p>
    <w:p w14:paraId="41E575D3" w14:textId="346E380B" w:rsidR="00934063" w:rsidDel="00EA6D9F" w:rsidRDefault="00934063" w:rsidP="00934063">
      <w:pPr>
        <w:spacing w:after="0" w:line="240" w:lineRule="auto"/>
        <w:rPr>
          <w:del w:id="26" w:author="Steve Shellhammer" w:date="2019-04-01T16:13:00Z"/>
        </w:rPr>
      </w:pPr>
      <w:del w:id="27" w:author="Steve Shellhammer" w:date="2019-04-01T16:13:00Z">
        <w:r w:rsidDel="00EA6D9F">
          <w:delText>A representative of the IEEE 802.19 WG should vote in all wireless Sponsor ballots that are in</w:delText>
        </w:r>
      </w:del>
    </w:p>
    <w:p w14:paraId="0897E157" w14:textId="6527C133" w:rsidR="00934063" w:rsidDel="00EA6D9F" w:rsidRDefault="00934063" w:rsidP="00934063">
      <w:pPr>
        <w:spacing w:after="0" w:line="240" w:lineRule="auto"/>
        <w:rPr>
          <w:del w:id="28" w:author="Steve Shellhammer" w:date="2019-04-01T16:13:00Z"/>
        </w:rPr>
      </w:pPr>
      <w:del w:id="29" w:author="Steve Shellhammer" w:date="2019-04-01T16:13:00Z">
        <w:r w:rsidDel="00EA6D9F">
          <w:delText>the scope of the IEEE 802.19 coexistence WG</w:delText>
        </w:r>
      </w:del>
    </w:p>
    <w:p w14:paraId="0413B1F8" w14:textId="3894BD9C" w:rsidR="00934063" w:rsidRDefault="00934063" w:rsidP="00283796">
      <w:pPr>
        <w:spacing w:after="0" w:line="240" w:lineRule="auto"/>
      </w:pPr>
    </w:p>
    <w:p w14:paraId="65FB6E69" w14:textId="77777777" w:rsidR="00131217" w:rsidRDefault="00131217" w:rsidP="00131217">
      <w:pPr>
        <w:spacing w:after="0" w:line="240" w:lineRule="auto"/>
      </w:pPr>
      <w:r>
        <w:t>14.1.2 Coexistence</w:t>
      </w:r>
    </w:p>
    <w:p w14:paraId="7C6290E4" w14:textId="2CE330E9" w:rsidR="00131217" w:rsidRDefault="00131217" w:rsidP="00131217">
      <w:pPr>
        <w:spacing w:after="0" w:line="240" w:lineRule="auto"/>
      </w:pPr>
      <w:r>
        <w:t xml:space="preserve">A WG proposing a wireless project shall </w:t>
      </w:r>
      <w:del w:id="30" w:author="Steve Shellhammer" w:date="2019-07-15T08:32:00Z">
        <w:r w:rsidDel="008539E0">
          <w:delText xml:space="preserve">demonstrate </w:delText>
        </w:r>
      </w:del>
      <w:ins w:id="31" w:author="Steve Shellhammer" w:date="2019-07-15T08:41:00Z">
        <w:r w:rsidR="00B55D8F">
          <w:t xml:space="preserve">prepare </w:t>
        </w:r>
      </w:ins>
      <w:del w:id="32" w:author="Steve Shellhammer" w:date="2019-07-15T08:42:00Z">
        <w:r w:rsidDel="00B55D8F">
          <w:delText xml:space="preserve">coexistence </w:delText>
        </w:r>
      </w:del>
      <w:del w:id="33" w:author="Steve Shellhammer" w:date="2019-07-15T08:41:00Z">
        <w:r w:rsidDel="00B55D8F">
          <w:delText xml:space="preserve">through the preparation of </w:delText>
        </w:r>
      </w:del>
      <w:r>
        <w:t>a</w:t>
      </w:r>
      <w:r w:rsidR="00E679F6">
        <w:t xml:space="preserve"> </w:t>
      </w:r>
      <w:r>
        <w:t xml:space="preserve">Coexistence </w:t>
      </w:r>
      <w:del w:id="34" w:author="Steve Shellhammer" w:date="2019-04-01T16:17:00Z">
        <w:r w:rsidDel="00131217">
          <w:delText xml:space="preserve">Assurance </w:delText>
        </w:r>
      </w:del>
      <w:ins w:id="35" w:author="Steve Shellhammer" w:date="2019-04-01T16:17:00Z">
        <w:r>
          <w:t xml:space="preserve">Assessment </w:t>
        </w:r>
      </w:ins>
      <w:r>
        <w:t>(CA) document unless it is not applicable.</w:t>
      </w:r>
    </w:p>
    <w:p w14:paraId="5FF2691A" w14:textId="77777777" w:rsidR="00131217" w:rsidRDefault="00131217" w:rsidP="00131217">
      <w:pPr>
        <w:spacing w:after="0" w:line="240" w:lineRule="auto"/>
      </w:pPr>
    </w:p>
    <w:p w14:paraId="6C5D86B8" w14:textId="77777777" w:rsidR="00131217" w:rsidRDefault="00131217" w:rsidP="00131217">
      <w:pPr>
        <w:spacing w:after="0" w:line="240" w:lineRule="auto"/>
      </w:pPr>
      <w:r>
        <w:t>a) Will the WG create a CA document as part of the WG balloting process as described in</w:t>
      </w:r>
    </w:p>
    <w:p w14:paraId="5B061F7A" w14:textId="71B70447" w:rsidR="00131217" w:rsidRDefault="00131217" w:rsidP="00131217">
      <w:pPr>
        <w:spacing w:after="0" w:line="240" w:lineRule="auto"/>
      </w:pPr>
      <w:r>
        <w:t>Clause 13? (yes/no)</w:t>
      </w:r>
    </w:p>
    <w:p w14:paraId="152BFEF9" w14:textId="77777777" w:rsidR="00131217" w:rsidRDefault="00131217" w:rsidP="00131217">
      <w:pPr>
        <w:spacing w:after="0" w:line="240" w:lineRule="auto"/>
      </w:pPr>
    </w:p>
    <w:p w14:paraId="3D3AEEAD" w14:textId="23780C6B" w:rsidR="00131217" w:rsidRDefault="00131217" w:rsidP="00131217">
      <w:pPr>
        <w:spacing w:after="0" w:line="240" w:lineRule="auto"/>
      </w:pPr>
      <w:r>
        <w:t>b) If not, explain why the CA document is not applicable</w:t>
      </w:r>
    </w:p>
    <w:p w14:paraId="4F813591" w14:textId="2AF0ED92" w:rsidR="007A07D6" w:rsidRDefault="007A07D6" w:rsidP="00131217">
      <w:pPr>
        <w:spacing w:after="0" w:line="240" w:lineRule="auto"/>
      </w:pPr>
    </w:p>
    <w:p w14:paraId="77D6B11C" w14:textId="77777777" w:rsidR="007A07D6" w:rsidRDefault="007A07D6" w:rsidP="00131217">
      <w:pPr>
        <w:spacing w:after="0" w:line="240" w:lineRule="auto"/>
      </w:pPr>
    </w:p>
    <w:sectPr w:rsidR="007A07D6" w:rsidSect="00766E54">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EF6A93" w14:textId="77777777" w:rsidR="00800641" w:rsidRDefault="00800641" w:rsidP="00766E54">
      <w:pPr>
        <w:spacing w:after="0" w:line="240" w:lineRule="auto"/>
      </w:pPr>
      <w:r>
        <w:separator/>
      </w:r>
    </w:p>
  </w:endnote>
  <w:endnote w:type="continuationSeparator" w:id="0">
    <w:p w14:paraId="07790BD8" w14:textId="77777777" w:rsidR="00800641" w:rsidRDefault="00800641" w:rsidP="00766E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824A7" w14:textId="77777777" w:rsidR="00EB2E3A" w:rsidRDefault="00EB2E3A" w:rsidP="00844FC7">
    <w:pPr>
      <w:pStyle w:val="Footer"/>
    </w:pPr>
  </w:p>
  <w:p w14:paraId="43B2D9C2" w14:textId="61EF9B19" w:rsidR="00EB2E3A" w:rsidRPr="00C724F0" w:rsidRDefault="00EB2E3A" w:rsidP="00844FC7">
    <w:pPr>
      <w:pStyle w:val="Footer"/>
      <w:pBdr>
        <w:top w:val="single" w:sz="8" w:space="1" w:color="auto"/>
      </w:pBdr>
      <w:rPr>
        <w:sz w:val="24"/>
      </w:rPr>
    </w:pPr>
    <w:r w:rsidRPr="00C724F0">
      <w:rPr>
        <w:sz w:val="24"/>
      </w:rPr>
      <w:t>Submission</w:t>
    </w:r>
    <w:r w:rsidRPr="00C724F0">
      <w:rPr>
        <w:sz w:val="24"/>
      </w:rPr>
      <w:tab/>
      <w:t xml:space="preserve">Page </w:t>
    </w:r>
    <w:r w:rsidRPr="00C724F0">
      <w:rPr>
        <w:sz w:val="24"/>
      </w:rPr>
      <w:fldChar w:fldCharType="begin"/>
    </w:r>
    <w:r w:rsidRPr="00C724F0">
      <w:rPr>
        <w:sz w:val="24"/>
      </w:rPr>
      <w:instrText xml:space="preserve"> PAGE   \* MERGEFORMAT </w:instrText>
    </w:r>
    <w:r w:rsidRPr="00C724F0">
      <w:rPr>
        <w:sz w:val="24"/>
      </w:rPr>
      <w:fldChar w:fldCharType="separate"/>
    </w:r>
    <w:r w:rsidR="003C749A">
      <w:rPr>
        <w:noProof/>
        <w:sz w:val="24"/>
      </w:rPr>
      <w:t>1</w:t>
    </w:r>
    <w:r w:rsidRPr="00C724F0">
      <w:rPr>
        <w:noProof/>
        <w:sz w:val="24"/>
      </w:rPr>
      <w:fldChar w:fldCharType="end"/>
    </w:r>
    <w:r>
      <w:rPr>
        <w:noProof/>
        <w:sz w:val="24"/>
      </w:rPr>
      <w:tab/>
      <w:t>Steve Shellhammer, Qualcomm</w:t>
    </w:r>
  </w:p>
  <w:p w14:paraId="3F58BF11" w14:textId="77777777" w:rsidR="00EB2E3A" w:rsidRDefault="00EB2E3A" w:rsidP="00844F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221242" w14:textId="77777777" w:rsidR="00800641" w:rsidRDefault="00800641" w:rsidP="00766E54">
      <w:pPr>
        <w:spacing w:after="0" w:line="240" w:lineRule="auto"/>
      </w:pPr>
      <w:r>
        <w:separator/>
      </w:r>
    </w:p>
  </w:footnote>
  <w:footnote w:type="continuationSeparator" w:id="0">
    <w:p w14:paraId="1C346BE7" w14:textId="77777777" w:rsidR="00800641" w:rsidRDefault="00800641" w:rsidP="00766E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06C8A9" w14:textId="3FF206B8" w:rsidR="00EB2E3A" w:rsidRPr="00C724F0" w:rsidRDefault="00503B01" w:rsidP="00766E54">
    <w:pPr>
      <w:pStyle w:val="Header"/>
      <w:pBdr>
        <w:bottom w:val="single" w:sz="8" w:space="1" w:color="auto"/>
      </w:pBdr>
      <w:tabs>
        <w:tab w:val="clear" w:pos="4680"/>
        <w:tab w:val="center" w:pos="8280"/>
      </w:tabs>
      <w:rPr>
        <w:sz w:val="28"/>
      </w:rPr>
    </w:pPr>
    <w:r>
      <w:rPr>
        <w:sz w:val="28"/>
      </w:rPr>
      <w:t>November</w:t>
    </w:r>
    <w:r w:rsidR="00EB2E3A">
      <w:rPr>
        <w:sz w:val="28"/>
      </w:rPr>
      <w:t xml:space="preserve"> 201</w:t>
    </w:r>
    <w:r w:rsidR="000C6666">
      <w:rPr>
        <w:sz w:val="28"/>
      </w:rPr>
      <w:t>9</w:t>
    </w:r>
    <w:r w:rsidR="00EB2E3A">
      <w:rPr>
        <w:sz w:val="28"/>
      </w:rPr>
      <w:tab/>
      <w:t>IEEE P802.19-1</w:t>
    </w:r>
    <w:r w:rsidR="000C6666">
      <w:rPr>
        <w:sz w:val="28"/>
      </w:rPr>
      <w:t>9</w:t>
    </w:r>
    <w:r w:rsidR="00EB2E3A">
      <w:rPr>
        <w:sz w:val="28"/>
      </w:rPr>
      <w:t>/</w:t>
    </w:r>
    <w:r w:rsidR="00F91890">
      <w:rPr>
        <w:sz w:val="28"/>
      </w:rPr>
      <w:t>0077</w:t>
    </w:r>
    <w:r w:rsidR="00EB2E3A" w:rsidRPr="00C724F0">
      <w:rPr>
        <w:sz w:val="28"/>
      </w:rPr>
      <w:t>r</w:t>
    </w:r>
    <w:r w:rsidR="008B5102">
      <w:rPr>
        <w:sz w:val="28"/>
      </w:rPr>
      <w:t>0</w:t>
    </w:r>
  </w:p>
  <w:p w14:paraId="604CC306" w14:textId="77777777" w:rsidR="00EB2E3A" w:rsidRPr="00766E54" w:rsidRDefault="00EB2E3A" w:rsidP="00766E54">
    <w:pPr>
      <w:pStyle w:val="Header"/>
      <w:tabs>
        <w:tab w:val="clear" w:pos="4680"/>
        <w:tab w:val="center" w:pos="7920"/>
      </w:tabs>
      <w:rPr>
        <w:sz w:val="24"/>
      </w:rPr>
    </w:pPr>
  </w:p>
  <w:p w14:paraId="7BE2AFE4" w14:textId="77777777" w:rsidR="00EB2E3A" w:rsidRDefault="00EB2E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AE2DE3"/>
    <w:multiLevelType w:val="hybridMultilevel"/>
    <w:tmpl w:val="27206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82775B"/>
    <w:multiLevelType w:val="multilevel"/>
    <w:tmpl w:val="5D12F8E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19580789"/>
    <w:multiLevelType w:val="hybridMultilevel"/>
    <w:tmpl w:val="A3880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40498E"/>
    <w:multiLevelType w:val="hybridMultilevel"/>
    <w:tmpl w:val="2C66C4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C4B454B"/>
    <w:multiLevelType w:val="hybridMultilevel"/>
    <w:tmpl w:val="A6A2202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40331672"/>
    <w:multiLevelType w:val="hybridMultilevel"/>
    <w:tmpl w:val="9A482C44"/>
    <w:lvl w:ilvl="0" w:tplc="04090001">
      <w:start w:val="1"/>
      <w:numFmt w:val="bullet"/>
      <w:lvlText w:val=""/>
      <w:lvlJc w:val="left"/>
      <w:pPr>
        <w:ind w:left="781" w:hanging="360"/>
      </w:pPr>
      <w:rPr>
        <w:rFonts w:ascii="Symbol" w:hAnsi="Symbol" w:hint="default"/>
      </w:rPr>
    </w:lvl>
    <w:lvl w:ilvl="1" w:tplc="04090003" w:tentative="1">
      <w:start w:val="1"/>
      <w:numFmt w:val="bullet"/>
      <w:lvlText w:val="o"/>
      <w:lvlJc w:val="left"/>
      <w:pPr>
        <w:ind w:left="1501" w:hanging="360"/>
      </w:pPr>
      <w:rPr>
        <w:rFonts w:ascii="Courier New" w:hAnsi="Courier New" w:cs="Courier New" w:hint="default"/>
      </w:rPr>
    </w:lvl>
    <w:lvl w:ilvl="2" w:tplc="04090005" w:tentative="1">
      <w:start w:val="1"/>
      <w:numFmt w:val="bullet"/>
      <w:lvlText w:val=""/>
      <w:lvlJc w:val="left"/>
      <w:pPr>
        <w:ind w:left="2221" w:hanging="360"/>
      </w:pPr>
      <w:rPr>
        <w:rFonts w:ascii="Wingdings" w:hAnsi="Wingdings" w:hint="default"/>
      </w:rPr>
    </w:lvl>
    <w:lvl w:ilvl="3" w:tplc="04090001" w:tentative="1">
      <w:start w:val="1"/>
      <w:numFmt w:val="bullet"/>
      <w:lvlText w:val=""/>
      <w:lvlJc w:val="left"/>
      <w:pPr>
        <w:ind w:left="2941" w:hanging="360"/>
      </w:pPr>
      <w:rPr>
        <w:rFonts w:ascii="Symbol" w:hAnsi="Symbol" w:hint="default"/>
      </w:rPr>
    </w:lvl>
    <w:lvl w:ilvl="4" w:tplc="04090003" w:tentative="1">
      <w:start w:val="1"/>
      <w:numFmt w:val="bullet"/>
      <w:lvlText w:val="o"/>
      <w:lvlJc w:val="left"/>
      <w:pPr>
        <w:ind w:left="3661" w:hanging="360"/>
      </w:pPr>
      <w:rPr>
        <w:rFonts w:ascii="Courier New" w:hAnsi="Courier New" w:cs="Courier New" w:hint="default"/>
      </w:rPr>
    </w:lvl>
    <w:lvl w:ilvl="5" w:tplc="04090005" w:tentative="1">
      <w:start w:val="1"/>
      <w:numFmt w:val="bullet"/>
      <w:lvlText w:val=""/>
      <w:lvlJc w:val="left"/>
      <w:pPr>
        <w:ind w:left="4381" w:hanging="360"/>
      </w:pPr>
      <w:rPr>
        <w:rFonts w:ascii="Wingdings" w:hAnsi="Wingdings" w:hint="default"/>
      </w:rPr>
    </w:lvl>
    <w:lvl w:ilvl="6" w:tplc="04090001" w:tentative="1">
      <w:start w:val="1"/>
      <w:numFmt w:val="bullet"/>
      <w:lvlText w:val=""/>
      <w:lvlJc w:val="left"/>
      <w:pPr>
        <w:ind w:left="5101" w:hanging="360"/>
      </w:pPr>
      <w:rPr>
        <w:rFonts w:ascii="Symbol" w:hAnsi="Symbol" w:hint="default"/>
      </w:rPr>
    </w:lvl>
    <w:lvl w:ilvl="7" w:tplc="04090003" w:tentative="1">
      <w:start w:val="1"/>
      <w:numFmt w:val="bullet"/>
      <w:lvlText w:val="o"/>
      <w:lvlJc w:val="left"/>
      <w:pPr>
        <w:ind w:left="5821" w:hanging="360"/>
      </w:pPr>
      <w:rPr>
        <w:rFonts w:ascii="Courier New" w:hAnsi="Courier New" w:cs="Courier New" w:hint="default"/>
      </w:rPr>
    </w:lvl>
    <w:lvl w:ilvl="8" w:tplc="04090005" w:tentative="1">
      <w:start w:val="1"/>
      <w:numFmt w:val="bullet"/>
      <w:lvlText w:val=""/>
      <w:lvlJc w:val="left"/>
      <w:pPr>
        <w:ind w:left="6541" w:hanging="360"/>
      </w:pPr>
      <w:rPr>
        <w:rFonts w:ascii="Wingdings" w:hAnsi="Wingdings" w:hint="default"/>
      </w:rPr>
    </w:lvl>
  </w:abstractNum>
  <w:abstractNum w:abstractNumId="6" w15:restartNumberingAfterBreak="0">
    <w:nsid w:val="596E2842"/>
    <w:multiLevelType w:val="hybridMultilevel"/>
    <w:tmpl w:val="72B05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2F32952"/>
    <w:multiLevelType w:val="hybridMultilevel"/>
    <w:tmpl w:val="E4320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7472C8C"/>
    <w:multiLevelType w:val="hybridMultilevel"/>
    <w:tmpl w:val="4F4C70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2"/>
  </w:num>
  <w:num w:numId="12">
    <w:abstractNumId w:val="8"/>
  </w:num>
  <w:num w:numId="13">
    <w:abstractNumId w:val="7"/>
  </w:num>
  <w:num w:numId="14">
    <w:abstractNumId w:val="3"/>
  </w:num>
  <w:num w:numId="15">
    <w:abstractNumId w:val="0"/>
  </w:num>
  <w:num w:numId="16">
    <w:abstractNumId w:val="6"/>
  </w:num>
  <w:num w:numId="17">
    <w:abstractNumId w:val="5"/>
  </w:num>
  <w:num w:numId="18">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teve Shellhammer">
    <w15:presenceInfo w15:providerId="AD" w15:userId="S::sshellha@qti.qualcomm.com::0e71f22d-ee3e-49c0-82ff-dbc290af808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83F"/>
    <w:rsid w:val="000205DC"/>
    <w:rsid w:val="0002197B"/>
    <w:rsid w:val="000306CF"/>
    <w:rsid w:val="000470A6"/>
    <w:rsid w:val="000569BA"/>
    <w:rsid w:val="00061378"/>
    <w:rsid w:val="000656A8"/>
    <w:rsid w:val="00065872"/>
    <w:rsid w:val="00065B85"/>
    <w:rsid w:val="00066B40"/>
    <w:rsid w:val="000677D5"/>
    <w:rsid w:val="00071325"/>
    <w:rsid w:val="00072398"/>
    <w:rsid w:val="00073A18"/>
    <w:rsid w:val="00084E86"/>
    <w:rsid w:val="00085FF5"/>
    <w:rsid w:val="0009429E"/>
    <w:rsid w:val="000A0CDF"/>
    <w:rsid w:val="000A46EF"/>
    <w:rsid w:val="000A600E"/>
    <w:rsid w:val="000A6595"/>
    <w:rsid w:val="000B25B9"/>
    <w:rsid w:val="000C422D"/>
    <w:rsid w:val="000C6666"/>
    <w:rsid w:val="000D1E45"/>
    <w:rsid w:val="000D22AE"/>
    <w:rsid w:val="000D284E"/>
    <w:rsid w:val="000D2D11"/>
    <w:rsid w:val="000D5565"/>
    <w:rsid w:val="000E09AB"/>
    <w:rsid w:val="000E0DBB"/>
    <w:rsid w:val="000E3B39"/>
    <w:rsid w:val="000E4177"/>
    <w:rsid w:val="000E6384"/>
    <w:rsid w:val="000F0273"/>
    <w:rsid w:val="000F3330"/>
    <w:rsid w:val="000F4D0E"/>
    <w:rsid w:val="000F4ED3"/>
    <w:rsid w:val="000F6BC3"/>
    <w:rsid w:val="000F796C"/>
    <w:rsid w:val="00105EBF"/>
    <w:rsid w:val="00113E0B"/>
    <w:rsid w:val="001217DC"/>
    <w:rsid w:val="00122832"/>
    <w:rsid w:val="00131217"/>
    <w:rsid w:val="00131AA5"/>
    <w:rsid w:val="00137838"/>
    <w:rsid w:val="001409E1"/>
    <w:rsid w:val="001417E9"/>
    <w:rsid w:val="001437FB"/>
    <w:rsid w:val="001439A2"/>
    <w:rsid w:val="00143BAF"/>
    <w:rsid w:val="0015400A"/>
    <w:rsid w:val="00154269"/>
    <w:rsid w:val="00161CC9"/>
    <w:rsid w:val="001679B4"/>
    <w:rsid w:val="00171339"/>
    <w:rsid w:val="001723B3"/>
    <w:rsid w:val="00173D4A"/>
    <w:rsid w:val="00175086"/>
    <w:rsid w:val="001758F3"/>
    <w:rsid w:val="001777BD"/>
    <w:rsid w:val="001831F0"/>
    <w:rsid w:val="00185336"/>
    <w:rsid w:val="0019551A"/>
    <w:rsid w:val="001A0801"/>
    <w:rsid w:val="001A41A7"/>
    <w:rsid w:val="001A7B74"/>
    <w:rsid w:val="001B7724"/>
    <w:rsid w:val="001C1BF5"/>
    <w:rsid w:val="001C7CC1"/>
    <w:rsid w:val="001D0AF7"/>
    <w:rsid w:val="001D2FC4"/>
    <w:rsid w:val="001D6DA2"/>
    <w:rsid w:val="001E4512"/>
    <w:rsid w:val="001F1978"/>
    <w:rsid w:val="001F2F1B"/>
    <w:rsid w:val="001F780C"/>
    <w:rsid w:val="00200673"/>
    <w:rsid w:val="00203373"/>
    <w:rsid w:val="00203A61"/>
    <w:rsid w:val="00205DA0"/>
    <w:rsid w:val="00211633"/>
    <w:rsid w:val="00226761"/>
    <w:rsid w:val="00227024"/>
    <w:rsid w:val="00230D5E"/>
    <w:rsid w:val="0023260A"/>
    <w:rsid w:val="002365CA"/>
    <w:rsid w:val="002436FE"/>
    <w:rsid w:val="00243A6B"/>
    <w:rsid w:val="002458E4"/>
    <w:rsid w:val="00253C76"/>
    <w:rsid w:val="00255A27"/>
    <w:rsid w:val="002644C8"/>
    <w:rsid w:val="00264722"/>
    <w:rsid w:val="002720C8"/>
    <w:rsid w:val="00274A01"/>
    <w:rsid w:val="0027527D"/>
    <w:rsid w:val="00277BFD"/>
    <w:rsid w:val="00277ED5"/>
    <w:rsid w:val="00281236"/>
    <w:rsid w:val="0028200C"/>
    <w:rsid w:val="00283796"/>
    <w:rsid w:val="002A6663"/>
    <w:rsid w:val="002B11ED"/>
    <w:rsid w:val="002B183F"/>
    <w:rsid w:val="002B6DFB"/>
    <w:rsid w:val="002C001E"/>
    <w:rsid w:val="002C0107"/>
    <w:rsid w:val="002C7214"/>
    <w:rsid w:val="002D02B8"/>
    <w:rsid w:val="002D569A"/>
    <w:rsid w:val="002E09D4"/>
    <w:rsid w:val="002E236B"/>
    <w:rsid w:val="002E6EBF"/>
    <w:rsid w:val="002F50D1"/>
    <w:rsid w:val="00301DA4"/>
    <w:rsid w:val="0031092D"/>
    <w:rsid w:val="003138C7"/>
    <w:rsid w:val="0032282C"/>
    <w:rsid w:val="00323EB5"/>
    <w:rsid w:val="00333570"/>
    <w:rsid w:val="0034373C"/>
    <w:rsid w:val="00346B26"/>
    <w:rsid w:val="00350367"/>
    <w:rsid w:val="003525AA"/>
    <w:rsid w:val="00363674"/>
    <w:rsid w:val="0036717E"/>
    <w:rsid w:val="00373145"/>
    <w:rsid w:val="00373CAE"/>
    <w:rsid w:val="00380335"/>
    <w:rsid w:val="00380D37"/>
    <w:rsid w:val="0038372E"/>
    <w:rsid w:val="003926BF"/>
    <w:rsid w:val="003B2EDD"/>
    <w:rsid w:val="003B3DFE"/>
    <w:rsid w:val="003C3E20"/>
    <w:rsid w:val="003C4E34"/>
    <w:rsid w:val="003C6F5F"/>
    <w:rsid w:val="003C749A"/>
    <w:rsid w:val="003D2387"/>
    <w:rsid w:val="003E44D2"/>
    <w:rsid w:val="003E7428"/>
    <w:rsid w:val="003F3721"/>
    <w:rsid w:val="003F509F"/>
    <w:rsid w:val="00401663"/>
    <w:rsid w:val="00406493"/>
    <w:rsid w:val="00416C7F"/>
    <w:rsid w:val="00420B36"/>
    <w:rsid w:val="00424118"/>
    <w:rsid w:val="00433761"/>
    <w:rsid w:val="00435150"/>
    <w:rsid w:val="00441416"/>
    <w:rsid w:val="00446539"/>
    <w:rsid w:val="004537C4"/>
    <w:rsid w:val="00453DF9"/>
    <w:rsid w:val="00456B26"/>
    <w:rsid w:val="004600DE"/>
    <w:rsid w:val="004607AE"/>
    <w:rsid w:val="00463593"/>
    <w:rsid w:val="004677E1"/>
    <w:rsid w:val="004707C1"/>
    <w:rsid w:val="00475939"/>
    <w:rsid w:val="0047682D"/>
    <w:rsid w:val="00477704"/>
    <w:rsid w:val="00487652"/>
    <w:rsid w:val="00494180"/>
    <w:rsid w:val="00495BCD"/>
    <w:rsid w:val="004A0E14"/>
    <w:rsid w:val="004A14E2"/>
    <w:rsid w:val="004A1BFC"/>
    <w:rsid w:val="004C0D55"/>
    <w:rsid w:val="004C393B"/>
    <w:rsid w:val="004C5F28"/>
    <w:rsid w:val="004D0206"/>
    <w:rsid w:val="004D1349"/>
    <w:rsid w:val="004D7D88"/>
    <w:rsid w:val="004E2B88"/>
    <w:rsid w:val="004E5271"/>
    <w:rsid w:val="004E6131"/>
    <w:rsid w:val="004F5AFC"/>
    <w:rsid w:val="004F7806"/>
    <w:rsid w:val="00501FDA"/>
    <w:rsid w:val="00503B01"/>
    <w:rsid w:val="0051159A"/>
    <w:rsid w:val="00525413"/>
    <w:rsid w:val="005305FF"/>
    <w:rsid w:val="005348B0"/>
    <w:rsid w:val="00536C3D"/>
    <w:rsid w:val="005475DD"/>
    <w:rsid w:val="00571A04"/>
    <w:rsid w:val="005762CA"/>
    <w:rsid w:val="005778AA"/>
    <w:rsid w:val="00582C17"/>
    <w:rsid w:val="00583E4A"/>
    <w:rsid w:val="00585307"/>
    <w:rsid w:val="00586BC2"/>
    <w:rsid w:val="005903BD"/>
    <w:rsid w:val="00592E50"/>
    <w:rsid w:val="005A19A5"/>
    <w:rsid w:val="005A6D6B"/>
    <w:rsid w:val="005A7272"/>
    <w:rsid w:val="005B4902"/>
    <w:rsid w:val="005C4828"/>
    <w:rsid w:val="005C4B04"/>
    <w:rsid w:val="005D693D"/>
    <w:rsid w:val="006113ED"/>
    <w:rsid w:val="00611465"/>
    <w:rsid w:val="0062080C"/>
    <w:rsid w:val="006232FB"/>
    <w:rsid w:val="006336A3"/>
    <w:rsid w:val="006377CD"/>
    <w:rsid w:val="00637EAA"/>
    <w:rsid w:val="00640AFD"/>
    <w:rsid w:val="00645AA4"/>
    <w:rsid w:val="006529BA"/>
    <w:rsid w:val="00654FED"/>
    <w:rsid w:val="00657A70"/>
    <w:rsid w:val="00660C4A"/>
    <w:rsid w:val="006650FF"/>
    <w:rsid w:val="00667761"/>
    <w:rsid w:val="006757D7"/>
    <w:rsid w:val="006801D8"/>
    <w:rsid w:val="00684426"/>
    <w:rsid w:val="006876E2"/>
    <w:rsid w:val="00687E83"/>
    <w:rsid w:val="006946EC"/>
    <w:rsid w:val="006971F1"/>
    <w:rsid w:val="006A19FC"/>
    <w:rsid w:val="006A6CDE"/>
    <w:rsid w:val="006B0B06"/>
    <w:rsid w:val="006B1C3E"/>
    <w:rsid w:val="006B446A"/>
    <w:rsid w:val="006C22F8"/>
    <w:rsid w:val="006C429F"/>
    <w:rsid w:val="006C606B"/>
    <w:rsid w:val="006D18E4"/>
    <w:rsid w:val="006D1EE8"/>
    <w:rsid w:val="006E2984"/>
    <w:rsid w:val="006E32B7"/>
    <w:rsid w:val="006E617B"/>
    <w:rsid w:val="006F09C0"/>
    <w:rsid w:val="006F555A"/>
    <w:rsid w:val="00711DDE"/>
    <w:rsid w:val="00712B61"/>
    <w:rsid w:val="00713118"/>
    <w:rsid w:val="00714D12"/>
    <w:rsid w:val="007150F8"/>
    <w:rsid w:val="00716715"/>
    <w:rsid w:val="00717767"/>
    <w:rsid w:val="007225F3"/>
    <w:rsid w:val="00725972"/>
    <w:rsid w:val="007267A4"/>
    <w:rsid w:val="007365EA"/>
    <w:rsid w:val="00743994"/>
    <w:rsid w:val="00743F74"/>
    <w:rsid w:val="00750444"/>
    <w:rsid w:val="007518F8"/>
    <w:rsid w:val="00753DAF"/>
    <w:rsid w:val="00760D21"/>
    <w:rsid w:val="00766E54"/>
    <w:rsid w:val="00767680"/>
    <w:rsid w:val="00777251"/>
    <w:rsid w:val="007836BB"/>
    <w:rsid w:val="00783CBB"/>
    <w:rsid w:val="00783FFE"/>
    <w:rsid w:val="00785141"/>
    <w:rsid w:val="0078529A"/>
    <w:rsid w:val="00790073"/>
    <w:rsid w:val="007955CA"/>
    <w:rsid w:val="007A07D6"/>
    <w:rsid w:val="007A2927"/>
    <w:rsid w:val="007A2D55"/>
    <w:rsid w:val="007B0CD4"/>
    <w:rsid w:val="007B444A"/>
    <w:rsid w:val="007B5E8D"/>
    <w:rsid w:val="007B6B46"/>
    <w:rsid w:val="007C341A"/>
    <w:rsid w:val="007C603A"/>
    <w:rsid w:val="007D5881"/>
    <w:rsid w:val="007E12D4"/>
    <w:rsid w:val="007E42B2"/>
    <w:rsid w:val="007E6710"/>
    <w:rsid w:val="007F6351"/>
    <w:rsid w:val="007F6670"/>
    <w:rsid w:val="00800641"/>
    <w:rsid w:val="00803DE4"/>
    <w:rsid w:val="00815E4B"/>
    <w:rsid w:val="0082276C"/>
    <w:rsid w:val="00822842"/>
    <w:rsid w:val="00826BFD"/>
    <w:rsid w:val="00831913"/>
    <w:rsid w:val="00831DBF"/>
    <w:rsid w:val="008369BB"/>
    <w:rsid w:val="0084447E"/>
    <w:rsid w:val="00844FC7"/>
    <w:rsid w:val="00846386"/>
    <w:rsid w:val="008539E0"/>
    <w:rsid w:val="00874A5D"/>
    <w:rsid w:val="00880F7E"/>
    <w:rsid w:val="008910E8"/>
    <w:rsid w:val="00895277"/>
    <w:rsid w:val="00896A0C"/>
    <w:rsid w:val="008A5EC8"/>
    <w:rsid w:val="008B4B58"/>
    <w:rsid w:val="008B5102"/>
    <w:rsid w:val="008B7501"/>
    <w:rsid w:val="008C3CCD"/>
    <w:rsid w:val="008C72C6"/>
    <w:rsid w:val="008E1B29"/>
    <w:rsid w:val="008E7A8A"/>
    <w:rsid w:val="00903F7E"/>
    <w:rsid w:val="009100DD"/>
    <w:rsid w:val="00922944"/>
    <w:rsid w:val="0092383E"/>
    <w:rsid w:val="0093141F"/>
    <w:rsid w:val="0093358B"/>
    <w:rsid w:val="00933B24"/>
    <w:rsid w:val="00934063"/>
    <w:rsid w:val="0093638A"/>
    <w:rsid w:val="00940B10"/>
    <w:rsid w:val="00942F2B"/>
    <w:rsid w:val="0095022F"/>
    <w:rsid w:val="00952C65"/>
    <w:rsid w:val="00960392"/>
    <w:rsid w:val="00961B91"/>
    <w:rsid w:val="0096705D"/>
    <w:rsid w:val="00972FC5"/>
    <w:rsid w:val="00982453"/>
    <w:rsid w:val="009841D9"/>
    <w:rsid w:val="00992172"/>
    <w:rsid w:val="00994C1B"/>
    <w:rsid w:val="009A31B5"/>
    <w:rsid w:val="009B7253"/>
    <w:rsid w:val="009C2C0F"/>
    <w:rsid w:val="009C7762"/>
    <w:rsid w:val="009C78B2"/>
    <w:rsid w:val="009D2F1C"/>
    <w:rsid w:val="009D2FBF"/>
    <w:rsid w:val="009D55F0"/>
    <w:rsid w:val="009E03B8"/>
    <w:rsid w:val="009E2A1A"/>
    <w:rsid w:val="009F3DA7"/>
    <w:rsid w:val="009F6B59"/>
    <w:rsid w:val="009F7C52"/>
    <w:rsid w:val="00A01C4D"/>
    <w:rsid w:val="00A04370"/>
    <w:rsid w:val="00A0752D"/>
    <w:rsid w:val="00A10015"/>
    <w:rsid w:val="00A12B2A"/>
    <w:rsid w:val="00A15458"/>
    <w:rsid w:val="00A251F9"/>
    <w:rsid w:val="00A26257"/>
    <w:rsid w:val="00A30D08"/>
    <w:rsid w:val="00A32F3C"/>
    <w:rsid w:val="00A46776"/>
    <w:rsid w:val="00A52A21"/>
    <w:rsid w:val="00A540F4"/>
    <w:rsid w:val="00A565A8"/>
    <w:rsid w:val="00A61371"/>
    <w:rsid w:val="00A65356"/>
    <w:rsid w:val="00A80FBB"/>
    <w:rsid w:val="00A8487B"/>
    <w:rsid w:val="00A910AA"/>
    <w:rsid w:val="00A92EA0"/>
    <w:rsid w:val="00A95C5C"/>
    <w:rsid w:val="00AA2615"/>
    <w:rsid w:val="00AA43E7"/>
    <w:rsid w:val="00AA5F76"/>
    <w:rsid w:val="00AB02FF"/>
    <w:rsid w:val="00AB519D"/>
    <w:rsid w:val="00AB62DE"/>
    <w:rsid w:val="00AC06A2"/>
    <w:rsid w:val="00AC3824"/>
    <w:rsid w:val="00AD3394"/>
    <w:rsid w:val="00AD4A43"/>
    <w:rsid w:val="00AE60F1"/>
    <w:rsid w:val="00AF16B7"/>
    <w:rsid w:val="00AF7B41"/>
    <w:rsid w:val="00AF7E0E"/>
    <w:rsid w:val="00B05481"/>
    <w:rsid w:val="00B10949"/>
    <w:rsid w:val="00B12CD8"/>
    <w:rsid w:val="00B13903"/>
    <w:rsid w:val="00B17041"/>
    <w:rsid w:val="00B21E05"/>
    <w:rsid w:val="00B239EC"/>
    <w:rsid w:val="00B35B05"/>
    <w:rsid w:val="00B360E4"/>
    <w:rsid w:val="00B40888"/>
    <w:rsid w:val="00B423C6"/>
    <w:rsid w:val="00B457E1"/>
    <w:rsid w:val="00B47540"/>
    <w:rsid w:val="00B478C7"/>
    <w:rsid w:val="00B521C5"/>
    <w:rsid w:val="00B55D8F"/>
    <w:rsid w:val="00B62DB1"/>
    <w:rsid w:val="00B66AF7"/>
    <w:rsid w:val="00B67142"/>
    <w:rsid w:val="00B74DB5"/>
    <w:rsid w:val="00B7640A"/>
    <w:rsid w:val="00B94245"/>
    <w:rsid w:val="00B9752D"/>
    <w:rsid w:val="00BA37FB"/>
    <w:rsid w:val="00BA64E6"/>
    <w:rsid w:val="00BA6C23"/>
    <w:rsid w:val="00BB0025"/>
    <w:rsid w:val="00BB3DA8"/>
    <w:rsid w:val="00BB5B9D"/>
    <w:rsid w:val="00BC399A"/>
    <w:rsid w:val="00BC4D59"/>
    <w:rsid w:val="00BC6C6E"/>
    <w:rsid w:val="00BD1843"/>
    <w:rsid w:val="00BD2E13"/>
    <w:rsid w:val="00BE086F"/>
    <w:rsid w:val="00BE432A"/>
    <w:rsid w:val="00BF154B"/>
    <w:rsid w:val="00BF1A72"/>
    <w:rsid w:val="00BF7D84"/>
    <w:rsid w:val="00C07F02"/>
    <w:rsid w:val="00C11D43"/>
    <w:rsid w:val="00C2321C"/>
    <w:rsid w:val="00C24474"/>
    <w:rsid w:val="00C24D42"/>
    <w:rsid w:val="00C24D55"/>
    <w:rsid w:val="00C31B7A"/>
    <w:rsid w:val="00C329A9"/>
    <w:rsid w:val="00C42204"/>
    <w:rsid w:val="00C42E38"/>
    <w:rsid w:val="00C44296"/>
    <w:rsid w:val="00C56FB5"/>
    <w:rsid w:val="00C57022"/>
    <w:rsid w:val="00C60298"/>
    <w:rsid w:val="00C63F80"/>
    <w:rsid w:val="00C672EB"/>
    <w:rsid w:val="00C67A61"/>
    <w:rsid w:val="00C7220C"/>
    <w:rsid w:val="00C724F0"/>
    <w:rsid w:val="00C74E26"/>
    <w:rsid w:val="00C8066A"/>
    <w:rsid w:val="00C81A70"/>
    <w:rsid w:val="00C868D4"/>
    <w:rsid w:val="00C95622"/>
    <w:rsid w:val="00CB0E65"/>
    <w:rsid w:val="00CB24F0"/>
    <w:rsid w:val="00CB5E16"/>
    <w:rsid w:val="00CC0B89"/>
    <w:rsid w:val="00CD645B"/>
    <w:rsid w:val="00CF0B6A"/>
    <w:rsid w:val="00CF1DDA"/>
    <w:rsid w:val="00CF262B"/>
    <w:rsid w:val="00CF2D3D"/>
    <w:rsid w:val="00CF2E44"/>
    <w:rsid w:val="00CF5CED"/>
    <w:rsid w:val="00CF6B6A"/>
    <w:rsid w:val="00CF70A6"/>
    <w:rsid w:val="00D06B2A"/>
    <w:rsid w:val="00D06B59"/>
    <w:rsid w:val="00D07B90"/>
    <w:rsid w:val="00D21F73"/>
    <w:rsid w:val="00D2221C"/>
    <w:rsid w:val="00D34CD8"/>
    <w:rsid w:val="00D50B3F"/>
    <w:rsid w:val="00D5170A"/>
    <w:rsid w:val="00D5573B"/>
    <w:rsid w:val="00D60C8B"/>
    <w:rsid w:val="00D615BD"/>
    <w:rsid w:val="00D66778"/>
    <w:rsid w:val="00D67C35"/>
    <w:rsid w:val="00D7309D"/>
    <w:rsid w:val="00D76361"/>
    <w:rsid w:val="00D81018"/>
    <w:rsid w:val="00D932B6"/>
    <w:rsid w:val="00D958D4"/>
    <w:rsid w:val="00DA1A8B"/>
    <w:rsid w:val="00DA32C4"/>
    <w:rsid w:val="00DB22CA"/>
    <w:rsid w:val="00DB533D"/>
    <w:rsid w:val="00DB663D"/>
    <w:rsid w:val="00DB68F1"/>
    <w:rsid w:val="00DC141A"/>
    <w:rsid w:val="00DC25EF"/>
    <w:rsid w:val="00DC3351"/>
    <w:rsid w:val="00DC5E1D"/>
    <w:rsid w:val="00DD5730"/>
    <w:rsid w:val="00DF47E5"/>
    <w:rsid w:val="00E04ED7"/>
    <w:rsid w:val="00E0514C"/>
    <w:rsid w:val="00E1103A"/>
    <w:rsid w:val="00E153D1"/>
    <w:rsid w:val="00E17FE0"/>
    <w:rsid w:val="00E204D7"/>
    <w:rsid w:val="00E21251"/>
    <w:rsid w:val="00E22967"/>
    <w:rsid w:val="00E2772D"/>
    <w:rsid w:val="00E27AC1"/>
    <w:rsid w:val="00E37F9F"/>
    <w:rsid w:val="00E40521"/>
    <w:rsid w:val="00E45049"/>
    <w:rsid w:val="00E60CE8"/>
    <w:rsid w:val="00E6568E"/>
    <w:rsid w:val="00E679F6"/>
    <w:rsid w:val="00E704FF"/>
    <w:rsid w:val="00E72B7B"/>
    <w:rsid w:val="00E8587C"/>
    <w:rsid w:val="00E90ED7"/>
    <w:rsid w:val="00E93DD5"/>
    <w:rsid w:val="00E950DB"/>
    <w:rsid w:val="00E9521F"/>
    <w:rsid w:val="00EA627F"/>
    <w:rsid w:val="00EA6D9F"/>
    <w:rsid w:val="00EB033D"/>
    <w:rsid w:val="00EB2E3A"/>
    <w:rsid w:val="00EB4CB4"/>
    <w:rsid w:val="00EC2F8A"/>
    <w:rsid w:val="00EC3282"/>
    <w:rsid w:val="00EE35F8"/>
    <w:rsid w:val="00EE3B05"/>
    <w:rsid w:val="00EF2B43"/>
    <w:rsid w:val="00F00535"/>
    <w:rsid w:val="00F00E57"/>
    <w:rsid w:val="00F07DBA"/>
    <w:rsid w:val="00F151ED"/>
    <w:rsid w:val="00F1649A"/>
    <w:rsid w:val="00F33A88"/>
    <w:rsid w:val="00F52BE0"/>
    <w:rsid w:val="00F53B24"/>
    <w:rsid w:val="00F55E77"/>
    <w:rsid w:val="00F61B37"/>
    <w:rsid w:val="00F7004D"/>
    <w:rsid w:val="00F7290F"/>
    <w:rsid w:val="00F77641"/>
    <w:rsid w:val="00F84EFD"/>
    <w:rsid w:val="00F87574"/>
    <w:rsid w:val="00F91890"/>
    <w:rsid w:val="00F929DA"/>
    <w:rsid w:val="00F93426"/>
    <w:rsid w:val="00FA17DC"/>
    <w:rsid w:val="00FA4AE6"/>
    <w:rsid w:val="00FA4FE8"/>
    <w:rsid w:val="00FA68AB"/>
    <w:rsid w:val="00FA7983"/>
    <w:rsid w:val="00FA79C9"/>
    <w:rsid w:val="00FB213D"/>
    <w:rsid w:val="00FC4481"/>
    <w:rsid w:val="00FC61E3"/>
    <w:rsid w:val="00FC6BC6"/>
    <w:rsid w:val="00FC7723"/>
    <w:rsid w:val="00FD64A1"/>
    <w:rsid w:val="00FD7FF1"/>
    <w:rsid w:val="00FE54DE"/>
    <w:rsid w:val="00FE72CD"/>
    <w:rsid w:val="00FF08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587BE8"/>
  <w15:chartTrackingRefBased/>
  <w15:docId w15:val="{D2425773-F2FE-4B28-A53B-5A9F2F3AA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6E54"/>
  </w:style>
  <w:style w:type="paragraph" w:styleId="Heading1">
    <w:name w:val="heading 1"/>
    <w:basedOn w:val="Normal"/>
    <w:next w:val="Normal"/>
    <w:link w:val="Heading1Char"/>
    <w:uiPriority w:val="9"/>
    <w:qFormat/>
    <w:rsid w:val="00766E54"/>
    <w:pPr>
      <w:keepNext/>
      <w:keepLines/>
      <w:spacing w:before="320" w:after="0" w:line="240" w:lineRule="auto"/>
      <w:outlineLvl w:val="0"/>
    </w:pPr>
    <w:rPr>
      <w:rFonts w:asciiTheme="majorHAnsi" w:eastAsiaTheme="majorEastAsia" w:hAnsiTheme="majorHAnsi" w:cstheme="majorBidi"/>
      <w:color w:val="2E74B5" w:themeColor="accent1" w:themeShade="BF"/>
      <w:sz w:val="30"/>
      <w:szCs w:val="30"/>
    </w:rPr>
  </w:style>
  <w:style w:type="paragraph" w:styleId="Heading2">
    <w:name w:val="heading 2"/>
    <w:basedOn w:val="Normal"/>
    <w:next w:val="Normal"/>
    <w:link w:val="Heading2Char"/>
    <w:uiPriority w:val="9"/>
    <w:semiHidden/>
    <w:unhideWhenUsed/>
    <w:qFormat/>
    <w:rsid w:val="00766E54"/>
    <w:pPr>
      <w:keepNext/>
      <w:keepLines/>
      <w:spacing w:before="40" w:after="0" w:line="240" w:lineRule="auto"/>
      <w:outlineLvl w:val="1"/>
    </w:pPr>
    <w:rPr>
      <w:rFonts w:asciiTheme="majorHAnsi" w:eastAsiaTheme="majorEastAsia" w:hAnsiTheme="majorHAnsi" w:cstheme="majorBidi"/>
      <w:color w:val="C45911" w:themeColor="accent2" w:themeShade="BF"/>
      <w:sz w:val="28"/>
      <w:szCs w:val="28"/>
    </w:rPr>
  </w:style>
  <w:style w:type="paragraph" w:styleId="Heading3">
    <w:name w:val="heading 3"/>
    <w:basedOn w:val="Normal"/>
    <w:next w:val="Normal"/>
    <w:link w:val="Heading3Char"/>
    <w:uiPriority w:val="9"/>
    <w:semiHidden/>
    <w:unhideWhenUsed/>
    <w:qFormat/>
    <w:rsid w:val="00766E54"/>
    <w:pPr>
      <w:keepNext/>
      <w:keepLines/>
      <w:spacing w:before="40" w:after="0" w:line="240" w:lineRule="auto"/>
      <w:outlineLvl w:val="2"/>
    </w:pPr>
    <w:rPr>
      <w:rFonts w:asciiTheme="majorHAnsi" w:eastAsiaTheme="majorEastAsia" w:hAnsiTheme="majorHAnsi" w:cstheme="majorBidi"/>
      <w:color w:val="538135" w:themeColor="accent6" w:themeShade="BF"/>
      <w:sz w:val="26"/>
      <w:szCs w:val="26"/>
    </w:rPr>
  </w:style>
  <w:style w:type="paragraph" w:styleId="Heading4">
    <w:name w:val="heading 4"/>
    <w:basedOn w:val="Normal"/>
    <w:next w:val="Normal"/>
    <w:link w:val="Heading4Char"/>
    <w:uiPriority w:val="9"/>
    <w:semiHidden/>
    <w:unhideWhenUsed/>
    <w:qFormat/>
    <w:rsid w:val="00766E54"/>
    <w:pPr>
      <w:keepNext/>
      <w:keepLines/>
      <w:spacing w:before="40" w:after="0"/>
      <w:outlineLvl w:val="3"/>
    </w:pPr>
    <w:rPr>
      <w:rFonts w:asciiTheme="majorHAnsi" w:eastAsiaTheme="majorEastAsia" w:hAnsiTheme="majorHAnsi" w:cstheme="majorBidi"/>
      <w:i/>
      <w:iCs/>
      <w:color w:val="2F5496" w:themeColor="accent5" w:themeShade="BF"/>
      <w:sz w:val="25"/>
      <w:szCs w:val="25"/>
    </w:rPr>
  </w:style>
  <w:style w:type="paragraph" w:styleId="Heading5">
    <w:name w:val="heading 5"/>
    <w:basedOn w:val="Normal"/>
    <w:next w:val="Normal"/>
    <w:link w:val="Heading5Char"/>
    <w:uiPriority w:val="9"/>
    <w:semiHidden/>
    <w:unhideWhenUsed/>
    <w:qFormat/>
    <w:rsid w:val="00766E54"/>
    <w:pPr>
      <w:keepNext/>
      <w:keepLines/>
      <w:spacing w:before="40" w:after="0"/>
      <w:outlineLvl w:val="4"/>
    </w:pPr>
    <w:rPr>
      <w:rFonts w:asciiTheme="majorHAnsi" w:eastAsiaTheme="majorEastAsia" w:hAnsiTheme="majorHAnsi" w:cstheme="majorBidi"/>
      <w:i/>
      <w:iCs/>
      <w:color w:val="833C0B" w:themeColor="accent2" w:themeShade="80"/>
      <w:sz w:val="24"/>
      <w:szCs w:val="24"/>
    </w:rPr>
  </w:style>
  <w:style w:type="paragraph" w:styleId="Heading6">
    <w:name w:val="heading 6"/>
    <w:basedOn w:val="Normal"/>
    <w:next w:val="Normal"/>
    <w:link w:val="Heading6Char"/>
    <w:uiPriority w:val="9"/>
    <w:semiHidden/>
    <w:unhideWhenUsed/>
    <w:qFormat/>
    <w:rsid w:val="00766E54"/>
    <w:pPr>
      <w:keepNext/>
      <w:keepLines/>
      <w:spacing w:before="40" w:after="0"/>
      <w:outlineLvl w:val="5"/>
    </w:pPr>
    <w:rPr>
      <w:rFonts w:asciiTheme="majorHAnsi" w:eastAsiaTheme="majorEastAsia" w:hAnsiTheme="majorHAnsi" w:cstheme="majorBidi"/>
      <w:i/>
      <w:iCs/>
      <w:color w:val="385623" w:themeColor="accent6" w:themeShade="80"/>
      <w:sz w:val="23"/>
      <w:szCs w:val="23"/>
    </w:rPr>
  </w:style>
  <w:style w:type="paragraph" w:styleId="Heading7">
    <w:name w:val="heading 7"/>
    <w:basedOn w:val="Normal"/>
    <w:next w:val="Normal"/>
    <w:link w:val="Heading7Char"/>
    <w:uiPriority w:val="9"/>
    <w:semiHidden/>
    <w:unhideWhenUsed/>
    <w:qFormat/>
    <w:rsid w:val="00766E54"/>
    <w:pPr>
      <w:keepNext/>
      <w:keepLines/>
      <w:spacing w:before="40" w:after="0"/>
      <w:outlineLvl w:val="6"/>
    </w:pPr>
    <w:rPr>
      <w:rFonts w:asciiTheme="majorHAnsi" w:eastAsiaTheme="majorEastAsia" w:hAnsiTheme="majorHAnsi" w:cstheme="majorBidi"/>
      <w:color w:val="1F4E79" w:themeColor="accent1" w:themeShade="80"/>
    </w:rPr>
  </w:style>
  <w:style w:type="paragraph" w:styleId="Heading8">
    <w:name w:val="heading 8"/>
    <w:basedOn w:val="Normal"/>
    <w:next w:val="Normal"/>
    <w:link w:val="Heading8Char"/>
    <w:uiPriority w:val="9"/>
    <w:semiHidden/>
    <w:unhideWhenUsed/>
    <w:qFormat/>
    <w:rsid w:val="00766E54"/>
    <w:pPr>
      <w:keepNext/>
      <w:keepLines/>
      <w:spacing w:before="40" w:after="0"/>
      <w:outlineLvl w:val="7"/>
    </w:pPr>
    <w:rPr>
      <w:rFonts w:asciiTheme="majorHAnsi" w:eastAsiaTheme="majorEastAsia" w:hAnsiTheme="majorHAnsi" w:cstheme="majorBidi"/>
      <w:color w:val="833C0B" w:themeColor="accent2" w:themeShade="80"/>
      <w:sz w:val="21"/>
      <w:szCs w:val="21"/>
    </w:rPr>
  </w:style>
  <w:style w:type="paragraph" w:styleId="Heading9">
    <w:name w:val="heading 9"/>
    <w:basedOn w:val="Normal"/>
    <w:next w:val="Normal"/>
    <w:link w:val="Heading9Char"/>
    <w:uiPriority w:val="9"/>
    <w:semiHidden/>
    <w:unhideWhenUsed/>
    <w:qFormat/>
    <w:rsid w:val="00766E54"/>
    <w:pPr>
      <w:keepNext/>
      <w:keepLines/>
      <w:spacing w:before="40" w:after="0"/>
      <w:outlineLvl w:val="8"/>
    </w:pPr>
    <w:rPr>
      <w:rFonts w:asciiTheme="majorHAnsi" w:eastAsiaTheme="majorEastAsia" w:hAnsiTheme="majorHAnsi" w:cstheme="majorBidi"/>
      <w:color w:val="385623"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ext">
    <w:name w:val="cover text"/>
    <w:basedOn w:val="Normal"/>
    <w:rsid w:val="00E153D1"/>
    <w:pPr>
      <w:spacing w:before="120" w:after="120" w:line="240" w:lineRule="auto"/>
    </w:pPr>
    <w:rPr>
      <w:rFonts w:ascii="Times New Roman" w:eastAsia="Times New Roman" w:hAnsi="Times New Roman" w:cs="Times New Roman"/>
      <w:sz w:val="24"/>
      <w:szCs w:val="20"/>
    </w:rPr>
  </w:style>
  <w:style w:type="character" w:customStyle="1" w:styleId="Heading1Char">
    <w:name w:val="Heading 1 Char"/>
    <w:basedOn w:val="DefaultParagraphFont"/>
    <w:link w:val="Heading1"/>
    <w:uiPriority w:val="9"/>
    <w:rsid w:val="00766E54"/>
    <w:rPr>
      <w:rFonts w:asciiTheme="majorHAnsi" w:eastAsiaTheme="majorEastAsia" w:hAnsiTheme="majorHAnsi" w:cstheme="majorBidi"/>
      <w:color w:val="2E74B5" w:themeColor="accent1" w:themeShade="BF"/>
      <w:sz w:val="30"/>
      <w:szCs w:val="30"/>
    </w:rPr>
  </w:style>
  <w:style w:type="character" w:customStyle="1" w:styleId="Heading2Char">
    <w:name w:val="Heading 2 Char"/>
    <w:basedOn w:val="DefaultParagraphFont"/>
    <w:link w:val="Heading2"/>
    <w:uiPriority w:val="9"/>
    <w:semiHidden/>
    <w:rsid w:val="00766E54"/>
    <w:rPr>
      <w:rFonts w:asciiTheme="majorHAnsi" w:eastAsiaTheme="majorEastAsia" w:hAnsiTheme="majorHAnsi" w:cstheme="majorBidi"/>
      <w:color w:val="C45911" w:themeColor="accent2" w:themeShade="BF"/>
      <w:sz w:val="28"/>
      <w:szCs w:val="28"/>
    </w:rPr>
  </w:style>
  <w:style w:type="character" w:customStyle="1" w:styleId="Heading3Char">
    <w:name w:val="Heading 3 Char"/>
    <w:basedOn w:val="DefaultParagraphFont"/>
    <w:link w:val="Heading3"/>
    <w:uiPriority w:val="9"/>
    <w:semiHidden/>
    <w:rsid w:val="00766E54"/>
    <w:rPr>
      <w:rFonts w:asciiTheme="majorHAnsi" w:eastAsiaTheme="majorEastAsia" w:hAnsiTheme="majorHAnsi" w:cstheme="majorBidi"/>
      <w:color w:val="538135" w:themeColor="accent6" w:themeShade="BF"/>
      <w:sz w:val="26"/>
      <w:szCs w:val="26"/>
    </w:rPr>
  </w:style>
  <w:style w:type="character" w:customStyle="1" w:styleId="Heading4Char">
    <w:name w:val="Heading 4 Char"/>
    <w:basedOn w:val="DefaultParagraphFont"/>
    <w:link w:val="Heading4"/>
    <w:uiPriority w:val="9"/>
    <w:semiHidden/>
    <w:rsid w:val="00766E54"/>
    <w:rPr>
      <w:rFonts w:asciiTheme="majorHAnsi" w:eastAsiaTheme="majorEastAsia" w:hAnsiTheme="majorHAnsi" w:cstheme="majorBidi"/>
      <w:i/>
      <w:iCs/>
      <w:color w:val="2F5496" w:themeColor="accent5" w:themeShade="BF"/>
      <w:sz w:val="25"/>
      <w:szCs w:val="25"/>
    </w:rPr>
  </w:style>
  <w:style w:type="character" w:customStyle="1" w:styleId="Heading5Char">
    <w:name w:val="Heading 5 Char"/>
    <w:basedOn w:val="DefaultParagraphFont"/>
    <w:link w:val="Heading5"/>
    <w:uiPriority w:val="9"/>
    <w:semiHidden/>
    <w:rsid w:val="00766E54"/>
    <w:rPr>
      <w:rFonts w:asciiTheme="majorHAnsi" w:eastAsiaTheme="majorEastAsia" w:hAnsiTheme="majorHAnsi" w:cstheme="majorBidi"/>
      <w:i/>
      <w:iCs/>
      <w:color w:val="833C0B" w:themeColor="accent2" w:themeShade="80"/>
      <w:sz w:val="24"/>
      <w:szCs w:val="24"/>
    </w:rPr>
  </w:style>
  <w:style w:type="character" w:customStyle="1" w:styleId="Heading6Char">
    <w:name w:val="Heading 6 Char"/>
    <w:basedOn w:val="DefaultParagraphFont"/>
    <w:link w:val="Heading6"/>
    <w:uiPriority w:val="9"/>
    <w:semiHidden/>
    <w:rsid w:val="00766E54"/>
    <w:rPr>
      <w:rFonts w:asciiTheme="majorHAnsi" w:eastAsiaTheme="majorEastAsia" w:hAnsiTheme="majorHAnsi" w:cstheme="majorBidi"/>
      <w:i/>
      <w:iCs/>
      <w:color w:val="385623" w:themeColor="accent6" w:themeShade="80"/>
      <w:sz w:val="23"/>
      <w:szCs w:val="23"/>
    </w:rPr>
  </w:style>
  <w:style w:type="character" w:customStyle="1" w:styleId="Heading7Char">
    <w:name w:val="Heading 7 Char"/>
    <w:basedOn w:val="DefaultParagraphFont"/>
    <w:link w:val="Heading7"/>
    <w:uiPriority w:val="9"/>
    <w:semiHidden/>
    <w:rsid w:val="00766E54"/>
    <w:rPr>
      <w:rFonts w:asciiTheme="majorHAnsi" w:eastAsiaTheme="majorEastAsia" w:hAnsiTheme="majorHAnsi" w:cstheme="majorBidi"/>
      <w:color w:val="1F4E79" w:themeColor="accent1" w:themeShade="80"/>
    </w:rPr>
  </w:style>
  <w:style w:type="character" w:customStyle="1" w:styleId="Heading8Char">
    <w:name w:val="Heading 8 Char"/>
    <w:basedOn w:val="DefaultParagraphFont"/>
    <w:link w:val="Heading8"/>
    <w:uiPriority w:val="9"/>
    <w:semiHidden/>
    <w:rsid w:val="00766E54"/>
    <w:rPr>
      <w:rFonts w:asciiTheme="majorHAnsi" w:eastAsiaTheme="majorEastAsia" w:hAnsiTheme="majorHAnsi" w:cstheme="majorBidi"/>
      <w:color w:val="833C0B" w:themeColor="accent2" w:themeShade="80"/>
      <w:sz w:val="21"/>
      <w:szCs w:val="21"/>
    </w:rPr>
  </w:style>
  <w:style w:type="character" w:customStyle="1" w:styleId="Heading9Char">
    <w:name w:val="Heading 9 Char"/>
    <w:basedOn w:val="DefaultParagraphFont"/>
    <w:link w:val="Heading9"/>
    <w:uiPriority w:val="9"/>
    <w:semiHidden/>
    <w:rsid w:val="00766E54"/>
    <w:rPr>
      <w:rFonts w:asciiTheme="majorHAnsi" w:eastAsiaTheme="majorEastAsia" w:hAnsiTheme="majorHAnsi" w:cstheme="majorBidi"/>
      <w:color w:val="385623" w:themeColor="accent6" w:themeShade="80"/>
    </w:rPr>
  </w:style>
  <w:style w:type="paragraph" w:styleId="Caption">
    <w:name w:val="caption"/>
    <w:basedOn w:val="Normal"/>
    <w:next w:val="Normal"/>
    <w:uiPriority w:val="35"/>
    <w:semiHidden/>
    <w:unhideWhenUsed/>
    <w:qFormat/>
    <w:rsid w:val="00766E54"/>
    <w:pPr>
      <w:spacing w:line="240" w:lineRule="auto"/>
    </w:pPr>
    <w:rPr>
      <w:b/>
      <w:bCs/>
      <w:smallCaps/>
      <w:color w:val="5B9BD5" w:themeColor="accent1"/>
      <w:spacing w:val="6"/>
    </w:rPr>
  </w:style>
  <w:style w:type="paragraph" w:styleId="Title">
    <w:name w:val="Title"/>
    <w:basedOn w:val="Normal"/>
    <w:next w:val="Normal"/>
    <w:link w:val="TitleChar"/>
    <w:uiPriority w:val="10"/>
    <w:qFormat/>
    <w:rsid w:val="00766E54"/>
    <w:pPr>
      <w:spacing w:after="0" w:line="240" w:lineRule="auto"/>
      <w:contextualSpacing/>
    </w:pPr>
    <w:rPr>
      <w:rFonts w:asciiTheme="majorHAnsi" w:eastAsiaTheme="majorEastAsia" w:hAnsiTheme="majorHAnsi" w:cstheme="majorBidi"/>
      <w:color w:val="2E74B5" w:themeColor="accent1" w:themeShade="BF"/>
      <w:spacing w:val="-10"/>
      <w:sz w:val="52"/>
      <w:szCs w:val="52"/>
    </w:rPr>
  </w:style>
  <w:style w:type="character" w:customStyle="1" w:styleId="TitleChar">
    <w:name w:val="Title Char"/>
    <w:basedOn w:val="DefaultParagraphFont"/>
    <w:link w:val="Title"/>
    <w:uiPriority w:val="10"/>
    <w:rsid w:val="00766E54"/>
    <w:rPr>
      <w:rFonts w:asciiTheme="majorHAnsi" w:eastAsiaTheme="majorEastAsia" w:hAnsiTheme="majorHAnsi" w:cstheme="majorBidi"/>
      <w:color w:val="2E74B5" w:themeColor="accent1" w:themeShade="BF"/>
      <w:spacing w:val="-10"/>
      <w:sz w:val="52"/>
      <w:szCs w:val="52"/>
    </w:rPr>
  </w:style>
  <w:style w:type="paragraph" w:styleId="Subtitle">
    <w:name w:val="Subtitle"/>
    <w:basedOn w:val="Normal"/>
    <w:next w:val="Normal"/>
    <w:link w:val="SubtitleChar"/>
    <w:uiPriority w:val="11"/>
    <w:qFormat/>
    <w:rsid w:val="00766E54"/>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766E54"/>
    <w:rPr>
      <w:rFonts w:asciiTheme="majorHAnsi" w:eastAsiaTheme="majorEastAsia" w:hAnsiTheme="majorHAnsi" w:cstheme="majorBidi"/>
    </w:rPr>
  </w:style>
  <w:style w:type="character" w:styleId="Strong">
    <w:name w:val="Strong"/>
    <w:basedOn w:val="DefaultParagraphFont"/>
    <w:uiPriority w:val="22"/>
    <w:qFormat/>
    <w:rsid w:val="00766E54"/>
    <w:rPr>
      <w:b/>
      <w:bCs/>
    </w:rPr>
  </w:style>
  <w:style w:type="character" w:styleId="Emphasis">
    <w:name w:val="Emphasis"/>
    <w:basedOn w:val="DefaultParagraphFont"/>
    <w:uiPriority w:val="20"/>
    <w:qFormat/>
    <w:rsid w:val="00766E54"/>
    <w:rPr>
      <w:i/>
      <w:iCs/>
    </w:rPr>
  </w:style>
  <w:style w:type="paragraph" w:styleId="NoSpacing">
    <w:name w:val="No Spacing"/>
    <w:uiPriority w:val="1"/>
    <w:qFormat/>
    <w:rsid w:val="00766E54"/>
    <w:pPr>
      <w:spacing w:after="0" w:line="240" w:lineRule="auto"/>
    </w:pPr>
  </w:style>
  <w:style w:type="paragraph" w:styleId="Quote">
    <w:name w:val="Quote"/>
    <w:basedOn w:val="Normal"/>
    <w:next w:val="Normal"/>
    <w:link w:val="QuoteChar"/>
    <w:uiPriority w:val="29"/>
    <w:qFormat/>
    <w:rsid w:val="00766E54"/>
    <w:pPr>
      <w:spacing w:before="120"/>
      <w:ind w:left="720" w:right="720"/>
      <w:jc w:val="center"/>
    </w:pPr>
    <w:rPr>
      <w:i/>
      <w:iCs/>
    </w:rPr>
  </w:style>
  <w:style w:type="character" w:customStyle="1" w:styleId="QuoteChar">
    <w:name w:val="Quote Char"/>
    <w:basedOn w:val="DefaultParagraphFont"/>
    <w:link w:val="Quote"/>
    <w:uiPriority w:val="29"/>
    <w:rsid w:val="00766E54"/>
    <w:rPr>
      <w:i/>
      <w:iCs/>
    </w:rPr>
  </w:style>
  <w:style w:type="paragraph" w:styleId="IntenseQuote">
    <w:name w:val="Intense Quote"/>
    <w:basedOn w:val="Normal"/>
    <w:next w:val="Normal"/>
    <w:link w:val="IntenseQuoteChar"/>
    <w:uiPriority w:val="30"/>
    <w:qFormat/>
    <w:rsid w:val="00766E54"/>
    <w:pPr>
      <w:spacing w:before="120" w:line="300" w:lineRule="auto"/>
      <w:ind w:left="576" w:right="576"/>
      <w:jc w:val="center"/>
    </w:pPr>
    <w:rPr>
      <w:rFonts w:asciiTheme="majorHAnsi" w:eastAsiaTheme="majorEastAsia" w:hAnsiTheme="majorHAnsi" w:cstheme="majorBidi"/>
      <w:color w:val="5B9BD5" w:themeColor="accent1"/>
      <w:sz w:val="24"/>
      <w:szCs w:val="24"/>
    </w:rPr>
  </w:style>
  <w:style w:type="character" w:customStyle="1" w:styleId="IntenseQuoteChar">
    <w:name w:val="Intense Quote Char"/>
    <w:basedOn w:val="DefaultParagraphFont"/>
    <w:link w:val="IntenseQuote"/>
    <w:uiPriority w:val="30"/>
    <w:rsid w:val="00766E54"/>
    <w:rPr>
      <w:rFonts w:asciiTheme="majorHAnsi" w:eastAsiaTheme="majorEastAsia" w:hAnsiTheme="majorHAnsi" w:cstheme="majorBidi"/>
      <w:color w:val="5B9BD5" w:themeColor="accent1"/>
      <w:sz w:val="24"/>
      <w:szCs w:val="24"/>
    </w:rPr>
  </w:style>
  <w:style w:type="character" w:styleId="SubtleEmphasis">
    <w:name w:val="Subtle Emphasis"/>
    <w:basedOn w:val="DefaultParagraphFont"/>
    <w:uiPriority w:val="19"/>
    <w:qFormat/>
    <w:rsid w:val="00766E54"/>
    <w:rPr>
      <w:i/>
      <w:iCs/>
      <w:color w:val="404040" w:themeColor="text1" w:themeTint="BF"/>
    </w:rPr>
  </w:style>
  <w:style w:type="character" w:styleId="IntenseEmphasis">
    <w:name w:val="Intense Emphasis"/>
    <w:basedOn w:val="DefaultParagraphFont"/>
    <w:uiPriority w:val="21"/>
    <w:qFormat/>
    <w:rsid w:val="00766E54"/>
    <w:rPr>
      <w:b w:val="0"/>
      <w:bCs w:val="0"/>
      <w:i/>
      <w:iCs/>
      <w:color w:val="5B9BD5" w:themeColor="accent1"/>
    </w:rPr>
  </w:style>
  <w:style w:type="character" w:styleId="SubtleReference">
    <w:name w:val="Subtle Reference"/>
    <w:basedOn w:val="DefaultParagraphFont"/>
    <w:uiPriority w:val="31"/>
    <w:qFormat/>
    <w:rsid w:val="00766E54"/>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766E54"/>
    <w:rPr>
      <w:b/>
      <w:bCs/>
      <w:smallCaps/>
      <w:color w:val="5B9BD5" w:themeColor="accent1"/>
      <w:spacing w:val="5"/>
      <w:u w:val="single"/>
    </w:rPr>
  </w:style>
  <w:style w:type="character" w:styleId="BookTitle">
    <w:name w:val="Book Title"/>
    <w:basedOn w:val="DefaultParagraphFont"/>
    <w:uiPriority w:val="33"/>
    <w:qFormat/>
    <w:rsid w:val="00766E54"/>
    <w:rPr>
      <w:b/>
      <w:bCs/>
      <w:smallCaps/>
    </w:rPr>
  </w:style>
  <w:style w:type="paragraph" w:styleId="TOCHeading">
    <w:name w:val="TOC Heading"/>
    <w:basedOn w:val="Heading1"/>
    <w:next w:val="Normal"/>
    <w:uiPriority w:val="39"/>
    <w:semiHidden/>
    <w:unhideWhenUsed/>
    <w:qFormat/>
    <w:rsid w:val="00766E54"/>
    <w:pPr>
      <w:outlineLvl w:val="9"/>
    </w:pPr>
  </w:style>
  <w:style w:type="paragraph" w:styleId="Header">
    <w:name w:val="header"/>
    <w:basedOn w:val="Normal"/>
    <w:link w:val="HeaderChar"/>
    <w:uiPriority w:val="99"/>
    <w:unhideWhenUsed/>
    <w:rsid w:val="00766E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6E54"/>
  </w:style>
  <w:style w:type="paragraph" w:styleId="Footer">
    <w:name w:val="footer"/>
    <w:basedOn w:val="Normal"/>
    <w:link w:val="FooterChar"/>
    <w:uiPriority w:val="99"/>
    <w:unhideWhenUsed/>
    <w:rsid w:val="00766E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6E54"/>
  </w:style>
  <w:style w:type="paragraph" w:styleId="BalloonText">
    <w:name w:val="Balloon Text"/>
    <w:basedOn w:val="Normal"/>
    <w:link w:val="BalloonTextChar"/>
    <w:uiPriority w:val="99"/>
    <w:semiHidden/>
    <w:unhideWhenUsed/>
    <w:rsid w:val="00844F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4FC7"/>
    <w:rPr>
      <w:rFonts w:ascii="Segoe UI" w:hAnsi="Segoe UI" w:cs="Segoe UI"/>
      <w:sz w:val="18"/>
      <w:szCs w:val="18"/>
    </w:rPr>
  </w:style>
  <w:style w:type="character" w:styleId="Hyperlink">
    <w:name w:val="Hyperlink"/>
    <w:basedOn w:val="DefaultParagraphFont"/>
    <w:uiPriority w:val="99"/>
    <w:unhideWhenUsed/>
    <w:rsid w:val="004C0D55"/>
    <w:rPr>
      <w:color w:val="0563C1" w:themeColor="hyperlink"/>
      <w:u w:val="single"/>
    </w:rPr>
  </w:style>
  <w:style w:type="table" w:styleId="TableGrid">
    <w:name w:val="Table Grid"/>
    <w:basedOn w:val="TableNormal"/>
    <w:uiPriority w:val="39"/>
    <w:rsid w:val="005A72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30D08"/>
    <w:pPr>
      <w:ind w:left="720"/>
      <w:contextualSpacing/>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0426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409064-3DA7-476B-B902-EF34F96171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372</Words>
  <Characters>2122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Qualcomm Incorporated</Company>
  <LinksUpToDate>false</LinksUpToDate>
  <CharactersWithSpaces>2490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Shellhammer, Steve</dc:creator>
  <cp:keywords/>
  <dc:description/>
  <cp:lastModifiedBy>Steve Shellhammer</cp:lastModifiedBy>
  <cp:revision>9</cp:revision>
  <cp:lastPrinted>2014-11-08T19:57:00Z</cp:lastPrinted>
  <dcterms:created xsi:type="dcterms:W3CDTF">2019-11-12T03:19:00Z</dcterms:created>
  <dcterms:modified xsi:type="dcterms:W3CDTF">2019-11-12T21:54:00Z</dcterms:modified>
</cp:coreProperties>
</file>