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44691A" w14:textId="77777777" w:rsidR="002E16F1" w:rsidRDefault="00BB50B1">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974"/>
        <w:gridCol w:w="1890"/>
        <w:gridCol w:w="1351"/>
        <w:gridCol w:w="1260"/>
        <w:gridCol w:w="3101"/>
      </w:tblGrid>
      <w:tr w:rsidR="002E16F1" w14:paraId="5F9AAF05"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6E80D5E5" w14:textId="61489A6A" w:rsidR="002E16F1" w:rsidRDefault="0015790B" w:rsidP="00B058B9">
            <w:pPr>
              <w:pStyle w:val="T2"/>
              <w:widowControl w:val="0"/>
              <w:rPr>
                <w:b w:val="0"/>
              </w:rPr>
            </w:pPr>
            <w:r w:rsidRPr="0015790B">
              <w:rPr>
                <w:b w:val="0"/>
              </w:rPr>
              <w:t>Proposed</w:t>
            </w:r>
            <w:r w:rsidR="005C2FE0" w:rsidRPr="005C2FE0">
              <w:rPr>
                <w:b w:val="0"/>
              </w:rPr>
              <w:t xml:space="preserve"> Comment to FCC NPRM: Cybersecurity Labeling for Internet of Things</w:t>
            </w:r>
          </w:p>
        </w:tc>
      </w:tr>
      <w:tr w:rsidR="002E16F1" w14:paraId="4BFF51D6"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4C394455" w14:textId="0DBF5965" w:rsidR="002E16F1" w:rsidRDefault="007C1BD0" w:rsidP="00D753E2">
            <w:pPr>
              <w:pStyle w:val="T2"/>
              <w:widowControl w:val="0"/>
              <w:ind w:left="0"/>
              <w:rPr>
                <w:b w:val="0"/>
                <w:sz w:val="20"/>
              </w:rPr>
            </w:pPr>
            <w:r>
              <w:rPr>
                <w:b w:val="0"/>
                <w:sz w:val="20"/>
              </w:rPr>
              <w:t>Date:  2023-</w:t>
            </w:r>
            <w:r w:rsidR="00D753E2">
              <w:rPr>
                <w:b w:val="0"/>
                <w:sz w:val="20"/>
              </w:rPr>
              <w:t>10</w:t>
            </w:r>
            <w:r w:rsidR="004F3D48">
              <w:rPr>
                <w:b w:val="0"/>
                <w:sz w:val="20"/>
              </w:rPr>
              <w:t>-</w:t>
            </w:r>
            <w:r w:rsidR="00D753E2">
              <w:rPr>
                <w:b w:val="0"/>
                <w:sz w:val="20"/>
              </w:rPr>
              <w:t>03</w:t>
            </w:r>
          </w:p>
        </w:tc>
      </w:tr>
      <w:tr w:rsidR="002E16F1" w14:paraId="3ED95AF5"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1CF35A3B" w14:textId="77777777" w:rsidR="002E16F1" w:rsidRDefault="00BB50B1">
            <w:pPr>
              <w:pStyle w:val="T2"/>
              <w:widowControl w:val="0"/>
              <w:spacing w:after="0"/>
              <w:ind w:left="0" w:right="0"/>
              <w:jc w:val="left"/>
              <w:rPr>
                <w:b w:val="0"/>
                <w:sz w:val="20"/>
              </w:rPr>
            </w:pPr>
            <w:r>
              <w:rPr>
                <w:b w:val="0"/>
                <w:sz w:val="20"/>
              </w:rPr>
              <w:t>Author(s):</w:t>
            </w:r>
          </w:p>
        </w:tc>
      </w:tr>
      <w:tr w:rsidR="002E16F1" w14:paraId="6D1548EF" w14:textId="77777777">
        <w:trPr>
          <w:jc w:val="center"/>
        </w:trPr>
        <w:tc>
          <w:tcPr>
            <w:tcW w:w="1974" w:type="dxa"/>
            <w:tcBorders>
              <w:top w:val="single" w:sz="4" w:space="0" w:color="000000"/>
              <w:left w:val="single" w:sz="4" w:space="0" w:color="000000"/>
              <w:bottom w:val="single" w:sz="4" w:space="0" w:color="000000"/>
              <w:right w:val="single" w:sz="4" w:space="0" w:color="000000"/>
            </w:tcBorders>
            <w:vAlign w:val="center"/>
          </w:tcPr>
          <w:p w14:paraId="33833475" w14:textId="77777777" w:rsidR="002E16F1" w:rsidRDefault="00BB50B1">
            <w:pPr>
              <w:pStyle w:val="T2"/>
              <w:widowControl w:val="0"/>
              <w:spacing w:after="0"/>
              <w:ind w:left="0" w:right="0"/>
              <w:jc w:val="left"/>
              <w:rPr>
                <w:b w:val="0"/>
                <w:sz w:val="20"/>
              </w:rPr>
            </w:pPr>
            <w:r>
              <w:rPr>
                <w:b w:val="0"/>
                <w:sz w:val="20"/>
              </w:rPr>
              <w:t>Name</w:t>
            </w:r>
          </w:p>
        </w:tc>
        <w:tc>
          <w:tcPr>
            <w:tcW w:w="1890" w:type="dxa"/>
            <w:tcBorders>
              <w:top w:val="single" w:sz="4" w:space="0" w:color="000000"/>
              <w:left w:val="single" w:sz="4" w:space="0" w:color="000000"/>
              <w:bottom w:val="single" w:sz="4" w:space="0" w:color="000000"/>
              <w:right w:val="single" w:sz="4" w:space="0" w:color="000000"/>
            </w:tcBorders>
            <w:vAlign w:val="center"/>
          </w:tcPr>
          <w:p w14:paraId="4B8042F9" w14:textId="77777777" w:rsidR="002E16F1" w:rsidRDefault="00BB50B1">
            <w:pPr>
              <w:pStyle w:val="T2"/>
              <w:widowControl w:val="0"/>
              <w:spacing w:after="0"/>
              <w:ind w:left="0" w:right="0"/>
              <w:jc w:val="left"/>
              <w:rPr>
                <w:b w:val="0"/>
                <w:sz w:val="20"/>
              </w:rPr>
            </w:pPr>
            <w:r>
              <w:rPr>
                <w:b w:val="0"/>
                <w:sz w:val="20"/>
              </w:rPr>
              <w:t>Company</w:t>
            </w:r>
          </w:p>
        </w:tc>
        <w:tc>
          <w:tcPr>
            <w:tcW w:w="1351" w:type="dxa"/>
            <w:tcBorders>
              <w:top w:val="single" w:sz="4" w:space="0" w:color="000000"/>
              <w:left w:val="single" w:sz="4" w:space="0" w:color="000000"/>
              <w:bottom w:val="single" w:sz="4" w:space="0" w:color="000000"/>
              <w:right w:val="single" w:sz="4" w:space="0" w:color="000000"/>
            </w:tcBorders>
            <w:vAlign w:val="center"/>
          </w:tcPr>
          <w:p w14:paraId="12961577" w14:textId="77777777" w:rsidR="002E16F1" w:rsidRDefault="00BB50B1">
            <w:pPr>
              <w:pStyle w:val="T2"/>
              <w:widowControl w:val="0"/>
              <w:spacing w:after="0"/>
              <w:ind w:left="0" w:right="0"/>
              <w:jc w:val="left"/>
              <w:rPr>
                <w:b w:val="0"/>
                <w:sz w:val="20"/>
              </w:rPr>
            </w:pPr>
            <w:r>
              <w:rPr>
                <w:b w:val="0"/>
                <w:sz w:val="20"/>
              </w:rPr>
              <w:t>Address</w:t>
            </w:r>
          </w:p>
        </w:tc>
        <w:tc>
          <w:tcPr>
            <w:tcW w:w="1260" w:type="dxa"/>
            <w:tcBorders>
              <w:top w:val="single" w:sz="4" w:space="0" w:color="000000"/>
              <w:left w:val="single" w:sz="4" w:space="0" w:color="000000"/>
              <w:bottom w:val="single" w:sz="4" w:space="0" w:color="000000"/>
              <w:right w:val="single" w:sz="4" w:space="0" w:color="000000"/>
            </w:tcBorders>
            <w:vAlign w:val="center"/>
          </w:tcPr>
          <w:p w14:paraId="22C222E4" w14:textId="77777777" w:rsidR="002E16F1" w:rsidRDefault="00BB50B1">
            <w:pPr>
              <w:pStyle w:val="T2"/>
              <w:widowControl w:val="0"/>
              <w:spacing w:after="0"/>
              <w:ind w:left="0" w:right="0"/>
              <w:jc w:val="left"/>
              <w:rPr>
                <w:b w:val="0"/>
                <w:sz w:val="20"/>
              </w:rPr>
            </w:pPr>
            <w:r>
              <w:rPr>
                <w:b w:val="0"/>
                <w:sz w:val="20"/>
              </w:rPr>
              <w:t>Phone</w:t>
            </w:r>
          </w:p>
        </w:tc>
        <w:tc>
          <w:tcPr>
            <w:tcW w:w="3101" w:type="dxa"/>
            <w:tcBorders>
              <w:top w:val="single" w:sz="4" w:space="0" w:color="000000"/>
              <w:left w:val="single" w:sz="4" w:space="0" w:color="000000"/>
              <w:bottom w:val="single" w:sz="4" w:space="0" w:color="000000"/>
              <w:right w:val="single" w:sz="4" w:space="0" w:color="000000"/>
            </w:tcBorders>
            <w:vAlign w:val="center"/>
          </w:tcPr>
          <w:p w14:paraId="0CC14233" w14:textId="5F1585A6" w:rsidR="002E16F1" w:rsidRDefault="007A4B18">
            <w:pPr>
              <w:pStyle w:val="T2"/>
              <w:widowControl w:val="0"/>
              <w:spacing w:after="0"/>
              <w:ind w:left="0" w:right="0"/>
              <w:jc w:val="left"/>
              <w:rPr>
                <w:b w:val="0"/>
                <w:sz w:val="20"/>
              </w:rPr>
            </w:pPr>
            <w:r>
              <w:rPr>
                <w:b w:val="0"/>
                <w:sz w:val="20"/>
              </w:rPr>
              <w:t>E</w:t>
            </w:r>
            <w:r w:rsidR="00BB50B1">
              <w:rPr>
                <w:b w:val="0"/>
                <w:sz w:val="20"/>
              </w:rPr>
              <w:t>mail</w:t>
            </w:r>
          </w:p>
        </w:tc>
      </w:tr>
      <w:tr w:rsidR="002E16F1" w14:paraId="65DFDF05" w14:textId="77777777">
        <w:trPr>
          <w:jc w:val="center"/>
        </w:trPr>
        <w:tc>
          <w:tcPr>
            <w:tcW w:w="1974" w:type="dxa"/>
            <w:tcBorders>
              <w:top w:val="single" w:sz="4" w:space="0" w:color="000000"/>
              <w:left w:val="single" w:sz="4" w:space="0" w:color="000000"/>
              <w:bottom w:val="single" w:sz="4" w:space="0" w:color="000000"/>
              <w:right w:val="single" w:sz="4" w:space="0" w:color="000000"/>
            </w:tcBorders>
            <w:vAlign w:val="center"/>
          </w:tcPr>
          <w:p w14:paraId="649BF1AF" w14:textId="4F382765" w:rsidR="002E16F1" w:rsidRDefault="007C1BD0">
            <w:pPr>
              <w:pStyle w:val="T2"/>
              <w:widowControl w:val="0"/>
              <w:spacing w:after="0"/>
              <w:ind w:left="0" w:right="0"/>
              <w:jc w:val="left"/>
              <w:rPr>
                <w:b w:val="0"/>
                <w:sz w:val="20"/>
              </w:rPr>
            </w:pPr>
            <w:r>
              <w:rPr>
                <w:b w:val="0"/>
                <w:sz w:val="20"/>
              </w:rPr>
              <w:t>Hassan Yaghoobi</w:t>
            </w:r>
          </w:p>
        </w:tc>
        <w:tc>
          <w:tcPr>
            <w:tcW w:w="1890" w:type="dxa"/>
            <w:tcBorders>
              <w:top w:val="single" w:sz="4" w:space="0" w:color="000000"/>
              <w:left w:val="single" w:sz="4" w:space="0" w:color="000000"/>
              <w:bottom w:val="single" w:sz="4" w:space="0" w:color="000000"/>
              <w:right w:val="single" w:sz="4" w:space="0" w:color="000000"/>
            </w:tcBorders>
            <w:vAlign w:val="center"/>
          </w:tcPr>
          <w:p w14:paraId="4D939FF7" w14:textId="2B84E30B" w:rsidR="002E16F1" w:rsidRDefault="007C1BD0">
            <w:pPr>
              <w:pStyle w:val="T2"/>
              <w:widowControl w:val="0"/>
              <w:spacing w:after="0"/>
              <w:ind w:left="0" w:right="0"/>
              <w:jc w:val="left"/>
              <w:rPr>
                <w:b w:val="0"/>
                <w:sz w:val="20"/>
              </w:rPr>
            </w:pPr>
            <w:r>
              <w:rPr>
                <w:b w:val="0"/>
                <w:sz w:val="20"/>
              </w:rPr>
              <w:t>Intel</w:t>
            </w:r>
            <w:r w:rsidR="0015790B">
              <w:rPr>
                <w:b w:val="0"/>
                <w:sz w:val="20"/>
              </w:rPr>
              <w:t xml:space="preserve"> Corp.</w:t>
            </w:r>
          </w:p>
        </w:tc>
        <w:tc>
          <w:tcPr>
            <w:tcW w:w="1351" w:type="dxa"/>
            <w:tcBorders>
              <w:top w:val="single" w:sz="4" w:space="0" w:color="000000"/>
              <w:left w:val="single" w:sz="4" w:space="0" w:color="000000"/>
              <w:bottom w:val="single" w:sz="4" w:space="0" w:color="000000"/>
              <w:right w:val="single" w:sz="4" w:space="0" w:color="000000"/>
            </w:tcBorders>
            <w:vAlign w:val="center"/>
          </w:tcPr>
          <w:p w14:paraId="336C94F5" w14:textId="77777777" w:rsidR="002E16F1" w:rsidRDefault="002E16F1">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679B46C1" w14:textId="77777777" w:rsidR="002E16F1" w:rsidRDefault="002E16F1">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4AF64C74" w14:textId="398EBDDC" w:rsidR="002E16F1" w:rsidRDefault="00E833A6">
            <w:pPr>
              <w:pStyle w:val="T2"/>
              <w:widowControl w:val="0"/>
              <w:spacing w:after="0"/>
              <w:ind w:left="0" w:right="0"/>
              <w:jc w:val="left"/>
              <w:rPr>
                <w:b w:val="0"/>
                <w:sz w:val="20"/>
              </w:rPr>
            </w:pPr>
            <w:hyperlink r:id="rId8" w:history="1">
              <w:r w:rsidR="007C1BD0" w:rsidRPr="00740DC5">
                <w:rPr>
                  <w:rStyle w:val="Hyperlink"/>
                  <w:b w:val="0"/>
                  <w:sz w:val="20"/>
                </w:rPr>
                <w:t>hassan.yaghoobi@intel.com</w:t>
              </w:r>
            </w:hyperlink>
            <w:r w:rsidR="007C1BD0">
              <w:rPr>
                <w:b w:val="0"/>
                <w:sz w:val="20"/>
              </w:rPr>
              <w:t xml:space="preserve"> </w:t>
            </w:r>
          </w:p>
        </w:tc>
      </w:tr>
      <w:tr w:rsidR="00A2685D" w14:paraId="4827C964" w14:textId="77777777">
        <w:trPr>
          <w:jc w:val="center"/>
        </w:trPr>
        <w:tc>
          <w:tcPr>
            <w:tcW w:w="1974" w:type="dxa"/>
            <w:tcBorders>
              <w:top w:val="single" w:sz="4" w:space="0" w:color="000000"/>
              <w:left w:val="single" w:sz="4" w:space="0" w:color="000000"/>
              <w:bottom w:val="single" w:sz="4" w:space="0" w:color="000000"/>
              <w:right w:val="single" w:sz="4" w:space="0" w:color="000000"/>
            </w:tcBorders>
            <w:vAlign w:val="center"/>
          </w:tcPr>
          <w:p w14:paraId="197A0757" w14:textId="09B491EC" w:rsidR="00A2685D" w:rsidRDefault="00A2685D">
            <w:pPr>
              <w:pStyle w:val="T2"/>
              <w:widowControl w:val="0"/>
              <w:spacing w:after="0"/>
              <w:ind w:left="0" w:right="0"/>
              <w:jc w:val="left"/>
              <w:rPr>
                <w:b w:val="0"/>
                <w:sz w:val="20"/>
              </w:rPr>
            </w:pPr>
            <w:r>
              <w:rPr>
                <w:b w:val="0"/>
                <w:sz w:val="20"/>
              </w:rPr>
              <w:t>Carol Ansley</w:t>
            </w:r>
          </w:p>
        </w:tc>
        <w:tc>
          <w:tcPr>
            <w:tcW w:w="1890" w:type="dxa"/>
            <w:tcBorders>
              <w:top w:val="single" w:sz="4" w:space="0" w:color="000000"/>
              <w:left w:val="single" w:sz="4" w:space="0" w:color="000000"/>
              <w:bottom w:val="single" w:sz="4" w:space="0" w:color="000000"/>
              <w:right w:val="single" w:sz="4" w:space="0" w:color="000000"/>
            </w:tcBorders>
            <w:vAlign w:val="center"/>
          </w:tcPr>
          <w:p w14:paraId="797866E0" w14:textId="25E798EA" w:rsidR="00A2685D" w:rsidRDefault="00A2685D" w:rsidP="00A2685D">
            <w:pPr>
              <w:pStyle w:val="T2"/>
              <w:widowControl w:val="0"/>
              <w:spacing w:after="0"/>
              <w:ind w:left="0" w:right="0"/>
              <w:jc w:val="left"/>
              <w:rPr>
                <w:b w:val="0"/>
                <w:sz w:val="20"/>
              </w:rPr>
            </w:pPr>
            <w:r>
              <w:rPr>
                <w:b w:val="0"/>
                <w:sz w:val="20"/>
              </w:rPr>
              <w:t>Cox</w:t>
            </w:r>
          </w:p>
        </w:tc>
        <w:tc>
          <w:tcPr>
            <w:tcW w:w="1351" w:type="dxa"/>
            <w:tcBorders>
              <w:top w:val="single" w:sz="4" w:space="0" w:color="000000"/>
              <w:left w:val="single" w:sz="4" w:space="0" w:color="000000"/>
              <w:bottom w:val="single" w:sz="4" w:space="0" w:color="000000"/>
              <w:right w:val="single" w:sz="4" w:space="0" w:color="000000"/>
            </w:tcBorders>
            <w:vAlign w:val="center"/>
          </w:tcPr>
          <w:p w14:paraId="1B0F8A27" w14:textId="77777777" w:rsidR="00A2685D" w:rsidRDefault="00A2685D">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E33A780" w14:textId="77777777" w:rsidR="00A2685D" w:rsidRDefault="00A2685D">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5EADAF37" w14:textId="56763A6F" w:rsidR="00A2685D" w:rsidRDefault="00A2685D">
            <w:pPr>
              <w:pStyle w:val="T2"/>
              <w:widowControl w:val="0"/>
              <w:spacing w:after="0"/>
              <w:ind w:left="0" w:right="0"/>
              <w:jc w:val="left"/>
              <w:rPr>
                <w:rStyle w:val="Hyperlink"/>
                <w:b w:val="0"/>
                <w:sz w:val="20"/>
              </w:rPr>
            </w:pPr>
            <w:r w:rsidRPr="00A2685D">
              <w:rPr>
                <w:rStyle w:val="Hyperlink"/>
                <w:b w:val="0"/>
                <w:sz w:val="20"/>
              </w:rPr>
              <w:t>carol@ansley.com</w:t>
            </w:r>
          </w:p>
        </w:tc>
      </w:tr>
      <w:tr w:rsidR="003468AF" w14:paraId="676999BD" w14:textId="77777777" w:rsidTr="00E6598F">
        <w:trPr>
          <w:jc w:val="center"/>
        </w:trPr>
        <w:tc>
          <w:tcPr>
            <w:tcW w:w="1974" w:type="dxa"/>
            <w:tcBorders>
              <w:top w:val="single" w:sz="4" w:space="0" w:color="000000"/>
              <w:left w:val="single" w:sz="4" w:space="0" w:color="000000"/>
              <w:bottom w:val="single" w:sz="4" w:space="0" w:color="000000"/>
              <w:right w:val="single" w:sz="4" w:space="0" w:color="000000"/>
            </w:tcBorders>
            <w:vAlign w:val="center"/>
          </w:tcPr>
          <w:p w14:paraId="2B02C7E3" w14:textId="77777777" w:rsidR="003468AF" w:rsidRDefault="003468AF" w:rsidP="00E6598F">
            <w:pPr>
              <w:pStyle w:val="T2"/>
              <w:widowControl w:val="0"/>
              <w:spacing w:after="0"/>
              <w:ind w:left="0" w:right="0"/>
              <w:jc w:val="left"/>
              <w:rPr>
                <w:b w:val="0"/>
                <w:sz w:val="20"/>
              </w:rPr>
            </w:pPr>
            <w:r>
              <w:rPr>
                <w:b w:val="0"/>
                <w:sz w:val="20"/>
              </w:rPr>
              <w:t>David Goodall</w:t>
            </w:r>
          </w:p>
        </w:tc>
        <w:tc>
          <w:tcPr>
            <w:tcW w:w="1890" w:type="dxa"/>
            <w:tcBorders>
              <w:top w:val="single" w:sz="4" w:space="0" w:color="000000"/>
              <w:left w:val="single" w:sz="4" w:space="0" w:color="000000"/>
              <w:bottom w:val="single" w:sz="4" w:space="0" w:color="000000"/>
              <w:right w:val="single" w:sz="4" w:space="0" w:color="000000"/>
            </w:tcBorders>
            <w:vAlign w:val="center"/>
          </w:tcPr>
          <w:p w14:paraId="24BB21AA" w14:textId="77777777" w:rsidR="003468AF" w:rsidRDefault="003468AF" w:rsidP="00E6598F">
            <w:pPr>
              <w:pStyle w:val="T2"/>
              <w:widowControl w:val="0"/>
              <w:spacing w:after="0"/>
              <w:ind w:left="0" w:right="0"/>
              <w:jc w:val="left"/>
              <w:rPr>
                <w:b w:val="0"/>
                <w:sz w:val="20"/>
              </w:rPr>
            </w:pPr>
            <w:r>
              <w:rPr>
                <w:b w:val="0"/>
                <w:sz w:val="20"/>
              </w:rPr>
              <w:t>Morse Micro</w:t>
            </w:r>
          </w:p>
        </w:tc>
        <w:tc>
          <w:tcPr>
            <w:tcW w:w="1351" w:type="dxa"/>
            <w:tcBorders>
              <w:top w:val="single" w:sz="4" w:space="0" w:color="000000"/>
              <w:left w:val="single" w:sz="4" w:space="0" w:color="000000"/>
              <w:bottom w:val="single" w:sz="4" w:space="0" w:color="000000"/>
              <w:right w:val="single" w:sz="4" w:space="0" w:color="000000"/>
            </w:tcBorders>
            <w:vAlign w:val="center"/>
          </w:tcPr>
          <w:p w14:paraId="3A073433" w14:textId="77777777" w:rsidR="003468AF" w:rsidRDefault="003468AF" w:rsidP="00E6598F">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16A6045" w14:textId="77777777" w:rsidR="003468AF" w:rsidRDefault="003468AF" w:rsidP="00E6598F">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28FC0571" w14:textId="77777777" w:rsidR="003468AF" w:rsidRDefault="00E833A6" w:rsidP="00E6598F">
            <w:pPr>
              <w:pStyle w:val="T2"/>
              <w:widowControl w:val="0"/>
              <w:spacing w:after="0"/>
              <w:ind w:left="0" w:right="0"/>
              <w:jc w:val="left"/>
              <w:rPr>
                <w:rStyle w:val="Hyperlink"/>
                <w:b w:val="0"/>
                <w:sz w:val="20"/>
              </w:rPr>
            </w:pPr>
            <w:hyperlink r:id="rId9" w:history="1">
              <w:r w:rsidR="003468AF" w:rsidRPr="00DF30BD">
                <w:rPr>
                  <w:rStyle w:val="Hyperlink"/>
                  <w:b w:val="0"/>
                  <w:sz w:val="20"/>
                </w:rPr>
                <w:t>dave@morsemicro.com</w:t>
              </w:r>
            </w:hyperlink>
            <w:r w:rsidR="003468AF">
              <w:rPr>
                <w:rStyle w:val="Hyperlink"/>
                <w:b w:val="0"/>
                <w:color w:val="auto"/>
                <w:sz w:val="20"/>
                <w:u w:val="none"/>
              </w:rPr>
              <w:t xml:space="preserve"> </w:t>
            </w:r>
          </w:p>
        </w:tc>
      </w:tr>
      <w:tr w:rsidR="00A2685D" w14:paraId="4A3FB94D" w14:textId="77777777">
        <w:trPr>
          <w:jc w:val="center"/>
        </w:trPr>
        <w:tc>
          <w:tcPr>
            <w:tcW w:w="1974" w:type="dxa"/>
            <w:tcBorders>
              <w:top w:val="single" w:sz="4" w:space="0" w:color="000000"/>
              <w:left w:val="single" w:sz="4" w:space="0" w:color="000000"/>
              <w:bottom w:val="single" w:sz="4" w:space="0" w:color="000000"/>
              <w:right w:val="single" w:sz="4" w:space="0" w:color="000000"/>
            </w:tcBorders>
            <w:vAlign w:val="center"/>
          </w:tcPr>
          <w:p w14:paraId="32A995C6" w14:textId="523CADDA" w:rsidR="00A2685D" w:rsidRDefault="003468AF" w:rsidP="00A2685D">
            <w:pPr>
              <w:pStyle w:val="T2"/>
              <w:widowControl w:val="0"/>
              <w:spacing w:after="0"/>
              <w:ind w:left="0" w:right="0"/>
              <w:jc w:val="left"/>
              <w:rPr>
                <w:b w:val="0"/>
                <w:sz w:val="20"/>
              </w:rPr>
            </w:pPr>
            <w:r>
              <w:rPr>
                <w:b w:val="0"/>
                <w:sz w:val="20"/>
              </w:rPr>
              <w:t>Mike Montemurro</w:t>
            </w:r>
          </w:p>
        </w:tc>
        <w:tc>
          <w:tcPr>
            <w:tcW w:w="1890" w:type="dxa"/>
            <w:tcBorders>
              <w:top w:val="single" w:sz="4" w:space="0" w:color="000000"/>
              <w:left w:val="single" w:sz="4" w:space="0" w:color="000000"/>
              <w:bottom w:val="single" w:sz="4" w:space="0" w:color="000000"/>
              <w:right w:val="single" w:sz="4" w:space="0" w:color="000000"/>
            </w:tcBorders>
            <w:vAlign w:val="center"/>
          </w:tcPr>
          <w:p w14:paraId="2EE3AE43" w14:textId="577CFB3D" w:rsidR="00A2685D" w:rsidRDefault="003468AF" w:rsidP="00A2685D">
            <w:pPr>
              <w:pStyle w:val="T2"/>
              <w:widowControl w:val="0"/>
              <w:spacing w:after="0"/>
              <w:ind w:left="0" w:right="0"/>
              <w:jc w:val="left"/>
              <w:rPr>
                <w:b w:val="0"/>
                <w:sz w:val="20"/>
              </w:rPr>
            </w:pPr>
            <w:r>
              <w:rPr>
                <w:b w:val="0"/>
                <w:sz w:val="20"/>
              </w:rPr>
              <w:t>Huawei</w:t>
            </w:r>
          </w:p>
        </w:tc>
        <w:tc>
          <w:tcPr>
            <w:tcW w:w="1351" w:type="dxa"/>
            <w:tcBorders>
              <w:top w:val="single" w:sz="4" w:space="0" w:color="000000"/>
              <w:left w:val="single" w:sz="4" w:space="0" w:color="000000"/>
              <w:bottom w:val="single" w:sz="4" w:space="0" w:color="000000"/>
              <w:right w:val="single" w:sz="4" w:space="0" w:color="000000"/>
            </w:tcBorders>
            <w:vAlign w:val="center"/>
          </w:tcPr>
          <w:p w14:paraId="6FA1184E" w14:textId="77777777" w:rsidR="00A2685D" w:rsidRDefault="00A2685D" w:rsidP="00A2685D">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122E4B9E" w14:textId="77777777" w:rsidR="00A2685D" w:rsidRDefault="00A2685D" w:rsidP="00A2685D">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1517B9CD" w14:textId="410FDE82" w:rsidR="00A2685D" w:rsidRDefault="00B04F2D" w:rsidP="00A2685D">
            <w:pPr>
              <w:pStyle w:val="T2"/>
              <w:widowControl w:val="0"/>
              <w:spacing w:after="0"/>
              <w:ind w:left="0" w:right="0"/>
              <w:jc w:val="left"/>
              <w:rPr>
                <w:rStyle w:val="Hyperlink"/>
                <w:b w:val="0"/>
                <w:sz w:val="20"/>
              </w:rPr>
            </w:pPr>
            <w:r w:rsidRPr="00B04F2D">
              <w:rPr>
                <w:rStyle w:val="Hyperlink"/>
                <w:b w:val="0"/>
                <w:sz w:val="20"/>
              </w:rPr>
              <w:t>montemurro.michael@gmail.com</w:t>
            </w:r>
          </w:p>
        </w:tc>
      </w:tr>
    </w:tbl>
    <w:p w14:paraId="0934D8C5" w14:textId="77777777" w:rsidR="002E16F1" w:rsidRDefault="00BB50B1">
      <w:pPr>
        <w:pStyle w:val="T1"/>
        <w:spacing w:after="120"/>
        <w:rPr>
          <w:b w:val="0"/>
          <w:sz w:val="22"/>
        </w:rPr>
      </w:pPr>
      <w:r>
        <w:rPr>
          <w:b w:val="0"/>
          <w:noProof/>
          <w:sz w:val="22"/>
          <w:lang w:eastAsia="zh-CN"/>
        </w:rPr>
        <mc:AlternateContent>
          <mc:Choice Requires="wps">
            <w:drawing>
              <wp:anchor distT="0" distB="0" distL="0" distR="0" simplePos="0" relativeHeight="2" behindDoc="0" locked="0" layoutInCell="0" allowOverlap="1" wp14:anchorId="2FD112BB" wp14:editId="02C863DB">
                <wp:simplePos x="0" y="0"/>
                <wp:positionH relativeFrom="column">
                  <wp:posOffset>-62865</wp:posOffset>
                </wp:positionH>
                <wp:positionV relativeFrom="paragraph">
                  <wp:posOffset>205740</wp:posOffset>
                </wp:positionV>
                <wp:extent cx="5944870" cy="2846070"/>
                <wp:effectExtent l="0" t="0" r="0" b="0"/>
                <wp:wrapNone/>
                <wp:docPr id="1" name="Ram1"/>
                <wp:cNvGraphicFramePr/>
                <a:graphic xmlns:a="http://schemas.openxmlformats.org/drawingml/2006/main">
                  <a:graphicData uri="http://schemas.microsoft.com/office/word/2010/wordprocessingShape">
                    <wps:wsp>
                      <wps:cNvSpPr/>
                      <wps:spPr>
                        <a:xfrm>
                          <a:off x="0" y="0"/>
                          <a:ext cx="5945040" cy="28461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17707BD" w14:textId="475A0EDB" w:rsidR="002E16F1" w:rsidRDefault="00BB50B1" w:rsidP="00B058B9">
                            <w:pPr>
                              <w:pStyle w:val="FrameContents"/>
                              <w:jc w:val="both"/>
                              <w:rPr>
                                <w:rFonts w:eastAsia="DengXian"/>
                              </w:rPr>
                            </w:pPr>
                            <w:r>
                              <w:rPr>
                                <w:color w:val="000000"/>
                              </w:rPr>
                              <w:t xml:space="preserve">This document drafts a proposed </w:t>
                            </w:r>
                            <w:r w:rsidR="00FC527A">
                              <w:rPr>
                                <w:color w:val="000000"/>
                              </w:rPr>
                              <w:t>c</w:t>
                            </w:r>
                            <w:r w:rsidR="00FC527A" w:rsidRPr="00FC527A">
                              <w:rPr>
                                <w:color w:val="000000"/>
                              </w:rPr>
                              <w:t>omment to FCC NPRM: Cybersecurity Labeling for Internet of Things</w:t>
                            </w:r>
                            <w:r w:rsidR="00FC527A">
                              <w:rPr>
                                <w:color w:val="000000"/>
                              </w:rPr>
                              <w:t>.</w:t>
                            </w:r>
                          </w:p>
                          <w:p w14:paraId="7E70DC36" w14:textId="77777777" w:rsidR="002E16F1" w:rsidRDefault="002E16F1">
                            <w:pPr>
                              <w:pStyle w:val="Raminnehll"/>
                              <w:jc w:val="both"/>
                              <w:rPr>
                                <w:color w:val="000000"/>
                              </w:rPr>
                            </w:pPr>
                          </w:p>
                          <w:p w14:paraId="4ABCFBE0" w14:textId="77777777" w:rsidR="002E16F1" w:rsidRDefault="002E16F1">
                            <w:pPr>
                              <w:pStyle w:val="Raminnehll"/>
                              <w:jc w:val="both"/>
                              <w:rPr>
                                <w:color w:val="000000"/>
                              </w:rPr>
                            </w:pPr>
                          </w:p>
                        </w:txbxContent>
                      </wps:txbx>
                      <wps:bodyPr anchor="t">
                        <a:noAutofit/>
                      </wps:bodyPr>
                    </wps:wsp>
                  </a:graphicData>
                </a:graphic>
              </wp:anchor>
            </w:drawing>
          </mc:Choice>
          <mc:Fallback>
            <w:pict>
              <v:rect w14:anchorId="2FD112BB" id="Ram1" o:spid="_x0000_s1026" style="position:absolute;left:0;text-align:left;margin-left:-4.95pt;margin-top:16.2pt;width:468.1pt;height:224.1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" o:allowincell="f" stroked="f" strokeweight="0">
                <v:textbox>
                  <w:txbxContent>
                    <w:p w14:paraId="717707BD" w14:textId="475A0EDB" w:rsidR="002E16F1" w:rsidRDefault="00BB50B1" w:rsidP="00B058B9">
                      <w:pPr>
                        <w:pStyle w:val="FrameContents"/>
                        <w:jc w:val="both"/>
                        <w:rPr>
                          <w:rFonts w:eastAsia="DengXian"/>
                        </w:rPr>
                      </w:pPr>
                      <w:r>
                        <w:rPr>
                          <w:color w:val="000000"/>
                        </w:rPr>
                        <w:t xml:space="preserve">This document drafts a proposed </w:t>
                      </w:r>
                      <w:r w:rsidR="00FC527A">
                        <w:rPr>
                          <w:color w:val="000000"/>
                        </w:rPr>
                        <w:t>c</w:t>
                      </w:r>
                      <w:r w:rsidR="00FC527A" w:rsidRPr="00FC527A">
                        <w:rPr>
                          <w:color w:val="000000"/>
                        </w:rPr>
                        <w:t>omment to FCC NPRM: Cybersecurity Labeling for Internet of Things</w:t>
                      </w:r>
                      <w:r w:rsidR="00FC527A">
                        <w:rPr>
                          <w:color w:val="000000"/>
                        </w:rPr>
                        <w:t>.</w:t>
                      </w:r>
                    </w:p>
                    <w:p w14:paraId="7E70DC36" w14:textId="77777777" w:rsidR="002E16F1" w:rsidRDefault="002E16F1">
                      <w:pPr>
                        <w:pStyle w:val="Raminnehll"/>
                        <w:jc w:val="both"/>
                        <w:rPr>
                          <w:color w:val="000000"/>
                        </w:rPr>
                      </w:pPr>
                    </w:p>
                    <w:p w14:paraId="4ABCFBE0" w14:textId="77777777" w:rsidR="002E16F1" w:rsidRDefault="002E16F1">
                      <w:pPr>
                        <w:pStyle w:val="Raminnehll"/>
                        <w:jc w:val="both"/>
                        <w:rPr>
                          <w:color w:val="000000"/>
                        </w:rPr>
                      </w:pPr>
                    </w:p>
                  </w:txbxContent>
                </v:textbox>
              </v:rect>
            </w:pict>
          </mc:Fallback>
        </mc:AlternateContent>
      </w:r>
    </w:p>
    <w:p w14:paraId="4B6CC246" w14:textId="77777777" w:rsidR="002E16F1" w:rsidRDefault="00BB50B1">
      <w:pPr>
        <w:rPr>
          <w:sz w:val="24"/>
          <w:szCs w:val="24"/>
        </w:rPr>
      </w:pPr>
      <w:r>
        <w:rPr>
          <w:noProof/>
          <w:sz w:val="24"/>
          <w:szCs w:val="24"/>
          <w:lang w:eastAsia="zh-CN"/>
        </w:rPr>
        <mc:AlternateContent>
          <mc:Choice Requires="wps">
            <w:drawing>
              <wp:anchor distT="1270" distB="0" distL="635" distR="635" simplePos="0" relativeHeight="4" behindDoc="0" locked="0" layoutInCell="0" allowOverlap="1" wp14:anchorId="5CAB8CD1" wp14:editId="3C4619FA">
                <wp:simplePos x="0" y="0"/>
                <wp:positionH relativeFrom="page">
                  <wp:posOffset>971550</wp:posOffset>
                </wp:positionH>
                <wp:positionV relativeFrom="page">
                  <wp:posOffset>8428355</wp:posOffset>
                </wp:positionV>
                <wp:extent cx="6059170" cy="573405"/>
                <wp:effectExtent l="635" t="1270" r="635" b="0"/>
                <wp:wrapNone/>
                <wp:docPr id="3" name="Ram 2"/>
                <wp:cNvGraphicFramePr/>
                <a:graphic xmlns:a="http://schemas.openxmlformats.org/drawingml/2006/main">
                  <a:graphicData uri="http://schemas.microsoft.com/office/word/2010/wordprocessingShape">
                    <wps:wsp>
                      <wps:cNvSpPr/>
                      <wps:spPr>
                        <a:xfrm>
                          <a:off x="0" y="0"/>
                          <a:ext cx="6059160" cy="57348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5A979E37" w14:textId="77777777" w:rsidR="002E16F1" w:rsidRDefault="00BB50B1">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059D931A" w14:textId="77777777" w:rsidR="002E16F1" w:rsidRDefault="002E16F1">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5CAB8CD1" id="Ram 2" o:spid="_x0000_s1027" style="position:absolute;margin-left:76.5pt;margin-top:663.65pt;width:477.1pt;height:45.15pt;z-index:4;visibility:visible;mso-wrap-style:square;mso-wrap-distance-left:.05pt;mso-wrap-distance-top:.1pt;mso-wrap-distance-right:.05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MqqPPryAQAAXQQAAA4AAAAAAAAAAAAAAAAALgIAAGRy&#10;cy9lMm9Eb2MueG1sUEsBAi0AFAAGAAgAAAAhAD+jFb/gAAAADgEAAA8AAAAAAAAAAAAAAAAATAQA&#10;AGRycy9kb3ducmV2LnhtbFBLBQYAAAAABAAEAPMAAABZBQAAAAA=&#10;" o:allowincell="f" strokeweight=".05pt">
                <v:stroke joinstyle="round"/>
                <v:textbox>
                  <w:txbxContent>
                    <w:p w14:paraId="5A979E37" w14:textId="77777777" w:rsidR="002E16F1" w:rsidRDefault="00BB50B1">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059D931A" w14:textId="77777777" w:rsidR="002E16F1" w:rsidRDefault="002E16F1">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2665E6ED" w14:textId="29FC8C17" w:rsidR="002E16F1" w:rsidRPr="007C1BD0" w:rsidRDefault="00BB50B1">
      <w:pPr>
        <w:rPr>
          <w:sz w:val="24"/>
          <w:szCs w:val="24"/>
        </w:rPr>
      </w:pPr>
      <w:r w:rsidRPr="007C1BD0">
        <w:rPr>
          <w:sz w:val="24"/>
          <w:szCs w:val="24"/>
        </w:rPr>
        <w:lastRenderedPageBreak/>
        <w:t>Electronic filing</w:t>
      </w:r>
      <w:r w:rsidRPr="007C1BD0">
        <w:rPr>
          <w:sz w:val="24"/>
          <w:szCs w:val="24"/>
        </w:rPr>
        <w:tab/>
      </w:r>
      <w:r w:rsidRPr="007C1BD0">
        <w:rPr>
          <w:sz w:val="24"/>
          <w:szCs w:val="24"/>
        </w:rPr>
        <w:tab/>
      </w:r>
      <w:r w:rsidRPr="007C1BD0">
        <w:rPr>
          <w:sz w:val="24"/>
          <w:szCs w:val="24"/>
        </w:rPr>
        <w:tab/>
      </w:r>
      <w:r w:rsidRPr="007C1BD0">
        <w:rPr>
          <w:sz w:val="24"/>
          <w:szCs w:val="24"/>
        </w:rPr>
        <w:tab/>
      </w:r>
      <w:r w:rsidRPr="007C1BD0">
        <w:rPr>
          <w:sz w:val="24"/>
          <w:szCs w:val="24"/>
        </w:rPr>
        <w:tab/>
      </w:r>
      <w:r w:rsidRPr="007C1BD0">
        <w:rPr>
          <w:sz w:val="24"/>
          <w:szCs w:val="24"/>
        </w:rPr>
        <w:tab/>
      </w:r>
      <w:r w:rsidRPr="007C1BD0">
        <w:rPr>
          <w:sz w:val="24"/>
          <w:szCs w:val="24"/>
        </w:rPr>
        <w:tab/>
      </w:r>
      <w:r w:rsidRPr="007C1BD0">
        <w:rPr>
          <w:sz w:val="24"/>
          <w:szCs w:val="24"/>
        </w:rPr>
        <w:tab/>
      </w:r>
      <w:r w:rsidR="00D753E2">
        <w:rPr>
          <w:sz w:val="24"/>
          <w:szCs w:val="24"/>
        </w:rPr>
        <w:t xml:space="preserve">      </w:t>
      </w:r>
      <w:r w:rsidRPr="007C1BD0">
        <w:rPr>
          <w:sz w:val="24"/>
          <w:szCs w:val="24"/>
        </w:rPr>
        <w:t xml:space="preserve"> </w:t>
      </w:r>
      <w:r w:rsidR="00171D52" w:rsidRPr="00171D52">
        <w:rPr>
          <w:sz w:val="24"/>
          <w:szCs w:val="24"/>
          <w:highlight w:val="yellow"/>
        </w:rPr>
        <w:t>[</w:t>
      </w:r>
      <w:r w:rsidR="00D753E2">
        <w:rPr>
          <w:sz w:val="24"/>
          <w:szCs w:val="24"/>
          <w:highlight w:val="yellow"/>
        </w:rPr>
        <w:t>October 3</w:t>
      </w:r>
      <w:r w:rsidRPr="00171D52">
        <w:rPr>
          <w:sz w:val="24"/>
          <w:szCs w:val="24"/>
          <w:highlight w:val="yellow"/>
        </w:rPr>
        <w:t>, 2023</w:t>
      </w:r>
      <w:r w:rsidR="00171D52" w:rsidRPr="00171D52">
        <w:rPr>
          <w:sz w:val="24"/>
          <w:szCs w:val="24"/>
          <w:highlight w:val="yellow"/>
        </w:rPr>
        <w:t>]</w:t>
      </w:r>
    </w:p>
    <w:p w14:paraId="2E58D05D" w14:textId="77777777" w:rsidR="002E16F1" w:rsidRDefault="002E16F1">
      <w:pPr>
        <w:rPr>
          <w:color w:val="000000"/>
          <w:sz w:val="24"/>
          <w:szCs w:val="24"/>
        </w:rPr>
      </w:pPr>
    </w:p>
    <w:p w14:paraId="11C4E9FC" w14:textId="77777777" w:rsidR="007A4B18" w:rsidRPr="007A4B18" w:rsidRDefault="007A4B18" w:rsidP="007A4B18">
      <w:pPr>
        <w:rPr>
          <w:color w:val="000000"/>
          <w:sz w:val="24"/>
          <w:szCs w:val="24"/>
        </w:rPr>
      </w:pPr>
      <w:r w:rsidRPr="007A4B18">
        <w:rPr>
          <w:color w:val="000000"/>
          <w:sz w:val="24"/>
          <w:szCs w:val="24"/>
        </w:rPr>
        <w:t>Erika Olson</w:t>
      </w:r>
    </w:p>
    <w:p w14:paraId="4A512922" w14:textId="77777777" w:rsidR="007A4B18" w:rsidRPr="007A4B18" w:rsidRDefault="007A4B18" w:rsidP="007A4B18">
      <w:pPr>
        <w:rPr>
          <w:color w:val="000000"/>
          <w:sz w:val="24"/>
          <w:szCs w:val="24"/>
        </w:rPr>
      </w:pPr>
      <w:r w:rsidRPr="007A4B18">
        <w:rPr>
          <w:color w:val="000000"/>
          <w:sz w:val="24"/>
          <w:szCs w:val="24"/>
        </w:rPr>
        <w:t>Acting Chief Cybersecurity and Communications Reliability Division</w:t>
      </w:r>
    </w:p>
    <w:p w14:paraId="26A3ED39" w14:textId="77777777" w:rsidR="007A4B18" w:rsidRPr="007A4B18" w:rsidRDefault="007A4B18" w:rsidP="007A4B18">
      <w:pPr>
        <w:rPr>
          <w:color w:val="000000"/>
          <w:sz w:val="24"/>
          <w:szCs w:val="24"/>
        </w:rPr>
      </w:pPr>
      <w:r w:rsidRPr="007A4B18">
        <w:rPr>
          <w:color w:val="000000"/>
          <w:sz w:val="24"/>
          <w:szCs w:val="24"/>
        </w:rPr>
        <w:t>Public Safety and Homeland Security Bureau</w:t>
      </w:r>
    </w:p>
    <w:p w14:paraId="79D05E73" w14:textId="77777777" w:rsidR="007A4B18" w:rsidRPr="007A4B18" w:rsidRDefault="007A4B18" w:rsidP="007A4B18">
      <w:pPr>
        <w:rPr>
          <w:color w:val="000000"/>
          <w:sz w:val="24"/>
          <w:szCs w:val="24"/>
        </w:rPr>
      </w:pPr>
      <w:r w:rsidRPr="007A4B18">
        <w:rPr>
          <w:color w:val="000000"/>
          <w:sz w:val="24"/>
          <w:szCs w:val="24"/>
        </w:rPr>
        <w:t>Federal Communications Commission</w:t>
      </w:r>
    </w:p>
    <w:p w14:paraId="596D859C" w14:textId="49C44B34" w:rsidR="007A4B18" w:rsidRPr="007A4B18" w:rsidRDefault="007A4B18" w:rsidP="007A4B18">
      <w:pPr>
        <w:rPr>
          <w:color w:val="000000"/>
          <w:sz w:val="24"/>
          <w:szCs w:val="24"/>
        </w:rPr>
      </w:pPr>
      <w:r w:rsidRPr="007A4B18">
        <w:rPr>
          <w:color w:val="000000"/>
          <w:sz w:val="24"/>
          <w:szCs w:val="24"/>
        </w:rPr>
        <w:t>Washington, DC</w:t>
      </w:r>
    </w:p>
    <w:p w14:paraId="0A85D340" w14:textId="77777777" w:rsidR="007A4B18" w:rsidRPr="007A4B18" w:rsidRDefault="007A4B18" w:rsidP="007A4B18">
      <w:pPr>
        <w:rPr>
          <w:color w:val="000000"/>
          <w:sz w:val="24"/>
          <w:szCs w:val="24"/>
        </w:rPr>
      </w:pPr>
    </w:p>
    <w:p w14:paraId="1DC99BAA" w14:textId="7D996CD9" w:rsidR="00171D52" w:rsidRPr="007A4B18" w:rsidRDefault="007C1BD0" w:rsidP="00171D52">
      <w:pPr>
        <w:pStyle w:val="FrameContents"/>
        <w:rPr>
          <w:rFonts w:eastAsia="DengXian"/>
          <w:sz w:val="24"/>
          <w:szCs w:val="24"/>
        </w:rPr>
      </w:pPr>
      <w:r w:rsidRPr="007A4B18">
        <w:rPr>
          <w:color w:val="000000"/>
          <w:sz w:val="24"/>
          <w:szCs w:val="24"/>
        </w:rPr>
        <w:t xml:space="preserve">Re:  </w:t>
      </w:r>
      <w:r w:rsidR="00813D92">
        <w:rPr>
          <w:color w:val="000000"/>
          <w:sz w:val="24"/>
          <w:szCs w:val="24"/>
        </w:rPr>
        <w:t>C</w:t>
      </w:r>
      <w:r w:rsidR="00171D52" w:rsidRPr="007A4B18">
        <w:rPr>
          <w:color w:val="000000"/>
          <w:sz w:val="24"/>
          <w:szCs w:val="24"/>
        </w:rPr>
        <w:t>omment to NPRM: Cybersecurity Labeling for Internet of Things</w:t>
      </w:r>
    </w:p>
    <w:p w14:paraId="0700CB36" w14:textId="5A6590C3" w:rsidR="007C1BD0" w:rsidRPr="007A4B18" w:rsidRDefault="007C1BD0" w:rsidP="007C1BD0">
      <w:pPr>
        <w:jc w:val="both"/>
        <w:rPr>
          <w:bCs/>
          <w:sz w:val="24"/>
          <w:szCs w:val="24"/>
        </w:rPr>
      </w:pPr>
    </w:p>
    <w:p w14:paraId="44809CFA" w14:textId="77777777" w:rsidR="007C1BD0" w:rsidRPr="007C1BD0" w:rsidRDefault="007C1BD0" w:rsidP="007C1BD0">
      <w:pPr>
        <w:pStyle w:val="PlainText"/>
        <w:rPr>
          <w:rFonts w:ascii="Times New Roman" w:hAnsi="Times New Roman"/>
          <w:bCs/>
          <w:sz w:val="24"/>
          <w:szCs w:val="24"/>
        </w:rPr>
      </w:pPr>
    </w:p>
    <w:p w14:paraId="1512EBCE" w14:textId="4640D9A5" w:rsidR="007C1BD0" w:rsidRPr="007C1BD0" w:rsidRDefault="007C1BD0" w:rsidP="007C1BD0">
      <w:pPr>
        <w:pStyle w:val="PlainText"/>
        <w:rPr>
          <w:rFonts w:ascii="Times New Roman" w:hAnsi="Times New Roman"/>
          <w:bCs/>
          <w:sz w:val="24"/>
          <w:szCs w:val="24"/>
        </w:rPr>
      </w:pPr>
      <w:r w:rsidRPr="007A4B18">
        <w:rPr>
          <w:rFonts w:ascii="Times New Roman" w:hAnsi="Times New Roman"/>
          <w:bCs/>
          <w:sz w:val="24"/>
          <w:szCs w:val="24"/>
        </w:rPr>
        <w:t xml:space="preserve">Dear </w:t>
      </w:r>
      <w:r w:rsidR="007A4B18" w:rsidRPr="007A4B18">
        <w:rPr>
          <w:rFonts w:ascii="Times New Roman" w:hAnsi="Times New Roman"/>
          <w:bCs/>
          <w:sz w:val="24"/>
          <w:szCs w:val="24"/>
        </w:rPr>
        <w:t>Acting Chief Olson</w:t>
      </w:r>
      <w:r w:rsidRPr="007A4B18">
        <w:rPr>
          <w:rFonts w:ascii="Times New Roman" w:hAnsi="Times New Roman"/>
          <w:bCs/>
          <w:sz w:val="24"/>
          <w:szCs w:val="24"/>
        </w:rPr>
        <w:t>,</w:t>
      </w:r>
    </w:p>
    <w:p w14:paraId="11ECEE2B" w14:textId="77777777" w:rsidR="007C1BD0" w:rsidRPr="007C1BD0" w:rsidRDefault="007C1BD0" w:rsidP="007C1BD0">
      <w:pPr>
        <w:pStyle w:val="PlainText"/>
        <w:rPr>
          <w:rFonts w:ascii="Times New Roman" w:hAnsi="Times New Roman"/>
          <w:sz w:val="24"/>
          <w:szCs w:val="24"/>
        </w:rPr>
      </w:pPr>
    </w:p>
    <w:p w14:paraId="4979A12A" w14:textId="250BB8D8" w:rsidR="007C1BD0" w:rsidRPr="00B63953" w:rsidRDefault="007C1BD0" w:rsidP="00B63953">
      <w:pPr>
        <w:pStyle w:val="FrameContents"/>
        <w:jc w:val="both"/>
        <w:rPr>
          <w:sz w:val="24"/>
          <w:szCs w:val="24"/>
        </w:rPr>
      </w:pPr>
      <w:r w:rsidRPr="003A08EE">
        <w:rPr>
          <w:sz w:val="24"/>
          <w:szCs w:val="24"/>
        </w:rPr>
        <w:t>IEEE 802 LAN/MAN Standards Committee (</w:t>
      </w:r>
      <w:r w:rsidR="00297295">
        <w:rPr>
          <w:sz w:val="24"/>
          <w:szCs w:val="24"/>
        </w:rPr>
        <w:t>“</w:t>
      </w:r>
      <w:r w:rsidR="00606B86">
        <w:rPr>
          <w:sz w:val="24"/>
          <w:szCs w:val="24"/>
        </w:rPr>
        <w:t xml:space="preserve">IEEE 802 </w:t>
      </w:r>
      <w:r w:rsidRPr="003A08EE">
        <w:rPr>
          <w:sz w:val="24"/>
          <w:szCs w:val="24"/>
        </w:rPr>
        <w:t>LMSC</w:t>
      </w:r>
      <w:r w:rsidR="00297295">
        <w:rPr>
          <w:sz w:val="24"/>
          <w:szCs w:val="24"/>
        </w:rPr>
        <w:t>”</w:t>
      </w:r>
      <w:r w:rsidRPr="003A08EE">
        <w:rPr>
          <w:sz w:val="24"/>
          <w:szCs w:val="24"/>
        </w:rPr>
        <w:t xml:space="preserve">) thanks </w:t>
      </w:r>
      <w:r w:rsidR="00281919">
        <w:rPr>
          <w:sz w:val="24"/>
          <w:szCs w:val="24"/>
        </w:rPr>
        <w:t xml:space="preserve">the </w:t>
      </w:r>
      <w:r w:rsidR="00CA3D08" w:rsidRPr="00CA3D08">
        <w:rPr>
          <w:sz w:val="24"/>
          <w:szCs w:val="24"/>
        </w:rPr>
        <w:t>Federal Communications Commission</w:t>
      </w:r>
      <w:r w:rsidRPr="003A08EE">
        <w:rPr>
          <w:sz w:val="24"/>
          <w:szCs w:val="24"/>
        </w:rPr>
        <w:t xml:space="preserve"> </w:t>
      </w:r>
      <w:r w:rsidR="00281919">
        <w:rPr>
          <w:sz w:val="24"/>
          <w:szCs w:val="24"/>
        </w:rPr>
        <w:t xml:space="preserve">(FCC) </w:t>
      </w:r>
      <w:r w:rsidRPr="003A08EE">
        <w:rPr>
          <w:sz w:val="24"/>
          <w:szCs w:val="24"/>
        </w:rPr>
        <w:t xml:space="preserve">for issuing the consultation </w:t>
      </w:r>
      <w:r w:rsidR="00587C7E">
        <w:rPr>
          <w:sz w:val="24"/>
          <w:szCs w:val="24"/>
        </w:rPr>
        <w:t xml:space="preserve">on </w:t>
      </w:r>
      <w:r w:rsidR="00281919">
        <w:rPr>
          <w:sz w:val="24"/>
          <w:szCs w:val="24"/>
        </w:rPr>
        <w:t xml:space="preserve">the </w:t>
      </w:r>
      <w:r w:rsidR="00C440E2" w:rsidRPr="00C440E2">
        <w:rPr>
          <w:sz w:val="24"/>
          <w:szCs w:val="24"/>
        </w:rPr>
        <w:t xml:space="preserve">Notice of Proposed Rulemaking </w:t>
      </w:r>
      <w:r w:rsidR="009073AF">
        <w:rPr>
          <w:sz w:val="24"/>
          <w:szCs w:val="24"/>
        </w:rPr>
        <w:t>(</w:t>
      </w:r>
      <w:r w:rsidR="00297295">
        <w:rPr>
          <w:sz w:val="24"/>
          <w:szCs w:val="24"/>
        </w:rPr>
        <w:t>“</w:t>
      </w:r>
      <w:r w:rsidR="00587C7E" w:rsidRPr="00DC3074">
        <w:rPr>
          <w:sz w:val="24"/>
          <w:szCs w:val="24"/>
        </w:rPr>
        <w:t>NPRM</w:t>
      </w:r>
      <w:r w:rsidR="00297295" w:rsidRPr="00DC3074">
        <w:rPr>
          <w:sz w:val="24"/>
          <w:szCs w:val="24"/>
        </w:rPr>
        <w:t>”</w:t>
      </w:r>
      <w:r w:rsidR="009073AF" w:rsidRPr="00DC3074">
        <w:rPr>
          <w:sz w:val="24"/>
          <w:szCs w:val="24"/>
        </w:rPr>
        <w:t>)</w:t>
      </w:r>
      <w:r w:rsidR="00587C7E" w:rsidRPr="00DC3074">
        <w:rPr>
          <w:sz w:val="24"/>
          <w:szCs w:val="24"/>
        </w:rPr>
        <w:t xml:space="preserve">: Cybersecurity Labeling for Internet of Things </w:t>
      </w:r>
      <w:r w:rsidRPr="003A08EE">
        <w:rPr>
          <w:sz w:val="24"/>
          <w:szCs w:val="24"/>
        </w:rPr>
        <w:t xml:space="preserve">and for the opportunity to provide </w:t>
      </w:r>
      <w:r w:rsidR="00587C7E">
        <w:rPr>
          <w:sz w:val="24"/>
          <w:szCs w:val="24"/>
        </w:rPr>
        <w:t>comments</w:t>
      </w:r>
      <w:r w:rsidRPr="003A08EE">
        <w:rPr>
          <w:sz w:val="24"/>
          <w:szCs w:val="24"/>
        </w:rPr>
        <w:t>.</w:t>
      </w:r>
    </w:p>
    <w:p w14:paraId="5A28B547" w14:textId="77777777" w:rsidR="007C1BD0" w:rsidRPr="007C1BD0" w:rsidRDefault="007C1BD0" w:rsidP="007C1BD0">
      <w:pPr>
        <w:jc w:val="both"/>
        <w:rPr>
          <w:sz w:val="24"/>
          <w:szCs w:val="24"/>
        </w:rPr>
      </w:pPr>
    </w:p>
    <w:p w14:paraId="597C4E95" w14:textId="77777777" w:rsidR="00DF3BA2" w:rsidRPr="00DF3BA2" w:rsidRDefault="00DF3BA2" w:rsidP="00DF3BA2">
      <w:pPr>
        <w:jc w:val="both"/>
        <w:rPr>
          <w:sz w:val="24"/>
          <w:szCs w:val="24"/>
        </w:rPr>
      </w:pPr>
      <w:r w:rsidRPr="00DF3BA2">
        <w:rPr>
          <w:sz w:val="24"/>
          <w:szCs w:val="24"/>
        </w:rPr>
        <w:t>IEEE 802 LAN/MAN Standards Committee (IEEE 802 LMSC) is a leading consensus-based open standards development committee for networking standards that are used by industry globally. It produces standards for networking devices, including wired and wireless local area networks (“LANs” and “WLANs”), wireless specialty networks (“WSNs”), wireless metropolitan area networks (“Wireless MANs”), and wireless regional area networks (“WRANs”).  Technologies produced by implementers of our standards are a critical element for all networked applications today.</w:t>
      </w:r>
    </w:p>
    <w:p w14:paraId="10DF8CD0" w14:textId="77777777" w:rsidR="00DF3BA2" w:rsidRPr="00DF3BA2" w:rsidRDefault="00DF3BA2" w:rsidP="00DF3BA2">
      <w:pPr>
        <w:jc w:val="both"/>
        <w:rPr>
          <w:sz w:val="24"/>
          <w:szCs w:val="24"/>
        </w:rPr>
      </w:pPr>
    </w:p>
    <w:p w14:paraId="030866BF" w14:textId="41696066" w:rsidR="00A162AE" w:rsidRDefault="00DF3BA2" w:rsidP="00A162AE">
      <w:pPr>
        <w:jc w:val="both"/>
        <w:rPr>
          <w:sz w:val="24"/>
          <w:szCs w:val="24"/>
        </w:rPr>
      </w:pPr>
      <w:r w:rsidRPr="00DF3BA2">
        <w:rPr>
          <w:sz w:val="24"/>
          <w:szCs w:val="24"/>
        </w:rPr>
        <w:t>IEEE 802 LMSC is a committee of the IEEE Standards Association and of Technical Activities, two of the Major Organizational Units of the IEEE. IEEE has about 400,000 members in over 160 countries and its core purpose is to foster technological innovation and excellence for the benefit of humanity.  IEEE is also a major accredited standards development organization whose standards are recognized world-wide. In submitting this document, IEEE 802 LMSC acknowledges and respects that other components of IEEE Organizational Units may have perspectives that differ from, or compete with, those of IEEE 802 LMSC. Therefore, this submission should not be construed as representing the views of IEEE as a whole</w:t>
      </w:r>
      <w:r w:rsidR="007C1BD0" w:rsidRPr="007C1BD0">
        <w:rPr>
          <w:rStyle w:val="FootnoteAnchor"/>
          <w:sz w:val="24"/>
          <w:szCs w:val="24"/>
        </w:rPr>
        <w:footnoteReference w:id="1"/>
      </w:r>
      <w:r w:rsidR="007C1BD0" w:rsidRPr="007C1BD0">
        <w:rPr>
          <w:sz w:val="24"/>
          <w:szCs w:val="24"/>
        </w:rPr>
        <w:t>.</w:t>
      </w:r>
    </w:p>
    <w:p w14:paraId="07548B3B" w14:textId="77777777" w:rsidR="00815D29" w:rsidRDefault="00815D29" w:rsidP="00A162AE">
      <w:pPr>
        <w:jc w:val="both"/>
        <w:rPr>
          <w:sz w:val="24"/>
          <w:szCs w:val="24"/>
        </w:rPr>
      </w:pPr>
    </w:p>
    <w:p w14:paraId="20AAD8F7" w14:textId="5FC5758A" w:rsidR="00815D29" w:rsidRDefault="00815D29" w:rsidP="00815D29">
      <w:pPr>
        <w:jc w:val="both"/>
        <w:rPr>
          <w:sz w:val="24"/>
          <w:szCs w:val="24"/>
        </w:rPr>
      </w:pPr>
      <w:r>
        <w:rPr>
          <w:sz w:val="24"/>
          <w:szCs w:val="24"/>
        </w:rPr>
        <w:t xml:space="preserve">IEEE 802 LMSC applauds the Commission’s NPRM that proposes a </w:t>
      </w:r>
      <w:r w:rsidRPr="00383DAD">
        <w:rPr>
          <w:sz w:val="24"/>
          <w:szCs w:val="24"/>
        </w:rPr>
        <w:t>cybersecurity labeling program for</w:t>
      </w:r>
      <w:r>
        <w:rPr>
          <w:sz w:val="24"/>
          <w:szCs w:val="24"/>
        </w:rPr>
        <w:t xml:space="preserve"> Internet of Things</w:t>
      </w:r>
      <w:r w:rsidRPr="00383DAD">
        <w:rPr>
          <w:sz w:val="24"/>
          <w:szCs w:val="24"/>
        </w:rPr>
        <w:t xml:space="preserve"> </w:t>
      </w:r>
      <w:r>
        <w:rPr>
          <w:sz w:val="24"/>
          <w:szCs w:val="24"/>
        </w:rPr>
        <w:t>(IoT). IEEE 802 LMSC recognizes the Commission’s goal of</w:t>
      </w:r>
      <w:r w:rsidRPr="00D25D03">
        <w:rPr>
          <w:sz w:val="24"/>
          <w:szCs w:val="24"/>
        </w:rPr>
        <w:t xml:space="preserve"> improv</w:t>
      </w:r>
      <w:r>
        <w:rPr>
          <w:sz w:val="24"/>
          <w:szCs w:val="24"/>
        </w:rPr>
        <w:t>ing</w:t>
      </w:r>
      <w:r w:rsidRPr="00D25D03">
        <w:rPr>
          <w:sz w:val="24"/>
          <w:szCs w:val="24"/>
        </w:rPr>
        <w:t xml:space="preserve"> consumer confidence and understanding of the security of their connected devices</w:t>
      </w:r>
      <w:r>
        <w:rPr>
          <w:sz w:val="24"/>
          <w:szCs w:val="24"/>
        </w:rPr>
        <w:t xml:space="preserve"> and supports proposed voluntary cybersecurity labeling program for such devices.</w:t>
      </w:r>
    </w:p>
    <w:p w14:paraId="55524815" w14:textId="77777777" w:rsidR="00815D29" w:rsidRDefault="00815D29" w:rsidP="00815D29">
      <w:pPr>
        <w:jc w:val="both"/>
        <w:rPr>
          <w:sz w:val="24"/>
          <w:szCs w:val="24"/>
        </w:rPr>
      </w:pPr>
    </w:p>
    <w:p w14:paraId="50A42AFD" w14:textId="6D4E2DF9" w:rsidR="00815D29" w:rsidRPr="007C1BD0" w:rsidRDefault="00815D29" w:rsidP="00815D29">
      <w:pPr>
        <w:jc w:val="both"/>
        <w:rPr>
          <w:sz w:val="24"/>
          <w:szCs w:val="24"/>
        </w:rPr>
      </w:pPr>
      <w:r w:rsidRPr="007C1BD0">
        <w:rPr>
          <w:sz w:val="24"/>
          <w:szCs w:val="24"/>
        </w:rPr>
        <w:t xml:space="preserve">Please find below </w:t>
      </w:r>
      <w:r>
        <w:rPr>
          <w:sz w:val="24"/>
          <w:szCs w:val="24"/>
        </w:rPr>
        <w:t xml:space="preserve">the </w:t>
      </w:r>
      <w:r w:rsidRPr="007C1BD0">
        <w:rPr>
          <w:sz w:val="24"/>
          <w:szCs w:val="24"/>
        </w:rPr>
        <w:t>IEEE 802 LMSC</w:t>
      </w:r>
      <w:r>
        <w:rPr>
          <w:sz w:val="24"/>
          <w:szCs w:val="24"/>
        </w:rPr>
        <w:t xml:space="preserve">’s comments, which provides the Commission </w:t>
      </w:r>
      <w:r w:rsidR="00281919">
        <w:rPr>
          <w:sz w:val="24"/>
          <w:szCs w:val="24"/>
        </w:rPr>
        <w:t xml:space="preserve">with </w:t>
      </w:r>
      <w:r>
        <w:rPr>
          <w:sz w:val="24"/>
          <w:szCs w:val="24"/>
        </w:rPr>
        <w:t>the latest information on IEEE 802’s standards projects related to IoT devices operating in unlicensed bands, our support on selected comments about industry-led cybersecurity standards, scope of cybersecurity labeling, testing, and conformity.</w:t>
      </w:r>
    </w:p>
    <w:p w14:paraId="4D5590D5" w14:textId="77777777" w:rsidR="00A162AE" w:rsidRDefault="00A162AE" w:rsidP="00A162AE">
      <w:pPr>
        <w:jc w:val="both"/>
        <w:rPr>
          <w:sz w:val="24"/>
          <w:szCs w:val="24"/>
        </w:rPr>
      </w:pPr>
    </w:p>
    <w:p w14:paraId="26BBB51D" w14:textId="22D1B079" w:rsidR="00A162AE" w:rsidRPr="00A162AE" w:rsidRDefault="00A162AE" w:rsidP="00A162AE">
      <w:pPr>
        <w:pStyle w:val="BodyText"/>
        <w:spacing w:before="1"/>
        <w:ind w:right="89"/>
        <w:rPr>
          <w:b/>
          <w:bCs/>
          <w:sz w:val="24"/>
          <w:szCs w:val="24"/>
        </w:rPr>
      </w:pPr>
      <w:r w:rsidRPr="00A162AE">
        <w:rPr>
          <w:b/>
          <w:bCs/>
          <w:sz w:val="24"/>
          <w:szCs w:val="24"/>
        </w:rPr>
        <w:t xml:space="preserve">IEEE 802 </w:t>
      </w:r>
      <w:r w:rsidR="00E90214">
        <w:rPr>
          <w:b/>
          <w:bCs/>
          <w:sz w:val="24"/>
          <w:szCs w:val="24"/>
        </w:rPr>
        <w:t>standards</w:t>
      </w:r>
      <w:r>
        <w:rPr>
          <w:b/>
          <w:bCs/>
          <w:sz w:val="24"/>
          <w:szCs w:val="24"/>
        </w:rPr>
        <w:t xml:space="preserve"> for Internet of Things devices</w:t>
      </w:r>
    </w:p>
    <w:p w14:paraId="5D301292" w14:textId="77777777" w:rsidR="007C1BD0" w:rsidRDefault="007C1BD0" w:rsidP="007C1BD0">
      <w:pPr>
        <w:jc w:val="both"/>
        <w:rPr>
          <w:sz w:val="24"/>
          <w:szCs w:val="24"/>
        </w:rPr>
      </w:pPr>
    </w:p>
    <w:p w14:paraId="59073563" w14:textId="7AC3E7B4" w:rsidR="006C2445" w:rsidRPr="006C2445" w:rsidRDefault="006C2445" w:rsidP="006C2445">
      <w:pPr>
        <w:jc w:val="both"/>
        <w:rPr>
          <w:sz w:val="24"/>
          <w:szCs w:val="24"/>
        </w:rPr>
      </w:pPr>
      <w:r w:rsidRPr="006C2445">
        <w:rPr>
          <w:sz w:val="24"/>
          <w:szCs w:val="24"/>
        </w:rPr>
        <w:t xml:space="preserve">IEEE 802 wireless technologies such as IEEE 802.11 and IEEE 802.15 have been instrumental in enabling a rich diversity of IoT devices. This diversity includes, but is not restricted to, smart meters, smart lighting, smart plugs, switches and controls, sensor devices, locks, home appliances, and video cameras. In addition, many IoT devices combine sensors with cameras to support applications such as smart doorbells, </w:t>
      </w:r>
      <w:del w:id="0" w:author="Edward Au" w:date="2023-10-03T10:06:00Z">
        <w:r w:rsidRPr="006C2445" w:rsidDel="00D753E2">
          <w:rPr>
            <w:sz w:val="24"/>
            <w:szCs w:val="24"/>
          </w:rPr>
          <w:delText xml:space="preserve">and </w:delText>
        </w:r>
      </w:del>
      <w:r w:rsidRPr="006C2445">
        <w:rPr>
          <w:sz w:val="24"/>
          <w:szCs w:val="24"/>
        </w:rPr>
        <w:t>security cameras with motion detection or smoke detection</w:t>
      </w:r>
      <w:r w:rsidR="00F13720">
        <w:rPr>
          <w:sz w:val="24"/>
          <w:szCs w:val="24"/>
        </w:rPr>
        <w:t>,</w:t>
      </w:r>
      <w:r w:rsidRPr="006C2445">
        <w:rPr>
          <w:sz w:val="24"/>
          <w:szCs w:val="24"/>
        </w:rPr>
        <w:t xml:space="preserve"> etc. </w:t>
      </w:r>
    </w:p>
    <w:p w14:paraId="0497EE8F" w14:textId="77777777" w:rsidR="006C2445" w:rsidRPr="006C2445" w:rsidRDefault="006C2445" w:rsidP="006C2445">
      <w:pPr>
        <w:jc w:val="both"/>
        <w:rPr>
          <w:sz w:val="24"/>
          <w:szCs w:val="24"/>
        </w:rPr>
      </w:pPr>
    </w:p>
    <w:p w14:paraId="0C5A7340" w14:textId="1D449D6C" w:rsidR="00AA1701" w:rsidRDefault="00E248BE" w:rsidP="00394FD7">
      <w:pPr>
        <w:jc w:val="both"/>
        <w:rPr>
          <w:sz w:val="24"/>
          <w:szCs w:val="24"/>
        </w:rPr>
      </w:pPr>
      <w:r>
        <w:rPr>
          <w:sz w:val="24"/>
          <w:szCs w:val="24"/>
        </w:rPr>
        <w:t>Of particulate note is t</w:t>
      </w:r>
      <w:r w:rsidR="006C2445" w:rsidRPr="006C2445">
        <w:rPr>
          <w:sz w:val="24"/>
          <w:szCs w:val="24"/>
        </w:rPr>
        <w:t>h</w:t>
      </w:r>
      <w:r w:rsidR="002A15A6">
        <w:rPr>
          <w:sz w:val="24"/>
          <w:szCs w:val="24"/>
        </w:rPr>
        <w:t xml:space="preserve">e IEEE </w:t>
      </w:r>
      <w:r w:rsidR="00CE0485">
        <w:rPr>
          <w:sz w:val="24"/>
          <w:szCs w:val="24"/>
        </w:rPr>
        <w:t xml:space="preserve">Std </w:t>
      </w:r>
      <w:r w:rsidR="002A15A6">
        <w:rPr>
          <w:sz w:val="24"/>
          <w:szCs w:val="24"/>
        </w:rPr>
        <w:t>802.11ah-2016 standard</w:t>
      </w:r>
      <w:r w:rsidR="002A15A6">
        <w:rPr>
          <w:rStyle w:val="FootnoteReference"/>
          <w:sz w:val="24"/>
          <w:szCs w:val="24"/>
        </w:rPr>
        <w:footnoteReference w:id="2"/>
      </w:r>
      <w:r w:rsidR="00542754">
        <w:rPr>
          <w:sz w:val="24"/>
          <w:szCs w:val="24"/>
        </w:rPr>
        <w:t xml:space="preserve"> and the </w:t>
      </w:r>
      <w:r w:rsidR="00542754" w:rsidRPr="0082434F">
        <w:rPr>
          <w:sz w:val="24"/>
          <w:szCs w:val="24"/>
        </w:rPr>
        <w:t>IEEE</w:t>
      </w:r>
      <w:r w:rsidR="00CE0485">
        <w:rPr>
          <w:sz w:val="24"/>
          <w:szCs w:val="24"/>
        </w:rPr>
        <w:t xml:space="preserve"> Std</w:t>
      </w:r>
      <w:r w:rsidR="00542754" w:rsidRPr="0082434F">
        <w:rPr>
          <w:sz w:val="24"/>
          <w:szCs w:val="24"/>
        </w:rPr>
        <w:t xml:space="preserve"> 802.15.4</w:t>
      </w:r>
      <w:r w:rsidR="00542754">
        <w:rPr>
          <w:sz w:val="24"/>
          <w:szCs w:val="24"/>
        </w:rPr>
        <w:t>-2020 standard</w:t>
      </w:r>
      <w:r w:rsidR="00542754">
        <w:rPr>
          <w:rStyle w:val="FootnoteReference"/>
          <w:sz w:val="24"/>
          <w:szCs w:val="24"/>
        </w:rPr>
        <w:footnoteReference w:id="3"/>
      </w:r>
      <w:r w:rsidR="00394FD7">
        <w:rPr>
          <w:sz w:val="24"/>
          <w:szCs w:val="24"/>
        </w:rPr>
        <w:t xml:space="preserve">. </w:t>
      </w:r>
      <w:r w:rsidR="00AA1701" w:rsidRPr="00AA1701">
        <w:rPr>
          <w:sz w:val="24"/>
          <w:szCs w:val="24"/>
        </w:rPr>
        <w:t>The former, known as Wi-Fi HaLow in the marketplace, was developed with long range, low power sensor and IoT networks and applications such as agriculture</w:t>
      </w:r>
      <w:r w:rsidR="00281919">
        <w:rPr>
          <w:rStyle w:val="FootnoteReference"/>
          <w:sz w:val="24"/>
          <w:szCs w:val="24"/>
        </w:rPr>
        <w:footnoteReference w:id="4"/>
      </w:r>
      <w:r w:rsidR="00AA1701" w:rsidRPr="00AA1701">
        <w:rPr>
          <w:sz w:val="24"/>
          <w:szCs w:val="24"/>
        </w:rPr>
        <w:t xml:space="preserve"> in mind.  The latter</w:t>
      </w:r>
      <w:ins w:id="3" w:author="Edward Au" w:date="2023-10-03T10:06:00Z">
        <w:r w:rsidR="00D753E2">
          <w:rPr>
            <w:sz w:val="24"/>
            <w:szCs w:val="24"/>
          </w:rPr>
          <w:t>, known as Wi-SUN</w:t>
        </w:r>
      </w:ins>
      <w:ins w:id="4" w:author="Edward Au" w:date="2023-10-03T10:07:00Z">
        <w:r w:rsidR="00D753E2">
          <w:rPr>
            <w:sz w:val="24"/>
            <w:szCs w:val="24"/>
          </w:rPr>
          <w:t xml:space="preserve"> in the marketplace</w:t>
        </w:r>
      </w:ins>
      <w:ins w:id="5" w:author="Edward Au" w:date="2023-10-03T10:06:00Z">
        <w:r w:rsidR="00D753E2">
          <w:rPr>
            <w:sz w:val="24"/>
            <w:szCs w:val="24"/>
          </w:rPr>
          <w:t>,</w:t>
        </w:r>
      </w:ins>
      <w:r w:rsidR="00AA1701" w:rsidRPr="00AA1701">
        <w:rPr>
          <w:sz w:val="24"/>
          <w:szCs w:val="24"/>
        </w:rPr>
        <w:t xml:space="preserve"> was developed to support applications such as smart metering</w:t>
      </w:r>
      <w:del w:id="6" w:author="Edward Au" w:date="2023-10-03T10:07:00Z">
        <w:r w:rsidR="00AA1701" w:rsidRPr="00AA1701" w:rsidDel="00D753E2">
          <w:rPr>
            <w:sz w:val="24"/>
            <w:szCs w:val="24"/>
          </w:rPr>
          <w:delText>, known as Wi-SUN in the marketplace,</w:delText>
        </w:r>
      </w:del>
      <w:r w:rsidR="00AA1701" w:rsidRPr="00AA1701">
        <w:rPr>
          <w:sz w:val="24"/>
          <w:szCs w:val="24"/>
        </w:rPr>
        <w:t xml:space="preserve"> and includes features such as location discovery and device ranging. Some other examples of the IoT devices which implement IEEE 802.15.4 technologies are TV remote controls, lighting, window and door locks, heating and air conditioning systems, alarm systems, and remote medical monitoring.</w:t>
      </w:r>
    </w:p>
    <w:p w14:paraId="45968A21" w14:textId="77777777" w:rsidR="00394FD7" w:rsidRDefault="00394FD7" w:rsidP="00374025">
      <w:pPr>
        <w:jc w:val="both"/>
        <w:rPr>
          <w:sz w:val="24"/>
          <w:szCs w:val="24"/>
        </w:rPr>
      </w:pPr>
    </w:p>
    <w:p w14:paraId="155F9CAA" w14:textId="0659FB5D" w:rsidR="004F7AEE" w:rsidRPr="004F7AEE" w:rsidRDefault="004F7AEE" w:rsidP="004F7AEE">
      <w:pPr>
        <w:pStyle w:val="BodyText"/>
        <w:spacing w:before="1"/>
        <w:ind w:right="89"/>
        <w:rPr>
          <w:b/>
          <w:bCs/>
          <w:sz w:val="24"/>
          <w:szCs w:val="24"/>
        </w:rPr>
      </w:pPr>
      <w:r>
        <w:rPr>
          <w:b/>
          <w:bCs/>
          <w:sz w:val="24"/>
          <w:szCs w:val="24"/>
        </w:rPr>
        <w:t>Standardized security mechanisms for IEEE 802.11 based IoT devices</w:t>
      </w:r>
    </w:p>
    <w:p w14:paraId="601E798A" w14:textId="348159A2" w:rsidR="006C2445" w:rsidRDefault="00EE36DF" w:rsidP="006C2445">
      <w:pPr>
        <w:jc w:val="both"/>
        <w:rPr>
          <w:sz w:val="24"/>
          <w:szCs w:val="24"/>
        </w:rPr>
      </w:pPr>
      <w:r>
        <w:rPr>
          <w:sz w:val="24"/>
          <w:szCs w:val="24"/>
        </w:rPr>
        <w:t>T</w:t>
      </w:r>
      <w:r w:rsidR="00374025" w:rsidRPr="006C2445">
        <w:rPr>
          <w:sz w:val="24"/>
          <w:szCs w:val="24"/>
        </w:rPr>
        <w:t xml:space="preserve">he same robust security </w:t>
      </w:r>
      <w:r w:rsidR="00AA709A">
        <w:rPr>
          <w:sz w:val="24"/>
          <w:szCs w:val="24"/>
        </w:rPr>
        <w:t xml:space="preserve">mechanisms </w:t>
      </w:r>
      <w:del w:id="7" w:author="Edward Au" w:date="2023-10-03T10:07:00Z">
        <w:r w:rsidR="00AA709A" w:rsidDel="00784ECB">
          <w:rPr>
            <w:sz w:val="24"/>
            <w:szCs w:val="24"/>
          </w:rPr>
          <w:delText xml:space="preserve">defined </w:delText>
        </w:r>
      </w:del>
      <w:ins w:id="8" w:author="Edward Au" w:date="2023-10-03T10:07:00Z">
        <w:r w:rsidR="00784ECB">
          <w:rPr>
            <w:sz w:val="24"/>
            <w:szCs w:val="24"/>
          </w:rPr>
          <w:t>specified</w:t>
        </w:r>
        <w:r w:rsidR="00784ECB">
          <w:rPr>
            <w:sz w:val="24"/>
            <w:szCs w:val="24"/>
          </w:rPr>
          <w:t xml:space="preserve"> </w:t>
        </w:r>
      </w:ins>
      <w:r w:rsidR="00AA709A">
        <w:rPr>
          <w:sz w:val="24"/>
          <w:szCs w:val="24"/>
        </w:rPr>
        <w:t>in IEEE</w:t>
      </w:r>
      <w:r w:rsidR="00CE0485">
        <w:rPr>
          <w:sz w:val="24"/>
          <w:szCs w:val="24"/>
        </w:rPr>
        <w:t xml:space="preserve"> Std</w:t>
      </w:r>
      <w:r w:rsidR="00AA709A">
        <w:rPr>
          <w:sz w:val="24"/>
          <w:szCs w:val="24"/>
        </w:rPr>
        <w:t xml:space="preserve"> 802.11-2020</w:t>
      </w:r>
      <w:del w:id="9" w:author="Edward Au" w:date="2023-10-03T10:07:00Z">
        <w:r w:rsidR="00AA709A" w:rsidDel="00784ECB">
          <w:rPr>
            <w:sz w:val="24"/>
            <w:szCs w:val="24"/>
          </w:rPr>
          <w:delText xml:space="preserve"> standard</w:delText>
        </w:r>
      </w:del>
      <w:r w:rsidR="00E75FF2">
        <w:rPr>
          <w:rStyle w:val="FootnoteReference"/>
          <w:sz w:val="24"/>
          <w:szCs w:val="24"/>
        </w:rPr>
        <w:footnoteReference w:id="5"/>
      </w:r>
      <w:r w:rsidR="00AA709A">
        <w:rPr>
          <w:sz w:val="24"/>
          <w:szCs w:val="24"/>
        </w:rPr>
        <w:t xml:space="preserve"> </w:t>
      </w:r>
      <w:r w:rsidR="00374025" w:rsidRPr="006C2445">
        <w:rPr>
          <w:sz w:val="24"/>
          <w:szCs w:val="24"/>
        </w:rPr>
        <w:t>that are found in consumer smartphone and PC products are available to IEEE 802.11 based IoT devices.</w:t>
      </w:r>
    </w:p>
    <w:p w14:paraId="74E0A706" w14:textId="77777777" w:rsidR="00D73DB8" w:rsidRDefault="00D73DB8" w:rsidP="006C2445">
      <w:pPr>
        <w:jc w:val="both"/>
        <w:rPr>
          <w:sz w:val="24"/>
          <w:szCs w:val="24"/>
        </w:rPr>
      </w:pPr>
    </w:p>
    <w:p w14:paraId="6C8B00A7" w14:textId="33A83357" w:rsidR="00D73DB8" w:rsidRPr="00D73DB8" w:rsidRDefault="00D73DB8" w:rsidP="00D73DB8">
      <w:pPr>
        <w:jc w:val="both"/>
        <w:rPr>
          <w:sz w:val="24"/>
          <w:szCs w:val="24"/>
        </w:rPr>
      </w:pPr>
      <w:r w:rsidRPr="00D73DB8">
        <w:rPr>
          <w:sz w:val="24"/>
          <w:szCs w:val="24"/>
        </w:rPr>
        <w:t xml:space="preserve">IEEE </w:t>
      </w:r>
      <w:r w:rsidR="00CE0485">
        <w:rPr>
          <w:sz w:val="24"/>
          <w:szCs w:val="24"/>
        </w:rPr>
        <w:t xml:space="preserve">Std </w:t>
      </w:r>
      <w:r w:rsidRPr="00D73DB8">
        <w:rPr>
          <w:sz w:val="24"/>
          <w:szCs w:val="24"/>
        </w:rPr>
        <w:t xml:space="preserve">802.11-2020 </w:t>
      </w:r>
      <w:r w:rsidR="00CE0485">
        <w:rPr>
          <w:sz w:val="24"/>
          <w:szCs w:val="24"/>
        </w:rPr>
        <w:t xml:space="preserve">standard </w:t>
      </w:r>
      <w:r w:rsidRPr="00D73DB8">
        <w:rPr>
          <w:sz w:val="24"/>
          <w:szCs w:val="24"/>
        </w:rPr>
        <w:t>provides a security framework for wireless communications that includes access control through</w:t>
      </w:r>
      <w:r w:rsidR="00CE0485">
        <w:rPr>
          <w:sz w:val="24"/>
          <w:szCs w:val="24"/>
        </w:rPr>
        <w:t xml:space="preserve"> </w:t>
      </w:r>
      <w:del w:id="11" w:author="Edward Au" w:date="2023-10-03T10:08:00Z">
        <w:r w:rsidR="00CE0485" w:rsidDel="003556FA">
          <w:rPr>
            <w:sz w:val="24"/>
            <w:szCs w:val="24"/>
          </w:rPr>
          <w:delText>the</w:delText>
        </w:r>
        <w:r w:rsidRPr="00D73DB8" w:rsidDel="003556FA">
          <w:rPr>
            <w:sz w:val="24"/>
            <w:szCs w:val="24"/>
          </w:rPr>
          <w:delText xml:space="preserve"> </w:delText>
        </w:r>
      </w:del>
      <w:r w:rsidRPr="00D73DB8">
        <w:rPr>
          <w:sz w:val="24"/>
          <w:szCs w:val="24"/>
        </w:rPr>
        <w:t xml:space="preserve">IEEE </w:t>
      </w:r>
      <w:r w:rsidR="00CE0485">
        <w:rPr>
          <w:sz w:val="24"/>
          <w:szCs w:val="24"/>
        </w:rPr>
        <w:t xml:space="preserve">Std </w:t>
      </w:r>
      <w:r w:rsidRPr="00D73DB8">
        <w:rPr>
          <w:sz w:val="24"/>
          <w:szCs w:val="24"/>
        </w:rPr>
        <w:t>802.1X-2020</w:t>
      </w:r>
      <w:del w:id="12" w:author="Edward Au" w:date="2023-10-03T10:08:00Z">
        <w:r w:rsidR="00CE0485" w:rsidDel="003556FA">
          <w:rPr>
            <w:sz w:val="24"/>
            <w:szCs w:val="24"/>
          </w:rPr>
          <w:delText xml:space="preserve"> standard</w:delText>
        </w:r>
      </w:del>
      <w:r w:rsidR="00A75C10">
        <w:rPr>
          <w:rStyle w:val="FootnoteReference"/>
          <w:sz w:val="24"/>
          <w:szCs w:val="24"/>
        </w:rPr>
        <w:footnoteReference w:id="6"/>
      </w:r>
      <w:r w:rsidRPr="00D73DB8">
        <w:rPr>
          <w:sz w:val="24"/>
          <w:szCs w:val="24"/>
        </w:rPr>
        <w:t>, robust authentication, data confid</w:t>
      </w:r>
      <w:r w:rsidR="00237606">
        <w:rPr>
          <w:sz w:val="24"/>
          <w:szCs w:val="24"/>
        </w:rPr>
        <w:t xml:space="preserve">entiality, and key management. </w:t>
      </w:r>
      <w:r w:rsidR="00CE0485">
        <w:rPr>
          <w:sz w:val="24"/>
          <w:szCs w:val="24"/>
        </w:rPr>
        <w:t xml:space="preserve">The </w:t>
      </w:r>
      <w:r w:rsidRPr="00D73DB8">
        <w:rPr>
          <w:sz w:val="24"/>
          <w:szCs w:val="24"/>
        </w:rPr>
        <w:t xml:space="preserve">IEEE 802.1X-2020 protocols are </w:t>
      </w:r>
      <w:del w:id="14" w:author="Edward Au" w:date="2023-10-03T10:08:00Z">
        <w:r w:rsidRPr="00D73DB8" w:rsidDel="003556FA">
          <w:rPr>
            <w:sz w:val="24"/>
            <w:szCs w:val="24"/>
          </w:rPr>
          <w:delText xml:space="preserve">defined </w:delText>
        </w:r>
      </w:del>
      <w:ins w:id="15" w:author="Edward Au" w:date="2023-10-03T10:08:00Z">
        <w:r w:rsidR="003556FA">
          <w:rPr>
            <w:sz w:val="24"/>
            <w:szCs w:val="24"/>
          </w:rPr>
          <w:t>specified</w:t>
        </w:r>
        <w:r w:rsidR="003556FA" w:rsidRPr="00D73DB8">
          <w:rPr>
            <w:sz w:val="24"/>
            <w:szCs w:val="24"/>
          </w:rPr>
          <w:t xml:space="preserve"> </w:t>
        </w:r>
      </w:ins>
      <w:r w:rsidRPr="00D73DB8">
        <w:rPr>
          <w:sz w:val="24"/>
          <w:szCs w:val="24"/>
        </w:rPr>
        <w:t xml:space="preserve">to establish a secure link for communications between the IoT device and the network. For home networks, </w:t>
      </w:r>
      <w:del w:id="16" w:author="Edward Au" w:date="2023-10-03T10:08:00Z">
        <w:r w:rsidR="00237606" w:rsidDel="003556FA">
          <w:rPr>
            <w:sz w:val="24"/>
            <w:szCs w:val="24"/>
          </w:rPr>
          <w:delText xml:space="preserve">the </w:delText>
        </w:r>
      </w:del>
      <w:r w:rsidRPr="00D73DB8">
        <w:rPr>
          <w:sz w:val="24"/>
          <w:szCs w:val="24"/>
        </w:rPr>
        <w:t xml:space="preserve">IEEE </w:t>
      </w:r>
      <w:r w:rsidR="00CE0485">
        <w:rPr>
          <w:sz w:val="24"/>
          <w:szCs w:val="24"/>
        </w:rPr>
        <w:t xml:space="preserve">Std </w:t>
      </w:r>
      <w:r w:rsidRPr="00D73DB8">
        <w:rPr>
          <w:sz w:val="24"/>
          <w:szCs w:val="24"/>
        </w:rPr>
        <w:t xml:space="preserve">802.11-2020 </w:t>
      </w:r>
      <w:del w:id="17" w:author="Edward Au" w:date="2023-10-03T10:08:00Z">
        <w:r w:rsidR="00237606" w:rsidDel="003556FA">
          <w:rPr>
            <w:sz w:val="24"/>
            <w:szCs w:val="24"/>
          </w:rPr>
          <w:delText xml:space="preserve">standard </w:delText>
        </w:r>
      </w:del>
      <w:r w:rsidRPr="00D73DB8">
        <w:rPr>
          <w:sz w:val="24"/>
          <w:szCs w:val="24"/>
        </w:rPr>
        <w:t xml:space="preserve">offers password-based authentication that is resistant to dictionary attacks. For managed networks, IoT devices can be authenticated using Authentication, Authorization, and Accounting (AAA) infrastructure. </w:t>
      </w:r>
    </w:p>
    <w:p w14:paraId="2BA4FEEE" w14:textId="77777777" w:rsidR="00D73DB8" w:rsidRPr="00D73DB8" w:rsidRDefault="00D73DB8" w:rsidP="00D73DB8">
      <w:pPr>
        <w:jc w:val="both"/>
        <w:rPr>
          <w:sz w:val="24"/>
          <w:szCs w:val="24"/>
        </w:rPr>
      </w:pPr>
    </w:p>
    <w:p w14:paraId="4D0A38BD" w14:textId="609C37DA" w:rsidR="00D73DB8" w:rsidRPr="00D73DB8" w:rsidRDefault="00D73DB8" w:rsidP="00D73DB8">
      <w:pPr>
        <w:jc w:val="both"/>
        <w:rPr>
          <w:sz w:val="24"/>
          <w:szCs w:val="24"/>
        </w:rPr>
      </w:pPr>
      <w:r w:rsidRPr="00D73DB8">
        <w:rPr>
          <w:sz w:val="24"/>
          <w:szCs w:val="24"/>
        </w:rPr>
        <w:t xml:space="preserve">IEEE </w:t>
      </w:r>
      <w:r w:rsidR="00CE0485">
        <w:rPr>
          <w:sz w:val="24"/>
          <w:szCs w:val="24"/>
        </w:rPr>
        <w:t xml:space="preserve">Std </w:t>
      </w:r>
      <w:r w:rsidRPr="00D73DB8">
        <w:rPr>
          <w:sz w:val="24"/>
          <w:szCs w:val="24"/>
        </w:rPr>
        <w:t xml:space="preserve">802.11-2020 </w:t>
      </w:r>
      <w:del w:id="18" w:author="Edward Au" w:date="2023-10-03T10:08:00Z">
        <w:r w:rsidR="00CE0485" w:rsidDel="00664508">
          <w:rPr>
            <w:sz w:val="24"/>
            <w:szCs w:val="24"/>
          </w:rPr>
          <w:delText xml:space="preserve">standard </w:delText>
        </w:r>
      </w:del>
      <w:r w:rsidRPr="00D73DB8">
        <w:rPr>
          <w:sz w:val="24"/>
          <w:szCs w:val="24"/>
        </w:rPr>
        <w:t>provides two cryptographic encapsulation mechanism</w:t>
      </w:r>
      <w:ins w:id="19" w:author="Edward Au" w:date="2023-10-03T10:08:00Z">
        <w:r w:rsidR="00664508">
          <w:rPr>
            <w:sz w:val="24"/>
            <w:szCs w:val="24"/>
          </w:rPr>
          <w:t>s</w:t>
        </w:r>
      </w:ins>
      <w:r w:rsidRPr="00D73DB8">
        <w:rPr>
          <w:sz w:val="24"/>
          <w:szCs w:val="24"/>
        </w:rPr>
        <w:t xml:space="preserve"> to ensure data confidentiality and data origin authenticity. </w:t>
      </w:r>
      <w:r w:rsidR="00373852" w:rsidRPr="00373852">
        <w:rPr>
          <w:sz w:val="24"/>
          <w:szCs w:val="24"/>
        </w:rPr>
        <w:t>Counter Mode</w:t>
      </w:r>
      <w:r w:rsidR="00401FA2">
        <w:rPr>
          <w:sz w:val="24"/>
          <w:szCs w:val="24"/>
        </w:rPr>
        <w:t xml:space="preserve"> (CTR)</w:t>
      </w:r>
      <w:r w:rsidR="00373852" w:rsidRPr="00373852">
        <w:rPr>
          <w:sz w:val="24"/>
          <w:szCs w:val="24"/>
        </w:rPr>
        <w:t xml:space="preserve"> with Cipher Block Chaining Message Authentication Code Protocol </w:t>
      </w:r>
      <w:r w:rsidR="00373852">
        <w:rPr>
          <w:sz w:val="24"/>
          <w:szCs w:val="24"/>
        </w:rPr>
        <w:t>(</w:t>
      </w:r>
      <w:r w:rsidRPr="00D73DB8">
        <w:rPr>
          <w:sz w:val="24"/>
          <w:szCs w:val="24"/>
        </w:rPr>
        <w:t>CCMP</w:t>
      </w:r>
      <w:r w:rsidR="00373852">
        <w:rPr>
          <w:sz w:val="24"/>
          <w:szCs w:val="24"/>
        </w:rPr>
        <w:t>)</w:t>
      </w:r>
      <w:r w:rsidRPr="00D73DB8">
        <w:rPr>
          <w:sz w:val="24"/>
          <w:szCs w:val="24"/>
        </w:rPr>
        <w:t xml:space="preserve"> encapsulation provides </w:t>
      </w:r>
      <w:r w:rsidR="00F8695A" w:rsidRPr="00F8695A">
        <w:rPr>
          <w:sz w:val="24"/>
          <w:szCs w:val="24"/>
        </w:rPr>
        <w:t xml:space="preserve">Advanced Encryption Standard </w:t>
      </w:r>
      <w:r w:rsidR="00F8695A">
        <w:rPr>
          <w:sz w:val="24"/>
          <w:szCs w:val="24"/>
        </w:rPr>
        <w:t>(</w:t>
      </w:r>
      <w:r w:rsidRPr="00D73DB8">
        <w:rPr>
          <w:sz w:val="24"/>
          <w:szCs w:val="24"/>
        </w:rPr>
        <w:t>AES</w:t>
      </w:r>
      <w:r w:rsidR="00F8695A">
        <w:rPr>
          <w:sz w:val="24"/>
          <w:szCs w:val="24"/>
        </w:rPr>
        <w:t>)</w:t>
      </w:r>
      <w:r w:rsidRPr="00D73DB8">
        <w:rPr>
          <w:sz w:val="24"/>
          <w:szCs w:val="24"/>
        </w:rPr>
        <w:t xml:space="preserve"> encryption with CTR for data confidentiality. </w:t>
      </w:r>
      <w:r w:rsidR="0067684D" w:rsidRPr="0067684D">
        <w:rPr>
          <w:sz w:val="24"/>
          <w:szCs w:val="24"/>
        </w:rPr>
        <w:t xml:space="preserve">Galois/Counter Mode Protocol </w:t>
      </w:r>
      <w:r w:rsidR="0067684D">
        <w:rPr>
          <w:sz w:val="24"/>
          <w:szCs w:val="24"/>
        </w:rPr>
        <w:lastRenderedPageBreak/>
        <w:t>(</w:t>
      </w:r>
      <w:r w:rsidRPr="00D73DB8">
        <w:rPr>
          <w:sz w:val="24"/>
          <w:szCs w:val="24"/>
        </w:rPr>
        <w:t>GCMP</w:t>
      </w:r>
      <w:r w:rsidR="0067684D">
        <w:rPr>
          <w:sz w:val="24"/>
          <w:szCs w:val="24"/>
        </w:rPr>
        <w:t>)</w:t>
      </w:r>
      <w:r w:rsidRPr="00D73DB8">
        <w:rPr>
          <w:sz w:val="24"/>
          <w:szCs w:val="24"/>
        </w:rPr>
        <w:t xml:space="preserve"> provides AES encryption with GCM for integrity protection. Both mechanisms can be established with e</w:t>
      </w:r>
      <w:r w:rsidR="00237606">
        <w:rPr>
          <w:sz w:val="24"/>
          <w:szCs w:val="24"/>
        </w:rPr>
        <w:t xml:space="preserve">ither 128 or 256 bit key sizes. </w:t>
      </w:r>
      <w:r w:rsidRPr="00D73DB8">
        <w:rPr>
          <w:sz w:val="24"/>
          <w:szCs w:val="24"/>
        </w:rPr>
        <w:t xml:space="preserve">IEEE </w:t>
      </w:r>
      <w:r w:rsidR="00F02D77">
        <w:rPr>
          <w:sz w:val="24"/>
          <w:szCs w:val="24"/>
        </w:rPr>
        <w:t xml:space="preserve">Std </w:t>
      </w:r>
      <w:r w:rsidRPr="00D73DB8">
        <w:rPr>
          <w:sz w:val="24"/>
          <w:szCs w:val="24"/>
        </w:rPr>
        <w:t>802.11-2020</w:t>
      </w:r>
      <w:r w:rsidR="00F02D77">
        <w:rPr>
          <w:sz w:val="24"/>
          <w:szCs w:val="24"/>
        </w:rPr>
        <w:t xml:space="preserve"> </w:t>
      </w:r>
      <w:del w:id="20" w:author="Edward Au" w:date="2023-10-03T10:10:00Z">
        <w:r w:rsidR="00F02D77" w:rsidDel="00EB22FB">
          <w:rPr>
            <w:sz w:val="24"/>
            <w:szCs w:val="24"/>
          </w:rPr>
          <w:delText>standard</w:delText>
        </w:r>
        <w:r w:rsidRPr="00D73DB8" w:rsidDel="00EB22FB">
          <w:rPr>
            <w:sz w:val="24"/>
            <w:szCs w:val="24"/>
          </w:rPr>
          <w:delText xml:space="preserve"> </w:delText>
        </w:r>
      </w:del>
      <w:r w:rsidRPr="00D73DB8">
        <w:rPr>
          <w:sz w:val="24"/>
          <w:szCs w:val="24"/>
        </w:rPr>
        <w:t>also provides data integrity and replay protection for broadcast/multicast management frames using AES in CMAC and GMAC modes with either 128 or 256 bit key sizes.</w:t>
      </w:r>
      <w:r w:rsidR="00545EF8">
        <w:rPr>
          <w:sz w:val="24"/>
          <w:szCs w:val="24"/>
        </w:rPr>
        <w:t xml:space="preserve"> </w:t>
      </w:r>
      <w:r w:rsidRPr="00D73DB8">
        <w:rPr>
          <w:sz w:val="24"/>
          <w:szCs w:val="24"/>
        </w:rPr>
        <w:t xml:space="preserve">All security protocols </w:t>
      </w:r>
      <w:del w:id="21" w:author="Edward Au" w:date="2023-10-03T10:10:00Z">
        <w:r w:rsidRPr="00D73DB8" w:rsidDel="00EB22FB">
          <w:rPr>
            <w:sz w:val="24"/>
            <w:szCs w:val="24"/>
          </w:rPr>
          <w:delText xml:space="preserve">defined </w:delText>
        </w:r>
      </w:del>
      <w:ins w:id="22" w:author="Edward Au" w:date="2023-10-03T10:10:00Z">
        <w:r w:rsidR="00EB22FB">
          <w:rPr>
            <w:sz w:val="24"/>
            <w:szCs w:val="24"/>
          </w:rPr>
          <w:t>specified</w:t>
        </w:r>
        <w:r w:rsidR="00EB22FB" w:rsidRPr="00D73DB8">
          <w:rPr>
            <w:sz w:val="24"/>
            <w:szCs w:val="24"/>
          </w:rPr>
          <w:t xml:space="preserve"> </w:t>
        </w:r>
      </w:ins>
      <w:r w:rsidRPr="00D73DB8">
        <w:rPr>
          <w:sz w:val="24"/>
          <w:szCs w:val="24"/>
        </w:rPr>
        <w:t xml:space="preserve">in </w:t>
      </w:r>
      <w:r w:rsidR="00237606">
        <w:rPr>
          <w:sz w:val="24"/>
          <w:szCs w:val="24"/>
        </w:rPr>
        <w:t xml:space="preserve">the </w:t>
      </w:r>
      <w:r w:rsidRPr="00D73DB8">
        <w:rPr>
          <w:sz w:val="24"/>
          <w:szCs w:val="24"/>
        </w:rPr>
        <w:t>IEEE</w:t>
      </w:r>
      <w:r w:rsidR="007825A9">
        <w:rPr>
          <w:sz w:val="24"/>
          <w:szCs w:val="24"/>
        </w:rPr>
        <w:t xml:space="preserve"> Std</w:t>
      </w:r>
      <w:r w:rsidRPr="00D73DB8">
        <w:rPr>
          <w:sz w:val="24"/>
          <w:szCs w:val="24"/>
        </w:rPr>
        <w:t xml:space="preserve"> 802.11-2020 </w:t>
      </w:r>
      <w:r w:rsidR="00237606">
        <w:rPr>
          <w:sz w:val="24"/>
          <w:szCs w:val="24"/>
        </w:rPr>
        <w:t xml:space="preserve">standard </w:t>
      </w:r>
      <w:r w:rsidRPr="00D73DB8">
        <w:rPr>
          <w:sz w:val="24"/>
          <w:szCs w:val="24"/>
        </w:rPr>
        <w:t xml:space="preserve">require fresh cryptographic keys and corresponding security associations. The standard provides procedures to establish fresh keys for both establishing a new communication link as well as refreshing keys on an existing link. </w:t>
      </w:r>
    </w:p>
    <w:p w14:paraId="353C543B" w14:textId="77777777" w:rsidR="007C1BD0" w:rsidRPr="007C1BD0" w:rsidRDefault="007C1BD0" w:rsidP="007C1BD0">
      <w:pPr>
        <w:jc w:val="both"/>
        <w:rPr>
          <w:sz w:val="24"/>
          <w:szCs w:val="24"/>
        </w:rPr>
      </w:pPr>
    </w:p>
    <w:p w14:paraId="1F650D58" w14:textId="7A86C1FC" w:rsidR="00D207E5" w:rsidRPr="00D207E5" w:rsidRDefault="00DF4603" w:rsidP="00D207E5">
      <w:pPr>
        <w:rPr>
          <w:b/>
          <w:sz w:val="24"/>
          <w:szCs w:val="24"/>
        </w:rPr>
      </w:pPr>
      <w:r>
        <w:rPr>
          <w:b/>
          <w:sz w:val="24"/>
          <w:szCs w:val="24"/>
        </w:rPr>
        <w:t>Industry</w:t>
      </w:r>
      <w:r w:rsidR="001502D0">
        <w:rPr>
          <w:b/>
          <w:sz w:val="24"/>
          <w:szCs w:val="24"/>
        </w:rPr>
        <w:t>-</w:t>
      </w:r>
      <w:r>
        <w:rPr>
          <w:b/>
          <w:sz w:val="24"/>
          <w:szCs w:val="24"/>
        </w:rPr>
        <w:t xml:space="preserve">led </w:t>
      </w:r>
      <w:r w:rsidR="001502D0">
        <w:rPr>
          <w:b/>
          <w:sz w:val="24"/>
          <w:szCs w:val="24"/>
        </w:rPr>
        <w:t>Cy</w:t>
      </w:r>
      <w:r w:rsidR="001502D0" w:rsidRPr="001502D0">
        <w:rPr>
          <w:b/>
          <w:sz w:val="24"/>
          <w:szCs w:val="24"/>
        </w:rPr>
        <w:t xml:space="preserve">bersecurity </w:t>
      </w:r>
      <w:r w:rsidR="001502D0">
        <w:rPr>
          <w:b/>
          <w:sz w:val="24"/>
          <w:szCs w:val="24"/>
        </w:rPr>
        <w:t>S</w:t>
      </w:r>
      <w:r w:rsidR="001502D0" w:rsidRPr="001502D0">
        <w:rPr>
          <w:b/>
          <w:sz w:val="24"/>
          <w:szCs w:val="24"/>
        </w:rPr>
        <w:t>tandards</w:t>
      </w:r>
    </w:p>
    <w:p w14:paraId="02BD9ABA" w14:textId="77777777" w:rsidR="00D207E5" w:rsidRDefault="00D207E5" w:rsidP="00D207E5">
      <w:pPr>
        <w:rPr>
          <w:rFonts w:cstheme="minorHAnsi"/>
        </w:rPr>
      </w:pPr>
    </w:p>
    <w:p w14:paraId="5288C755" w14:textId="638F58F3" w:rsidR="00F83837" w:rsidRDefault="001502D0" w:rsidP="003A08EE">
      <w:pPr>
        <w:jc w:val="both"/>
        <w:rPr>
          <w:rFonts w:cstheme="minorHAnsi"/>
          <w:sz w:val="24"/>
          <w:szCs w:val="24"/>
        </w:rPr>
      </w:pPr>
      <w:r>
        <w:rPr>
          <w:rFonts w:cstheme="minorHAnsi"/>
          <w:sz w:val="24"/>
          <w:szCs w:val="24"/>
        </w:rPr>
        <w:t xml:space="preserve">IEEE </w:t>
      </w:r>
      <w:r w:rsidR="00606B86">
        <w:rPr>
          <w:rFonts w:cstheme="minorHAnsi"/>
          <w:sz w:val="24"/>
          <w:szCs w:val="24"/>
        </w:rPr>
        <w:t xml:space="preserve">802 </w:t>
      </w:r>
      <w:r>
        <w:rPr>
          <w:rFonts w:cstheme="minorHAnsi"/>
          <w:sz w:val="24"/>
          <w:szCs w:val="24"/>
        </w:rPr>
        <w:t>LMSC support</w:t>
      </w:r>
      <w:r w:rsidR="00D840FF">
        <w:rPr>
          <w:rFonts w:cstheme="minorHAnsi"/>
          <w:sz w:val="24"/>
          <w:szCs w:val="24"/>
        </w:rPr>
        <w:t>s</w:t>
      </w:r>
      <w:r w:rsidRPr="001502D0">
        <w:rPr>
          <w:rFonts w:cstheme="minorHAnsi"/>
          <w:sz w:val="24"/>
          <w:szCs w:val="24"/>
        </w:rPr>
        <w:t xml:space="preserve"> the Commission’s </w:t>
      </w:r>
      <w:r w:rsidR="00E026FE">
        <w:rPr>
          <w:rFonts w:cstheme="minorHAnsi"/>
          <w:sz w:val="24"/>
          <w:szCs w:val="24"/>
        </w:rPr>
        <w:t>recognition of</w:t>
      </w:r>
      <w:r w:rsidRPr="001502D0">
        <w:rPr>
          <w:rFonts w:cstheme="minorHAnsi"/>
          <w:sz w:val="24"/>
          <w:szCs w:val="24"/>
        </w:rPr>
        <w:t xml:space="preserve"> industry-led development</w:t>
      </w:r>
      <w:r w:rsidR="006B7032">
        <w:rPr>
          <w:rFonts w:cstheme="minorHAnsi"/>
          <w:sz w:val="24"/>
          <w:szCs w:val="24"/>
        </w:rPr>
        <w:t>,</w:t>
      </w:r>
      <w:r w:rsidRPr="001502D0">
        <w:rPr>
          <w:rFonts w:cstheme="minorHAnsi"/>
          <w:sz w:val="24"/>
          <w:szCs w:val="24"/>
        </w:rPr>
        <w:t xml:space="preserve"> implementation</w:t>
      </w:r>
      <w:r w:rsidR="006B7032">
        <w:rPr>
          <w:rFonts w:cstheme="minorHAnsi"/>
          <w:sz w:val="24"/>
          <w:szCs w:val="24"/>
        </w:rPr>
        <w:t>, and testing</w:t>
      </w:r>
      <w:r w:rsidRPr="001502D0">
        <w:rPr>
          <w:rFonts w:cstheme="minorHAnsi"/>
          <w:sz w:val="24"/>
          <w:szCs w:val="24"/>
        </w:rPr>
        <w:t xml:space="preserve"> of cybersecurity standards</w:t>
      </w:r>
      <w:r w:rsidR="00862C53">
        <w:rPr>
          <w:rFonts w:cstheme="minorHAnsi"/>
          <w:sz w:val="24"/>
          <w:szCs w:val="24"/>
        </w:rPr>
        <w:t>.</w:t>
      </w:r>
      <w:r w:rsidR="00BC76BB">
        <w:rPr>
          <w:rFonts w:cstheme="minorHAnsi"/>
          <w:sz w:val="24"/>
          <w:szCs w:val="24"/>
        </w:rPr>
        <w:t xml:space="preserve"> </w:t>
      </w:r>
    </w:p>
    <w:p w14:paraId="195ACF7B" w14:textId="77777777" w:rsidR="00F668D2" w:rsidRDefault="00F668D2" w:rsidP="003A08EE">
      <w:pPr>
        <w:jc w:val="both"/>
        <w:rPr>
          <w:rFonts w:cstheme="minorHAnsi"/>
          <w:sz w:val="24"/>
          <w:szCs w:val="24"/>
        </w:rPr>
      </w:pPr>
    </w:p>
    <w:p w14:paraId="433ACE29" w14:textId="0C74A76B" w:rsidR="0029229B" w:rsidRDefault="00107195" w:rsidP="003A08EE">
      <w:pPr>
        <w:jc w:val="both"/>
        <w:rPr>
          <w:rFonts w:cstheme="minorHAnsi"/>
          <w:sz w:val="24"/>
          <w:szCs w:val="24"/>
        </w:rPr>
      </w:pPr>
      <w:r>
        <w:rPr>
          <w:rFonts w:cstheme="minorHAnsi"/>
          <w:sz w:val="24"/>
          <w:szCs w:val="24"/>
        </w:rPr>
        <w:t xml:space="preserve">IEEE </w:t>
      </w:r>
      <w:r w:rsidR="0088633C">
        <w:rPr>
          <w:rFonts w:cstheme="minorHAnsi"/>
          <w:sz w:val="24"/>
          <w:szCs w:val="24"/>
        </w:rPr>
        <w:t xml:space="preserve">802 </w:t>
      </w:r>
      <w:r>
        <w:rPr>
          <w:rFonts w:cstheme="minorHAnsi"/>
          <w:sz w:val="24"/>
          <w:szCs w:val="24"/>
        </w:rPr>
        <w:t xml:space="preserve">LMSC </w:t>
      </w:r>
      <w:r w:rsidR="009721EF">
        <w:rPr>
          <w:rFonts w:cstheme="minorHAnsi"/>
          <w:sz w:val="24"/>
          <w:szCs w:val="24"/>
        </w:rPr>
        <w:t>believes</w:t>
      </w:r>
      <w:r>
        <w:rPr>
          <w:rFonts w:cstheme="minorHAnsi"/>
          <w:sz w:val="24"/>
          <w:szCs w:val="24"/>
        </w:rPr>
        <w:t xml:space="preserve"> that there is</w:t>
      </w:r>
      <w:r w:rsidR="00F668D2" w:rsidRPr="00F668D2">
        <w:rPr>
          <w:rFonts w:cstheme="minorHAnsi"/>
          <w:sz w:val="24"/>
          <w:szCs w:val="24"/>
        </w:rPr>
        <w:t xml:space="preserve"> no need to convene a Commission-sponsored group to develop standards </w:t>
      </w:r>
      <w:del w:id="23" w:author="Edward Au" w:date="2023-10-03T10:10:00Z">
        <w:r w:rsidR="00631FFA" w:rsidDel="00EB22FB">
          <w:rPr>
            <w:rFonts w:cstheme="minorHAnsi"/>
            <w:sz w:val="24"/>
            <w:szCs w:val="24"/>
          </w:rPr>
          <w:delText xml:space="preserve">to </w:delText>
        </w:r>
      </w:del>
      <w:ins w:id="24" w:author="Edward Au" w:date="2023-10-03T10:10:00Z">
        <w:r w:rsidR="00EB22FB">
          <w:rPr>
            <w:rFonts w:cstheme="minorHAnsi"/>
            <w:sz w:val="24"/>
            <w:szCs w:val="24"/>
          </w:rPr>
          <w:t>and this</w:t>
        </w:r>
        <w:r w:rsidR="00EB22FB">
          <w:rPr>
            <w:rFonts w:cstheme="minorHAnsi"/>
            <w:sz w:val="24"/>
            <w:szCs w:val="24"/>
          </w:rPr>
          <w:t xml:space="preserve"> </w:t>
        </w:r>
      </w:ins>
      <w:ins w:id="25" w:author="Edward Au" w:date="2023-10-03T10:11:00Z">
        <w:r w:rsidR="00EB22FB">
          <w:rPr>
            <w:rFonts w:cstheme="minorHAnsi"/>
            <w:sz w:val="24"/>
            <w:szCs w:val="24"/>
          </w:rPr>
          <w:t xml:space="preserve">would </w:t>
        </w:r>
      </w:ins>
      <w:del w:id="26" w:author="Edward Au" w:date="2023-10-03T10:11:00Z">
        <w:r w:rsidR="00631FFA" w:rsidDel="00EB22FB">
          <w:rPr>
            <w:rFonts w:cstheme="minorHAnsi"/>
            <w:sz w:val="24"/>
            <w:szCs w:val="24"/>
          </w:rPr>
          <w:delText>avoid</w:delText>
        </w:r>
        <w:r w:rsidR="00F668D2" w:rsidRPr="00F668D2" w:rsidDel="00EB22FB">
          <w:rPr>
            <w:rFonts w:cstheme="minorHAnsi"/>
            <w:sz w:val="24"/>
            <w:szCs w:val="24"/>
          </w:rPr>
          <w:delText xml:space="preserve"> replicat</w:delText>
        </w:r>
        <w:r w:rsidR="00631FFA" w:rsidDel="00EB22FB">
          <w:rPr>
            <w:rFonts w:cstheme="minorHAnsi"/>
            <w:sz w:val="24"/>
            <w:szCs w:val="24"/>
          </w:rPr>
          <w:delText xml:space="preserve">ing </w:delText>
        </w:r>
      </w:del>
      <w:ins w:id="27" w:author="Edward Au" w:date="2023-10-03T10:11:00Z">
        <w:r w:rsidR="00EB22FB" w:rsidRPr="00F668D2">
          <w:rPr>
            <w:rFonts w:cstheme="minorHAnsi"/>
            <w:sz w:val="24"/>
            <w:szCs w:val="24"/>
          </w:rPr>
          <w:t>replicat</w:t>
        </w:r>
        <w:r w:rsidR="00EB22FB">
          <w:rPr>
            <w:rFonts w:cstheme="minorHAnsi"/>
            <w:sz w:val="24"/>
            <w:szCs w:val="24"/>
          </w:rPr>
          <w:t>e</w:t>
        </w:r>
        <w:r w:rsidR="00EB22FB">
          <w:rPr>
            <w:rFonts w:cstheme="minorHAnsi"/>
            <w:sz w:val="24"/>
            <w:szCs w:val="24"/>
          </w:rPr>
          <w:t xml:space="preserve"> </w:t>
        </w:r>
      </w:ins>
      <w:r w:rsidR="00631FFA">
        <w:rPr>
          <w:rFonts w:cstheme="minorHAnsi"/>
          <w:sz w:val="24"/>
          <w:szCs w:val="24"/>
        </w:rPr>
        <w:t xml:space="preserve">the work </w:t>
      </w:r>
      <w:r w:rsidR="00566CDE">
        <w:rPr>
          <w:rFonts w:cstheme="minorHAnsi"/>
          <w:sz w:val="24"/>
          <w:szCs w:val="24"/>
        </w:rPr>
        <w:t xml:space="preserve">already completed or </w:t>
      </w:r>
      <w:del w:id="28" w:author="Edward Au" w:date="2023-10-03T10:11:00Z">
        <w:r w:rsidR="00566CDE" w:rsidDel="00FB3843">
          <w:rPr>
            <w:rFonts w:cstheme="minorHAnsi"/>
            <w:sz w:val="24"/>
            <w:szCs w:val="24"/>
          </w:rPr>
          <w:delText xml:space="preserve">those </w:delText>
        </w:r>
      </w:del>
      <w:r w:rsidR="005F5FF2">
        <w:rPr>
          <w:rFonts w:cstheme="minorHAnsi"/>
          <w:sz w:val="24"/>
          <w:szCs w:val="24"/>
        </w:rPr>
        <w:t xml:space="preserve">projects </w:t>
      </w:r>
      <w:r w:rsidR="0018552E">
        <w:rPr>
          <w:rFonts w:cstheme="minorHAnsi"/>
          <w:sz w:val="24"/>
          <w:szCs w:val="24"/>
        </w:rPr>
        <w:t xml:space="preserve">underway </w:t>
      </w:r>
      <w:del w:id="29" w:author="Edward Au" w:date="2023-10-03T10:11:00Z">
        <w:r w:rsidR="00B46CDF" w:rsidDel="00FB3843">
          <w:rPr>
            <w:rFonts w:cstheme="minorHAnsi"/>
            <w:sz w:val="24"/>
            <w:szCs w:val="24"/>
          </w:rPr>
          <w:delText xml:space="preserve">by </w:delText>
        </w:r>
      </w:del>
      <w:ins w:id="30" w:author="Edward Au" w:date="2023-10-03T10:11:00Z">
        <w:r w:rsidR="00FB3843">
          <w:rPr>
            <w:rFonts w:cstheme="minorHAnsi"/>
            <w:sz w:val="24"/>
            <w:szCs w:val="24"/>
          </w:rPr>
          <w:t>in</w:t>
        </w:r>
        <w:r w:rsidR="00FB3843">
          <w:rPr>
            <w:rFonts w:cstheme="minorHAnsi"/>
            <w:sz w:val="24"/>
            <w:szCs w:val="24"/>
          </w:rPr>
          <w:t xml:space="preserve"> </w:t>
        </w:r>
      </w:ins>
      <w:r w:rsidR="00B46CDF">
        <w:rPr>
          <w:rFonts w:cstheme="minorHAnsi"/>
          <w:sz w:val="24"/>
          <w:szCs w:val="24"/>
        </w:rPr>
        <w:t>industry-led standard</w:t>
      </w:r>
      <w:r w:rsidR="005F5FF2">
        <w:rPr>
          <w:rFonts w:cstheme="minorHAnsi"/>
          <w:sz w:val="24"/>
          <w:szCs w:val="24"/>
        </w:rPr>
        <w:t>s</w:t>
      </w:r>
      <w:r w:rsidR="00B46CDF">
        <w:rPr>
          <w:rFonts w:cstheme="minorHAnsi"/>
          <w:sz w:val="24"/>
          <w:szCs w:val="24"/>
        </w:rPr>
        <w:t xml:space="preserve"> bodies</w:t>
      </w:r>
      <w:r w:rsidR="00074404" w:rsidRPr="00074404">
        <w:rPr>
          <w:rFonts w:cstheme="minorHAnsi"/>
          <w:sz w:val="24"/>
          <w:szCs w:val="24"/>
        </w:rPr>
        <w:t>, i</w:t>
      </w:r>
      <w:r w:rsidR="00DD716D">
        <w:rPr>
          <w:rFonts w:cstheme="minorHAnsi"/>
          <w:sz w:val="24"/>
          <w:szCs w:val="24"/>
        </w:rPr>
        <w:t xml:space="preserve">n particular the NIST </w:t>
      </w:r>
      <w:r w:rsidR="00715CB2">
        <w:rPr>
          <w:rFonts w:cstheme="minorHAnsi"/>
          <w:sz w:val="24"/>
          <w:szCs w:val="24"/>
        </w:rPr>
        <w:t>publication</w:t>
      </w:r>
      <w:r w:rsidR="00DD716D">
        <w:rPr>
          <w:rFonts w:cstheme="minorHAnsi"/>
          <w:sz w:val="24"/>
          <w:szCs w:val="24"/>
        </w:rPr>
        <w:t>s</w:t>
      </w:r>
      <w:r w:rsidR="00DD716D">
        <w:rPr>
          <w:rStyle w:val="FootnoteReference"/>
          <w:rFonts w:cstheme="minorHAnsi"/>
          <w:sz w:val="24"/>
          <w:szCs w:val="24"/>
        </w:rPr>
        <w:footnoteReference w:id="7"/>
      </w:r>
      <w:r w:rsidR="00AA1A19" w:rsidRPr="00AA1A19">
        <w:rPr>
          <w:rFonts w:cstheme="minorHAnsi"/>
          <w:sz w:val="24"/>
          <w:szCs w:val="24"/>
          <w:vertAlign w:val="superscript"/>
        </w:rPr>
        <w:t>,</w:t>
      </w:r>
      <w:r w:rsidR="003A64BF">
        <w:rPr>
          <w:rStyle w:val="FootnoteReference"/>
          <w:rFonts w:cstheme="minorHAnsi"/>
          <w:sz w:val="24"/>
          <w:szCs w:val="24"/>
        </w:rPr>
        <w:footnoteReference w:id="8"/>
      </w:r>
      <w:r w:rsidR="00074404" w:rsidRPr="00074404">
        <w:rPr>
          <w:rFonts w:cstheme="minorHAnsi"/>
          <w:sz w:val="24"/>
          <w:szCs w:val="24"/>
        </w:rPr>
        <w:t xml:space="preserve"> that form the basis of the proposed voluntary requirement</w:t>
      </w:r>
      <w:r w:rsidR="00F668D2" w:rsidRPr="00F668D2">
        <w:rPr>
          <w:rFonts w:cstheme="minorHAnsi"/>
          <w:sz w:val="24"/>
          <w:szCs w:val="24"/>
        </w:rPr>
        <w:t>.</w:t>
      </w:r>
      <w:r w:rsidRPr="00107195">
        <w:rPr>
          <w:rFonts w:cstheme="minorHAnsi"/>
          <w:sz w:val="24"/>
          <w:szCs w:val="24"/>
        </w:rPr>
        <w:t xml:space="preserve"> </w:t>
      </w:r>
      <w:r w:rsidR="0029229B" w:rsidRPr="00862C53">
        <w:rPr>
          <w:rFonts w:cstheme="minorHAnsi"/>
          <w:sz w:val="24"/>
          <w:szCs w:val="24"/>
        </w:rPr>
        <w:t xml:space="preserve">Security protocols </w:t>
      </w:r>
      <w:del w:id="31" w:author="Edward Au" w:date="2023-10-03T10:12:00Z">
        <w:r w:rsidR="0029229B" w:rsidRPr="00862C53" w:rsidDel="007D2F9B">
          <w:rPr>
            <w:rFonts w:cstheme="minorHAnsi"/>
            <w:sz w:val="24"/>
            <w:szCs w:val="24"/>
          </w:rPr>
          <w:delText xml:space="preserve">defined </w:delText>
        </w:r>
      </w:del>
      <w:ins w:id="32" w:author="Edward Au" w:date="2023-10-03T10:12:00Z">
        <w:r w:rsidR="007D2F9B">
          <w:rPr>
            <w:rFonts w:cstheme="minorHAnsi"/>
            <w:sz w:val="24"/>
            <w:szCs w:val="24"/>
          </w:rPr>
          <w:t>specified</w:t>
        </w:r>
        <w:r w:rsidR="007D2F9B" w:rsidRPr="00862C53">
          <w:rPr>
            <w:rFonts w:cstheme="minorHAnsi"/>
            <w:sz w:val="24"/>
            <w:szCs w:val="24"/>
          </w:rPr>
          <w:t xml:space="preserve"> </w:t>
        </w:r>
      </w:ins>
      <w:r w:rsidR="0029229B" w:rsidRPr="00862C53">
        <w:rPr>
          <w:rFonts w:cstheme="minorHAnsi"/>
          <w:sz w:val="24"/>
          <w:szCs w:val="24"/>
        </w:rPr>
        <w:t>in</w:t>
      </w:r>
      <w:r w:rsidR="0029229B">
        <w:rPr>
          <w:rFonts w:cstheme="minorHAnsi"/>
          <w:sz w:val="24"/>
          <w:szCs w:val="24"/>
        </w:rPr>
        <w:t xml:space="preserve"> the</w:t>
      </w:r>
      <w:r w:rsidR="0029229B" w:rsidRPr="00862C53">
        <w:rPr>
          <w:rFonts w:cstheme="minorHAnsi"/>
          <w:sz w:val="24"/>
          <w:szCs w:val="24"/>
        </w:rPr>
        <w:t xml:space="preserve"> IEEE </w:t>
      </w:r>
      <w:r w:rsidR="0029229B">
        <w:rPr>
          <w:rFonts w:cstheme="minorHAnsi"/>
          <w:sz w:val="24"/>
          <w:szCs w:val="24"/>
        </w:rPr>
        <w:t xml:space="preserve">Std </w:t>
      </w:r>
      <w:r w:rsidR="0029229B" w:rsidRPr="00862C53">
        <w:rPr>
          <w:rFonts w:cstheme="minorHAnsi"/>
          <w:sz w:val="24"/>
          <w:szCs w:val="24"/>
        </w:rPr>
        <w:t>802.11-2020</w:t>
      </w:r>
      <w:del w:id="33" w:author="Edward Au" w:date="2023-10-03T10:12:00Z">
        <w:r w:rsidR="0029229B" w:rsidDel="007D2F9B">
          <w:rPr>
            <w:rFonts w:cstheme="minorHAnsi"/>
            <w:sz w:val="24"/>
            <w:szCs w:val="24"/>
          </w:rPr>
          <w:delText xml:space="preserve"> standard</w:delText>
        </w:r>
      </w:del>
      <w:r w:rsidR="0029229B" w:rsidRPr="00862C53">
        <w:rPr>
          <w:rFonts w:cstheme="minorHAnsi"/>
          <w:sz w:val="24"/>
          <w:szCs w:val="24"/>
        </w:rPr>
        <w:t xml:space="preserve">, using </w:t>
      </w:r>
      <w:r w:rsidR="0029229B">
        <w:rPr>
          <w:rFonts w:cstheme="minorHAnsi"/>
          <w:sz w:val="24"/>
          <w:szCs w:val="24"/>
        </w:rPr>
        <w:t xml:space="preserve">the </w:t>
      </w:r>
      <w:r w:rsidR="0029229B" w:rsidRPr="00862C53">
        <w:rPr>
          <w:rFonts w:cstheme="minorHAnsi"/>
          <w:sz w:val="24"/>
          <w:szCs w:val="24"/>
        </w:rPr>
        <w:t xml:space="preserve">IEEE </w:t>
      </w:r>
      <w:r w:rsidR="0029229B">
        <w:rPr>
          <w:rFonts w:cstheme="minorHAnsi"/>
          <w:sz w:val="24"/>
          <w:szCs w:val="24"/>
        </w:rPr>
        <w:t xml:space="preserve">Std </w:t>
      </w:r>
      <w:r w:rsidR="0029229B" w:rsidRPr="00862C53">
        <w:rPr>
          <w:rFonts w:cstheme="minorHAnsi"/>
          <w:sz w:val="24"/>
          <w:szCs w:val="24"/>
        </w:rPr>
        <w:t>802.1X-2020</w:t>
      </w:r>
      <w:r w:rsidR="0029229B">
        <w:rPr>
          <w:rFonts w:cstheme="minorHAnsi"/>
          <w:sz w:val="24"/>
          <w:szCs w:val="24"/>
        </w:rPr>
        <w:t xml:space="preserve"> standard</w:t>
      </w:r>
      <w:r w:rsidR="0029229B" w:rsidRPr="00862C53">
        <w:rPr>
          <w:rFonts w:cstheme="minorHAnsi"/>
          <w:sz w:val="24"/>
          <w:szCs w:val="24"/>
        </w:rPr>
        <w:t xml:space="preserve">, are </w:t>
      </w:r>
      <w:r w:rsidR="0029229B">
        <w:rPr>
          <w:rFonts w:cstheme="minorHAnsi"/>
          <w:sz w:val="24"/>
          <w:szCs w:val="24"/>
        </w:rPr>
        <w:t xml:space="preserve">also </w:t>
      </w:r>
      <w:r w:rsidR="0029229B" w:rsidRPr="00862C53">
        <w:rPr>
          <w:rFonts w:cstheme="minorHAnsi"/>
          <w:sz w:val="24"/>
          <w:szCs w:val="24"/>
        </w:rPr>
        <w:t xml:space="preserve">certified as part of </w:t>
      </w:r>
      <w:r w:rsidR="0029229B">
        <w:rPr>
          <w:rFonts w:cstheme="minorHAnsi"/>
          <w:sz w:val="24"/>
          <w:szCs w:val="24"/>
        </w:rPr>
        <w:t xml:space="preserve">the </w:t>
      </w:r>
      <w:r w:rsidR="00AA1A19">
        <w:rPr>
          <w:rFonts w:cstheme="minorHAnsi"/>
          <w:sz w:val="24"/>
          <w:szCs w:val="24"/>
        </w:rPr>
        <w:t xml:space="preserve">Wi-Fi Alliance’s </w:t>
      </w:r>
      <w:r w:rsidR="0029229B" w:rsidRPr="00890AA1">
        <w:rPr>
          <w:rFonts w:cstheme="minorHAnsi"/>
          <w:sz w:val="24"/>
          <w:szCs w:val="24"/>
        </w:rPr>
        <w:t>Wi-Fi CERTIFIED WPA3</w:t>
      </w:r>
      <w:r w:rsidR="0029229B">
        <w:rPr>
          <w:rFonts w:cstheme="minorHAnsi"/>
          <w:sz w:val="24"/>
          <w:szCs w:val="24"/>
        </w:rPr>
        <w:t xml:space="preserve"> program</w:t>
      </w:r>
      <w:r w:rsidR="0029229B">
        <w:rPr>
          <w:rStyle w:val="FootnoteReference"/>
          <w:rFonts w:cstheme="minorHAnsi"/>
          <w:sz w:val="24"/>
          <w:szCs w:val="24"/>
        </w:rPr>
        <w:footnoteReference w:id="9"/>
      </w:r>
      <w:r w:rsidR="0029229B">
        <w:rPr>
          <w:rFonts w:cstheme="minorHAnsi"/>
          <w:sz w:val="24"/>
          <w:szCs w:val="24"/>
        </w:rPr>
        <w:t xml:space="preserve">. </w:t>
      </w:r>
    </w:p>
    <w:p w14:paraId="69B54933" w14:textId="77777777" w:rsidR="005866C3" w:rsidRDefault="005866C3" w:rsidP="003A08EE">
      <w:pPr>
        <w:jc w:val="both"/>
        <w:rPr>
          <w:rFonts w:cstheme="minorHAnsi"/>
          <w:sz w:val="24"/>
          <w:szCs w:val="24"/>
        </w:rPr>
      </w:pPr>
    </w:p>
    <w:p w14:paraId="107304C8" w14:textId="7A2FE520" w:rsidR="005866C3" w:rsidRDefault="00107195" w:rsidP="005866C3">
      <w:pPr>
        <w:jc w:val="both"/>
        <w:rPr>
          <w:rFonts w:cstheme="minorHAnsi"/>
          <w:sz w:val="24"/>
          <w:szCs w:val="24"/>
        </w:rPr>
      </w:pPr>
      <w:r>
        <w:rPr>
          <w:rFonts w:cstheme="minorHAnsi"/>
          <w:sz w:val="24"/>
          <w:szCs w:val="24"/>
        </w:rPr>
        <w:t xml:space="preserve">IEEE </w:t>
      </w:r>
      <w:r w:rsidR="0088633C">
        <w:rPr>
          <w:rFonts w:cstheme="minorHAnsi"/>
          <w:sz w:val="24"/>
          <w:szCs w:val="24"/>
        </w:rPr>
        <w:t xml:space="preserve">802 </w:t>
      </w:r>
      <w:r>
        <w:rPr>
          <w:rFonts w:cstheme="minorHAnsi"/>
          <w:sz w:val="24"/>
          <w:szCs w:val="24"/>
        </w:rPr>
        <w:t xml:space="preserve">LMSC </w:t>
      </w:r>
      <w:r w:rsidR="0095685D">
        <w:rPr>
          <w:rFonts w:cstheme="minorHAnsi"/>
          <w:sz w:val="24"/>
          <w:szCs w:val="24"/>
        </w:rPr>
        <w:t>recommends</w:t>
      </w:r>
      <w:r w:rsidR="005F5FF2">
        <w:rPr>
          <w:rFonts w:cstheme="minorHAnsi"/>
          <w:sz w:val="24"/>
          <w:szCs w:val="24"/>
        </w:rPr>
        <w:t xml:space="preserve"> </w:t>
      </w:r>
      <w:r w:rsidRPr="00AD6B69">
        <w:rPr>
          <w:rFonts w:cstheme="minorHAnsi"/>
          <w:sz w:val="24"/>
          <w:szCs w:val="24"/>
        </w:rPr>
        <w:t xml:space="preserve">the Commission </w:t>
      </w:r>
      <w:del w:id="34" w:author="Edward Au" w:date="2023-10-03T10:12:00Z">
        <w:r w:rsidR="005F5FF2" w:rsidDel="007D2F9B">
          <w:rPr>
            <w:rFonts w:cstheme="minorHAnsi"/>
            <w:sz w:val="24"/>
            <w:szCs w:val="24"/>
          </w:rPr>
          <w:delText xml:space="preserve">to </w:delText>
        </w:r>
      </w:del>
      <w:r w:rsidRPr="00AD6B69">
        <w:rPr>
          <w:rFonts w:cstheme="minorHAnsi"/>
          <w:sz w:val="24"/>
          <w:szCs w:val="24"/>
        </w:rPr>
        <w:t>evaluat</w:t>
      </w:r>
      <w:r>
        <w:rPr>
          <w:rFonts w:cstheme="minorHAnsi"/>
          <w:sz w:val="24"/>
          <w:szCs w:val="24"/>
        </w:rPr>
        <w:t>e</w:t>
      </w:r>
      <w:r w:rsidRPr="00AD6B69">
        <w:rPr>
          <w:rFonts w:cstheme="minorHAnsi"/>
          <w:sz w:val="24"/>
          <w:szCs w:val="24"/>
        </w:rPr>
        <w:t xml:space="preserve"> cybersecurity standards </w:t>
      </w:r>
      <w:r w:rsidRPr="000511EC">
        <w:rPr>
          <w:rFonts w:cstheme="minorHAnsi"/>
          <w:sz w:val="24"/>
          <w:szCs w:val="24"/>
        </w:rPr>
        <w:t xml:space="preserve">developed by approved or accredited </w:t>
      </w:r>
      <w:r>
        <w:rPr>
          <w:rFonts w:cstheme="minorHAnsi"/>
          <w:sz w:val="24"/>
          <w:szCs w:val="24"/>
        </w:rPr>
        <w:t>industry organization</w:t>
      </w:r>
      <w:r w:rsidR="005F5FF2">
        <w:rPr>
          <w:rFonts w:cstheme="minorHAnsi"/>
          <w:sz w:val="24"/>
          <w:szCs w:val="24"/>
        </w:rPr>
        <w:t>s</w:t>
      </w:r>
      <w:r>
        <w:rPr>
          <w:rFonts w:cstheme="minorHAnsi"/>
          <w:sz w:val="24"/>
          <w:szCs w:val="24"/>
        </w:rPr>
        <w:t xml:space="preserve"> </w:t>
      </w:r>
      <w:r w:rsidRPr="00AD6B69">
        <w:rPr>
          <w:rFonts w:cstheme="minorHAnsi"/>
          <w:sz w:val="24"/>
          <w:szCs w:val="24"/>
        </w:rPr>
        <w:t>for adoption under the IoT Cybersecurity Labeling Program.</w:t>
      </w:r>
      <w:r w:rsidR="005866C3">
        <w:rPr>
          <w:rFonts w:cstheme="minorHAnsi"/>
          <w:sz w:val="24"/>
          <w:szCs w:val="24"/>
        </w:rPr>
        <w:t xml:space="preserve">  </w:t>
      </w:r>
      <w:r w:rsidR="005866C3" w:rsidRPr="005866C3">
        <w:rPr>
          <w:rFonts w:cstheme="minorHAnsi"/>
          <w:sz w:val="24"/>
          <w:szCs w:val="24"/>
        </w:rPr>
        <w:t>Having said that, we recommend the Commission also consider ongoing</w:t>
      </w:r>
      <w:r w:rsidR="008E583E">
        <w:rPr>
          <w:rFonts w:cstheme="minorHAnsi"/>
          <w:sz w:val="24"/>
          <w:szCs w:val="24"/>
        </w:rPr>
        <w:t xml:space="preserve"> industry </w:t>
      </w:r>
      <w:r w:rsidR="005866C3" w:rsidRPr="005866C3">
        <w:rPr>
          <w:rFonts w:cstheme="minorHAnsi"/>
          <w:sz w:val="24"/>
          <w:szCs w:val="24"/>
        </w:rPr>
        <w:t>work</w:t>
      </w:r>
      <w:r w:rsidR="005866C3">
        <w:rPr>
          <w:rFonts w:cstheme="minorHAnsi"/>
          <w:sz w:val="24"/>
          <w:szCs w:val="24"/>
        </w:rPr>
        <w:t xml:space="preserve"> (e.g., IEEE 802.15 Working Group Task Group 4ac in IEEE 802 LMSC)</w:t>
      </w:r>
      <w:r w:rsidR="005866C3" w:rsidRPr="005866C3">
        <w:rPr>
          <w:rFonts w:cstheme="minorHAnsi"/>
          <w:sz w:val="24"/>
          <w:szCs w:val="24"/>
        </w:rPr>
        <w:t xml:space="preserve"> in its evaluation.</w:t>
      </w:r>
    </w:p>
    <w:p w14:paraId="1AD3A375" w14:textId="77777777" w:rsidR="00561AD9" w:rsidRPr="00561AD9" w:rsidRDefault="00561AD9" w:rsidP="00561AD9">
      <w:pPr>
        <w:rPr>
          <w:rFonts w:cstheme="minorHAnsi"/>
          <w:szCs w:val="22"/>
        </w:rPr>
      </w:pPr>
    </w:p>
    <w:p w14:paraId="415E8E57" w14:textId="77777777" w:rsidR="00863408" w:rsidRDefault="00863408" w:rsidP="00D207E5">
      <w:pPr>
        <w:pStyle w:val="BodyText"/>
        <w:spacing w:before="21"/>
        <w:ind w:right="332"/>
        <w:rPr>
          <w:b/>
          <w:bCs/>
          <w:color w:val="000000"/>
          <w:sz w:val="24"/>
          <w:szCs w:val="24"/>
        </w:rPr>
      </w:pPr>
      <w:r>
        <w:rPr>
          <w:b/>
          <w:bCs/>
          <w:color w:val="000000"/>
          <w:sz w:val="24"/>
          <w:szCs w:val="24"/>
        </w:rPr>
        <w:t xml:space="preserve">Scope of Cybersecurity Labeling </w:t>
      </w:r>
    </w:p>
    <w:p w14:paraId="2429AC8B" w14:textId="4AE89182" w:rsidR="00345365" w:rsidRDefault="000573BB" w:rsidP="00D02704">
      <w:pPr>
        <w:jc w:val="both"/>
        <w:rPr>
          <w:rFonts w:cstheme="minorHAnsi"/>
          <w:sz w:val="24"/>
          <w:szCs w:val="24"/>
        </w:rPr>
      </w:pPr>
      <w:r w:rsidRPr="00D02704">
        <w:rPr>
          <w:rFonts w:cstheme="minorHAnsi"/>
          <w:sz w:val="24"/>
          <w:szCs w:val="24"/>
        </w:rPr>
        <w:t>IEEE 802 LMSC</w:t>
      </w:r>
      <w:r w:rsidR="00D207E5" w:rsidRPr="00D02704">
        <w:rPr>
          <w:rFonts w:cstheme="minorHAnsi"/>
          <w:sz w:val="24"/>
          <w:szCs w:val="24"/>
        </w:rPr>
        <w:t xml:space="preserve"> </w:t>
      </w:r>
      <w:r w:rsidR="00AC594C">
        <w:rPr>
          <w:rFonts w:cstheme="minorHAnsi"/>
          <w:sz w:val="24"/>
          <w:szCs w:val="24"/>
        </w:rPr>
        <w:t xml:space="preserve">believes that </w:t>
      </w:r>
      <w:r w:rsidR="001F1FB3">
        <w:rPr>
          <w:rFonts w:cstheme="minorHAnsi"/>
          <w:sz w:val="24"/>
          <w:szCs w:val="24"/>
        </w:rPr>
        <w:t xml:space="preserve">the scope of </w:t>
      </w:r>
      <w:r w:rsidR="005F5FF2">
        <w:rPr>
          <w:rFonts w:cstheme="minorHAnsi"/>
          <w:sz w:val="24"/>
          <w:szCs w:val="24"/>
        </w:rPr>
        <w:t xml:space="preserve">the </w:t>
      </w:r>
      <w:r w:rsidR="00CC01FD">
        <w:rPr>
          <w:rFonts w:cstheme="minorHAnsi"/>
          <w:sz w:val="24"/>
          <w:szCs w:val="24"/>
        </w:rPr>
        <w:t xml:space="preserve">proposed cybersecurity labeling program should be carefully </w:t>
      </w:r>
      <w:r w:rsidR="00CE2C22">
        <w:rPr>
          <w:rFonts w:cstheme="minorHAnsi"/>
          <w:sz w:val="24"/>
          <w:szCs w:val="24"/>
        </w:rPr>
        <w:t>studie</w:t>
      </w:r>
      <w:r w:rsidR="005F5FF2">
        <w:rPr>
          <w:rFonts w:cstheme="minorHAnsi"/>
          <w:sz w:val="24"/>
          <w:szCs w:val="24"/>
        </w:rPr>
        <w:t>d</w:t>
      </w:r>
      <w:r w:rsidR="00CE2C22">
        <w:rPr>
          <w:rFonts w:cstheme="minorHAnsi"/>
          <w:sz w:val="24"/>
          <w:szCs w:val="24"/>
        </w:rPr>
        <w:t xml:space="preserve"> and limited to IoT </w:t>
      </w:r>
      <w:r w:rsidR="00217721">
        <w:rPr>
          <w:rFonts w:cstheme="minorHAnsi"/>
          <w:sz w:val="24"/>
          <w:szCs w:val="24"/>
        </w:rPr>
        <w:t>consumer products</w:t>
      </w:r>
      <w:r w:rsidR="00CE2C22">
        <w:rPr>
          <w:rFonts w:cstheme="minorHAnsi"/>
          <w:sz w:val="24"/>
          <w:szCs w:val="24"/>
        </w:rPr>
        <w:t xml:space="preserve">. More specifically, IEEE 802 LMSC </w:t>
      </w:r>
      <w:r w:rsidR="00FF1E49">
        <w:rPr>
          <w:rFonts w:cstheme="minorHAnsi"/>
          <w:sz w:val="24"/>
          <w:szCs w:val="24"/>
        </w:rPr>
        <w:t xml:space="preserve">proposes </w:t>
      </w:r>
      <w:del w:id="35" w:author="Edward Au" w:date="2023-10-03T10:13:00Z">
        <w:r w:rsidR="00FF1E49" w:rsidDel="007D2F9B">
          <w:rPr>
            <w:rFonts w:cstheme="minorHAnsi"/>
            <w:sz w:val="24"/>
            <w:szCs w:val="24"/>
          </w:rPr>
          <w:delText xml:space="preserve">to </w:delText>
        </w:r>
      </w:del>
      <w:r w:rsidR="009D1278">
        <w:rPr>
          <w:rFonts w:cstheme="minorHAnsi"/>
          <w:sz w:val="24"/>
          <w:szCs w:val="24"/>
        </w:rPr>
        <w:t>adopt</w:t>
      </w:r>
      <w:ins w:id="36" w:author="Edward Au" w:date="2023-10-03T10:13:00Z">
        <w:r w:rsidR="007D2F9B">
          <w:rPr>
            <w:rFonts w:cstheme="minorHAnsi"/>
            <w:sz w:val="24"/>
            <w:szCs w:val="24"/>
          </w:rPr>
          <w:t>ion of</w:t>
        </w:r>
      </w:ins>
      <w:r w:rsidR="009D1278">
        <w:rPr>
          <w:rFonts w:cstheme="minorHAnsi"/>
          <w:sz w:val="24"/>
          <w:szCs w:val="24"/>
        </w:rPr>
        <w:t xml:space="preserve"> </w:t>
      </w:r>
      <w:r w:rsidR="00FF1E49" w:rsidRPr="00FF1E49">
        <w:rPr>
          <w:rFonts w:cstheme="minorHAnsi"/>
          <w:sz w:val="24"/>
          <w:szCs w:val="24"/>
        </w:rPr>
        <w:t>NIST Recommended Criteria for Cybersecurity Labeling for Consumer Internet of Things (IoT) Products</w:t>
      </w:r>
      <w:r w:rsidR="007C4508">
        <w:rPr>
          <w:rStyle w:val="FootnoteReference"/>
          <w:rFonts w:cstheme="minorHAnsi"/>
          <w:sz w:val="24"/>
          <w:szCs w:val="24"/>
        </w:rPr>
        <w:footnoteReference w:id="10"/>
      </w:r>
      <w:r w:rsidR="00C561FD">
        <w:rPr>
          <w:rFonts w:cstheme="minorHAnsi"/>
          <w:sz w:val="24"/>
          <w:szCs w:val="24"/>
        </w:rPr>
        <w:t xml:space="preserve"> </w:t>
      </w:r>
      <w:r w:rsidR="007B4452">
        <w:rPr>
          <w:rFonts w:cstheme="minorHAnsi"/>
          <w:sz w:val="24"/>
          <w:szCs w:val="24"/>
        </w:rPr>
        <w:t>and</w:t>
      </w:r>
      <w:r w:rsidR="00FF1E49" w:rsidRPr="00FF1E49">
        <w:rPr>
          <w:rFonts w:cstheme="minorHAnsi"/>
          <w:sz w:val="24"/>
          <w:szCs w:val="24"/>
        </w:rPr>
        <w:t xml:space="preserve"> </w:t>
      </w:r>
      <w:del w:id="38" w:author="Edward Au" w:date="2023-10-03T10:13:00Z">
        <w:r w:rsidR="00FF1E49" w:rsidRPr="00FF1E49" w:rsidDel="00E05093">
          <w:rPr>
            <w:rFonts w:cstheme="minorHAnsi"/>
            <w:sz w:val="24"/>
            <w:szCs w:val="24"/>
          </w:rPr>
          <w:delText xml:space="preserve">exclude </w:delText>
        </w:r>
      </w:del>
      <w:ins w:id="39" w:author="Edward Au" w:date="2023-10-03T10:13:00Z">
        <w:r w:rsidR="00E05093" w:rsidRPr="00FF1E49">
          <w:rPr>
            <w:rFonts w:cstheme="minorHAnsi"/>
            <w:sz w:val="24"/>
            <w:szCs w:val="24"/>
          </w:rPr>
          <w:t>exclud</w:t>
        </w:r>
        <w:r w:rsidR="00E05093">
          <w:rPr>
            <w:rFonts w:cstheme="minorHAnsi"/>
            <w:sz w:val="24"/>
            <w:szCs w:val="24"/>
          </w:rPr>
          <w:t>ing</w:t>
        </w:r>
        <w:r w:rsidR="00E05093" w:rsidRPr="00FF1E49">
          <w:rPr>
            <w:rFonts w:cstheme="minorHAnsi"/>
            <w:sz w:val="24"/>
            <w:szCs w:val="24"/>
          </w:rPr>
          <w:t xml:space="preserve"> </w:t>
        </w:r>
      </w:ins>
      <w:r w:rsidR="00FF1E49" w:rsidRPr="00FF1E49">
        <w:rPr>
          <w:rFonts w:cstheme="minorHAnsi"/>
          <w:sz w:val="24"/>
          <w:szCs w:val="24"/>
        </w:rPr>
        <w:t>common general purpose computing equi</w:t>
      </w:r>
      <w:r w:rsidR="0088633C">
        <w:rPr>
          <w:rFonts w:cstheme="minorHAnsi"/>
          <w:sz w:val="24"/>
          <w:szCs w:val="24"/>
        </w:rPr>
        <w:t>pment (e.g., personal computers,</w:t>
      </w:r>
      <w:r w:rsidR="00FF1E49" w:rsidRPr="00FF1E49">
        <w:rPr>
          <w:rFonts w:cstheme="minorHAnsi"/>
          <w:sz w:val="24"/>
          <w:szCs w:val="24"/>
        </w:rPr>
        <w:t xml:space="preserve"> smartphones) as well as general internet and networking infrastructure (e.g., internet routers and switches).</w:t>
      </w:r>
      <w:r w:rsidR="009B588F">
        <w:rPr>
          <w:rFonts w:cstheme="minorHAnsi"/>
          <w:sz w:val="24"/>
          <w:szCs w:val="24"/>
        </w:rPr>
        <w:t xml:space="preserve"> </w:t>
      </w:r>
    </w:p>
    <w:p w14:paraId="72203F72" w14:textId="77777777" w:rsidR="00345365" w:rsidRDefault="00345365" w:rsidP="00D02704">
      <w:pPr>
        <w:jc w:val="both"/>
        <w:rPr>
          <w:rFonts w:cstheme="minorHAnsi"/>
          <w:sz w:val="24"/>
          <w:szCs w:val="24"/>
        </w:rPr>
      </w:pPr>
    </w:p>
    <w:p w14:paraId="2CE5A60B" w14:textId="0EB0AAD7" w:rsidR="00217721" w:rsidRPr="005F5FF2" w:rsidRDefault="00962FC4" w:rsidP="00D02704">
      <w:pPr>
        <w:jc w:val="both"/>
        <w:rPr>
          <w:sz w:val="24"/>
          <w:szCs w:val="24"/>
        </w:rPr>
      </w:pPr>
      <w:r>
        <w:rPr>
          <w:rFonts w:cstheme="minorHAnsi"/>
          <w:sz w:val="24"/>
          <w:szCs w:val="24"/>
        </w:rPr>
        <w:t xml:space="preserve">In addition, </w:t>
      </w:r>
      <w:r w:rsidR="00995B11">
        <w:rPr>
          <w:rFonts w:cstheme="minorHAnsi"/>
          <w:sz w:val="24"/>
          <w:szCs w:val="24"/>
        </w:rPr>
        <w:t xml:space="preserve">to </w:t>
      </w:r>
      <w:r w:rsidR="00146FD8">
        <w:rPr>
          <w:rFonts w:cstheme="minorHAnsi"/>
          <w:sz w:val="24"/>
          <w:szCs w:val="24"/>
        </w:rPr>
        <w:t xml:space="preserve">meet the </w:t>
      </w:r>
      <w:r w:rsidR="00146FD8">
        <w:rPr>
          <w:sz w:val="24"/>
          <w:szCs w:val="24"/>
        </w:rPr>
        <w:t>goal of</w:t>
      </w:r>
      <w:r w:rsidR="00146FD8" w:rsidRPr="00D25D03">
        <w:rPr>
          <w:sz w:val="24"/>
          <w:szCs w:val="24"/>
        </w:rPr>
        <w:t xml:space="preserve"> improv</w:t>
      </w:r>
      <w:r w:rsidR="00146FD8">
        <w:rPr>
          <w:sz w:val="24"/>
          <w:szCs w:val="24"/>
        </w:rPr>
        <w:t>ing</w:t>
      </w:r>
      <w:r w:rsidR="00146FD8" w:rsidRPr="00D25D03">
        <w:rPr>
          <w:sz w:val="24"/>
          <w:szCs w:val="24"/>
        </w:rPr>
        <w:t xml:space="preserve"> consumer confidence and understanding of the security of connected devices</w:t>
      </w:r>
      <w:r w:rsidR="005F5FF2">
        <w:rPr>
          <w:sz w:val="24"/>
          <w:szCs w:val="24"/>
        </w:rPr>
        <w:t>,</w:t>
      </w:r>
      <w:r w:rsidR="00682332">
        <w:rPr>
          <w:sz w:val="24"/>
          <w:szCs w:val="24"/>
        </w:rPr>
        <w:t xml:space="preserve"> IEEE 802 LMSC</w:t>
      </w:r>
      <w:r w:rsidR="00146FD8">
        <w:rPr>
          <w:sz w:val="24"/>
          <w:szCs w:val="24"/>
        </w:rPr>
        <w:t xml:space="preserve"> </w:t>
      </w:r>
      <w:r w:rsidR="005F5FF2">
        <w:rPr>
          <w:sz w:val="24"/>
          <w:szCs w:val="24"/>
        </w:rPr>
        <w:t xml:space="preserve">recommends </w:t>
      </w:r>
      <w:del w:id="40" w:author="Edward Au" w:date="2023-10-03T10:13:00Z">
        <w:r w:rsidR="00217721" w:rsidRPr="0088633C" w:rsidDel="003833EB">
          <w:rPr>
            <w:sz w:val="24"/>
            <w:szCs w:val="24"/>
          </w:rPr>
          <w:delText xml:space="preserve">to </w:delText>
        </w:r>
      </w:del>
      <w:r w:rsidR="00217721" w:rsidRPr="0088633C">
        <w:rPr>
          <w:sz w:val="24"/>
          <w:szCs w:val="24"/>
        </w:rPr>
        <w:t>consider</w:t>
      </w:r>
      <w:ins w:id="41" w:author="Edward Au" w:date="2023-10-03T10:13:00Z">
        <w:r w:rsidR="003833EB">
          <w:rPr>
            <w:sz w:val="24"/>
            <w:szCs w:val="24"/>
          </w:rPr>
          <w:t>ing a</w:t>
        </w:r>
      </w:ins>
      <w:r w:rsidR="00217721" w:rsidRPr="0088633C">
        <w:rPr>
          <w:sz w:val="24"/>
          <w:szCs w:val="24"/>
        </w:rPr>
        <w:t xml:space="preserve"> </w:t>
      </w:r>
      <w:r w:rsidR="00C561FD" w:rsidRPr="0088633C">
        <w:rPr>
          <w:sz w:val="24"/>
          <w:szCs w:val="24"/>
        </w:rPr>
        <w:t>focus</w:t>
      </w:r>
      <w:del w:id="42" w:author="Edward Au" w:date="2023-10-03T10:13:00Z">
        <w:r w:rsidR="00C561FD" w:rsidRPr="0088633C" w:rsidDel="003833EB">
          <w:rPr>
            <w:sz w:val="24"/>
            <w:szCs w:val="24"/>
          </w:rPr>
          <w:delText>ing</w:delText>
        </w:r>
      </w:del>
      <w:r w:rsidR="00C561FD" w:rsidRPr="0088633C">
        <w:rPr>
          <w:sz w:val="24"/>
          <w:szCs w:val="24"/>
        </w:rPr>
        <w:t xml:space="preserve"> </w:t>
      </w:r>
      <w:r w:rsidR="00217721" w:rsidRPr="0088633C">
        <w:rPr>
          <w:sz w:val="24"/>
          <w:szCs w:val="24"/>
        </w:rPr>
        <w:t xml:space="preserve">on labeling IoT </w:t>
      </w:r>
      <w:r w:rsidR="00C561FD" w:rsidRPr="0088633C">
        <w:rPr>
          <w:sz w:val="24"/>
          <w:szCs w:val="24"/>
        </w:rPr>
        <w:t xml:space="preserve">end </w:t>
      </w:r>
      <w:r w:rsidR="00217721" w:rsidRPr="0088633C">
        <w:rPr>
          <w:sz w:val="24"/>
          <w:szCs w:val="24"/>
        </w:rPr>
        <w:t xml:space="preserve">products </w:t>
      </w:r>
      <w:r w:rsidR="00C561FD" w:rsidRPr="0088633C">
        <w:rPr>
          <w:sz w:val="24"/>
          <w:szCs w:val="24"/>
        </w:rPr>
        <w:t xml:space="preserve">and </w:t>
      </w:r>
      <w:del w:id="43" w:author="Edward Au" w:date="2023-10-03T10:13:00Z">
        <w:r w:rsidR="00C561FD" w:rsidRPr="0088633C" w:rsidDel="003833EB">
          <w:rPr>
            <w:sz w:val="24"/>
            <w:szCs w:val="24"/>
          </w:rPr>
          <w:delText>exclude</w:delText>
        </w:r>
        <w:r w:rsidR="00217721" w:rsidRPr="0088633C" w:rsidDel="003833EB">
          <w:rPr>
            <w:sz w:val="24"/>
            <w:szCs w:val="24"/>
          </w:rPr>
          <w:delText xml:space="preserve"> </w:delText>
        </w:r>
      </w:del>
      <w:ins w:id="44" w:author="Edward Au" w:date="2023-10-03T10:13:00Z">
        <w:r w:rsidR="003833EB" w:rsidRPr="0088633C">
          <w:rPr>
            <w:sz w:val="24"/>
            <w:szCs w:val="24"/>
          </w:rPr>
          <w:t>exclud</w:t>
        </w:r>
        <w:r w:rsidR="003833EB">
          <w:rPr>
            <w:sz w:val="24"/>
            <w:szCs w:val="24"/>
          </w:rPr>
          <w:t>ing</w:t>
        </w:r>
        <w:r w:rsidR="003833EB" w:rsidRPr="0088633C">
          <w:rPr>
            <w:sz w:val="24"/>
            <w:szCs w:val="24"/>
          </w:rPr>
          <w:t xml:space="preserve"> </w:t>
        </w:r>
      </w:ins>
      <w:r w:rsidR="00217721" w:rsidRPr="0088633C">
        <w:rPr>
          <w:sz w:val="24"/>
          <w:szCs w:val="24"/>
        </w:rPr>
        <w:t xml:space="preserve">other components </w:t>
      </w:r>
      <w:r w:rsidR="00345365" w:rsidRPr="0088633C">
        <w:rPr>
          <w:sz w:val="24"/>
          <w:szCs w:val="24"/>
        </w:rPr>
        <w:t>such as</w:t>
      </w:r>
      <w:r w:rsidR="00217721" w:rsidRPr="0088633C">
        <w:rPr>
          <w:sz w:val="24"/>
          <w:szCs w:val="24"/>
        </w:rPr>
        <w:t xml:space="preserve"> modules, gateways, backends, or applications.  </w:t>
      </w:r>
    </w:p>
    <w:p w14:paraId="6B2078D2" w14:textId="77777777" w:rsidR="00D207E5" w:rsidRDefault="00D207E5" w:rsidP="00D207E5">
      <w:pPr>
        <w:rPr>
          <w:rFonts w:cstheme="minorHAnsi"/>
          <w:szCs w:val="22"/>
        </w:rPr>
      </w:pPr>
    </w:p>
    <w:p w14:paraId="57C80BFF" w14:textId="4F91B30D" w:rsidR="00D207E5" w:rsidRDefault="00BE6622" w:rsidP="00D207E5">
      <w:pPr>
        <w:rPr>
          <w:b/>
          <w:sz w:val="24"/>
          <w:szCs w:val="24"/>
        </w:rPr>
      </w:pPr>
      <w:r>
        <w:rPr>
          <w:b/>
          <w:sz w:val="24"/>
          <w:szCs w:val="24"/>
        </w:rPr>
        <w:t xml:space="preserve">Cybersecurity Testing and </w:t>
      </w:r>
      <w:r w:rsidR="00280DA2">
        <w:rPr>
          <w:b/>
          <w:sz w:val="24"/>
          <w:szCs w:val="24"/>
        </w:rPr>
        <w:t>Conformity</w:t>
      </w:r>
    </w:p>
    <w:p w14:paraId="19C7D609" w14:textId="77777777" w:rsidR="00E86F6C" w:rsidRPr="00D207E5" w:rsidRDefault="00E86F6C" w:rsidP="00D207E5">
      <w:pPr>
        <w:rPr>
          <w:b/>
          <w:sz w:val="24"/>
          <w:szCs w:val="24"/>
        </w:rPr>
      </w:pPr>
    </w:p>
    <w:p w14:paraId="619A943C" w14:textId="1A56EE7A" w:rsidR="00D207E5" w:rsidRPr="0052282A" w:rsidRDefault="00280DA2" w:rsidP="00E86F6C">
      <w:pPr>
        <w:jc w:val="both"/>
        <w:rPr>
          <w:rFonts w:cstheme="minorHAnsi"/>
          <w:color w:val="000000"/>
          <w:sz w:val="24"/>
          <w:szCs w:val="24"/>
        </w:rPr>
      </w:pPr>
      <w:r>
        <w:rPr>
          <w:rFonts w:cstheme="minorHAnsi"/>
          <w:color w:val="000000"/>
          <w:sz w:val="24"/>
          <w:szCs w:val="24"/>
        </w:rPr>
        <w:lastRenderedPageBreak/>
        <w:t>IEEE 802 LMSC supports</w:t>
      </w:r>
      <w:r w:rsidR="00682A0A">
        <w:rPr>
          <w:rFonts w:cstheme="minorHAnsi"/>
          <w:color w:val="000000"/>
          <w:sz w:val="24"/>
          <w:szCs w:val="24"/>
        </w:rPr>
        <w:t xml:space="preserve"> </w:t>
      </w:r>
      <w:r w:rsidR="0026265D">
        <w:rPr>
          <w:rFonts w:cstheme="minorHAnsi"/>
          <w:color w:val="000000"/>
          <w:sz w:val="24"/>
          <w:szCs w:val="24"/>
        </w:rPr>
        <w:t>provid</w:t>
      </w:r>
      <w:r w:rsidR="002B764B">
        <w:rPr>
          <w:rFonts w:cstheme="minorHAnsi"/>
          <w:color w:val="000000"/>
          <w:sz w:val="24"/>
          <w:szCs w:val="24"/>
        </w:rPr>
        <w:t>ing</w:t>
      </w:r>
      <w:r w:rsidR="0026265D">
        <w:rPr>
          <w:rFonts w:cstheme="minorHAnsi"/>
          <w:color w:val="000000"/>
          <w:sz w:val="24"/>
          <w:szCs w:val="24"/>
        </w:rPr>
        <w:t xml:space="preserve"> options </w:t>
      </w:r>
      <w:r w:rsidR="00F31511">
        <w:rPr>
          <w:rFonts w:cstheme="minorHAnsi"/>
          <w:color w:val="000000"/>
          <w:sz w:val="24"/>
          <w:szCs w:val="24"/>
        </w:rPr>
        <w:t xml:space="preserve">for </w:t>
      </w:r>
      <w:r w:rsidR="00F31511" w:rsidRPr="00F31511">
        <w:rPr>
          <w:rFonts w:cstheme="minorHAnsi"/>
          <w:color w:val="000000"/>
          <w:sz w:val="24"/>
          <w:szCs w:val="24"/>
        </w:rPr>
        <w:t>device manufacturer</w:t>
      </w:r>
      <w:del w:id="45" w:author="Edward Au" w:date="2023-10-03T10:14:00Z">
        <w:r w:rsidR="00F31511" w:rsidRPr="00F31511" w:rsidDel="00086238">
          <w:rPr>
            <w:rFonts w:cstheme="minorHAnsi"/>
            <w:color w:val="000000"/>
            <w:sz w:val="24"/>
            <w:szCs w:val="24"/>
          </w:rPr>
          <w:delText>s</w:delText>
        </w:r>
      </w:del>
      <w:r w:rsidR="00F31511" w:rsidRPr="00F31511">
        <w:rPr>
          <w:rFonts w:cstheme="minorHAnsi"/>
          <w:color w:val="000000"/>
          <w:sz w:val="24"/>
          <w:szCs w:val="24"/>
        </w:rPr>
        <w:t xml:space="preserve"> testing and self-assessment </w:t>
      </w:r>
      <w:r w:rsidR="00F31511">
        <w:rPr>
          <w:rFonts w:cstheme="minorHAnsi"/>
          <w:color w:val="000000"/>
          <w:sz w:val="24"/>
          <w:szCs w:val="24"/>
        </w:rPr>
        <w:t>as well as</w:t>
      </w:r>
      <w:r w:rsidR="001B2219">
        <w:rPr>
          <w:rFonts w:cstheme="minorHAnsi"/>
          <w:color w:val="000000"/>
          <w:sz w:val="24"/>
          <w:szCs w:val="24"/>
        </w:rPr>
        <w:t xml:space="preserve"> </w:t>
      </w:r>
      <w:ins w:id="46" w:author="Edward Au" w:date="2023-10-03T10:14:00Z">
        <w:r w:rsidR="00086238">
          <w:rPr>
            <w:rFonts w:cstheme="minorHAnsi"/>
            <w:color w:val="000000"/>
            <w:sz w:val="24"/>
            <w:szCs w:val="24"/>
          </w:rPr>
          <w:t xml:space="preserve">testing by </w:t>
        </w:r>
      </w:ins>
      <w:bookmarkStart w:id="47" w:name="_GoBack"/>
      <w:bookmarkEnd w:id="47"/>
      <w:r w:rsidR="001B2219" w:rsidRPr="0052282A">
        <w:rPr>
          <w:rFonts w:cstheme="minorHAnsi"/>
          <w:color w:val="000000"/>
          <w:sz w:val="24"/>
          <w:szCs w:val="24"/>
        </w:rPr>
        <w:t>FCC-approved</w:t>
      </w:r>
      <w:r w:rsidR="00ED62F7">
        <w:rPr>
          <w:rFonts w:cstheme="minorHAnsi"/>
          <w:color w:val="000000"/>
          <w:sz w:val="24"/>
          <w:szCs w:val="24"/>
        </w:rPr>
        <w:t>,</w:t>
      </w:r>
      <w:r w:rsidR="001B2219" w:rsidRPr="0052282A">
        <w:rPr>
          <w:rFonts w:cstheme="minorHAnsi"/>
          <w:color w:val="000000"/>
          <w:sz w:val="24"/>
          <w:szCs w:val="24"/>
        </w:rPr>
        <w:t xml:space="preserve"> </w:t>
      </w:r>
      <w:r w:rsidR="00F31511">
        <w:rPr>
          <w:rFonts w:cstheme="minorHAnsi"/>
          <w:color w:val="000000"/>
          <w:sz w:val="24"/>
          <w:szCs w:val="24"/>
        </w:rPr>
        <w:t xml:space="preserve">industry accredited </w:t>
      </w:r>
      <w:r w:rsidR="001B2219" w:rsidRPr="0052282A">
        <w:rPr>
          <w:rFonts w:cstheme="minorHAnsi"/>
          <w:color w:val="000000"/>
          <w:sz w:val="24"/>
          <w:szCs w:val="24"/>
        </w:rPr>
        <w:t>lab</w:t>
      </w:r>
      <w:r w:rsidR="00F31511">
        <w:rPr>
          <w:rFonts w:cstheme="minorHAnsi"/>
          <w:color w:val="000000"/>
          <w:sz w:val="24"/>
          <w:szCs w:val="24"/>
        </w:rPr>
        <w:t>s (e.g.</w:t>
      </w:r>
      <w:r w:rsidR="00C349B3">
        <w:rPr>
          <w:rFonts w:cstheme="minorHAnsi"/>
          <w:color w:val="000000"/>
          <w:sz w:val="24"/>
          <w:szCs w:val="24"/>
        </w:rPr>
        <w:t>,</w:t>
      </w:r>
      <w:r w:rsidR="001B2219" w:rsidRPr="0052282A">
        <w:rPr>
          <w:rFonts w:cstheme="minorHAnsi"/>
          <w:color w:val="000000"/>
          <w:sz w:val="24"/>
          <w:szCs w:val="24"/>
        </w:rPr>
        <w:t xml:space="preserve"> Wi-Fi </w:t>
      </w:r>
      <w:r w:rsidR="004C46DA">
        <w:rPr>
          <w:rFonts w:cstheme="minorHAnsi"/>
          <w:color w:val="000000"/>
          <w:sz w:val="24"/>
          <w:szCs w:val="24"/>
        </w:rPr>
        <w:t>Alliance authorized test labs</w:t>
      </w:r>
      <w:r w:rsidR="009976C0">
        <w:rPr>
          <w:rStyle w:val="FootnoteReference"/>
          <w:rFonts w:cstheme="minorHAnsi"/>
          <w:color w:val="000000"/>
          <w:sz w:val="24"/>
          <w:szCs w:val="24"/>
        </w:rPr>
        <w:footnoteReference w:id="11"/>
      </w:r>
      <w:r w:rsidR="00F31511">
        <w:rPr>
          <w:rFonts w:cstheme="minorHAnsi"/>
          <w:color w:val="000000"/>
          <w:sz w:val="24"/>
          <w:szCs w:val="24"/>
        </w:rPr>
        <w:t xml:space="preserve">) </w:t>
      </w:r>
      <w:r w:rsidR="001B2219" w:rsidRPr="0052282A">
        <w:rPr>
          <w:rFonts w:cstheme="minorHAnsi"/>
          <w:color w:val="000000"/>
          <w:sz w:val="24"/>
          <w:szCs w:val="24"/>
        </w:rPr>
        <w:t>or by an FCC-approved CyberLAB</w:t>
      </w:r>
      <w:r w:rsidR="00255203">
        <w:rPr>
          <w:rFonts w:cstheme="minorHAnsi"/>
          <w:color w:val="000000"/>
          <w:sz w:val="24"/>
          <w:szCs w:val="24"/>
        </w:rPr>
        <w:t xml:space="preserve">. </w:t>
      </w:r>
      <w:r w:rsidR="004A2BF1">
        <w:rPr>
          <w:rFonts w:cstheme="minorHAnsi"/>
          <w:color w:val="000000"/>
          <w:sz w:val="24"/>
          <w:szCs w:val="24"/>
        </w:rPr>
        <w:t xml:space="preserve">IEEE </w:t>
      </w:r>
      <w:r w:rsidR="00A132A8">
        <w:rPr>
          <w:rFonts w:cstheme="minorHAnsi"/>
          <w:color w:val="000000"/>
          <w:sz w:val="24"/>
          <w:szCs w:val="24"/>
        </w:rPr>
        <w:t xml:space="preserve">802 </w:t>
      </w:r>
      <w:r w:rsidR="004A2BF1">
        <w:rPr>
          <w:rFonts w:cstheme="minorHAnsi"/>
          <w:color w:val="000000"/>
          <w:sz w:val="24"/>
          <w:szCs w:val="24"/>
        </w:rPr>
        <w:t>LMSC believes that</w:t>
      </w:r>
      <w:r w:rsidR="00693AD1">
        <w:rPr>
          <w:rFonts w:cstheme="minorHAnsi"/>
          <w:color w:val="000000"/>
          <w:sz w:val="24"/>
          <w:szCs w:val="24"/>
        </w:rPr>
        <w:t xml:space="preserve"> availab</w:t>
      </w:r>
      <w:r w:rsidR="005F5FF2">
        <w:rPr>
          <w:rFonts w:cstheme="minorHAnsi"/>
          <w:color w:val="000000"/>
          <w:sz w:val="24"/>
          <w:szCs w:val="24"/>
        </w:rPr>
        <w:t>i</w:t>
      </w:r>
      <w:r w:rsidR="00693AD1">
        <w:rPr>
          <w:rFonts w:cstheme="minorHAnsi"/>
          <w:color w:val="000000"/>
          <w:sz w:val="24"/>
          <w:szCs w:val="24"/>
        </w:rPr>
        <w:t>l</w:t>
      </w:r>
      <w:r w:rsidR="005F5FF2">
        <w:rPr>
          <w:rFonts w:cstheme="minorHAnsi"/>
          <w:color w:val="000000"/>
          <w:sz w:val="24"/>
          <w:szCs w:val="24"/>
        </w:rPr>
        <w:t>it</w:t>
      </w:r>
      <w:r w:rsidR="00693AD1">
        <w:rPr>
          <w:rFonts w:cstheme="minorHAnsi"/>
          <w:color w:val="000000"/>
          <w:sz w:val="24"/>
          <w:szCs w:val="24"/>
        </w:rPr>
        <w:t>y of</w:t>
      </w:r>
      <w:r w:rsidR="004A2BF1">
        <w:rPr>
          <w:rFonts w:cstheme="minorHAnsi"/>
          <w:color w:val="000000"/>
          <w:sz w:val="24"/>
          <w:szCs w:val="24"/>
        </w:rPr>
        <w:t xml:space="preserve"> these </w:t>
      </w:r>
      <w:r w:rsidR="00693AD1">
        <w:rPr>
          <w:rFonts w:cstheme="minorHAnsi"/>
          <w:color w:val="000000"/>
          <w:sz w:val="24"/>
          <w:szCs w:val="24"/>
        </w:rPr>
        <w:t xml:space="preserve">options for conformity is </w:t>
      </w:r>
      <w:r w:rsidR="008B201C">
        <w:rPr>
          <w:rFonts w:cstheme="minorHAnsi"/>
          <w:color w:val="000000"/>
          <w:sz w:val="24"/>
          <w:szCs w:val="24"/>
        </w:rPr>
        <w:t>key</w:t>
      </w:r>
      <w:r w:rsidR="00693AD1">
        <w:rPr>
          <w:rFonts w:cstheme="minorHAnsi"/>
          <w:color w:val="000000"/>
          <w:sz w:val="24"/>
          <w:szCs w:val="24"/>
        </w:rPr>
        <w:t xml:space="preserve"> in </w:t>
      </w:r>
      <w:r w:rsidR="005F5FF2">
        <w:rPr>
          <w:rFonts w:cstheme="minorHAnsi"/>
          <w:color w:val="000000"/>
          <w:sz w:val="24"/>
          <w:szCs w:val="24"/>
        </w:rPr>
        <w:t xml:space="preserve">the </w:t>
      </w:r>
      <w:r w:rsidR="00AC0488">
        <w:rPr>
          <w:rFonts w:cstheme="minorHAnsi"/>
          <w:color w:val="000000"/>
          <w:sz w:val="24"/>
          <w:szCs w:val="24"/>
        </w:rPr>
        <w:t>efficiency</w:t>
      </w:r>
      <w:r w:rsidR="00693AD1">
        <w:rPr>
          <w:rFonts w:cstheme="minorHAnsi"/>
          <w:color w:val="000000"/>
          <w:sz w:val="24"/>
          <w:szCs w:val="24"/>
        </w:rPr>
        <w:t xml:space="preserve"> </w:t>
      </w:r>
      <w:r w:rsidR="00AC0488">
        <w:rPr>
          <w:rFonts w:cstheme="minorHAnsi"/>
          <w:color w:val="000000"/>
          <w:sz w:val="24"/>
          <w:szCs w:val="24"/>
        </w:rPr>
        <w:t xml:space="preserve">of compliance </w:t>
      </w:r>
      <w:r w:rsidR="008B201C">
        <w:rPr>
          <w:rFonts w:cstheme="minorHAnsi"/>
          <w:color w:val="000000"/>
          <w:sz w:val="24"/>
          <w:szCs w:val="24"/>
        </w:rPr>
        <w:t xml:space="preserve">programs </w:t>
      </w:r>
      <w:r w:rsidR="00693AD1">
        <w:rPr>
          <w:rFonts w:cstheme="minorHAnsi"/>
          <w:color w:val="000000"/>
          <w:sz w:val="24"/>
          <w:szCs w:val="24"/>
        </w:rPr>
        <w:t>and</w:t>
      </w:r>
      <w:r w:rsidR="00AC0488">
        <w:rPr>
          <w:rFonts w:cstheme="minorHAnsi"/>
          <w:color w:val="000000"/>
          <w:sz w:val="24"/>
          <w:szCs w:val="24"/>
        </w:rPr>
        <w:t xml:space="preserve"> hence</w:t>
      </w:r>
      <w:r w:rsidR="00693AD1">
        <w:rPr>
          <w:rFonts w:cstheme="minorHAnsi"/>
          <w:color w:val="000000"/>
          <w:sz w:val="24"/>
          <w:szCs w:val="24"/>
        </w:rPr>
        <w:t xml:space="preserve"> </w:t>
      </w:r>
      <w:r w:rsidR="008B201C">
        <w:rPr>
          <w:rFonts w:cstheme="minorHAnsi"/>
          <w:color w:val="000000"/>
          <w:sz w:val="24"/>
          <w:szCs w:val="24"/>
        </w:rPr>
        <w:t xml:space="preserve">critical in </w:t>
      </w:r>
      <w:r w:rsidR="00355AB9">
        <w:rPr>
          <w:rFonts w:cstheme="minorHAnsi"/>
          <w:color w:val="000000"/>
          <w:sz w:val="24"/>
          <w:szCs w:val="24"/>
        </w:rPr>
        <w:t xml:space="preserve">successful </w:t>
      </w:r>
      <w:r w:rsidR="00AC0488">
        <w:rPr>
          <w:rFonts w:cstheme="minorHAnsi"/>
          <w:color w:val="000000"/>
          <w:sz w:val="24"/>
          <w:szCs w:val="24"/>
        </w:rPr>
        <w:t xml:space="preserve">adoption </w:t>
      </w:r>
      <w:r w:rsidR="00355AB9">
        <w:rPr>
          <w:rFonts w:cstheme="minorHAnsi"/>
          <w:color w:val="000000"/>
          <w:sz w:val="24"/>
          <w:szCs w:val="24"/>
        </w:rPr>
        <w:t xml:space="preserve">of such </w:t>
      </w:r>
      <w:r w:rsidR="005F5FF2">
        <w:rPr>
          <w:rFonts w:cstheme="minorHAnsi"/>
          <w:color w:val="000000"/>
          <w:sz w:val="24"/>
          <w:szCs w:val="24"/>
        </w:rPr>
        <w:t xml:space="preserve">a </w:t>
      </w:r>
      <w:r w:rsidR="00355AB9">
        <w:rPr>
          <w:rFonts w:cstheme="minorHAnsi"/>
          <w:color w:val="000000"/>
          <w:sz w:val="24"/>
          <w:szCs w:val="24"/>
        </w:rPr>
        <w:t>voluntary program.</w:t>
      </w:r>
      <w:r w:rsidR="00693AD1">
        <w:rPr>
          <w:rFonts w:cstheme="minorHAnsi"/>
          <w:color w:val="000000"/>
          <w:sz w:val="24"/>
          <w:szCs w:val="24"/>
        </w:rPr>
        <w:t xml:space="preserve"> </w:t>
      </w:r>
      <w:r w:rsidR="00255203">
        <w:rPr>
          <w:rFonts w:cstheme="minorHAnsi"/>
          <w:color w:val="000000"/>
          <w:sz w:val="24"/>
          <w:szCs w:val="24"/>
        </w:rPr>
        <w:t xml:space="preserve">Details of such options and </w:t>
      </w:r>
      <w:r w:rsidR="005F5FF2">
        <w:rPr>
          <w:rFonts w:cstheme="minorHAnsi"/>
          <w:color w:val="000000"/>
          <w:sz w:val="24"/>
          <w:szCs w:val="24"/>
        </w:rPr>
        <w:t xml:space="preserve">the </w:t>
      </w:r>
      <w:r w:rsidR="00FC60BC">
        <w:rPr>
          <w:rFonts w:cstheme="minorHAnsi"/>
          <w:color w:val="000000"/>
          <w:sz w:val="24"/>
          <w:szCs w:val="24"/>
        </w:rPr>
        <w:t xml:space="preserve">specific </w:t>
      </w:r>
      <w:r w:rsidR="00255203">
        <w:rPr>
          <w:rFonts w:cstheme="minorHAnsi"/>
          <w:color w:val="000000"/>
          <w:sz w:val="24"/>
          <w:szCs w:val="24"/>
        </w:rPr>
        <w:t xml:space="preserve">scope </w:t>
      </w:r>
      <w:r w:rsidR="00FC60BC">
        <w:rPr>
          <w:rFonts w:cstheme="minorHAnsi"/>
          <w:color w:val="000000"/>
          <w:sz w:val="24"/>
          <w:szCs w:val="24"/>
        </w:rPr>
        <w:t xml:space="preserve">of </w:t>
      </w:r>
      <w:r w:rsidR="005F5FF2">
        <w:rPr>
          <w:rFonts w:cstheme="minorHAnsi"/>
          <w:color w:val="000000"/>
          <w:sz w:val="24"/>
          <w:szCs w:val="24"/>
        </w:rPr>
        <w:t xml:space="preserve">such </w:t>
      </w:r>
      <w:r w:rsidR="00FC60BC">
        <w:rPr>
          <w:rFonts w:cstheme="minorHAnsi"/>
          <w:color w:val="000000"/>
          <w:sz w:val="24"/>
          <w:szCs w:val="24"/>
        </w:rPr>
        <w:t xml:space="preserve">testing is a subject of further study. </w:t>
      </w:r>
      <w:r w:rsidR="00255203">
        <w:rPr>
          <w:rFonts w:cstheme="minorHAnsi"/>
          <w:color w:val="000000"/>
          <w:sz w:val="24"/>
          <w:szCs w:val="24"/>
        </w:rPr>
        <w:t xml:space="preserve"> </w:t>
      </w:r>
    </w:p>
    <w:p w14:paraId="3DCA6EA2" w14:textId="77777777" w:rsidR="007C1BD0" w:rsidRPr="007C1BD0" w:rsidRDefault="007C1BD0" w:rsidP="007C1BD0">
      <w:pPr>
        <w:jc w:val="both"/>
        <w:rPr>
          <w:sz w:val="24"/>
          <w:szCs w:val="24"/>
        </w:rPr>
      </w:pPr>
    </w:p>
    <w:p w14:paraId="1A0313D9" w14:textId="77777777" w:rsidR="007C1BD0" w:rsidRPr="007C1BD0" w:rsidRDefault="007C1BD0" w:rsidP="007C1BD0">
      <w:pPr>
        <w:rPr>
          <w:b/>
          <w:sz w:val="24"/>
          <w:szCs w:val="24"/>
        </w:rPr>
      </w:pPr>
      <w:r w:rsidRPr="007C1BD0">
        <w:rPr>
          <w:b/>
          <w:sz w:val="24"/>
          <w:szCs w:val="24"/>
        </w:rPr>
        <w:t>Conclusion</w:t>
      </w:r>
    </w:p>
    <w:p w14:paraId="031D1AE4" w14:textId="77777777" w:rsidR="007C1BD0" w:rsidRPr="007C1BD0" w:rsidRDefault="007C1BD0" w:rsidP="007C1BD0">
      <w:pPr>
        <w:rPr>
          <w:sz w:val="24"/>
          <w:szCs w:val="24"/>
        </w:rPr>
      </w:pPr>
    </w:p>
    <w:p w14:paraId="0E9D5301" w14:textId="3D078AFA" w:rsidR="007C1BD0" w:rsidRPr="00C55BEE" w:rsidRDefault="00487D2F" w:rsidP="007C1BD0">
      <w:pPr>
        <w:jc w:val="both"/>
        <w:rPr>
          <w:sz w:val="24"/>
          <w:szCs w:val="24"/>
        </w:rPr>
      </w:pPr>
      <w:r>
        <w:rPr>
          <w:sz w:val="24"/>
          <w:szCs w:val="24"/>
        </w:rPr>
        <w:t>IEEE 802 LMSC thanks</w:t>
      </w:r>
      <w:r w:rsidR="00355AB9">
        <w:rPr>
          <w:sz w:val="24"/>
          <w:szCs w:val="24"/>
        </w:rPr>
        <w:t xml:space="preserve"> </w:t>
      </w:r>
      <w:r w:rsidR="00BB2108">
        <w:rPr>
          <w:sz w:val="24"/>
          <w:szCs w:val="24"/>
        </w:rPr>
        <w:t xml:space="preserve">the </w:t>
      </w:r>
      <w:r w:rsidR="00C349B3">
        <w:rPr>
          <w:sz w:val="24"/>
          <w:szCs w:val="24"/>
        </w:rPr>
        <w:t xml:space="preserve">Commission </w:t>
      </w:r>
      <w:r w:rsidR="00BB2108">
        <w:rPr>
          <w:sz w:val="24"/>
          <w:szCs w:val="24"/>
        </w:rPr>
        <w:t>for the opportunity to comment on th</w:t>
      </w:r>
      <w:r w:rsidR="00C55BEE">
        <w:rPr>
          <w:sz w:val="24"/>
          <w:szCs w:val="24"/>
        </w:rPr>
        <w:t>is</w:t>
      </w:r>
      <w:r w:rsidR="00BB2108">
        <w:rPr>
          <w:sz w:val="24"/>
          <w:szCs w:val="24"/>
        </w:rPr>
        <w:t xml:space="preserve"> important NPRM on </w:t>
      </w:r>
      <w:r w:rsidR="00BB2108" w:rsidRPr="00C55BEE">
        <w:rPr>
          <w:sz w:val="24"/>
          <w:szCs w:val="24"/>
        </w:rPr>
        <w:t>cybersecurity labeling program for</w:t>
      </w:r>
      <w:r w:rsidR="00C55BEE">
        <w:rPr>
          <w:sz w:val="24"/>
          <w:szCs w:val="24"/>
        </w:rPr>
        <w:t xml:space="preserve"> </w:t>
      </w:r>
      <w:r w:rsidR="00BB2108" w:rsidRPr="00C55BEE">
        <w:rPr>
          <w:sz w:val="24"/>
          <w:szCs w:val="24"/>
        </w:rPr>
        <w:t>IoT</w:t>
      </w:r>
      <w:r w:rsidR="00BB2108">
        <w:rPr>
          <w:sz w:val="24"/>
          <w:szCs w:val="24"/>
        </w:rPr>
        <w:t xml:space="preserve"> </w:t>
      </w:r>
      <w:r w:rsidR="00355AB9">
        <w:rPr>
          <w:sz w:val="24"/>
          <w:szCs w:val="24"/>
        </w:rPr>
        <w:t>and supports</w:t>
      </w:r>
      <w:r w:rsidR="00BB2108">
        <w:rPr>
          <w:sz w:val="24"/>
          <w:szCs w:val="24"/>
        </w:rPr>
        <w:t xml:space="preserve"> initiating </w:t>
      </w:r>
      <w:r w:rsidR="00B35BEE">
        <w:rPr>
          <w:sz w:val="24"/>
          <w:szCs w:val="24"/>
        </w:rPr>
        <w:t>the voluntary labeling program</w:t>
      </w:r>
      <w:r w:rsidR="00A67CC9">
        <w:rPr>
          <w:sz w:val="24"/>
          <w:szCs w:val="24"/>
        </w:rPr>
        <w:t>. We</w:t>
      </w:r>
      <w:r w:rsidR="004B754C">
        <w:rPr>
          <w:sz w:val="24"/>
          <w:szCs w:val="24"/>
        </w:rPr>
        <w:t xml:space="preserve"> </w:t>
      </w:r>
      <w:r w:rsidR="00727995">
        <w:rPr>
          <w:sz w:val="24"/>
          <w:szCs w:val="24"/>
        </w:rPr>
        <w:t xml:space="preserve">respectfully </w:t>
      </w:r>
      <w:r w:rsidR="004B754C">
        <w:rPr>
          <w:sz w:val="24"/>
          <w:szCs w:val="24"/>
        </w:rPr>
        <w:t xml:space="preserve">request </w:t>
      </w:r>
      <w:r w:rsidR="00B35BEE">
        <w:rPr>
          <w:sz w:val="24"/>
          <w:szCs w:val="24"/>
        </w:rPr>
        <w:t xml:space="preserve">the Commission </w:t>
      </w:r>
      <w:r w:rsidR="00C55BEE">
        <w:rPr>
          <w:sz w:val="24"/>
          <w:szCs w:val="24"/>
        </w:rPr>
        <w:t xml:space="preserve">to </w:t>
      </w:r>
      <w:r w:rsidR="005F5FF2">
        <w:rPr>
          <w:sz w:val="24"/>
          <w:szCs w:val="24"/>
        </w:rPr>
        <w:t xml:space="preserve">consider </w:t>
      </w:r>
      <w:r w:rsidR="007C1BD0" w:rsidRPr="007C1BD0">
        <w:rPr>
          <w:sz w:val="24"/>
          <w:szCs w:val="24"/>
        </w:rPr>
        <w:t xml:space="preserve">our </w:t>
      </w:r>
      <w:r w:rsidR="001925FD">
        <w:rPr>
          <w:sz w:val="24"/>
          <w:szCs w:val="24"/>
        </w:rPr>
        <w:t xml:space="preserve">comments listed </w:t>
      </w:r>
      <w:r w:rsidR="004B754C">
        <w:rPr>
          <w:sz w:val="24"/>
          <w:szCs w:val="24"/>
        </w:rPr>
        <w:t>in this response</w:t>
      </w:r>
      <w:r w:rsidR="007C1BD0" w:rsidRPr="007C1BD0">
        <w:rPr>
          <w:sz w:val="24"/>
          <w:szCs w:val="24"/>
        </w:rPr>
        <w:t xml:space="preserve">. </w:t>
      </w:r>
    </w:p>
    <w:p w14:paraId="44860D5B" w14:textId="77777777" w:rsidR="007C1BD0" w:rsidRPr="007C1BD0" w:rsidRDefault="007C1BD0" w:rsidP="007C1BD0">
      <w:pPr>
        <w:rPr>
          <w:sz w:val="24"/>
          <w:szCs w:val="24"/>
        </w:rPr>
      </w:pPr>
    </w:p>
    <w:p w14:paraId="65BB2B2E" w14:textId="77777777" w:rsidR="007C1BD0" w:rsidRPr="007C1BD0" w:rsidRDefault="007C1BD0" w:rsidP="007C1BD0">
      <w:pPr>
        <w:rPr>
          <w:sz w:val="24"/>
          <w:szCs w:val="24"/>
        </w:rPr>
      </w:pPr>
    </w:p>
    <w:p w14:paraId="58747CB8" w14:textId="77777777" w:rsidR="007C1BD0" w:rsidRPr="007C1BD0" w:rsidRDefault="007C1BD0" w:rsidP="007C1BD0">
      <w:pPr>
        <w:rPr>
          <w:sz w:val="24"/>
          <w:szCs w:val="24"/>
        </w:rPr>
      </w:pPr>
      <w:r w:rsidRPr="007C1BD0">
        <w:rPr>
          <w:sz w:val="24"/>
          <w:szCs w:val="24"/>
        </w:rPr>
        <w:t>Respectfully submitted</w:t>
      </w:r>
    </w:p>
    <w:p w14:paraId="07E18619" w14:textId="77777777" w:rsidR="007C1BD0" w:rsidRPr="007C1BD0" w:rsidRDefault="007C1BD0" w:rsidP="007C1BD0">
      <w:pPr>
        <w:rPr>
          <w:sz w:val="24"/>
          <w:szCs w:val="24"/>
        </w:rPr>
      </w:pPr>
    </w:p>
    <w:p w14:paraId="71E22C18" w14:textId="77777777" w:rsidR="007C1BD0" w:rsidRPr="007C1BD0" w:rsidRDefault="007C1BD0" w:rsidP="007C1BD0">
      <w:pPr>
        <w:rPr>
          <w:sz w:val="24"/>
          <w:szCs w:val="24"/>
        </w:rPr>
      </w:pPr>
      <w:r w:rsidRPr="007C1BD0">
        <w:rPr>
          <w:sz w:val="24"/>
          <w:szCs w:val="24"/>
        </w:rPr>
        <w:t xml:space="preserve">By: /ss/. </w:t>
      </w:r>
    </w:p>
    <w:p w14:paraId="0CC28BB5" w14:textId="77777777" w:rsidR="007C1BD0" w:rsidRPr="007C1BD0" w:rsidRDefault="007C1BD0" w:rsidP="007C1BD0">
      <w:pPr>
        <w:rPr>
          <w:sz w:val="24"/>
          <w:szCs w:val="24"/>
        </w:rPr>
      </w:pPr>
      <w:r w:rsidRPr="007C1BD0">
        <w:rPr>
          <w:sz w:val="24"/>
          <w:szCs w:val="24"/>
        </w:rPr>
        <w:t xml:space="preserve">Paul Nikolich </w:t>
      </w:r>
    </w:p>
    <w:p w14:paraId="1E766351" w14:textId="77777777" w:rsidR="007C1BD0" w:rsidRPr="007C1BD0" w:rsidRDefault="007C1BD0" w:rsidP="007C1BD0">
      <w:pPr>
        <w:rPr>
          <w:sz w:val="24"/>
          <w:szCs w:val="24"/>
        </w:rPr>
      </w:pPr>
      <w:r w:rsidRPr="007C1BD0">
        <w:rPr>
          <w:sz w:val="24"/>
          <w:szCs w:val="24"/>
        </w:rPr>
        <w:t xml:space="preserve">IEEE 802 LAN/MAN Standards Committee Chairman </w:t>
      </w:r>
    </w:p>
    <w:p w14:paraId="2CA4E5D9" w14:textId="019D0D17" w:rsidR="002E16F1" w:rsidRPr="007C4508" w:rsidRDefault="007C1BD0" w:rsidP="007C4508">
      <w:pPr>
        <w:rPr>
          <w:sz w:val="24"/>
          <w:szCs w:val="24"/>
        </w:rPr>
      </w:pPr>
      <w:r w:rsidRPr="007C1BD0">
        <w:rPr>
          <w:sz w:val="24"/>
          <w:szCs w:val="24"/>
        </w:rPr>
        <w:t xml:space="preserve">em: </w:t>
      </w:r>
      <w:hyperlink r:id="rId10">
        <w:r w:rsidRPr="007C1BD0">
          <w:rPr>
            <w:rStyle w:val="Internetlnk"/>
            <w:sz w:val="24"/>
            <w:szCs w:val="24"/>
          </w:rPr>
          <w:t>p.nikolich@ieee.org</w:t>
        </w:r>
      </w:hyperlink>
      <w:r w:rsidRPr="007C1BD0">
        <w:rPr>
          <w:sz w:val="24"/>
          <w:szCs w:val="24"/>
        </w:rPr>
        <w:t xml:space="preserve"> </w:t>
      </w:r>
    </w:p>
    <w:sectPr w:rsidR="002E16F1" w:rsidRPr="007C4508" w:rsidSect="00FC2DA1">
      <w:headerReference w:type="default" r:id="rId11"/>
      <w:footerReference w:type="default" r:id="rId12"/>
      <w:pgSz w:w="12240" w:h="15840"/>
      <w:pgMar w:top="1080" w:right="1080" w:bottom="1080" w:left="1080" w:header="432" w:footer="432" w:gutter="720"/>
      <w:lnNumType w:countBy="1" w:restart="continuous"/>
      <w:cols w:space="720"/>
      <w:formProt w:val="0"/>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F076B7C" w16cid:durableId="28BF0969"/>
  <w16cid:commentId w16cid:paraId="2E8E628A" w16cid:durableId="28BF096A"/>
  <w16cid:commentId w16cid:paraId="22F50D28" w16cid:durableId="28BF096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308035" w14:textId="77777777" w:rsidR="00E833A6" w:rsidRDefault="00E833A6">
      <w:r>
        <w:separator/>
      </w:r>
    </w:p>
  </w:endnote>
  <w:endnote w:type="continuationSeparator" w:id="0">
    <w:p w14:paraId="4EBE8213" w14:textId="77777777" w:rsidR="00E833A6" w:rsidRDefault="00E833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HelveticaNeueLT Std Lt">
    <w:altName w:val="Arial"/>
    <w:charset w:val="00"/>
    <w:family w:val="swiss"/>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Noto Sans CJK SC">
    <w:charset w:val="00"/>
    <w:family w:val="auto"/>
    <w:pitch w:val="variable"/>
  </w:font>
  <w:font w:name="Noto Sans Devanagari">
    <w:charset w:val="00"/>
    <w:family w:val="swiss"/>
    <w:pitch w:val="variable"/>
    <w:sig w:usb0="80008023" w:usb1="00002046" w:usb2="00000000" w:usb3="00000000" w:csb0="00000001" w:csb1="00000000"/>
  </w:font>
  <w:font w:name="Liberation Mono">
    <w:altName w:val="Courier New"/>
    <w:charset w:val="00"/>
    <w:family w:val="roman"/>
    <w:pitch w:val="variable"/>
  </w:font>
  <w:font w:name="DengXian">
    <w:altName w:val="等线"/>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D9D94" w14:textId="7AF2E376" w:rsidR="002E16F1" w:rsidRDefault="00E833A6">
    <w:pPr>
      <w:pStyle w:val="Footer"/>
      <w:tabs>
        <w:tab w:val="clear" w:pos="6480"/>
        <w:tab w:val="center" w:pos="4680"/>
        <w:tab w:val="right" w:pos="9360"/>
      </w:tabs>
      <w:rPr>
        <w:lang w:val="fr-CA"/>
      </w:rPr>
    </w:pPr>
    <w:r>
      <w:fldChar w:fldCharType="begin"/>
    </w:r>
    <w:r>
      <w:instrText xml:space="preserve"> SUBJECT </w:instrText>
    </w:r>
    <w:r>
      <w:fldChar w:fldCharType="separate"/>
    </w:r>
    <w:r w:rsidR="004D7E87">
      <w:t>Submission</w:t>
    </w:r>
    <w:r>
      <w:fldChar w:fldCharType="end"/>
    </w:r>
    <w:r w:rsidR="00BB50B1">
      <w:rPr>
        <w:lang w:val="fr-CA"/>
      </w:rPr>
      <w:tab/>
      <w:t xml:space="preserve">page </w:t>
    </w:r>
    <w:r w:rsidR="00BB50B1">
      <w:fldChar w:fldCharType="begin"/>
    </w:r>
    <w:r w:rsidR="00BB50B1">
      <w:instrText xml:space="preserve"> PAGE </w:instrText>
    </w:r>
    <w:r w:rsidR="00BB50B1">
      <w:fldChar w:fldCharType="separate"/>
    </w:r>
    <w:r w:rsidR="00086238">
      <w:rPr>
        <w:noProof/>
      </w:rPr>
      <w:t>5</w:t>
    </w:r>
    <w:r w:rsidR="00BB50B1">
      <w:fldChar w:fldCharType="end"/>
    </w:r>
    <w:r w:rsidR="00BB50B1">
      <w:rPr>
        <w:lang w:val="fr-CA"/>
      </w:rPr>
      <w:tab/>
    </w:r>
    <w:r w:rsidR="007C1BD0">
      <w:rPr>
        <w:lang w:val="fr-CA"/>
      </w:rPr>
      <w:t>Hassan Yaghoobi</w:t>
    </w:r>
    <w:r w:rsidR="00BB50B1">
      <w:rPr>
        <w:lang w:val="fr-CA"/>
      </w:rPr>
      <w:t xml:space="preserve"> (</w:t>
    </w:r>
    <w:r w:rsidR="007C1BD0">
      <w:rPr>
        <w:lang w:val="fr-CA"/>
      </w:rPr>
      <w:t>Intel</w:t>
    </w:r>
    <w:r w:rsidR="00BB50B1">
      <w:rPr>
        <w:lang w:val="fr-CA"/>
      </w:rPr>
      <w:t>)</w:t>
    </w:r>
  </w:p>
  <w:p w14:paraId="71932189" w14:textId="77777777" w:rsidR="002E16F1" w:rsidRDefault="002E16F1">
    <w:pPr>
      <w:rPr>
        <w:lang w:val="fr-C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C439C" w14:textId="77777777" w:rsidR="00E833A6" w:rsidRDefault="00E833A6">
      <w:pPr>
        <w:rPr>
          <w:sz w:val="12"/>
        </w:rPr>
      </w:pPr>
      <w:r>
        <w:separator/>
      </w:r>
    </w:p>
  </w:footnote>
  <w:footnote w:type="continuationSeparator" w:id="0">
    <w:p w14:paraId="3C21E73F" w14:textId="77777777" w:rsidR="00E833A6" w:rsidRDefault="00E833A6">
      <w:pPr>
        <w:rPr>
          <w:sz w:val="12"/>
        </w:rPr>
      </w:pPr>
      <w:r>
        <w:continuationSeparator/>
      </w:r>
    </w:p>
  </w:footnote>
  <w:footnote w:id="1">
    <w:p w14:paraId="4CEA3EE3" w14:textId="77777777" w:rsidR="007C1BD0" w:rsidRDefault="007C1BD0" w:rsidP="007C1BD0">
      <w:pPr>
        <w:pStyle w:val="FootnoteText"/>
        <w:jc w:val="both"/>
      </w:pPr>
      <w:r>
        <w:rPr>
          <w:rStyle w:val="FootnoteCharacters"/>
        </w:rPr>
        <w:footnoteRef/>
      </w:r>
      <w:r>
        <w:t xml:space="preserve"> This document solely represents the views of IEEE 802 LMSC and does not necessarily represent a position of either the IEEE or the IEEE Standards Association.</w:t>
      </w:r>
    </w:p>
  </w:footnote>
  <w:footnote w:id="2">
    <w:p w14:paraId="7DAA9286" w14:textId="315C7BC7" w:rsidR="002A15A6" w:rsidRDefault="002A15A6" w:rsidP="00281919">
      <w:pPr>
        <w:pStyle w:val="FootnoteText"/>
        <w:jc w:val="both"/>
      </w:pPr>
      <w:r>
        <w:rPr>
          <w:rStyle w:val="FootnoteReference"/>
        </w:rPr>
        <w:footnoteRef/>
      </w:r>
      <w:r>
        <w:t xml:space="preserve"> </w:t>
      </w:r>
      <w:r w:rsidR="00347EAF" w:rsidRPr="00C60FDB">
        <w:t>“</w:t>
      </w:r>
      <w:r w:rsidRPr="002A15A6">
        <w:t>IEEE Standard for Information technology—Telecommunications and information exchange between systems - Local and metropolitan area networks—Specific requirements - Part 11: Wireless LAN Medium Access Control (MAC) and Physical Layer (PHY) Specifications Amendment 2: Sub 1 GHz License Exempt Operation,</w:t>
      </w:r>
      <w:r w:rsidR="00347EAF" w:rsidRPr="00C60FDB">
        <w:t>”</w:t>
      </w:r>
      <w:r w:rsidRPr="002A15A6">
        <w:t xml:space="preserve"> </w:t>
      </w:r>
      <w:del w:id="1" w:author="Edward Au" w:date="2023-10-03T10:09:00Z">
        <w:r w:rsidRPr="002A15A6" w:rsidDel="00AA6A07">
          <w:delText xml:space="preserve">in </w:delText>
        </w:r>
      </w:del>
      <w:r w:rsidRPr="002A15A6">
        <w:t>IEEE Std 802.11ah-2016 (Amendment to IEEE Std 802.11-2016, as amended by IEEE Std 802.11ai-2016), vol., no., pp.1-594, 5 May 2017, doi: 10.1109/IEEESTD.2017.7920364.</w:t>
      </w:r>
    </w:p>
  </w:footnote>
  <w:footnote w:id="3">
    <w:p w14:paraId="66A9CDD1" w14:textId="37E0897F" w:rsidR="00542754" w:rsidRDefault="00542754" w:rsidP="00281919">
      <w:pPr>
        <w:pStyle w:val="FootnoteText"/>
        <w:jc w:val="both"/>
      </w:pPr>
      <w:r>
        <w:rPr>
          <w:rStyle w:val="FootnoteReference"/>
        </w:rPr>
        <w:footnoteRef/>
      </w:r>
      <w:r>
        <w:t xml:space="preserve"> </w:t>
      </w:r>
      <w:r w:rsidRPr="00C60FDB">
        <w:t xml:space="preserve">“IEEE Standard for Low-Rate Wireless Networks,” </w:t>
      </w:r>
      <w:del w:id="2" w:author="Edward Au" w:date="2023-10-03T10:09:00Z">
        <w:r w:rsidRPr="00C60FDB" w:rsidDel="007861FB">
          <w:delText xml:space="preserve">in </w:delText>
        </w:r>
      </w:del>
      <w:r w:rsidRPr="00C60FDB">
        <w:t>IEEE Std 802.15.4-2020 (Revision of IEEE Std 802.15.4-2015), vol., no., pp.1-800, 23 July 2020, doi: 10.1109/IEEESTD.2020.9144691.</w:t>
      </w:r>
    </w:p>
  </w:footnote>
  <w:footnote w:id="4">
    <w:p w14:paraId="1711907A" w14:textId="26A5AD2E" w:rsidR="00281919" w:rsidRDefault="00281919" w:rsidP="00281919">
      <w:pPr>
        <w:pStyle w:val="FootnoteText"/>
        <w:jc w:val="both"/>
      </w:pPr>
      <w:r>
        <w:rPr>
          <w:rStyle w:val="FootnoteReference"/>
        </w:rPr>
        <w:footnoteRef/>
      </w:r>
      <w:r>
        <w:t xml:space="preserve"> </w:t>
      </w:r>
      <w:r w:rsidRPr="00281919">
        <w:t xml:space="preserve">Wi-Fi Alliance:  The future of farming: Testing the rural range of Wi-Fi CERTIFIED HaLow™.  </w:t>
      </w:r>
      <w:hyperlink r:id="rId1" w:history="1">
        <w:r w:rsidRPr="00281919">
          <w:rPr>
            <w:rStyle w:val="Hyperlink"/>
          </w:rPr>
          <w:t>Available online</w:t>
        </w:r>
      </w:hyperlink>
      <w:r w:rsidRPr="00281919">
        <w:t xml:space="preserve"> [accessed:  2</w:t>
      </w:r>
      <w:r w:rsidR="00ED62F7">
        <w:t>8</w:t>
      </w:r>
      <w:r w:rsidRPr="00281919">
        <w:t xml:space="preserve"> September 2023]</w:t>
      </w:r>
    </w:p>
  </w:footnote>
  <w:footnote w:id="5">
    <w:p w14:paraId="4D0B8496" w14:textId="0BB31229" w:rsidR="00E75FF2" w:rsidRDefault="00E75FF2" w:rsidP="00281919">
      <w:pPr>
        <w:pStyle w:val="FootnoteText"/>
        <w:jc w:val="both"/>
      </w:pPr>
      <w:r>
        <w:rPr>
          <w:rStyle w:val="FootnoteReference"/>
        </w:rPr>
        <w:footnoteRef/>
      </w:r>
      <w:r>
        <w:t xml:space="preserve"> </w:t>
      </w:r>
      <w:r w:rsidRPr="00C60FDB">
        <w:t>“</w:t>
      </w:r>
      <w:r w:rsidRPr="00E75FF2">
        <w:t>IEEE Standard for Information Technology--Telecommunications and Information Exchange between Systems - Local and Metropolitan Area Networks--Specific Requirements - Part 11: Wireless LAN Medium Access Control (MAC) and Physical Layer (PHY) Specifications,</w:t>
      </w:r>
      <w:r w:rsidRPr="00C60FDB">
        <w:t>”</w:t>
      </w:r>
      <w:r w:rsidRPr="00E75FF2">
        <w:t xml:space="preserve"> </w:t>
      </w:r>
      <w:del w:id="10" w:author="Edward Au" w:date="2023-10-03T10:09:00Z">
        <w:r w:rsidRPr="00E75FF2" w:rsidDel="007861FB">
          <w:delText xml:space="preserve">in </w:delText>
        </w:r>
      </w:del>
      <w:r w:rsidRPr="00E75FF2">
        <w:t>IEEE Std 802.11-2020 (Revision of IEEE Std 802.11-2016) , vol., no., pp.1-4379, 26 Feb. 2021, doi: 10.1109/IEEESTD.2021.9363693.</w:t>
      </w:r>
    </w:p>
  </w:footnote>
  <w:footnote w:id="6">
    <w:p w14:paraId="028827A9" w14:textId="3A34F653" w:rsidR="00A75C10" w:rsidRDefault="00A75C10" w:rsidP="00281919">
      <w:pPr>
        <w:pStyle w:val="FootnoteText"/>
        <w:jc w:val="both"/>
      </w:pPr>
      <w:r>
        <w:rPr>
          <w:rStyle w:val="FootnoteReference"/>
        </w:rPr>
        <w:footnoteRef/>
      </w:r>
      <w:r>
        <w:t xml:space="preserve"> </w:t>
      </w:r>
      <w:r w:rsidRPr="00C60FDB">
        <w:t>“</w:t>
      </w:r>
      <w:r w:rsidRPr="00A75C10">
        <w:t>IEEE Standard for Local and metropolitan area networks--Por</w:t>
      </w:r>
      <w:r w:rsidR="00281919">
        <w:t>t-Based Network Access Control,</w:t>
      </w:r>
      <w:r w:rsidRPr="00C60FDB">
        <w:t>”</w:t>
      </w:r>
      <w:r w:rsidRPr="00A75C10">
        <w:t xml:space="preserve"> </w:t>
      </w:r>
      <w:del w:id="13" w:author="Edward Au" w:date="2023-10-03T10:09:00Z">
        <w:r w:rsidRPr="00A75C10" w:rsidDel="00F7491B">
          <w:delText xml:space="preserve">in </w:delText>
        </w:r>
      </w:del>
      <w:r w:rsidRPr="00A75C10">
        <w:t>IEEE Std 802.1X-2010 (Revision of IEEE Std 802.1X-2004), vol., no., pp.1-205, 5 Feb. 2010, doi: 10.1109/IEEESTD.2010.5409813.</w:t>
      </w:r>
    </w:p>
  </w:footnote>
  <w:footnote w:id="7">
    <w:p w14:paraId="0573696A" w14:textId="646CBD98" w:rsidR="00DD716D" w:rsidRDefault="00DD716D" w:rsidP="00E14ECC">
      <w:pPr>
        <w:pStyle w:val="FootnoteText"/>
        <w:jc w:val="both"/>
      </w:pPr>
      <w:r>
        <w:rPr>
          <w:rStyle w:val="FootnoteReference"/>
        </w:rPr>
        <w:footnoteRef/>
      </w:r>
      <w:r>
        <w:t xml:space="preserve"> </w:t>
      </w:r>
      <w:r w:rsidRPr="00DD716D">
        <w:t>M</w:t>
      </w:r>
      <w:r>
        <w:t>.</w:t>
      </w:r>
      <w:r w:rsidRPr="00DD716D">
        <w:t xml:space="preserve"> Fagan, </w:t>
      </w:r>
      <w:r w:rsidRPr="00DD716D">
        <w:rPr>
          <w:i/>
        </w:rPr>
        <w:t>et al.</w:t>
      </w:r>
      <w:r w:rsidRPr="00DD716D">
        <w:t xml:space="preserve">, </w:t>
      </w:r>
      <w:r>
        <w:t>“</w:t>
      </w:r>
      <w:r w:rsidRPr="00DD716D">
        <w:t>Profile of the IoT Core Baseline for Consumer IoT Products</w:t>
      </w:r>
      <w:r w:rsidR="00E14ECC">
        <w:t>,</w:t>
      </w:r>
      <w:r>
        <w:t>”</w:t>
      </w:r>
      <w:r w:rsidRPr="00DD716D">
        <w:t xml:space="preserve"> NIST</w:t>
      </w:r>
      <w:r w:rsidR="003A64BF">
        <w:t xml:space="preserve"> IR 8425</w:t>
      </w:r>
      <w:r w:rsidRPr="00DD716D">
        <w:t xml:space="preserve">, </w:t>
      </w:r>
      <w:r w:rsidR="003A64BF">
        <w:t xml:space="preserve">September 2022.  </w:t>
      </w:r>
      <w:hyperlink r:id="rId2" w:history="1">
        <w:r w:rsidR="003A64BF" w:rsidRPr="003A64BF">
          <w:rPr>
            <w:rStyle w:val="Hyperlink"/>
          </w:rPr>
          <w:t>Available online</w:t>
        </w:r>
      </w:hyperlink>
      <w:r w:rsidR="003A64BF">
        <w:t xml:space="preserve"> [accessed: 2</w:t>
      </w:r>
      <w:r w:rsidR="00ED62F7">
        <w:t>8</w:t>
      </w:r>
      <w:r w:rsidR="003A64BF">
        <w:t xml:space="preserve"> September 2023]</w:t>
      </w:r>
    </w:p>
  </w:footnote>
  <w:footnote w:id="8">
    <w:p w14:paraId="7D5A2F51" w14:textId="65798B7D" w:rsidR="003A64BF" w:rsidRDefault="003A64BF" w:rsidP="00E14ECC">
      <w:pPr>
        <w:pStyle w:val="FootnoteText"/>
        <w:jc w:val="both"/>
      </w:pPr>
      <w:r>
        <w:rPr>
          <w:rStyle w:val="FootnoteReference"/>
        </w:rPr>
        <w:footnoteRef/>
      </w:r>
      <w:r>
        <w:t xml:space="preserve"> </w:t>
      </w:r>
      <w:r w:rsidRPr="00DD716D">
        <w:t>M</w:t>
      </w:r>
      <w:r>
        <w:t>.</w:t>
      </w:r>
      <w:r w:rsidRPr="00DD716D">
        <w:t xml:space="preserve"> Fagan, </w:t>
      </w:r>
      <w:r w:rsidRPr="003A64BF">
        <w:rPr>
          <w:i/>
        </w:rPr>
        <w:t>et al</w:t>
      </w:r>
      <w:r>
        <w:t>.</w:t>
      </w:r>
      <w:r w:rsidRPr="00DD716D">
        <w:t xml:space="preserve">, </w:t>
      </w:r>
      <w:r>
        <w:t>“</w:t>
      </w:r>
      <w:r w:rsidRPr="00DD716D">
        <w:t>Foundational Cybersecurity Activiti</w:t>
      </w:r>
      <w:r w:rsidR="00E14ECC">
        <w:t xml:space="preserve">es for IoT Device Manufacturers,” </w:t>
      </w:r>
      <w:r w:rsidRPr="00DD716D">
        <w:t>NIST</w:t>
      </w:r>
      <w:r w:rsidR="00E14ECC">
        <w:t xml:space="preserve"> IR 8259</w:t>
      </w:r>
      <w:r w:rsidRPr="00DD716D">
        <w:t xml:space="preserve">, </w:t>
      </w:r>
      <w:r w:rsidR="00E14ECC">
        <w:t xml:space="preserve">May 2020.  </w:t>
      </w:r>
      <w:hyperlink r:id="rId3" w:history="1">
        <w:r w:rsidR="00E14ECC" w:rsidRPr="00E14ECC">
          <w:rPr>
            <w:rStyle w:val="Hyperlink"/>
          </w:rPr>
          <w:t>Available online</w:t>
        </w:r>
      </w:hyperlink>
      <w:r w:rsidR="00E14ECC">
        <w:t xml:space="preserve"> [accessed: 2</w:t>
      </w:r>
      <w:r w:rsidR="00ED62F7">
        <w:t>8</w:t>
      </w:r>
      <w:r w:rsidR="00E14ECC">
        <w:t xml:space="preserve"> September 2023]. This paper </w:t>
      </w:r>
      <w:r w:rsidRPr="00DD716D">
        <w:t>defin</w:t>
      </w:r>
      <w:r w:rsidR="00E14ECC">
        <w:t>es</w:t>
      </w:r>
      <w:r w:rsidRPr="00DD716D">
        <w:t xml:space="preserve"> “transducer” </w:t>
      </w:r>
      <w:r w:rsidR="00E14ECC">
        <w:t>as</w:t>
      </w:r>
      <w:r w:rsidRPr="00DD716D">
        <w:t xml:space="preserve"> an element of the definition of a</w:t>
      </w:r>
      <w:r w:rsidR="00E14ECC">
        <w:t>n IoT device</w:t>
      </w:r>
      <w:r w:rsidRPr="00DD716D">
        <w:t>.</w:t>
      </w:r>
    </w:p>
  </w:footnote>
  <w:footnote w:id="9">
    <w:p w14:paraId="1BF3AB97" w14:textId="4677E1DB" w:rsidR="0029229B" w:rsidRDefault="0029229B" w:rsidP="0029229B">
      <w:pPr>
        <w:pStyle w:val="FootnoteText"/>
        <w:jc w:val="both"/>
      </w:pPr>
      <w:r>
        <w:rPr>
          <w:rStyle w:val="FootnoteReference"/>
        </w:rPr>
        <w:footnoteRef/>
      </w:r>
      <w:r>
        <w:t xml:space="preserve"> Wi-Fi Alliance: Security.  </w:t>
      </w:r>
      <w:hyperlink r:id="rId4" w:history="1">
        <w:r w:rsidRPr="000619E3">
          <w:rPr>
            <w:rStyle w:val="Hyperlink"/>
          </w:rPr>
          <w:t>Available online</w:t>
        </w:r>
      </w:hyperlink>
      <w:r>
        <w:t xml:space="preserve"> [accessed: 2</w:t>
      </w:r>
      <w:r w:rsidR="00ED62F7">
        <w:t>8</w:t>
      </w:r>
      <w:r>
        <w:t xml:space="preserve"> September 2023]</w:t>
      </w:r>
    </w:p>
  </w:footnote>
  <w:footnote w:id="10">
    <w:p w14:paraId="5618C5F6" w14:textId="28F8C6FF" w:rsidR="007C4508" w:rsidRPr="009976C0" w:rsidRDefault="007C4508" w:rsidP="00D13ACA">
      <w:pPr>
        <w:jc w:val="both"/>
        <w:rPr>
          <w:color w:val="1F3864"/>
          <w:sz w:val="20"/>
        </w:rPr>
      </w:pPr>
      <w:r w:rsidRPr="002A15A6">
        <w:rPr>
          <w:rStyle w:val="FootnoteReference"/>
          <w:sz w:val="20"/>
        </w:rPr>
        <w:footnoteRef/>
      </w:r>
      <w:r w:rsidRPr="002A15A6">
        <w:rPr>
          <w:sz w:val="20"/>
        </w:rPr>
        <w:t xml:space="preserve"> </w:t>
      </w:r>
      <w:r w:rsidRPr="002A15A6">
        <w:rPr>
          <w:rStyle w:val="Hyperlink"/>
          <w:color w:val="auto"/>
          <w:sz w:val="20"/>
          <w:u w:val="none"/>
        </w:rPr>
        <w:t>Recommended Criteria for Cybersecurity Labeling for Consumer Internet of Things (IoT) Products, Section 2.1 Scope of an IoT Product, February 2022</w:t>
      </w:r>
      <w:bookmarkStart w:id="37" w:name="_Hlk128486600"/>
      <w:bookmarkEnd w:id="37"/>
      <w:r w:rsidR="004F3D48">
        <w:rPr>
          <w:rStyle w:val="Hyperlink"/>
          <w:color w:val="auto"/>
          <w:sz w:val="20"/>
          <w:u w:val="none"/>
        </w:rPr>
        <w:t xml:space="preserve">. </w:t>
      </w:r>
      <w:r w:rsidR="0088633C">
        <w:rPr>
          <w:rStyle w:val="Hyperlink"/>
          <w:color w:val="auto"/>
          <w:sz w:val="20"/>
          <w:u w:val="none"/>
        </w:rPr>
        <w:t xml:space="preserve"> </w:t>
      </w:r>
      <w:hyperlink r:id="rId5" w:history="1">
        <w:r w:rsidR="004F3D48" w:rsidRPr="004F3D48">
          <w:rPr>
            <w:rStyle w:val="Hyperlink"/>
            <w:sz w:val="20"/>
          </w:rPr>
          <w:t>Available online</w:t>
        </w:r>
      </w:hyperlink>
      <w:r w:rsidR="004F3D48">
        <w:rPr>
          <w:rStyle w:val="Hyperlink"/>
          <w:color w:val="auto"/>
          <w:sz w:val="20"/>
          <w:u w:val="none"/>
        </w:rPr>
        <w:t xml:space="preserve"> [accessed: 2</w:t>
      </w:r>
      <w:r w:rsidR="00ED62F7">
        <w:rPr>
          <w:rStyle w:val="Hyperlink"/>
          <w:color w:val="auto"/>
          <w:sz w:val="20"/>
          <w:u w:val="none"/>
        </w:rPr>
        <w:t>8</w:t>
      </w:r>
      <w:r w:rsidR="00E14ECC">
        <w:rPr>
          <w:rStyle w:val="Hyperlink"/>
          <w:color w:val="auto"/>
          <w:sz w:val="20"/>
          <w:u w:val="none"/>
        </w:rPr>
        <w:t xml:space="preserve"> </w:t>
      </w:r>
      <w:r w:rsidR="004F3D48">
        <w:rPr>
          <w:rStyle w:val="Hyperlink"/>
          <w:color w:val="auto"/>
          <w:sz w:val="20"/>
          <w:u w:val="none"/>
        </w:rPr>
        <w:t>September 2023]</w:t>
      </w:r>
    </w:p>
  </w:footnote>
  <w:footnote w:id="11">
    <w:p w14:paraId="237287C7" w14:textId="0AC3DFBF" w:rsidR="009976C0" w:rsidRDefault="009976C0" w:rsidP="00D13ACA">
      <w:pPr>
        <w:pStyle w:val="FootnoteText"/>
        <w:jc w:val="both"/>
      </w:pPr>
      <w:r>
        <w:rPr>
          <w:rStyle w:val="FootnoteReference"/>
        </w:rPr>
        <w:footnoteRef/>
      </w:r>
      <w:r>
        <w:t xml:space="preserve"> Wi-Fi Alliance:  Certification, Authorized Test Labs.  </w:t>
      </w:r>
      <w:hyperlink r:id="rId6" w:history="1">
        <w:r w:rsidRPr="009976C0">
          <w:rPr>
            <w:rStyle w:val="Hyperlink"/>
          </w:rPr>
          <w:t>Available online</w:t>
        </w:r>
      </w:hyperlink>
      <w:r>
        <w:t xml:space="preserve"> [accessed: 2</w:t>
      </w:r>
      <w:r w:rsidR="00ED62F7">
        <w:t>8</w:t>
      </w:r>
      <w:r>
        <w:t xml:space="preserve"> September 2023]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05E0C" w14:textId="66E682AF" w:rsidR="002E16F1" w:rsidRDefault="00D753E2">
    <w:pPr>
      <w:pStyle w:val="Header"/>
      <w:tabs>
        <w:tab w:val="clear" w:pos="6480"/>
        <w:tab w:val="center" w:pos="4680"/>
        <w:tab w:val="right" w:pos="9360"/>
      </w:tabs>
    </w:pPr>
    <w:r>
      <w:t xml:space="preserve">October </w:t>
    </w:r>
    <w:r w:rsidR="00BB50B1">
      <w:t xml:space="preserve">2023 </w:t>
    </w:r>
    <w:r w:rsidR="00BB50B1">
      <w:tab/>
    </w:r>
    <w:r w:rsidR="00BB50B1">
      <w:tab/>
      <w:t>doc.: IEEE 802.18-</w:t>
    </w:r>
    <w:r w:rsidR="000B56A5">
      <w:t>23</w:t>
    </w:r>
    <w:r w:rsidR="00BB50B1">
      <w:t>/0</w:t>
    </w:r>
    <w:r w:rsidR="005C2FE0">
      <w:t>110</w:t>
    </w:r>
    <w:r w:rsidR="00BB50B1">
      <w:t>r</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C5EFF"/>
    <w:multiLevelType w:val="multilevel"/>
    <w:tmpl w:val="7292C5C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F851C9F"/>
    <w:multiLevelType w:val="multilevel"/>
    <w:tmpl w:val="52C258B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5120B14"/>
    <w:multiLevelType w:val="multilevel"/>
    <w:tmpl w:val="51E42BF8"/>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31D3F6A"/>
    <w:multiLevelType w:val="multilevel"/>
    <w:tmpl w:val="07324B1C"/>
    <w:lvl w:ilvl="0">
      <w:start w:val="1"/>
      <w:numFmt w:val="decimal"/>
      <w:pStyle w:val="ReferenceDocuments"/>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8710F3A"/>
    <w:multiLevelType w:val="hybridMultilevel"/>
    <w:tmpl w:val="AA982C0A"/>
    <w:lvl w:ilvl="0" w:tplc="F06288FA">
      <w:start w:val="1"/>
      <w:numFmt w:val="bullet"/>
      <w:lvlText w:val=""/>
      <w:lvlJc w:val="left"/>
      <w:pPr>
        <w:tabs>
          <w:tab w:val="num" w:pos="720"/>
        </w:tabs>
        <w:ind w:left="720" w:hanging="360"/>
      </w:pPr>
      <w:rPr>
        <w:rFonts w:ascii="Wingdings" w:hAnsi="Wingdings" w:hint="default"/>
      </w:rPr>
    </w:lvl>
    <w:lvl w:ilvl="1" w:tplc="6C3EE9B8" w:tentative="1">
      <w:start w:val="1"/>
      <w:numFmt w:val="bullet"/>
      <w:lvlText w:val=""/>
      <w:lvlJc w:val="left"/>
      <w:pPr>
        <w:tabs>
          <w:tab w:val="num" w:pos="1440"/>
        </w:tabs>
        <w:ind w:left="1440" w:hanging="360"/>
      </w:pPr>
      <w:rPr>
        <w:rFonts w:ascii="Wingdings" w:hAnsi="Wingdings" w:hint="default"/>
      </w:rPr>
    </w:lvl>
    <w:lvl w:ilvl="2" w:tplc="EC6C9064">
      <w:start w:val="1"/>
      <w:numFmt w:val="bullet"/>
      <w:lvlText w:val=""/>
      <w:lvlJc w:val="left"/>
      <w:pPr>
        <w:tabs>
          <w:tab w:val="num" w:pos="2160"/>
        </w:tabs>
        <w:ind w:left="2160" w:hanging="360"/>
      </w:pPr>
      <w:rPr>
        <w:rFonts w:ascii="Wingdings" w:hAnsi="Wingdings" w:hint="default"/>
      </w:rPr>
    </w:lvl>
    <w:lvl w:ilvl="3" w:tplc="E0885550" w:tentative="1">
      <w:start w:val="1"/>
      <w:numFmt w:val="bullet"/>
      <w:lvlText w:val=""/>
      <w:lvlJc w:val="left"/>
      <w:pPr>
        <w:tabs>
          <w:tab w:val="num" w:pos="2880"/>
        </w:tabs>
        <w:ind w:left="2880" w:hanging="360"/>
      </w:pPr>
      <w:rPr>
        <w:rFonts w:ascii="Wingdings" w:hAnsi="Wingdings" w:hint="default"/>
      </w:rPr>
    </w:lvl>
    <w:lvl w:ilvl="4" w:tplc="6B8C360A" w:tentative="1">
      <w:start w:val="1"/>
      <w:numFmt w:val="bullet"/>
      <w:lvlText w:val=""/>
      <w:lvlJc w:val="left"/>
      <w:pPr>
        <w:tabs>
          <w:tab w:val="num" w:pos="3600"/>
        </w:tabs>
        <w:ind w:left="3600" w:hanging="360"/>
      </w:pPr>
      <w:rPr>
        <w:rFonts w:ascii="Wingdings" w:hAnsi="Wingdings" w:hint="default"/>
      </w:rPr>
    </w:lvl>
    <w:lvl w:ilvl="5" w:tplc="79FC31DE" w:tentative="1">
      <w:start w:val="1"/>
      <w:numFmt w:val="bullet"/>
      <w:lvlText w:val=""/>
      <w:lvlJc w:val="left"/>
      <w:pPr>
        <w:tabs>
          <w:tab w:val="num" w:pos="4320"/>
        </w:tabs>
        <w:ind w:left="4320" w:hanging="360"/>
      </w:pPr>
      <w:rPr>
        <w:rFonts w:ascii="Wingdings" w:hAnsi="Wingdings" w:hint="default"/>
      </w:rPr>
    </w:lvl>
    <w:lvl w:ilvl="6" w:tplc="64B85FE0" w:tentative="1">
      <w:start w:val="1"/>
      <w:numFmt w:val="bullet"/>
      <w:lvlText w:val=""/>
      <w:lvlJc w:val="left"/>
      <w:pPr>
        <w:tabs>
          <w:tab w:val="num" w:pos="5040"/>
        </w:tabs>
        <w:ind w:left="5040" w:hanging="360"/>
      </w:pPr>
      <w:rPr>
        <w:rFonts w:ascii="Wingdings" w:hAnsi="Wingdings" w:hint="default"/>
      </w:rPr>
    </w:lvl>
    <w:lvl w:ilvl="7" w:tplc="79C62944" w:tentative="1">
      <w:start w:val="1"/>
      <w:numFmt w:val="bullet"/>
      <w:lvlText w:val=""/>
      <w:lvlJc w:val="left"/>
      <w:pPr>
        <w:tabs>
          <w:tab w:val="num" w:pos="5760"/>
        </w:tabs>
        <w:ind w:left="5760" w:hanging="360"/>
      </w:pPr>
      <w:rPr>
        <w:rFonts w:ascii="Wingdings" w:hAnsi="Wingdings" w:hint="default"/>
      </w:rPr>
    </w:lvl>
    <w:lvl w:ilvl="8" w:tplc="8C08A25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9C81B42"/>
    <w:multiLevelType w:val="hybridMultilevel"/>
    <w:tmpl w:val="D3644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AF7800"/>
    <w:multiLevelType w:val="multilevel"/>
    <w:tmpl w:val="C44625DE"/>
    <w:lvl w:ilvl="0">
      <w:start w:val="1"/>
      <w:numFmt w:val="bullet"/>
      <w:pStyle w:val="ListBullet"/>
      <w:lvlText w:val="&gt;"/>
      <w:lvlJc w:val="left"/>
      <w:pPr>
        <w:tabs>
          <w:tab w:val="num" w:pos="295"/>
        </w:tabs>
        <w:ind w:left="295" w:hanging="295"/>
      </w:pPr>
      <w:rPr>
        <w:rFonts w:ascii="HelveticaNeueLT Std Lt" w:hAnsi="HelveticaNeueLT Std Lt" w:cs="HelveticaNeueLT Std Lt"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6"/>
  </w:num>
  <w:num w:numId="3">
    <w:abstractNumId w:val="2"/>
  </w:num>
  <w:num w:numId="4">
    <w:abstractNumId w:val="1"/>
  </w:num>
  <w:num w:numId="5">
    <w:abstractNumId w:val="0"/>
  </w:num>
  <w:num w:numId="6">
    <w:abstractNumId w:val="5"/>
  </w:num>
  <w:num w:numId="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trackRevisions/>
  <w:defaultTabStop w:val="720"/>
  <w:autoHyphenation/>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6F1"/>
    <w:rsid w:val="000033A6"/>
    <w:rsid w:val="00011F88"/>
    <w:rsid w:val="00023FB2"/>
    <w:rsid w:val="000511EC"/>
    <w:rsid w:val="000573BB"/>
    <w:rsid w:val="000619BA"/>
    <w:rsid w:val="000619E3"/>
    <w:rsid w:val="00074404"/>
    <w:rsid w:val="000762BE"/>
    <w:rsid w:val="00077E6A"/>
    <w:rsid w:val="0008251C"/>
    <w:rsid w:val="0008622D"/>
    <w:rsid w:val="00086238"/>
    <w:rsid w:val="00090E73"/>
    <w:rsid w:val="00093BF4"/>
    <w:rsid w:val="000A19A3"/>
    <w:rsid w:val="000B3D34"/>
    <w:rsid w:val="000B4338"/>
    <w:rsid w:val="000B56A5"/>
    <w:rsid w:val="000C3A01"/>
    <w:rsid w:val="000D3C46"/>
    <w:rsid w:val="000D734A"/>
    <w:rsid w:val="0010370E"/>
    <w:rsid w:val="00105C3E"/>
    <w:rsid w:val="00107195"/>
    <w:rsid w:val="00107448"/>
    <w:rsid w:val="001119EC"/>
    <w:rsid w:val="0013410E"/>
    <w:rsid w:val="00144E4B"/>
    <w:rsid w:val="00146FD8"/>
    <w:rsid w:val="001502D0"/>
    <w:rsid w:val="001519B3"/>
    <w:rsid w:val="0015790B"/>
    <w:rsid w:val="001602AE"/>
    <w:rsid w:val="001620CF"/>
    <w:rsid w:val="00171D52"/>
    <w:rsid w:val="0017416B"/>
    <w:rsid w:val="00181021"/>
    <w:rsid w:val="0018552E"/>
    <w:rsid w:val="001925FD"/>
    <w:rsid w:val="00195BC8"/>
    <w:rsid w:val="00197258"/>
    <w:rsid w:val="001A1359"/>
    <w:rsid w:val="001B03DD"/>
    <w:rsid w:val="001B2219"/>
    <w:rsid w:val="001C64F7"/>
    <w:rsid w:val="001D43B3"/>
    <w:rsid w:val="001D61C2"/>
    <w:rsid w:val="001E6566"/>
    <w:rsid w:val="001F1FB3"/>
    <w:rsid w:val="001F6CCC"/>
    <w:rsid w:val="0020364D"/>
    <w:rsid w:val="00215D99"/>
    <w:rsid w:val="00217721"/>
    <w:rsid w:val="00223404"/>
    <w:rsid w:val="00227D52"/>
    <w:rsid w:val="00237606"/>
    <w:rsid w:val="00240655"/>
    <w:rsid w:val="00255203"/>
    <w:rsid w:val="0026265D"/>
    <w:rsid w:val="00271477"/>
    <w:rsid w:val="00280DA2"/>
    <w:rsid w:val="002816CF"/>
    <w:rsid w:val="00281919"/>
    <w:rsid w:val="0029229B"/>
    <w:rsid w:val="00297295"/>
    <w:rsid w:val="002A15A6"/>
    <w:rsid w:val="002B4491"/>
    <w:rsid w:val="002B764B"/>
    <w:rsid w:val="002E16F1"/>
    <w:rsid w:val="003027EC"/>
    <w:rsid w:val="00310E3E"/>
    <w:rsid w:val="00314E0F"/>
    <w:rsid w:val="003168C7"/>
    <w:rsid w:val="003219DE"/>
    <w:rsid w:val="00345365"/>
    <w:rsid w:val="003468AF"/>
    <w:rsid w:val="00347EAF"/>
    <w:rsid w:val="003528EF"/>
    <w:rsid w:val="003556FA"/>
    <w:rsid w:val="00355AB9"/>
    <w:rsid w:val="00356729"/>
    <w:rsid w:val="0035725D"/>
    <w:rsid w:val="00373852"/>
    <w:rsid w:val="00374025"/>
    <w:rsid w:val="003833EB"/>
    <w:rsid w:val="00383578"/>
    <w:rsid w:val="00383DAD"/>
    <w:rsid w:val="00394FD7"/>
    <w:rsid w:val="003A08EE"/>
    <w:rsid w:val="003A64BF"/>
    <w:rsid w:val="003B1BA3"/>
    <w:rsid w:val="003C3B98"/>
    <w:rsid w:val="003C4A8B"/>
    <w:rsid w:val="003D0307"/>
    <w:rsid w:val="003D5117"/>
    <w:rsid w:val="003F264E"/>
    <w:rsid w:val="003F7193"/>
    <w:rsid w:val="00401140"/>
    <w:rsid w:val="00401FA2"/>
    <w:rsid w:val="00425DEB"/>
    <w:rsid w:val="00433662"/>
    <w:rsid w:val="00467D79"/>
    <w:rsid w:val="00475BEB"/>
    <w:rsid w:val="00482953"/>
    <w:rsid w:val="00487D2F"/>
    <w:rsid w:val="00494FFE"/>
    <w:rsid w:val="004A2BF1"/>
    <w:rsid w:val="004B0C3F"/>
    <w:rsid w:val="004B0F5F"/>
    <w:rsid w:val="004B2AE3"/>
    <w:rsid w:val="004B5951"/>
    <w:rsid w:val="004B754C"/>
    <w:rsid w:val="004C46DA"/>
    <w:rsid w:val="004C4C3A"/>
    <w:rsid w:val="004C77DF"/>
    <w:rsid w:val="004C7CF0"/>
    <w:rsid w:val="004D7AE8"/>
    <w:rsid w:val="004D7E87"/>
    <w:rsid w:val="004E51C0"/>
    <w:rsid w:val="004E70E6"/>
    <w:rsid w:val="004F3D48"/>
    <w:rsid w:val="004F7AEE"/>
    <w:rsid w:val="00520091"/>
    <w:rsid w:val="005213FD"/>
    <w:rsid w:val="0052282A"/>
    <w:rsid w:val="0053275E"/>
    <w:rsid w:val="00533B01"/>
    <w:rsid w:val="00541FE8"/>
    <w:rsid w:val="00542754"/>
    <w:rsid w:val="00543483"/>
    <w:rsid w:val="00545EF8"/>
    <w:rsid w:val="00561AD9"/>
    <w:rsid w:val="00566CDE"/>
    <w:rsid w:val="005866C3"/>
    <w:rsid w:val="0058766D"/>
    <w:rsid w:val="00587C7E"/>
    <w:rsid w:val="005A02E9"/>
    <w:rsid w:val="005B2AC7"/>
    <w:rsid w:val="005C05A2"/>
    <w:rsid w:val="005C2FE0"/>
    <w:rsid w:val="005D48DF"/>
    <w:rsid w:val="005E5257"/>
    <w:rsid w:val="005F20F4"/>
    <w:rsid w:val="005F5FF2"/>
    <w:rsid w:val="00601D01"/>
    <w:rsid w:val="00602EA3"/>
    <w:rsid w:val="00602FEE"/>
    <w:rsid w:val="00606B86"/>
    <w:rsid w:val="0060779D"/>
    <w:rsid w:val="00620C0F"/>
    <w:rsid w:val="00631FFA"/>
    <w:rsid w:val="00636A33"/>
    <w:rsid w:val="00641E4A"/>
    <w:rsid w:val="00664508"/>
    <w:rsid w:val="00674AF7"/>
    <w:rsid w:val="0067534F"/>
    <w:rsid w:val="0067684D"/>
    <w:rsid w:val="00676E07"/>
    <w:rsid w:val="00677E12"/>
    <w:rsid w:val="00682332"/>
    <w:rsid w:val="00682A0A"/>
    <w:rsid w:val="00682DBE"/>
    <w:rsid w:val="00693AD1"/>
    <w:rsid w:val="006A52D5"/>
    <w:rsid w:val="006B7032"/>
    <w:rsid w:val="006C2445"/>
    <w:rsid w:val="006C610C"/>
    <w:rsid w:val="006D30A4"/>
    <w:rsid w:val="006D38D0"/>
    <w:rsid w:val="006D57F8"/>
    <w:rsid w:val="006F2A16"/>
    <w:rsid w:val="007005F1"/>
    <w:rsid w:val="00710609"/>
    <w:rsid w:val="00715CB2"/>
    <w:rsid w:val="00727995"/>
    <w:rsid w:val="007527F3"/>
    <w:rsid w:val="00755CB7"/>
    <w:rsid w:val="00756A48"/>
    <w:rsid w:val="00762CCF"/>
    <w:rsid w:val="00766DE7"/>
    <w:rsid w:val="00772706"/>
    <w:rsid w:val="007825A9"/>
    <w:rsid w:val="00784619"/>
    <w:rsid w:val="00784ECB"/>
    <w:rsid w:val="007861FB"/>
    <w:rsid w:val="0079366D"/>
    <w:rsid w:val="00794402"/>
    <w:rsid w:val="007A4B18"/>
    <w:rsid w:val="007B4452"/>
    <w:rsid w:val="007C1BD0"/>
    <w:rsid w:val="007C4508"/>
    <w:rsid w:val="007D13E3"/>
    <w:rsid w:val="007D2F9B"/>
    <w:rsid w:val="007D4481"/>
    <w:rsid w:val="007D5022"/>
    <w:rsid w:val="007E0A8C"/>
    <w:rsid w:val="007E5828"/>
    <w:rsid w:val="007F02A4"/>
    <w:rsid w:val="007F220B"/>
    <w:rsid w:val="007F32F4"/>
    <w:rsid w:val="007F78A1"/>
    <w:rsid w:val="00813D92"/>
    <w:rsid w:val="00815D29"/>
    <w:rsid w:val="00821EBA"/>
    <w:rsid w:val="00823353"/>
    <w:rsid w:val="0082434F"/>
    <w:rsid w:val="00827E74"/>
    <w:rsid w:val="008423E5"/>
    <w:rsid w:val="00850E69"/>
    <w:rsid w:val="00850F58"/>
    <w:rsid w:val="008525B6"/>
    <w:rsid w:val="00855C52"/>
    <w:rsid w:val="008601BD"/>
    <w:rsid w:val="00862C53"/>
    <w:rsid w:val="00863408"/>
    <w:rsid w:val="0086395F"/>
    <w:rsid w:val="00865704"/>
    <w:rsid w:val="0088633C"/>
    <w:rsid w:val="00890AA1"/>
    <w:rsid w:val="00896000"/>
    <w:rsid w:val="008A4605"/>
    <w:rsid w:val="008A7589"/>
    <w:rsid w:val="008B201C"/>
    <w:rsid w:val="008C3E2D"/>
    <w:rsid w:val="008D349B"/>
    <w:rsid w:val="008E583E"/>
    <w:rsid w:val="008F0070"/>
    <w:rsid w:val="00901674"/>
    <w:rsid w:val="009073AF"/>
    <w:rsid w:val="009114B6"/>
    <w:rsid w:val="00911F90"/>
    <w:rsid w:val="0094680C"/>
    <w:rsid w:val="0095685D"/>
    <w:rsid w:val="00962FC4"/>
    <w:rsid w:val="00966B4B"/>
    <w:rsid w:val="009721EF"/>
    <w:rsid w:val="00974876"/>
    <w:rsid w:val="00975138"/>
    <w:rsid w:val="009758B2"/>
    <w:rsid w:val="009900B3"/>
    <w:rsid w:val="0099598C"/>
    <w:rsid w:val="00995B11"/>
    <w:rsid w:val="009976C0"/>
    <w:rsid w:val="009B5058"/>
    <w:rsid w:val="009B588F"/>
    <w:rsid w:val="009B6760"/>
    <w:rsid w:val="009C7DB4"/>
    <w:rsid w:val="009D1278"/>
    <w:rsid w:val="009E289D"/>
    <w:rsid w:val="00A02421"/>
    <w:rsid w:val="00A06455"/>
    <w:rsid w:val="00A132A8"/>
    <w:rsid w:val="00A162AE"/>
    <w:rsid w:val="00A16E31"/>
    <w:rsid w:val="00A2685D"/>
    <w:rsid w:val="00A32387"/>
    <w:rsid w:val="00A34E97"/>
    <w:rsid w:val="00A35E4F"/>
    <w:rsid w:val="00A46C8C"/>
    <w:rsid w:val="00A570BA"/>
    <w:rsid w:val="00A6165A"/>
    <w:rsid w:val="00A67CC9"/>
    <w:rsid w:val="00A75C10"/>
    <w:rsid w:val="00A84E45"/>
    <w:rsid w:val="00AA1701"/>
    <w:rsid w:val="00AA1A19"/>
    <w:rsid w:val="00AA6A07"/>
    <w:rsid w:val="00AA709A"/>
    <w:rsid w:val="00AA76F1"/>
    <w:rsid w:val="00AB0E9F"/>
    <w:rsid w:val="00AB3BBD"/>
    <w:rsid w:val="00AC0488"/>
    <w:rsid w:val="00AC1020"/>
    <w:rsid w:val="00AC594C"/>
    <w:rsid w:val="00AD6B69"/>
    <w:rsid w:val="00AE16D7"/>
    <w:rsid w:val="00B02152"/>
    <w:rsid w:val="00B04F2D"/>
    <w:rsid w:val="00B058B9"/>
    <w:rsid w:val="00B126F8"/>
    <w:rsid w:val="00B1394D"/>
    <w:rsid w:val="00B17EB4"/>
    <w:rsid w:val="00B26B77"/>
    <w:rsid w:val="00B3107B"/>
    <w:rsid w:val="00B3366A"/>
    <w:rsid w:val="00B35BEE"/>
    <w:rsid w:val="00B400C1"/>
    <w:rsid w:val="00B427B8"/>
    <w:rsid w:val="00B46CDF"/>
    <w:rsid w:val="00B5502D"/>
    <w:rsid w:val="00B57E97"/>
    <w:rsid w:val="00B63953"/>
    <w:rsid w:val="00B64370"/>
    <w:rsid w:val="00B66890"/>
    <w:rsid w:val="00B6757B"/>
    <w:rsid w:val="00B77720"/>
    <w:rsid w:val="00B85499"/>
    <w:rsid w:val="00B955E2"/>
    <w:rsid w:val="00BA5B9D"/>
    <w:rsid w:val="00BB2108"/>
    <w:rsid w:val="00BB50B1"/>
    <w:rsid w:val="00BB61A5"/>
    <w:rsid w:val="00BB6386"/>
    <w:rsid w:val="00BC2921"/>
    <w:rsid w:val="00BC76BB"/>
    <w:rsid w:val="00BD6125"/>
    <w:rsid w:val="00BD66B5"/>
    <w:rsid w:val="00BD7F69"/>
    <w:rsid w:val="00BE6622"/>
    <w:rsid w:val="00C02FE9"/>
    <w:rsid w:val="00C274C2"/>
    <w:rsid w:val="00C33ED3"/>
    <w:rsid w:val="00C349B3"/>
    <w:rsid w:val="00C412AD"/>
    <w:rsid w:val="00C440E2"/>
    <w:rsid w:val="00C55BEE"/>
    <w:rsid w:val="00C561FD"/>
    <w:rsid w:val="00C60FDB"/>
    <w:rsid w:val="00C7477E"/>
    <w:rsid w:val="00C75D48"/>
    <w:rsid w:val="00C83029"/>
    <w:rsid w:val="00C91BD1"/>
    <w:rsid w:val="00C9773B"/>
    <w:rsid w:val="00CA18A1"/>
    <w:rsid w:val="00CA3D08"/>
    <w:rsid w:val="00CC01FD"/>
    <w:rsid w:val="00CC03C3"/>
    <w:rsid w:val="00CC3A9D"/>
    <w:rsid w:val="00CD1B34"/>
    <w:rsid w:val="00CE0485"/>
    <w:rsid w:val="00CE1D2A"/>
    <w:rsid w:val="00CE2C22"/>
    <w:rsid w:val="00CE573C"/>
    <w:rsid w:val="00CF6FA0"/>
    <w:rsid w:val="00D00794"/>
    <w:rsid w:val="00D02704"/>
    <w:rsid w:val="00D036E7"/>
    <w:rsid w:val="00D13ACA"/>
    <w:rsid w:val="00D16BD6"/>
    <w:rsid w:val="00D207E5"/>
    <w:rsid w:val="00D25D03"/>
    <w:rsid w:val="00D265E3"/>
    <w:rsid w:val="00D26AF8"/>
    <w:rsid w:val="00D27901"/>
    <w:rsid w:val="00D578BF"/>
    <w:rsid w:val="00D63EC8"/>
    <w:rsid w:val="00D6489E"/>
    <w:rsid w:val="00D65D73"/>
    <w:rsid w:val="00D73DB8"/>
    <w:rsid w:val="00D753E2"/>
    <w:rsid w:val="00D76D98"/>
    <w:rsid w:val="00D777AB"/>
    <w:rsid w:val="00D77C2B"/>
    <w:rsid w:val="00D8254C"/>
    <w:rsid w:val="00D840FF"/>
    <w:rsid w:val="00D91750"/>
    <w:rsid w:val="00DB4BD7"/>
    <w:rsid w:val="00DC3074"/>
    <w:rsid w:val="00DC4D34"/>
    <w:rsid w:val="00DC5A2F"/>
    <w:rsid w:val="00DD393E"/>
    <w:rsid w:val="00DD716D"/>
    <w:rsid w:val="00DF3BA2"/>
    <w:rsid w:val="00DF4603"/>
    <w:rsid w:val="00E00671"/>
    <w:rsid w:val="00E026FE"/>
    <w:rsid w:val="00E05093"/>
    <w:rsid w:val="00E07482"/>
    <w:rsid w:val="00E11F7D"/>
    <w:rsid w:val="00E14ECC"/>
    <w:rsid w:val="00E15524"/>
    <w:rsid w:val="00E21F29"/>
    <w:rsid w:val="00E23A1D"/>
    <w:rsid w:val="00E248BE"/>
    <w:rsid w:val="00E30AA8"/>
    <w:rsid w:val="00E328D2"/>
    <w:rsid w:val="00E42063"/>
    <w:rsid w:val="00E5059E"/>
    <w:rsid w:val="00E55828"/>
    <w:rsid w:val="00E575F5"/>
    <w:rsid w:val="00E724B6"/>
    <w:rsid w:val="00E727B6"/>
    <w:rsid w:val="00E75FF2"/>
    <w:rsid w:val="00E82936"/>
    <w:rsid w:val="00E833A6"/>
    <w:rsid w:val="00E86F6C"/>
    <w:rsid w:val="00E90214"/>
    <w:rsid w:val="00E961B4"/>
    <w:rsid w:val="00EA16FA"/>
    <w:rsid w:val="00EA3AFF"/>
    <w:rsid w:val="00EA54DC"/>
    <w:rsid w:val="00EA774F"/>
    <w:rsid w:val="00EA7D0C"/>
    <w:rsid w:val="00EB22FB"/>
    <w:rsid w:val="00EC394E"/>
    <w:rsid w:val="00EC5BCE"/>
    <w:rsid w:val="00ED0F13"/>
    <w:rsid w:val="00ED2620"/>
    <w:rsid w:val="00ED62F7"/>
    <w:rsid w:val="00EE36DF"/>
    <w:rsid w:val="00EE4A97"/>
    <w:rsid w:val="00EE4DCD"/>
    <w:rsid w:val="00EF0DFB"/>
    <w:rsid w:val="00EF6D65"/>
    <w:rsid w:val="00F028E5"/>
    <w:rsid w:val="00F02D77"/>
    <w:rsid w:val="00F10C16"/>
    <w:rsid w:val="00F13720"/>
    <w:rsid w:val="00F16AAE"/>
    <w:rsid w:val="00F31511"/>
    <w:rsid w:val="00F44237"/>
    <w:rsid w:val="00F44A1E"/>
    <w:rsid w:val="00F451DB"/>
    <w:rsid w:val="00F46924"/>
    <w:rsid w:val="00F474F3"/>
    <w:rsid w:val="00F544DA"/>
    <w:rsid w:val="00F56070"/>
    <w:rsid w:val="00F57248"/>
    <w:rsid w:val="00F668D2"/>
    <w:rsid w:val="00F7491B"/>
    <w:rsid w:val="00F80135"/>
    <w:rsid w:val="00F81AB9"/>
    <w:rsid w:val="00F83837"/>
    <w:rsid w:val="00F84B09"/>
    <w:rsid w:val="00F8695A"/>
    <w:rsid w:val="00FA433B"/>
    <w:rsid w:val="00FB247C"/>
    <w:rsid w:val="00FB3843"/>
    <w:rsid w:val="00FC2DA1"/>
    <w:rsid w:val="00FC527A"/>
    <w:rsid w:val="00FC55D7"/>
    <w:rsid w:val="00FC60BC"/>
    <w:rsid w:val="00FC760F"/>
    <w:rsid w:val="00FE615A"/>
    <w:rsid w:val="00FF1E4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3671F0"/>
  <w15:docId w15:val="{CFB4386D-521D-4008-AEDB-3A047B58A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AA3"/>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qFormat/>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uiPriority w:val="99"/>
    <w:semiHidden/>
    <w:unhideWhenUsed/>
    <w:qFormat/>
    <w:rsid w:val="00BB362E"/>
    <w:rPr>
      <w:color w:val="954F72"/>
      <w:u w:val="single"/>
    </w:rPr>
  </w:style>
  <w:style w:type="character" w:styleId="CommentReference">
    <w:name w:val="annotation reference"/>
    <w:qFormat/>
    <w:rPr>
      <w:sz w:val="16"/>
      <w:szCs w:val="16"/>
    </w:rPr>
  </w:style>
  <w:style w:type="character" w:customStyle="1" w:styleId="CommentTextChar">
    <w:name w:val="Comment Text Char"/>
    <w:basedOn w:val="DefaultParagraphFont"/>
    <w:link w:val="CommentText"/>
    <w:uiPriority w:val="99"/>
    <w:qFormat/>
    <w:rsid w:val="00BB362E"/>
  </w:style>
  <w:style w:type="character" w:customStyle="1" w:styleId="CommentSubjectChar">
    <w:name w:val="Comment Subject Char"/>
    <w:link w:val="CommentSubject"/>
    <w:uiPriority w:val="99"/>
    <w:semiHidden/>
    <w:qFormat/>
    <w:rsid w:val="00BB362E"/>
    <w:rPr>
      <w:b/>
      <w:bCs/>
    </w:rPr>
  </w:style>
  <w:style w:type="character" w:styleId="Hyperlink">
    <w:name w:val="Hyperlink"/>
    <w:qFormat/>
    <w:rPr>
      <w:color w:val="000080"/>
      <w:u w:val="single"/>
    </w:rPr>
  </w:style>
  <w:style w:type="character" w:customStyle="1" w:styleId="ListParagraphChar">
    <w:name w:val="List Paragraph Char"/>
    <w:link w:val="ListParagraph"/>
    <w:uiPriority w:val="34"/>
    <w:qFormat/>
    <w:locked/>
    <w:rsid w:val="00370229"/>
    <w:rPr>
      <w:rFonts w:ascii="Calibri" w:eastAsiaTheme="minorHAnsi" w:hAnsi="Calibri"/>
      <w:sz w:val="22"/>
      <w:szCs w:val="22"/>
    </w:rPr>
  </w:style>
  <w:style w:type="character" w:customStyle="1" w:styleId="xnormaltextrun">
    <w:name w:val="xnormaltextrun"/>
    <w:basedOn w:val="DefaultParagraphFont"/>
    <w:qFormat/>
    <w:rsid w:val="00370229"/>
  </w:style>
  <w:style w:type="character" w:customStyle="1" w:styleId="BalloonTextChar">
    <w:name w:val="Balloon Text Char"/>
    <w:basedOn w:val="DefaultParagraphFont"/>
    <w:link w:val="BalloonText"/>
    <w:uiPriority w:val="99"/>
    <w:semiHidden/>
    <w:qFormat/>
    <w:rsid w:val="001A1EDC"/>
    <w:rPr>
      <w:rFonts w:ascii="Segoe UI" w:hAnsi="Segoe UI" w:cs="Segoe UI"/>
      <w:sz w:val="18"/>
      <w:szCs w:val="18"/>
    </w:rPr>
  </w:style>
  <w:style w:type="character" w:customStyle="1" w:styleId="FootnoteTextChar">
    <w:name w:val="Footnote Text Char"/>
    <w:aliases w:val="ALTS FOOTNOTE Char1,fn Char1,Footnote Text 2 Char,Footnote text Char,FOOTNOTE Char,ALTS FOOTNOTE Char Char,fn Char Char,Footnote Text Char1 Char Char,Footnote Text Char Char Char Char,ALTS FOOTNOTE Char Char Char Char,f Char,fn C Char"/>
    <w:basedOn w:val="DefaultParagraphFont"/>
    <w:link w:val="FootnoteText"/>
    <w:uiPriority w:val="99"/>
    <w:qFormat/>
    <w:rsid w:val="009806EB"/>
  </w:style>
  <w:style w:type="character" w:customStyle="1" w:styleId="FootnoteCharacters">
    <w:name w:val="Footnote Characters"/>
    <w:qFormat/>
    <w:rsid w:val="00DB0C78"/>
    <w:rPr>
      <w:vertAlign w:val="superscript"/>
    </w:rPr>
  </w:style>
  <w:style w:type="character" w:customStyle="1" w:styleId="FootnoteReference1">
    <w:name w:val="Footnote Reference1"/>
    <w:rPr>
      <w:vertAlign w:val="superscript"/>
    </w:rPr>
  </w:style>
  <w:style w:type="character" w:styleId="FollowedHyperlink">
    <w:name w:val="FollowedHyperlink"/>
    <w:basedOn w:val="DefaultParagraphFont"/>
    <w:uiPriority w:val="99"/>
    <w:semiHidden/>
    <w:unhideWhenUsed/>
    <w:rsid w:val="005A1948"/>
    <w:rPr>
      <w:color w:val="954F72" w:themeColor="followedHyperlink"/>
      <w:u w:val="single"/>
    </w:rPr>
  </w:style>
  <w:style w:type="character" w:customStyle="1" w:styleId="UnresolvedMention2">
    <w:name w:val="Unresolved Mention2"/>
    <w:basedOn w:val="DefaultParagraphFont"/>
    <w:uiPriority w:val="99"/>
    <w:semiHidden/>
    <w:unhideWhenUsed/>
    <w:qFormat/>
    <w:rsid w:val="00B91116"/>
    <w:rPr>
      <w:color w:val="605E5C"/>
      <w:shd w:val="clear" w:color="auto" w:fill="E1DFDD"/>
    </w:rPr>
  </w:style>
  <w:style w:type="character" w:customStyle="1" w:styleId="ListBulletChar">
    <w:name w:val="List Bullet Char"/>
    <w:basedOn w:val="DefaultParagraphFont"/>
    <w:link w:val="ListBullet"/>
    <w:semiHidden/>
    <w:qFormat/>
    <w:locked/>
    <w:rsid w:val="00EC3FE7"/>
    <w:rPr>
      <w:rFonts w:ascii="Arial" w:hAnsi="Arial" w:cs="Arial"/>
    </w:rPr>
  </w:style>
  <w:style w:type="character" w:customStyle="1" w:styleId="UnresolvedMention3">
    <w:name w:val="Unresolved Mention3"/>
    <w:basedOn w:val="DefaultParagraphFont"/>
    <w:uiPriority w:val="99"/>
    <w:semiHidden/>
    <w:unhideWhenUsed/>
    <w:qFormat/>
    <w:rsid w:val="00F920C8"/>
    <w:rPr>
      <w:color w:val="605E5C"/>
      <w:shd w:val="clear" w:color="auto" w:fill="E1DFDD"/>
    </w:rPr>
  </w:style>
  <w:style w:type="character" w:styleId="Emphasis">
    <w:name w:val="Emphasis"/>
    <w:basedOn w:val="DefaultParagraphFont"/>
    <w:uiPriority w:val="20"/>
    <w:qFormat/>
    <w:rsid w:val="00283A1E"/>
    <w:rPr>
      <w:i/>
      <w:iCs/>
    </w:rPr>
  </w:style>
  <w:style w:type="character" w:customStyle="1" w:styleId="UnresolvedMention4">
    <w:name w:val="Unresolved Mention4"/>
    <w:basedOn w:val="DefaultParagraphFont"/>
    <w:uiPriority w:val="99"/>
    <w:semiHidden/>
    <w:unhideWhenUsed/>
    <w:qFormat/>
    <w:rsid w:val="00352203"/>
    <w:rPr>
      <w:color w:val="605E5C"/>
      <w:shd w:val="clear" w:color="auto" w:fill="E1DFDD"/>
    </w:rPr>
  </w:style>
  <w:style w:type="character" w:customStyle="1" w:styleId="LineNumber1">
    <w:name w:val="Line Number1"/>
  </w:style>
  <w:style w:type="character" w:customStyle="1" w:styleId="NumberingSymbols">
    <w:name w:val="Numbering Symbols"/>
    <w:qFormat/>
  </w:style>
  <w:style w:type="character" w:customStyle="1" w:styleId="EndnoteReference1">
    <w:name w:val="Endnote Reference1"/>
    <w:rPr>
      <w:vertAlign w:val="superscript"/>
    </w:rPr>
  </w:style>
  <w:style w:type="character" w:customStyle="1" w:styleId="EndnoteCharacters">
    <w:name w:val="Endnote Characters"/>
    <w:qFormat/>
  </w:style>
  <w:style w:type="character" w:customStyle="1" w:styleId="UnresolvedMention5">
    <w:name w:val="Unresolved Mention5"/>
    <w:basedOn w:val="DefaultParagraphFont"/>
    <w:uiPriority w:val="99"/>
    <w:semiHidden/>
    <w:unhideWhenUsed/>
    <w:qFormat/>
    <w:rsid w:val="00327D32"/>
    <w:rPr>
      <w:color w:val="605E5C"/>
      <w:shd w:val="clear" w:color="auto" w:fill="E1DFDD"/>
    </w:rPr>
  </w:style>
  <w:style w:type="character" w:customStyle="1" w:styleId="UnresolvedMention6">
    <w:name w:val="Unresolved Mention6"/>
    <w:basedOn w:val="DefaultParagraphFont"/>
    <w:uiPriority w:val="99"/>
    <w:semiHidden/>
    <w:unhideWhenUsed/>
    <w:qFormat/>
    <w:rsid w:val="00612F3A"/>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customStyle="1" w:styleId="HeaderandFooter">
    <w:name w:val="Header and Footer"/>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ListParagraph">
    <w:name w:val="List Paragraph"/>
    <w:basedOn w:val="Normal"/>
    <w:link w:val="ListParagraphChar"/>
    <w:uiPriority w:val="34"/>
    <w:qFormat/>
    <w:rsid w:val="00370229"/>
    <w:pPr>
      <w:suppressAutoHyphens w:val="0"/>
      <w:ind w:left="720"/>
      <w:contextualSpacing/>
    </w:pPr>
    <w:rPr>
      <w:rFonts w:ascii="Calibri" w:eastAsiaTheme="minorHAnsi" w:hAnsi="Calibri"/>
      <w:szCs w:val="22"/>
    </w:rPr>
  </w:style>
  <w:style w:type="paragraph" w:customStyle="1" w:styleId="ReferenceDocuments">
    <w:name w:val="Reference Documents"/>
    <w:basedOn w:val="Normal"/>
    <w:qFormat/>
    <w:rsid w:val="00DA3EA6"/>
    <w:pPr>
      <w:numPr>
        <w:numId w:val="1"/>
      </w:numPr>
      <w:suppressAutoHyphens w:val="0"/>
      <w:spacing w:after="280" w:line="220" w:lineRule="atLeast"/>
    </w:pPr>
    <w:rPr>
      <w:rFonts w:asciiTheme="minorHAnsi" w:eastAsiaTheme="minorHAnsi" w:hAnsiTheme="minorHAnsi" w:cstheme="minorBidi"/>
      <w:szCs w:val="22"/>
    </w:rPr>
  </w:style>
  <w:style w:type="paragraph" w:styleId="BalloonText">
    <w:name w:val="Balloon Text"/>
    <w:basedOn w:val="Normal"/>
    <w:link w:val="BalloonTextChar"/>
    <w:uiPriority w:val="99"/>
    <w:semiHidden/>
    <w:unhideWhenUsed/>
    <w:qFormat/>
    <w:rsid w:val="001A1EDC"/>
    <w:rPr>
      <w:rFonts w:ascii="Segoe UI" w:hAnsi="Segoe UI" w:cs="Segoe UI"/>
      <w:sz w:val="18"/>
      <w:szCs w:val="18"/>
    </w:rPr>
  </w:style>
  <w:style w:type="paragraph" w:styleId="FootnoteText">
    <w:name w:val="footnote text"/>
    <w:aliases w:val="ALTS FOOTNOTE,fn,Footnote Text 2,Footnote text,FOOTNOTE,ALTS FOOTNOTE Char,fn Char,Footnote Text Char1 Char,Footnote Text Char Char Char,ALTS FOOTNOTE Char Char Char,fn Char Char Char,Footnote Text Char2 Char Char Char,f,fn C,Car"/>
    <w:basedOn w:val="Normal"/>
    <w:link w:val="FootnoteTextChar"/>
    <w:unhideWhenUsed/>
    <w:qFormat/>
    <w:rsid w:val="009806EB"/>
    <w:rPr>
      <w:sz w:val="20"/>
    </w:rPr>
  </w:style>
  <w:style w:type="paragraph" w:styleId="Revision">
    <w:name w:val="Revision"/>
    <w:uiPriority w:val="99"/>
    <w:semiHidden/>
    <w:qFormat/>
    <w:rsid w:val="005039E6"/>
    <w:pPr>
      <w:suppressAutoHyphens w:val="0"/>
    </w:pPr>
    <w:rPr>
      <w:sz w:val="22"/>
    </w:rPr>
  </w:style>
  <w:style w:type="paragraph" w:customStyle="1" w:styleId="Default">
    <w:name w:val="Default"/>
    <w:qFormat/>
    <w:rsid w:val="00B71C5D"/>
    <w:pPr>
      <w:suppressAutoHyphens w:val="0"/>
    </w:pPr>
    <w:rPr>
      <w:rFonts w:ascii="Calibri" w:hAnsi="Calibri" w:cs="Calibri"/>
      <w:color w:val="000000"/>
      <w:sz w:val="24"/>
      <w:szCs w:val="24"/>
    </w:rPr>
  </w:style>
  <w:style w:type="paragraph" w:styleId="ListBullet">
    <w:name w:val="List Bullet"/>
    <w:basedOn w:val="Normal"/>
    <w:link w:val="ListBulletChar"/>
    <w:semiHidden/>
    <w:unhideWhenUsed/>
    <w:qFormat/>
    <w:rsid w:val="00EC3FE7"/>
    <w:pPr>
      <w:numPr>
        <w:numId w:val="2"/>
      </w:numPr>
      <w:suppressAutoHyphens w:val="0"/>
      <w:spacing w:after="80" w:line="240" w:lineRule="atLeast"/>
    </w:pPr>
    <w:rPr>
      <w:rFonts w:ascii="Arial" w:hAnsi="Arial" w:cs="Arial"/>
      <w:sz w:val="20"/>
    </w:rPr>
  </w:style>
  <w:style w:type="paragraph" w:customStyle="1" w:styleId="Numberlistlevel1">
    <w:name w:val="Number list level 1"/>
    <w:basedOn w:val="ListNumber"/>
    <w:uiPriority w:val="9"/>
    <w:qFormat/>
    <w:rsid w:val="00EC3FE7"/>
    <w:pPr>
      <w:numPr>
        <w:numId w:val="0"/>
      </w:numPr>
      <w:suppressAutoHyphens w:val="0"/>
      <w:spacing w:after="80" w:line="240" w:lineRule="atLeast"/>
      <w:contextualSpacing w:val="0"/>
    </w:pPr>
    <w:rPr>
      <w:rFonts w:ascii="Arial" w:hAnsi="Arial"/>
      <w:sz w:val="20"/>
      <w:szCs w:val="24"/>
      <w:lang w:val="en-AU" w:eastAsia="en-AU"/>
    </w:rPr>
  </w:style>
  <w:style w:type="paragraph" w:styleId="ListNumber">
    <w:name w:val="List Number"/>
    <w:basedOn w:val="Normal"/>
    <w:uiPriority w:val="99"/>
    <w:semiHidden/>
    <w:unhideWhenUsed/>
    <w:qFormat/>
    <w:rsid w:val="00EC3FE7"/>
    <w:pPr>
      <w:numPr>
        <w:numId w:val="3"/>
      </w:numPr>
      <w:contextualSpacing/>
    </w:pPr>
  </w:style>
  <w:style w:type="paragraph" w:customStyle="1" w:styleId="Paragraph">
    <w:name w:val="Paragraph"/>
    <w:basedOn w:val="Normal"/>
    <w:qFormat/>
    <w:rsid w:val="000D4EC1"/>
    <w:pPr>
      <w:suppressAutoHyphens w:val="0"/>
      <w:spacing w:after="240" w:line="240" w:lineRule="atLeast"/>
    </w:pPr>
    <w:rPr>
      <w:rFonts w:ascii="Arial" w:hAnsi="Arial" w:cs="Arial"/>
      <w:sz w:val="20"/>
      <w:szCs w:val="24"/>
      <w:lang w:val="en-AU" w:eastAsia="en-AU"/>
    </w:rPr>
  </w:style>
  <w:style w:type="paragraph" w:customStyle="1" w:styleId="Tableheaderrow">
    <w:name w:val="Table header row"/>
    <w:basedOn w:val="Normal"/>
    <w:uiPriority w:val="14"/>
    <w:qFormat/>
    <w:rsid w:val="00CF5281"/>
    <w:pPr>
      <w:suppressAutoHyphens w:val="0"/>
      <w:spacing w:line="240" w:lineRule="atLeast"/>
    </w:pPr>
    <w:rPr>
      <w:rFonts w:ascii="Arial" w:hAnsi="Arial"/>
      <w:b/>
      <w:sz w:val="20"/>
      <w:szCs w:val="24"/>
      <w:lang w:val="en-AU" w:eastAsia="en-AU"/>
    </w:rPr>
  </w:style>
  <w:style w:type="paragraph" w:customStyle="1" w:styleId="TableBody">
    <w:name w:val="Table Body"/>
    <w:basedOn w:val="Normal"/>
    <w:uiPriority w:val="15"/>
    <w:qFormat/>
    <w:rsid w:val="00CF5281"/>
    <w:pPr>
      <w:suppressAutoHyphens w:val="0"/>
    </w:pPr>
    <w:rPr>
      <w:rFonts w:ascii="Arial" w:hAnsi="Arial"/>
      <w:sz w:val="20"/>
      <w:szCs w:val="24"/>
      <w:lang w:val="en-AU" w:eastAsia="en-AU"/>
    </w:rPr>
  </w:style>
  <w:style w:type="paragraph" w:customStyle="1" w:styleId="FrameContents">
    <w:name w:val="Frame Contents"/>
    <w:basedOn w:val="Normal"/>
    <w:qFormat/>
  </w:style>
  <w:style w:type="table" w:customStyle="1" w:styleId="ACMAtablestyle">
    <w:name w:val="ACMA table style"/>
    <w:basedOn w:val="TableNormal"/>
    <w:uiPriority w:val="99"/>
    <w:rsid w:val="00CF5281"/>
    <w:rPr>
      <w:szCs w:val="24"/>
      <w:lang w:val="en-AU"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sz w:val="20"/>
      </w:rPr>
    </w:tblStylePr>
    <w:tblStylePr w:type="band2Horz">
      <w:rPr>
        <w:sz w:val="20"/>
      </w:rPr>
      <w:tblPr/>
      <w:tcPr>
        <w:shd w:val="clear" w:color="auto" w:fill="F2F2F2" w:themeFill="background1" w:themeFillShade="F2"/>
      </w:tcPr>
    </w:tblStylePr>
  </w:style>
  <w:style w:type="table" w:styleId="TableGrid">
    <w:name w:val="Table Grid"/>
    <w:basedOn w:val="TableNormal"/>
    <w:uiPriority w:val="39"/>
    <w:rsid w:val="00587A66"/>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7">
    <w:name w:val="Unresolved Mention7"/>
    <w:basedOn w:val="DefaultParagraphFont"/>
    <w:uiPriority w:val="99"/>
    <w:semiHidden/>
    <w:unhideWhenUsed/>
    <w:rsid w:val="00766DE7"/>
    <w:rPr>
      <w:color w:val="605E5C"/>
      <w:shd w:val="clear" w:color="auto" w:fill="E1DFDD"/>
    </w:rPr>
  </w:style>
  <w:style w:type="character" w:customStyle="1" w:styleId="FootnoteAnchor">
    <w:name w:val="Footnote Anchor"/>
    <w:rsid w:val="007C1BD0"/>
    <w:rPr>
      <w:vertAlign w:val="superscript"/>
    </w:rPr>
  </w:style>
  <w:style w:type="character" w:customStyle="1" w:styleId="markedcontent">
    <w:name w:val="markedcontent"/>
    <w:basedOn w:val="DefaultParagraphFont"/>
    <w:rsid w:val="000B4338"/>
  </w:style>
  <w:style w:type="character" w:customStyle="1" w:styleId="rynqvb">
    <w:name w:val="rynqvb"/>
    <w:basedOn w:val="DefaultParagraphFont"/>
    <w:rsid w:val="00D207E5"/>
  </w:style>
  <w:style w:type="character" w:customStyle="1" w:styleId="UnresolvedMention8">
    <w:name w:val="Unresolved Mention8"/>
    <w:basedOn w:val="DefaultParagraphFont"/>
    <w:uiPriority w:val="99"/>
    <w:semiHidden/>
    <w:unhideWhenUsed/>
    <w:rsid w:val="00F10C16"/>
    <w:rPr>
      <w:color w:val="605E5C"/>
      <w:shd w:val="clear" w:color="auto" w:fill="E1DFDD"/>
    </w:rPr>
  </w:style>
  <w:style w:type="character" w:styleId="FootnoteReference">
    <w:name w:val="footnote reference"/>
    <w:aliases w:val="(NECG) Footnote Reference,fr,Appel note de bas de p,o,Style 12,Style 13,Style 124,Style 3,FR,Style 17,Style 6,Footnote Reference/,Style 30,FC,Style 52,Style 34,callout,Style 28,Style 25,Style 33,Style 38,Sty,Style 20,Style 4,A,Style 7"/>
    <w:basedOn w:val="DefaultParagraphFont"/>
    <w:unhideWhenUsed/>
    <w:qFormat/>
    <w:rsid w:val="0060779D"/>
    <w:rPr>
      <w:vertAlign w:val="superscript"/>
    </w:rPr>
  </w:style>
  <w:style w:type="character" w:customStyle="1" w:styleId="UnresolvedMention9">
    <w:name w:val="Unresolved Mention9"/>
    <w:basedOn w:val="DefaultParagraphFont"/>
    <w:uiPriority w:val="99"/>
    <w:semiHidden/>
    <w:unhideWhenUsed/>
    <w:rsid w:val="000762BE"/>
    <w:rPr>
      <w:color w:val="605E5C"/>
      <w:shd w:val="clear" w:color="auto" w:fill="E1DFDD"/>
    </w:rPr>
  </w:style>
  <w:style w:type="character" w:customStyle="1" w:styleId="fontstyle01">
    <w:name w:val="fontstyle01"/>
    <w:basedOn w:val="DefaultParagraphFont"/>
    <w:rsid w:val="0052282A"/>
    <w:rPr>
      <w:rFonts w:ascii="Calibri" w:hAnsi="Calibri" w:cs="Calibri" w:hint="default"/>
      <w:b w:val="0"/>
      <w:bCs w:val="0"/>
      <w:i w:val="0"/>
      <w:iCs w:val="0"/>
      <w:color w:val="000000"/>
      <w:sz w:val="22"/>
      <w:szCs w:val="22"/>
    </w:rPr>
  </w:style>
  <w:style w:type="character" w:styleId="LineNumber">
    <w:name w:val="line number"/>
    <w:basedOn w:val="DefaultParagraphFont"/>
    <w:uiPriority w:val="99"/>
    <w:semiHidden/>
    <w:unhideWhenUsed/>
    <w:rsid w:val="00FC2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380838">
      <w:bodyDiv w:val="1"/>
      <w:marLeft w:val="0"/>
      <w:marRight w:val="0"/>
      <w:marTop w:val="0"/>
      <w:marBottom w:val="0"/>
      <w:divBdr>
        <w:top w:val="none" w:sz="0" w:space="0" w:color="auto"/>
        <w:left w:val="none" w:sz="0" w:space="0" w:color="auto"/>
        <w:bottom w:val="none" w:sz="0" w:space="0" w:color="auto"/>
        <w:right w:val="none" w:sz="0" w:space="0" w:color="auto"/>
      </w:divBdr>
    </w:div>
    <w:div w:id="1044326250">
      <w:bodyDiv w:val="1"/>
      <w:marLeft w:val="0"/>
      <w:marRight w:val="0"/>
      <w:marTop w:val="0"/>
      <w:marBottom w:val="0"/>
      <w:divBdr>
        <w:top w:val="none" w:sz="0" w:space="0" w:color="auto"/>
        <w:left w:val="none" w:sz="0" w:space="0" w:color="auto"/>
        <w:bottom w:val="none" w:sz="0" w:space="0" w:color="auto"/>
        <w:right w:val="none" w:sz="0" w:space="0" w:color="auto"/>
      </w:divBdr>
    </w:div>
    <w:div w:id="1291060114">
      <w:bodyDiv w:val="1"/>
      <w:marLeft w:val="0"/>
      <w:marRight w:val="0"/>
      <w:marTop w:val="0"/>
      <w:marBottom w:val="0"/>
      <w:divBdr>
        <w:top w:val="none" w:sz="0" w:space="0" w:color="auto"/>
        <w:left w:val="none" w:sz="0" w:space="0" w:color="auto"/>
        <w:bottom w:val="none" w:sz="0" w:space="0" w:color="auto"/>
        <w:right w:val="none" w:sz="0" w:space="0" w:color="auto"/>
      </w:divBdr>
      <w:divsChild>
        <w:div w:id="562643237">
          <w:marLeft w:val="806"/>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san.yaghoobi@intel.com"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nikolich@ieee.org" TargetMode="External"/><Relationship Id="rId4" Type="http://schemas.openxmlformats.org/officeDocument/2006/relationships/settings" Target="settings.xml"/><Relationship Id="rId9" Type="http://schemas.openxmlformats.org/officeDocument/2006/relationships/hyperlink" Target="mailto:dave@morsemicro.com" TargetMode="External"/><Relationship Id="rId14" Type="http://schemas.microsoft.com/office/2011/relationships/people" Target="people.xml"/></Relationships>
</file>

<file path=word/_rels/footnotes.xml.rels><?xml version="1.0" encoding="UTF-8" standalone="yes"?>
<Relationships xmlns="http://schemas.openxmlformats.org/package/2006/relationships"><Relationship Id="rId3" Type="http://schemas.openxmlformats.org/officeDocument/2006/relationships/hyperlink" Target="https://nvlpubs.nist.gov/nistpubs/ir/2020/NIST.IR.8259.pdf" TargetMode="External"/><Relationship Id="rId2" Type="http://schemas.openxmlformats.org/officeDocument/2006/relationships/hyperlink" Target="https://csrc.nist.gov/publications/detail/nistir/8425/final" TargetMode="External"/><Relationship Id="rId1" Type="http://schemas.openxmlformats.org/officeDocument/2006/relationships/hyperlink" Target="https://www.wi-fi.org/beacon/neil-weste/the-future-of-farming-testing-the-rural-range-of-wi-fi-certified-halow" TargetMode="External"/><Relationship Id="rId6" Type="http://schemas.openxmlformats.org/officeDocument/2006/relationships/hyperlink" Target="https://www.wi-fi.org/certification/authorized-test-laboratories" TargetMode="External"/><Relationship Id="rId5" Type="http://schemas.openxmlformats.org/officeDocument/2006/relationships/hyperlink" Target="https://doi.org/10.6028/NIST.CSWP.02042022-2" TargetMode="External"/><Relationship Id="rId4" Type="http://schemas.openxmlformats.org/officeDocument/2006/relationships/hyperlink" Target="https://www.wi-fi.org/discover-wi-fi/secur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57068-C348-4E17-9CB0-E4DFBEC96FF2}">
  <ds:schemaRefs>
    <ds:schemaRef ds:uri="http://schemas.openxmlformats.org/officeDocument/2006/bibliography"/>
  </ds:schemaRefs>
</ds:datastoreItem>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Template>
  <TotalTime>69</TotalTime>
  <Pages>5</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doc.: IEEE 802.18-23/0110r5</vt:lpstr>
    </vt:vector>
  </TitlesOfParts>
  <Company>Some Company</Company>
  <LinksUpToDate>false</LinksUpToDate>
  <CharactersWithSpaces>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802.18-23/0110r6</dc:title>
  <dc:subject>Submission</dc:subject>
  <dc:creator>Editor</dc:creator>
  <dc:description/>
  <cp:lastModifiedBy>Edward Au</cp:lastModifiedBy>
  <cp:revision>36</cp:revision>
  <cp:lastPrinted>2023-09-28T19:58:00Z</cp:lastPrinted>
  <dcterms:created xsi:type="dcterms:W3CDTF">2023-09-28T03:06:00Z</dcterms:created>
  <dcterms:modified xsi:type="dcterms:W3CDTF">2023-10-03T14:14:00Z</dcterms:modified>
  <dc:language>sv-SE</dc:language>
</cp:coreProperties>
</file>