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D474E" w14:textId="77777777" w:rsidR="005A2224" w:rsidRDefault="001850FE">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642"/>
        <w:gridCol w:w="2133"/>
        <w:gridCol w:w="1440"/>
        <w:gridCol w:w="1260"/>
        <w:gridCol w:w="3101"/>
      </w:tblGrid>
      <w:tr w:rsidR="005A2224" w14:paraId="6688DBCF"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0556178" w14:textId="41CB27BD" w:rsidR="005A2224" w:rsidRDefault="001850FE">
            <w:pPr>
              <w:pStyle w:val="T2"/>
              <w:widowControl w:val="0"/>
              <w:rPr>
                <w:b w:val="0"/>
              </w:rPr>
            </w:pPr>
            <w:r>
              <w:rPr>
                <w:b w:val="0"/>
              </w:rPr>
              <w:t xml:space="preserve">Proposed Response to </w:t>
            </w:r>
            <w:r w:rsidR="00AA4A60" w:rsidRPr="00AA4A60">
              <w:rPr>
                <w:b w:val="0"/>
              </w:rPr>
              <w:t xml:space="preserve">MIIT </w:t>
            </w:r>
            <w:r w:rsidR="008A6B67">
              <w:rPr>
                <w:b w:val="0"/>
              </w:rPr>
              <w:t>of China Consultation on “</w:t>
            </w:r>
            <w:r w:rsidR="009D3D61">
              <w:rPr>
                <w:b w:val="0"/>
              </w:rPr>
              <w:t>Ultra-</w:t>
            </w:r>
            <w:r w:rsidR="009D3D61" w:rsidRPr="00AA4A60">
              <w:rPr>
                <w:b w:val="0"/>
              </w:rPr>
              <w:t>Wideband</w:t>
            </w:r>
            <w:r w:rsidR="00AA4A60" w:rsidRPr="00AA4A60">
              <w:rPr>
                <w:b w:val="0"/>
              </w:rPr>
              <w:t xml:space="preserve"> (UWB) Equipment Radio Management Regulations”</w:t>
            </w:r>
          </w:p>
        </w:tc>
      </w:tr>
      <w:tr w:rsidR="005A2224" w14:paraId="6F5D7D1E"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2B657C47" w14:textId="3BE8C6AA" w:rsidR="005A2224" w:rsidRDefault="00EF6759" w:rsidP="00AA4A60">
            <w:pPr>
              <w:pStyle w:val="T2"/>
              <w:widowControl w:val="0"/>
              <w:ind w:left="0"/>
              <w:rPr>
                <w:b w:val="0"/>
                <w:sz w:val="20"/>
              </w:rPr>
            </w:pPr>
            <w:r>
              <w:rPr>
                <w:b w:val="0"/>
                <w:sz w:val="20"/>
              </w:rPr>
              <w:t>Date:  202</w:t>
            </w:r>
            <w:r w:rsidR="00AA4A60">
              <w:rPr>
                <w:b w:val="0"/>
                <w:sz w:val="20"/>
              </w:rPr>
              <w:t>3</w:t>
            </w:r>
            <w:r>
              <w:rPr>
                <w:b w:val="0"/>
                <w:sz w:val="20"/>
              </w:rPr>
              <w:t>-</w:t>
            </w:r>
            <w:r w:rsidR="00AA4A60">
              <w:rPr>
                <w:b w:val="0"/>
                <w:sz w:val="20"/>
              </w:rPr>
              <w:t>01</w:t>
            </w:r>
            <w:r>
              <w:rPr>
                <w:b w:val="0"/>
                <w:sz w:val="20"/>
              </w:rPr>
              <w:t>-</w:t>
            </w:r>
            <w:r w:rsidR="005D351E">
              <w:rPr>
                <w:b w:val="0"/>
                <w:sz w:val="20"/>
              </w:rPr>
              <w:t>25</w:t>
            </w:r>
          </w:p>
        </w:tc>
      </w:tr>
      <w:tr w:rsidR="005A2224" w14:paraId="3ED12367"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7095D31E" w14:textId="77777777" w:rsidR="005A2224" w:rsidRDefault="001850FE">
            <w:pPr>
              <w:pStyle w:val="T2"/>
              <w:widowControl w:val="0"/>
              <w:spacing w:after="0"/>
              <w:ind w:left="0" w:right="0"/>
              <w:jc w:val="left"/>
              <w:rPr>
                <w:b w:val="0"/>
                <w:sz w:val="20"/>
              </w:rPr>
            </w:pPr>
            <w:r>
              <w:rPr>
                <w:b w:val="0"/>
                <w:sz w:val="20"/>
              </w:rPr>
              <w:t>Author(s):</w:t>
            </w:r>
          </w:p>
        </w:tc>
      </w:tr>
      <w:tr w:rsidR="005A2224" w14:paraId="2F11286E"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784809D8" w14:textId="77777777" w:rsidR="005A2224" w:rsidRDefault="001850FE">
            <w:pPr>
              <w:pStyle w:val="T2"/>
              <w:widowControl w:val="0"/>
              <w:spacing w:after="0"/>
              <w:ind w:left="0" w:right="0"/>
              <w:jc w:val="left"/>
              <w:rPr>
                <w:b w:val="0"/>
                <w:sz w:val="20"/>
              </w:rPr>
            </w:pPr>
            <w:r>
              <w:rPr>
                <w:b w:val="0"/>
                <w:sz w:val="20"/>
              </w:rPr>
              <w:t>Name</w:t>
            </w:r>
          </w:p>
        </w:tc>
        <w:tc>
          <w:tcPr>
            <w:tcW w:w="2133" w:type="dxa"/>
            <w:tcBorders>
              <w:top w:val="single" w:sz="4" w:space="0" w:color="000000"/>
              <w:left w:val="single" w:sz="4" w:space="0" w:color="000000"/>
              <w:bottom w:val="single" w:sz="4" w:space="0" w:color="000000"/>
              <w:right w:val="single" w:sz="4" w:space="0" w:color="000000"/>
            </w:tcBorders>
            <w:vAlign w:val="center"/>
          </w:tcPr>
          <w:p w14:paraId="7EAEA517" w14:textId="77777777" w:rsidR="005A2224" w:rsidRDefault="001850FE">
            <w:pPr>
              <w:pStyle w:val="T2"/>
              <w:widowControl w:val="0"/>
              <w:spacing w:after="0"/>
              <w:ind w:left="0" w:right="0"/>
              <w:jc w:val="left"/>
              <w:rPr>
                <w:b w:val="0"/>
                <w:sz w:val="20"/>
              </w:rPr>
            </w:pPr>
            <w:r>
              <w:rPr>
                <w:b w:val="0"/>
                <w:sz w:val="20"/>
              </w:rPr>
              <w:t>Company</w:t>
            </w:r>
          </w:p>
        </w:tc>
        <w:tc>
          <w:tcPr>
            <w:tcW w:w="1440" w:type="dxa"/>
            <w:tcBorders>
              <w:top w:val="single" w:sz="4" w:space="0" w:color="000000"/>
              <w:left w:val="single" w:sz="4" w:space="0" w:color="000000"/>
              <w:bottom w:val="single" w:sz="4" w:space="0" w:color="000000"/>
              <w:right w:val="single" w:sz="4" w:space="0" w:color="000000"/>
            </w:tcBorders>
            <w:vAlign w:val="center"/>
          </w:tcPr>
          <w:p w14:paraId="0D006CDA" w14:textId="77777777" w:rsidR="005A2224" w:rsidRDefault="001850FE">
            <w:pPr>
              <w:pStyle w:val="T2"/>
              <w:widowControl w:val="0"/>
              <w:spacing w:after="0"/>
              <w:ind w:left="0" w:right="0"/>
              <w:jc w:val="left"/>
              <w:rPr>
                <w:b w:val="0"/>
                <w:sz w:val="20"/>
              </w:rPr>
            </w:pPr>
            <w:r>
              <w:rPr>
                <w:b w:val="0"/>
                <w:sz w:val="20"/>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645CA6A8" w14:textId="77777777" w:rsidR="005A2224" w:rsidRDefault="001850FE">
            <w:pPr>
              <w:pStyle w:val="T2"/>
              <w:widowControl w:val="0"/>
              <w:spacing w:after="0"/>
              <w:ind w:left="0" w:right="0"/>
              <w:jc w:val="left"/>
              <w:rPr>
                <w:b w:val="0"/>
                <w:sz w:val="20"/>
              </w:rPr>
            </w:pPr>
            <w:r>
              <w:rPr>
                <w:b w:val="0"/>
                <w:sz w:val="20"/>
              </w:rPr>
              <w:t>Phone</w:t>
            </w:r>
          </w:p>
        </w:tc>
        <w:tc>
          <w:tcPr>
            <w:tcW w:w="3101" w:type="dxa"/>
            <w:tcBorders>
              <w:top w:val="single" w:sz="4" w:space="0" w:color="000000"/>
              <w:left w:val="single" w:sz="4" w:space="0" w:color="000000"/>
              <w:bottom w:val="single" w:sz="4" w:space="0" w:color="000000"/>
              <w:right w:val="single" w:sz="4" w:space="0" w:color="000000"/>
            </w:tcBorders>
            <w:vAlign w:val="center"/>
          </w:tcPr>
          <w:p w14:paraId="51727577" w14:textId="77777777" w:rsidR="005A2224" w:rsidRDefault="001850FE">
            <w:pPr>
              <w:pStyle w:val="T2"/>
              <w:widowControl w:val="0"/>
              <w:spacing w:after="0"/>
              <w:ind w:left="0" w:right="0"/>
              <w:jc w:val="left"/>
              <w:rPr>
                <w:b w:val="0"/>
                <w:sz w:val="20"/>
              </w:rPr>
            </w:pPr>
            <w:r>
              <w:rPr>
                <w:b w:val="0"/>
                <w:sz w:val="20"/>
              </w:rPr>
              <w:t>email</w:t>
            </w:r>
          </w:p>
        </w:tc>
      </w:tr>
      <w:tr w:rsidR="00AA4A60" w14:paraId="02A4CA41"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4048C167" w14:textId="5F8E79DD" w:rsidR="00AA4A60" w:rsidRDefault="00AA4A60" w:rsidP="00AA4A60">
            <w:pPr>
              <w:pStyle w:val="T2"/>
              <w:widowControl w:val="0"/>
              <w:spacing w:after="0"/>
              <w:ind w:left="0" w:right="0"/>
              <w:jc w:val="left"/>
              <w:rPr>
                <w:b w:val="0"/>
                <w:sz w:val="20"/>
              </w:rPr>
            </w:pPr>
            <w:r>
              <w:rPr>
                <w:b w:val="0"/>
                <w:noProof/>
                <w:sz w:val="20"/>
              </w:rPr>
              <w:t>Dries Neirynck</w:t>
            </w:r>
          </w:p>
        </w:tc>
        <w:tc>
          <w:tcPr>
            <w:tcW w:w="2133" w:type="dxa"/>
            <w:tcBorders>
              <w:top w:val="single" w:sz="4" w:space="0" w:color="000000"/>
              <w:left w:val="single" w:sz="4" w:space="0" w:color="000000"/>
              <w:bottom w:val="single" w:sz="4" w:space="0" w:color="000000"/>
              <w:right w:val="single" w:sz="4" w:space="0" w:color="000000"/>
            </w:tcBorders>
            <w:vAlign w:val="center"/>
          </w:tcPr>
          <w:p w14:paraId="42306429" w14:textId="77E5EF85" w:rsidR="00AA4A60" w:rsidRDefault="00AA4A60" w:rsidP="00AA4A60">
            <w:pPr>
              <w:pStyle w:val="T2"/>
              <w:widowControl w:val="0"/>
              <w:spacing w:after="0"/>
              <w:ind w:left="0" w:right="0"/>
              <w:jc w:val="left"/>
              <w:rPr>
                <w:b w:val="0"/>
                <w:sz w:val="20"/>
              </w:rPr>
            </w:pPr>
            <w:r>
              <w:rPr>
                <w:b w:val="0"/>
                <w:noProof/>
                <w:sz w:val="20"/>
              </w:rPr>
              <w:t>Ultra Radio Ltd</w:t>
            </w:r>
          </w:p>
        </w:tc>
        <w:tc>
          <w:tcPr>
            <w:tcW w:w="1440" w:type="dxa"/>
            <w:tcBorders>
              <w:top w:val="single" w:sz="4" w:space="0" w:color="000000"/>
              <w:left w:val="single" w:sz="4" w:space="0" w:color="000000"/>
              <w:bottom w:val="single" w:sz="4" w:space="0" w:color="000000"/>
              <w:right w:val="single" w:sz="4" w:space="0" w:color="000000"/>
            </w:tcBorders>
            <w:vAlign w:val="center"/>
          </w:tcPr>
          <w:p w14:paraId="557F4745"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EDDFBC2"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75100535" w14:textId="5DEE0814" w:rsidR="00AA4A60" w:rsidRDefault="00AA4A60" w:rsidP="00AA4A60">
            <w:pPr>
              <w:pStyle w:val="T2"/>
              <w:widowControl w:val="0"/>
              <w:spacing w:after="0"/>
              <w:ind w:left="0" w:right="0"/>
              <w:rPr>
                <w:b w:val="0"/>
                <w:sz w:val="16"/>
              </w:rPr>
            </w:pPr>
          </w:p>
        </w:tc>
      </w:tr>
      <w:tr w:rsidR="00AA4A60" w14:paraId="5246A528"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06EFC6CE" w14:textId="4B22B228" w:rsidR="00AA4A60" w:rsidRDefault="00AA4A60" w:rsidP="00AA4A60">
            <w:pPr>
              <w:pStyle w:val="T2"/>
              <w:widowControl w:val="0"/>
              <w:spacing w:after="0"/>
              <w:ind w:left="0" w:right="0"/>
              <w:jc w:val="left"/>
              <w:rPr>
                <w:b w:val="0"/>
                <w:sz w:val="20"/>
              </w:rPr>
            </w:pPr>
            <w:r>
              <w:rPr>
                <w:b w:val="0"/>
                <w:noProof/>
                <w:sz w:val="20"/>
              </w:rPr>
              <w:t>Ben Rolfe</w:t>
            </w:r>
          </w:p>
        </w:tc>
        <w:tc>
          <w:tcPr>
            <w:tcW w:w="2133" w:type="dxa"/>
            <w:tcBorders>
              <w:top w:val="single" w:sz="4" w:space="0" w:color="000000"/>
              <w:left w:val="single" w:sz="4" w:space="0" w:color="000000"/>
              <w:bottom w:val="single" w:sz="4" w:space="0" w:color="000000"/>
              <w:right w:val="single" w:sz="4" w:space="0" w:color="000000"/>
            </w:tcBorders>
            <w:vAlign w:val="center"/>
          </w:tcPr>
          <w:p w14:paraId="37AA803D" w14:textId="0D1997A7" w:rsidR="00AA4A60" w:rsidRDefault="00AA4A60" w:rsidP="00AA4A60">
            <w:pPr>
              <w:pStyle w:val="T2"/>
              <w:widowControl w:val="0"/>
              <w:spacing w:after="0"/>
              <w:ind w:left="0" w:right="0"/>
              <w:jc w:val="left"/>
              <w:rPr>
                <w:b w:val="0"/>
                <w:sz w:val="20"/>
              </w:rPr>
            </w:pPr>
            <w:r>
              <w:rPr>
                <w:rFonts w:eastAsia="DengXian"/>
                <w:b w:val="0"/>
                <w:noProof/>
                <w:sz w:val="20"/>
                <w:lang w:eastAsia="zh-CN"/>
              </w:rPr>
              <w:t>Blind Creek Associates</w:t>
            </w:r>
          </w:p>
        </w:tc>
        <w:tc>
          <w:tcPr>
            <w:tcW w:w="1440" w:type="dxa"/>
            <w:tcBorders>
              <w:top w:val="single" w:sz="4" w:space="0" w:color="000000"/>
              <w:left w:val="single" w:sz="4" w:space="0" w:color="000000"/>
              <w:bottom w:val="single" w:sz="4" w:space="0" w:color="000000"/>
              <w:right w:val="single" w:sz="4" w:space="0" w:color="000000"/>
            </w:tcBorders>
            <w:vAlign w:val="center"/>
          </w:tcPr>
          <w:p w14:paraId="230685DC"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C4A0E15"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500B0834" w14:textId="0FB8D0FE" w:rsidR="00AA4A60" w:rsidRDefault="00AA4A60" w:rsidP="00AA4A60">
            <w:pPr>
              <w:pStyle w:val="T2"/>
              <w:widowControl w:val="0"/>
              <w:spacing w:after="0"/>
              <w:ind w:left="0" w:right="0"/>
              <w:rPr>
                <w:b w:val="0"/>
                <w:sz w:val="16"/>
              </w:rPr>
            </w:pPr>
          </w:p>
        </w:tc>
      </w:tr>
      <w:tr w:rsidR="00AA4A60" w14:paraId="1F6C7BF3"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6694DF17" w14:textId="29DBA375" w:rsidR="00AA4A60" w:rsidRDefault="00AA4A60" w:rsidP="00AA4A60">
            <w:pPr>
              <w:pStyle w:val="T2"/>
              <w:widowControl w:val="0"/>
              <w:spacing w:after="0"/>
              <w:ind w:left="0" w:right="0"/>
              <w:jc w:val="left"/>
              <w:rPr>
                <w:b w:val="0"/>
                <w:sz w:val="20"/>
              </w:rPr>
            </w:pPr>
            <w:r>
              <w:rPr>
                <w:rFonts w:eastAsiaTheme="minorEastAsia"/>
                <w:b w:val="0"/>
                <w:noProof/>
                <w:sz w:val="20"/>
                <w:lang w:eastAsia="zh-CN"/>
              </w:rPr>
              <w:t>Riku Pirhonen</w:t>
            </w:r>
          </w:p>
        </w:tc>
        <w:tc>
          <w:tcPr>
            <w:tcW w:w="2133" w:type="dxa"/>
            <w:tcBorders>
              <w:top w:val="single" w:sz="4" w:space="0" w:color="000000"/>
              <w:left w:val="single" w:sz="4" w:space="0" w:color="000000"/>
              <w:bottom w:val="single" w:sz="4" w:space="0" w:color="000000"/>
              <w:right w:val="single" w:sz="4" w:space="0" w:color="000000"/>
            </w:tcBorders>
            <w:vAlign w:val="center"/>
          </w:tcPr>
          <w:p w14:paraId="783F7268" w14:textId="6A1A8569" w:rsidR="00AA4A60" w:rsidRDefault="00AA4A60" w:rsidP="00AA4A60">
            <w:pPr>
              <w:pStyle w:val="T2"/>
              <w:widowControl w:val="0"/>
              <w:spacing w:after="0"/>
              <w:ind w:left="0" w:right="0"/>
              <w:jc w:val="left"/>
              <w:rPr>
                <w:b w:val="0"/>
                <w:sz w:val="20"/>
              </w:rPr>
            </w:pPr>
            <w:r>
              <w:rPr>
                <w:rFonts w:eastAsia="DengXian"/>
                <w:b w:val="0"/>
                <w:noProof/>
                <w:sz w:val="20"/>
                <w:lang w:eastAsia="zh-CN"/>
              </w:rPr>
              <w:t>NXP Semiconductors</w:t>
            </w:r>
          </w:p>
        </w:tc>
        <w:tc>
          <w:tcPr>
            <w:tcW w:w="1440" w:type="dxa"/>
            <w:tcBorders>
              <w:top w:val="single" w:sz="4" w:space="0" w:color="000000"/>
              <w:left w:val="single" w:sz="4" w:space="0" w:color="000000"/>
              <w:bottom w:val="single" w:sz="4" w:space="0" w:color="000000"/>
              <w:right w:val="single" w:sz="4" w:space="0" w:color="000000"/>
            </w:tcBorders>
            <w:vAlign w:val="center"/>
          </w:tcPr>
          <w:p w14:paraId="3515060E"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2960DBF" w14:textId="77777777" w:rsidR="00AA4A60" w:rsidRP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519A16E0" w14:textId="0445B3E1" w:rsidR="00AA4A60" w:rsidRPr="00AA4A60" w:rsidRDefault="00AA4A60" w:rsidP="00AA4A60">
            <w:pPr>
              <w:pStyle w:val="T2"/>
              <w:widowControl w:val="0"/>
              <w:spacing w:after="0"/>
              <w:ind w:left="0" w:right="0"/>
              <w:jc w:val="left"/>
              <w:rPr>
                <w:b w:val="0"/>
                <w:sz w:val="20"/>
              </w:rPr>
            </w:pPr>
            <w:r w:rsidRPr="00AA4A60">
              <w:rPr>
                <w:b w:val="0"/>
                <w:sz w:val="20"/>
              </w:rPr>
              <w:t>riku.pirhonen@nxp.com</w:t>
            </w:r>
          </w:p>
        </w:tc>
      </w:tr>
      <w:tr w:rsidR="00AA4A60" w14:paraId="67EEB910"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7B3AC971" w14:textId="167CF90B" w:rsidR="00AA4A60" w:rsidRDefault="00AA4A60" w:rsidP="00AA4A60">
            <w:pPr>
              <w:pStyle w:val="T2"/>
              <w:widowControl w:val="0"/>
              <w:spacing w:after="0"/>
              <w:ind w:left="0" w:right="0"/>
              <w:jc w:val="left"/>
              <w:rPr>
                <w:b w:val="0"/>
                <w:sz w:val="20"/>
              </w:rPr>
            </w:pPr>
            <w:r>
              <w:rPr>
                <w:rFonts w:eastAsiaTheme="minorEastAsia"/>
                <w:b w:val="0"/>
                <w:noProof/>
                <w:sz w:val="20"/>
                <w:lang w:eastAsia="zh-CN"/>
              </w:rPr>
              <w:t>BiIly Verso</w:t>
            </w:r>
          </w:p>
        </w:tc>
        <w:tc>
          <w:tcPr>
            <w:tcW w:w="2133" w:type="dxa"/>
            <w:tcBorders>
              <w:top w:val="single" w:sz="4" w:space="0" w:color="000000"/>
              <w:left w:val="single" w:sz="4" w:space="0" w:color="000000"/>
              <w:bottom w:val="single" w:sz="4" w:space="0" w:color="000000"/>
              <w:right w:val="single" w:sz="4" w:space="0" w:color="000000"/>
            </w:tcBorders>
            <w:vAlign w:val="center"/>
          </w:tcPr>
          <w:p w14:paraId="194EF30F" w14:textId="536AE40D" w:rsidR="00AA4A60" w:rsidRDefault="00AA4A60" w:rsidP="00AA4A60">
            <w:pPr>
              <w:pStyle w:val="T2"/>
              <w:widowControl w:val="0"/>
              <w:spacing w:after="0"/>
              <w:ind w:left="0" w:right="0"/>
              <w:jc w:val="left"/>
              <w:rPr>
                <w:b w:val="0"/>
                <w:sz w:val="20"/>
              </w:rPr>
            </w:pPr>
            <w:r>
              <w:rPr>
                <w:rFonts w:eastAsia="DengXian"/>
                <w:b w:val="0"/>
                <w:noProof/>
                <w:sz w:val="20"/>
                <w:lang w:eastAsia="zh-CN"/>
              </w:rPr>
              <w:t>Qorvo</w:t>
            </w:r>
          </w:p>
        </w:tc>
        <w:tc>
          <w:tcPr>
            <w:tcW w:w="1440" w:type="dxa"/>
            <w:tcBorders>
              <w:top w:val="single" w:sz="4" w:space="0" w:color="000000"/>
              <w:left w:val="single" w:sz="4" w:space="0" w:color="000000"/>
              <w:bottom w:val="single" w:sz="4" w:space="0" w:color="000000"/>
              <w:right w:val="single" w:sz="4" w:space="0" w:color="000000"/>
            </w:tcBorders>
            <w:vAlign w:val="center"/>
          </w:tcPr>
          <w:p w14:paraId="04CF356F"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C419288"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1A9F2F85" w14:textId="00E9CAE6" w:rsidR="00AA4A60" w:rsidRDefault="00AA4A60" w:rsidP="00AA4A60">
            <w:pPr>
              <w:pStyle w:val="T2"/>
              <w:widowControl w:val="0"/>
              <w:spacing w:after="0"/>
              <w:ind w:left="0" w:right="0"/>
              <w:rPr>
                <w:b w:val="0"/>
                <w:sz w:val="16"/>
              </w:rPr>
            </w:pPr>
          </w:p>
        </w:tc>
      </w:tr>
    </w:tbl>
    <w:p w14:paraId="4C3E7A0C" w14:textId="77777777" w:rsidR="005A2224" w:rsidRDefault="001850FE">
      <w:pPr>
        <w:pStyle w:val="T1"/>
        <w:spacing w:after="120"/>
        <w:rPr>
          <w:b w:val="0"/>
          <w:sz w:val="22"/>
        </w:rPr>
      </w:pPr>
      <w:r>
        <w:rPr>
          <w:b w:val="0"/>
          <w:noProof/>
          <w:sz w:val="22"/>
          <w:lang w:eastAsia="zh-CN"/>
        </w:rPr>
        <mc:AlternateContent>
          <mc:Choice Requires="wps">
            <w:drawing>
              <wp:anchor distT="0" distB="0" distL="0" distR="0" simplePos="0" relativeHeight="2" behindDoc="0" locked="0" layoutInCell="0" allowOverlap="1" wp14:anchorId="0CC6F828" wp14:editId="482AD732">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5040" cy="2846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2B21A8C" w14:textId="36477BA7" w:rsidR="00AA4A60" w:rsidRPr="00A80E9A" w:rsidRDefault="00AA4A60" w:rsidP="00AA4A60">
                            <w:pPr>
                              <w:rPr>
                                <w:rFonts w:eastAsia="DengXian"/>
                              </w:rPr>
                            </w:pPr>
                            <w:r>
                              <w:t>This document drafts a response to MIIT of China consultation on new UWB regulations, especially new spectrum limits. Consultation is introduced in contribution IEEE 15-23-0023-02-04ab (</w:t>
                            </w:r>
                            <w:hyperlink r:id="rId8" w:history="1">
                              <w:r w:rsidRPr="00FC10E0">
                                <w:rPr>
                                  <w:rStyle w:val="Hyperlink"/>
                                </w:rPr>
                                <w:t>link</w:t>
                              </w:r>
                            </w:hyperlink>
                            <w:r>
                              <w:t xml:space="preserve">). </w:t>
                            </w:r>
                          </w:p>
                          <w:p w14:paraId="7238A8D6" w14:textId="77777777" w:rsidR="00AA4A60" w:rsidRDefault="00AA4A60">
                            <w:pPr>
                              <w:pStyle w:val="Raminnehll"/>
                              <w:jc w:val="both"/>
                              <w:rPr>
                                <w:color w:val="000000"/>
                              </w:rPr>
                            </w:pPr>
                          </w:p>
                          <w:p w14:paraId="7C478881" w14:textId="77777777" w:rsidR="005A2224" w:rsidRDefault="005A2224">
                            <w:pPr>
                              <w:pStyle w:val="Raminnehll"/>
                              <w:jc w:val="both"/>
                              <w:rPr>
                                <w:color w:val="000000"/>
                              </w:rPr>
                            </w:pPr>
                          </w:p>
                        </w:txbxContent>
                      </wps:txbx>
                      <wps:bodyPr anchor="t">
                        <a:noAutofit/>
                      </wps:bodyPr>
                    </wps:wsp>
                  </a:graphicData>
                </a:graphic>
              </wp:anchor>
            </w:drawing>
          </mc:Choice>
          <mc:Fallback>
            <w:pict>
              <v:rect w14:anchorId="0CC6F82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AU91BHgAQAAIQQAAA4AAAAAAAAAAAAAAAAALgIAAGRycy9lMm9Eb2MueG1sUEsBAi0A&#10;FAAGAAgAAAAhAEZ/tQ/gAAAACQEAAA8AAAAAAAAAAAAAAAAAOgQAAGRycy9kb3ducmV2LnhtbFBL&#10;BQYAAAAABAAEAPMAAABHBQAAAAA=&#10;" o:allowincell="f" stroked="f" strokeweight="0">
                <v:textbox>
                  <w:txbxContent>
                    <w:p w14:paraId="02B21A8C" w14:textId="36477BA7" w:rsidR="00AA4A60" w:rsidRPr="00A80E9A" w:rsidRDefault="00AA4A60" w:rsidP="00AA4A60">
                      <w:pPr>
                        <w:rPr>
                          <w:rFonts w:eastAsia="DengXian"/>
                        </w:rPr>
                      </w:pPr>
                      <w:r>
                        <w:t>This document drafts a response to MIIT of China consultation on new UWB regulations, especially new spectrum limits. Consultation is introduced in contribution IEEE 15-23-0023-02-04ab (</w:t>
                      </w:r>
                      <w:hyperlink r:id="rId9" w:history="1">
                        <w:r w:rsidRPr="00FC10E0">
                          <w:rPr>
                            <w:rStyle w:val="Hyperlink"/>
                          </w:rPr>
                          <w:t>link</w:t>
                        </w:r>
                      </w:hyperlink>
                      <w:r>
                        <w:t>)</w:t>
                      </w:r>
                      <w:r>
                        <w:t xml:space="preserve">. </w:t>
                      </w:r>
                    </w:p>
                    <w:p w14:paraId="7238A8D6" w14:textId="77777777" w:rsidR="00AA4A60" w:rsidRDefault="00AA4A60">
                      <w:pPr>
                        <w:pStyle w:val="Raminnehll"/>
                        <w:jc w:val="both"/>
                        <w:rPr>
                          <w:color w:val="000000"/>
                        </w:rPr>
                      </w:pPr>
                    </w:p>
                    <w:p w14:paraId="7C478881" w14:textId="77777777" w:rsidR="005A2224" w:rsidRDefault="005A2224">
                      <w:pPr>
                        <w:pStyle w:val="Raminnehll"/>
                        <w:jc w:val="both"/>
                        <w:rPr>
                          <w:color w:val="000000"/>
                        </w:rPr>
                      </w:pPr>
                    </w:p>
                  </w:txbxContent>
                </v:textbox>
              </v:rect>
            </w:pict>
          </mc:Fallback>
        </mc:AlternateContent>
      </w:r>
    </w:p>
    <w:p w14:paraId="13DCF308" w14:textId="77777777" w:rsidR="005A2224" w:rsidRDefault="001850FE">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2E8E69A3" wp14:editId="28776F34">
                <wp:simplePos x="0" y="0"/>
                <wp:positionH relativeFrom="page">
                  <wp:posOffset>971550</wp:posOffset>
                </wp:positionH>
                <wp:positionV relativeFrom="page">
                  <wp:posOffset>8428355</wp:posOffset>
                </wp:positionV>
                <wp:extent cx="6059170" cy="573405"/>
                <wp:effectExtent l="635" t="1270" r="635" b="0"/>
                <wp:wrapNone/>
                <wp:docPr id="3" name="Ram 2"/>
                <wp:cNvGraphicFramePr/>
                <a:graphic xmlns:a="http://schemas.openxmlformats.org/drawingml/2006/main">
                  <a:graphicData uri="http://schemas.microsoft.com/office/word/2010/wordprocessingShape">
                    <wps:wsp>
                      <wps:cNvSpPr/>
                      <wps:spPr>
                        <a:xfrm>
                          <a:off x="0" y="0"/>
                          <a:ext cx="6059160" cy="5734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1C407AE5" w14:textId="77777777" w:rsidR="005A2224" w:rsidRDefault="001850FE">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0B76F2B" w14:textId="77777777" w:rsidR="005A2224" w:rsidRDefault="005A2224">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2E8E69A3"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MqqPPryAQAAXQQAAA4AAAAAAAAAAAAAAAAALgIAAGRy&#10;cy9lMm9Eb2MueG1sUEsBAi0AFAAGAAgAAAAhAD+jFb/gAAAADgEAAA8AAAAAAAAAAAAAAAAATAQA&#10;AGRycy9kb3ducmV2LnhtbFBLBQYAAAAABAAEAPMAAABZBQAAAAA=&#10;" o:allowincell="f" strokeweight=".05pt">
                <v:stroke joinstyle="round"/>
                <v:textbox>
                  <w:txbxContent>
                    <w:p w14:paraId="1C407AE5" w14:textId="77777777" w:rsidR="005A2224" w:rsidRDefault="001850FE">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0B76F2B" w14:textId="77777777" w:rsidR="005A2224" w:rsidRDefault="005A2224">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1E643720" w14:textId="77777777" w:rsidR="005A2224" w:rsidRDefault="005A2224"/>
    <w:p w14:paraId="05A38977" w14:textId="7CDED41A" w:rsidR="005A2224" w:rsidRDefault="00F25992">
      <w:pPr>
        <w:rPr>
          <w:sz w:val="24"/>
          <w:szCs w:val="24"/>
        </w:rPr>
      </w:pPr>
      <w:r w:rsidRPr="004962E8">
        <w:rPr>
          <w:sz w:val="24"/>
          <w:szCs w:val="24"/>
        </w:rPr>
        <w:t>Electronic filing</w:t>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t xml:space="preserve">   </w:t>
      </w:r>
      <w:r w:rsidR="001850FE" w:rsidRPr="004962E8">
        <w:rPr>
          <w:sz w:val="24"/>
          <w:szCs w:val="24"/>
        </w:rPr>
        <w:t xml:space="preserve"> </w:t>
      </w:r>
      <w:r w:rsidR="00686AE7">
        <w:rPr>
          <w:sz w:val="24"/>
          <w:szCs w:val="24"/>
        </w:rPr>
        <w:t xml:space="preserve">    </w:t>
      </w:r>
      <w:r w:rsidR="00530EB0">
        <w:rPr>
          <w:sz w:val="24"/>
          <w:szCs w:val="24"/>
        </w:rPr>
        <w:t>February 6, 2023</w:t>
      </w:r>
    </w:p>
    <w:p w14:paraId="6DDD4E9A" w14:textId="77777777" w:rsidR="005A2224" w:rsidRDefault="005A2224">
      <w:pPr>
        <w:rPr>
          <w:color w:val="000000"/>
          <w:sz w:val="24"/>
          <w:szCs w:val="24"/>
        </w:rPr>
      </w:pPr>
    </w:p>
    <w:p w14:paraId="5E1D68DF" w14:textId="73FB9A76" w:rsidR="005A2224" w:rsidRPr="009D3D61" w:rsidRDefault="001850FE">
      <w:pPr>
        <w:jc w:val="both"/>
        <w:rPr>
          <w:sz w:val="24"/>
          <w:szCs w:val="24"/>
        </w:rPr>
      </w:pPr>
      <w:r>
        <w:rPr>
          <w:color w:val="000000"/>
          <w:sz w:val="24"/>
          <w:szCs w:val="24"/>
        </w:rPr>
        <w:t xml:space="preserve">Re:  </w:t>
      </w:r>
      <w:r w:rsidR="009D3D61" w:rsidRPr="009D3D61">
        <w:rPr>
          <w:rStyle w:val="Hyperlink"/>
          <w:bCs/>
          <w:color w:val="auto"/>
          <w:sz w:val="24"/>
          <w:szCs w:val="24"/>
          <w:u w:val="none"/>
        </w:rPr>
        <w:t>Consultation on the “900MHz Frequency Band Radio Frequency Identification (RFID) Equipment Radio Management Regulations (Draft for Comments)” and “Ultra Wideband (UWB) Equipment Radio Management Regulations (Draft for Comments)”</w:t>
      </w:r>
    </w:p>
    <w:p w14:paraId="294D27D4" w14:textId="77777777" w:rsidR="005A2224" w:rsidRDefault="005A2224">
      <w:pPr>
        <w:pStyle w:val="PlainText"/>
        <w:rPr>
          <w:rFonts w:ascii="Times New Roman" w:hAnsi="Times New Roman"/>
          <w:bCs/>
          <w:sz w:val="24"/>
          <w:szCs w:val="24"/>
        </w:rPr>
      </w:pPr>
    </w:p>
    <w:p w14:paraId="0FFDAA50" w14:textId="4A372998" w:rsidR="005A2224" w:rsidRDefault="001850FE">
      <w:pPr>
        <w:pStyle w:val="PlainText"/>
        <w:rPr>
          <w:rFonts w:ascii="Times New Roman" w:hAnsi="Times New Roman"/>
          <w:bCs/>
          <w:sz w:val="24"/>
          <w:szCs w:val="24"/>
        </w:rPr>
      </w:pPr>
      <w:r>
        <w:rPr>
          <w:rFonts w:ascii="Times New Roman" w:hAnsi="Times New Roman"/>
          <w:bCs/>
          <w:sz w:val="24"/>
          <w:szCs w:val="24"/>
        </w:rPr>
        <w:t xml:space="preserve">Dear </w:t>
      </w:r>
      <w:r w:rsidR="009D3D61">
        <w:rPr>
          <w:rFonts w:ascii="Times New Roman" w:hAnsi="Times New Roman"/>
          <w:bCs/>
          <w:sz w:val="24"/>
          <w:szCs w:val="24"/>
        </w:rPr>
        <w:t>MIIT</w:t>
      </w:r>
      <w:r>
        <w:rPr>
          <w:rFonts w:ascii="Times New Roman" w:hAnsi="Times New Roman"/>
          <w:bCs/>
          <w:sz w:val="24"/>
          <w:szCs w:val="24"/>
        </w:rPr>
        <w:t>,</w:t>
      </w:r>
    </w:p>
    <w:p w14:paraId="117B7EAE" w14:textId="77777777" w:rsidR="005A2224" w:rsidRDefault="005A2224">
      <w:pPr>
        <w:pStyle w:val="PlainText"/>
        <w:rPr>
          <w:rFonts w:ascii="Times New Roman" w:hAnsi="Times New Roman"/>
          <w:sz w:val="24"/>
          <w:szCs w:val="24"/>
        </w:rPr>
      </w:pPr>
    </w:p>
    <w:p w14:paraId="49B794DB" w14:textId="54FC7052" w:rsidR="005A2224" w:rsidRDefault="001850FE">
      <w:pPr>
        <w:jc w:val="both"/>
        <w:rPr>
          <w:sz w:val="24"/>
          <w:szCs w:val="24"/>
        </w:rPr>
      </w:pPr>
      <w:r>
        <w:rPr>
          <w:sz w:val="24"/>
          <w:szCs w:val="24"/>
        </w:rPr>
        <w:t>IEEE 802 LAN/MAN Standards Committee (LMSC) than</w:t>
      </w:r>
      <w:r w:rsidRPr="00466B18">
        <w:rPr>
          <w:sz w:val="24"/>
          <w:szCs w:val="24"/>
        </w:rPr>
        <w:t xml:space="preserve">ks </w:t>
      </w:r>
      <w:r w:rsidR="00466B18" w:rsidRPr="00466B18">
        <w:rPr>
          <w:sz w:val="24"/>
          <w:szCs w:val="24"/>
        </w:rPr>
        <w:t xml:space="preserve">Ministry of </w:t>
      </w:r>
      <w:r w:rsidR="009D3D61">
        <w:rPr>
          <w:sz w:val="24"/>
          <w:szCs w:val="24"/>
        </w:rPr>
        <w:t>Industry and Information Technology (MIIT)</w:t>
      </w:r>
      <w:r w:rsidR="00724EC7">
        <w:rPr>
          <w:sz w:val="24"/>
          <w:szCs w:val="24"/>
        </w:rPr>
        <w:t xml:space="preserve"> </w:t>
      </w:r>
      <w:r>
        <w:rPr>
          <w:sz w:val="24"/>
          <w:szCs w:val="24"/>
        </w:rPr>
        <w:t xml:space="preserve">for issuing the consultation </w:t>
      </w:r>
      <w:r w:rsidR="009D3D61" w:rsidRPr="009D3D61">
        <w:rPr>
          <w:rStyle w:val="Hyperlink"/>
          <w:bCs/>
          <w:color w:val="auto"/>
          <w:sz w:val="24"/>
          <w:szCs w:val="24"/>
          <w:u w:val="none"/>
        </w:rPr>
        <w:t>on the “Ultra Wideband (UWB) Equipment Radio Management Regulations (Draft for Comments)”</w:t>
      </w:r>
      <w:r>
        <w:rPr>
          <w:rStyle w:val="Hyperlink"/>
          <w:bCs/>
          <w:color w:val="auto"/>
          <w:sz w:val="24"/>
          <w:szCs w:val="24"/>
          <w:u w:val="none"/>
        </w:rPr>
        <w:t xml:space="preserve"> </w:t>
      </w:r>
      <w:r>
        <w:rPr>
          <w:sz w:val="24"/>
          <w:szCs w:val="24"/>
        </w:rPr>
        <w:t>and</w:t>
      </w:r>
      <w:r w:rsidR="00190B78">
        <w:rPr>
          <w:sz w:val="24"/>
          <w:szCs w:val="24"/>
        </w:rPr>
        <w:t xml:space="preserve"> for </w:t>
      </w:r>
      <w:r>
        <w:rPr>
          <w:sz w:val="24"/>
          <w:szCs w:val="24"/>
        </w:rPr>
        <w:t>the opportunity to provide feedback on this topi</w:t>
      </w:r>
      <w:r w:rsidR="00EF6759">
        <w:rPr>
          <w:sz w:val="24"/>
          <w:szCs w:val="24"/>
        </w:rPr>
        <w:t>c</w:t>
      </w:r>
      <w:r>
        <w:rPr>
          <w:sz w:val="24"/>
          <w:szCs w:val="24"/>
        </w:rPr>
        <w:t>.</w:t>
      </w:r>
    </w:p>
    <w:p w14:paraId="22D65F84" w14:textId="77777777" w:rsidR="005A2224" w:rsidRDefault="005A2224">
      <w:pPr>
        <w:jc w:val="both"/>
        <w:rPr>
          <w:sz w:val="24"/>
          <w:szCs w:val="24"/>
        </w:rPr>
      </w:pPr>
    </w:p>
    <w:p w14:paraId="151B0926" w14:textId="6B1592E0" w:rsidR="005A2224" w:rsidRDefault="001850FE">
      <w:pPr>
        <w:jc w:val="both"/>
        <w:rPr>
          <w:sz w:val="24"/>
          <w:szCs w:val="24"/>
        </w:rPr>
      </w:pPr>
      <w:r>
        <w:rPr>
          <w:sz w:val="24"/>
          <w:szCs w:val="24"/>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w:t>
      </w:r>
      <w:r w:rsidR="00C92909">
        <w:rPr>
          <w:sz w:val="24"/>
          <w:szCs w:val="24"/>
        </w:rPr>
        <w:t>E</w:t>
      </w:r>
      <w:r>
        <w:rPr>
          <w:sz w:val="24"/>
          <w:szCs w:val="24"/>
        </w:rPr>
        <w:t>thernet networks, and technologies produced by implementers of our standards are critical for all networked applications today.</w:t>
      </w:r>
    </w:p>
    <w:p w14:paraId="493AA124" w14:textId="77777777" w:rsidR="005A2224" w:rsidRDefault="005A2224">
      <w:pPr>
        <w:jc w:val="both"/>
        <w:rPr>
          <w:sz w:val="24"/>
          <w:szCs w:val="24"/>
        </w:rPr>
      </w:pPr>
    </w:p>
    <w:p w14:paraId="6944AD9B" w14:textId="77777777" w:rsidR="005A2224" w:rsidRDefault="001850FE">
      <w:pPr>
        <w:jc w:val="both"/>
        <w:rPr>
          <w:sz w:val="24"/>
          <w:szCs w:val="24"/>
        </w:rPr>
      </w:pPr>
      <w:r>
        <w:rPr>
          <w:sz w:val="24"/>
          <w:szCs w:val="24"/>
        </w:rPr>
        <w:t>IEEE 802 LMSC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LMSC acknowledges and respects that other components of IEEE Organizational Units may have perspectives that differ from, or compete with, those of IEEE 802 LMSC. Therefore, this submission should not be construed as representing the views of IEEE as a whole</w:t>
      </w:r>
      <w:r>
        <w:rPr>
          <w:rStyle w:val="FootnoteAnchor"/>
          <w:sz w:val="24"/>
          <w:szCs w:val="24"/>
        </w:rPr>
        <w:footnoteReference w:id="1"/>
      </w:r>
      <w:r>
        <w:rPr>
          <w:sz w:val="24"/>
          <w:szCs w:val="24"/>
        </w:rPr>
        <w:t>.</w:t>
      </w:r>
    </w:p>
    <w:p w14:paraId="0AC4F0BF" w14:textId="77777777" w:rsidR="005A2224" w:rsidRDefault="005A2224">
      <w:pPr>
        <w:jc w:val="both"/>
        <w:rPr>
          <w:sz w:val="24"/>
          <w:szCs w:val="24"/>
        </w:rPr>
      </w:pPr>
    </w:p>
    <w:p w14:paraId="40549645" w14:textId="29AC5850" w:rsidR="005A2224" w:rsidRDefault="001850FE">
      <w:pPr>
        <w:jc w:val="both"/>
        <w:rPr>
          <w:sz w:val="24"/>
          <w:szCs w:val="24"/>
        </w:rPr>
      </w:pPr>
      <w:r>
        <w:rPr>
          <w:sz w:val="24"/>
          <w:szCs w:val="24"/>
        </w:rPr>
        <w:t xml:space="preserve">Please find below the responses of IEEE 802 LMSC to </w:t>
      </w:r>
      <w:r w:rsidR="009D3D61">
        <w:rPr>
          <w:sz w:val="24"/>
          <w:szCs w:val="24"/>
        </w:rPr>
        <w:t xml:space="preserve">the </w:t>
      </w:r>
      <w:r w:rsidR="009D3D61" w:rsidRPr="009D3D61">
        <w:rPr>
          <w:rStyle w:val="Hyperlink"/>
          <w:bCs/>
          <w:color w:val="auto"/>
          <w:sz w:val="24"/>
          <w:szCs w:val="24"/>
          <w:u w:val="none"/>
        </w:rPr>
        <w:t>“Ultra Wideband (UWB) Equipment Radio Management Regulations (Draft for Comments)”</w:t>
      </w:r>
      <w:r w:rsidR="009D3D61">
        <w:rPr>
          <w:rStyle w:val="Hyperlink"/>
          <w:bCs/>
          <w:color w:val="auto"/>
          <w:sz w:val="24"/>
          <w:szCs w:val="24"/>
          <w:u w:val="none"/>
        </w:rPr>
        <w:t>.</w:t>
      </w:r>
    </w:p>
    <w:p w14:paraId="0815A877" w14:textId="77777777" w:rsidR="005A2224" w:rsidRDefault="005A2224">
      <w:pPr>
        <w:jc w:val="both"/>
        <w:rPr>
          <w:b/>
          <w:sz w:val="24"/>
          <w:szCs w:val="24"/>
        </w:rPr>
      </w:pPr>
    </w:p>
    <w:p w14:paraId="5482F575" w14:textId="02936C3E" w:rsidR="009D3D61" w:rsidRPr="00AF7FC1" w:rsidRDefault="009D3D61" w:rsidP="009D3D61">
      <w:pPr>
        <w:jc w:val="both"/>
        <w:rPr>
          <w:i/>
          <w:sz w:val="24"/>
          <w:szCs w:val="24"/>
          <w:u w:val="single"/>
        </w:rPr>
      </w:pPr>
      <w:r w:rsidRPr="00AF7FC1">
        <w:rPr>
          <w:i/>
          <w:sz w:val="24"/>
          <w:szCs w:val="24"/>
          <w:u w:val="single"/>
        </w:rPr>
        <w:t>IEEE 802.1</w:t>
      </w:r>
      <w:r>
        <w:rPr>
          <w:i/>
          <w:sz w:val="24"/>
          <w:szCs w:val="24"/>
          <w:u w:val="single"/>
        </w:rPr>
        <w:t>5</w:t>
      </w:r>
      <w:r w:rsidRPr="00AF7FC1">
        <w:rPr>
          <w:i/>
          <w:sz w:val="24"/>
          <w:szCs w:val="24"/>
          <w:u w:val="single"/>
        </w:rPr>
        <w:t xml:space="preserve">-based </w:t>
      </w:r>
      <w:r>
        <w:rPr>
          <w:i/>
          <w:sz w:val="24"/>
          <w:szCs w:val="24"/>
          <w:u w:val="single"/>
        </w:rPr>
        <w:t xml:space="preserve">UWB </w:t>
      </w:r>
      <w:r w:rsidRPr="00AF7FC1">
        <w:rPr>
          <w:i/>
          <w:sz w:val="24"/>
          <w:szCs w:val="24"/>
          <w:u w:val="single"/>
        </w:rPr>
        <w:t xml:space="preserve">devices </w:t>
      </w:r>
    </w:p>
    <w:p w14:paraId="41EC9713" w14:textId="26015F07" w:rsidR="005A2224" w:rsidRDefault="005A2224">
      <w:pPr>
        <w:jc w:val="both"/>
        <w:rPr>
          <w:b/>
          <w:sz w:val="24"/>
          <w:szCs w:val="24"/>
        </w:rPr>
      </w:pPr>
    </w:p>
    <w:p w14:paraId="25F278CC" w14:textId="68865EC4" w:rsidR="009D3D61" w:rsidRPr="009D3D61" w:rsidRDefault="009D3D61" w:rsidP="009D3D61">
      <w:pPr>
        <w:jc w:val="both"/>
        <w:rPr>
          <w:sz w:val="24"/>
          <w:szCs w:val="24"/>
        </w:rPr>
      </w:pPr>
      <w:r>
        <w:rPr>
          <w:sz w:val="24"/>
          <w:szCs w:val="24"/>
        </w:rPr>
        <w:t xml:space="preserve">IEEE 802.15 standards specify Ultra-Wideband technology operation, which is finding adoption for numerous short-range sensing and ranging applications.  IEEE Std 802.15.4-2020 [1] </w:t>
      </w:r>
      <w:r w:rsidRPr="00AF7FC1">
        <w:rPr>
          <w:sz w:val="24"/>
          <w:szCs w:val="24"/>
        </w:rPr>
        <w:t>and IEEE Std 802.15.4z-2020 [</w:t>
      </w:r>
      <w:r>
        <w:rPr>
          <w:sz w:val="24"/>
          <w:szCs w:val="24"/>
        </w:rPr>
        <w:t>2</w:t>
      </w:r>
      <w:r w:rsidRPr="00AF7FC1">
        <w:rPr>
          <w:sz w:val="24"/>
          <w:szCs w:val="24"/>
        </w:rPr>
        <w:t xml:space="preserve">] are standards for precision ranging </w:t>
      </w:r>
      <w:r>
        <w:rPr>
          <w:sz w:val="24"/>
          <w:szCs w:val="24"/>
        </w:rPr>
        <w:t xml:space="preserve">that are </w:t>
      </w:r>
      <w:r w:rsidRPr="00AF7FC1">
        <w:rPr>
          <w:sz w:val="24"/>
          <w:szCs w:val="24"/>
        </w:rPr>
        <w:t xml:space="preserve">already capable of using </w:t>
      </w:r>
      <w:r>
        <w:rPr>
          <w:sz w:val="24"/>
          <w:szCs w:val="24"/>
        </w:rPr>
        <w:t xml:space="preserve">both </w:t>
      </w:r>
      <w:r w:rsidRPr="00AF7FC1">
        <w:rPr>
          <w:sz w:val="24"/>
          <w:szCs w:val="24"/>
        </w:rPr>
        <w:t xml:space="preserve">the </w:t>
      </w:r>
      <w:r w:rsidR="00821C65">
        <w:rPr>
          <w:sz w:val="24"/>
          <w:szCs w:val="24"/>
        </w:rPr>
        <w:t>6 GHz and 7 GHz</w:t>
      </w:r>
      <w:r w:rsidRPr="00AF7FC1">
        <w:rPr>
          <w:sz w:val="24"/>
          <w:szCs w:val="24"/>
        </w:rPr>
        <w:t xml:space="preserve"> </w:t>
      </w:r>
      <w:r w:rsidR="00587A66">
        <w:rPr>
          <w:sz w:val="24"/>
          <w:szCs w:val="24"/>
        </w:rPr>
        <w:t xml:space="preserve">frequency </w:t>
      </w:r>
      <w:r w:rsidRPr="00AF7FC1">
        <w:rPr>
          <w:sz w:val="24"/>
          <w:szCs w:val="24"/>
        </w:rPr>
        <w:t>bands and are increasingly used in many h</w:t>
      </w:r>
      <w:r>
        <w:rPr>
          <w:sz w:val="24"/>
          <w:szCs w:val="24"/>
        </w:rPr>
        <w:t xml:space="preserve">igh value applications.  </w:t>
      </w:r>
      <w:r w:rsidRPr="009D3D61">
        <w:rPr>
          <w:sz w:val="24"/>
          <w:szCs w:val="24"/>
        </w:rPr>
        <w:t xml:space="preserve">The capability of </w:t>
      </w:r>
      <w:r w:rsidR="00B743A1" w:rsidRPr="00AF7FC1">
        <w:rPr>
          <w:sz w:val="24"/>
          <w:szCs w:val="24"/>
        </w:rPr>
        <w:t>IEEE Std 802.15.4z-2020</w:t>
      </w:r>
      <w:r w:rsidRPr="009D3D61">
        <w:rPr>
          <w:sz w:val="24"/>
          <w:szCs w:val="24"/>
        </w:rPr>
        <w:t xml:space="preserve"> to support secure ranging has led to a renewed interest in UWB from both industry and regulators. The automotive industry was the driving force behind </w:t>
      </w:r>
      <w:r>
        <w:rPr>
          <w:sz w:val="24"/>
          <w:szCs w:val="24"/>
        </w:rPr>
        <w:t xml:space="preserve">IEEE </w:t>
      </w:r>
      <w:r w:rsidRPr="00AF7FC1">
        <w:rPr>
          <w:sz w:val="24"/>
          <w:szCs w:val="24"/>
        </w:rPr>
        <w:t>Std 802.15.4z-2020</w:t>
      </w:r>
      <w:r w:rsidRPr="009D3D61">
        <w:rPr>
          <w:sz w:val="24"/>
          <w:szCs w:val="24"/>
        </w:rPr>
        <w:t xml:space="preserve"> and also the first to include UWB in consumer products. </w:t>
      </w:r>
      <w:r>
        <w:rPr>
          <w:sz w:val="24"/>
          <w:szCs w:val="24"/>
        </w:rPr>
        <w:t xml:space="preserve"> </w:t>
      </w:r>
      <w:r w:rsidRPr="009D3D61">
        <w:rPr>
          <w:sz w:val="24"/>
          <w:szCs w:val="24"/>
        </w:rPr>
        <w:t xml:space="preserve">Mobile handset makers have followed closely. </w:t>
      </w:r>
      <w:r>
        <w:rPr>
          <w:sz w:val="24"/>
          <w:szCs w:val="24"/>
        </w:rPr>
        <w:t xml:space="preserve"> </w:t>
      </w:r>
      <w:r w:rsidRPr="009D3D61">
        <w:rPr>
          <w:sz w:val="24"/>
          <w:szCs w:val="24"/>
        </w:rPr>
        <w:t xml:space="preserve">This is generating significant economic and social value, attracting further interest which is demonstrated by the </w:t>
      </w:r>
      <w:r w:rsidR="00E92591">
        <w:rPr>
          <w:sz w:val="24"/>
          <w:szCs w:val="24"/>
        </w:rPr>
        <w:t>participation in</w:t>
      </w:r>
      <w:r w:rsidRPr="009D3D61">
        <w:rPr>
          <w:sz w:val="24"/>
          <w:szCs w:val="24"/>
        </w:rPr>
        <w:t xml:space="preserve"> the </w:t>
      </w:r>
      <w:r>
        <w:rPr>
          <w:sz w:val="24"/>
          <w:szCs w:val="24"/>
        </w:rPr>
        <w:t>IEEE 802.15.</w:t>
      </w:r>
      <w:r w:rsidRPr="009D3D61">
        <w:rPr>
          <w:sz w:val="24"/>
          <w:szCs w:val="24"/>
        </w:rPr>
        <w:t xml:space="preserve">4ab </w:t>
      </w:r>
      <w:r>
        <w:rPr>
          <w:sz w:val="24"/>
          <w:szCs w:val="24"/>
        </w:rPr>
        <w:t xml:space="preserve">task </w:t>
      </w:r>
      <w:r w:rsidRPr="009D3D61">
        <w:rPr>
          <w:sz w:val="24"/>
          <w:szCs w:val="24"/>
        </w:rPr>
        <w:t>group</w:t>
      </w:r>
      <w:r>
        <w:rPr>
          <w:sz w:val="24"/>
          <w:szCs w:val="24"/>
        </w:rPr>
        <w:t xml:space="preserve"> in IEEE 802 LMSC</w:t>
      </w:r>
      <w:r w:rsidRPr="009D3D61">
        <w:rPr>
          <w:sz w:val="24"/>
          <w:szCs w:val="24"/>
        </w:rPr>
        <w:t xml:space="preserve"> that is developing future UWB standards.</w:t>
      </w:r>
    </w:p>
    <w:p w14:paraId="6210F7A9" w14:textId="77777777" w:rsidR="009D3D61" w:rsidRPr="009D3D61" w:rsidRDefault="009D3D61" w:rsidP="009D3D61">
      <w:pPr>
        <w:rPr>
          <w:sz w:val="24"/>
          <w:szCs w:val="24"/>
        </w:rPr>
      </w:pPr>
    </w:p>
    <w:p w14:paraId="3FF9E829" w14:textId="5119C8F2" w:rsidR="009D3D61" w:rsidRPr="009D3D61" w:rsidRDefault="009D3D61" w:rsidP="007B6570">
      <w:pPr>
        <w:jc w:val="both"/>
        <w:rPr>
          <w:sz w:val="24"/>
          <w:szCs w:val="24"/>
        </w:rPr>
      </w:pPr>
      <w:r w:rsidRPr="009D3D61">
        <w:rPr>
          <w:sz w:val="24"/>
          <w:szCs w:val="24"/>
        </w:rPr>
        <w:t xml:space="preserve">The fact that UWB is now in consumer products has led many regulators to </w:t>
      </w:r>
      <w:r w:rsidR="007B6570">
        <w:rPr>
          <w:sz w:val="24"/>
          <w:szCs w:val="24"/>
        </w:rPr>
        <w:t>review the existing regulations</w:t>
      </w:r>
      <w:ins w:id="0" w:author="Edward Au" w:date="2023-01-25T11:01:00Z">
        <w:r w:rsidR="005D351E">
          <w:rPr>
            <w:sz w:val="24"/>
            <w:szCs w:val="24"/>
          </w:rPr>
          <w:t xml:space="preserve"> [3]</w:t>
        </w:r>
      </w:ins>
      <w:bookmarkStart w:id="1" w:name="_GoBack"/>
      <w:bookmarkEnd w:id="1"/>
      <w:r w:rsidRPr="009D3D61">
        <w:rPr>
          <w:sz w:val="24"/>
          <w:szCs w:val="24"/>
        </w:rPr>
        <w:t xml:space="preserve">. </w:t>
      </w:r>
      <w:r w:rsidR="007B6570">
        <w:rPr>
          <w:sz w:val="24"/>
          <w:szCs w:val="24"/>
        </w:rPr>
        <w:t xml:space="preserve"> </w:t>
      </w:r>
      <w:r w:rsidRPr="009D3D61">
        <w:rPr>
          <w:sz w:val="24"/>
          <w:szCs w:val="24"/>
        </w:rPr>
        <w:t xml:space="preserve">Many countries that previously did not have UWB regulations are now introducing </w:t>
      </w:r>
      <w:r w:rsidRPr="009D3D61">
        <w:rPr>
          <w:sz w:val="24"/>
          <w:szCs w:val="24"/>
        </w:rPr>
        <w:lastRenderedPageBreak/>
        <w:t>them, while other regulatory bodies such as CEPT have added capabilities in response to industry demand, e.g.</w:t>
      </w:r>
      <w:r w:rsidR="007B6570">
        <w:rPr>
          <w:sz w:val="24"/>
          <w:szCs w:val="24"/>
        </w:rPr>
        <w:t>,</w:t>
      </w:r>
      <w:r w:rsidRPr="009D3D61">
        <w:rPr>
          <w:sz w:val="24"/>
          <w:szCs w:val="24"/>
        </w:rPr>
        <w:t xml:space="preserve"> by introducing fixed outdoor transmissions, which were </w:t>
      </w:r>
      <w:r w:rsidR="007B6570">
        <w:rPr>
          <w:sz w:val="24"/>
          <w:szCs w:val="24"/>
        </w:rPr>
        <w:t>not permitted</w:t>
      </w:r>
      <w:r w:rsidRPr="009D3D61">
        <w:rPr>
          <w:sz w:val="24"/>
          <w:szCs w:val="24"/>
        </w:rPr>
        <w:t xml:space="preserve"> in Europe, and </w:t>
      </w:r>
      <w:r w:rsidR="007B6570">
        <w:rPr>
          <w:sz w:val="24"/>
          <w:szCs w:val="24"/>
        </w:rPr>
        <w:t xml:space="preserve">allowing an </w:t>
      </w:r>
      <w:r w:rsidRPr="009D3D61">
        <w:rPr>
          <w:sz w:val="24"/>
          <w:szCs w:val="24"/>
        </w:rPr>
        <w:t xml:space="preserve">extra power </w:t>
      </w:r>
      <w:r w:rsidR="007B6570">
        <w:rPr>
          <w:sz w:val="24"/>
          <w:szCs w:val="24"/>
        </w:rPr>
        <w:t xml:space="preserve">of </w:t>
      </w:r>
      <w:r w:rsidR="007B6570" w:rsidRPr="009D3D61">
        <w:rPr>
          <w:sz w:val="24"/>
          <w:szCs w:val="24"/>
        </w:rPr>
        <w:t xml:space="preserve">10 dB </w:t>
      </w:r>
      <w:r w:rsidR="007B6570">
        <w:rPr>
          <w:sz w:val="24"/>
          <w:szCs w:val="24"/>
        </w:rPr>
        <w:t>for indoor operation</w:t>
      </w:r>
      <w:r w:rsidRPr="009D3D61">
        <w:rPr>
          <w:sz w:val="24"/>
          <w:szCs w:val="24"/>
        </w:rPr>
        <w:t>.</w:t>
      </w:r>
    </w:p>
    <w:p w14:paraId="714C3798" w14:textId="77777777" w:rsidR="009D3D61" w:rsidRDefault="009D3D61" w:rsidP="009D3D61">
      <w:pPr>
        <w:rPr>
          <w:sz w:val="24"/>
          <w:szCs w:val="24"/>
        </w:rPr>
      </w:pPr>
    </w:p>
    <w:p w14:paraId="71814C05" w14:textId="4DEF08BF" w:rsidR="00587A66" w:rsidRPr="00AF7FC1" w:rsidRDefault="00587A66" w:rsidP="00587A66">
      <w:pPr>
        <w:jc w:val="both"/>
        <w:rPr>
          <w:i/>
          <w:sz w:val="24"/>
          <w:szCs w:val="24"/>
          <w:u w:val="single"/>
        </w:rPr>
      </w:pPr>
      <w:r>
        <w:rPr>
          <w:i/>
          <w:sz w:val="24"/>
          <w:szCs w:val="24"/>
          <w:u w:val="single"/>
        </w:rPr>
        <w:t>Concern on the reduction of spectrum available to UWB</w:t>
      </w:r>
    </w:p>
    <w:p w14:paraId="3B9D4763" w14:textId="77777777" w:rsidR="00587A66" w:rsidRDefault="00587A66" w:rsidP="009D3D61">
      <w:pPr>
        <w:rPr>
          <w:sz w:val="24"/>
          <w:szCs w:val="24"/>
        </w:rPr>
      </w:pPr>
    </w:p>
    <w:p w14:paraId="13FDC618" w14:textId="55EBC60D" w:rsidR="009D3D61" w:rsidRPr="009D3D61" w:rsidRDefault="007B6570" w:rsidP="007B6570">
      <w:pPr>
        <w:jc w:val="both"/>
        <w:rPr>
          <w:sz w:val="24"/>
          <w:szCs w:val="24"/>
        </w:rPr>
      </w:pPr>
      <w:del w:id="2" w:author="Edward Au" w:date="2023-01-25T11:00:00Z">
        <w:r w:rsidDel="005D351E">
          <w:rPr>
            <w:sz w:val="24"/>
            <w:szCs w:val="24"/>
          </w:rPr>
          <w:delText xml:space="preserve">While </w:delText>
        </w:r>
      </w:del>
      <w:r>
        <w:rPr>
          <w:sz w:val="24"/>
          <w:szCs w:val="24"/>
        </w:rPr>
        <w:t>IEEE 802 LMSC appreciates MIIT</w:t>
      </w:r>
      <w:r w:rsidR="00A047BA">
        <w:rPr>
          <w:sz w:val="24"/>
          <w:szCs w:val="24"/>
        </w:rPr>
        <w:t>’s</w:t>
      </w:r>
      <w:r>
        <w:rPr>
          <w:sz w:val="24"/>
          <w:szCs w:val="24"/>
        </w:rPr>
        <w:t xml:space="preserve"> </w:t>
      </w:r>
      <w:r w:rsidR="009D3D61" w:rsidRPr="009D3D61">
        <w:rPr>
          <w:sz w:val="24"/>
          <w:szCs w:val="24"/>
        </w:rPr>
        <w:t xml:space="preserve">review </w:t>
      </w:r>
      <w:r w:rsidR="00A047BA">
        <w:rPr>
          <w:sz w:val="24"/>
          <w:szCs w:val="24"/>
        </w:rPr>
        <w:t xml:space="preserve">of </w:t>
      </w:r>
      <w:r w:rsidR="009D3D61" w:rsidRPr="009D3D61">
        <w:rPr>
          <w:sz w:val="24"/>
          <w:szCs w:val="24"/>
        </w:rPr>
        <w:t>its UWB regulations</w:t>
      </w:r>
      <w:ins w:id="3" w:author="Edward Au" w:date="2023-01-25T11:00:00Z">
        <w:r w:rsidR="005D351E">
          <w:rPr>
            <w:sz w:val="24"/>
            <w:szCs w:val="24"/>
          </w:rPr>
          <w:t xml:space="preserve"> and suggests that the outcome</w:t>
        </w:r>
      </w:ins>
      <w:ins w:id="4" w:author="Edward Au" w:date="2023-01-25T11:01:00Z">
        <w:r w:rsidR="005D351E">
          <w:rPr>
            <w:sz w:val="24"/>
            <w:szCs w:val="24"/>
          </w:rPr>
          <w:t xml:space="preserve"> should not reduce</w:t>
        </w:r>
      </w:ins>
      <w:del w:id="5" w:author="Edward Au" w:date="2023-01-25T11:01:00Z">
        <w:r w:rsidDel="005D351E">
          <w:rPr>
            <w:sz w:val="24"/>
            <w:szCs w:val="24"/>
          </w:rPr>
          <w:delText>,</w:delText>
        </w:r>
        <w:r w:rsidR="009D3D61" w:rsidRPr="009D3D61" w:rsidDel="005D351E">
          <w:rPr>
            <w:sz w:val="24"/>
            <w:szCs w:val="24"/>
          </w:rPr>
          <w:delText xml:space="preserve"> the </w:delText>
        </w:r>
        <w:r w:rsidDel="005D351E">
          <w:rPr>
            <w:sz w:val="24"/>
            <w:szCs w:val="24"/>
          </w:rPr>
          <w:delText xml:space="preserve">proposed </w:delText>
        </w:r>
        <w:r w:rsidR="009D3D61" w:rsidRPr="009D3D61" w:rsidDel="005D351E">
          <w:rPr>
            <w:sz w:val="24"/>
            <w:szCs w:val="24"/>
          </w:rPr>
          <w:delText>changes</w:delText>
        </w:r>
        <w:r w:rsidDel="005D351E">
          <w:rPr>
            <w:sz w:val="24"/>
            <w:szCs w:val="24"/>
          </w:rPr>
          <w:delText xml:space="preserve"> in this consultation</w:delText>
        </w:r>
        <w:r w:rsidR="009D3D61" w:rsidRPr="009D3D61" w:rsidDel="005D351E">
          <w:rPr>
            <w:sz w:val="24"/>
            <w:szCs w:val="24"/>
          </w:rPr>
          <w:delText xml:space="preserve"> </w:delText>
        </w:r>
        <w:r w:rsidR="00410D1A" w:rsidDel="005D351E">
          <w:rPr>
            <w:sz w:val="24"/>
            <w:szCs w:val="24"/>
          </w:rPr>
          <w:delText>is not consistent with the explosive growth in high value applications</w:delText>
        </w:r>
        <w:r w:rsidDel="005D351E">
          <w:rPr>
            <w:sz w:val="24"/>
            <w:szCs w:val="24"/>
          </w:rPr>
          <w:delText xml:space="preserve"> of the UWB devices</w:delText>
        </w:r>
        <w:r w:rsidR="001F7B3E" w:rsidDel="005D351E">
          <w:rPr>
            <w:sz w:val="24"/>
            <w:szCs w:val="24"/>
          </w:rPr>
          <w:delText xml:space="preserve"> [3]</w:delText>
        </w:r>
        <w:r w:rsidR="009D3D61" w:rsidRPr="009D3D61" w:rsidDel="005D351E">
          <w:rPr>
            <w:sz w:val="24"/>
            <w:szCs w:val="24"/>
          </w:rPr>
          <w:delText xml:space="preserve"> by reducing</w:delText>
        </w:r>
      </w:del>
      <w:r w:rsidR="009D3D61" w:rsidRPr="009D3D61">
        <w:rPr>
          <w:sz w:val="24"/>
          <w:szCs w:val="24"/>
        </w:rPr>
        <w:t xml:space="preserve"> the amount of spectrum available to UWB. </w:t>
      </w:r>
      <w:r>
        <w:rPr>
          <w:sz w:val="24"/>
          <w:szCs w:val="24"/>
        </w:rPr>
        <w:t xml:space="preserve"> </w:t>
      </w:r>
      <w:r w:rsidR="009D3D61" w:rsidRPr="009D3D61">
        <w:rPr>
          <w:sz w:val="24"/>
          <w:szCs w:val="24"/>
        </w:rPr>
        <w:t xml:space="preserve">There have not been any reports of low power UWB systems causing interference to other systems anywhere in the world, so this </w:t>
      </w:r>
      <w:r>
        <w:rPr>
          <w:sz w:val="24"/>
          <w:szCs w:val="24"/>
        </w:rPr>
        <w:t>reduction of spectrum</w:t>
      </w:r>
      <w:r w:rsidR="009D3D61" w:rsidRPr="009D3D61">
        <w:rPr>
          <w:sz w:val="24"/>
          <w:szCs w:val="24"/>
        </w:rPr>
        <w:t xml:space="preserve"> does not seem necessary to protect other spectrum users.</w:t>
      </w:r>
    </w:p>
    <w:p w14:paraId="09A55493" w14:textId="77777777" w:rsidR="009D3D61" w:rsidRPr="009D3D61" w:rsidRDefault="009D3D61" w:rsidP="009D3D61">
      <w:pPr>
        <w:rPr>
          <w:sz w:val="24"/>
          <w:szCs w:val="24"/>
        </w:rPr>
      </w:pPr>
    </w:p>
    <w:p w14:paraId="26AA3451" w14:textId="4A91DBDB" w:rsidR="009D3D61" w:rsidRPr="009D3D61" w:rsidRDefault="009D3D61" w:rsidP="00587A66">
      <w:pPr>
        <w:jc w:val="both"/>
        <w:rPr>
          <w:sz w:val="24"/>
          <w:szCs w:val="24"/>
        </w:rPr>
      </w:pPr>
      <w:r w:rsidRPr="009D3D61">
        <w:rPr>
          <w:sz w:val="24"/>
          <w:szCs w:val="24"/>
        </w:rPr>
        <w:t xml:space="preserve">Throughout the world, license-exempt spectrum allocation between 6 </w:t>
      </w:r>
      <w:r w:rsidR="008A04EA">
        <w:rPr>
          <w:sz w:val="24"/>
          <w:szCs w:val="24"/>
        </w:rPr>
        <w:t xml:space="preserve">GHz </w:t>
      </w:r>
      <w:r w:rsidRPr="009D3D61">
        <w:rPr>
          <w:sz w:val="24"/>
          <w:szCs w:val="24"/>
        </w:rPr>
        <w:t xml:space="preserve">and 7 GHz has provided significant value. Both UWB and RLAN based on </w:t>
      </w:r>
      <w:r w:rsidR="007B6570">
        <w:rPr>
          <w:sz w:val="24"/>
          <w:szCs w:val="24"/>
        </w:rPr>
        <w:t xml:space="preserve">IEEE </w:t>
      </w:r>
      <w:r w:rsidRPr="009D3D61">
        <w:rPr>
          <w:sz w:val="24"/>
          <w:szCs w:val="24"/>
        </w:rPr>
        <w:t xml:space="preserve">802 wireless standards are examples of such applications. </w:t>
      </w:r>
      <w:r w:rsidR="00587A66">
        <w:rPr>
          <w:sz w:val="24"/>
          <w:szCs w:val="24"/>
        </w:rPr>
        <w:t xml:space="preserve"> </w:t>
      </w:r>
      <w:r w:rsidRPr="009D3D61">
        <w:rPr>
          <w:sz w:val="24"/>
          <w:szCs w:val="24"/>
        </w:rPr>
        <w:t>Restricting UWB to frequencies above 7125 MHz will prohibit access to a very popular IEEE HRP UWB PHY channel, channel 5</w:t>
      </w:r>
      <w:r w:rsidR="00587A66">
        <w:rPr>
          <w:sz w:val="24"/>
          <w:szCs w:val="24"/>
        </w:rPr>
        <w:t xml:space="preserve">.  </w:t>
      </w:r>
      <w:r w:rsidRPr="009D3D61">
        <w:rPr>
          <w:sz w:val="24"/>
          <w:szCs w:val="24"/>
        </w:rPr>
        <w:t xml:space="preserve">IEEE </w:t>
      </w:r>
      <w:r w:rsidR="007B6570">
        <w:rPr>
          <w:sz w:val="24"/>
          <w:szCs w:val="24"/>
        </w:rPr>
        <w:t xml:space="preserve">802 LMSC </w:t>
      </w:r>
      <w:r w:rsidRPr="009D3D61">
        <w:rPr>
          <w:sz w:val="24"/>
          <w:szCs w:val="24"/>
        </w:rPr>
        <w:t xml:space="preserve">would therefore </w:t>
      </w:r>
      <w:r w:rsidR="00875D07">
        <w:rPr>
          <w:sz w:val="24"/>
          <w:szCs w:val="24"/>
        </w:rPr>
        <w:t>suggest to</w:t>
      </w:r>
      <w:r w:rsidR="00587A66">
        <w:rPr>
          <w:sz w:val="24"/>
          <w:szCs w:val="24"/>
        </w:rPr>
        <w:t xml:space="preserve"> MIIT</w:t>
      </w:r>
      <w:r w:rsidRPr="009D3D61">
        <w:rPr>
          <w:sz w:val="24"/>
          <w:szCs w:val="24"/>
        </w:rPr>
        <w:t xml:space="preserve"> to consider keeping the existing 6</w:t>
      </w:r>
      <w:r w:rsidR="00B70588">
        <w:rPr>
          <w:sz w:val="24"/>
          <w:szCs w:val="24"/>
        </w:rPr>
        <w:t xml:space="preserve"> </w:t>
      </w:r>
      <w:r w:rsidR="00B70588" w:rsidRPr="009D3D61">
        <w:rPr>
          <w:sz w:val="24"/>
          <w:szCs w:val="24"/>
        </w:rPr>
        <w:t xml:space="preserve">GHz </w:t>
      </w:r>
      <w:r w:rsidR="00B70588">
        <w:rPr>
          <w:sz w:val="24"/>
          <w:szCs w:val="24"/>
        </w:rPr>
        <w:t xml:space="preserve">to </w:t>
      </w:r>
      <w:r w:rsidRPr="009D3D61">
        <w:rPr>
          <w:sz w:val="24"/>
          <w:szCs w:val="24"/>
        </w:rPr>
        <w:t>9 GHz allocation.</w:t>
      </w:r>
    </w:p>
    <w:p w14:paraId="77F8FC42" w14:textId="77777777" w:rsidR="009D3D61" w:rsidRDefault="009D3D61" w:rsidP="00D6353A">
      <w:pPr>
        <w:jc w:val="both"/>
        <w:rPr>
          <w:sz w:val="24"/>
          <w:szCs w:val="24"/>
        </w:rPr>
      </w:pPr>
    </w:p>
    <w:p w14:paraId="092E4AA9" w14:textId="390C8085" w:rsidR="00587A66" w:rsidRPr="00AF7FC1" w:rsidRDefault="00587A66" w:rsidP="00587A66">
      <w:pPr>
        <w:jc w:val="both"/>
        <w:rPr>
          <w:i/>
          <w:sz w:val="24"/>
          <w:szCs w:val="24"/>
          <w:u w:val="single"/>
        </w:rPr>
      </w:pPr>
      <w:r>
        <w:rPr>
          <w:i/>
          <w:sz w:val="24"/>
          <w:szCs w:val="24"/>
          <w:u w:val="single"/>
        </w:rPr>
        <w:t>Comments on the proposed power spectrum density mark</w:t>
      </w:r>
    </w:p>
    <w:p w14:paraId="5911E161" w14:textId="77777777" w:rsidR="00587A66" w:rsidRDefault="00587A66" w:rsidP="00D6353A">
      <w:pPr>
        <w:jc w:val="both"/>
        <w:rPr>
          <w:sz w:val="24"/>
          <w:szCs w:val="24"/>
        </w:rPr>
      </w:pPr>
    </w:p>
    <w:p w14:paraId="5B97E6A9" w14:textId="1C4BA24E" w:rsidR="007E5F2E" w:rsidRPr="007E5F2E" w:rsidRDefault="00587A66" w:rsidP="007E5F2E">
      <w:pPr>
        <w:jc w:val="both"/>
        <w:rPr>
          <w:sz w:val="24"/>
          <w:szCs w:val="24"/>
        </w:rPr>
      </w:pPr>
      <w:r>
        <w:rPr>
          <w:sz w:val="24"/>
          <w:szCs w:val="24"/>
        </w:rPr>
        <w:t xml:space="preserve">IEEE 802 LMSC </w:t>
      </w:r>
      <w:r w:rsidR="00875D07">
        <w:rPr>
          <w:sz w:val="24"/>
          <w:szCs w:val="24"/>
        </w:rPr>
        <w:t xml:space="preserve">suggests </w:t>
      </w:r>
      <w:r>
        <w:rPr>
          <w:sz w:val="24"/>
          <w:szCs w:val="24"/>
        </w:rPr>
        <w:t>MIIT consider aligning</w:t>
      </w:r>
      <w:r w:rsidRPr="00587A66">
        <w:rPr>
          <w:sz w:val="24"/>
          <w:szCs w:val="24"/>
        </w:rPr>
        <w:t xml:space="preserve"> the </w:t>
      </w:r>
      <w:r>
        <w:rPr>
          <w:sz w:val="24"/>
          <w:szCs w:val="24"/>
        </w:rPr>
        <w:t xml:space="preserve">proposed requirements on the </w:t>
      </w:r>
      <w:r w:rsidRPr="00587A66">
        <w:rPr>
          <w:sz w:val="24"/>
          <w:szCs w:val="24"/>
        </w:rPr>
        <w:t xml:space="preserve">power spectral density mask </w:t>
      </w:r>
      <w:r>
        <w:rPr>
          <w:sz w:val="24"/>
          <w:szCs w:val="24"/>
        </w:rPr>
        <w:t xml:space="preserve">with </w:t>
      </w:r>
      <w:r w:rsidR="00875D07">
        <w:rPr>
          <w:sz w:val="24"/>
          <w:szCs w:val="24"/>
        </w:rPr>
        <w:t xml:space="preserve">those </w:t>
      </w:r>
      <w:r w:rsidRPr="00587A66">
        <w:rPr>
          <w:sz w:val="24"/>
          <w:szCs w:val="24"/>
        </w:rPr>
        <w:t xml:space="preserve">in </w:t>
      </w:r>
      <w:r w:rsidR="00ED03DC">
        <w:rPr>
          <w:sz w:val="24"/>
          <w:szCs w:val="24"/>
        </w:rPr>
        <w:t>IEEE Std 802.15.4-2020</w:t>
      </w:r>
      <w:r>
        <w:rPr>
          <w:sz w:val="24"/>
          <w:szCs w:val="24"/>
        </w:rPr>
        <w:t xml:space="preserve"> </w:t>
      </w:r>
      <w:r w:rsidR="00497446">
        <w:rPr>
          <w:sz w:val="24"/>
          <w:szCs w:val="24"/>
        </w:rPr>
        <w:t>[1</w:t>
      </w:r>
      <w:r>
        <w:rPr>
          <w:sz w:val="24"/>
          <w:szCs w:val="24"/>
        </w:rPr>
        <w:t>]</w:t>
      </w:r>
      <w:r w:rsidRPr="00587A66">
        <w:rPr>
          <w:sz w:val="24"/>
          <w:szCs w:val="24"/>
        </w:rPr>
        <w:t xml:space="preserve">. </w:t>
      </w:r>
      <w:r>
        <w:rPr>
          <w:sz w:val="24"/>
          <w:szCs w:val="24"/>
        </w:rPr>
        <w:t xml:space="preserve"> </w:t>
      </w:r>
      <w:r w:rsidR="007E5F2E" w:rsidRPr="007E5F2E">
        <w:rPr>
          <w:sz w:val="24"/>
          <w:szCs w:val="24"/>
        </w:rPr>
        <w:t>Alignment with the spectral masks in the standard would give benefit in terms of availability of products, time to market, and international harmonization.</w:t>
      </w:r>
    </w:p>
    <w:p w14:paraId="52066D32" w14:textId="77777777" w:rsidR="007E5F2E" w:rsidRDefault="007E5F2E" w:rsidP="00587A66">
      <w:pPr>
        <w:jc w:val="both"/>
        <w:rPr>
          <w:sz w:val="24"/>
          <w:szCs w:val="24"/>
        </w:rPr>
      </w:pPr>
    </w:p>
    <w:p w14:paraId="28538819" w14:textId="7BB45599" w:rsidR="00587A66" w:rsidRDefault="00587A66" w:rsidP="00587A66">
      <w:pPr>
        <w:jc w:val="both"/>
        <w:rPr>
          <w:sz w:val="24"/>
          <w:szCs w:val="24"/>
        </w:rPr>
      </w:pPr>
      <w:r w:rsidRPr="00587A66">
        <w:rPr>
          <w:sz w:val="24"/>
          <w:szCs w:val="24"/>
        </w:rPr>
        <w:t>The proposed band cut-off frequencies come close to those required for IEEE HRP UWB PHY channels 8, 9</w:t>
      </w:r>
      <w:r>
        <w:rPr>
          <w:sz w:val="24"/>
          <w:szCs w:val="24"/>
        </w:rPr>
        <w:t>,</w:t>
      </w:r>
      <w:r w:rsidRPr="00587A66">
        <w:rPr>
          <w:sz w:val="24"/>
          <w:szCs w:val="24"/>
        </w:rPr>
        <w:t xml:space="preserve"> and 10, </w:t>
      </w:r>
      <w:r w:rsidR="00F65E35">
        <w:rPr>
          <w:sz w:val="24"/>
          <w:szCs w:val="24"/>
        </w:rPr>
        <w:t>but</w:t>
      </w:r>
      <w:r w:rsidR="00F65E35" w:rsidRPr="00587A66">
        <w:rPr>
          <w:sz w:val="24"/>
          <w:szCs w:val="24"/>
        </w:rPr>
        <w:t xml:space="preserve"> </w:t>
      </w:r>
      <w:r w:rsidRPr="00587A66">
        <w:rPr>
          <w:sz w:val="24"/>
          <w:szCs w:val="24"/>
        </w:rPr>
        <w:t>extra spectrum is required to take into accou</w:t>
      </w:r>
      <w:r w:rsidR="007E5F2E">
        <w:rPr>
          <w:sz w:val="24"/>
          <w:szCs w:val="24"/>
        </w:rPr>
        <w:t>nt the roll-off for 500 MHz width</w:t>
      </w:r>
      <w:r w:rsidRPr="00587A66">
        <w:rPr>
          <w:sz w:val="24"/>
          <w:szCs w:val="24"/>
        </w:rPr>
        <w:t xml:space="preserve"> transmissions. Section 15.4.5 of</w:t>
      </w:r>
      <w:r w:rsidR="00B73768">
        <w:rPr>
          <w:sz w:val="24"/>
          <w:szCs w:val="24"/>
        </w:rPr>
        <w:t xml:space="preserve"> IEEE Std 802.15.4-2020</w:t>
      </w:r>
      <w:r w:rsidRPr="00587A66">
        <w:rPr>
          <w:sz w:val="24"/>
          <w:szCs w:val="24"/>
        </w:rPr>
        <w:t xml:space="preserve"> </w:t>
      </w:r>
      <w:r>
        <w:rPr>
          <w:sz w:val="24"/>
          <w:szCs w:val="24"/>
        </w:rPr>
        <w:t>[1]</w:t>
      </w:r>
      <w:r w:rsidRPr="00587A66">
        <w:rPr>
          <w:sz w:val="24"/>
          <w:szCs w:val="24"/>
        </w:rPr>
        <w:t xml:space="preserve"> specifies that</w:t>
      </w:r>
    </w:p>
    <w:p w14:paraId="57CACC9E" w14:textId="77777777" w:rsidR="00481CF0" w:rsidRPr="00587A66" w:rsidRDefault="00481CF0" w:rsidP="00587A66">
      <w:pPr>
        <w:jc w:val="both"/>
        <w:rPr>
          <w:sz w:val="24"/>
          <w:szCs w:val="24"/>
        </w:rPr>
      </w:pPr>
    </w:p>
    <w:p w14:paraId="2798EA38" w14:textId="77777777" w:rsidR="00587A66" w:rsidRPr="00587A66" w:rsidRDefault="00587A66" w:rsidP="00587A66">
      <w:pPr>
        <w:ind w:left="720"/>
        <w:rPr>
          <w:i/>
          <w:iCs/>
          <w:sz w:val="24"/>
          <w:szCs w:val="24"/>
        </w:rPr>
      </w:pPr>
      <w:r w:rsidRPr="00587A66">
        <w:rPr>
          <w:i/>
          <w:iCs/>
          <w:sz w:val="24"/>
          <w:szCs w:val="24"/>
        </w:rPr>
        <w:t>The transmitted spectrum shall be less than –10 dB relative to the maximum spectral density of the signal for 0.65/T</w:t>
      </w:r>
      <w:r w:rsidRPr="00587A66">
        <w:rPr>
          <w:i/>
          <w:iCs/>
          <w:sz w:val="24"/>
          <w:szCs w:val="24"/>
          <w:vertAlign w:val="subscript"/>
        </w:rPr>
        <w:t>p</w:t>
      </w:r>
      <w:r w:rsidRPr="00587A66">
        <w:rPr>
          <w:i/>
          <w:iCs/>
          <w:sz w:val="24"/>
          <w:szCs w:val="24"/>
        </w:rPr>
        <w:t xml:space="preserve"> &lt; |f – f</w:t>
      </w:r>
      <w:r w:rsidRPr="00587A66">
        <w:rPr>
          <w:i/>
          <w:iCs/>
          <w:sz w:val="24"/>
          <w:szCs w:val="24"/>
          <w:vertAlign w:val="subscript"/>
        </w:rPr>
        <w:t>c</w:t>
      </w:r>
      <w:r w:rsidRPr="00587A66">
        <w:rPr>
          <w:i/>
          <w:iCs/>
          <w:sz w:val="24"/>
          <w:szCs w:val="24"/>
        </w:rPr>
        <w:t>| &lt; 0.8/T</w:t>
      </w:r>
      <w:r w:rsidRPr="00587A66">
        <w:rPr>
          <w:i/>
          <w:iCs/>
          <w:sz w:val="24"/>
          <w:szCs w:val="24"/>
          <w:vertAlign w:val="subscript"/>
        </w:rPr>
        <w:t>p</w:t>
      </w:r>
      <w:r w:rsidRPr="00587A66">
        <w:rPr>
          <w:i/>
          <w:iCs/>
          <w:sz w:val="24"/>
          <w:szCs w:val="24"/>
        </w:rPr>
        <w:t xml:space="preserve"> and –18 dB for |f – f</w:t>
      </w:r>
      <w:r w:rsidRPr="00587A66">
        <w:rPr>
          <w:i/>
          <w:iCs/>
          <w:sz w:val="24"/>
          <w:szCs w:val="24"/>
          <w:vertAlign w:val="subscript"/>
        </w:rPr>
        <w:t>c</w:t>
      </w:r>
      <w:r w:rsidRPr="00587A66">
        <w:rPr>
          <w:i/>
          <w:iCs/>
          <w:sz w:val="24"/>
          <w:szCs w:val="24"/>
        </w:rPr>
        <w:t>| &gt; 0.8/T</w:t>
      </w:r>
      <w:r w:rsidRPr="00587A66">
        <w:rPr>
          <w:i/>
          <w:iCs/>
          <w:sz w:val="24"/>
          <w:szCs w:val="24"/>
          <w:vertAlign w:val="subscript"/>
        </w:rPr>
        <w:t>p</w:t>
      </w:r>
      <w:r w:rsidRPr="00587A66">
        <w:rPr>
          <w:i/>
          <w:iCs/>
          <w:sz w:val="24"/>
          <w:szCs w:val="24"/>
        </w:rPr>
        <w:t xml:space="preserve">. </w:t>
      </w:r>
    </w:p>
    <w:p w14:paraId="305E3698" w14:textId="77777777" w:rsidR="00587A66" w:rsidRPr="00DC0087" w:rsidRDefault="00587A66" w:rsidP="00587A66">
      <w:pPr>
        <w:ind w:left="720"/>
      </w:pPr>
    </w:p>
    <w:p w14:paraId="29612D4D" w14:textId="5F6FBAF8" w:rsidR="00587A66" w:rsidRPr="00587A66" w:rsidRDefault="00587A66" w:rsidP="00587A66">
      <w:pPr>
        <w:rPr>
          <w:sz w:val="24"/>
          <w:szCs w:val="24"/>
        </w:rPr>
      </w:pPr>
      <w:r w:rsidRPr="00587A66">
        <w:rPr>
          <w:sz w:val="24"/>
          <w:szCs w:val="24"/>
        </w:rPr>
        <w:t xml:space="preserve">For IEEE HRP UWB PHY channels 8, 9 and 10, </w:t>
      </w:r>
      <w:r w:rsidRPr="00D16DA5">
        <w:rPr>
          <w:i/>
          <w:sz w:val="24"/>
          <w:szCs w:val="24"/>
        </w:rPr>
        <w:t>T</w:t>
      </w:r>
      <w:r w:rsidRPr="00D16DA5">
        <w:rPr>
          <w:i/>
          <w:sz w:val="24"/>
          <w:szCs w:val="24"/>
          <w:vertAlign w:val="subscript"/>
        </w:rPr>
        <w:t>p</w:t>
      </w:r>
      <w:r w:rsidRPr="00587A66">
        <w:rPr>
          <w:sz w:val="24"/>
          <w:szCs w:val="24"/>
        </w:rPr>
        <w:t xml:space="preserve"> equals 1/499.2 MHz. The center frequencies</w:t>
      </w:r>
      <w:r w:rsidR="00D16DA5">
        <w:rPr>
          <w:sz w:val="24"/>
          <w:szCs w:val="24"/>
        </w:rPr>
        <w:t xml:space="preserve">, </w:t>
      </w:r>
      <w:r w:rsidR="00D16DA5" w:rsidRPr="00587A66">
        <w:rPr>
          <w:i/>
          <w:iCs/>
          <w:sz w:val="24"/>
          <w:szCs w:val="24"/>
        </w:rPr>
        <w:t>f</w:t>
      </w:r>
      <w:r w:rsidR="00D16DA5" w:rsidRPr="00587A66">
        <w:rPr>
          <w:i/>
          <w:iCs/>
          <w:sz w:val="24"/>
          <w:szCs w:val="24"/>
          <w:vertAlign w:val="subscript"/>
        </w:rPr>
        <w:t>c</w:t>
      </w:r>
      <w:r w:rsidR="00D16DA5">
        <w:rPr>
          <w:sz w:val="24"/>
          <w:szCs w:val="24"/>
        </w:rPr>
        <w:t>,</w:t>
      </w:r>
      <w:r w:rsidRPr="00587A66">
        <w:rPr>
          <w:sz w:val="24"/>
          <w:szCs w:val="24"/>
        </w:rPr>
        <w:t xml:space="preserve"> defined in </w:t>
      </w:r>
      <w:r w:rsidR="00481CF0">
        <w:rPr>
          <w:sz w:val="24"/>
          <w:szCs w:val="24"/>
        </w:rPr>
        <w:t>[1] are shown in</w:t>
      </w:r>
      <w:r w:rsidRPr="00587A66">
        <w:rPr>
          <w:sz w:val="24"/>
          <w:szCs w:val="24"/>
        </w:rPr>
        <w:t xml:space="preserve"> Table 1</w:t>
      </w:r>
      <w:r w:rsidR="00481CF0">
        <w:rPr>
          <w:sz w:val="24"/>
          <w:szCs w:val="24"/>
        </w:rPr>
        <w:t xml:space="preserve"> for reference:</w:t>
      </w:r>
    </w:p>
    <w:p w14:paraId="5EBE1A90" w14:textId="476BF828" w:rsidR="00587A66" w:rsidRPr="00B73768" w:rsidRDefault="00587A66" w:rsidP="00B73768">
      <w:pPr>
        <w:pStyle w:val="Tableheaderrow"/>
        <w:rPr>
          <w:rFonts w:ascii="Times New Roman" w:hAnsi="Times New Roman"/>
          <w:sz w:val="24"/>
        </w:rPr>
      </w:pPr>
    </w:p>
    <w:tbl>
      <w:tblPr>
        <w:tblStyle w:val="TableGrid"/>
        <w:tblW w:w="0" w:type="auto"/>
        <w:tblLook w:val="04A0" w:firstRow="1" w:lastRow="0" w:firstColumn="1" w:lastColumn="0" w:noHBand="0" w:noVBand="1"/>
      </w:tblPr>
      <w:tblGrid>
        <w:gridCol w:w="947"/>
        <w:gridCol w:w="1663"/>
        <w:gridCol w:w="1664"/>
        <w:gridCol w:w="1663"/>
        <w:gridCol w:w="1664"/>
        <w:gridCol w:w="1664"/>
      </w:tblGrid>
      <w:tr w:rsidR="00587A66" w:rsidRPr="00B73768" w14:paraId="45769A33" w14:textId="77777777" w:rsidTr="00B73768">
        <w:tc>
          <w:tcPr>
            <w:tcW w:w="947" w:type="dxa"/>
          </w:tcPr>
          <w:p w14:paraId="3E0DEED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Channel</w:t>
            </w:r>
          </w:p>
        </w:tc>
        <w:tc>
          <w:tcPr>
            <w:tcW w:w="1663" w:type="dxa"/>
          </w:tcPr>
          <w:p w14:paraId="3790707E" w14:textId="43FF0962"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Lower </w:t>
            </w:r>
            <w:r w:rsidRPr="00B73768">
              <w:rPr>
                <w:rFonts w:ascii="Times New Roman" w:hAnsi="Times New Roman" w:cs="Times New Roman"/>
                <w:sz w:val="24"/>
                <w:szCs w:val="24"/>
              </w:rPr>
              <w:noBreakHyphen/>
              <w:t>18 dB point</w:t>
            </w:r>
            <w:r w:rsidR="00521101">
              <w:rPr>
                <w:rFonts w:ascii="Times New Roman" w:hAnsi="Times New Roman" w:cs="Times New Roman"/>
                <w:sz w:val="24"/>
                <w:szCs w:val="24"/>
              </w:rPr>
              <w:t xml:space="preserve"> </w:t>
            </w:r>
            <w:r w:rsidRPr="00B73768">
              <w:rPr>
                <w:rFonts w:ascii="Times New Roman" w:hAnsi="Times New Roman" w:cs="Times New Roman"/>
                <w:sz w:val="24"/>
                <w:szCs w:val="24"/>
              </w:rPr>
              <w:t>[MHz]</w:t>
            </w:r>
          </w:p>
        </w:tc>
        <w:tc>
          <w:tcPr>
            <w:tcW w:w="1664" w:type="dxa"/>
          </w:tcPr>
          <w:p w14:paraId="3B38691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Lower </w:t>
            </w:r>
            <w:r w:rsidRPr="00B73768">
              <w:rPr>
                <w:rFonts w:ascii="Times New Roman" w:hAnsi="Times New Roman" w:cs="Times New Roman"/>
                <w:sz w:val="24"/>
                <w:szCs w:val="24"/>
              </w:rPr>
              <w:noBreakHyphen/>
              <w:t>10 dB point [MHz]</w:t>
            </w:r>
          </w:p>
        </w:tc>
        <w:tc>
          <w:tcPr>
            <w:tcW w:w="1663" w:type="dxa"/>
          </w:tcPr>
          <w:p w14:paraId="7E237C1A"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lang w:val="en-US"/>
              </w:rPr>
              <w:t>Center</w:t>
            </w:r>
            <w:r w:rsidRPr="00B73768">
              <w:rPr>
                <w:rFonts w:ascii="Times New Roman" w:hAnsi="Times New Roman" w:cs="Times New Roman"/>
                <w:sz w:val="24"/>
                <w:szCs w:val="24"/>
              </w:rPr>
              <w:t xml:space="preserve"> frequency [MHz]</w:t>
            </w:r>
          </w:p>
        </w:tc>
        <w:tc>
          <w:tcPr>
            <w:tcW w:w="1664" w:type="dxa"/>
          </w:tcPr>
          <w:p w14:paraId="325CE3DD"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Upper </w:t>
            </w:r>
            <w:r w:rsidRPr="00B73768">
              <w:rPr>
                <w:rFonts w:ascii="Times New Roman" w:hAnsi="Times New Roman" w:cs="Times New Roman"/>
                <w:sz w:val="24"/>
                <w:szCs w:val="24"/>
              </w:rPr>
              <w:noBreakHyphen/>
              <w:t>10 dB point [MHz]</w:t>
            </w:r>
          </w:p>
        </w:tc>
        <w:tc>
          <w:tcPr>
            <w:tcW w:w="1664" w:type="dxa"/>
          </w:tcPr>
          <w:p w14:paraId="309E56D9"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Upper </w:t>
            </w:r>
            <w:r w:rsidRPr="00B73768">
              <w:rPr>
                <w:rFonts w:ascii="Times New Roman" w:hAnsi="Times New Roman" w:cs="Times New Roman"/>
                <w:sz w:val="24"/>
                <w:szCs w:val="24"/>
              </w:rPr>
              <w:noBreakHyphen/>
              <w:t>18 dB point [MHz]</w:t>
            </w:r>
          </w:p>
        </w:tc>
      </w:tr>
      <w:tr w:rsidR="00587A66" w:rsidRPr="00B73768" w14:paraId="5F4B2141" w14:textId="77777777" w:rsidTr="00B73768">
        <w:tc>
          <w:tcPr>
            <w:tcW w:w="947" w:type="dxa"/>
          </w:tcPr>
          <w:p w14:paraId="7206686C"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w:t>
            </w:r>
          </w:p>
        </w:tc>
        <w:tc>
          <w:tcPr>
            <w:tcW w:w="1663" w:type="dxa"/>
          </w:tcPr>
          <w:p w14:paraId="7AE0E58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7088.64 </w:t>
            </w:r>
          </w:p>
        </w:tc>
        <w:tc>
          <w:tcPr>
            <w:tcW w:w="1664" w:type="dxa"/>
          </w:tcPr>
          <w:p w14:paraId="20D2544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7163.52 </w:t>
            </w:r>
          </w:p>
        </w:tc>
        <w:tc>
          <w:tcPr>
            <w:tcW w:w="1663" w:type="dxa"/>
          </w:tcPr>
          <w:p w14:paraId="3FF7A80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7448.0 </w:t>
            </w:r>
          </w:p>
        </w:tc>
        <w:tc>
          <w:tcPr>
            <w:tcW w:w="1664" w:type="dxa"/>
          </w:tcPr>
          <w:p w14:paraId="1AF59033"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7812.48</w:t>
            </w:r>
          </w:p>
        </w:tc>
        <w:tc>
          <w:tcPr>
            <w:tcW w:w="1664" w:type="dxa"/>
          </w:tcPr>
          <w:p w14:paraId="59A9B9D6"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7887.36</w:t>
            </w:r>
          </w:p>
        </w:tc>
      </w:tr>
      <w:tr w:rsidR="00587A66" w:rsidRPr="00B73768" w14:paraId="2534E8F0" w14:textId="77777777" w:rsidTr="00B73768">
        <w:tc>
          <w:tcPr>
            <w:tcW w:w="947" w:type="dxa"/>
          </w:tcPr>
          <w:p w14:paraId="6047A4A3"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9</w:t>
            </w:r>
          </w:p>
        </w:tc>
        <w:tc>
          <w:tcPr>
            <w:tcW w:w="1663" w:type="dxa"/>
          </w:tcPr>
          <w:p w14:paraId="3783DBE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7587.84</w:t>
            </w:r>
          </w:p>
        </w:tc>
        <w:tc>
          <w:tcPr>
            <w:tcW w:w="1664" w:type="dxa"/>
          </w:tcPr>
          <w:p w14:paraId="58971856"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7662.72</w:t>
            </w:r>
          </w:p>
        </w:tc>
        <w:tc>
          <w:tcPr>
            <w:tcW w:w="1663" w:type="dxa"/>
          </w:tcPr>
          <w:p w14:paraId="378D6DAA"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7987.2</w:t>
            </w:r>
          </w:p>
        </w:tc>
        <w:tc>
          <w:tcPr>
            <w:tcW w:w="1664" w:type="dxa"/>
          </w:tcPr>
          <w:p w14:paraId="47B4E51B"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8311.68</w:t>
            </w:r>
          </w:p>
        </w:tc>
        <w:tc>
          <w:tcPr>
            <w:tcW w:w="1664" w:type="dxa"/>
          </w:tcPr>
          <w:p w14:paraId="01C6083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8386.56</w:t>
            </w:r>
          </w:p>
        </w:tc>
      </w:tr>
      <w:tr w:rsidR="00587A66" w:rsidRPr="00B73768" w14:paraId="2DBE3728" w14:textId="77777777" w:rsidTr="00B73768">
        <w:tc>
          <w:tcPr>
            <w:tcW w:w="947" w:type="dxa"/>
          </w:tcPr>
          <w:p w14:paraId="79D90E50"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10</w:t>
            </w:r>
          </w:p>
        </w:tc>
        <w:tc>
          <w:tcPr>
            <w:tcW w:w="1663" w:type="dxa"/>
          </w:tcPr>
          <w:p w14:paraId="1706FCB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8087.04</w:t>
            </w:r>
          </w:p>
        </w:tc>
        <w:tc>
          <w:tcPr>
            <w:tcW w:w="1664" w:type="dxa"/>
          </w:tcPr>
          <w:p w14:paraId="0219B07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8161.92</w:t>
            </w:r>
          </w:p>
        </w:tc>
        <w:tc>
          <w:tcPr>
            <w:tcW w:w="1663" w:type="dxa"/>
          </w:tcPr>
          <w:p w14:paraId="2E931FEB"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8486.4 </w:t>
            </w:r>
          </w:p>
        </w:tc>
        <w:tc>
          <w:tcPr>
            <w:tcW w:w="1664" w:type="dxa"/>
          </w:tcPr>
          <w:p w14:paraId="5D3C42AE"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8810.88 </w:t>
            </w:r>
          </w:p>
        </w:tc>
        <w:tc>
          <w:tcPr>
            <w:tcW w:w="1664" w:type="dxa"/>
          </w:tcPr>
          <w:p w14:paraId="6BD6E28D"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8885.76 </w:t>
            </w:r>
          </w:p>
        </w:tc>
      </w:tr>
    </w:tbl>
    <w:p w14:paraId="7556BDCA" w14:textId="141BE4C2" w:rsidR="00587A66" w:rsidRPr="00147B97" w:rsidRDefault="00147B97" w:rsidP="00147B97">
      <w:pPr>
        <w:jc w:val="center"/>
        <w:rPr>
          <w:b/>
        </w:rPr>
      </w:pPr>
      <w:r w:rsidRPr="00147B97">
        <w:rPr>
          <w:b/>
          <w:sz w:val="24"/>
          <w:szCs w:val="24"/>
        </w:rPr>
        <w:t xml:space="preserve">Table 1: </w:t>
      </w:r>
      <w:r w:rsidRPr="00147B97">
        <w:rPr>
          <w:b/>
          <w:sz w:val="24"/>
        </w:rPr>
        <w:t>P</w:t>
      </w:r>
      <w:r w:rsidRPr="00147B97">
        <w:rPr>
          <w:b/>
          <w:sz w:val="24"/>
          <w:szCs w:val="24"/>
        </w:rPr>
        <w:t>ower spectral density limits</w:t>
      </w:r>
      <w:r w:rsidRPr="00147B97">
        <w:rPr>
          <w:b/>
          <w:sz w:val="24"/>
        </w:rPr>
        <w:t xml:space="preserve"> defined in clause 15 of IEEE Std 802.15.4-2020 [1]</w:t>
      </w:r>
    </w:p>
    <w:p w14:paraId="7E195756" w14:textId="77777777" w:rsidR="00B73768" w:rsidRDefault="00B73768" w:rsidP="00587A66"/>
    <w:p w14:paraId="2014CE5B" w14:textId="77777777" w:rsidR="00B73768" w:rsidRDefault="00B73768">
      <w:r>
        <w:br w:type="page"/>
      </w:r>
    </w:p>
    <w:p w14:paraId="1BBBDA6F" w14:textId="51DAA71A" w:rsidR="00587A66" w:rsidRDefault="00587A66" w:rsidP="00B73768">
      <w:pPr>
        <w:jc w:val="both"/>
        <w:rPr>
          <w:sz w:val="24"/>
          <w:szCs w:val="24"/>
        </w:rPr>
      </w:pPr>
      <w:r w:rsidRPr="00B73768">
        <w:rPr>
          <w:sz w:val="24"/>
          <w:szCs w:val="24"/>
        </w:rPr>
        <w:lastRenderedPageBreak/>
        <w:t xml:space="preserve">Figure </w:t>
      </w:r>
      <w:r w:rsidR="00B73768" w:rsidRPr="00B73768">
        <w:rPr>
          <w:sz w:val="24"/>
          <w:szCs w:val="24"/>
        </w:rPr>
        <w:t>1</w:t>
      </w:r>
      <w:r w:rsidRPr="00B73768">
        <w:rPr>
          <w:sz w:val="24"/>
          <w:szCs w:val="24"/>
        </w:rPr>
        <w:t xml:space="preserve"> shows the power spectral density</w:t>
      </w:r>
      <w:r w:rsidR="00ED03DC">
        <w:rPr>
          <w:sz w:val="24"/>
          <w:szCs w:val="24"/>
        </w:rPr>
        <w:t xml:space="preserve"> </w:t>
      </w:r>
      <w:r w:rsidRPr="00B73768">
        <w:rPr>
          <w:sz w:val="24"/>
          <w:szCs w:val="24"/>
        </w:rPr>
        <w:t>masks</w:t>
      </w:r>
      <w:r w:rsidR="00A01ACE">
        <w:rPr>
          <w:sz w:val="24"/>
          <w:szCs w:val="24"/>
        </w:rPr>
        <w:t xml:space="preserve"> between the proposed regulation and those defined in [1] </w:t>
      </w:r>
      <w:r w:rsidRPr="00B73768">
        <w:rPr>
          <w:sz w:val="24"/>
          <w:szCs w:val="24"/>
        </w:rPr>
        <w:t xml:space="preserve">for IEEE </w:t>
      </w:r>
      <w:r w:rsidR="00A01ACE">
        <w:rPr>
          <w:sz w:val="24"/>
          <w:szCs w:val="24"/>
        </w:rPr>
        <w:t>HRP UWB PHY</w:t>
      </w:r>
      <w:r w:rsidRPr="00B73768">
        <w:rPr>
          <w:sz w:val="24"/>
          <w:szCs w:val="24"/>
        </w:rPr>
        <w:t xml:space="preserve"> channels 8 and 10. </w:t>
      </w:r>
      <w:r w:rsidR="00A01ACE">
        <w:rPr>
          <w:sz w:val="24"/>
          <w:szCs w:val="24"/>
        </w:rPr>
        <w:t xml:space="preserve"> Note that </w:t>
      </w:r>
      <w:r w:rsidRPr="00B73768">
        <w:rPr>
          <w:sz w:val="24"/>
          <w:szCs w:val="24"/>
        </w:rPr>
        <w:t>Channel 9 is left out</w:t>
      </w:r>
      <w:r w:rsidR="00A01ACE">
        <w:rPr>
          <w:sz w:val="24"/>
          <w:szCs w:val="24"/>
        </w:rPr>
        <w:t xml:space="preserve"> intentionally</w:t>
      </w:r>
      <w:r w:rsidRPr="00B73768">
        <w:rPr>
          <w:sz w:val="24"/>
          <w:szCs w:val="24"/>
        </w:rPr>
        <w:t xml:space="preserve"> to improve the clarity of the </w:t>
      </w:r>
      <w:r w:rsidR="00C969C4">
        <w:rPr>
          <w:sz w:val="24"/>
          <w:szCs w:val="24"/>
        </w:rPr>
        <w:t>figure</w:t>
      </w:r>
      <w:r w:rsidRPr="00B73768">
        <w:rPr>
          <w:sz w:val="24"/>
          <w:szCs w:val="24"/>
        </w:rPr>
        <w:t xml:space="preserve">.  </w:t>
      </w:r>
    </w:p>
    <w:p w14:paraId="0367E669" w14:textId="77777777" w:rsidR="00521101" w:rsidRPr="00B73768" w:rsidRDefault="00521101" w:rsidP="00B73768">
      <w:pPr>
        <w:jc w:val="both"/>
        <w:rPr>
          <w:sz w:val="24"/>
          <w:szCs w:val="24"/>
        </w:rPr>
      </w:pPr>
    </w:p>
    <w:p w14:paraId="10B7851B" w14:textId="1937277B" w:rsidR="00587A66" w:rsidRPr="00DC0087" w:rsidRDefault="00587A66" w:rsidP="00D16DA5">
      <w:pPr>
        <w:jc w:val="center"/>
      </w:pPr>
      <w:r w:rsidRPr="00392ADA">
        <w:rPr>
          <w:noProof/>
          <w:lang w:eastAsia="zh-CN"/>
        </w:rPr>
        <w:drawing>
          <wp:inline distT="0" distB="0" distL="0" distR="0" wp14:anchorId="539F8557" wp14:editId="29CB2E4D">
            <wp:extent cx="5274310" cy="364236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642360"/>
                    </a:xfrm>
                    <a:prstGeom prst="rect">
                      <a:avLst/>
                    </a:prstGeom>
                    <a:noFill/>
                    <a:ln>
                      <a:noFill/>
                    </a:ln>
                  </pic:spPr>
                </pic:pic>
              </a:graphicData>
            </a:graphic>
          </wp:inline>
        </w:drawing>
      </w:r>
    </w:p>
    <w:p w14:paraId="30C536B7" w14:textId="4EC16B7F" w:rsidR="0076371C" w:rsidRPr="00B73768" w:rsidRDefault="0076371C" w:rsidP="00D16DA5">
      <w:pPr>
        <w:pStyle w:val="Tableheaderrow"/>
        <w:jc w:val="both"/>
        <w:rPr>
          <w:rFonts w:ascii="Times New Roman" w:hAnsi="Times New Roman"/>
          <w:sz w:val="24"/>
        </w:rPr>
      </w:pPr>
      <w:r>
        <w:rPr>
          <w:rFonts w:ascii="Times New Roman" w:hAnsi="Times New Roman"/>
          <w:sz w:val="24"/>
        </w:rPr>
        <w:t>Figure 1</w:t>
      </w:r>
      <w:r w:rsidRPr="00B73768">
        <w:rPr>
          <w:rFonts w:ascii="Times New Roman" w:hAnsi="Times New Roman"/>
          <w:sz w:val="24"/>
        </w:rPr>
        <w:t xml:space="preserve">: </w:t>
      </w:r>
      <w:r>
        <w:rPr>
          <w:rFonts w:ascii="Times New Roman" w:hAnsi="Times New Roman"/>
          <w:sz w:val="24"/>
        </w:rPr>
        <w:t>Comparison of the power spectrum density mask between the proposed regulation of China MIIT (i.e., “Proposed mask”) and the requirements defined in IEEE Std 802.15.4-2020 [1]</w:t>
      </w:r>
      <w:r w:rsidR="00FD7691">
        <w:rPr>
          <w:rFonts w:ascii="Times New Roman" w:hAnsi="Times New Roman"/>
          <w:sz w:val="24"/>
        </w:rPr>
        <w:t xml:space="preserve"> for </w:t>
      </w:r>
      <w:r w:rsidR="00FD7691" w:rsidRPr="009D3D61">
        <w:rPr>
          <w:rFonts w:ascii="Times New Roman" w:hAnsi="Times New Roman"/>
          <w:sz w:val="24"/>
        </w:rPr>
        <w:t>IEEE HRP UWB PHY channel</w:t>
      </w:r>
      <w:r w:rsidR="00FD7691">
        <w:rPr>
          <w:rFonts w:ascii="Times New Roman" w:hAnsi="Times New Roman"/>
          <w:sz w:val="24"/>
        </w:rPr>
        <w:t>s 8 and 10</w:t>
      </w:r>
      <w:r>
        <w:rPr>
          <w:rFonts w:ascii="Times New Roman" w:hAnsi="Times New Roman"/>
          <w:sz w:val="24"/>
        </w:rPr>
        <w:t xml:space="preserve"> (i.e., “ch8” and “ch10”).</w:t>
      </w:r>
    </w:p>
    <w:p w14:paraId="67EAAB94" w14:textId="77777777" w:rsidR="0076371C" w:rsidRPr="0076371C" w:rsidRDefault="0076371C" w:rsidP="00587A66">
      <w:pPr>
        <w:rPr>
          <w:lang w:val="en-AU"/>
        </w:rPr>
      </w:pPr>
    </w:p>
    <w:p w14:paraId="1F16C362" w14:textId="436888FE" w:rsidR="00587A66" w:rsidRPr="00670FF9" w:rsidRDefault="00670FF9" w:rsidP="00EB2F42">
      <w:pPr>
        <w:jc w:val="both"/>
        <w:rPr>
          <w:sz w:val="24"/>
          <w:szCs w:val="24"/>
        </w:rPr>
      </w:pPr>
      <w:r>
        <w:rPr>
          <w:sz w:val="24"/>
          <w:szCs w:val="24"/>
        </w:rPr>
        <w:t>Figure 1</w:t>
      </w:r>
      <w:r w:rsidR="00587A66" w:rsidRPr="00670FF9">
        <w:rPr>
          <w:sz w:val="24"/>
          <w:szCs w:val="24"/>
        </w:rPr>
        <w:t xml:space="preserve"> illustrates two issues with the proposed </w:t>
      </w:r>
      <w:r>
        <w:rPr>
          <w:sz w:val="24"/>
          <w:szCs w:val="24"/>
        </w:rPr>
        <w:t xml:space="preserve">power spectrum density mask with respect to the </w:t>
      </w:r>
      <w:r w:rsidR="00587A66" w:rsidRPr="00670FF9">
        <w:rPr>
          <w:sz w:val="24"/>
          <w:szCs w:val="24"/>
        </w:rPr>
        <w:t xml:space="preserve">IEEE </w:t>
      </w:r>
      <w:r>
        <w:rPr>
          <w:sz w:val="24"/>
          <w:szCs w:val="24"/>
        </w:rPr>
        <w:t>Std 802.15.4-2020</w:t>
      </w:r>
      <w:r w:rsidR="00587A66" w:rsidRPr="00670FF9">
        <w:rPr>
          <w:sz w:val="24"/>
          <w:szCs w:val="24"/>
        </w:rPr>
        <w:t xml:space="preserve">. </w:t>
      </w:r>
      <w:r>
        <w:rPr>
          <w:sz w:val="24"/>
          <w:szCs w:val="24"/>
        </w:rPr>
        <w:t xml:space="preserve"> </w:t>
      </w:r>
      <w:r w:rsidR="00587A66" w:rsidRPr="00670FF9">
        <w:rPr>
          <w:sz w:val="24"/>
          <w:szCs w:val="24"/>
        </w:rPr>
        <w:t xml:space="preserve">First, the power spectrum density mask </w:t>
      </w:r>
      <w:r w:rsidR="006C36A7">
        <w:rPr>
          <w:sz w:val="24"/>
          <w:szCs w:val="24"/>
        </w:rPr>
        <w:t xml:space="preserve">defined in </w:t>
      </w:r>
      <w:r w:rsidR="006C36A7" w:rsidRPr="00670FF9">
        <w:rPr>
          <w:sz w:val="24"/>
          <w:szCs w:val="24"/>
        </w:rPr>
        <w:t xml:space="preserve">IEEE </w:t>
      </w:r>
      <w:r w:rsidR="006C36A7">
        <w:rPr>
          <w:sz w:val="24"/>
          <w:szCs w:val="24"/>
        </w:rPr>
        <w:t>Std 802.15.4-2020 does not</w:t>
      </w:r>
      <w:r w:rsidR="00587A66" w:rsidRPr="00670FF9">
        <w:rPr>
          <w:sz w:val="24"/>
          <w:szCs w:val="24"/>
        </w:rPr>
        <w:t xml:space="preserve"> fit inside the proposed limits. </w:t>
      </w:r>
      <w:r w:rsidR="006C36A7">
        <w:rPr>
          <w:sz w:val="24"/>
          <w:szCs w:val="24"/>
        </w:rPr>
        <w:t xml:space="preserve"> </w:t>
      </w:r>
      <w:r w:rsidR="00587A66" w:rsidRPr="00670FF9">
        <w:rPr>
          <w:sz w:val="24"/>
          <w:szCs w:val="24"/>
        </w:rPr>
        <w:t>Secondly, the -10 dB minimum bandwidth is defined to be 500 MHz</w:t>
      </w:r>
      <w:r w:rsidR="008A69F5">
        <w:rPr>
          <w:sz w:val="24"/>
          <w:szCs w:val="24"/>
        </w:rPr>
        <w:t xml:space="preserve"> without any </w:t>
      </w:r>
      <w:r w:rsidR="008A69F5" w:rsidRPr="00587A66">
        <w:rPr>
          <w:sz w:val="24"/>
          <w:szCs w:val="24"/>
        </w:rPr>
        <w:t>extra spectrum to take into account the roll-off</w:t>
      </w:r>
      <w:r w:rsidR="00587A66" w:rsidRPr="00670FF9">
        <w:rPr>
          <w:sz w:val="24"/>
          <w:szCs w:val="24"/>
        </w:rPr>
        <w:t xml:space="preserve">. </w:t>
      </w:r>
      <w:r w:rsidR="006C36A7">
        <w:rPr>
          <w:sz w:val="24"/>
          <w:szCs w:val="24"/>
        </w:rPr>
        <w:t xml:space="preserve"> </w:t>
      </w:r>
      <w:r w:rsidR="00587A66" w:rsidRPr="00670FF9">
        <w:rPr>
          <w:sz w:val="24"/>
          <w:szCs w:val="24"/>
        </w:rPr>
        <w:t>The figure shows that meeting the minimum bandwidth requirement (staying above the dotted black line</w:t>
      </w:r>
      <w:r w:rsidR="008A69F5">
        <w:rPr>
          <w:sz w:val="24"/>
          <w:szCs w:val="24"/>
        </w:rPr>
        <w:t xml:space="preserve"> of “500 MHz BW”</w:t>
      </w:r>
      <w:r w:rsidR="00587A66" w:rsidRPr="00670FF9">
        <w:rPr>
          <w:sz w:val="24"/>
          <w:szCs w:val="24"/>
        </w:rPr>
        <w:t>) and, at the same time, staying within the proposed emission limits (under blue line</w:t>
      </w:r>
      <w:r w:rsidR="008A69F5">
        <w:rPr>
          <w:sz w:val="24"/>
          <w:szCs w:val="24"/>
        </w:rPr>
        <w:t xml:space="preserve"> of “Proposed mask”</w:t>
      </w:r>
      <w:r w:rsidR="00587A66" w:rsidRPr="00670FF9">
        <w:rPr>
          <w:sz w:val="24"/>
          <w:szCs w:val="24"/>
        </w:rPr>
        <w:t>) usi</w:t>
      </w:r>
      <w:r w:rsidR="00EB2F42">
        <w:rPr>
          <w:sz w:val="24"/>
          <w:szCs w:val="24"/>
        </w:rPr>
        <w:t>ng the UWB channels defined by [1]</w:t>
      </w:r>
      <w:r w:rsidR="003E53A2">
        <w:rPr>
          <w:sz w:val="24"/>
          <w:szCs w:val="24"/>
        </w:rPr>
        <w:t>,</w:t>
      </w:r>
      <w:r w:rsidR="00587A66" w:rsidRPr="00670FF9">
        <w:rPr>
          <w:sz w:val="24"/>
          <w:szCs w:val="24"/>
        </w:rPr>
        <w:t xml:space="preserve"> is impossible with a practical implementation. </w:t>
      </w:r>
    </w:p>
    <w:p w14:paraId="47523EA6" w14:textId="77777777" w:rsidR="00587A66" w:rsidRDefault="00587A66" w:rsidP="00587A66"/>
    <w:p w14:paraId="1D39EF09" w14:textId="77777777" w:rsidR="003E53A2" w:rsidRDefault="003E53A2">
      <w:r>
        <w:br w:type="page"/>
      </w:r>
    </w:p>
    <w:p w14:paraId="393A3B0D" w14:textId="337D7510" w:rsidR="00587A66" w:rsidRPr="003E53A2" w:rsidRDefault="00587A66" w:rsidP="003F6583">
      <w:pPr>
        <w:jc w:val="both"/>
        <w:rPr>
          <w:sz w:val="24"/>
          <w:szCs w:val="24"/>
        </w:rPr>
      </w:pPr>
      <w:r w:rsidRPr="003E53A2">
        <w:rPr>
          <w:sz w:val="24"/>
          <w:szCs w:val="24"/>
        </w:rPr>
        <w:lastRenderedPageBreak/>
        <w:t>For comparison</w:t>
      </w:r>
      <w:r w:rsidR="003E53A2">
        <w:rPr>
          <w:sz w:val="24"/>
          <w:szCs w:val="24"/>
        </w:rPr>
        <w:t>,</w:t>
      </w:r>
      <w:r w:rsidRPr="003E53A2">
        <w:rPr>
          <w:sz w:val="24"/>
          <w:szCs w:val="24"/>
        </w:rPr>
        <w:t xml:space="preserve"> Figure 2 shows </w:t>
      </w:r>
      <w:r w:rsidR="003E53A2">
        <w:rPr>
          <w:sz w:val="24"/>
          <w:szCs w:val="24"/>
        </w:rPr>
        <w:t xml:space="preserve">the power spectral density mask of </w:t>
      </w:r>
      <w:r w:rsidRPr="003E53A2">
        <w:rPr>
          <w:sz w:val="24"/>
          <w:szCs w:val="24"/>
        </w:rPr>
        <w:t xml:space="preserve">channel 5 and </w:t>
      </w:r>
      <w:r w:rsidR="003E53A2">
        <w:rPr>
          <w:sz w:val="24"/>
          <w:szCs w:val="24"/>
        </w:rPr>
        <w:t xml:space="preserve">the existing </w:t>
      </w:r>
      <w:r w:rsidRPr="003E53A2">
        <w:rPr>
          <w:sz w:val="24"/>
          <w:szCs w:val="24"/>
        </w:rPr>
        <w:t>European regulatory emission limits [</w:t>
      </w:r>
      <w:r w:rsidR="003E53A2">
        <w:rPr>
          <w:sz w:val="24"/>
          <w:szCs w:val="24"/>
        </w:rPr>
        <w:t>4</w:t>
      </w:r>
      <w:r w:rsidRPr="003E53A2">
        <w:rPr>
          <w:sz w:val="24"/>
          <w:szCs w:val="24"/>
        </w:rPr>
        <w:t>] at band edge. This could be used as a reference for possible limits. The European limit at 6 GHz is not very relaxed by any mean</w:t>
      </w:r>
      <w:r w:rsidR="00F65E35">
        <w:rPr>
          <w:sz w:val="24"/>
          <w:szCs w:val="24"/>
        </w:rPr>
        <w:t>s</w:t>
      </w:r>
      <w:r w:rsidRPr="003E53A2">
        <w:rPr>
          <w:sz w:val="24"/>
          <w:szCs w:val="24"/>
        </w:rPr>
        <w:t xml:space="preserve">, but it does allow a feasible implementation. </w:t>
      </w:r>
      <w:r w:rsidR="003F6583">
        <w:rPr>
          <w:sz w:val="24"/>
          <w:szCs w:val="24"/>
        </w:rPr>
        <w:t xml:space="preserve"> </w:t>
      </w:r>
      <w:r w:rsidRPr="003E53A2">
        <w:rPr>
          <w:sz w:val="24"/>
          <w:szCs w:val="24"/>
        </w:rPr>
        <w:t>The 500 MHz minimum bandwidth limit is presented in the</w:t>
      </w:r>
      <w:r w:rsidR="003F6583">
        <w:rPr>
          <w:sz w:val="24"/>
          <w:szCs w:val="24"/>
        </w:rPr>
        <w:t xml:space="preserve"> figure</w:t>
      </w:r>
      <w:r w:rsidRPr="003E53A2">
        <w:rPr>
          <w:sz w:val="24"/>
          <w:szCs w:val="24"/>
        </w:rPr>
        <w:t xml:space="preserve"> for reference, but it is not a requirement in Europe.</w:t>
      </w:r>
    </w:p>
    <w:p w14:paraId="09F825E9" w14:textId="77777777" w:rsidR="00587A66" w:rsidRDefault="00587A66" w:rsidP="00587A66"/>
    <w:p w14:paraId="0FD31A5D" w14:textId="77777777" w:rsidR="00587A66" w:rsidRDefault="00587A66" w:rsidP="009223E6">
      <w:pPr>
        <w:jc w:val="center"/>
      </w:pPr>
      <w:r>
        <w:t>.</w:t>
      </w:r>
      <w:r w:rsidRPr="00392ADA">
        <w:t xml:space="preserve"> </w:t>
      </w:r>
      <w:r w:rsidRPr="00392ADA">
        <w:rPr>
          <w:noProof/>
          <w:lang w:eastAsia="zh-CN"/>
        </w:rPr>
        <w:drawing>
          <wp:inline distT="0" distB="0" distL="0" distR="0" wp14:anchorId="72BC15B0" wp14:editId="3498F959">
            <wp:extent cx="5274310" cy="408051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4080510"/>
                    </a:xfrm>
                    <a:prstGeom prst="rect">
                      <a:avLst/>
                    </a:prstGeom>
                    <a:noFill/>
                    <a:ln>
                      <a:noFill/>
                    </a:ln>
                  </pic:spPr>
                </pic:pic>
              </a:graphicData>
            </a:graphic>
          </wp:inline>
        </w:drawing>
      </w:r>
    </w:p>
    <w:p w14:paraId="31DDA386" w14:textId="6545C5B2" w:rsidR="008D6BE6" w:rsidRPr="00B73768" w:rsidRDefault="008D6BE6" w:rsidP="008D6BE6">
      <w:pPr>
        <w:pStyle w:val="Tableheaderrow"/>
        <w:jc w:val="both"/>
        <w:rPr>
          <w:rFonts w:ascii="Times New Roman" w:hAnsi="Times New Roman"/>
          <w:sz w:val="24"/>
        </w:rPr>
      </w:pPr>
      <w:r>
        <w:rPr>
          <w:rFonts w:ascii="Times New Roman" w:hAnsi="Times New Roman"/>
          <w:sz w:val="24"/>
        </w:rPr>
        <w:t>Figure 2</w:t>
      </w:r>
      <w:r w:rsidRPr="00B73768">
        <w:rPr>
          <w:rFonts w:ascii="Times New Roman" w:hAnsi="Times New Roman"/>
          <w:sz w:val="24"/>
        </w:rPr>
        <w:t xml:space="preserve">: </w:t>
      </w:r>
      <w:r>
        <w:rPr>
          <w:rFonts w:ascii="Times New Roman" w:hAnsi="Times New Roman"/>
          <w:sz w:val="24"/>
        </w:rPr>
        <w:t xml:space="preserve">Power spectrum density of the </w:t>
      </w:r>
      <w:r w:rsidRPr="009D3D61">
        <w:rPr>
          <w:rFonts w:ascii="Times New Roman" w:hAnsi="Times New Roman"/>
          <w:sz w:val="24"/>
        </w:rPr>
        <w:t>IEEE HRP UWB PHY channel</w:t>
      </w:r>
      <w:r>
        <w:rPr>
          <w:rFonts w:ascii="Times New Roman" w:hAnsi="Times New Roman"/>
          <w:sz w:val="24"/>
        </w:rPr>
        <w:t xml:space="preserve"> </w:t>
      </w:r>
      <w:r w:rsidRPr="009D3D61">
        <w:rPr>
          <w:rFonts w:ascii="Times New Roman" w:hAnsi="Times New Roman"/>
          <w:sz w:val="24"/>
        </w:rPr>
        <w:t>5</w:t>
      </w:r>
      <w:r>
        <w:rPr>
          <w:rFonts w:ascii="Times New Roman" w:hAnsi="Times New Roman"/>
          <w:sz w:val="24"/>
        </w:rPr>
        <w:t xml:space="preserve"> with center frequency of 6489.6 MHz</w:t>
      </w:r>
      <w:r w:rsidR="009223E6">
        <w:rPr>
          <w:rFonts w:ascii="Times New Roman" w:hAnsi="Times New Roman"/>
          <w:sz w:val="24"/>
        </w:rPr>
        <w:t xml:space="preserve"> (i.e., “ch5”</w:t>
      </w:r>
      <w:r>
        <w:rPr>
          <w:rFonts w:ascii="Times New Roman" w:hAnsi="Times New Roman"/>
          <w:sz w:val="24"/>
        </w:rPr>
        <w:t xml:space="preserve">) and the European band edge limits at 6 GHz </w:t>
      </w:r>
      <w:r w:rsidR="009223E6">
        <w:rPr>
          <w:rFonts w:ascii="Times New Roman" w:hAnsi="Times New Roman"/>
          <w:sz w:val="24"/>
        </w:rPr>
        <w:t>(i.e., “Europe”)</w:t>
      </w:r>
    </w:p>
    <w:p w14:paraId="7BC78F9E" w14:textId="77777777" w:rsidR="008D6BE6" w:rsidRPr="008D6BE6" w:rsidRDefault="008D6BE6" w:rsidP="00587A66">
      <w:pPr>
        <w:rPr>
          <w:lang w:val="en-AU"/>
        </w:rPr>
      </w:pPr>
    </w:p>
    <w:p w14:paraId="6260BD9E" w14:textId="3D8DB827" w:rsidR="00587A66" w:rsidRPr="003F6583" w:rsidRDefault="00CB4E91" w:rsidP="00CB4E91">
      <w:pPr>
        <w:jc w:val="both"/>
        <w:rPr>
          <w:sz w:val="24"/>
          <w:szCs w:val="24"/>
        </w:rPr>
      </w:pPr>
      <w:r>
        <w:rPr>
          <w:sz w:val="24"/>
          <w:szCs w:val="24"/>
        </w:rPr>
        <w:t>Given the center frequency of the IEEE HRP UWB PHY c</w:t>
      </w:r>
      <w:r w:rsidR="00587A66" w:rsidRPr="003F6583">
        <w:rPr>
          <w:sz w:val="24"/>
          <w:szCs w:val="24"/>
        </w:rPr>
        <w:t xml:space="preserve">hannel 5 is </w:t>
      </w:r>
      <w:r>
        <w:rPr>
          <w:sz w:val="24"/>
          <w:szCs w:val="24"/>
        </w:rPr>
        <w:t xml:space="preserve">equal to </w:t>
      </w:r>
      <w:r w:rsidR="00587A66" w:rsidRPr="003F6583">
        <w:rPr>
          <w:sz w:val="24"/>
          <w:szCs w:val="24"/>
        </w:rPr>
        <w:t xml:space="preserve">6489.6 MHz, the European rules define </w:t>
      </w:r>
      <w:r>
        <w:rPr>
          <w:sz w:val="24"/>
          <w:szCs w:val="24"/>
        </w:rPr>
        <w:t xml:space="preserve">a frequency </w:t>
      </w:r>
      <w:r w:rsidR="00587A66" w:rsidRPr="003F6583">
        <w:rPr>
          <w:sz w:val="24"/>
          <w:szCs w:val="24"/>
        </w:rPr>
        <w:t xml:space="preserve">separation </w:t>
      </w:r>
      <w:r>
        <w:rPr>
          <w:sz w:val="24"/>
          <w:szCs w:val="24"/>
        </w:rPr>
        <w:t xml:space="preserve">of </w:t>
      </w:r>
      <w:r w:rsidRPr="003F6583">
        <w:rPr>
          <w:sz w:val="24"/>
          <w:szCs w:val="24"/>
        </w:rPr>
        <w:t xml:space="preserve">489.6 MHz </w:t>
      </w:r>
      <w:r w:rsidR="00587A66" w:rsidRPr="003F6583">
        <w:rPr>
          <w:sz w:val="24"/>
          <w:szCs w:val="24"/>
        </w:rPr>
        <w:t>from the center frequency to the band edge with -70 dBm</w:t>
      </w:r>
      <w:r w:rsidR="00F65E35">
        <w:rPr>
          <w:sz w:val="24"/>
          <w:szCs w:val="24"/>
        </w:rPr>
        <w:t>/MHz</w:t>
      </w:r>
      <w:r w:rsidR="00587A66" w:rsidRPr="003F6583">
        <w:rPr>
          <w:sz w:val="24"/>
          <w:szCs w:val="24"/>
        </w:rPr>
        <w:t xml:space="preserve"> limit. </w:t>
      </w:r>
      <w:r>
        <w:rPr>
          <w:sz w:val="24"/>
          <w:szCs w:val="24"/>
        </w:rPr>
        <w:t xml:space="preserve"> </w:t>
      </w:r>
      <w:r w:rsidR="00587A66" w:rsidRPr="003F6583">
        <w:rPr>
          <w:sz w:val="24"/>
          <w:szCs w:val="24"/>
        </w:rPr>
        <w:t xml:space="preserve">In order to enable use of </w:t>
      </w:r>
      <w:r>
        <w:rPr>
          <w:sz w:val="24"/>
          <w:szCs w:val="24"/>
        </w:rPr>
        <w:t xml:space="preserve">the IEEE HRP UWB PHY </w:t>
      </w:r>
      <w:r w:rsidR="00587A66" w:rsidRPr="003F6583">
        <w:rPr>
          <w:sz w:val="24"/>
          <w:szCs w:val="24"/>
        </w:rPr>
        <w:t xml:space="preserve">channel 8 </w:t>
      </w:r>
      <w:r>
        <w:rPr>
          <w:sz w:val="24"/>
          <w:szCs w:val="24"/>
        </w:rPr>
        <w:t xml:space="preserve">with the center frequency of 7488 MHz </w:t>
      </w:r>
      <w:r w:rsidR="00587A66" w:rsidRPr="003F6583">
        <w:rPr>
          <w:sz w:val="24"/>
          <w:szCs w:val="24"/>
        </w:rPr>
        <w:t>in China,</w:t>
      </w:r>
      <w:r>
        <w:rPr>
          <w:sz w:val="24"/>
          <w:szCs w:val="24"/>
        </w:rPr>
        <w:t xml:space="preserve"> the</w:t>
      </w:r>
      <w:r w:rsidR="00587A66" w:rsidRPr="003F6583">
        <w:rPr>
          <w:sz w:val="24"/>
          <w:szCs w:val="24"/>
        </w:rPr>
        <w:t xml:space="preserve"> corresponding separation for channel 8 would require the lower -70 dBm</w:t>
      </w:r>
      <w:r w:rsidR="00F65E35">
        <w:rPr>
          <w:sz w:val="24"/>
          <w:szCs w:val="24"/>
        </w:rPr>
        <w:t>/MHz</w:t>
      </w:r>
      <w:r w:rsidR="00587A66" w:rsidRPr="003F6583">
        <w:rPr>
          <w:sz w:val="24"/>
          <w:szCs w:val="24"/>
        </w:rPr>
        <w:t xml:space="preserve"> band edge not to be higher than 6998 MHz. </w:t>
      </w:r>
      <w:r>
        <w:rPr>
          <w:sz w:val="24"/>
          <w:szCs w:val="24"/>
        </w:rPr>
        <w:t xml:space="preserve">It is worth noticing that the </w:t>
      </w:r>
      <w:r w:rsidR="00587A66" w:rsidRPr="003F6583">
        <w:rPr>
          <w:sz w:val="24"/>
          <w:szCs w:val="24"/>
        </w:rPr>
        <w:t>-51 dBm</w:t>
      </w:r>
      <w:r w:rsidR="00F65E35">
        <w:rPr>
          <w:sz w:val="24"/>
          <w:szCs w:val="24"/>
        </w:rPr>
        <w:t>/MHz</w:t>
      </w:r>
      <w:r w:rsidR="00587A66" w:rsidRPr="003F6583">
        <w:rPr>
          <w:sz w:val="24"/>
          <w:szCs w:val="24"/>
        </w:rPr>
        <w:t xml:space="preserve"> limit</w:t>
      </w:r>
      <w:r>
        <w:rPr>
          <w:sz w:val="24"/>
          <w:szCs w:val="24"/>
        </w:rPr>
        <w:t xml:space="preserve"> does not exist in [4].  I</w:t>
      </w:r>
      <w:r w:rsidR="00587A66" w:rsidRPr="003F6583">
        <w:rPr>
          <w:sz w:val="24"/>
          <w:szCs w:val="24"/>
        </w:rPr>
        <w:t>f it is considered necessary, it should not b</w:t>
      </w:r>
      <w:r>
        <w:rPr>
          <w:sz w:val="24"/>
          <w:szCs w:val="24"/>
        </w:rPr>
        <w:t xml:space="preserve">e </w:t>
      </w:r>
      <w:r w:rsidR="00587A66" w:rsidRPr="003F6583">
        <w:rPr>
          <w:sz w:val="24"/>
          <w:szCs w:val="24"/>
        </w:rPr>
        <w:t>strict</w:t>
      </w:r>
      <w:r>
        <w:rPr>
          <w:sz w:val="24"/>
          <w:szCs w:val="24"/>
        </w:rPr>
        <w:t>er</w:t>
      </w:r>
      <w:r w:rsidR="00587A66" w:rsidRPr="003F6583">
        <w:rPr>
          <w:sz w:val="24"/>
          <w:szCs w:val="24"/>
        </w:rPr>
        <w:t xml:space="preserve"> than the spectrum mask</w:t>
      </w:r>
      <w:r>
        <w:rPr>
          <w:sz w:val="24"/>
          <w:szCs w:val="24"/>
        </w:rPr>
        <w:t xml:space="preserve"> defined in the </w:t>
      </w:r>
      <w:r w:rsidRPr="00670FF9">
        <w:rPr>
          <w:sz w:val="24"/>
          <w:szCs w:val="24"/>
        </w:rPr>
        <w:t xml:space="preserve">IEEE </w:t>
      </w:r>
      <w:r>
        <w:rPr>
          <w:sz w:val="24"/>
          <w:szCs w:val="24"/>
        </w:rPr>
        <w:t>Std 802.15.4-2020</w:t>
      </w:r>
      <w:r w:rsidR="00587A66" w:rsidRPr="003F6583">
        <w:rPr>
          <w:sz w:val="24"/>
          <w:szCs w:val="24"/>
        </w:rPr>
        <w:t>, which would set the -51 dBm</w:t>
      </w:r>
      <w:r w:rsidR="00F65E35">
        <w:rPr>
          <w:sz w:val="24"/>
          <w:szCs w:val="24"/>
        </w:rPr>
        <w:t>/MHz</w:t>
      </w:r>
      <w:r w:rsidR="00587A66" w:rsidRPr="003F6583">
        <w:rPr>
          <w:sz w:val="24"/>
          <w:szCs w:val="24"/>
        </w:rPr>
        <w:t xml:space="preserve"> limit at 7163 MHz or below. </w:t>
      </w:r>
    </w:p>
    <w:p w14:paraId="3457515B" w14:textId="77777777" w:rsidR="00587A66" w:rsidRPr="003F6583" w:rsidRDefault="00587A66" w:rsidP="00587A66">
      <w:pPr>
        <w:rPr>
          <w:sz w:val="24"/>
          <w:szCs w:val="24"/>
        </w:rPr>
      </w:pPr>
    </w:p>
    <w:p w14:paraId="14D8ECAC" w14:textId="08824F3A" w:rsidR="00587A66" w:rsidRDefault="00587A66" w:rsidP="00CB4E91">
      <w:pPr>
        <w:jc w:val="both"/>
        <w:rPr>
          <w:sz w:val="24"/>
          <w:szCs w:val="24"/>
        </w:rPr>
      </w:pPr>
      <w:r w:rsidRPr="00CB4E91">
        <w:rPr>
          <w:sz w:val="24"/>
          <w:szCs w:val="24"/>
        </w:rPr>
        <w:t>Similar expansion of the available band would be needed for the upper UWB band limit to enable</w:t>
      </w:r>
      <w:r w:rsidR="00CB4E91">
        <w:rPr>
          <w:sz w:val="24"/>
          <w:szCs w:val="24"/>
        </w:rPr>
        <w:t xml:space="preserve"> IEEE  HRP UWB PHY channel 10 with the center frequency of </w:t>
      </w:r>
      <w:r w:rsidRPr="00CB4E91">
        <w:rPr>
          <w:sz w:val="24"/>
          <w:szCs w:val="24"/>
        </w:rPr>
        <w:t xml:space="preserve">8486.4 MHz, where </w:t>
      </w:r>
      <w:r w:rsidR="00CB4E91">
        <w:rPr>
          <w:sz w:val="24"/>
          <w:szCs w:val="24"/>
        </w:rPr>
        <w:t xml:space="preserve">a </w:t>
      </w:r>
      <w:r w:rsidRPr="00CB4E91">
        <w:rPr>
          <w:sz w:val="24"/>
          <w:szCs w:val="24"/>
        </w:rPr>
        <w:t>-70</w:t>
      </w:r>
      <w:r w:rsidR="00687E7F">
        <w:rPr>
          <w:sz w:val="24"/>
          <w:szCs w:val="24"/>
        </w:rPr>
        <w:t xml:space="preserve"> dBm/MHz</w:t>
      </w:r>
      <w:r w:rsidRPr="00CB4E91">
        <w:rPr>
          <w:sz w:val="24"/>
          <w:szCs w:val="24"/>
        </w:rPr>
        <w:t xml:space="preserve"> limit </w:t>
      </w:r>
      <w:r w:rsidR="00CB4E91">
        <w:rPr>
          <w:sz w:val="24"/>
          <w:szCs w:val="24"/>
        </w:rPr>
        <w:t>would</w:t>
      </w:r>
      <w:r w:rsidRPr="00CB4E91">
        <w:rPr>
          <w:sz w:val="24"/>
          <w:szCs w:val="24"/>
        </w:rPr>
        <w:t xml:space="preserve"> be set to 8976 MHz or above, and the possible -51 dB</w:t>
      </w:r>
      <w:r w:rsidR="00687E7F">
        <w:rPr>
          <w:sz w:val="24"/>
          <w:szCs w:val="24"/>
        </w:rPr>
        <w:t>/MHz</w:t>
      </w:r>
      <w:r w:rsidRPr="00CB4E91">
        <w:rPr>
          <w:sz w:val="24"/>
          <w:szCs w:val="24"/>
        </w:rPr>
        <w:t xml:space="preserve"> limit at or above 8810 MHz.</w:t>
      </w:r>
    </w:p>
    <w:p w14:paraId="2EA43C6E" w14:textId="77777777" w:rsidR="00CB4E91" w:rsidRDefault="00CB4E91" w:rsidP="00CB4E91">
      <w:pPr>
        <w:jc w:val="both"/>
        <w:rPr>
          <w:sz w:val="24"/>
          <w:szCs w:val="24"/>
        </w:rPr>
      </w:pPr>
    </w:p>
    <w:p w14:paraId="5B8BFF6D" w14:textId="77777777" w:rsidR="007E5F2E" w:rsidRDefault="007E5F2E">
      <w:pPr>
        <w:rPr>
          <w:sz w:val="24"/>
          <w:szCs w:val="24"/>
        </w:rPr>
      </w:pPr>
      <w:r>
        <w:rPr>
          <w:sz w:val="24"/>
          <w:szCs w:val="24"/>
        </w:rPr>
        <w:br w:type="page"/>
      </w:r>
    </w:p>
    <w:p w14:paraId="6DAF1A3B" w14:textId="23A06694" w:rsidR="00CB4E91" w:rsidRPr="00CB4E91" w:rsidRDefault="00CB4E91" w:rsidP="00CB4E91">
      <w:pPr>
        <w:jc w:val="both"/>
        <w:rPr>
          <w:sz w:val="24"/>
          <w:szCs w:val="24"/>
        </w:rPr>
      </w:pPr>
      <w:r>
        <w:rPr>
          <w:sz w:val="24"/>
          <w:szCs w:val="24"/>
        </w:rPr>
        <w:lastRenderedPageBreak/>
        <w:t xml:space="preserve">Table 2 summarizes the IEEE 802 LMSC’s proposed emission limits that allow the use of IEEE HRP UWB PHY channels 8, 9, and 10 in China. </w:t>
      </w:r>
    </w:p>
    <w:p w14:paraId="60FC4971" w14:textId="77777777" w:rsidR="00587A66" w:rsidRDefault="00587A66" w:rsidP="00587A66"/>
    <w:p w14:paraId="045D0A30" w14:textId="2140CE06" w:rsidR="00CB4E91" w:rsidRPr="00B73768" w:rsidRDefault="00CB4E91" w:rsidP="00147B97">
      <w:pPr>
        <w:pStyle w:val="Tableheaderrow"/>
        <w:jc w:val="both"/>
        <w:rPr>
          <w:rFonts w:ascii="Times New Roman" w:hAnsi="Times New Roman"/>
          <w:sz w:val="24"/>
        </w:rPr>
      </w:pPr>
    </w:p>
    <w:tbl>
      <w:tblPr>
        <w:tblStyle w:val="TableGrid"/>
        <w:tblW w:w="0" w:type="auto"/>
        <w:jc w:val="center"/>
        <w:tblLook w:val="04A0" w:firstRow="1" w:lastRow="0" w:firstColumn="1" w:lastColumn="0" w:noHBand="0" w:noVBand="1"/>
      </w:tblPr>
      <w:tblGrid>
        <w:gridCol w:w="2605"/>
        <w:gridCol w:w="1737"/>
      </w:tblGrid>
      <w:tr w:rsidR="00587A66" w:rsidRPr="00CB4E91" w14:paraId="4D0D1279" w14:textId="77777777" w:rsidTr="00AE41CB">
        <w:trPr>
          <w:trHeight w:val="368"/>
          <w:jc w:val="center"/>
        </w:trPr>
        <w:tc>
          <w:tcPr>
            <w:tcW w:w="2605" w:type="dxa"/>
          </w:tcPr>
          <w:p w14:paraId="3FBF1498"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Frequency range</w:t>
            </w:r>
          </w:p>
        </w:tc>
        <w:tc>
          <w:tcPr>
            <w:tcW w:w="1737" w:type="dxa"/>
          </w:tcPr>
          <w:p w14:paraId="2085EE20"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EIRP limit</w:t>
            </w:r>
          </w:p>
        </w:tc>
      </w:tr>
      <w:tr w:rsidR="00587A66" w:rsidRPr="00CB4E91" w14:paraId="40332498" w14:textId="77777777" w:rsidTr="00AE41CB">
        <w:trPr>
          <w:trHeight w:val="350"/>
          <w:jc w:val="center"/>
        </w:trPr>
        <w:tc>
          <w:tcPr>
            <w:tcW w:w="2605" w:type="dxa"/>
          </w:tcPr>
          <w:p w14:paraId="098A856D"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Below 6998 MHz</w:t>
            </w:r>
          </w:p>
        </w:tc>
        <w:tc>
          <w:tcPr>
            <w:tcW w:w="1737" w:type="dxa"/>
          </w:tcPr>
          <w:p w14:paraId="222D556E" w14:textId="5CD3AF6F"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-70 dBm</w:t>
            </w:r>
            <w:r w:rsidR="002167BF">
              <w:rPr>
                <w:rFonts w:ascii="Times New Roman" w:hAnsi="Times New Roman" w:cs="Times New Roman"/>
                <w:sz w:val="24"/>
                <w:szCs w:val="24"/>
              </w:rPr>
              <w:t>/MHz</w:t>
            </w:r>
          </w:p>
        </w:tc>
      </w:tr>
      <w:tr w:rsidR="00587A66" w:rsidRPr="00CB4E91" w14:paraId="3F845455" w14:textId="77777777" w:rsidTr="00AE41CB">
        <w:trPr>
          <w:trHeight w:val="350"/>
          <w:jc w:val="center"/>
        </w:trPr>
        <w:tc>
          <w:tcPr>
            <w:tcW w:w="2605" w:type="dxa"/>
          </w:tcPr>
          <w:p w14:paraId="050FA793" w14:textId="180A859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6998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7163 MHz</w:t>
            </w:r>
          </w:p>
        </w:tc>
        <w:tc>
          <w:tcPr>
            <w:tcW w:w="1737" w:type="dxa"/>
          </w:tcPr>
          <w:p w14:paraId="449C6966" w14:textId="299B8266"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-51 dBm</w:t>
            </w:r>
            <w:r w:rsidR="002167BF">
              <w:rPr>
                <w:rFonts w:ascii="Times New Roman" w:hAnsi="Times New Roman" w:cs="Times New Roman"/>
                <w:sz w:val="24"/>
                <w:szCs w:val="24"/>
              </w:rPr>
              <w:t>/MHz</w:t>
            </w:r>
          </w:p>
        </w:tc>
      </w:tr>
      <w:tr w:rsidR="00587A66" w:rsidRPr="00CB4E91" w14:paraId="0D288CBC" w14:textId="77777777" w:rsidTr="00AE41CB">
        <w:trPr>
          <w:trHeight w:val="350"/>
          <w:jc w:val="center"/>
        </w:trPr>
        <w:tc>
          <w:tcPr>
            <w:tcW w:w="2605" w:type="dxa"/>
          </w:tcPr>
          <w:p w14:paraId="52A41865" w14:textId="16E887E3"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7163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8810 MHz</w:t>
            </w:r>
          </w:p>
        </w:tc>
        <w:tc>
          <w:tcPr>
            <w:tcW w:w="1737" w:type="dxa"/>
          </w:tcPr>
          <w:p w14:paraId="7C48BA85" w14:textId="4DE64272"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-41 dBm</w:t>
            </w:r>
            <w:r w:rsidR="002167BF">
              <w:rPr>
                <w:rFonts w:ascii="Times New Roman" w:hAnsi="Times New Roman" w:cs="Times New Roman"/>
                <w:sz w:val="24"/>
                <w:szCs w:val="24"/>
              </w:rPr>
              <w:t>/MHz</w:t>
            </w:r>
          </w:p>
        </w:tc>
      </w:tr>
      <w:tr w:rsidR="00587A66" w:rsidRPr="00CB4E91" w14:paraId="5C228B07" w14:textId="77777777" w:rsidTr="00AE41CB">
        <w:trPr>
          <w:trHeight w:val="350"/>
          <w:jc w:val="center"/>
        </w:trPr>
        <w:tc>
          <w:tcPr>
            <w:tcW w:w="2605" w:type="dxa"/>
          </w:tcPr>
          <w:p w14:paraId="67ABCB0E" w14:textId="4D76335E"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8810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8976 MHz</w:t>
            </w:r>
          </w:p>
        </w:tc>
        <w:tc>
          <w:tcPr>
            <w:tcW w:w="1737" w:type="dxa"/>
          </w:tcPr>
          <w:p w14:paraId="4499D238" w14:textId="158FDC85"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-51 dBm</w:t>
            </w:r>
            <w:r w:rsidR="002167BF">
              <w:rPr>
                <w:rFonts w:ascii="Times New Roman" w:hAnsi="Times New Roman" w:cs="Times New Roman"/>
                <w:sz w:val="24"/>
                <w:szCs w:val="24"/>
              </w:rPr>
              <w:t>/MHz</w:t>
            </w:r>
          </w:p>
        </w:tc>
      </w:tr>
      <w:tr w:rsidR="00587A66" w:rsidRPr="00CB4E91" w14:paraId="0D4F843A" w14:textId="77777777" w:rsidTr="00AE41CB">
        <w:trPr>
          <w:trHeight w:val="350"/>
          <w:jc w:val="center"/>
        </w:trPr>
        <w:tc>
          <w:tcPr>
            <w:tcW w:w="2605" w:type="dxa"/>
          </w:tcPr>
          <w:p w14:paraId="343C7FD5"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Above 8976 MHz</w:t>
            </w:r>
          </w:p>
        </w:tc>
        <w:tc>
          <w:tcPr>
            <w:tcW w:w="1737" w:type="dxa"/>
          </w:tcPr>
          <w:p w14:paraId="1000E4A0" w14:textId="4B0B8A45"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-70 dBm</w:t>
            </w:r>
            <w:r w:rsidR="002167BF">
              <w:rPr>
                <w:rFonts w:ascii="Times New Roman" w:hAnsi="Times New Roman" w:cs="Times New Roman"/>
                <w:sz w:val="24"/>
                <w:szCs w:val="24"/>
              </w:rPr>
              <w:t>/MHz</w:t>
            </w:r>
          </w:p>
        </w:tc>
      </w:tr>
    </w:tbl>
    <w:p w14:paraId="3E905E17" w14:textId="4E2C81CA" w:rsidR="00587A66" w:rsidRPr="00147B97" w:rsidRDefault="00147B97" w:rsidP="00147B97">
      <w:pPr>
        <w:jc w:val="center"/>
        <w:rPr>
          <w:b/>
        </w:rPr>
      </w:pPr>
      <w:r w:rsidRPr="00147B97">
        <w:rPr>
          <w:b/>
          <w:sz w:val="24"/>
          <w:szCs w:val="24"/>
        </w:rPr>
        <w:t xml:space="preserve">Table </w:t>
      </w:r>
      <w:r w:rsidRPr="00147B97">
        <w:rPr>
          <w:b/>
          <w:sz w:val="24"/>
        </w:rPr>
        <w:t>2</w:t>
      </w:r>
      <w:r w:rsidRPr="00147B97">
        <w:rPr>
          <w:b/>
          <w:sz w:val="24"/>
          <w:szCs w:val="24"/>
        </w:rPr>
        <w:t xml:space="preserve">: </w:t>
      </w:r>
      <w:r w:rsidRPr="00147B97">
        <w:rPr>
          <w:b/>
          <w:sz w:val="24"/>
        </w:rPr>
        <w:t>Emission limits that would allow the use of IEEE HRP UWB PHY channels 8, 9, and 10 in China</w:t>
      </w:r>
    </w:p>
    <w:p w14:paraId="33580AB5" w14:textId="77777777" w:rsidR="00587A66" w:rsidRPr="00DC0087" w:rsidRDefault="00587A66" w:rsidP="00587A66"/>
    <w:p w14:paraId="7DA3D7DE" w14:textId="77777777" w:rsidR="005A2224" w:rsidRDefault="001850FE">
      <w:pPr>
        <w:rPr>
          <w:b/>
          <w:sz w:val="24"/>
          <w:szCs w:val="24"/>
        </w:rPr>
      </w:pPr>
      <w:r>
        <w:rPr>
          <w:b/>
          <w:sz w:val="24"/>
          <w:szCs w:val="24"/>
        </w:rPr>
        <w:t>Conclusion</w:t>
      </w:r>
    </w:p>
    <w:p w14:paraId="119D5AD5" w14:textId="77777777" w:rsidR="005A2224" w:rsidRDefault="005A2224">
      <w:pPr>
        <w:rPr>
          <w:sz w:val="24"/>
          <w:szCs w:val="24"/>
        </w:rPr>
      </w:pPr>
    </w:p>
    <w:p w14:paraId="5CB26888" w14:textId="7811A58B" w:rsidR="005A2224" w:rsidRDefault="001850FE">
      <w:pPr>
        <w:jc w:val="both"/>
        <w:rPr>
          <w:color w:val="000000"/>
          <w:sz w:val="24"/>
          <w:szCs w:val="24"/>
        </w:rPr>
      </w:pPr>
      <w:r>
        <w:rPr>
          <w:sz w:val="24"/>
          <w:szCs w:val="24"/>
        </w:rPr>
        <w:t xml:space="preserve">IEEE 802 LMSC </w:t>
      </w:r>
      <w:r w:rsidR="00147B97">
        <w:rPr>
          <w:sz w:val="24"/>
          <w:szCs w:val="24"/>
        </w:rPr>
        <w:t xml:space="preserve">thanks MIIT </w:t>
      </w:r>
      <w:r>
        <w:rPr>
          <w:sz w:val="24"/>
          <w:szCs w:val="24"/>
        </w:rPr>
        <w:t xml:space="preserve">for </w:t>
      </w:r>
      <w:r w:rsidR="00171F12">
        <w:rPr>
          <w:sz w:val="24"/>
          <w:szCs w:val="24"/>
        </w:rPr>
        <w:t>the</w:t>
      </w:r>
      <w:r>
        <w:rPr>
          <w:sz w:val="24"/>
          <w:szCs w:val="24"/>
        </w:rPr>
        <w:t xml:space="preserve"> opportunity to provide this submission and kindly requests</w:t>
      </w:r>
      <w:r w:rsidR="00147B97">
        <w:rPr>
          <w:sz w:val="24"/>
          <w:szCs w:val="24"/>
        </w:rPr>
        <w:t xml:space="preserve"> MIIT</w:t>
      </w:r>
      <w:r>
        <w:rPr>
          <w:sz w:val="24"/>
          <w:szCs w:val="24"/>
        </w:rPr>
        <w:t xml:space="preserve"> to take into account our responses in its decision </w:t>
      </w:r>
      <w:r w:rsidR="00147B97">
        <w:rPr>
          <w:sz w:val="24"/>
          <w:szCs w:val="24"/>
        </w:rPr>
        <w:t>towards the UWB regulation</w:t>
      </w:r>
      <w:r>
        <w:rPr>
          <w:sz w:val="24"/>
          <w:szCs w:val="24"/>
        </w:rPr>
        <w:t xml:space="preserve">. </w:t>
      </w:r>
    </w:p>
    <w:p w14:paraId="43610A5D" w14:textId="77777777" w:rsidR="005A2224" w:rsidRDefault="005A2224">
      <w:pPr>
        <w:rPr>
          <w:sz w:val="24"/>
          <w:szCs w:val="24"/>
        </w:rPr>
      </w:pPr>
    </w:p>
    <w:p w14:paraId="7CD76D45" w14:textId="77777777" w:rsidR="005A2224" w:rsidRDefault="005A2224">
      <w:pPr>
        <w:rPr>
          <w:sz w:val="24"/>
          <w:szCs w:val="24"/>
        </w:rPr>
      </w:pPr>
    </w:p>
    <w:p w14:paraId="6F87E7F3" w14:textId="1877699A" w:rsidR="005A2224" w:rsidRDefault="001850FE">
      <w:pPr>
        <w:rPr>
          <w:sz w:val="24"/>
          <w:szCs w:val="24"/>
        </w:rPr>
      </w:pPr>
      <w:r>
        <w:rPr>
          <w:sz w:val="24"/>
          <w:szCs w:val="24"/>
        </w:rPr>
        <w:t>Respectfully submitted</w:t>
      </w:r>
    </w:p>
    <w:p w14:paraId="4BDA4718" w14:textId="77777777" w:rsidR="005A2224" w:rsidRDefault="005A2224">
      <w:pPr>
        <w:rPr>
          <w:sz w:val="24"/>
          <w:szCs w:val="24"/>
        </w:rPr>
      </w:pPr>
    </w:p>
    <w:p w14:paraId="0FE63A44" w14:textId="77777777" w:rsidR="005A2224" w:rsidRDefault="001850FE">
      <w:pPr>
        <w:rPr>
          <w:sz w:val="24"/>
          <w:szCs w:val="24"/>
        </w:rPr>
      </w:pPr>
      <w:r>
        <w:rPr>
          <w:sz w:val="24"/>
          <w:szCs w:val="24"/>
        </w:rPr>
        <w:t xml:space="preserve">By: /ss/. </w:t>
      </w:r>
    </w:p>
    <w:p w14:paraId="0E55EE51" w14:textId="77777777" w:rsidR="005A2224" w:rsidRDefault="001850FE">
      <w:pPr>
        <w:rPr>
          <w:sz w:val="24"/>
          <w:szCs w:val="24"/>
        </w:rPr>
      </w:pPr>
      <w:r>
        <w:rPr>
          <w:sz w:val="24"/>
          <w:szCs w:val="24"/>
        </w:rPr>
        <w:t xml:space="preserve">Paul Nikolich </w:t>
      </w:r>
    </w:p>
    <w:p w14:paraId="11A441F7" w14:textId="77777777" w:rsidR="005A2224" w:rsidRDefault="001850FE">
      <w:pPr>
        <w:rPr>
          <w:sz w:val="24"/>
          <w:szCs w:val="24"/>
        </w:rPr>
      </w:pPr>
      <w:r>
        <w:rPr>
          <w:sz w:val="24"/>
          <w:szCs w:val="24"/>
        </w:rPr>
        <w:t xml:space="preserve">IEEE 802 LAN/MAN Standards Committee Chairman </w:t>
      </w:r>
    </w:p>
    <w:p w14:paraId="65835E78" w14:textId="77777777" w:rsidR="005A2224" w:rsidRDefault="001850FE">
      <w:pPr>
        <w:rPr>
          <w:sz w:val="24"/>
          <w:szCs w:val="24"/>
        </w:rPr>
      </w:pPr>
      <w:r>
        <w:rPr>
          <w:sz w:val="24"/>
          <w:szCs w:val="24"/>
        </w:rPr>
        <w:t xml:space="preserve">em: </w:t>
      </w:r>
      <w:hyperlink r:id="rId12">
        <w:r>
          <w:rPr>
            <w:rStyle w:val="Internetlnk"/>
            <w:sz w:val="24"/>
            <w:szCs w:val="24"/>
          </w:rPr>
          <w:t>p.nikolich@ieee.org</w:t>
        </w:r>
      </w:hyperlink>
      <w:r>
        <w:rPr>
          <w:sz w:val="24"/>
          <w:szCs w:val="24"/>
        </w:rPr>
        <w:t xml:space="preserve"> </w:t>
      </w:r>
    </w:p>
    <w:p w14:paraId="6E9C4F09" w14:textId="77777777" w:rsidR="004B5DC4" w:rsidRDefault="004B5DC4">
      <w:pPr>
        <w:rPr>
          <w:sz w:val="24"/>
          <w:szCs w:val="24"/>
        </w:rPr>
      </w:pPr>
    </w:p>
    <w:p w14:paraId="7D91099F" w14:textId="77777777" w:rsidR="004B5DC4" w:rsidRDefault="004B5DC4">
      <w:pPr>
        <w:rPr>
          <w:sz w:val="24"/>
          <w:szCs w:val="24"/>
        </w:rPr>
      </w:pPr>
    </w:p>
    <w:p w14:paraId="1614780A" w14:textId="69FF5841" w:rsidR="005A2224" w:rsidRPr="00FA48D9" w:rsidRDefault="001850FE">
      <w:pPr>
        <w:rPr>
          <w:sz w:val="24"/>
          <w:szCs w:val="24"/>
        </w:rPr>
      </w:pPr>
      <w:r w:rsidRPr="00FA48D9">
        <w:rPr>
          <w:sz w:val="24"/>
          <w:szCs w:val="24"/>
        </w:rPr>
        <w:t>References:</w:t>
      </w:r>
    </w:p>
    <w:p w14:paraId="2A4DC710" w14:textId="77777777" w:rsidR="005A2224" w:rsidRPr="00FA48D9" w:rsidRDefault="005A2224">
      <w:pPr>
        <w:rPr>
          <w:sz w:val="24"/>
          <w:szCs w:val="24"/>
        </w:rPr>
      </w:pPr>
    </w:p>
    <w:p w14:paraId="23982A3E" w14:textId="79A6BF7F" w:rsidR="009D3D61" w:rsidRPr="00FA48D9" w:rsidRDefault="009D3D61" w:rsidP="009D3D61">
      <w:pPr>
        <w:ind w:left="540" w:hanging="540"/>
        <w:jc w:val="both"/>
        <w:rPr>
          <w:sz w:val="24"/>
          <w:szCs w:val="24"/>
        </w:rPr>
      </w:pPr>
      <w:r w:rsidRPr="00FA48D9">
        <w:rPr>
          <w:sz w:val="24"/>
          <w:szCs w:val="24"/>
        </w:rPr>
        <w:t>[</w:t>
      </w:r>
      <w:r>
        <w:rPr>
          <w:sz w:val="24"/>
          <w:szCs w:val="24"/>
        </w:rPr>
        <w:t>1</w:t>
      </w:r>
      <w:r w:rsidRPr="00FA48D9">
        <w:rPr>
          <w:sz w:val="24"/>
          <w:szCs w:val="24"/>
        </w:rPr>
        <w:t>]</w:t>
      </w:r>
      <w:r w:rsidRPr="00FA48D9">
        <w:rPr>
          <w:sz w:val="24"/>
          <w:szCs w:val="24"/>
        </w:rPr>
        <w:tab/>
        <w:t xml:space="preserve">“IEEE Standard for Low-Rate Wireless Networks,” in </w:t>
      </w:r>
      <w:r w:rsidRPr="00FA48D9">
        <w:rPr>
          <w:i/>
          <w:sz w:val="24"/>
          <w:szCs w:val="24"/>
        </w:rPr>
        <w:t>IEEE Std 802.15.4-2020</w:t>
      </w:r>
      <w:r w:rsidRPr="00FA48D9">
        <w:rPr>
          <w:sz w:val="24"/>
          <w:szCs w:val="24"/>
        </w:rPr>
        <w:t xml:space="preserve"> (Revision of IEEE Std 802.15.4-2015), vol., no., pp.1-800, 23 July 2020, doi: 10.1109/IEEESTD.2020.9144691.</w:t>
      </w:r>
    </w:p>
    <w:p w14:paraId="02C55FD2" w14:textId="4CB29263" w:rsidR="009D3D61" w:rsidRPr="00FA48D9" w:rsidRDefault="009D3D61" w:rsidP="009D3D61">
      <w:pPr>
        <w:ind w:left="540" w:hanging="540"/>
        <w:jc w:val="both"/>
        <w:rPr>
          <w:sz w:val="24"/>
          <w:szCs w:val="24"/>
        </w:rPr>
      </w:pPr>
      <w:r w:rsidRPr="00FA48D9">
        <w:rPr>
          <w:sz w:val="24"/>
          <w:szCs w:val="24"/>
        </w:rPr>
        <w:t>[</w:t>
      </w:r>
      <w:r>
        <w:rPr>
          <w:sz w:val="24"/>
          <w:szCs w:val="24"/>
        </w:rPr>
        <w:t>2</w:t>
      </w:r>
      <w:r w:rsidRPr="00FA48D9">
        <w:rPr>
          <w:sz w:val="24"/>
          <w:szCs w:val="24"/>
        </w:rPr>
        <w:t xml:space="preserve">] </w:t>
      </w:r>
      <w:r w:rsidRPr="00FA48D9">
        <w:rPr>
          <w:sz w:val="24"/>
          <w:szCs w:val="24"/>
        </w:rPr>
        <w:tab/>
        <w:t xml:space="preserve">“IEEE Standard for Low-Rate Wireless Networks--Amendment 1: Enhanced Ultra Wideband (UWB) Physical Layers (PHYs) and Associated Ranging Techniques,” in </w:t>
      </w:r>
      <w:r w:rsidRPr="00FA48D9">
        <w:rPr>
          <w:i/>
          <w:sz w:val="24"/>
          <w:szCs w:val="24"/>
        </w:rPr>
        <w:t>IEEE Std 802.15.4z-2020</w:t>
      </w:r>
      <w:r w:rsidRPr="00FA48D9">
        <w:rPr>
          <w:sz w:val="24"/>
          <w:szCs w:val="24"/>
        </w:rPr>
        <w:t xml:space="preserve"> (Amendment to IEEE Std 802.15.4-2020), vol., no., pp.1-174, 25 Aug. 2020, doi: 10.1109/IEEESTD.2020.9179124.</w:t>
      </w:r>
    </w:p>
    <w:p w14:paraId="2B310C5F" w14:textId="541C01F2" w:rsidR="008A04EA" w:rsidRDefault="008A04EA" w:rsidP="008A04EA">
      <w:pPr>
        <w:ind w:left="540" w:hanging="540"/>
        <w:jc w:val="both"/>
        <w:rPr>
          <w:sz w:val="24"/>
          <w:szCs w:val="24"/>
        </w:rPr>
      </w:pPr>
      <w:r>
        <w:rPr>
          <w:sz w:val="24"/>
          <w:szCs w:val="24"/>
        </w:rPr>
        <w:t>[3]</w:t>
      </w:r>
      <w:r>
        <w:rPr>
          <w:sz w:val="24"/>
          <w:szCs w:val="24"/>
        </w:rPr>
        <w:tab/>
        <w:t>FiRa Consortium:  Unleashing the P</w:t>
      </w:r>
      <w:r w:rsidRPr="00030BC3">
        <w:rPr>
          <w:sz w:val="24"/>
          <w:szCs w:val="24"/>
        </w:rPr>
        <w:t>otential of UWB:</w:t>
      </w:r>
      <w:r>
        <w:rPr>
          <w:sz w:val="24"/>
          <w:szCs w:val="24"/>
        </w:rPr>
        <w:t xml:space="preserve"> </w:t>
      </w:r>
      <w:r w:rsidRPr="00030BC3">
        <w:rPr>
          <w:sz w:val="24"/>
          <w:szCs w:val="24"/>
        </w:rPr>
        <w:t xml:space="preserve">Regulatory </w:t>
      </w:r>
      <w:r>
        <w:rPr>
          <w:sz w:val="24"/>
          <w:szCs w:val="24"/>
        </w:rPr>
        <w:t>c</w:t>
      </w:r>
      <w:r w:rsidRPr="00030BC3">
        <w:rPr>
          <w:sz w:val="24"/>
          <w:szCs w:val="24"/>
        </w:rPr>
        <w:t>onsiderations</w:t>
      </w:r>
      <w:r>
        <w:rPr>
          <w:sz w:val="24"/>
          <w:szCs w:val="24"/>
        </w:rPr>
        <w:t xml:space="preserve">, August 2022.  </w:t>
      </w:r>
      <w:hyperlink r:id="rId13" w:history="1">
        <w:r w:rsidRPr="00FA48D9">
          <w:rPr>
            <w:rStyle w:val="Hyperlink"/>
            <w:sz w:val="24"/>
            <w:szCs w:val="24"/>
          </w:rPr>
          <w:t>Available online</w:t>
        </w:r>
      </w:hyperlink>
      <w:r w:rsidR="003E53A2">
        <w:rPr>
          <w:sz w:val="24"/>
          <w:szCs w:val="24"/>
        </w:rPr>
        <w:t xml:space="preserve"> [accessed: 23 January 2023</w:t>
      </w:r>
      <w:r w:rsidRPr="00FA48D9">
        <w:rPr>
          <w:sz w:val="24"/>
          <w:szCs w:val="24"/>
        </w:rPr>
        <w:t>]</w:t>
      </w:r>
    </w:p>
    <w:p w14:paraId="68963900" w14:textId="2561532D" w:rsidR="003E53A2" w:rsidRPr="00FA48D9" w:rsidRDefault="003E53A2" w:rsidP="008A04EA">
      <w:pPr>
        <w:ind w:left="540" w:hanging="540"/>
        <w:jc w:val="both"/>
        <w:rPr>
          <w:sz w:val="24"/>
          <w:szCs w:val="24"/>
        </w:rPr>
      </w:pPr>
      <w:r>
        <w:rPr>
          <w:sz w:val="24"/>
          <w:szCs w:val="24"/>
        </w:rPr>
        <w:t>[4]</w:t>
      </w:r>
      <w:r w:rsidR="0085615D">
        <w:rPr>
          <w:sz w:val="24"/>
          <w:szCs w:val="24"/>
        </w:rPr>
        <w:tab/>
      </w:r>
      <w:r w:rsidR="0085615D" w:rsidRPr="0085615D">
        <w:rPr>
          <w:sz w:val="24"/>
          <w:szCs w:val="24"/>
        </w:rPr>
        <w:t>Decision (EU) 2019/785, 14 May 2019</w:t>
      </w:r>
      <w:r w:rsidR="005317E3">
        <w:rPr>
          <w:sz w:val="24"/>
          <w:szCs w:val="24"/>
        </w:rPr>
        <w:t xml:space="preserve">.  </w:t>
      </w:r>
      <w:hyperlink r:id="rId14" w:history="1">
        <w:r w:rsidR="005317E3" w:rsidRPr="005317E3">
          <w:rPr>
            <w:rStyle w:val="Hyperlink"/>
            <w:sz w:val="24"/>
            <w:szCs w:val="24"/>
          </w:rPr>
          <w:t>Available online</w:t>
        </w:r>
      </w:hyperlink>
      <w:r w:rsidR="005317E3">
        <w:rPr>
          <w:sz w:val="24"/>
          <w:szCs w:val="24"/>
        </w:rPr>
        <w:t xml:space="preserve"> [accessed: 23 January 2023]</w:t>
      </w:r>
    </w:p>
    <w:p w14:paraId="2CC36D5F" w14:textId="77777777" w:rsidR="009D3D61" w:rsidRDefault="009D3D61" w:rsidP="00030BC3">
      <w:pPr>
        <w:ind w:left="540" w:hanging="540"/>
        <w:jc w:val="both"/>
        <w:rPr>
          <w:sz w:val="24"/>
          <w:szCs w:val="24"/>
        </w:rPr>
      </w:pPr>
    </w:p>
    <w:p w14:paraId="347E96A7" w14:textId="77777777" w:rsidR="009D3D61" w:rsidRDefault="009D3D61" w:rsidP="00030BC3">
      <w:pPr>
        <w:ind w:left="540" w:hanging="540"/>
        <w:jc w:val="both"/>
        <w:rPr>
          <w:sz w:val="24"/>
          <w:szCs w:val="24"/>
        </w:rPr>
      </w:pPr>
    </w:p>
    <w:p w14:paraId="77664195" w14:textId="77777777" w:rsidR="009D3D61" w:rsidRDefault="009D3D61" w:rsidP="00030BC3">
      <w:pPr>
        <w:ind w:left="540" w:hanging="540"/>
        <w:jc w:val="both"/>
        <w:rPr>
          <w:sz w:val="24"/>
          <w:szCs w:val="24"/>
        </w:rPr>
      </w:pPr>
    </w:p>
    <w:p w14:paraId="28EEE4D2" w14:textId="77777777" w:rsidR="009D3D61" w:rsidRDefault="009D3D61" w:rsidP="00030BC3">
      <w:pPr>
        <w:ind w:left="540" w:hanging="540"/>
        <w:jc w:val="both"/>
        <w:rPr>
          <w:sz w:val="24"/>
          <w:szCs w:val="24"/>
        </w:rPr>
      </w:pPr>
    </w:p>
    <w:sectPr w:rsidR="009D3D61">
      <w:headerReference w:type="default" r:id="rId15"/>
      <w:footerReference w:type="default" r:id="rId16"/>
      <w:pgSz w:w="12240" w:h="15840"/>
      <w:pgMar w:top="1080" w:right="1080" w:bottom="1080" w:left="1080" w:header="432" w:footer="432" w:gutter="720"/>
      <w:cols w:space="720"/>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A7AC" w16cex:dateUtc="2022-12-09T0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AEB9F7" w16cid:durableId="273CA7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7FF59B" w14:textId="77777777" w:rsidR="00C17B4A" w:rsidRDefault="00C17B4A">
      <w:r>
        <w:separator/>
      </w:r>
    </w:p>
  </w:endnote>
  <w:endnote w:type="continuationSeparator" w:id="0">
    <w:p w14:paraId="4CD180BA" w14:textId="77777777" w:rsidR="00C17B4A" w:rsidRDefault="00C17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charset w:val="01"/>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Liberation Mono">
    <w:altName w:val="Courier New"/>
    <w:charset w:val="01"/>
    <w:family w:val="roman"/>
    <w:pitch w:val="variable"/>
  </w:font>
  <w:font w:name="DengXian">
    <w:altName w:val="Arial Unicode MS"/>
    <w:charset w:val="86"/>
    <w:family w:val="auto"/>
    <w:pitch w:val="variable"/>
    <w:sig w:usb0="00000000"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45C2" w14:textId="704769B4" w:rsidR="005A2224" w:rsidRPr="00AA4A60" w:rsidRDefault="00DD5EE4">
    <w:pPr>
      <w:pStyle w:val="Footer"/>
      <w:tabs>
        <w:tab w:val="clear" w:pos="6480"/>
        <w:tab w:val="center" w:pos="4680"/>
        <w:tab w:val="right" w:pos="9360"/>
      </w:tabs>
      <w:rPr>
        <w:lang w:val="fr-CA"/>
      </w:rPr>
    </w:pPr>
    <w:r>
      <w:fldChar w:fldCharType="begin"/>
    </w:r>
    <w:r w:rsidRPr="00AA4A60">
      <w:rPr>
        <w:lang w:val="fr-CA"/>
      </w:rPr>
      <w:instrText xml:space="preserve"> SUBJECT </w:instrText>
    </w:r>
    <w:r>
      <w:fldChar w:fldCharType="separate"/>
    </w:r>
    <w:r w:rsidR="00DD2336" w:rsidRPr="00AA4A60">
      <w:rPr>
        <w:lang w:val="fr-CA"/>
      </w:rPr>
      <w:t>Submission</w:t>
    </w:r>
    <w:r>
      <w:fldChar w:fldCharType="end"/>
    </w:r>
    <w:r w:rsidR="001850FE" w:rsidRPr="00AA4A60">
      <w:rPr>
        <w:lang w:val="fr-CA"/>
      </w:rPr>
      <w:tab/>
      <w:t xml:space="preserve">page </w:t>
    </w:r>
    <w:r w:rsidR="001850FE">
      <w:fldChar w:fldCharType="begin"/>
    </w:r>
    <w:r w:rsidR="001850FE" w:rsidRPr="00AA4A60">
      <w:rPr>
        <w:lang w:val="fr-CA"/>
      </w:rPr>
      <w:instrText xml:space="preserve"> PAGE </w:instrText>
    </w:r>
    <w:r w:rsidR="001850FE">
      <w:fldChar w:fldCharType="separate"/>
    </w:r>
    <w:r w:rsidR="005D351E">
      <w:rPr>
        <w:noProof/>
        <w:lang w:val="fr-CA"/>
      </w:rPr>
      <w:t>3</w:t>
    </w:r>
    <w:r w:rsidR="001850FE">
      <w:fldChar w:fldCharType="end"/>
    </w:r>
    <w:r w:rsidR="001850FE" w:rsidRPr="00AA4A60">
      <w:rPr>
        <w:lang w:val="fr-CA"/>
      </w:rPr>
      <w:tab/>
    </w:r>
    <w:r w:rsidR="00AA4A60" w:rsidRPr="00AA4A60">
      <w:rPr>
        <w:lang w:val="fr-CA"/>
      </w:rPr>
      <w:t>Dries Neirynck (Ultra Radio)</w:t>
    </w:r>
  </w:p>
  <w:p w14:paraId="4FE8F8AB" w14:textId="77777777" w:rsidR="005A2224" w:rsidRPr="00AA4A60" w:rsidRDefault="005A2224">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609C76" w14:textId="77777777" w:rsidR="00C17B4A" w:rsidRDefault="00C17B4A">
      <w:pPr>
        <w:rPr>
          <w:sz w:val="12"/>
        </w:rPr>
      </w:pPr>
      <w:r>
        <w:separator/>
      </w:r>
    </w:p>
  </w:footnote>
  <w:footnote w:type="continuationSeparator" w:id="0">
    <w:p w14:paraId="76F2A06F" w14:textId="77777777" w:rsidR="00C17B4A" w:rsidRDefault="00C17B4A">
      <w:pPr>
        <w:rPr>
          <w:sz w:val="12"/>
        </w:rPr>
      </w:pPr>
      <w:r>
        <w:continuationSeparator/>
      </w:r>
    </w:p>
  </w:footnote>
  <w:footnote w:id="1">
    <w:p w14:paraId="34E9099D" w14:textId="77777777" w:rsidR="005A2224" w:rsidRDefault="001850FE">
      <w:pPr>
        <w:pStyle w:val="FootnoteText"/>
        <w:jc w:val="both"/>
      </w:pPr>
      <w:r>
        <w:rPr>
          <w:rStyle w:val="FootnoteCharacters"/>
        </w:rPr>
        <w:footnoteRef/>
      </w:r>
      <w:r>
        <w:t xml:space="preserve"> 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11EC6" w14:textId="694878B5" w:rsidR="005A2224" w:rsidRDefault="00AA4A60">
    <w:pPr>
      <w:pStyle w:val="Header"/>
      <w:tabs>
        <w:tab w:val="clear" w:pos="6480"/>
        <w:tab w:val="center" w:pos="4680"/>
        <w:tab w:val="right" w:pos="9360"/>
      </w:tabs>
    </w:pPr>
    <w:r>
      <w:t>January 2023</w:t>
    </w:r>
    <w:r w:rsidR="001850FE">
      <w:t xml:space="preserve"> </w:t>
    </w:r>
    <w:r w:rsidR="001850FE">
      <w:tab/>
    </w:r>
    <w:r w:rsidR="001850FE">
      <w:tab/>
      <w:t>doc.: IEEE 802.18-2</w:t>
    </w:r>
    <w:r>
      <w:t>3</w:t>
    </w:r>
    <w:r w:rsidR="001850FE">
      <w:t>/0</w:t>
    </w:r>
    <w:r>
      <w:t>014</w:t>
    </w:r>
    <w:r w:rsidR="001850FE">
      <w:t>r</w:t>
    </w:r>
    <w:r w:rsidR="005D351E">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C5EFF"/>
    <w:multiLevelType w:val="multilevel"/>
    <w:tmpl w:val="7292C5C2"/>
    <w:lvl w:ilvl="0">
      <w:start w:val="1"/>
      <w:numFmt w:val="decimal"/>
      <w:pStyle w:val="ReferenceDocument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126021"/>
    <w:multiLevelType w:val="multilevel"/>
    <w:tmpl w:val="1A8600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52072BF"/>
    <w:multiLevelType w:val="multilevel"/>
    <w:tmpl w:val="A0C42778"/>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1A700B3"/>
    <w:multiLevelType w:val="multilevel"/>
    <w:tmpl w:val="E2488AEA"/>
    <w:lvl w:ilvl="0">
      <w:start w:val="1"/>
      <w:numFmt w:val="bullet"/>
      <w:pStyle w:val="ListBullet"/>
      <w:lvlText w:val="&gt;"/>
      <w:lvlJc w:val="left"/>
      <w:pPr>
        <w:tabs>
          <w:tab w:val="num" w:pos="295"/>
        </w:tabs>
        <w:ind w:left="295" w:hanging="295"/>
      </w:pPr>
      <w:rPr>
        <w:rFonts w:ascii="HelveticaNeueLT Std Lt" w:hAnsi="HelveticaNeueLT Std Lt" w:cs="HelveticaNeueLT Std Lt"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D876F59"/>
    <w:multiLevelType w:val="multilevel"/>
    <w:tmpl w:val="10AA93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3"/>
  </w:num>
  <w:num w:numId="3">
    <w:abstractNumId w:val="2"/>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mirrorMargins/>
  <w:trackRevisions/>
  <w:defaultTabStop w:val="720"/>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24"/>
    <w:rsid w:val="00030BC3"/>
    <w:rsid w:val="000869C0"/>
    <w:rsid w:val="000A3051"/>
    <w:rsid w:val="000A30B3"/>
    <w:rsid w:val="000D2B88"/>
    <w:rsid w:val="00113E45"/>
    <w:rsid w:val="00141DE0"/>
    <w:rsid w:val="00147B97"/>
    <w:rsid w:val="00162F81"/>
    <w:rsid w:val="001650E1"/>
    <w:rsid w:val="00171F12"/>
    <w:rsid w:val="001850FE"/>
    <w:rsid w:val="00190B78"/>
    <w:rsid w:val="00196779"/>
    <w:rsid w:val="001C6EC8"/>
    <w:rsid w:val="001F7B3E"/>
    <w:rsid w:val="002167BF"/>
    <w:rsid w:val="00293109"/>
    <w:rsid w:val="002A1002"/>
    <w:rsid w:val="003142DB"/>
    <w:rsid w:val="00317CAF"/>
    <w:rsid w:val="00327D32"/>
    <w:rsid w:val="00345A59"/>
    <w:rsid w:val="003E53A2"/>
    <w:rsid w:val="003F6583"/>
    <w:rsid w:val="004075AA"/>
    <w:rsid w:val="00410D1A"/>
    <w:rsid w:val="00431083"/>
    <w:rsid w:val="004527D9"/>
    <w:rsid w:val="00466B18"/>
    <w:rsid w:val="00481CF0"/>
    <w:rsid w:val="004962E8"/>
    <w:rsid w:val="00497446"/>
    <w:rsid w:val="004B5802"/>
    <w:rsid w:val="004B5DC4"/>
    <w:rsid w:val="004D19EB"/>
    <w:rsid w:val="004F3D3E"/>
    <w:rsid w:val="00501AEE"/>
    <w:rsid w:val="00521101"/>
    <w:rsid w:val="00530EB0"/>
    <w:rsid w:val="005317E3"/>
    <w:rsid w:val="00587A66"/>
    <w:rsid w:val="005A2224"/>
    <w:rsid w:val="005D351E"/>
    <w:rsid w:val="006562BA"/>
    <w:rsid w:val="0066575C"/>
    <w:rsid w:val="00670FF9"/>
    <w:rsid w:val="00686AE7"/>
    <w:rsid w:val="00686B46"/>
    <w:rsid w:val="00687E7F"/>
    <w:rsid w:val="006B17D4"/>
    <w:rsid w:val="006C36A7"/>
    <w:rsid w:val="00724EC7"/>
    <w:rsid w:val="0076371C"/>
    <w:rsid w:val="007A423E"/>
    <w:rsid w:val="007B6570"/>
    <w:rsid w:val="007D3A1F"/>
    <w:rsid w:val="007E5F2E"/>
    <w:rsid w:val="00821C65"/>
    <w:rsid w:val="008341CF"/>
    <w:rsid w:val="0085615D"/>
    <w:rsid w:val="00875D07"/>
    <w:rsid w:val="008A04EA"/>
    <w:rsid w:val="008A69F5"/>
    <w:rsid w:val="008A6B67"/>
    <w:rsid w:val="008D6BE6"/>
    <w:rsid w:val="008F03D3"/>
    <w:rsid w:val="00902A53"/>
    <w:rsid w:val="009223E6"/>
    <w:rsid w:val="00935849"/>
    <w:rsid w:val="00940AEC"/>
    <w:rsid w:val="00982416"/>
    <w:rsid w:val="00986576"/>
    <w:rsid w:val="00996494"/>
    <w:rsid w:val="009D3D61"/>
    <w:rsid w:val="00A01ACE"/>
    <w:rsid w:val="00A047BA"/>
    <w:rsid w:val="00A04891"/>
    <w:rsid w:val="00A15818"/>
    <w:rsid w:val="00A60624"/>
    <w:rsid w:val="00A911EC"/>
    <w:rsid w:val="00AA41BE"/>
    <w:rsid w:val="00AA4A60"/>
    <w:rsid w:val="00AB6BEB"/>
    <w:rsid w:val="00AE41CB"/>
    <w:rsid w:val="00AF7FC1"/>
    <w:rsid w:val="00B70588"/>
    <w:rsid w:val="00B73768"/>
    <w:rsid w:val="00B743A1"/>
    <w:rsid w:val="00B84156"/>
    <w:rsid w:val="00BA48F3"/>
    <w:rsid w:val="00BD5A53"/>
    <w:rsid w:val="00C1766A"/>
    <w:rsid w:val="00C17B4A"/>
    <w:rsid w:val="00C350F4"/>
    <w:rsid w:val="00C62E33"/>
    <w:rsid w:val="00C92909"/>
    <w:rsid w:val="00C969C4"/>
    <w:rsid w:val="00CB2AC3"/>
    <w:rsid w:val="00CB4E91"/>
    <w:rsid w:val="00CC5960"/>
    <w:rsid w:val="00D03985"/>
    <w:rsid w:val="00D16DA5"/>
    <w:rsid w:val="00D6353A"/>
    <w:rsid w:val="00DC2058"/>
    <w:rsid w:val="00DD2336"/>
    <w:rsid w:val="00DD5EE4"/>
    <w:rsid w:val="00DF29E1"/>
    <w:rsid w:val="00E567F2"/>
    <w:rsid w:val="00E92591"/>
    <w:rsid w:val="00EB2F42"/>
    <w:rsid w:val="00ED03DC"/>
    <w:rsid w:val="00EF6759"/>
    <w:rsid w:val="00F04E43"/>
    <w:rsid w:val="00F25992"/>
    <w:rsid w:val="00F353EE"/>
    <w:rsid w:val="00F65E35"/>
    <w:rsid w:val="00FA4308"/>
    <w:rsid w:val="00FA48D9"/>
    <w:rsid w:val="00FD769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A60DC"/>
  <w15:docId w15:val="{66811475-73FC-443C-9832-A2C47640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AA3"/>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qFormat/>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qFormat/>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qFormat/>
    <w:rsid w:val="00370229"/>
  </w:style>
  <w:style w:type="character" w:customStyle="1" w:styleId="BalloonTextChar">
    <w:name w:val="Balloon Text Char"/>
    <w:basedOn w:val="DefaultParagraphFont"/>
    <w:link w:val="BalloonText"/>
    <w:uiPriority w:val="99"/>
    <w:semiHidden/>
    <w:qFormat/>
    <w:rsid w:val="001A1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9806EB"/>
  </w:style>
  <w:style w:type="character" w:customStyle="1" w:styleId="FootnoteCharacters">
    <w:name w:val="Footnote Characters"/>
    <w:basedOn w:val="DefaultParagraphFont"/>
    <w:uiPriority w:val="99"/>
    <w:semiHidden/>
    <w:unhideWhenUsed/>
    <w:qFormat/>
    <w:rsid w:val="009806EB"/>
    <w:rPr>
      <w:vertAlign w:val="superscript"/>
    </w:rPr>
  </w:style>
  <w:style w:type="character" w:customStyle="1" w:styleId="FootnoteAnchor">
    <w:name w:val="Footnote Anchor"/>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character" w:customStyle="1" w:styleId="UnresolvedMention2">
    <w:name w:val="Unresolved Mention2"/>
    <w:basedOn w:val="DefaultParagraphFont"/>
    <w:uiPriority w:val="99"/>
    <w:semiHidden/>
    <w:unhideWhenUsed/>
    <w:qFormat/>
    <w:rsid w:val="00B91116"/>
    <w:rPr>
      <w:color w:val="605E5C"/>
      <w:shd w:val="clear" w:color="auto" w:fill="E1DFDD"/>
    </w:rPr>
  </w:style>
  <w:style w:type="character" w:customStyle="1" w:styleId="ListBulletChar">
    <w:name w:val="List Bullet Char"/>
    <w:basedOn w:val="DefaultParagraphFont"/>
    <w:link w:val="ListBullet"/>
    <w:semiHidden/>
    <w:qFormat/>
    <w:locked/>
    <w:rsid w:val="00EC3FE7"/>
    <w:rPr>
      <w:rFonts w:ascii="Arial" w:hAnsi="Arial" w:cs="Arial"/>
    </w:rPr>
  </w:style>
  <w:style w:type="character" w:customStyle="1" w:styleId="UnresolvedMention3">
    <w:name w:val="Unresolved Mention3"/>
    <w:basedOn w:val="DefaultParagraphFont"/>
    <w:uiPriority w:val="99"/>
    <w:semiHidden/>
    <w:unhideWhenUsed/>
    <w:qFormat/>
    <w:rsid w:val="00F920C8"/>
    <w:rPr>
      <w:color w:val="605E5C"/>
      <w:shd w:val="clear" w:color="auto" w:fill="E1DFDD"/>
    </w:rPr>
  </w:style>
  <w:style w:type="character" w:styleId="Emphasis">
    <w:name w:val="Emphasis"/>
    <w:basedOn w:val="DefaultParagraphFont"/>
    <w:uiPriority w:val="20"/>
    <w:qFormat/>
    <w:rsid w:val="00283A1E"/>
    <w:rPr>
      <w:i/>
      <w:iCs/>
    </w:rPr>
  </w:style>
  <w:style w:type="character" w:customStyle="1" w:styleId="UnresolvedMention4">
    <w:name w:val="Unresolved Mention4"/>
    <w:basedOn w:val="DefaultParagraphFont"/>
    <w:uiPriority w:val="99"/>
    <w:semiHidden/>
    <w:unhideWhenUsed/>
    <w:qFormat/>
    <w:rsid w:val="00352203"/>
    <w:rPr>
      <w:color w:val="605E5C"/>
      <w:shd w:val="clear" w:color="auto" w:fill="E1DFDD"/>
    </w:rPr>
  </w:style>
  <w:style w:type="character" w:customStyle="1" w:styleId="LineNumbering">
    <w:name w:val="Line Numbering"/>
  </w:style>
  <w:style w:type="character" w:customStyle="1" w:styleId="NumberingSymbols">
    <w:name w:val="Numbering Symbols"/>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customStyle="1" w:styleId="HeaderandFooter">
    <w:name w:val="Header and Footer"/>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basedOn w:val="Normal"/>
    <w:link w:val="ListParagraphChar"/>
    <w:uiPriority w:val="34"/>
    <w:qFormat/>
    <w:rsid w:val="00370229"/>
    <w:pPr>
      <w:suppressAutoHyphens w:val="0"/>
      <w:ind w:left="720"/>
      <w:contextualSpacing/>
    </w:pPr>
    <w:rPr>
      <w:rFonts w:ascii="Calibri" w:eastAsiaTheme="minorHAnsi" w:hAnsi="Calibri"/>
      <w:szCs w:val="22"/>
    </w:rPr>
  </w:style>
  <w:style w:type="paragraph" w:customStyle="1" w:styleId="ReferenceDocuments">
    <w:name w:val="Reference Documents"/>
    <w:basedOn w:val="Normal"/>
    <w:qFormat/>
    <w:rsid w:val="00DA3EA6"/>
    <w:pPr>
      <w:numPr>
        <w:numId w:val="1"/>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qFormat/>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paragraph" w:styleId="Revision">
    <w:name w:val="Revision"/>
    <w:uiPriority w:val="99"/>
    <w:semiHidden/>
    <w:qFormat/>
    <w:rsid w:val="005039E6"/>
    <w:pPr>
      <w:suppressAutoHyphens w:val="0"/>
    </w:pPr>
    <w:rPr>
      <w:sz w:val="22"/>
    </w:rPr>
  </w:style>
  <w:style w:type="paragraph" w:customStyle="1" w:styleId="Default">
    <w:name w:val="Default"/>
    <w:qFormat/>
    <w:rsid w:val="00B71C5D"/>
    <w:pPr>
      <w:suppressAutoHyphens w:val="0"/>
    </w:pPr>
    <w:rPr>
      <w:rFonts w:ascii="Calibri" w:hAnsi="Calibri" w:cs="Calibri"/>
      <w:color w:val="000000"/>
      <w:sz w:val="24"/>
      <w:szCs w:val="24"/>
    </w:rPr>
  </w:style>
  <w:style w:type="paragraph" w:styleId="ListBullet">
    <w:name w:val="List Bullet"/>
    <w:basedOn w:val="Normal"/>
    <w:link w:val="ListBulletChar"/>
    <w:semiHidden/>
    <w:unhideWhenUsed/>
    <w:qFormat/>
    <w:rsid w:val="00EC3FE7"/>
    <w:pPr>
      <w:numPr>
        <w:numId w:val="2"/>
      </w:numPr>
      <w:suppressAutoHyphens w:val="0"/>
      <w:spacing w:after="80" w:line="240" w:lineRule="atLeast"/>
    </w:pPr>
    <w:rPr>
      <w:rFonts w:ascii="Arial" w:hAnsi="Arial" w:cs="Arial"/>
      <w:sz w:val="20"/>
    </w:rPr>
  </w:style>
  <w:style w:type="paragraph" w:customStyle="1" w:styleId="Numberlistlevel1">
    <w:name w:val="Number list level 1"/>
    <w:basedOn w:val="ListNumber"/>
    <w:uiPriority w:val="9"/>
    <w:qFormat/>
    <w:rsid w:val="00EC3FE7"/>
    <w:pPr>
      <w:numPr>
        <w:numId w:val="0"/>
      </w:numPr>
      <w:suppressAutoHyphens w:val="0"/>
      <w:spacing w:after="80" w:line="240" w:lineRule="atLeast"/>
      <w:contextualSpacing w:val="0"/>
    </w:pPr>
    <w:rPr>
      <w:rFonts w:ascii="Arial" w:hAnsi="Arial"/>
      <w:sz w:val="20"/>
      <w:szCs w:val="24"/>
      <w:lang w:val="en-AU" w:eastAsia="en-AU"/>
    </w:rPr>
  </w:style>
  <w:style w:type="paragraph" w:styleId="ListNumber">
    <w:name w:val="List Number"/>
    <w:basedOn w:val="Normal"/>
    <w:uiPriority w:val="99"/>
    <w:semiHidden/>
    <w:unhideWhenUsed/>
    <w:qFormat/>
    <w:rsid w:val="00EC3FE7"/>
    <w:pPr>
      <w:numPr>
        <w:numId w:val="3"/>
      </w:numPr>
      <w:contextualSpacing/>
    </w:pPr>
  </w:style>
  <w:style w:type="paragraph" w:customStyle="1" w:styleId="Paragraph">
    <w:name w:val="Paragraph"/>
    <w:basedOn w:val="Normal"/>
    <w:qFormat/>
    <w:rsid w:val="000D4EC1"/>
    <w:pPr>
      <w:suppressAutoHyphens w:val="0"/>
      <w:spacing w:after="240" w:line="240" w:lineRule="atLeast"/>
    </w:pPr>
    <w:rPr>
      <w:rFonts w:ascii="Arial" w:hAnsi="Arial" w:cs="Arial"/>
      <w:sz w:val="20"/>
      <w:szCs w:val="24"/>
      <w:lang w:val="en-AU" w:eastAsia="en-AU"/>
    </w:rPr>
  </w:style>
  <w:style w:type="paragraph" w:customStyle="1" w:styleId="Tableheaderrow">
    <w:name w:val="Table header row"/>
    <w:basedOn w:val="Normal"/>
    <w:uiPriority w:val="14"/>
    <w:qFormat/>
    <w:rsid w:val="00CF5281"/>
    <w:pPr>
      <w:suppressAutoHyphens w:val="0"/>
      <w:spacing w:line="240" w:lineRule="atLeast"/>
    </w:pPr>
    <w:rPr>
      <w:rFonts w:ascii="Arial" w:hAnsi="Arial"/>
      <w:b/>
      <w:sz w:val="20"/>
      <w:szCs w:val="24"/>
      <w:lang w:val="en-AU" w:eastAsia="en-AU"/>
    </w:rPr>
  </w:style>
  <w:style w:type="paragraph" w:customStyle="1" w:styleId="TableBody">
    <w:name w:val="Table Body"/>
    <w:basedOn w:val="Normal"/>
    <w:uiPriority w:val="15"/>
    <w:qFormat/>
    <w:rsid w:val="00CF5281"/>
    <w:pPr>
      <w:suppressAutoHyphens w:val="0"/>
    </w:pPr>
    <w:rPr>
      <w:rFonts w:ascii="Arial" w:hAnsi="Arial"/>
      <w:sz w:val="20"/>
      <w:szCs w:val="24"/>
      <w:lang w:val="en-AU" w:eastAsia="en-AU"/>
    </w:rPr>
  </w:style>
  <w:style w:type="paragraph" w:customStyle="1" w:styleId="FrameContents">
    <w:name w:val="Frame Contents"/>
    <w:basedOn w:val="Normal"/>
    <w:qFormat/>
  </w:style>
  <w:style w:type="table" w:customStyle="1" w:styleId="ACMAtablestyle">
    <w:name w:val="ACMA table style"/>
    <w:basedOn w:val="TableNormal"/>
    <w:uiPriority w:val="99"/>
    <w:rsid w:val="00CF5281"/>
    <w:rPr>
      <w:szCs w:val="24"/>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sz w:val="20"/>
      </w:rPr>
    </w:tblStylePr>
    <w:tblStylePr w:type="band2Horz">
      <w:rPr>
        <w:sz w:val="20"/>
      </w:rPr>
      <w:tblPr/>
      <w:tcPr>
        <w:shd w:val="clear" w:color="auto" w:fill="F2F2F2" w:themeFill="background1" w:themeFillShade="F2"/>
      </w:tcPr>
    </w:tblStylePr>
  </w:style>
  <w:style w:type="character" w:customStyle="1" w:styleId="UnresolvedMention">
    <w:name w:val="Unresolved Mention"/>
    <w:basedOn w:val="DefaultParagraphFont"/>
    <w:uiPriority w:val="99"/>
    <w:semiHidden/>
    <w:unhideWhenUsed/>
    <w:rsid w:val="00327D32"/>
    <w:rPr>
      <w:color w:val="605E5C"/>
      <w:shd w:val="clear" w:color="auto" w:fill="E1DFDD"/>
    </w:rPr>
  </w:style>
  <w:style w:type="table" w:styleId="TableGrid">
    <w:name w:val="Table Grid"/>
    <w:basedOn w:val="TableNormal"/>
    <w:uiPriority w:val="39"/>
    <w:rsid w:val="00587A66"/>
    <w:pPr>
      <w:suppressAutoHyphens w:val="0"/>
    </w:pPr>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5/dcn/23/15-23-0023-02-04ab-china-miit-s-consultation-on-uwb.pptx" TargetMode="External"/><Relationship Id="rId13" Type="http://schemas.openxmlformats.org/officeDocument/2006/relationships/hyperlink" Target="https://www.firaconsortium.org/sites/default/files/2022-08/Unleashing-the-Potential-of-UWB-Regulatory-Considerations.pd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nikolich@ieee.org" TargetMode="Externa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5/dcn/23/15-23-0023-02-04ab-china-miit-s-consultation-on-uwb.pptx" TargetMode="External"/><Relationship Id="rId14" Type="http://schemas.openxmlformats.org/officeDocument/2006/relationships/hyperlink" Target="https://lexparency.org/eu/32019D0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F2B33-BF23-4CA5-88D1-4217F1F51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6</Pages>
  <Words>1553</Words>
  <Characters>8857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802.18-23/0014r5</vt:lpstr>
    </vt:vector>
  </TitlesOfParts>
  <Company>Some Company</Company>
  <LinksUpToDate>false</LinksUpToDate>
  <CharactersWithSpaces>10390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802.18-23/0014r6</dc:title>
  <dc:subject>Submission</dc:subject>
  <dc:creator>Editor</dc:creator>
  <dc:description/>
  <cp:lastModifiedBy>Edward Au</cp:lastModifiedBy>
  <cp:revision>91</cp:revision>
  <cp:lastPrinted>2022-12-09T02:20:00Z</cp:lastPrinted>
  <dcterms:created xsi:type="dcterms:W3CDTF">2022-12-09T01:21:00Z</dcterms:created>
  <dcterms:modified xsi:type="dcterms:W3CDTF">2023-01-25T16:01:00Z</dcterms:modified>
  <dc:language>sv-SE</dc:language>
</cp:coreProperties>
</file>