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BFD606" w14:textId="73A72DDB" w:rsidR="004903CC" w:rsidRPr="00213A83" w:rsidRDefault="00CA09B2">
      <w:pPr>
        <w:pStyle w:val="T1"/>
        <w:jc w:val="left"/>
        <w:pPrChange w:id="0" w:author="Roger Marks" w:date="2020-04-16T13:28:00Z">
          <w:pPr>
            <w:pStyle w:val="T1"/>
          </w:pPr>
        </w:pPrChange>
      </w:pPr>
      <w:r w:rsidRPr="00213A83">
        <w:t>IEEE 802.1</w:t>
      </w:r>
      <w:r w:rsidR="00752A8B" w:rsidRPr="00213A83">
        <w:t>8</w:t>
      </w:r>
    </w:p>
    <w:p w14:paraId="5A4AC4B2" w14:textId="0E3A901A" w:rsidR="00CA09B2" w:rsidRPr="00213A83" w:rsidRDefault="00752A8B" w:rsidP="00363FC8">
      <w:pPr>
        <w:pStyle w:val="T1"/>
      </w:pPr>
      <w:r w:rsidRPr="00213A83">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885"/>
        <w:gridCol w:w="1710"/>
        <w:gridCol w:w="2520"/>
        <w:gridCol w:w="1890"/>
        <w:gridCol w:w="1940"/>
      </w:tblGrid>
      <w:tr w:rsidR="00213A83" w:rsidRPr="00213A83" w14:paraId="295D5D52" w14:textId="77777777" w:rsidTr="00363FC8">
        <w:trPr>
          <w:trHeight w:val="485"/>
          <w:jc w:val="center"/>
        </w:trPr>
        <w:tc>
          <w:tcPr>
            <w:tcW w:w="9945" w:type="dxa"/>
            <w:gridSpan w:val="5"/>
            <w:vAlign w:val="center"/>
          </w:tcPr>
          <w:p w14:paraId="12983147" w14:textId="77777777" w:rsidR="00752354" w:rsidRPr="00213A83" w:rsidRDefault="00752354" w:rsidP="00363FC8">
            <w:pPr>
              <w:pStyle w:val="T2"/>
            </w:pPr>
            <w:r w:rsidRPr="00213A83">
              <w:t xml:space="preserve">Reply </w:t>
            </w:r>
            <w:r w:rsidR="00752A8B" w:rsidRPr="00213A83">
              <w:t xml:space="preserve">Comments on FCC19-138 NPRM </w:t>
            </w:r>
          </w:p>
          <w:p w14:paraId="0168B7BC" w14:textId="730E9C89" w:rsidR="00CA09B2" w:rsidRPr="00213A83" w:rsidRDefault="00752A8B" w:rsidP="00363FC8">
            <w:pPr>
              <w:pStyle w:val="T2"/>
            </w:pPr>
            <w:r w:rsidRPr="00213A83">
              <w:t>Revisiting Use of the 5.850-5.925 GHz Band</w:t>
            </w:r>
          </w:p>
        </w:tc>
      </w:tr>
      <w:tr w:rsidR="00213A83" w:rsidRPr="00213A83" w14:paraId="79391C1E" w14:textId="77777777" w:rsidTr="00363FC8">
        <w:trPr>
          <w:trHeight w:val="359"/>
          <w:jc w:val="center"/>
        </w:trPr>
        <w:tc>
          <w:tcPr>
            <w:tcW w:w="9945" w:type="dxa"/>
            <w:gridSpan w:val="5"/>
            <w:vAlign w:val="center"/>
          </w:tcPr>
          <w:p w14:paraId="7DD1EB34" w14:textId="2798056B" w:rsidR="00CA09B2" w:rsidRPr="00213A83" w:rsidRDefault="00CA09B2" w:rsidP="00ED18C7">
            <w:pPr>
              <w:pStyle w:val="T2"/>
            </w:pPr>
            <w:r w:rsidRPr="00213A83">
              <w:t xml:space="preserve">Date:  </w:t>
            </w:r>
            <w:r w:rsidR="00DC41EC" w:rsidRPr="00213A83">
              <w:t>2020</w:t>
            </w:r>
            <w:r w:rsidRPr="00213A83">
              <w:t>-</w:t>
            </w:r>
            <w:r w:rsidR="00ED18C7" w:rsidRPr="00213A83">
              <w:t>0</w:t>
            </w:r>
            <w:r w:rsidR="00ED18C7">
              <w:t>4</w:t>
            </w:r>
            <w:r w:rsidR="00766139" w:rsidRPr="00213A83">
              <w:t>-</w:t>
            </w:r>
            <w:ins w:id="1" w:author="Holcomb, Jay" w:date="2020-04-16T14:51:00Z">
              <w:r w:rsidR="0087491D">
                <w:t>16</w:t>
              </w:r>
            </w:ins>
            <w:del w:id="2" w:author="Holcomb, Jay" w:date="2020-04-16T14:51:00Z">
              <w:r w:rsidR="00ED18C7" w:rsidDel="0087491D">
                <w:delText>0</w:delText>
              </w:r>
              <w:r w:rsidR="008F5F97" w:rsidDel="0087491D">
                <w:delText>9</w:delText>
              </w:r>
            </w:del>
          </w:p>
        </w:tc>
      </w:tr>
      <w:tr w:rsidR="00213A83" w:rsidRPr="00213A83" w14:paraId="416A7CFD" w14:textId="77777777" w:rsidTr="00363FC8">
        <w:trPr>
          <w:cantSplit/>
          <w:jc w:val="center"/>
        </w:trPr>
        <w:tc>
          <w:tcPr>
            <w:tcW w:w="9945" w:type="dxa"/>
            <w:gridSpan w:val="5"/>
            <w:vAlign w:val="center"/>
          </w:tcPr>
          <w:p w14:paraId="1EF894A0" w14:textId="77777777" w:rsidR="00CA09B2" w:rsidRPr="00213A83" w:rsidRDefault="00CA09B2" w:rsidP="00363FC8">
            <w:pPr>
              <w:pStyle w:val="T2"/>
            </w:pPr>
            <w:r w:rsidRPr="00213A83">
              <w:t>Author(s):</w:t>
            </w:r>
          </w:p>
        </w:tc>
      </w:tr>
      <w:tr w:rsidR="00213A83" w:rsidRPr="00213A83" w14:paraId="5CD957C3" w14:textId="77777777" w:rsidTr="00EC4BFC">
        <w:trPr>
          <w:jc w:val="center"/>
        </w:trPr>
        <w:tc>
          <w:tcPr>
            <w:tcW w:w="1885" w:type="dxa"/>
            <w:vAlign w:val="center"/>
          </w:tcPr>
          <w:p w14:paraId="2D49DEF6" w14:textId="77777777" w:rsidR="00CA09B2" w:rsidRPr="00213A83" w:rsidRDefault="00CA09B2" w:rsidP="00363FC8">
            <w:pPr>
              <w:ind w:firstLine="0"/>
            </w:pPr>
            <w:r w:rsidRPr="00213A83">
              <w:t>Name</w:t>
            </w:r>
          </w:p>
        </w:tc>
        <w:tc>
          <w:tcPr>
            <w:tcW w:w="1710" w:type="dxa"/>
            <w:vAlign w:val="center"/>
          </w:tcPr>
          <w:p w14:paraId="05FB502C" w14:textId="77777777" w:rsidR="00CA09B2" w:rsidRPr="00213A83" w:rsidRDefault="0062440B" w:rsidP="00363FC8">
            <w:pPr>
              <w:ind w:firstLine="0"/>
            </w:pPr>
            <w:r w:rsidRPr="00213A83">
              <w:t>Affiliation</w:t>
            </w:r>
          </w:p>
        </w:tc>
        <w:tc>
          <w:tcPr>
            <w:tcW w:w="2520" w:type="dxa"/>
            <w:vAlign w:val="center"/>
          </w:tcPr>
          <w:p w14:paraId="153F626E" w14:textId="77777777" w:rsidR="00CA09B2" w:rsidRPr="00213A83" w:rsidRDefault="00CA09B2" w:rsidP="00363FC8">
            <w:pPr>
              <w:ind w:firstLine="0"/>
            </w:pPr>
            <w:r w:rsidRPr="00213A83">
              <w:t>Address</w:t>
            </w:r>
          </w:p>
        </w:tc>
        <w:tc>
          <w:tcPr>
            <w:tcW w:w="1890" w:type="dxa"/>
            <w:vAlign w:val="center"/>
          </w:tcPr>
          <w:p w14:paraId="3BAFE383" w14:textId="77777777" w:rsidR="00CA09B2" w:rsidRPr="00213A83" w:rsidRDefault="00CA09B2" w:rsidP="00363FC8">
            <w:pPr>
              <w:ind w:firstLine="0"/>
            </w:pPr>
            <w:r w:rsidRPr="00213A83">
              <w:t>Phone</w:t>
            </w:r>
          </w:p>
        </w:tc>
        <w:tc>
          <w:tcPr>
            <w:tcW w:w="1940" w:type="dxa"/>
            <w:vAlign w:val="center"/>
          </w:tcPr>
          <w:p w14:paraId="65B7F25A" w14:textId="77777777" w:rsidR="00CA09B2" w:rsidRPr="00213A83" w:rsidRDefault="00CA09B2" w:rsidP="00363FC8">
            <w:pPr>
              <w:ind w:firstLine="0"/>
            </w:pPr>
            <w:r w:rsidRPr="00213A83">
              <w:t>email</w:t>
            </w:r>
          </w:p>
        </w:tc>
      </w:tr>
      <w:tr w:rsidR="00EC4BFC" w:rsidRPr="00213A83" w14:paraId="4B6114C7" w14:textId="77777777" w:rsidTr="00DD6F27">
        <w:trPr>
          <w:jc w:val="center"/>
        </w:trPr>
        <w:tc>
          <w:tcPr>
            <w:tcW w:w="1885" w:type="dxa"/>
            <w:vAlign w:val="center"/>
          </w:tcPr>
          <w:p w14:paraId="56C5D3D1" w14:textId="3C738C55" w:rsidR="00EC4BFC" w:rsidRPr="00213A83" w:rsidRDefault="00EC4BFC" w:rsidP="00EC4BFC">
            <w:pPr>
              <w:ind w:firstLine="0"/>
            </w:pPr>
            <w:r>
              <w:t>Jay Holcomb</w:t>
            </w:r>
          </w:p>
        </w:tc>
        <w:tc>
          <w:tcPr>
            <w:tcW w:w="1710" w:type="dxa"/>
            <w:vAlign w:val="center"/>
          </w:tcPr>
          <w:p w14:paraId="7E5BDB87" w14:textId="37DB7A10" w:rsidR="00EC4BFC" w:rsidRPr="00213A83" w:rsidRDefault="00EC4BFC" w:rsidP="00EC4BFC">
            <w:pPr>
              <w:ind w:firstLine="0"/>
            </w:pPr>
            <w:r>
              <w:t>Itron</w:t>
            </w:r>
          </w:p>
        </w:tc>
        <w:tc>
          <w:tcPr>
            <w:tcW w:w="2520" w:type="dxa"/>
            <w:vAlign w:val="center"/>
          </w:tcPr>
          <w:p w14:paraId="2501CBBF" w14:textId="79E681D7" w:rsidR="00EC4BFC" w:rsidRPr="00213A83" w:rsidRDefault="00EC4BFC" w:rsidP="00EC4BFC">
            <w:pPr>
              <w:ind w:firstLine="0"/>
            </w:pPr>
            <w:r>
              <w:t>Liberty Lake (Spokane, WA)</w:t>
            </w:r>
          </w:p>
        </w:tc>
        <w:tc>
          <w:tcPr>
            <w:tcW w:w="1890" w:type="dxa"/>
            <w:vAlign w:val="center"/>
          </w:tcPr>
          <w:p w14:paraId="50F2220C" w14:textId="1B1000A1" w:rsidR="00EC4BFC" w:rsidRPr="00213A83" w:rsidRDefault="00EC4BFC" w:rsidP="00EC4BFC">
            <w:pPr>
              <w:ind w:firstLine="0"/>
            </w:pPr>
            <w:r>
              <w:t>+1.509.891.3281</w:t>
            </w:r>
          </w:p>
        </w:tc>
        <w:tc>
          <w:tcPr>
            <w:tcW w:w="1940" w:type="dxa"/>
            <w:vAlign w:val="center"/>
          </w:tcPr>
          <w:p w14:paraId="74110105" w14:textId="4FF4ED24" w:rsidR="00EC4BFC" w:rsidRPr="00213A83" w:rsidRDefault="00EC4BFC" w:rsidP="00EC4BFC">
            <w:pPr>
              <w:ind w:firstLine="0"/>
            </w:pPr>
            <w:r>
              <w:t>jholcomb@ieee.org</w:t>
            </w:r>
          </w:p>
        </w:tc>
      </w:tr>
      <w:tr w:rsidR="00EC4BFC" w:rsidRPr="00213A83" w14:paraId="788667C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5AC15446" w14:textId="7DFC24F3" w:rsidR="00EC4BFC" w:rsidRPr="00213A83" w:rsidRDefault="00EC4BFC" w:rsidP="00EC4BFC">
            <w:pPr>
              <w:ind w:firstLine="0"/>
            </w:pPr>
            <w:r w:rsidRPr="00213A83">
              <w:t xml:space="preserve">Sebastian </w:t>
            </w:r>
            <w:proofErr w:type="spellStart"/>
            <w:r w:rsidRPr="00213A83">
              <w:t>Schiessl</w:t>
            </w:r>
            <w:proofErr w:type="spellEnd"/>
          </w:p>
        </w:tc>
        <w:tc>
          <w:tcPr>
            <w:tcW w:w="1710" w:type="dxa"/>
            <w:tcBorders>
              <w:top w:val="single" w:sz="4" w:space="0" w:color="auto"/>
              <w:left w:val="single" w:sz="4" w:space="0" w:color="auto"/>
              <w:bottom w:val="single" w:sz="4" w:space="0" w:color="auto"/>
              <w:right w:val="single" w:sz="4" w:space="0" w:color="auto"/>
            </w:tcBorders>
            <w:vAlign w:val="center"/>
          </w:tcPr>
          <w:p w14:paraId="45CAF771" w14:textId="4D226740" w:rsidR="00EC4BFC" w:rsidRPr="00213A83" w:rsidRDefault="00EC4BFC" w:rsidP="00EC4BFC">
            <w:pPr>
              <w:ind w:firstLine="0"/>
            </w:pPr>
            <w:r w:rsidRPr="00213A83">
              <w:t>u-</w:t>
            </w:r>
            <w:proofErr w:type="spellStart"/>
            <w:r w:rsidRPr="00213A83">
              <w:t>blox</w:t>
            </w:r>
            <w:proofErr w:type="spellEnd"/>
          </w:p>
        </w:tc>
        <w:tc>
          <w:tcPr>
            <w:tcW w:w="2520" w:type="dxa"/>
            <w:tcBorders>
              <w:top w:val="single" w:sz="4" w:space="0" w:color="auto"/>
              <w:left w:val="single" w:sz="4" w:space="0" w:color="auto"/>
              <w:bottom w:val="single" w:sz="4" w:space="0" w:color="auto"/>
              <w:right w:val="single" w:sz="4" w:space="0" w:color="auto"/>
            </w:tcBorders>
            <w:vAlign w:val="center"/>
          </w:tcPr>
          <w:p w14:paraId="1683871D" w14:textId="3BDFEE86" w:rsidR="00EC4BFC" w:rsidRPr="00213A83" w:rsidRDefault="00EC4BFC" w:rsidP="00EC4BFC">
            <w:pPr>
              <w:ind w:firstLine="0"/>
            </w:pPr>
            <w:r w:rsidRPr="00213A83">
              <w:t>Athens, Greece</w:t>
            </w:r>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7C66382F" w14:textId="18CE5037" w:rsidR="00EC4BFC" w:rsidRPr="00213A83" w:rsidRDefault="00EC4BFC" w:rsidP="00EC4BFC">
            <w:pPr>
              <w:ind w:firstLine="0"/>
            </w:pPr>
            <w:r w:rsidRPr="00213A83">
              <w:t>sebastian.schiessl@u-blox.com</w:t>
            </w:r>
          </w:p>
        </w:tc>
      </w:tr>
      <w:tr w:rsidR="00EC4BFC" w:rsidRPr="00213A83" w14:paraId="365273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2785F79A" w14:textId="6F79E9DB" w:rsidR="00EC4BFC" w:rsidRPr="00213A83" w:rsidRDefault="00EC4BFC" w:rsidP="00EC4BFC">
            <w:pPr>
              <w:ind w:firstLine="0"/>
            </w:pPr>
            <w:r>
              <w:t>Joseph Levy</w:t>
            </w:r>
          </w:p>
        </w:tc>
        <w:tc>
          <w:tcPr>
            <w:tcW w:w="1710" w:type="dxa"/>
            <w:tcBorders>
              <w:top w:val="single" w:sz="4" w:space="0" w:color="auto"/>
              <w:left w:val="single" w:sz="4" w:space="0" w:color="auto"/>
              <w:bottom w:val="single" w:sz="4" w:space="0" w:color="auto"/>
              <w:right w:val="single" w:sz="4" w:space="0" w:color="auto"/>
            </w:tcBorders>
            <w:vAlign w:val="center"/>
          </w:tcPr>
          <w:p w14:paraId="59789F1E" w14:textId="330D7424" w:rsidR="00EC4BFC" w:rsidRPr="00213A83" w:rsidRDefault="00EC4BFC" w:rsidP="00EC4BFC">
            <w:pPr>
              <w:ind w:firstLine="0"/>
            </w:pPr>
            <w:proofErr w:type="spellStart"/>
            <w:r>
              <w:t>InterDigital</w:t>
            </w:r>
            <w:proofErr w:type="spellEnd"/>
            <w:r>
              <w:t>, Inc.</w:t>
            </w:r>
          </w:p>
        </w:tc>
        <w:tc>
          <w:tcPr>
            <w:tcW w:w="2520" w:type="dxa"/>
            <w:tcBorders>
              <w:top w:val="single" w:sz="4" w:space="0" w:color="auto"/>
              <w:left w:val="single" w:sz="4" w:space="0" w:color="auto"/>
              <w:bottom w:val="single" w:sz="4" w:space="0" w:color="auto"/>
              <w:right w:val="single" w:sz="4" w:space="0" w:color="auto"/>
            </w:tcBorders>
            <w:vAlign w:val="center"/>
          </w:tcPr>
          <w:p w14:paraId="037D2961" w14:textId="363EF5C9" w:rsidR="00EC4BFC" w:rsidRPr="00213A83" w:rsidRDefault="00EC4BFC" w:rsidP="00EC4BFC">
            <w:pPr>
              <w:ind w:firstLine="0"/>
            </w:pPr>
            <w:r>
              <w:t>New York, NY</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32F148CF" w:rsidR="00EC4BFC" w:rsidRPr="00213A83" w:rsidRDefault="00EC4BFC" w:rsidP="00EC4BFC">
            <w:pPr>
              <w:ind w:firstLine="0"/>
            </w:pPr>
            <w:r>
              <w:t>+1.631.622.4139</w:t>
            </w:r>
          </w:p>
        </w:tc>
        <w:tc>
          <w:tcPr>
            <w:tcW w:w="1940" w:type="dxa"/>
            <w:tcBorders>
              <w:top w:val="single" w:sz="4" w:space="0" w:color="auto"/>
              <w:left w:val="single" w:sz="4" w:space="0" w:color="auto"/>
              <w:bottom w:val="single" w:sz="4" w:space="0" w:color="auto"/>
              <w:right w:val="single" w:sz="4" w:space="0" w:color="auto"/>
            </w:tcBorders>
            <w:vAlign w:val="center"/>
          </w:tcPr>
          <w:p w14:paraId="399C255F" w14:textId="2867E7CD" w:rsidR="00EC4BFC" w:rsidRPr="00213A83" w:rsidRDefault="00EC4BFC" w:rsidP="00EC4BFC">
            <w:pPr>
              <w:ind w:firstLine="0"/>
            </w:pPr>
            <w:r>
              <w:t>joseph.levy@interdigital.com</w:t>
            </w:r>
          </w:p>
        </w:tc>
      </w:tr>
      <w:tr w:rsidR="00EC4BFC" w:rsidRPr="00213A83" w14:paraId="6E0547D3"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2D0D242" w14:textId="52FD46FB" w:rsidR="00EC4BFC" w:rsidRPr="00213A83" w:rsidRDefault="00EC4BFC" w:rsidP="00EC4BFC">
            <w:pPr>
              <w:ind w:firstLine="0"/>
            </w:pPr>
            <w:r>
              <w:t>Richard Roy</w:t>
            </w:r>
          </w:p>
        </w:tc>
        <w:tc>
          <w:tcPr>
            <w:tcW w:w="1710" w:type="dxa"/>
            <w:tcBorders>
              <w:top w:val="single" w:sz="4" w:space="0" w:color="auto"/>
              <w:left w:val="single" w:sz="4" w:space="0" w:color="auto"/>
              <w:bottom w:val="single" w:sz="4" w:space="0" w:color="auto"/>
              <w:right w:val="single" w:sz="4" w:space="0" w:color="auto"/>
            </w:tcBorders>
            <w:vAlign w:val="center"/>
          </w:tcPr>
          <w:p w14:paraId="501F1A8D" w14:textId="5998F5CE"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A6545" w14:textId="52B16275" w:rsidR="00EC4BFC" w:rsidRPr="00213A83" w:rsidRDefault="006D0C74" w:rsidP="00EC4BFC">
            <w:pPr>
              <w:ind w:firstLine="0"/>
            </w:pPr>
            <w:r>
              <w:t>Mountain View</w:t>
            </w:r>
            <w:r w:rsidR="00EC4BFC">
              <w:t>, CA</w:t>
            </w:r>
          </w:p>
        </w:tc>
        <w:tc>
          <w:tcPr>
            <w:tcW w:w="1890" w:type="dxa"/>
            <w:tcBorders>
              <w:top w:val="single" w:sz="4" w:space="0" w:color="auto"/>
              <w:left w:val="single" w:sz="4" w:space="0" w:color="auto"/>
              <w:bottom w:val="single" w:sz="4" w:space="0" w:color="auto"/>
              <w:right w:val="single" w:sz="4" w:space="0" w:color="auto"/>
            </w:tcBorders>
            <w:vAlign w:val="center"/>
          </w:tcPr>
          <w:p w14:paraId="451BDDEF" w14:textId="149A1A49" w:rsidR="00EC4BFC" w:rsidRPr="00213A83" w:rsidRDefault="00EC4BFC" w:rsidP="00EC4BFC">
            <w:pPr>
              <w:ind w:firstLine="0"/>
            </w:pPr>
            <w:r>
              <w:t>+1.650.861.3351</w:t>
            </w:r>
          </w:p>
        </w:tc>
        <w:tc>
          <w:tcPr>
            <w:tcW w:w="1940" w:type="dxa"/>
            <w:tcBorders>
              <w:top w:val="single" w:sz="4" w:space="0" w:color="auto"/>
              <w:left w:val="single" w:sz="4" w:space="0" w:color="auto"/>
              <w:bottom w:val="single" w:sz="4" w:space="0" w:color="auto"/>
              <w:right w:val="single" w:sz="4" w:space="0" w:color="auto"/>
            </w:tcBorders>
            <w:vAlign w:val="center"/>
          </w:tcPr>
          <w:p w14:paraId="591DF9CE" w14:textId="1F3E0EC2" w:rsidR="00EC4BFC" w:rsidRPr="00213A83" w:rsidRDefault="00EC4BFC" w:rsidP="00EC4BFC">
            <w:pPr>
              <w:ind w:firstLine="0"/>
            </w:pPr>
            <w:r>
              <w:t>dickroy@alum.mit.edu</w:t>
            </w:r>
          </w:p>
        </w:tc>
      </w:tr>
      <w:tr w:rsidR="00EC4BFC" w:rsidRPr="00213A83" w14:paraId="6C1D1445"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750BCAE6" w14:textId="134F07D4" w:rsidR="00EC4BFC" w:rsidRPr="00213A83" w:rsidRDefault="00EC4BFC" w:rsidP="00EC4BFC">
            <w:pPr>
              <w:ind w:firstLine="0"/>
            </w:pPr>
            <w:r>
              <w:t>Vijay Auluck</w:t>
            </w:r>
          </w:p>
        </w:tc>
        <w:tc>
          <w:tcPr>
            <w:tcW w:w="1710" w:type="dxa"/>
            <w:tcBorders>
              <w:top w:val="single" w:sz="4" w:space="0" w:color="auto"/>
              <w:left w:val="single" w:sz="4" w:space="0" w:color="auto"/>
              <w:bottom w:val="single" w:sz="4" w:space="0" w:color="auto"/>
              <w:right w:val="single" w:sz="4" w:space="0" w:color="auto"/>
            </w:tcBorders>
            <w:vAlign w:val="center"/>
          </w:tcPr>
          <w:p w14:paraId="6073C4A1" w14:textId="59EC1DCA"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544B349F" w14:textId="39C976F6" w:rsidR="00EC4BFC" w:rsidRPr="00213A83" w:rsidRDefault="00EC4BFC" w:rsidP="00EC4BFC">
            <w:pPr>
              <w:ind w:firstLine="0"/>
            </w:pPr>
            <w:r>
              <w:t>Vancouver, WA</w:t>
            </w:r>
          </w:p>
        </w:tc>
        <w:tc>
          <w:tcPr>
            <w:tcW w:w="1890" w:type="dxa"/>
            <w:tcBorders>
              <w:top w:val="single" w:sz="4" w:space="0" w:color="auto"/>
              <w:left w:val="single" w:sz="4" w:space="0" w:color="auto"/>
              <w:bottom w:val="single" w:sz="4" w:space="0" w:color="auto"/>
              <w:right w:val="single" w:sz="4" w:space="0" w:color="auto"/>
            </w:tcBorders>
            <w:vAlign w:val="center"/>
          </w:tcPr>
          <w:p w14:paraId="642E9352" w14:textId="33D4109B" w:rsidR="00EC4BFC" w:rsidRPr="00213A83" w:rsidRDefault="00EC4BFC" w:rsidP="00EC4BFC">
            <w:pPr>
              <w:ind w:firstLine="0"/>
            </w:pPr>
            <w:r>
              <w:t>+1.</w:t>
            </w:r>
            <w:r w:rsidRPr="002C7464">
              <w:t>360.608.4386</w:t>
            </w:r>
          </w:p>
        </w:tc>
        <w:tc>
          <w:tcPr>
            <w:tcW w:w="1940" w:type="dxa"/>
            <w:tcBorders>
              <w:top w:val="single" w:sz="4" w:space="0" w:color="auto"/>
              <w:left w:val="single" w:sz="4" w:space="0" w:color="auto"/>
              <w:bottom w:val="single" w:sz="4" w:space="0" w:color="auto"/>
              <w:right w:val="single" w:sz="4" w:space="0" w:color="auto"/>
            </w:tcBorders>
            <w:vAlign w:val="center"/>
          </w:tcPr>
          <w:p w14:paraId="69D6AFA4" w14:textId="00E57C09" w:rsidR="00EC4BFC" w:rsidRPr="00213A83" w:rsidRDefault="00EC4BFC" w:rsidP="00EC4BFC">
            <w:pPr>
              <w:ind w:firstLine="0"/>
            </w:pPr>
            <w:r w:rsidRPr="00091829">
              <w:t>vijay.auluck@ieee.org</w:t>
            </w:r>
          </w:p>
        </w:tc>
      </w:tr>
      <w:tr w:rsidR="00EC4BFC" w:rsidRPr="00213A83" w14:paraId="299F0FBE" w14:textId="77777777" w:rsidTr="00EC4BFC">
        <w:trPr>
          <w:jc w:val="center"/>
        </w:trPr>
        <w:tc>
          <w:tcPr>
            <w:tcW w:w="1885" w:type="dxa"/>
            <w:tcBorders>
              <w:top w:val="single" w:sz="4" w:space="0" w:color="auto"/>
              <w:left w:val="single" w:sz="4" w:space="0" w:color="auto"/>
              <w:bottom w:val="single" w:sz="4" w:space="0" w:color="auto"/>
              <w:right w:val="single" w:sz="4" w:space="0" w:color="auto"/>
            </w:tcBorders>
            <w:vAlign w:val="center"/>
          </w:tcPr>
          <w:p w14:paraId="083AFEE8" w14:textId="244459CF" w:rsidR="00EC4BFC" w:rsidRPr="00213A83" w:rsidRDefault="00EC4BFC" w:rsidP="00EC4BFC">
            <w:pPr>
              <w:ind w:firstLine="0"/>
            </w:pPr>
            <w:r>
              <w:t>Amelia Andersdotter</w:t>
            </w:r>
          </w:p>
        </w:tc>
        <w:tc>
          <w:tcPr>
            <w:tcW w:w="1710" w:type="dxa"/>
            <w:tcBorders>
              <w:top w:val="single" w:sz="4" w:space="0" w:color="auto"/>
              <w:left w:val="single" w:sz="4" w:space="0" w:color="auto"/>
              <w:bottom w:val="single" w:sz="4" w:space="0" w:color="auto"/>
              <w:right w:val="single" w:sz="4" w:space="0" w:color="auto"/>
            </w:tcBorders>
            <w:vAlign w:val="center"/>
          </w:tcPr>
          <w:p w14:paraId="5A51C83F" w14:textId="20250C02" w:rsidR="00EC4BFC" w:rsidRPr="00213A83" w:rsidRDefault="00EC4BFC" w:rsidP="00EC4BFC">
            <w:pPr>
              <w:ind w:firstLine="0"/>
            </w:pPr>
            <w:r>
              <w:t>Self</w:t>
            </w:r>
          </w:p>
        </w:tc>
        <w:tc>
          <w:tcPr>
            <w:tcW w:w="2520" w:type="dxa"/>
            <w:tcBorders>
              <w:top w:val="single" w:sz="4" w:space="0" w:color="auto"/>
              <w:left w:val="single" w:sz="4" w:space="0" w:color="auto"/>
              <w:bottom w:val="single" w:sz="4" w:space="0" w:color="auto"/>
              <w:right w:val="single" w:sz="4" w:space="0" w:color="auto"/>
            </w:tcBorders>
            <w:vAlign w:val="center"/>
          </w:tcPr>
          <w:p w14:paraId="0E7BFB0C" w14:textId="57269DD5" w:rsidR="00EC4BFC" w:rsidRPr="00213A83" w:rsidRDefault="00EC4BFC" w:rsidP="00EC4BFC">
            <w:pPr>
              <w:ind w:firstLine="0"/>
            </w:pPr>
            <w:r>
              <w:t>Brussels, Belgium</w:t>
            </w:r>
          </w:p>
        </w:tc>
        <w:tc>
          <w:tcPr>
            <w:tcW w:w="1890" w:type="dxa"/>
            <w:tcBorders>
              <w:top w:val="single" w:sz="4" w:space="0" w:color="auto"/>
              <w:left w:val="single" w:sz="4" w:space="0" w:color="auto"/>
              <w:bottom w:val="single" w:sz="4" w:space="0" w:color="auto"/>
              <w:right w:val="single" w:sz="4" w:space="0" w:color="auto"/>
            </w:tcBorders>
            <w:vAlign w:val="center"/>
          </w:tcPr>
          <w:p w14:paraId="455AACE3" w14:textId="77777777" w:rsidR="00EC4BFC" w:rsidRPr="00213A83" w:rsidRDefault="00EC4BFC" w:rsidP="00EC4BFC">
            <w:pPr>
              <w:ind w:firstLine="0"/>
            </w:pPr>
          </w:p>
        </w:tc>
        <w:tc>
          <w:tcPr>
            <w:tcW w:w="1940" w:type="dxa"/>
            <w:tcBorders>
              <w:top w:val="single" w:sz="4" w:space="0" w:color="auto"/>
              <w:left w:val="single" w:sz="4" w:space="0" w:color="auto"/>
              <w:bottom w:val="single" w:sz="4" w:space="0" w:color="auto"/>
              <w:right w:val="single" w:sz="4" w:space="0" w:color="auto"/>
            </w:tcBorders>
            <w:vAlign w:val="center"/>
          </w:tcPr>
          <w:p w14:paraId="42A75CC7" w14:textId="6D3E2592" w:rsidR="00EC4BFC" w:rsidRPr="00213A83" w:rsidRDefault="00EC4BFC" w:rsidP="00EC4BFC">
            <w:pPr>
              <w:ind w:firstLine="0"/>
            </w:pPr>
            <w:r>
              <w:t>amelia.ieee@</w:t>
            </w:r>
            <w:r w:rsidRPr="000B3D40">
              <w:t>andersdotter.cc</w:t>
            </w: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100134C" w14:textId="45C347DB" w:rsidR="00922F05" w:rsidRDefault="00922F05" w:rsidP="00766139">
      <w:pPr>
        <w:ind w:firstLine="0"/>
        <w:rPr>
          <w:ins w:id="3" w:author="Holcomb, Jay" w:date="2020-04-16T14:47:00Z"/>
        </w:rPr>
      </w:pPr>
      <w:ins w:id="4" w:author="Holcomb, Jay" w:date="2020-04-16T14:47:00Z">
        <w:r>
          <w:t xml:space="preserve">r14: 16apr: inputs from EC member and reference </w:t>
        </w:r>
      </w:ins>
      <w:ins w:id="5" w:author="Holcomb, Jay" w:date="2020-04-16T14:48:00Z">
        <w:r>
          <w:t xml:space="preserve">[12] slides available now instead of video </w:t>
        </w:r>
      </w:ins>
    </w:p>
    <w:p w14:paraId="7E679B8B" w14:textId="31FAE3C0" w:rsidR="00922F05" w:rsidRDefault="00922F05" w:rsidP="00766139">
      <w:pPr>
        <w:ind w:firstLine="0"/>
        <w:rPr>
          <w:ins w:id="6" w:author="Holcomb, Jay" w:date="2020-04-16T14:46:00Z"/>
        </w:rPr>
      </w:pPr>
      <w:ins w:id="7" w:author="Holcomb, Jay" w:date="2020-04-16T14:46:00Z">
        <w:r>
          <w:t>r13: 09apr: clean copy of r12, what 802.18 vot</w:t>
        </w:r>
      </w:ins>
      <w:ins w:id="8" w:author="Holcomb, Jay" w:date="2020-04-16T14:47:00Z">
        <w:r>
          <w:t>ed on</w:t>
        </w:r>
      </w:ins>
    </w:p>
    <w:p w14:paraId="0C7F7141" w14:textId="06D6EDA6" w:rsidR="008F5F97" w:rsidRDefault="008F5F97" w:rsidP="00766139">
      <w:pPr>
        <w:ind w:firstLine="0"/>
      </w:pPr>
      <w:r>
        <w:t>r12: 09apr: edits from 802.18 teleconference, voting session</w:t>
      </w:r>
    </w:p>
    <w:p w14:paraId="03899939" w14:textId="6ED56B3A" w:rsidR="0034447E" w:rsidRDefault="00EC4BFC" w:rsidP="00766139">
      <w:pPr>
        <w:ind w:firstLine="0"/>
      </w:pPr>
      <w:r>
        <w:t>r11: 08apr, clean version of r10</w:t>
      </w:r>
    </w:p>
    <w:p w14:paraId="36919E8A" w14:textId="07455DDA" w:rsidR="00396B1E" w:rsidRDefault="00396B1E" w:rsidP="00766139">
      <w:pPr>
        <w:ind w:firstLine="0"/>
      </w:pPr>
      <w:r>
        <w:t>r10: 08apr, some later edits in section 6</w:t>
      </w:r>
      <w:r w:rsidR="00086905">
        <w:t xml:space="preserve"> </w:t>
      </w:r>
      <w:r w:rsidR="00EC4BFC">
        <w:t>(</w:t>
      </w:r>
      <w:r w:rsidR="00086905">
        <w:t>highlighted in yellow</w:t>
      </w:r>
      <w:r w:rsidR="00EC4BFC">
        <w:t xml:space="preserve"> in r10)</w:t>
      </w:r>
    </w:p>
    <w:p w14:paraId="56377E86" w14:textId="680C2FC6" w:rsidR="00B8511C" w:rsidRDefault="00B8511C" w:rsidP="00766139">
      <w:pPr>
        <w:ind w:firstLine="0"/>
      </w:pPr>
      <w:r>
        <w:t>r09: 08apr, References now in correct order, unused references deleted</w:t>
      </w:r>
    </w:p>
    <w:p w14:paraId="50EB5D1C" w14:textId="2DBA9AEA" w:rsidR="0047382A" w:rsidRDefault="0047382A" w:rsidP="00766139">
      <w:pPr>
        <w:ind w:firstLine="0"/>
      </w:pPr>
      <w:r>
        <w:t>r08: 08apr, .18 ad-hoc</w:t>
      </w:r>
      <w:r w:rsidR="00B8511C">
        <w:t>: further changes and removed comments and markup</w:t>
      </w:r>
    </w:p>
    <w:p w14:paraId="3947E1A5" w14:textId="78677FC2" w:rsidR="0025377B" w:rsidRDefault="0025377B" w:rsidP="00766139">
      <w:pPr>
        <w:ind w:firstLine="0"/>
      </w:pPr>
      <w:r>
        <w:t xml:space="preserve">r07: 08apr, </w:t>
      </w:r>
      <w:r w:rsidR="001B2AD1">
        <w:t xml:space="preserve">before ad-hoc: </w:t>
      </w:r>
      <w:r>
        <w:t>further edits</w:t>
      </w:r>
      <w:r w:rsidR="00CF68F4">
        <w:t>. Updated Executive Summary and Sec. 3.6 (Cellular Network Connectivity)</w:t>
      </w:r>
    </w:p>
    <w:p w14:paraId="78641C19" w14:textId="57042D99" w:rsidR="00B61664" w:rsidRDefault="00B61664" w:rsidP="00766139">
      <w:pPr>
        <w:ind w:firstLine="0"/>
      </w:pPr>
      <w:r>
        <w:t>r06: 07apr, clean copy of r05</w:t>
      </w:r>
    </w:p>
    <w:p w14:paraId="6B18D045" w14:textId="0413EB2C" w:rsidR="00B61664" w:rsidRDefault="00B61664" w:rsidP="00766139">
      <w:pPr>
        <w:ind w:firstLine="0"/>
      </w:pPr>
      <w:r>
        <w:t>r05: 07apr, .18 ad-hoc with further edits</w:t>
      </w:r>
    </w:p>
    <w:p w14:paraId="1C3CEC6A" w14:textId="1294C4B6" w:rsidR="0034447E" w:rsidRDefault="003A21AB" w:rsidP="00766139">
      <w:pPr>
        <w:ind w:firstLine="0"/>
      </w:pPr>
      <w:r>
        <w:t>r04: 07apr, befor</w:t>
      </w:r>
      <w:r w:rsidR="00F2357D">
        <w:t>e ad-hoc:</w:t>
      </w:r>
      <w:r w:rsidR="003A79F6">
        <w:t xml:space="preserve"> further </w:t>
      </w:r>
      <w:r w:rsidR="00414E01">
        <w:t>edits</w:t>
      </w:r>
      <w:r w:rsidR="003A79F6">
        <w:t xml:space="preserve"> based on inputs by Dick Roy and Amelia Andersdotter</w:t>
      </w:r>
      <w:r w:rsidR="00414E01">
        <w:t>, started cleanup.</w:t>
      </w:r>
    </w:p>
    <w:p w14:paraId="0B33F5DD" w14:textId="71FE801E" w:rsidR="005B12C8" w:rsidRDefault="005B12C8" w:rsidP="00766139">
      <w:pPr>
        <w:ind w:firstLine="0"/>
      </w:pPr>
      <w:r>
        <w:t>r03: 06apr, .18 ad-hoc: edits and further comments as suggested in the call.</w:t>
      </w:r>
    </w:p>
    <w:p w14:paraId="7017A3EC" w14:textId="57BD10A2" w:rsidR="009213FB" w:rsidRDefault="009213FB" w:rsidP="009213FB">
      <w:pPr>
        <w:ind w:left="720" w:hanging="720"/>
      </w:pPr>
      <w:r>
        <w:t xml:space="preserve">r02: </w:t>
      </w:r>
      <w:r w:rsidR="005B12C8">
        <w:t>06apr, before ad-hoc: further edits based on comments made during 03apr ad-hoc</w:t>
      </w:r>
    </w:p>
    <w:p w14:paraId="3C26108E" w14:textId="43FFA693" w:rsidR="009213FB" w:rsidRDefault="009213FB" w:rsidP="009213FB">
      <w:pPr>
        <w:ind w:left="720" w:hanging="720"/>
      </w:pPr>
      <w:r>
        <w:t>r01:</w:t>
      </w:r>
      <w:r w:rsidR="00C719E2">
        <w:t xml:space="preserve"> 03apr, .18 ad hoc – update based on edits suggested by Joseph Levy (merged by Sebastian </w:t>
      </w:r>
      <w:proofErr w:type="spellStart"/>
      <w:r w:rsidR="00C719E2">
        <w:t>Schiessl</w:t>
      </w:r>
      <w:proofErr w:type="spellEnd"/>
      <w:r w:rsidR="00C719E2">
        <w:t>), additional clarifications on cellular connectivity, new section on non-periodic traffic and variable size messages</w:t>
      </w:r>
      <w:r w:rsidR="00890335">
        <w:t>. ad-hoc discussions inserted.</w:t>
      </w:r>
    </w:p>
    <w:p w14:paraId="5F00BD23" w14:textId="55F892D6" w:rsidR="00CA09B2" w:rsidRDefault="00766139" w:rsidP="009213FB">
      <w:pPr>
        <w:ind w:left="720" w:hanging="720"/>
      </w:pPr>
      <w:r>
        <w:t>r</w:t>
      </w:r>
      <w:r w:rsidR="00BD6FB8">
        <w:t>0</w:t>
      </w:r>
      <w:r>
        <w:t xml:space="preserve">0: </w:t>
      </w:r>
      <w:r w:rsidR="00213A83">
        <w:t>31mar</w:t>
      </w:r>
      <w:r w:rsidR="002858B8">
        <w:t>, .18 ad hoc -</w:t>
      </w:r>
      <w:r>
        <w:t xml:space="preserve"> </w:t>
      </w:r>
      <w:r w:rsidR="00BD6FB8">
        <w:t xml:space="preserve">initial draft </w:t>
      </w:r>
      <w:r w:rsidR="00213A83">
        <w:t>based on clean copy of 18-20-0045-r4, with EC comments and ad-hoc call edits and ad-hoc discussions inserted</w:t>
      </w:r>
    </w:p>
    <w:p w14:paraId="3AF97DC6" w14:textId="77777777" w:rsidR="00766139" w:rsidRPr="00EE3461" w:rsidRDefault="00766139" w:rsidP="00766139">
      <w:pPr>
        <w:ind w:firstLine="0"/>
      </w:pPr>
    </w:p>
    <w:p w14:paraId="2673DC1D" w14:textId="77777777" w:rsidR="00BD68C5" w:rsidRDefault="00BD68C5">
      <w:pPr>
        <w:ind w:firstLine="0"/>
        <w:contextualSpacing w:val="0"/>
      </w:pPr>
      <w:r>
        <w:br w:type="page"/>
      </w:r>
    </w:p>
    <w:p w14:paraId="30699CB3" w14:textId="41A640ED" w:rsidR="004903CC" w:rsidRDefault="004903CC" w:rsidP="00776B38">
      <w:pPr>
        <w:ind w:firstLine="0"/>
        <w:rPr>
          <w:color w:val="000000"/>
        </w:rPr>
      </w:pPr>
    </w:p>
    <w:p w14:paraId="3C0F5605" w14:textId="77777777" w:rsidR="004903CC" w:rsidRPr="00EC1FEC" w:rsidRDefault="004903CC" w:rsidP="00EC4BFC">
      <w:pPr>
        <w:ind w:firstLine="0"/>
      </w:pPr>
    </w:p>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4BFC">
      <w:pPr>
        <w:pStyle w:val="BodyText"/>
        <w:widowControl/>
        <w:ind w:firstLine="0"/>
        <w:rPr>
          <w:szCs w:val="24"/>
        </w:rPr>
      </w:pPr>
    </w:p>
    <w:p w14:paraId="117F8FD6" w14:textId="77777777" w:rsidR="003C648D" w:rsidRPr="00EC1FEC" w:rsidRDefault="003C648D" w:rsidP="00EC4BFC">
      <w:pPr>
        <w:pStyle w:val="BodyText"/>
        <w:widowControl/>
        <w:ind w:firstLine="0"/>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221590AD" w:rsidR="004903CC" w:rsidRPr="00EC1FEC" w:rsidRDefault="007777A0" w:rsidP="00EC1FEC">
      <w:pPr>
        <w:pStyle w:val="Default"/>
        <w:contextualSpacing/>
      </w:pPr>
      <w:r>
        <w:t>26</w:t>
      </w:r>
      <w:r w:rsidR="00766139">
        <w:t xml:space="preserve">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87460" w:rsidRDefault="007F5431" w:rsidP="00EC1FEC">
      <w:pPr>
        <w:pStyle w:val="Heading1"/>
        <w:keepNext w:val="0"/>
        <w:keepLines w:val="0"/>
      </w:pPr>
      <w:r w:rsidRPr="00E87460">
        <w:t xml:space="preserve">Introduction </w:t>
      </w:r>
    </w:p>
    <w:p w14:paraId="51A1D835" w14:textId="77777777" w:rsidR="000C5DFF" w:rsidRPr="00E87460" w:rsidRDefault="000C5DFF" w:rsidP="00EC1FEC">
      <w:pPr>
        <w:pStyle w:val="Default"/>
        <w:contextualSpacing/>
      </w:pPr>
    </w:p>
    <w:p w14:paraId="700CB968" w14:textId="0F1E9763" w:rsidR="004903CC" w:rsidRPr="00E87460" w:rsidRDefault="000C5DFF" w:rsidP="00EC1FEC">
      <w:pPr>
        <w:pStyle w:val="Default"/>
        <w:ind w:firstLine="720"/>
        <w:contextualSpacing/>
      </w:pPr>
      <w:r w:rsidRPr="00E87460">
        <w:t xml:space="preserve">IEEE 802 LAN/MAN Standards Committee (LMSC) is pleased to provide </w:t>
      </w:r>
      <w:r w:rsidR="00766139" w:rsidRPr="00E87460">
        <w:t xml:space="preserve">reply </w:t>
      </w:r>
      <w:r w:rsidRPr="00E87460">
        <w:t>comments on the above-captioned proceeding to the NPRM on the use</w:t>
      </w:r>
      <w:r w:rsidRPr="00E87460">
        <w:rPr>
          <w:spacing w:val="-13"/>
        </w:rPr>
        <w:t xml:space="preserve"> </w:t>
      </w:r>
      <w:r w:rsidRPr="00E87460">
        <w:t>of</w:t>
      </w:r>
      <w:r w:rsidRPr="00E87460">
        <w:rPr>
          <w:spacing w:val="-13"/>
        </w:rPr>
        <w:t xml:space="preserve"> </w:t>
      </w:r>
      <w:r w:rsidRPr="00E87460">
        <w:t>the</w:t>
      </w:r>
      <w:r w:rsidRPr="00E87460">
        <w:rPr>
          <w:spacing w:val="-13"/>
        </w:rPr>
        <w:t xml:space="preserve"> </w:t>
      </w:r>
      <w:r w:rsidRPr="00E87460">
        <w:t>5850-5925</w:t>
      </w:r>
      <w:r w:rsidRPr="00E87460">
        <w:rPr>
          <w:spacing w:val="-13"/>
        </w:rPr>
        <w:t xml:space="preserve"> </w:t>
      </w:r>
      <w:r w:rsidR="00F749B1" w:rsidRPr="00E87460">
        <w:t>M</w:t>
      </w:r>
      <w:r w:rsidRPr="00E87460">
        <w:t>Hz</w:t>
      </w:r>
      <w:r w:rsidRPr="00E87460">
        <w:rPr>
          <w:spacing w:val="-13"/>
        </w:rPr>
        <w:t xml:space="preserve"> </w:t>
      </w:r>
      <w:r w:rsidRPr="00E87460">
        <w:t xml:space="preserve">Band dated </w:t>
      </w:r>
      <w:r w:rsidR="00766139" w:rsidRPr="00E87460">
        <w:t>06 February 202</w:t>
      </w:r>
      <w:r w:rsidR="00E37903" w:rsidRPr="00E87460">
        <w:t>0</w:t>
      </w:r>
      <w:r w:rsidR="00766139" w:rsidRPr="00E87460">
        <w:t xml:space="preserve"> in the </w:t>
      </w:r>
      <w:r w:rsidR="00FA3340" w:rsidRPr="00E87460">
        <w:t xml:space="preserve">United States </w:t>
      </w:r>
      <w:r w:rsidR="00766139" w:rsidRPr="00E87460">
        <w:t>Federal Register</w:t>
      </w:r>
      <w:r w:rsidRPr="00E87460">
        <w:t>.</w:t>
      </w:r>
    </w:p>
    <w:p w14:paraId="16E36721" w14:textId="77777777" w:rsidR="004903CC" w:rsidRPr="00E87460" w:rsidRDefault="004903CC" w:rsidP="00EC1FEC">
      <w:pPr>
        <w:ind w:firstLine="0"/>
      </w:pPr>
    </w:p>
    <w:p w14:paraId="3F2D2582" w14:textId="76E2B28E" w:rsidR="0049356C" w:rsidRPr="00E87460" w:rsidRDefault="000C5DFF" w:rsidP="00EC1FEC">
      <w:r w:rsidRPr="00E87460">
        <w:t>IEEE 802 LMSC is a leading</w:t>
      </w:r>
      <w:del w:id="9" w:author="Roger Marks" w:date="2020-04-16T13:28:00Z">
        <w:r w:rsidRPr="00E87460" w:rsidDel="005B7B60">
          <w:delText>-</w:delText>
        </w:r>
      </w:del>
      <w:r w:rsidRPr="00E87460">
        <w:t xml:space="preserve">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rsidRPr="00E87460">
        <w:t xml:space="preserve">reply </w:t>
      </w:r>
      <w:r w:rsidRPr="00E87460">
        <w:t xml:space="preserve">comments to the Commission. </w:t>
      </w:r>
    </w:p>
    <w:p w14:paraId="2C3C6E0F" w14:textId="77777777" w:rsidR="00572B99" w:rsidRPr="00E87460" w:rsidRDefault="00572B99" w:rsidP="00572B99">
      <w:pPr>
        <w:ind w:firstLine="0"/>
      </w:pPr>
    </w:p>
    <w:p w14:paraId="40B0F0FC" w14:textId="7943EFC9" w:rsidR="0049356C" w:rsidRPr="00E87460" w:rsidRDefault="0049356C" w:rsidP="0049356C">
      <w:r w:rsidRPr="00E87460">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r w:rsidR="00F41AFD">
        <w:t xml:space="preserve">the </w:t>
      </w:r>
      <w:r w:rsidRPr="00E87460">
        <w:t>IEEE as a whole.</w:t>
      </w:r>
      <w:r w:rsidRPr="00E87460">
        <w:rPr>
          <w:rStyle w:val="FootnoteReference"/>
        </w:rPr>
        <w:footnoteReference w:id="1"/>
      </w:r>
    </w:p>
    <w:p w14:paraId="5F19B781" w14:textId="77777777" w:rsidR="0049356C" w:rsidRPr="00E87460" w:rsidRDefault="0049356C" w:rsidP="0049356C">
      <w:pPr>
        <w:pStyle w:val="Default"/>
        <w:contextualSpacing/>
      </w:pPr>
    </w:p>
    <w:p w14:paraId="11D9E78B" w14:textId="77777777" w:rsidR="00204419" w:rsidRPr="00E87460" w:rsidRDefault="00204419" w:rsidP="00EC4BFC">
      <w:pPr>
        <w:ind w:firstLine="0"/>
      </w:pPr>
    </w:p>
    <w:p w14:paraId="144804F4" w14:textId="2FE2AC71" w:rsidR="00204419" w:rsidRPr="00E87460" w:rsidRDefault="00F416DC" w:rsidP="00204419">
      <w:pPr>
        <w:pStyle w:val="Heading1"/>
      </w:pPr>
      <w:r w:rsidRPr="00E87460">
        <w:t>Executive</w:t>
      </w:r>
      <w:r w:rsidR="00092AE2" w:rsidRPr="00E87460">
        <w:t xml:space="preserve"> </w:t>
      </w:r>
      <w:r w:rsidR="00204419" w:rsidRPr="00E87460">
        <w:t>Summary</w:t>
      </w:r>
    </w:p>
    <w:p w14:paraId="08F4EC4F" w14:textId="77777777" w:rsidR="00204419" w:rsidRPr="00E87460" w:rsidRDefault="00204419" w:rsidP="00204419">
      <w:pPr>
        <w:ind w:firstLine="0"/>
      </w:pPr>
    </w:p>
    <w:p w14:paraId="14DFDC62" w14:textId="25FE2892" w:rsidR="002765A5" w:rsidRPr="00E87460" w:rsidRDefault="000E1DB4" w:rsidP="00EC1FEC">
      <w:r w:rsidRPr="00E87460">
        <w:t>With the release of FCC NPRM 1</w:t>
      </w:r>
      <w:r w:rsidR="002765A5" w:rsidRPr="00E87460">
        <w:t>9-129</w:t>
      </w:r>
      <w:r w:rsidRPr="00E87460">
        <w:t xml:space="preserve"> (</w:t>
      </w:r>
      <w:r w:rsidR="00F14CAD" w:rsidRPr="00E87460">
        <w:t xml:space="preserve">E.T. </w:t>
      </w:r>
      <w:r w:rsidRPr="00E87460">
        <w:t>Docket 1</w:t>
      </w:r>
      <w:r w:rsidR="002765A5" w:rsidRPr="00E87460">
        <w:t>9-138</w:t>
      </w:r>
      <w:r w:rsidRPr="00E87460">
        <w:t xml:space="preserve">), the United States Federal Communications Commission has requested comments </w:t>
      </w:r>
      <w:r w:rsidR="00FA3340" w:rsidRPr="00E87460">
        <w:t xml:space="preserve">and reply comments </w:t>
      </w:r>
      <w:r w:rsidRPr="00E87460">
        <w:t>regarding</w:t>
      </w:r>
      <w:r w:rsidR="002765A5" w:rsidRPr="00E87460">
        <w:t xml:space="preserve"> assess</w:t>
      </w:r>
      <w:r w:rsidR="00F14CAD" w:rsidRPr="00E87460">
        <w:t>ing</w:t>
      </w:r>
      <w:r w:rsidR="002765A5" w:rsidRPr="00E87460">
        <w:t xml:space="preserve"> the 5.9 GHz band rules and propos</w:t>
      </w:r>
      <w:r w:rsidR="0049356C" w:rsidRPr="00E87460">
        <w:t>ing</w:t>
      </w:r>
      <w:r w:rsidR="002765A5" w:rsidRPr="00E87460">
        <w:t xml:space="preserve"> appropriate changes to ensure the spectrum supports its highest and best use.  </w:t>
      </w:r>
      <w:r w:rsidR="008B2B19" w:rsidRPr="00E87460">
        <w:t>The Commission proposes</w:t>
      </w:r>
      <w:r w:rsidR="002765A5" w:rsidRPr="00E87460">
        <w:t xml:space="preserve"> to: </w:t>
      </w:r>
      <w:r w:rsidR="00F14CAD" w:rsidRPr="00E87460">
        <w:t>“</w:t>
      </w:r>
      <w:r w:rsidR="002765A5" w:rsidRPr="00E87460">
        <w:t>… continue to dedicate spectrum</w:t>
      </w:r>
      <w:r w:rsidR="00A77226" w:rsidRPr="00E87460">
        <w:t xml:space="preserve"> </w:t>
      </w:r>
      <w:r w:rsidR="002765A5" w:rsidRPr="00E87460">
        <w:t>—</w:t>
      </w:r>
      <w:r w:rsidR="00A77226" w:rsidRPr="00E87460">
        <w:t xml:space="preserve"> </w:t>
      </w:r>
      <w:r w:rsidR="002765A5" w:rsidRPr="00E87460">
        <w:t>the upper 30 megahertz portion of the band</w:t>
      </w:r>
      <w:r w:rsidR="00A77226" w:rsidRPr="00E87460">
        <w:t xml:space="preserve"> </w:t>
      </w:r>
      <w:r w:rsidR="002765A5" w:rsidRPr="00E87460">
        <w:t>—</w:t>
      </w:r>
      <w:r w:rsidR="00A77226" w:rsidRPr="00E87460">
        <w:t xml:space="preserve"> </w:t>
      </w:r>
      <w:r w:rsidR="002765A5" w:rsidRPr="00E87460">
        <w:t>for transportation and vehicle safety purposes, while repurposing the remaining lower 45 megahertz part of the band for unlicensed operations to support high-throughput broadband applications.”</w:t>
      </w:r>
    </w:p>
    <w:p w14:paraId="049438DC" w14:textId="77777777" w:rsidR="00204419" w:rsidRPr="00E87460" w:rsidRDefault="00204419" w:rsidP="00204419">
      <w:pPr>
        <w:ind w:firstLine="0"/>
      </w:pPr>
    </w:p>
    <w:p w14:paraId="45560D96" w14:textId="35BAD6C7" w:rsidR="00204419" w:rsidRPr="00E87460" w:rsidRDefault="00204419">
      <w:r w:rsidRPr="00E87460">
        <w:t>In the following pages</w:t>
      </w:r>
      <w:r w:rsidR="00583D84">
        <w:t>,</w:t>
      </w:r>
      <w:r w:rsidRPr="00E87460">
        <w:t xml:space="preserve"> IEEE 802</w:t>
      </w:r>
      <w:r w:rsidR="00397D7B" w:rsidRPr="00E87460">
        <w:t xml:space="preserve"> </w:t>
      </w:r>
      <w:r w:rsidRPr="00E87460">
        <w:t xml:space="preserve">will address several key points </w:t>
      </w:r>
      <w:r w:rsidR="00AC29B5" w:rsidRPr="00E87460">
        <w:t xml:space="preserve">made by commenters </w:t>
      </w:r>
      <w:r w:rsidRPr="00E87460">
        <w:t xml:space="preserve">as they relate </w:t>
      </w:r>
      <w:r w:rsidRPr="008E4A76">
        <w:t xml:space="preserve">to the </w:t>
      </w:r>
      <w:r w:rsidR="00F523C0" w:rsidRPr="008E4A76">
        <w:t>Dedicated Short-Range Communication (DSRC)</w:t>
      </w:r>
      <w:r w:rsidR="00583D84" w:rsidRPr="008E4A76">
        <w:t xml:space="preserve">, as specified in </w:t>
      </w:r>
      <w:r w:rsidR="00583D84" w:rsidRPr="00EC4BFC">
        <w:t>IEEE Std 802.11p-2010 amendment</w:t>
      </w:r>
      <w:r w:rsidR="00F41AFD">
        <w:t xml:space="preserve"> for 5.9 GHz operations</w:t>
      </w:r>
      <w:r w:rsidR="00583D84" w:rsidRPr="00EC4BFC">
        <w:t>, now incorporated into IEEE Std 802.11-2016</w:t>
      </w:r>
      <w:r w:rsidR="00583D84" w:rsidRPr="008E4A76">
        <w:t>,</w:t>
      </w:r>
      <w:r w:rsidR="00A133CE" w:rsidRPr="008E4A76">
        <w:t xml:space="preserve"> for</w:t>
      </w:r>
      <w:r w:rsidR="00A133CE" w:rsidRPr="00E87460">
        <w:t xml:space="preserve"> V2X (Vehicle-to-everything) communications</w:t>
      </w:r>
      <w:r w:rsidRPr="00E87460">
        <w:t>,</w:t>
      </w:r>
      <w:r w:rsidR="00FF33E9" w:rsidRPr="00E87460">
        <w:t xml:space="preserve"> </w:t>
      </w:r>
      <w:r w:rsidR="00641B0B" w:rsidRPr="00E87460">
        <w:t xml:space="preserve">and </w:t>
      </w:r>
      <w:r w:rsidRPr="00E87460">
        <w:t>make recommendations for</w:t>
      </w:r>
      <w:r w:rsidR="00F41AFD">
        <w:t xml:space="preserve"> the</w:t>
      </w:r>
      <w:r w:rsidRPr="00E87460">
        <w:t xml:space="preserve"> Commission’s consideration.</w:t>
      </w:r>
      <w:r w:rsidR="00A04948" w:rsidRPr="00E87460">
        <w:t xml:space="preserve"> Key highlights are:</w:t>
      </w:r>
    </w:p>
    <w:p w14:paraId="11542024" w14:textId="77777777" w:rsidR="00204419" w:rsidRPr="00E87460" w:rsidRDefault="00204419" w:rsidP="00204419">
      <w:pPr>
        <w:ind w:firstLine="0"/>
      </w:pPr>
    </w:p>
    <w:p w14:paraId="05CAA983" w14:textId="298F5EA0" w:rsidR="00BE663E" w:rsidRPr="00E87460" w:rsidRDefault="006C2077" w:rsidP="00217A03">
      <w:pPr>
        <w:ind w:left="720"/>
      </w:pPr>
      <w:r w:rsidRPr="00E87460">
        <w:t>(1)</w:t>
      </w:r>
      <w:r w:rsidR="00BE663E" w:rsidRPr="00E87460">
        <w:t xml:space="preserve"> DSRC</w:t>
      </w:r>
      <w:r w:rsidR="00541454" w:rsidRPr="00E87460">
        <w:t xml:space="preserve"> is </w:t>
      </w:r>
      <w:r w:rsidR="00F41AFD">
        <w:t>neither</w:t>
      </w:r>
      <w:r w:rsidR="00541454" w:rsidRPr="00E87460">
        <w:t xml:space="preserve"> </w:t>
      </w:r>
      <w:r w:rsidR="00541454" w:rsidRPr="00FA046D">
        <w:t>outdated</w:t>
      </w:r>
      <w:r w:rsidR="00A47567" w:rsidRPr="00FA046D">
        <w:t xml:space="preserve"> </w:t>
      </w:r>
      <w:r w:rsidR="00F41AFD">
        <w:t>n</w:t>
      </w:r>
      <w:r w:rsidR="00A47567" w:rsidRPr="00FA046D">
        <w:t>or inferior</w:t>
      </w:r>
      <w:r w:rsidR="006F278C" w:rsidRPr="00FA046D">
        <w:t xml:space="preserve"> compared to </w:t>
      </w:r>
      <w:r w:rsidR="004761AF" w:rsidRPr="00EC4BFC">
        <w:t xml:space="preserve">LTE </w:t>
      </w:r>
      <w:r w:rsidR="006F278C" w:rsidRPr="00FA046D">
        <w:t>V2X</w:t>
      </w:r>
      <w:r w:rsidR="004761AF" w:rsidRPr="00EC4BFC">
        <w:t xml:space="preserve"> (C-V2X as specified in 3GPP Rel. 14)</w:t>
      </w:r>
      <w:r w:rsidR="00541454" w:rsidRPr="00FA046D">
        <w:t>.</w:t>
      </w:r>
      <w:r w:rsidR="00942F40" w:rsidRPr="00FA046D">
        <w:t xml:space="preserve"> Several field tests have shown that DSRC </w:t>
      </w:r>
      <w:r w:rsidR="00920E8D" w:rsidRPr="00FA046D">
        <w:t xml:space="preserve">can </w:t>
      </w:r>
      <w:r w:rsidR="00942F40" w:rsidRPr="00FA046D">
        <w:t xml:space="preserve">outperform </w:t>
      </w:r>
      <w:r w:rsidR="00282069" w:rsidRPr="00EC4BFC">
        <w:t xml:space="preserve">LTE V2X </w:t>
      </w:r>
      <w:r w:rsidR="00942F40" w:rsidRPr="00FA046D">
        <w:t xml:space="preserve">on the physical layer, while the medium access layer of DSRC </w:t>
      </w:r>
      <w:r w:rsidR="002D3F5C" w:rsidRPr="00FA046D">
        <w:t>can provide</w:t>
      </w:r>
      <w:r w:rsidR="00942F40" w:rsidRPr="00FA046D">
        <w:t xml:space="preserve"> lower latency </w:t>
      </w:r>
      <w:r w:rsidR="00F53641" w:rsidRPr="00FA046D">
        <w:t>for me</w:t>
      </w:r>
      <w:r w:rsidR="009C2964" w:rsidRPr="00FA046D">
        <w:t>ssages gen</w:t>
      </w:r>
      <w:r w:rsidR="00F37CC5" w:rsidRPr="00FA046D">
        <w:t>erated at unforeseen time instances</w:t>
      </w:r>
      <w:r w:rsidR="008708B5" w:rsidRPr="00EC4BFC">
        <w:t>, for example in emergency braking events</w:t>
      </w:r>
      <w:r w:rsidR="00942F40" w:rsidRPr="00FA046D">
        <w:t>.</w:t>
      </w:r>
      <w:r w:rsidR="00BE663E" w:rsidRPr="00E87460">
        <w:t xml:space="preserve"> </w:t>
      </w:r>
    </w:p>
    <w:p w14:paraId="4AD5BEC9" w14:textId="77777777" w:rsidR="00BE663E" w:rsidRPr="00E87460" w:rsidRDefault="00BE663E" w:rsidP="00217A03">
      <w:pPr>
        <w:ind w:left="720" w:firstLine="0"/>
      </w:pPr>
    </w:p>
    <w:p w14:paraId="050507B4" w14:textId="57235F2F" w:rsidR="00BE663E" w:rsidRPr="00E87460" w:rsidRDefault="006C2077" w:rsidP="00217A03">
      <w:pPr>
        <w:ind w:left="720"/>
      </w:pPr>
      <w:r w:rsidRPr="00E87460">
        <w:t>(2)</w:t>
      </w:r>
      <w:r w:rsidR="00BE663E" w:rsidRPr="00E87460">
        <w:t xml:space="preserve"> DSRC has been and continues to be deployed</w:t>
      </w:r>
      <w:r w:rsidR="0015541B" w:rsidRPr="00E87460">
        <w:t xml:space="preserve"> in</w:t>
      </w:r>
      <w:r w:rsidR="00BE663E" w:rsidRPr="00E87460">
        <w:t xml:space="preserve"> over a hundred sites around the US</w:t>
      </w:r>
      <w:r w:rsidR="0015541B" w:rsidRPr="00E87460">
        <w:t>.</w:t>
      </w:r>
      <w:r w:rsidR="00BE663E" w:rsidRPr="00E87460">
        <w:t xml:space="preserve"> </w:t>
      </w:r>
      <w:r w:rsidR="0015541B" w:rsidRPr="00E87460">
        <w:t>T</w:t>
      </w:r>
      <w:r w:rsidR="00BE663E" w:rsidRPr="00E87460">
        <w:t xml:space="preserve">housands of vehicles </w:t>
      </w:r>
      <w:r w:rsidR="00125B3B" w:rsidRPr="00E87460">
        <w:t xml:space="preserve">are </w:t>
      </w:r>
      <w:r w:rsidR="00BE663E" w:rsidRPr="00E87460">
        <w:t>outfitted with DSRC</w:t>
      </w:r>
      <w:r w:rsidR="00125B3B" w:rsidRPr="00E87460">
        <w:t xml:space="preserve"> onboard units</w:t>
      </w:r>
      <w:r w:rsidR="00BE663E" w:rsidRPr="00E87460">
        <w:t xml:space="preserve">, all successfully executing ITS safety and efficiency services. </w:t>
      </w:r>
    </w:p>
    <w:p w14:paraId="2D054056" w14:textId="77777777" w:rsidR="00BE663E" w:rsidRPr="00E87460" w:rsidRDefault="00BE663E" w:rsidP="00217A03">
      <w:pPr>
        <w:ind w:left="720" w:firstLine="0"/>
      </w:pPr>
    </w:p>
    <w:p w14:paraId="3D81E2B5" w14:textId="3E43F40B" w:rsidR="00BE663E" w:rsidRPr="00E87460" w:rsidRDefault="006C2077" w:rsidP="00217A03">
      <w:pPr>
        <w:ind w:left="720"/>
      </w:pPr>
      <w:r w:rsidRPr="00792E43">
        <w:t>(3)</w:t>
      </w:r>
      <w:r w:rsidR="00BE663E" w:rsidRPr="00792E43">
        <w:t xml:space="preserve"> IEEE 802</w:t>
      </w:r>
      <w:r w:rsidR="005E68A8" w:rsidRPr="00792E43">
        <w:t xml:space="preserve"> </w:t>
      </w:r>
      <w:r w:rsidR="00BE663E" w:rsidRPr="00792E43">
        <w:t xml:space="preserve">believes </w:t>
      </w:r>
      <w:r w:rsidR="00920E8D" w:rsidRPr="00792E43">
        <w:t xml:space="preserve">that </w:t>
      </w:r>
      <w:r w:rsidR="00222192" w:rsidRPr="00792E43">
        <w:t>C-</w:t>
      </w:r>
      <w:r w:rsidR="00BE663E" w:rsidRPr="00792E43">
        <w:t>V2X has s</w:t>
      </w:r>
      <w:r w:rsidR="008307C1" w:rsidRPr="00792E43">
        <w:t>ignificant</w:t>
      </w:r>
      <w:r w:rsidR="00BE663E" w:rsidRPr="00792E43">
        <w:t xml:space="preserve"> shortcomings that make DSRC better-suited for </w:t>
      </w:r>
      <w:r w:rsidR="00E93834" w:rsidRPr="00792E43">
        <w:t xml:space="preserve">future evolution </w:t>
      </w:r>
      <w:r w:rsidR="00BE663E" w:rsidRPr="00792E43">
        <w:t xml:space="preserve">of ITS safety and efficiency services. </w:t>
      </w:r>
      <w:r w:rsidR="004A51F6" w:rsidRPr="00792E43">
        <w:t xml:space="preserve">For </w:t>
      </w:r>
      <w:r w:rsidR="00BF1090" w:rsidRPr="00792E43">
        <w:t>example,</w:t>
      </w:r>
      <w:r w:rsidR="004A51F6" w:rsidRPr="00792E43">
        <w:t xml:space="preserve"> </w:t>
      </w:r>
      <w:r w:rsidR="00E93834" w:rsidRPr="00792E43">
        <w:t>DSRC provides high</w:t>
      </w:r>
      <w:r w:rsidR="00EB610E" w:rsidRPr="00792E43">
        <w:t>er</w:t>
      </w:r>
      <w:r w:rsidR="00E93834" w:rsidRPr="00792E43">
        <w:t xml:space="preserve"> flexibility for variable-size messages, encouraging the addition of </w:t>
      </w:r>
      <w:r w:rsidR="00C801D3" w:rsidRPr="00792E43">
        <w:t>innovative</w:t>
      </w:r>
      <w:r w:rsidR="00E93834" w:rsidRPr="00792E43">
        <w:t xml:space="preserve"> features</w:t>
      </w:r>
      <w:r w:rsidR="00F118F6" w:rsidRPr="00792E43">
        <w:t xml:space="preserve"> </w:t>
      </w:r>
      <w:r w:rsidR="00C801D3" w:rsidRPr="00792E43">
        <w:t xml:space="preserve">that require new </w:t>
      </w:r>
      <w:r w:rsidR="00F118F6" w:rsidRPr="00792E43">
        <w:t>data fields</w:t>
      </w:r>
      <w:r w:rsidR="00E93834" w:rsidRPr="00792E43">
        <w:t xml:space="preserve">. </w:t>
      </w:r>
      <w:r w:rsidR="00736FCC" w:rsidRPr="00792E43">
        <w:t>Most importantly</w:t>
      </w:r>
      <w:r w:rsidR="00CA19F5" w:rsidRPr="00792E43">
        <w:t xml:space="preserve">, the IEEE 802.11 WG is in the process of developing </w:t>
      </w:r>
      <w:ins w:id="10" w:author="Roger Marks" w:date="2020-04-16T13:32:00Z">
        <w:r w:rsidR="005B7B60">
          <w:t xml:space="preserve">a </w:t>
        </w:r>
      </w:ins>
      <w:r w:rsidR="00CA19F5" w:rsidRPr="00792E43">
        <w:t>next generation V2X</w:t>
      </w:r>
      <w:r w:rsidR="00200F59" w:rsidRPr="00792E43">
        <w:t xml:space="preserve"> (NGV)</w:t>
      </w:r>
      <w:r w:rsidR="00CA19F5" w:rsidRPr="00792E43">
        <w:t xml:space="preserve"> standard in the IEEE P802.11bd project</w:t>
      </w:r>
      <w:ins w:id="11" w:author="Roger Marks" w:date="2020-04-16T13:31:00Z">
        <w:r w:rsidR="005B7B60">
          <w:t>,</w:t>
        </w:r>
      </w:ins>
      <w:r w:rsidR="00CA19F5" w:rsidRPr="00792E43">
        <w:t xml:space="preserve"> as an amendment to the IEEE 802.11 standard</w:t>
      </w:r>
      <w:ins w:id="12" w:author="Roger Marks" w:date="2020-04-16T13:32:00Z">
        <w:r w:rsidR="005B7B60">
          <w:t>,</w:t>
        </w:r>
      </w:ins>
      <w:r w:rsidR="00CA19F5" w:rsidRPr="00792E43">
        <w:t xml:space="preserve"> </w:t>
      </w:r>
      <w:del w:id="13" w:author="Roger Marks" w:date="2020-04-16T13:32:00Z">
        <w:r w:rsidR="00CA19F5" w:rsidRPr="00792E43" w:rsidDel="005B7B60">
          <w:delText xml:space="preserve">that ensures </w:delText>
        </w:r>
      </w:del>
      <w:ins w:id="14" w:author="Roger Marks" w:date="2020-04-16T13:32:00Z">
        <w:r w:rsidR="005B7B60" w:rsidRPr="00792E43">
          <w:t>ensur</w:t>
        </w:r>
        <w:r w:rsidR="005B7B60">
          <w:t>ing</w:t>
        </w:r>
        <w:r w:rsidR="005B7B60" w:rsidRPr="00792E43">
          <w:t xml:space="preserve"> </w:t>
        </w:r>
      </w:ins>
      <w:r w:rsidR="00995481" w:rsidRPr="00792E43">
        <w:t xml:space="preserve">interoperability, </w:t>
      </w:r>
      <w:r w:rsidR="00CA19F5" w:rsidRPr="00792E43">
        <w:t>backward</w:t>
      </w:r>
      <w:r w:rsidR="00995481" w:rsidRPr="00792E43">
        <w:t>-</w:t>
      </w:r>
      <w:r w:rsidR="00CA19F5" w:rsidRPr="00792E43">
        <w:t>compatibility and coexistence with current DSRC deployments</w:t>
      </w:r>
      <w:r w:rsidR="0027435F" w:rsidRPr="00792E43">
        <w:t xml:space="preserve"> in the same channel</w:t>
      </w:r>
      <w:del w:id="15" w:author="Roger Marks" w:date="2020-04-16T13:32:00Z">
        <w:r w:rsidR="001F791A" w:rsidRPr="00792E43" w:rsidDel="005B7B60">
          <w:delText xml:space="preserve">, </w:delText>
        </w:r>
      </w:del>
      <w:ins w:id="16" w:author="Roger Marks" w:date="2020-04-16T13:32:00Z">
        <w:r w:rsidR="005B7B60">
          <w:t xml:space="preserve"> and</w:t>
        </w:r>
        <w:r w:rsidR="005B7B60" w:rsidRPr="00792E43">
          <w:t xml:space="preserve"> </w:t>
        </w:r>
      </w:ins>
      <w:r w:rsidR="001F791A" w:rsidRPr="00792E43">
        <w:t>allowing seamless evolution towards a new ITS</w:t>
      </w:r>
      <w:r w:rsidR="001576D8" w:rsidRPr="00792E43">
        <w:t xml:space="preserve"> standard</w:t>
      </w:r>
      <w:r w:rsidR="00CA19F5" w:rsidRPr="00792E43">
        <w:t>. In contrast,</w:t>
      </w:r>
      <w:r w:rsidR="00E00951" w:rsidRPr="00792E43">
        <w:t xml:space="preserve"> 5G NR V2X</w:t>
      </w:r>
      <w:r w:rsidR="00736672" w:rsidRPr="00792E43">
        <w:t xml:space="preserve"> (</w:t>
      </w:r>
      <w:r w:rsidR="00935BA1" w:rsidRPr="00792E43">
        <w:t xml:space="preserve">C-V2X as specified in future 3GPP </w:t>
      </w:r>
      <w:r w:rsidR="00736672" w:rsidRPr="00792E43">
        <w:t>Rel. 16)</w:t>
      </w:r>
      <w:r w:rsidR="00E00951" w:rsidRPr="00792E43">
        <w:t xml:space="preserve"> </w:t>
      </w:r>
      <w:r w:rsidR="00920E8D" w:rsidRPr="00792E43">
        <w:t xml:space="preserve">is not being designed for </w:t>
      </w:r>
      <w:r w:rsidR="004A51F6" w:rsidRPr="00792E43">
        <w:t>same</w:t>
      </w:r>
      <w:r w:rsidR="00091B9E" w:rsidRPr="00792E43">
        <w:t>-</w:t>
      </w:r>
      <w:r w:rsidR="004A51F6" w:rsidRPr="00792E43">
        <w:t xml:space="preserve">channel </w:t>
      </w:r>
      <w:r w:rsidR="00BE663E" w:rsidRPr="00792E43">
        <w:t>backward</w:t>
      </w:r>
      <w:r w:rsidR="00FB1AEE" w:rsidRPr="00792E43">
        <w:t>-</w:t>
      </w:r>
      <w:r w:rsidR="00BE663E" w:rsidRPr="00792E43">
        <w:t xml:space="preserve">compatibility </w:t>
      </w:r>
      <w:r w:rsidR="004A51F6" w:rsidRPr="00792E43">
        <w:t>or same</w:t>
      </w:r>
      <w:r w:rsidR="00091B9E" w:rsidRPr="00792E43">
        <w:t>-</w:t>
      </w:r>
      <w:r w:rsidR="004A51F6" w:rsidRPr="00792E43">
        <w:t xml:space="preserve">channel </w:t>
      </w:r>
      <w:r w:rsidR="00BE663E" w:rsidRPr="00792E43">
        <w:t>coexistence</w:t>
      </w:r>
      <w:r w:rsidR="00920E8D" w:rsidRPr="00792E43">
        <w:t xml:space="preserve"> with LTE V2X (Rel.</w:t>
      </w:r>
      <w:r w:rsidR="00C3748A">
        <w:t xml:space="preserve"> </w:t>
      </w:r>
      <w:r w:rsidR="00920E8D" w:rsidRPr="00792E43">
        <w:t>14)</w:t>
      </w:r>
      <w:r w:rsidR="00BE663E" w:rsidRPr="00792E43">
        <w:t>.</w:t>
      </w:r>
      <w:r w:rsidR="00FA366F" w:rsidRPr="00E87460">
        <w:t xml:space="preserve"> </w:t>
      </w:r>
    </w:p>
    <w:p w14:paraId="35A67DC3" w14:textId="77777777" w:rsidR="00D9351C" w:rsidRPr="00E87460" w:rsidRDefault="00D9351C" w:rsidP="00217A03">
      <w:pPr>
        <w:ind w:left="720"/>
      </w:pPr>
    </w:p>
    <w:p w14:paraId="4F336B58" w14:textId="4AF10324" w:rsidR="00D9351C" w:rsidRPr="00E87460" w:rsidRDefault="00D9351C" w:rsidP="00217A03">
      <w:pPr>
        <w:ind w:left="720"/>
      </w:pPr>
      <w:r w:rsidRPr="00FA046D">
        <w:t xml:space="preserve">(4) IEEE 802 believes that the </w:t>
      </w:r>
      <w:r w:rsidR="002E1287" w:rsidRPr="00FA046D">
        <w:t xml:space="preserve">investment </w:t>
      </w:r>
      <w:r w:rsidRPr="00FA046D">
        <w:t>uncertainty c</w:t>
      </w:r>
      <w:r w:rsidR="002E1287" w:rsidRPr="00FA046D">
        <w:t xml:space="preserve">reated </w:t>
      </w:r>
      <w:r w:rsidRPr="00FA046D">
        <w:t xml:space="preserve">by the Commission’s </w:t>
      </w:r>
      <w:r w:rsidR="00927DC7" w:rsidRPr="00EC4BFC">
        <w:t>consideration</w:t>
      </w:r>
      <w:r w:rsidR="00637D7A" w:rsidRPr="00EC4BFC">
        <w:t>s</w:t>
      </w:r>
      <w:r w:rsidR="00927DC7" w:rsidRPr="00EC4BFC">
        <w:t xml:space="preserve"> </w:t>
      </w:r>
      <w:r w:rsidRPr="00FA046D">
        <w:t xml:space="preserve">to allocate spectrum for </w:t>
      </w:r>
      <w:r w:rsidR="00E87460" w:rsidRPr="00EC4BFC">
        <w:t xml:space="preserve">up to </w:t>
      </w:r>
      <w:r w:rsidRPr="00FA046D">
        <w:t>three different mutually incompatible technologies (DSRC, LTE V2X, and 5G NR V2X)</w:t>
      </w:r>
      <w:r w:rsidR="002E1287" w:rsidRPr="00FA046D">
        <w:t xml:space="preserve"> </w:t>
      </w:r>
      <w:r w:rsidR="00792E43" w:rsidRPr="00EC4BFC">
        <w:t>might be</w:t>
      </w:r>
      <w:r w:rsidR="002E1287" w:rsidRPr="00FA046D">
        <w:t xml:space="preserve"> slowing down market adoption of ITS technology in general.</w:t>
      </w:r>
    </w:p>
    <w:p w14:paraId="3AE30DD3" w14:textId="77777777" w:rsidR="00BE663E" w:rsidRPr="00E87460" w:rsidRDefault="00BE663E" w:rsidP="00217A03">
      <w:pPr>
        <w:ind w:left="720" w:firstLine="0"/>
      </w:pPr>
    </w:p>
    <w:p w14:paraId="339629DA" w14:textId="0293809A" w:rsidR="00BE663E" w:rsidRPr="00E87460" w:rsidRDefault="005E68A8" w:rsidP="00217A03">
      <w:pPr>
        <w:ind w:left="720"/>
      </w:pPr>
      <w:r w:rsidRPr="00E87460">
        <w:t>(</w:t>
      </w:r>
      <w:r w:rsidR="00D9351C" w:rsidRPr="00E87460">
        <w:t>5</w:t>
      </w:r>
      <w:r w:rsidRPr="00E87460">
        <w:t>)</w:t>
      </w:r>
      <w:r w:rsidR="00BE663E" w:rsidRPr="00E87460">
        <w:t xml:space="preserve"> IEEE 802 recommends that the V2X technology of choice for the ITS band </w:t>
      </w:r>
      <w:r w:rsidR="006F278C" w:rsidRPr="00E87460">
        <w:t>a</w:t>
      </w:r>
      <w:r w:rsidR="00BE663E" w:rsidRPr="00E87460">
        <w:t xml:space="preserve">) must be the subject of a mature set of standards, </w:t>
      </w:r>
      <w:r w:rsidR="006F278C" w:rsidRPr="00E87460">
        <w:t>b</w:t>
      </w:r>
      <w:r w:rsidR="00BE663E" w:rsidRPr="00E87460">
        <w:t xml:space="preserve">) must be proven through real-world testing to work effectively in ITS environments, and </w:t>
      </w:r>
      <w:r w:rsidR="006F278C" w:rsidRPr="00E87460">
        <w:t>c</w:t>
      </w:r>
      <w:r w:rsidR="00BE663E" w:rsidRPr="00E87460">
        <w:t xml:space="preserve">) must be future-proof by having a well-defined evolutionary path that maintains </w:t>
      </w:r>
      <w:r w:rsidR="00995481">
        <w:t xml:space="preserve">interoperability, </w:t>
      </w:r>
      <w:r w:rsidR="00BE663E" w:rsidRPr="00E87460">
        <w:t>backward</w:t>
      </w:r>
      <w:r w:rsidR="00995481">
        <w:t>-</w:t>
      </w:r>
      <w:r w:rsidR="00BE663E" w:rsidRPr="00E87460">
        <w:t xml:space="preserve">compatibility and </w:t>
      </w:r>
      <w:r w:rsidR="00690859">
        <w:t xml:space="preserve">same-channel </w:t>
      </w:r>
      <w:r w:rsidR="00BE663E" w:rsidRPr="00E87460">
        <w:t xml:space="preserve">coexistence with previous generations, including coexistence with DSRC </w:t>
      </w:r>
      <w:del w:id="17" w:author="Roger Marks" w:date="2020-04-16T13:33:00Z">
        <w:r w:rsidR="00BE663E" w:rsidRPr="00E87460" w:rsidDel="005B7B60">
          <w:delText xml:space="preserve">which </w:delText>
        </w:r>
      </w:del>
      <w:ins w:id="18" w:author="Roger Marks" w:date="2020-04-16T13:33:00Z">
        <w:r w:rsidR="005B7B60">
          <w:t>that</w:t>
        </w:r>
        <w:r w:rsidR="005B7B60" w:rsidRPr="00E87460">
          <w:t xml:space="preserve"> </w:t>
        </w:r>
      </w:ins>
      <w:r w:rsidR="00BE663E" w:rsidRPr="00E87460">
        <w:t xml:space="preserve">already occupies the ITS band.  </w:t>
      </w:r>
      <w:r w:rsidR="00A6008A" w:rsidRPr="00E87460">
        <w:t>IEEE 802</w:t>
      </w:r>
      <w:r w:rsidR="000C09A9" w:rsidRPr="00E87460">
        <w:t xml:space="preserve"> </w:t>
      </w:r>
      <w:r w:rsidR="002E3AB4" w:rsidRPr="00E87460">
        <w:t>notes</w:t>
      </w:r>
      <w:r w:rsidR="00A6008A" w:rsidRPr="00E87460">
        <w:t xml:space="preserve"> that DSRC meets </w:t>
      </w:r>
      <w:r w:rsidR="006F278C" w:rsidRPr="00E87460">
        <w:t xml:space="preserve">all </w:t>
      </w:r>
      <w:r w:rsidR="00A6008A" w:rsidRPr="00E87460">
        <w:t>these criteria.</w:t>
      </w:r>
    </w:p>
    <w:p w14:paraId="513BF78A" w14:textId="77777777" w:rsidR="00204419" w:rsidRPr="00E87460" w:rsidRDefault="00204419" w:rsidP="00EC1FEC">
      <w:pPr>
        <w:ind w:firstLine="0"/>
      </w:pPr>
    </w:p>
    <w:p w14:paraId="25C2227B" w14:textId="23B18168" w:rsidR="00FD40C0" w:rsidRPr="00E87460" w:rsidRDefault="00FD40C0" w:rsidP="00FD40C0">
      <w:pPr>
        <w:ind w:firstLine="0"/>
      </w:pPr>
    </w:p>
    <w:p w14:paraId="6220F3A6" w14:textId="718082D4" w:rsidR="004075AF" w:rsidRPr="00E87460" w:rsidRDefault="002A2D28">
      <w:pPr>
        <w:pStyle w:val="Heading1"/>
        <w:keepNext w:val="0"/>
        <w:keepLines w:val="0"/>
        <w:numPr>
          <w:ilvl w:val="0"/>
          <w:numId w:val="23"/>
        </w:numPr>
        <w:ind w:left="360"/>
      </w:pPr>
      <w:r w:rsidRPr="00E87460">
        <w:t>Advantages of DSRC</w:t>
      </w:r>
    </w:p>
    <w:p w14:paraId="4641B61E" w14:textId="77777777" w:rsidR="005A27CE" w:rsidRPr="00E87460" w:rsidRDefault="005A27CE" w:rsidP="00EC4BFC">
      <w:pPr>
        <w:ind w:firstLine="0"/>
      </w:pPr>
    </w:p>
    <w:p w14:paraId="3B873E20" w14:textId="3AAF0528" w:rsidR="004075AF" w:rsidRPr="00E87460" w:rsidRDefault="004075AF" w:rsidP="00776B38">
      <w:pPr>
        <w:pStyle w:val="Heading2"/>
      </w:pPr>
      <w:r w:rsidRPr="00E87460">
        <w:t>Evolution of Standards, Same-Channel Co-Existence</w:t>
      </w:r>
    </w:p>
    <w:p w14:paraId="6469D05A" w14:textId="77777777" w:rsidR="004075AF" w:rsidRPr="00E87460" w:rsidRDefault="004075AF" w:rsidP="00776B38">
      <w:pPr>
        <w:ind w:firstLine="0"/>
      </w:pPr>
    </w:p>
    <w:p w14:paraId="5561CEE2" w14:textId="5372E433" w:rsidR="00567489" w:rsidRPr="00E87460" w:rsidRDefault="000377C6" w:rsidP="000377C6">
      <w:r w:rsidRPr="00E87460">
        <w:t>In its comments, 5G Americas stated that 3GPP Release 16 5G NR V2X has considered “support of … mechanisms for coexistence between LTE and NR.” [</w:t>
      </w:r>
      <w:r w:rsidR="00A40553">
        <w:t>1</w:t>
      </w:r>
      <w:r w:rsidRPr="00E87460">
        <w:t xml:space="preserve">, </w:t>
      </w:r>
      <w:r w:rsidR="003E7DB7" w:rsidRPr="00E87460">
        <w:t>p</w:t>
      </w:r>
      <w:r w:rsidR="003E7DB7">
        <w:t>.</w:t>
      </w:r>
      <w:r w:rsidR="003E7DB7" w:rsidRPr="00E87460">
        <w:t xml:space="preserve"> </w:t>
      </w:r>
      <w:r w:rsidRPr="00E87460">
        <w:t>11]</w:t>
      </w:r>
      <w:r w:rsidR="00035428" w:rsidRPr="00E87460">
        <w:t>.</w:t>
      </w:r>
      <w:r w:rsidRPr="00E87460">
        <w:t xml:space="preserve"> IEEE 802 finds this statement from 5G Americas misleading. </w:t>
      </w:r>
      <w:r w:rsidR="00964D9E" w:rsidRPr="00E87460">
        <w:t>IEEE</w:t>
      </w:r>
      <w:r w:rsidR="00F83246" w:rsidRPr="00E87460">
        <w:t xml:space="preserve"> 802</w:t>
      </w:r>
      <w:r w:rsidR="00964D9E" w:rsidRPr="00E87460">
        <w:t xml:space="preserve"> a</w:t>
      </w:r>
      <w:r w:rsidR="00964D9E" w:rsidRPr="00FA046D">
        <w:t>grees with Toyota</w:t>
      </w:r>
      <w:r w:rsidRPr="00FA046D">
        <w:t xml:space="preserve"> that </w:t>
      </w:r>
      <w:r w:rsidR="00B4700B" w:rsidRPr="00EC4BFC">
        <w:t>“5G NR V2X is not being designed to be backwards compatible to LTE V2X”</w:t>
      </w:r>
      <w:r w:rsidR="00964D9E" w:rsidRPr="00EC4BFC">
        <w:t xml:space="preserve"> </w:t>
      </w:r>
      <w:r w:rsidR="0019525E">
        <w:t>[</w:t>
      </w:r>
      <w:r w:rsidR="00A40553">
        <w:t>2</w:t>
      </w:r>
      <w:r w:rsidR="00964D9E" w:rsidRPr="00EC4BFC">
        <w:t xml:space="preserve">, p. 25], </w:t>
      </w:r>
      <w:r w:rsidR="006E74EC" w:rsidRPr="00EC4BFC">
        <w:t xml:space="preserve">as </w:t>
      </w:r>
      <w:r w:rsidR="00603161" w:rsidRPr="00EC4BFC">
        <w:t xml:space="preserve">noted </w:t>
      </w:r>
      <w:r w:rsidR="00725C47" w:rsidRPr="00EC4BFC">
        <w:t xml:space="preserve">also </w:t>
      </w:r>
      <w:r w:rsidR="006E74EC" w:rsidRPr="00EC4BFC">
        <w:t>by the Car-2-Car Communication Consortium</w:t>
      </w:r>
      <w:r w:rsidR="00603161" w:rsidRPr="00EC4BFC">
        <w:t xml:space="preserve"> [</w:t>
      </w:r>
      <w:r w:rsidR="00A40553">
        <w:t>3</w:t>
      </w:r>
      <w:r w:rsidR="00603161" w:rsidRPr="00EC4BFC">
        <w:t>, p. 6</w:t>
      </w:r>
      <w:r w:rsidR="00B4700B" w:rsidRPr="00EC4BFC">
        <w:t xml:space="preserve">]. </w:t>
      </w:r>
      <w:r w:rsidR="00603161" w:rsidRPr="00EC4BFC">
        <w:t>Furthermore, t</w:t>
      </w:r>
      <w:r w:rsidR="00EA3E9C" w:rsidRPr="00EC4BFC">
        <w:t>he</w:t>
      </w:r>
      <w:r w:rsidR="00032BB5" w:rsidRPr="00EC4BFC">
        <w:t xml:space="preserve"> 3GPP considerations on</w:t>
      </w:r>
      <w:r w:rsidR="00EA3E9C" w:rsidRPr="00EC4BFC">
        <w:t xml:space="preserve"> c</w:t>
      </w:r>
      <w:r w:rsidR="00326942" w:rsidRPr="00EC4BFC">
        <w:t>o</w:t>
      </w:r>
      <w:r w:rsidR="00502FC7" w:rsidRPr="00EC4BFC">
        <w:t xml:space="preserve">existence </w:t>
      </w:r>
      <w:r w:rsidR="00C105CA" w:rsidRPr="00EC4BFC">
        <w:t xml:space="preserve">methods </w:t>
      </w:r>
      <w:r w:rsidR="00032BB5" w:rsidRPr="00EC4BFC">
        <w:t>between</w:t>
      </w:r>
      <w:r w:rsidR="00502FC7" w:rsidRPr="00EC4BFC">
        <w:t xml:space="preserve"> 5G NR V2X and LTE V2X </w:t>
      </w:r>
      <w:del w:id="19" w:author="Roger Marks" w:date="2020-04-16T13:34:00Z">
        <w:r w:rsidR="00502FC7" w:rsidRPr="00EC4BFC" w:rsidDel="00BA1E55">
          <w:delText xml:space="preserve">only </w:delText>
        </w:r>
      </w:del>
      <w:r w:rsidR="003E7DB7">
        <w:t>con</w:t>
      </w:r>
      <w:r w:rsidR="00CA6DDE">
        <w:t>sider</w:t>
      </w:r>
      <w:r w:rsidR="003E7DB7" w:rsidRPr="00EC4BFC">
        <w:t xml:space="preserve"> </w:t>
      </w:r>
      <w:ins w:id="20" w:author="Roger Marks" w:date="2020-04-16T13:34:00Z">
        <w:r w:rsidR="00BA1E55">
          <w:rPr>
            <w:rFonts w:hint="cs"/>
          </w:rPr>
          <w:t xml:space="preserve">only </w:t>
        </w:r>
      </w:ins>
      <w:r w:rsidR="00956629" w:rsidRPr="00EC4BFC">
        <w:t>operation</w:t>
      </w:r>
      <w:r w:rsidR="00DC2578" w:rsidRPr="00EC4BFC">
        <w:t xml:space="preserve">s in </w:t>
      </w:r>
      <w:r w:rsidR="00DF2478" w:rsidRPr="00EC4BFC">
        <w:t xml:space="preserve">different, </w:t>
      </w:r>
      <w:r w:rsidR="00DC2578" w:rsidRPr="00EC4BFC">
        <w:t>adjacent channels</w:t>
      </w:r>
      <w:r w:rsidR="00502FC7" w:rsidRPr="00EC4BFC">
        <w:t xml:space="preserve"> </w:t>
      </w:r>
      <w:r w:rsidR="0019525E">
        <w:t>[</w:t>
      </w:r>
      <w:r w:rsidR="00A40553">
        <w:t>4</w:t>
      </w:r>
      <w:r w:rsidR="00502FC7" w:rsidRPr="00EC4BFC">
        <w:t>, p. 22]</w:t>
      </w:r>
      <w:r w:rsidR="0098076C" w:rsidRPr="00EC4BFC">
        <w:t xml:space="preserve"> and do not address same-channel operations.</w:t>
      </w:r>
      <w:r w:rsidR="00DC2578" w:rsidRPr="00EC4BFC">
        <w:t xml:space="preserve"> </w:t>
      </w:r>
      <w:r w:rsidR="0098076C" w:rsidRPr="00EC4BFC">
        <w:t>T</w:t>
      </w:r>
      <w:r w:rsidR="00326942" w:rsidRPr="00EC4BFC">
        <w:t>he proponents of C-V2X</w:t>
      </w:r>
      <w:r w:rsidR="00035428" w:rsidRPr="00EC4BFC">
        <w:t xml:space="preserve"> have </w:t>
      </w:r>
      <w:del w:id="21" w:author="Roger Marks" w:date="2020-04-16T13:35:00Z">
        <w:r w:rsidR="00035428" w:rsidRPr="00EC4BFC" w:rsidDel="00BA1E55">
          <w:delText xml:space="preserve">only </w:delText>
        </w:r>
      </w:del>
      <w:r w:rsidR="003E7DB7">
        <w:t>proposed</w:t>
      </w:r>
      <w:r w:rsidR="003E7DB7" w:rsidRPr="00EC4BFC">
        <w:t xml:space="preserve"> </w:t>
      </w:r>
      <w:ins w:id="22" w:author="Roger Marks" w:date="2020-04-16T13:35:00Z">
        <w:r w:rsidR="00BA1E55">
          <w:rPr>
            <w:rFonts w:hint="cs"/>
          </w:rPr>
          <w:t xml:space="preserve">only </w:t>
        </w:r>
      </w:ins>
      <w:r w:rsidR="00035428" w:rsidRPr="00EC4BFC">
        <w:t>the use of different channels</w:t>
      </w:r>
      <w:r w:rsidR="001035D9" w:rsidRPr="00EC4BFC">
        <w:t xml:space="preserve"> when </w:t>
      </w:r>
      <w:r w:rsidR="002F57FD">
        <w:t>addressing</w:t>
      </w:r>
      <w:r w:rsidR="002F57FD" w:rsidRPr="00EC4BFC">
        <w:t xml:space="preserve"> </w:t>
      </w:r>
      <w:r w:rsidR="00603161" w:rsidRPr="00EC4BFC">
        <w:t xml:space="preserve">compatibility and </w:t>
      </w:r>
      <w:r w:rsidR="001035D9" w:rsidRPr="00EC4BFC">
        <w:t>co</w:t>
      </w:r>
      <w:r w:rsidR="00603161" w:rsidRPr="00EC4BFC">
        <w:t>existence</w:t>
      </w:r>
      <w:r w:rsidR="001035D9" w:rsidRPr="00EC4BFC">
        <w:t xml:space="preserve"> between </w:t>
      </w:r>
      <w:r w:rsidR="000C1600">
        <w:t>LTE V2X and 5G NR V2X</w:t>
      </w:r>
      <w:r w:rsidR="00567489" w:rsidRPr="00EC4BFC">
        <w:t>, for example</w:t>
      </w:r>
      <w:r w:rsidR="00C105CA" w:rsidRPr="00EC4BFC">
        <w:t xml:space="preserve"> </w:t>
      </w:r>
      <w:r w:rsidR="0019525E">
        <w:t>[</w:t>
      </w:r>
      <w:r w:rsidR="00A40553">
        <w:rPr>
          <w:rFonts w:eastAsia="Times New Roman"/>
        </w:rPr>
        <w:t>5</w:t>
      </w:r>
      <w:r w:rsidR="00C105CA" w:rsidRPr="00EC4BFC">
        <w:t>,</w:t>
      </w:r>
      <w:r w:rsidR="00C3748A">
        <w:t xml:space="preserve"> </w:t>
      </w:r>
      <w:r w:rsidR="00C105CA" w:rsidRPr="00EC4BFC">
        <w:t>p.</w:t>
      </w:r>
      <w:r w:rsidR="00C3748A">
        <w:t xml:space="preserve"> </w:t>
      </w:r>
      <w:r w:rsidR="00C105CA" w:rsidRPr="00EC4BFC">
        <w:t>7]</w:t>
      </w:r>
      <w:r w:rsidR="00956629" w:rsidRPr="00EC4BFC">
        <w:t xml:space="preserve">: “To be clear, the basic safety messages will continue to be carried over 4G LTE in a 20 MHz channel. New vehicles supporting 5G-based advanced C-V2X will use a separate wider 40 MHz (or 55 MHz) channel </w:t>
      </w:r>
      <w:r w:rsidR="00A474CA" w:rsidRPr="00FA046D">
        <w:t>for these advanced applications</w:t>
      </w:r>
      <w:r w:rsidR="00956629" w:rsidRPr="00EC4BFC">
        <w:t>”</w:t>
      </w:r>
      <w:r w:rsidR="00C105CA" w:rsidRPr="00EC4BFC">
        <w:t xml:space="preserve">. </w:t>
      </w:r>
      <w:r w:rsidR="00164153" w:rsidRPr="00EC4BFC">
        <w:t>H</w:t>
      </w:r>
      <w:r w:rsidR="00164153">
        <w:t>ence</w:t>
      </w:r>
      <w:r w:rsidR="001B6142" w:rsidRPr="00EC4BFC">
        <w:t xml:space="preserve">, </w:t>
      </w:r>
      <w:r w:rsidR="00CA6DDE" w:rsidRPr="00CA6DDE">
        <w:t>same-channel coexistence and compatibility modes are not being specified for the evolution of LTE V2X to 5G NR V2X based deployments.</w:t>
      </w:r>
    </w:p>
    <w:p w14:paraId="3D167BBC" w14:textId="77777777" w:rsidR="004075AF" w:rsidRPr="00E87460" w:rsidRDefault="004075AF" w:rsidP="004075AF">
      <w:pPr>
        <w:ind w:firstLine="0"/>
      </w:pPr>
    </w:p>
    <w:p w14:paraId="2295B5BD" w14:textId="5CEA4E6C" w:rsidR="004075AF" w:rsidRPr="00E87460" w:rsidRDefault="004075AF" w:rsidP="004075AF">
      <w:r w:rsidRPr="00E87460">
        <w:t>The Commission should take into account what th</w:t>
      </w:r>
      <w:r w:rsidR="005D5FCF" w:rsidRPr="00E87460">
        <w:t>e</w:t>
      </w:r>
      <w:r w:rsidRPr="00E87460">
        <w:t xml:space="preserve"> lack of same</w:t>
      </w:r>
      <w:r w:rsidR="004D6A45" w:rsidRPr="00E87460">
        <w:t>-</w:t>
      </w:r>
      <w:r w:rsidRPr="00E87460">
        <w:t>channel evolution and backward-compatibility of LTE-V2X (Release 14) will mean in the future, for example in the year 2030 or 2040</w:t>
      </w:r>
      <w:r w:rsidR="004A1E33" w:rsidRPr="00E87460">
        <w:t xml:space="preserve">. </w:t>
      </w:r>
      <w:r w:rsidR="00FA046D" w:rsidRPr="00E82572">
        <w:t xml:space="preserve">This is particularly </w:t>
      </w:r>
      <w:r w:rsidR="00332680">
        <w:t>important</w:t>
      </w:r>
      <w:r w:rsidR="00FA046D" w:rsidRPr="00E82572">
        <w:t xml:space="preserve"> because cars in the US remain in use for a long time, they are on average more than 11 years old [</w:t>
      </w:r>
      <w:r w:rsidR="00A40553">
        <w:t>6</w:t>
      </w:r>
      <w:r w:rsidR="00FA046D" w:rsidRPr="00E82572">
        <w:t>].</w:t>
      </w:r>
      <w:r w:rsidR="00FA046D">
        <w:t xml:space="preserve"> </w:t>
      </w:r>
      <w:r w:rsidRPr="00E87460">
        <w:t xml:space="preserve">While mobile </w:t>
      </w:r>
      <w:r w:rsidRPr="00FA046D">
        <w:t>phones might already support the 6</w:t>
      </w:r>
      <w:del w:id="23" w:author="Roger Marks" w:date="2020-04-16T13:36:00Z">
        <w:r w:rsidRPr="00FA046D" w:rsidDel="00BA1E55">
          <w:delText>-</w:delText>
        </w:r>
      </w:del>
      <w:r w:rsidRPr="00FA046D">
        <w:t>th and 7</w:t>
      </w:r>
      <w:del w:id="24" w:author="Roger Marks" w:date="2020-04-16T13:36:00Z">
        <w:r w:rsidRPr="00FA046D" w:rsidDel="00BA1E55">
          <w:delText>-</w:delText>
        </w:r>
      </w:del>
      <w:r w:rsidRPr="00FA046D">
        <w:t xml:space="preserve">th generation of cellular communication standards, </w:t>
      </w:r>
      <w:r w:rsidR="00A474CA" w:rsidRPr="00EC4BFC">
        <w:t xml:space="preserve">safety messages might still be transmitted </w:t>
      </w:r>
      <w:r w:rsidRPr="00EC4BFC">
        <w:t xml:space="preserve">via a </w:t>
      </w:r>
      <w:r w:rsidR="00AF1D4A" w:rsidRPr="00FA046D">
        <w:t>4</w:t>
      </w:r>
      <w:del w:id="25" w:author="Roger Marks" w:date="2020-04-16T13:36:00Z">
        <w:r w:rsidR="00AF1D4A" w:rsidRPr="00FA046D" w:rsidDel="00BA1E55">
          <w:delText>-</w:delText>
        </w:r>
      </w:del>
      <w:r w:rsidR="00AF1D4A" w:rsidRPr="00FA046D">
        <w:t>th generation</w:t>
      </w:r>
      <w:r w:rsidRPr="00FA046D">
        <w:t xml:space="preserve"> standard.</w:t>
      </w:r>
      <w:r w:rsidR="00A474CA" w:rsidRPr="00FA046D">
        <w:t xml:space="preserve"> </w:t>
      </w:r>
      <w:r w:rsidRPr="00FA046D">
        <w:t xml:space="preserve">At that point, redistributing this spectrum to a newer technology would become nearly impossible, as it would require </w:t>
      </w:r>
      <w:r w:rsidR="00CB0E94" w:rsidRPr="00EC4BFC">
        <w:t>modifying</w:t>
      </w:r>
      <w:r w:rsidR="00876EAC" w:rsidRPr="00EC4BFC">
        <w:t xml:space="preserve"> millions of ITS devices</w:t>
      </w:r>
      <w:r w:rsidR="00161A0F" w:rsidRPr="00EC4BFC">
        <w:t xml:space="preserve">, while ensuring that this </w:t>
      </w:r>
      <w:r w:rsidR="001F5E48" w:rsidRPr="00EC4BFC">
        <w:t xml:space="preserve">modification is carried out simultaneously on </w:t>
      </w:r>
      <w:r w:rsidRPr="00EC4BFC">
        <w:t xml:space="preserve">virtually all </w:t>
      </w:r>
      <w:r w:rsidR="001F5E48" w:rsidRPr="00EC4BFC">
        <w:t>devices</w:t>
      </w:r>
      <w:r w:rsidRPr="00EC4BFC">
        <w:t xml:space="preserve">, because even a small fraction of </w:t>
      </w:r>
      <w:r w:rsidR="009F7893" w:rsidRPr="00FA046D">
        <w:t>devices</w:t>
      </w:r>
      <w:r w:rsidRPr="00FA046D">
        <w:t xml:space="preserve"> transmitting the old waveforms could create harmful interference and substantially redu</w:t>
      </w:r>
      <w:r w:rsidR="00736E12" w:rsidRPr="00FA046D">
        <w:t xml:space="preserve">ce traffic safety. </w:t>
      </w:r>
      <w:r w:rsidR="00FA046D">
        <w:t>A</w:t>
      </w:r>
      <w:r w:rsidR="00FA046D" w:rsidRPr="00FA046D">
        <w:t xml:space="preserve"> </w:t>
      </w:r>
      <w:r w:rsidRPr="00FA046D">
        <w:t>lack of evolution and backward-compatibility may prevent automakers from deploying V2X today.</w:t>
      </w:r>
    </w:p>
    <w:p w14:paraId="4BCCBFBF" w14:textId="77777777" w:rsidR="006D3ADF" w:rsidRPr="00E87460" w:rsidRDefault="006D3ADF" w:rsidP="00EC4BFC">
      <w:pPr>
        <w:autoSpaceDE w:val="0"/>
        <w:autoSpaceDN w:val="0"/>
        <w:adjustRightInd w:val="0"/>
        <w:ind w:firstLine="0"/>
      </w:pPr>
    </w:p>
    <w:p w14:paraId="40F1E8F9" w14:textId="2CC1CD9F" w:rsidR="007B46DD" w:rsidRPr="00E87460" w:rsidRDefault="007B46DD" w:rsidP="007B46DD">
      <w:pPr>
        <w:autoSpaceDE w:val="0"/>
        <w:autoSpaceDN w:val="0"/>
        <w:adjustRightInd w:val="0"/>
      </w:pPr>
      <w:r w:rsidRPr="00E87460">
        <w:t>In this regard, safety-critical systems are very different from commercial communication systems, where there is no need for</w:t>
      </w:r>
      <w:r w:rsidR="00404509" w:rsidRPr="00E87460">
        <w:t xml:space="preserve"> a single air interface standard</w:t>
      </w:r>
      <w:r w:rsidRPr="00E87460">
        <w:t>.</w:t>
      </w:r>
      <w:r w:rsidR="00404509" w:rsidRPr="00E87460">
        <w:t xml:space="preserve"> For example,</w:t>
      </w:r>
      <w:r w:rsidRPr="00E87460">
        <w:t xml:space="preserve"> 3GPP 3G (UMTS), 4G (LTE), and 5G (NR) standards can all exist in the same handset, operating on different sub-bands and requiring different radios since each standard has unique over-the-air protocols and waveforms.  This 3GPP definition of coexistence differs greatly from the IEEE 802.11 WG definition of coexistence, as IEEE Std 802.11 assumes coexistence is the ability of all generations to share the same frequency and time resources.  IEEE Std 802.11 assures through backwards compatibility that </w:t>
      </w:r>
      <w:r w:rsidR="00282D76" w:rsidRPr="00E87460">
        <w:t>communication</w:t>
      </w:r>
      <w:r w:rsidRPr="00E87460">
        <w:t xml:space="preserve"> is possible even when older radios do not have all the advanced capabilities of newer radios</w:t>
      </w:r>
      <w:r w:rsidR="00FF33E9" w:rsidRPr="00E87460">
        <w:t>.</w:t>
      </w:r>
    </w:p>
    <w:p w14:paraId="6597B189" w14:textId="77777777" w:rsidR="007B46DD" w:rsidRPr="00E87460" w:rsidRDefault="007B46DD" w:rsidP="00776B38">
      <w:pPr>
        <w:ind w:firstLine="0"/>
      </w:pPr>
    </w:p>
    <w:p w14:paraId="4404C993" w14:textId="45EEB4AE" w:rsidR="00807E81" w:rsidRPr="00E87460" w:rsidRDefault="00807E81">
      <w:r w:rsidRPr="00E87460">
        <w:t>Following this philosophy</w:t>
      </w:r>
      <w:r w:rsidR="00596B6A" w:rsidRPr="00E87460">
        <w:t xml:space="preserve"> of coexistence</w:t>
      </w:r>
      <w:r w:rsidRPr="00E87460">
        <w:t xml:space="preserve">, </w:t>
      </w:r>
      <w:r w:rsidRPr="00552DFC">
        <w:t>IEEE P802.11bd is developing</w:t>
      </w:r>
      <w:r w:rsidRPr="00E87460">
        <w:t xml:space="preserve"> next generation V2X (NGV) solutions</w:t>
      </w:r>
      <w:r w:rsidR="003F525A" w:rsidRPr="00E87460">
        <w:t xml:space="preserve"> as an amendment to the IEEE 802.11 standard, in order to</w:t>
      </w:r>
      <w:r w:rsidRPr="00E87460">
        <w:t xml:space="preserve"> ensure backwards-compatibility and coexistence with current DSRC deployments.  This amendment will allow for seamless technology evolution in the same frequency channel. Specifically, when there are ITS devices that only support current DSRC communication modes, safety messages will be sent such that they can be received by all devices, providing certainty that current investments will still be operable in the future.  Where advanced communication modes can be support</w:t>
      </w:r>
      <w:r w:rsidR="009160E9" w:rsidRPr="00E87460">
        <w:t>ed</w:t>
      </w:r>
      <w:r w:rsidRPr="00E87460">
        <w:t xml:space="preserve"> between ITS devices, it will be done in a manner that </w:t>
      </w:r>
      <w:r w:rsidR="00956466" w:rsidRPr="00E87460">
        <w:t>is interoperable with</w:t>
      </w:r>
      <w:r w:rsidRPr="00E87460">
        <w:t xml:space="preserve"> ITS devices relying on current DSRC communication modes.</w:t>
      </w:r>
    </w:p>
    <w:p w14:paraId="68D59090" w14:textId="7C2DF684" w:rsidR="004075AF" w:rsidRDefault="008272C6" w:rsidP="00EC4BFC">
      <w:pPr>
        <w:ind w:firstLine="0"/>
      </w:pPr>
      <w:r w:rsidRPr="00EC4BFC">
        <w:rPr>
          <w:rFonts w:eastAsia="Times New Roman"/>
        </w:rPr>
        <w:lastRenderedPageBreak/>
        <w:t xml:space="preserve">Therefore, </w:t>
      </w:r>
      <w:r w:rsidR="003F038A" w:rsidRPr="00EC4BFC">
        <w:rPr>
          <w:rFonts w:eastAsia="Times New Roman"/>
        </w:rPr>
        <w:t xml:space="preserve">IEEE 802 recommends that the Commission </w:t>
      </w:r>
      <w:r w:rsidR="005E36F5" w:rsidRPr="00EC4BFC">
        <w:rPr>
          <w:rFonts w:eastAsia="Times New Roman"/>
        </w:rPr>
        <w:t>allow</w:t>
      </w:r>
      <w:r w:rsidR="0091719F" w:rsidRPr="00EC4BFC">
        <w:rPr>
          <w:rFonts w:eastAsia="Times New Roman"/>
        </w:rPr>
        <w:t xml:space="preserve"> </w:t>
      </w:r>
      <w:r w:rsidR="008B5253" w:rsidRPr="00EC4BFC">
        <w:rPr>
          <w:rFonts w:eastAsia="Times New Roman"/>
        </w:rPr>
        <w:t>only</w:t>
      </w:r>
      <w:r w:rsidR="008420DB" w:rsidRPr="00EC4BFC">
        <w:rPr>
          <w:rFonts w:eastAsia="Times New Roman"/>
        </w:rPr>
        <w:t xml:space="preserve"> </w:t>
      </w:r>
      <w:r w:rsidR="00552DFC" w:rsidRPr="00EC4BFC">
        <w:rPr>
          <w:rFonts w:eastAsia="Times New Roman"/>
        </w:rPr>
        <w:t>DSRC</w:t>
      </w:r>
      <w:r w:rsidR="00552DFC" w:rsidRPr="00EC4BFC" w:rsidDel="0091719F">
        <w:rPr>
          <w:rFonts w:eastAsia="Times New Roman"/>
        </w:rPr>
        <w:t xml:space="preserve"> </w:t>
      </w:r>
      <w:r w:rsidR="00552DFC" w:rsidRPr="00EC4BFC">
        <w:rPr>
          <w:rFonts w:eastAsia="Times New Roman"/>
        </w:rPr>
        <w:t>(</w:t>
      </w:r>
      <w:r w:rsidR="003F038A" w:rsidRPr="00EC4BFC">
        <w:rPr>
          <w:rFonts w:eastAsia="Times New Roman"/>
        </w:rPr>
        <w:t>current and backward</w:t>
      </w:r>
      <w:r w:rsidR="0008683C" w:rsidRPr="00EC4BFC">
        <w:rPr>
          <w:rFonts w:eastAsia="Times New Roman"/>
        </w:rPr>
        <w:t>-</w:t>
      </w:r>
      <w:r w:rsidR="003F038A" w:rsidRPr="00EC4BFC">
        <w:rPr>
          <w:rFonts w:eastAsia="Times New Roman"/>
        </w:rPr>
        <w:t>compatible future generations</w:t>
      </w:r>
      <w:r w:rsidR="00552DFC" w:rsidRPr="00EC4BFC">
        <w:rPr>
          <w:rFonts w:eastAsia="Times New Roman"/>
        </w:rPr>
        <w:t>)</w:t>
      </w:r>
      <w:r w:rsidR="003F038A" w:rsidRPr="00EC4BFC">
        <w:rPr>
          <w:rFonts w:eastAsia="Times New Roman"/>
        </w:rPr>
        <w:t xml:space="preserve"> </w:t>
      </w:r>
      <w:r w:rsidR="0091719F" w:rsidRPr="00EC4BFC">
        <w:rPr>
          <w:rFonts w:eastAsia="Times New Roman"/>
        </w:rPr>
        <w:t xml:space="preserve">in any spectrum </w:t>
      </w:r>
      <w:r w:rsidR="000E1F9E" w:rsidRPr="00EC4BFC">
        <w:rPr>
          <w:rFonts w:eastAsia="Times New Roman"/>
        </w:rPr>
        <w:t xml:space="preserve">that </w:t>
      </w:r>
      <w:r w:rsidR="00857556" w:rsidRPr="00EC4BFC">
        <w:rPr>
          <w:rFonts w:eastAsia="Times New Roman"/>
        </w:rPr>
        <w:t>is</w:t>
      </w:r>
      <w:r w:rsidR="000E1F9E" w:rsidRPr="00EC4BFC">
        <w:rPr>
          <w:rFonts w:eastAsia="Times New Roman"/>
        </w:rPr>
        <w:t xml:space="preserve"> </w:t>
      </w:r>
      <w:r w:rsidR="0091719F" w:rsidRPr="00EC4BFC">
        <w:rPr>
          <w:rFonts w:eastAsia="Times New Roman"/>
        </w:rPr>
        <w:t>designated for ITS</w:t>
      </w:r>
      <w:r w:rsidR="003F038A" w:rsidRPr="00EC4BFC">
        <w:rPr>
          <w:rFonts w:eastAsia="Times New Roman"/>
        </w:rPr>
        <w:t xml:space="preserve"> in order to </w:t>
      </w:r>
      <w:r w:rsidR="008A4A2D" w:rsidRPr="00EC4BFC">
        <w:rPr>
          <w:rFonts w:eastAsia="Times New Roman"/>
        </w:rPr>
        <w:t>maximize</w:t>
      </w:r>
      <w:r w:rsidR="003F038A" w:rsidRPr="00EC4BFC">
        <w:rPr>
          <w:rFonts w:eastAsia="Times New Roman"/>
        </w:rPr>
        <w:t xml:space="preserve"> efficiency and </w:t>
      </w:r>
      <w:r w:rsidR="008A4A2D" w:rsidRPr="00EC4BFC">
        <w:rPr>
          <w:rFonts w:eastAsia="Times New Roman"/>
        </w:rPr>
        <w:t xml:space="preserve">allow </w:t>
      </w:r>
      <w:r w:rsidR="003F038A" w:rsidRPr="00EC4BFC">
        <w:rPr>
          <w:rFonts w:eastAsia="Times New Roman"/>
        </w:rPr>
        <w:t xml:space="preserve">future innovation in the ITS </w:t>
      </w:r>
      <w:r w:rsidR="006864A1">
        <w:rPr>
          <w:rFonts w:eastAsia="Times New Roman"/>
        </w:rPr>
        <w:t>spectrum</w:t>
      </w:r>
      <w:r w:rsidR="003F038A" w:rsidRPr="00EC4BFC">
        <w:rPr>
          <w:rFonts w:eastAsia="Times New Roman"/>
        </w:rPr>
        <w:t>.</w:t>
      </w:r>
    </w:p>
    <w:p w14:paraId="66C5EBBD" w14:textId="5DBC9043" w:rsidR="00BA5A48" w:rsidRDefault="00BA5A48" w:rsidP="00EC4BFC">
      <w:pPr>
        <w:ind w:firstLine="0"/>
      </w:pPr>
    </w:p>
    <w:p w14:paraId="25F733CE" w14:textId="77777777" w:rsidR="00EC4BFC" w:rsidRPr="00E87460" w:rsidRDefault="00EC4BFC" w:rsidP="00EC4BFC">
      <w:pPr>
        <w:ind w:firstLine="0"/>
      </w:pPr>
    </w:p>
    <w:p w14:paraId="04D7FCC2" w14:textId="00812C78" w:rsidR="007F4163" w:rsidRPr="00E87460" w:rsidRDefault="00797783" w:rsidP="00776B38">
      <w:pPr>
        <w:pStyle w:val="Heading2"/>
      </w:pPr>
      <w:r w:rsidRPr="00E87460">
        <w:t>Performance</w:t>
      </w:r>
      <w:r w:rsidR="001561B1" w:rsidRPr="00E87460">
        <w:t xml:space="preserve"> </w:t>
      </w:r>
      <w:r w:rsidR="007F4163" w:rsidRPr="00E87460">
        <w:t>of DSRC</w:t>
      </w:r>
    </w:p>
    <w:p w14:paraId="61F46EDE" w14:textId="77777777" w:rsidR="005A27CE" w:rsidRPr="00E87460" w:rsidRDefault="005A27CE" w:rsidP="00EC4BFC">
      <w:pPr>
        <w:ind w:firstLine="0"/>
      </w:pPr>
    </w:p>
    <w:p w14:paraId="0EDF8C30" w14:textId="44F9A7F0" w:rsidR="004E5BEE" w:rsidRPr="00EC4BFC" w:rsidRDefault="009E2A01" w:rsidP="004E5BEE">
      <w:pPr>
        <w:autoSpaceDE w:val="0"/>
        <w:autoSpaceDN w:val="0"/>
        <w:adjustRightInd w:val="0"/>
        <w:contextualSpacing w:val="0"/>
        <w:rPr>
          <w:rFonts w:eastAsia="Times New Roman"/>
        </w:rPr>
      </w:pPr>
      <w:r w:rsidRPr="00EC4BFC">
        <w:rPr>
          <w:rFonts w:eastAsia="Times New Roman"/>
        </w:rPr>
        <w:t>IEEE 802 disagrees with comments that</w:t>
      </w:r>
      <w:r w:rsidR="007F4163" w:rsidRPr="00EC4BFC">
        <w:rPr>
          <w:rFonts w:eastAsia="Times New Roman"/>
        </w:rPr>
        <w:t xml:space="preserve"> </w:t>
      </w:r>
      <w:r w:rsidR="009653A4" w:rsidRPr="00EC4BFC">
        <w:rPr>
          <w:rFonts w:eastAsia="Times New Roman"/>
        </w:rPr>
        <w:t>are dismissive of</w:t>
      </w:r>
      <w:r w:rsidR="007F4163" w:rsidRPr="00EC4BFC">
        <w:rPr>
          <w:rFonts w:eastAsia="Times New Roman"/>
        </w:rPr>
        <w:t xml:space="preserve"> DSRC </w:t>
      </w:r>
      <w:r w:rsidR="00EE7AA8" w:rsidRPr="00EC4BFC">
        <w:rPr>
          <w:rFonts w:eastAsia="Times New Roman"/>
        </w:rPr>
        <w:t>a</w:t>
      </w:r>
      <w:r w:rsidR="007F4163" w:rsidRPr="00EC4BFC">
        <w:rPr>
          <w:rFonts w:eastAsia="Times New Roman"/>
        </w:rPr>
        <w:t xml:space="preserve">s </w:t>
      </w:r>
      <w:r w:rsidR="00EE7AA8" w:rsidRPr="00EC4BFC">
        <w:rPr>
          <w:rFonts w:eastAsia="Times New Roman"/>
        </w:rPr>
        <w:t xml:space="preserve">an </w:t>
      </w:r>
      <w:r w:rsidR="007F4163" w:rsidRPr="00EC4BFC">
        <w:rPr>
          <w:rFonts w:eastAsia="Times New Roman"/>
        </w:rPr>
        <w:t xml:space="preserve">“outdated” </w:t>
      </w:r>
      <w:r w:rsidR="00EE7AA8" w:rsidRPr="00EC4BFC">
        <w:rPr>
          <w:rFonts w:eastAsia="Times New Roman"/>
        </w:rPr>
        <w:t xml:space="preserve">technology </w:t>
      </w:r>
      <w:r w:rsidR="00D911AE" w:rsidRPr="00EC4BFC">
        <w:rPr>
          <w:rFonts w:eastAsia="Times New Roman"/>
        </w:rPr>
        <w:t>or</w:t>
      </w:r>
      <w:r w:rsidR="00D911AE" w:rsidRPr="00EC4BFC">
        <w:rPr>
          <w:rFonts w:eastAsia="Times New Roman"/>
          <w:strike/>
        </w:rPr>
        <w:t xml:space="preserve"> </w:t>
      </w:r>
      <w:r w:rsidR="00EE7AA8" w:rsidRPr="00EC4BFC">
        <w:rPr>
          <w:rFonts w:eastAsia="Times New Roman"/>
        </w:rPr>
        <w:t xml:space="preserve">imply that LTE V2X </w:t>
      </w:r>
      <w:r w:rsidR="00DB43F4" w:rsidRPr="00EC4BFC">
        <w:rPr>
          <w:rFonts w:eastAsia="Times New Roman"/>
        </w:rPr>
        <w:t xml:space="preserve">(Rel. 14) </w:t>
      </w:r>
      <w:r w:rsidR="0073195D" w:rsidRPr="00EC4BFC">
        <w:rPr>
          <w:rFonts w:eastAsia="Times New Roman"/>
        </w:rPr>
        <w:t>offers better performance</w:t>
      </w:r>
      <w:r w:rsidR="003970EE" w:rsidRPr="00EC4BFC">
        <w:rPr>
          <w:rFonts w:eastAsia="Times New Roman"/>
        </w:rPr>
        <w:t xml:space="preserve"> </w:t>
      </w:r>
      <w:r w:rsidR="0054047F" w:rsidRPr="00EC4BFC">
        <w:rPr>
          <w:rFonts w:eastAsia="Times New Roman"/>
        </w:rPr>
        <w:t>sole</w:t>
      </w:r>
      <w:r w:rsidR="001E3EE5" w:rsidRPr="00EC4BFC">
        <w:rPr>
          <w:rFonts w:eastAsia="Times New Roman"/>
        </w:rPr>
        <w:t xml:space="preserve">ly based on the fact that </w:t>
      </w:r>
      <w:r w:rsidR="004A52C5" w:rsidRPr="00EC4BFC">
        <w:rPr>
          <w:rFonts w:eastAsia="Times New Roman"/>
        </w:rPr>
        <w:t>LTE V2X</w:t>
      </w:r>
      <w:r w:rsidR="0054047F" w:rsidRPr="00EC4BFC">
        <w:rPr>
          <w:rFonts w:eastAsia="Times New Roman"/>
        </w:rPr>
        <w:t xml:space="preserve"> was standardized </w:t>
      </w:r>
      <w:r w:rsidR="00F724B3" w:rsidRPr="00EC4BFC">
        <w:rPr>
          <w:rFonts w:eastAsia="Times New Roman"/>
        </w:rPr>
        <w:t xml:space="preserve">at </w:t>
      </w:r>
      <w:r w:rsidR="004A52C5" w:rsidRPr="00EC4BFC">
        <w:rPr>
          <w:rFonts w:eastAsia="Times New Roman"/>
        </w:rPr>
        <w:t>a later</w:t>
      </w:r>
      <w:r w:rsidR="00F724B3" w:rsidRPr="00EC4BFC">
        <w:rPr>
          <w:rFonts w:eastAsia="Times New Roman"/>
        </w:rPr>
        <w:t xml:space="preserve"> date</w:t>
      </w:r>
      <w:r w:rsidR="004A52C5" w:rsidRPr="00EC4BFC">
        <w:rPr>
          <w:rFonts w:eastAsia="Times New Roman"/>
        </w:rPr>
        <w:t xml:space="preserve"> than DSRC</w:t>
      </w:r>
      <w:r w:rsidRPr="00EC4BFC">
        <w:rPr>
          <w:rFonts w:eastAsia="Times New Roman"/>
        </w:rPr>
        <w:t xml:space="preserve">, e.g., </w:t>
      </w:r>
      <w:r w:rsidR="0019525E">
        <w:rPr>
          <w:rFonts w:eastAsia="Times New Roman"/>
        </w:rPr>
        <w:t>[</w:t>
      </w:r>
      <w:r w:rsidR="00A40553">
        <w:rPr>
          <w:rFonts w:eastAsia="Times New Roman"/>
        </w:rPr>
        <w:t>5</w:t>
      </w:r>
      <w:r w:rsidR="00A072EF" w:rsidRPr="00AB5EDF" w:rsidDel="00A072EF">
        <w:rPr>
          <w:rFonts w:eastAsia="Times New Roman"/>
        </w:rPr>
        <w:t xml:space="preserve"> </w:t>
      </w:r>
      <w:r w:rsidRPr="00EC4BFC">
        <w:rPr>
          <w:rFonts w:eastAsia="Times New Roman"/>
        </w:rPr>
        <w:t>, pages 2, 7], [</w:t>
      </w:r>
      <w:r w:rsidR="00A40553">
        <w:rPr>
          <w:rFonts w:eastAsia="Times New Roman"/>
        </w:rPr>
        <w:t>7</w:t>
      </w:r>
      <w:r w:rsidRPr="00EC4BFC">
        <w:rPr>
          <w:rFonts w:eastAsia="Times New Roman"/>
        </w:rPr>
        <w:t>, page 2], and [</w:t>
      </w:r>
      <w:r w:rsidR="00A40553">
        <w:rPr>
          <w:rFonts w:eastAsia="Times New Roman"/>
        </w:rPr>
        <w:t>8</w:t>
      </w:r>
      <w:r w:rsidRPr="00EC4BFC">
        <w:rPr>
          <w:rFonts w:eastAsia="Times New Roman"/>
        </w:rPr>
        <w:t>, pages 2, 3</w:t>
      </w:r>
      <w:r w:rsidR="00C154CB" w:rsidRPr="00EC4BFC">
        <w:rPr>
          <w:rFonts w:eastAsia="Times New Roman"/>
        </w:rPr>
        <w:t xml:space="preserve">]. </w:t>
      </w:r>
    </w:p>
    <w:p w14:paraId="3301C2D5" w14:textId="77777777" w:rsidR="000C4EBF" w:rsidRPr="00EC4BFC" w:rsidRDefault="000C4EBF" w:rsidP="00EC4BFC">
      <w:pPr>
        <w:autoSpaceDE w:val="0"/>
        <w:autoSpaceDN w:val="0"/>
        <w:adjustRightInd w:val="0"/>
        <w:ind w:firstLine="0"/>
        <w:contextualSpacing w:val="0"/>
        <w:rPr>
          <w:rFonts w:eastAsia="Times New Roman"/>
        </w:rPr>
      </w:pPr>
    </w:p>
    <w:p w14:paraId="01566846" w14:textId="32B75308" w:rsidR="004E5BEE" w:rsidRPr="00EC4BFC" w:rsidRDefault="00766BED" w:rsidP="00776B38">
      <w:pPr>
        <w:autoSpaceDE w:val="0"/>
        <w:autoSpaceDN w:val="0"/>
        <w:rPr>
          <w:rFonts w:eastAsia="Times New Roman"/>
        </w:rPr>
      </w:pPr>
      <w:r w:rsidRPr="00EC4BFC">
        <w:rPr>
          <w:rFonts w:eastAsia="Times New Roman"/>
        </w:rPr>
        <w:t>Regarding the physical layer performance</w:t>
      </w:r>
      <w:r w:rsidR="00D911AE" w:rsidRPr="00EC4BFC">
        <w:rPr>
          <w:rFonts w:eastAsia="Times New Roman"/>
        </w:rPr>
        <w:t>, there is no reason to assume that LTE V2X</w:t>
      </w:r>
      <w:r w:rsidR="00F724B3" w:rsidRPr="00EC4BFC">
        <w:rPr>
          <w:rFonts w:eastAsia="Times New Roman"/>
        </w:rPr>
        <w:t xml:space="preserve"> </w:t>
      </w:r>
      <w:r w:rsidR="005E704F" w:rsidRPr="00EC4BFC">
        <w:rPr>
          <w:rFonts w:eastAsia="Times New Roman"/>
        </w:rPr>
        <w:t>is superior to</w:t>
      </w:r>
      <w:r w:rsidR="00F724B3" w:rsidRPr="00EC4BFC">
        <w:rPr>
          <w:rFonts w:eastAsia="Times New Roman"/>
        </w:rPr>
        <w:t xml:space="preserve"> </w:t>
      </w:r>
      <w:r w:rsidRPr="00EC4BFC">
        <w:rPr>
          <w:rFonts w:eastAsia="Times New Roman"/>
        </w:rPr>
        <w:t>DSRC</w:t>
      </w:r>
      <w:r w:rsidR="005D042C" w:rsidRPr="00EC4BFC">
        <w:rPr>
          <w:rFonts w:eastAsia="Times New Roman"/>
        </w:rPr>
        <w:t xml:space="preserve">. </w:t>
      </w:r>
      <w:r w:rsidR="004E5BEE" w:rsidRPr="00EC4BFC">
        <w:rPr>
          <w:rFonts w:eastAsia="Times New Roman"/>
        </w:rPr>
        <w:t xml:space="preserve">Both standards share common technologies </w:t>
      </w:r>
      <w:r w:rsidR="001364E0" w:rsidRPr="00EC4BFC">
        <w:rPr>
          <w:rFonts w:eastAsia="Times New Roman"/>
        </w:rPr>
        <w:t xml:space="preserve">such as </w:t>
      </w:r>
      <w:r w:rsidR="004E5BEE" w:rsidRPr="00EC4BFC">
        <w:rPr>
          <w:rFonts w:eastAsia="Times New Roman"/>
        </w:rPr>
        <w:t>OFDM waveforms</w:t>
      </w:r>
      <w:ins w:id="26" w:author="Roger Marks" w:date="2020-04-16T13:40:00Z">
        <w:r w:rsidR="00083919">
          <w:rPr>
            <w:rFonts w:eastAsia="Times New Roman"/>
          </w:rPr>
          <w:t>,</w:t>
        </w:r>
      </w:ins>
      <w:r w:rsidR="004E5BEE" w:rsidRPr="00EC4BFC">
        <w:rPr>
          <w:rFonts w:eastAsia="Times New Roman"/>
        </w:rPr>
        <w:t xml:space="preserve"> and are subject to the same restrictions imposed by physical laws and high Doppler spreads in vehicular environments. </w:t>
      </w:r>
      <w:r w:rsidR="001364E0" w:rsidRPr="00EC4BFC">
        <w:rPr>
          <w:rFonts w:eastAsia="Times New Roman"/>
        </w:rPr>
        <w:t>In their</w:t>
      </w:r>
      <w:r w:rsidR="004E5BEE" w:rsidRPr="00EC4BFC">
        <w:rPr>
          <w:rFonts w:eastAsia="Times New Roman"/>
        </w:rPr>
        <w:t xml:space="preserve"> default</w:t>
      </w:r>
      <w:r w:rsidR="001364E0" w:rsidRPr="00EC4BFC">
        <w:rPr>
          <w:rFonts w:eastAsia="Times New Roman"/>
        </w:rPr>
        <w:t xml:space="preserve"> configuration</w:t>
      </w:r>
      <w:r w:rsidR="00CB1B39" w:rsidRPr="00EC4BFC">
        <w:rPr>
          <w:rFonts w:eastAsia="Times New Roman"/>
        </w:rPr>
        <w:t>s</w:t>
      </w:r>
      <w:r w:rsidR="004E5BEE" w:rsidRPr="00EC4BFC">
        <w:rPr>
          <w:rFonts w:eastAsia="Times New Roman"/>
        </w:rPr>
        <w:t xml:space="preserve">, they use different parameter settings which </w:t>
      </w:r>
      <w:r w:rsidR="001364E0" w:rsidRPr="00EC4BFC">
        <w:rPr>
          <w:rFonts w:eastAsia="Times New Roman"/>
        </w:rPr>
        <w:t xml:space="preserve">may </w:t>
      </w:r>
      <w:r w:rsidR="004E5BEE" w:rsidRPr="00EC4BFC">
        <w:rPr>
          <w:rFonts w:eastAsia="Times New Roman"/>
        </w:rPr>
        <w:t>favor transmission range or spectr</w:t>
      </w:r>
      <w:r w:rsidR="001364E0" w:rsidRPr="00EC4BFC">
        <w:rPr>
          <w:rFonts w:eastAsia="Times New Roman"/>
        </w:rPr>
        <w:t>al</w:t>
      </w:r>
      <w:r w:rsidR="004E5BEE" w:rsidRPr="00EC4BFC">
        <w:rPr>
          <w:rFonts w:eastAsia="Times New Roman"/>
        </w:rPr>
        <w:t xml:space="preserve"> efficiency. </w:t>
      </w:r>
      <w:r w:rsidR="00A52FC5" w:rsidRPr="00EC4BFC">
        <w:rPr>
          <w:rFonts w:eastAsia="Times New Roman"/>
        </w:rPr>
        <w:t>However, w</w:t>
      </w:r>
      <w:r w:rsidR="004E5BEE" w:rsidRPr="00EC4BFC">
        <w:rPr>
          <w:rFonts w:eastAsia="Times New Roman"/>
        </w:rPr>
        <w:t xml:space="preserve">hen similar </w:t>
      </w:r>
      <w:r w:rsidR="001364E0" w:rsidRPr="00EC4BFC">
        <w:rPr>
          <w:rFonts w:eastAsia="Times New Roman"/>
        </w:rPr>
        <w:t xml:space="preserve">configuration </w:t>
      </w:r>
      <w:r w:rsidR="004E5BEE" w:rsidRPr="00EC4BFC">
        <w:rPr>
          <w:rFonts w:eastAsia="Times New Roman"/>
        </w:rPr>
        <w:t xml:space="preserve">parameters are chosen, the </w:t>
      </w:r>
      <w:r w:rsidR="00C72ECF" w:rsidRPr="00EC4BFC">
        <w:rPr>
          <w:rFonts w:eastAsia="Times New Roman"/>
        </w:rPr>
        <w:t xml:space="preserve">achievable </w:t>
      </w:r>
      <w:r w:rsidR="00BB2961" w:rsidRPr="00EC4BFC">
        <w:rPr>
          <w:rFonts w:eastAsia="Times New Roman"/>
        </w:rPr>
        <w:t xml:space="preserve">physical layer </w:t>
      </w:r>
      <w:r w:rsidR="004E5BEE" w:rsidRPr="00EC4BFC">
        <w:rPr>
          <w:rFonts w:eastAsia="Times New Roman"/>
        </w:rPr>
        <w:t>performance of the</w:t>
      </w:r>
      <w:r w:rsidR="001364E0" w:rsidRPr="00EC4BFC">
        <w:rPr>
          <w:rFonts w:eastAsia="Times New Roman"/>
        </w:rPr>
        <w:t>se</w:t>
      </w:r>
      <w:r w:rsidR="004E5BEE" w:rsidRPr="00EC4BFC">
        <w:rPr>
          <w:rFonts w:eastAsia="Times New Roman"/>
        </w:rPr>
        <w:t xml:space="preserve"> technologies </w:t>
      </w:r>
      <w:r w:rsidR="001364E0" w:rsidRPr="00EC4BFC">
        <w:rPr>
          <w:rFonts w:eastAsia="Times New Roman"/>
        </w:rPr>
        <w:t>is</w:t>
      </w:r>
      <w:r w:rsidR="00B4701D" w:rsidRPr="00EC4BFC">
        <w:rPr>
          <w:rFonts w:eastAsia="Times New Roman"/>
        </w:rPr>
        <w:t xml:space="preserve"> inherently similar, at least in theory</w:t>
      </w:r>
      <w:r w:rsidR="000B40EA" w:rsidRPr="00EC4BFC">
        <w:rPr>
          <w:rFonts w:eastAsia="Times New Roman"/>
        </w:rPr>
        <w:t>.</w:t>
      </w:r>
      <w:r w:rsidR="00B4701D" w:rsidRPr="00EC4BFC">
        <w:rPr>
          <w:rFonts w:eastAsia="Times New Roman"/>
        </w:rPr>
        <w:t xml:space="preserve"> In practice, a number of real-world field tests have shown that DSRC devices significantly outperformed LTE V2X devices. For example, u-</w:t>
      </w:r>
      <w:proofErr w:type="spellStart"/>
      <w:r w:rsidR="00B4701D" w:rsidRPr="00EC4BFC">
        <w:rPr>
          <w:rFonts w:eastAsia="Times New Roman"/>
        </w:rPr>
        <w:t>blox</w:t>
      </w:r>
      <w:proofErr w:type="spellEnd"/>
      <w:r w:rsidR="00B4701D" w:rsidRPr="00EC4BFC">
        <w:rPr>
          <w:rFonts w:eastAsia="Times New Roman"/>
        </w:rPr>
        <w:t xml:space="preserve"> </w:t>
      </w:r>
      <w:r w:rsidR="00FA43A8" w:rsidRPr="00EC4BFC">
        <w:rPr>
          <w:rFonts w:eastAsia="Times New Roman"/>
        </w:rPr>
        <w:t xml:space="preserve">found that </w:t>
      </w:r>
      <w:r w:rsidR="007277BE" w:rsidRPr="00EC4BFC">
        <w:rPr>
          <w:rFonts w:eastAsia="Times New Roman"/>
        </w:rPr>
        <w:t xml:space="preserve">a competitive </w:t>
      </w:r>
      <w:r w:rsidR="00FA43A8" w:rsidRPr="00EC4BFC">
        <w:rPr>
          <w:rFonts w:eastAsia="Times New Roman"/>
        </w:rPr>
        <w:t>DSRC</w:t>
      </w:r>
      <w:r w:rsidR="007277BE" w:rsidRPr="00EC4BFC">
        <w:rPr>
          <w:rFonts w:eastAsia="Times New Roman"/>
        </w:rPr>
        <w:t xml:space="preserve"> device</w:t>
      </w:r>
      <w:r w:rsidR="00FA43A8" w:rsidRPr="00EC4BFC">
        <w:rPr>
          <w:rFonts w:eastAsia="Times New Roman"/>
        </w:rPr>
        <w:t xml:space="preserve"> offers </w:t>
      </w:r>
      <w:r w:rsidR="00B4701D" w:rsidRPr="00EC4BFC">
        <w:rPr>
          <w:rFonts w:eastAsia="Times New Roman"/>
        </w:rPr>
        <w:t xml:space="preserve">“significantly better performance under field trial </w:t>
      </w:r>
      <w:r w:rsidR="00E475AD" w:rsidRPr="00EC4BFC">
        <w:rPr>
          <w:rFonts w:eastAsia="Times New Roman"/>
        </w:rPr>
        <w:t>conditions</w:t>
      </w:r>
      <w:r w:rsidR="00B4701D" w:rsidRPr="00EC4BFC">
        <w:rPr>
          <w:rFonts w:eastAsia="Times New Roman"/>
        </w:rPr>
        <w:t>”</w:t>
      </w:r>
      <w:r w:rsidR="00282D76" w:rsidRPr="00EC4BFC">
        <w:rPr>
          <w:rFonts w:eastAsia="Times New Roman"/>
        </w:rPr>
        <w:t xml:space="preserve"> than LTE V2X</w:t>
      </w:r>
      <w:r w:rsidR="00FA43A8" w:rsidRPr="00EC4BFC">
        <w:rPr>
          <w:rFonts w:eastAsia="Times New Roman"/>
        </w:rPr>
        <w:t xml:space="preserve"> [</w:t>
      </w:r>
      <w:r w:rsidR="00A40553">
        <w:rPr>
          <w:rFonts w:eastAsia="Times New Roman"/>
        </w:rPr>
        <w:t>9</w:t>
      </w:r>
      <w:r w:rsidR="00FA43A8" w:rsidRPr="00EC4BFC">
        <w:rPr>
          <w:rFonts w:eastAsia="Times New Roman"/>
        </w:rPr>
        <w:t>, p.</w:t>
      </w:r>
      <w:r w:rsidR="00C3748A">
        <w:rPr>
          <w:rFonts w:eastAsia="Times New Roman"/>
        </w:rPr>
        <w:t xml:space="preserve"> </w:t>
      </w:r>
      <w:r w:rsidR="00FA43A8" w:rsidRPr="00EC4BFC">
        <w:rPr>
          <w:rFonts w:eastAsia="Times New Roman"/>
        </w:rPr>
        <w:t>11]</w:t>
      </w:r>
      <w:r w:rsidR="00E475AD" w:rsidRPr="00EC4BFC">
        <w:rPr>
          <w:rFonts w:eastAsia="Times New Roman"/>
        </w:rPr>
        <w:t>.</w:t>
      </w:r>
      <w:r w:rsidR="00B4701D" w:rsidRPr="00EC4BFC">
        <w:rPr>
          <w:rFonts w:eastAsia="Times New Roman"/>
        </w:rPr>
        <w:t xml:space="preserve"> </w:t>
      </w:r>
      <w:r w:rsidR="00257CA0" w:rsidRPr="00EC4BFC">
        <w:rPr>
          <w:rFonts w:eastAsia="Times New Roman"/>
        </w:rPr>
        <w:t>Other</w:t>
      </w:r>
      <w:r w:rsidR="00B4701D" w:rsidRPr="00EC4BFC">
        <w:rPr>
          <w:rFonts w:eastAsia="Times New Roman"/>
        </w:rPr>
        <w:t xml:space="preserve"> </w:t>
      </w:r>
      <w:r w:rsidR="000E4CB6" w:rsidRPr="00EC4BFC">
        <w:rPr>
          <w:rFonts w:eastAsia="Times New Roman"/>
        </w:rPr>
        <w:t xml:space="preserve">sources </w:t>
      </w:r>
      <w:r w:rsidR="003D73E2" w:rsidRPr="00EC4BFC">
        <w:rPr>
          <w:rFonts w:eastAsia="Times New Roman"/>
        </w:rPr>
        <w:t xml:space="preserve">also </w:t>
      </w:r>
      <w:r w:rsidR="000E4CB6" w:rsidRPr="00EC4BFC">
        <w:rPr>
          <w:rFonts w:eastAsia="Times New Roman"/>
        </w:rPr>
        <w:t>indicate that DSRC</w:t>
      </w:r>
      <w:r w:rsidR="004C69FA" w:rsidRPr="00EC4BFC">
        <w:rPr>
          <w:rFonts w:eastAsia="Times New Roman"/>
        </w:rPr>
        <w:t xml:space="preserve"> </w:t>
      </w:r>
      <w:r w:rsidR="000E4CB6" w:rsidRPr="00EC4BFC">
        <w:rPr>
          <w:rFonts w:eastAsia="Times New Roman"/>
        </w:rPr>
        <w:t xml:space="preserve">may offer </w:t>
      </w:r>
      <w:r w:rsidR="00AA10CA" w:rsidRPr="00EC4BFC">
        <w:rPr>
          <w:rFonts w:eastAsia="Times New Roman"/>
        </w:rPr>
        <w:t>superior</w:t>
      </w:r>
      <w:r w:rsidR="000E4CB6" w:rsidRPr="00EC4BFC">
        <w:rPr>
          <w:rFonts w:eastAsia="Times New Roman"/>
        </w:rPr>
        <w:t xml:space="preserve"> physical layer performance </w:t>
      </w:r>
      <w:r w:rsidR="00AA10CA" w:rsidRPr="00EC4BFC">
        <w:rPr>
          <w:rFonts w:eastAsia="Times New Roman"/>
        </w:rPr>
        <w:t xml:space="preserve">compared to </w:t>
      </w:r>
      <w:r w:rsidR="000E4CB6" w:rsidRPr="00EC4BFC">
        <w:rPr>
          <w:rFonts w:eastAsia="Times New Roman"/>
        </w:rPr>
        <w:t>LTE V2X.</w:t>
      </w:r>
      <w:r w:rsidR="00C72ECF" w:rsidRPr="00EC4BFC">
        <w:rPr>
          <w:rFonts w:eastAsia="Times New Roman"/>
        </w:rPr>
        <w:t xml:space="preserve"> For example, </w:t>
      </w:r>
      <w:proofErr w:type="spellStart"/>
      <w:r w:rsidR="004C69FA" w:rsidRPr="00EC4BFC">
        <w:rPr>
          <w:rFonts w:eastAsia="Times New Roman"/>
        </w:rPr>
        <w:t>Cohda</w:t>
      </w:r>
      <w:proofErr w:type="spellEnd"/>
      <w:r w:rsidR="004C69FA" w:rsidRPr="00EC4BFC">
        <w:rPr>
          <w:rFonts w:eastAsia="Times New Roman"/>
        </w:rPr>
        <w:t xml:space="preserve"> Wireless offers a DSRC on-board unit [</w:t>
      </w:r>
      <w:r w:rsidR="00A40553">
        <w:rPr>
          <w:rFonts w:eastAsia="Times New Roman"/>
        </w:rPr>
        <w:t>10</w:t>
      </w:r>
      <w:r w:rsidR="004C69FA" w:rsidRPr="00EC4BFC">
        <w:rPr>
          <w:rFonts w:eastAsia="Times New Roman"/>
        </w:rPr>
        <w:t xml:space="preserve">] that </w:t>
      </w:r>
      <w:r w:rsidR="009C72DE" w:rsidRPr="00EC4BFC">
        <w:rPr>
          <w:rFonts w:eastAsia="Times New Roman"/>
        </w:rPr>
        <w:t>has</w:t>
      </w:r>
      <w:r w:rsidR="004C69FA" w:rsidRPr="00EC4BFC">
        <w:rPr>
          <w:rFonts w:eastAsia="Times New Roman"/>
        </w:rPr>
        <w:t xml:space="preserve"> almost 6 dB better receive sensitivity than </w:t>
      </w:r>
      <w:r w:rsidR="003D74E5" w:rsidRPr="00EC4BFC">
        <w:rPr>
          <w:rFonts w:eastAsia="Times New Roman"/>
        </w:rPr>
        <w:t xml:space="preserve">their LTE V2X device </w:t>
      </w:r>
      <w:r w:rsidR="004C69FA" w:rsidRPr="00EC4BFC">
        <w:rPr>
          <w:rFonts w:eastAsia="Times New Roman"/>
        </w:rPr>
        <w:t>[</w:t>
      </w:r>
      <w:r w:rsidR="00A40553">
        <w:rPr>
          <w:rFonts w:eastAsia="Times New Roman"/>
        </w:rPr>
        <w:t>11</w:t>
      </w:r>
      <w:r w:rsidR="004C69FA" w:rsidRPr="00EC4BFC">
        <w:rPr>
          <w:rFonts w:eastAsia="Times New Roman"/>
        </w:rPr>
        <w:t xml:space="preserve">]. </w:t>
      </w:r>
      <w:r w:rsidR="0012536E" w:rsidRPr="00EC4BFC">
        <w:rPr>
          <w:rFonts w:eastAsia="Times New Roman"/>
        </w:rPr>
        <w:t>Ex</w:t>
      </w:r>
      <w:r w:rsidR="005C62E3" w:rsidRPr="00EC4BFC">
        <w:rPr>
          <w:rFonts w:eastAsia="Times New Roman"/>
        </w:rPr>
        <w:t>p</w:t>
      </w:r>
      <w:r w:rsidR="0012536E" w:rsidRPr="00EC4BFC">
        <w:rPr>
          <w:rFonts w:eastAsia="Times New Roman"/>
        </w:rPr>
        <w:t>eriments</w:t>
      </w:r>
      <w:r w:rsidR="009F7F26" w:rsidRPr="00EC4BFC">
        <w:rPr>
          <w:rFonts w:eastAsia="Times New Roman"/>
        </w:rPr>
        <w:t xml:space="preserve"> conducted by NXP showed that DSRC covers an approximately 65% </w:t>
      </w:r>
      <w:r w:rsidR="00C107E1" w:rsidRPr="00EC4BFC">
        <w:rPr>
          <w:rFonts w:eastAsia="Times New Roman"/>
        </w:rPr>
        <w:t>long</w:t>
      </w:r>
      <w:r w:rsidR="009F7F26" w:rsidRPr="00EC4BFC">
        <w:rPr>
          <w:rFonts w:eastAsia="Times New Roman"/>
        </w:rPr>
        <w:t>er range than LTE V2X</w:t>
      </w:r>
      <w:r w:rsidR="00286D42" w:rsidRPr="00EC4BFC">
        <w:rPr>
          <w:rFonts w:eastAsia="Times New Roman"/>
        </w:rPr>
        <w:t xml:space="preserve"> </w:t>
      </w:r>
      <w:r w:rsidR="00482E43" w:rsidRPr="00EC4BFC">
        <w:rPr>
          <w:rFonts w:eastAsia="Times New Roman"/>
        </w:rPr>
        <w:t xml:space="preserve">in a non-line-of-sight setting </w:t>
      </w:r>
      <w:r w:rsidR="00286D42" w:rsidRPr="00EC4BFC">
        <w:rPr>
          <w:rFonts w:eastAsia="Times New Roman"/>
        </w:rPr>
        <w:t>[</w:t>
      </w:r>
      <w:r w:rsidR="00A40553">
        <w:t>12</w:t>
      </w:r>
      <w:r w:rsidR="001C0FDE" w:rsidRPr="00EC4BFC">
        <w:rPr>
          <w:rFonts w:eastAsia="Times New Roman"/>
        </w:rPr>
        <w:t xml:space="preserve">, </w:t>
      </w:r>
      <w:r w:rsidR="00C62E64" w:rsidRPr="00EC4BFC">
        <w:rPr>
          <w:rFonts w:eastAsia="Times New Roman"/>
        </w:rPr>
        <w:t xml:space="preserve">slide </w:t>
      </w:r>
      <w:r w:rsidR="00140434" w:rsidRPr="00EC4BFC">
        <w:rPr>
          <w:rFonts w:eastAsia="Times New Roman"/>
        </w:rPr>
        <w:t>6</w:t>
      </w:r>
      <w:r w:rsidR="00286D42" w:rsidRPr="00EC4BFC">
        <w:rPr>
          <w:rFonts w:eastAsia="Times New Roman"/>
        </w:rPr>
        <w:t>]</w:t>
      </w:r>
      <w:r w:rsidR="00AE610A">
        <w:rPr>
          <w:rFonts w:eastAsia="Times New Roman"/>
        </w:rPr>
        <w:t>.</w:t>
      </w:r>
      <w:r w:rsidR="00AE610A" w:rsidRPr="00E82572">
        <w:t xml:space="preserve"> </w:t>
      </w:r>
      <w:r w:rsidR="00353C60" w:rsidRPr="00EC4BFC">
        <w:t>This performance advantage</w:t>
      </w:r>
      <w:r w:rsidR="00E80970" w:rsidRPr="00EC4BFC">
        <w:t xml:space="preserve"> of DSRC</w:t>
      </w:r>
      <w:r w:rsidR="00353C60" w:rsidRPr="00EC4BFC">
        <w:t xml:space="preserve"> on the physical layer</w:t>
      </w:r>
      <w:r w:rsidR="00E80970" w:rsidRPr="00EC4BFC">
        <w:t xml:space="preserve"> – which exists despite the use of similar waveforms – </w:t>
      </w:r>
      <w:r w:rsidR="007C34CC" w:rsidRPr="00EC4BFC">
        <w:t xml:space="preserve">is evidence of the </w:t>
      </w:r>
      <w:r w:rsidR="00375E08" w:rsidRPr="00EC4BFC">
        <w:t>m</w:t>
      </w:r>
      <w:r w:rsidR="00353C60" w:rsidRPr="00EC4BFC">
        <w:t>aturity and market</w:t>
      </w:r>
      <w:r w:rsidR="00966879" w:rsidRPr="00EC4BFC">
        <w:t>-</w:t>
      </w:r>
      <w:r w:rsidR="00353C60" w:rsidRPr="00EC4BFC">
        <w:t>readiness</w:t>
      </w:r>
      <w:r w:rsidR="009B0A0E" w:rsidRPr="00EC4BFC">
        <w:t xml:space="preserve"> of DSRC</w:t>
      </w:r>
      <w:r w:rsidR="00353C60" w:rsidRPr="00EC4BFC">
        <w:t xml:space="preserve">. DSRC </w:t>
      </w:r>
      <w:r w:rsidR="00353C60" w:rsidRPr="00EC4BFC">
        <w:rPr>
          <w:rFonts w:eastAsia="Times New Roman"/>
        </w:rPr>
        <w:t>devices have been extensively deployed and tested</w:t>
      </w:r>
      <w:r w:rsidR="00DA6C8E" w:rsidRPr="00EC4BFC">
        <w:rPr>
          <w:rFonts w:eastAsia="Times New Roman"/>
        </w:rPr>
        <w:t xml:space="preserve"> in the field</w:t>
      </w:r>
      <w:r w:rsidR="00C60E6E" w:rsidRPr="00EC4BFC">
        <w:rPr>
          <w:rFonts w:eastAsia="Times New Roman"/>
        </w:rPr>
        <w:t xml:space="preserve">, </w:t>
      </w:r>
      <w:r w:rsidR="00291AE5" w:rsidRPr="00EC4BFC">
        <w:rPr>
          <w:rFonts w:eastAsia="Times New Roman"/>
        </w:rPr>
        <w:t>which</w:t>
      </w:r>
      <w:r w:rsidR="00D743CB" w:rsidRPr="00EC4BFC">
        <w:rPr>
          <w:rFonts w:eastAsia="Times New Roman"/>
        </w:rPr>
        <w:t xml:space="preserve"> has allowed </w:t>
      </w:r>
      <w:r w:rsidR="00291AE5" w:rsidRPr="00EC4BFC">
        <w:rPr>
          <w:rFonts w:eastAsia="Times New Roman"/>
        </w:rPr>
        <w:t>optimization of all</w:t>
      </w:r>
      <w:r w:rsidR="00C60E6E" w:rsidRPr="00EC4BFC">
        <w:rPr>
          <w:rFonts w:eastAsia="Times New Roman"/>
        </w:rPr>
        <w:t xml:space="preserve"> relevant system parameters</w:t>
      </w:r>
      <w:r w:rsidR="00DA6C8E" w:rsidRPr="00EC4BFC">
        <w:rPr>
          <w:rFonts w:eastAsia="Times New Roman"/>
        </w:rPr>
        <w:t>.</w:t>
      </w:r>
      <w:r w:rsidR="00C60E6E" w:rsidRPr="00EC4BFC">
        <w:rPr>
          <w:rFonts w:eastAsia="Times New Roman"/>
        </w:rPr>
        <w:t xml:space="preserve"> More importantly, DSRC devices</w:t>
      </w:r>
      <w:r w:rsidR="00353C60" w:rsidRPr="00EC4BFC">
        <w:rPr>
          <w:rFonts w:eastAsia="Times New Roman"/>
        </w:rPr>
        <w:t xml:space="preserve"> are available from </w:t>
      </w:r>
      <w:r w:rsidR="00E5220B" w:rsidRPr="00EC4BFC">
        <w:rPr>
          <w:rFonts w:eastAsia="Times New Roman"/>
        </w:rPr>
        <w:t>multiple</w:t>
      </w:r>
      <w:r w:rsidR="00353C60" w:rsidRPr="00EC4BFC">
        <w:rPr>
          <w:rFonts w:eastAsia="Times New Roman"/>
        </w:rPr>
        <w:t xml:space="preserve"> manufacturers, who have steadily improved their de</w:t>
      </w:r>
      <w:r w:rsidR="004C27AA" w:rsidRPr="00EC4BFC">
        <w:rPr>
          <w:rFonts w:eastAsia="Times New Roman"/>
        </w:rPr>
        <w:t>signs</w:t>
      </w:r>
      <w:r w:rsidR="00353C60" w:rsidRPr="00EC4BFC">
        <w:rPr>
          <w:rFonts w:eastAsia="Times New Roman"/>
        </w:rPr>
        <w:t xml:space="preserve"> </w:t>
      </w:r>
      <w:r w:rsidR="00BA000A" w:rsidRPr="00EC4BFC">
        <w:rPr>
          <w:rFonts w:eastAsia="Times New Roman"/>
        </w:rPr>
        <w:t xml:space="preserve">over the past years </w:t>
      </w:r>
      <w:r w:rsidR="00353C60" w:rsidRPr="00EC4BFC">
        <w:rPr>
          <w:rFonts w:eastAsia="Times New Roman"/>
        </w:rPr>
        <w:t>in a competitive free market environment.</w:t>
      </w:r>
    </w:p>
    <w:p w14:paraId="3C1DA88B" w14:textId="77777777" w:rsidR="003D6817" w:rsidRPr="00E87460" w:rsidRDefault="003D6817" w:rsidP="00776B38">
      <w:pPr>
        <w:autoSpaceDE w:val="0"/>
        <w:autoSpaceDN w:val="0"/>
        <w:adjustRightInd w:val="0"/>
        <w:ind w:firstLine="0"/>
        <w:contextualSpacing w:val="0"/>
      </w:pPr>
    </w:p>
    <w:p w14:paraId="7E7F40AD" w14:textId="28D9EA92" w:rsidR="0082301F" w:rsidRPr="00EC4BFC" w:rsidRDefault="00BA5A48">
      <w:pPr>
        <w:autoSpaceDE w:val="0"/>
        <w:autoSpaceDN w:val="0"/>
        <w:adjustRightInd w:val="0"/>
        <w:contextualSpacing w:val="0"/>
        <w:rPr>
          <w:rFonts w:eastAsia="Times New Roman"/>
          <w:strike/>
        </w:rPr>
      </w:pPr>
      <w:r w:rsidRPr="00EC4BFC">
        <w:rPr>
          <w:rFonts w:eastAsia="Times New Roman"/>
        </w:rPr>
        <w:t>Furthermore</w:t>
      </w:r>
      <w:r w:rsidR="004E5BEE" w:rsidRPr="00EC4BFC">
        <w:rPr>
          <w:rFonts w:eastAsia="Times New Roman"/>
        </w:rPr>
        <w:t xml:space="preserve">, </w:t>
      </w:r>
      <w:r w:rsidR="00F21F8D" w:rsidRPr="00EC4BFC">
        <w:rPr>
          <w:rFonts w:eastAsia="Times New Roman"/>
        </w:rPr>
        <w:t>the physical layer of</w:t>
      </w:r>
      <w:r w:rsidR="004E5BEE" w:rsidRPr="00EC4BFC">
        <w:rPr>
          <w:rFonts w:eastAsia="Times New Roman"/>
        </w:rPr>
        <w:t xml:space="preserve"> LTE V2X </w:t>
      </w:r>
      <w:r w:rsidR="00EA4AE2" w:rsidRPr="00EC4BFC">
        <w:rPr>
          <w:rFonts w:eastAsia="Times New Roman"/>
        </w:rPr>
        <w:t>(Rel. 14)</w:t>
      </w:r>
      <w:r w:rsidR="00CB1B39" w:rsidRPr="00EC4BFC">
        <w:rPr>
          <w:rFonts w:eastAsia="Times New Roman"/>
        </w:rPr>
        <w:t xml:space="preserve"> might soon be considered outdated</w:t>
      </w:r>
      <w:r w:rsidR="00911EC3" w:rsidRPr="00EC4BFC">
        <w:rPr>
          <w:rFonts w:eastAsia="Times New Roman"/>
        </w:rPr>
        <w:t xml:space="preserve">. </w:t>
      </w:r>
      <w:r w:rsidR="004E5BEE" w:rsidRPr="00EC4BFC">
        <w:rPr>
          <w:rFonts w:eastAsia="Times New Roman"/>
        </w:rPr>
        <w:t>LTE V2X</w:t>
      </w:r>
      <w:r w:rsidR="006B3CB4" w:rsidRPr="00EC4BFC">
        <w:rPr>
          <w:rFonts w:eastAsia="Times New Roman"/>
        </w:rPr>
        <w:t xml:space="preserve"> (Rel. 14)</w:t>
      </w:r>
      <w:r w:rsidR="004E5BEE" w:rsidRPr="00EC4BFC">
        <w:rPr>
          <w:rFonts w:eastAsia="Times New Roman"/>
        </w:rPr>
        <w:t xml:space="preserve"> </w:t>
      </w:r>
      <w:r w:rsidR="00C7069D" w:rsidRPr="00EC4BFC">
        <w:rPr>
          <w:rFonts w:eastAsia="Times New Roman"/>
        </w:rPr>
        <w:t xml:space="preserve">does not </w:t>
      </w:r>
      <w:r w:rsidR="004E5BEE" w:rsidRPr="00EC4BFC">
        <w:rPr>
          <w:rFonts w:eastAsia="Times New Roman"/>
        </w:rPr>
        <w:t>support advanced features such as higher</w:t>
      </w:r>
      <w:r w:rsidR="006260AE" w:rsidRPr="00EC4BFC">
        <w:rPr>
          <w:rFonts w:eastAsia="Times New Roman"/>
        </w:rPr>
        <w:t>-</w:t>
      </w:r>
      <w:r w:rsidR="004E5BEE" w:rsidRPr="00EC4BFC">
        <w:rPr>
          <w:rFonts w:eastAsia="Times New Roman"/>
        </w:rPr>
        <w:t>order modulation schemes (256-QAM</w:t>
      </w:r>
      <w:r w:rsidR="003E133E" w:rsidRPr="00EC4BFC">
        <w:rPr>
          <w:rFonts w:eastAsia="Times New Roman"/>
        </w:rPr>
        <w:t>) and</w:t>
      </w:r>
      <w:r w:rsidR="004E5BEE" w:rsidRPr="00EC4BFC">
        <w:rPr>
          <w:rFonts w:eastAsia="Times New Roman"/>
        </w:rPr>
        <w:t xml:space="preserve"> multi-antenna operations for increased throughput (MIMO) that</w:t>
      </w:r>
      <w:r w:rsidR="00090080" w:rsidRPr="00EC4BFC">
        <w:rPr>
          <w:rFonts w:eastAsia="Times New Roman"/>
        </w:rPr>
        <w:t xml:space="preserve"> were the main driving factors</w:t>
      </w:r>
      <w:r w:rsidR="004E5BEE" w:rsidRPr="00EC4BFC">
        <w:rPr>
          <w:rFonts w:eastAsia="Times New Roman"/>
        </w:rPr>
        <w:t xml:space="preserve"> for the massive increase in data rates </w:t>
      </w:r>
      <w:r w:rsidR="00766BED" w:rsidRPr="00EC4BFC">
        <w:rPr>
          <w:rFonts w:eastAsia="Times New Roman"/>
        </w:rPr>
        <w:t>in all wireless systems</w:t>
      </w:r>
      <w:r w:rsidR="004E5BEE" w:rsidRPr="00EC4BFC">
        <w:rPr>
          <w:rFonts w:eastAsia="Times New Roman"/>
        </w:rPr>
        <w:t xml:space="preserve"> over the past years</w:t>
      </w:r>
      <w:r w:rsidR="00AB0C01" w:rsidRPr="00EC4BFC">
        <w:rPr>
          <w:rFonts w:eastAsia="Times New Roman"/>
        </w:rPr>
        <w:t>. Only</w:t>
      </w:r>
      <w:r w:rsidR="004E5BEE" w:rsidRPr="00EC4BFC">
        <w:rPr>
          <w:rFonts w:eastAsia="Times New Roman"/>
        </w:rPr>
        <w:t xml:space="preserve"> the respective newer standards</w:t>
      </w:r>
      <w:r w:rsidR="005F2A33" w:rsidRPr="00EC4BFC">
        <w:rPr>
          <w:rFonts w:eastAsia="Times New Roman"/>
        </w:rPr>
        <w:t xml:space="preserve"> </w:t>
      </w:r>
      <w:r w:rsidRPr="00EC4BFC">
        <w:rPr>
          <w:rFonts w:eastAsia="Times New Roman"/>
        </w:rPr>
        <w:t>currently in development</w:t>
      </w:r>
      <w:r w:rsidR="005F2A33" w:rsidRPr="00EC4BFC">
        <w:rPr>
          <w:rFonts w:eastAsia="Times New Roman"/>
        </w:rPr>
        <w:t xml:space="preserve"> in </w:t>
      </w:r>
      <w:r w:rsidR="004E5BEE" w:rsidRPr="00EC4BFC">
        <w:rPr>
          <w:rFonts w:eastAsia="Times New Roman"/>
        </w:rPr>
        <w:t xml:space="preserve">IEEE </w:t>
      </w:r>
      <w:r w:rsidR="003B0B62" w:rsidRPr="00EC4BFC">
        <w:rPr>
          <w:rFonts w:eastAsia="Times New Roman"/>
        </w:rPr>
        <w:t>P</w:t>
      </w:r>
      <w:r w:rsidR="004E5BEE" w:rsidRPr="00EC4BFC">
        <w:rPr>
          <w:rFonts w:eastAsia="Times New Roman"/>
        </w:rPr>
        <w:t xml:space="preserve">802.11bd and </w:t>
      </w:r>
      <w:r w:rsidR="005F2A33" w:rsidRPr="00EC4BFC">
        <w:rPr>
          <w:rFonts w:eastAsia="Times New Roman"/>
        </w:rPr>
        <w:t>3GPP Rel. 16 (5G NR V2X)</w:t>
      </w:r>
      <w:r w:rsidR="004E5BEE" w:rsidRPr="00EC4BFC">
        <w:rPr>
          <w:rFonts w:eastAsia="Times New Roman"/>
        </w:rPr>
        <w:t xml:space="preserve"> will support these features</w:t>
      </w:r>
      <w:r w:rsidR="009E5AF4" w:rsidRPr="00EC4BFC">
        <w:rPr>
          <w:rFonts w:eastAsia="Times New Roman"/>
        </w:rPr>
        <w:t xml:space="preserve">. </w:t>
      </w:r>
      <w:r w:rsidR="004E5BEE" w:rsidRPr="00EC4BFC">
        <w:rPr>
          <w:rFonts w:eastAsia="Times New Roman"/>
        </w:rPr>
        <w:t>However, LTE V2X</w:t>
      </w:r>
      <w:r w:rsidR="00802288" w:rsidRPr="00EC4BFC">
        <w:rPr>
          <w:rFonts w:eastAsia="Times New Roman"/>
        </w:rPr>
        <w:t xml:space="preserve"> (Rel. 14)</w:t>
      </w:r>
      <w:r w:rsidR="004E5BEE" w:rsidRPr="00EC4BFC">
        <w:rPr>
          <w:rFonts w:eastAsia="Times New Roman"/>
        </w:rPr>
        <w:t xml:space="preserve"> will not be able to evolve towards 5G NR V2X </w:t>
      </w:r>
      <w:r w:rsidR="00802288" w:rsidRPr="00EC4BFC">
        <w:rPr>
          <w:rFonts w:eastAsia="Times New Roman"/>
        </w:rPr>
        <w:t xml:space="preserve">(Rel. 16) </w:t>
      </w:r>
      <w:r w:rsidR="00F171E6" w:rsidRPr="00EC4BFC">
        <w:rPr>
          <w:rFonts w:eastAsia="Times New Roman"/>
        </w:rPr>
        <w:t>in the same frequency channels</w:t>
      </w:r>
      <w:r w:rsidR="006A00EE" w:rsidRPr="00EC4BFC">
        <w:rPr>
          <w:rFonts w:eastAsia="Times New Roman"/>
        </w:rPr>
        <w:t xml:space="preserve"> </w:t>
      </w:r>
      <w:r w:rsidR="0019525E">
        <w:rPr>
          <w:rFonts w:eastAsia="Times New Roman"/>
        </w:rPr>
        <w:t>[</w:t>
      </w:r>
      <w:r w:rsidR="00670585">
        <w:t>2</w:t>
      </w:r>
      <w:r w:rsidR="007E57DA" w:rsidRPr="00EC4BFC">
        <w:rPr>
          <w:rFonts w:eastAsia="Times New Roman"/>
        </w:rPr>
        <w:t>, p. 25</w:t>
      </w:r>
      <w:r w:rsidR="000B40EA" w:rsidRPr="00EC4BFC">
        <w:rPr>
          <w:rFonts w:eastAsia="Times New Roman"/>
        </w:rPr>
        <w:t>]</w:t>
      </w:r>
      <w:r w:rsidR="00647655" w:rsidRPr="00EC4BFC">
        <w:rPr>
          <w:rFonts w:eastAsia="Times New Roman"/>
        </w:rPr>
        <w:t>.</w:t>
      </w:r>
      <w:r w:rsidR="000B40EA" w:rsidRPr="00EC4BFC">
        <w:rPr>
          <w:rFonts w:eastAsia="Times New Roman"/>
        </w:rPr>
        <w:t xml:space="preserve"> </w:t>
      </w:r>
      <w:r w:rsidR="008B3B1B" w:rsidRPr="00EC4BFC">
        <w:rPr>
          <w:rFonts w:eastAsia="Times New Roman"/>
        </w:rPr>
        <w:t xml:space="preserve">If the Commission </w:t>
      </w:r>
      <w:r w:rsidR="006328FE" w:rsidRPr="00EC4BFC">
        <w:rPr>
          <w:rFonts w:eastAsia="Times New Roman"/>
        </w:rPr>
        <w:t>were to</w:t>
      </w:r>
      <w:r w:rsidR="000C18BE" w:rsidRPr="00EC4BFC">
        <w:rPr>
          <w:rFonts w:eastAsia="Times New Roman"/>
        </w:rPr>
        <w:t xml:space="preserve"> </w:t>
      </w:r>
      <w:r w:rsidR="008B3B1B" w:rsidRPr="00EC4BFC">
        <w:rPr>
          <w:rFonts w:eastAsia="Times New Roman"/>
        </w:rPr>
        <w:t>allocate any spectrum to LTE V2X</w:t>
      </w:r>
      <w:r w:rsidR="00F715CA" w:rsidRPr="00EC4BFC">
        <w:rPr>
          <w:rFonts w:eastAsia="Times New Roman"/>
        </w:rPr>
        <w:t xml:space="preserve"> (Rel. 14)</w:t>
      </w:r>
      <w:r w:rsidR="008B3B1B" w:rsidRPr="00EC4BFC">
        <w:rPr>
          <w:rFonts w:eastAsia="Times New Roman"/>
        </w:rPr>
        <w:t xml:space="preserve">, </w:t>
      </w:r>
      <w:r w:rsidR="000C18BE" w:rsidRPr="00EC4BFC">
        <w:rPr>
          <w:rFonts w:eastAsia="Times New Roman"/>
        </w:rPr>
        <w:t>all</w:t>
      </w:r>
      <w:r w:rsidR="008B3B1B" w:rsidRPr="00EC4BFC">
        <w:rPr>
          <w:rFonts w:eastAsia="Times New Roman"/>
        </w:rPr>
        <w:t xml:space="preserve"> </w:t>
      </w:r>
      <w:r w:rsidR="00605005" w:rsidRPr="00EC4BFC">
        <w:rPr>
          <w:rFonts w:eastAsia="Times New Roman"/>
        </w:rPr>
        <w:t>devices</w:t>
      </w:r>
      <w:r w:rsidR="008B3B1B" w:rsidRPr="00EC4BFC">
        <w:rPr>
          <w:rFonts w:eastAsia="Times New Roman"/>
        </w:rPr>
        <w:t xml:space="preserve"> </w:t>
      </w:r>
      <w:r w:rsidR="00E66F4B" w:rsidRPr="00EC4BFC">
        <w:rPr>
          <w:rFonts w:eastAsia="Times New Roman"/>
        </w:rPr>
        <w:t xml:space="preserve">operating </w:t>
      </w:r>
      <w:r w:rsidR="008B3B1B" w:rsidRPr="00EC4BFC">
        <w:rPr>
          <w:rFonts w:eastAsia="Times New Roman"/>
        </w:rPr>
        <w:t>in th</w:t>
      </w:r>
      <w:r w:rsidR="00E723A5" w:rsidRPr="00EC4BFC">
        <w:rPr>
          <w:rFonts w:eastAsia="Times New Roman"/>
        </w:rPr>
        <w:t>at</w:t>
      </w:r>
      <w:r w:rsidR="008B3B1B" w:rsidRPr="00EC4BFC">
        <w:rPr>
          <w:rFonts w:eastAsia="Times New Roman"/>
        </w:rPr>
        <w:t xml:space="preserve"> spectrum </w:t>
      </w:r>
      <w:r w:rsidR="00AB0C01" w:rsidRPr="00EC4BFC">
        <w:rPr>
          <w:rFonts w:eastAsia="Times New Roman"/>
        </w:rPr>
        <w:t>w</w:t>
      </w:r>
      <w:r w:rsidR="00C813D5" w:rsidRPr="00EC4BFC">
        <w:rPr>
          <w:rFonts w:eastAsia="Times New Roman"/>
        </w:rPr>
        <w:t>ould</w:t>
      </w:r>
      <w:r w:rsidR="00B72BD7" w:rsidRPr="00EC4BFC">
        <w:rPr>
          <w:rFonts w:eastAsia="Times New Roman"/>
        </w:rPr>
        <w:t xml:space="preserve"> </w:t>
      </w:r>
      <w:r w:rsidR="00897694" w:rsidRPr="00EC4BFC">
        <w:rPr>
          <w:rFonts w:eastAsia="Times New Roman"/>
        </w:rPr>
        <w:t xml:space="preserve">need to </w:t>
      </w:r>
      <w:r w:rsidR="00605005" w:rsidRPr="00EC4BFC">
        <w:rPr>
          <w:rFonts w:eastAsia="Times New Roman"/>
        </w:rPr>
        <w:t>continue transmitting</w:t>
      </w:r>
      <w:r w:rsidR="000C18BE" w:rsidRPr="00EC4BFC">
        <w:rPr>
          <w:rFonts w:eastAsia="Times New Roman"/>
        </w:rPr>
        <w:t xml:space="preserve"> </w:t>
      </w:r>
      <w:r w:rsidR="008B3B1B" w:rsidRPr="00EC4BFC">
        <w:rPr>
          <w:rFonts w:eastAsia="Times New Roman"/>
        </w:rPr>
        <w:t xml:space="preserve">4G-based </w:t>
      </w:r>
      <w:r w:rsidR="006F59CE" w:rsidRPr="00EC4BFC">
        <w:rPr>
          <w:rFonts w:eastAsia="Times New Roman"/>
        </w:rPr>
        <w:t>signals</w:t>
      </w:r>
      <w:r w:rsidR="000C18BE" w:rsidRPr="00EC4BFC">
        <w:rPr>
          <w:rFonts w:eastAsia="Times New Roman"/>
        </w:rPr>
        <w:t xml:space="preserve">, which </w:t>
      </w:r>
      <w:r w:rsidR="006A00EE" w:rsidRPr="00EC4BFC">
        <w:rPr>
          <w:rFonts w:eastAsia="Times New Roman"/>
        </w:rPr>
        <w:t>might</w:t>
      </w:r>
      <w:r w:rsidR="000C18BE" w:rsidRPr="00EC4BFC">
        <w:rPr>
          <w:rFonts w:eastAsia="Times New Roman"/>
        </w:rPr>
        <w:t xml:space="preserve"> be considered outdated</w:t>
      </w:r>
      <w:r w:rsidR="00FD223C" w:rsidRPr="00EC4BFC">
        <w:rPr>
          <w:rFonts w:eastAsia="Times New Roman"/>
        </w:rPr>
        <w:t xml:space="preserve"> in </w:t>
      </w:r>
      <w:r w:rsidR="00C813D5" w:rsidRPr="00EC4BFC">
        <w:rPr>
          <w:rFonts w:eastAsia="Times New Roman"/>
        </w:rPr>
        <w:t>the near future</w:t>
      </w:r>
      <w:r w:rsidR="008B3B1B" w:rsidRPr="00EC4BFC">
        <w:rPr>
          <w:rFonts w:eastAsia="Times New Roman"/>
        </w:rPr>
        <w:t xml:space="preserve">. </w:t>
      </w:r>
      <w:r w:rsidR="005F5419" w:rsidRPr="00EC4BFC">
        <w:rPr>
          <w:rFonts w:eastAsia="Times New Roman"/>
        </w:rPr>
        <w:t>On the other hand</w:t>
      </w:r>
      <w:r w:rsidR="00340EC3" w:rsidRPr="00EC4BFC">
        <w:rPr>
          <w:rFonts w:eastAsia="Times New Roman"/>
        </w:rPr>
        <w:t xml:space="preserve">, </w:t>
      </w:r>
      <w:r w:rsidR="001312B0" w:rsidRPr="00EC4BFC">
        <w:rPr>
          <w:rFonts w:eastAsia="Times New Roman"/>
        </w:rPr>
        <w:t xml:space="preserve">IEEE </w:t>
      </w:r>
      <w:r w:rsidR="003B0B62" w:rsidRPr="00EC4BFC">
        <w:rPr>
          <w:rFonts w:eastAsia="Times New Roman"/>
        </w:rPr>
        <w:t>P</w:t>
      </w:r>
      <w:r w:rsidR="00ED1B85" w:rsidRPr="00EC4BFC">
        <w:rPr>
          <w:rFonts w:eastAsia="Times New Roman"/>
        </w:rPr>
        <w:t>802.11bd is developing the next-generation V2X standard</w:t>
      </w:r>
      <w:r w:rsidR="00D82E9B" w:rsidRPr="00EC4BFC">
        <w:rPr>
          <w:rFonts w:eastAsia="Times New Roman"/>
        </w:rPr>
        <w:t xml:space="preserve"> that will</w:t>
      </w:r>
      <w:r w:rsidR="001312B0" w:rsidRPr="00EC4BFC">
        <w:rPr>
          <w:rFonts w:eastAsia="Times New Roman"/>
        </w:rPr>
        <w:t xml:space="preserve"> </w:t>
      </w:r>
      <w:r w:rsidR="008B3B1B" w:rsidRPr="00EC4BFC">
        <w:rPr>
          <w:rFonts w:eastAsia="Times New Roman"/>
        </w:rPr>
        <w:t xml:space="preserve">allow </w:t>
      </w:r>
      <w:r w:rsidR="00456F33" w:rsidRPr="00EC4BFC">
        <w:rPr>
          <w:rFonts w:eastAsia="Times New Roman"/>
        </w:rPr>
        <w:t>seamless evolution</w:t>
      </w:r>
      <w:r w:rsidR="00006285" w:rsidRPr="00EC4BFC">
        <w:rPr>
          <w:rFonts w:eastAsia="Times New Roman"/>
        </w:rPr>
        <w:t xml:space="preserve"> in the same frequency channel</w:t>
      </w:r>
      <w:r w:rsidR="008B3B1B" w:rsidRPr="00EC4BFC">
        <w:rPr>
          <w:rFonts w:eastAsia="Times New Roman"/>
        </w:rPr>
        <w:t xml:space="preserve"> and will thus </w:t>
      </w:r>
      <w:r w:rsidR="00553C8D" w:rsidRPr="00EC4BFC">
        <w:rPr>
          <w:rFonts w:eastAsia="Times New Roman"/>
        </w:rPr>
        <w:t xml:space="preserve">soon </w:t>
      </w:r>
      <w:r w:rsidR="008B3B1B" w:rsidRPr="00EC4BFC">
        <w:rPr>
          <w:rFonts w:eastAsia="Times New Roman"/>
        </w:rPr>
        <w:t xml:space="preserve">offer the benefits of </w:t>
      </w:r>
      <w:r w:rsidR="008762D8" w:rsidRPr="00EC4BFC">
        <w:rPr>
          <w:rFonts w:eastAsia="Times New Roman"/>
        </w:rPr>
        <w:t xml:space="preserve">new features for </w:t>
      </w:r>
      <w:r w:rsidR="008B3B1B" w:rsidRPr="00EC4BFC">
        <w:rPr>
          <w:rFonts w:eastAsia="Times New Roman"/>
        </w:rPr>
        <w:t>improved physical layer performance</w:t>
      </w:r>
      <w:r w:rsidR="001312B0" w:rsidRPr="00EC4BFC">
        <w:rPr>
          <w:rFonts w:eastAsia="Times New Roman"/>
        </w:rPr>
        <w:t xml:space="preserve">. </w:t>
      </w:r>
    </w:p>
    <w:p w14:paraId="22967024" w14:textId="77777777" w:rsidR="0082301F" w:rsidRPr="00E87460" w:rsidRDefault="0082301F" w:rsidP="00EC4BFC">
      <w:pPr>
        <w:autoSpaceDE w:val="0"/>
        <w:autoSpaceDN w:val="0"/>
        <w:adjustRightInd w:val="0"/>
        <w:ind w:firstLine="0"/>
        <w:contextualSpacing w:val="0"/>
        <w:rPr>
          <w:rFonts w:eastAsia="Times New Roman"/>
          <w:highlight w:val="yellow"/>
        </w:rPr>
      </w:pPr>
    </w:p>
    <w:p w14:paraId="5AFAE8E8" w14:textId="3DF93638" w:rsidR="00BA5A48" w:rsidRPr="00EC4BFC" w:rsidRDefault="00BC0F28">
      <w:r w:rsidRPr="00EC4BFC">
        <w:t>Regarding the performance of the medium access layer, IEEE 802 notes that w</w:t>
      </w:r>
      <w:r w:rsidR="004A42DD" w:rsidRPr="00EC4BFC">
        <w:t xml:space="preserve">hile the strictly time-slotted medium access scheme of LTE V2X Release 14 might be efficient </w:t>
      </w:r>
      <w:r w:rsidR="00365D73" w:rsidRPr="00EC4BFC">
        <w:t>when all the</w:t>
      </w:r>
      <w:r w:rsidR="004A42DD" w:rsidRPr="00EC4BFC">
        <w:t xml:space="preserve"> messages are strictly periodic and </w:t>
      </w:r>
      <w:r w:rsidR="00365D73" w:rsidRPr="00EC4BFC">
        <w:t>of a particular</w:t>
      </w:r>
      <w:r w:rsidR="004A42DD" w:rsidRPr="00EC4BFC">
        <w:t xml:space="preserve"> size, many traffic-related messages </w:t>
      </w:r>
      <w:r w:rsidR="009E65DE" w:rsidRPr="00EC4BFC">
        <w:t>are</w:t>
      </w:r>
      <w:r w:rsidR="004A42DD" w:rsidRPr="00EC4BFC">
        <w:t xml:space="preserve"> generated at non-periodic intervals (for example, due to congestion control, vehicle dynamics, or the asynchronous occurrence of critical events like hard-braking)</w:t>
      </w:r>
      <w:r w:rsidR="00351D94" w:rsidRPr="00EC4BFC">
        <w:t xml:space="preserve"> and are of variable size</w:t>
      </w:r>
      <w:r w:rsidR="004A42DD" w:rsidRPr="00EC4BFC">
        <w:t>.</w:t>
      </w:r>
      <w:r w:rsidR="00787C93" w:rsidRPr="00EC4BFC">
        <w:t xml:space="preserve"> Due to </w:t>
      </w:r>
      <w:r w:rsidR="00C3100E" w:rsidRPr="00EC4BFC">
        <w:t xml:space="preserve">the semi-persistent scheduling scheme of LTE V2X, such messages </w:t>
      </w:r>
      <w:r w:rsidR="00043DA9" w:rsidRPr="00EC4BFC">
        <w:t xml:space="preserve">generated at random times can experience </w:t>
      </w:r>
      <w:r w:rsidR="00C3100E" w:rsidRPr="00EC4BFC">
        <w:t>delays up to 100 milliseconds</w:t>
      </w:r>
      <w:r w:rsidR="00647655" w:rsidRPr="00EC4BFC">
        <w:t>, depending on the parameter configuration</w:t>
      </w:r>
      <w:r w:rsidR="00C3100E" w:rsidRPr="00EC4BFC">
        <w:t xml:space="preserve">, which is significantly higher than the 2 milliseconds that can </w:t>
      </w:r>
      <w:r w:rsidR="00C3100E" w:rsidRPr="00EC4BFC">
        <w:lastRenderedPageBreak/>
        <w:t>be observed for the vast majority of DSRC messages [</w:t>
      </w:r>
      <w:r w:rsidR="00A40553">
        <w:t>13</w:t>
      </w:r>
      <w:r w:rsidR="00C3100E" w:rsidRPr="00EC4BFC">
        <w:t>].</w:t>
      </w:r>
      <w:r w:rsidR="00787C93" w:rsidRPr="00EC4BFC">
        <w:t xml:space="preserve"> </w:t>
      </w:r>
      <w:r w:rsidR="00287F6C">
        <w:rPr>
          <w:rFonts w:eastAsia="Times New Roman"/>
        </w:rPr>
        <w:t>Toyota also found superior performance of DSRC in congested environments [</w:t>
      </w:r>
      <w:r w:rsidR="00A40553">
        <w:rPr>
          <w:rFonts w:eastAsia="Times New Roman"/>
        </w:rPr>
        <w:t>14</w:t>
      </w:r>
      <w:r w:rsidR="00287F6C">
        <w:rPr>
          <w:rFonts w:eastAsia="Times New Roman"/>
        </w:rPr>
        <w:t xml:space="preserve">]. </w:t>
      </w:r>
      <w:r w:rsidR="004A42DD" w:rsidRPr="00EC4BFC">
        <w:t xml:space="preserve">Furthermore, the resource allocation algorithm of LTE V2X is designed for </w:t>
      </w:r>
      <w:r w:rsidR="00205F53" w:rsidRPr="00EC4BFC">
        <w:t>packets of a particular size and is therefore not</w:t>
      </w:r>
      <w:r w:rsidR="004A42DD" w:rsidRPr="00EC4BFC">
        <w:t xml:space="preserve"> efficient for variable-size data. While Basic Safety Messages (BSMs) will contain basi</w:t>
      </w:r>
      <w:r w:rsidR="005F62BE" w:rsidRPr="00EC4BFC">
        <w:t>c fixed-size data like position and</w:t>
      </w:r>
      <w:r w:rsidR="004A42DD" w:rsidRPr="00EC4BFC">
        <w:t xml:space="preserve"> speed, there exists a large amount of variable-size data, for example the number of path history points and the </w:t>
      </w:r>
      <w:del w:id="27" w:author="Roger Marks" w:date="2020-04-16T13:43:00Z">
        <w:r w:rsidR="004A42DD" w:rsidRPr="00EC4BFC" w:rsidDel="00083919">
          <w:delText xml:space="preserve">size of the </w:delText>
        </w:r>
      </w:del>
      <w:r w:rsidR="004A42DD" w:rsidRPr="00EC4BFC">
        <w:t xml:space="preserve">security overhead. </w:t>
      </w:r>
      <w:r w:rsidR="000E5FD3" w:rsidRPr="00EC4BFC">
        <w:t xml:space="preserve">For LTE V2X, a </w:t>
      </w:r>
      <w:r w:rsidR="000B40EA" w:rsidRPr="00EC4BFC">
        <w:t>slight increase in message size</w:t>
      </w:r>
      <w:r w:rsidR="000E5FD3" w:rsidRPr="00EC4BFC">
        <w:t xml:space="preserve"> can result in the need for an additional time slot having to be allocated which significantly decreases user efficiency and increases latency, both of which substantially degrade ITS safety and efficiency. Such a design could easily discourage the adoption of innovative new features that require the use of additional message data fields. In contrast, in extensive field trials and more recently in deployments of large numbers of DSRC devices, efficient channel access has been achieved under high load and with non-periodic and variable-size messages. </w:t>
      </w:r>
      <w:r w:rsidR="004A42DD" w:rsidRPr="00EC4BFC">
        <w:t xml:space="preserve">Therefore, DSRC </w:t>
      </w:r>
      <w:r w:rsidR="00974DC3" w:rsidRPr="00EC4BFC">
        <w:t xml:space="preserve">provides </w:t>
      </w:r>
      <w:r w:rsidR="004E0762" w:rsidRPr="00EC4BFC">
        <w:t>better latency performance</w:t>
      </w:r>
      <w:r w:rsidR="00974DC3" w:rsidRPr="00EC4BFC">
        <w:t xml:space="preserve"> </w:t>
      </w:r>
      <w:r w:rsidR="004E0762" w:rsidRPr="00EC4BFC">
        <w:t>and</w:t>
      </w:r>
      <w:r w:rsidR="00974DC3" w:rsidRPr="00EC4BFC">
        <w:t xml:space="preserve"> </w:t>
      </w:r>
      <w:r w:rsidR="004A42DD" w:rsidRPr="00EC4BFC">
        <w:t>provides flexibility to support future innovations.</w:t>
      </w:r>
    </w:p>
    <w:p w14:paraId="167F0B99" w14:textId="77777777" w:rsidR="004A42DD" w:rsidRPr="00E87460" w:rsidRDefault="004A42DD" w:rsidP="00EC4BFC">
      <w:pPr>
        <w:ind w:firstLine="0"/>
        <w:rPr>
          <w:rFonts w:eastAsia="Times New Roman"/>
          <w:highlight w:val="yellow"/>
        </w:rPr>
      </w:pPr>
    </w:p>
    <w:p w14:paraId="7D58873B" w14:textId="7E4F9E7F" w:rsidR="00766BED" w:rsidRPr="00E87460" w:rsidRDefault="00766BED" w:rsidP="00EC4BFC">
      <w:pPr>
        <w:autoSpaceDE w:val="0"/>
        <w:autoSpaceDN w:val="0"/>
        <w:adjustRightInd w:val="0"/>
        <w:ind w:firstLine="0"/>
        <w:contextualSpacing w:val="0"/>
        <w:rPr>
          <w:rFonts w:eastAsia="Times New Roman"/>
          <w:strike/>
        </w:rPr>
      </w:pPr>
    </w:p>
    <w:p w14:paraId="2F42113D" w14:textId="7626685F" w:rsidR="00766BED" w:rsidRPr="00EC4BFC" w:rsidRDefault="00766BED" w:rsidP="00776B38">
      <w:pPr>
        <w:pStyle w:val="Heading2"/>
      </w:pPr>
      <w:r w:rsidRPr="00EC4BFC">
        <w:t>Deployments of DSRC</w:t>
      </w:r>
    </w:p>
    <w:p w14:paraId="0B3645BA" w14:textId="77777777" w:rsidR="003D6817" w:rsidRPr="00EC4BFC" w:rsidRDefault="003D6817" w:rsidP="00776B38">
      <w:pPr>
        <w:autoSpaceDE w:val="0"/>
        <w:autoSpaceDN w:val="0"/>
        <w:adjustRightInd w:val="0"/>
        <w:ind w:firstLine="0"/>
        <w:contextualSpacing w:val="0"/>
        <w:rPr>
          <w:rFonts w:eastAsia="Times New Roman"/>
          <w:strike/>
        </w:rPr>
      </w:pPr>
    </w:p>
    <w:p w14:paraId="13988182" w14:textId="0A57105B" w:rsidR="00E02448" w:rsidRPr="00E87460" w:rsidRDefault="00162729" w:rsidP="007F4163">
      <w:pPr>
        <w:autoSpaceDE w:val="0"/>
        <w:autoSpaceDN w:val="0"/>
        <w:adjustRightInd w:val="0"/>
        <w:contextualSpacing w:val="0"/>
      </w:pPr>
      <w:r w:rsidRPr="00EC4BFC">
        <w:rPr>
          <w:rFonts w:eastAsia="Times New Roman"/>
        </w:rPr>
        <w:t>Some</w:t>
      </w:r>
      <w:r w:rsidR="0082301F" w:rsidRPr="00EC4BFC">
        <w:rPr>
          <w:rFonts w:eastAsia="Times New Roman"/>
        </w:rPr>
        <w:t xml:space="preserve"> commenters</w:t>
      </w:r>
      <w:r w:rsidR="00DC4DE6" w:rsidRPr="00EC4BFC">
        <w:rPr>
          <w:rFonts w:eastAsia="Times New Roman"/>
        </w:rPr>
        <w:t xml:space="preserve"> </w:t>
      </w:r>
      <w:r w:rsidR="007B1788" w:rsidRPr="00EC4BFC">
        <w:rPr>
          <w:rFonts w:eastAsia="Times New Roman"/>
        </w:rPr>
        <w:t xml:space="preserve">have </w:t>
      </w:r>
      <w:r w:rsidR="00DC4DE6" w:rsidRPr="00EC4BFC">
        <w:rPr>
          <w:rFonts w:eastAsia="Times New Roman"/>
        </w:rPr>
        <w:t xml:space="preserve">downplayed </w:t>
      </w:r>
      <w:r w:rsidR="00BD362D" w:rsidRPr="00EC4BFC">
        <w:rPr>
          <w:rFonts w:eastAsia="Times New Roman"/>
        </w:rPr>
        <w:t xml:space="preserve">the extent of </w:t>
      </w:r>
      <w:r w:rsidR="00DC4DE6" w:rsidRPr="00EC4BFC">
        <w:rPr>
          <w:rFonts w:eastAsia="Times New Roman"/>
        </w:rPr>
        <w:t xml:space="preserve">existing deployments of DSRC </w:t>
      </w:r>
      <w:r w:rsidR="0019525E">
        <w:rPr>
          <w:rFonts w:eastAsia="Times New Roman"/>
        </w:rPr>
        <w:t>[</w:t>
      </w:r>
      <w:r w:rsidR="00A40553">
        <w:rPr>
          <w:rFonts w:eastAsia="Times New Roman"/>
        </w:rPr>
        <w:t>5</w:t>
      </w:r>
      <w:r w:rsidRPr="00EC4BFC">
        <w:rPr>
          <w:rFonts w:eastAsia="Times New Roman"/>
        </w:rPr>
        <w:t>,</w:t>
      </w:r>
      <w:r w:rsidR="00C3748A">
        <w:rPr>
          <w:rFonts w:eastAsia="Times New Roman"/>
        </w:rPr>
        <w:t xml:space="preserve"> </w:t>
      </w:r>
      <w:r w:rsidR="00266201" w:rsidRPr="00EC4BFC">
        <w:rPr>
          <w:rFonts w:eastAsia="Times New Roman"/>
        </w:rPr>
        <w:t>p.</w:t>
      </w:r>
      <w:r w:rsidR="00C3748A">
        <w:rPr>
          <w:rFonts w:eastAsia="Times New Roman"/>
        </w:rPr>
        <w:t xml:space="preserve"> </w:t>
      </w:r>
      <w:r w:rsidRPr="00EC4BFC">
        <w:rPr>
          <w:rFonts w:eastAsia="Times New Roman"/>
        </w:rPr>
        <w:t>2</w:t>
      </w:r>
      <w:r w:rsidR="00DC4DE6" w:rsidRPr="00EC4BFC">
        <w:rPr>
          <w:rFonts w:eastAsia="Times New Roman"/>
        </w:rPr>
        <w:t>], [</w:t>
      </w:r>
      <w:r w:rsidR="00A40553">
        <w:rPr>
          <w:rFonts w:eastAsia="Times New Roman"/>
        </w:rPr>
        <w:t>8</w:t>
      </w:r>
      <w:r w:rsidR="00DC4DE6" w:rsidRPr="00EC4BFC">
        <w:rPr>
          <w:rFonts w:eastAsia="Times New Roman"/>
        </w:rPr>
        <w:t>,</w:t>
      </w:r>
      <w:r w:rsidR="00C3748A">
        <w:rPr>
          <w:rFonts w:eastAsia="Times New Roman"/>
        </w:rPr>
        <w:t xml:space="preserve"> </w:t>
      </w:r>
      <w:r w:rsidR="00DC4DE6" w:rsidRPr="00EC4BFC">
        <w:rPr>
          <w:rFonts w:eastAsia="Times New Roman"/>
        </w:rPr>
        <w:t>p</w:t>
      </w:r>
      <w:r w:rsidR="00266201" w:rsidRPr="00EC4BFC">
        <w:rPr>
          <w:rFonts w:eastAsia="Times New Roman"/>
        </w:rPr>
        <w:t>p.</w:t>
      </w:r>
      <w:r w:rsidR="00C3748A">
        <w:t xml:space="preserve"> </w:t>
      </w:r>
      <w:r w:rsidR="00DC4DE6" w:rsidRPr="00EC4BFC">
        <w:rPr>
          <w:rFonts w:eastAsia="Times New Roman"/>
        </w:rPr>
        <w:t>2</w:t>
      </w:r>
      <w:r w:rsidR="00266201" w:rsidRPr="00EC4BFC">
        <w:rPr>
          <w:rFonts w:eastAsia="Times New Roman"/>
        </w:rPr>
        <w:t>-</w:t>
      </w:r>
      <w:r w:rsidR="00DC4DE6" w:rsidRPr="00EC4BFC">
        <w:rPr>
          <w:rFonts w:eastAsia="Times New Roman"/>
        </w:rPr>
        <w:t>3]</w:t>
      </w:r>
      <w:r w:rsidRPr="00EC4BFC">
        <w:rPr>
          <w:rFonts w:eastAsia="Times New Roman"/>
        </w:rPr>
        <w:t xml:space="preserve">. </w:t>
      </w:r>
      <w:r w:rsidR="00B7152D" w:rsidRPr="00EC4BFC">
        <w:rPr>
          <w:rFonts w:eastAsia="Times New Roman"/>
        </w:rPr>
        <w:t>IEEE 802 notes that a significant number of DSRC deployments has been reached.</w:t>
      </w:r>
      <w:r w:rsidR="00B7152D" w:rsidRPr="00E87460">
        <w:rPr>
          <w:rFonts w:eastAsia="Times New Roman"/>
        </w:rPr>
        <w:t xml:space="preserve"> </w:t>
      </w:r>
      <w:r w:rsidR="009E0AB1" w:rsidRPr="00E87460">
        <w:rPr>
          <w:rFonts w:eastAsia="Times New Roman"/>
        </w:rPr>
        <w:t>T</w:t>
      </w:r>
      <w:r w:rsidR="007F4163" w:rsidRPr="00E87460">
        <w:rPr>
          <w:rFonts w:eastAsia="Times New Roman"/>
        </w:rPr>
        <w:t>he U.S. Department of Transportation (DOT) in their comments of March 9, 2020 [</w:t>
      </w:r>
      <w:r w:rsidR="00A40553">
        <w:rPr>
          <w:rFonts w:eastAsia="Times New Roman"/>
        </w:rPr>
        <w:t>15</w:t>
      </w:r>
      <w:r w:rsidR="007F4163" w:rsidRPr="00E87460">
        <w:rPr>
          <w:rFonts w:eastAsia="Times New Roman"/>
        </w:rPr>
        <w:t xml:space="preserve">] </w:t>
      </w:r>
      <w:r w:rsidR="00230B05" w:rsidRPr="00E87460">
        <w:rPr>
          <w:rFonts w:eastAsia="Times New Roman"/>
        </w:rPr>
        <w:t xml:space="preserve">highlight DSRC deployments and </w:t>
      </w:r>
      <w:r w:rsidR="007F4163" w:rsidRPr="00E87460">
        <w:rPr>
          <w:rFonts w:eastAsia="Times New Roman"/>
        </w:rPr>
        <w:t>state that “</w:t>
      </w:r>
      <w:r w:rsidR="007F4163" w:rsidRPr="00E87460">
        <w:t xml:space="preserve">Currently, over 123 sites across the Nation are putting the 5.9 GHz band into use. This number grew from 87 sites in June 2019.” </w:t>
      </w:r>
      <w:r w:rsidR="002606BD" w:rsidRPr="00E87460">
        <w:t xml:space="preserve">This </w:t>
      </w:r>
      <w:r w:rsidR="002606BD" w:rsidRPr="00E87460">
        <w:rPr>
          <w:rFonts w:eastAsia="Times New Roman"/>
        </w:rPr>
        <w:t xml:space="preserve">includes </w:t>
      </w:r>
      <w:r w:rsidR="007F4163" w:rsidRPr="00E87460">
        <w:rPr>
          <w:rFonts w:eastAsia="Times New Roman"/>
        </w:rPr>
        <w:t>the large number of ITS safety and ITS efficiency services deployed today in the Connected Vehicle Pilot programs in New York City, Tampa, FL, Wyoming, and Columbus, Ohio [</w:t>
      </w:r>
      <w:r w:rsidR="00A40553">
        <w:rPr>
          <w:rFonts w:eastAsia="Times New Roman"/>
        </w:rPr>
        <w:t>16</w:t>
      </w:r>
      <w:r w:rsidR="007F4163" w:rsidRPr="00E87460">
        <w:rPr>
          <w:rFonts w:eastAsia="Times New Roman"/>
        </w:rPr>
        <w:t xml:space="preserve">]. </w:t>
      </w:r>
      <w:r w:rsidR="007F4163" w:rsidRPr="00E87460">
        <w:t xml:space="preserve">DSRC </w:t>
      </w:r>
      <w:r w:rsidR="006864A1">
        <w:t xml:space="preserve">is </w:t>
      </w:r>
      <w:r w:rsidR="007F4163" w:rsidRPr="00E87460">
        <w:t xml:space="preserve">a state-of-the-art technology </w:t>
      </w:r>
      <w:r w:rsidR="002606BD" w:rsidRPr="00E87460">
        <w:t xml:space="preserve">that </w:t>
      </w:r>
      <w:r w:rsidR="007F4163" w:rsidRPr="00E87460">
        <w:t>has been and continues to be deployed for ITS safety and ITS efficiency services around the world</w:t>
      </w:r>
      <w:r w:rsidR="003D0A3B" w:rsidRPr="00E87460">
        <w:t xml:space="preserve">. </w:t>
      </w:r>
    </w:p>
    <w:p w14:paraId="47E5A122" w14:textId="77777777" w:rsidR="00BA5A48" w:rsidRPr="00E87460" w:rsidRDefault="00BA5A48" w:rsidP="00EC4BFC">
      <w:pPr>
        <w:autoSpaceDE w:val="0"/>
        <w:autoSpaceDN w:val="0"/>
        <w:adjustRightInd w:val="0"/>
        <w:ind w:firstLine="0"/>
        <w:contextualSpacing w:val="0"/>
      </w:pPr>
    </w:p>
    <w:p w14:paraId="1D16FA64" w14:textId="77777777" w:rsidR="0033678A" w:rsidRPr="00E87460" w:rsidRDefault="0033678A" w:rsidP="00776B38">
      <w:pPr>
        <w:ind w:firstLine="0"/>
      </w:pPr>
    </w:p>
    <w:p w14:paraId="535BB572" w14:textId="5CC3AD8B" w:rsidR="00D94059" w:rsidRPr="00EC4BFC" w:rsidRDefault="00A4361E" w:rsidP="00D94059">
      <w:pPr>
        <w:pStyle w:val="Heading2"/>
      </w:pPr>
      <w:r w:rsidRPr="00EC4BFC">
        <w:t xml:space="preserve">Obstacles to </w:t>
      </w:r>
      <w:r w:rsidR="00793D1E" w:rsidRPr="00EC4BFC">
        <w:t>M</w:t>
      </w:r>
      <w:r w:rsidR="00410898" w:rsidRPr="00EC4BFC">
        <w:t>arket A</w:t>
      </w:r>
      <w:r w:rsidRPr="00EC4BFC">
        <w:t>doption</w:t>
      </w:r>
    </w:p>
    <w:p w14:paraId="004CA970" w14:textId="77777777" w:rsidR="00D94059" w:rsidRPr="00EC4BFC" w:rsidRDefault="00D94059" w:rsidP="00EC4BFC">
      <w:pPr>
        <w:autoSpaceDE w:val="0"/>
        <w:autoSpaceDN w:val="0"/>
        <w:adjustRightInd w:val="0"/>
        <w:ind w:firstLine="0"/>
        <w:contextualSpacing w:val="0"/>
        <w:rPr>
          <w:rFonts w:eastAsia="Times New Roman"/>
          <w:strike/>
        </w:rPr>
      </w:pPr>
    </w:p>
    <w:p w14:paraId="343AEB25" w14:textId="5AD3F2CB" w:rsidR="00D94059" w:rsidRPr="00EC4BFC" w:rsidRDefault="0014597F" w:rsidP="00776B38">
      <w:pPr>
        <w:rPr>
          <w:rFonts w:eastAsia="Times New Roman"/>
        </w:rPr>
      </w:pPr>
      <w:r w:rsidRPr="00EC4BFC">
        <w:rPr>
          <w:rFonts w:eastAsia="Times New Roman"/>
        </w:rPr>
        <w:t>Some</w:t>
      </w:r>
      <w:r w:rsidR="00D94059" w:rsidRPr="00EC4BFC">
        <w:rPr>
          <w:rFonts w:eastAsia="Times New Roman"/>
        </w:rPr>
        <w:t xml:space="preserve"> commenters have also</w:t>
      </w:r>
      <w:r w:rsidR="00E42835" w:rsidRPr="00EC4BFC">
        <w:rPr>
          <w:rFonts w:eastAsia="Times New Roman"/>
        </w:rPr>
        <w:t xml:space="preserve"> </w:t>
      </w:r>
      <w:r w:rsidR="00D94059" w:rsidRPr="00EC4BFC">
        <w:rPr>
          <w:rFonts w:eastAsia="Times New Roman"/>
        </w:rPr>
        <w:t xml:space="preserve">implied that the slow market adoption of </w:t>
      </w:r>
      <w:r w:rsidR="005F12DC" w:rsidRPr="00EC4BFC">
        <w:rPr>
          <w:rFonts w:eastAsia="Times New Roman"/>
        </w:rPr>
        <w:t>DSRC</w:t>
      </w:r>
      <w:r w:rsidR="00D94059" w:rsidRPr="00EC4BFC">
        <w:rPr>
          <w:rFonts w:eastAsia="Times New Roman"/>
        </w:rPr>
        <w:t xml:space="preserve"> technology was due to performance issues</w:t>
      </w:r>
      <w:r w:rsidR="00B54BD8" w:rsidRPr="00EC4BFC">
        <w:rPr>
          <w:rFonts w:eastAsia="Times New Roman"/>
        </w:rPr>
        <w:t xml:space="preserve"> </w:t>
      </w:r>
      <w:r w:rsidRPr="00EC4BFC">
        <w:rPr>
          <w:rFonts w:eastAsia="Times New Roman"/>
        </w:rPr>
        <w:t>or</w:t>
      </w:r>
      <w:r w:rsidR="00B54BD8" w:rsidRPr="00EC4BFC">
        <w:rPr>
          <w:rFonts w:eastAsia="Times New Roman"/>
        </w:rPr>
        <w:t xml:space="preserve"> that LTE V2X would achieve faster market </w:t>
      </w:r>
      <w:r w:rsidRPr="00EC4BFC">
        <w:rPr>
          <w:rFonts w:eastAsia="Times New Roman"/>
        </w:rPr>
        <w:t xml:space="preserve">adoption </w:t>
      </w:r>
      <w:r w:rsidR="0019525E">
        <w:rPr>
          <w:rFonts w:eastAsia="Times New Roman"/>
        </w:rPr>
        <w:t>[</w:t>
      </w:r>
      <w:r w:rsidR="00A40553">
        <w:rPr>
          <w:rFonts w:eastAsia="Times New Roman"/>
        </w:rPr>
        <w:t>5</w:t>
      </w:r>
      <w:r w:rsidR="00D94059" w:rsidRPr="00EC4BFC">
        <w:rPr>
          <w:rFonts w:eastAsia="Times New Roman"/>
        </w:rPr>
        <w:t xml:space="preserve">, pages </w:t>
      </w:r>
      <w:r w:rsidR="006175CE" w:rsidRPr="00EC4BFC">
        <w:rPr>
          <w:rFonts w:eastAsia="Times New Roman"/>
        </w:rPr>
        <w:t>5</w:t>
      </w:r>
      <w:r w:rsidR="00D94059" w:rsidRPr="00EC4BFC">
        <w:rPr>
          <w:rFonts w:eastAsia="Times New Roman"/>
        </w:rPr>
        <w:t>], [</w:t>
      </w:r>
      <w:r w:rsidR="00A40553">
        <w:rPr>
          <w:rFonts w:eastAsia="Times New Roman"/>
        </w:rPr>
        <w:t>8</w:t>
      </w:r>
      <w:r w:rsidR="00D94059" w:rsidRPr="00EC4BFC">
        <w:rPr>
          <w:rFonts w:eastAsia="Times New Roman"/>
        </w:rPr>
        <w:t>, pa</w:t>
      </w:r>
      <w:r w:rsidR="006175CE" w:rsidRPr="00EC4BFC">
        <w:rPr>
          <w:rFonts w:eastAsia="Times New Roman"/>
        </w:rPr>
        <w:t>ges 2</w:t>
      </w:r>
      <w:r w:rsidR="00D94059" w:rsidRPr="00EC4BFC">
        <w:rPr>
          <w:rFonts w:eastAsia="Times New Roman"/>
        </w:rPr>
        <w:t>]</w:t>
      </w:r>
      <w:r w:rsidR="001376F3" w:rsidRPr="00EC4BFC">
        <w:rPr>
          <w:rFonts w:eastAsia="Times New Roman"/>
        </w:rPr>
        <w:t>.</w:t>
      </w:r>
      <w:r w:rsidR="00D94059" w:rsidRPr="00EC4BFC">
        <w:rPr>
          <w:rFonts w:eastAsia="Times New Roman"/>
        </w:rPr>
        <w:t xml:space="preserve"> IEEE 802 believes </w:t>
      </w:r>
      <w:r w:rsidR="001376F3" w:rsidRPr="00EC4BFC">
        <w:rPr>
          <w:rFonts w:eastAsia="Times New Roman"/>
        </w:rPr>
        <w:t xml:space="preserve">that </w:t>
      </w:r>
      <w:r w:rsidR="00D94059" w:rsidRPr="00EC4BFC">
        <w:rPr>
          <w:rFonts w:eastAsia="Times New Roman"/>
        </w:rPr>
        <w:t xml:space="preserve">the market adoption was delayed for a variety of other reasons, most importantly </w:t>
      </w:r>
      <w:r w:rsidR="00343553" w:rsidRPr="00EC4BFC">
        <w:rPr>
          <w:rFonts w:eastAsia="Times New Roman"/>
        </w:rPr>
        <w:t>the lack of a mandate to deploy the technology. This</w:t>
      </w:r>
      <w:r w:rsidR="00D94059" w:rsidRPr="00EC4BFC">
        <w:rPr>
          <w:rFonts w:eastAsia="Times New Roman"/>
        </w:rPr>
        <w:t xml:space="preserve"> </w:t>
      </w:r>
      <w:r w:rsidR="00343553" w:rsidRPr="00EC4BFC">
        <w:rPr>
          <w:rFonts w:eastAsia="Times New Roman"/>
        </w:rPr>
        <w:t>“</w:t>
      </w:r>
      <w:r w:rsidR="00D94059" w:rsidRPr="00EC4BFC">
        <w:rPr>
          <w:rFonts w:eastAsia="Times New Roman"/>
        </w:rPr>
        <w:t>voluntary deployment scheme</w:t>
      </w:r>
      <w:r w:rsidR="00343553" w:rsidRPr="00EC4BFC">
        <w:rPr>
          <w:rFonts w:eastAsia="Times New Roman"/>
        </w:rPr>
        <w:t>”</w:t>
      </w:r>
      <w:r w:rsidR="00D94059" w:rsidRPr="00EC4BFC">
        <w:rPr>
          <w:rFonts w:eastAsia="Times New Roman"/>
        </w:rPr>
        <w:t xml:space="preserve"> </w:t>
      </w:r>
      <w:r w:rsidR="00343553" w:rsidRPr="00EC4BFC">
        <w:rPr>
          <w:rFonts w:eastAsia="Times New Roman"/>
        </w:rPr>
        <w:t xml:space="preserve">suffers from the fact that </w:t>
      </w:r>
      <w:r w:rsidR="00D94059" w:rsidRPr="00EC4BFC">
        <w:rPr>
          <w:rFonts w:eastAsia="Times New Roman"/>
        </w:rPr>
        <w:t>individual customers experience little benefit until a high market penetration has been achieved. The US TAG TC204 [</w:t>
      </w:r>
      <w:r w:rsidR="00A40553">
        <w:t>17</w:t>
      </w:r>
      <w:r w:rsidR="00D94059" w:rsidRPr="00EC4BFC">
        <w:rPr>
          <w:rFonts w:eastAsia="Times New Roman"/>
        </w:rPr>
        <w:t>] notes that "had the original NHTSA NPRM mandating V2V deployments in vehicles starting in 2019 been adopted, these deployments would have been much farther along". Furthermore, as noted by General Motors [</w:t>
      </w:r>
      <w:r w:rsidR="00A40553">
        <w:rPr>
          <w:rFonts w:eastAsia="Times New Roman"/>
        </w:rPr>
        <w:t>18</w:t>
      </w:r>
      <w:r w:rsidR="00D94059" w:rsidRPr="00EC4BFC">
        <w:rPr>
          <w:rFonts w:eastAsia="Times New Roman"/>
        </w:rPr>
        <w:t xml:space="preserve">]: "Regrettably, the significant uncertainty of the rules created by ongoing FCC statements [...] have threatened any further deployments". </w:t>
      </w:r>
      <w:r w:rsidR="001A16D9" w:rsidRPr="00EC4BFC">
        <w:rPr>
          <w:rFonts w:eastAsia="Times New Roman"/>
        </w:rPr>
        <w:t>These obstacles to market adoption apply to</w:t>
      </w:r>
      <w:r w:rsidR="00BD2608" w:rsidRPr="00EC4BFC">
        <w:rPr>
          <w:rFonts w:eastAsia="Times New Roman"/>
        </w:rPr>
        <w:t xml:space="preserve"> LTE V2X as well. There</w:t>
      </w:r>
      <w:r w:rsidR="001A16D9" w:rsidRPr="00EC4BFC">
        <w:rPr>
          <w:rFonts w:eastAsia="Times New Roman"/>
        </w:rPr>
        <w:t xml:space="preserve"> is no reason to assume </w:t>
      </w:r>
      <w:r w:rsidR="006B0631" w:rsidRPr="00EC4BFC">
        <w:rPr>
          <w:rFonts w:eastAsia="Times New Roman"/>
        </w:rPr>
        <w:t xml:space="preserve">that </w:t>
      </w:r>
      <w:r w:rsidR="00343553" w:rsidRPr="00EC4BFC">
        <w:rPr>
          <w:rFonts w:eastAsia="Times New Roman"/>
        </w:rPr>
        <w:t>using</w:t>
      </w:r>
      <w:r w:rsidR="001A16D9" w:rsidRPr="00EC4BFC">
        <w:rPr>
          <w:rFonts w:eastAsia="Times New Roman"/>
        </w:rPr>
        <w:t xml:space="preserve"> a voluntary deployment scheme, LTE V2X would experience significantly improved deployment rates compared to DSRC technology. On the contrary, LTE V2X is not yet deploye</w:t>
      </w:r>
      <w:r w:rsidR="00BD2608" w:rsidRPr="00EC4BFC">
        <w:rPr>
          <w:rFonts w:eastAsia="Times New Roman"/>
        </w:rPr>
        <w:t xml:space="preserve">d, </w:t>
      </w:r>
      <w:r w:rsidR="001A16D9" w:rsidRPr="00EC4BFC">
        <w:rPr>
          <w:rFonts w:eastAsia="Times New Roman"/>
        </w:rPr>
        <w:t xml:space="preserve">providing less incentive to customers, while DSRC is now reaching a significant number of deployments that provide a direct benefit to </w:t>
      </w:r>
      <w:r w:rsidR="00BD2608" w:rsidRPr="00EC4BFC">
        <w:rPr>
          <w:rFonts w:eastAsia="Times New Roman"/>
        </w:rPr>
        <w:t>market adoption</w:t>
      </w:r>
      <w:r w:rsidR="001A16D9" w:rsidRPr="00EC4BFC">
        <w:rPr>
          <w:rFonts w:eastAsia="Times New Roman"/>
        </w:rPr>
        <w:t>.</w:t>
      </w:r>
      <w:r w:rsidR="00A4361E" w:rsidRPr="00EC4BFC">
        <w:rPr>
          <w:rFonts w:eastAsia="Times New Roman"/>
        </w:rPr>
        <w:t xml:space="preserve"> </w:t>
      </w:r>
      <w:r w:rsidR="00113BC2" w:rsidRPr="00EC4BFC">
        <w:rPr>
          <w:rFonts w:eastAsia="Times New Roman"/>
        </w:rPr>
        <w:t xml:space="preserve">In addition, any decision made by the Commission that allocates spectrum to LTE V2X in some parts of the ITS band will further contribute to the market uncertainty. </w:t>
      </w:r>
      <w:r w:rsidR="00F46152" w:rsidRPr="00EC4BFC">
        <w:rPr>
          <w:rFonts w:eastAsia="Times New Roman"/>
        </w:rPr>
        <w:t>As long as</w:t>
      </w:r>
      <w:r w:rsidR="00113BC2" w:rsidRPr="00EC4BFC">
        <w:rPr>
          <w:rFonts w:eastAsia="Times New Roman"/>
        </w:rPr>
        <w:t xml:space="preserve"> there is spectrum allocated to both t</w:t>
      </w:r>
      <w:r w:rsidR="000955E1" w:rsidRPr="00EC4BFC">
        <w:rPr>
          <w:rFonts w:eastAsia="Times New Roman"/>
        </w:rPr>
        <w:t>echnologies</w:t>
      </w:r>
      <w:r w:rsidR="00113BC2" w:rsidRPr="00EC4BFC">
        <w:rPr>
          <w:rFonts w:eastAsia="Times New Roman"/>
        </w:rPr>
        <w:t>, automakers and truck manufacturers</w:t>
      </w:r>
      <w:r w:rsidR="005743E7" w:rsidRPr="00EC4BFC">
        <w:rPr>
          <w:rFonts w:eastAsia="Times New Roman"/>
        </w:rPr>
        <w:t>, along with</w:t>
      </w:r>
      <w:r w:rsidR="00113BC2" w:rsidRPr="00EC4BFC">
        <w:rPr>
          <w:rFonts w:eastAsia="Times New Roman"/>
        </w:rPr>
        <w:t xml:space="preserve"> </w:t>
      </w:r>
      <w:r w:rsidR="005031B7" w:rsidRPr="00EC4BFC">
        <w:rPr>
          <w:rFonts w:eastAsia="Times New Roman"/>
        </w:rPr>
        <w:t>providers of public infrastructure</w:t>
      </w:r>
      <w:r w:rsidR="005743E7" w:rsidRPr="00EC4BFC">
        <w:rPr>
          <w:rFonts w:eastAsia="Times New Roman"/>
        </w:rPr>
        <w:t xml:space="preserve">, </w:t>
      </w:r>
      <w:r w:rsidR="005031B7" w:rsidRPr="00EC4BFC">
        <w:rPr>
          <w:rFonts w:eastAsia="Times New Roman"/>
        </w:rPr>
        <w:t xml:space="preserve">as well as </w:t>
      </w:r>
      <w:r w:rsidR="00A11038" w:rsidRPr="00EC4BFC">
        <w:rPr>
          <w:rFonts w:eastAsia="Times New Roman"/>
        </w:rPr>
        <w:t>pedestrians and bicyclists</w:t>
      </w:r>
      <w:r w:rsidR="00113BC2" w:rsidRPr="00EC4BFC">
        <w:rPr>
          <w:rFonts w:eastAsia="Times New Roman"/>
        </w:rPr>
        <w:t>, will remain uncertain about the future of ITS technology and might refrain from investments.</w:t>
      </w:r>
    </w:p>
    <w:p w14:paraId="24002291" w14:textId="48CDBD0F" w:rsidR="00D94059" w:rsidRDefault="00D94059" w:rsidP="00776B38">
      <w:pPr>
        <w:ind w:firstLine="0"/>
      </w:pPr>
    </w:p>
    <w:p w14:paraId="17DABFF8" w14:textId="77777777" w:rsidR="00EC4BFC" w:rsidRPr="00E87460" w:rsidRDefault="00EC4BFC" w:rsidP="00776B38">
      <w:pPr>
        <w:ind w:firstLine="0"/>
      </w:pPr>
    </w:p>
    <w:p w14:paraId="5A4D9EAB" w14:textId="2D88AB1E" w:rsidR="00FD40C0" w:rsidRPr="00E87460" w:rsidRDefault="0033678A" w:rsidP="00776B38">
      <w:pPr>
        <w:pStyle w:val="Heading2"/>
      </w:pPr>
      <w:r w:rsidRPr="00E87460">
        <w:lastRenderedPageBreak/>
        <w:t xml:space="preserve">Layer-2 Unicast </w:t>
      </w:r>
      <w:r w:rsidR="0016622F" w:rsidRPr="00E87460">
        <w:t>S</w:t>
      </w:r>
      <w:r w:rsidRPr="00E87460">
        <w:t>upport</w:t>
      </w:r>
    </w:p>
    <w:p w14:paraId="6A536A04" w14:textId="77777777" w:rsidR="0033678A" w:rsidRPr="00E87460" w:rsidRDefault="0033678A" w:rsidP="00EC4BFC">
      <w:pPr>
        <w:ind w:firstLine="0"/>
      </w:pPr>
    </w:p>
    <w:p w14:paraId="3B275357" w14:textId="0500381C" w:rsidR="00692ABB" w:rsidRPr="00E87460" w:rsidRDefault="00692ABB" w:rsidP="00776B38">
      <w:pPr>
        <w:autoSpaceDE w:val="0"/>
        <w:autoSpaceDN w:val="0"/>
        <w:adjustRightInd w:val="0"/>
        <w:contextualSpacing w:val="0"/>
      </w:pPr>
      <w:r w:rsidRPr="00E87460">
        <w:t xml:space="preserve">IEEE 802 disagrees with 5G </w:t>
      </w:r>
      <w:proofErr w:type="spellStart"/>
      <w:r w:rsidRPr="00E87460">
        <w:t>Americas</w:t>
      </w:r>
      <w:r w:rsidR="00AD712B" w:rsidRPr="00E87460">
        <w:t>’s</w:t>
      </w:r>
      <w:proofErr w:type="spellEnd"/>
      <w:r w:rsidR="00882291" w:rsidRPr="00E87460">
        <w:t xml:space="preserve"> [</w:t>
      </w:r>
      <w:r w:rsidR="00A40553">
        <w:t>1</w:t>
      </w:r>
      <w:r w:rsidR="007C732C" w:rsidRPr="00E87460">
        <w:t>, page 5</w:t>
      </w:r>
      <w:r w:rsidR="00882291" w:rsidRPr="00E87460">
        <w:t>]</w:t>
      </w:r>
      <w:r w:rsidRPr="00E87460">
        <w:t xml:space="preserve"> </w:t>
      </w:r>
      <w:r w:rsidR="00AD712B" w:rsidRPr="00E87460">
        <w:t xml:space="preserve">assertion </w:t>
      </w:r>
      <w:r w:rsidRPr="00E87460">
        <w:t xml:space="preserve">that </w:t>
      </w:r>
      <w:r w:rsidR="00AD712B" w:rsidRPr="00E87460">
        <w:t xml:space="preserve">3GPP </w:t>
      </w:r>
      <w:r w:rsidRPr="00E87460">
        <w:t xml:space="preserve">Release 14 LTE V2X supports a “richer range of services than is possible using DSRC”. </w:t>
      </w:r>
      <w:r w:rsidR="00FC21A6" w:rsidRPr="00E87460">
        <w:t xml:space="preserve">DSRC supports every ITS service </w:t>
      </w:r>
      <w:r w:rsidR="002241CC" w:rsidRPr="00E87460">
        <w:t xml:space="preserve">supported by Release 14 C-V2X </w:t>
      </w:r>
      <w:proofErr w:type="spellStart"/>
      <w:r w:rsidR="002241CC" w:rsidRPr="00E87460">
        <w:t>sidelink</w:t>
      </w:r>
      <w:proofErr w:type="spellEnd"/>
      <w:r w:rsidR="00583AE4" w:rsidRPr="00E87460">
        <w:t xml:space="preserve">. </w:t>
      </w:r>
      <w:r w:rsidR="00E20A57" w:rsidRPr="00E87460">
        <w:t xml:space="preserve">Furthermore, </w:t>
      </w:r>
      <w:r w:rsidRPr="00E87460">
        <w:t xml:space="preserve">Release 14 LTE V2X uses </w:t>
      </w:r>
      <w:r w:rsidR="001352AC" w:rsidRPr="00E87460">
        <w:t xml:space="preserve">only </w:t>
      </w:r>
      <w:r w:rsidRPr="00E87460">
        <w:t>broadcast</w:t>
      </w:r>
      <w:r w:rsidR="00996F7A" w:rsidRPr="00E87460">
        <w:t xml:space="preserve"> </w:t>
      </w:r>
      <w:r w:rsidR="0019525E">
        <w:t>[</w:t>
      </w:r>
      <w:r w:rsidR="00A40553">
        <w:t>2</w:t>
      </w:r>
      <w:r w:rsidR="00996F7A" w:rsidRPr="00E87460">
        <w:t>,</w:t>
      </w:r>
      <w:r w:rsidR="00C3748A">
        <w:t xml:space="preserve"> </w:t>
      </w:r>
      <w:r w:rsidR="00996F7A" w:rsidRPr="00E87460">
        <w:t>p.</w:t>
      </w:r>
      <w:r w:rsidR="00C3748A">
        <w:t xml:space="preserve"> </w:t>
      </w:r>
      <w:r w:rsidR="00996F7A" w:rsidRPr="00E87460">
        <w:t>6</w:t>
      </w:r>
      <w:r w:rsidR="00996F7A" w:rsidRPr="007207B4">
        <w:t>]</w:t>
      </w:r>
      <w:r w:rsidR="00806469" w:rsidRPr="007207B4">
        <w:t xml:space="preserve"> and lacks</w:t>
      </w:r>
      <w:r w:rsidRPr="007207B4">
        <w:t xml:space="preserve"> a native unicast capability</w:t>
      </w:r>
      <w:r w:rsidR="00EB5D73" w:rsidRPr="007207B4">
        <w:t xml:space="preserve"> on the medium access layer (layer 2)</w:t>
      </w:r>
      <w:r w:rsidR="00E51FF6" w:rsidRPr="00EC4BFC">
        <w:t xml:space="preserve">. </w:t>
      </w:r>
      <w:r w:rsidR="000A6F0A" w:rsidRPr="00EC4BFC">
        <w:t xml:space="preserve">Even </w:t>
      </w:r>
      <w:r w:rsidR="00E51FF6" w:rsidRPr="00EC4BFC">
        <w:t xml:space="preserve">though </w:t>
      </w:r>
      <w:r w:rsidR="00A078BF" w:rsidRPr="00EC4BFC">
        <w:t xml:space="preserve">systems using </w:t>
      </w:r>
      <w:r w:rsidR="00EB5D73" w:rsidRPr="00EC4BFC">
        <w:t>LTE V2X Release 14</w:t>
      </w:r>
      <w:r w:rsidR="00A078BF" w:rsidRPr="00EC4BFC">
        <w:t xml:space="preserve"> on the lower layers</w:t>
      </w:r>
      <w:r w:rsidR="00EB5D73" w:rsidRPr="00EC4BFC">
        <w:t xml:space="preserve"> could implement </w:t>
      </w:r>
      <w:r w:rsidR="00E51FF6" w:rsidRPr="00EC4BFC">
        <w:t>unicast transmissions using protocols</w:t>
      </w:r>
      <w:r w:rsidR="00EB5D73" w:rsidRPr="00EC4BFC">
        <w:t xml:space="preserve"> </w:t>
      </w:r>
      <w:r w:rsidR="00A078BF" w:rsidRPr="00EC4BFC">
        <w:t>in upper layers</w:t>
      </w:r>
      <w:r w:rsidR="00E51FF6" w:rsidRPr="00EC4BFC">
        <w:t xml:space="preserve">, such an approach is </w:t>
      </w:r>
      <w:r w:rsidR="00603F08" w:rsidRPr="00EC4BFC">
        <w:t>not</w:t>
      </w:r>
      <w:r w:rsidR="00E51FF6" w:rsidRPr="00EC4BFC">
        <w:t xml:space="preserve"> efficient, especially when it comes to acknowl</w:t>
      </w:r>
      <w:r w:rsidR="007B0941" w:rsidRPr="00EC4BFC">
        <w:t>edgment messages, which would have</w:t>
      </w:r>
      <w:r w:rsidR="00E51FF6" w:rsidRPr="00EC4BFC">
        <w:t xml:space="preserve"> </w:t>
      </w:r>
      <w:r w:rsidR="007B0941" w:rsidRPr="00EC4BFC">
        <w:t>significant delay</w:t>
      </w:r>
      <w:r w:rsidR="00E51FF6" w:rsidRPr="00EC4BFC">
        <w:t xml:space="preserve"> and large packet size overhead </w:t>
      </w:r>
      <w:r w:rsidR="007B0941" w:rsidRPr="00EC4BFC">
        <w:t>due to</w:t>
      </w:r>
      <w:r w:rsidR="00E51FF6" w:rsidRPr="00EC4BFC">
        <w:t xml:space="preserve"> higher-layer protocols. </w:t>
      </w:r>
      <w:r w:rsidR="00A75F32" w:rsidRPr="00EC4BFC">
        <w:t>In contrast</w:t>
      </w:r>
      <w:r w:rsidR="00E51FF6" w:rsidRPr="00EC4BFC">
        <w:t xml:space="preserve">, the </w:t>
      </w:r>
      <w:r w:rsidR="008960AC" w:rsidRPr="00EC4BFC">
        <w:t xml:space="preserve">medium access </w:t>
      </w:r>
      <w:r w:rsidR="00467291" w:rsidRPr="00EC4BFC">
        <w:t xml:space="preserve">used in DSRC </w:t>
      </w:r>
      <w:r w:rsidR="00EC5537" w:rsidRPr="00EC4BFC">
        <w:t>ensures</w:t>
      </w:r>
      <w:r w:rsidR="00286A69" w:rsidRPr="00EC4BFC">
        <w:t xml:space="preserve"> that</w:t>
      </w:r>
      <w:r w:rsidR="00EC5537" w:rsidRPr="00EC4BFC">
        <w:t xml:space="preserve"> </w:t>
      </w:r>
      <w:r w:rsidR="00E51FF6" w:rsidRPr="00EC4BFC">
        <w:t xml:space="preserve">devices respond to </w:t>
      </w:r>
      <w:r w:rsidR="001D30E7" w:rsidRPr="00EC4BFC">
        <w:t xml:space="preserve">a </w:t>
      </w:r>
      <w:r w:rsidR="00E51FF6" w:rsidRPr="00EC4BFC">
        <w:t>unicast message by sending an acknowledgment message within 32 microseconds with minimal packet sizes. Many ITS safety and efficiency services require direct unicast transmissions</w:t>
      </w:r>
      <w:r w:rsidR="00A46A0F" w:rsidRPr="00EC4BFC">
        <w:t>, for example,</w:t>
      </w:r>
      <w:r w:rsidR="005D00F3" w:rsidRPr="007207B4">
        <w:t xml:space="preserve"> </w:t>
      </w:r>
      <w:r w:rsidR="0049151F" w:rsidRPr="007207B4">
        <w:t>i</w:t>
      </w:r>
      <w:r w:rsidR="00E65E11" w:rsidRPr="007207B4">
        <w:t>nfrastructure-to-vehicle</w:t>
      </w:r>
      <w:r w:rsidR="00C07E8F" w:rsidRPr="007207B4">
        <w:t xml:space="preserve"> warnings (e.g. </w:t>
      </w:r>
      <w:r w:rsidR="002F2D7F" w:rsidRPr="007207B4">
        <w:t>Wrong-Way Driving Alert</w:t>
      </w:r>
      <w:r w:rsidR="00882291" w:rsidRPr="007207B4">
        <w:t xml:space="preserve"> [</w:t>
      </w:r>
      <w:r w:rsidR="00A40553">
        <w:t>19</w:t>
      </w:r>
      <w:r w:rsidR="00882291" w:rsidRPr="007207B4">
        <w:t>]</w:t>
      </w:r>
      <w:r w:rsidR="00C07E8F" w:rsidRPr="007207B4">
        <w:t>)</w:t>
      </w:r>
      <w:r w:rsidRPr="007207B4">
        <w:t xml:space="preserve">, communication to a V2X security credential management system (SCMS), and collection of probe vehicle data. </w:t>
      </w:r>
      <w:r w:rsidR="00ED782B" w:rsidRPr="00EC4BFC">
        <w:t>These services will not be natively supported by the lower layers of LTE V2X</w:t>
      </w:r>
      <w:del w:id="28" w:author="Roger Marks" w:date="2020-04-16T13:50:00Z">
        <w:r w:rsidR="00F72D59" w:rsidRPr="00EC4BFC" w:rsidDel="008C5EAF">
          <w:delText>, however, such services</w:delText>
        </w:r>
      </w:del>
      <w:r w:rsidR="0064706E" w:rsidRPr="00EC4BFC">
        <w:t xml:space="preserve"> </w:t>
      </w:r>
      <w:ins w:id="29" w:author="Roger Marks" w:date="2020-04-16T13:50:00Z">
        <w:r w:rsidR="008C5EAF">
          <w:t xml:space="preserve">but </w:t>
        </w:r>
      </w:ins>
      <w:r w:rsidR="0064706E" w:rsidRPr="00EC4BFC">
        <w:t>are natively supported by DSRC</w:t>
      </w:r>
      <w:r w:rsidR="00ED782B" w:rsidRPr="00EC4BFC">
        <w:t>.</w:t>
      </w:r>
    </w:p>
    <w:p w14:paraId="63A70E6B" w14:textId="046B0D1D" w:rsidR="00C01836" w:rsidRDefault="00C01836" w:rsidP="00EC1FEC">
      <w:pPr>
        <w:ind w:firstLine="0"/>
      </w:pPr>
    </w:p>
    <w:p w14:paraId="6C0373D8" w14:textId="77777777" w:rsidR="00C47A4C" w:rsidRPr="00E87460" w:rsidRDefault="00C47A4C" w:rsidP="00EC1FEC">
      <w:pPr>
        <w:ind w:firstLine="0"/>
      </w:pPr>
    </w:p>
    <w:p w14:paraId="01F60B88" w14:textId="5EAE1EE6" w:rsidR="0033678A" w:rsidRPr="00644001" w:rsidRDefault="0033678A" w:rsidP="00776B38">
      <w:pPr>
        <w:pStyle w:val="Heading2"/>
      </w:pPr>
      <w:r w:rsidRPr="00644001">
        <w:t xml:space="preserve">Additional </w:t>
      </w:r>
      <w:r w:rsidR="0016622F" w:rsidRPr="00644001">
        <w:t>S</w:t>
      </w:r>
      <w:r w:rsidRPr="00644001">
        <w:t xml:space="preserve">ervices </w:t>
      </w:r>
      <w:r w:rsidR="007F4163" w:rsidRPr="00644001">
        <w:t>E</w:t>
      </w:r>
      <w:r w:rsidR="0016622F" w:rsidRPr="00644001">
        <w:t>nabled by</w:t>
      </w:r>
      <w:r w:rsidRPr="00644001">
        <w:t xml:space="preserve"> </w:t>
      </w:r>
      <w:r w:rsidR="0016622F" w:rsidRPr="00EC4BFC">
        <w:t>C</w:t>
      </w:r>
      <w:r w:rsidRPr="00EC4BFC">
        <w:t xml:space="preserve">ommercial </w:t>
      </w:r>
      <w:r w:rsidR="0016622F" w:rsidRPr="00644001">
        <w:t>C</w:t>
      </w:r>
      <w:r w:rsidRPr="00644001">
        <w:t xml:space="preserve">ellular </w:t>
      </w:r>
      <w:r w:rsidR="0016622F" w:rsidRPr="00644001">
        <w:t>N</w:t>
      </w:r>
      <w:r w:rsidRPr="00644001">
        <w:t xml:space="preserve">etworks </w:t>
      </w:r>
    </w:p>
    <w:p w14:paraId="758A64D6" w14:textId="77777777" w:rsidR="0033678A" w:rsidRPr="00EC4BFC" w:rsidRDefault="0033678A" w:rsidP="00EC4BFC">
      <w:pPr>
        <w:ind w:firstLine="0"/>
        <w:rPr>
          <w:strike/>
        </w:rPr>
      </w:pPr>
    </w:p>
    <w:p w14:paraId="273FB0EE" w14:textId="34F97FA5" w:rsidR="00644001" w:rsidRDefault="00644001" w:rsidP="00644001">
      <w:r>
        <w:t xml:space="preserve">Several commenters </w:t>
      </w:r>
      <w:r w:rsidR="0019525E">
        <w:t>[</w:t>
      </w:r>
      <w:r w:rsidR="00A40553">
        <w:rPr>
          <w:rFonts w:eastAsia="Times New Roman"/>
        </w:rPr>
        <w:t>5</w:t>
      </w:r>
      <w:r>
        <w:t>]</w:t>
      </w:r>
      <w:r w:rsidR="00930426">
        <w:t>,</w:t>
      </w:r>
      <w:r>
        <w:t xml:space="preserve"> [</w:t>
      </w:r>
      <w:r w:rsidR="00A40553">
        <w:t>7</w:t>
      </w:r>
      <w:r>
        <w:t>]</w:t>
      </w:r>
      <w:r w:rsidR="00930426">
        <w:t>,</w:t>
      </w:r>
      <w:r w:rsidR="00D36A33">
        <w:t xml:space="preserve"> [</w:t>
      </w:r>
      <w:r w:rsidR="00A40553">
        <w:t>8</w:t>
      </w:r>
      <w:r>
        <w:t>]</w:t>
      </w:r>
      <w:r w:rsidR="00930426">
        <w:t xml:space="preserve"> make </w:t>
      </w:r>
      <w:r w:rsidR="00930426" w:rsidRPr="00930426">
        <w:t xml:space="preserve">ambiguous comments </w:t>
      </w:r>
      <w:del w:id="30" w:author="Roger Marks" w:date="2020-04-16T13:50:00Z">
        <w:r w:rsidR="00930426" w:rsidRPr="00930426" w:rsidDel="005A2DA4">
          <w:delText>that</w:delText>
        </w:r>
        <w:r w:rsidRPr="00930426" w:rsidDel="005A2DA4">
          <w:delText xml:space="preserve"> </w:delText>
        </w:r>
      </w:del>
      <w:r w:rsidRPr="00930426">
        <w:t>suggest</w:t>
      </w:r>
      <w:ins w:id="31" w:author="Roger Marks" w:date="2020-04-16T13:50:00Z">
        <w:r w:rsidR="005A2DA4">
          <w:t>ing</w:t>
        </w:r>
      </w:ins>
      <w:r w:rsidRPr="00930426">
        <w:t xml:space="preserve"> that</w:t>
      </w:r>
      <w:ins w:id="32" w:author="Roger Marks" w:date="2020-04-16T13:50:00Z">
        <w:r w:rsidR="005A2DA4">
          <w:t>,</w:t>
        </w:r>
      </w:ins>
      <w:r w:rsidRPr="00930426">
        <w:t xml:space="preserve"> by allocating ITS spectrum specifically to Release 14 LTE V2X, many of the benefits that can be derived from using (5G) cellular connectivity to vehicles accrue.  This is inaccurate.  Any Release 14 LTE V2X module that is actively used for ITS safety and efficiency services in ITS spectrum must be available for ITS services and would not be available to provide cellular connectivity.  Cellular connectivity will</w:t>
      </w:r>
      <w:r>
        <w:t xml:space="preserve"> require separate communication resources (i.e. radios and non-ITS channels).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w:t>
      </w:r>
      <w:del w:id="33" w:author="Roger Marks" w:date="2020-04-16T13:51:00Z">
        <w:r w:rsidDel="005A2DA4">
          <w:delText xml:space="preserve">on </w:delText>
        </w:r>
      </w:del>
      <w:ins w:id="34" w:author="Roger Marks" w:date="2020-04-16T13:51:00Z">
        <w:r w:rsidR="005A2DA4">
          <w:t>on-</w:t>
        </w:r>
      </w:ins>
      <w:r>
        <w:t>board units deployed today have cellular interfaces in addition to DSRC ITS communication modules operating in ITS spectrum and</w:t>
      </w:r>
      <w:ins w:id="35" w:author="Roger Marks" w:date="2020-04-16T13:51:00Z">
        <w:r w:rsidR="005A2DA4">
          <w:t>,</w:t>
        </w:r>
      </w:ins>
      <w:r>
        <w:t xml:space="preserve"> as such, are already utilizing the benefits of cellular connectivity when and where appropriate.</w:t>
      </w:r>
    </w:p>
    <w:p w14:paraId="797B2DCD" w14:textId="059907B7" w:rsidR="003653A1" w:rsidRPr="00E87460" w:rsidRDefault="003653A1" w:rsidP="00EC4BFC">
      <w:pPr>
        <w:ind w:firstLine="0"/>
      </w:pPr>
    </w:p>
    <w:p w14:paraId="197A8457" w14:textId="77777777" w:rsidR="004564D1" w:rsidRPr="00E87460" w:rsidRDefault="004564D1" w:rsidP="004010DB">
      <w:pPr>
        <w:ind w:firstLine="0"/>
      </w:pPr>
    </w:p>
    <w:p w14:paraId="6488C81A" w14:textId="77777777" w:rsidR="00564083" w:rsidRPr="00E87460" w:rsidRDefault="00564083" w:rsidP="00564083">
      <w:pPr>
        <w:pStyle w:val="Heading1"/>
        <w:keepNext w:val="0"/>
        <w:keepLines w:val="0"/>
        <w:numPr>
          <w:ilvl w:val="0"/>
          <w:numId w:val="23"/>
        </w:numPr>
        <w:ind w:left="360"/>
      </w:pPr>
      <w:r w:rsidRPr="00E87460">
        <w:t>Spectrum needed for ITS</w:t>
      </w:r>
    </w:p>
    <w:p w14:paraId="6E7184A7" w14:textId="77777777" w:rsidR="00564083" w:rsidRPr="00E87460" w:rsidRDefault="00564083" w:rsidP="00564083">
      <w:pPr>
        <w:ind w:firstLine="0"/>
        <w:rPr>
          <w:strike/>
        </w:rPr>
      </w:pPr>
    </w:p>
    <w:p w14:paraId="13FAFA80" w14:textId="5A7DCF3B" w:rsidR="00564083" w:rsidRPr="00E87460" w:rsidRDefault="00564083" w:rsidP="00564083">
      <w:r w:rsidRPr="00E87460">
        <w:t xml:space="preserve">While several commenters wrote in favor of retaining the 75 MHz for ITS safety and efficiency services, </w:t>
      </w:r>
      <w:r w:rsidR="00C8511B" w:rsidRPr="00E87460">
        <w:t xml:space="preserve">others wrote </w:t>
      </w:r>
      <w:r w:rsidRPr="00E87460">
        <w:t xml:space="preserve">in favor of the proposed reallocation.  Of those that spoke in favor of retaining 75 MHz for ITS, some indicated a tolerance for C-V2X in a 20 MHz portion of that 75 MHz band. First, IEEE 802 cautions not to infer from 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30 MHz ITS band, same-channel evolution and spectral efficiency become imperative. IEEE 802 stresses that DSRC has advantages over LTE V2X with respect to both same-channel evolution and spectral efficiency.    </w:t>
      </w:r>
    </w:p>
    <w:p w14:paraId="1E68AF7B" w14:textId="77777777" w:rsidR="00564083" w:rsidRPr="00E87460" w:rsidRDefault="00564083" w:rsidP="00564083">
      <w:pPr>
        <w:ind w:firstLine="0"/>
      </w:pPr>
    </w:p>
    <w:p w14:paraId="500E1459" w14:textId="26F89C82" w:rsidR="00930426" w:rsidRPr="00230B05" w:rsidRDefault="00930426" w:rsidP="00930426">
      <w:r w:rsidRPr="00230B05">
        <w:t xml:space="preserve">The next generation IEEE Std 802.11 technology being developed in the IEEE P802.11bd amendment is intended to provide a seamless evolution path from DSRC in the 5.9 GHz ITS band. Any consideration of the rules governing use of the 5.9 GHz band must recognize that </w:t>
      </w:r>
      <w:r>
        <w:t xml:space="preserve">current </w:t>
      </w:r>
      <w:r w:rsidRPr="00230B05">
        <w:t xml:space="preserve">DSRC </w:t>
      </w:r>
      <w:r>
        <w:t xml:space="preserve">deployments </w:t>
      </w:r>
      <w:r w:rsidRPr="00230B05">
        <w:t xml:space="preserve">and </w:t>
      </w:r>
      <w:r>
        <w:t xml:space="preserve">the </w:t>
      </w:r>
      <w:r w:rsidRPr="00EB2B9F">
        <w:t xml:space="preserve">next generation V2X standard </w:t>
      </w:r>
      <w:r>
        <w:t xml:space="preserve">under development </w:t>
      </w:r>
      <w:r w:rsidRPr="00EB2B9F">
        <w:t xml:space="preserve">in </w:t>
      </w:r>
      <w:r w:rsidRPr="00230B05">
        <w:t>IEEE P802.11bd</w:t>
      </w:r>
      <w:r>
        <w:t xml:space="preserve"> </w:t>
      </w:r>
      <w:r w:rsidRPr="00230B05">
        <w:t xml:space="preserve"> </w:t>
      </w:r>
      <w:r w:rsidRPr="00EC4BFC">
        <w:t>will</w:t>
      </w:r>
      <w:r w:rsidRPr="00230B05">
        <w:t xml:space="preserve"> operate together in the same ITS channels and can coexist and share resources without interfering with each </w:t>
      </w:r>
      <w:r w:rsidRPr="00230B05">
        <w:lastRenderedPageBreak/>
        <w:t>other.  This coexistence and resources sharing even extends to the introduction of advanced features such as 20 MHz bandwidth operation.</w:t>
      </w:r>
    </w:p>
    <w:p w14:paraId="0093ECFF" w14:textId="1155EC21" w:rsidR="00752354" w:rsidRPr="00E87460" w:rsidRDefault="00752354" w:rsidP="00EC1FEC">
      <w:pPr>
        <w:ind w:firstLine="0"/>
      </w:pPr>
    </w:p>
    <w:p w14:paraId="285066DC" w14:textId="77777777" w:rsidR="0017664D" w:rsidRPr="00E87460" w:rsidRDefault="0017664D" w:rsidP="00EC1FEC">
      <w:pPr>
        <w:ind w:firstLine="0"/>
      </w:pPr>
    </w:p>
    <w:p w14:paraId="66E40423" w14:textId="0B9F7B4F" w:rsidR="00D4697F" w:rsidRPr="00E87460" w:rsidRDefault="00594ED0" w:rsidP="00D4697F">
      <w:pPr>
        <w:pStyle w:val="Heading1"/>
        <w:keepNext w:val="0"/>
        <w:keepLines w:val="0"/>
      </w:pPr>
      <w:r w:rsidRPr="00E87460">
        <w:t>T</w:t>
      </w:r>
      <w:r w:rsidR="00D4697F" w:rsidRPr="00E87460">
        <w:t xml:space="preserve">echnology </w:t>
      </w:r>
      <w:r w:rsidRPr="00E87460">
        <w:t>Choice</w:t>
      </w:r>
    </w:p>
    <w:p w14:paraId="52F0F16E" w14:textId="547FA67A" w:rsidR="00D4697F" w:rsidRPr="00E87460" w:rsidRDefault="00D4697F" w:rsidP="00EC1FEC">
      <w:pPr>
        <w:ind w:firstLine="0"/>
      </w:pPr>
    </w:p>
    <w:p w14:paraId="7C0FBA12" w14:textId="491B23D6" w:rsidR="00B055AF" w:rsidRPr="00E87460" w:rsidRDefault="00B055AF" w:rsidP="00B055AF">
      <w:r w:rsidRPr="00E87460">
        <w:t xml:space="preserve">IEEE 802 believes that the criteria for permitting a given V2X technology to use the ITS </w:t>
      </w:r>
      <w:r w:rsidR="00ED509E">
        <w:t>spectrum</w:t>
      </w:r>
      <w:r w:rsidRPr="00E87460">
        <w:t>, whatever its eventual bandwidth, should be that the technology is:</w:t>
      </w:r>
    </w:p>
    <w:p w14:paraId="02623516" w14:textId="11254707" w:rsidR="00B055AF" w:rsidRPr="00E87460"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Fully standardized</w:t>
      </w:r>
    </w:p>
    <w:p w14:paraId="0C9B39E1" w14:textId="7A285989" w:rsidR="00B055AF" w:rsidRPr="00E87460"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E87460">
        <w:rPr>
          <w:rFonts w:ascii="Times New Roman" w:hAnsi="Times New Roman" w:cs="Times New Roman"/>
          <w:sz w:val="24"/>
          <w:szCs w:val="24"/>
        </w:rPr>
        <w:t>Proven through testing to work effectively</w:t>
      </w:r>
    </w:p>
    <w:p w14:paraId="6A56903E" w14:textId="76093338" w:rsidR="002D3B76" w:rsidRPr="00E87460" w:rsidRDefault="00356E45" w:rsidP="002D3B76">
      <w:pPr>
        <w:numPr>
          <w:ilvl w:val="0"/>
          <w:numId w:val="26"/>
        </w:numPr>
        <w:contextualSpacing w:val="0"/>
        <w:rPr>
          <w:rFonts w:eastAsia="MS Mincho"/>
          <w:lang w:eastAsia="ja-JP" w:bidi="mr-IN"/>
        </w:rPr>
      </w:pPr>
      <w:r w:rsidRPr="00E87460">
        <w:rPr>
          <w:rFonts w:eastAsia="MS Mincho"/>
          <w:lang w:eastAsia="ja-JP" w:bidi="mr-IN"/>
        </w:rPr>
        <w:t>F</w:t>
      </w:r>
      <w:r w:rsidR="002D3B76" w:rsidRPr="00E87460">
        <w:rPr>
          <w:rFonts w:eastAsia="MS Mincho"/>
          <w:lang w:eastAsia="ja-JP" w:bidi="mr-IN"/>
        </w:rPr>
        <w:t>uture-proof by maintaining backward compatibility, including compatibility with DSRC which already occupies the ITS band.</w:t>
      </w:r>
    </w:p>
    <w:p w14:paraId="5A6034FE" w14:textId="77777777" w:rsidR="00DD5612" w:rsidRPr="00E87460" w:rsidRDefault="00DD5612" w:rsidP="00DD5612">
      <w:pPr>
        <w:pStyle w:val="gmail-msonormal"/>
        <w:spacing w:before="0" w:beforeAutospacing="0" w:after="0" w:afterAutospacing="0"/>
        <w:ind w:firstLine="0"/>
        <w:rPr>
          <w:rFonts w:ascii="Times New Roman" w:hAnsi="Times New Roman" w:cs="Times New Roman"/>
          <w:szCs w:val="24"/>
        </w:rPr>
      </w:pPr>
    </w:p>
    <w:p w14:paraId="40228883" w14:textId="71866E18" w:rsidR="00D4697F" w:rsidRPr="00EC4BFC" w:rsidRDefault="00B055AF" w:rsidP="00CF62D7">
      <w:pPr>
        <w:pStyle w:val="gmail-msonormal"/>
        <w:spacing w:before="0" w:beforeAutospacing="0" w:after="0" w:afterAutospacing="0"/>
        <w:rPr>
          <w:rFonts w:ascii="Times New Roman" w:hAnsi="Times New Roman" w:cs="Times New Roman"/>
          <w:szCs w:val="24"/>
        </w:rPr>
      </w:pPr>
      <w:r w:rsidRPr="00E87460">
        <w:rPr>
          <w:rFonts w:ascii="Times New Roman" w:hAnsi="Times New Roman" w:cs="Times New Roman"/>
          <w:szCs w:val="24"/>
        </w:rPr>
        <w:t xml:space="preserve">IEEE 802 disagrees with </w:t>
      </w:r>
      <w:r w:rsidR="00A97D39" w:rsidRPr="00E87460">
        <w:rPr>
          <w:rFonts w:ascii="Times New Roman" w:hAnsi="Times New Roman" w:cs="Times New Roman"/>
          <w:szCs w:val="24"/>
        </w:rPr>
        <w:t xml:space="preserve">the </w:t>
      </w:r>
      <w:r w:rsidRPr="00E87460">
        <w:rPr>
          <w:rFonts w:ascii="Times New Roman" w:hAnsi="Times New Roman" w:cs="Times New Roman"/>
          <w:szCs w:val="24"/>
        </w:rPr>
        <w:t xml:space="preserve">5GAA </w:t>
      </w:r>
      <w:r w:rsidR="00A97D39" w:rsidRPr="00E87460">
        <w:rPr>
          <w:rFonts w:ascii="Times New Roman" w:hAnsi="Times New Roman" w:cs="Times New Roman"/>
          <w:szCs w:val="24"/>
        </w:rPr>
        <w:t>[</w:t>
      </w:r>
      <w:r w:rsidR="00A40553">
        <w:rPr>
          <w:rFonts w:ascii="Times New Roman" w:hAnsi="Times New Roman" w:cs="Times New Roman"/>
          <w:szCs w:val="24"/>
        </w:rPr>
        <w:t>20</w:t>
      </w:r>
      <w:r w:rsidR="00A97D39"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 xml:space="preserve">. </w:t>
      </w:r>
      <w:r w:rsidR="00A97D39" w:rsidRPr="00E87460">
        <w:rPr>
          <w:rFonts w:ascii="Times New Roman" w:hAnsi="Times New Roman" w:cs="Times New Roman"/>
          <w:szCs w:val="24"/>
        </w:rPr>
        <w:t xml:space="preserve">45] </w:t>
      </w:r>
      <w:r w:rsidRPr="00E87460">
        <w:rPr>
          <w:rFonts w:ascii="Times New Roman" w:hAnsi="Times New Roman" w:cs="Times New Roman"/>
          <w:szCs w:val="24"/>
        </w:rPr>
        <w:t xml:space="preserve">that the Commission should </w:t>
      </w:r>
      <w:r w:rsidR="007040A6" w:rsidRPr="00E87460">
        <w:rPr>
          <w:rFonts w:ascii="Times New Roman" w:hAnsi="Times New Roman" w:cs="Times New Roman"/>
          <w:szCs w:val="24"/>
        </w:rPr>
        <w:t xml:space="preserve">exclusively </w:t>
      </w:r>
      <w:r w:rsidRPr="00E87460">
        <w:rPr>
          <w:rFonts w:ascii="Times New Roman" w:hAnsi="Times New Roman" w:cs="Times New Roman"/>
          <w:szCs w:val="24"/>
        </w:rPr>
        <w:t>designate</w:t>
      </w:r>
      <w:r w:rsidR="007040A6" w:rsidRPr="00E87460">
        <w:rPr>
          <w:rFonts w:ascii="Times New Roman" w:hAnsi="Times New Roman" w:cs="Times New Roman"/>
          <w:szCs w:val="24"/>
        </w:rPr>
        <w:t xml:space="preserve"> </w:t>
      </w:r>
      <w:r w:rsidR="00F81F46" w:rsidRPr="00E87460">
        <w:rPr>
          <w:rFonts w:ascii="Times New Roman" w:hAnsi="Times New Roman" w:cs="Times New Roman"/>
          <w:szCs w:val="24"/>
        </w:rPr>
        <w:t>any</w:t>
      </w:r>
      <w:r w:rsidR="007040A6" w:rsidRPr="00E87460">
        <w:rPr>
          <w:rFonts w:ascii="Times New Roman" w:hAnsi="Times New Roman" w:cs="Times New Roman"/>
          <w:szCs w:val="24"/>
        </w:rPr>
        <w:t xml:space="preserve"> share of the</w:t>
      </w:r>
      <w:r w:rsidR="00F81F46" w:rsidRPr="00E87460">
        <w:rPr>
          <w:rFonts w:ascii="Times New Roman" w:hAnsi="Times New Roman" w:cs="Times New Roman"/>
          <w:szCs w:val="24"/>
        </w:rPr>
        <w:t xml:space="preserve"> valuable</w:t>
      </w:r>
      <w:r w:rsidRPr="00E87460">
        <w:rPr>
          <w:rFonts w:ascii="Times New Roman" w:hAnsi="Times New Roman" w:cs="Times New Roman"/>
          <w:szCs w:val="24"/>
        </w:rPr>
        <w:t xml:space="preserve"> ITS spectrum </w:t>
      </w:r>
      <w:r w:rsidR="00A97D39" w:rsidRPr="00E87460">
        <w:rPr>
          <w:rFonts w:ascii="Times New Roman" w:hAnsi="Times New Roman" w:cs="Times New Roman"/>
          <w:szCs w:val="24"/>
        </w:rPr>
        <w:t xml:space="preserve">to </w:t>
      </w:r>
      <w:r w:rsidRPr="00E87460">
        <w:rPr>
          <w:rFonts w:ascii="Times New Roman" w:hAnsi="Times New Roman" w:cs="Times New Roman"/>
          <w:szCs w:val="24"/>
        </w:rPr>
        <w:t>“5G-based” technology</w:t>
      </w:r>
      <w:r w:rsidR="00A97D39" w:rsidRPr="00E87460">
        <w:rPr>
          <w:rFonts w:ascii="Times New Roman" w:hAnsi="Times New Roman" w:cs="Times New Roman"/>
          <w:szCs w:val="24"/>
        </w:rPr>
        <w:t xml:space="preserve"> </w:t>
      </w:r>
      <w:r w:rsidR="00F81F46" w:rsidRPr="00EC4BFC">
        <w:rPr>
          <w:rFonts w:ascii="Times New Roman" w:hAnsi="Times New Roman" w:cs="Times New Roman"/>
          <w:szCs w:val="24"/>
        </w:rPr>
        <w:t>that has not even completed the standardization phase</w:t>
      </w:r>
      <w:r w:rsidR="00A97D39" w:rsidRPr="00EC4BFC">
        <w:rPr>
          <w:rStyle w:val="FootnoteReference"/>
          <w:rFonts w:ascii="Times New Roman" w:hAnsi="Times New Roman" w:cs="Times New Roman"/>
          <w:szCs w:val="24"/>
        </w:rPr>
        <w:footnoteReference w:id="2"/>
      </w:r>
      <w:r w:rsidR="00F81F46" w:rsidRPr="00EC4BFC">
        <w:rPr>
          <w:rFonts w:ascii="Times New Roman" w:hAnsi="Times New Roman" w:cs="Times New Roman"/>
          <w:szCs w:val="24"/>
        </w:rPr>
        <w:t xml:space="preserve"> </w:t>
      </w:r>
      <w:r w:rsidRPr="00EC4BFC">
        <w:rPr>
          <w:rFonts w:ascii="Times New Roman" w:hAnsi="Times New Roman" w:cs="Times New Roman"/>
          <w:szCs w:val="24"/>
        </w:rPr>
        <w:t>let alone any necessary steps for testing</w:t>
      </w:r>
      <w:r w:rsidR="008418F4" w:rsidRPr="00EC4BFC">
        <w:rPr>
          <w:rFonts w:ascii="Times New Roman" w:hAnsi="Times New Roman" w:cs="Times New Roman"/>
          <w:szCs w:val="24"/>
        </w:rPr>
        <w:t>.</w:t>
      </w:r>
      <w:r w:rsidR="00A97D39" w:rsidRPr="00EC4BFC">
        <w:rPr>
          <w:rFonts w:ascii="Times New Roman" w:hAnsi="Times New Roman" w:cs="Times New Roman"/>
          <w:szCs w:val="24"/>
        </w:rPr>
        <w:t xml:space="preserve"> </w:t>
      </w:r>
      <w:r w:rsidRPr="00EC4BFC">
        <w:rPr>
          <w:rFonts w:ascii="Times New Roman" w:hAnsi="Times New Roman" w:cs="Times New Roman"/>
          <w:szCs w:val="24"/>
        </w:rPr>
        <w:t xml:space="preserve"> </w:t>
      </w:r>
      <w:r w:rsidRPr="00E87460">
        <w:rPr>
          <w:rFonts w:ascii="Times New Roman" w:hAnsi="Times New Roman" w:cs="Times New Roman"/>
          <w:szCs w:val="24"/>
        </w:rPr>
        <w:t xml:space="preserve">IEEE 802 also disagrees with 5GAA that the Commission should permit all 3GPP </w:t>
      </w:r>
      <w:proofErr w:type="spellStart"/>
      <w:r w:rsidRPr="00E87460">
        <w:rPr>
          <w:rFonts w:ascii="Times New Roman" w:hAnsi="Times New Roman" w:cs="Times New Roman"/>
          <w:szCs w:val="24"/>
        </w:rPr>
        <w:t>sidelink</w:t>
      </w:r>
      <w:proofErr w:type="spellEnd"/>
      <w:r w:rsidRPr="00E87460">
        <w:rPr>
          <w:rFonts w:ascii="Times New Roman" w:hAnsi="Times New Roman" w:cs="Times New Roman"/>
          <w:szCs w:val="24"/>
        </w:rPr>
        <w:t xml:space="preserve"> technologies and exclude all non-3GPP technologies</w:t>
      </w:r>
      <w:r w:rsidR="005B474E" w:rsidRPr="00E87460">
        <w:rPr>
          <w:rFonts w:ascii="Times New Roman" w:hAnsi="Times New Roman" w:cs="Times New Roman"/>
          <w:szCs w:val="24"/>
        </w:rPr>
        <w:t xml:space="preserve"> </w:t>
      </w:r>
      <w:bookmarkStart w:id="36" w:name="_ftnref2"/>
      <w:r w:rsidR="00042B65" w:rsidRPr="00E87460">
        <w:rPr>
          <w:rFonts w:ascii="Times New Roman" w:hAnsi="Times New Roman" w:cs="Times New Roman"/>
          <w:szCs w:val="24"/>
        </w:rPr>
        <w:t>[</w:t>
      </w:r>
      <w:r w:rsidR="00A40553">
        <w:rPr>
          <w:rFonts w:ascii="Times New Roman" w:hAnsi="Times New Roman" w:cs="Times New Roman"/>
          <w:szCs w:val="24"/>
        </w:rPr>
        <w:t>20</w:t>
      </w:r>
      <w:r w:rsidR="0035456B" w:rsidRPr="00E87460">
        <w:rPr>
          <w:rFonts w:ascii="Times New Roman" w:hAnsi="Times New Roman" w:cs="Times New Roman"/>
          <w:szCs w:val="24"/>
        </w:rPr>
        <w:t>,</w:t>
      </w:r>
      <w:r w:rsidR="00813C0E" w:rsidRPr="00E87460">
        <w:rPr>
          <w:rFonts w:ascii="Times New Roman" w:hAnsi="Times New Roman" w:cs="Times New Roman"/>
          <w:szCs w:val="24"/>
        </w:rPr>
        <w:t xml:space="preserve"> page 46</w:t>
      </w:r>
      <w:r w:rsidR="00042B65" w:rsidRPr="00E87460">
        <w:rPr>
          <w:rFonts w:ascii="Times New Roman" w:hAnsi="Times New Roman" w:cs="Times New Roman"/>
          <w:szCs w:val="24"/>
        </w:rPr>
        <w:t>]</w:t>
      </w:r>
      <w:bookmarkEnd w:id="36"/>
      <w:r w:rsidR="005B474E" w:rsidRPr="00E87460">
        <w:rPr>
          <w:rFonts w:ascii="Times New Roman" w:hAnsi="Times New Roman" w:cs="Times New Roman"/>
          <w:szCs w:val="24"/>
        </w:rPr>
        <w:t>.</w:t>
      </w:r>
      <w:r w:rsidRPr="00E87460">
        <w:rPr>
          <w:rFonts w:ascii="Times New Roman" w:hAnsi="Times New Roman" w:cs="Times New Roman"/>
          <w:szCs w:val="24"/>
        </w:rPr>
        <w:t xml:space="preserve"> 3GPP has standardized one V2X technology and is standardizing another (LTE V2X and 5G NR V2X, respectively). </w:t>
      </w:r>
      <w:r w:rsidR="000332AE">
        <w:rPr>
          <w:rFonts w:ascii="Times New Roman" w:hAnsi="Times New Roman" w:cs="Times New Roman"/>
          <w:szCs w:val="24"/>
        </w:rPr>
        <w:t>A</w:t>
      </w:r>
      <w:r w:rsidR="0075733E" w:rsidRPr="00E87460">
        <w:rPr>
          <w:rFonts w:ascii="Times New Roman" w:hAnsi="Times New Roman" w:cs="Times New Roman"/>
          <w:szCs w:val="24"/>
        </w:rPr>
        <w:t>s AT&amp;T also has stated [</w:t>
      </w:r>
      <w:r w:rsidR="00A40553">
        <w:rPr>
          <w:rFonts w:ascii="Times New Roman" w:hAnsi="Times New Roman" w:cs="Times New Roman"/>
          <w:szCs w:val="24"/>
        </w:rPr>
        <w:t>21</w:t>
      </w:r>
      <w:r w:rsidR="007C732C" w:rsidRPr="00E87460">
        <w:rPr>
          <w:rFonts w:ascii="Times New Roman" w:hAnsi="Times New Roman" w:cs="Times New Roman"/>
          <w:szCs w:val="24"/>
        </w:rPr>
        <w:t xml:space="preserve">, </w:t>
      </w:r>
      <w:r w:rsidR="008F4FF9" w:rsidRPr="00E87460">
        <w:rPr>
          <w:rFonts w:ascii="Times New Roman" w:hAnsi="Times New Roman" w:cs="Times New Roman"/>
          <w:szCs w:val="24"/>
        </w:rPr>
        <w:t>p</w:t>
      </w:r>
      <w:r w:rsidR="008F4FF9">
        <w:rPr>
          <w:rFonts w:ascii="Times New Roman" w:hAnsi="Times New Roman" w:cs="Times New Roman"/>
          <w:szCs w:val="24"/>
        </w:rPr>
        <w:t>p.</w:t>
      </w:r>
      <w:r w:rsidR="008F4FF9" w:rsidRPr="00E87460">
        <w:rPr>
          <w:rFonts w:ascii="Times New Roman" w:hAnsi="Times New Roman" w:cs="Times New Roman"/>
          <w:szCs w:val="24"/>
        </w:rPr>
        <w:t xml:space="preserve"> </w:t>
      </w:r>
      <w:r w:rsidR="007C732C" w:rsidRPr="00E87460">
        <w:rPr>
          <w:rFonts w:ascii="Times New Roman" w:hAnsi="Times New Roman" w:cs="Times New Roman"/>
          <w:szCs w:val="24"/>
        </w:rPr>
        <w:t>13 and 14</w:t>
      </w:r>
      <w:r w:rsidR="0075733E" w:rsidRPr="00E87460">
        <w:rPr>
          <w:rFonts w:ascii="Times New Roman" w:hAnsi="Times New Roman" w:cs="Times New Roman"/>
          <w:szCs w:val="24"/>
        </w:rPr>
        <w:t>]</w:t>
      </w:r>
      <w:r w:rsidR="004C6C02" w:rsidRPr="00E87460">
        <w:rPr>
          <w:rFonts w:ascii="Times New Roman" w:hAnsi="Times New Roman" w:cs="Times New Roman"/>
          <w:szCs w:val="24"/>
        </w:rPr>
        <w:t xml:space="preserve">, </w:t>
      </w:r>
      <w:r w:rsidR="000332AE">
        <w:rPr>
          <w:rFonts w:ascii="Times New Roman" w:hAnsi="Times New Roman" w:cs="Times New Roman"/>
          <w:szCs w:val="24"/>
        </w:rPr>
        <w:t>t</w:t>
      </w:r>
      <w:r w:rsidR="000332AE" w:rsidRPr="001D622B">
        <w:rPr>
          <w:rFonts w:ascii="Times New Roman" w:hAnsi="Times New Roman" w:cs="Times New Roman"/>
          <w:szCs w:val="24"/>
        </w:rPr>
        <w:t xml:space="preserve">hey do </w:t>
      </w:r>
      <w:r w:rsidR="000332AE">
        <w:rPr>
          <w:rFonts w:ascii="Times New Roman" w:hAnsi="Times New Roman" w:cs="Times New Roman"/>
          <w:szCs w:val="24"/>
        </w:rPr>
        <w:t xml:space="preserve">not coexist in the same channel, </w:t>
      </w:r>
      <w:r w:rsidR="004C6C02" w:rsidRPr="00E87460">
        <w:rPr>
          <w:rFonts w:ascii="Times New Roman" w:hAnsi="Times New Roman" w:cs="Times New Roman"/>
          <w:szCs w:val="24"/>
        </w:rPr>
        <w:t>they are not</w:t>
      </w:r>
      <w:r w:rsidR="00F92F9B" w:rsidRPr="00E87460">
        <w:rPr>
          <w:rFonts w:ascii="Times New Roman" w:hAnsi="Times New Roman" w:cs="Times New Roman"/>
          <w:szCs w:val="24"/>
        </w:rPr>
        <w:t xml:space="preserve"> </w:t>
      </w:r>
      <w:r w:rsidRPr="00E87460">
        <w:rPr>
          <w:rFonts w:ascii="Times New Roman" w:hAnsi="Times New Roman" w:cs="Times New Roman"/>
          <w:szCs w:val="24"/>
        </w:rPr>
        <w:t>backward compatib</w:t>
      </w:r>
      <w:r w:rsidR="00E240D4" w:rsidRPr="00E87460">
        <w:rPr>
          <w:rFonts w:ascii="Times New Roman" w:hAnsi="Times New Roman" w:cs="Times New Roman"/>
          <w:szCs w:val="24"/>
        </w:rPr>
        <w:t>le</w:t>
      </w:r>
      <w:r w:rsidR="004C6C02" w:rsidRPr="00E87460">
        <w:rPr>
          <w:rFonts w:ascii="Times New Roman" w:hAnsi="Times New Roman" w:cs="Times New Roman"/>
          <w:szCs w:val="24"/>
        </w:rPr>
        <w:t xml:space="preserve">, and they </w:t>
      </w:r>
      <w:r w:rsidR="00E240D4" w:rsidRPr="00E87460">
        <w:rPr>
          <w:rFonts w:ascii="Times New Roman" w:hAnsi="Times New Roman" w:cs="Times New Roman"/>
          <w:szCs w:val="24"/>
        </w:rPr>
        <w:t xml:space="preserve">lack </w:t>
      </w:r>
      <w:r w:rsidRPr="00E87460">
        <w:rPr>
          <w:rFonts w:ascii="Times New Roman" w:hAnsi="Times New Roman" w:cs="Times New Roman"/>
          <w:szCs w:val="24"/>
        </w:rPr>
        <w:t xml:space="preserve">interoperability. </w:t>
      </w:r>
      <w:r w:rsidR="006C53E3" w:rsidRPr="006C53E3">
        <w:rPr>
          <w:rFonts w:ascii="Times New Roman" w:hAnsi="Times New Roman" w:cs="Times New Roman"/>
          <w:szCs w:val="24"/>
        </w:rPr>
        <w:t>5GAA's call for incompatible technologies to occupy the same channel could be construed as a lack of commitment to deploy LTE V2X</w:t>
      </w:r>
      <w:r w:rsidRPr="006C53E3">
        <w:rPr>
          <w:rFonts w:ascii="Times New Roman" w:hAnsi="Times New Roman" w:cs="Times New Roman"/>
          <w:szCs w:val="24"/>
        </w:rPr>
        <w:t>. IEEE</w:t>
      </w:r>
      <w:r w:rsidRPr="00E87460">
        <w:rPr>
          <w:rFonts w:ascii="Times New Roman" w:hAnsi="Times New Roman" w:cs="Times New Roman"/>
          <w:szCs w:val="24"/>
        </w:rPr>
        <w:t xml:space="preserve"> 802 </w:t>
      </w:r>
      <w:r w:rsidR="009D4550" w:rsidRPr="00E87460">
        <w:rPr>
          <w:rFonts w:ascii="Times New Roman" w:hAnsi="Times New Roman" w:cs="Times New Roman"/>
          <w:szCs w:val="24"/>
        </w:rPr>
        <w:t>believes</w:t>
      </w:r>
      <w:r w:rsidRPr="00E87460">
        <w:rPr>
          <w:rFonts w:ascii="Times New Roman" w:hAnsi="Times New Roman" w:cs="Times New Roman"/>
          <w:szCs w:val="24"/>
        </w:rPr>
        <w:t xml:space="preserve"> the criteria for permission to use the band should not be based on the standards organization from which they emerge, but on the objective criteria listed above.</w:t>
      </w:r>
      <w:r w:rsidR="00F61C17" w:rsidRPr="00E87460">
        <w:rPr>
          <w:rFonts w:ascii="Times New Roman" w:hAnsi="Times New Roman" w:cs="Times New Roman"/>
          <w:szCs w:val="24"/>
        </w:rPr>
        <w:t xml:space="preserve"> </w:t>
      </w:r>
    </w:p>
    <w:p w14:paraId="62601BCC" w14:textId="77777777" w:rsidR="00F92F9B" w:rsidRDefault="00F92F9B" w:rsidP="00EC1FEC">
      <w:pPr>
        <w:ind w:firstLine="0"/>
      </w:pPr>
    </w:p>
    <w:p w14:paraId="0BA897CF" w14:textId="77777777" w:rsidR="0056226D" w:rsidRPr="00E87460" w:rsidRDefault="0056226D" w:rsidP="00EC1FEC">
      <w:pPr>
        <w:ind w:firstLine="0"/>
      </w:pPr>
    </w:p>
    <w:p w14:paraId="01852041" w14:textId="4A74B7A1" w:rsidR="00A7561A" w:rsidRPr="00E87460" w:rsidRDefault="003163EB" w:rsidP="00776B38">
      <w:pPr>
        <w:pStyle w:val="Heading1"/>
      </w:pPr>
      <w:r w:rsidRPr="00E87460">
        <w:t xml:space="preserve">Implications of “Technology-Neutral” </w:t>
      </w:r>
      <w:r w:rsidR="007B290B" w:rsidRPr="00E87460">
        <w:t>A</w:t>
      </w:r>
      <w:r w:rsidRPr="00E87460">
        <w:t>pproaches</w:t>
      </w:r>
    </w:p>
    <w:p w14:paraId="7B35D54C" w14:textId="77777777" w:rsidR="003163EB" w:rsidRPr="00E87460" w:rsidRDefault="003163EB" w:rsidP="00EC4BFC">
      <w:pPr>
        <w:pStyle w:val="Heading1"/>
        <w:keepNext w:val="0"/>
        <w:keepLines w:val="0"/>
        <w:numPr>
          <w:ilvl w:val="0"/>
          <w:numId w:val="0"/>
        </w:numPr>
      </w:pPr>
    </w:p>
    <w:p w14:paraId="645BBE13" w14:textId="5930D500" w:rsidR="00D4697F" w:rsidRPr="00E87460" w:rsidRDefault="003163EB" w:rsidP="00776B38">
      <w:r w:rsidRPr="00EC4BFC">
        <w:t>IEEE 802 agrees with the following</w:t>
      </w:r>
      <w:r w:rsidR="001C068F" w:rsidRPr="00EC4BFC">
        <w:t xml:space="preserve"> US</w:t>
      </w:r>
      <w:r w:rsidR="00D4697F" w:rsidRPr="00EC4BFC">
        <w:t xml:space="preserve"> DoT comments [</w:t>
      </w:r>
      <w:r w:rsidR="00A40553">
        <w:t>15</w:t>
      </w:r>
      <w:r w:rsidR="00D4697F" w:rsidRPr="00EC4BFC">
        <w:t>]</w:t>
      </w:r>
      <w:r w:rsidR="00A70D1E" w:rsidRPr="00EC4BFC">
        <w:t xml:space="preserve"> regarding a</w:t>
      </w:r>
      <w:r w:rsidR="007B290B" w:rsidRPr="00EC4BFC">
        <w:t xml:space="preserve"> so-called</w:t>
      </w:r>
      <w:r w:rsidR="00A70D1E" w:rsidRPr="00EC4BFC">
        <w:t xml:space="preserve"> </w:t>
      </w:r>
      <w:r w:rsidR="007B290B" w:rsidRPr="00EC4BFC">
        <w:t>“</w:t>
      </w:r>
      <w:r w:rsidR="00A70D1E" w:rsidRPr="00EC4BFC">
        <w:t>technology-neutral</w:t>
      </w:r>
      <w:r w:rsidR="007B290B" w:rsidRPr="00EC4BFC">
        <w:t>”</w:t>
      </w:r>
      <w:r w:rsidR="00A70D1E" w:rsidRPr="00EC4BFC">
        <w:t xml:space="preserve"> approach</w:t>
      </w:r>
      <w:r w:rsidRPr="00EC4BFC">
        <w:t>:</w:t>
      </w:r>
    </w:p>
    <w:p w14:paraId="7939575F" w14:textId="27D9BE64" w:rsidR="00D4697F" w:rsidRPr="00E87460" w:rsidRDefault="00D4697F" w:rsidP="00D4697F">
      <w:pPr>
        <w:ind w:firstLine="0"/>
      </w:pPr>
    </w:p>
    <w:p w14:paraId="23E6C51F" w14:textId="2A06F337" w:rsidR="00D4697F" w:rsidRPr="00E87460" w:rsidRDefault="00D4697F" w:rsidP="00D4697F">
      <w:pPr>
        <w:pStyle w:val="ListParagraph"/>
        <w:numPr>
          <w:ilvl w:val="0"/>
          <w:numId w:val="25"/>
        </w:numPr>
        <w:autoSpaceDE w:val="0"/>
        <w:autoSpaceDN w:val="0"/>
        <w:adjustRightInd w:val="0"/>
      </w:pPr>
      <w:r w:rsidRPr="00E87460">
        <w:t xml:space="preserve"> “… being technology-neutral is not the same as being outcome-neutral in determining the appropriate technology to be used for V2X communications, especially those related to critical safety-of-life applications. That is, the Department is supportive of any and all communication technologies that could be used for V2X, but these technologies must be proven to meet safety performance requirements before they can be deployed.” </w:t>
      </w:r>
    </w:p>
    <w:p w14:paraId="67250EAD" w14:textId="77777777" w:rsidR="00D4697F" w:rsidRPr="00E87460" w:rsidRDefault="00D4697F" w:rsidP="00D4697F">
      <w:pPr>
        <w:pStyle w:val="ListParagraph"/>
        <w:numPr>
          <w:ilvl w:val="0"/>
          <w:numId w:val="25"/>
        </w:numPr>
        <w:autoSpaceDE w:val="0"/>
        <w:autoSpaceDN w:val="0"/>
        <w:adjustRightInd w:val="0"/>
      </w:pPr>
      <w:r w:rsidRPr="00E87460">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p>
    <w:p w14:paraId="13B0E994" w14:textId="289B93BA" w:rsidR="00D4697F" w:rsidRPr="00E87460" w:rsidRDefault="00D4697F" w:rsidP="00D4697F">
      <w:pPr>
        <w:pStyle w:val="ListParagraph"/>
        <w:numPr>
          <w:ilvl w:val="0"/>
          <w:numId w:val="25"/>
        </w:numPr>
        <w:autoSpaceDE w:val="0"/>
        <w:autoSpaceDN w:val="0"/>
        <w:adjustRightInd w:val="0"/>
      </w:pPr>
      <w:r w:rsidRPr="00E87460">
        <w:lastRenderedPageBreak/>
        <w:t>“… to achieve the reliable connectivity needed to enable safety-of-life communications, V2X must grapple with factors that are, in some respects, more complex than consumer electronic communications.”</w:t>
      </w:r>
    </w:p>
    <w:p w14:paraId="737F0788" w14:textId="77777777" w:rsidR="00D4697F" w:rsidRPr="00E87460" w:rsidRDefault="00D4697F" w:rsidP="00D4697F">
      <w:pPr>
        <w:autoSpaceDE w:val="0"/>
        <w:autoSpaceDN w:val="0"/>
        <w:adjustRightInd w:val="0"/>
        <w:ind w:firstLine="0"/>
      </w:pPr>
    </w:p>
    <w:p w14:paraId="3589CCE3" w14:textId="3182F1D8" w:rsidR="00CF68F4" w:rsidRDefault="00D4697F" w:rsidP="00EC4BFC">
      <w:pPr>
        <w:autoSpaceDE w:val="0"/>
        <w:autoSpaceDN w:val="0"/>
        <w:adjustRightInd w:val="0"/>
      </w:pPr>
      <w:r w:rsidRPr="00EC4BFC">
        <w:t xml:space="preserve">IEEE 802 </w:t>
      </w:r>
      <w:r w:rsidR="000318F8" w:rsidRPr="00EC4BFC">
        <w:t>believes that</w:t>
      </w:r>
      <w:r w:rsidRPr="00EC4BFC">
        <w:t xml:space="preserve"> the technology selection process </w:t>
      </w:r>
      <w:r w:rsidR="000318F8" w:rsidRPr="00EC4BFC">
        <w:t>should</w:t>
      </w:r>
      <w:r w:rsidR="00DC246C" w:rsidRPr="00EC4BFC">
        <w:t xml:space="preserve"> </w:t>
      </w:r>
      <w:r w:rsidR="000318F8" w:rsidRPr="00EC4BFC">
        <w:t xml:space="preserve">be </w:t>
      </w:r>
      <w:r w:rsidRPr="00EC4BFC">
        <w:t xml:space="preserve">based on </w:t>
      </w:r>
      <w:r w:rsidR="006F1CDC" w:rsidRPr="00EC4BFC">
        <w:t xml:space="preserve">fair </w:t>
      </w:r>
      <w:r w:rsidRPr="00EC4BFC">
        <w:t>scientific principles</w:t>
      </w:r>
      <w:r w:rsidR="00DC246C" w:rsidRPr="00EC4BFC">
        <w:t xml:space="preserve"> and</w:t>
      </w:r>
      <w:r w:rsidRPr="00EC4BFC">
        <w:t xml:space="preserve"> extensive testing. </w:t>
      </w:r>
      <w:r w:rsidR="00A70D1E" w:rsidRPr="00EC4BFC">
        <w:t xml:space="preserve">Nevertheless, </w:t>
      </w:r>
      <w:r w:rsidRPr="00EC4BFC">
        <w:t>IEEE 802 supports the concept that V2X is a safety</w:t>
      </w:r>
      <w:del w:id="37" w:author="Roger Marks" w:date="2020-04-16T13:54:00Z">
        <w:r w:rsidRPr="00EC4BFC" w:rsidDel="00153DFB">
          <w:delText xml:space="preserve"> </w:delText>
        </w:r>
      </w:del>
      <w:ins w:id="38" w:author="Roger Marks" w:date="2020-04-16T13:54:00Z">
        <w:r w:rsidR="00153DFB">
          <w:t>-</w:t>
        </w:r>
      </w:ins>
      <w:r w:rsidRPr="00EC4BFC">
        <w:t>of</w:t>
      </w:r>
      <w:del w:id="39" w:author="Roger Marks" w:date="2020-04-16T13:54:00Z">
        <w:r w:rsidRPr="00EC4BFC" w:rsidDel="00153DFB">
          <w:delText xml:space="preserve"> </w:delText>
        </w:r>
      </w:del>
      <w:ins w:id="40" w:author="Roger Marks" w:date="2020-04-16T13:54:00Z">
        <w:r w:rsidR="00153DFB">
          <w:t>-</w:t>
        </w:r>
      </w:ins>
      <w:r w:rsidRPr="00EC4BFC">
        <w:t xml:space="preserve">life system and not a commercial communications system. Hence all deployed devices in a V2X system must be able to communicate over the air using a single standardized protocol.  </w:t>
      </w:r>
      <w:r w:rsidR="00134793" w:rsidRPr="00EC4BFC">
        <w:t>If the Commission adopt</w:t>
      </w:r>
      <w:r w:rsidR="00EC1166" w:rsidRPr="00EC4BFC">
        <w:t>s</w:t>
      </w:r>
      <w:r w:rsidR="00134793" w:rsidRPr="00EC4BFC">
        <w:t xml:space="preserve"> a “technology-neutral” approach </w:t>
      </w:r>
      <w:r w:rsidR="00BC42BF" w:rsidRPr="00EC4BFC">
        <w:t xml:space="preserve">that </w:t>
      </w:r>
      <w:r w:rsidR="00134793" w:rsidRPr="00EC4BFC">
        <w:t>allow</w:t>
      </w:r>
      <w:r w:rsidR="00BC42BF" w:rsidRPr="00EC4BFC">
        <w:t>s</w:t>
      </w:r>
      <w:r w:rsidR="00134793" w:rsidRPr="00EC4BFC">
        <w:t xml:space="preserve"> </w:t>
      </w:r>
      <w:r w:rsidR="00F974A1" w:rsidRPr="00EC4BFC">
        <w:t>vehicle manufacturers to choose between</w:t>
      </w:r>
      <w:r w:rsidR="00134793" w:rsidRPr="00EC4BFC">
        <w:t xml:space="preserve"> </w:t>
      </w:r>
      <w:r w:rsidR="003B5D9A" w:rsidRPr="00EC4BFC">
        <w:t>different technologies that</w:t>
      </w:r>
      <w:r w:rsidR="00F974A1" w:rsidRPr="00EC4BFC">
        <w:t xml:space="preserve"> are not interoperable</w:t>
      </w:r>
      <w:r w:rsidR="00134793" w:rsidRPr="00EC4BFC">
        <w:t xml:space="preserve">, </w:t>
      </w:r>
      <w:r w:rsidR="00511140" w:rsidRPr="00EC4BFC">
        <w:t xml:space="preserve">then </w:t>
      </w:r>
      <w:r w:rsidR="00807E81" w:rsidRPr="00EC4BFC">
        <w:t>th</w:t>
      </w:r>
      <w:r w:rsidR="009F5DBD" w:rsidRPr="00EC4BFC">
        <w:t>e</w:t>
      </w:r>
      <w:r w:rsidR="00807E81" w:rsidRPr="00EC4BFC">
        <w:t>se</w:t>
      </w:r>
      <w:r w:rsidR="009F5DBD" w:rsidRPr="00EC4BFC">
        <w:t xml:space="preserve"> non-interoperable</w:t>
      </w:r>
      <w:r w:rsidR="00134793" w:rsidRPr="00EC4BFC">
        <w:t xml:space="preserve"> </w:t>
      </w:r>
      <w:r w:rsidR="009D26B2" w:rsidRPr="00EC4BFC">
        <w:t>ITS devices</w:t>
      </w:r>
      <w:r w:rsidR="00134793" w:rsidRPr="00EC4BFC">
        <w:t xml:space="preserve"> w</w:t>
      </w:r>
      <w:r w:rsidR="00F77BC6" w:rsidRPr="00EC4BFC">
        <w:t>ill</w:t>
      </w:r>
      <w:r w:rsidR="00134793" w:rsidRPr="00EC4BFC">
        <w:t xml:space="preserve"> not be able to communicate with each other</w:t>
      </w:r>
      <w:r w:rsidR="00F974A1" w:rsidRPr="00EC4BFC">
        <w:t xml:space="preserve"> and ITS systems w</w:t>
      </w:r>
      <w:r w:rsidR="00F77BC6" w:rsidRPr="00EC4BFC">
        <w:t xml:space="preserve">ill </w:t>
      </w:r>
      <w:r w:rsidR="00F974A1" w:rsidRPr="00EC4BFC">
        <w:t>fail to prevent collisions between them</w:t>
      </w:r>
      <w:r w:rsidR="00134793" w:rsidRPr="00EC4BFC">
        <w:t>.</w:t>
      </w:r>
      <w:r w:rsidR="00611B5A" w:rsidRPr="00EC4BFC">
        <w:t xml:space="preserve"> Therefore, </w:t>
      </w:r>
      <w:r w:rsidR="003553F3" w:rsidRPr="00EC4BFC">
        <w:t xml:space="preserve">while </w:t>
      </w:r>
      <w:r w:rsidR="00611B5A" w:rsidRPr="00EC4BFC">
        <w:t>I</w:t>
      </w:r>
      <w:r w:rsidR="00356077" w:rsidRPr="00EC4BFC">
        <w:t>EEE 802</w:t>
      </w:r>
      <w:r w:rsidR="003553F3" w:rsidRPr="00EC4BFC">
        <w:t xml:space="preserve"> largely supports many of the comments made by AT&amp;T [</w:t>
      </w:r>
      <w:r w:rsidR="00A40553" w:rsidRPr="00EC4BFC">
        <w:t>21</w:t>
      </w:r>
      <w:r w:rsidR="003553F3" w:rsidRPr="00EC4BFC">
        <w:t>], it</w:t>
      </w:r>
      <w:r w:rsidR="00356077" w:rsidRPr="00EC4BFC">
        <w:t xml:space="preserve"> </w:t>
      </w:r>
      <w:r w:rsidR="003553F3" w:rsidRPr="00EC4BFC">
        <w:t xml:space="preserve">disagrees with the suggestion </w:t>
      </w:r>
      <w:r w:rsidR="00356077" w:rsidRPr="00EC4BFC">
        <w:t xml:space="preserve">to </w:t>
      </w:r>
      <w:r w:rsidR="00611B5A" w:rsidRPr="00EC4BFC">
        <w:t xml:space="preserve">let the technologies “succeed or fail in the marketplace on the basis of their merits and other market factors”. </w:t>
      </w:r>
      <w:r w:rsidR="00F974A1" w:rsidRPr="00EC4BFC">
        <w:t>IEEE 802</w:t>
      </w:r>
      <w:r w:rsidR="00511140" w:rsidRPr="00EC4BFC">
        <w:t xml:space="preserve"> </w:t>
      </w:r>
      <w:r w:rsidR="00FD7ABA" w:rsidRPr="00EC4BFC">
        <w:t>is in favor</w:t>
      </w:r>
      <w:r w:rsidR="00511140" w:rsidRPr="00EC4BFC">
        <w:t xml:space="preserve"> </w:t>
      </w:r>
      <w:r w:rsidR="00050CB3">
        <w:t xml:space="preserve">of </w:t>
      </w:r>
      <w:r w:rsidR="00511140" w:rsidRPr="00EC4BFC">
        <w:t xml:space="preserve">field trials and scientific research to determine the best ITS technology </w:t>
      </w:r>
      <w:r w:rsidR="00ED509E">
        <w:t>and</w:t>
      </w:r>
      <w:r w:rsidR="00F974A1" w:rsidRPr="00EC4BFC">
        <w:t xml:space="preserve"> </w:t>
      </w:r>
      <w:r w:rsidR="00B6597E" w:rsidRPr="00EC4BFC">
        <w:t>opposes the idea of</w:t>
      </w:r>
      <w:r w:rsidR="006954A9" w:rsidRPr="00EC4BFC">
        <w:t xml:space="preserve"> allowing the use of </w:t>
      </w:r>
      <w:r w:rsidR="00064A89" w:rsidRPr="00EC4BFC">
        <w:t xml:space="preserve">different </w:t>
      </w:r>
      <w:r w:rsidR="006954A9" w:rsidRPr="00EC4BFC">
        <w:t>non-interoperable technologies in the ITS band</w:t>
      </w:r>
      <w:r w:rsidR="00C71CF3" w:rsidRPr="00EC4BFC">
        <w:t xml:space="preserve">, as it would take </w:t>
      </w:r>
      <w:r w:rsidR="00CC5DB2" w:rsidRPr="00EC4BFC">
        <w:t>several more</w:t>
      </w:r>
      <w:r w:rsidR="00B6597E" w:rsidRPr="00EC4BFC">
        <w:t xml:space="preserve"> years until the markets decide </w:t>
      </w:r>
      <w:r w:rsidR="00C71CF3" w:rsidRPr="00EC4BFC">
        <w:t>on a preferred technology, with</w:t>
      </w:r>
      <w:r w:rsidR="001E3D21" w:rsidRPr="00EC4BFC">
        <w:t xml:space="preserve"> many</w:t>
      </w:r>
      <w:r w:rsidR="00C71CF3" w:rsidRPr="00EC4BFC">
        <w:t xml:space="preserve"> preventable traffic collisions still occurring in all of those years. </w:t>
      </w:r>
      <w:r w:rsidR="007F09CC" w:rsidRPr="00EC4BFC">
        <w:t>It may even take longer than that: w</w:t>
      </w:r>
      <w:r w:rsidR="00595A75" w:rsidRPr="00EC4BFC">
        <w:t>hen given the choice between two incompatible technologies</w:t>
      </w:r>
      <w:r w:rsidR="00507125" w:rsidRPr="00EC4BFC">
        <w:t xml:space="preserve">, </w:t>
      </w:r>
      <w:r w:rsidR="00595A75" w:rsidRPr="00EC4BFC">
        <w:t>automakers</w:t>
      </w:r>
      <w:r w:rsidR="00B44B9D" w:rsidRPr="00EC4BFC">
        <w:t xml:space="preserve"> also have the option to</w:t>
      </w:r>
      <w:r w:rsidR="0091350B" w:rsidRPr="00EC4BFC">
        <w:t xml:space="preserve"> choose neither of those technologies and instead </w:t>
      </w:r>
      <w:r w:rsidR="00595A75" w:rsidRPr="00EC4BFC">
        <w:t>refrain from investments</w:t>
      </w:r>
      <w:r w:rsidR="00507125" w:rsidRPr="00EC4BFC">
        <w:t xml:space="preserve"> into a highly uncertain market</w:t>
      </w:r>
      <w:r w:rsidR="009D26B2" w:rsidRPr="00EC4BFC">
        <w:t xml:space="preserve"> altogether</w:t>
      </w:r>
      <w:r w:rsidR="00507125" w:rsidRPr="00EC4BFC">
        <w:t>.</w:t>
      </w:r>
      <w:r w:rsidR="00E75720">
        <w:t xml:space="preserve"> </w:t>
      </w:r>
    </w:p>
    <w:p w14:paraId="4AE7B1A6" w14:textId="4EC1E20F" w:rsidR="00CF68F4" w:rsidRDefault="00CF68F4">
      <w:pPr>
        <w:ind w:firstLine="0"/>
        <w:contextualSpacing w:val="0"/>
      </w:pPr>
    </w:p>
    <w:p w14:paraId="7F0A2E0A" w14:textId="77777777" w:rsidR="00F23B88" w:rsidRDefault="00F23B88">
      <w:pPr>
        <w:ind w:firstLine="0"/>
        <w:contextualSpacing w:val="0"/>
      </w:pPr>
    </w:p>
    <w:p w14:paraId="40E742D3" w14:textId="77777777" w:rsidR="00E433FC" w:rsidRPr="00E87460" w:rsidRDefault="00E433FC" w:rsidP="00EC1FEC">
      <w:pPr>
        <w:pStyle w:val="Heading1"/>
        <w:keepNext w:val="0"/>
        <w:keepLines w:val="0"/>
      </w:pPr>
      <w:r w:rsidRPr="00E87460">
        <w:t>Conclusion:</w:t>
      </w:r>
    </w:p>
    <w:p w14:paraId="6F4725F0" w14:textId="77777777" w:rsidR="00954991" w:rsidRPr="00E87460" w:rsidRDefault="00954991" w:rsidP="00954991">
      <w:pPr>
        <w:ind w:firstLine="0"/>
      </w:pPr>
    </w:p>
    <w:p w14:paraId="43106205" w14:textId="27277E0A" w:rsidR="00B96A02" w:rsidRPr="00E87460" w:rsidRDefault="00B845B9" w:rsidP="003F4B2C">
      <w:pPr>
        <w:ind w:firstLine="0"/>
      </w:pPr>
      <w:r w:rsidRPr="00E87460">
        <w:tab/>
      </w:r>
      <w:r w:rsidR="00B96A02" w:rsidRPr="00EC4BFC">
        <w:t>IEEE 802 believes that DSRC is the technology best suited to implementation of ITS safety and efficiency services in the ITS spectrum as it has been shown to offer be</w:t>
      </w:r>
      <w:r w:rsidR="00C73C69" w:rsidRPr="00EC4BFC">
        <w:t xml:space="preserve">tter performance than </w:t>
      </w:r>
      <w:r w:rsidR="003F3F51">
        <w:t xml:space="preserve">LTE </w:t>
      </w:r>
      <w:r w:rsidR="00C73C69" w:rsidRPr="00EC4BFC">
        <w:t>V2X</w:t>
      </w:r>
      <w:r w:rsidR="002C72E9">
        <w:t>. DSRC</w:t>
      </w:r>
      <w:r w:rsidR="002C72E9" w:rsidRPr="00EC4BFC">
        <w:t xml:space="preserve"> </w:t>
      </w:r>
      <w:r w:rsidR="00B91395" w:rsidRPr="00EC4BFC">
        <w:t>has been</w:t>
      </w:r>
      <w:r w:rsidR="00B96A02" w:rsidRPr="00EC4BFC">
        <w:t xml:space="preserve"> </w:t>
      </w:r>
      <w:r w:rsidR="00ED509E">
        <w:t xml:space="preserve">thoroughly tested and </w:t>
      </w:r>
      <w:r w:rsidR="00B96A02" w:rsidRPr="00EC4BFC">
        <w:t>deployed</w:t>
      </w:r>
      <w:r w:rsidR="00B91395" w:rsidRPr="00EC4BFC">
        <w:t xml:space="preserve"> throughout the US</w:t>
      </w:r>
      <w:r w:rsidR="003A2D88" w:rsidRPr="00EC4BFC">
        <w:t xml:space="preserve"> and </w:t>
      </w:r>
      <w:r w:rsidR="00B96A02" w:rsidRPr="00EC4BFC">
        <w:t xml:space="preserve">has seamless means for inclusion of future innovations.  </w:t>
      </w:r>
      <w:r w:rsidR="004E6983" w:rsidRPr="00E87460">
        <w:t xml:space="preserve">Therefore, </w:t>
      </w:r>
      <w:r w:rsidR="00B96A02" w:rsidRPr="00E87460">
        <w:t>I</w:t>
      </w:r>
      <w:r w:rsidRPr="00E87460">
        <w:t xml:space="preserve">EEE 802 believes that the Commission should not allocate ITS spectrum to </w:t>
      </w:r>
      <w:r w:rsidR="003F3F51">
        <w:t>C-</w:t>
      </w:r>
      <w:r w:rsidRPr="00E87460">
        <w:t>V2X technologies as they are neither future-proof nor the best technical choice for delivering ITS safety and efficiency services.</w:t>
      </w:r>
      <w:r w:rsidR="00B96A02" w:rsidRPr="00E87460">
        <w:t xml:space="preserve"> </w:t>
      </w:r>
    </w:p>
    <w:p w14:paraId="11BA77E1" w14:textId="77777777" w:rsidR="00B96A02" w:rsidRPr="00E87460" w:rsidRDefault="00B96A02" w:rsidP="003F4B2C">
      <w:pPr>
        <w:ind w:firstLine="0"/>
      </w:pPr>
    </w:p>
    <w:p w14:paraId="7CED8F19" w14:textId="6A0DE1D0" w:rsidR="00954991" w:rsidRPr="00E87460" w:rsidRDefault="00954991" w:rsidP="00954991">
      <w:r w:rsidRPr="00E87460">
        <w:t>IEEE 802 thanks the Commission for providing an opportunity to comment on the NPRM ET Docket 19-138 and respectfully request</w:t>
      </w:r>
      <w:r w:rsidR="00025F98" w:rsidRPr="00E87460">
        <w:t>s</w:t>
      </w:r>
      <w:r w:rsidRPr="00E87460">
        <w:t xml:space="preserve"> these </w:t>
      </w:r>
      <w:r w:rsidR="00E85AB7" w:rsidRPr="00E87460">
        <w:t xml:space="preserve">reply </w:t>
      </w:r>
      <w:r w:rsidRPr="00E87460">
        <w:t>comments be considered by the Commission during the final rule making process.</w:t>
      </w:r>
    </w:p>
    <w:p w14:paraId="3C7B2704" w14:textId="38F102DC" w:rsidR="00954991" w:rsidRDefault="00954991" w:rsidP="00852D53">
      <w:pPr>
        <w:ind w:firstLine="0"/>
        <w:rPr>
          <w:color w:val="D9D9D9" w:themeColor="background1" w:themeShade="D9"/>
        </w:rPr>
      </w:pPr>
    </w:p>
    <w:p w14:paraId="1107913C" w14:textId="77777777" w:rsidR="00EC4BFC" w:rsidRPr="00E87460" w:rsidRDefault="00EC4BFC" w:rsidP="00852D53">
      <w:pPr>
        <w:ind w:firstLine="0"/>
      </w:pPr>
    </w:p>
    <w:p w14:paraId="36715A0B" w14:textId="77777777" w:rsidR="000E1DB4" w:rsidRPr="00E87460" w:rsidRDefault="000E1DB4" w:rsidP="00852D53">
      <w:pPr>
        <w:ind w:firstLine="0"/>
      </w:pPr>
      <w:r w:rsidRPr="00E87460">
        <w:t>Regards,</w:t>
      </w:r>
    </w:p>
    <w:p w14:paraId="35981CA2" w14:textId="77777777" w:rsidR="000E1DB4" w:rsidRPr="00E87460" w:rsidRDefault="000E1DB4" w:rsidP="00852D53">
      <w:pPr>
        <w:ind w:firstLine="0"/>
      </w:pPr>
    </w:p>
    <w:p w14:paraId="278F3504" w14:textId="77777777" w:rsidR="000E1DB4" w:rsidRPr="00E87460" w:rsidRDefault="000E1DB4" w:rsidP="00852D53">
      <w:pPr>
        <w:ind w:firstLine="0"/>
      </w:pPr>
      <w:r w:rsidRPr="00E87460">
        <w:t>By:              /ss/            .</w:t>
      </w:r>
    </w:p>
    <w:p w14:paraId="3BF19CD7" w14:textId="77777777" w:rsidR="000E1DB4" w:rsidRPr="00E87460" w:rsidRDefault="000E1DB4" w:rsidP="00852D53">
      <w:pPr>
        <w:ind w:firstLine="0"/>
      </w:pPr>
      <w:r w:rsidRPr="00E87460">
        <w:t>Paul Nikolich</w:t>
      </w:r>
    </w:p>
    <w:p w14:paraId="3F1ABB66" w14:textId="77777777" w:rsidR="000E1DB4" w:rsidRPr="00E87460" w:rsidRDefault="000E1DB4" w:rsidP="00852D53">
      <w:pPr>
        <w:ind w:firstLine="0"/>
      </w:pPr>
      <w:r w:rsidRPr="00E87460">
        <w:t>IEEE 802 LAN/MAN Standards Committee Chairman</w:t>
      </w:r>
    </w:p>
    <w:p w14:paraId="747AF03B" w14:textId="7759173C" w:rsidR="004903CC" w:rsidRPr="00E87460" w:rsidRDefault="000E1DB4" w:rsidP="00852D53">
      <w:pPr>
        <w:ind w:firstLine="0"/>
      </w:pPr>
      <w:proofErr w:type="spellStart"/>
      <w:r w:rsidRPr="00E87460">
        <w:t>em</w:t>
      </w:r>
      <w:proofErr w:type="spellEnd"/>
      <w:r w:rsidRPr="00E87460">
        <w:t>: p.nikolich@ieee.org</w:t>
      </w:r>
    </w:p>
    <w:p w14:paraId="2D71360C" w14:textId="75ACC0AB" w:rsidR="00D4697F" w:rsidRPr="00E87460" w:rsidRDefault="00D4697F">
      <w:pPr>
        <w:ind w:firstLine="0"/>
        <w:contextualSpacing w:val="0"/>
      </w:pPr>
      <w:r w:rsidRPr="00E87460">
        <w:br w:type="page"/>
      </w:r>
    </w:p>
    <w:p w14:paraId="7F686903" w14:textId="77777777" w:rsidR="004903CC" w:rsidRPr="00E87460" w:rsidRDefault="004903CC" w:rsidP="00852D53">
      <w:pPr>
        <w:ind w:firstLine="0"/>
      </w:pPr>
    </w:p>
    <w:p w14:paraId="741D7780" w14:textId="3C51EE11" w:rsidR="00CA09B2" w:rsidRPr="00E87460" w:rsidRDefault="00CA09B2" w:rsidP="00EC1FEC">
      <w:pPr>
        <w:ind w:firstLine="0"/>
        <w:rPr>
          <w:b/>
        </w:rPr>
      </w:pPr>
      <w:r w:rsidRPr="00E87460">
        <w:rPr>
          <w:b/>
        </w:rPr>
        <w:t>References:</w:t>
      </w:r>
    </w:p>
    <w:p w14:paraId="7A359BF3" w14:textId="4BE202D1" w:rsidR="00D4697F" w:rsidRDefault="00D4697F" w:rsidP="00752354">
      <w:pPr>
        <w:ind w:firstLine="0"/>
      </w:pPr>
    </w:p>
    <w:p w14:paraId="7EFCBB63" w14:textId="0E49C412" w:rsidR="009B33E2" w:rsidRPr="00E87460" w:rsidRDefault="0019525E" w:rsidP="009B33E2">
      <w:pPr>
        <w:ind w:firstLine="0"/>
      </w:pPr>
      <w:r>
        <w:t>[</w:t>
      </w:r>
      <w:r w:rsidR="00A40553">
        <w:t>1</w:t>
      </w:r>
      <w:r w:rsidR="009B33E2" w:rsidRPr="00E87460">
        <w:t xml:space="preserve">] Comments of 5G Americas, FCC ET Docket 19-138, March 9, 2020; </w:t>
      </w:r>
      <w:hyperlink r:id="rId11" w:history="1">
        <w:r w:rsidR="009B33E2" w:rsidRPr="00E87460">
          <w:rPr>
            <w:rStyle w:val="Hyperlink"/>
          </w:rPr>
          <w:t>https://ecfsapi.fcc.gov/file/1030957873656/5G%20Americas%205.9%20GHz%20Comments%203.9.20%20FINAL.pdf</w:t>
        </w:r>
      </w:hyperlink>
    </w:p>
    <w:p w14:paraId="12025828" w14:textId="77777777" w:rsidR="009B33E2" w:rsidRDefault="009B33E2" w:rsidP="00752354">
      <w:pPr>
        <w:ind w:firstLine="0"/>
      </w:pPr>
    </w:p>
    <w:p w14:paraId="41E4B632" w14:textId="1314C1D3" w:rsidR="009B33E2" w:rsidRPr="00E87460" w:rsidRDefault="0019525E" w:rsidP="009B33E2">
      <w:pPr>
        <w:ind w:firstLine="0"/>
      </w:pPr>
      <w:r>
        <w:t>[</w:t>
      </w:r>
      <w:r w:rsidR="00A40553">
        <w:t>2</w:t>
      </w:r>
      <w:r w:rsidR="009B33E2" w:rsidRPr="00E87460">
        <w:t>] Comments of Toyota, FCC ET Docket No. 19-138, March 9, 2020;</w:t>
      </w:r>
    </w:p>
    <w:p w14:paraId="7E2E84D6" w14:textId="77777777" w:rsidR="009B33E2" w:rsidRPr="00E87460" w:rsidRDefault="00467CBF" w:rsidP="009B33E2">
      <w:pPr>
        <w:ind w:firstLine="0"/>
      </w:pPr>
      <w:hyperlink r:id="rId12" w:history="1">
        <w:r w:rsidR="009B33E2" w:rsidRPr="00E87460">
          <w:rPr>
            <w:rStyle w:val="Hyperlink"/>
          </w:rPr>
          <w:t>https://ecfsapi.fcc.gov/file/10309215237674/FCC%20NPRM%20COMMENTS%20TOYOTA%20FINAL%203.9.20.pdf</w:t>
        </w:r>
      </w:hyperlink>
    </w:p>
    <w:p w14:paraId="6F00EFF4" w14:textId="77777777" w:rsidR="009B33E2" w:rsidRDefault="009B33E2" w:rsidP="00752354">
      <w:pPr>
        <w:ind w:firstLine="0"/>
      </w:pPr>
    </w:p>
    <w:p w14:paraId="763AEEED" w14:textId="319040D0" w:rsidR="009B33E2" w:rsidRPr="00E87460" w:rsidRDefault="0019525E" w:rsidP="009B33E2">
      <w:pPr>
        <w:ind w:firstLine="0"/>
      </w:pPr>
      <w:r>
        <w:t>[</w:t>
      </w:r>
      <w:r w:rsidR="00A40553">
        <w:t>3</w:t>
      </w:r>
      <w:r w:rsidR="009B33E2" w:rsidRPr="00E87460">
        <w:t>] Comments of the Car-2-Car Communication Consortium, FCC ET Docket 19-138, March 9, 2020;</w:t>
      </w:r>
    </w:p>
    <w:p w14:paraId="4DECF222" w14:textId="77777777" w:rsidR="009B33E2" w:rsidRPr="00E87460" w:rsidRDefault="00467CBF" w:rsidP="009B33E2">
      <w:pPr>
        <w:ind w:firstLine="0"/>
      </w:pPr>
      <w:hyperlink r:id="rId13" w:history="1">
        <w:r w:rsidR="009B33E2" w:rsidRPr="00E87460">
          <w:rPr>
            <w:rStyle w:val="Hyperlink"/>
          </w:rPr>
          <w:t>https://ecfsapi.fcc.gov/file/1030955870143/FCC_NPRM_2019_5.9%20GHz_CAR2CAR_Communication_Consortium.pdf</w:t>
        </w:r>
      </w:hyperlink>
    </w:p>
    <w:p w14:paraId="6C18ABDC" w14:textId="77777777" w:rsidR="009B33E2" w:rsidRDefault="009B33E2" w:rsidP="00752354">
      <w:pPr>
        <w:ind w:firstLine="0"/>
      </w:pPr>
    </w:p>
    <w:p w14:paraId="62ACB61B" w14:textId="4F650EC6" w:rsidR="009745E2" w:rsidRPr="00E87460" w:rsidRDefault="0019525E" w:rsidP="009745E2">
      <w:pPr>
        <w:ind w:firstLine="0"/>
      </w:pPr>
      <w:r>
        <w:t>[</w:t>
      </w:r>
      <w:r w:rsidR="00A40553">
        <w:t>4</w:t>
      </w:r>
      <w:r w:rsidR="009745E2" w:rsidRPr="00E87460">
        <w:t xml:space="preserve">] 3GPP TR 37.985 v1.1.0 (2020-02), "Overall description of Radio Access Network (RAN) aspects for Vehicle-to-everything (V2X) based on LTE and NR (Release 16)"  URL: </w:t>
      </w:r>
      <w:hyperlink r:id="rId14" w:history="1">
        <w:r w:rsidR="009745E2" w:rsidRPr="00E87460">
          <w:rPr>
            <w:rStyle w:val="Hyperlink"/>
          </w:rPr>
          <w:t>http://ftp.3gpp.org//Specs/archive/37_series/37.985/37985-110.zip</w:t>
        </w:r>
      </w:hyperlink>
    </w:p>
    <w:p w14:paraId="16D31063" w14:textId="77777777" w:rsidR="009745E2" w:rsidRPr="00E87460" w:rsidRDefault="009745E2" w:rsidP="00752354">
      <w:pPr>
        <w:ind w:firstLine="0"/>
      </w:pPr>
    </w:p>
    <w:p w14:paraId="3E6E25C1" w14:textId="25C350C8" w:rsidR="00B80DE5" w:rsidRPr="00E87460" w:rsidRDefault="00220415" w:rsidP="00B80DE5">
      <w:pPr>
        <w:autoSpaceDE w:val="0"/>
        <w:autoSpaceDN w:val="0"/>
        <w:adjustRightInd w:val="0"/>
        <w:ind w:firstLine="0"/>
        <w:contextualSpacing w:val="0"/>
      </w:pPr>
      <w:r>
        <w:rPr>
          <w:rFonts w:eastAsia="Times New Roman"/>
        </w:rPr>
        <w:t>[5]</w:t>
      </w:r>
      <w:r w:rsidR="00860258" w:rsidRPr="00EC4BFC">
        <w:rPr>
          <w:rFonts w:eastAsia="Times New Roman"/>
        </w:rPr>
        <w:t xml:space="preserve"> </w:t>
      </w:r>
      <w:r w:rsidR="00B80DE5" w:rsidRPr="00E87460">
        <w:t>Comments of Qualcomm, Inc., FCC ET Docket 19-138, March 9, 2020</w:t>
      </w:r>
      <w:r w:rsidR="00762B11" w:rsidRPr="00E87460">
        <w:t xml:space="preserve">; </w:t>
      </w:r>
      <w:hyperlink r:id="rId15" w:history="1">
        <w:r w:rsidR="00FA4DF7" w:rsidRPr="00E87460">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36E35205" w14:textId="54BC4030" w:rsidR="009745E2" w:rsidRDefault="009745E2" w:rsidP="009745E2">
      <w:pPr>
        <w:ind w:firstLine="0"/>
        <w:rPr>
          <w:highlight w:val="cyan"/>
        </w:rPr>
      </w:pPr>
      <w:r w:rsidRPr="00E87460">
        <w:t>[</w:t>
      </w:r>
      <w:r w:rsidR="00A40553">
        <w:t>6</w:t>
      </w:r>
      <w:r w:rsidRPr="00E87460">
        <w:t xml:space="preserve">] </w:t>
      </w:r>
      <w:r>
        <w:t>United States Department of Transportation, “</w:t>
      </w:r>
      <w:r w:rsidRPr="00B64BE5">
        <w:t>Average Age of Automobiles and Trucks in Operation in the United States</w:t>
      </w:r>
      <w:r>
        <w:t>” (table_01_26_111919.xlsx),</w:t>
      </w:r>
      <w:r w:rsidRPr="00B64BE5">
        <w:rPr>
          <w:highlight w:val="cyan"/>
        </w:rPr>
        <w:t xml:space="preserve"> </w:t>
      </w:r>
    </w:p>
    <w:p w14:paraId="49CE495B" w14:textId="77777777" w:rsidR="009745E2" w:rsidRPr="00E87460" w:rsidRDefault="00467CBF" w:rsidP="009745E2">
      <w:pPr>
        <w:ind w:firstLine="0"/>
      </w:pPr>
      <w:hyperlink r:id="rId16" w:history="1">
        <w:r w:rsidR="009745E2" w:rsidRPr="00CD46BC">
          <w:rPr>
            <w:rStyle w:val="Hyperlink"/>
          </w:rPr>
          <w:t>https://www.bts.gov/content/average-age-automobiles-and-trucks-operation-united-states</w:t>
        </w:r>
      </w:hyperlink>
      <w:r w:rsidR="009745E2" w:rsidRPr="00E87460">
        <w:t xml:space="preserve"> </w:t>
      </w:r>
    </w:p>
    <w:p w14:paraId="1A42FBF7" w14:textId="77777777" w:rsidR="009745E2" w:rsidRPr="00E87460" w:rsidRDefault="009745E2" w:rsidP="00B80DE5">
      <w:pPr>
        <w:ind w:firstLine="0"/>
        <w:rPr>
          <w:strike/>
        </w:rPr>
      </w:pPr>
    </w:p>
    <w:p w14:paraId="1C540CBB" w14:textId="3C533837" w:rsidR="00B80DE5" w:rsidRPr="00EC4BFC" w:rsidRDefault="0019525E" w:rsidP="00B80DE5">
      <w:pPr>
        <w:autoSpaceDE w:val="0"/>
        <w:autoSpaceDN w:val="0"/>
        <w:adjustRightInd w:val="0"/>
        <w:ind w:firstLine="0"/>
        <w:contextualSpacing w:val="0"/>
        <w:rPr>
          <w:rFonts w:eastAsia="Times New Roman"/>
        </w:rPr>
      </w:pPr>
      <w:r>
        <w:rPr>
          <w:rFonts w:eastAsia="Times New Roman"/>
        </w:rPr>
        <w:t>[7]</w:t>
      </w:r>
      <w:r w:rsidR="00860258" w:rsidRPr="00EC4BFC">
        <w:rPr>
          <w:rFonts w:eastAsia="Times New Roman"/>
        </w:rPr>
        <w:t xml:space="preserve"> </w:t>
      </w:r>
      <w:r w:rsidR="00B80DE5" w:rsidRPr="00E87460">
        <w:t>Comments of T-Mobile USA, Inc., FCC ET Docket 19-138, March 9, 2020</w:t>
      </w:r>
      <w:r w:rsidR="00762B11" w:rsidRPr="00E87460">
        <w:t xml:space="preserve">; </w:t>
      </w:r>
      <w:hyperlink r:id="rId17" w:history="1">
        <w:r w:rsidR="00FA4DF7" w:rsidRPr="00E87460">
          <w:rPr>
            <w:rStyle w:val="Hyperlink"/>
          </w:rPr>
          <w:t>https://ecfsapi.fcc.gov/file/1030957937118/T-Mobile%205.9%20GHz%20Comments%20(As-Filed)%203.9.20.pdf</w:t>
        </w:r>
      </w:hyperlink>
      <w:r w:rsidR="00FA4DF7" w:rsidRPr="00E87460">
        <w:t xml:space="preserve"> </w:t>
      </w:r>
    </w:p>
    <w:p w14:paraId="5F7920F2" w14:textId="77777777" w:rsidR="00B80DE5" w:rsidRPr="00E87460" w:rsidRDefault="00B80DE5" w:rsidP="00B80DE5">
      <w:pPr>
        <w:ind w:firstLine="0"/>
        <w:rPr>
          <w:strike/>
        </w:rPr>
      </w:pPr>
    </w:p>
    <w:p w14:paraId="44F1DAE6" w14:textId="5FA05B36" w:rsidR="00B80DE5" w:rsidRPr="00E87460" w:rsidRDefault="00860258" w:rsidP="00B80DE5">
      <w:pPr>
        <w:autoSpaceDE w:val="0"/>
        <w:autoSpaceDN w:val="0"/>
        <w:adjustRightInd w:val="0"/>
        <w:ind w:firstLine="0"/>
        <w:contextualSpacing w:val="0"/>
      </w:pPr>
      <w:r w:rsidRPr="00EC4BFC">
        <w:rPr>
          <w:rFonts w:eastAsia="Times New Roman"/>
        </w:rPr>
        <w:t>[</w:t>
      </w:r>
      <w:r w:rsidR="00A40553">
        <w:rPr>
          <w:rFonts w:eastAsia="Times New Roman"/>
        </w:rPr>
        <w:t>8</w:t>
      </w:r>
      <w:r w:rsidRPr="00EC4BFC">
        <w:rPr>
          <w:rFonts w:eastAsia="Times New Roman"/>
        </w:rPr>
        <w:t>]</w:t>
      </w:r>
      <w:r w:rsidR="00B80DE5" w:rsidRPr="00EC4BFC">
        <w:rPr>
          <w:rFonts w:eastAsia="Times New Roman"/>
        </w:rPr>
        <w:t xml:space="preserve"> </w:t>
      </w:r>
      <w:r w:rsidR="00B80DE5" w:rsidRPr="00E87460">
        <w:t>Comments of The BMW Group, FCC ET Docket 19-138, March 9, 2020</w:t>
      </w:r>
      <w:r w:rsidR="00762B11" w:rsidRPr="00E87460">
        <w:t xml:space="preserve">; </w:t>
      </w:r>
      <w:hyperlink r:id="rId18" w:history="1">
        <w:r w:rsidR="00FA4DF7" w:rsidRPr="00E87460">
          <w:rPr>
            <w:rStyle w:val="Hyperlink"/>
          </w:rPr>
          <w:t>https://ecfsapi.fcc.gov/file/1031040719061/BMW%20Submission%20ET%20Docket%20No.%2019-138%20(003).pdf</w:t>
        </w:r>
      </w:hyperlink>
      <w:r w:rsidR="00FA4DF7" w:rsidRPr="00E87460">
        <w:t xml:space="preserve"> </w:t>
      </w:r>
    </w:p>
    <w:p w14:paraId="176F59A1" w14:textId="77777777" w:rsidR="00B80DE5" w:rsidRDefault="00B80DE5" w:rsidP="00752354">
      <w:pPr>
        <w:ind w:firstLine="0"/>
      </w:pPr>
    </w:p>
    <w:p w14:paraId="48EBFBB4" w14:textId="2D26DEF1" w:rsidR="00DB592C" w:rsidRPr="00E87460" w:rsidRDefault="00DB592C" w:rsidP="00DB592C">
      <w:pPr>
        <w:ind w:firstLine="0"/>
      </w:pPr>
      <w:r w:rsidRPr="00E87460">
        <w:t>[</w:t>
      </w:r>
      <w:r w:rsidR="00A40553">
        <w:t>9</w:t>
      </w:r>
      <w:r w:rsidRPr="00E87460">
        <w:t>] u-</w:t>
      </w:r>
      <w:proofErr w:type="spellStart"/>
      <w:r w:rsidRPr="00E87460">
        <w:t>blox</w:t>
      </w:r>
      <w:proofErr w:type="spellEnd"/>
      <w:r w:rsidRPr="00E87460">
        <w:t xml:space="preserve"> America, "Comments on the Petition for Waiver (GN Docket 18-357)”, January 2019</w:t>
      </w:r>
    </w:p>
    <w:p w14:paraId="20240095" w14:textId="77777777" w:rsidR="00DB592C" w:rsidRPr="00E87460" w:rsidRDefault="00467CBF" w:rsidP="00DB592C">
      <w:pPr>
        <w:ind w:firstLine="0"/>
      </w:pPr>
      <w:hyperlink r:id="rId19" w:history="1">
        <w:r w:rsidR="00DB592C" w:rsidRPr="00E87460">
          <w:rPr>
            <w:rStyle w:val="Hyperlink"/>
          </w:rPr>
          <w:t>https://ecfsapi.fcc.gov/file/10309744024712/u-Blox_Comments_on_FCC-19-138-NPRM-5.9GHz.pdf</w:t>
        </w:r>
      </w:hyperlink>
    </w:p>
    <w:p w14:paraId="460CD336" w14:textId="77777777" w:rsidR="00DB592C" w:rsidRDefault="00DB592C" w:rsidP="00DB592C">
      <w:pPr>
        <w:ind w:firstLine="0"/>
      </w:pPr>
    </w:p>
    <w:p w14:paraId="46C2FF59" w14:textId="4743917A" w:rsidR="00DB592C" w:rsidRPr="00E87460" w:rsidRDefault="00DB592C" w:rsidP="00DB592C">
      <w:pPr>
        <w:ind w:firstLine="0"/>
      </w:pPr>
      <w:r w:rsidRPr="00E87460">
        <w:t>[</w:t>
      </w:r>
      <w:r w:rsidR="00A40553">
        <w:t>10</w:t>
      </w:r>
      <w:r w:rsidRPr="00E87460">
        <w:t xml:space="preserve">] </w:t>
      </w:r>
      <w:proofErr w:type="spellStart"/>
      <w:r w:rsidRPr="00E87460">
        <w:t>Cohda</w:t>
      </w:r>
      <w:proofErr w:type="spellEnd"/>
      <w:r w:rsidRPr="00E87460">
        <w:t xml:space="preserve"> Wireless, “Product Sheet MK5 OBU”, July 2019,</w:t>
      </w:r>
    </w:p>
    <w:p w14:paraId="41CACF0D" w14:textId="77777777" w:rsidR="00DB592C" w:rsidRPr="00E87460" w:rsidRDefault="00467CBF" w:rsidP="00DB592C">
      <w:pPr>
        <w:ind w:firstLine="0"/>
      </w:pPr>
      <w:hyperlink r:id="rId20" w:history="1">
        <w:r w:rsidR="00DB592C" w:rsidRPr="00E87460">
          <w:rPr>
            <w:rStyle w:val="Hyperlink"/>
          </w:rPr>
          <w:t>https://www.cohdawireless.com/wp-content/uploads/2018/08/CW_Product-Brief-sheet-MK5-OBU.pdf</w:t>
        </w:r>
      </w:hyperlink>
    </w:p>
    <w:p w14:paraId="6868E960" w14:textId="77777777" w:rsidR="00DB592C" w:rsidRPr="00E87460" w:rsidRDefault="00DB592C" w:rsidP="00DB592C">
      <w:pPr>
        <w:ind w:firstLine="0"/>
      </w:pPr>
    </w:p>
    <w:p w14:paraId="750FA318" w14:textId="0630CB91" w:rsidR="00DB592C" w:rsidRPr="00E87460" w:rsidRDefault="00DB592C" w:rsidP="00DB592C">
      <w:pPr>
        <w:ind w:firstLine="0"/>
      </w:pPr>
      <w:r w:rsidRPr="00E87460">
        <w:t>[</w:t>
      </w:r>
      <w:r w:rsidR="00A40553">
        <w:t>11</w:t>
      </w:r>
      <w:r w:rsidRPr="00E87460">
        <w:t xml:space="preserve">] </w:t>
      </w:r>
      <w:proofErr w:type="spellStart"/>
      <w:r w:rsidRPr="00E87460">
        <w:t>Cohda</w:t>
      </w:r>
      <w:proofErr w:type="spellEnd"/>
      <w:r w:rsidRPr="00E87460">
        <w:t xml:space="preserve"> Wireless, “Product Sheet MK6C C-V2X EVK”, July 2019,</w:t>
      </w:r>
    </w:p>
    <w:p w14:paraId="73F0BFCF" w14:textId="77777777" w:rsidR="00DB592C" w:rsidRPr="00E87460" w:rsidRDefault="00467CBF" w:rsidP="00DB592C">
      <w:pPr>
        <w:ind w:firstLine="0"/>
      </w:pPr>
      <w:hyperlink r:id="rId21" w:history="1">
        <w:r w:rsidR="00DB592C" w:rsidRPr="00E87460">
          <w:rPr>
            <w:rStyle w:val="Hyperlink"/>
          </w:rPr>
          <w:t>https://cohdawireless.com/wp-content/uploads/2019/07/3.-CW_Product-Brief-sheet-MK6C-EVK-v2.docx.pdf</w:t>
        </w:r>
      </w:hyperlink>
    </w:p>
    <w:p w14:paraId="389F77DC" w14:textId="77777777" w:rsidR="00DB592C" w:rsidRPr="00E87460" w:rsidRDefault="00DB592C" w:rsidP="00DB592C">
      <w:pPr>
        <w:ind w:firstLine="0"/>
      </w:pPr>
    </w:p>
    <w:p w14:paraId="58C6092A" w14:textId="72AFD00D" w:rsidR="00DB592C" w:rsidRPr="00E87460" w:rsidRDefault="00DB592C" w:rsidP="00DB592C">
      <w:pPr>
        <w:ind w:firstLine="0"/>
      </w:pPr>
      <w:r w:rsidRPr="00E87460">
        <w:t>[</w:t>
      </w:r>
      <w:r w:rsidR="00A40553">
        <w:t>12</w:t>
      </w:r>
      <w:r w:rsidRPr="00E87460">
        <w:t>] NXP, “Choosing the right V2X technology: Straight talk on DSRC and 5G”, Webinar</w:t>
      </w:r>
      <w:del w:id="41" w:author="Holcomb, Jay" w:date="2020-04-16T14:49:00Z">
        <w:r w:rsidRPr="00E87460" w:rsidDel="00922F05">
          <w:delText xml:space="preserve"> (slide 6 appears at minute 11:30)</w:delText>
        </w:r>
      </w:del>
      <w:r w:rsidRPr="00E87460">
        <w:t>, March 2019</w:t>
      </w:r>
      <w:ins w:id="42" w:author="Holcomb, Jay" w:date="2020-04-16T15:17:00Z">
        <w:r w:rsidR="00435A1F">
          <w:t xml:space="preserve">, </w:t>
        </w:r>
      </w:ins>
    </w:p>
    <w:p w14:paraId="405A6CB8" w14:textId="398CD9C4" w:rsidR="00DB592C" w:rsidRPr="00E87460" w:rsidRDefault="00922F05" w:rsidP="00DB592C">
      <w:pPr>
        <w:ind w:firstLine="0"/>
      </w:pPr>
      <w:ins w:id="43" w:author="Holcomb, Jay" w:date="2020-04-16T14:49:00Z">
        <w:r>
          <w:fldChar w:fldCharType="begin"/>
        </w:r>
        <w:r>
          <w:instrText xml:space="preserve"> HYPERLINK "https://urldefense.proofpoint.com/v2/url?u=https-3A__www.nxp.com_docs_en_supporting-2Dinformation_CHOOSING-2DRIGHT-2DV2X-2DTECHNOLOGY.pdf&amp;d=DwMGaQ&amp;c=pqcuzKEN_84c78MOSc5_fw&amp;r=z8R-nWJ8GIxwjOjNKhEFByb-tZ6XE3GZXWSggNdVo-w&amp;m=PmPZ_kmyvo6Z1IdNbbvQBvj7Lg8BcjQTW0to8Evi5Ls&amp;s=PrPCq9nmO3JEj60Dg7VJJa1A25TqgDDEtHOoq9mrXX4&amp;e=" </w:instrText>
        </w:r>
        <w:r>
          <w:fldChar w:fldCharType="separate"/>
        </w:r>
        <w:r>
          <w:rPr>
            <w:rStyle w:val="Hyperlink"/>
          </w:rPr>
          <w:t>https://www.nxp.com/docs/en/supporting-information/CHOOSING-RIGHT-V2X-TECHNOLOGY.pdf</w:t>
        </w:r>
        <w:r>
          <w:rPr>
            <w:rStyle w:val="Hyperlink"/>
          </w:rPr>
          <w:fldChar w:fldCharType="end"/>
        </w:r>
        <w:r>
          <w:rPr>
            <w:rStyle w:val="Hyperlink"/>
          </w:rPr>
          <w:t xml:space="preserve"> </w:t>
        </w:r>
      </w:ins>
      <w:del w:id="44" w:author="Holcomb, Jay" w:date="2020-04-16T14:49:00Z">
        <w:r w:rsidR="00622164" w:rsidDel="00922F05">
          <w:fldChar w:fldCharType="begin"/>
        </w:r>
        <w:r w:rsidR="00622164" w:rsidDel="00922F05">
          <w:delInstrText xml:space="preserve"> HYPERLINK "https://www.nxp.com/design/training/choosing-the-right-v2x-technology-straight-talk-on-dsrc-and-5g:TIP-CHOOSING-V2X-TECHNOLOGY" </w:delInstrText>
        </w:r>
        <w:r w:rsidR="00622164" w:rsidDel="00922F05">
          <w:fldChar w:fldCharType="separate"/>
        </w:r>
        <w:r w:rsidR="00DB592C" w:rsidRPr="00E87460" w:rsidDel="00922F05">
          <w:rPr>
            <w:rStyle w:val="Hyperlink"/>
          </w:rPr>
          <w:delText>https://www.nxp.com/design/training/choosing-the-right-v2x-technology-straight-talk-on-dsrc-and-5g:TIP-CHOOSING-V2X-TECHNOLOGY</w:delText>
        </w:r>
        <w:r w:rsidR="00622164" w:rsidDel="00922F05">
          <w:rPr>
            <w:rStyle w:val="Hyperlink"/>
          </w:rPr>
          <w:fldChar w:fldCharType="end"/>
        </w:r>
      </w:del>
    </w:p>
    <w:p w14:paraId="1C4A6BCD" w14:textId="77777777" w:rsidR="00DB592C" w:rsidRPr="00E87460" w:rsidRDefault="00DB592C" w:rsidP="00DB592C">
      <w:pPr>
        <w:ind w:firstLine="0"/>
      </w:pPr>
    </w:p>
    <w:p w14:paraId="603BF781" w14:textId="6A7B9E50" w:rsidR="00505DF8" w:rsidRPr="00E87460" w:rsidRDefault="00505DF8" w:rsidP="00505DF8">
      <w:pPr>
        <w:ind w:firstLine="0"/>
      </w:pPr>
      <w:r w:rsidRPr="00E87460">
        <w:lastRenderedPageBreak/>
        <w:t>[</w:t>
      </w:r>
      <w:r w:rsidR="00A40553">
        <w:t>13</w:t>
      </w:r>
      <w:r w:rsidRPr="00E87460">
        <w:t xml:space="preserve">] Takayuki Shimizu, </w:t>
      </w:r>
      <w:proofErr w:type="spellStart"/>
      <w:r w:rsidRPr="00E87460">
        <w:t>Hongsheng</w:t>
      </w:r>
      <w:proofErr w:type="spellEnd"/>
      <w:r w:rsidRPr="00E87460">
        <w:t xml:space="preserve"> Lu, John Kenney, and </w:t>
      </w:r>
      <w:proofErr w:type="spellStart"/>
      <w:r w:rsidRPr="00E87460">
        <w:t>Shunsuke</w:t>
      </w:r>
      <w:proofErr w:type="spellEnd"/>
      <w:r w:rsidRPr="00E87460">
        <w:t xml:space="preserve"> Nakamura, “Comparison of DSRC and LTE-V2X PC5 Mode 4 Performance in High Vehicle Density Scenarios”, 26th ITS World Congress, Oct. 2019</w:t>
      </w:r>
    </w:p>
    <w:p w14:paraId="7792E700" w14:textId="77777777" w:rsidR="00505DF8" w:rsidRPr="00E87460" w:rsidRDefault="00467CBF" w:rsidP="00505DF8">
      <w:pPr>
        <w:ind w:firstLine="0"/>
      </w:pPr>
      <w:hyperlink r:id="rId22" w:history="1">
        <w:r w:rsidR="00505DF8" w:rsidRPr="00E87460">
          <w:rPr>
            <w:rStyle w:val="Hyperlink"/>
          </w:rPr>
          <w:t>https://www.researchgate.net/publication/336768425_Comparison_of_DSRC_and_LTE-V2X_PC5_Mode_4_Performance_in_High_Vehicle_Density_Scenarios</w:t>
        </w:r>
      </w:hyperlink>
    </w:p>
    <w:p w14:paraId="203725F4" w14:textId="77777777" w:rsidR="00DB592C" w:rsidRDefault="00DB592C" w:rsidP="00752354">
      <w:pPr>
        <w:ind w:firstLine="0"/>
      </w:pPr>
    </w:p>
    <w:p w14:paraId="702ADFE5" w14:textId="237545AC" w:rsidR="00505DF8" w:rsidRDefault="00505DF8" w:rsidP="00505DF8">
      <w:pPr>
        <w:ind w:firstLine="0"/>
      </w:pPr>
      <w:r>
        <w:t>[</w:t>
      </w:r>
      <w:r w:rsidR="00A40553">
        <w:t>14</w:t>
      </w:r>
      <w:r>
        <w:t>] C</w:t>
      </w:r>
      <w:r w:rsidRPr="0058240D">
        <w:t>omments of Toyota Motor Corporation, Appendix B, March 9, 2020, ET Docket 19-138</w:t>
      </w:r>
    </w:p>
    <w:p w14:paraId="781C4909" w14:textId="16432A9F" w:rsidR="00505DF8" w:rsidRDefault="00467CBF" w:rsidP="00752354">
      <w:pPr>
        <w:ind w:firstLine="0"/>
      </w:pPr>
      <w:hyperlink r:id="rId23" w:history="1">
        <w:r w:rsidR="00505DF8" w:rsidRPr="002E4B23">
          <w:rPr>
            <w:rStyle w:val="Hyperlink"/>
          </w:rPr>
          <w:t>https://ecfsapi.fcc.gov/file/10309215237674/APPENDIX%20B%20191219_Performance%20Analysis%20of%20LTE-V2X%20v7.pptx</w:t>
        </w:r>
      </w:hyperlink>
    </w:p>
    <w:p w14:paraId="397F50A1" w14:textId="77777777" w:rsidR="00DB592C" w:rsidRPr="00E87460" w:rsidRDefault="00DB592C" w:rsidP="00752354">
      <w:pPr>
        <w:ind w:firstLine="0"/>
      </w:pPr>
    </w:p>
    <w:p w14:paraId="1910AD56" w14:textId="25D82087" w:rsidR="00762B11" w:rsidRPr="00E87460" w:rsidRDefault="00860258" w:rsidP="00752354">
      <w:pPr>
        <w:ind w:firstLine="0"/>
      </w:pPr>
      <w:r w:rsidRPr="00E87460">
        <w:t>[</w:t>
      </w:r>
      <w:r w:rsidR="00A40553">
        <w:t>15</w:t>
      </w:r>
      <w:r w:rsidRPr="00E87460">
        <w:t>]</w:t>
      </w:r>
      <w:r w:rsidR="00AE4391" w:rsidRPr="00E87460">
        <w:t xml:space="preserve"> Comments of the NTIA and DOT</w:t>
      </w:r>
      <w:r w:rsidR="00FE4140" w:rsidRPr="00E87460">
        <w:t>,</w:t>
      </w:r>
      <w:r w:rsidR="00AE4391" w:rsidRPr="00E87460">
        <w:t xml:space="preserve"> </w:t>
      </w:r>
      <w:r w:rsidR="00FE4140" w:rsidRPr="00E87460">
        <w:t>FCC ET Docket 19-138, March 9, 2020;</w:t>
      </w:r>
    </w:p>
    <w:p w14:paraId="397F7A15" w14:textId="2FD67929" w:rsidR="00762B11" w:rsidRPr="00E87460" w:rsidRDefault="00467CBF" w:rsidP="00752354">
      <w:pPr>
        <w:ind w:firstLine="0"/>
        <w:rPr>
          <w:color w:val="0000FF"/>
          <w:u w:val="single"/>
        </w:rPr>
      </w:pPr>
      <w:hyperlink r:id="rId24" w:history="1">
        <w:r w:rsidR="004B31DC" w:rsidRPr="00E87460">
          <w:rPr>
            <w:rStyle w:val="Hyperlink"/>
          </w:rPr>
          <w:t xml:space="preserve">https://ecfsapi.fcc.gov/file/10313251510165/5.850-5.925 GHz Band C ET </w:t>
        </w:r>
        <w:proofErr w:type="spellStart"/>
        <w:r w:rsidR="004B31DC" w:rsidRPr="00E87460">
          <w:rPr>
            <w:rStyle w:val="Hyperlink"/>
          </w:rPr>
          <w:t>Dkt</w:t>
        </w:r>
        <w:proofErr w:type="spellEnd"/>
        <w:r w:rsidR="004B31DC" w:rsidRPr="00E87460">
          <w:rPr>
            <w:rStyle w:val="Hyperlink"/>
          </w:rPr>
          <w:t xml:space="preserve"> No. 19-138.pdf</w:t>
        </w:r>
      </w:hyperlink>
    </w:p>
    <w:p w14:paraId="72417614" w14:textId="545BCD82" w:rsidR="00D4697F" w:rsidRPr="00E87460" w:rsidRDefault="00D4697F" w:rsidP="00752354">
      <w:pPr>
        <w:ind w:firstLine="0"/>
      </w:pPr>
    </w:p>
    <w:p w14:paraId="43DEC7E2" w14:textId="6F64A2D2" w:rsidR="00AE4391" w:rsidRPr="00EC4BFC" w:rsidRDefault="00860258" w:rsidP="00AE4391">
      <w:pPr>
        <w:ind w:firstLine="0"/>
      </w:pPr>
      <w:r w:rsidRPr="00E87460">
        <w:t>[</w:t>
      </w:r>
      <w:r w:rsidR="00A40553">
        <w:t>16</w:t>
      </w:r>
      <w:r w:rsidRPr="00E87460">
        <w:t>]</w:t>
      </w:r>
      <w:r w:rsidR="00AE4391" w:rsidRPr="00E87460">
        <w:t xml:space="preserve"> CV Pilot Deployments: </w:t>
      </w:r>
    </w:p>
    <w:p w14:paraId="54A704BD" w14:textId="77777777" w:rsidR="00AE4391" w:rsidRPr="00EC4BFC" w:rsidRDefault="00467CBF" w:rsidP="00AE4391">
      <w:hyperlink r:id="rId25" w:history="1">
        <w:r w:rsidR="00AE4391" w:rsidRPr="00EC4BFC">
          <w:rPr>
            <w:rStyle w:val="Hyperlink"/>
          </w:rPr>
          <w:t>https://www.its.dot.gov/pilots/index.htm</w:t>
        </w:r>
      </w:hyperlink>
    </w:p>
    <w:p w14:paraId="266DA61F" w14:textId="1106DC27" w:rsidR="00AE4391" w:rsidRPr="00E87460" w:rsidRDefault="00467CBF" w:rsidP="00AE4391">
      <w:pPr>
        <w:rPr>
          <w:kern w:val="1"/>
          <w:lang w:eastAsia="hi-IN" w:bidi="hi-IN"/>
        </w:rPr>
      </w:pPr>
      <w:hyperlink r:id="rId26" w:history="1">
        <w:r w:rsidR="00E407CE" w:rsidRPr="00E87460">
          <w:rPr>
            <w:rStyle w:val="Hyperlink"/>
            <w:kern w:val="1"/>
            <w:lang w:eastAsia="hi-IN" w:bidi="hi-IN"/>
          </w:rPr>
          <w:t>https://www.tampacvpilot.com/learn/resources/</w:t>
        </w:r>
      </w:hyperlink>
    </w:p>
    <w:p w14:paraId="15FBF1AD" w14:textId="6E3790ED" w:rsidR="004B31DC" w:rsidRPr="00E87460" w:rsidRDefault="00467CBF" w:rsidP="00AE4391">
      <w:pPr>
        <w:rPr>
          <w:kern w:val="1"/>
          <w:lang w:eastAsia="hi-IN" w:bidi="hi-IN"/>
        </w:rPr>
      </w:pPr>
      <w:hyperlink r:id="rId27" w:history="1">
        <w:r w:rsidR="004B31DC" w:rsidRPr="00E87460">
          <w:rPr>
            <w:rStyle w:val="Hyperlink"/>
          </w:rPr>
          <w:t>https://www.its.dot.gov/pilots/pilots_nycdot.htm</w:t>
        </w:r>
      </w:hyperlink>
    </w:p>
    <w:p w14:paraId="20F71ED0" w14:textId="2D1E8EA5" w:rsidR="004B31DC" w:rsidRPr="00E87460" w:rsidRDefault="00467CBF" w:rsidP="00AE4391">
      <w:pPr>
        <w:rPr>
          <w:kern w:val="1"/>
          <w:lang w:eastAsia="hi-IN" w:bidi="hi-IN"/>
        </w:rPr>
      </w:pPr>
      <w:hyperlink r:id="rId28" w:history="1">
        <w:r w:rsidR="004B31DC" w:rsidRPr="00E87460">
          <w:rPr>
            <w:rStyle w:val="Hyperlink"/>
          </w:rPr>
          <w:t>https://wydotcvp.wyoroad.info/</w:t>
        </w:r>
      </w:hyperlink>
    </w:p>
    <w:p w14:paraId="7F87172C" w14:textId="0A2EE3DB" w:rsidR="00AE4391" w:rsidRPr="00EC4BFC" w:rsidRDefault="00467CBF" w:rsidP="001556A4">
      <w:pPr>
        <w:ind w:left="720" w:firstLine="0"/>
      </w:pPr>
      <w:hyperlink r:id="rId29" w:history="1">
        <w:r w:rsidR="004B31DC" w:rsidRPr="00E87460">
          <w:rPr>
            <w:rStyle w:val="Hyperlink"/>
          </w:rPr>
          <w:t>https://smart.columbus.gov/uploadedFiles/Projects/Smart%20Columbus%20Concept%20of%20Operations-%20Connected%20Vehicle%20Environment.pdf</w:t>
        </w:r>
      </w:hyperlink>
      <w:r w:rsidR="004B31DC" w:rsidRPr="00E87460">
        <w:t xml:space="preserve"> </w:t>
      </w:r>
    </w:p>
    <w:p w14:paraId="022D67B8" w14:textId="77777777" w:rsidR="00505DF8" w:rsidRDefault="00505DF8" w:rsidP="00505DF8">
      <w:pPr>
        <w:ind w:firstLine="0"/>
      </w:pPr>
    </w:p>
    <w:p w14:paraId="31F0E928" w14:textId="64A46562" w:rsidR="00505DF8" w:rsidRPr="00E87460" w:rsidRDefault="00505DF8" w:rsidP="00505DF8">
      <w:pPr>
        <w:ind w:firstLine="0"/>
      </w:pPr>
      <w:r w:rsidRPr="00E87460">
        <w:t>[</w:t>
      </w:r>
      <w:r w:rsidR="00A40553">
        <w:t>17</w:t>
      </w:r>
      <w:r w:rsidRPr="00E87460">
        <w:t>] Comments of US Technical Advisory Group to ISO/TC 204 Intelligent Transport Systems, March</w:t>
      </w:r>
      <w:r w:rsidR="00C3748A">
        <w:t xml:space="preserve"> </w:t>
      </w:r>
      <w:r w:rsidRPr="00E87460">
        <w:t xml:space="preserve">9, 2020 </w:t>
      </w:r>
      <w:hyperlink r:id="rId30" w:history="1">
        <w:r w:rsidRPr="00E87460">
          <w:rPr>
            <w:rStyle w:val="Hyperlink"/>
          </w:rPr>
          <w:t>https://ecfsapi.fcc.gov/file/10310066302855/USTAG%20TC204%20Comments%20on%20FCC%20NPRM%2019-138%202020-03-09.pdf</w:t>
        </w:r>
      </w:hyperlink>
    </w:p>
    <w:p w14:paraId="0DE17698" w14:textId="77777777" w:rsidR="00505DF8" w:rsidRPr="00E87460" w:rsidRDefault="00505DF8" w:rsidP="00505DF8">
      <w:pPr>
        <w:ind w:firstLine="0"/>
      </w:pPr>
    </w:p>
    <w:p w14:paraId="1D8F6609" w14:textId="7E6E6675" w:rsidR="00505DF8" w:rsidRPr="00E87460" w:rsidRDefault="00505DF8" w:rsidP="00505DF8">
      <w:pPr>
        <w:ind w:firstLine="0"/>
      </w:pPr>
      <w:r w:rsidRPr="00E87460">
        <w:t>[</w:t>
      </w:r>
      <w:r w:rsidR="00A40553">
        <w:rPr>
          <w:rFonts w:eastAsia="Times New Roman"/>
        </w:rPr>
        <w:t>18</w:t>
      </w:r>
      <w:r w:rsidRPr="00E87460">
        <w:t>] Comments by General Motors LLC, March 10, 2020</w:t>
      </w:r>
    </w:p>
    <w:p w14:paraId="214A1F51" w14:textId="77777777" w:rsidR="00505DF8" w:rsidRPr="00E87460" w:rsidRDefault="00467CBF" w:rsidP="00505DF8">
      <w:pPr>
        <w:ind w:firstLine="0"/>
      </w:pPr>
      <w:hyperlink r:id="rId31" w:history="1">
        <w:r w:rsidR="00505DF8" w:rsidRPr="00E87460">
          <w:rPr>
            <w:rStyle w:val="Hyperlink"/>
          </w:rPr>
          <w:t>https://ecfsapi.fcc.gov/file/103102450728782/3-09-20%20GM%20FINAL.pdf</w:t>
        </w:r>
      </w:hyperlink>
    </w:p>
    <w:p w14:paraId="31752060" w14:textId="77777777" w:rsidR="00505DF8" w:rsidRDefault="00505DF8" w:rsidP="00752354">
      <w:pPr>
        <w:ind w:firstLine="0"/>
      </w:pPr>
    </w:p>
    <w:p w14:paraId="7567D3B8" w14:textId="6C5D8EE9" w:rsidR="00505DF8" w:rsidRPr="00E87460" w:rsidRDefault="00505DF8" w:rsidP="00505DF8">
      <w:pPr>
        <w:ind w:firstLine="0"/>
      </w:pPr>
      <w:r w:rsidRPr="00E87460">
        <w:t>[</w:t>
      </w:r>
      <w:r w:rsidR="00A40553">
        <w:t>19</w:t>
      </w:r>
      <w:r w:rsidRPr="00E87460">
        <w:t xml:space="preserve">] SAE, “Dedicated Short Range Communication (DSRC) Systems Engineering Process Guidance for SAE J2945/X Documents and Common Design Concepts”, SAE J2945_201712, December 2017; </w:t>
      </w:r>
      <w:hyperlink r:id="rId32" w:history="1">
        <w:r w:rsidRPr="00E87460">
          <w:rPr>
            <w:rStyle w:val="Hyperlink"/>
          </w:rPr>
          <w:t>https://www.sae.org/standards/content/j2945_201712/</w:t>
        </w:r>
      </w:hyperlink>
    </w:p>
    <w:p w14:paraId="1DA1FF19" w14:textId="77777777" w:rsidR="00315E89" w:rsidRDefault="00505DF8" w:rsidP="00752354">
      <w:pPr>
        <w:ind w:firstLine="0"/>
      </w:pPr>
      <w:r w:rsidRPr="00E87460" w:rsidDel="009B33E2">
        <w:t xml:space="preserve"> </w:t>
      </w:r>
    </w:p>
    <w:p w14:paraId="39EAC73B" w14:textId="5C407CF3" w:rsidR="00315E89" w:rsidRPr="00E87460" w:rsidRDefault="00315E89" w:rsidP="00315E89">
      <w:pPr>
        <w:ind w:firstLine="0"/>
      </w:pPr>
      <w:r w:rsidRPr="00E87460">
        <w:t>[</w:t>
      </w:r>
      <w:r w:rsidR="00A40553">
        <w:t>20</w:t>
      </w:r>
      <w:r w:rsidRPr="00E87460">
        <w:t xml:space="preserve">] Comments of 5G Automotive Association, FCC Docket 19-138, March 9, 2020; </w:t>
      </w:r>
      <w:hyperlink r:id="rId33" w:history="1">
        <w:r w:rsidRPr="00E87460">
          <w:rPr>
            <w:rStyle w:val="Hyperlink"/>
          </w:rPr>
          <w:t>https://ecfsapi.fcc.gov/file/10309096401111/5GAA%20Comments%20(3-9-2020).pdf</w:t>
        </w:r>
      </w:hyperlink>
    </w:p>
    <w:p w14:paraId="7EE9F48D" w14:textId="77777777" w:rsidR="00315E89" w:rsidRPr="00E87460" w:rsidRDefault="00315E89" w:rsidP="00315E89">
      <w:pPr>
        <w:ind w:firstLine="0"/>
      </w:pPr>
    </w:p>
    <w:p w14:paraId="7057C86B" w14:textId="31065D4E" w:rsidR="00315E89" w:rsidRPr="00E87460" w:rsidRDefault="00315E89" w:rsidP="00315E89">
      <w:pPr>
        <w:ind w:firstLine="0"/>
      </w:pPr>
      <w:r w:rsidRPr="00E87460">
        <w:t>[</w:t>
      </w:r>
      <w:r w:rsidR="00A40553">
        <w:t>21</w:t>
      </w:r>
      <w:r w:rsidRPr="00E87460">
        <w:t xml:space="preserve">] Comments of AT&amp;T, FCC ET Docket No. 19-138, March 9, 2020; </w:t>
      </w:r>
      <w:hyperlink r:id="rId34" w:history="1">
        <w:r w:rsidRPr="00E87460">
          <w:rPr>
            <w:rStyle w:val="Hyperlink"/>
          </w:rPr>
          <w:t>https://ecfsapi.fcc.gov/file/1030982287529/ATT%20Comments%20(final%2003.09.20).pdf</w:t>
        </w:r>
      </w:hyperlink>
      <w:r w:rsidRPr="00E87460">
        <w:t xml:space="preserve"> </w:t>
      </w:r>
    </w:p>
    <w:p w14:paraId="04332A4F" w14:textId="77777777" w:rsidR="00315E89" w:rsidRDefault="00315E89" w:rsidP="00752354">
      <w:pPr>
        <w:ind w:firstLine="0"/>
      </w:pPr>
    </w:p>
    <w:p w14:paraId="3A320CB1" w14:textId="5185EF87" w:rsidR="00A474CA" w:rsidRPr="00E87460" w:rsidRDefault="00A474CA">
      <w:pPr>
        <w:ind w:firstLine="0"/>
      </w:pPr>
      <w:r w:rsidRPr="00E87460">
        <w:t xml:space="preserve"> </w:t>
      </w:r>
    </w:p>
    <w:sectPr w:rsidR="00A474CA" w:rsidRPr="00E87460" w:rsidSect="00646024">
      <w:headerReference w:type="default" r:id="rId35"/>
      <w:footerReference w:type="default" r:id="rId3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59F56A" w14:textId="77777777" w:rsidR="00467CBF" w:rsidRDefault="00467CBF" w:rsidP="0077218B">
      <w:r>
        <w:separator/>
      </w:r>
    </w:p>
  </w:endnote>
  <w:endnote w:type="continuationSeparator" w:id="0">
    <w:p w14:paraId="77182900" w14:textId="77777777" w:rsidR="00467CBF" w:rsidRDefault="00467CBF"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D5F62" w14:textId="0948778A" w:rsidR="00396B1E" w:rsidRDefault="00467CBF" w:rsidP="00EC4BFC">
    <w:pPr>
      <w:pStyle w:val="Footer"/>
      <w:tabs>
        <w:tab w:val="clear" w:pos="6480"/>
        <w:tab w:val="center" w:pos="2880"/>
      </w:tabs>
      <w:ind w:firstLine="0"/>
    </w:pPr>
    <w:r>
      <w:fldChar w:fldCharType="begin"/>
    </w:r>
    <w:r>
      <w:instrText xml:space="preserve"> SUBJECT  \* MERGEFORMAT </w:instrText>
    </w:r>
    <w:r>
      <w:fldChar w:fldCharType="separate"/>
    </w:r>
    <w:r w:rsidR="00396B1E">
      <w:t>Submission</w:t>
    </w:r>
    <w:r>
      <w:fldChar w:fldCharType="end"/>
    </w:r>
    <w:r w:rsidR="00396B1E">
      <w:tab/>
      <w:t xml:space="preserve">page </w:t>
    </w:r>
    <w:r w:rsidR="00396B1E">
      <w:fldChar w:fldCharType="begin"/>
    </w:r>
    <w:r w:rsidR="00396B1E">
      <w:instrText xml:space="preserve">page </w:instrText>
    </w:r>
    <w:r w:rsidR="00396B1E">
      <w:fldChar w:fldCharType="separate"/>
    </w:r>
    <w:r w:rsidR="00396B1E">
      <w:rPr>
        <w:noProof/>
      </w:rPr>
      <w:t>11</w:t>
    </w:r>
    <w:r w:rsidR="00396B1E">
      <w:fldChar w:fldCharType="end"/>
    </w:r>
    <w:r w:rsidR="00396B1E">
      <w:tab/>
    </w:r>
    <w:r w:rsidR="00EC4BFC">
      <w:t>Jay Holcomb (Itron),</w:t>
    </w:r>
    <w:r w:rsidR="00F108F6">
      <w:fldChar w:fldCharType="begin"/>
    </w:r>
    <w:r w:rsidR="00F108F6">
      <w:instrText xml:space="preserve"> COMMENTS  \* MERGEFORMAT </w:instrText>
    </w:r>
    <w:r w:rsidR="00F108F6">
      <w:fldChar w:fldCharType="separate"/>
    </w:r>
    <w:r w:rsidR="00396B1E">
      <w:t xml:space="preserve">Sebastian </w:t>
    </w:r>
    <w:proofErr w:type="spellStart"/>
    <w:r w:rsidR="00396B1E">
      <w:t>Schiessl</w:t>
    </w:r>
    <w:proofErr w:type="spellEnd"/>
    <w:r w:rsidR="00396B1E">
      <w:t xml:space="preserve"> (u-</w:t>
    </w:r>
    <w:proofErr w:type="spellStart"/>
    <w:r w:rsidR="00396B1E">
      <w:t>blox</w:t>
    </w:r>
    <w:proofErr w:type="spellEnd"/>
    <w:r w:rsidR="00396B1E">
      <w:t>)</w:t>
    </w:r>
    <w:r w:rsidR="00F108F6">
      <w:fldChar w:fldCharType="end"/>
    </w:r>
    <w:r w:rsidR="00EC4BFC">
      <w:t>, 802.18 et 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198FEA" w14:textId="77777777" w:rsidR="00467CBF" w:rsidRDefault="00467CBF" w:rsidP="0077218B">
      <w:r>
        <w:separator/>
      </w:r>
    </w:p>
  </w:footnote>
  <w:footnote w:type="continuationSeparator" w:id="0">
    <w:p w14:paraId="455602D4" w14:textId="77777777" w:rsidR="00467CBF" w:rsidRDefault="00467CBF" w:rsidP="0077218B">
      <w:r>
        <w:continuationSeparator/>
      </w:r>
    </w:p>
  </w:footnote>
  <w:footnote w:id="1">
    <w:p w14:paraId="78A1C666" w14:textId="77777777" w:rsidR="00396B1E" w:rsidRPr="00646024" w:rsidRDefault="00396B1E"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 w:id="2">
    <w:p w14:paraId="64B6C1FA" w14:textId="40543CD4" w:rsidR="00396B1E" w:rsidRDefault="00396B1E">
      <w:pPr>
        <w:pStyle w:val="FootnoteText"/>
      </w:pPr>
      <w:r w:rsidRPr="00EC4BFC">
        <w:rPr>
          <w:rStyle w:val="FootnoteReference"/>
        </w:rPr>
        <w:footnoteRef/>
      </w:r>
      <w:r w:rsidRPr="00EC4BFC">
        <w:t xml:space="preserve"> Standardization of 3GPP Rel. 16 is not finished. While there are initial deployments of 5G-based cellular technology, the 5G-based NR V2X technology is </w:t>
      </w:r>
      <w:r>
        <w:t xml:space="preserve">currently </w:t>
      </w:r>
      <w:r w:rsidRPr="00EC4BFC">
        <w:t>not market-ready.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EF9F3" w14:textId="2EB8E932" w:rsidR="00396B1E" w:rsidRPr="00646024" w:rsidRDefault="00467CBF"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396B1E">
      <w:fldChar w:fldCharType="begin"/>
    </w:r>
    <w:r w:rsidR="00396B1E">
      <w:instrText xml:space="preserve"> KEYWORDS  \* MERGEFORMAT </w:instrText>
    </w:r>
    <w:r w:rsidR="00396B1E">
      <w:fldChar w:fldCharType="separate"/>
    </w:r>
    <w:r w:rsidR="00396B1E">
      <w:t>April 2020</w:t>
    </w:r>
    <w:r w:rsidR="00396B1E">
      <w:fldChar w:fldCharType="end"/>
    </w:r>
    <w:r w:rsidR="00396B1E" w:rsidRPr="00646024">
      <w:tab/>
    </w:r>
    <w:r>
      <w:fldChar w:fldCharType="begin"/>
    </w:r>
    <w:r>
      <w:instrText xml:space="preserve"> TITLE  \* MERGEFORMAT </w:instrText>
    </w:r>
    <w:r>
      <w:fldChar w:fldCharType="separate"/>
    </w:r>
    <w:ins w:id="45" w:author="Holcomb, Jay" w:date="2020-04-16T14:46:00Z">
      <w:r w:rsidR="00922F05">
        <w:t>doc.: IEEE 802.18-20/0057r14</w:t>
      </w:r>
    </w:ins>
    <w:del w:id="46" w:author="Holcomb, Jay" w:date="2020-04-16T14:46:00Z">
      <w:r w:rsidR="007F5677" w:rsidDel="00922F05">
        <w:delText>doc.: IEEE 802.18-20/0057r13</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6F17E0A"/>
    <w:multiLevelType w:val="hybridMultilevel"/>
    <w:tmpl w:val="24C4FD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2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1"/>
  </w:num>
  <w:num w:numId="5">
    <w:abstractNumId w:val="2"/>
  </w:num>
  <w:num w:numId="6">
    <w:abstractNumId w:val="19"/>
  </w:num>
  <w:num w:numId="7">
    <w:abstractNumId w:val="13"/>
  </w:num>
  <w:num w:numId="8">
    <w:abstractNumId w:val="6"/>
  </w:num>
  <w:num w:numId="9">
    <w:abstractNumId w:val="3"/>
  </w:num>
  <w:num w:numId="10">
    <w:abstractNumId w:val="17"/>
  </w:num>
  <w:num w:numId="11">
    <w:abstractNumId w:val="18"/>
  </w:num>
  <w:num w:numId="12">
    <w:abstractNumId w:val="12"/>
  </w:num>
  <w:num w:numId="13">
    <w:abstractNumId w:val="0"/>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1"/>
  </w:num>
  <w:num w:numId="23">
    <w:abstractNumId w:val="1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6"/>
  </w:num>
  <w:num w:numId="27">
    <w:abstractNumId w:val="15"/>
  </w:num>
  <w:num w:numId="2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5"/>
  <w:printFractionalCharacterWidth/>
  <w:mirrorMargin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03623"/>
    <w:rsid w:val="00006285"/>
    <w:rsid w:val="00006DC9"/>
    <w:rsid w:val="0001035A"/>
    <w:rsid w:val="0001118A"/>
    <w:rsid w:val="00012D7D"/>
    <w:rsid w:val="00013DAA"/>
    <w:rsid w:val="000145EA"/>
    <w:rsid w:val="000152F4"/>
    <w:rsid w:val="00015D50"/>
    <w:rsid w:val="00016A7B"/>
    <w:rsid w:val="000171DA"/>
    <w:rsid w:val="000173DE"/>
    <w:rsid w:val="00021041"/>
    <w:rsid w:val="0002560B"/>
    <w:rsid w:val="00025F98"/>
    <w:rsid w:val="000265FE"/>
    <w:rsid w:val="000266BA"/>
    <w:rsid w:val="00026A9D"/>
    <w:rsid w:val="00027C73"/>
    <w:rsid w:val="00030E84"/>
    <w:rsid w:val="000318F8"/>
    <w:rsid w:val="00031C0B"/>
    <w:rsid w:val="00032BB5"/>
    <w:rsid w:val="00033079"/>
    <w:rsid w:val="000332AE"/>
    <w:rsid w:val="00034B66"/>
    <w:rsid w:val="00035428"/>
    <w:rsid w:val="000358F4"/>
    <w:rsid w:val="00035B28"/>
    <w:rsid w:val="000377C6"/>
    <w:rsid w:val="00040969"/>
    <w:rsid w:val="00042B65"/>
    <w:rsid w:val="000436A1"/>
    <w:rsid w:val="00043DA9"/>
    <w:rsid w:val="000463FD"/>
    <w:rsid w:val="00047EE1"/>
    <w:rsid w:val="00050768"/>
    <w:rsid w:val="00050CB3"/>
    <w:rsid w:val="00050F86"/>
    <w:rsid w:val="00053E18"/>
    <w:rsid w:val="00054270"/>
    <w:rsid w:val="00054666"/>
    <w:rsid w:val="00054F8F"/>
    <w:rsid w:val="000561EB"/>
    <w:rsid w:val="0005675C"/>
    <w:rsid w:val="00056ACE"/>
    <w:rsid w:val="00060E59"/>
    <w:rsid w:val="000611F4"/>
    <w:rsid w:val="00064A89"/>
    <w:rsid w:val="00064D2C"/>
    <w:rsid w:val="00067C0D"/>
    <w:rsid w:val="000718CC"/>
    <w:rsid w:val="00075B4A"/>
    <w:rsid w:val="00076C19"/>
    <w:rsid w:val="00081917"/>
    <w:rsid w:val="000826B2"/>
    <w:rsid w:val="00083919"/>
    <w:rsid w:val="000858DE"/>
    <w:rsid w:val="0008683C"/>
    <w:rsid w:val="00086905"/>
    <w:rsid w:val="00090080"/>
    <w:rsid w:val="00090A94"/>
    <w:rsid w:val="00090DCA"/>
    <w:rsid w:val="00091822"/>
    <w:rsid w:val="00091829"/>
    <w:rsid w:val="00091B9E"/>
    <w:rsid w:val="00092AE2"/>
    <w:rsid w:val="000936D7"/>
    <w:rsid w:val="000941F4"/>
    <w:rsid w:val="000955E1"/>
    <w:rsid w:val="000A02BE"/>
    <w:rsid w:val="000A066E"/>
    <w:rsid w:val="000A0BD2"/>
    <w:rsid w:val="000A247F"/>
    <w:rsid w:val="000A3920"/>
    <w:rsid w:val="000A49F0"/>
    <w:rsid w:val="000A4B69"/>
    <w:rsid w:val="000A6F0A"/>
    <w:rsid w:val="000B1BAD"/>
    <w:rsid w:val="000B318C"/>
    <w:rsid w:val="000B3D40"/>
    <w:rsid w:val="000B40EA"/>
    <w:rsid w:val="000B5210"/>
    <w:rsid w:val="000B54DE"/>
    <w:rsid w:val="000C09A9"/>
    <w:rsid w:val="000C1600"/>
    <w:rsid w:val="000C18BE"/>
    <w:rsid w:val="000C26FA"/>
    <w:rsid w:val="000C27CF"/>
    <w:rsid w:val="000C296F"/>
    <w:rsid w:val="000C3FEC"/>
    <w:rsid w:val="000C4EBF"/>
    <w:rsid w:val="000C5DFF"/>
    <w:rsid w:val="000D0D99"/>
    <w:rsid w:val="000D1ED7"/>
    <w:rsid w:val="000D3120"/>
    <w:rsid w:val="000E1DB4"/>
    <w:rsid w:val="000E1F9E"/>
    <w:rsid w:val="000E27B9"/>
    <w:rsid w:val="000E4CB6"/>
    <w:rsid w:val="000E5FD3"/>
    <w:rsid w:val="000F2BD6"/>
    <w:rsid w:val="000F327B"/>
    <w:rsid w:val="000F417F"/>
    <w:rsid w:val="000F48AC"/>
    <w:rsid w:val="000F7050"/>
    <w:rsid w:val="000F7410"/>
    <w:rsid w:val="000F7504"/>
    <w:rsid w:val="00100F08"/>
    <w:rsid w:val="00102191"/>
    <w:rsid w:val="001035D9"/>
    <w:rsid w:val="00106AF9"/>
    <w:rsid w:val="001130E8"/>
    <w:rsid w:val="00113BC2"/>
    <w:rsid w:val="00113C5B"/>
    <w:rsid w:val="001144FC"/>
    <w:rsid w:val="0011516A"/>
    <w:rsid w:val="001176C5"/>
    <w:rsid w:val="0012103B"/>
    <w:rsid w:val="001226E8"/>
    <w:rsid w:val="00123389"/>
    <w:rsid w:val="00123B26"/>
    <w:rsid w:val="0012536E"/>
    <w:rsid w:val="0012585C"/>
    <w:rsid w:val="00125B3B"/>
    <w:rsid w:val="0012600D"/>
    <w:rsid w:val="0012667B"/>
    <w:rsid w:val="0012734C"/>
    <w:rsid w:val="001312B0"/>
    <w:rsid w:val="00131DAC"/>
    <w:rsid w:val="00133081"/>
    <w:rsid w:val="0013439A"/>
    <w:rsid w:val="00134793"/>
    <w:rsid w:val="00134E54"/>
    <w:rsid w:val="00135008"/>
    <w:rsid w:val="001352AC"/>
    <w:rsid w:val="00135E84"/>
    <w:rsid w:val="001364E0"/>
    <w:rsid w:val="001376F3"/>
    <w:rsid w:val="00140434"/>
    <w:rsid w:val="00143301"/>
    <w:rsid w:val="00144557"/>
    <w:rsid w:val="0014597F"/>
    <w:rsid w:val="00147CD6"/>
    <w:rsid w:val="00151AB2"/>
    <w:rsid w:val="00153DFB"/>
    <w:rsid w:val="0015541B"/>
    <w:rsid w:val="001556A4"/>
    <w:rsid w:val="00155ED1"/>
    <w:rsid w:val="001561B1"/>
    <w:rsid w:val="00156DB7"/>
    <w:rsid w:val="001576D8"/>
    <w:rsid w:val="001578D2"/>
    <w:rsid w:val="0016040F"/>
    <w:rsid w:val="00161608"/>
    <w:rsid w:val="00161A0F"/>
    <w:rsid w:val="00162729"/>
    <w:rsid w:val="00162FFF"/>
    <w:rsid w:val="0016380B"/>
    <w:rsid w:val="00164153"/>
    <w:rsid w:val="00165430"/>
    <w:rsid w:val="0016622F"/>
    <w:rsid w:val="00166D07"/>
    <w:rsid w:val="00166FDC"/>
    <w:rsid w:val="00167A75"/>
    <w:rsid w:val="001709A0"/>
    <w:rsid w:val="00173463"/>
    <w:rsid w:val="0017385D"/>
    <w:rsid w:val="0017556B"/>
    <w:rsid w:val="00175A14"/>
    <w:rsid w:val="0017664D"/>
    <w:rsid w:val="001775FC"/>
    <w:rsid w:val="001776BA"/>
    <w:rsid w:val="00181BE8"/>
    <w:rsid w:val="0018270D"/>
    <w:rsid w:val="00183245"/>
    <w:rsid w:val="0018411C"/>
    <w:rsid w:val="00184582"/>
    <w:rsid w:val="00187DE9"/>
    <w:rsid w:val="0019004C"/>
    <w:rsid w:val="00190E7E"/>
    <w:rsid w:val="00191D6A"/>
    <w:rsid w:val="00191E5A"/>
    <w:rsid w:val="0019525E"/>
    <w:rsid w:val="0019608C"/>
    <w:rsid w:val="0019736C"/>
    <w:rsid w:val="00197767"/>
    <w:rsid w:val="001A06A1"/>
    <w:rsid w:val="001A16D9"/>
    <w:rsid w:val="001A1AEE"/>
    <w:rsid w:val="001A32D2"/>
    <w:rsid w:val="001A6229"/>
    <w:rsid w:val="001A7AB7"/>
    <w:rsid w:val="001B0396"/>
    <w:rsid w:val="001B16C8"/>
    <w:rsid w:val="001B2203"/>
    <w:rsid w:val="001B2AD1"/>
    <w:rsid w:val="001B2E84"/>
    <w:rsid w:val="001B3D22"/>
    <w:rsid w:val="001B3EE6"/>
    <w:rsid w:val="001B5FB4"/>
    <w:rsid w:val="001B6142"/>
    <w:rsid w:val="001B6630"/>
    <w:rsid w:val="001B733F"/>
    <w:rsid w:val="001C0293"/>
    <w:rsid w:val="001C068F"/>
    <w:rsid w:val="001C0F3E"/>
    <w:rsid w:val="001C0FDE"/>
    <w:rsid w:val="001C3A23"/>
    <w:rsid w:val="001D0097"/>
    <w:rsid w:val="001D30E7"/>
    <w:rsid w:val="001D422A"/>
    <w:rsid w:val="001D56B1"/>
    <w:rsid w:val="001D5BC4"/>
    <w:rsid w:val="001D6B52"/>
    <w:rsid w:val="001D723B"/>
    <w:rsid w:val="001D77F8"/>
    <w:rsid w:val="001D7A8C"/>
    <w:rsid w:val="001E0D8A"/>
    <w:rsid w:val="001E2050"/>
    <w:rsid w:val="001E2C08"/>
    <w:rsid w:val="001E329A"/>
    <w:rsid w:val="001E32D4"/>
    <w:rsid w:val="001E3D21"/>
    <w:rsid w:val="001E3EE5"/>
    <w:rsid w:val="001E5F7E"/>
    <w:rsid w:val="001E614D"/>
    <w:rsid w:val="001F0315"/>
    <w:rsid w:val="001F0D0A"/>
    <w:rsid w:val="001F13BB"/>
    <w:rsid w:val="001F189A"/>
    <w:rsid w:val="001F2141"/>
    <w:rsid w:val="001F279E"/>
    <w:rsid w:val="001F3534"/>
    <w:rsid w:val="001F5E48"/>
    <w:rsid w:val="001F66D7"/>
    <w:rsid w:val="001F791A"/>
    <w:rsid w:val="00200905"/>
    <w:rsid w:val="00200F59"/>
    <w:rsid w:val="002043E7"/>
    <w:rsid w:val="00204419"/>
    <w:rsid w:val="00205D7F"/>
    <w:rsid w:val="00205E44"/>
    <w:rsid w:val="00205F53"/>
    <w:rsid w:val="002062DD"/>
    <w:rsid w:val="00210A11"/>
    <w:rsid w:val="00210C0D"/>
    <w:rsid w:val="00211A64"/>
    <w:rsid w:val="002127A5"/>
    <w:rsid w:val="00213A83"/>
    <w:rsid w:val="00213CC7"/>
    <w:rsid w:val="00214DEF"/>
    <w:rsid w:val="0021527E"/>
    <w:rsid w:val="002161EC"/>
    <w:rsid w:val="00216F75"/>
    <w:rsid w:val="00217A03"/>
    <w:rsid w:val="00220415"/>
    <w:rsid w:val="00222192"/>
    <w:rsid w:val="002241CC"/>
    <w:rsid w:val="002245AF"/>
    <w:rsid w:val="00226476"/>
    <w:rsid w:val="00230477"/>
    <w:rsid w:val="00230B05"/>
    <w:rsid w:val="00231C70"/>
    <w:rsid w:val="0023241F"/>
    <w:rsid w:val="002350E5"/>
    <w:rsid w:val="002359AB"/>
    <w:rsid w:val="00236AD3"/>
    <w:rsid w:val="00246332"/>
    <w:rsid w:val="00247FB5"/>
    <w:rsid w:val="00251115"/>
    <w:rsid w:val="0025377B"/>
    <w:rsid w:val="0025473E"/>
    <w:rsid w:val="00254A14"/>
    <w:rsid w:val="00254D8B"/>
    <w:rsid w:val="00256FE1"/>
    <w:rsid w:val="00257CA0"/>
    <w:rsid w:val="002606BD"/>
    <w:rsid w:val="00260967"/>
    <w:rsid w:val="00266201"/>
    <w:rsid w:val="0027178C"/>
    <w:rsid w:val="00273107"/>
    <w:rsid w:val="0027435F"/>
    <w:rsid w:val="002765A5"/>
    <w:rsid w:val="0027761F"/>
    <w:rsid w:val="00280440"/>
    <w:rsid w:val="00280CF2"/>
    <w:rsid w:val="00281E78"/>
    <w:rsid w:val="00282069"/>
    <w:rsid w:val="00282D76"/>
    <w:rsid w:val="00283A4F"/>
    <w:rsid w:val="002858B8"/>
    <w:rsid w:val="0028620D"/>
    <w:rsid w:val="00286A69"/>
    <w:rsid w:val="00286D42"/>
    <w:rsid w:val="00287F6C"/>
    <w:rsid w:val="0029020B"/>
    <w:rsid w:val="00290DA2"/>
    <w:rsid w:val="00291836"/>
    <w:rsid w:val="00291AE5"/>
    <w:rsid w:val="002930AC"/>
    <w:rsid w:val="002939B6"/>
    <w:rsid w:val="00294DEF"/>
    <w:rsid w:val="00294FD1"/>
    <w:rsid w:val="00296222"/>
    <w:rsid w:val="002A0A68"/>
    <w:rsid w:val="002A10A1"/>
    <w:rsid w:val="002A2D28"/>
    <w:rsid w:val="002A399A"/>
    <w:rsid w:val="002A7243"/>
    <w:rsid w:val="002A7BBD"/>
    <w:rsid w:val="002B15F9"/>
    <w:rsid w:val="002B1D46"/>
    <w:rsid w:val="002B309C"/>
    <w:rsid w:val="002B6A88"/>
    <w:rsid w:val="002C10D0"/>
    <w:rsid w:val="002C4736"/>
    <w:rsid w:val="002C4E6A"/>
    <w:rsid w:val="002C6EF6"/>
    <w:rsid w:val="002C72E9"/>
    <w:rsid w:val="002C7464"/>
    <w:rsid w:val="002C7D71"/>
    <w:rsid w:val="002D0840"/>
    <w:rsid w:val="002D3B76"/>
    <w:rsid w:val="002D3F5C"/>
    <w:rsid w:val="002D44BE"/>
    <w:rsid w:val="002D5678"/>
    <w:rsid w:val="002D66B5"/>
    <w:rsid w:val="002D7AA6"/>
    <w:rsid w:val="002E0781"/>
    <w:rsid w:val="002E1287"/>
    <w:rsid w:val="002E1D60"/>
    <w:rsid w:val="002E3AB4"/>
    <w:rsid w:val="002E4843"/>
    <w:rsid w:val="002E497B"/>
    <w:rsid w:val="002E6221"/>
    <w:rsid w:val="002E7C7E"/>
    <w:rsid w:val="002F19BE"/>
    <w:rsid w:val="002F2689"/>
    <w:rsid w:val="002F2D7F"/>
    <w:rsid w:val="002F42C1"/>
    <w:rsid w:val="002F5782"/>
    <w:rsid w:val="002F57FD"/>
    <w:rsid w:val="002F6401"/>
    <w:rsid w:val="002F7CD5"/>
    <w:rsid w:val="00305815"/>
    <w:rsid w:val="00307B2D"/>
    <w:rsid w:val="00310E57"/>
    <w:rsid w:val="00311C17"/>
    <w:rsid w:val="003123A7"/>
    <w:rsid w:val="003133A3"/>
    <w:rsid w:val="00315D33"/>
    <w:rsid w:val="00315E89"/>
    <w:rsid w:val="003163EB"/>
    <w:rsid w:val="00316C16"/>
    <w:rsid w:val="003179AE"/>
    <w:rsid w:val="00317D79"/>
    <w:rsid w:val="003209F9"/>
    <w:rsid w:val="00320B9A"/>
    <w:rsid w:val="0032111C"/>
    <w:rsid w:val="003211F7"/>
    <w:rsid w:val="00325766"/>
    <w:rsid w:val="00326942"/>
    <w:rsid w:val="003316DD"/>
    <w:rsid w:val="00332680"/>
    <w:rsid w:val="00334D72"/>
    <w:rsid w:val="00336357"/>
    <w:rsid w:val="003363FA"/>
    <w:rsid w:val="0033678A"/>
    <w:rsid w:val="00340C94"/>
    <w:rsid w:val="00340EC3"/>
    <w:rsid w:val="00343553"/>
    <w:rsid w:val="0034447E"/>
    <w:rsid w:val="00344C9B"/>
    <w:rsid w:val="00345051"/>
    <w:rsid w:val="00345258"/>
    <w:rsid w:val="00345845"/>
    <w:rsid w:val="003459FA"/>
    <w:rsid w:val="00347FDF"/>
    <w:rsid w:val="00350505"/>
    <w:rsid w:val="00351D94"/>
    <w:rsid w:val="003536E5"/>
    <w:rsid w:val="00353C60"/>
    <w:rsid w:val="0035456B"/>
    <w:rsid w:val="003553F2"/>
    <w:rsid w:val="003553F3"/>
    <w:rsid w:val="00356077"/>
    <w:rsid w:val="00356E45"/>
    <w:rsid w:val="00360EEF"/>
    <w:rsid w:val="00363238"/>
    <w:rsid w:val="00363728"/>
    <w:rsid w:val="00363DE2"/>
    <w:rsid w:val="00363FC8"/>
    <w:rsid w:val="003653A1"/>
    <w:rsid w:val="0036590F"/>
    <w:rsid w:val="00365D73"/>
    <w:rsid w:val="00370331"/>
    <w:rsid w:val="00373357"/>
    <w:rsid w:val="00373D52"/>
    <w:rsid w:val="00375A37"/>
    <w:rsid w:val="00375AEC"/>
    <w:rsid w:val="00375E08"/>
    <w:rsid w:val="0037668C"/>
    <w:rsid w:val="00380058"/>
    <w:rsid w:val="003814CD"/>
    <w:rsid w:val="00384AEB"/>
    <w:rsid w:val="003859FD"/>
    <w:rsid w:val="00391DC2"/>
    <w:rsid w:val="00392349"/>
    <w:rsid w:val="00392701"/>
    <w:rsid w:val="003938F4"/>
    <w:rsid w:val="00393F2E"/>
    <w:rsid w:val="00394C7F"/>
    <w:rsid w:val="00395380"/>
    <w:rsid w:val="00396B1E"/>
    <w:rsid w:val="00397020"/>
    <w:rsid w:val="003970EE"/>
    <w:rsid w:val="003975EB"/>
    <w:rsid w:val="00397D7B"/>
    <w:rsid w:val="003A00F2"/>
    <w:rsid w:val="003A111B"/>
    <w:rsid w:val="003A191B"/>
    <w:rsid w:val="003A21A9"/>
    <w:rsid w:val="003A21AB"/>
    <w:rsid w:val="003A2283"/>
    <w:rsid w:val="003A2D88"/>
    <w:rsid w:val="003A2EB7"/>
    <w:rsid w:val="003A3CA3"/>
    <w:rsid w:val="003A4228"/>
    <w:rsid w:val="003A43E9"/>
    <w:rsid w:val="003A79F6"/>
    <w:rsid w:val="003B0B62"/>
    <w:rsid w:val="003B29ED"/>
    <w:rsid w:val="003B5500"/>
    <w:rsid w:val="003B5D9A"/>
    <w:rsid w:val="003B764A"/>
    <w:rsid w:val="003B7EA0"/>
    <w:rsid w:val="003B7EFC"/>
    <w:rsid w:val="003C1D7B"/>
    <w:rsid w:val="003C3EE9"/>
    <w:rsid w:val="003C6388"/>
    <w:rsid w:val="003C648D"/>
    <w:rsid w:val="003C782F"/>
    <w:rsid w:val="003D0A3B"/>
    <w:rsid w:val="003D4ED6"/>
    <w:rsid w:val="003D5855"/>
    <w:rsid w:val="003D6817"/>
    <w:rsid w:val="003D73E2"/>
    <w:rsid w:val="003D74E5"/>
    <w:rsid w:val="003E133E"/>
    <w:rsid w:val="003E1A4C"/>
    <w:rsid w:val="003E26F2"/>
    <w:rsid w:val="003E4120"/>
    <w:rsid w:val="003E75A1"/>
    <w:rsid w:val="003E7DB7"/>
    <w:rsid w:val="003F038A"/>
    <w:rsid w:val="003F0BBA"/>
    <w:rsid w:val="003F3F51"/>
    <w:rsid w:val="003F43FB"/>
    <w:rsid w:val="003F4B2C"/>
    <w:rsid w:val="003F525A"/>
    <w:rsid w:val="003F5649"/>
    <w:rsid w:val="003F6477"/>
    <w:rsid w:val="00400A88"/>
    <w:rsid w:val="004010DB"/>
    <w:rsid w:val="00401995"/>
    <w:rsid w:val="00401C71"/>
    <w:rsid w:val="00404509"/>
    <w:rsid w:val="004050A7"/>
    <w:rsid w:val="004065FE"/>
    <w:rsid w:val="004075AF"/>
    <w:rsid w:val="00407C1E"/>
    <w:rsid w:val="00410898"/>
    <w:rsid w:val="00412688"/>
    <w:rsid w:val="004141F0"/>
    <w:rsid w:val="00414E01"/>
    <w:rsid w:val="00414FBC"/>
    <w:rsid w:val="00415F11"/>
    <w:rsid w:val="00420065"/>
    <w:rsid w:val="00422CFB"/>
    <w:rsid w:val="00422E89"/>
    <w:rsid w:val="0042497F"/>
    <w:rsid w:val="00426127"/>
    <w:rsid w:val="004266C9"/>
    <w:rsid w:val="004274A0"/>
    <w:rsid w:val="00431004"/>
    <w:rsid w:val="00432483"/>
    <w:rsid w:val="004324B9"/>
    <w:rsid w:val="004329B9"/>
    <w:rsid w:val="00434327"/>
    <w:rsid w:val="0043524D"/>
    <w:rsid w:val="00435A1F"/>
    <w:rsid w:val="00436B10"/>
    <w:rsid w:val="00437E91"/>
    <w:rsid w:val="00441388"/>
    <w:rsid w:val="00442037"/>
    <w:rsid w:val="004420F0"/>
    <w:rsid w:val="00442450"/>
    <w:rsid w:val="00442B73"/>
    <w:rsid w:val="004430E5"/>
    <w:rsid w:val="004442E6"/>
    <w:rsid w:val="00444B8C"/>
    <w:rsid w:val="00447018"/>
    <w:rsid w:val="00447384"/>
    <w:rsid w:val="00450BEE"/>
    <w:rsid w:val="004525B0"/>
    <w:rsid w:val="0045279B"/>
    <w:rsid w:val="004564D1"/>
    <w:rsid w:val="00456F33"/>
    <w:rsid w:val="00460C37"/>
    <w:rsid w:val="00463B82"/>
    <w:rsid w:val="00465659"/>
    <w:rsid w:val="00465C3D"/>
    <w:rsid w:val="00466625"/>
    <w:rsid w:val="00466789"/>
    <w:rsid w:val="00467291"/>
    <w:rsid w:val="00467CBF"/>
    <w:rsid w:val="00470508"/>
    <w:rsid w:val="0047382A"/>
    <w:rsid w:val="0047387F"/>
    <w:rsid w:val="0047558F"/>
    <w:rsid w:val="004761AF"/>
    <w:rsid w:val="00482E43"/>
    <w:rsid w:val="004851FF"/>
    <w:rsid w:val="004852E0"/>
    <w:rsid w:val="004858A2"/>
    <w:rsid w:val="00485F05"/>
    <w:rsid w:val="00486A73"/>
    <w:rsid w:val="00486CD6"/>
    <w:rsid w:val="004903CC"/>
    <w:rsid w:val="0049151F"/>
    <w:rsid w:val="00491D38"/>
    <w:rsid w:val="004927BC"/>
    <w:rsid w:val="004934D4"/>
    <w:rsid w:val="0049356C"/>
    <w:rsid w:val="00494408"/>
    <w:rsid w:val="00494A44"/>
    <w:rsid w:val="00497896"/>
    <w:rsid w:val="00497F12"/>
    <w:rsid w:val="004A1C2A"/>
    <w:rsid w:val="004A1E33"/>
    <w:rsid w:val="004A2601"/>
    <w:rsid w:val="004A2C65"/>
    <w:rsid w:val="004A42DD"/>
    <w:rsid w:val="004A51F6"/>
    <w:rsid w:val="004A52C1"/>
    <w:rsid w:val="004A52C5"/>
    <w:rsid w:val="004B064B"/>
    <w:rsid w:val="004B2BCD"/>
    <w:rsid w:val="004B2E45"/>
    <w:rsid w:val="004B31DC"/>
    <w:rsid w:val="004B3AF3"/>
    <w:rsid w:val="004B3B10"/>
    <w:rsid w:val="004B4329"/>
    <w:rsid w:val="004B7718"/>
    <w:rsid w:val="004C0446"/>
    <w:rsid w:val="004C27AA"/>
    <w:rsid w:val="004C3837"/>
    <w:rsid w:val="004C4490"/>
    <w:rsid w:val="004C45CD"/>
    <w:rsid w:val="004C5FDF"/>
    <w:rsid w:val="004C69FA"/>
    <w:rsid w:val="004C6C02"/>
    <w:rsid w:val="004C7523"/>
    <w:rsid w:val="004D1386"/>
    <w:rsid w:val="004D4109"/>
    <w:rsid w:val="004D4BAE"/>
    <w:rsid w:val="004D52C0"/>
    <w:rsid w:val="004D5989"/>
    <w:rsid w:val="004D60FC"/>
    <w:rsid w:val="004D6469"/>
    <w:rsid w:val="004D65AC"/>
    <w:rsid w:val="004D6A45"/>
    <w:rsid w:val="004D6C3F"/>
    <w:rsid w:val="004D7F3B"/>
    <w:rsid w:val="004E0762"/>
    <w:rsid w:val="004E1FF0"/>
    <w:rsid w:val="004E51E9"/>
    <w:rsid w:val="004E5BEE"/>
    <w:rsid w:val="004E6983"/>
    <w:rsid w:val="004E69DD"/>
    <w:rsid w:val="004E6DA6"/>
    <w:rsid w:val="004E7DB0"/>
    <w:rsid w:val="004E7DDA"/>
    <w:rsid w:val="004F07C3"/>
    <w:rsid w:val="004F0AD8"/>
    <w:rsid w:val="004F115A"/>
    <w:rsid w:val="004F27CE"/>
    <w:rsid w:val="004F2FCF"/>
    <w:rsid w:val="004F3A8B"/>
    <w:rsid w:val="004F4D51"/>
    <w:rsid w:val="004F552B"/>
    <w:rsid w:val="004F56F1"/>
    <w:rsid w:val="004F6501"/>
    <w:rsid w:val="00501EF6"/>
    <w:rsid w:val="005029EB"/>
    <w:rsid w:val="00502FC7"/>
    <w:rsid w:val="005031B7"/>
    <w:rsid w:val="005037F6"/>
    <w:rsid w:val="00505DF8"/>
    <w:rsid w:val="00507125"/>
    <w:rsid w:val="00507525"/>
    <w:rsid w:val="00507876"/>
    <w:rsid w:val="00511098"/>
    <w:rsid w:val="00511140"/>
    <w:rsid w:val="005136B4"/>
    <w:rsid w:val="00513A8A"/>
    <w:rsid w:val="00513FCE"/>
    <w:rsid w:val="005160EC"/>
    <w:rsid w:val="0051623B"/>
    <w:rsid w:val="00516271"/>
    <w:rsid w:val="0051674B"/>
    <w:rsid w:val="005171D3"/>
    <w:rsid w:val="0052152A"/>
    <w:rsid w:val="005217D1"/>
    <w:rsid w:val="00522969"/>
    <w:rsid w:val="00522E17"/>
    <w:rsid w:val="00523090"/>
    <w:rsid w:val="00523BD5"/>
    <w:rsid w:val="00525C20"/>
    <w:rsid w:val="005266B6"/>
    <w:rsid w:val="005266C6"/>
    <w:rsid w:val="005272F1"/>
    <w:rsid w:val="00530558"/>
    <w:rsid w:val="00530BFA"/>
    <w:rsid w:val="005317D7"/>
    <w:rsid w:val="00532191"/>
    <w:rsid w:val="00532444"/>
    <w:rsid w:val="0053396A"/>
    <w:rsid w:val="005349C2"/>
    <w:rsid w:val="00537117"/>
    <w:rsid w:val="0054047F"/>
    <w:rsid w:val="005408A1"/>
    <w:rsid w:val="00541454"/>
    <w:rsid w:val="00544499"/>
    <w:rsid w:val="005444D2"/>
    <w:rsid w:val="005454E1"/>
    <w:rsid w:val="00550101"/>
    <w:rsid w:val="00552DFC"/>
    <w:rsid w:val="005533C7"/>
    <w:rsid w:val="005535A8"/>
    <w:rsid w:val="005538A8"/>
    <w:rsid w:val="00553C8D"/>
    <w:rsid w:val="00554816"/>
    <w:rsid w:val="00556FEB"/>
    <w:rsid w:val="00560722"/>
    <w:rsid w:val="00561EE6"/>
    <w:rsid w:val="0056226D"/>
    <w:rsid w:val="005638DE"/>
    <w:rsid w:val="00563FEF"/>
    <w:rsid w:val="00564083"/>
    <w:rsid w:val="00567489"/>
    <w:rsid w:val="00572B99"/>
    <w:rsid w:val="00572BBE"/>
    <w:rsid w:val="005743E7"/>
    <w:rsid w:val="00581AAB"/>
    <w:rsid w:val="0058240D"/>
    <w:rsid w:val="005832D0"/>
    <w:rsid w:val="005838D7"/>
    <w:rsid w:val="00583A52"/>
    <w:rsid w:val="00583AE4"/>
    <w:rsid w:val="00583D84"/>
    <w:rsid w:val="00584424"/>
    <w:rsid w:val="0058773F"/>
    <w:rsid w:val="00587C93"/>
    <w:rsid w:val="005909A6"/>
    <w:rsid w:val="00591928"/>
    <w:rsid w:val="00592E0A"/>
    <w:rsid w:val="00594ED0"/>
    <w:rsid w:val="005959CE"/>
    <w:rsid w:val="00595A75"/>
    <w:rsid w:val="00596B6A"/>
    <w:rsid w:val="0059788E"/>
    <w:rsid w:val="005A0822"/>
    <w:rsid w:val="005A27CE"/>
    <w:rsid w:val="005A2DA4"/>
    <w:rsid w:val="005A2E58"/>
    <w:rsid w:val="005A3908"/>
    <w:rsid w:val="005A3F93"/>
    <w:rsid w:val="005A430B"/>
    <w:rsid w:val="005A7099"/>
    <w:rsid w:val="005A7979"/>
    <w:rsid w:val="005B1035"/>
    <w:rsid w:val="005B11A8"/>
    <w:rsid w:val="005B12C8"/>
    <w:rsid w:val="005B3102"/>
    <w:rsid w:val="005B474E"/>
    <w:rsid w:val="005B4B42"/>
    <w:rsid w:val="005B61A9"/>
    <w:rsid w:val="005B71D8"/>
    <w:rsid w:val="005B7B60"/>
    <w:rsid w:val="005C08A0"/>
    <w:rsid w:val="005C1BC3"/>
    <w:rsid w:val="005C1D83"/>
    <w:rsid w:val="005C4CA6"/>
    <w:rsid w:val="005C561E"/>
    <w:rsid w:val="005C59C5"/>
    <w:rsid w:val="005C62E3"/>
    <w:rsid w:val="005C683B"/>
    <w:rsid w:val="005D00F3"/>
    <w:rsid w:val="005D042C"/>
    <w:rsid w:val="005D04AE"/>
    <w:rsid w:val="005D2710"/>
    <w:rsid w:val="005D49C0"/>
    <w:rsid w:val="005D5FCF"/>
    <w:rsid w:val="005E096F"/>
    <w:rsid w:val="005E36F5"/>
    <w:rsid w:val="005E3ABF"/>
    <w:rsid w:val="005E4748"/>
    <w:rsid w:val="005E4BB8"/>
    <w:rsid w:val="005E4CC6"/>
    <w:rsid w:val="005E5C40"/>
    <w:rsid w:val="005E5F33"/>
    <w:rsid w:val="005E68A8"/>
    <w:rsid w:val="005E6976"/>
    <w:rsid w:val="005E704F"/>
    <w:rsid w:val="005E7422"/>
    <w:rsid w:val="005F12DC"/>
    <w:rsid w:val="005F2A33"/>
    <w:rsid w:val="005F5419"/>
    <w:rsid w:val="005F62BE"/>
    <w:rsid w:val="005F708B"/>
    <w:rsid w:val="00603161"/>
    <w:rsid w:val="00603F08"/>
    <w:rsid w:val="006041C2"/>
    <w:rsid w:val="00605005"/>
    <w:rsid w:val="0060542E"/>
    <w:rsid w:val="00605B1A"/>
    <w:rsid w:val="00605D94"/>
    <w:rsid w:val="006111F6"/>
    <w:rsid w:val="0061151C"/>
    <w:rsid w:val="00611B5A"/>
    <w:rsid w:val="006175CE"/>
    <w:rsid w:val="00622164"/>
    <w:rsid w:val="006243B3"/>
    <w:rsid w:val="0062440B"/>
    <w:rsid w:val="0062570B"/>
    <w:rsid w:val="0062575C"/>
    <w:rsid w:val="006260AE"/>
    <w:rsid w:val="00626148"/>
    <w:rsid w:val="00626FA5"/>
    <w:rsid w:val="0062718F"/>
    <w:rsid w:val="006272EB"/>
    <w:rsid w:val="00627676"/>
    <w:rsid w:val="00631327"/>
    <w:rsid w:val="00631714"/>
    <w:rsid w:val="00631D20"/>
    <w:rsid w:val="006328FE"/>
    <w:rsid w:val="0063354D"/>
    <w:rsid w:val="006375E8"/>
    <w:rsid w:val="00637D7A"/>
    <w:rsid w:val="00640018"/>
    <w:rsid w:val="00640D8B"/>
    <w:rsid w:val="00641B0B"/>
    <w:rsid w:val="00644001"/>
    <w:rsid w:val="00644274"/>
    <w:rsid w:val="00646024"/>
    <w:rsid w:val="00646DF8"/>
    <w:rsid w:val="0064706E"/>
    <w:rsid w:val="00647655"/>
    <w:rsid w:val="006477BC"/>
    <w:rsid w:val="00647DB9"/>
    <w:rsid w:val="00652231"/>
    <w:rsid w:val="00653330"/>
    <w:rsid w:val="0066135D"/>
    <w:rsid w:val="0066249F"/>
    <w:rsid w:val="00663846"/>
    <w:rsid w:val="0066408E"/>
    <w:rsid w:val="006644F2"/>
    <w:rsid w:val="00665C6E"/>
    <w:rsid w:val="00665FF0"/>
    <w:rsid w:val="006661D5"/>
    <w:rsid w:val="00670585"/>
    <w:rsid w:val="006719DE"/>
    <w:rsid w:val="00671F50"/>
    <w:rsid w:val="00671FA4"/>
    <w:rsid w:val="00672AE8"/>
    <w:rsid w:val="0067768C"/>
    <w:rsid w:val="006805D6"/>
    <w:rsid w:val="00680F63"/>
    <w:rsid w:val="00681EA9"/>
    <w:rsid w:val="006829FB"/>
    <w:rsid w:val="006843BE"/>
    <w:rsid w:val="0068440A"/>
    <w:rsid w:val="00684F92"/>
    <w:rsid w:val="006864A1"/>
    <w:rsid w:val="006874FD"/>
    <w:rsid w:val="00690859"/>
    <w:rsid w:val="00691A34"/>
    <w:rsid w:val="006926E3"/>
    <w:rsid w:val="00692ABB"/>
    <w:rsid w:val="006931BB"/>
    <w:rsid w:val="006944AB"/>
    <w:rsid w:val="00694EE1"/>
    <w:rsid w:val="006954A9"/>
    <w:rsid w:val="0069697C"/>
    <w:rsid w:val="006A00EE"/>
    <w:rsid w:val="006A3350"/>
    <w:rsid w:val="006A4099"/>
    <w:rsid w:val="006A5950"/>
    <w:rsid w:val="006B0631"/>
    <w:rsid w:val="006B31BB"/>
    <w:rsid w:val="006B3CB4"/>
    <w:rsid w:val="006B43EB"/>
    <w:rsid w:val="006B7DBF"/>
    <w:rsid w:val="006C0727"/>
    <w:rsid w:val="006C2077"/>
    <w:rsid w:val="006C2480"/>
    <w:rsid w:val="006C2C06"/>
    <w:rsid w:val="006C3496"/>
    <w:rsid w:val="006C53E3"/>
    <w:rsid w:val="006C5D29"/>
    <w:rsid w:val="006C7CE6"/>
    <w:rsid w:val="006D0AED"/>
    <w:rsid w:val="006D0C74"/>
    <w:rsid w:val="006D26A3"/>
    <w:rsid w:val="006D371C"/>
    <w:rsid w:val="006D3ADF"/>
    <w:rsid w:val="006D4107"/>
    <w:rsid w:val="006D4556"/>
    <w:rsid w:val="006D7067"/>
    <w:rsid w:val="006E145F"/>
    <w:rsid w:val="006E1764"/>
    <w:rsid w:val="006E1EE9"/>
    <w:rsid w:val="006E3B87"/>
    <w:rsid w:val="006E74EC"/>
    <w:rsid w:val="006E7BAF"/>
    <w:rsid w:val="006F1CDC"/>
    <w:rsid w:val="006F278C"/>
    <w:rsid w:val="006F339C"/>
    <w:rsid w:val="006F59CE"/>
    <w:rsid w:val="006F699D"/>
    <w:rsid w:val="006F7458"/>
    <w:rsid w:val="00700C78"/>
    <w:rsid w:val="00703F60"/>
    <w:rsid w:val="007040A6"/>
    <w:rsid w:val="007047DE"/>
    <w:rsid w:val="0070515E"/>
    <w:rsid w:val="00706B4D"/>
    <w:rsid w:val="0070722A"/>
    <w:rsid w:val="0070797B"/>
    <w:rsid w:val="00707B0B"/>
    <w:rsid w:val="00710E1C"/>
    <w:rsid w:val="007112CB"/>
    <w:rsid w:val="00712832"/>
    <w:rsid w:val="00716294"/>
    <w:rsid w:val="00716658"/>
    <w:rsid w:val="00716C26"/>
    <w:rsid w:val="007207B4"/>
    <w:rsid w:val="0072121F"/>
    <w:rsid w:val="00722991"/>
    <w:rsid w:val="00723B05"/>
    <w:rsid w:val="00725C47"/>
    <w:rsid w:val="00725EB8"/>
    <w:rsid w:val="007262CD"/>
    <w:rsid w:val="007271D1"/>
    <w:rsid w:val="007277BE"/>
    <w:rsid w:val="00727F7F"/>
    <w:rsid w:val="00730A07"/>
    <w:rsid w:val="0073100E"/>
    <w:rsid w:val="0073195D"/>
    <w:rsid w:val="0073281A"/>
    <w:rsid w:val="0073288B"/>
    <w:rsid w:val="00736672"/>
    <w:rsid w:val="00736E12"/>
    <w:rsid w:val="00736FCC"/>
    <w:rsid w:val="00737178"/>
    <w:rsid w:val="007377A5"/>
    <w:rsid w:val="00737931"/>
    <w:rsid w:val="00740941"/>
    <w:rsid w:val="00740BC0"/>
    <w:rsid w:val="00741382"/>
    <w:rsid w:val="007420C9"/>
    <w:rsid w:val="00742961"/>
    <w:rsid w:val="00743091"/>
    <w:rsid w:val="007433D8"/>
    <w:rsid w:val="007468C4"/>
    <w:rsid w:val="0075002D"/>
    <w:rsid w:val="00752354"/>
    <w:rsid w:val="007524AF"/>
    <w:rsid w:val="00752A8B"/>
    <w:rsid w:val="00753F37"/>
    <w:rsid w:val="007541FB"/>
    <w:rsid w:val="00754D01"/>
    <w:rsid w:val="00755E97"/>
    <w:rsid w:val="0075733E"/>
    <w:rsid w:val="007611AB"/>
    <w:rsid w:val="007614B9"/>
    <w:rsid w:val="00761DFB"/>
    <w:rsid w:val="0076260A"/>
    <w:rsid w:val="00762B11"/>
    <w:rsid w:val="0076309B"/>
    <w:rsid w:val="00763796"/>
    <w:rsid w:val="00764205"/>
    <w:rsid w:val="007645D2"/>
    <w:rsid w:val="00765164"/>
    <w:rsid w:val="00766139"/>
    <w:rsid w:val="00766BED"/>
    <w:rsid w:val="007678B0"/>
    <w:rsid w:val="00767E37"/>
    <w:rsid w:val="007703B7"/>
    <w:rsid w:val="00770572"/>
    <w:rsid w:val="0077218B"/>
    <w:rsid w:val="00773D80"/>
    <w:rsid w:val="00776B38"/>
    <w:rsid w:val="007777A0"/>
    <w:rsid w:val="007778D9"/>
    <w:rsid w:val="00777D08"/>
    <w:rsid w:val="00777DA3"/>
    <w:rsid w:val="007807EC"/>
    <w:rsid w:val="00780D34"/>
    <w:rsid w:val="00782590"/>
    <w:rsid w:val="00783242"/>
    <w:rsid w:val="00787C93"/>
    <w:rsid w:val="00790560"/>
    <w:rsid w:val="007907B6"/>
    <w:rsid w:val="0079145A"/>
    <w:rsid w:val="0079146C"/>
    <w:rsid w:val="00791F6A"/>
    <w:rsid w:val="00792E43"/>
    <w:rsid w:val="00793D1E"/>
    <w:rsid w:val="00797783"/>
    <w:rsid w:val="007A05E0"/>
    <w:rsid w:val="007A1F10"/>
    <w:rsid w:val="007A51A3"/>
    <w:rsid w:val="007A6494"/>
    <w:rsid w:val="007A6D64"/>
    <w:rsid w:val="007B0941"/>
    <w:rsid w:val="007B0CB1"/>
    <w:rsid w:val="007B1788"/>
    <w:rsid w:val="007B290B"/>
    <w:rsid w:val="007B452B"/>
    <w:rsid w:val="007B46DD"/>
    <w:rsid w:val="007C15DD"/>
    <w:rsid w:val="007C166F"/>
    <w:rsid w:val="007C34CC"/>
    <w:rsid w:val="007C65D1"/>
    <w:rsid w:val="007C732C"/>
    <w:rsid w:val="007C7759"/>
    <w:rsid w:val="007D091E"/>
    <w:rsid w:val="007D160F"/>
    <w:rsid w:val="007D5F6C"/>
    <w:rsid w:val="007D6529"/>
    <w:rsid w:val="007E04E4"/>
    <w:rsid w:val="007E1A62"/>
    <w:rsid w:val="007E1B3A"/>
    <w:rsid w:val="007E3680"/>
    <w:rsid w:val="007E3AC2"/>
    <w:rsid w:val="007E5629"/>
    <w:rsid w:val="007E57DA"/>
    <w:rsid w:val="007E5FA5"/>
    <w:rsid w:val="007E713F"/>
    <w:rsid w:val="007E742A"/>
    <w:rsid w:val="007E7B63"/>
    <w:rsid w:val="007E7BA2"/>
    <w:rsid w:val="007F09CC"/>
    <w:rsid w:val="007F10A6"/>
    <w:rsid w:val="007F1BC6"/>
    <w:rsid w:val="007F207C"/>
    <w:rsid w:val="007F4163"/>
    <w:rsid w:val="007F5193"/>
    <w:rsid w:val="007F5431"/>
    <w:rsid w:val="007F5516"/>
    <w:rsid w:val="007F5677"/>
    <w:rsid w:val="007F6515"/>
    <w:rsid w:val="007F680C"/>
    <w:rsid w:val="007F75FB"/>
    <w:rsid w:val="0080198C"/>
    <w:rsid w:val="00801F82"/>
    <w:rsid w:val="00802288"/>
    <w:rsid w:val="008027B4"/>
    <w:rsid w:val="00802DA3"/>
    <w:rsid w:val="00803837"/>
    <w:rsid w:val="00804CCE"/>
    <w:rsid w:val="00806469"/>
    <w:rsid w:val="00807121"/>
    <w:rsid w:val="00807E81"/>
    <w:rsid w:val="00811B3A"/>
    <w:rsid w:val="00811CDC"/>
    <w:rsid w:val="00813C0E"/>
    <w:rsid w:val="00813ED2"/>
    <w:rsid w:val="0081492E"/>
    <w:rsid w:val="00821B7D"/>
    <w:rsid w:val="00822620"/>
    <w:rsid w:val="0082301F"/>
    <w:rsid w:val="008259BD"/>
    <w:rsid w:val="00825ED4"/>
    <w:rsid w:val="008272C6"/>
    <w:rsid w:val="008307C1"/>
    <w:rsid w:val="0083148C"/>
    <w:rsid w:val="00840FFE"/>
    <w:rsid w:val="008418F4"/>
    <w:rsid w:val="008420DB"/>
    <w:rsid w:val="008427B7"/>
    <w:rsid w:val="0084353A"/>
    <w:rsid w:val="00843670"/>
    <w:rsid w:val="008436FD"/>
    <w:rsid w:val="00851709"/>
    <w:rsid w:val="00852C35"/>
    <w:rsid w:val="00852D53"/>
    <w:rsid w:val="008532DB"/>
    <w:rsid w:val="00853AD0"/>
    <w:rsid w:val="00855EFB"/>
    <w:rsid w:val="008561A6"/>
    <w:rsid w:val="00857556"/>
    <w:rsid w:val="008577AA"/>
    <w:rsid w:val="00860258"/>
    <w:rsid w:val="008636F9"/>
    <w:rsid w:val="00864DCE"/>
    <w:rsid w:val="008708B5"/>
    <w:rsid w:val="0087169D"/>
    <w:rsid w:val="008718A3"/>
    <w:rsid w:val="008746A6"/>
    <w:rsid w:val="0087491D"/>
    <w:rsid w:val="008762D8"/>
    <w:rsid w:val="00876EAC"/>
    <w:rsid w:val="00877AE6"/>
    <w:rsid w:val="00877CF6"/>
    <w:rsid w:val="00880669"/>
    <w:rsid w:val="008811B5"/>
    <w:rsid w:val="00881F1D"/>
    <w:rsid w:val="0088215B"/>
    <w:rsid w:val="00882291"/>
    <w:rsid w:val="008830CD"/>
    <w:rsid w:val="0088409E"/>
    <w:rsid w:val="00886011"/>
    <w:rsid w:val="008865D1"/>
    <w:rsid w:val="00886E3E"/>
    <w:rsid w:val="00890335"/>
    <w:rsid w:val="00893ACE"/>
    <w:rsid w:val="0089560E"/>
    <w:rsid w:val="008960AC"/>
    <w:rsid w:val="00897694"/>
    <w:rsid w:val="00897723"/>
    <w:rsid w:val="008A056E"/>
    <w:rsid w:val="008A1759"/>
    <w:rsid w:val="008A183D"/>
    <w:rsid w:val="008A235B"/>
    <w:rsid w:val="008A2F16"/>
    <w:rsid w:val="008A4A2D"/>
    <w:rsid w:val="008A5445"/>
    <w:rsid w:val="008A61AC"/>
    <w:rsid w:val="008A7A06"/>
    <w:rsid w:val="008B015F"/>
    <w:rsid w:val="008B07F8"/>
    <w:rsid w:val="008B2B19"/>
    <w:rsid w:val="008B3B1B"/>
    <w:rsid w:val="008B469B"/>
    <w:rsid w:val="008B5253"/>
    <w:rsid w:val="008C2760"/>
    <w:rsid w:val="008C364A"/>
    <w:rsid w:val="008C36D0"/>
    <w:rsid w:val="008C5EAF"/>
    <w:rsid w:val="008C6D20"/>
    <w:rsid w:val="008D04DE"/>
    <w:rsid w:val="008D18A2"/>
    <w:rsid w:val="008D1D84"/>
    <w:rsid w:val="008D31EF"/>
    <w:rsid w:val="008D392C"/>
    <w:rsid w:val="008D71BD"/>
    <w:rsid w:val="008D7757"/>
    <w:rsid w:val="008E0D95"/>
    <w:rsid w:val="008E119E"/>
    <w:rsid w:val="008E274D"/>
    <w:rsid w:val="008E392A"/>
    <w:rsid w:val="008E3AE6"/>
    <w:rsid w:val="008E4A76"/>
    <w:rsid w:val="008E6B37"/>
    <w:rsid w:val="008E6D18"/>
    <w:rsid w:val="008E7648"/>
    <w:rsid w:val="008E7E7C"/>
    <w:rsid w:val="008F09E2"/>
    <w:rsid w:val="008F0FD3"/>
    <w:rsid w:val="008F4FF9"/>
    <w:rsid w:val="008F51F3"/>
    <w:rsid w:val="008F5F97"/>
    <w:rsid w:val="0090239A"/>
    <w:rsid w:val="00902CDF"/>
    <w:rsid w:val="009033A9"/>
    <w:rsid w:val="00903AC7"/>
    <w:rsid w:val="009044D6"/>
    <w:rsid w:val="00904983"/>
    <w:rsid w:val="0090592D"/>
    <w:rsid w:val="0091021E"/>
    <w:rsid w:val="00910A68"/>
    <w:rsid w:val="00911096"/>
    <w:rsid w:val="009115BB"/>
    <w:rsid w:val="00911EC3"/>
    <w:rsid w:val="00912926"/>
    <w:rsid w:val="0091350B"/>
    <w:rsid w:val="0091382E"/>
    <w:rsid w:val="009140F0"/>
    <w:rsid w:val="009152DB"/>
    <w:rsid w:val="00915CFA"/>
    <w:rsid w:val="009160E9"/>
    <w:rsid w:val="00916D26"/>
    <w:rsid w:val="0091719F"/>
    <w:rsid w:val="009173E5"/>
    <w:rsid w:val="00917883"/>
    <w:rsid w:val="00917D94"/>
    <w:rsid w:val="0092031F"/>
    <w:rsid w:val="009207F9"/>
    <w:rsid w:val="00920A74"/>
    <w:rsid w:val="00920DC1"/>
    <w:rsid w:val="00920E8D"/>
    <w:rsid w:val="009213FB"/>
    <w:rsid w:val="00922F05"/>
    <w:rsid w:val="00923DCC"/>
    <w:rsid w:val="00923FAA"/>
    <w:rsid w:val="00925422"/>
    <w:rsid w:val="00926BE4"/>
    <w:rsid w:val="00927DC7"/>
    <w:rsid w:val="00930426"/>
    <w:rsid w:val="00930C7D"/>
    <w:rsid w:val="00933346"/>
    <w:rsid w:val="009336B5"/>
    <w:rsid w:val="0093432F"/>
    <w:rsid w:val="00934EB5"/>
    <w:rsid w:val="0093528B"/>
    <w:rsid w:val="00935BA1"/>
    <w:rsid w:val="00936219"/>
    <w:rsid w:val="00936222"/>
    <w:rsid w:val="009372E4"/>
    <w:rsid w:val="0093757B"/>
    <w:rsid w:val="00937917"/>
    <w:rsid w:val="00942D04"/>
    <w:rsid w:val="00942F40"/>
    <w:rsid w:val="00944FDD"/>
    <w:rsid w:val="009456A8"/>
    <w:rsid w:val="009458B6"/>
    <w:rsid w:val="00947D08"/>
    <w:rsid w:val="00950C59"/>
    <w:rsid w:val="00952BD8"/>
    <w:rsid w:val="00954991"/>
    <w:rsid w:val="00954DED"/>
    <w:rsid w:val="00955C7E"/>
    <w:rsid w:val="00956187"/>
    <w:rsid w:val="0095642D"/>
    <w:rsid w:val="00956466"/>
    <w:rsid w:val="00956629"/>
    <w:rsid w:val="00960D18"/>
    <w:rsid w:val="00964BDD"/>
    <w:rsid w:val="00964D9E"/>
    <w:rsid w:val="009653A4"/>
    <w:rsid w:val="00966879"/>
    <w:rsid w:val="0096772B"/>
    <w:rsid w:val="009745E2"/>
    <w:rsid w:val="00974DC3"/>
    <w:rsid w:val="00975943"/>
    <w:rsid w:val="009767B2"/>
    <w:rsid w:val="009776C1"/>
    <w:rsid w:val="009778EB"/>
    <w:rsid w:val="0098076C"/>
    <w:rsid w:val="00981641"/>
    <w:rsid w:val="00982D17"/>
    <w:rsid w:val="00984659"/>
    <w:rsid w:val="009854E0"/>
    <w:rsid w:val="00987159"/>
    <w:rsid w:val="009906DA"/>
    <w:rsid w:val="00990B51"/>
    <w:rsid w:val="00992B5C"/>
    <w:rsid w:val="009943C7"/>
    <w:rsid w:val="00994999"/>
    <w:rsid w:val="00995481"/>
    <w:rsid w:val="00995F4D"/>
    <w:rsid w:val="00996F7A"/>
    <w:rsid w:val="00997A4A"/>
    <w:rsid w:val="009A1D24"/>
    <w:rsid w:val="009A2807"/>
    <w:rsid w:val="009A28E6"/>
    <w:rsid w:val="009A408B"/>
    <w:rsid w:val="009A4D10"/>
    <w:rsid w:val="009B0A0E"/>
    <w:rsid w:val="009B3307"/>
    <w:rsid w:val="009B33E2"/>
    <w:rsid w:val="009C0694"/>
    <w:rsid w:val="009C075F"/>
    <w:rsid w:val="009C1BCE"/>
    <w:rsid w:val="009C1F77"/>
    <w:rsid w:val="009C1FA7"/>
    <w:rsid w:val="009C2964"/>
    <w:rsid w:val="009C2D02"/>
    <w:rsid w:val="009C36F2"/>
    <w:rsid w:val="009C60D9"/>
    <w:rsid w:val="009C72DE"/>
    <w:rsid w:val="009C7DC3"/>
    <w:rsid w:val="009D0A7F"/>
    <w:rsid w:val="009D26B2"/>
    <w:rsid w:val="009D26C1"/>
    <w:rsid w:val="009D3193"/>
    <w:rsid w:val="009D387C"/>
    <w:rsid w:val="009D4018"/>
    <w:rsid w:val="009D4550"/>
    <w:rsid w:val="009D4A38"/>
    <w:rsid w:val="009D534C"/>
    <w:rsid w:val="009D5A84"/>
    <w:rsid w:val="009D6098"/>
    <w:rsid w:val="009E0414"/>
    <w:rsid w:val="009E0AB1"/>
    <w:rsid w:val="009E2A01"/>
    <w:rsid w:val="009E2A1B"/>
    <w:rsid w:val="009E5AF4"/>
    <w:rsid w:val="009E65DE"/>
    <w:rsid w:val="009F0329"/>
    <w:rsid w:val="009F2FBC"/>
    <w:rsid w:val="009F45C0"/>
    <w:rsid w:val="009F4686"/>
    <w:rsid w:val="009F51BF"/>
    <w:rsid w:val="009F5DBD"/>
    <w:rsid w:val="009F7893"/>
    <w:rsid w:val="009F7C10"/>
    <w:rsid w:val="009F7F26"/>
    <w:rsid w:val="00A008E3"/>
    <w:rsid w:val="00A00DCF"/>
    <w:rsid w:val="00A040FC"/>
    <w:rsid w:val="00A047E3"/>
    <w:rsid w:val="00A04948"/>
    <w:rsid w:val="00A05DDF"/>
    <w:rsid w:val="00A0664A"/>
    <w:rsid w:val="00A0681E"/>
    <w:rsid w:val="00A072EF"/>
    <w:rsid w:val="00A078BF"/>
    <w:rsid w:val="00A11038"/>
    <w:rsid w:val="00A126E8"/>
    <w:rsid w:val="00A133CE"/>
    <w:rsid w:val="00A15D85"/>
    <w:rsid w:val="00A176D9"/>
    <w:rsid w:val="00A21423"/>
    <w:rsid w:val="00A238C3"/>
    <w:rsid w:val="00A23A84"/>
    <w:rsid w:val="00A3005D"/>
    <w:rsid w:val="00A3172E"/>
    <w:rsid w:val="00A31878"/>
    <w:rsid w:val="00A329C6"/>
    <w:rsid w:val="00A3375A"/>
    <w:rsid w:val="00A3513C"/>
    <w:rsid w:val="00A3550A"/>
    <w:rsid w:val="00A35579"/>
    <w:rsid w:val="00A35756"/>
    <w:rsid w:val="00A40239"/>
    <w:rsid w:val="00A40553"/>
    <w:rsid w:val="00A405AE"/>
    <w:rsid w:val="00A42C5E"/>
    <w:rsid w:val="00A4361E"/>
    <w:rsid w:val="00A44BA4"/>
    <w:rsid w:val="00A44C19"/>
    <w:rsid w:val="00A4544C"/>
    <w:rsid w:val="00A45524"/>
    <w:rsid w:val="00A46A0F"/>
    <w:rsid w:val="00A474CA"/>
    <w:rsid w:val="00A47567"/>
    <w:rsid w:val="00A47CFD"/>
    <w:rsid w:val="00A50863"/>
    <w:rsid w:val="00A50941"/>
    <w:rsid w:val="00A50A51"/>
    <w:rsid w:val="00A51B18"/>
    <w:rsid w:val="00A52FC5"/>
    <w:rsid w:val="00A5385A"/>
    <w:rsid w:val="00A545DB"/>
    <w:rsid w:val="00A54E2D"/>
    <w:rsid w:val="00A57238"/>
    <w:rsid w:val="00A6008A"/>
    <w:rsid w:val="00A60360"/>
    <w:rsid w:val="00A62EB9"/>
    <w:rsid w:val="00A6610F"/>
    <w:rsid w:val="00A67034"/>
    <w:rsid w:val="00A67507"/>
    <w:rsid w:val="00A67C78"/>
    <w:rsid w:val="00A70D1E"/>
    <w:rsid w:val="00A71511"/>
    <w:rsid w:val="00A71639"/>
    <w:rsid w:val="00A73C77"/>
    <w:rsid w:val="00A7561A"/>
    <w:rsid w:val="00A75F32"/>
    <w:rsid w:val="00A77226"/>
    <w:rsid w:val="00A81338"/>
    <w:rsid w:val="00A84BA1"/>
    <w:rsid w:val="00A8541D"/>
    <w:rsid w:val="00A859AC"/>
    <w:rsid w:val="00A9074C"/>
    <w:rsid w:val="00A92AAA"/>
    <w:rsid w:val="00A942B5"/>
    <w:rsid w:val="00A9482B"/>
    <w:rsid w:val="00A9654A"/>
    <w:rsid w:val="00A97D39"/>
    <w:rsid w:val="00AA10CA"/>
    <w:rsid w:val="00AA281E"/>
    <w:rsid w:val="00AA3A9E"/>
    <w:rsid w:val="00AA427C"/>
    <w:rsid w:val="00AA7ABA"/>
    <w:rsid w:val="00AB014B"/>
    <w:rsid w:val="00AB0A0F"/>
    <w:rsid w:val="00AB0C01"/>
    <w:rsid w:val="00AB2FA6"/>
    <w:rsid w:val="00AB433C"/>
    <w:rsid w:val="00AB4CF2"/>
    <w:rsid w:val="00AB4D94"/>
    <w:rsid w:val="00AB5EDF"/>
    <w:rsid w:val="00AB630F"/>
    <w:rsid w:val="00AB6C2B"/>
    <w:rsid w:val="00AB7183"/>
    <w:rsid w:val="00AB781E"/>
    <w:rsid w:val="00AB7EED"/>
    <w:rsid w:val="00AC1C0A"/>
    <w:rsid w:val="00AC1C77"/>
    <w:rsid w:val="00AC29B5"/>
    <w:rsid w:val="00AC7A6B"/>
    <w:rsid w:val="00AD0147"/>
    <w:rsid w:val="00AD0993"/>
    <w:rsid w:val="00AD120E"/>
    <w:rsid w:val="00AD2A52"/>
    <w:rsid w:val="00AD4837"/>
    <w:rsid w:val="00AD6457"/>
    <w:rsid w:val="00AD712B"/>
    <w:rsid w:val="00AD7F2C"/>
    <w:rsid w:val="00AE3CE1"/>
    <w:rsid w:val="00AE3DC4"/>
    <w:rsid w:val="00AE4391"/>
    <w:rsid w:val="00AE610A"/>
    <w:rsid w:val="00AF0EDB"/>
    <w:rsid w:val="00AF1CF7"/>
    <w:rsid w:val="00AF1D4A"/>
    <w:rsid w:val="00AF2A25"/>
    <w:rsid w:val="00AF5163"/>
    <w:rsid w:val="00AF5ABA"/>
    <w:rsid w:val="00AF6FFE"/>
    <w:rsid w:val="00AF7026"/>
    <w:rsid w:val="00B01E0C"/>
    <w:rsid w:val="00B03010"/>
    <w:rsid w:val="00B03A66"/>
    <w:rsid w:val="00B03B89"/>
    <w:rsid w:val="00B04F1B"/>
    <w:rsid w:val="00B055AF"/>
    <w:rsid w:val="00B05AAF"/>
    <w:rsid w:val="00B06301"/>
    <w:rsid w:val="00B0729F"/>
    <w:rsid w:val="00B0794F"/>
    <w:rsid w:val="00B13005"/>
    <w:rsid w:val="00B14A14"/>
    <w:rsid w:val="00B16213"/>
    <w:rsid w:val="00B163BF"/>
    <w:rsid w:val="00B207C9"/>
    <w:rsid w:val="00B21228"/>
    <w:rsid w:val="00B21F1C"/>
    <w:rsid w:val="00B2288E"/>
    <w:rsid w:val="00B229FE"/>
    <w:rsid w:val="00B22A2F"/>
    <w:rsid w:val="00B22DC3"/>
    <w:rsid w:val="00B24640"/>
    <w:rsid w:val="00B258E7"/>
    <w:rsid w:val="00B26A18"/>
    <w:rsid w:val="00B300A6"/>
    <w:rsid w:val="00B30F57"/>
    <w:rsid w:val="00B3151F"/>
    <w:rsid w:val="00B3293F"/>
    <w:rsid w:val="00B33C0D"/>
    <w:rsid w:val="00B35559"/>
    <w:rsid w:val="00B368C8"/>
    <w:rsid w:val="00B37ADA"/>
    <w:rsid w:val="00B44B9D"/>
    <w:rsid w:val="00B460BB"/>
    <w:rsid w:val="00B46AA3"/>
    <w:rsid w:val="00B4700B"/>
    <w:rsid w:val="00B4701D"/>
    <w:rsid w:val="00B4762B"/>
    <w:rsid w:val="00B513D3"/>
    <w:rsid w:val="00B51E9F"/>
    <w:rsid w:val="00B52642"/>
    <w:rsid w:val="00B5418E"/>
    <w:rsid w:val="00B54BD8"/>
    <w:rsid w:val="00B552AC"/>
    <w:rsid w:val="00B564C9"/>
    <w:rsid w:val="00B6034F"/>
    <w:rsid w:val="00B61035"/>
    <w:rsid w:val="00B61664"/>
    <w:rsid w:val="00B630FF"/>
    <w:rsid w:val="00B6597E"/>
    <w:rsid w:val="00B7081E"/>
    <w:rsid w:val="00B7152D"/>
    <w:rsid w:val="00B72034"/>
    <w:rsid w:val="00B72BD7"/>
    <w:rsid w:val="00B73374"/>
    <w:rsid w:val="00B75CB0"/>
    <w:rsid w:val="00B75D6F"/>
    <w:rsid w:val="00B76BA3"/>
    <w:rsid w:val="00B77757"/>
    <w:rsid w:val="00B80DC1"/>
    <w:rsid w:val="00B80DE5"/>
    <w:rsid w:val="00B812E5"/>
    <w:rsid w:val="00B818C1"/>
    <w:rsid w:val="00B825B3"/>
    <w:rsid w:val="00B845B9"/>
    <w:rsid w:val="00B84EA8"/>
    <w:rsid w:val="00B8511C"/>
    <w:rsid w:val="00B85E9D"/>
    <w:rsid w:val="00B85F65"/>
    <w:rsid w:val="00B90545"/>
    <w:rsid w:val="00B905DF"/>
    <w:rsid w:val="00B91395"/>
    <w:rsid w:val="00B941A0"/>
    <w:rsid w:val="00B96A02"/>
    <w:rsid w:val="00BA000A"/>
    <w:rsid w:val="00BA1B98"/>
    <w:rsid w:val="00BA1BAE"/>
    <w:rsid w:val="00BA1E55"/>
    <w:rsid w:val="00BA23B5"/>
    <w:rsid w:val="00BA2F41"/>
    <w:rsid w:val="00BA3205"/>
    <w:rsid w:val="00BA4228"/>
    <w:rsid w:val="00BA4590"/>
    <w:rsid w:val="00BA47B3"/>
    <w:rsid w:val="00BA551F"/>
    <w:rsid w:val="00BA5A48"/>
    <w:rsid w:val="00BA6D05"/>
    <w:rsid w:val="00BB2961"/>
    <w:rsid w:val="00BB46B4"/>
    <w:rsid w:val="00BB46E2"/>
    <w:rsid w:val="00BB4C3D"/>
    <w:rsid w:val="00BB5A06"/>
    <w:rsid w:val="00BB70C2"/>
    <w:rsid w:val="00BB784D"/>
    <w:rsid w:val="00BC0F28"/>
    <w:rsid w:val="00BC1A3D"/>
    <w:rsid w:val="00BC1B61"/>
    <w:rsid w:val="00BC24EE"/>
    <w:rsid w:val="00BC4018"/>
    <w:rsid w:val="00BC42BF"/>
    <w:rsid w:val="00BC56C7"/>
    <w:rsid w:val="00BC79EC"/>
    <w:rsid w:val="00BC7A16"/>
    <w:rsid w:val="00BD0F84"/>
    <w:rsid w:val="00BD12B8"/>
    <w:rsid w:val="00BD2085"/>
    <w:rsid w:val="00BD2163"/>
    <w:rsid w:val="00BD2608"/>
    <w:rsid w:val="00BD362D"/>
    <w:rsid w:val="00BD536F"/>
    <w:rsid w:val="00BD5CEB"/>
    <w:rsid w:val="00BD68C5"/>
    <w:rsid w:val="00BD6FB8"/>
    <w:rsid w:val="00BE12CE"/>
    <w:rsid w:val="00BE1782"/>
    <w:rsid w:val="00BE52F2"/>
    <w:rsid w:val="00BE5ADB"/>
    <w:rsid w:val="00BE663E"/>
    <w:rsid w:val="00BE68C2"/>
    <w:rsid w:val="00BF098A"/>
    <w:rsid w:val="00BF1090"/>
    <w:rsid w:val="00BF412C"/>
    <w:rsid w:val="00BF4AF3"/>
    <w:rsid w:val="00BF5DCB"/>
    <w:rsid w:val="00C01836"/>
    <w:rsid w:val="00C0258F"/>
    <w:rsid w:val="00C02A92"/>
    <w:rsid w:val="00C02DD0"/>
    <w:rsid w:val="00C02E98"/>
    <w:rsid w:val="00C05A01"/>
    <w:rsid w:val="00C07E8F"/>
    <w:rsid w:val="00C105CA"/>
    <w:rsid w:val="00C107E1"/>
    <w:rsid w:val="00C12DAD"/>
    <w:rsid w:val="00C14A2F"/>
    <w:rsid w:val="00C154CB"/>
    <w:rsid w:val="00C156B7"/>
    <w:rsid w:val="00C167A4"/>
    <w:rsid w:val="00C17B05"/>
    <w:rsid w:val="00C17BEC"/>
    <w:rsid w:val="00C17D0F"/>
    <w:rsid w:val="00C20583"/>
    <w:rsid w:val="00C20926"/>
    <w:rsid w:val="00C21BF3"/>
    <w:rsid w:val="00C23B6F"/>
    <w:rsid w:val="00C25380"/>
    <w:rsid w:val="00C26EBA"/>
    <w:rsid w:val="00C30846"/>
    <w:rsid w:val="00C3100E"/>
    <w:rsid w:val="00C311BB"/>
    <w:rsid w:val="00C31F96"/>
    <w:rsid w:val="00C3292B"/>
    <w:rsid w:val="00C3308E"/>
    <w:rsid w:val="00C35A2A"/>
    <w:rsid w:val="00C3748A"/>
    <w:rsid w:val="00C37996"/>
    <w:rsid w:val="00C4033E"/>
    <w:rsid w:val="00C45056"/>
    <w:rsid w:val="00C47A4C"/>
    <w:rsid w:val="00C524A8"/>
    <w:rsid w:val="00C5759F"/>
    <w:rsid w:val="00C579DD"/>
    <w:rsid w:val="00C57D3B"/>
    <w:rsid w:val="00C60E6E"/>
    <w:rsid w:val="00C61696"/>
    <w:rsid w:val="00C62DEF"/>
    <w:rsid w:val="00C62E64"/>
    <w:rsid w:val="00C63C90"/>
    <w:rsid w:val="00C67925"/>
    <w:rsid w:val="00C700F3"/>
    <w:rsid w:val="00C7069D"/>
    <w:rsid w:val="00C70ABC"/>
    <w:rsid w:val="00C7138D"/>
    <w:rsid w:val="00C71574"/>
    <w:rsid w:val="00C719E2"/>
    <w:rsid w:val="00C71CF3"/>
    <w:rsid w:val="00C7277B"/>
    <w:rsid w:val="00C72ECF"/>
    <w:rsid w:val="00C73682"/>
    <w:rsid w:val="00C7373D"/>
    <w:rsid w:val="00C73C69"/>
    <w:rsid w:val="00C7576E"/>
    <w:rsid w:val="00C758FA"/>
    <w:rsid w:val="00C77921"/>
    <w:rsid w:val="00C801D3"/>
    <w:rsid w:val="00C813D5"/>
    <w:rsid w:val="00C82F42"/>
    <w:rsid w:val="00C8511B"/>
    <w:rsid w:val="00C91992"/>
    <w:rsid w:val="00C94E57"/>
    <w:rsid w:val="00C97C72"/>
    <w:rsid w:val="00CA09B2"/>
    <w:rsid w:val="00CA1719"/>
    <w:rsid w:val="00CA19F5"/>
    <w:rsid w:val="00CA4834"/>
    <w:rsid w:val="00CA50FA"/>
    <w:rsid w:val="00CA56A6"/>
    <w:rsid w:val="00CA6DDE"/>
    <w:rsid w:val="00CA6E3F"/>
    <w:rsid w:val="00CA7C3F"/>
    <w:rsid w:val="00CB0E94"/>
    <w:rsid w:val="00CB180D"/>
    <w:rsid w:val="00CB1B39"/>
    <w:rsid w:val="00CB21F7"/>
    <w:rsid w:val="00CB25CA"/>
    <w:rsid w:val="00CB5044"/>
    <w:rsid w:val="00CB5B44"/>
    <w:rsid w:val="00CC0BFE"/>
    <w:rsid w:val="00CC333C"/>
    <w:rsid w:val="00CC44CC"/>
    <w:rsid w:val="00CC518E"/>
    <w:rsid w:val="00CC5DB2"/>
    <w:rsid w:val="00CC5FFB"/>
    <w:rsid w:val="00CC7F81"/>
    <w:rsid w:val="00CD27F6"/>
    <w:rsid w:val="00CD3C70"/>
    <w:rsid w:val="00CD3E8A"/>
    <w:rsid w:val="00CE13B3"/>
    <w:rsid w:val="00CE787D"/>
    <w:rsid w:val="00CF20E2"/>
    <w:rsid w:val="00CF29F7"/>
    <w:rsid w:val="00CF37AF"/>
    <w:rsid w:val="00CF62D7"/>
    <w:rsid w:val="00CF68F4"/>
    <w:rsid w:val="00CF7C65"/>
    <w:rsid w:val="00D03722"/>
    <w:rsid w:val="00D03A87"/>
    <w:rsid w:val="00D040DE"/>
    <w:rsid w:val="00D0482A"/>
    <w:rsid w:val="00D152F7"/>
    <w:rsid w:val="00D171D0"/>
    <w:rsid w:val="00D20468"/>
    <w:rsid w:val="00D23432"/>
    <w:rsid w:val="00D24CEC"/>
    <w:rsid w:val="00D25CDF"/>
    <w:rsid w:val="00D2626E"/>
    <w:rsid w:val="00D26808"/>
    <w:rsid w:val="00D31C66"/>
    <w:rsid w:val="00D31E58"/>
    <w:rsid w:val="00D32A17"/>
    <w:rsid w:val="00D33ADC"/>
    <w:rsid w:val="00D33F66"/>
    <w:rsid w:val="00D345F7"/>
    <w:rsid w:val="00D346ED"/>
    <w:rsid w:val="00D36999"/>
    <w:rsid w:val="00D36A33"/>
    <w:rsid w:val="00D37007"/>
    <w:rsid w:val="00D3721F"/>
    <w:rsid w:val="00D40040"/>
    <w:rsid w:val="00D4036F"/>
    <w:rsid w:val="00D420C6"/>
    <w:rsid w:val="00D45103"/>
    <w:rsid w:val="00D4511E"/>
    <w:rsid w:val="00D45194"/>
    <w:rsid w:val="00D4697F"/>
    <w:rsid w:val="00D47C99"/>
    <w:rsid w:val="00D5103C"/>
    <w:rsid w:val="00D518CA"/>
    <w:rsid w:val="00D52345"/>
    <w:rsid w:val="00D52788"/>
    <w:rsid w:val="00D55434"/>
    <w:rsid w:val="00D66500"/>
    <w:rsid w:val="00D67673"/>
    <w:rsid w:val="00D719A1"/>
    <w:rsid w:val="00D71F6A"/>
    <w:rsid w:val="00D72564"/>
    <w:rsid w:val="00D743CB"/>
    <w:rsid w:val="00D74BCB"/>
    <w:rsid w:val="00D76E2F"/>
    <w:rsid w:val="00D778D8"/>
    <w:rsid w:val="00D8160A"/>
    <w:rsid w:val="00D82E9B"/>
    <w:rsid w:val="00D84BEB"/>
    <w:rsid w:val="00D87CD2"/>
    <w:rsid w:val="00D911AE"/>
    <w:rsid w:val="00D92CC3"/>
    <w:rsid w:val="00D92D6B"/>
    <w:rsid w:val="00D9351C"/>
    <w:rsid w:val="00D94059"/>
    <w:rsid w:val="00D94B7A"/>
    <w:rsid w:val="00D94F68"/>
    <w:rsid w:val="00D9575E"/>
    <w:rsid w:val="00D9610C"/>
    <w:rsid w:val="00D972B3"/>
    <w:rsid w:val="00D9751D"/>
    <w:rsid w:val="00DA0CF6"/>
    <w:rsid w:val="00DA276F"/>
    <w:rsid w:val="00DA31AB"/>
    <w:rsid w:val="00DA4AB0"/>
    <w:rsid w:val="00DA5497"/>
    <w:rsid w:val="00DA6C8E"/>
    <w:rsid w:val="00DB09CA"/>
    <w:rsid w:val="00DB1E5E"/>
    <w:rsid w:val="00DB25E9"/>
    <w:rsid w:val="00DB43D6"/>
    <w:rsid w:val="00DB43F4"/>
    <w:rsid w:val="00DB4C02"/>
    <w:rsid w:val="00DB5009"/>
    <w:rsid w:val="00DB592C"/>
    <w:rsid w:val="00DC0F2F"/>
    <w:rsid w:val="00DC23C8"/>
    <w:rsid w:val="00DC246C"/>
    <w:rsid w:val="00DC2578"/>
    <w:rsid w:val="00DC2BFA"/>
    <w:rsid w:val="00DC2C95"/>
    <w:rsid w:val="00DC3BE5"/>
    <w:rsid w:val="00DC41EC"/>
    <w:rsid w:val="00DC4261"/>
    <w:rsid w:val="00DC4886"/>
    <w:rsid w:val="00DC4ABB"/>
    <w:rsid w:val="00DC4DE6"/>
    <w:rsid w:val="00DC51E5"/>
    <w:rsid w:val="00DC5A7B"/>
    <w:rsid w:val="00DC5B49"/>
    <w:rsid w:val="00DD0801"/>
    <w:rsid w:val="00DD1961"/>
    <w:rsid w:val="00DD246B"/>
    <w:rsid w:val="00DD26D6"/>
    <w:rsid w:val="00DD35C1"/>
    <w:rsid w:val="00DD52EA"/>
    <w:rsid w:val="00DD5612"/>
    <w:rsid w:val="00DD6F27"/>
    <w:rsid w:val="00DE1C19"/>
    <w:rsid w:val="00DE474C"/>
    <w:rsid w:val="00DE5782"/>
    <w:rsid w:val="00DE7235"/>
    <w:rsid w:val="00DE792C"/>
    <w:rsid w:val="00DE7EA7"/>
    <w:rsid w:val="00DF03A0"/>
    <w:rsid w:val="00DF07FF"/>
    <w:rsid w:val="00DF2478"/>
    <w:rsid w:val="00DF2B65"/>
    <w:rsid w:val="00DF2E30"/>
    <w:rsid w:val="00DF419F"/>
    <w:rsid w:val="00DF5B3D"/>
    <w:rsid w:val="00DF6118"/>
    <w:rsid w:val="00DF7F86"/>
    <w:rsid w:val="00E0053C"/>
    <w:rsid w:val="00E00951"/>
    <w:rsid w:val="00E01C33"/>
    <w:rsid w:val="00E02448"/>
    <w:rsid w:val="00E035CF"/>
    <w:rsid w:val="00E04B95"/>
    <w:rsid w:val="00E050A0"/>
    <w:rsid w:val="00E05573"/>
    <w:rsid w:val="00E058E7"/>
    <w:rsid w:val="00E0631B"/>
    <w:rsid w:val="00E065E4"/>
    <w:rsid w:val="00E106CE"/>
    <w:rsid w:val="00E1143D"/>
    <w:rsid w:val="00E133E1"/>
    <w:rsid w:val="00E1484C"/>
    <w:rsid w:val="00E1531D"/>
    <w:rsid w:val="00E15BB7"/>
    <w:rsid w:val="00E176C1"/>
    <w:rsid w:val="00E17954"/>
    <w:rsid w:val="00E17D09"/>
    <w:rsid w:val="00E204CB"/>
    <w:rsid w:val="00E20A57"/>
    <w:rsid w:val="00E20B52"/>
    <w:rsid w:val="00E22C50"/>
    <w:rsid w:val="00E23DE1"/>
    <w:rsid w:val="00E240D4"/>
    <w:rsid w:val="00E2420F"/>
    <w:rsid w:val="00E26F26"/>
    <w:rsid w:val="00E30A7E"/>
    <w:rsid w:val="00E34CC1"/>
    <w:rsid w:val="00E37903"/>
    <w:rsid w:val="00E407CE"/>
    <w:rsid w:val="00E41A3D"/>
    <w:rsid w:val="00E42835"/>
    <w:rsid w:val="00E433FC"/>
    <w:rsid w:val="00E4409F"/>
    <w:rsid w:val="00E4511E"/>
    <w:rsid w:val="00E453EA"/>
    <w:rsid w:val="00E45905"/>
    <w:rsid w:val="00E475AD"/>
    <w:rsid w:val="00E50D7B"/>
    <w:rsid w:val="00E51FF6"/>
    <w:rsid w:val="00E5220B"/>
    <w:rsid w:val="00E527C3"/>
    <w:rsid w:val="00E5283E"/>
    <w:rsid w:val="00E538FB"/>
    <w:rsid w:val="00E539D6"/>
    <w:rsid w:val="00E53B41"/>
    <w:rsid w:val="00E54D33"/>
    <w:rsid w:val="00E603FE"/>
    <w:rsid w:val="00E6042B"/>
    <w:rsid w:val="00E61A28"/>
    <w:rsid w:val="00E6247D"/>
    <w:rsid w:val="00E62700"/>
    <w:rsid w:val="00E63108"/>
    <w:rsid w:val="00E634FC"/>
    <w:rsid w:val="00E651C8"/>
    <w:rsid w:val="00E65E11"/>
    <w:rsid w:val="00E66C66"/>
    <w:rsid w:val="00E66F4B"/>
    <w:rsid w:val="00E71C88"/>
    <w:rsid w:val="00E71C96"/>
    <w:rsid w:val="00E720E4"/>
    <w:rsid w:val="00E722D3"/>
    <w:rsid w:val="00E723A5"/>
    <w:rsid w:val="00E726A6"/>
    <w:rsid w:val="00E75269"/>
    <w:rsid w:val="00E75720"/>
    <w:rsid w:val="00E761C9"/>
    <w:rsid w:val="00E80970"/>
    <w:rsid w:val="00E81879"/>
    <w:rsid w:val="00E82193"/>
    <w:rsid w:val="00E83017"/>
    <w:rsid w:val="00E83B6D"/>
    <w:rsid w:val="00E84D44"/>
    <w:rsid w:val="00E85AB7"/>
    <w:rsid w:val="00E87460"/>
    <w:rsid w:val="00E87D55"/>
    <w:rsid w:val="00E9075A"/>
    <w:rsid w:val="00E91943"/>
    <w:rsid w:val="00E929B6"/>
    <w:rsid w:val="00E92C99"/>
    <w:rsid w:val="00E9303F"/>
    <w:rsid w:val="00E930E4"/>
    <w:rsid w:val="00E9363A"/>
    <w:rsid w:val="00E93834"/>
    <w:rsid w:val="00E96337"/>
    <w:rsid w:val="00EA0C95"/>
    <w:rsid w:val="00EA1242"/>
    <w:rsid w:val="00EA31F0"/>
    <w:rsid w:val="00EA3E9C"/>
    <w:rsid w:val="00EA48F1"/>
    <w:rsid w:val="00EA4AE2"/>
    <w:rsid w:val="00EA587D"/>
    <w:rsid w:val="00EA64C5"/>
    <w:rsid w:val="00EB0188"/>
    <w:rsid w:val="00EB01CC"/>
    <w:rsid w:val="00EB02CF"/>
    <w:rsid w:val="00EB1BCA"/>
    <w:rsid w:val="00EB2B9F"/>
    <w:rsid w:val="00EB4145"/>
    <w:rsid w:val="00EB4A67"/>
    <w:rsid w:val="00EB4AC3"/>
    <w:rsid w:val="00EB5D73"/>
    <w:rsid w:val="00EB610E"/>
    <w:rsid w:val="00EB78E9"/>
    <w:rsid w:val="00EC02CA"/>
    <w:rsid w:val="00EC1166"/>
    <w:rsid w:val="00EC116E"/>
    <w:rsid w:val="00EC1311"/>
    <w:rsid w:val="00EC1FEC"/>
    <w:rsid w:val="00EC20E8"/>
    <w:rsid w:val="00EC4BFC"/>
    <w:rsid w:val="00EC4CDB"/>
    <w:rsid w:val="00EC5234"/>
    <w:rsid w:val="00EC5537"/>
    <w:rsid w:val="00ED06E4"/>
    <w:rsid w:val="00ED18C7"/>
    <w:rsid w:val="00ED1B85"/>
    <w:rsid w:val="00ED22FA"/>
    <w:rsid w:val="00ED314E"/>
    <w:rsid w:val="00ED509E"/>
    <w:rsid w:val="00ED782B"/>
    <w:rsid w:val="00EE209D"/>
    <w:rsid w:val="00EE2626"/>
    <w:rsid w:val="00EE3461"/>
    <w:rsid w:val="00EE3C77"/>
    <w:rsid w:val="00EE4BCA"/>
    <w:rsid w:val="00EE533F"/>
    <w:rsid w:val="00EE5BD1"/>
    <w:rsid w:val="00EE69D1"/>
    <w:rsid w:val="00EE7A14"/>
    <w:rsid w:val="00EE7AA8"/>
    <w:rsid w:val="00EF0C1D"/>
    <w:rsid w:val="00EF35FF"/>
    <w:rsid w:val="00EF3A5D"/>
    <w:rsid w:val="00EF3E4A"/>
    <w:rsid w:val="00EF40BA"/>
    <w:rsid w:val="00EF5578"/>
    <w:rsid w:val="00EF78D6"/>
    <w:rsid w:val="00F00219"/>
    <w:rsid w:val="00F003F0"/>
    <w:rsid w:val="00F01865"/>
    <w:rsid w:val="00F01A79"/>
    <w:rsid w:val="00F04902"/>
    <w:rsid w:val="00F06B81"/>
    <w:rsid w:val="00F072BE"/>
    <w:rsid w:val="00F07597"/>
    <w:rsid w:val="00F1074A"/>
    <w:rsid w:val="00F108F6"/>
    <w:rsid w:val="00F10E78"/>
    <w:rsid w:val="00F118F6"/>
    <w:rsid w:val="00F11C88"/>
    <w:rsid w:val="00F126C3"/>
    <w:rsid w:val="00F14CAD"/>
    <w:rsid w:val="00F15457"/>
    <w:rsid w:val="00F15D05"/>
    <w:rsid w:val="00F171E6"/>
    <w:rsid w:val="00F172D6"/>
    <w:rsid w:val="00F17ED0"/>
    <w:rsid w:val="00F21C29"/>
    <w:rsid w:val="00F21F8D"/>
    <w:rsid w:val="00F221CF"/>
    <w:rsid w:val="00F23357"/>
    <w:rsid w:val="00F2357D"/>
    <w:rsid w:val="00F23B88"/>
    <w:rsid w:val="00F259FC"/>
    <w:rsid w:val="00F2672F"/>
    <w:rsid w:val="00F269FA"/>
    <w:rsid w:val="00F345A1"/>
    <w:rsid w:val="00F3561F"/>
    <w:rsid w:val="00F37884"/>
    <w:rsid w:val="00F37CC5"/>
    <w:rsid w:val="00F40A4D"/>
    <w:rsid w:val="00F416DC"/>
    <w:rsid w:val="00F41AFD"/>
    <w:rsid w:val="00F44860"/>
    <w:rsid w:val="00F44AB3"/>
    <w:rsid w:val="00F44C17"/>
    <w:rsid w:val="00F451ED"/>
    <w:rsid w:val="00F46152"/>
    <w:rsid w:val="00F51ABC"/>
    <w:rsid w:val="00F523C0"/>
    <w:rsid w:val="00F5262F"/>
    <w:rsid w:val="00F53641"/>
    <w:rsid w:val="00F5388D"/>
    <w:rsid w:val="00F53E1D"/>
    <w:rsid w:val="00F552A7"/>
    <w:rsid w:val="00F56FC1"/>
    <w:rsid w:val="00F57197"/>
    <w:rsid w:val="00F614E6"/>
    <w:rsid w:val="00F61C17"/>
    <w:rsid w:val="00F62FC1"/>
    <w:rsid w:val="00F6573D"/>
    <w:rsid w:val="00F6699A"/>
    <w:rsid w:val="00F70105"/>
    <w:rsid w:val="00F706C5"/>
    <w:rsid w:val="00F715CA"/>
    <w:rsid w:val="00F716D8"/>
    <w:rsid w:val="00F724B3"/>
    <w:rsid w:val="00F72D59"/>
    <w:rsid w:val="00F73D66"/>
    <w:rsid w:val="00F74541"/>
    <w:rsid w:val="00F749B1"/>
    <w:rsid w:val="00F74F79"/>
    <w:rsid w:val="00F7740E"/>
    <w:rsid w:val="00F77BC6"/>
    <w:rsid w:val="00F8176E"/>
    <w:rsid w:val="00F81F46"/>
    <w:rsid w:val="00F831AA"/>
    <w:rsid w:val="00F83246"/>
    <w:rsid w:val="00F8394F"/>
    <w:rsid w:val="00F91256"/>
    <w:rsid w:val="00F91727"/>
    <w:rsid w:val="00F91FBC"/>
    <w:rsid w:val="00F92F9B"/>
    <w:rsid w:val="00F9300D"/>
    <w:rsid w:val="00F9400A"/>
    <w:rsid w:val="00F967D7"/>
    <w:rsid w:val="00F974A1"/>
    <w:rsid w:val="00FA046D"/>
    <w:rsid w:val="00FA1C9C"/>
    <w:rsid w:val="00FA29C4"/>
    <w:rsid w:val="00FA3340"/>
    <w:rsid w:val="00FA366F"/>
    <w:rsid w:val="00FA3B58"/>
    <w:rsid w:val="00FA3CF0"/>
    <w:rsid w:val="00FA43A8"/>
    <w:rsid w:val="00FA4DF7"/>
    <w:rsid w:val="00FA7532"/>
    <w:rsid w:val="00FA7609"/>
    <w:rsid w:val="00FB0507"/>
    <w:rsid w:val="00FB0952"/>
    <w:rsid w:val="00FB09B4"/>
    <w:rsid w:val="00FB1AEE"/>
    <w:rsid w:val="00FB406D"/>
    <w:rsid w:val="00FB4DFC"/>
    <w:rsid w:val="00FB553C"/>
    <w:rsid w:val="00FB5BDC"/>
    <w:rsid w:val="00FB723F"/>
    <w:rsid w:val="00FC21A6"/>
    <w:rsid w:val="00FC3AC0"/>
    <w:rsid w:val="00FC4364"/>
    <w:rsid w:val="00FC49BB"/>
    <w:rsid w:val="00FC523D"/>
    <w:rsid w:val="00FC5602"/>
    <w:rsid w:val="00FC5B9F"/>
    <w:rsid w:val="00FC6335"/>
    <w:rsid w:val="00FC655A"/>
    <w:rsid w:val="00FD109D"/>
    <w:rsid w:val="00FD223C"/>
    <w:rsid w:val="00FD2AB0"/>
    <w:rsid w:val="00FD3194"/>
    <w:rsid w:val="00FD40C0"/>
    <w:rsid w:val="00FD6090"/>
    <w:rsid w:val="00FD7ABA"/>
    <w:rsid w:val="00FE09E7"/>
    <w:rsid w:val="00FE1B1D"/>
    <w:rsid w:val="00FE2116"/>
    <w:rsid w:val="00FE2676"/>
    <w:rsid w:val="00FE29AC"/>
    <w:rsid w:val="00FE29DA"/>
    <w:rsid w:val="00FE3126"/>
    <w:rsid w:val="00FE3DE5"/>
    <w:rsid w:val="00FE4140"/>
    <w:rsid w:val="00FE7B0A"/>
    <w:rsid w:val="00FE7BBA"/>
    <w:rsid w:val="00FF04C1"/>
    <w:rsid w:val="00FF33E9"/>
    <w:rsid w:val="00FF37F8"/>
    <w:rsid w:val="00FF3C7E"/>
    <w:rsid w:val="00FF4D35"/>
    <w:rsid w:val="00FF567E"/>
    <w:rsid w:val="00FF67FE"/>
    <w:rsid w:val="00FF75F3"/>
    <w:rsid w:val="00FF7DE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customStyle="1" w:styleId="UnresolvedMention4">
    <w:name w:val="Unresolved Mention4"/>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126241293">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6453430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594049941">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866992864">
      <w:bodyDiv w:val="1"/>
      <w:marLeft w:val="0"/>
      <w:marRight w:val="0"/>
      <w:marTop w:val="0"/>
      <w:marBottom w:val="0"/>
      <w:divBdr>
        <w:top w:val="none" w:sz="0" w:space="0" w:color="auto"/>
        <w:left w:val="none" w:sz="0" w:space="0" w:color="auto"/>
        <w:bottom w:val="none" w:sz="0" w:space="0" w:color="auto"/>
        <w:right w:val="none" w:sz="0" w:space="0" w:color="auto"/>
      </w:divBdr>
    </w:div>
    <w:div w:id="982540064">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34468627">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766851238">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054424436">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0955870143/FCC_NPRM_2019_5.9%20GHz_CAR2CAR_Communication_Consortium.pdf" TargetMode="External"/><Relationship Id="rId18" Type="http://schemas.openxmlformats.org/officeDocument/2006/relationships/hyperlink" Target="https://ecfsapi.fcc.gov/file/1031040719061/BMW%20Submission%20ET%20Docket%20No.%2019-138%20(003).pdf" TargetMode="External"/><Relationship Id="rId26" Type="http://schemas.openxmlformats.org/officeDocument/2006/relationships/hyperlink" Target="https://www.tampacvpilot.com/learn/resources/"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cohdawireless.com/wp-content/uploads/2019/07/3.-CW_Product-Brief-sheet-MK6C-EVK-v2.docx.pdf" TargetMode="External"/><Relationship Id="rId34" Type="http://schemas.openxmlformats.org/officeDocument/2006/relationships/hyperlink" Target="https://ecfsapi.fcc.gov/file/1030982287529/ATT%20Comments%20(final%2003.09.20).pdf" TargetMode="External"/><Relationship Id="rId7" Type="http://schemas.openxmlformats.org/officeDocument/2006/relationships/settings" Target="settings.xml"/><Relationship Id="rId12" Type="http://schemas.openxmlformats.org/officeDocument/2006/relationships/hyperlink" Target="https://ecfsapi.fcc.gov/file/10309215237674/FCC%20NPRM%20COMMENTS%20TOYOTA%20FINAL%203.9.20.pdf" TargetMode="External"/><Relationship Id="rId17" Type="http://schemas.openxmlformats.org/officeDocument/2006/relationships/hyperlink" Target="https://ecfsapi.fcc.gov/file/1030957937118/T-Mobile%205.9%20GHz%20Comments%20(As-Filed)%203.9.20.pdf" TargetMode="External"/><Relationship Id="rId25" Type="http://schemas.openxmlformats.org/officeDocument/2006/relationships/hyperlink" Target="https://www.its.dot.gov/pilots/index.htm" TargetMode="External"/><Relationship Id="rId33" Type="http://schemas.openxmlformats.org/officeDocument/2006/relationships/hyperlink" Target="https://ecfsapi.fcc.gov/file/10309096401111/5GAA%20Comments%20(3-9-2020).pdf" TargetMode="Externa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s://www.bts.gov/content/average-age-automobiles-and-trucks-operation-united-states" TargetMode="External"/><Relationship Id="rId20" Type="http://schemas.openxmlformats.org/officeDocument/2006/relationships/hyperlink" Target="https://www.cohdawireless.com/wp-content/uploads/2018/08/CW_Product-Brief-sheet-MK5-OBU.pdf" TargetMode="External"/><Relationship Id="rId29" Type="http://schemas.openxmlformats.org/officeDocument/2006/relationships/hyperlink" Target="https://smart.columbus.gov/uploadedFiles/Projects/Smart%20Columbus%20Concept%20of%20Operations-%20Connected%20Vehicle%20Environm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57873656/5G%20Americas%205.9%20GHz%20Comments%203.9.20%20FINAL.pdf" TargetMode="External"/><Relationship Id="rId24" Type="http://schemas.openxmlformats.org/officeDocument/2006/relationships/hyperlink" Target="https://ecfsapi.fcc.gov/file/10313251510165/5.850-5.925%20GHz%20Band%20C%20ET%20Dkt%20No.%2019-138.pdf" TargetMode="External"/><Relationship Id="rId32" Type="http://schemas.openxmlformats.org/officeDocument/2006/relationships/hyperlink" Target="https://www.sae.org/standards/content/j2945_201712/"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cfsapi.fcc.gov/file/10309941330157/Qualcomm%20Comments%20on%205.9%20GHz%20NPRM.pdf" TargetMode="External"/><Relationship Id="rId23" Type="http://schemas.openxmlformats.org/officeDocument/2006/relationships/hyperlink" Target="https://ecfsapi.fcc.gov/file/10309215237674/APPENDIX%20B%20191219_Performance%20Analysis%20of%20LTE-V2X%20v7.pptx" TargetMode="External"/><Relationship Id="rId28" Type="http://schemas.openxmlformats.org/officeDocument/2006/relationships/hyperlink" Target="https://wydotcvp.wyoroad.info/"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cfsapi.fcc.gov/file/10309744024712/u-Blox_Comments_on_FCC-19-138-NPRM-5.9GHz.pdf" TargetMode="External"/><Relationship Id="rId31" Type="http://schemas.openxmlformats.org/officeDocument/2006/relationships/hyperlink" Target="https://ecfsapi.fcc.gov/file/103102450728782/3-09-20%20GM%20FINAL.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ftp.3gpp.org//Specs/archive/37_series/37.985/37985-110.zip" TargetMode="External"/><Relationship Id="rId22" Type="http://schemas.openxmlformats.org/officeDocument/2006/relationships/hyperlink" Target="https://www.researchgate.net/publication/336768425_Comparison_of_DSRC_and_LTE-V2X_PC5_Mode_4_Performance_in_High_Vehicle_Density_Scenarios" TargetMode="External"/><Relationship Id="rId27" Type="http://schemas.openxmlformats.org/officeDocument/2006/relationships/hyperlink" Target="https://www.its.dot.gov/pilots/pilots_nycdot.htm" TargetMode="External"/><Relationship Id="rId30" Type="http://schemas.openxmlformats.org/officeDocument/2006/relationships/hyperlink" Target="https://ecfsapi.fcc.gov/file/10310066302855/USTAG%20TC204%20Comments%20on%20FCC%20NPRM%2019-138%202020-03-09.pdf" TargetMode="External"/><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4.xml><?xml version="1.0" encoding="utf-8"?>
<ds:datastoreItem xmlns:ds="http://schemas.openxmlformats.org/officeDocument/2006/customXml" ds:itemID="{D3A04239-7FE2-41A0-8939-A015D6C7B0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5218</Words>
  <Characters>29746</Characters>
  <Application>Microsoft Office Word</Application>
  <DocSecurity>0</DocSecurity>
  <Lines>247</Lines>
  <Paragraphs>69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802.18-20/0057r14</vt:lpstr>
      <vt:lpstr>doc.: IEEE 802.11-20/0104r11</vt:lpstr>
    </vt:vector>
  </TitlesOfParts>
  <Company>Some Company</Company>
  <LinksUpToDate>false</LinksUpToDate>
  <CharactersWithSpaces>34895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802.18-20/0057r14</dc:title>
  <dc:subject>Submission</dc:subject>
  <dc:creator>Sebastian Schiessl</dc:creator>
  <cp:keywords>April 2020</cp:keywords>
  <dc:description>Sebastian Schiessl (u-blox)</dc:description>
  <cp:lastModifiedBy>Holcomb, Jay</cp:lastModifiedBy>
  <cp:revision>10</cp:revision>
  <cp:lastPrinted>1900-01-01T08:00:00Z</cp:lastPrinted>
  <dcterms:created xsi:type="dcterms:W3CDTF">2020-04-16T19:26:00Z</dcterms:created>
  <dcterms:modified xsi:type="dcterms:W3CDTF">2020-04-16T22:18:00Z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