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BFD606" w14:textId="73A72DDB" w:rsidR="004903CC" w:rsidRDefault="00CA09B2" w:rsidP="00363FC8">
      <w:pPr>
        <w:pStyle w:val="T1"/>
      </w:pPr>
      <w:r w:rsidRPr="00EE3461">
        <w:t>IEEE 802.1</w:t>
      </w:r>
      <w:r w:rsidR="00752A8B">
        <w:t>8</w:t>
      </w:r>
    </w:p>
    <w:p w14:paraId="5A4AC4B2" w14:textId="0E3A901A" w:rsidR="00CA09B2" w:rsidRPr="00EE3461" w:rsidRDefault="00752A8B" w:rsidP="00363FC8">
      <w:pPr>
        <w:pStyle w:val="T1"/>
      </w:pPr>
      <w:r w:rsidRPr="00752A8B">
        <w:t>Radio Regulatory Technical Advisory Group</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 w:type="dxa"/>
          <w:right w:w="14" w:type="dxa"/>
        </w:tblCellMar>
        <w:tblLook w:val="0000" w:firstRow="0" w:lastRow="0" w:firstColumn="0" w:lastColumn="0" w:noHBand="0" w:noVBand="0"/>
      </w:tblPr>
      <w:tblGrid>
        <w:gridCol w:w="1975"/>
        <w:gridCol w:w="1790"/>
        <w:gridCol w:w="2620"/>
        <w:gridCol w:w="1890"/>
        <w:gridCol w:w="1670"/>
      </w:tblGrid>
      <w:tr w:rsidR="00CA09B2" w:rsidRPr="0070722A" w14:paraId="295D5D52" w14:textId="77777777" w:rsidTr="00363FC8">
        <w:trPr>
          <w:trHeight w:val="485"/>
          <w:jc w:val="center"/>
        </w:trPr>
        <w:tc>
          <w:tcPr>
            <w:tcW w:w="9945" w:type="dxa"/>
            <w:gridSpan w:val="5"/>
            <w:vAlign w:val="center"/>
          </w:tcPr>
          <w:p w14:paraId="12983147" w14:textId="77777777" w:rsidR="00752354" w:rsidRDefault="00752354" w:rsidP="00363FC8">
            <w:pPr>
              <w:pStyle w:val="T2"/>
            </w:pPr>
            <w:r>
              <w:t xml:space="preserve">Reply </w:t>
            </w:r>
            <w:r w:rsidR="00752A8B">
              <w:t xml:space="preserve">Comments on FCC19-138 NPRM </w:t>
            </w:r>
          </w:p>
          <w:p w14:paraId="0168B7BC" w14:textId="730E9C89" w:rsidR="00CA09B2" w:rsidRPr="00EE3461" w:rsidRDefault="00752A8B" w:rsidP="00363FC8">
            <w:pPr>
              <w:pStyle w:val="T2"/>
            </w:pPr>
            <w:r>
              <w:t>Revisiting Use of the 5.850-5.925 GHz Band</w:t>
            </w:r>
          </w:p>
        </w:tc>
      </w:tr>
      <w:tr w:rsidR="00CA09B2" w:rsidRPr="0070722A" w14:paraId="79391C1E" w14:textId="77777777" w:rsidTr="00363FC8">
        <w:trPr>
          <w:trHeight w:val="359"/>
          <w:jc w:val="center"/>
        </w:trPr>
        <w:tc>
          <w:tcPr>
            <w:tcW w:w="9945" w:type="dxa"/>
            <w:gridSpan w:val="5"/>
            <w:vAlign w:val="center"/>
          </w:tcPr>
          <w:p w14:paraId="7DD1EB34" w14:textId="501F6804" w:rsidR="00CA09B2" w:rsidRPr="00EE3461" w:rsidRDefault="00CA09B2" w:rsidP="00363FC8">
            <w:pPr>
              <w:pStyle w:val="T2"/>
            </w:pPr>
            <w:r w:rsidRPr="00EE3461">
              <w:t xml:space="preserve">Date:  </w:t>
            </w:r>
            <w:r w:rsidR="00DC41EC" w:rsidRPr="00766139">
              <w:t>2020</w:t>
            </w:r>
            <w:r w:rsidRPr="00766139">
              <w:t>-</w:t>
            </w:r>
            <w:r w:rsidR="00DC41EC" w:rsidRPr="00766139">
              <w:t>0</w:t>
            </w:r>
            <w:r w:rsidR="00766139" w:rsidRPr="00766139">
              <w:t>3-</w:t>
            </w:r>
            <w:ins w:id="0" w:author="Holcomb, Jay" w:date="2020-03-20T09:28:00Z">
              <w:r w:rsidR="00A8541D">
                <w:t>20</w:t>
              </w:r>
            </w:ins>
            <w:del w:id="1" w:author="Holcomb, Jay" w:date="2020-03-19T11:28:00Z">
              <w:r w:rsidR="00766139" w:rsidRPr="00766139" w:rsidDel="0034447E">
                <w:delText>1</w:delText>
              </w:r>
              <w:r w:rsidR="00D94F68" w:rsidDel="0034447E">
                <w:delText>8</w:delText>
              </w:r>
            </w:del>
          </w:p>
        </w:tc>
      </w:tr>
      <w:tr w:rsidR="00CA09B2" w:rsidRPr="0070722A" w14:paraId="416A7CFD" w14:textId="77777777" w:rsidTr="00363FC8">
        <w:trPr>
          <w:cantSplit/>
          <w:jc w:val="center"/>
        </w:trPr>
        <w:tc>
          <w:tcPr>
            <w:tcW w:w="9945" w:type="dxa"/>
            <w:gridSpan w:val="5"/>
            <w:vAlign w:val="center"/>
          </w:tcPr>
          <w:p w14:paraId="1EF894A0" w14:textId="77777777" w:rsidR="00CA09B2" w:rsidRPr="00EE3461" w:rsidRDefault="00CA09B2" w:rsidP="00363FC8">
            <w:pPr>
              <w:pStyle w:val="T2"/>
            </w:pPr>
            <w:r w:rsidRPr="00EE3461">
              <w:t>Author(s):</w:t>
            </w:r>
          </w:p>
        </w:tc>
      </w:tr>
      <w:tr w:rsidR="00CA09B2" w:rsidRPr="0037668C" w14:paraId="5CD957C3" w14:textId="77777777" w:rsidTr="00BD6FB8">
        <w:trPr>
          <w:jc w:val="center"/>
        </w:trPr>
        <w:tc>
          <w:tcPr>
            <w:tcW w:w="1975" w:type="dxa"/>
            <w:vAlign w:val="center"/>
          </w:tcPr>
          <w:p w14:paraId="2D49DEF6" w14:textId="77777777" w:rsidR="00CA09B2" w:rsidRPr="002F6401" w:rsidRDefault="00CA09B2" w:rsidP="00363FC8">
            <w:pPr>
              <w:ind w:firstLine="0"/>
            </w:pPr>
            <w:r w:rsidRPr="002F6401">
              <w:t>Name</w:t>
            </w:r>
          </w:p>
        </w:tc>
        <w:tc>
          <w:tcPr>
            <w:tcW w:w="1790" w:type="dxa"/>
            <w:vAlign w:val="center"/>
          </w:tcPr>
          <w:p w14:paraId="05FB502C" w14:textId="77777777" w:rsidR="00CA09B2" w:rsidRPr="002F6401" w:rsidRDefault="0062440B" w:rsidP="00363FC8">
            <w:pPr>
              <w:ind w:firstLine="0"/>
            </w:pPr>
            <w:r w:rsidRPr="002F6401">
              <w:t>Affiliation</w:t>
            </w:r>
          </w:p>
        </w:tc>
        <w:tc>
          <w:tcPr>
            <w:tcW w:w="2620" w:type="dxa"/>
            <w:vAlign w:val="center"/>
          </w:tcPr>
          <w:p w14:paraId="153F626E" w14:textId="77777777" w:rsidR="00CA09B2" w:rsidRPr="002F6401" w:rsidRDefault="00CA09B2" w:rsidP="00363FC8">
            <w:pPr>
              <w:ind w:firstLine="0"/>
            </w:pPr>
            <w:r w:rsidRPr="002F6401">
              <w:t>Address</w:t>
            </w:r>
          </w:p>
        </w:tc>
        <w:tc>
          <w:tcPr>
            <w:tcW w:w="1890" w:type="dxa"/>
            <w:vAlign w:val="center"/>
          </w:tcPr>
          <w:p w14:paraId="3BAFE383" w14:textId="77777777" w:rsidR="00CA09B2" w:rsidRPr="002F6401" w:rsidRDefault="00CA09B2" w:rsidP="00363FC8">
            <w:pPr>
              <w:ind w:firstLine="0"/>
            </w:pPr>
            <w:r w:rsidRPr="002F6401">
              <w:t>Phone</w:t>
            </w:r>
          </w:p>
        </w:tc>
        <w:tc>
          <w:tcPr>
            <w:tcW w:w="1670" w:type="dxa"/>
            <w:vAlign w:val="center"/>
          </w:tcPr>
          <w:p w14:paraId="65B7F25A" w14:textId="77777777" w:rsidR="00CA09B2" w:rsidRPr="002F6401" w:rsidRDefault="00CA09B2" w:rsidP="00363FC8">
            <w:pPr>
              <w:ind w:firstLine="0"/>
            </w:pPr>
            <w:r w:rsidRPr="002F6401">
              <w:t>email</w:t>
            </w:r>
          </w:p>
        </w:tc>
      </w:tr>
      <w:tr w:rsidR="000152F4" w:rsidRPr="0037668C" w14:paraId="6F68A643"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B1C82A0" w14:textId="68B76DB8" w:rsidR="000152F4" w:rsidRPr="002F6401" w:rsidRDefault="000152F4" w:rsidP="00363FC8">
            <w:pPr>
              <w:ind w:firstLine="0"/>
            </w:pPr>
            <w:r w:rsidRPr="002F6401">
              <w:t>Jay</w:t>
            </w:r>
            <w:r w:rsidR="007B452B" w:rsidRPr="002F6401">
              <w:t xml:space="preserve"> Holcomb</w:t>
            </w:r>
          </w:p>
        </w:tc>
        <w:tc>
          <w:tcPr>
            <w:tcW w:w="1790" w:type="dxa"/>
            <w:tcBorders>
              <w:top w:val="single" w:sz="4" w:space="0" w:color="auto"/>
              <w:left w:val="single" w:sz="4" w:space="0" w:color="auto"/>
              <w:bottom w:val="single" w:sz="4" w:space="0" w:color="auto"/>
              <w:right w:val="single" w:sz="4" w:space="0" w:color="auto"/>
            </w:tcBorders>
            <w:vAlign w:val="center"/>
          </w:tcPr>
          <w:p w14:paraId="6FCC26EA" w14:textId="031BA164" w:rsidR="000152F4" w:rsidRPr="002F6401" w:rsidRDefault="007B452B" w:rsidP="00363FC8">
            <w:pPr>
              <w:ind w:firstLine="0"/>
            </w:pPr>
            <w:r w:rsidRPr="002F6401">
              <w:t>Itron</w:t>
            </w:r>
          </w:p>
        </w:tc>
        <w:tc>
          <w:tcPr>
            <w:tcW w:w="2620" w:type="dxa"/>
            <w:tcBorders>
              <w:top w:val="single" w:sz="4" w:space="0" w:color="auto"/>
              <w:left w:val="single" w:sz="4" w:space="0" w:color="auto"/>
              <w:bottom w:val="single" w:sz="4" w:space="0" w:color="auto"/>
              <w:right w:val="single" w:sz="4" w:space="0" w:color="auto"/>
            </w:tcBorders>
            <w:vAlign w:val="center"/>
          </w:tcPr>
          <w:p w14:paraId="05FDC357" w14:textId="2E340CC4" w:rsidR="000152F4" w:rsidRPr="002F6401" w:rsidRDefault="007B452B" w:rsidP="00363FC8">
            <w:pPr>
              <w:ind w:firstLine="0"/>
            </w:pPr>
            <w:r w:rsidRPr="002F6401">
              <w:t>Liberty Lake (Spokane</w:t>
            </w:r>
            <w:r w:rsidR="007F6515" w:rsidRPr="002F6401">
              <w:t>, WA</w:t>
            </w:r>
            <w:r w:rsidRPr="002F6401">
              <w:t>)</w:t>
            </w:r>
          </w:p>
        </w:tc>
        <w:tc>
          <w:tcPr>
            <w:tcW w:w="1890" w:type="dxa"/>
            <w:tcBorders>
              <w:top w:val="single" w:sz="4" w:space="0" w:color="auto"/>
              <w:left w:val="single" w:sz="4" w:space="0" w:color="auto"/>
              <w:bottom w:val="single" w:sz="4" w:space="0" w:color="auto"/>
              <w:right w:val="single" w:sz="4" w:space="0" w:color="auto"/>
            </w:tcBorders>
            <w:vAlign w:val="center"/>
          </w:tcPr>
          <w:p w14:paraId="733B9C78" w14:textId="69E596C5" w:rsidR="000152F4" w:rsidRPr="002F6401" w:rsidRDefault="007B452B" w:rsidP="00363FC8">
            <w:pPr>
              <w:ind w:firstLine="0"/>
            </w:pPr>
            <w:r w:rsidRPr="002F6401">
              <w:t>+1.509.891.3281</w:t>
            </w:r>
          </w:p>
        </w:tc>
        <w:tc>
          <w:tcPr>
            <w:tcW w:w="1670" w:type="dxa"/>
            <w:tcBorders>
              <w:top w:val="single" w:sz="4" w:space="0" w:color="auto"/>
              <w:left w:val="single" w:sz="4" w:space="0" w:color="auto"/>
              <w:bottom w:val="single" w:sz="4" w:space="0" w:color="auto"/>
              <w:right w:val="single" w:sz="4" w:space="0" w:color="auto"/>
            </w:tcBorders>
            <w:vAlign w:val="center"/>
          </w:tcPr>
          <w:p w14:paraId="50EEACD1" w14:textId="229D819F" w:rsidR="000152F4" w:rsidRPr="002F6401" w:rsidRDefault="007B452B" w:rsidP="00363FC8">
            <w:pPr>
              <w:ind w:firstLine="0"/>
            </w:pPr>
            <w:r w:rsidRPr="002F6401">
              <w:t>jholcomb@ieee.org</w:t>
            </w:r>
          </w:p>
        </w:tc>
      </w:tr>
      <w:tr w:rsidR="00766139" w:rsidRPr="0037668C" w14:paraId="0583749F"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00DDA8A5" w14:textId="32CA8140" w:rsidR="00766139" w:rsidRPr="002F6401" w:rsidRDefault="00766139" w:rsidP="00766139">
            <w:pPr>
              <w:ind w:firstLine="0"/>
            </w:pPr>
            <w:r w:rsidRPr="002F6401">
              <w:t>Joseph L</w:t>
            </w:r>
            <w:r w:rsidR="00D45194" w:rsidRPr="002F6401">
              <w:t>evy</w:t>
            </w:r>
          </w:p>
        </w:tc>
        <w:tc>
          <w:tcPr>
            <w:tcW w:w="1790" w:type="dxa"/>
            <w:tcBorders>
              <w:top w:val="single" w:sz="4" w:space="0" w:color="auto"/>
              <w:left w:val="single" w:sz="4" w:space="0" w:color="auto"/>
              <w:bottom w:val="single" w:sz="4" w:space="0" w:color="auto"/>
              <w:right w:val="single" w:sz="4" w:space="0" w:color="auto"/>
            </w:tcBorders>
            <w:vAlign w:val="center"/>
          </w:tcPr>
          <w:p w14:paraId="529B6B87" w14:textId="41BEE193" w:rsidR="00766139" w:rsidRPr="002F6401" w:rsidRDefault="00766139" w:rsidP="00766139">
            <w:pPr>
              <w:ind w:firstLine="0"/>
            </w:pPr>
            <w:proofErr w:type="spellStart"/>
            <w:r w:rsidRPr="002F6401">
              <w:t>InterDigital</w:t>
            </w:r>
            <w:proofErr w:type="spellEnd"/>
            <w:r w:rsidRPr="002F6401">
              <w:t>, Inc.</w:t>
            </w:r>
          </w:p>
        </w:tc>
        <w:tc>
          <w:tcPr>
            <w:tcW w:w="2620" w:type="dxa"/>
            <w:tcBorders>
              <w:top w:val="single" w:sz="4" w:space="0" w:color="auto"/>
              <w:left w:val="single" w:sz="4" w:space="0" w:color="auto"/>
              <w:bottom w:val="single" w:sz="4" w:space="0" w:color="auto"/>
              <w:right w:val="single" w:sz="4" w:space="0" w:color="auto"/>
            </w:tcBorders>
            <w:vAlign w:val="center"/>
          </w:tcPr>
          <w:p w14:paraId="2F78EC9E" w14:textId="751BC544" w:rsidR="00766139" w:rsidRPr="002F6401" w:rsidRDefault="00BD6FB8" w:rsidP="00766139">
            <w:pPr>
              <w:ind w:firstLine="0"/>
            </w:pPr>
            <w:r w:rsidRPr="002F6401">
              <w:t>New York</w:t>
            </w:r>
            <w:r w:rsidR="007F6515" w:rsidRPr="002F6401">
              <w:t>, New York</w:t>
            </w:r>
          </w:p>
        </w:tc>
        <w:tc>
          <w:tcPr>
            <w:tcW w:w="1890" w:type="dxa"/>
            <w:tcBorders>
              <w:top w:val="single" w:sz="4" w:space="0" w:color="auto"/>
              <w:left w:val="single" w:sz="4" w:space="0" w:color="auto"/>
              <w:bottom w:val="single" w:sz="4" w:space="0" w:color="auto"/>
              <w:right w:val="single" w:sz="4" w:space="0" w:color="auto"/>
            </w:tcBorders>
            <w:vAlign w:val="center"/>
          </w:tcPr>
          <w:p w14:paraId="4D1A2EC8" w14:textId="52E08F7B" w:rsidR="00766139" w:rsidRPr="002F6401" w:rsidRDefault="00766139" w:rsidP="00766139">
            <w:pPr>
              <w:ind w:firstLine="0"/>
            </w:pPr>
            <w:r w:rsidRPr="002F6401">
              <w:t>+1.631.622.4139</w:t>
            </w:r>
          </w:p>
        </w:tc>
        <w:tc>
          <w:tcPr>
            <w:tcW w:w="1670" w:type="dxa"/>
            <w:tcBorders>
              <w:top w:val="single" w:sz="4" w:space="0" w:color="auto"/>
              <w:left w:val="single" w:sz="4" w:space="0" w:color="auto"/>
              <w:bottom w:val="single" w:sz="4" w:space="0" w:color="auto"/>
              <w:right w:val="single" w:sz="4" w:space="0" w:color="auto"/>
            </w:tcBorders>
            <w:vAlign w:val="center"/>
          </w:tcPr>
          <w:p w14:paraId="00819024" w14:textId="0BED3BAD" w:rsidR="00766139" w:rsidRPr="002F6401" w:rsidRDefault="00766139" w:rsidP="00766139">
            <w:pPr>
              <w:ind w:firstLine="0"/>
            </w:pPr>
            <w:r w:rsidRPr="002F6401">
              <w:t>jslevy@ieee.org</w:t>
            </w:r>
          </w:p>
        </w:tc>
      </w:tr>
      <w:tr w:rsidR="002F6401" w:rsidRPr="0037668C" w14:paraId="748B8FF9"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4DF06181" w14:textId="6262F68A" w:rsidR="002F6401" w:rsidRPr="002F6401" w:rsidRDefault="002F6401" w:rsidP="002F6401">
            <w:pPr>
              <w:ind w:firstLine="0"/>
            </w:pPr>
            <w:r w:rsidRPr="002F6401">
              <w:t>Richard Roy</w:t>
            </w:r>
          </w:p>
        </w:tc>
        <w:tc>
          <w:tcPr>
            <w:tcW w:w="1790" w:type="dxa"/>
            <w:tcBorders>
              <w:top w:val="single" w:sz="4" w:space="0" w:color="auto"/>
              <w:left w:val="single" w:sz="4" w:space="0" w:color="auto"/>
              <w:bottom w:val="single" w:sz="4" w:space="0" w:color="auto"/>
              <w:right w:val="single" w:sz="4" w:space="0" w:color="auto"/>
            </w:tcBorders>
            <w:vAlign w:val="center"/>
          </w:tcPr>
          <w:p w14:paraId="19D96616" w14:textId="0998FB8E" w:rsidR="002F6401" w:rsidRPr="002F6401" w:rsidRDefault="002F6401" w:rsidP="002F6401">
            <w:pPr>
              <w:ind w:firstLine="0"/>
            </w:pPr>
            <w:r w:rsidRPr="002F6401">
              <w:t>Self</w:t>
            </w:r>
          </w:p>
        </w:tc>
        <w:tc>
          <w:tcPr>
            <w:tcW w:w="2620" w:type="dxa"/>
            <w:tcBorders>
              <w:top w:val="single" w:sz="4" w:space="0" w:color="auto"/>
              <w:left w:val="single" w:sz="4" w:space="0" w:color="auto"/>
              <w:bottom w:val="single" w:sz="4" w:space="0" w:color="auto"/>
              <w:right w:val="single" w:sz="4" w:space="0" w:color="auto"/>
            </w:tcBorders>
            <w:vAlign w:val="center"/>
          </w:tcPr>
          <w:p w14:paraId="442E13C3" w14:textId="4CF72DE2" w:rsidR="002F6401" w:rsidRPr="002F6401" w:rsidRDefault="002F6401" w:rsidP="002F6401">
            <w:pPr>
              <w:ind w:firstLine="0"/>
            </w:pPr>
            <w:r w:rsidRPr="002F6401">
              <w:t>San Francisco, CA USA</w:t>
            </w:r>
          </w:p>
        </w:tc>
        <w:tc>
          <w:tcPr>
            <w:tcW w:w="1890" w:type="dxa"/>
            <w:tcBorders>
              <w:top w:val="single" w:sz="4" w:space="0" w:color="auto"/>
              <w:left w:val="single" w:sz="4" w:space="0" w:color="auto"/>
              <w:bottom w:val="single" w:sz="4" w:space="0" w:color="auto"/>
              <w:right w:val="single" w:sz="4" w:space="0" w:color="auto"/>
            </w:tcBorders>
            <w:vAlign w:val="center"/>
          </w:tcPr>
          <w:p w14:paraId="36B8FB67" w14:textId="77777777" w:rsidR="002F6401" w:rsidRPr="002F6401" w:rsidRDefault="002F6401" w:rsidP="002F6401">
            <w:pPr>
              <w:ind w:firstLine="0"/>
            </w:pPr>
          </w:p>
        </w:tc>
        <w:tc>
          <w:tcPr>
            <w:tcW w:w="1670" w:type="dxa"/>
            <w:tcBorders>
              <w:top w:val="single" w:sz="4" w:space="0" w:color="auto"/>
              <w:left w:val="single" w:sz="4" w:space="0" w:color="auto"/>
              <w:bottom w:val="single" w:sz="4" w:space="0" w:color="auto"/>
              <w:right w:val="single" w:sz="4" w:space="0" w:color="auto"/>
            </w:tcBorders>
            <w:vAlign w:val="center"/>
          </w:tcPr>
          <w:p w14:paraId="719176E8" w14:textId="77777777" w:rsidR="002F6401" w:rsidRPr="002F6401" w:rsidRDefault="002F6401" w:rsidP="002F6401">
            <w:pPr>
              <w:ind w:firstLine="0"/>
            </w:pPr>
          </w:p>
        </w:tc>
      </w:tr>
      <w:tr w:rsidR="002F6401" w:rsidRPr="0037668C" w14:paraId="788667C5"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5AC15446" w14:textId="7DFC24F3" w:rsidR="002F6401" w:rsidRPr="002F6401" w:rsidRDefault="002F6401" w:rsidP="002F6401">
            <w:pPr>
              <w:ind w:firstLine="0"/>
            </w:pPr>
            <w:r w:rsidRPr="002F6401">
              <w:t xml:space="preserve">Sebastian </w:t>
            </w:r>
            <w:proofErr w:type="spellStart"/>
            <w:r w:rsidRPr="002F6401">
              <w:t>Schiessl</w:t>
            </w:r>
            <w:proofErr w:type="spellEnd"/>
          </w:p>
        </w:tc>
        <w:tc>
          <w:tcPr>
            <w:tcW w:w="1790" w:type="dxa"/>
            <w:tcBorders>
              <w:top w:val="single" w:sz="4" w:space="0" w:color="auto"/>
              <w:left w:val="single" w:sz="4" w:space="0" w:color="auto"/>
              <w:bottom w:val="single" w:sz="4" w:space="0" w:color="auto"/>
              <w:right w:val="single" w:sz="4" w:space="0" w:color="auto"/>
            </w:tcBorders>
            <w:vAlign w:val="center"/>
          </w:tcPr>
          <w:p w14:paraId="45CAF771" w14:textId="4D226740" w:rsidR="002F6401" w:rsidRPr="002F6401" w:rsidRDefault="002F6401" w:rsidP="002F6401">
            <w:pPr>
              <w:ind w:firstLine="0"/>
            </w:pPr>
            <w:r w:rsidRPr="002F6401">
              <w:t>u-</w:t>
            </w:r>
            <w:proofErr w:type="spellStart"/>
            <w:r w:rsidRPr="002F6401">
              <w:t>blox</w:t>
            </w:r>
            <w:proofErr w:type="spellEnd"/>
          </w:p>
        </w:tc>
        <w:tc>
          <w:tcPr>
            <w:tcW w:w="2620" w:type="dxa"/>
            <w:tcBorders>
              <w:top w:val="single" w:sz="4" w:space="0" w:color="auto"/>
              <w:left w:val="single" w:sz="4" w:space="0" w:color="auto"/>
              <w:bottom w:val="single" w:sz="4" w:space="0" w:color="auto"/>
              <w:right w:val="single" w:sz="4" w:space="0" w:color="auto"/>
            </w:tcBorders>
            <w:vAlign w:val="center"/>
          </w:tcPr>
          <w:p w14:paraId="1683871D" w14:textId="3BDFEE86" w:rsidR="002F6401" w:rsidRPr="002F6401" w:rsidRDefault="002F6401" w:rsidP="002F6401">
            <w:pPr>
              <w:ind w:firstLine="0"/>
            </w:pPr>
            <w:r w:rsidRPr="002F6401">
              <w:t>Athens, Greece</w:t>
            </w:r>
            <w:bookmarkStart w:id="2" w:name="_GoBack"/>
            <w:bookmarkEnd w:id="2"/>
          </w:p>
        </w:tc>
        <w:tc>
          <w:tcPr>
            <w:tcW w:w="1890" w:type="dxa"/>
            <w:tcBorders>
              <w:top w:val="single" w:sz="4" w:space="0" w:color="auto"/>
              <w:left w:val="single" w:sz="4" w:space="0" w:color="auto"/>
              <w:bottom w:val="single" w:sz="4" w:space="0" w:color="auto"/>
              <w:right w:val="single" w:sz="4" w:space="0" w:color="auto"/>
            </w:tcBorders>
            <w:vAlign w:val="center"/>
          </w:tcPr>
          <w:p w14:paraId="4EE32DF0" w14:textId="77777777" w:rsidR="002F6401" w:rsidRPr="002F6401" w:rsidRDefault="002F6401" w:rsidP="002F6401">
            <w:pPr>
              <w:ind w:firstLine="0"/>
            </w:pPr>
          </w:p>
        </w:tc>
        <w:tc>
          <w:tcPr>
            <w:tcW w:w="1670" w:type="dxa"/>
            <w:tcBorders>
              <w:top w:val="single" w:sz="4" w:space="0" w:color="auto"/>
              <w:left w:val="single" w:sz="4" w:space="0" w:color="auto"/>
              <w:bottom w:val="single" w:sz="4" w:space="0" w:color="auto"/>
              <w:right w:val="single" w:sz="4" w:space="0" w:color="auto"/>
            </w:tcBorders>
            <w:vAlign w:val="center"/>
          </w:tcPr>
          <w:p w14:paraId="7C66382F" w14:textId="18CE5037" w:rsidR="002F6401" w:rsidRPr="002F6401" w:rsidRDefault="002F6401" w:rsidP="002F6401">
            <w:pPr>
              <w:ind w:firstLine="0"/>
            </w:pPr>
            <w:r w:rsidRPr="002F6401">
              <w:t>sebastian.schiessl@u-blox.com</w:t>
            </w:r>
          </w:p>
        </w:tc>
      </w:tr>
      <w:tr w:rsidR="00217A03" w:rsidRPr="0037668C" w14:paraId="36527345" w14:textId="77777777" w:rsidTr="00BD6FB8">
        <w:trPr>
          <w:jc w:val="center"/>
        </w:trPr>
        <w:tc>
          <w:tcPr>
            <w:tcW w:w="1975" w:type="dxa"/>
            <w:tcBorders>
              <w:top w:val="single" w:sz="4" w:space="0" w:color="auto"/>
              <w:left w:val="single" w:sz="4" w:space="0" w:color="auto"/>
              <w:bottom w:val="single" w:sz="4" w:space="0" w:color="auto"/>
              <w:right w:val="single" w:sz="4" w:space="0" w:color="auto"/>
            </w:tcBorders>
            <w:vAlign w:val="center"/>
          </w:tcPr>
          <w:p w14:paraId="2785F79A" w14:textId="4E41E056" w:rsidR="00217A03" w:rsidRPr="002F6401" w:rsidRDefault="00217A03" w:rsidP="002F6401">
            <w:pPr>
              <w:ind w:firstLine="0"/>
            </w:pPr>
            <w:r>
              <w:t>Vijay Auluck</w:t>
            </w:r>
          </w:p>
        </w:tc>
        <w:tc>
          <w:tcPr>
            <w:tcW w:w="1790" w:type="dxa"/>
            <w:tcBorders>
              <w:top w:val="single" w:sz="4" w:space="0" w:color="auto"/>
              <w:left w:val="single" w:sz="4" w:space="0" w:color="auto"/>
              <w:bottom w:val="single" w:sz="4" w:space="0" w:color="auto"/>
              <w:right w:val="single" w:sz="4" w:space="0" w:color="auto"/>
            </w:tcBorders>
            <w:vAlign w:val="center"/>
          </w:tcPr>
          <w:p w14:paraId="59789F1E" w14:textId="099B94D1" w:rsidR="00217A03" w:rsidRPr="002F6401" w:rsidRDefault="00217A03" w:rsidP="002F6401">
            <w:pPr>
              <w:ind w:firstLine="0"/>
            </w:pPr>
            <w:r>
              <w:t>Self</w:t>
            </w:r>
          </w:p>
        </w:tc>
        <w:tc>
          <w:tcPr>
            <w:tcW w:w="2620" w:type="dxa"/>
            <w:tcBorders>
              <w:top w:val="single" w:sz="4" w:space="0" w:color="auto"/>
              <w:left w:val="single" w:sz="4" w:space="0" w:color="auto"/>
              <w:bottom w:val="single" w:sz="4" w:space="0" w:color="auto"/>
              <w:right w:val="single" w:sz="4" w:space="0" w:color="auto"/>
            </w:tcBorders>
            <w:vAlign w:val="center"/>
          </w:tcPr>
          <w:p w14:paraId="037D2961" w14:textId="24D0FA60" w:rsidR="00217A03" w:rsidRPr="002F6401" w:rsidRDefault="00A8541D" w:rsidP="002F6401">
            <w:pPr>
              <w:ind w:firstLine="0"/>
            </w:pPr>
            <w:r>
              <w:t>Washington, USA</w:t>
            </w:r>
          </w:p>
        </w:tc>
        <w:tc>
          <w:tcPr>
            <w:tcW w:w="1890" w:type="dxa"/>
            <w:tcBorders>
              <w:top w:val="single" w:sz="4" w:space="0" w:color="auto"/>
              <w:left w:val="single" w:sz="4" w:space="0" w:color="auto"/>
              <w:bottom w:val="single" w:sz="4" w:space="0" w:color="auto"/>
              <w:right w:val="single" w:sz="4" w:space="0" w:color="auto"/>
            </w:tcBorders>
            <w:vAlign w:val="center"/>
          </w:tcPr>
          <w:p w14:paraId="73A91BCB" w14:textId="77777777" w:rsidR="00217A03" w:rsidRPr="002F6401" w:rsidRDefault="00217A03" w:rsidP="002F6401">
            <w:pPr>
              <w:ind w:firstLine="0"/>
            </w:pPr>
          </w:p>
        </w:tc>
        <w:tc>
          <w:tcPr>
            <w:tcW w:w="1670" w:type="dxa"/>
            <w:tcBorders>
              <w:top w:val="single" w:sz="4" w:space="0" w:color="auto"/>
              <w:left w:val="single" w:sz="4" w:space="0" w:color="auto"/>
              <w:bottom w:val="single" w:sz="4" w:space="0" w:color="auto"/>
              <w:right w:val="single" w:sz="4" w:space="0" w:color="auto"/>
            </w:tcBorders>
            <w:vAlign w:val="center"/>
          </w:tcPr>
          <w:p w14:paraId="399C255F" w14:textId="77777777" w:rsidR="00217A03" w:rsidRPr="002F6401" w:rsidRDefault="00217A03" w:rsidP="002F6401">
            <w:pPr>
              <w:ind w:firstLine="0"/>
            </w:pPr>
          </w:p>
        </w:tc>
      </w:tr>
    </w:tbl>
    <w:p w14:paraId="42591C03" w14:textId="77777777" w:rsidR="00766139" w:rsidRDefault="00766139" w:rsidP="00766139">
      <w:pPr>
        <w:pStyle w:val="T1"/>
      </w:pPr>
    </w:p>
    <w:p w14:paraId="201A71DC" w14:textId="6CF65CF5" w:rsidR="00766139" w:rsidRDefault="00766139" w:rsidP="00766139">
      <w:pPr>
        <w:pStyle w:val="T1"/>
      </w:pPr>
      <w:r>
        <w:t>Abstract</w:t>
      </w:r>
    </w:p>
    <w:p w14:paraId="03899939" w14:textId="77777777" w:rsidR="0034447E" w:rsidRDefault="0034447E" w:rsidP="00766139">
      <w:pPr>
        <w:ind w:firstLine="0"/>
      </w:pPr>
    </w:p>
    <w:p w14:paraId="1C3CEC6A" w14:textId="77777777" w:rsidR="0034447E" w:rsidRDefault="0034447E" w:rsidP="00766139">
      <w:pPr>
        <w:ind w:firstLine="0"/>
      </w:pPr>
    </w:p>
    <w:p w14:paraId="6DD515EE" w14:textId="0A18D2AB" w:rsidR="0034447E" w:rsidRDefault="0034447E" w:rsidP="00766139">
      <w:pPr>
        <w:ind w:firstLine="0"/>
      </w:pPr>
      <w:r>
        <w:t>r04</w:t>
      </w:r>
      <w:r w:rsidRPr="00A8541D">
        <w:t xml:space="preserve">:  </w:t>
      </w:r>
      <w:r w:rsidR="00A8541D" w:rsidRPr="00A8541D">
        <w:t>20</w:t>
      </w:r>
      <w:r w:rsidR="00B06301" w:rsidRPr="00A8541D">
        <w:t>mar, .</w:t>
      </w:r>
      <w:r w:rsidR="00B06301">
        <w:t>18 teleconference, 3 editorial edits brought up, grammar in section 4 and added exec summary up front.</w:t>
      </w:r>
      <w:r w:rsidR="00217A03">
        <w:t xml:space="preserve"> also correct section numbering</w:t>
      </w:r>
    </w:p>
    <w:p w14:paraId="03430BC2" w14:textId="149C18F6" w:rsidR="00BD6FB8" w:rsidRDefault="00BD6FB8" w:rsidP="00766139">
      <w:pPr>
        <w:ind w:firstLine="0"/>
      </w:pPr>
      <w:r>
        <w:t xml:space="preserve">r03: </w:t>
      </w:r>
      <w:r w:rsidR="004C6C02">
        <w:t>1</w:t>
      </w:r>
      <w:r w:rsidR="00167A75">
        <w:t>9</w:t>
      </w:r>
      <w:r w:rsidR="004C6C02">
        <w:t xml:space="preserve"> mar, cleaner copy of r02, </w:t>
      </w:r>
      <w:r w:rsidR="0034447E">
        <w:t>ready for final review</w:t>
      </w:r>
      <w:r w:rsidR="0060542E">
        <w:t xml:space="preserve"> and approved</w:t>
      </w:r>
      <w:r w:rsidR="00A8541D">
        <w:t xml:space="preserve">, </w:t>
      </w:r>
      <w:r w:rsidR="0060542E">
        <w:t>(with editorial edits allowed.)</w:t>
      </w:r>
    </w:p>
    <w:p w14:paraId="7291FCF7" w14:textId="44B1844C" w:rsidR="00BD6FB8" w:rsidRDefault="00BD6FB8" w:rsidP="00766139">
      <w:pPr>
        <w:ind w:firstLine="0"/>
      </w:pPr>
      <w:r>
        <w:t xml:space="preserve">r02: </w:t>
      </w:r>
      <w:r w:rsidR="007F6515">
        <w:t>18mar,</w:t>
      </w:r>
      <w:r w:rsidR="00B06301">
        <w:t xml:space="preserve"> </w:t>
      </w:r>
      <w:r w:rsidR="00D3721F">
        <w:t xml:space="preserve">.18 ad hoc – starting with </w:t>
      </w:r>
      <w:r w:rsidR="007F6515">
        <w:t>a semi-clean copy for r01</w:t>
      </w:r>
      <w:r w:rsidR="004C6C02">
        <w:t xml:space="preserve"> </w:t>
      </w:r>
      <w:r w:rsidR="00D3721F">
        <w:t xml:space="preserve">and added last two sections before conclusion and other edits throughout. </w:t>
      </w:r>
    </w:p>
    <w:p w14:paraId="25C99468" w14:textId="427EC884" w:rsidR="00BD6FB8" w:rsidRDefault="00BD6FB8" w:rsidP="00766139">
      <w:pPr>
        <w:ind w:firstLine="0"/>
      </w:pPr>
      <w:r>
        <w:t xml:space="preserve">r01: </w:t>
      </w:r>
      <w:r w:rsidR="00436B10">
        <w:t xml:space="preserve">17mar, .18 ad hoc – </w:t>
      </w:r>
      <w:r w:rsidR="008E3AE6">
        <w:t>many different sections a</w:t>
      </w:r>
      <w:r w:rsidR="007F6515">
        <w:t>nd</w:t>
      </w:r>
      <w:r w:rsidR="008E3AE6">
        <w:t xml:space="preserve"> areas of edits and updates. </w:t>
      </w:r>
    </w:p>
    <w:p w14:paraId="5F00BD23" w14:textId="3E4B906F" w:rsidR="00CA09B2" w:rsidRDefault="00766139" w:rsidP="00766139">
      <w:pPr>
        <w:ind w:firstLine="0"/>
      </w:pPr>
      <w:r>
        <w:t>r</w:t>
      </w:r>
      <w:r w:rsidR="00BD6FB8">
        <w:t>0</w:t>
      </w:r>
      <w:r>
        <w:t xml:space="preserve">0: </w:t>
      </w:r>
      <w:r w:rsidR="002858B8">
        <w:t>16mar, .18 ad hoc -</w:t>
      </w:r>
      <w:r>
        <w:t xml:space="preserve"> </w:t>
      </w:r>
      <w:r w:rsidR="00BD6FB8">
        <w:t>initial draft to get started</w:t>
      </w:r>
    </w:p>
    <w:p w14:paraId="707837A7" w14:textId="4EFBF030" w:rsidR="00766139" w:rsidRDefault="00766139" w:rsidP="00766139">
      <w:pPr>
        <w:ind w:firstLine="0"/>
      </w:pPr>
    </w:p>
    <w:p w14:paraId="323A3848" w14:textId="7E8DE9A2" w:rsidR="00766139" w:rsidRDefault="00766139" w:rsidP="00766139">
      <w:pPr>
        <w:ind w:firstLine="0"/>
      </w:pPr>
    </w:p>
    <w:p w14:paraId="2548F6FF" w14:textId="7B3853F3" w:rsidR="00766139" w:rsidRDefault="00766139" w:rsidP="00766139">
      <w:pPr>
        <w:ind w:firstLine="0"/>
      </w:pPr>
    </w:p>
    <w:p w14:paraId="3AF97DC6" w14:textId="77777777" w:rsidR="00766139" w:rsidRPr="00EE3461" w:rsidRDefault="00766139" w:rsidP="00766139">
      <w:pPr>
        <w:ind w:firstLine="0"/>
      </w:pPr>
    </w:p>
    <w:p w14:paraId="30699CB3" w14:textId="76ADEC4A" w:rsidR="004903CC" w:rsidRDefault="002F7CD5">
      <w:pPr>
        <w:rPr>
          <w:color w:val="000000"/>
        </w:rPr>
      </w:pPr>
      <w:r>
        <w:br w:type="page"/>
      </w:r>
    </w:p>
    <w:p w14:paraId="3E4C3A52" w14:textId="5EAD580A" w:rsidR="004903CC" w:rsidRPr="00EC1FEC" w:rsidRDefault="004903CC" w:rsidP="00EC1FEC"/>
    <w:p w14:paraId="0B94A097" w14:textId="77777777" w:rsidR="004903CC" w:rsidRPr="00EC1FEC" w:rsidRDefault="007F5431" w:rsidP="00EC1FEC">
      <w:pPr>
        <w:pStyle w:val="Default"/>
        <w:contextualSpacing/>
        <w:jc w:val="center"/>
        <w:rPr>
          <w:b/>
          <w:bCs/>
        </w:rPr>
      </w:pPr>
      <w:r w:rsidRPr="00EC1FEC">
        <w:rPr>
          <w:b/>
          <w:bCs/>
        </w:rPr>
        <w:t xml:space="preserve">Before the </w:t>
      </w:r>
    </w:p>
    <w:p w14:paraId="264C45D7" w14:textId="77777777" w:rsidR="004903CC" w:rsidRPr="00EC1FEC" w:rsidRDefault="004903CC" w:rsidP="00EC1FEC">
      <w:pPr>
        <w:pStyle w:val="Default"/>
        <w:contextualSpacing/>
        <w:jc w:val="center"/>
        <w:rPr>
          <w:b/>
          <w:bCs/>
        </w:rPr>
      </w:pPr>
    </w:p>
    <w:p w14:paraId="779D6121" w14:textId="0D663D59" w:rsidR="007F5431" w:rsidRPr="00EC1FEC" w:rsidRDefault="007F5431" w:rsidP="00EC1FEC">
      <w:pPr>
        <w:pStyle w:val="Default"/>
        <w:contextualSpacing/>
        <w:jc w:val="center"/>
      </w:pPr>
      <w:r w:rsidRPr="00EC1FEC">
        <w:rPr>
          <w:b/>
          <w:bCs/>
        </w:rPr>
        <w:t xml:space="preserve">Federal Communications Commission </w:t>
      </w:r>
    </w:p>
    <w:p w14:paraId="067954A2" w14:textId="77777777" w:rsidR="004903CC" w:rsidRPr="00EC1FEC" w:rsidRDefault="004903CC" w:rsidP="00EC1FEC">
      <w:pPr>
        <w:pStyle w:val="Default"/>
        <w:contextualSpacing/>
        <w:jc w:val="center"/>
        <w:rPr>
          <w:b/>
          <w:bCs/>
        </w:rPr>
      </w:pPr>
    </w:p>
    <w:p w14:paraId="6BA415A3" w14:textId="59E4B2CC" w:rsidR="007F5431" w:rsidRPr="00EC1FEC" w:rsidRDefault="007F5431" w:rsidP="00EC1FEC">
      <w:pPr>
        <w:pStyle w:val="Default"/>
        <w:contextualSpacing/>
        <w:jc w:val="center"/>
        <w:rPr>
          <w:b/>
          <w:bCs/>
        </w:rPr>
      </w:pPr>
      <w:r w:rsidRPr="00EC1FEC">
        <w:rPr>
          <w:b/>
          <w:bCs/>
        </w:rPr>
        <w:t>Washington, D.C. 20554</w:t>
      </w:r>
    </w:p>
    <w:p w14:paraId="5B487D6E" w14:textId="0700BFA1" w:rsidR="003C648D" w:rsidRPr="00EC1FEC" w:rsidRDefault="003C648D" w:rsidP="00EC1FEC">
      <w:pPr>
        <w:pStyle w:val="Default"/>
        <w:contextualSpacing/>
        <w:jc w:val="center"/>
        <w:rPr>
          <w:b/>
          <w:bCs/>
        </w:rPr>
      </w:pPr>
    </w:p>
    <w:p w14:paraId="42C42EB9" w14:textId="77777777" w:rsidR="003C648D" w:rsidRPr="00EC1FEC" w:rsidRDefault="003C648D" w:rsidP="00EC1FEC">
      <w:pPr>
        <w:pStyle w:val="Default"/>
        <w:contextualSpacing/>
        <w:jc w:val="center"/>
      </w:pPr>
    </w:p>
    <w:p w14:paraId="7E063EBD" w14:textId="2A818706" w:rsidR="007F5431" w:rsidRPr="00EC1FEC" w:rsidRDefault="007F5431" w:rsidP="00EC1FEC">
      <w:pPr>
        <w:pStyle w:val="BodyText"/>
        <w:widowControl/>
        <w:rPr>
          <w:szCs w:val="24"/>
        </w:rPr>
      </w:pPr>
      <w:r w:rsidRPr="00EC1FEC">
        <w:rPr>
          <w:szCs w:val="24"/>
        </w:rPr>
        <w:t xml:space="preserve">In the </w:t>
      </w:r>
      <w:r w:rsidRPr="00EC1FEC">
        <w:rPr>
          <w:spacing w:val="-1"/>
          <w:szCs w:val="24"/>
        </w:rPr>
        <w:t>Matter</w:t>
      </w:r>
      <w:r w:rsidRPr="00EC1FEC">
        <w:rPr>
          <w:szCs w:val="24"/>
        </w:rPr>
        <w:t xml:space="preserve"> of</w:t>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004903CC" w:rsidRPr="00EC1FEC">
        <w:rPr>
          <w:spacing w:val="47"/>
          <w:szCs w:val="24"/>
        </w:rPr>
        <w:tab/>
      </w:r>
      <w:r w:rsidRPr="00EC1FEC">
        <w:rPr>
          <w:szCs w:val="24"/>
        </w:rPr>
        <w:t>)</w:t>
      </w:r>
    </w:p>
    <w:p w14:paraId="50A1D797" w14:textId="77777777" w:rsidR="007F5431" w:rsidRPr="00EC1FEC" w:rsidRDefault="007F5431" w:rsidP="00EC1FEC">
      <w:pPr>
        <w:pStyle w:val="BodyText"/>
        <w:widowControl/>
        <w:ind w:left="5040"/>
        <w:rPr>
          <w:szCs w:val="24"/>
        </w:rPr>
      </w:pPr>
      <w:r w:rsidRPr="00EC1FEC">
        <w:rPr>
          <w:szCs w:val="24"/>
        </w:rPr>
        <w:t>)</w:t>
      </w:r>
    </w:p>
    <w:p w14:paraId="6D3EB2FE" w14:textId="35657BDE" w:rsidR="007F5431" w:rsidRPr="00EC1FEC" w:rsidRDefault="007F5431" w:rsidP="00EC1FEC">
      <w:pPr>
        <w:pStyle w:val="BodyText"/>
        <w:widowControl/>
        <w:rPr>
          <w:spacing w:val="55"/>
          <w:szCs w:val="24"/>
        </w:rPr>
      </w:pPr>
      <w:r w:rsidRPr="00EC1FEC">
        <w:rPr>
          <w:szCs w:val="24"/>
        </w:rPr>
        <w:t>Use</w:t>
      </w:r>
      <w:r w:rsidRPr="00EC1FEC">
        <w:rPr>
          <w:spacing w:val="-13"/>
          <w:szCs w:val="24"/>
        </w:rPr>
        <w:t xml:space="preserve"> </w:t>
      </w:r>
      <w:r w:rsidRPr="00EC1FEC">
        <w:rPr>
          <w:szCs w:val="24"/>
        </w:rPr>
        <w:t>of</w:t>
      </w:r>
      <w:r w:rsidRPr="00EC1FEC">
        <w:rPr>
          <w:spacing w:val="-13"/>
          <w:szCs w:val="24"/>
        </w:rPr>
        <w:t xml:space="preserve"> </w:t>
      </w:r>
      <w:r w:rsidRPr="00EC1FEC">
        <w:rPr>
          <w:szCs w:val="24"/>
        </w:rPr>
        <w:t>the</w:t>
      </w:r>
      <w:r w:rsidRPr="00EC1FEC">
        <w:rPr>
          <w:spacing w:val="-13"/>
          <w:szCs w:val="24"/>
        </w:rPr>
        <w:t xml:space="preserve"> </w:t>
      </w:r>
      <w:r w:rsidRPr="00EC1FEC">
        <w:rPr>
          <w:szCs w:val="24"/>
        </w:rPr>
        <w:t>5.850-5.925</w:t>
      </w:r>
      <w:r w:rsidRPr="00EC1FEC">
        <w:rPr>
          <w:spacing w:val="-13"/>
          <w:szCs w:val="24"/>
        </w:rPr>
        <w:t xml:space="preserve"> </w:t>
      </w:r>
      <w:r w:rsidRPr="00EC1FEC">
        <w:rPr>
          <w:szCs w:val="24"/>
        </w:rPr>
        <w:t>GHz</w:t>
      </w:r>
      <w:r w:rsidRPr="00EC1FEC">
        <w:rPr>
          <w:spacing w:val="-13"/>
          <w:szCs w:val="24"/>
        </w:rPr>
        <w:t xml:space="preserve"> </w:t>
      </w:r>
      <w:r w:rsidRPr="00EC1FEC">
        <w:rPr>
          <w:szCs w:val="24"/>
        </w:rPr>
        <w:t>Band</w:t>
      </w:r>
      <w:r w:rsidR="004903CC" w:rsidRPr="00EC1FEC">
        <w:rPr>
          <w:szCs w:val="24"/>
        </w:rPr>
        <w:tab/>
      </w:r>
      <w:r w:rsidR="004903CC" w:rsidRPr="00EC1FEC">
        <w:rPr>
          <w:szCs w:val="24"/>
        </w:rPr>
        <w:tab/>
      </w:r>
      <w:r w:rsidR="004903CC" w:rsidRPr="00EC1FEC">
        <w:rPr>
          <w:szCs w:val="24"/>
        </w:rPr>
        <w:tab/>
      </w:r>
      <w:r w:rsidRPr="00EC1FEC">
        <w:rPr>
          <w:szCs w:val="24"/>
        </w:rPr>
        <w:t>)</w:t>
      </w:r>
      <w:r w:rsidR="00F70105" w:rsidRPr="00EC1FEC">
        <w:rPr>
          <w:szCs w:val="24"/>
        </w:rPr>
        <w:tab/>
      </w:r>
      <w:r w:rsidR="000C5DFF" w:rsidRPr="00EC1FEC">
        <w:rPr>
          <w:szCs w:val="24"/>
        </w:rPr>
        <w:t>ET Docket No.</w:t>
      </w:r>
      <w:r w:rsidR="000C5DFF" w:rsidRPr="00EC1FEC">
        <w:rPr>
          <w:spacing w:val="-41"/>
          <w:szCs w:val="24"/>
        </w:rPr>
        <w:t xml:space="preserve"> </w:t>
      </w:r>
      <w:r w:rsidR="000C5DFF" w:rsidRPr="00EC1FEC">
        <w:rPr>
          <w:szCs w:val="24"/>
        </w:rPr>
        <w:t>19-138</w:t>
      </w:r>
    </w:p>
    <w:p w14:paraId="634B0BA6" w14:textId="0A7763AD" w:rsidR="004903CC" w:rsidRPr="00EC1FEC" w:rsidRDefault="004903CC" w:rsidP="00EC1FEC">
      <w:pPr>
        <w:pStyle w:val="BodyText"/>
        <w:widowControl/>
        <w:rPr>
          <w:szCs w:val="24"/>
        </w:rPr>
      </w:pP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r>
      <w:r w:rsidRPr="00EC1FEC">
        <w:rPr>
          <w:szCs w:val="24"/>
        </w:rPr>
        <w:tab/>
        <w:t>)</w:t>
      </w:r>
    </w:p>
    <w:p w14:paraId="0E53ACA6" w14:textId="7B4141A0" w:rsidR="007F5431" w:rsidRPr="00EC1FEC" w:rsidRDefault="007F5431" w:rsidP="00EC1FEC">
      <w:pPr>
        <w:pStyle w:val="BodyText"/>
        <w:widowControl/>
        <w:rPr>
          <w:szCs w:val="24"/>
        </w:rPr>
      </w:pPr>
    </w:p>
    <w:p w14:paraId="117F8FD6" w14:textId="77777777" w:rsidR="003C648D" w:rsidRPr="00EC1FEC" w:rsidRDefault="003C648D" w:rsidP="00EC1FEC">
      <w:pPr>
        <w:pStyle w:val="BodyText"/>
        <w:widowControl/>
        <w:rPr>
          <w:szCs w:val="24"/>
        </w:rPr>
      </w:pPr>
    </w:p>
    <w:p w14:paraId="4A71DC8B" w14:textId="1C3CBD50" w:rsidR="007F5431" w:rsidRPr="00EC1FEC" w:rsidRDefault="00766139" w:rsidP="00EC1FEC">
      <w:pPr>
        <w:pStyle w:val="Default"/>
        <w:ind w:left="-90"/>
        <w:contextualSpacing/>
        <w:jc w:val="center"/>
        <w:rPr>
          <w:b/>
          <w:bCs/>
        </w:rPr>
      </w:pPr>
      <w:r>
        <w:rPr>
          <w:b/>
          <w:bCs/>
        </w:rPr>
        <w:t xml:space="preserve">Reply </w:t>
      </w:r>
      <w:r w:rsidR="004903CC" w:rsidRPr="00EC1FEC">
        <w:rPr>
          <w:b/>
          <w:bCs/>
        </w:rPr>
        <w:t xml:space="preserve">Comments of </w:t>
      </w:r>
      <w:r w:rsidR="007F5431" w:rsidRPr="00EC1FEC">
        <w:rPr>
          <w:b/>
          <w:bCs/>
        </w:rPr>
        <w:t>IEEE 802</w:t>
      </w:r>
    </w:p>
    <w:p w14:paraId="12A39098" w14:textId="0A57E836" w:rsidR="004903CC" w:rsidRPr="00EC1FEC" w:rsidRDefault="004903CC" w:rsidP="00EC1FEC">
      <w:pPr>
        <w:pStyle w:val="Default"/>
        <w:ind w:left="-90"/>
        <w:contextualSpacing/>
        <w:jc w:val="center"/>
      </w:pPr>
    </w:p>
    <w:p w14:paraId="69741FE7" w14:textId="77777777" w:rsidR="006843BE" w:rsidRPr="00EC1FEC" w:rsidRDefault="006843BE" w:rsidP="00EC1FEC">
      <w:pPr>
        <w:pStyle w:val="Default"/>
        <w:ind w:left="-90"/>
        <w:contextualSpacing/>
        <w:jc w:val="center"/>
      </w:pPr>
    </w:p>
    <w:p w14:paraId="0D2697DE" w14:textId="77777777" w:rsidR="007F5431" w:rsidRPr="00EC1FEC" w:rsidRDefault="007F5431" w:rsidP="00EC1FEC">
      <w:pPr>
        <w:pStyle w:val="Default"/>
        <w:ind w:left="6210"/>
        <w:contextualSpacing/>
      </w:pPr>
      <w:r w:rsidRPr="00EC1FEC">
        <w:t xml:space="preserve">Paul Nikolich </w:t>
      </w:r>
    </w:p>
    <w:p w14:paraId="0B82A4CD" w14:textId="77777777" w:rsidR="00BB5A06" w:rsidRPr="00EC1FEC" w:rsidRDefault="007F5431" w:rsidP="00EC1FEC">
      <w:pPr>
        <w:pStyle w:val="Default"/>
        <w:ind w:left="6210"/>
        <w:contextualSpacing/>
      </w:pPr>
      <w:r w:rsidRPr="00EC1FEC">
        <w:t xml:space="preserve">Chair, IEEE 802 LAN/MAN </w:t>
      </w:r>
    </w:p>
    <w:p w14:paraId="1C9CCB2F" w14:textId="551115EA" w:rsidR="007F5431" w:rsidRPr="00EC1FEC" w:rsidRDefault="007F5431" w:rsidP="00EC1FEC">
      <w:pPr>
        <w:pStyle w:val="Default"/>
        <w:ind w:left="6210"/>
        <w:contextualSpacing/>
      </w:pPr>
      <w:r w:rsidRPr="00EC1FEC">
        <w:t xml:space="preserve">Standards Committee </w:t>
      </w:r>
    </w:p>
    <w:p w14:paraId="462B9201" w14:textId="77777777" w:rsidR="007F5431" w:rsidRPr="00EC1FEC" w:rsidRDefault="007F5431" w:rsidP="00EC1FEC">
      <w:pPr>
        <w:pStyle w:val="Default"/>
        <w:ind w:left="6210"/>
        <w:contextualSpacing/>
      </w:pPr>
      <w:proofErr w:type="spellStart"/>
      <w:r w:rsidRPr="00EC1FEC">
        <w:t>em</w:t>
      </w:r>
      <w:proofErr w:type="spellEnd"/>
      <w:r w:rsidRPr="00EC1FEC">
        <w:t xml:space="preserve">: IEEE802radioreg@ieee.org </w:t>
      </w:r>
    </w:p>
    <w:p w14:paraId="5AAC50B2" w14:textId="77777777" w:rsidR="00DC23C8" w:rsidRDefault="00DC23C8" w:rsidP="00EC1FEC">
      <w:pPr>
        <w:pStyle w:val="Default"/>
        <w:contextualSpacing/>
      </w:pPr>
    </w:p>
    <w:p w14:paraId="60E13009" w14:textId="1673E245" w:rsidR="004903CC" w:rsidRPr="00EC1FEC" w:rsidRDefault="00766139" w:rsidP="00EC1FEC">
      <w:pPr>
        <w:pStyle w:val="Default"/>
        <w:contextualSpacing/>
      </w:pPr>
      <w:r>
        <w:t xml:space="preserve">02 April </w:t>
      </w:r>
      <w:r w:rsidR="007F5431" w:rsidRPr="00EC1FEC">
        <w:t>2020</w:t>
      </w:r>
    </w:p>
    <w:p w14:paraId="0FF525BC" w14:textId="79F4A9A0" w:rsidR="004903CC" w:rsidRPr="00EC1FEC" w:rsidRDefault="004903CC" w:rsidP="00EC1FEC">
      <w:pPr>
        <w:pStyle w:val="Default"/>
        <w:contextualSpacing/>
      </w:pPr>
    </w:p>
    <w:p w14:paraId="3A1C49F9" w14:textId="77777777" w:rsidR="006843BE" w:rsidRPr="00EC1FEC" w:rsidRDefault="006843BE" w:rsidP="00EC1FEC">
      <w:pPr>
        <w:pStyle w:val="Default"/>
        <w:contextualSpacing/>
      </w:pPr>
    </w:p>
    <w:p w14:paraId="5FE17D79" w14:textId="77777777" w:rsidR="007F5431" w:rsidRPr="00EC1FEC" w:rsidRDefault="007F5431" w:rsidP="00EC1FEC">
      <w:pPr>
        <w:pStyle w:val="Heading1"/>
        <w:keepNext w:val="0"/>
        <w:keepLines w:val="0"/>
      </w:pPr>
      <w:r w:rsidRPr="00EC1FEC">
        <w:t xml:space="preserve">Introduction </w:t>
      </w:r>
    </w:p>
    <w:p w14:paraId="51A1D835" w14:textId="77777777" w:rsidR="000C5DFF" w:rsidRPr="00EC1FEC" w:rsidRDefault="000C5DFF" w:rsidP="00EC1FEC">
      <w:pPr>
        <w:pStyle w:val="Default"/>
        <w:contextualSpacing/>
      </w:pPr>
    </w:p>
    <w:p w14:paraId="700CB968" w14:textId="0F1E9763" w:rsidR="004903CC" w:rsidRPr="00EC1FEC" w:rsidRDefault="000C5DFF" w:rsidP="00EC1FEC">
      <w:pPr>
        <w:pStyle w:val="Default"/>
        <w:ind w:firstLine="720"/>
        <w:contextualSpacing/>
      </w:pPr>
      <w:r w:rsidRPr="00EC1FEC">
        <w:t xml:space="preserve">IEEE 802 LAN/MAN Standards Committee (LMSC) is pleased to provide </w:t>
      </w:r>
      <w:r w:rsidR="00766139">
        <w:t xml:space="preserve">reply </w:t>
      </w:r>
      <w:r w:rsidRPr="00EC1FEC">
        <w:t>comments on the above-captioned proceeding to the NPRM on the use</w:t>
      </w:r>
      <w:r w:rsidRPr="00EC1FEC">
        <w:rPr>
          <w:spacing w:val="-13"/>
        </w:rPr>
        <w:t xml:space="preserve"> </w:t>
      </w:r>
      <w:r w:rsidRPr="00EC1FEC">
        <w:t>of</w:t>
      </w:r>
      <w:r w:rsidRPr="00EC1FEC">
        <w:rPr>
          <w:spacing w:val="-13"/>
        </w:rPr>
        <w:t xml:space="preserve"> </w:t>
      </w:r>
      <w:r w:rsidRPr="00EC1FEC">
        <w:t>the</w:t>
      </w:r>
      <w:r w:rsidRPr="00EC1FEC">
        <w:rPr>
          <w:spacing w:val="-13"/>
        </w:rPr>
        <w:t xml:space="preserve"> </w:t>
      </w:r>
      <w:r w:rsidRPr="00EC1FEC">
        <w:t>5850-5925</w:t>
      </w:r>
      <w:r w:rsidRPr="00EC1FEC">
        <w:rPr>
          <w:spacing w:val="-13"/>
        </w:rPr>
        <w:t xml:space="preserve"> </w:t>
      </w:r>
      <w:r w:rsidR="00F749B1">
        <w:t>M</w:t>
      </w:r>
      <w:r w:rsidRPr="00EC1FEC">
        <w:t>Hz</w:t>
      </w:r>
      <w:r w:rsidRPr="00EC1FEC">
        <w:rPr>
          <w:spacing w:val="-13"/>
        </w:rPr>
        <w:t xml:space="preserve"> </w:t>
      </w:r>
      <w:r w:rsidRPr="00EC1FEC">
        <w:t xml:space="preserve">Band dated </w:t>
      </w:r>
      <w:r w:rsidR="00766139">
        <w:t>06 February 202</w:t>
      </w:r>
      <w:r w:rsidR="00E37903">
        <w:t>0</w:t>
      </w:r>
      <w:r w:rsidR="00766139">
        <w:t xml:space="preserve"> in the </w:t>
      </w:r>
      <w:r w:rsidR="00FA3340">
        <w:t xml:space="preserve">United States </w:t>
      </w:r>
      <w:r w:rsidR="00766139">
        <w:t>Federal Register</w:t>
      </w:r>
      <w:r w:rsidRPr="00EC1FEC">
        <w:t>.</w:t>
      </w:r>
    </w:p>
    <w:p w14:paraId="16E36721" w14:textId="77777777" w:rsidR="004903CC" w:rsidRPr="00EC1FEC" w:rsidRDefault="004903CC" w:rsidP="00EC1FEC">
      <w:pPr>
        <w:ind w:firstLine="0"/>
      </w:pPr>
    </w:p>
    <w:p w14:paraId="3F2D2582" w14:textId="76E2B28E" w:rsidR="0049356C" w:rsidRDefault="000C5DFF" w:rsidP="00EC1FEC">
      <w:r w:rsidRPr="00EC1FEC">
        <w:t xml:space="preserve">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w:t>
      </w:r>
      <w:r w:rsidR="00E37903">
        <w:t xml:space="preserve">reply </w:t>
      </w:r>
      <w:r w:rsidRPr="00EC1FEC">
        <w:t xml:space="preserve">comments to the Commission. </w:t>
      </w:r>
    </w:p>
    <w:p w14:paraId="2C3C6E0F" w14:textId="77777777" w:rsidR="00572B99" w:rsidRDefault="00572B99" w:rsidP="00572B99">
      <w:pPr>
        <w:ind w:firstLine="0"/>
      </w:pPr>
    </w:p>
    <w:p w14:paraId="40B0F0FC" w14:textId="77777777" w:rsidR="0049356C" w:rsidRPr="00EC1FEC" w:rsidRDefault="0049356C" w:rsidP="0049356C">
      <w:r w:rsidRPr="00EC1FEC">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EC1FEC">
        <w:rPr>
          <w:rStyle w:val="FootnoteReference"/>
        </w:rPr>
        <w:footnoteReference w:id="1"/>
      </w:r>
    </w:p>
    <w:p w14:paraId="5F19B781" w14:textId="77777777" w:rsidR="0049356C" w:rsidRPr="00EC1FEC" w:rsidRDefault="0049356C" w:rsidP="0049356C">
      <w:pPr>
        <w:pStyle w:val="Default"/>
        <w:contextualSpacing/>
      </w:pPr>
    </w:p>
    <w:p w14:paraId="11D9E78B" w14:textId="77777777" w:rsidR="00204419" w:rsidRDefault="00204419" w:rsidP="00EC1FEC">
      <w:pPr>
        <w:rPr>
          <w:ins w:id="3" w:author="Holcomb, Jay" w:date="2020-03-19T21:08:00Z"/>
        </w:rPr>
      </w:pPr>
    </w:p>
    <w:p w14:paraId="144804F4" w14:textId="5F10EAEA" w:rsidR="00204419" w:rsidRDefault="00092AE2" w:rsidP="00204419">
      <w:pPr>
        <w:pStyle w:val="Heading1"/>
        <w:rPr>
          <w:ins w:id="4" w:author="Holcomb, Jay" w:date="2020-03-19T21:08:00Z"/>
        </w:rPr>
      </w:pPr>
      <w:proofErr w:type="spellStart"/>
      <w:ins w:id="5" w:author="Holcomb, Jay" w:date="2020-03-20T06:26:00Z">
        <w:r>
          <w:lastRenderedPageBreak/>
          <w:t>Excutive</w:t>
        </w:r>
        <w:proofErr w:type="spellEnd"/>
        <w:r>
          <w:t xml:space="preserve"> </w:t>
        </w:r>
      </w:ins>
      <w:ins w:id="6" w:author="Holcomb, Jay" w:date="2020-03-19T21:08:00Z">
        <w:r w:rsidR="00204419">
          <w:t>Summary</w:t>
        </w:r>
      </w:ins>
    </w:p>
    <w:p w14:paraId="08F4EC4F" w14:textId="77777777" w:rsidR="00204419" w:rsidRDefault="00204419" w:rsidP="00204419">
      <w:pPr>
        <w:ind w:firstLine="0"/>
        <w:rPr>
          <w:ins w:id="7" w:author="Holcomb, Jay" w:date="2020-03-19T21:08:00Z"/>
        </w:rPr>
      </w:pPr>
    </w:p>
    <w:p w14:paraId="14DFDC62" w14:textId="2956FB56" w:rsidR="002765A5" w:rsidRPr="00EC1FEC" w:rsidRDefault="000E1DB4" w:rsidP="00EC1FEC">
      <w:r w:rsidRPr="00EC1FEC">
        <w:t>With the release of FCC NPRM 1</w:t>
      </w:r>
      <w:r w:rsidR="002765A5" w:rsidRPr="00EC1FEC">
        <w:t>9-129</w:t>
      </w:r>
      <w:r w:rsidRPr="00EC1FEC">
        <w:t xml:space="preserve"> (</w:t>
      </w:r>
      <w:r w:rsidR="00F14CAD" w:rsidRPr="00EC1FEC">
        <w:t xml:space="preserve">E.T. </w:t>
      </w:r>
      <w:r w:rsidRPr="00EC1FEC">
        <w:t>Docket 1</w:t>
      </w:r>
      <w:r w:rsidR="002765A5" w:rsidRPr="00EC1FEC">
        <w:t>9-138</w:t>
      </w:r>
      <w:r w:rsidRPr="00EC1FEC">
        <w:t xml:space="preserve">), the United States Federal Communications Commission has requested comments </w:t>
      </w:r>
      <w:r w:rsidR="00FA3340">
        <w:t xml:space="preserve">and reply comments </w:t>
      </w:r>
      <w:r w:rsidRPr="00EC1FEC">
        <w:t>regarding</w:t>
      </w:r>
      <w:r w:rsidR="002765A5" w:rsidRPr="00EC1FEC">
        <w:t xml:space="preserve"> assess</w:t>
      </w:r>
      <w:r w:rsidR="00F14CAD" w:rsidRPr="00EC1FEC">
        <w:t>ing</w:t>
      </w:r>
      <w:r w:rsidR="002765A5" w:rsidRPr="00EC1FEC">
        <w:t xml:space="preserve"> the 5.9 GHz band rules and propos</w:t>
      </w:r>
      <w:r w:rsidR="0049356C">
        <w:t>ing</w:t>
      </w:r>
      <w:r w:rsidR="002765A5" w:rsidRPr="00EC1FEC">
        <w:t xml:space="preserve"> appropriate changes to ensure the spectrum supports its highest and best use.  In this NPRM it is proposed to: </w:t>
      </w:r>
      <w:r w:rsidR="00F14CAD" w:rsidRPr="00EC1FEC">
        <w:t>“</w:t>
      </w:r>
      <w:r w:rsidR="002765A5" w:rsidRPr="00EC1FEC">
        <w:t>… continue to dedicate spectrum—the upper 30 megahertz portion of the band—for transportation and vehicle safety purposes, while repurposing the remaining lower 45 megahertz part of the band for unlicensed operations to support high-throughput broadband applications.”</w:t>
      </w:r>
    </w:p>
    <w:p w14:paraId="049438DC" w14:textId="77777777" w:rsidR="00204419" w:rsidRDefault="00204419" w:rsidP="00204419">
      <w:pPr>
        <w:ind w:firstLine="0"/>
        <w:rPr>
          <w:ins w:id="8" w:author="Holcomb, Jay" w:date="2020-03-19T21:09:00Z"/>
        </w:rPr>
      </w:pPr>
    </w:p>
    <w:p w14:paraId="45560D96" w14:textId="77777777" w:rsidR="00204419" w:rsidRDefault="00204419" w:rsidP="00204419">
      <w:pPr>
        <w:rPr>
          <w:ins w:id="9" w:author="Holcomb, Jay" w:date="2020-03-19T21:09:00Z"/>
        </w:rPr>
      </w:pPr>
      <w:ins w:id="10" w:author="Holcomb, Jay" w:date="2020-03-19T21:09:00Z">
        <w:r>
          <w:t>In the following pages IEEE 802 will address several key points as they relate to the DSRC technology, its evolution, as well as make recommendations for Commission’s consideration.</w:t>
        </w:r>
      </w:ins>
    </w:p>
    <w:p w14:paraId="11542024" w14:textId="77777777" w:rsidR="00204419" w:rsidRDefault="00204419" w:rsidP="00204419">
      <w:pPr>
        <w:ind w:firstLine="0"/>
        <w:rPr>
          <w:ins w:id="11" w:author="Holcomb, Jay" w:date="2020-03-19T21:09:00Z"/>
        </w:rPr>
      </w:pPr>
    </w:p>
    <w:p w14:paraId="05CAA983" w14:textId="77777777" w:rsidR="00BE663E" w:rsidRPr="00483B12" w:rsidRDefault="00BE663E" w:rsidP="00217A03">
      <w:pPr>
        <w:ind w:left="720"/>
        <w:rPr>
          <w:ins w:id="12" w:author="Holcomb, Jay" w:date="2020-03-20T06:19:00Z"/>
        </w:rPr>
      </w:pPr>
      <w:ins w:id="13" w:author="Holcomb, Jay" w:date="2020-03-20T06:19:00Z">
        <w:r w:rsidRPr="00483B12">
          <w:t>First, DSRC is not outdated; it incorporates the same state-of-the-art 802.11 technology that is in many products on the market today. Furthermore, the IEEE 802.11 WG is in the process of developing next generation V2X technology, IEEE P802.11bd, as an amendment to the IEEE 802.11 standard that ensures backward compatibility and coexistence with current DSRC deployments.</w:t>
        </w:r>
      </w:ins>
    </w:p>
    <w:p w14:paraId="4AD5BEC9" w14:textId="77777777" w:rsidR="00BE663E" w:rsidRPr="00483B12" w:rsidRDefault="00BE663E" w:rsidP="00217A03">
      <w:pPr>
        <w:ind w:left="720" w:firstLine="0"/>
        <w:rPr>
          <w:ins w:id="14" w:author="Holcomb, Jay" w:date="2020-03-20T06:19:00Z"/>
        </w:rPr>
      </w:pPr>
    </w:p>
    <w:p w14:paraId="050507B4" w14:textId="77777777" w:rsidR="00BE663E" w:rsidRPr="00483B12" w:rsidRDefault="00BE663E" w:rsidP="00217A03">
      <w:pPr>
        <w:ind w:left="720"/>
        <w:rPr>
          <w:ins w:id="15" w:author="Holcomb, Jay" w:date="2020-03-20T06:19:00Z"/>
        </w:rPr>
      </w:pPr>
      <w:ins w:id="16" w:author="Holcomb, Jay" w:date="2020-03-20T06:19:00Z">
        <w:r w:rsidRPr="00483B12">
          <w:t xml:space="preserve">Second, DSRC has been and continues to be deployed.  There are over a hundred sites around the US and thousands of vehicles outfitted with DSRC, all successfully executing ITS safety and efficiency services. </w:t>
        </w:r>
      </w:ins>
    </w:p>
    <w:p w14:paraId="2D054056" w14:textId="77777777" w:rsidR="00BE663E" w:rsidRPr="00483B12" w:rsidRDefault="00BE663E" w:rsidP="00217A03">
      <w:pPr>
        <w:ind w:left="720" w:firstLine="0"/>
        <w:rPr>
          <w:ins w:id="17" w:author="Holcomb, Jay" w:date="2020-03-20T06:19:00Z"/>
        </w:rPr>
      </w:pPr>
    </w:p>
    <w:p w14:paraId="3D81E2B5" w14:textId="77777777" w:rsidR="00BE663E" w:rsidRPr="00483B12" w:rsidRDefault="00BE663E" w:rsidP="00217A03">
      <w:pPr>
        <w:ind w:left="720"/>
        <w:rPr>
          <w:ins w:id="18" w:author="Holcomb, Jay" w:date="2020-03-20T06:19:00Z"/>
        </w:rPr>
      </w:pPr>
      <w:ins w:id="19" w:author="Holcomb, Jay" w:date="2020-03-20T06:19:00Z">
        <w:r w:rsidRPr="00483B12">
          <w:t xml:space="preserve">Third, IEEE 802 believes C-V2X is not superior to DSRC as it has several shortcomings that make DSRC better-suited for deployment of ITS safety and efficiency services.  Furthermore, </w:t>
        </w:r>
        <w:proofErr w:type="gramStart"/>
        <w:r w:rsidRPr="00483B12">
          <w:t>in spite of</w:t>
        </w:r>
        <w:proofErr w:type="gramEnd"/>
        <w:r w:rsidRPr="00483B12">
          <w:t xml:space="preserve"> claims to the contrary, </w:t>
        </w:r>
        <w:r>
          <w:t xml:space="preserve">IEEE 802 does not see where </w:t>
        </w:r>
        <w:r w:rsidRPr="00483B12">
          <w:t xml:space="preserve">C-V2X </w:t>
        </w:r>
        <w:r>
          <w:t xml:space="preserve">has a </w:t>
        </w:r>
        <w:r w:rsidRPr="00483B12">
          <w:t>path forward that ensures backward compatibility and coexistence with the current version of C-V2X technology that the Commission proposes to adopt.</w:t>
        </w:r>
      </w:ins>
    </w:p>
    <w:p w14:paraId="3AE30DD3" w14:textId="77777777" w:rsidR="00BE663E" w:rsidRPr="00483B12" w:rsidRDefault="00BE663E" w:rsidP="00217A03">
      <w:pPr>
        <w:ind w:left="720" w:firstLine="0"/>
        <w:rPr>
          <w:ins w:id="20" w:author="Holcomb, Jay" w:date="2020-03-20T06:19:00Z"/>
        </w:rPr>
      </w:pPr>
    </w:p>
    <w:p w14:paraId="339629DA" w14:textId="77777777" w:rsidR="00BE663E" w:rsidRPr="00483B12" w:rsidRDefault="00BE663E" w:rsidP="00217A03">
      <w:pPr>
        <w:ind w:left="720"/>
        <w:rPr>
          <w:ins w:id="21" w:author="Holcomb, Jay" w:date="2020-03-20T06:19:00Z"/>
        </w:rPr>
      </w:pPr>
      <w:ins w:id="22" w:author="Holcomb, Jay" w:date="2020-03-20T06:19:00Z">
        <w:r w:rsidRPr="00483B12">
          <w:t xml:space="preserve">Fourth, IEEE 802 recommends that the V2X technology of choice for the ITS band 1) must be the subject of a mature set of standards, 2) must be proven through real-world testing to work effectively in ITS environments, and 3) must be future-proof by having a well-defined evolutionary path that maintains backward compatibility and coexistence with previous generations, including coexistence with DSRC which already occupies the ITS band.  </w:t>
        </w:r>
      </w:ins>
    </w:p>
    <w:p w14:paraId="513BF78A" w14:textId="77777777" w:rsidR="00204419" w:rsidRPr="00EC1FEC" w:rsidRDefault="00204419" w:rsidP="00EC1FEC">
      <w:pPr>
        <w:ind w:firstLine="0"/>
      </w:pPr>
    </w:p>
    <w:p w14:paraId="30E52956" w14:textId="3DFDEF73" w:rsidR="0084353A" w:rsidRPr="00EC1FEC" w:rsidRDefault="0084353A" w:rsidP="00EC1FEC">
      <w:pPr>
        <w:pStyle w:val="Default"/>
        <w:ind w:firstLine="720"/>
        <w:contextualSpacing/>
      </w:pPr>
      <w:r w:rsidRPr="00EC1FEC">
        <w:t xml:space="preserve">The IEEE Std 802.11p-2010 amendment, now incorporated into IEEE Std 802.11-2016, provides core technology for Dedicated </w:t>
      </w:r>
      <w:r w:rsidR="006843BE" w:rsidRPr="00EC1FEC">
        <w:t>Short-Range</w:t>
      </w:r>
      <w:r w:rsidRPr="00EC1FEC">
        <w:t xml:space="preserve"> Communication (DSRC). The term "OCB" (outside the context of a BSS</w:t>
      </w:r>
      <w:r w:rsidR="009C60D9" w:rsidRPr="00EC1FEC">
        <w:t xml:space="preserve"> </w:t>
      </w:r>
      <w:r w:rsidR="003C648D" w:rsidRPr="00EC1FEC">
        <w:t>(Basic Service Set)</w:t>
      </w:r>
      <w:r w:rsidRPr="00EC1FEC">
        <w:t xml:space="preserve">) was introduced in IEEE </w:t>
      </w:r>
      <w:r w:rsidR="00E37903">
        <w:t xml:space="preserve">Std </w:t>
      </w:r>
      <w:r w:rsidRPr="00EC1FEC">
        <w:t xml:space="preserve">802.11p, which specified "Wireless Access in Vehicular Environments". The OCB specifications within IEEE Std 802.11 continue to support DSRC-compatible operation. </w:t>
      </w:r>
    </w:p>
    <w:p w14:paraId="53D8AD8F" w14:textId="77777777" w:rsidR="00631D20" w:rsidRPr="00EC1FEC" w:rsidRDefault="00631D20" w:rsidP="00EC1FEC">
      <w:pPr>
        <w:pStyle w:val="Default"/>
        <w:contextualSpacing/>
      </w:pPr>
    </w:p>
    <w:p w14:paraId="5CFC614D" w14:textId="70A143FB" w:rsidR="000E1DB4" w:rsidRPr="00EC1FEC" w:rsidRDefault="0084353A" w:rsidP="00053E18">
      <w:r w:rsidRPr="00EC1FEC">
        <w:t xml:space="preserve">The IEEE 802.11 Working Group (WG) is now specifying an IEEE Next Generation V2X </w:t>
      </w:r>
      <w:r w:rsidR="00C26EBA" w:rsidRPr="00EC1FEC">
        <w:t>(Vehicle-to-everything)</w:t>
      </w:r>
      <w:r w:rsidRPr="00EC1FEC">
        <w:t xml:space="preserve"> amendment </w:t>
      </w:r>
      <w:r w:rsidR="005A7099">
        <w:t xml:space="preserve">with </w:t>
      </w:r>
      <w:r w:rsidRPr="00EC1FEC">
        <w:t xml:space="preserve">the </w:t>
      </w:r>
      <w:r w:rsidR="00E20B52" w:rsidRPr="00EC1FEC">
        <w:t xml:space="preserve">IEEE </w:t>
      </w:r>
      <w:r w:rsidRPr="00EC1FEC">
        <w:t xml:space="preserve">P802.11bd project. </w:t>
      </w:r>
      <w:r w:rsidR="00FA3340">
        <w:t>T</w:t>
      </w:r>
      <w:r w:rsidRPr="00EC1FEC">
        <w:t xml:space="preserve">he IEEE </w:t>
      </w:r>
      <w:r w:rsidR="00A545DB" w:rsidRPr="00EC1FEC">
        <w:t>P802.11</w:t>
      </w:r>
      <w:r w:rsidR="00F53E1D" w:rsidRPr="00EC1FEC">
        <w:t>bd</w:t>
      </w:r>
      <w:r w:rsidRPr="00EC1FEC">
        <w:t xml:space="preserve"> amendment is intended to provide a seamless evolution path from DSRC in the 5.9 GHz DSRC band. Any consideration of the rules governing use of the 5.9 GHz band must recognize the societal value of allowing DSRC and IEEE </w:t>
      </w:r>
      <w:r w:rsidR="00A545DB" w:rsidRPr="00EC1FEC">
        <w:t>P802.11</w:t>
      </w:r>
      <w:r w:rsidR="00F53E1D" w:rsidRPr="00EC1FEC">
        <w:t>bd</w:t>
      </w:r>
      <w:r w:rsidRPr="00EC1FEC">
        <w:t xml:space="preserve"> to operate together </w:t>
      </w:r>
      <w:r w:rsidR="0052152A" w:rsidRPr="00EC1FEC">
        <w:t xml:space="preserve">in the ITS </w:t>
      </w:r>
      <w:r w:rsidRPr="00EC1FEC">
        <w:t>band.</w:t>
      </w:r>
      <w:r w:rsidR="00F51ABC" w:rsidRPr="00EC1FEC">
        <w:t xml:space="preserve">  I</w:t>
      </w:r>
      <w:r w:rsidR="009D6098" w:rsidRPr="00EC1FEC">
        <w:t>t</w:t>
      </w:r>
      <w:r w:rsidR="00F51ABC" w:rsidRPr="00EC1FEC">
        <w:t xml:space="preserve"> should be noted that one </w:t>
      </w:r>
      <w:r w:rsidR="00E720E4" w:rsidRPr="00EC1FEC">
        <w:t xml:space="preserve">of the advanced features being </w:t>
      </w:r>
      <w:r w:rsidR="00DE7EA7">
        <w:t xml:space="preserve">specified </w:t>
      </w:r>
      <w:r w:rsidR="00E720E4" w:rsidRPr="00EC1FEC">
        <w:t xml:space="preserve">for the </w:t>
      </w:r>
      <w:r w:rsidR="00E20B52" w:rsidRPr="00EC1FEC">
        <w:t xml:space="preserve">IEEE </w:t>
      </w:r>
      <w:r w:rsidR="00E720E4" w:rsidRPr="00EC1FEC">
        <w:t xml:space="preserve">P802.11bd project </w:t>
      </w:r>
      <w:r w:rsidR="00E720E4" w:rsidRPr="002858B8">
        <w:t>is 20</w:t>
      </w:r>
      <w:r w:rsidR="000F7410" w:rsidRPr="002858B8">
        <w:t xml:space="preserve"> </w:t>
      </w:r>
      <w:r w:rsidR="00E720E4" w:rsidRPr="002858B8">
        <w:t xml:space="preserve">MHz </w:t>
      </w:r>
      <w:r w:rsidR="003209F9" w:rsidRPr="002858B8">
        <w:t>bandwidth</w:t>
      </w:r>
      <w:r w:rsidR="00E720E4" w:rsidRPr="002858B8">
        <w:t xml:space="preserve"> operation</w:t>
      </w:r>
      <w:r w:rsidR="000F7410" w:rsidRPr="002858B8">
        <w:t xml:space="preserve"> that co-exists with </w:t>
      </w:r>
      <w:r w:rsidR="00DE7EA7">
        <w:t>10 MHz IEEE Std 802</w:t>
      </w:r>
      <w:r w:rsidR="000F7410" w:rsidRPr="002858B8">
        <w:t>.11</w:t>
      </w:r>
      <w:r w:rsidR="00A60360">
        <w:t>-2016.</w:t>
      </w:r>
      <w:r w:rsidR="009D6098" w:rsidRPr="00EC1FEC">
        <w:t xml:space="preserve">  </w:t>
      </w:r>
    </w:p>
    <w:p w14:paraId="592DB078" w14:textId="4D560A61" w:rsidR="000E1DB4" w:rsidRDefault="000E1DB4" w:rsidP="00EC1FEC">
      <w:pPr>
        <w:ind w:firstLine="0"/>
      </w:pPr>
    </w:p>
    <w:p w14:paraId="2582E056" w14:textId="28E50DCC" w:rsidR="002858B8" w:rsidRDefault="002858B8" w:rsidP="00EC1FEC">
      <w:pPr>
        <w:ind w:firstLine="0"/>
      </w:pPr>
    </w:p>
    <w:p w14:paraId="764F1AAE" w14:textId="77777777" w:rsidR="002858B8" w:rsidRPr="00EC1FEC" w:rsidRDefault="002858B8" w:rsidP="00EC1FEC">
      <w:pPr>
        <w:ind w:firstLine="0"/>
      </w:pPr>
    </w:p>
    <w:p w14:paraId="605D1E86" w14:textId="08AC7F34" w:rsidR="0084353A" w:rsidRDefault="00FD40C0" w:rsidP="00CC7F81">
      <w:pPr>
        <w:pStyle w:val="Heading1"/>
        <w:keepNext w:val="0"/>
        <w:keepLines w:val="0"/>
        <w:numPr>
          <w:ilvl w:val="0"/>
          <w:numId w:val="23"/>
        </w:numPr>
        <w:ind w:left="360"/>
      </w:pPr>
      <w:r>
        <w:t>DSRC moving forward</w:t>
      </w:r>
    </w:p>
    <w:p w14:paraId="460DF272" w14:textId="270B7A09" w:rsidR="005B4B42" w:rsidRDefault="005B4B42" w:rsidP="005B4B42">
      <w:pPr>
        <w:ind w:firstLine="0"/>
      </w:pPr>
    </w:p>
    <w:p w14:paraId="473FCEA4" w14:textId="6B607508" w:rsidR="00D0482A" w:rsidRPr="00E53730" w:rsidRDefault="00D0482A" w:rsidP="00166D07">
      <w:pPr>
        <w:autoSpaceDE w:val="0"/>
        <w:autoSpaceDN w:val="0"/>
        <w:adjustRightInd w:val="0"/>
        <w:contextualSpacing w:val="0"/>
      </w:pPr>
      <w:r>
        <w:rPr>
          <w:rFonts w:eastAsia="Times New Roman"/>
          <w:sz w:val="22"/>
          <w:szCs w:val="22"/>
        </w:rPr>
        <w:t>A number of commenters [</w:t>
      </w:r>
      <w:r w:rsidR="00AE4391">
        <w:rPr>
          <w:rFonts w:eastAsia="Times New Roman"/>
          <w:sz w:val="22"/>
          <w:szCs w:val="22"/>
        </w:rPr>
        <w:t>1</w:t>
      </w:r>
      <w:r w:rsidR="00B80DE5">
        <w:rPr>
          <w:rFonts w:eastAsia="Times New Roman"/>
          <w:sz w:val="22"/>
          <w:szCs w:val="22"/>
        </w:rPr>
        <w:t>, pages 2,</w:t>
      </w:r>
      <w:r w:rsidR="00D171D0">
        <w:rPr>
          <w:rFonts w:eastAsia="Times New Roman"/>
          <w:sz w:val="22"/>
          <w:szCs w:val="22"/>
        </w:rPr>
        <w:t xml:space="preserve"> 7] [</w:t>
      </w:r>
      <w:r w:rsidR="000E27B9">
        <w:rPr>
          <w:rFonts w:eastAsia="Times New Roman"/>
          <w:sz w:val="22"/>
          <w:szCs w:val="22"/>
        </w:rPr>
        <w:t>2</w:t>
      </w:r>
      <w:r w:rsidR="00B80DE5">
        <w:rPr>
          <w:rFonts w:eastAsia="Times New Roman"/>
          <w:sz w:val="22"/>
          <w:szCs w:val="22"/>
        </w:rPr>
        <w:t>, page 2]</w:t>
      </w:r>
      <w:r w:rsidR="00D171D0">
        <w:rPr>
          <w:rFonts w:eastAsia="Times New Roman"/>
          <w:sz w:val="22"/>
          <w:szCs w:val="22"/>
        </w:rPr>
        <w:t xml:space="preserve"> </w:t>
      </w:r>
      <w:r w:rsidR="00B80DE5">
        <w:rPr>
          <w:rFonts w:eastAsia="Times New Roman"/>
          <w:sz w:val="22"/>
          <w:szCs w:val="22"/>
        </w:rPr>
        <w:t>[</w:t>
      </w:r>
      <w:r w:rsidR="000E27B9">
        <w:rPr>
          <w:rFonts w:eastAsia="Times New Roman"/>
          <w:sz w:val="22"/>
          <w:szCs w:val="22"/>
        </w:rPr>
        <w:t>3</w:t>
      </w:r>
      <w:r w:rsidR="00B80DE5">
        <w:rPr>
          <w:rFonts w:eastAsia="Times New Roman"/>
          <w:sz w:val="22"/>
          <w:szCs w:val="22"/>
        </w:rPr>
        <w:t>, pages 2,</w:t>
      </w:r>
      <w:r w:rsidR="00D171D0">
        <w:rPr>
          <w:rFonts w:eastAsia="Times New Roman"/>
          <w:sz w:val="22"/>
          <w:szCs w:val="22"/>
        </w:rPr>
        <w:t xml:space="preserve"> </w:t>
      </w:r>
      <w:r w:rsidR="00B80DE5">
        <w:rPr>
          <w:rFonts w:eastAsia="Times New Roman"/>
          <w:sz w:val="22"/>
          <w:szCs w:val="22"/>
        </w:rPr>
        <w:t>3</w:t>
      </w:r>
      <w:r>
        <w:rPr>
          <w:rFonts w:eastAsia="Times New Roman"/>
          <w:sz w:val="22"/>
          <w:szCs w:val="22"/>
        </w:rPr>
        <w:t xml:space="preserve">] have claimed that DSRC is “outdated” and as a consequence has not been deployed which is simply not the case.  First, DSRC is based on the IEEE Std 802.11-2016 OCB operation, and therefore is built using up to date WLAN modules that are in all phones and laptops today.  Secondly, the U.S. Department of Transportation (DOT) in their comments of March 9, 2020 </w:t>
      </w:r>
      <w:r w:rsidR="000E27B9">
        <w:rPr>
          <w:rFonts w:eastAsia="Times New Roman"/>
          <w:sz w:val="22"/>
          <w:szCs w:val="22"/>
        </w:rPr>
        <w:t>[4</w:t>
      </w:r>
      <w:r>
        <w:rPr>
          <w:rFonts w:eastAsia="Times New Roman"/>
          <w:sz w:val="22"/>
          <w:szCs w:val="22"/>
        </w:rPr>
        <w:t>]</w:t>
      </w:r>
      <w:r>
        <w:rPr>
          <w:rFonts w:eastAsia="Times New Roman"/>
          <w:szCs w:val="22"/>
        </w:rPr>
        <w:t xml:space="preserve"> state that “</w:t>
      </w:r>
      <w:r>
        <w:rPr>
          <w:rFonts w:ascii="TimesNewRomanPSMT" w:hAnsi="TimesNewRomanPSMT" w:cs="TimesNewRomanPSMT"/>
        </w:rPr>
        <w:t xml:space="preserve">Currently, over 123 sites across the Nation are putting the 5.9 GHz band into use. This number grew from 87 sites in June 2019.” </w:t>
      </w:r>
      <w:r w:rsidRPr="00EA1125">
        <w:rPr>
          <w:rFonts w:eastAsia="Times New Roman"/>
          <w:sz w:val="22"/>
          <w:szCs w:val="22"/>
        </w:rPr>
        <w:t xml:space="preserve">including the large number of </w:t>
      </w:r>
      <w:r>
        <w:rPr>
          <w:rFonts w:eastAsia="Times New Roman"/>
          <w:sz w:val="22"/>
          <w:szCs w:val="22"/>
        </w:rPr>
        <w:t>ITS safety and ITS efficiency services deployed today in the Connected Vehicle Pilot programs in New York City, Tampa, FL, Wyoming, and Columbus, Ohio [</w:t>
      </w:r>
      <w:r w:rsidR="000E27B9">
        <w:rPr>
          <w:rFonts w:eastAsia="Times New Roman"/>
          <w:sz w:val="22"/>
          <w:szCs w:val="22"/>
        </w:rPr>
        <w:t>5</w:t>
      </w:r>
      <w:r>
        <w:rPr>
          <w:rFonts w:eastAsia="Times New Roman"/>
          <w:sz w:val="22"/>
          <w:szCs w:val="22"/>
        </w:rPr>
        <w:t xml:space="preserve">]. </w:t>
      </w:r>
      <w:r w:rsidRPr="00E53730">
        <w:t xml:space="preserve">Thus, not only is DSRC a state-of-the-art technology, it has been and continues to be deployed for ITS safety and </w:t>
      </w:r>
      <w:r>
        <w:t xml:space="preserve">ITS </w:t>
      </w:r>
      <w:r w:rsidRPr="00E53730">
        <w:t xml:space="preserve">efficiency services around the world.  Furthermore, DSRC </w:t>
      </w:r>
      <w:r w:rsidRPr="000363D9">
        <w:rPr>
          <w:rFonts w:eastAsia="Times New Roman"/>
          <w:sz w:val="22"/>
          <w:szCs w:val="22"/>
        </w:rPr>
        <w:t xml:space="preserve">is being enhanced by the IEEE P802.11bd project. </w:t>
      </w:r>
    </w:p>
    <w:p w14:paraId="63730C05" w14:textId="5586AD29" w:rsidR="00692ABB" w:rsidRPr="007F6515" w:rsidRDefault="00692ABB" w:rsidP="00EC1FEC">
      <w:pPr>
        <w:ind w:firstLine="0"/>
        <w:rPr>
          <w:strike/>
        </w:rPr>
      </w:pPr>
    </w:p>
    <w:p w14:paraId="2AADEC57" w14:textId="0B28B176" w:rsidR="007F6515" w:rsidRDefault="007F6515" w:rsidP="00EC1FEC">
      <w:pPr>
        <w:ind w:firstLine="0"/>
        <w:rPr>
          <w:strike/>
        </w:rPr>
      </w:pPr>
    </w:p>
    <w:p w14:paraId="332CAD8C" w14:textId="540A97BE" w:rsidR="00FD40C0" w:rsidRDefault="00FD40C0" w:rsidP="00EC1FEC">
      <w:pPr>
        <w:ind w:firstLine="0"/>
        <w:rPr>
          <w:strike/>
        </w:rPr>
      </w:pPr>
    </w:p>
    <w:p w14:paraId="4AB8A3B8" w14:textId="6B8619B6" w:rsidR="00FD40C0" w:rsidRDefault="00FD40C0" w:rsidP="00FD40C0">
      <w:pPr>
        <w:pStyle w:val="Heading1"/>
        <w:keepNext w:val="0"/>
        <w:keepLines w:val="0"/>
        <w:numPr>
          <w:ilvl w:val="0"/>
          <w:numId w:val="23"/>
        </w:numPr>
        <w:ind w:left="360"/>
      </w:pPr>
      <w:r>
        <w:t>Spectrum needed for ITS</w:t>
      </w:r>
    </w:p>
    <w:p w14:paraId="356C4398" w14:textId="1569E375" w:rsidR="00FD40C0" w:rsidRDefault="00FD40C0" w:rsidP="00EC1FEC">
      <w:pPr>
        <w:ind w:firstLine="0"/>
        <w:rPr>
          <w:strike/>
        </w:rPr>
      </w:pPr>
    </w:p>
    <w:p w14:paraId="562FEF18" w14:textId="51842EA5" w:rsidR="00BA3205" w:rsidRPr="00422E89" w:rsidRDefault="00BA3205" w:rsidP="00BA3205">
      <w:r w:rsidRPr="00422E89">
        <w:t xml:space="preserve">While </w:t>
      </w:r>
      <w:r w:rsidR="00315D33" w:rsidRPr="00422E89">
        <w:t xml:space="preserve">several commenters </w:t>
      </w:r>
      <w:r w:rsidRPr="00422E89">
        <w:t xml:space="preserve">wrote in favor of retaining the 75 MHz for ITS safety and efficiency services, there were </w:t>
      </w:r>
      <w:r w:rsidR="00C02DD0" w:rsidRPr="00422E89">
        <w:t xml:space="preserve">also </w:t>
      </w:r>
      <w:r w:rsidRPr="00422E89">
        <w:t xml:space="preserve">several commenters that spoke in favor of the proposed reallocation.  Of those that spoke in favor of retaining 75 MHz for ITS, some indicated a tolerance for C-V2X in a 20 MHz portion of that 75 MHz band. First, IEEE 802 cautions </w:t>
      </w:r>
      <w:r w:rsidR="00D72564" w:rsidRPr="00422E89">
        <w:t xml:space="preserve">not to infer from </w:t>
      </w:r>
      <w:r w:rsidRPr="00422E89">
        <w:t xml:space="preserve">such comments a support for C-V2X in a reduced bandwidth ITS band. Second, from a technical perspective, the considerations of which V2X technologies should be permitted in the ITS band are different for a 75 MHz ITS band than for a reduced bandwidth ITS band (e.g. for 30 MHz as the NPRM proposes). In a 75 MHz ITS band, concerns about same-channel evolution and spectral efficiency are reduced. In a 30 MHz ITS band, same-channel evolution and spectral efficiency of the entire 30 MHz band become imperative. IEEE 802 stresses that DSRC has advantages over LTE V2X with respect to both same-channel evolution and spectral efficiency.    </w:t>
      </w:r>
    </w:p>
    <w:p w14:paraId="5D377FCE" w14:textId="77777777" w:rsidR="003536E5" w:rsidRDefault="003536E5" w:rsidP="003536E5">
      <w:pPr>
        <w:ind w:firstLine="0"/>
      </w:pPr>
    </w:p>
    <w:p w14:paraId="07F44D81" w14:textId="77777777" w:rsidR="00BA3205" w:rsidRPr="00EC1FEC" w:rsidRDefault="00BA3205" w:rsidP="00BA3205">
      <w:r>
        <w:t xml:space="preserve">The next generation IEEE Std 802.11 technology being developed in </w:t>
      </w:r>
      <w:r w:rsidRPr="00EC1FEC">
        <w:t xml:space="preserve">the IEEE P802.11bd amendment is intended to provide a seamless evolution path from DSRC in the 5.9 GHz </w:t>
      </w:r>
      <w:r>
        <w:t>ITS</w:t>
      </w:r>
      <w:r w:rsidRPr="00EC1FEC">
        <w:t xml:space="preserve"> band. Any consideration of the rules governing use of the 5.9 GHz band must recognize the value </w:t>
      </w:r>
      <w:r>
        <w:t xml:space="preserve">that </w:t>
      </w:r>
      <w:r w:rsidRPr="00EC1FEC">
        <w:t xml:space="preserve">DSRC and IEEE P802.11bd </w:t>
      </w:r>
      <w:r>
        <w:t>can operate</w:t>
      </w:r>
      <w:r w:rsidRPr="00EC1FEC">
        <w:t xml:space="preserve"> together in the </w:t>
      </w:r>
      <w:r>
        <w:t xml:space="preserve">same </w:t>
      </w:r>
      <w:r w:rsidRPr="00EC1FEC">
        <w:t xml:space="preserve">ITS </w:t>
      </w:r>
      <w:r>
        <w:t>channels and can coexist, share resources and do not interfere with each other</w:t>
      </w:r>
      <w:r w:rsidRPr="00EC1FEC">
        <w:t xml:space="preserve">.  </w:t>
      </w:r>
      <w:r>
        <w:t xml:space="preserve">This coexistence and ability to share resources even extend to the introduction of </w:t>
      </w:r>
      <w:r w:rsidRPr="00EC1FEC">
        <w:t>advanced features</w:t>
      </w:r>
      <w:r>
        <w:t xml:space="preserve"> such as </w:t>
      </w:r>
      <w:r w:rsidRPr="00EC1FEC">
        <w:t>20 MHz bandwidth operation</w:t>
      </w:r>
      <w:r>
        <w:t>, which is currently being developed in the IEEE 802.11bd project.</w:t>
      </w:r>
    </w:p>
    <w:p w14:paraId="2149A907" w14:textId="1C3F5E05" w:rsidR="008E3AE6" w:rsidRPr="003653A1" w:rsidRDefault="008E3AE6" w:rsidP="00EC1FEC">
      <w:pPr>
        <w:ind w:firstLine="0"/>
      </w:pPr>
    </w:p>
    <w:p w14:paraId="4606B9A9" w14:textId="77777777" w:rsidR="003653A1" w:rsidRPr="003653A1" w:rsidRDefault="003653A1" w:rsidP="00EC1FEC">
      <w:pPr>
        <w:ind w:firstLine="0"/>
      </w:pPr>
    </w:p>
    <w:p w14:paraId="25C2227B" w14:textId="23B18168" w:rsidR="00FD40C0" w:rsidRDefault="00FD40C0" w:rsidP="00FD40C0">
      <w:pPr>
        <w:ind w:firstLine="0"/>
      </w:pPr>
    </w:p>
    <w:p w14:paraId="6ECCEEF1" w14:textId="03BCFF2F" w:rsidR="00FD40C0" w:rsidRDefault="00FD40C0" w:rsidP="00FD40C0">
      <w:pPr>
        <w:pStyle w:val="Heading1"/>
        <w:keepNext w:val="0"/>
        <w:keepLines w:val="0"/>
        <w:numPr>
          <w:ilvl w:val="0"/>
          <w:numId w:val="23"/>
        </w:numPr>
        <w:ind w:left="360"/>
      </w:pPr>
      <w:r>
        <w:t>DSRC and C-V2X</w:t>
      </w:r>
    </w:p>
    <w:p w14:paraId="5A4D9EAB" w14:textId="77777777" w:rsidR="00FD40C0" w:rsidRDefault="00FD40C0" w:rsidP="00422E89">
      <w:pPr>
        <w:ind w:firstLine="0"/>
      </w:pPr>
    </w:p>
    <w:p w14:paraId="3B275357" w14:textId="6B977097" w:rsidR="00692ABB" w:rsidRDefault="00692ABB" w:rsidP="00692ABB">
      <w:r>
        <w:t xml:space="preserve">IEEE 802 disagrees with 5G </w:t>
      </w:r>
      <w:proofErr w:type="spellStart"/>
      <w:r>
        <w:t>Americas</w:t>
      </w:r>
      <w:r w:rsidR="00AD712B">
        <w:t>’s</w:t>
      </w:r>
      <w:proofErr w:type="spellEnd"/>
      <w:r w:rsidR="00882291">
        <w:t xml:space="preserve"> [</w:t>
      </w:r>
      <w:r w:rsidR="00183245">
        <w:t>6</w:t>
      </w:r>
      <w:r w:rsidR="007C732C">
        <w:t>, page 5</w:t>
      </w:r>
      <w:r w:rsidR="00882291">
        <w:t>]</w:t>
      </w:r>
      <w:r>
        <w:t xml:space="preserve"> </w:t>
      </w:r>
      <w:r w:rsidR="00AD712B">
        <w:t xml:space="preserve">assertion </w:t>
      </w:r>
      <w:r>
        <w:t xml:space="preserve">that </w:t>
      </w:r>
      <w:r w:rsidR="00AD712B">
        <w:t xml:space="preserve">3GPP </w:t>
      </w:r>
      <w:r>
        <w:t xml:space="preserve">Release 14 LTE V2X supports a “richer range of services than is possible using DSRC”. </w:t>
      </w:r>
      <w:r w:rsidR="00FC21A6">
        <w:t xml:space="preserve">DSRC supports every ITS service </w:t>
      </w:r>
      <w:r w:rsidR="002241CC">
        <w:t xml:space="preserve">supported by Release 14 C-V2X </w:t>
      </w:r>
      <w:proofErr w:type="spellStart"/>
      <w:r w:rsidR="002241CC">
        <w:t>sidelink</w:t>
      </w:r>
      <w:proofErr w:type="spellEnd"/>
      <w:r w:rsidR="00583AE4">
        <w:t>. Moreover</w:t>
      </w:r>
      <w:r w:rsidR="005C4CA6">
        <w:t xml:space="preserve"> [</w:t>
      </w:r>
      <w:r w:rsidR="00183245">
        <w:t>7</w:t>
      </w:r>
      <w:r w:rsidR="005C4CA6">
        <w:t>]</w:t>
      </w:r>
      <w:r w:rsidR="00583AE4">
        <w:t xml:space="preserve">, </w:t>
      </w:r>
      <w:r>
        <w:t>DSRC supports a wide range of “advanced V2X”</w:t>
      </w:r>
      <w:r w:rsidR="00882291">
        <w:t xml:space="preserve"> [</w:t>
      </w:r>
      <w:r w:rsidR="00183245">
        <w:t>8</w:t>
      </w:r>
      <w:r w:rsidR="00882291">
        <w:t>]</w:t>
      </w:r>
      <w:r>
        <w:t xml:space="preserve"> services that 3GPP concedes Release 14 LTE V2X was never intended to support</w:t>
      </w:r>
      <w:r w:rsidR="009B3307">
        <w:t xml:space="preserve"> </w:t>
      </w:r>
      <w:r w:rsidR="009B3307" w:rsidRPr="009B3307">
        <w:t>such as vehicle platooning and sensor data sharing</w:t>
      </w:r>
      <w:r>
        <w:t xml:space="preserve">. Furthermore, since Release 14 LTE V2X only uses broadcast, and does not possess a native unicast capability, there are a set of basic ITS services supported by DSRC that Release 14 LTE V2X cannot directly support. These include important services </w:t>
      </w:r>
      <w:r>
        <w:lastRenderedPageBreak/>
        <w:t xml:space="preserve">related to </w:t>
      </w:r>
      <w:r w:rsidR="00C07E8F">
        <w:t>I</w:t>
      </w:r>
      <w:r w:rsidR="00E65E11">
        <w:t>nfrastructure-to-vehicle</w:t>
      </w:r>
      <w:r w:rsidR="00C07E8F">
        <w:t xml:space="preserve"> warnings (e.g. </w:t>
      </w:r>
      <w:r w:rsidR="002F2D7F">
        <w:t>Wrong-Way Driving Alert</w:t>
      </w:r>
      <w:r w:rsidR="00882291">
        <w:t xml:space="preserve"> [</w:t>
      </w:r>
      <w:r w:rsidR="00710E1C">
        <w:t>9</w:t>
      </w:r>
      <w:r w:rsidR="00882291">
        <w:t>]</w:t>
      </w:r>
      <w:r w:rsidR="00C07E8F">
        <w:t>)</w:t>
      </w:r>
      <w:r>
        <w:t xml:space="preserve">, communication to a V2X security credential management system (SCMS), and collection of probe vehicle data. </w:t>
      </w:r>
    </w:p>
    <w:p w14:paraId="63A70E6B" w14:textId="046B0D1D" w:rsidR="00C01836" w:rsidRPr="003653A1" w:rsidRDefault="00C01836" w:rsidP="00EC1FEC">
      <w:pPr>
        <w:ind w:firstLine="0"/>
      </w:pPr>
    </w:p>
    <w:p w14:paraId="79526601" w14:textId="2BC731E4" w:rsidR="00BA3205" w:rsidRDefault="00BA3205" w:rsidP="00BA3205">
      <w:r>
        <w:t>Several commenters [</w:t>
      </w:r>
      <w:r w:rsidR="00D171D0">
        <w:t>1, pages 5-7] [</w:t>
      </w:r>
      <w:r w:rsidR="000E27B9">
        <w:t>2</w:t>
      </w:r>
      <w:r w:rsidR="00D171D0">
        <w:t>, page 3] [</w:t>
      </w:r>
      <w:r w:rsidR="000E27B9">
        <w:t>3</w:t>
      </w:r>
      <w:r w:rsidR="00D171D0">
        <w:t>, page 2]</w:t>
      </w:r>
      <w:r>
        <w:t xml:space="preserve">] claim that by allocating ITS spectrum specifically to Release 14 LTE V2X, many of the benefits that can be derived from using (5G) cellular connectivity to vehicles accrue.  This is not true.  Any Release 14 LTE </w:t>
      </w:r>
      <w:r w:rsidR="001B2E84">
        <w:t>V</w:t>
      </w:r>
      <w:r>
        <w:t>2X module used for ITS safety and efficiency services in ITS spectrum must be available 100% of the time for ITS services and would not be available to provide cellular connectivity.  Cellular connectivity will require separate communication resources to provide such connectivity.  Hence, the advantages of cellular connectivity are orthogonal to C-V2X.  The fact that C-V2X is also specified by 3GPP does not mean they are an integrated V2X solution.  Cellular connectivity is just as easily coupled with a DSRC ITS safety and efficiency communication module.  In fact, all OBUs deployed today have cellular interfaces in addition to DSRC ITS communication modules operating in ITS spectrum and as such, are already utilizing the benefits of cellular connectivity when and where appropriate.</w:t>
      </w:r>
    </w:p>
    <w:p w14:paraId="797B2DCD" w14:textId="059907B7" w:rsidR="003653A1" w:rsidRDefault="003653A1" w:rsidP="00EC1FEC">
      <w:pPr>
        <w:ind w:firstLine="0"/>
      </w:pPr>
    </w:p>
    <w:p w14:paraId="1E30048E" w14:textId="0C120221" w:rsidR="00692ABB" w:rsidRDefault="00692ABB" w:rsidP="00692ABB">
      <w:r>
        <w:t xml:space="preserve">IEEE 802 finds a statement from 5G Americas misleading. 5G Americas notes that </w:t>
      </w:r>
      <w:r w:rsidR="002A7243">
        <w:t xml:space="preserve">3GPP </w:t>
      </w:r>
      <w:r>
        <w:t xml:space="preserve">Release 16 5G NR V2X has considered “support of </w:t>
      </w:r>
      <w:r w:rsidR="00BB70C2">
        <w:t xml:space="preserve">… </w:t>
      </w:r>
      <w:r>
        <w:t>mechanisms for coexistence between LTE and NR.”</w:t>
      </w:r>
      <w:r w:rsidR="00882291">
        <w:t xml:space="preserve"> [</w:t>
      </w:r>
      <w:r w:rsidR="00183245">
        <w:t xml:space="preserve">6, </w:t>
      </w:r>
      <w:r w:rsidR="007C732C">
        <w:t>page 11</w:t>
      </w:r>
      <w:r w:rsidR="00882291">
        <w:t>]</w:t>
      </w:r>
      <w:r>
        <w:t xml:space="preserve"> It is important to understand that LTE V2X (Release 14) and 5G NR V2X (Release 16) will not coexist </w:t>
      </w:r>
      <w:r>
        <w:rPr>
          <w:u w:val="single"/>
        </w:rPr>
        <w:t>in the same channel.</w:t>
      </w:r>
      <w:r>
        <w:t xml:space="preserve">  3GPP’s consideration is only for coexistence in adjacent channels.</w:t>
      </w:r>
    </w:p>
    <w:p w14:paraId="1594CF51" w14:textId="08E20B54" w:rsidR="003F4B2C" w:rsidRDefault="003F4B2C" w:rsidP="00EC1FEC">
      <w:pPr>
        <w:ind w:firstLine="0"/>
      </w:pPr>
    </w:p>
    <w:p w14:paraId="4A6AA469" w14:textId="77777777" w:rsidR="004010DB" w:rsidRDefault="004010DB" w:rsidP="004010DB">
      <w:r>
        <w:t>The Commission should take into account</w:t>
      </w:r>
      <w:r w:rsidRPr="00EB24BF">
        <w:t xml:space="preserve"> what this lack of evolution and backward-compatibility of </w:t>
      </w:r>
      <w:r>
        <w:t>LTE-V2X (Release 14)</w:t>
      </w:r>
      <w:r w:rsidRPr="00EB24BF">
        <w:t xml:space="preserve"> will mean in the future, for example in the year 2030 or 2040. While mobile phones might already support the 6-th and 7-th generation of cellular communication standards, vehicles would need to continue using a 4G-based standard. At this point, redistributing this spectrum to a newer technology would become nearly impossible, as it would require recalling </w:t>
      </w:r>
      <w:r>
        <w:t>tens</w:t>
      </w:r>
      <w:r w:rsidRPr="00EB24BF">
        <w:t xml:space="preserve"> of millions of vehicles, while ensuring that this recall is followed by virtually all car owners, because even a small fraction of vehicles transmitting the old waveforms could create harmful interference and substantially reduce traffic safety.</w:t>
      </w:r>
      <w:r>
        <w:t xml:space="preserve">  </w:t>
      </w:r>
      <w:r w:rsidRPr="009D444F">
        <w:t xml:space="preserve">The </w:t>
      </w:r>
      <w:r w:rsidRPr="00EB24BF">
        <w:t>lack of evolution and backward-compatibility</w:t>
      </w:r>
      <w:r w:rsidRPr="009D444F">
        <w:t xml:space="preserve"> may prevent automakers from deploying V2X today.</w:t>
      </w:r>
    </w:p>
    <w:p w14:paraId="78322D81" w14:textId="77777777" w:rsidR="004010DB" w:rsidRDefault="004010DB" w:rsidP="004010DB">
      <w:pPr>
        <w:ind w:firstLine="0"/>
      </w:pPr>
    </w:p>
    <w:p w14:paraId="0093ECFF" w14:textId="1155EC21" w:rsidR="00752354" w:rsidRDefault="00752354" w:rsidP="00EC1FEC">
      <w:pPr>
        <w:ind w:firstLine="0"/>
      </w:pPr>
    </w:p>
    <w:p w14:paraId="285066DC" w14:textId="77777777" w:rsidR="0017664D" w:rsidRDefault="0017664D" w:rsidP="00EC1FEC">
      <w:pPr>
        <w:ind w:firstLine="0"/>
      </w:pPr>
    </w:p>
    <w:p w14:paraId="66E40423" w14:textId="0B9F7B4F" w:rsidR="00D4697F" w:rsidRDefault="00594ED0" w:rsidP="00D4697F">
      <w:pPr>
        <w:pStyle w:val="Heading1"/>
        <w:keepNext w:val="0"/>
        <w:keepLines w:val="0"/>
      </w:pPr>
      <w:r>
        <w:t>T</w:t>
      </w:r>
      <w:r w:rsidR="00D4697F">
        <w:t xml:space="preserve">echnology </w:t>
      </w:r>
      <w:r>
        <w:t>Choice</w:t>
      </w:r>
    </w:p>
    <w:p w14:paraId="52F0F16E" w14:textId="547FA67A" w:rsidR="00D4697F" w:rsidRDefault="00D4697F" w:rsidP="00EC1FEC">
      <w:pPr>
        <w:ind w:firstLine="0"/>
      </w:pPr>
    </w:p>
    <w:p w14:paraId="7C0FBA12" w14:textId="77777777" w:rsidR="00B055AF" w:rsidRPr="00DD5612" w:rsidRDefault="00B055AF" w:rsidP="00B055AF">
      <w:r w:rsidRPr="00DD5612">
        <w:t>IEEE 802 believes that the criteria for permitting a given V2X technology to use the ITS band, whatever its eventual bandwidth, should be that the technology is:</w:t>
      </w:r>
    </w:p>
    <w:p w14:paraId="02623516" w14:textId="11254707" w:rsidR="00B055AF" w:rsidRPr="00DD5612" w:rsidRDefault="00B055AF" w:rsidP="0001118A">
      <w:pPr>
        <w:pStyle w:val="gmail-msolistparagraph"/>
        <w:numPr>
          <w:ilvl w:val="0"/>
          <w:numId w:val="27"/>
        </w:numPr>
        <w:spacing w:before="0" w:beforeAutospacing="0" w:after="0" w:afterAutospacing="0"/>
        <w:rPr>
          <w:rFonts w:ascii="Times New Roman" w:hAnsi="Times New Roman" w:cs="Times New Roman"/>
          <w:sz w:val="24"/>
          <w:szCs w:val="24"/>
        </w:rPr>
      </w:pPr>
      <w:r w:rsidRPr="00DD5612">
        <w:rPr>
          <w:rFonts w:ascii="Times New Roman" w:hAnsi="Times New Roman" w:cs="Times New Roman"/>
          <w:sz w:val="24"/>
          <w:szCs w:val="24"/>
        </w:rPr>
        <w:t>Fully standardized</w:t>
      </w:r>
    </w:p>
    <w:p w14:paraId="0C9B39E1" w14:textId="7A285989" w:rsidR="00B055AF" w:rsidRPr="00DD5612" w:rsidRDefault="00B055AF" w:rsidP="0001118A">
      <w:pPr>
        <w:pStyle w:val="gmail-msolistparagraph"/>
        <w:numPr>
          <w:ilvl w:val="0"/>
          <w:numId w:val="26"/>
        </w:numPr>
        <w:spacing w:before="0" w:beforeAutospacing="0" w:after="0" w:afterAutospacing="0"/>
        <w:rPr>
          <w:rFonts w:ascii="Times New Roman" w:hAnsi="Times New Roman" w:cs="Times New Roman"/>
          <w:sz w:val="24"/>
          <w:szCs w:val="24"/>
        </w:rPr>
      </w:pPr>
      <w:r w:rsidRPr="00DD5612">
        <w:rPr>
          <w:rFonts w:ascii="Times New Roman" w:hAnsi="Times New Roman" w:cs="Times New Roman"/>
          <w:sz w:val="24"/>
          <w:szCs w:val="24"/>
        </w:rPr>
        <w:t>Proven through testing to work effectively</w:t>
      </w:r>
    </w:p>
    <w:p w14:paraId="6A56903E" w14:textId="4C43B85C" w:rsidR="002D3B76" w:rsidRPr="005C08A0" w:rsidRDefault="0075733E" w:rsidP="002D3B76">
      <w:pPr>
        <w:numPr>
          <w:ilvl w:val="0"/>
          <w:numId w:val="26"/>
        </w:numPr>
        <w:contextualSpacing w:val="0"/>
        <w:rPr>
          <w:rFonts w:eastAsia="MS Mincho"/>
          <w:lang w:eastAsia="ja-JP" w:bidi="mr-IN"/>
        </w:rPr>
      </w:pPr>
      <w:r w:rsidRPr="005C08A0">
        <w:rPr>
          <w:rFonts w:eastAsia="MS Mincho"/>
          <w:lang w:eastAsia="ja-JP" w:bidi="mr-IN"/>
        </w:rPr>
        <w:t>I</w:t>
      </w:r>
      <w:r w:rsidR="002D3B76" w:rsidRPr="005C08A0">
        <w:rPr>
          <w:rFonts w:eastAsia="MS Mincho"/>
          <w:lang w:eastAsia="ja-JP" w:bidi="mr-IN"/>
        </w:rPr>
        <w:t>s future-proof by maintaining backward compatibility, including compatibility with DSRC which already occupies the ITS band.</w:t>
      </w:r>
    </w:p>
    <w:p w14:paraId="5A6034FE" w14:textId="77777777" w:rsidR="00DD5612" w:rsidRDefault="00DD5612" w:rsidP="00DD5612">
      <w:pPr>
        <w:pStyle w:val="gmail-msonormal"/>
        <w:spacing w:before="0" w:beforeAutospacing="0" w:after="0" w:afterAutospacing="0"/>
        <w:ind w:firstLine="0"/>
        <w:rPr>
          <w:rFonts w:ascii="Times New Roman" w:hAnsi="Times New Roman" w:cs="Times New Roman"/>
          <w:szCs w:val="24"/>
        </w:rPr>
      </w:pPr>
    </w:p>
    <w:p w14:paraId="2C8F9026" w14:textId="11B7D71D" w:rsidR="0075733E" w:rsidRDefault="00B055AF" w:rsidP="0075733E">
      <w:pPr>
        <w:pStyle w:val="gmail-msonormal"/>
        <w:spacing w:before="0" w:beforeAutospacing="0" w:after="0" w:afterAutospacing="0"/>
        <w:rPr>
          <w:rFonts w:ascii="Times New Roman" w:hAnsi="Times New Roman" w:cs="Times New Roman"/>
          <w:szCs w:val="24"/>
        </w:rPr>
      </w:pPr>
      <w:r w:rsidRPr="00DD5612">
        <w:rPr>
          <w:rFonts w:ascii="Times New Roman" w:hAnsi="Times New Roman" w:cs="Times New Roman"/>
          <w:szCs w:val="24"/>
        </w:rPr>
        <w:t xml:space="preserve">IEEE 802 disagrees with 5GAA that the Commission should designate ITS spectrum today for a “5G-based” technology that </w:t>
      </w:r>
      <w:ins w:id="23" w:author="Holcomb, Jay" w:date="2020-03-19T13:17:00Z">
        <w:r w:rsidR="00E240D4">
          <w:rPr>
            <w:rFonts w:ascii="Times New Roman" w:hAnsi="Times New Roman" w:cs="Times New Roman"/>
            <w:szCs w:val="24"/>
          </w:rPr>
          <w:t>has</w:t>
        </w:r>
      </w:ins>
      <w:del w:id="24" w:author="Holcomb, Jay" w:date="2020-03-19T13:17:00Z">
        <w:r w:rsidRPr="00DD5612" w:rsidDel="00E240D4">
          <w:rPr>
            <w:rFonts w:ascii="Times New Roman" w:hAnsi="Times New Roman" w:cs="Times New Roman"/>
            <w:szCs w:val="24"/>
          </w:rPr>
          <w:delText>h</w:delText>
        </w:r>
      </w:del>
      <w:del w:id="25" w:author="Holcomb, Jay" w:date="2020-03-19T13:18:00Z">
        <w:r w:rsidRPr="00DD5612" w:rsidDel="00E240D4">
          <w:rPr>
            <w:rFonts w:ascii="Times New Roman" w:hAnsi="Times New Roman" w:cs="Times New Roman"/>
            <w:szCs w:val="24"/>
          </w:rPr>
          <w:delText>ave</w:delText>
        </w:r>
      </w:del>
      <w:r w:rsidRPr="00DD5612">
        <w:rPr>
          <w:rFonts w:ascii="Times New Roman" w:hAnsi="Times New Roman" w:cs="Times New Roman"/>
          <w:szCs w:val="24"/>
        </w:rPr>
        <w:t xml:space="preserve"> not even completed the standardization phase, let alone any necessary steps for testing.</w:t>
      </w:r>
      <w:bookmarkStart w:id="26" w:name="_ftnref1"/>
      <w:r w:rsidR="00042B65" w:rsidRPr="00DD5612">
        <w:rPr>
          <w:rFonts w:ascii="Times New Roman" w:hAnsi="Times New Roman" w:cs="Times New Roman"/>
          <w:szCs w:val="24"/>
        </w:rPr>
        <w:t>[</w:t>
      </w:r>
      <w:r w:rsidR="00710E1C">
        <w:rPr>
          <w:rFonts w:ascii="Times New Roman" w:hAnsi="Times New Roman" w:cs="Times New Roman"/>
          <w:szCs w:val="24"/>
        </w:rPr>
        <w:t>10</w:t>
      </w:r>
      <w:r w:rsidR="007C732C">
        <w:rPr>
          <w:rFonts w:ascii="Times New Roman" w:hAnsi="Times New Roman" w:cs="Times New Roman"/>
          <w:szCs w:val="24"/>
        </w:rPr>
        <w:t>, page 4</w:t>
      </w:r>
      <w:r w:rsidR="00813C0E">
        <w:rPr>
          <w:rFonts w:ascii="Times New Roman" w:hAnsi="Times New Roman" w:cs="Times New Roman"/>
          <w:szCs w:val="24"/>
        </w:rPr>
        <w:t>5</w:t>
      </w:r>
      <w:r w:rsidR="00042B65" w:rsidRPr="00DD5612">
        <w:rPr>
          <w:rFonts w:ascii="Times New Roman" w:hAnsi="Times New Roman" w:cs="Times New Roman"/>
          <w:szCs w:val="24"/>
        </w:rPr>
        <w:t>]</w:t>
      </w:r>
      <w:bookmarkEnd w:id="26"/>
      <w:r w:rsidRPr="00DD5612">
        <w:rPr>
          <w:rFonts w:ascii="Times New Roman" w:hAnsi="Times New Roman" w:cs="Times New Roman"/>
          <w:szCs w:val="24"/>
        </w:rPr>
        <w:t xml:space="preserve"> IEEE 802 also disagrees with 5GAA that the Commission should permit all 3GPP </w:t>
      </w:r>
      <w:proofErr w:type="spellStart"/>
      <w:r w:rsidRPr="00DD5612">
        <w:rPr>
          <w:rFonts w:ascii="Times New Roman" w:hAnsi="Times New Roman" w:cs="Times New Roman"/>
          <w:szCs w:val="24"/>
        </w:rPr>
        <w:t>sidelink</w:t>
      </w:r>
      <w:proofErr w:type="spellEnd"/>
      <w:r w:rsidRPr="00DD5612">
        <w:rPr>
          <w:rFonts w:ascii="Times New Roman" w:hAnsi="Times New Roman" w:cs="Times New Roman"/>
          <w:szCs w:val="24"/>
        </w:rPr>
        <w:t xml:space="preserve"> technologies and exclude all non-3GPP technologies.</w:t>
      </w:r>
      <w:bookmarkStart w:id="27" w:name="_ftnref2"/>
      <w:r w:rsidR="00042B65" w:rsidRPr="00DD5612">
        <w:rPr>
          <w:rFonts w:ascii="Times New Roman" w:hAnsi="Times New Roman" w:cs="Times New Roman"/>
          <w:szCs w:val="24"/>
        </w:rPr>
        <w:t>[</w:t>
      </w:r>
      <w:r w:rsidR="00710E1C">
        <w:rPr>
          <w:rFonts w:ascii="Times New Roman" w:hAnsi="Times New Roman" w:cs="Times New Roman"/>
          <w:szCs w:val="24"/>
        </w:rPr>
        <w:t>10</w:t>
      </w:r>
      <w:r w:rsidR="0035456B">
        <w:rPr>
          <w:rFonts w:ascii="Times New Roman" w:hAnsi="Times New Roman" w:cs="Times New Roman"/>
          <w:szCs w:val="24"/>
        </w:rPr>
        <w:t>,</w:t>
      </w:r>
      <w:r w:rsidR="00813C0E">
        <w:rPr>
          <w:rFonts w:ascii="Times New Roman" w:hAnsi="Times New Roman" w:cs="Times New Roman"/>
          <w:szCs w:val="24"/>
        </w:rPr>
        <w:t xml:space="preserve"> page 46</w:t>
      </w:r>
      <w:r w:rsidR="00042B65" w:rsidRPr="00DD5612">
        <w:rPr>
          <w:rFonts w:ascii="Times New Roman" w:hAnsi="Times New Roman" w:cs="Times New Roman"/>
          <w:szCs w:val="24"/>
        </w:rPr>
        <w:t>]</w:t>
      </w:r>
      <w:bookmarkEnd w:id="27"/>
      <w:r w:rsidRPr="00DD5612">
        <w:rPr>
          <w:rFonts w:ascii="Times New Roman" w:hAnsi="Times New Roman" w:cs="Times New Roman"/>
          <w:szCs w:val="24"/>
        </w:rPr>
        <w:t xml:space="preserve"> 3GPP has standardized one V2X technology and is standardizing another (LTE V2X and 5G NR V2X, respectively). They do not coexist in the same channel </w:t>
      </w:r>
      <w:r w:rsidR="0075733E">
        <w:rPr>
          <w:rFonts w:ascii="Times New Roman" w:hAnsi="Times New Roman" w:cs="Times New Roman"/>
          <w:szCs w:val="24"/>
        </w:rPr>
        <w:t xml:space="preserve">as </w:t>
      </w:r>
      <w:r w:rsidR="0075733E" w:rsidRPr="00F92F9B">
        <w:rPr>
          <w:rFonts w:ascii="Times New Roman" w:hAnsi="Times New Roman" w:cs="Times New Roman"/>
          <w:szCs w:val="24"/>
        </w:rPr>
        <w:t>AT&amp;T also has stated [</w:t>
      </w:r>
      <w:r w:rsidR="007C732C" w:rsidRPr="00F92F9B">
        <w:rPr>
          <w:rFonts w:ascii="Times New Roman" w:hAnsi="Times New Roman" w:cs="Times New Roman"/>
          <w:szCs w:val="24"/>
        </w:rPr>
        <w:t>1</w:t>
      </w:r>
      <w:r w:rsidR="00710E1C" w:rsidRPr="00F92F9B">
        <w:rPr>
          <w:rFonts w:ascii="Times New Roman" w:hAnsi="Times New Roman" w:cs="Times New Roman"/>
          <w:szCs w:val="24"/>
        </w:rPr>
        <w:t>1</w:t>
      </w:r>
      <w:r w:rsidR="007C732C" w:rsidRPr="00F92F9B">
        <w:rPr>
          <w:rFonts w:ascii="Times New Roman" w:hAnsi="Times New Roman" w:cs="Times New Roman"/>
          <w:szCs w:val="24"/>
        </w:rPr>
        <w:t xml:space="preserve">, </w:t>
      </w:r>
      <w:r w:rsidR="0075733E" w:rsidRPr="00F92F9B">
        <w:rPr>
          <w:rFonts w:ascii="Times New Roman" w:hAnsi="Times New Roman" w:cs="Times New Roman"/>
          <w:szCs w:val="24"/>
        </w:rPr>
        <w:t>page</w:t>
      </w:r>
      <w:r w:rsidR="007C732C" w:rsidRPr="00F92F9B">
        <w:rPr>
          <w:rFonts w:ascii="Times New Roman" w:hAnsi="Times New Roman" w:cs="Times New Roman"/>
          <w:szCs w:val="24"/>
        </w:rPr>
        <w:t>s13 and 14</w:t>
      </w:r>
      <w:r w:rsidR="0075733E" w:rsidRPr="00F92F9B">
        <w:rPr>
          <w:rFonts w:ascii="Times New Roman" w:hAnsi="Times New Roman" w:cs="Times New Roman"/>
          <w:szCs w:val="24"/>
        </w:rPr>
        <w:t>]</w:t>
      </w:r>
      <w:r w:rsidR="004C6C02" w:rsidRPr="00F92F9B">
        <w:rPr>
          <w:rFonts w:ascii="Times New Roman" w:hAnsi="Times New Roman" w:cs="Times New Roman"/>
          <w:szCs w:val="24"/>
        </w:rPr>
        <w:t xml:space="preserve">, </w:t>
      </w:r>
      <w:r w:rsidR="004C6C02">
        <w:rPr>
          <w:rFonts w:ascii="Times New Roman" w:hAnsi="Times New Roman" w:cs="Times New Roman"/>
          <w:szCs w:val="24"/>
        </w:rPr>
        <w:t>they are not</w:t>
      </w:r>
      <w:r w:rsidR="00F92F9B">
        <w:rPr>
          <w:rFonts w:ascii="Times New Roman" w:hAnsi="Times New Roman" w:cs="Times New Roman"/>
          <w:szCs w:val="24"/>
        </w:rPr>
        <w:t xml:space="preserve"> </w:t>
      </w:r>
      <w:r w:rsidRPr="00DD5612">
        <w:rPr>
          <w:rFonts w:ascii="Times New Roman" w:hAnsi="Times New Roman" w:cs="Times New Roman"/>
          <w:szCs w:val="24"/>
        </w:rPr>
        <w:t>backward compatib</w:t>
      </w:r>
      <w:ins w:id="28" w:author="Holcomb, Jay" w:date="2020-03-19T13:20:00Z">
        <w:r w:rsidR="00E240D4">
          <w:rPr>
            <w:rFonts w:ascii="Times New Roman" w:hAnsi="Times New Roman" w:cs="Times New Roman"/>
            <w:szCs w:val="24"/>
          </w:rPr>
          <w:t>le</w:t>
        </w:r>
      </w:ins>
      <w:del w:id="29" w:author="Holcomb, Jay" w:date="2020-03-19T13:20:00Z">
        <w:r w:rsidRPr="00DD5612" w:rsidDel="00E240D4">
          <w:rPr>
            <w:rFonts w:ascii="Times New Roman" w:hAnsi="Times New Roman" w:cs="Times New Roman"/>
            <w:szCs w:val="24"/>
          </w:rPr>
          <w:delText>ility</w:delText>
        </w:r>
      </w:del>
      <w:r w:rsidR="004C6C02">
        <w:rPr>
          <w:rFonts w:ascii="Times New Roman" w:hAnsi="Times New Roman" w:cs="Times New Roman"/>
          <w:szCs w:val="24"/>
        </w:rPr>
        <w:t xml:space="preserve">, and they </w:t>
      </w:r>
      <w:ins w:id="30" w:author="Holcomb, Jay" w:date="2020-03-19T13:22:00Z">
        <w:r w:rsidR="00E240D4">
          <w:rPr>
            <w:rFonts w:ascii="Times New Roman" w:hAnsi="Times New Roman" w:cs="Times New Roman"/>
            <w:szCs w:val="24"/>
          </w:rPr>
          <w:t xml:space="preserve">lack </w:t>
        </w:r>
      </w:ins>
      <w:del w:id="31" w:author="Holcomb, Jay" w:date="2020-03-19T13:22:00Z">
        <w:r w:rsidR="004C6C02" w:rsidDel="00E240D4">
          <w:rPr>
            <w:rFonts w:ascii="Times New Roman" w:hAnsi="Times New Roman" w:cs="Times New Roman"/>
            <w:szCs w:val="24"/>
          </w:rPr>
          <w:delText xml:space="preserve">do not </w:delText>
        </w:r>
      </w:del>
      <w:r w:rsidRPr="00DD5612">
        <w:rPr>
          <w:rFonts w:ascii="Times New Roman" w:hAnsi="Times New Roman" w:cs="Times New Roman"/>
          <w:szCs w:val="24"/>
        </w:rPr>
        <w:t xml:space="preserve">interoperability. 5GAA’s request that these </w:t>
      </w:r>
      <w:r w:rsidRPr="00DD5612">
        <w:rPr>
          <w:rFonts w:ascii="Times New Roman" w:hAnsi="Times New Roman" w:cs="Times New Roman"/>
          <w:szCs w:val="24"/>
        </w:rPr>
        <w:lastRenderedPageBreak/>
        <w:t xml:space="preserve">incompatible technologies be permitted to occupy the same channel is evidence of a lack of commitment to deploy LTE V2X. IEEE </w:t>
      </w:r>
      <w:r w:rsidRPr="00F92F9B">
        <w:rPr>
          <w:rFonts w:ascii="Times New Roman" w:hAnsi="Times New Roman" w:cs="Times New Roman"/>
          <w:szCs w:val="24"/>
        </w:rPr>
        <w:t xml:space="preserve">802 </w:t>
      </w:r>
      <w:r w:rsidR="009D4550" w:rsidRPr="00F92F9B">
        <w:rPr>
          <w:rFonts w:ascii="Times New Roman" w:hAnsi="Times New Roman" w:cs="Times New Roman"/>
          <w:szCs w:val="24"/>
        </w:rPr>
        <w:t>believes</w:t>
      </w:r>
      <w:r w:rsidRPr="00F92F9B">
        <w:rPr>
          <w:rFonts w:ascii="Times New Roman" w:hAnsi="Times New Roman" w:cs="Times New Roman"/>
          <w:szCs w:val="24"/>
        </w:rPr>
        <w:t xml:space="preserve"> the</w:t>
      </w:r>
      <w:r w:rsidRPr="00DD5612">
        <w:rPr>
          <w:rFonts w:ascii="Times New Roman" w:hAnsi="Times New Roman" w:cs="Times New Roman"/>
          <w:szCs w:val="24"/>
        </w:rPr>
        <w:t xml:space="preserve"> criteria for permission to use the band should not be based on the standards organization from which they emerge, but on the objective criteria listed above.</w:t>
      </w:r>
    </w:p>
    <w:p w14:paraId="3B280AC4" w14:textId="4F3354BD" w:rsidR="002D3B76" w:rsidRPr="00DD5612" w:rsidRDefault="002D3B76" w:rsidP="00422E89">
      <w:pPr>
        <w:pStyle w:val="gmail-msonormal"/>
        <w:spacing w:before="0" w:beforeAutospacing="0" w:after="0" w:afterAutospacing="0"/>
        <w:ind w:firstLine="0"/>
        <w:rPr>
          <w:rFonts w:ascii="Times New Roman" w:hAnsi="Times New Roman" w:cs="Times New Roman"/>
          <w:szCs w:val="24"/>
        </w:rPr>
      </w:pPr>
    </w:p>
    <w:p w14:paraId="40228883" w14:textId="5F47D916" w:rsidR="00D4697F" w:rsidRDefault="00D4697F" w:rsidP="00EC1FEC">
      <w:pPr>
        <w:ind w:firstLine="0"/>
      </w:pPr>
    </w:p>
    <w:p w14:paraId="62601BCC" w14:textId="77777777" w:rsidR="00F92F9B" w:rsidRPr="00DD5612" w:rsidRDefault="00F92F9B" w:rsidP="00EC1FEC">
      <w:pPr>
        <w:ind w:firstLine="0"/>
      </w:pPr>
    </w:p>
    <w:p w14:paraId="645BBE13" w14:textId="036F345B" w:rsidR="00D4697F" w:rsidRDefault="00D4697F" w:rsidP="00D4697F">
      <w:pPr>
        <w:pStyle w:val="Heading1"/>
        <w:keepNext w:val="0"/>
        <w:keepLines w:val="0"/>
      </w:pPr>
      <w:r>
        <w:t>Support of DoT comments [</w:t>
      </w:r>
      <w:r w:rsidR="005C4CA6">
        <w:t>1</w:t>
      </w:r>
      <w:r w:rsidR="00710E1C">
        <w:t>2</w:t>
      </w:r>
      <w:r>
        <w:t>]</w:t>
      </w:r>
    </w:p>
    <w:p w14:paraId="7939575F" w14:textId="27D9BE64" w:rsidR="00D4697F" w:rsidRDefault="00D4697F" w:rsidP="00D4697F">
      <w:pPr>
        <w:ind w:firstLine="0"/>
      </w:pPr>
    </w:p>
    <w:p w14:paraId="23E6C51F" w14:textId="2A06F337" w:rsidR="00D4697F" w:rsidRPr="0029202D" w:rsidRDefault="00D4697F" w:rsidP="00D4697F">
      <w:pPr>
        <w:pStyle w:val="ListParagraph"/>
        <w:numPr>
          <w:ilvl w:val="0"/>
          <w:numId w:val="25"/>
        </w:numPr>
        <w:autoSpaceDE w:val="0"/>
        <w:autoSpaceDN w:val="0"/>
        <w:adjustRightInd w:val="0"/>
        <w:rPr>
          <w:rFonts w:ascii="TimesNewRomanPSMT" w:hAnsi="TimesNewRomanPSMT" w:cs="TimesNewRomanPSMT"/>
        </w:rPr>
      </w:pPr>
      <w:r w:rsidRPr="0029202D">
        <w:rPr>
          <w:rFonts w:ascii="TimesNewRomanPSMT" w:hAnsi="TimesNewRomanPSMT" w:cs="TimesNewRomanPSMT"/>
        </w:rPr>
        <w:t xml:space="preserve"> “… </w:t>
      </w:r>
      <w:r w:rsidRPr="00D23938">
        <w:rPr>
          <w:rFonts w:ascii="TimesNewRomanPSMT" w:hAnsi="TimesNewRomanPSMT" w:cs="TimesNewRomanPSMT"/>
        </w:rPr>
        <w:t>being technology-neutral is not the same as being outcome-neutral in determining the appropriate technology to be used for V2X communications, especially those related to critical safety-of-life applications. That is, the Department is supportive of any and all communication technologies that could be used for V2X, but these technologies must be proven to meet safety performance requirements before they can be deployed.</w:t>
      </w:r>
      <w:r w:rsidRPr="0029202D">
        <w:rPr>
          <w:rFonts w:ascii="TimesNewRomanPSMT" w:hAnsi="TimesNewRomanPSMT" w:cs="TimesNewRomanPSMT"/>
        </w:rPr>
        <w:t xml:space="preserve">” </w:t>
      </w:r>
    </w:p>
    <w:p w14:paraId="67250EAD" w14:textId="77777777" w:rsidR="00D4697F" w:rsidRPr="0029202D" w:rsidRDefault="00D4697F" w:rsidP="00D4697F">
      <w:pPr>
        <w:pStyle w:val="ListParagraph"/>
        <w:numPr>
          <w:ilvl w:val="0"/>
          <w:numId w:val="25"/>
        </w:numPr>
        <w:autoSpaceDE w:val="0"/>
        <w:autoSpaceDN w:val="0"/>
        <w:adjustRightInd w:val="0"/>
        <w:rPr>
          <w:rFonts w:ascii="TimesNewRomanPSMT" w:hAnsi="TimesNewRomanPSMT" w:cs="TimesNewRomanPSMT"/>
        </w:rPr>
      </w:pPr>
      <w:r w:rsidRPr="0029202D">
        <w:rPr>
          <w:rFonts w:ascii="TimesNewRomanPSMT" w:hAnsi="TimesNewRomanPSMT" w:cs="TimesNewRomanPSMT"/>
        </w:rPr>
        <w:t>“… the work done to develop DSRC under the existing allocation makes clear that moving from an idea to a band plan and technology suitable for safety-of-life communications is a complex process that takes considerable effort. These complications arise from both the unique aspects of V2X communications and the importance of having confidence that V2X technologies can perform critical safety-of-life applications without challenges from harmful interference, and with the assurance that priority is given to safety communications and that testing results show that all the technologies can actually co-exist within the band. These all underscore that V2X is complicated and that all of these factors must be addressed in any effective band plan.</w:t>
      </w:r>
      <w:r>
        <w:rPr>
          <w:rFonts w:ascii="TimesNewRomanPSMT" w:hAnsi="TimesNewRomanPSMT" w:cs="TimesNewRomanPSMT"/>
        </w:rPr>
        <w:t>”</w:t>
      </w:r>
    </w:p>
    <w:p w14:paraId="13B0E994" w14:textId="289B93BA" w:rsidR="00D4697F" w:rsidRDefault="00D4697F" w:rsidP="00D4697F">
      <w:pPr>
        <w:pStyle w:val="ListParagraph"/>
        <w:numPr>
          <w:ilvl w:val="0"/>
          <w:numId w:val="25"/>
        </w:numPr>
        <w:autoSpaceDE w:val="0"/>
        <w:autoSpaceDN w:val="0"/>
        <w:adjustRightInd w:val="0"/>
        <w:rPr>
          <w:rFonts w:ascii="TimesNewRomanPSMT" w:hAnsi="TimesNewRomanPSMT" w:cs="TimesNewRomanPSMT"/>
        </w:rPr>
      </w:pPr>
      <w:r w:rsidRPr="0029202D">
        <w:rPr>
          <w:rFonts w:ascii="TimesNewRomanPSMT" w:hAnsi="TimesNewRomanPSMT" w:cs="TimesNewRomanPSMT"/>
        </w:rPr>
        <w:t>“… to achieve the reliable connectivity needed to enable safety-of-life communications, V2X must grapple with factors that are, in some respects, more complex than consumer electronic communications.”</w:t>
      </w:r>
    </w:p>
    <w:p w14:paraId="737F0788" w14:textId="77777777" w:rsidR="00D4697F" w:rsidRPr="00D4697F" w:rsidRDefault="00D4697F" w:rsidP="00D4697F">
      <w:pPr>
        <w:autoSpaceDE w:val="0"/>
        <w:autoSpaceDN w:val="0"/>
        <w:adjustRightInd w:val="0"/>
        <w:ind w:firstLine="0"/>
        <w:rPr>
          <w:rFonts w:ascii="TimesNewRomanPSMT" w:hAnsi="TimesNewRomanPSMT" w:cs="TimesNewRomanPSMT"/>
        </w:rPr>
      </w:pPr>
    </w:p>
    <w:p w14:paraId="04FD875F" w14:textId="789D7C48" w:rsidR="00D4697F" w:rsidRDefault="00D4697F" w:rsidP="00D4697F">
      <w:pPr>
        <w:autoSpaceDE w:val="0"/>
        <w:autoSpaceDN w:val="0"/>
        <w:adjustRightInd w:val="0"/>
        <w:rPr>
          <w:rFonts w:ascii="TimesNewRomanPSMT" w:hAnsi="TimesNewRomanPSMT" w:cs="TimesNewRomanPSMT"/>
        </w:rPr>
      </w:pPr>
      <w:r>
        <w:rPr>
          <w:rFonts w:ascii="TimesNewRomanPSMT" w:hAnsi="TimesNewRomanPSMT" w:cs="TimesNewRomanPSMT"/>
        </w:rPr>
        <w:t>IEEE 802 supports the concept of the technology selection process being based on scientific principles and extensive testing. In addition, IEEE 802 supports the concept that V2X is a safety of life system and not a commercial communications system. Hence all deployed devices in a V2X system must be able to communicate over the air using a single standardized protocol.  This is much different than what is typical for a commercial communications system, where there is no need for a single air interface standard (e.g. 3GPP 3G (UMTS), 4G (LTE), and 5G (NR) standards can all exist in the same handset, requiring different radios and each standard has unique over the air protocols and wave forms).  Therefore, these 3GPP generations use different</w:t>
      </w:r>
      <w:r w:rsidR="00B055AF">
        <w:rPr>
          <w:rFonts w:ascii="TimesNewRomanPSMT" w:hAnsi="TimesNewRomanPSMT" w:cs="TimesNewRomanPSMT"/>
        </w:rPr>
        <w:t xml:space="preserve"> </w:t>
      </w:r>
      <w:r w:rsidR="00B055AF" w:rsidRPr="00422E89">
        <w:rPr>
          <w:rFonts w:ascii="TimesNewRomanPSMT" w:hAnsi="TimesNewRomanPSMT" w:cs="TimesNewRomanPSMT"/>
          <w:u w:val="single"/>
        </w:rPr>
        <w:t>sub-bands</w:t>
      </w:r>
      <w:r>
        <w:rPr>
          <w:rFonts w:ascii="TimesNewRomanPSMT" w:hAnsi="TimesNewRomanPSMT" w:cs="TimesNewRomanPSMT"/>
        </w:rPr>
        <w:t xml:space="preserve"> to allow “coexistence”.  This differs greatly </w:t>
      </w:r>
      <w:r w:rsidR="009767B2">
        <w:rPr>
          <w:rFonts w:ascii="TimesNewRomanPSMT" w:hAnsi="TimesNewRomanPSMT" w:cs="TimesNewRomanPSMT"/>
        </w:rPr>
        <w:t>from</w:t>
      </w:r>
      <w:r>
        <w:rPr>
          <w:rFonts w:ascii="TimesNewRomanPSMT" w:hAnsi="TimesNewRomanPSMT" w:cs="TimesNewRomanPSMT"/>
        </w:rPr>
        <w:t xml:space="preserve"> the IEEE 802.11 Working Group definition of coexistence, as IEEE </w:t>
      </w:r>
      <w:r w:rsidR="0017664D">
        <w:rPr>
          <w:rFonts w:ascii="TimesNewRomanPSMT" w:hAnsi="TimesNewRomanPSMT" w:cs="TimesNewRomanPSMT"/>
        </w:rPr>
        <w:t xml:space="preserve">Std </w:t>
      </w:r>
      <w:r>
        <w:rPr>
          <w:rFonts w:ascii="TimesNewRomanPSMT" w:hAnsi="TimesNewRomanPSMT" w:cs="TimesNewRomanPSMT"/>
        </w:rPr>
        <w:t xml:space="preserve">802.11 assumes coexistence is the ability of all generations of the </w:t>
      </w:r>
      <w:r w:rsidR="0017664D">
        <w:rPr>
          <w:rFonts w:ascii="TimesNewRomanPSMT" w:hAnsi="TimesNewRomanPSMT" w:cs="TimesNewRomanPSMT"/>
        </w:rPr>
        <w:t xml:space="preserve">IEEE Std </w:t>
      </w:r>
      <w:r>
        <w:rPr>
          <w:rFonts w:ascii="TimesNewRomanPSMT" w:hAnsi="TimesNewRomanPSMT" w:cs="TimesNewRomanPSMT"/>
        </w:rPr>
        <w:t xml:space="preserve">802.11 specification being able to share the same frequency and time resources.  IEEE </w:t>
      </w:r>
      <w:r w:rsidR="0017664D">
        <w:rPr>
          <w:rFonts w:ascii="TimesNewRomanPSMT" w:hAnsi="TimesNewRomanPSMT" w:cs="TimesNewRomanPSMT"/>
        </w:rPr>
        <w:t xml:space="preserve">Std </w:t>
      </w:r>
      <w:r>
        <w:rPr>
          <w:rFonts w:ascii="TimesNewRomanPSMT" w:hAnsi="TimesNewRomanPSMT" w:cs="TimesNewRomanPSMT"/>
        </w:rPr>
        <w:t xml:space="preserve">802.11 assures </w:t>
      </w:r>
      <w:r w:rsidR="00BC56C7">
        <w:rPr>
          <w:rFonts w:ascii="TimesNewRomanPSMT" w:hAnsi="TimesNewRomanPSMT" w:cs="TimesNewRomanPSMT"/>
        </w:rPr>
        <w:t xml:space="preserve">through backwards compatibility </w:t>
      </w:r>
      <w:r>
        <w:rPr>
          <w:rFonts w:ascii="TimesNewRomanPSMT" w:hAnsi="TimesNewRomanPSMT" w:cs="TimesNewRomanPSMT"/>
        </w:rPr>
        <w:t xml:space="preserve">that sharing is possible even when older </w:t>
      </w:r>
      <w:r w:rsidR="00BC56C7">
        <w:rPr>
          <w:rFonts w:ascii="TimesNewRomanPSMT" w:hAnsi="TimesNewRomanPSMT" w:cs="TimesNewRomanPSMT"/>
        </w:rPr>
        <w:t>radios</w:t>
      </w:r>
      <w:r>
        <w:rPr>
          <w:rFonts w:ascii="TimesNewRomanPSMT" w:hAnsi="TimesNewRomanPSMT" w:cs="TimesNewRomanPSMT"/>
        </w:rPr>
        <w:t xml:space="preserve"> do not </w:t>
      </w:r>
      <w:r w:rsidR="00BC56C7">
        <w:rPr>
          <w:rFonts w:ascii="TimesNewRomanPSMT" w:hAnsi="TimesNewRomanPSMT" w:cs="TimesNewRomanPSMT"/>
        </w:rPr>
        <w:t>have</w:t>
      </w:r>
      <w:r>
        <w:rPr>
          <w:rFonts w:ascii="TimesNewRomanPSMT" w:hAnsi="TimesNewRomanPSMT" w:cs="TimesNewRomanPSMT"/>
        </w:rPr>
        <w:t xml:space="preserve"> all the advanced capabilities of newer</w:t>
      </w:r>
      <w:r w:rsidR="00BC56C7">
        <w:rPr>
          <w:rFonts w:ascii="TimesNewRomanPSMT" w:hAnsi="TimesNewRomanPSMT" w:cs="TimesNewRomanPSMT"/>
        </w:rPr>
        <w:t xml:space="preserve"> radios</w:t>
      </w:r>
      <w:r w:rsidR="00AB4CF2">
        <w:rPr>
          <w:rFonts w:ascii="TimesNewRomanPSMT" w:hAnsi="TimesNewRomanPSMT" w:cs="TimesNewRomanPSMT"/>
        </w:rPr>
        <w:t>.</w:t>
      </w:r>
      <w:r>
        <w:rPr>
          <w:rFonts w:ascii="TimesNewRomanPSMT" w:hAnsi="TimesNewRomanPSMT" w:cs="TimesNewRomanPSMT"/>
        </w:rPr>
        <w:t xml:space="preserve">  </w:t>
      </w:r>
      <w:r w:rsidR="00AB4CF2">
        <w:rPr>
          <w:rFonts w:ascii="TimesNewRomanPSMT" w:hAnsi="TimesNewRomanPSMT" w:cs="TimesNewRomanPSMT"/>
        </w:rPr>
        <w:t>It is important to a</w:t>
      </w:r>
      <w:r>
        <w:rPr>
          <w:rFonts w:ascii="TimesNewRomanPSMT" w:hAnsi="TimesNewRomanPSMT" w:cs="TimesNewRomanPSMT"/>
        </w:rPr>
        <w:t>llow</w:t>
      </w:r>
      <w:r w:rsidR="00AB4CF2">
        <w:rPr>
          <w:rFonts w:ascii="TimesNewRomanPSMT" w:hAnsi="TimesNewRomanPSMT" w:cs="TimesNewRomanPSMT"/>
        </w:rPr>
        <w:t xml:space="preserve"> </w:t>
      </w:r>
      <w:r>
        <w:rPr>
          <w:rFonts w:ascii="TimesNewRomanPSMT" w:hAnsi="TimesNewRomanPSMT" w:cs="TimesNewRomanPSMT"/>
        </w:rPr>
        <w:t xml:space="preserve">older </w:t>
      </w:r>
      <w:r w:rsidR="00AB4CF2">
        <w:rPr>
          <w:rFonts w:ascii="TimesNewRomanPSMT" w:hAnsi="TimesNewRomanPSMT" w:cs="TimesNewRomanPSMT"/>
        </w:rPr>
        <w:t xml:space="preserve">radios </w:t>
      </w:r>
      <w:r>
        <w:rPr>
          <w:rFonts w:ascii="TimesNewRomanPSMT" w:hAnsi="TimesNewRomanPSMT" w:cs="TimesNewRomanPSMT"/>
        </w:rPr>
        <w:t xml:space="preserve">to continue to operate, while allowing newer </w:t>
      </w:r>
      <w:r w:rsidR="00AB4CF2">
        <w:rPr>
          <w:rFonts w:ascii="TimesNewRomanPSMT" w:hAnsi="TimesNewRomanPSMT" w:cs="TimesNewRomanPSMT"/>
        </w:rPr>
        <w:t>radios</w:t>
      </w:r>
      <w:r>
        <w:rPr>
          <w:rFonts w:ascii="TimesNewRomanPSMT" w:hAnsi="TimesNewRomanPSMT" w:cs="TimesNewRomanPSMT"/>
        </w:rPr>
        <w:t xml:space="preserve"> to use both old and new capabilities</w:t>
      </w:r>
      <w:r w:rsidR="00BC56C7">
        <w:rPr>
          <w:rFonts w:ascii="TimesNewRomanPSMT" w:hAnsi="TimesNewRomanPSMT" w:cs="TimesNewRomanPSMT"/>
        </w:rPr>
        <w:t>.</w:t>
      </w:r>
    </w:p>
    <w:p w14:paraId="6287DDD4" w14:textId="77777777" w:rsidR="0017664D" w:rsidRDefault="0017664D" w:rsidP="0017664D">
      <w:pPr>
        <w:autoSpaceDE w:val="0"/>
        <w:autoSpaceDN w:val="0"/>
        <w:adjustRightInd w:val="0"/>
        <w:ind w:firstLine="0"/>
        <w:rPr>
          <w:rFonts w:ascii="TimesNewRomanPSMT" w:hAnsi="TimesNewRomanPSMT" w:cs="TimesNewRomanPSMT"/>
        </w:rPr>
      </w:pPr>
    </w:p>
    <w:p w14:paraId="39D1E5E6" w14:textId="446D70B6" w:rsidR="00D4697F" w:rsidRDefault="00D4697F" w:rsidP="00EC1FEC">
      <w:pPr>
        <w:ind w:firstLine="0"/>
      </w:pPr>
    </w:p>
    <w:p w14:paraId="3589CCE3" w14:textId="77777777" w:rsidR="00D4697F" w:rsidRPr="00EC1FEC" w:rsidRDefault="00D4697F" w:rsidP="00EC1FEC">
      <w:pPr>
        <w:ind w:firstLine="0"/>
      </w:pPr>
    </w:p>
    <w:p w14:paraId="40E742D3" w14:textId="77777777" w:rsidR="00E433FC" w:rsidRPr="00EC1FEC" w:rsidRDefault="00E433FC" w:rsidP="00EC1FEC">
      <w:pPr>
        <w:pStyle w:val="Heading1"/>
        <w:keepNext w:val="0"/>
        <w:keepLines w:val="0"/>
      </w:pPr>
      <w:r w:rsidRPr="00EC1FEC">
        <w:t>Conclusion:</w:t>
      </w:r>
    </w:p>
    <w:p w14:paraId="6F4725F0" w14:textId="77777777" w:rsidR="00954991" w:rsidRDefault="00954991" w:rsidP="00954991">
      <w:pPr>
        <w:ind w:firstLine="0"/>
      </w:pPr>
    </w:p>
    <w:p w14:paraId="2A972F21" w14:textId="27E87ACB" w:rsidR="00B845B9" w:rsidRDefault="00B845B9" w:rsidP="003F4B2C">
      <w:pPr>
        <w:ind w:firstLine="0"/>
      </w:pPr>
      <w:r>
        <w:tab/>
      </w:r>
      <w:r w:rsidRPr="00B845B9">
        <w:t>IEEE 802 believes that the Commission should not allocate ITS spectrum to LTE V2X / 3GPP technologies as they are neither future-proof nor the best technical choice for delivering ITS safety and efficiency services.</w:t>
      </w:r>
    </w:p>
    <w:p w14:paraId="1CBB74D2" w14:textId="77777777" w:rsidR="00B845B9" w:rsidRPr="00345E0F" w:rsidRDefault="00B845B9" w:rsidP="003F4B2C">
      <w:pPr>
        <w:ind w:firstLine="0"/>
      </w:pPr>
    </w:p>
    <w:p w14:paraId="7CED8F19" w14:textId="6A0DE1D0" w:rsidR="00954991" w:rsidRPr="00345E0F" w:rsidRDefault="00954991" w:rsidP="00954991">
      <w:r w:rsidRPr="00345E0F">
        <w:lastRenderedPageBreak/>
        <w:t>IEEE 802 thanks the Commission for providing an opportunity to comment on the NPRM ET Docket 19-138 and respectfully request</w:t>
      </w:r>
      <w:r w:rsidR="00025F98">
        <w:t>s</w:t>
      </w:r>
      <w:r w:rsidRPr="00345E0F">
        <w:t xml:space="preserve"> these </w:t>
      </w:r>
      <w:r w:rsidR="00E85AB7">
        <w:t xml:space="preserve">reply </w:t>
      </w:r>
      <w:r w:rsidRPr="00345E0F">
        <w:t>comments be considered by the Commission during the final rule making process.</w:t>
      </w:r>
    </w:p>
    <w:p w14:paraId="4DD6CEB6" w14:textId="17874BFF" w:rsidR="00091822" w:rsidRDefault="00091822" w:rsidP="00852D53">
      <w:pPr>
        <w:ind w:firstLine="0"/>
      </w:pPr>
    </w:p>
    <w:p w14:paraId="3C7B2704" w14:textId="77777777" w:rsidR="00954991" w:rsidRPr="00EC1FEC" w:rsidRDefault="00954991" w:rsidP="00852D53">
      <w:pPr>
        <w:ind w:firstLine="0"/>
      </w:pPr>
    </w:p>
    <w:p w14:paraId="36715A0B" w14:textId="77777777" w:rsidR="000E1DB4" w:rsidRPr="00EC1FEC" w:rsidRDefault="000E1DB4" w:rsidP="00852D53">
      <w:pPr>
        <w:ind w:firstLine="0"/>
      </w:pPr>
      <w:r w:rsidRPr="00EC1FEC">
        <w:t>Regards,</w:t>
      </w:r>
    </w:p>
    <w:p w14:paraId="35981CA2" w14:textId="77777777" w:rsidR="000E1DB4" w:rsidRPr="00EC1FEC" w:rsidRDefault="000E1DB4" w:rsidP="00852D53">
      <w:pPr>
        <w:ind w:firstLine="0"/>
      </w:pPr>
    </w:p>
    <w:p w14:paraId="278F3504" w14:textId="77777777" w:rsidR="000E1DB4" w:rsidRPr="00EC1FEC" w:rsidRDefault="000E1DB4" w:rsidP="00852D53">
      <w:pPr>
        <w:ind w:firstLine="0"/>
      </w:pPr>
      <w:r w:rsidRPr="00EC1FEC">
        <w:t>By:              /ss/            .</w:t>
      </w:r>
    </w:p>
    <w:p w14:paraId="3BF19CD7" w14:textId="77777777" w:rsidR="000E1DB4" w:rsidRPr="00EC1FEC" w:rsidRDefault="000E1DB4" w:rsidP="00852D53">
      <w:pPr>
        <w:ind w:firstLine="0"/>
      </w:pPr>
      <w:r w:rsidRPr="00EC1FEC">
        <w:t>Paul Nikolich</w:t>
      </w:r>
    </w:p>
    <w:p w14:paraId="3F1ABB66" w14:textId="77777777" w:rsidR="000E1DB4" w:rsidRPr="00EC1FEC" w:rsidRDefault="000E1DB4" w:rsidP="00852D53">
      <w:pPr>
        <w:ind w:firstLine="0"/>
      </w:pPr>
      <w:r w:rsidRPr="00EC1FEC">
        <w:t>IEEE 802 LAN/MAN Standards Committee Chairman</w:t>
      </w:r>
    </w:p>
    <w:p w14:paraId="747AF03B" w14:textId="7759173C" w:rsidR="004903CC" w:rsidRPr="00EC1FEC" w:rsidRDefault="000E1DB4" w:rsidP="00852D53">
      <w:pPr>
        <w:ind w:firstLine="0"/>
      </w:pPr>
      <w:proofErr w:type="spellStart"/>
      <w:r w:rsidRPr="00EC1FEC">
        <w:t>em</w:t>
      </w:r>
      <w:proofErr w:type="spellEnd"/>
      <w:r w:rsidRPr="00EC1FEC">
        <w:t>: p.nikolich@ieee.org</w:t>
      </w:r>
    </w:p>
    <w:p w14:paraId="2D71360C" w14:textId="75ACC0AB" w:rsidR="00D4697F" w:rsidRDefault="00D4697F">
      <w:pPr>
        <w:ind w:firstLine="0"/>
        <w:contextualSpacing w:val="0"/>
      </w:pPr>
      <w:r>
        <w:br w:type="page"/>
      </w:r>
    </w:p>
    <w:p w14:paraId="7F686903" w14:textId="77777777" w:rsidR="004903CC" w:rsidRPr="00EC1FEC" w:rsidRDefault="004903CC" w:rsidP="00852D53">
      <w:pPr>
        <w:ind w:firstLine="0"/>
      </w:pPr>
    </w:p>
    <w:p w14:paraId="741D7780" w14:textId="3C51EE11" w:rsidR="00CA09B2" w:rsidRPr="00EC1FEC" w:rsidRDefault="00CA09B2" w:rsidP="00EC1FEC">
      <w:pPr>
        <w:ind w:firstLine="0"/>
        <w:rPr>
          <w:b/>
        </w:rPr>
      </w:pPr>
      <w:r w:rsidRPr="00EC1FEC">
        <w:rPr>
          <w:b/>
        </w:rPr>
        <w:t>References:</w:t>
      </w:r>
    </w:p>
    <w:p w14:paraId="7A359BF3" w14:textId="4BE202D1" w:rsidR="00D4697F" w:rsidRDefault="00D4697F" w:rsidP="00752354">
      <w:pPr>
        <w:ind w:firstLine="0"/>
      </w:pPr>
    </w:p>
    <w:p w14:paraId="3E6E25C1" w14:textId="5E2A3AB3" w:rsidR="00B80DE5" w:rsidRPr="0058452E" w:rsidRDefault="00860258" w:rsidP="00B80DE5">
      <w:pPr>
        <w:autoSpaceDE w:val="0"/>
        <w:autoSpaceDN w:val="0"/>
        <w:adjustRightInd w:val="0"/>
        <w:ind w:firstLine="0"/>
        <w:contextualSpacing w:val="0"/>
      </w:pPr>
      <w:r>
        <w:rPr>
          <w:rFonts w:eastAsia="Times New Roman"/>
          <w:sz w:val="22"/>
          <w:szCs w:val="22"/>
        </w:rPr>
        <w:t xml:space="preserve">[1] </w:t>
      </w:r>
      <w:r w:rsidR="00B80DE5">
        <w:t xml:space="preserve">Comments of Qualcomm, Inc., FCC ET Docket 19-138, March 9, 2020: </w:t>
      </w:r>
      <w:hyperlink r:id="rId11" w:history="1">
        <w:r w:rsidR="00FA4DF7">
          <w:rPr>
            <w:rStyle w:val="Hyperlink"/>
          </w:rPr>
          <w:t>https://ecfsapi.fcc.gov/file/10309941330157/Qualcomm%20Comments%20on%205.9%20GHz%20NPRM.pdf</w:t>
        </w:r>
      </w:hyperlink>
    </w:p>
    <w:p w14:paraId="22AB2FC3" w14:textId="77777777" w:rsidR="00B80DE5" w:rsidRDefault="00B80DE5" w:rsidP="00B80DE5">
      <w:pPr>
        <w:ind w:firstLine="0"/>
        <w:rPr>
          <w:strike/>
        </w:rPr>
      </w:pPr>
    </w:p>
    <w:p w14:paraId="1C540CBB" w14:textId="260070C5" w:rsidR="00B80DE5" w:rsidRPr="0058452E" w:rsidRDefault="00860258" w:rsidP="00B80DE5">
      <w:pPr>
        <w:autoSpaceDE w:val="0"/>
        <w:autoSpaceDN w:val="0"/>
        <w:adjustRightInd w:val="0"/>
        <w:ind w:firstLine="0"/>
        <w:contextualSpacing w:val="0"/>
      </w:pPr>
      <w:r>
        <w:rPr>
          <w:rFonts w:eastAsia="Times New Roman"/>
          <w:sz w:val="22"/>
          <w:szCs w:val="22"/>
        </w:rPr>
        <w:t xml:space="preserve">[2] </w:t>
      </w:r>
      <w:r w:rsidR="00B80DE5">
        <w:t xml:space="preserve">Comments of T-Mobile USA, Inc., FCC ET Docket 19-138, March 9, 2020: </w:t>
      </w:r>
      <w:hyperlink r:id="rId12" w:history="1">
        <w:r w:rsidR="00FA4DF7">
          <w:rPr>
            <w:rStyle w:val="Hyperlink"/>
          </w:rPr>
          <w:t>https://ecfsapi.fcc.gov/file/1030957937118/T-Mobile%205.9%20GHz%20Comments%20(As-Filed)%203.9.20.pdf</w:t>
        </w:r>
      </w:hyperlink>
      <w:r w:rsidR="00FA4DF7">
        <w:t xml:space="preserve"> </w:t>
      </w:r>
    </w:p>
    <w:p w14:paraId="5F7920F2" w14:textId="77777777" w:rsidR="00B80DE5" w:rsidRDefault="00B80DE5" w:rsidP="00B80DE5">
      <w:pPr>
        <w:ind w:firstLine="0"/>
        <w:rPr>
          <w:strike/>
        </w:rPr>
      </w:pPr>
    </w:p>
    <w:p w14:paraId="44F1DAE6" w14:textId="7FF2952A" w:rsidR="00B80DE5" w:rsidRPr="0058452E" w:rsidRDefault="00860258" w:rsidP="00B80DE5">
      <w:pPr>
        <w:autoSpaceDE w:val="0"/>
        <w:autoSpaceDN w:val="0"/>
        <w:adjustRightInd w:val="0"/>
        <w:ind w:firstLine="0"/>
        <w:contextualSpacing w:val="0"/>
      </w:pPr>
      <w:r>
        <w:rPr>
          <w:rFonts w:eastAsia="Times New Roman"/>
          <w:sz w:val="22"/>
          <w:szCs w:val="22"/>
        </w:rPr>
        <w:t>[3]</w:t>
      </w:r>
      <w:r w:rsidR="00B80DE5">
        <w:rPr>
          <w:rFonts w:eastAsia="Times New Roman"/>
          <w:sz w:val="22"/>
          <w:szCs w:val="22"/>
        </w:rPr>
        <w:t xml:space="preserve"> </w:t>
      </w:r>
      <w:r w:rsidR="00B80DE5">
        <w:t xml:space="preserve">Comments of The BMW Group, FCC ET Docket 19-138, March 9, 2020: </w:t>
      </w:r>
      <w:hyperlink r:id="rId13" w:history="1">
        <w:r w:rsidR="00FA4DF7">
          <w:rPr>
            <w:rStyle w:val="Hyperlink"/>
          </w:rPr>
          <w:t>https://ecfsapi.fcc.gov/file/1031040719061/BMW%20Submission%20ET%20Docket%20No.%2019-138%20(003).pdf</w:t>
        </w:r>
      </w:hyperlink>
      <w:r w:rsidR="00FA4DF7">
        <w:t xml:space="preserve"> </w:t>
      </w:r>
    </w:p>
    <w:p w14:paraId="176F59A1" w14:textId="77777777" w:rsidR="00B80DE5" w:rsidRDefault="00B80DE5" w:rsidP="00752354">
      <w:pPr>
        <w:ind w:firstLine="0"/>
      </w:pPr>
    </w:p>
    <w:p w14:paraId="472C5272" w14:textId="53F1A2CB" w:rsidR="00D4697F" w:rsidRDefault="00860258" w:rsidP="00752354">
      <w:pPr>
        <w:ind w:firstLine="0"/>
      </w:pPr>
      <w:r>
        <w:t>[4]</w:t>
      </w:r>
      <w:r w:rsidR="00AE4391">
        <w:t xml:space="preserve"> </w:t>
      </w:r>
      <w:r w:rsidR="00AE4391" w:rsidRPr="00E407CE">
        <w:t xml:space="preserve">Comments of the NTIA and DOT; </w:t>
      </w:r>
      <w:hyperlink r:id="rId14" w:history="1">
        <w:r w:rsidR="004B31DC" w:rsidRPr="001556A4">
          <w:rPr>
            <w:rStyle w:val="Hyperlink"/>
          </w:rPr>
          <w:t xml:space="preserve">https://ecfsapi.fcc.gov/file/10313251510165/5.850-5.925 GHz Band C ET </w:t>
        </w:r>
        <w:proofErr w:type="spellStart"/>
        <w:r w:rsidR="004B31DC" w:rsidRPr="001556A4">
          <w:rPr>
            <w:rStyle w:val="Hyperlink"/>
          </w:rPr>
          <w:t>Dkt</w:t>
        </w:r>
        <w:proofErr w:type="spellEnd"/>
        <w:r w:rsidR="004B31DC" w:rsidRPr="001556A4">
          <w:rPr>
            <w:rStyle w:val="Hyperlink"/>
          </w:rPr>
          <w:t xml:space="preserve"> No. 19-138.pdf</w:t>
        </w:r>
      </w:hyperlink>
    </w:p>
    <w:p w14:paraId="72417614" w14:textId="545BCD82" w:rsidR="00D4697F" w:rsidRDefault="00D4697F" w:rsidP="00752354">
      <w:pPr>
        <w:ind w:firstLine="0"/>
      </w:pPr>
    </w:p>
    <w:p w14:paraId="43DEC7E2" w14:textId="6BECA164" w:rsidR="00AE4391" w:rsidRDefault="00860258" w:rsidP="00AE4391">
      <w:pPr>
        <w:ind w:firstLine="0"/>
        <w:rPr>
          <w:sz w:val="22"/>
          <w:szCs w:val="22"/>
        </w:rPr>
      </w:pPr>
      <w:r>
        <w:t>[5]</w:t>
      </w:r>
      <w:r w:rsidR="00AE4391">
        <w:t xml:space="preserve"> </w:t>
      </w:r>
      <w:r w:rsidR="00AE4391" w:rsidRPr="00E84224">
        <w:rPr>
          <w:sz w:val="22"/>
          <w:szCs w:val="22"/>
        </w:rPr>
        <w:t>CV Pilot</w:t>
      </w:r>
      <w:r w:rsidR="00AE4391">
        <w:rPr>
          <w:sz w:val="22"/>
          <w:szCs w:val="22"/>
        </w:rPr>
        <w:t xml:space="preserve"> Deployment</w:t>
      </w:r>
      <w:r w:rsidR="00AE4391" w:rsidRPr="00E84224">
        <w:rPr>
          <w:sz w:val="22"/>
          <w:szCs w:val="22"/>
        </w:rPr>
        <w:t xml:space="preserve">s: </w:t>
      </w:r>
    </w:p>
    <w:p w14:paraId="54A704BD" w14:textId="77777777" w:rsidR="00AE4391" w:rsidRPr="00E84224" w:rsidRDefault="00523BD5" w:rsidP="00AE4391">
      <w:pPr>
        <w:rPr>
          <w:sz w:val="22"/>
          <w:szCs w:val="22"/>
        </w:rPr>
      </w:pPr>
      <w:hyperlink r:id="rId15" w:history="1">
        <w:r w:rsidR="00AE4391" w:rsidRPr="002073B0">
          <w:rPr>
            <w:rStyle w:val="Hyperlink"/>
            <w:szCs w:val="22"/>
          </w:rPr>
          <w:t>https://www.its.dot.gov/pilots/index.htm</w:t>
        </w:r>
      </w:hyperlink>
    </w:p>
    <w:p w14:paraId="266DA61F" w14:textId="1106DC27" w:rsidR="00AE4391" w:rsidRDefault="00523BD5" w:rsidP="00AE4391">
      <w:pPr>
        <w:rPr>
          <w:kern w:val="1"/>
          <w:lang w:eastAsia="hi-IN" w:bidi="hi-IN"/>
        </w:rPr>
      </w:pPr>
      <w:hyperlink r:id="rId16" w:history="1">
        <w:r w:rsidR="00E407CE" w:rsidRPr="00EC0EE3">
          <w:rPr>
            <w:rStyle w:val="Hyperlink"/>
            <w:kern w:val="1"/>
            <w:lang w:eastAsia="hi-IN" w:bidi="hi-IN"/>
          </w:rPr>
          <w:t>https://www.tampacvpilot.com/learn/resources/</w:t>
        </w:r>
      </w:hyperlink>
    </w:p>
    <w:p w14:paraId="15FBF1AD" w14:textId="6E3790ED" w:rsidR="004B31DC" w:rsidRDefault="00523BD5" w:rsidP="00AE4391">
      <w:pPr>
        <w:rPr>
          <w:kern w:val="1"/>
          <w:lang w:eastAsia="hi-IN" w:bidi="hi-IN"/>
        </w:rPr>
      </w:pPr>
      <w:hyperlink r:id="rId17" w:history="1">
        <w:r w:rsidR="004B31DC">
          <w:rPr>
            <w:rStyle w:val="Hyperlink"/>
          </w:rPr>
          <w:t>https://www.its.dot.gov/pilots/pilots_nycdot.htm</w:t>
        </w:r>
      </w:hyperlink>
    </w:p>
    <w:p w14:paraId="20F71ED0" w14:textId="2D1E8EA5" w:rsidR="004B31DC" w:rsidRDefault="00523BD5" w:rsidP="00AE4391">
      <w:pPr>
        <w:rPr>
          <w:kern w:val="1"/>
          <w:lang w:eastAsia="hi-IN" w:bidi="hi-IN"/>
        </w:rPr>
      </w:pPr>
      <w:hyperlink r:id="rId18" w:history="1">
        <w:r w:rsidR="004B31DC">
          <w:rPr>
            <w:rStyle w:val="Hyperlink"/>
          </w:rPr>
          <w:t>https://wydotcvp.wyoroad.info/</w:t>
        </w:r>
      </w:hyperlink>
    </w:p>
    <w:p w14:paraId="7F87172C" w14:textId="0A2EE3DB" w:rsidR="00AE4391" w:rsidRDefault="00523BD5" w:rsidP="001556A4">
      <w:pPr>
        <w:ind w:left="720" w:firstLine="0"/>
        <w:rPr>
          <w:sz w:val="22"/>
          <w:szCs w:val="22"/>
        </w:rPr>
      </w:pPr>
      <w:hyperlink r:id="rId19" w:history="1">
        <w:r w:rsidR="004B31DC" w:rsidRPr="001556A4">
          <w:rPr>
            <w:rStyle w:val="Hyperlink"/>
          </w:rPr>
          <w:t>https://smart.columbus.gov/uploadedFiles/Projects/Smart%20Columbus%20Concept%20of%20Operations-%20Connected%20Vehicle%20Environment.pdf</w:t>
        </w:r>
      </w:hyperlink>
      <w:r w:rsidR="004B31DC">
        <w:t xml:space="preserve"> </w:t>
      </w:r>
    </w:p>
    <w:p w14:paraId="37DAD436" w14:textId="610BF36F" w:rsidR="00D4697F" w:rsidRDefault="00D4697F" w:rsidP="00752354">
      <w:pPr>
        <w:ind w:firstLine="0"/>
      </w:pPr>
    </w:p>
    <w:p w14:paraId="1FF9D62B" w14:textId="68342395" w:rsidR="005E096F" w:rsidRPr="005E096F" w:rsidRDefault="00860258" w:rsidP="005E096F">
      <w:pPr>
        <w:ind w:firstLine="0"/>
      </w:pPr>
      <w:r>
        <w:t>[6]</w:t>
      </w:r>
      <w:r w:rsidR="00AE4391">
        <w:t xml:space="preserve"> Comments of 5G Americas, FCC ET Docket 19-138, March 9, 2020</w:t>
      </w:r>
      <w:r w:rsidR="005E096F">
        <w:t xml:space="preserve">; </w:t>
      </w:r>
      <w:hyperlink r:id="rId20" w:history="1">
        <w:r w:rsidR="00DC51E5">
          <w:rPr>
            <w:rStyle w:val="Hyperlink"/>
          </w:rPr>
          <w:t>https://ecfsapi.fcc.gov/file/1030957873656/5G%20Americas%205.9%20GHz%20Comments%203.9.20%20FINAL.pdf</w:t>
        </w:r>
      </w:hyperlink>
    </w:p>
    <w:p w14:paraId="484D4FC7" w14:textId="58FA4F05" w:rsidR="00D4697F" w:rsidRDefault="00D4697F" w:rsidP="00752354">
      <w:pPr>
        <w:ind w:firstLine="0"/>
      </w:pPr>
    </w:p>
    <w:p w14:paraId="3065B15B" w14:textId="45613C4E" w:rsidR="005C4CA6" w:rsidRPr="005817AD" w:rsidRDefault="00860258" w:rsidP="005C4CA6">
      <w:pPr>
        <w:ind w:firstLine="0"/>
      </w:pPr>
      <w:r>
        <w:t>[7]</w:t>
      </w:r>
      <w:r w:rsidR="005C4CA6">
        <w:t xml:space="preserve"> </w:t>
      </w:r>
      <w:bookmarkStart w:id="32" w:name="_Hlk35418932"/>
      <w:r w:rsidR="005C4CA6" w:rsidRPr="005817AD">
        <w:t>"Overall description fo</w:t>
      </w:r>
      <w:r w:rsidR="005C4CA6">
        <w:t xml:space="preserve">r </w:t>
      </w:r>
      <w:r w:rsidR="005C4CA6" w:rsidRPr="005817AD">
        <w:t>RAN</w:t>
      </w:r>
      <w:r w:rsidR="005C4CA6">
        <w:t xml:space="preserve"> </w:t>
      </w:r>
      <w:r w:rsidR="005C4CA6" w:rsidRPr="005817AD">
        <w:t>aspects for V2X based on LTE and NR (Release 16)", 3GPP TR 37.985, v1.1.0, February 2020, Section 4</w:t>
      </w:r>
      <w:r w:rsidR="005C4CA6">
        <w:t xml:space="preserve">;  </w:t>
      </w:r>
      <w:bookmarkStart w:id="33" w:name="_Hlk35419032"/>
      <w:r w:rsidR="005C4CA6">
        <w:fldChar w:fldCharType="begin"/>
      </w:r>
      <w:r w:rsidR="005C4CA6">
        <w:instrText xml:space="preserve"> HYPERLINK "</w:instrText>
      </w:r>
      <w:r w:rsidR="005C4CA6" w:rsidRPr="009D0A7F">
        <w:instrText>https://www.3gpp.org/ftp/Specs/archive/37_series/37.985/37985-110.zi</w:instrText>
      </w:r>
      <w:r w:rsidR="005C4CA6">
        <w:instrText xml:space="preserve">p" </w:instrText>
      </w:r>
      <w:r w:rsidR="005C4CA6">
        <w:fldChar w:fldCharType="separate"/>
      </w:r>
      <w:r w:rsidR="005C4CA6" w:rsidRPr="00677944">
        <w:rPr>
          <w:rStyle w:val="Hyperlink"/>
        </w:rPr>
        <w:t>https://www.3gpp.org/ftp/Specs/archive/37_series/37.985/37985-110</w:t>
      </w:r>
      <w:bookmarkEnd w:id="33"/>
      <w:r w:rsidR="005C4CA6" w:rsidRPr="00677944">
        <w:rPr>
          <w:rStyle w:val="Hyperlink"/>
        </w:rPr>
        <w:t>.zip</w:t>
      </w:r>
      <w:r w:rsidR="005C4CA6">
        <w:fldChar w:fldCharType="end"/>
      </w:r>
      <w:r w:rsidR="005C4CA6">
        <w:t xml:space="preserve"> </w:t>
      </w:r>
    </w:p>
    <w:bookmarkEnd w:id="32"/>
    <w:p w14:paraId="30D60DD5" w14:textId="77777777" w:rsidR="005C4CA6" w:rsidRDefault="005C4CA6" w:rsidP="00752354">
      <w:pPr>
        <w:ind w:firstLine="0"/>
      </w:pPr>
    </w:p>
    <w:p w14:paraId="69524BAB" w14:textId="1B276266" w:rsidR="00D4697F" w:rsidRDefault="00860258" w:rsidP="00752354">
      <w:pPr>
        <w:ind w:firstLine="0"/>
      </w:pPr>
      <w:r>
        <w:t>[8]</w:t>
      </w:r>
      <w:r w:rsidR="00AE4391">
        <w:t xml:space="preserve"> Overall description of Radio Access Network (RAN) aspects for Vehicle-to-everything (V2X) based on LTE and NR (Release 16), 3GPP TR 37.985 v1.1.0, February 2020</w:t>
      </w:r>
      <w:r w:rsidR="00FA3B58">
        <w:t xml:space="preserve">; </w:t>
      </w:r>
      <w:hyperlink r:id="rId21" w:history="1">
        <w:r w:rsidR="00FA3B58">
          <w:rPr>
            <w:rStyle w:val="Hyperlink"/>
          </w:rPr>
          <w:t>https://portal.3gpp.org/desktopmodules/Specifications/SpecificationDetails.aspx?specificationId=3601</w:t>
        </w:r>
      </w:hyperlink>
    </w:p>
    <w:p w14:paraId="6E98264B" w14:textId="597AD8FC" w:rsidR="00D4697F" w:rsidRDefault="00D4697F" w:rsidP="00752354">
      <w:pPr>
        <w:ind w:firstLine="0"/>
      </w:pPr>
    </w:p>
    <w:p w14:paraId="0B032B98" w14:textId="619559D0" w:rsidR="00D4697F" w:rsidRDefault="00860258" w:rsidP="00752354">
      <w:pPr>
        <w:ind w:firstLine="0"/>
      </w:pPr>
      <w:r>
        <w:t>[9]</w:t>
      </w:r>
      <w:r w:rsidR="00AE4391">
        <w:t xml:space="preserve"> Dedicated Short Range Communication</w:t>
      </w:r>
      <w:r w:rsidR="003536E5">
        <w:t xml:space="preserve"> </w:t>
      </w:r>
      <w:r w:rsidR="00AE4391">
        <w:t>(DSRC) Systems Engineering Process Guidance for SAE J2945/X Documents and Common Design Concepts, SAE J2945_201712, December 2017</w:t>
      </w:r>
      <w:r w:rsidR="00FA3B58">
        <w:t xml:space="preserve">; </w:t>
      </w:r>
      <w:hyperlink r:id="rId22" w:history="1">
        <w:r w:rsidR="00FA3B58">
          <w:rPr>
            <w:rStyle w:val="Hyperlink"/>
          </w:rPr>
          <w:t>https://www.sae.org/standards/content/j2945_201712/</w:t>
        </w:r>
      </w:hyperlink>
    </w:p>
    <w:p w14:paraId="5D9BDC92" w14:textId="2C492F95" w:rsidR="00D4697F" w:rsidRDefault="00D4697F" w:rsidP="00752354">
      <w:pPr>
        <w:ind w:firstLine="0"/>
      </w:pPr>
    </w:p>
    <w:p w14:paraId="397D9A24" w14:textId="0FD6D193" w:rsidR="00813C0E" w:rsidRPr="00813C0E" w:rsidRDefault="00710E1C" w:rsidP="00813C0E">
      <w:pPr>
        <w:ind w:firstLine="0"/>
      </w:pPr>
      <w:r>
        <w:t>[10]</w:t>
      </w:r>
      <w:r w:rsidR="00882291" w:rsidRPr="00DD5612">
        <w:t xml:space="preserve"> </w:t>
      </w:r>
      <w:r w:rsidR="00813C0E" w:rsidRPr="00DD5612">
        <w:t>Comments of 5G Automotive Association, FCC Docket 19-138, March 9, 2020,</w:t>
      </w:r>
      <w:r w:rsidR="00813C0E">
        <w:t xml:space="preserve"> </w:t>
      </w:r>
      <w:hyperlink r:id="rId23" w:history="1">
        <w:r w:rsidR="0035456B">
          <w:rPr>
            <w:rStyle w:val="Hyperlink"/>
          </w:rPr>
          <w:t>https://ecfsapi.fcc.gov/file/10309096401111/5GAA%20Comments%20(3-9-2020).pdf</w:t>
        </w:r>
      </w:hyperlink>
    </w:p>
    <w:p w14:paraId="3FD276FD" w14:textId="77777777" w:rsidR="007C732C" w:rsidRPr="00DD5612" w:rsidRDefault="007C732C" w:rsidP="00752354">
      <w:pPr>
        <w:ind w:firstLine="0"/>
      </w:pPr>
    </w:p>
    <w:p w14:paraId="0A0095EC" w14:textId="064D24E9" w:rsidR="007C732C" w:rsidRDefault="00710E1C" w:rsidP="00752354">
      <w:pPr>
        <w:ind w:firstLine="0"/>
      </w:pPr>
      <w:r>
        <w:t>[11]</w:t>
      </w:r>
      <w:r w:rsidR="007C732C">
        <w:t xml:space="preserve"> Comments of AT&amp;T, FCC ET Docket No. 19-138, March 9, 2020, </w:t>
      </w:r>
      <w:hyperlink r:id="rId24" w:history="1">
        <w:r w:rsidR="0035456B">
          <w:rPr>
            <w:rStyle w:val="Hyperlink"/>
          </w:rPr>
          <w:t>https://ecfsapi.fcc.gov/file/1030982287529/ATT%20Comments%20(final%2003.09.20).pdf</w:t>
        </w:r>
      </w:hyperlink>
      <w:r w:rsidR="0035456B">
        <w:t xml:space="preserve"> </w:t>
      </w:r>
    </w:p>
    <w:p w14:paraId="10703FD6" w14:textId="77777777" w:rsidR="007C732C" w:rsidRPr="00DD5612" w:rsidRDefault="007C732C" w:rsidP="00752354">
      <w:pPr>
        <w:ind w:firstLine="0"/>
      </w:pPr>
    </w:p>
    <w:p w14:paraId="5818CF9A" w14:textId="625B2432" w:rsidR="00D4697F" w:rsidRPr="00DD5612" w:rsidRDefault="00710E1C" w:rsidP="001556A4">
      <w:pPr>
        <w:autoSpaceDE w:val="0"/>
        <w:autoSpaceDN w:val="0"/>
        <w:adjustRightInd w:val="0"/>
        <w:ind w:firstLine="0"/>
      </w:pPr>
      <w:r>
        <w:lastRenderedPageBreak/>
        <w:t>[12]</w:t>
      </w:r>
      <w:r w:rsidR="00882291" w:rsidRPr="00DD5612">
        <w:t xml:space="preserve"> the March 9, 2020 letter to The Honorable </w:t>
      </w:r>
      <w:proofErr w:type="spellStart"/>
      <w:r w:rsidR="00882291" w:rsidRPr="00DD5612">
        <w:t>Ajit</w:t>
      </w:r>
      <w:proofErr w:type="spellEnd"/>
      <w:r w:rsidR="00882291" w:rsidRPr="00DD5612">
        <w:t xml:space="preserve"> Pai Re: Use of</w:t>
      </w:r>
      <w:r w:rsidR="004B31DC" w:rsidRPr="00DD5612">
        <w:t xml:space="preserve"> </w:t>
      </w:r>
      <w:r w:rsidR="00882291" w:rsidRPr="00DD5612">
        <w:t>the 5.850-5.925 GHz Band ET Docket No. 19-138; FCC 19-129; FRS 16447 85 Fed. Reg. 6841 (Feb. 6, 2020)</w:t>
      </w:r>
      <w:r w:rsidR="004B31DC" w:rsidRPr="00DD5612">
        <w:t xml:space="preserve">; </w:t>
      </w:r>
      <w:r w:rsidR="00882291" w:rsidRPr="00DD5612">
        <w:rPr>
          <w:rFonts w:eastAsia="Times New Roman"/>
        </w:rPr>
        <w:t>(</w:t>
      </w:r>
      <w:hyperlink r:id="rId25" w:history="1">
        <w:r w:rsidR="00882291" w:rsidRPr="00DD5612">
          <w:rPr>
            <w:rStyle w:val="Hyperlink"/>
          </w:rPr>
          <w:t xml:space="preserve">https://ecfsapi.fcc.gov/file/10313251510165/5.850-5.925 GHz Band C ET </w:t>
        </w:r>
        <w:proofErr w:type="spellStart"/>
        <w:r w:rsidR="00882291" w:rsidRPr="00DD5612">
          <w:rPr>
            <w:rStyle w:val="Hyperlink"/>
          </w:rPr>
          <w:t>Dkt</w:t>
        </w:r>
        <w:proofErr w:type="spellEnd"/>
        <w:r w:rsidR="00882291" w:rsidRPr="00DD5612">
          <w:rPr>
            <w:rStyle w:val="Hyperlink"/>
          </w:rPr>
          <w:t xml:space="preserve"> No. 19-138.pdf</w:t>
        </w:r>
      </w:hyperlink>
      <w:r w:rsidR="00882291" w:rsidRPr="00DD5612">
        <w:rPr>
          <w:rFonts w:eastAsia="Times New Roman"/>
        </w:rPr>
        <w:t>)</w:t>
      </w:r>
    </w:p>
    <w:p w14:paraId="620140C1" w14:textId="77777777" w:rsidR="00C7576E" w:rsidRPr="00984659" w:rsidRDefault="00C7576E" w:rsidP="00D4697F">
      <w:pPr>
        <w:ind w:firstLine="0"/>
      </w:pPr>
    </w:p>
    <w:sectPr w:rsidR="00C7576E" w:rsidRPr="00984659" w:rsidSect="00646024">
      <w:headerReference w:type="default" r:id="rId26"/>
      <w:footerReference w:type="default" r:id="rId27"/>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47DEB8" w14:textId="77777777" w:rsidR="00523BD5" w:rsidRDefault="00523BD5" w:rsidP="0077218B">
      <w:r>
        <w:separator/>
      </w:r>
    </w:p>
  </w:endnote>
  <w:endnote w:type="continuationSeparator" w:id="0">
    <w:p w14:paraId="34DE6482" w14:textId="77777777" w:rsidR="00523BD5" w:rsidRDefault="00523BD5" w:rsidP="00772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D5F62" w14:textId="5E0369F6" w:rsidR="00773D80" w:rsidRDefault="003D5855" w:rsidP="007420C9">
    <w:pPr>
      <w:pStyle w:val="Footer"/>
      <w:tabs>
        <w:tab w:val="clear" w:pos="6480"/>
        <w:tab w:val="center" w:pos="4050"/>
      </w:tabs>
      <w:ind w:firstLine="0"/>
    </w:pPr>
    <w:fldSimple w:instr=" SUBJECT  \* MERGEFORMAT ">
      <w:r w:rsidR="00773D80">
        <w:t>Submission</w:t>
      </w:r>
    </w:fldSimple>
    <w:r w:rsidR="00773D80">
      <w:tab/>
      <w:t xml:space="preserve">page </w:t>
    </w:r>
    <w:r w:rsidR="00773D80">
      <w:fldChar w:fldCharType="begin"/>
    </w:r>
    <w:r w:rsidR="00773D80">
      <w:instrText xml:space="preserve">page </w:instrText>
    </w:r>
    <w:r w:rsidR="00773D80">
      <w:fldChar w:fldCharType="separate"/>
    </w:r>
    <w:r w:rsidR="00773D80">
      <w:rPr>
        <w:noProof/>
      </w:rPr>
      <w:t>1</w:t>
    </w:r>
    <w:r w:rsidR="00773D80">
      <w:fldChar w:fldCharType="end"/>
    </w:r>
    <w:r w:rsidR="00773D80">
      <w:tab/>
    </w:r>
    <w:r w:rsidR="00444B8C">
      <w:fldChar w:fldCharType="begin"/>
    </w:r>
    <w:r w:rsidR="00444B8C">
      <w:instrText xml:space="preserve"> COMMENTS  \* MERGEFORMAT </w:instrText>
    </w:r>
    <w:r w:rsidR="00444B8C">
      <w:fldChar w:fldCharType="separate"/>
    </w:r>
    <w:r w:rsidR="007420C9">
      <w:t>Jay Holcomb (Itron), Joseph Levy (</w:t>
    </w:r>
    <w:proofErr w:type="spellStart"/>
    <w:r w:rsidR="007420C9">
      <w:t>InterDigital</w:t>
    </w:r>
    <w:proofErr w:type="spellEnd"/>
    <w:r w:rsidR="007420C9">
      <w:t>), 802.18</w:t>
    </w:r>
    <w:r w:rsidR="00444B8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0936D" w14:textId="77777777" w:rsidR="00523BD5" w:rsidRDefault="00523BD5" w:rsidP="0077218B">
      <w:r>
        <w:separator/>
      </w:r>
    </w:p>
  </w:footnote>
  <w:footnote w:type="continuationSeparator" w:id="0">
    <w:p w14:paraId="19E4B3B9" w14:textId="77777777" w:rsidR="00523BD5" w:rsidRDefault="00523BD5" w:rsidP="0077218B">
      <w:r>
        <w:continuationSeparator/>
      </w:r>
    </w:p>
  </w:footnote>
  <w:footnote w:id="1">
    <w:p w14:paraId="78A1C666" w14:textId="77777777" w:rsidR="0049356C" w:rsidRPr="00646024" w:rsidRDefault="0049356C" w:rsidP="0049356C">
      <w:pPr>
        <w:pStyle w:val="FootnoteText"/>
      </w:pPr>
      <w:r>
        <w:rPr>
          <w:rStyle w:val="FootnoteReference"/>
        </w:rPr>
        <w:footnoteRef/>
      </w:r>
      <w:r>
        <w:t xml:space="preserve"> 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EF9F3" w14:textId="3BEE50D1" w:rsidR="00773D80" w:rsidRPr="00646024" w:rsidRDefault="00523BD5" w:rsidP="00773D80">
    <w:pPr>
      <w:pStyle w:val="Header"/>
      <w:tabs>
        <w:tab w:val="clear" w:pos="6480"/>
      </w:tabs>
      <w:ind w:firstLine="0"/>
    </w:pPr>
    <w:sdt>
      <w:sdtPr>
        <w:id w:val="-606667807"/>
        <w:docPartObj>
          <w:docPartGallery w:val="Watermarks"/>
          <w:docPartUnique/>
        </w:docPartObj>
      </w:sdtPr>
      <w:sdtEndPr/>
      <w:sdtContent>
        <w:r>
          <w:rPr>
            <w:noProof/>
          </w:rPr>
          <w:pict w14:anchorId="075BC7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773D80">
      <w:fldChar w:fldCharType="begin"/>
    </w:r>
    <w:r w:rsidR="00773D80">
      <w:instrText xml:space="preserve"> KEYWORDS  \* MERGEFORMAT </w:instrText>
    </w:r>
    <w:r w:rsidR="00773D80">
      <w:fldChar w:fldCharType="separate"/>
    </w:r>
    <w:r w:rsidR="00436B10">
      <w:t>March 2020</w:t>
    </w:r>
    <w:r w:rsidR="00773D80">
      <w:fldChar w:fldCharType="end"/>
    </w:r>
    <w:r w:rsidR="00773D80" w:rsidRPr="00646024">
      <w:tab/>
    </w:r>
    <w:fldSimple w:instr=" TITLE  \* MERGEFORMAT ">
      <w:ins w:id="34" w:author="Holcomb, Jay" w:date="2020-03-19T11:28:00Z">
        <w:r w:rsidR="0034447E">
          <w:t>doc.: IEEE 802.18-20/0045r04</w:t>
        </w:r>
      </w:ins>
      <w:del w:id="35" w:author="Holcomb, Jay" w:date="2020-03-19T11:28:00Z">
        <w:r w:rsidR="00D94F68" w:rsidDel="0034447E">
          <w:delText>doc.: IEEE 802.18-20/0045r03</w:delText>
        </w:r>
      </w:del>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800B5"/>
    <w:multiLevelType w:val="multilevel"/>
    <w:tmpl w:val="3AC4BA5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B81630"/>
    <w:multiLevelType w:val="hybridMultilevel"/>
    <w:tmpl w:val="B3EC086E"/>
    <w:lvl w:ilvl="0" w:tplc="0BBEC2DA">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2" w15:restartNumberingAfterBreak="0">
    <w:nsid w:val="0B9C048A"/>
    <w:multiLevelType w:val="hybridMultilevel"/>
    <w:tmpl w:val="8152A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CA72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C292C09"/>
    <w:multiLevelType w:val="hybridMultilevel"/>
    <w:tmpl w:val="E2E03EC0"/>
    <w:lvl w:ilvl="0" w:tplc="AB08CE60">
      <w:start w:val="1"/>
      <w:numFmt w:val="lowerLetter"/>
      <w:lvlText w:val="%1)"/>
      <w:lvlJc w:val="left"/>
      <w:pPr>
        <w:ind w:left="720" w:hanging="360"/>
      </w:pPr>
      <w:rPr>
        <w:rFonts w:cs="Times New Roman"/>
        <w:sz w:val="23"/>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15:restartNumberingAfterBreak="0">
    <w:nsid w:val="1AFA0ECA"/>
    <w:multiLevelType w:val="hybridMultilevel"/>
    <w:tmpl w:val="2B7A7054"/>
    <w:lvl w:ilvl="0" w:tplc="03F406BA">
      <w:start w:val="1"/>
      <w:numFmt w:val="decimal"/>
      <w:pStyle w:val="bullets"/>
      <w:lvlText w:val="%1."/>
      <w:lvlJc w:val="left"/>
      <w:pPr>
        <w:ind w:left="1152" w:hanging="360"/>
      </w:pPr>
      <w:rPr>
        <w:rFonts w:hint="default"/>
      </w:rPr>
    </w:lvl>
    <w:lvl w:ilvl="1" w:tplc="04090003">
      <w:start w:val="1"/>
      <w:numFmt w:val="bullet"/>
      <w:lvlText w:val="o"/>
      <w:lvlJc w:val="left"/>
      <w:pPr>
        <w:ind w:left="1872" w:hanging="360"/>
      </w:pPr>
      <w:rPr>
        <w:rFonts w:ascii="Courier New" w:hAnsi="Courier New" w:cs="Courier New" w:hint="default"/>
      </w:rPr>
    </w:lvl>
    <w:lvl w:ilvl="2" w:tplc="BE007F96">
      <w:numFmt w:val="bullet"/>
      <w:lvlText w:val="-"/>
      <w:lvlJc w:val="left"/>
      <w:pPr>
        <w:ind w:left="2592" w:hanging="360"/>
      </w:pPr>
      <w:rPr>
        <w:rFonts w:ascii="Times New Roman" w:eastAsiaTheme="minorEastAsia"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1D046052"/>
    <w:multiLevelType w:val="hybridMultilevel"/>
    <w:tmpl w:val="BBF6556A"/>
    <w:lvl w:ilvl="0" w:tplc="04766A70">
      <w:start w:val="1"/>
      <w:numFmt w:val="upperRoman"/>
      <w:lvlText w:val="%1."/>
      <w:lvlJc w:val="left"/>
      <w:pPr>
        <w:ind w:left="1080" w:hanging="720"/>
      </w:pPr>
      <w:rPr>
        <w:rFonts w:ascii="Calibr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051D08"/>
    <w:multiLevelType w:val="hybridMultilevel"/>
    <w:tmpl w:val="C6845C7C"/>
    <w:lvl w:ilvl="0" w:tplc="0409000F">
      <w:start w:val="1"/>
      <w:numFmt w:val="decimal"/>
      <w:lvlText w:val="%1."/>
      <w:lvlJc w:val="left"/>
      <w:pPr>
        <w:ind w:left="765" w:hanging="360"/>
      </w:pPr>
    </w:lvl>
    <w:lvl w:ilvl="1" w:tplc="04090019">
      <w:start w:val="1"/>
      <w:numFmt w:val="lowerLetter"/>
      <w:lvlText w:val="%2."/>
      <w:lvlJc w:val="left"/>
      <w:pPr>
        <w:ind w:left="1485" w:hanging="360"/>
      </w:pPr>
    </w:lvl>
    <w:lvl w:ilvl="2" w:tplc="0409001B">
      <w:start w:val="1"/>
      <w:numFmt w:val="lowerRoman"/>
      <w:lvlText w:val="%3."/>
      <w:lvlJc w:val="right"/>
      <w:pPr>
        <w:ind w:left="2205" w:hanging="180"/>
      </w:pPr>
    </w:lvl>
    <w:lvl w:ilvl="3" w:tplc="0409000F">
      <w:start w:val="1"/>
      <w:numFmt w:val="decimal"/>
      <w:lvlText w:val="%4."/>
      <w:lvlJc w:val="left"/>
      <w:pPr>
        <w:ind w:left="2925" w:hanging="360"/>
      </w:pPr>
    </w:lvl>
    <w:lvl w:ilvl="4" w:tplc="04090019">
      <w:start w:val="1"/>
      <w:numFmt w:val="lowerLetter"/>
      <w:lvlText w:val="%5."/>
      <w:lvlJc w:val="left"/>
      <w:pPr>
        <w:ind w:left="3645" w:hanging="360"/>
      </w:pPr>
    </w:lvl>
    <w:lvl w:ilvl="5" w:tplc="0409001B">
      <w:start w:val="1"/>
      <w:numFmt w:val="lowerRoman"/>
      <w:lvlText w:val="%6."/>
      <w:lvlJc w:val="right"/>
      <w:pPr>
        <w:ind w:left="4365" w:hanging="180"/>
      </w:pPr>
    </w:lvl>
    <w:lvl w:ilvl="6" w:tplc="0409000F">
      <w:start w:val="1"/>
      <w:numFmt w:val="decimal"/>
      <w:lvlText w:val="%7."/>
      <w:lvlJc w:val="left"/>
      <w:pPr>
        <w:ind w:left="5085" w:hanging="360"/>
      </w:pPr>
    </w:lvl>
    <w:lvl w:ilvl="7" w:tplc="04090019">
      <w:start w:val="1"/>
      <w:numFmt w:val="lowerLetter"/>
      <w:lvlText w:val="%8."/>
      <w:lvlJc w:val="left"/>
      <w:pPr>
        <w:ind w:left="5805" w:hanging="360"/>
      </w:pPr>
    </w:lvl>
    <w:lvl w:ilvl="8" w:tplc="0409001B">
      <w:start w:val="1"/>
      <w:numFmt w:val="lowerRoman"/>
      <w:lvlText w:val="%9."/>
      <w:lvlJc w:val="right"/>
      <w:pPr>
        <w:ind w:left="6525" w:hanging="180"/>
      </w:pPr>
    </w:lvl>
  </w:abstractNum>
  <w:abstractNum w:abstractNumId="8" w15:restartNumberingAfterBreak="0">
    <w:nsid w:val="24FDFC8D"/>
    <w:multiLevelType w:val="hybridMultilevel"/>
    <w:tmpl w:val="E18AB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38F30843"/>
    <w:multiLevelType w:val="multilevel"/>
    <w:tmpl w:val="7A627632"/>
    <w:lvl w:ilvl="0">
      <w:start w:val="1"/>
      <w:numFmt w:val="decimal"/>
      <w:pStyle w:val="Heading1"/>
      <w:lvlText w:val="%1"/>
      <w:lvlJc w:val="left"/>
      <w:pPr>
        <w:ind w:left="70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0" w15:restartNumberingAfterBreak="0">
    <w:nsid w:val="46074371"/>
    <w:multiLevelType w:val="hybridMultilevel"/>
    <w:tmpl w:val="F98E7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F369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A5D054F"/>
    <w:multiLevelType w:val="multilevel"/>
    <w:tmpl w:val="B83672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E294835"/>
    <w:multiLevelType w:val="hybridMultilevel"/>
    <w:tmpl w:val="C302DC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217168"/>
    <w:multiLevelType w:val="hybridMultilevel"/>
    <w:tmpl w:val="43EC1198"/>
    <w:lvl w:ilvl="0" w:tplc="1EC859C4">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505377B"/>
    <w:multiLevelType w:val="hybridMultilevel"/>
    <w:tmpl w:val="533A61D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AA931CC"/>
    <w:multiLevelType w:val="multilevel"/>
    <w:tmpl w:val="8BB2B09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8F05F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D847901"/>
    <w:multiLevelType w:val="hybridMultilevel"/>
    <w:tmpl w:val="811EE8CC"/>
    <w:lvl w:ilvl="0" w:tplc="E3A6E04C">
      <w:numFmt w:val="bullet"/>
      <w:lvlText w:val=""/>
      <w:lvlJc w:val="left"/>
      <w:pPr>
        <w:ind w:left="780" w:hanging="42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FC15CF9"/>
    <w:multiLevelType w:val="hybridMultilevel"/>
    <w:tmpl w:val="F0B6280C"/>
    <w:lvl w:ilvl="0" w:tplc="8B1AFDBE">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num w:numId="1">
    <w:abstractNumId w:val="19"/>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
  </w:num>
  <w:num w:numId="5">
    <w:abstractNumId w:val="2"/>
  </w:num>
  <w:num w:numId="6">
    <w:abstractNumId w:val="18"/>
  </w:num>
  <w:num w:numId="7">
    <w:abstractNumId w:val="12"/>
  </w:num>
  <w:num w:numId="8">
    <w:abstractNumId w:val="6"/>
  </w:num>
  <w:num w:numId="9">
    <w:abstractNumId w:val="3"/>
  </w:num>
  <w:num w:numId="10">
    <w:abstractNumId w:val="16"/>
  </w:num>
  <w:num w:numId="11">
    <w:abstractNumId w:val="17"/>
  </w:num>
  <w:num w:numId="12">
    <w:abstractNumId w:val="11"/>
  </w:num>
  <w:num w:numId="13">
    <w:abstractNumId w:val="0"/>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0"/>
  </w:num>
  <w:num w:numId="23">
    <w:abstractNumId w:val="9"/>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15"/>
  </w:num>
  <w:num w:numId="27">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olcomb, Jay">
    <w15:presenceInfo w15:providerId="AD" w15:userId="S::jholcomb@itron.com::aee8fcb3-73df-479f-8979-0e12987586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intFractionalCharacterWidth/>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ADB"/>
    <w:rsid w:val="00002CD6"/>
    <w:rsid w:val="0001118A"/>
    <w:rsid w:val="000145EA"/>
    <w:rsid w:val="000152F4"/>
    <w:rsid w:val="00015D50"/>
    <w:rsid w:val="000173DE"/>
    <w:rsid w:val="0002560B"/>
    <w:rsid w:val="00025F98"/>
    <w:rsid w:val="000266BA"/>
    <w:rsid w:val="00027C73"/>
    <w:rsid w:val="00030E84"/>
    <w:rsid w:val="00031C0B"/>
    <w:rsid w:val="00033079"/>
    <w:rsid w:val="000358F4"/>
    <w:rsid w:val="00040969"/>
    <w:rsid w:val="00042B65"/>
    <w:rsid w:val="000463FD"/>
    <w:rsid w:val="00047EE1"/>
    <w:rsid w:val="00050768"/>
    <w:rsid w:val="00053E18"/>
    <w:rsid w:val="00054666"/>
    <w:rsid w:val="000561EB"/>
    <w:rsid w:val="00056ACE"/>
    <w:rsid w:val="00060E59"/>
    <w:rsid w:val="000611F4"/>
    <w:rsid w:val="00064D2C"/>
    <w:rsid w:val="00067C0D"/>
    <w:rsid w:val="000718CC"/>
    <w:rsid w:val="00076C19"/>
    <w:rsid w:val="000858DE"/>
    <w:rsid w:val="00090A94"/>
    <w:rsid w:val="00090DCA"/>
    <w:rsid w:val="00091822"/>
    <w:rsid w:val="00092AE2"/>
    <w:rsid w:val="000936D7"/>
    <w:rsid w:val="000941F4"/>
    <w:rsid w:val="000A247F"/>
    <w:rsid w:val="000A3920"/>
    <w:rsid w:val="000A49F0"/>
    <w:rsid w:val="000B318C"/>
    <w:rsid w:val="000B5210"/>
    <w:rsid w:val="000B54DE"/>
    <w:rsid w:val="000C26FA"/>
    <w:rsid w:val="000C27CF"/>
    <w:rsid w:val="000C3FEC"/>
    <w:rsid w:val="000C5DFF"/>
    <w:rsid w:val="000D3120"/>
    <w:rsid w:val="000E1DB4"/>
    <w:rsid w:val="000E27B9"/>
    <w:rsid w:val="000F2BD6"/>
    <w:rsid w:val="000F327B"/>
    <w:rsid w:val="000F7410"/>
    <w:rsid w:val="00106AF9"/>
    <w:rsid w:val="001130E8"/>
    <w:rsid w:val="00113C5B"/>
    <w:rsid w:val="001176C5"/>
    <w:rsid w:val="001226E8"/>
    <w:rsid w:val="00123389"/>
    <w:rsid w:val="0012585C"/>
    <w:rsid w:val="0012667B"/>
    <w:rsid w:val="0012734C"/>
    <w:rsid w:val="00131DAC"/>
    <w:rsid w:val="00135008"/>
    <w:rsid w:val="00143301"/>
    <w:rsid w:val="00144557"/>
    <w:rsid w:val="001556A4"/>
    <w:rsid w:val="00156DB7"/>
    <w:rsid w:val="0016040F"/>
    <w:rsid w:val="00161608"/>
    <w:rsid w:val="00162FFF"/>
    <w:rsid w:val="0016380B"/>
    <w:rsid w:val="00165430"/>
    <w:rsid w:val="00166D07"/>
    <w:rsid w:val="00166FDC"/>
    <w:rsid w:val="00167A75"/>
    <w:rsid w:val="001709A0"/>
    <w:rsid w:val="00173463"/>
    <w:rsid w:val="0017556B"/>
    <w:rsid w:val="00175A14"/>
    <w:rsid w:val="0017664D"/>
    <w:rsid w:val="001776BA"/>
    <w:rsid w:val="00181BE8"/>
    <w:rsid w:val="0018270D"/>
    <w:rsid w:val="00183245"/>
    <w:rsid w:val="0018411C"/>
    <w:rsid w:val="00184582"/>
    <w:rsid w:val="00187DE9"/>
    <w:rsid w:val="00190E7E"/>
    <w:rsid w:val="00191D6A"/>
    <w:rsid w:val="001A1AEE"/>
    <w:rsid w:val="001A7AB7"/>
    <w:rsid w:val="001B16C8"/>
    <w:rsid w:val="001B2203"/>
    <w:rsid w:val="001B2E84"/>
    <w:rsid w:val="001B3D22"/>
    <w:rsid w:val="001B5FB4"/>
    <w:rsid w:val="001B6630"/>
    <w:rsid w:val="001C0293"/>
    <w:rsid w:val="001C3A23"/>
    <w:rsid w:val="001D0097"/>
    <w:rsid w:val="001D6B52"/>
    <w:rsid w:val="001D723B"/>
    <w:rsid w:val="001D77F8"/>
    <w:rsid w:val="001D7A8C"/>
    <w:rsid w:val="001E0D8A"/>
    <w:rsid w:val="001E2C08"/>
    <w:rsid w:val="001E5F7E"/>
    <w:rsid w:val="001E614D"/>
    <w:rsid w:val="001F0D0A"/>
    <w:rsid w:val="001F13BB"/>
    <w:rsid w:val="001F2141"/>
    <w:rsid w:val="001F279E"/>
    <w:rsid w:val="001F66D7"/>
    <w:rsid w:val="00200905"/>
    <w:rsid w:val="002043E7"/>
    <w:rsid w:val="00204419"/>
    <w:rsid w:val="002062DD"/>
    <w:rsid w:val="00210A11"/>
    <w:rsid w:val="00210C0D"/>
    <w:rsid w:val="00211A64"/>
    <w:rsid w:val="002127A5"/>
    <w:rsid w:val="00213CC7"/>
    <w:rsid w:val="00214DEF"/>
    <w:rsid w:val="0021527E"/>
    <w:rsid w:val="002161EC"/>
    <w:rsid w:val="00217A03"/>
    <w:rsid w:val="002241CC"/>
    <w:rsid w:val="002245AF"/>
    <w:rsid w:val="00226476"/>
    <w:rsid w:val="0023241F"/>
    <w:rsid w:val="002350E5"/>
    <w:rsid w:val="00246332"/>
    <w:rsid w:val="00247FB5"/>
    <w:rsid w:val="00251115"/>
    <w:rsid w:val="00254A14"/>
    <w:rsid w:val="00254D8B"/>
    <w:rsid w:val="00260967"/>
    <w:rsid w:val="002765A5"/>
    <w:rsid w:val="0027761F"/>
    <w:rsid w:val="00280440"/>
    <w:rsid w:val="00281E78"/>
    <w:rsid w:val="002858B8"/>
    <w:rsid w:val="0029020B"/>
    <w:rsid w:val="00291836"/>
    <w:rsid w:val="002930AC"/>
    <w:rsid w:val="00294DEF"/>
    <w:rsid w:val="00294FD1"/>
    <w:rsid w:val="002A0A68"/>
    <w:rsid w:val="002A399A"/>
    <w:rsid w:val="002A7243"/>
    <w:rsid w:val="002B15F9"/>
    <w:rsid w:val="002B1D46"/>
    <w:rsid w:val="002B6A88"/>
    <w:rsid w:val="002C4E6A"/>
    <w:rsid w:val="002D0840"/>
    <w:rsid w:val="002D3B76"/>
    <w:rsid w:val="002D44BE"/>
    <w:rsid w:val="002D5678"/>
    <w:rsid w:val="002D66B5"/>
    <w:rsid w:val="002D7AA6"/>
    <w:rsid w:val="002E0781"/>
    <w:rsid w:val="002E1D60"/>
    <w:rsid w:val="002E6221"/>
    <w:rsid w:val="002E7C7E"/>
    <w:rsid w:val="002F2D7F"/>
    <w:rsid w:val="002F5782"/>
    <w:rsid w:val="002F6401"/>
    <w:rsid w:val="002F7CD5"/>
    <w:rsid w:val="00307B2D"/>
    <w:rsid w:val="00310E57"/>
    <w:rsid w:val="00315D33"/>
    <w:rsid w:val="003179AE"/>
    <w:rsid w:val="00317D79"/>
    <w:rsid w:val="003209F9"/>
    <w:rsid w:val="00320B9A"/>
    <w:rsid w:val="003211F7"/>
    <w:rsid w:val="003316DD"/>
    <w:rsid w:val="00336357"/>
    <w:rsid w:val="00340C94"/>
    <w:rsid w:val="0034447E"/>
    <w:rsid w:val="00344C9B"/>
    <w:rsid w:val="00345258"/>
    <w:rsid w:val="00345845"/>
    <w:rsid w:val="003459FA"/>
    <w:rsid w:val="00350505"/>
    <w:rsid w:val="003536E5"/>
    <w:rsid w:val="0035456B"/>
    <w:rsid w:val="003553F2"/>
    <w:rsid w:val="00363DE2"/>
    <w:rsid w:val="00363FC8"/>
    <w:rsid w:val="003653A1"/>
    <w:rsid w:val="0036590F"/>
    <w:rsid w:val="00373357"/>
    <w:rsid w:val="00375A37"/>
    <w:rsid w:val="00375AEC"/>
    <w:rsid w:val="0037668C"/>
    <w:rsid w:val="003814CD"/>
    <w:rsid w:val="00384AEB"/>
    <w:rsid w:val="00391DC2"/>
    <w:rsid w:val="00392349"/>
    <w:rsid w:val="00392701"/>
    <w:rsid w:val="003938F4"/>
    <w:rsid w:val="00393F2E"/>
    <w:rsid w:val="00394C7F"/>
    <w:rsid w:val="00395380"/>
    <w:rsid w:val="003A00F2"/>
    <w:rsid w:val="003A111B"/>
    <w:rsid w:val="003A21A9"/>
    <w:rsid w:val="003A2283"/>
    <w:rsid w:val="003A2EB7"/>
    <w:rsid w:val="003A4228"/>
    <w:rsid w:val="003A43E9"/>
    <w:rsid w:val="003B5500"/>
    <w:rsid w:val="003B7EA0"/>
    <w:rsid w:val="003B7EFC"/>
    <w:rsid w:val="003C3EE9"/>
    <w:rsid w:val="003C6388"/>
    <w:rsid w:val="003C648D"/>
    <w:rsid w:val="003C782F"/>
    <w:rsid w:val="003D5855"/>
    <w:rsid w:val="003F0BBA"/>
    <w:rsid w:val="003F43FB"/>
    <w:rsid w:val="003F4B2C"/>
    <w:rsid w:val="00400A88"/>
    <w:rsid w:val="004010DB"/>
    <w:rsid w:val="004050A7"/>
    <w:rsid w:val="00415F11"/>
    <w:rsid w:val="00422CFB"/>
    <w:rsid w:val="00422E89"/>
    <w:rsid w:val="0042497F"/>
    <w:rsid w:val="004266C9"/>
    <w:rsid w:val="00431004"/>
    <w:rsid w:val="00432483"/>
    <w:rsid w:val="00436B10"/>
    <w:rsid w:val="00437E91"/>
    <w:rsid w:val="00442037"/>
    <w:rsid w:val="004420F0"/>
    <w:rsid w:val="00442450"/>
    <w:rsid w:val="004430E5"/>
    <w:rsid w:val="004442E6"/>
    <w:rsid w:val="00444B8C"/>
    <w:rsid w:val="00447384"/>
    <w:rsid w:val="00450BEE"/>
    <w:rsid w:val="004525B0"/>
    <w:rsid w:val="00465C3D"/>
    <w:rsid w:val="00470508"/>
    <w:rsid w:val="0047387F"/>
    <w:rsid w:val="004858A2"/>
    <w:rsid w:val="00485F05"/>
    <w:rsid w:val="00486CD6"/>
    <w:rsid w:val="004903CC"/>
    <w:rsid w:val="0049356C"/>
    <w:rsid w:val="00497896"/>
    <w:rsid w:val="004A1C2A"/>
    <w:rsid w:val="004B064B"/>
    <w:rsid w:val="004B2BCD"/>
    <w:rsid w:val="004B2E45"/>
    <w:rsid w:val="004B31DC"/>
    <w:rsid w:val="004B3B10"/>
    <w:rsid w:val="004B7718"/>
    <w:rsid w:val="004C0446"/>
    <w:rsid w:val="004C3837"/>
    <w:rsid w:val="004C4490"/>
    <w:rsid w:val="004C6C02"/>
    <w:rsid w:val="004C7523"/>
    <w:rsid w:val="004D4BAE"/>
    <w:rsid w:val="004D65AC"/>
    <w:rsid w:val="004D6C3F"/>
    <w:rsid w:val="004D7F3B"/>
    <w:rsid w:val="004E1FF0"/>
    <w:rsid w:val="004E51E9"/>
    <w:rsid w:val="004E6DA6"/>
    <w:rsid w:val="004F07C3"/>
    <w:rsid w:val="004F0AD8"/>
    <w:rsid w:val="004F2FCF"/>
    <w:rsid w:val="004F4D51"/>
    <w:rsid w:val="004F6501"/>
    <w:rsid w:val="00501EF6"/>
    <w:rsid w:val="005037F6"/>
    <w:rsid w:val="00507525"/>
    <w:rsid w:val="00513A8A"/>
    <w:rsid w:val="00513FCE"/>
    <w:rsid w:val="0051674B"/>
    <w:rsid w:val="0052152A"/>
    <w:rsid w:val="00522969"/>
    <w:rsid w:val="00523090"/>
    <w:rsid w:val="00523BD5"/>
    <w:rsid w:val="00525C20"/>
    <w:rsid w:val="005266C6"/>
    <w:rsid w:val="005272F1"/>
    <w:rsid w:val="00530BFA"/>
    <w:rsid w:val="005349C2"/>
    <w:rsid w:val="00537117"/>
    <w:rsid w:val="005408A1"/>
    <w:rsid w:val="00544499"/>
    <w:rsid w:val="005454E1"/>
    <w:rsid w:val="00550101"/>
    <w:rsid w:val="005533C7"/>
    <w:rsid w:val="005538A8"/>
    <w:rsid w:val="00554816"/>
    <w:rsid w:val="00556FEB"/>
    <w:rsid w:val="00563FEF"/>
    <w:rsid w:val="00572B99"/>
    <w:rsid w:val="00581AAB"/>
    <w:rsid w:val="005838D7"/>
    <w:rsid w:val="00583AE4"/>
    <w:rsid w:val="00584424"/>
    <w:rsid w:val="00592E0A"/>
    <w:rsid w:val="00594ED0"/>
    <w:rsid w:val="005A2E58"/>
    <w:rsid w:val="005A3908"/>
    <w:rsid w:val="005A7099"/>
    <w:rsid w:val="005B3102"/>
    <w:rsid w:val="005B4B42"/>
    <w:rsid w:val="005B71D8"/>
    <w:rsid w:val="005C08A0"/>
    <w:rsid w:val="005C1BC3"/>
    <w:rsid w:val="005C4CA6"/>
    <w:rsid w:val="005C59C5"/>
    <w:rsid w:val="005D04AE"/>
    <w:rsid w:val="005D49C0"/>
    <w:rsid w:val="005E096F"/>
    <w:rsid w:val="005E4BB8"/>
    <w:rsid w:val="005E6976"/>
    <w:rsid w:val="005E7422"/>
    <w:rsid w:val="005F708B"/>
    <w:rsid w:val="006041C2"/>
    <w:rsid w:val="0060542E"/>
    <w:rsid w:val="0061151C"/>
    <w:rsid w:val="0062440B"/>
    <w:rsid w:val="0062575C"/>
    <w:rsid w:val="00626148"/>
    <w:rsid w:val="0062718F"/>
    <w:rsid w:val="006272EB"/>
    <w:rsid w:val="00631327"/>
    <w:rsid w:val="00631D20"/>
    <w:rsid w:val="00640018"/>
    <w:rsid w:val="00646024"/>
    <w:rsid w:val="00652231"/>
    <w:rsid w:val="00663846"/>
    <w:rsid w:val="006644F2"/>
    <w:rsid w:val="006661D5"/>
    <w:rsid w:val="006719DE"/>
    <w:rsid w:val="00671FA4"/>
    <w:rsid w:val="006829FB"/>
    <w:rsid w:val="006843BE"/>
    <w:rsid w:val="006874FD"/>
    <w:rsid w:val="006926E3"/>
    <w:rsid w:val="00692ABB"/>
    <w:rsid w:val="00694EE1"/>
    <w:rsid w:val="0069697C"/>
    <w:rsid w:val="006A3350"/>
    <w:rsid w:val="006B31BB"/>
    <w:rsid w:val="006B43EB"/>
    <w:rsid w:val="006C0727"/>
    <w:rsid w:val="006C2480"/>
    <w:rsid w:val="006C3496"/>
    <w:rsid w:val="006C7CE6"/>
    <w:rsid w:val="006D0AED"/>
    <w:rsid w:val="006D371C"/>
    <w:rsid w:val="006E145F"/>
    <w:rsid w:val="006E1764"/>
    <w:rsid w:val="006E1EE9"/>
    <w:rsid w:val="006F339C"/>
    <w:rsid w:val="006F699D"/>
    <w:rsid w:val="006F7458"/>
    <w:rsid w:val="00703F60"/>
    <w:rsid w:val="0070515E"/>
    <w:rsid w:val="0070722A"/>
    <w:rsid w:val="00707B0B"/>
    <w:rsid w:val="00710E1C"/>
    <w:rsid w:val="00712832"/>
    <w:rsid w:val="00716294"/>
    <w:rsid w:val="00716658"/>
    <w:rsid w:val="00722991"/>
    <w:rsid w:val="00723B05"/>
    <w:rsid w:val="00725EB8"/>
    <w:rsid w:val="007262CD"/>
    <w:rsid w:val="00730A07"/>
    <w:rsid w:val="0073100E"/>
    <w:rsid w:val="0073288B"/>
    <w:rsid w:val="007377A5"/>
    <w:rsid w:val="00737931"/>
    <w:rsid w:val="00740941"/>
    <w:rsid w:val="00740BC0"/>
    <w:rsid w:val="007420C9"/>
    <w:rsid w:val="00742961"/>
    <w:rsid w:val="007468C4"/>
    <w:rsid w:val="0075002D"/>
    <w:rsid w:val="00752354"/>
    <w:rsid w:val="007524AF"/>
    <w:rsid w:val="00752A8B"/>
    <w:rsid w:val="007541FB"/>
    <w:rsid w:val="00754D01"/>
    <w:rsid w:val="0075733E"/>
    <w:rsid w:val="0076260A"/>
    <w:rsid w:val="0076309B"/>
    <w:rsid w:val="00764205"/>
    <w:rsid w:val="007645D2"/>
    <w:rsid w:val="00766139"/>
    <w:rsid w:val="007703B7"/>
    <w:rsid w:val="00770572"/>
    <w:rsid w:val="0077218B"/>
    <w:rsid w:val="00773D80"/>
    <w:rsid w:val="00777D08"/>
    <w:rsid w:val="00777DA3"/>
    <w:rsid w:val="00790560"/>
    <w:rsid w:val="0079145A"/>
    <w:rsid w:val="007A6494"/>
    <w:rsid w:val="007A6D64"/>
    <w:rsid w:val="007B452B"/>
    <w:rsid w:val="007C166F"/>
    <w:rsid w:val="007C732C"/>
    <w:rsid w:val="007D091E"/>
    <w:rsid w:val="007D160F"/>
    <w:rsid w:val="007E04E4"/>
    <w:rsid w:val="007E3AC2"/>
    <w:rsid w:val="007E7B63"/>
    <w:rsid w:val="007F207C"/>
    <w:rsid w:val="007F5431"/>
    <w:rsid w:val="007F5516"/>
    <w:rsid w:val="007F6515"/>
    <w:rsid w:val="00801F82"/>
    <w:rsid w:val="008027B4"/>
    <w:rsid w:val="00811CDC"/>
    <w:rsid w:val="00813C0E"/>
    <w:rsid w:val="0081492E"/>
    <w:rsid w:val="00821B7D"/>
    <w:rsid w:val="00822620"/>
    <w:rsid w:val="00840FFE"/>
    <w:rsid w:val="0084353A"/>
    <w:rsid w:val="008436FD"/>
    <w:rsid w:val="00852D53"/>
    <w:rsid w:val="00853AD0"/>
    <w:rsid w:val="00855EFB"/>
    <w:rsid w:val="008561A6"/>
    <w:rsid w:val="008577AA"/>
    <w:rsid w:val="00860258"/>
    <w:rsid w:val="008636F9"/>
    <w:rsid w:val="008718A3"/>
    <w:rsid w:val="00880669"/>
    <w:rsid w:val="00882291"/>
    <w:rsid w:val="008830CD"/>
    <w:rsid w:val="00886011"/>
    <w:rsid w:val="00886E3E"/>
    <w:rsid w:val="00893ACE"/>
    <w:rsid w:val="0089560E"/>
    <w:rsid w:val="008A056E"/>
    <w:rsid w:val="008A235B"/>
    <w:rsid w:val="008A2F16"/>
    <w:rsid w:val="008A5445"/>
    <w:rsid w:val="008A61AC"/>
    <w:rsid w:val="008B469B"/>
    <w:rsid w:val="008C6D20"/>
    <w:rsid w:val="008D04DE"/>
    <w:rsid w:val="008D18A2"/>
    <w:rsid w:val="008D1D84"/>
    <w:rsid w:val="008D31EF"/>
    <w:rsid w:val="008D7757"/>
    <w:rsid w:val="008E119E"/>
    <w:rsid w:val="008E3AE6"/>
    <w:rsid w:val="008E6B37"/>
    <w:rsid w:val="008E6D18"/>
    <w:rsid w:val="008E7648"/>
    <w:rsid w:val="008E7E7C"/>
    <w:rsid w:val="0090239A"/>
    <w:rsid w:val="00902CDF"/>
    <w:rsid w:val="009033A9"/>
    <w:rsid w:val="00903AC7"/>
    <w:rsid w:val="0090592D"/>
    <w:rsid w:val="00910A68"/>
    <w:rsid w:val="00912926"/>
    <w:rsid w:val="0091382E"/>
    <w:rsid w:val="009152DB"/>
    <w:rsid w:val="00915CFA"/>
    <w:rsid w:val="00917D94"/>
    <w:rsid w:val="009207F9"/>
    <w:rsid w:val="00920DC1"/>
    <w:rsid w:val="00923FAA"/>
    <w:rsid w:val="00930C7D"/>
    <w:rsid w:val="00933346"/>
    <w:rsid w:val="009336B5"/>
    <w:rsid w:val="00934EB5"/>
    <w:rsid w:val="0093528B"/>
    <w:rsid w:val="009372E4"/>
    <w:rsid w:val="00942D04"/>
    <w:rsid w:val="009456A8"/>
    <w:rsid w:val="009458B6"/>
    <w:rsid w:val="00954991"/>
    <w:rsid w:val="00954DED"/>
    <w:rsid w:val="00955C7E"/>
    <w:rsid w:val="00956187"/>
    <w:rsid w:val="0095642D"/>
    <w:rsid w:val="00960D18"/>
    <w:rsid w:val="0096772B"/>
    <w:rsid w:val="009767B2"/>
    <w:rsid w:val="00981641"/>
    <w:rsid w:val="00984659"/>
    <w:rsid w:val="00987159"/>
    <w:rsid w:val="00992B5C"/>
    <w:rsid w:val="009943C7"/>
    <w:rsid w:val="00995F4D"/>
    <w:rsid w:val="009A1D24"/>
    <w:rsid w:val="009A2807"/>
    <w:rsid w:val="009A28E6"/>
    <w:rsid w:val="009A408B"/>
    <w:rsid w:val="009A4D10"/>
    <w:rsid w:val="009B3307"/>
    <w:rsid w:val="009C075F"/>
    <w:rsid w:val="009C1BCE"/>
    <w:rsid w:val="009C1F77"/>
    <w:rsid w:val="009C1FA7"/>
    <w:rsid w:val="009C36F2"/>
    <w:rsid w:val="009C60D9"/>
    <w:rsid w:val="009D0A7F"/>
    <w:rsid w:val="009D3193"/>
    <w:rsid w:val="009D387C"/>
    <w:rsid w:val="009D4550"/>
    <w:rsid w:val="009D4A38"/>
    <w:rsid w:val="009D534C"/>
    <w:rsid w:val="009D6098"/>
    <w:rsid w:val="009E0414"/>
    <w:rsid w:val="009F0329"/>
    <w:rsid w:val="009F2FBC"/>
    <w:rsid w:val="009F4686"/>
    <w:rsid w:val="009F51BF"/>
    <w:rsid w:val="009F7C10"/>
    <w:rsid w:val="00A047E3"/>
    <w:rsid w:val="00A05DDF"/>
    <w:rsid w:val="00A238C3"/>
    <w:rsid w:val="00A23A84"/>
    <w:rsid w:val="00A3005D"/>
    <w:rsid w:val="00A3513C"/>
    <w:rsid w:val="00A35579"/>
    <w:rsid w:val="00A35756"/>
    <w:rsid w:val="00A40239"/>
    <w:rsid w:val="00A4544C"/>
    <w:rsid w:val="00A47CFD"/>
    <w:rsid w:val="00A545DB"/>
    <w:rsid w:val="00A54E2D"/>
    <w:rsid w:val="00A57238"/>
    <w:rsid w:val="00A60360"/>
    <w:rsid w:val="00A62EB9"/>
    <w:rsid w:val="00A6610F"/>
    <w:rsid w:val="00A67034"/>
    <w:rsid w:val="00A71639"/>
    <w:rsid w:val="00A84BA1"/>
    <w:rsid w:val="00A8541D"/>
    <w:rsid w:val="00A859AC"/>
    <w:rsid w:val="00A9654A"/>
    <w:rsid w:val="00AA281E"/>
    <w:rsid w:val="00AA427C"/>
    <w:rsid w:val="00AA7ABA"/>
    <w:rsid w:val="00AB433C"/>
    <w:rsid w:val="00AB4CF2"/>
    <w:rsid w:val="00AB4D94"/>
    <w:rsid w:val="00AB630F"/>
    <w:rsid w:val="00AB7EED"/>
    <w:rsid w:val="00AC1C77"/>
    <w:rsid w:val="00AD0147"/>
    <w:rsid w:val="00AD120E"/>
    <w:rsid w:val="00AD712B"/>
    <w:rsid w:val="00AD7F2C"/>
    <w:rsid w:val="00AE3DC4"/>
    <w:rsid w:val="00AE4391"/>
    <w:rsid w:val="00AF5163"/>
    <w:rsid w:val="00AF5ABA"/>
    <w:rsid w:val="00B01E0C"/>
    <w:rsid w:val="00B03A66"/>
    <w:rsid w:val="00B04F1B"/>
    <w:rsid w:val="00B055AF"/>
    <w:rsid w:val="00B05AAF"/>
    <w:rsid w:val="00B06301"/>
    <w:rsid w:val="00B0729F"/>
    <w:rsid w:val="00B0794F"/>
    <w:rsid w:val="00B13005"/>
    <w:rsid w:val="00B16213"/>
    <w:rsid w:val="00B163BF"/>
    <w:rsid w:val="00B207C9"/>
    <w:rsid w:val="00B21228"/>
    <w:rsid w:val="00B229FE"/>
    <w:rsid w:val="00B22A2F"/>
    <w:rsid w:val="00B24640"/>
    <w:rsid w:val="00B258E7"/>
    <w:rsid w:val="00B26A18"/>
    <w:rsid w:val="00B3293F"/>
    <w:rsid w:val="00B368C8"/>
    <w:rsid w:val="00B37ADA"/>
    <w:rsid w:val="00B460BB"/>
    <w:rsid w:val="00B4762B"/>
    <w:rsid w:val="00B513D3"/>
    <w:rsid w:val="00B52642"/>
    <w:rsid w:val="00B5418E"/>
    <w:rsid w:val="00B564C9"/>
    <w:rsid w:val="00B6034F"/>
    <w:rsid w:val="00B61035"/>
    <w:rsid w:val="00B630FF"/>
    <w:rsid w:val="00B7081E"/>
    <w:rsid w:val="00B73374"/>
    <w:rsid w:val="00B76BA3"/>
    <w:rsid w:val="00B80DE5"/>
    <w:rsid w:val="00B812E5"/>
    <w:rsid w:val="00B845B9"/>
    <w:rsid w:val="00B85E9D"/>
    <w:rsid w:val="00BA1B98"/>
    <w:rsid w:val="00BA23B5"/>
    <w:rsid w:val="00BA3205"/>
    <w:rsid w:val="00BA4228"/>
    <w:rsid w:val="00BA4590"/>
    <w:rsid w:val="00BB46B4"/>
    <w:rsid w:val="00BB46E2"/>
    <w:rsid w:val="00BB5A06"/>
    <w:rsid w:val="00BB70C2"/>
    <w:rsid w:val="00BB784D"/>
    <w:rsid w:val="00BC24EE"/>
    <w:rsid w:val="00BC4018"/>
    <w:rsid w:val="00BC56C7"/>
    <w:rsid w:val="00BD0F84"/>
    <w:rsid w:val="00BD2085"/>
    <w:rsid w:val="00BD2163"/>
    <w:rsid w:val="00BD5CEB"/>
    <w:rsid w:val="00BD6FB8"/>
    <w:rsid w:val="00BE1782"/>
    <w:rsid w:val="00BE52F2"/>
    <w:rsid w:val="00BE5ADB"/>
    <w:rsid w:val="00BE663E"/>
    <w:rsid w:val="00BE68C2"/>
    <w:rsid w:val="00BF098A"/>
    <w:rsid w:val="00BF412C"/>
    <w:rsid w:val="00BF5DCB"/>
    <w:rsid w:val="00C01836"/>
    <w:rsid w:val="00C0258F"/>
    <w:rsid w:val="00C02DD0"/>
    <w:rsid w:val="00C07E8F"/>
    <w:rsid w:val="00C12DAD"/>
    <w:rsid w:val="00C14A2F"/>
    <w:rsid w:val="00C156B7"/>
    <w:rsid w:val="00C167A4"/>
    <w:rsid w:val="00C17B05"/>
    <w:rsid w:val="00C17BEC"/>
    <w:rsid w:val="00C20583"/>
    <w:rsid w:val="00C21BF3"/>
    <w:rsid w:val="00C26EBA"/>
    <w:rsid w:val="00C30846"/>
    <w:rsid w:val="00C311BB"/>
    <w:rsid w:val="00C31F96"/>
    <w:rsid w:val="00C3292B"/>
    <w:rsid w:val="00C35A2A"/>
    <w:rsid w:val="00C37996"/>
    <w:rsid w:val="00C45056"/>
    <w:rsid w:val="00C5759F"/>
    <w:rsid w:val="00C57D3B"/>
    <w:rsid w:val="00C62DEF"/>
    <w:rsid w:val="00C67925"/>
    <w:rsid w:val="00C700F3"/>
    <w:rsid w:val="00C7138D"/>
    <w:rsid w:val="00C71574"/>
    <w:rsid w:val="00C7277B"/>
    <w:rsid w:val="00C7373D"/>
    <w:rsid w:val="00C7576E"/>
    <w:rsid w:val="00C77921"/>
    <w:rsid w:val="00C91992"/>
    <w:rsid w:val="00C94E57"/>
    <w:rsid w:val="00C97C72"/>
    <w:rsid w:val="00CA09B2"/>
    <w:rsid w:val="00CA50FA"/>
    <w:rsid w:val="00CA6E3F"/>
    <w:rsid w:val="00CA7C3F"/>
    <w:rsid w:val="00CB5B44"/>
    <w:rsid w:val="00CC333C"/>
    <w:rsid w:val="00CC44CC"/>
    <w:rsid w:val="00CC518E"/>
    <w:rsid w:val="00CC5FFB"/>
    <w:rsid w:val="00CC7F81"/>
    <w:rsid w:val="00CD3C70"/>
    <w:rsid w:val="00CE13B3"/>
    <w:rsid w:val="00CF20E2"/>
    <w:rsid w:val="00CF37AF"/>
    <w:rsid w:val="00D03A87"/>
    <w:rsid w:val="00D0482A"/>
    <w:rsid w:val="00D171D0"/>
    <w:rsid w:val="00D23432"/>
    <w:rsid w:val="00D25CDF"/>
    <w:rsid w:val="00D2626E"/>
    <w:rsid w:val="00D26808"/>
    <w:rsid w:val="00D31E58"/>
    <w:rsid w:val="00D33ADC"/>
    <w:rsid w:val="00D346ED"/>
    <w:rsid w:val="00D36999"/>
    <w:rsid w:val="00D3721F"/>
    <w:rsid w:val="00D40040"/>
    <w:rsid w:val="00D4036F"/>
    <w:rsid w:val="00D420C6"/>
    <w:rsid w:val="00D45103"/>
    <w:rsid w:val="00D4511E"/>
    <w:rsid w:val="00D45194"/>
    <w:rsid w:val="00D4697F"/>
    <w:rsid w:val="00D47C99"/>
    <w:rsid w:val="00D5103C"/>
    <w:rsid w:val="00D52345"/>
    <w:rsid w:val="00D55434"/>
    <w:rsid w:val="00D67673"/>
    <w:rsid w:val="00D71F6A"/>
    <w:rsid w:val="00D72564"/>
    <w:rsid w:val="00D74BCB"/>
    <w:rsid w:val="00D778D8"/>
    <w:rsid w:val="00D84BEB"/>
    <w:rsid w:val="00D92CC3"/>
    <w:rsid w:val="00D92D6B"/>
    <w:rsid w:val="00D94B7A"/>
    <w:rsid w:val="00D94F68"/>
    <w:rsid w:val="00D9575E"/>
    <w:rsid w:val="00D9610C"/>
    <w:rsid w:val="00D9751D"/>
    <w:rsid w:val="00DA0CF6"/>
    <w:rsid w:val="00DA276F"/>
    <w:rsid w:val="00DA4AB0"/>
    <w:rsid w:val="00DA5497"/>
    <w:rsid w:val="00DB09CA"/>
    <w:rsid w:val="00DB1E5E"/>
    <w:rsid w:val="00DB43D6"/>
    <w:rsid w:val="00DC0F2F"/>
    <w:rsid w:val="00DC23C8"/>
    <w:rsid w:val="00DC2BFA"/>
    <w:rsid w:val="00DC2C95"/>
    <w:rsid w:val="00DC3BE5"/>
    <w:rsid w:val="00DC41EC"/>
    <w:rsid w:val="00DC51E5"/>
    <w:rsid w:val="00DC5A7B"/>
    <w:rsid w:val="00DC5B49"/>
    <w:rsid w:val="00DD0801"/>
    <w:rsid w:val="00DD26D6"/>
    <w:rsid w:val="00DD35C1"/>
    <w:rsid w:val="00DD5612"/>
    <w:rsid w:val="00DE1C19"/>
    <w:rsid w:val="00DE474C"/>
    <w:rsid w:val="00DE5782"/>
    <w:rsid w:val="00DE7235"/>
    <w:rsid w:val="00DE792C"/>
    <w:rsid w:val="00DE7EA7"/>
    <w:rsid w:val="00DF07FF"/>
    <w:rsid w:val="00DF6118"/>
    <w:rsid w:val="00DF7F86"/>
    <w:rsid w:val="00E035CF"/>
    <w:rsid w:val="00E0631B"/>
    <w:rsid w:val="00E106CE"/>
    <w:rsid w:val="00E1484C"/>
    <w:rsid w:val="00E15BB7"/>
    <w:rsid w:val="00E176C1"/>
    <w:rsid w:val="00E17954"/>
    <w:rsid w:val="00E17D09"/>
    <w:rsid w:val="00E204CB"/>
    <w:rsid w:val="00E20B52"/>
    <w:rsid w:val="00E22C50"/>
    <w:rsid w:val="00E240D4"/>
    <w:rsid w:val="00E2420F"/>
    <w:rsid w:val="00E30A7E"/>
    <w:rsid w:val="00E34CC1"/>
    <w:rsid w:val="00E37903"/>
    <w:rsid w:val="00E407CE"/>
    <w:rsid w:val="00E41A3D"/>
    <w:rsid w:val="00E433FC"/>
    <w:rsid w:val="00E4409F"/>
    <w:rsid w:val="00E453EA"/>
    <w:rsid w:val="00E50D7B"/>
    <w:rsid w:val="00E527C3"/>
    <w:rsid w:val="00E5283E"/>
    <w:rsid w:val="00E538FB"/>
    <w:rsid w:val="00E539D6"/>
    <w:rsid w:val="00E54D33"/>
    <w:rsid w:val="00E61A28"/>
    <w:rsid w:val="00E651C8"/>
    <w:rsid w:val="00E65E11"/>
    <w:rsid w:val="00E66C66"/>
    <w:rsid w:val="00E720E4"/>
    <w:rsid w:val="00E761C9"/>
    <w:rsid w:val="00E81879"/>
    <w:rsid w:val="00E82193"/>
    <w:rsid w:val="00E83B6D"/>
    <w:rsid w:val="00E85AB7"/>
    <w:rsid w:val="00E9075A"/>
    <w:rsid w:val="00E929B6"/>
    <w:rsid w:val="00E9303F"/>
    <w:rsid w:val="00E9363A"/>
    <w:rsid w:val="00EA0C95"/>
    <w:rsid w:val="00EA31F0"/>
    <w:rsid w:val="00EA48F1"/>
    <w:rsid w:val="00EA587D"/>
    <w:rsid w:val="00EA64C5"/>
    <w:rsid w:val="00EB01CC"/>
    <w:rsid w:val="00EB78E9"/>
    <w:rsid w:val="00EC116E"/>
    <w:rsid w:val="00EC1311"/>
    <w:rsid w:val="00EC1FEC"/>
    <w:rsid w:val="00EC20E8"/>
    <w:rsid w:val="00EC4CDB"/>
    <w:rsid w:val="00ED314E"/>
    <w:rsid w:val="00EE3461"/>
    <w:rsid w:val="00EE3C77"/>
    <w:rsid w:val="00EE4BCA"/>
    <w:rsid w:val="00EE5BD1"/>
    <w:rsid w:val="00F003F0"/>
    <w:rsid w:val="00F01A79"/>
    <w:rsid w:val="00F04902"/>
    <w:rsid w:val="00F06B81"/>
    <w:rsid w:val="00F07597"/>
    <w:rsid w:val="00F10E78"/>
    <w:rsid w:val="00F14CAD"/>
    <w:rsid w:val="00F15457"/>
    <w:rsid w:val="00F17ED0"/>
    <w:rsid w:val="00F2672F"/>
    <w:rsid w:val="00F269FA"/>
    <w:rsid w:val="00F40A4D"/>
    <w:rsid w:val="00F51ABC"/>
    <w:rsid w:val="00F5262F"/>
    <w:rsid w:val="00F53E1D"/>
    <w:rsid w:val="00F552A7"/>
    <w:rsid w:val="00F56FC1"/>
    <w:rsid w:val="00F57197"/>
    <w:rsid w:val="00F614E6"/>
    <w:rsid w:val="00F62FC1"/>
    <w:rsid w:val="00F70105"/>
    <w:rsid w:val="00F706C5"/>
    <w:rsid w:val="00F716D8"/>
    <w:rsid w:val="00F73D66"/>
    <w:rsid w:val="00F749B1"/>
    <w:rsid w:val="00F8176E"/>
    <w:rsid w:val="00F831AA"/>
    <w:rsid w:val="00F91256"/>
    <w:rsid w:val="00F92F9B"/>
    <w:rsid w:val="00F9300D"/>
    <w:rsid w:val="00FA1C9C"/>
    <w:rsid w:val="00FA29C4"/>
    <w:rsid w:val="00FA3340"/>
    <w:rsid w:val="00FA3B58"/>
    <w:rsid w:val="00FA3CF0"/>
    <w:rsid w:val="00FA4DF7"/>
    <w:rsid w:val="00FB0507"/>
    <w:rsid w:val="00FB09B4"/>
    <w:rsid w:val="00FB406D"/>
    <w:rsid w:val="00FB4DFC"/>
    <w:rsid w:val="00FB553C"/>
    <w:rsid w:val="00FB5BDC"/>
    <w:rsid w:val="00FC21A6"/>
    <w:rsid w:val="00FC4364"/>
    <w:rsid w:val="00FC5B9F"/>
    <w:rsid w:val="00FC6335"/>
    <w:rsid w:val="00FD40C0"/>
    <w:rsid w:val="00FD6090"/>
    <w:rsid w:val="00FE1B1D"/>
    <w:rsid w:val="00FE2676"/>
    <w:rsid w:val="00FE29AC"/>
    <w:rsid w:val="00FE29DA"/>
    <w:rsid w:val="00FE3126"/>
    <w:rsid w:val="00FE3DE5"/>
    <w:rsid w:val="00FE7B0A"/>
    <w:rsid w:val="00FF4D35"/>
    <w:rsid w:val="00FF567E"/>
    <w:rsid w:val="00FF67FE"/>
    <w:rsid w:val="00FF75F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6D2D549"/>
  <w15:chartTrackingRefBased/>
  <w15:docId w15:val="{79FBE8CB-6538-4439-801F-64CF4CD9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218B"/>
    <w:pPr>
      <w:ind w:firstLine="720"/>
      <w:contextualSpacing/>
    </w:pPr>
    <w:rPr>
      <w:sz w:val="24"/>
      <w:szCs w:val="24"/>
    </w:rPr>
  </w:style>
  <w:style w:type="paragraph" w:styleId="Heading1">
    <w:name w:val="heading 1"/>
    <w:basedOn w:val="Normal"/>
    <w:next w:val="Normal"/>
    <w:qFormat/>
    <w:rsid w:val="0077218B"/>
    <w:pPr>
      <w:keepNext/>
      <w:keepLines/>
      <w:numPr>
        <w:numId w:val="14"/>
      </w:numPr>
      <w:ind w:left="432"/>
      <w:outlineLvl w:val="0"/>
    </w:pPr>
    <w:rPr>
      <w:b/>
      <w:u w:val="single"/>
    </w:rPr>
  </w:style>
  <w:style w:type="paragraph" w:styleId="Heading2">
    <w:name w:val="heading 2"/>
    <w:basedOn w:val="Normal"/>
    <w:next w:val="Normal"/>
    <w:qFormat/>
    <w:rsid w:val="0077218B"/>
    <w:pPr>
      <w:keepNext/>
      <w:keepLines/>
      <w:numPr>
        <w:ilvl w:val="1"/>
        <w:numId w:val="14"/>
      </w:numPr>
      <w:outlineLvl w:val="1"/>
    </w:pPr>
    <w:rPr>
      <w:u w:val="single"/>
    </w:rPr>
  </w:style>
  <w:style w:type="paragraph" w:styleId="Heading3">
    <w:name w:val="heading 3"/>
    <w:basedOn w:val="Normal"/>
    <w:next w:val="Normal"/>
    <w:qFormat/>
    <w:rsid w:val="00A67034"/>
    <w:pPr>
      <w:keepNext/>
      <w:keepLines/>
      <w:numPr>
        <w:ilvl w:val="2"/>
        <w:numId w:val="14"/>
      </w:numPr>
      <w:spacing w:before="240" w:after="60"/>
      <w:outlineLvl w:val="2"/>
    </w:pPr>
    <w:rPr>
      <w:rFonts w:ascii="Arial" w:hAnsi="Arial"/>
    </w:rPr>
  </w:style>
  <w:style w:type="paragraph" w:styleId="Heading4">
    <w:name w:val="heading 4"/>
    <w:basedOn w:val="Normal"/>
    <w:next w:val="Normal"/>
    <w:link w:val="Heading4Char"/>
    <w:semiHidden/>
    <w:unhideWhenUsed/>
    <w:qFormat/>
    <w:rsid w:val="00790560"/>
    <w:pPr>
      <w:keepNext/>
      <w:keepLines/>
      <w:numPr>
        <w:ilvl w:val="3"/>
        <w:numId w:val="1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790560"/>
    <w:pPr>
      <w:keepNext/>
      <w:keepLines/>
      <w:numPr>
        <w:ilvl w:val="4"/>
        <w:numId w:val="1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790560"/>
    <w:pPr>
      <w:keepNext/>
      <w:keepLines/>
      <w:numPr>
        <w:ilvl w:val="5"/>
        <w:numId w:val="1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790560"/>
    <w:pPr>
      <w:keepNext/>
      <w:keepLines/>
      <w:numPr>
        <w:ilvl w:val="6"/>
        <w:numId w:val="1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790560"/>
    <w:pPr>
      <w:keepNext/>
      <w:keepLines/>
      <w:numPr>
        <w:ilvl w:val="7"/>
        <w:numId w:val="1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90560"/>
    <w:pPr>
      <w:keepNext/>
      <w:keepLines/>
      <w:numPr>
        <w:ilvl w:val="8"/>
        <w:numId w:val="1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aliases w:val="CEO_Hyperlink,超级链接"/>
    <w:uiPriority w:val="99"/>
    <w:rPr>
      <w:color w:val="0000FF"/>
      <w:u w:val="single"/>
    </w:rPr>
  </w:style>
  <w:style w:type="paragraph" w:styleId="BodyText">
    <w:name w:val="Body Text"/>
    <w:basedOn w:val="Normal"/>
    <w:link w:val="BodyTextChar"/>
    <w:uiPriority w:val="1"/>
    <w:qFormat/>
    <w:rsid w:val="009D534C"/>
    <w:pPr>
      <w:widowControl w:val="0"/>
      <w:autoSpaceDE w:val="0"/>
      <w:autoSpaceDN w:val="0"/>
    </w:pPr>
    <w:rPr>
      <w:szCs w:val="22"/>
    </w:rPr>
  </w:style>
  <w:style w:type="character" w:customStyle="1" w:styleId="BodyTextChar">
    <w:name w:val="Body Text Char"/>
    <w:basedOn w:val="DefaultParagraphFont"/>
    <w:link w:val="BodyText"/>
    <w:uiPriority w:val="1"/>
    <w:rsid w:val="009D534C"/>
    <w:rPr>
      <w:sz w:val="22"/>
      <w:szCs w:val="22"/>
    </w:rPr>
  </w:style>
  <w:style w:type="paragraph" w:customStyle="1" w:styleId="Default">
    <w:name w:val="Default"/>
    <w:rsid w:val="007F5431"/>
    <w:pPr>
      <w:autoSpaceDE w:val="0"/>
      <w:autoSpaceDN w:val="0"/>
      <w:adjustRightInd w:val="0"/>
    </w:pPr>
    <w:rPr>
      <w:color w:val="000000"/>
      <w:sz w:val="24"/>
      <w:szCs w:val="24"/>
    </w:rPr>
  </w:style>
  <w:style w:type="paragraph" w:styleId="BalloonText">
    <w:name w:val="Balloon Text"/>
    <w:basedOn w:val="Normal"/>
    <w:link w:val="BalloonTextChar"/>
    <w:rsid w:val="00294FD1"/>
    <w:rPr>
      <w:rFonts w:ascii="Segoe UI" w:hAnsi="Segoe UI" w:cs="Segoe UI"/>
      <w:sz w:val="18"/>
      <w:szCs w:val="18"/>
    </w:rPr>
  </w:style>
  <w:style w:type="character" w:customStyle="1" w:styleId="BalloonTextChar">
    <w:name w:val="Balloon Text Char"/>
    <w:basedOn w:val="DefaultParagraphFont"/>
    <w:link w:val="BalloonText"/>
    <w:rsid w:val="00294FD1"/>
    <w:rPr>
      <w:rFonts w:ascii="Segoe UI" w:hAnsi="Segoe UI" w:cs="Segoe UI"/>
      <w:sz w:val="18"/>
      <w:szCs w:val="18"/>
      <w:lang w:val="en-GB"/>
    </w:rPr>
  </w:style>
  <w:style w:type="character" w:customStyle="1" w:styleId="UnresolvedMention1">
    <w:name w:val="Unresolved Mention1"/>
    <w:basedOn w:val="DefaultParagraphFont"/>
    <w:uiPriority w:val="99"/>
    <w:semiHidden/>
    <w:unhideWhenUsed/>
    <w:rsid w:val="00FB0507"/>
    <w:rPr>
      <w:color w:val="808080"/>
      <w:shd w:val="clear" w:color="auto" w:fill="E6E6E6"/>
    </w:rPr>
  </w:style>
  <w:style w:type="paragraph" w:styleId="ListParagraph">
    <w:name w:val="List Paragraph"/>
    <w:basedOn w:val="Normal"/>
    <w:uiPriority w:val="34"/>
    <w:qFormat/>
    <w:rsid w:val="00EE3461"/>
    <w:pPr>
      <w:ind w:left="720"/>
    </w:pPr>
  </w:style>
  <w:style w:type="paragraph" w:customStyle="1" w:styleId="gmail-paranum">
    <w:name w:val="gmail-paranum"/>
    <w:basedOn w:val="Normal"/>
    <w:rsid w:val="005454E1"/>
    <w:pPr>
      <w:spacing w:before="100" w:beforeAutospacing="1" w:after="100" w:afterAutospacing="1"/>
    </w:pPr>
    <w:rPr>
      <w:rFonts w:ascii="Calibri" w:eastAsiaTheme="minorHAnsi" w:hAnsi="Calibri" w:cs="Calibri"/>
      <w:szCs w:val="22"/>
    </w:rPr>
  </w:style>
  <w:style w:type="character" w:customStyle="1" w:styleId="gmail-msofootnotereference">
    <w:name w:val="gmail-msofootnotereference"/>
    <w:basedOn w:val="DefaultParagraphFont"/>
    <w:rsid w:val="005454E1"/>
  </w:style>
  <w:style w:type="paragraph" w:customStyle="1" w:styleId="gmail-msofootnotetext">
    <w:name w:val="gmail-msofootnotetext"/>
    <w:basedOn w:val="Normal"/>
    <w:rsid w:val="005454E1"/>
    <w:pPr>
      <w:spacing w:before="100" w:beforeAutospacing="1" w:after="100" w:afterAutospacing="1"/>
    </w:pPr>
    <w:rPr>
      <w:rFonts w:ascii="Calibri" w:eastAsiaTheme="minorHAnsi" w:hAnsi="Calibri" w:cs="Calibri"/>
      <w:szCs w:val="22"/>
    </w:rPr>
  </w:style>
  <w:style w:type="character" w:customStyle="1" w:styleId="HeaderChar">
    <w:name w:val="Header Char"/>
    <w:basedOn w:val="DefaultParagraphFont"/>
    <w:link w:val="Header"/>
    <w:rsid w:val="005454E1"/>
    <w:rPr>
      <w:b/>
      <w:sz w:val="28"/>
      <w:lang w:val="en-GB"/>
    </w:rPr>
  </w:style>
  <w:style w:type="character" w:customStyle="1" w:styleId="Heading4Char">
    <w:name w:val="Heading 4 Char"/>
    <w:basedOn w:val="DefaultParagraphFont"/>
    <w:link w:val="Heading4"/>
    <w:semiHidden/>
    <w:rsid w:val="00790560"/>
    <w:rPr>
      <w:rFonts w:asciiTheme="majorHAnsi" w:eastAsiaTheme="majorEastAsia" w:hAnsiTheme="majorHAnsi" w:cstheme="majorBidi"/>
      <w:i/>
      <w:iCs/>
      <w:color w:val="2F5496" w:themeColor="accent1" w:themeShade="BF"/>
      <w:sz w:val="22"/>
      <w:lang w:val="en-GB"/>
    </w:rPr>
  </w:style>
  <w:style w:type="character" w:customStyle="1" w:styleId="Heading5Char">
    <w:name w:val="Heading 5 Char"/>
    <w:basedOn w:val="DefaultParagraphFont"/>
    <w:link w:val="Heading5"/>
    <w:semiHidden/>
    <w:rsid w:val="00790560"/>
    <w:rPr>
      <w:rFonts w:asciiTheme="majorHAnsi" w:eastAsiaTheme="majorEastAsia" w:hAnsiTheme="majorHAnsi" w:cstheme="majorBidi"/>
      <w:color w:val="2F5496" w:themeColor="accent1" w:themeShade="BF"/>
      <w:sz w:val="22"/>
      <w:lang w:val="en-GB"/>
    </w:rPr>
  </w:style>
  <w:style w:type="character" w:customStyle="1" w:styleId="Heading6Char">
    <w:name w:val="Heading 6 Char"/>
    <w:basedOn w:val="DefaultParagraphFont"/>
    <w:link w:val="Heading6"/>
    <w:semiHidden/>
    <w:rsid w:val="00790560"/>
    <w:rPr>
      <w:rFonts w:asciiTheme="majorHAnsi" w:eastAsiaTheme="majorEastAsia" w:hAnsiTheme="majorHAnsi" w:cstheme="majorBidi"/>
      <w:color w:val="1F3763" w:themeColor="accent1" w:themeShade="7F"/>
      <w:sz w:val="22"/>
      <w:lang w:val="en-GB"/>
    </w:rPr>
  </w:style>
  <w:style w:type="character" w:customStyle="1" w:styleId="Heading7Char">
    <w:name w:val="Heading 7 Char"/>
    <w:basedOn w:val="DefaultParagraphFont"/>
    <w:link w:val="Heading7"/>
    <w:semiHidden/>
    <w:rsid w:val="00790560"/>
    <w:rPr>
      <w:rFonts w:asciiTheme="majorHAnsi" w:eastAsiaTheme="majorEastAsia" w:hAnsiTheme="majorHAnsi" w:cstheme="majorBidi"/>
      <w:i/>
      <w:iCs/>
      <w:color w:val="1F3763" w:themeColor="accent1" w:themeShade="7F"/>
      <w:sz w:val="22"/>
      <w:lang w:val="en-GB"/>
    </w:rPr>
  </w:style>
  <w:style w:type="character" w:customStyle="1" w:styleId="Heading8Char">
    <w:name w:val="Heading 8 Char"/>
    <w:basedOn w:val="DefaultParagraphFont"/>
    <w:link w:val="Heading8"/>
    <w:semiHidden/>
    <w:rsid w:val="00790560"/>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semiHidden/>
    <w:rsid w:val="00790560"/>
    <w:rPr>
      <w:rFonts w:asciiTheme="majorHAnsi" w:eastAsiaTheme="majorEastAsia" w:hAnsiTheme="majorHAnsi" w:cstheme="majorBidi"/>
      <w:i/>
      <w:iCs/>
      <w:color w:val="272727" w:themeColor="text1" w:themeTint="D8"/>
      <w:sz w:val="21"/>
      <w:szCs w:val="21"/>
      <w:lang w:val="en-GB"/>
    </w:rPr>
  </w:style>
  <w:style w:type="character" w:styleId="FollowedHyperlink">
    <w:name w:val="FollowedHyperlink"/>
    <w:basedOn w:val="DefaultParagraphFont"/>
    <w:rsid w:val="00C20583"/>
    <w:rPr>
      <w:color w:val="954F72" w:themeColor="followedHyperlink"/>
      <w:u w:val="single"/>
    </w:rPr>
  </w:style>
  <w:style w:type="character" w:customStyle="1" w:styleId="UnresolvedMention2">
    <w:name w:val="Unresolved Mention2"/>
    <w:basedOn w:val="DefaultParagraphFont"/>
    <w:uiPriority w:val="99"/>
    <w:semiHidden/>
    <w:unhideWhenUsed/>
    <w:rsid w:val="00DB43D6"/>
    <w:rPr>
      <w:color w:val="808080"/>
      <w:shd w:val="clear" w:color="auto" w:fill="E6E6E6"/>
    </w:rPr>
  </w:style>
  <w:style w:type="character" w:styleId="CommentReference">
    <w:name w:val="annotation reference"/>
    <w:basedOn w:val="DefaultParagraphFont"/>
    <w:uiPriority w:val="99"/>
    <w:rsid w:val="0012585C"/>
    <w:rPr>
      <w:sz w:val="16"/>
      <w:szCs w:val="16"/>
    </w:rPr>
  </w:style>
  <w:style w:type="paragraph" w:styleId="CommentText">
    <w:name w:val="annotation text"/>
    <w:basedOn w:val="Normal"/>
    <w:link w:val="CommentTextChar"/>
    <w:uiPriority w:val="99"/>
    <w:rsid w:val="0012585C"/>
    <w:rPr>
      <w:sz w:val="20"/>
    </w:rPr>
  </w:style>
  <w:style w:type="character" w:customStyle="1" w:styleId="CommentTextChar">
    <w:name w:val="Comment Text Char"/>
    <w:basedOn w:val="DefaultParagraphFont"/>
    <w:link w:val="CommentText"/>
    <w:uiPriority w:val="99"/>
    <w:rsid w:val="0012585C"/>
    <w:rPr>
      <w:lang w:val="en-GB"/>
    </w:rPr>
  </w:style>
  <w:style w:type="paragraph" w:styleId="CommentSubject">
    <w:name w:val="annotation subject"/>
    <w:basedOn w:val="CommentText"/>
    <w:next w:val="CommentText"/>
    <w:link w:val="CommentSubjectChar"/>
    <w:rsid w:val="0012585C"/>
    <w:rPr>
      <w:b/>
      <w:bCs/>
    </w:rPr>
  </w:style>
  <w:style w:type="character" w:customStyle="1" w:styleId="CommentSubjectChar">
    <w:name w:val="Comment Subject Char"/>
    <w:basedOn w:val="CommentTextChar"/>
    <w:link w:val="CommentSubject"/>
    <w:rsid w:val="0012585C"/>
    <w:rPr>
      <w:b/>
      <w:bCs/>
      <w:lang w:val="en-GB"/>
    </w:rPr>
  </w:style>
  <w:style w:type="paragraph" w:styleId="Revision">
    <w:name w:val="Revision"/>
    <w:hidden/>
    <w:uiPriority w:val="99"/>
    <w:semiHidden/>
    <w:rsid w:val="00165430"/>
    <w:rPr>
      <w:sz w:val="22"/>
      <w:lang w:val="en-GB"/>
    </w:rPr>
  </w:style>
  <w:style w:type="character" w:customStyle="1" w:styleId="UnresolvedMention3">
    <w:name w:val="Unresolved Mention3"/>
    <w:basedOn w:val="DefaultParagraphFont"/>
    <w:uiPriority w:val="99"/>
    <w:semiHidden/>
    <w:unhideWhenUsed/>
    <w:rsid w:val="00AD120E"/>
    <w:rPr>
      <w:color w:val="808080"/>
      <w:shd w:val="clear" w:color="auto" w:fill="E6E6E6"/>
    </w:rPr>
  </w:style>
  <w:style w:type="paragraph" w:styleId="NormalWeb">
    <w:name w:val="Normal (Web)"/>
    <w:basedOn w:val="Normal"/>
    <w:uiPriority w:val="99"/>
    <w:unhideWhenUsed/>
    <w:rsid w:val="00AD120E"/>
    <w:pPr>
      <w:spacing w:before="100" w:beforeAutospacing="1" w:after="100" w:afterAutospacing="1"/>
    </w:pPr>
    <w:rPr>
      <w:rFonts w:ascii="Calibri" w:eastAsiaTheme="minorHAnsi" w:hAnsi="Calibri" w:cs="Calibri"/>
      <w:szCs w:val="22"/>
    </w:rPr>
  </w:style>
  <w:style w:type="character" w:styleId="UnresolvedMention">
    <w:name w:val="Unresolved Mention"/>
    <w:basedOn w:val="DefaultParagraphFont"/>
    <w:uiPriority w:val="99"/>
    <w:semiHidden/>
    <w:unhideWhenUsed/>
    <w:rsid w:val="00E929B6"/>
    <w:rPr>
      <w:color w:val="808080"/>
      <w:shd w:val="clear" w:color="auto" w:fill="E6E6E6"/>
    </w:rPr>
  </w:style>
  <w:style w:type="paragraph" w:customStyle="1" w:styleId="bullets">
    <w:name w:val="bullets"/>
    <w:basedOn w:val="Normal"/>
    <w:qFormat/>
    <w:rsid w:val="00281E78"/>
    <w:pPr>
      <w:numPr>
        <w:numId w:val="17"/>
      </w:numPr>
    </w:pPr>
  </w:style>
  <w:style w:type="paragraph" w:styleId="FootnoteText">
    <w:name w:val="footnote text"/>
    <w:basedOn w:val="Normal"/>
    <w:link w:val="FootnoteTextChar"/>
    <w:uiPriority w:val="99"/>
    <w:rsid w:val="006843BE"/>
    <w:rPr>
      <w:sz w:val="20"/>
    </w:rPr>
  </w:style>
  <w:style w:type="character" w:customStyle="1" w:styleId="FootnoteTextChar">
    <w:name w:val="Footnote Text Char"/>
    <w:basedOn w:val="DefaultParagraphFont"/>
    <w:link w:val="FootnoteText"/>
    <w:uiPriority w:val="99"/>
    <w:rsid w:val="006843BE"/>
    <w:rPr>
      <w:lang w:val="en-GB"/>
    </w:rPr>
  </w:style>
  <w:style w:type="character" w:styleId="FootnoteReference">
    <w:name w:val="footnote reference"/>
    <w:basedOn w:val="DefaultParagraphFont"/>
    <w:uiPriority w:val="99"/>
    <w:rsid w:val="006843BE"/>
    <w:rPr>
      <w:vertAlign w:val="superscript"/>
    </w:rPr>
  </w:style>
  <w:style w:type="paragraph" w:customStyle="1" w:styleId="gmail-msonormal">
    <w:name w:val="gmail-msonormal"/>
    <w:basedOn w:val="Normal"/>
    <w:rsid w:val="004F2FCF"/>
    <w:pPr>
      <w:spacing w:before="100" w:beforeAutospacing="1" w:after="100" w:afterAutospacing="1"/>
    </w:pPr>
    <w:rPr>
      <w:rFonts w:ascii="Calibri" w:eastAsiaTheme="minorHAnsi" w:hAnsi="Calibri" w:cs="Calibri"/>
      <w:szCs w:val="22"/>
    </w:rPr>
  </w:style>
  <w:style w:type="table" w:styleId="TableGrid">
    <w:name w:val="Table Grid"/>
    <w:basedOn w:val="TableNormal"/>
    <w:uiPriority w:val="99"/>
    <w:rsid w:val="00D71F6A"/>
    <w:pPr>
      <w:spacing w:after="160" w:line="256" w:lineRule="auto"/>
    </w:pPr>
    <w:rPr>
      <w:rFonts w:ascii="Calibri" w:eastAsia="Times New Roman" w:hAnsi="Calibri"/>
      <w:lang w:bidi="mr-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
    <w:rsid w:val="00B055AF"/>
    <w:pPr>
      <w:spacing w:before="100" w:beforeAutospacing="1" w:after="100" w:afterAutospacing="1"/>
      <w:ind w:firstLine="0"/>
      <w:contextualSpacing w:val="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1797">
      <w:bodyDiv w:val="1"/>
      <w:marLeft w:val="0"/>
      <w:marRight w:val="0"/>
      <w:marTop w:val="0"/>
      <w:marBottom w:val="0"/>
      <w:divBdr>
        <w:top w:val="none" w:sz="0" w:space="0" w:color="auto"/>
        <w:left w:val="none" w:sz="0" w:space="0" w:color="auto"/>
        <w:bottom w:val="none" w:sz="0" w:space="0" w:color="auto"/>
        <w:right w:val="none" w:sz="0" w:space="0" w:color="auto"/>
      </w:divBdr>
    </w:div>
    <w:div w:id="80951422">
      <w:bodyDiv w:val="1"/>
      <w:marLeft w:val="0"/>
      <w:marRight w:val="0"/>
      <w:marTop w:val="0"/>
      <w:marBottom w:val="0"/>
      <w:divBdr>
        <w:top w:val="none" w:sz="0" w:space="0" w:color="auto"/>
        <w:left w:val="none" w:sz="0" w:space="0" w:color="auto"/>
        <w:bottom w:val="none" w:sz="0" w:space="0" w:color="auto"/>
        <w:right w:val="none" w:sz="0" w:space="0" w:color="auto"/>
      </w:divBdr>
    </w:div>
    <w:div w:id="87427964">
      <w:bodyDiv w:val="1"/>
      <w:marLeft w:val="0"/>
      <w:marRight w:val="0"/>
      <w:marTop w:val="0"/>
      <w:marBottom w:val="0"/>
      <w:divBdr>
        <w:top w:val="none" w:sz="0" w:space="0" w:color="auto"/>
        <w:left w:val="none" w:sz="0" w:space="0" w:color="auto"/>
        <w:bottom w:val="none" w:sz="0" w:space="0" w:color="auto"/>
        <w:right w:val="none" w:sz="0" w:space="0" w:color="auto"/>
      </w:divBdr>
    </w:div>
    <w:div w:id="99766765">
      <w:bodyDiv w:val="1"/>
      <w:marLeft w:val="0"/>
      <w:marRight w:val="0"/>
      <w:marTop w:val="0"/>
      <w:marBottom w:val="0"/>
      <w:divBdr>
        <w:top w:val="none" w:sz="0" w:space="0" w:color="auto"/>
        <w:left w:val="none" w:sz="0" w:space="0" w:color="auto"/>
        <w:bottom w:val="none" w:sz="0" w:space="0" w:color="auto"/>
        <w:right w:val="none" w:sz="0" w:space="0" w:color="auto"/>
      </w:divBdr>
    </w:div>
    <w:div w:id="312949895">
      <w:bodyDiv w:val="1"/>
      <w:marLeft w:val="0"/>
      <w:marRight w:val="0"/>
      <w:marTop w:val="0"/>
      <w:marBottom w:val="0"/>
      <w:divBdr>
        <w:top w:val="none" w:sz="0" w:space="0" w:color="auto"/>
        <w:left w:val="none" w:sz="0" w:space="0" w:color="auto"/>
        <w:bottom w:val="none" w:sz="0" w:space="0" w:color="auto"/>
        <w:right w:val="none" w:sz="0" w:space="0" w:color="auto"/>
      </w:divBdr>
    </w:div>
    <w:div w:id="421877797">
      <w:bodyDiv w:val="1"/>
      <w:marLeft w:val="0"/>
      <w:marRight w:val="0"/>
      <w:marTop w:val="0"/>
      <w:marBottom w:val="0"/>
      <w:divBdr>
        <w:top w:val="none" w:sz="0" w:space="0" w:color="auto"/>
        <w:left w:val="none" w:sz="0" w:space="0" w:color="auto"/>
        <w:bottom w:val="none" w:sz="0" w:space="0" w:color="auto"/>
        <w:right w:val="none" w:sz="0" w:space="0" w:color="auto"/>
      </w:divBdr>
    </w:div>
    <w:div w:id="481578827">
      <w:bodyDiv w:val="1"/>
      <w:marLeft w:val="0"/>
      <w:marRight w:val="0"/>
      <w:marTop w:val="0"/>
      <w:marBottom w:val="0"/>
      <w:divBdr>
        <w:top w:val="none" w:sz="0" w:space="0" w:color="auto"/>
        <w:left w:val="none" w:sz="0" w:space="0" w:color="auto"/>
        <w:bottom w:val="none" w:sz="0" w:space="0" w:color="auto"/>
        <w:right w:val="none" w:sz="0" w:space="0" w:color="auto"/>
      </w:divBdr>
    </w:div>
    <w:div w:id="500510724">
      <w:bodyDiv w:val="1"/>
      <w:marLeft w:val="0"/>
      <w:marRight w:val="0"/>
      <w:marTop w:val="0"/>
      <w:marBottom w:val="0"/>
      <w:divBdr>
        <w:top w:val="none" w:sz="0" w:space="0" w:color="auto"/>
        <w:left w:val="none" w:sz="0" w:space="0" w:color="auto"/>
        <w:bottom w:val="none" w:sz="0" w:space="0" w:color="auto"/>
        <w:right w:val="none" w:sz="0" w:space="0" w:color="auto"/>
      </w:divBdr>
    </w:div>
    <w:div w:id="587348642">
      <w:bodyDiv w:val="1"/>
      <w:marLeft w:val="0"/>
      <w:marRight w:val="0"/>
      <w:marTop w:val="0"/>
      <w:marBottom w:val="0"/>
      <w:divBdr>
        <w:top w:val="none" w:sz="0" w:space="0" w:color="auto"/>
        <w:left w:val="none" w:sz="0" w:space="0" w:color="auto"/>
        <w:bottom w:val="none" w:sz="0" w:space="0" w:color="auto"/>
        <w:right w:val="none" w:sz="0" w:space="0" w:color="auto"/>
      </w:divBdr>
    </w:div>
    <w:div w:id="591011926">
      <w:bodyDiv w:val="1"/>
      <w:marLeft w:val="0"/>
      <w:marRight w:val="0"/>
      <w:marTop w:val="0"/>
      <w:marBottom w:val="0"/>
      <w:divBdr>
        <w:top w:val="none" w:sz="0" w:space="0" w:color="auto"/>
        <w:left w:val="none" w:sz="0" w:space="0" w:color="auto"/>
        <w:bottom w:val="none" w:sz="0" w:space="0" w:color="auto"/>
        <w:right w:val="none" w:sz="0" w:space="0" w:color="auto"/>
      </w:divBdr>
    </w:div>
    <w:div w:id="639919493">
      <w:bodyDiv w:val="1"/>
      <w:marLeft w:val="0"/>
      <w:marRight w:val="0"/>
      <w:marTop w:val="0"/>
      <w:marBottom w:val="0"/>
      <w:divBdr>
        <w:top w:val="none" w:sz="0" w:space="0" w:color="auto"/>
        <w:left w:val="none" w:sz="0" w:space="0" w:color="auto"/>
        <w:bottom w:val="none" w:sz="0" w:space="0" w:color="auto"/>
        <w:right w:val="none" w:sz="0" w:space="0" w:color="auto"/>
      </w:divBdr>
    </w:div>
    <w:div w:id="659961865">
      <w:bodyDiv w:val="1"/>
      <w:marLeft w:val="0"/>
      <w:marRight w:val="0"/>
      <w:marTop w:val="0"/>
      <w:marBottom w:val="0"/>
      <w:divBdr>
        <w:top w:val="none" w:sz="0" w:space="0" w:color="auto"/>
        <w:left w:val="none" w:sz="0" w:space="0" w:color="auto"/>
        <w:bottom w:val="none" w:sz="0" w:space="0" w:color="auto"/>
        <w:right w:val="none" w:sz="0" w:space="0" w:color="auto"/>
      </w:divBdr>
    </w:div>
    <w:div w:id="776680195">
      <w:bodyDiv w:val="1"/>
      <w:marLeft w:val="0"/>
      <w:marRight w:val="0"/>
      <w:marTop w:val="0"/>
      <w:marBottom w:val="0"/>
      <w:divBdr>
        <w:top w:val="none" w:sz="0" w:space="0" w:color="auto"/>
        <w:left w:val="none" w:sz="0" w:space="0" w:color="auto"/>
        <w:bottom w:val="none" w:sz="0" w:space="0" w:color="auto"/>
        <w:right w:val="none" w:sz="0" w:space="0" w:color="auto"/>
      </w:divBdr>
    </w:div>
    <w:div w:id="823085175">
      <w:bodyDiv w:val="1"/>
      <w:marLeft w:val="0"/>
      <w:marRight w:val="0"/>
      <w:marTop w:val="0"/>
      <w:marBottom w:val="0"/>
      <w:divBdr>
        <w:top w:val="none" w:sz="0" w:space="0" w:color="auto"/>
        <w:left w:val="none" w:sz="0" w:space="0" w:color="auto"/>
        <w:bottom w:val="none" w:sz="0" w:space="0" w:color="auto"/>
        <w:right w:val="none" w:sz="0" w:space="0" w:color="auto"/>
      </w:divBdr>
    </w:div>
    <w:div w:id="1005205772">
      <w:bodyDiv w:val="1"/>
      <w:marLeft w:val="0"/>
      <w:marRight w:val="0"/>
      <w:marTop w:val="0"/>
      <w:marBottom w:val="0"/>
      <w:divBdr>
        <w:top w:val="none" w:sz="0" w:space="0" w:color="auto"/>
        <w:left w:val="none" w:sz="0" w:space="0" w:color="auto"/>
        <w:bottom w:val="none" w:sz="0" w:space="0" w:color="auto"/>
        <w:right w:val="none" w:sz="0" w:space="0" w:color="auto"/>
      </w:divBdr>
    </w:div>
    <w:div w:id="1110127531">
      <w:bodyDiv w:val="1"/>
      <w:marLeft w:val="0"/>
      <w:marRight w:val="0"/>
      <w:marTop w:val="0"/>
      <w:marBottom w:val="0"/>
      <w:divBdr>
        <w:top w:val="none" w:sz="0" w:space="0" w:color="auto"/>
        <w:left w:val="none" w:sz="0" w:space="0" w:color="auto"/>
        <w:bottom w:val="none" w:sz="0" w:space="0" w:color="auto"/>
        <w:right w:val="none" w:sz="0" w:space="0" w:color="auto"/>
      </w:divBdr>
    </w:div>
    <w:div w:id="1169372099">
      <w:bodyDiv w:val="1"/>
      <w:marLeft w:val="0"/>
      <w:marRight w:val="0"/>
      <w:marTop w:val="0"/>
      <w:marBottom w:val="0"/>
      <w:divBdr>
        <w:top w:val="none" w:sz="0" w:space="0" w:color="auto"/>
        <w:left w:val="none" w:sz="0" w:space="0" w:color="auto"/>
        <w:bottom w:val="none" w:sz="0" w:space="0" w:color="auto"/>
        <w:right w:val="none" w:sz="0" w:space="0" w:color="auto"/>
      </w:divBdr>
    </w:div>
    <w:div w:id="1223755799">
      <w:bodyDiv w:val="1"/>
      <w:marLeft w:val="0"/>
      <w:marRight w:val="0"/>
      <w:marTop w:val="0"/>
      <w:marBottom w:val="0"/>
      <w:divBdr>
        <w:top w:val="none" w:sz="0" w:space="0" w:color="auto"/>
        <w:left w:val="none" w:sz="0" w:space="0" w:color="auto"/>
        <w:bottom w:val="none" w:sz="0" w:space="0" w:color="auto"/>
        <w:right w:val="none" w:sz="0" w:space="0" w:color="auto"/>
      </w:divBdr>
    </w:div>
    <w:div w:id="1248542954">
      <w:bodyDiv w:val="1"/>
      <w:marLeft w:val="0"/>
      <w:marRight w:val="0"/>
      <w:marTop w:val="0"/>
      <w:marBottom w:val="0"/>
      <w:divBdr>
        <w:top w:val="none" w:sz="0" w:space="0" w:color="auto"/>
        <w:left w:val="none" w:sz="0" w:space="0" w:color="auto"/>
        <w:bottom w:val="none" w:sz="0" w:space="0" w:color="auto"/>
        <w:right w:val="none" w:sz="0" w:space="0" w:color="auto"/>
      </w:divBdr>
    </w:div>
    <w:div w:id="1402750114">
      <w:bodyDiv w:val="1"/>
      <w:marLeft w:val="0"/>
      <w:marRight w:val="0"/>
      <w:marTop w:val="0"/>
      <w:marBottom w:val="0"/>
      <w:divBdr>
        <w:top w:val="none" w:sz="0" w:space="0" w:color="auto"/>
        <w:left w:val="none" w:sz="0" w:space="0" w:color="auto"/>
        <w:bottom w:val="none" w:sz="0" w:space="0" w:color="auto"/>
        <w:right w:val="none" w:sz="0" w:space="0" w:color="auto"/>
      </w:divBdr>
    </w:div>
    <w:div w:id="1468083365">
      <w:bodyDiv w:val="1"/>
      <w:marLeft w:val="0"/>
      <w:marRight w:val="0"/>
      <w:marTop w:val="0"/>
      <w:marBottom w:val="0"/>
      <w:divBdr>
        <w:top w:val="none" w:sz="0" w:space="0" w:color="auto"/>
        <w:left w:val="none" w:sz="0" w:space="0" w:color="auto"/>
        <w:bottom w:val="none" w:sz="0" w:space="0" w:color="auto"/>
        <w:right w:val="none" w:sz="0" w:space="0" w:color="auto"/>
      </w:divBdr>
    </w:div>
    <w:div w:id="1528524686">
      <w:bodyDiv w:val="1"/>
      <w:marLeft w:val="0"/>
      <w:marRight w:val="0"/>
      <w:marTop w:val="0"/>
      <w:marBottom w:val="0"/>
      <w:divBdr>
        <w:top w:val="none" w:sz="0" w:space="0" w:color="auto"/>
        <w:left w:val="none" w:sz="0" w:space="0" w:color="auto"/>
        <w:bottom w:val="none" w:sz="0" w:space="0" w:color="auto"/>
        <w:right w:val="none" w:sz="0" w:space="0" w:color="auto"/>
      </w:divBdr>
    </w:div>
    <w:div w:id="1736901544">
      <w:bodyDiv w:val="1"/>
      <w:marLeft w:val="0"/>
      <w:marRight w:val="0"/>
      <w:marTop w:val="0"/>
      <w:marBottom w:val="0"/>
      <w:divBdr>
        <w:top w:val="none" w:sz="0" w:space="0" w:color="auto"/>
        <w:left w:val="none" w:sz="0" w:space="0" w:color="auto"/>
        <w:bottom w:val="none" w:sz="0" w:space="0" w:color="auto"/>
        <w:right w:val="none" w:sz="0" w:space="0" w:color="auto"/>
      </w:divBdr>
    </w:div>
    <w:div w:id="1744062331">
      <w:bodyDiv w:val="1"/>
      <w:marLeft w:val="0"/>
      <w:marRight w:val="0"/>
      <w:marTop w:val="0"/>
      <w:marBottom w:val="0"/>
      <w:divBdr>
        <w:top w:val="none" w:sz="0" w:space="0" w:color="auto"/>
        <w:left w:val="none" w:sz="0" w:space="0" w:color="auto"/>
        <w:bottom w:val="none" w:sz="0" w:space="0" w:color="auto"/>
        <w:right w:val="none" w:sz="0" w:space="0" w:color="auto"/>
      </w:divBdr>
    </w:div>
    <w:div w:id="1800801625">
      <w:bodyDiv w:val="1"/>
      <w:marLeft w:val="0"/>
      <w:marRight w:val="0"/>
      <w:marTop w:val="0"/>
      <w:marBottom w:val="0"/>
      <w:divBdr>
        <w:top w:val="none" w:sz="0" w:space="0" w:color="auto"/>
        <w:left w:val="none" w:sz="0" w:space="0" w:color="auto"/>
        <w:bottom w:val="none" w:sz="0" w:space="0" w:color="auto"/>
        <w:right w:val="none" w:sz="0" w:space="0" w:color="auto"/>
      </w:divBdr>
    </w:div>
    <w:div w:id="1851800010">
      <w:bodyDiv w:val="1"/>
      <w:marLeft w:val="0"/>
      <w:marRight w:val="0"/>
      <w:marTop w:val="0"/>
      <w:marBottom w:val="0"/>
      <w:divBdr>
        <w:top w:val="none" w:sz="0" w:space="0" w:color="auto"/>
        <w:left w:val="none" w:sz="0" w:space="0" w:color="auto"/>
        <w:bottom w:val="none" w:sz="0" w:space="0" w:color="auto"/>
        <w:right w:val="none" w:sz="0" w:space="0" w:color="auto"/>
      </w:divBdr>
    </w:div>
    <w:div w:id="1868710068">
      <w:bodyDiv w:val="1"/>
      <w:marLeft w:val="0"/>
      <w:marRight w:val="0"/>
      <w:marTop w:val="0"/>
      <w:marBottom w:val="0"/>
      <w:divBdr>
        <w:top w:val="none" w:sz="0" w:space="0" w:color="auto"/>
        <w:left w:val="none" w:sz="0" w:space="0" w:color="auto"/>
        <w:bottom w:val="none" w:sz="0" w:space="0" w:color="auto"/>
        <w:right w:val="none" w:sz="0" w:space="0" w:color="auto"/>
      </w:divBdr>
    </w:div>
    <w:div w:id="1914923244">
      <w:bodyDiv w:val="1"/>
      <w:marLeft w:val="0"/>
      <w:marRight w:val="0"/>
      <w:marTop w:val="0"/>
      <w:marBottom w:val="0"/>
      <w:divBdr>
        <w:top w:val="none" w:sz="0" w:space="0" w:color="auto"/>
        <w:left w:val="none" w:sz="0" w:space="0" w:color="auto"/>
        <w:bottom w:val="none" w:sz="0" w:space="0" w:color="auto"/>
        <w:right w:val="none" w:sz="0" w:space="0" w:color="auto"/>
      </w:divBdr>
    </w:div>
    <w:div w:id="1937399155">
      <w:bodyDiv w:val="1"/>
      <w:marLeft w:val="0"/>
      <w:marRight w:val="0"/>
      <w:marTop w:val="0"/>
      <w:marBottom w:val="0"/>
      <w:divBdr>
        <w:top w:val="none" w:sz="0" w:space="0" w:color="auto"/>
        <w:left w:val="none" w:sz="0" w:space="0" w:color="auto"/>
        <w:bottom w:val="none" w:sz="0" w:space="0" w:color="auto"/>
        <w:right w:val="none" w:sz="0" w:space="0" w:color="auto"/>
      </w:divBdr>
    </w:div>
    <w:div w:id="1973436522">
      <w:bodyDiv w:val="1"/>
      <w:marLeft w:val="0"/>
      <w:marRight w:val="0"/>
      <w:marTop w:val="0"/>
      <w:marBottom w:val="0"/>
      <w:divBdr>
        <w:top w:val="none" w:sz="0" w:space="0" w:color="auto"/>
        <w:left w:val="none" w:sz="0" w:space="0" w:color="auto"/>
        <w:bottom w:val="none" w:sz="0" w:space="0" w:color="auto"/>
        <w:right w:val="none" w:sz="0" w:space="0" w:color="auto"/>
      </w:divBdr>
    </w:div>
    <w:div w:id="2134209341">
      <w:bodyDiv w:val="1"/>
      <w:marLeft w:val="0"/>
      <w:marRight w:val="0"/>
      <w:marTop w:val="0"/>
      <w:marBottom w:val="0"/>
      <w:divBdr>
        <w:top w:val="none" w:sz="0" w:space="0" w:color="auto"/>
        <w:left w:val="none" w:sz="0" w:space="0" w:color="auto"/>
        <w:bottom w:val="none" w:sz="0" w:space="0" w:color="auto"/>
        <w:right w:val="none" w:sz="0" w:space="0" w:color="auto"/>
      </w:divBdr>
    </w:div>
    <w:div w:id="2138065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fsapi.fcc.gov/file/1031040719061/BMW%20Submission%20ET%20Docket%20No.%2019-138%20(003).pdf" TargetMode="External"/><Relationship Id="rId18" Type="http://schemas.openxmlformats.org/officeDocument/2006/relationships/hyperlink" Target="https://wydotcvp.wyoroad.info/"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portal.3gpp.org/desktopmodules/Specifications/SpecificationDetails.aspx?specificationId=3601" TargetMode="External"/><Relationship Id="rId7" Type="http://schemas.openxmlformats.org/officeDocument/2006/relationships/settings" Target="settings.xml"/><Relationship Id="rId12" Type="http://schemas.openxmlformats.org/officeDocument/2006/relationships/hyperlink" Target="https://ecfsapi.fcc.gov/file/1030957937118/T-Mobile%205.9%20GHz%20Comments%20(As-Filed)%203.9.20.pdf" TargetMode="External"/><Relationship Id="rId17" Type="http://schemas.openxmlformats.org/officeDocument/2006/relationships/hyperlink" Target="https://www.its.dot.gov/pilots/pilots_nycdot.htm" TargetMode="External"/><Relationship Id="rId25" Type="http://schemas.openxmlformats.org/officeDocument/2006/relationships/hyperlink" Target="https://ecfsapi.fcc.gov/file/10313251510165/5.850-5.925%20GHz%20Band%2C%20ET%20Dkt%20No.%2019-138.pdf" TargetMode="External"/><Relationship Id="rId2" Type="http://schemas.openxmlformats.org/officeDocument/2006/relationships/customXml" Target="../customXml/item2.xml"/><Relationship Id="rId16" Type="http://schemas.openxmlformats.org/officeDocument/2006/relationships/hyperlink" Target="https://www.tampacvpilot.com/learn/resources/" TargetMode="External"/><Relationship Id="rId20" Type="http://schemas.openxmlformats.org/officeDocument/2006/relationships/hyperlink" Target="https://ecfsapi.fcc.gov/file/1030957873656/5G%20Americas%205.9%20GHz%20Comments%203.9.20%20FINAL.pdf"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fsapi.fcc.gov/file/10309941330157/Qualcomm%20Comments%20on%205.9%20GHz%20NPRM.pdf" TargetMode="External"/><Relationship Id="rId24" Type="http://schemas.openxmlformats.org/officeDocument/2006/relationships/hyperlink" Target="https://ecfsapi.fcc.gov/file/1030982287529/ATT%20Comments%20(final%2003.09.20).pdf" TargetMode="External"/><Relationship Id="rId5" Type="http://schemas.openxmlformats.org/officeDocument/2006/relationships/numbering" Target="numbering.xml"/><Relationship Id="rId15" Type="http://schemas.openxmlformats.org/officeDocument/2006/relationships/hyperlink" Target="https://www.its.dot.gov/pilots/index.htm" TargetMode="External"/><Relationship Id="rId23" Type="http://schemas.openxmlformats.org/officeDocument/2006/relationships/hyperlink" Target="https://ecfsapi.fcc.gov/file/10309096401111/5GAA%20Comments%20(3-9-2020).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mart.columbus.gov/uploadedFiles/Projects/Smart%20Columbus%20Concept%20of%20Operations-%20Connected%20Vehicle%20Environment.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fsapi.fcc.gov/file/10313251510165/5.850-5.925%20GHz%20Band%20C%20ET%20Dkt%20No.%2019-138.pdf" TargetMode="External"/><Relationship Id="rId22" Type="http://schemas.openxmlformats.org/officeDocument/2006/relationships/hyperlink" Target="https://www.sae.org/standards/content/j2945_201712/"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35DACBECF39248A95105300D20A15C" ma:contentTypeVersion="13" ma:contentTypeDescription="Create a new document." ma:contentTypeScope="" ma:versionID="6979ecba6efb270135feedc849c26d99">
  <xsd:schema xmlns:xsd="http://www.w3.org/2001/XMLSchema" xmlns:xs="http://www.w3.org/2001/XMLSchema" xmlns:p="http://schemas.microsoft.com/office/2006/metadata/properties" xmlns:ns3="89c283c4-cbc7-413e-ac26-d156f776c237" xmlns:ns4="1da4ff72-b090-4d0c-8b8a-85494fa293ed" targetNamespace="http://schemas.microsoft.com/office/2006/metadata/properties" ma:root="true" ma:fieldsID="2ac6e571015666c15390ad09e8a91f99" ns3:_="" ns4:_="">
    <xsd:import namespace="89c283c4-cbc7-413e-ac26-d156f776c237"/>
    <xsd:import namespace="1da4ff72-b090-4d0c-8b8a-85494fa293e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9c283c4-cbc7-413e-ac26-d156f776c2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a4ff72-b090-4d0c-8b8a-85494fa293e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49EB56-89EE-4ED4-9DEB-F7DF8D22E2FB}">
  <ds:schemaRefs>
    <ds:schemaRef ds:uri="http://schemas.microsoft.com/sharepoint/v3/contenttype/forms"/>
  </ds:schemaRefs>
</ds:datastoreItem>
</file>

<file path=customXml/itemProps2.xml><?xml version="1.0" encoding="utf-8"?>
<ds:datastoreItem xmlns:ds="http://schemas.openxmlformats.org/officeDocument/2006/customXml" ds:itemID="{45453371-E0C4-4FF8-B813-3FEC190C2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9c283c4-cbc7-413e-ac26-d156f776c237"/>
    <ds:schemaRef ds:uri="1da4ff72-b090-4d0c-8b8a-85494fa293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EF20AF-FD1E-45C5-BEAC-BA940694855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BD271D5-4A6D-4B9E-B832-2E798042A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9</Pages>
  <Words>3032</Words>
  <Characters>17287</Characters>
  <Application>Microsoft Office Word</Application>
  <DocSecurity>0</DocSecurity>
  <Lines>144</Lines>
  <Paragraphs>40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doc.: IEEE 802.18-20/0045r04</vt:lpstr>
      <vt:lpstr>doc.: IEEE 802.11-20/0104r11</vt:lpstr>
    </vt:vector>
  </TitlesOfParts>
  <Company>Some Company</Company>
  <LinksUpToDate>false</LinksUpToDate>
  <CharactersWithSpaces>20279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802.18-20/0045r04</dc:title>
  <dc:subject>Submission</dc:subject>
  <dc:creator>Levy, Joseph</dc:creator>
  <cp:keywords>March 2020</cp:keywords>
  <dc:description>Jay Holcomb (Itron), Joseph Levy (InterDigital), 802.18</dc:description>
  <cp:lastModifiedBy>Holcomb, Jay</cp:lastModifiedBy>
  <cp:revision>62</cp:revision>
  <cp:lastPrinted>1900-01-01T08:00:00Z</cp:lastPrinted>
  <dcterms:created xsi:type="dcterms:W3CDTF">2020-03-17T16:12:00Z</dcterms:created>
  <dcterms:modified xsi:type="dcterms:W3CDTF">2020-03-20T16:30:00Z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0x0101009535DACBECF39248A95105300D20A15C</vt:lpwstr>
  </property>
</Properties>
</file>