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363FC8">
      <w:pPr>
        <w:pStyle w:val="T1"/>
      </w:pPr>
      <w:r w:rsidRPr="00EE3461">
        <w:t>IEEE P802.1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814"/>
        <w:gridCol w:w="1715"/>
        <w:gridCol w:w="1651"/>
      </w:tblGrid>
      <w:tr w:rsidR="00CA09B2" w:rsidRPr="0070722A" w14:paraId="295D5D52" w14:textId="77777777" w:rsidTr="00363FC8">
        <w:trPr>
          <w:trHeight w:val="485"/>
          <w:jc w:val="center"/>
        </w:trPr>
        <w:tc>
          <w:tcPr>
            <w:tcW w:w="9945" w:type="dxa"/>
            <w:gridSpan w:val="5"/>
            <w:vAlign w:val="center"/>
          </w:tcPr>
          <w:p w14:paraId="0168B7BC" w14:textId="6EC7E24C" w:rsidR="00CA09B2" w:rsidRPr="00EE3461" w:rsidRDefault="00752A8B" w:rsidP="00363FC8">
            <w:pPr>
              <w:pStyle w:val="T2"/>
            </w:pPr>
            <w:r>
              <w:t>Comments on FCC19-138 NPRM 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37B1DFCA" w:rsidR="00CA09B2" w:rsidRPr="00EE3461" w:rsidRDefault="00CA09B2" w:rsidP="00363FC8">
            <w:pPr>
              <w:pStyle w:val="T2"/>
            </w:pPr>
            <w:r w:rsidRPr="00EE3461">
              <w:t xml:space="preserve">Date:  </w:t>
            </w:r>
            <w:r w:rsidR="00DC41EC" w:rsidRPr="00EE3461">
              <w:t>2020</w:t>
            </w:r>
            <w:r w:rsidRPr="00EE3461">
              <w:t>-</w:t>
            </w:r>
            <w:r w:rsidR="00DC41EC" w:rsidRPr="00EE3461">
              <w:t>0</w:t>
            </w:r>
            <w:r w:rsidR="00A67034">
              <w:t>2</w:t>
            </w:r>
            <w:r w:rsidRPr="00EE3461">
              <w:t>-</w:t>
            </w:r>
            <w:r w:rsidR="00033079">
              <w:t>20</w:t>
            </w:r>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363FC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814" w:type="dxa"/>
            <w:vAlign w:val="center"/>
          </w:tcPr>
          <w:p w14:paraId="153F626E" w14:textId="77777777" w:rsidR="00CA09B2" w:rsidRPr="00363FC8" w:rsidRDefault="00CA09B2" w:rsidP="00363FC8">
            <w:pPr>
              <w:ind w:firstLine="0"/>
            </w:pPr>
            <w:r w:rsidRPr="00363FC8">
              <w:t>Address</w:t>
            </w:r>
          </w:p>
        </w:tc>
        <w:tc>
          <w:tcPr>
            <w:tcW w:w="1715" w:type="dxa"/>
            <w:vAlign w:val="center"/>
          </w:tcPr>
          <w:p w14:paraId="3BAFE383" w14:textId="77777777" w:rsidR="00CA09B2" w:rsidRPr="00363FC8" w:rsidRDefault="00CA09B2" w:rsidP="00363FC8">
            <w:pPr>
              <w:ind w:firstLine="0"/>
            </w:pPr>
            <w:r w:rsidRPr="00363FC8">
              <w:t>Phone</w:t>
            </w:r>
          </w:p>
        </w:tc>
        <w:tc>
          <w:tcPr>
            <w:tcW w:w="1651" w:type="dxa"/>
            <w:vAlign w:val="center"/>
          </w:tcPr>
          <w:p w14:paraId="65B7F25A" w14:textId="77777777" w:rsidR="00CA09B2" w:rsidRPr="00363FC8" w:rsidRDefault="00CA09B2" w:rsidP="00363FC8">
            <w:pPr>
              <w:ind w:firstLine="0"/>
            </w:pPr>
            <w:r w:rsidRPr="00363FC8">
              <w:t>email</w:t>
            </w:r>
          </w:p>
        </w:tc>
      </w:tr>
      <w:tr w:rsidR="00DC41EC" w:rsidRPr="0037668C" w14:paraId="63AA859C"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363FC8" w:rsidRDefault="00DC41EC" w:rsidP="00363FC8">
            <w:pPr>
              <w:ind w:firstLine="0"/>
            </w:pPr>
            <w:r w:rsidRPr="00363FC8">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363FC8" w:rsidRDefault="00DC41EC" w:rsidP="00363FC8">
            <w:pPr>
              <w:ind w:firstLine="0"/>
            </w:pPr>
            <w:r w:rsidRPr="00363FC8">
              <w:t>InterDigital,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1A781B2C" w:rsidR="00DC41EC" w:rsidRPr="00363FC8" w:rsidRDefault="00DC41EC" w:rsidP="00363FC8">
            <w:pPr>
              <w:ind w:firstLine="0"/>
            </w:pP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363FC8" w:rsidRDefault="00DC41EC" w:rsidP="00363FC8">
            <w:pPr>
              <w:ind w:firstLine="0"/>
            </w:pPr>
            <w:r w:rsidRPr="00363FC8">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363FC8" w:rsidRDefault="00DC41EC" w:rsidP="00363FC8">
            <w:pPr>
              <w:ind w:firstLine="0"/>
            </w:pPr>
            <w:r w:rsidRPr="00363FC8">
              <w:t>jslevy@ieee.org</w:t>
            </w:r>
          </w:p>
        </w:tc>
      </w:tr>
      <w:tr w:rsidR="000152F4" w:rsidRPr="0037668C" w14:paraId="6F68A643"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pPr>
            <w:r w:rsidRPr="00363FC8">
              <w:t>Jay</w:t>
            </w:r>
            <w:r w:rsidR="007B452B" w:rsidRPr="00363FC8">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pPr>
            <w:r w:rsidRPr="00363FC8">
              <w:t>Itron</w:t>
            </w:r>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5FB525EA" w:rsidR="000152F4" w:rsidRPr="00363FC8" w:rsidRDefault="007B452B" w:rsidP="00363FC8">
            <w:pPr>
              <w:ind w:firstLine="0"/>
            </w:pPr>
            <w:r w:rsidRPr="00363FC8">
              <w:t>Liberty Lake (Spokane)</w:t>
            </w:r>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pPr>
            <w:r w:rsidRPr="00363FC8">
              <w:t>+1.509.891.3281</w:t>
            </w:r>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pPr>
            <w:r w:rsidRPr="00363FC8">
              <w:t>jholcomb@ieee.org</w:t>
            </w:r>
          </w:p>
        </w:tc>
      </w:tr>
    </w:tbl>
    <w:p w14:paraId="5F00BD23" w14:textId="1BF48ED6" w:rsidR="00CA09B2" w:rsidRPr="00EE3461" w:rsidRDefault="008A2F16" w:rsidP="00FC6335">
      <w:r w:rsidRPr="00EE3461">
        <w:rPr>
          <w:noProof/>
          <w:lang w:eastAsia="ko-KR"/>
        </w:rPr>
        <mc:AlternateContent>
          <mc:Choice Requires="wps">
            <w:drawing>
              <wp:anchor distT="0" distB="0" distL="114300" distR="114300" simplePos="0" relativeHeight="251657728" behindDoc="0" locked="0" layoutInCell="0" allowOverlap="1" wp14:anchorId="25B5ADC4" wp14:editId="12D152C1">
                <wp:simplePos x="0" y="0"/>
                <wp:positionH relativeFrom="column">
                  <wp:posOffset>-1988</wp:posOffset>
                </wp:positionH>
                <wp:positionV relativeFrom="paragraph">
                  <wp:posOffset>33407</wp:posOffset>
                </wp:positionV>
                <wp:extent cx="6453963" cy="6225871"/>
                <wp:effectExtent l="0" t="0" r="444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963" cy="62258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1" w:history="1">
                              <w:r w:rsidRPr="00156DB7">
                                <w:rPr>
                                  <w:rStyle w:val="Hyperlink"/>
                                  <w:sz w:val="18"/>
                                  <w:szCs w:val="18"/>
                                </w:rPr>
                                <w:t>18-19/0163r1</w:t>
                              </w:r>
                            </w:hyperlink>
                            <w:r w:rsidRPr="00156DB7">
                              <w:rPr>
                                <w:sz w:val="18"/>
                                <w:szCs w:val="18"/>
                              </w:rPr>
                              <w:t>).  Revision 0 (r0) was created by moving the content of the 802.11 document created in 802.11 TGbd: “Draft TGbd Comments on FCC NPRM Docket 19-138” (</w:t>
                            </w:r>
                            <w:hyperlink r:id="rId12"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4"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 xml:space="preserve">Also: Moved section 8 to become section 12 so that the sections referencing the NPRM are in the same sequence as the NPRM paragraphs they reference.  Made edits and additions to the r6:section 4 splitting it into two new section 4 and section 6 based on e-mail text/edits from Dick Roy. All sections have been renumber according to their location in the document, following the order of the referenced NPRM section. </w:t>
                            </w:r>
                            <w:r w:rsidRPr="00156DB7">
                              <w:rPr>
                                <w:sz w:val="18"/>
                                <w:szCs w:val="18"/>
                              </w:rPr>
                              <w:br/>
                              <w:t>Also: A spelling and grammar check was run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Schiessl: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r w:rsidRPr="00156DB7">
                              <w:rPr>
                                <w:sz w:val="18"/>
                                <w:szCs w:val="18"/>
                              </w:rPr>
                              <w:t>4</w:t>
                            </w:r>
                            <w:r w:rsidR="00C35A2A" w:rsidRPr="00156DB7">
                              <w:rPr>
                                <w:sz w:val="18"/>
                                <w:szCs w:val="18"/>
                              </w:rPr>
                              <w:t xml:space="preserve"> </w:t>
                            </w:r>
                            <w:r w:rsidRPr="00156DB7">
                              <w:rPr>
                                <w:sz w:val="18"/>
                                <w:szCs w:val="18"/>
                              </w:rPr>
                              <w:t>]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31FB861" w:rsidR="008577AA"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w:t>
                            </w:r>
                            <w:r w:rsidR="00247FB5">
                              <w:rPr>
                                <w:sz w:val="18"/>
                                <w:szCs w:val="18"/>
                              </w:rPr>
                              <w:t xml:space="preserve">from an EC member input </w:t>
                            </w:r>
                            <w:r w:rsidR="00CF37AF">
                              <w:rPr>
                                <w:sz w:val="18"/>
                                <w:szCs w:val="18"/>
                              </w:rPr>
                              <w:t xml:space="preserve">(grammar. use of Std, annex in 802.11-2016, etc.) </w:t>
                            </w:r>
                          </w:p>
                          <w:p w14:paraId="7AC75D92" w14:textId="44560FE1" w:rsidR="00363DE2" w:rsidRDefault="00363DE2" w:rsidP="00363FC8">
                            <w:pPr>
                              <w:pStyle w:val="BodyText"/>
                              <w:ind w:firstLine="0"/>
                              <w:rPr>
                                <w:sz w:val="18"/>
                                <w:szCs w:val="18"/>
                              </w:rPr>
                            </w:pPr>
                            <w:r>
                              <w:rPr>
                                <w:sz w:val="18"/>
                                <w:szCs w:val="18"/>
                              </w:rPr>
                              <w:t xml:space="preserve">r16: </w:t>
                            </w:r>
                            <w:r w:rsidR="00247FB5">
                              <w:rPr>
                                <w:sz w:val="18"/>
                                <w:szCs w:val="18"/>
                              </w:rPr>
                              <w:t xml:space="preserve">editorial edits throughout, during LMSC ballot from an EC member input (tone down some, grammar, </w:t>
                            </w:r>
                            <w:r w:rsidR="00254D8B">
                              <w:rPr>
                                <w:sz w:val="18"/>
                                <w:szCs w:val="18"/>
                              </w:rPr>
                              <w:t xml:space="preserve">TG naming, </w:t>
                            </w:r>
                            <w:r w:rsidR="00247FB5">
                              <w:rPr>
                                <w:sz w:val="18"/>
                                <w:szCs w:val="18"/>
                              </w:rPr>
                              <w:t xml:space="preserve">etc.) </w:t>
                            </w:r>
                          </w:p>
                          <w:p w14:paraId="435B3F1B" w14:textId="02FD3C17" w:rsidR="00363DE2" w:rsidRPr="00156DB7" w:rsidRDefault="008636F9" w:rsidP="00363FC8">
                            <w:pPr>
                              <w:pStyle w:val="BodyText"/>
                              <w:ind w:firstLine="0"/>
                              <w:rPr>
                                <w:sz w:val="18"/>
                                <w:szCs w:val="18"/>
                              </w:rPr>
                            </w:pPr>
                            <w:r>
                              <w:rPr>
                                <w:sz w:val="18"/>
                                <w:szCs w:val="18"/>
                              </w:rPr>
                              <w:t>r17: editorial edits throughout, during LMSC ballot from an EC member input (4.1,5.1,__)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15pt;margin-top:2.65pt;width:508.2pt;height:49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" o:allowincell="f" stroked="f">
                <v:textbo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5" w:history="1">
                        <w:r w:rsidRPr="00156DB7">
                          <w:rPr>
                            <w:rStyle w:val="Hyperlink"/>
                            <w:sz w:val="18"/>
                            <w:szCs w:val="18"/>
                          </w:rPr>
                          <w:t>18-19/0163r1</w:t>
                        </w:r>
                      </w:hyperlink>
                      <w:r w:rsidRPr="00156DB7">
                        <w:rPr>
                          <w:sz w:val="18"/>
                          <w:szCs w:val="18"/>
                        </w:rPr>
                        <w:t xml:space="preserve">).  Revision 0 (r0) was created by moving the content of the 802.11 document created in 802.11 </w:t>
                      </w:r>
                      <w:proofErr w:type="spellStart"/>
                      <w:r w:rsidRPr="00156DB7">
                        <w:rPr>
                          <w:sz w:val="18"/>
                          <w:szCs w:val="18"/>
                        </w:rPr>
                        <w:t>TGbd</w:t>
                      </w:r>
                      <w:proofErr w:type="spellEnd"/>
                      <w:r w:rsidRPr="00156DB7">
                        <w:rPr>
                          <w:sz w:val="18"/>
                          <w:szCs w:val="18"/>
                        </w:rPr>
                        <w:t xml:space="preserve">: “Draft </w:t>
                      </w:r>
                      <w:proofErr w:type="spellStart"/>
                      <w:r w:rsidRPr="00156DB7">
                        <w:rPr>
                          <w:sz w:val="18"/>
                          <w:szCs w:val="18"/>
                        </w:rPr>
                        <w:t>TGbd</w:t>
                      </w:r>
                      <w:proofErr w:type="spellEnd"/>
                      <w:r w:rsidRPr="00156DB7">
                        <w:rPr>
                          <w:sz w:val="18"/>
                          <w:szCs w:val="18"/>
                        </w:rPr>
                        <w:t xml:space="preserve"> Comments on FCC NPRM Docket 19-138” (</w:t>
                      </w:r>
                      <w:hyperlink r:id="rId16"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8"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Also: Moved section 8 to become section 12 so that the sections referencing the NPRM are in the same sequence as the NPRM paragraphs they reference.  Made edits and additions to the r</w:t>
                      </w:r>
                      <w:proofErr w:type="gramStart"/>
                      <w:r w:rsidRPr="00156DB7">
                        <w:rPr>
                          <w:sz w:val="18"/>
                          <w:szCs w:val="18"/>
                        </w:rPr>
                        <w:t>6:section</w:t>
                      </w:r>
                      <w:proofErr w:type="gramEnd"/>
                      <w:r w:rsidRPr="00156DB7">
                        <w:rPr>
                          <w:sz w:val="18"/>
                          <w:szCs w:val="18"/>
                        </w:rPr>
                        <w:t xml:space="preserve"> 4 splitting it into two new section 4 and section 6 based on e-mail text/edits from Dick Roy. All sections have been </w:t>
                      </w:r>
                      <w:proofErr w:type="gramStart"/>
                      <w:r w:rsidRPr="00156DB7">
                        <w:rPr>
                          <w:sz w:val="18"/>
                          <w:szCs w:val="18"/>
                        </w:rPr>
                        <w:t>renumber</w:t>
                      </w:r>
                      <w:proofErr w:type="gramEnd"/>
                      <w:r w:rsidRPr="00156DB7">
                        <w:rPr>
                          <w:sz w:val="18"/>
                          <w:szCs w:val="18"/>
                        </w:rPr>
                        <w:t xml:space="preserve"> according to their location in the document, following the order of the referenced NPRM section. </w:t>
                      </w:r>
                      <w:r w:rsidRPr="00156DB7">
                        <w:rPr>
                          <w:sz w:val="18"/>
                          <w:szCs w:val="18"/>
                        </w:rPr>
                        <w:br/>
                        <w:t xml:space="preserve">Also: A spelling and grammar check was </w:t>
                      </w:r>
                      <w:proofErr w:type="gramStart"/>
                      <w:r w:rsidRPr="00156DB7">
                        <w:rPr>
                          <w:sz w:val="18"/>
                          <w:szCs w:val="18"/>
                        </w:rPr>
                        <w:t>run</w:t>
                      </w:r>
                      <w:proofErr w:type="gramEnd"/>
                      <w:r w:rsidRPr="00156DB7">
                        <w:rPr>
                          <w:sz w:val="18"/>
                          <w:szCs w:val="18"/>
                        </w:rPr>
                        <w:t xml:space="preserve">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w:t>
                      </w:r>
                      <w:proofErr w:type="spellStart"/>
                      <w:r w:rsidRPr="00156DB7">
                        <w:rPr>
                          <w:sz w:val="18"/>
                          <w:szCs w:val="18"/>
                        </w:rPr>
                        <w:t>Schiessl</w:t>
                      </w:r>
                      <w:proofErr w:type="spellEnd"/>
                      <w:r w:rsidRPr="00156DB7">
                        <w:rPr>
                          <w:sz w:val="18"/>
                          <w:szCs w:val="18"/>
                        </w:rPr>
                        <w:t xml:space="preserve">: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proofErr w:type="gramStart"/>
                      <w:r w:rsidRPr="00156DB7">
                        <w:rPr>
                          <w:sz w:val="18"/>
                          <w:szCs w:val="18"/>
                        </w:rPr>
                        <w:t>4</w:t>
                      </w:r>
                      <w:r w:rsidR="00C35A2A" w:rsidRPr="00156DB7">
                        <w:rPr>
                          <w:sz w:val="18"/>
                          <w:szCs w:val="18"/>
                        </w:rPr>
                        <w:t xml:space="preserve"> </w:t>
                      </w:r>
                      <w:r w:rsidRPr="00156DB7">
                        <w:rPr>
                          <w:sz w:val="18"/>
                          <w:szCs w:val="18"/>
                        </w:rPr>
                        <w:t>]</w:t>
                      </w:r>
                      <w:proofErr w:type="gramEnd"/>
                      <w:r w:rsidRPr="00156DB7">
                        <w:rPr>
                          <w:sz w:val="18"/>
                          <w:szCs w:val="18"/>
                        </w:rPr>
                        <w:t xml:space="preserve">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31FB861" w:rsidR="008577AA"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w:t>
                      </w:r>
                      <w:r w:rsidR="00247FB5">
                        <w:rPr>
                          <w:sz w:val="18"/>
                          <w:szCs w:val="18"/>
                        </w:rPr>
                        <w:t xml:space="preserve">from an EC member input </w:t>
                      </w:r>
                      <w:r w:rsidR="00CF37AF">
                        <w:rPr>
                          <w:sz w:val="18"/>
                          <w:szCs w:val="18"/>
                        </w:rPr>
                        <w:t xml:space="preserve">(grammar. use of Std, annex in 802.11-2016, etc.) </w:t>
                      </w:r>
                    </w:p>
                    <w:p w14:paraId="7AC75D92" w14:textId="44560FE1" w:rsidR="00363DE2" w:rsidRDefault="00363DE2" w:rsidP="00363FC8">
                      <w:pPr>
                        <w:pStyle w:val="BodyText"/>
                        <w:ind w:firstLine="0"/>
                        <w:rPr>
                          <w:sz w:val="18"/>
                          <w:szCs w:val="18"/>
                        </w:rPr>
                      </w:pPr>
                      <w:r>
                        <w:rPr>
                          <w:sz w:val="18"/>
                          <w:szCs w:val="18"/>
                        </w:rPr>
                        <w:t xml:space="preserve">r16: </w:t>
                      </w:r>
                      <w:r w:rsidR="00247FB5">
                        <w:rPr>
                          <w:sz w:val="18"/>
                          <w:szCs w:val="18"/>
                        </w:rPr>
                        <w:t xml:space="preserve">editorial edits throughout, during LMSC ballot from an EC member input (tone down some, grammar, </w:t>
                      </w:r>
                      <w:r w:rsidR="00254D8B">
                        <w:rPr>
                          <w:sz w:val="18"/>
                          <w:szCs w:val="18"/>
                        </w:rPr>
                        <w:t xml:space="preserve">TG naming, </w:t>
                      </w:r>
                      <w:r w:rsidR="00247FB5">
                        <w:rPr>
                          <w:sz w:val="18"/>
                          <w:szCs w:val="18"/>
                        </w:rPr>
                        <w:t xml:space="preserve">etc.) </w:t>
                      </w:r>
                    </w:p>
                    <w:p w14:paraId="435B3F1B" w14:textId="02FD3C17" w:rsidR="00363DE2" w:rsidRPr="00156DB7" w:rsidRDefault="008636F9" w:rsidP="00363FC8">
                      <w:pPr>
                        <w:pStyle w:val="BodyText"/>
                        <w:ind w:firstLine="0"/>
                        <w:rPr>
                          <w:sz w:val="18"/>
                          <w:szCs w:val="18"/>
                        </w:rPr>
                      </w:pPr>
                      <w:r>
                        <w:rPr>
                          <w:sz w:val="18"/>
                          <w:szCs w:val="18"/>
                        </w:rPr>
                        <w:t>r17: editorial edits throughout, during LMSC ballot from an EC member input (4.1,5.</w:t>
                      </w:r>
                      <w:proofErr w:type="gramStart"/>
                      <w:r>
                        <w:rPr>
                          <w:sz w:val="18"/>
                          <w:szCs w:val="18"/>
                        </w:rPr>
                        <w:t>1,_</w:t>
                      </w:r>
                      <w:proofErr w:type="gramEnd"/>
                      <w:r>
                        <w:rPr>
                          <w:sz w:val="18"/>
                          <w:szCs w:val="18"/>
                        </w:rPr>
                        <w:t>_)</w:t>
                      </w:r>
                    </w:p>
                  </w:txbxContent>
                </v:textbox>
              </v:shape>
            </w:pict>
          </mc:Fallback>
        </mc:AlternateContent>
      </w: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3352CAE2" w:rsidR="007F5431" w:rsidRPr="00EC1FEC" w:rsidRDefault="004903CC" w:rsidP="00EC1FEC">
      <w:pPr>
        <w:pStyle w:val="Default"/>
        <w:ind w:left="-90"/>
        <w:contextualSpacing/>
        <w:jc w:val="center"/>
        <w:rPr>
          <w:b/>
          <w:bCs/>
        </w:rPr>
      </w:pPr>
      <w:r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r w:rsidRPr="00EC1FEC">
        <w:t xml:space="preserve">em: IEEE802radioreg@ieee.org </w:t>
      </w:r>
    </w:p>
    <w:p w14:paraId="5AAC50B2" w14:textId="77777777" w:rsidR="00DC23C8" w:rsidRDefault="00DC23C8" w:rsidP="00EC1FEC">
      <w:pPr>
        <w:pStyle w:val="Default"/>
        <w:contextualSpacing/>
      </w:pPr>
    </w:p>
    <w:p w14:paraId="60E13009" w14:textId="6DD3352F" w:rsidR="004903CC" w:rsidRPr="00EC1FEC" w:rsidRDefault="004903CC" w:rsidP="00EC1FEC">
      <w:pPr>
        <w:pStyle w:val="Default"/>
        <w:contextualSpacing/>
      </w:pPr>
      <w:r w:rsidRPr="00EC1FEC">
        <w:t xml:space="preserve">07 March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31950AB1" w:rsidR="004903CC" w:rsidRPr="00EC1FEC" w:rsidRDefault="000C5DFF" w:rsidP="00EC1FEC">
      <w:pPr>
        <w:pStyle w:val="Default"/>
        <w:ind w:firstLine="720"/>
        <w:contextualSpacing/>
      </w:pPr>
      <w:r w:rsidRPr="00EC1FEC">
        <w:t>IEEE 802 LAN/MAN Standards Committee (LMSC) is pleased to provide 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Band dated 17 December 2019.</w:t>
      </w:r>
    </w:p>
    <w:p w14:paraId="16E36721" w14:textId="77777777" w:rsidR="004903CC" w:rsidRPr="00EC1FEC" w:rsidRDefault="004903CC" w:rsidP="00EC1FEC">
      <w:pPr>
        <w:ind w:firstLine="0"/>
      </w:pPr>
    </w:p>
    <w:p w14:paraId="3F2D2582" w14:textId="6E167C85" w:rsidR="0049356C" w:rsidRDefault="000C5DFF" w:rsidP="00EC1FEC">
      <w:pPr>
        <w:rPr>
          <w:ins w:id="0" w:author="Holcomb, Jay" w:date="2020-02-24T12:24:00Z"/>
        </w:rPr>
      </w:pPr>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2C3C6E0F" w14:textId="77777777" w:rsidR="00572B99" w:rsidRDefault="00572B99" w:rsidP="00572B99">
      <w:pPr>
        <w:ind w:firstLine="0"/>
        <w:rPr>
          <w:ins w:id="1" w:author="Roger Marks" w:date="2020-02-21T17:22:00Z"/>
        </w:rPr>
      </w:pPr>
    </w:p>
    <w:p w14:paraId="40B0F0FC" w14:textId="77777777" w:rsidR="0049356C" w:rsidRPr="00EC1FEC" w:rsidRDefault="0049356C" w:rsidP="0049356C">
      <w:pPr>
        <w:rPr>
          <w:moveTo w:id="2" w:author="Roger Marks" w:date="2020-02-21T17:22:00Z"/>
        </w:rPr>
      </w:pPr>
      <w:moveToRangeStart w:id="3" w:author="Roger Marks" w:date="2020-02-21T17:22:00Z" w:name="move33198194"/>
      <w:moveTo w:id="4" w:author="Roger Marks" w:date="2020-02-21T17:22:00Z">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moveTo>
    </w:p>
    <w:p w14:paraId="5F19B781" w14:textId="77777777" w:rsidR="0049356C" w:rsidRPr="00EC1FEC" w:rsidRDefault="0049356C" w:rsidP="0049356C">
      <w:pPr>
        <w:pStyle w:val="Default"/>
        <w:contextualSpacing/>
        <w:rPr>
          <w:moveTo w:id="7" w:author="Roger Marks" w:date="2020-02-21T17:22:00Z"/>
        </w:rPr>
      </w:pPr>
    </w:p>
    <w:moveToRangeEnd w:id="3"/>
    <w:p w14:paraId="4AA85D70" w14:textId="6B3363BB" w:rsidR="0049356C" w:rsidDel="006644F2" w:rsidRDefault="0049356C" w:rsidP="00EC1FEC">
      <w:pPr>
        <w:rPr>
          <w:ins w:id="8" w:author="Roger Marks" w:date="2020-02-21T17:22:00Z"/>
          <w:del w:id="9" w:author="Holcomb, Jay" w:date="2020-02-24T18:11:00Z"/>
        </w:rPr>
      </w:pPr>
    </w:p>
    <w:p w14:paraId="14DFDC62" w14:textId="77705C0E" w:rsidR="002765A5" w:rsidRPr="00EC1FEC" w:rsidRDefault="000E1DB4" w:rsidP="00EC1FEC">
      <w:r w:rsidRPr="00EC1FEC">
        <w:lastRenderedPageBreak/>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the United States Federal Communications Commission has requested comments regarding</w:t>
      </w:r>
      <w:r w:rsidR="002765A5" w:rsidRPr="00EC1FEC">
        <w:t xml:space="preserve"> assess</w:t>
      </w:r>
      <w:r w:rsidR="00F14CAD" w:rsidRPr="00EC1FEC">
        <w:t>ing</w:t>
      </w:r>
      <w:r w:rsidR="002765A5" w:rsidRPr="00EC1FEC">
        <w:t xml:space="preserve"> the 5.9 GHz band rules and propos</w:t>
      </w:r>
      <w:del w:id="10" w:author="Roger Marks" w:date="2020-02-21T17:23:00Z">
        <w:r w:rsidR="002765A5" w:rsidRPr="00EC1FEC" w:rsidDel="0049356C">
          <w:delText>e</w:delText>
        </w:r>
      </w:del>
      <w:ins w:id="11" w:author="Roger Marks" w:date="2020-02-21T17:23:00Z">
        <w:r w:rsidR="0049356C">
          <w:t>ing</w:t>
        </w:r>
      </w:ins>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21009159" w14:textId="10066CF6" w:rsidR="000C5DFF" w:rsidRPr="00EC1FEC" w:rsidDel="0049356C" w:rsidRDefault="000C5DFF" w:rsidP="00EC1FEC">
      <w:pPr>
        <w:rPr>
          <w:moveFrom w:id="12" w:author="Roger Marks" w:date="2020-02-21T17:22:00Z"/>
        </w:rPr>
      </w:pPr>
      <w:moveFromRangeStart w:id="13" w:author="Roger Marks" w:date="2020-02-21T17:22:00Z" w:name="move33198194"/>
      <w:moveFrom w:id="14" w:author="Roger Marks" w:date="2020-02-21T17:22:00Z">
        <w:r w:rsidRPr="00EC1FEC" w:rsidDel="0049356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6843BE" w:rsidRPr="00EC1FEC" w:rsidDel="0049356C">
          <w:rPr>
            <w:rStyle w:val="FootnoteReference"/>
          </w:rPr>
          <w:footnoteReference w:id="2"/>
        </w:r>
      </w:moveFrom>
    </w:p>
    <w:p w14:paraId="53AFC71E" w14:textId="618EDC93" w:rsidR="006843BE" w:rsidRPr="00EC1FEC" w:rsidDel="0049356C" w:rsidRDefault="006843BE" w:rsidP="00EC1FEC">
      <w:pPr>
        <w:pStyle w:val="Default"/>
        <w:contextualSpacing/>
        <w:rPr>
          <w:moveFrom w:id="17" w:author="Roger Marks" w:date="2020-02-21T17:22:00Z"/>
        </w:rPr>
      </w:pPr>
    </w:p>
    <w:moveFromRangeEnd w:id="13"/>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39F77369" w:rsidR="000E1DB4" w:rsidRPr="00EC1FEC" w:rsidRDefault="0084353A" w:rsidP="00053E18">
      <w:r w:rsidRPr="00EC1FEC">
        <w:t xml:space="preserve">The IEEE 802.11 Working Group (WG) is now specifying an IEEE Next Generation V2X </w:t>
      </w:r>
      <w:r w:rsidR="00C26EBA" w:rsidRPr="00EC1FEC">
        <w:t xml:space="preserve">(Vehicle-to-everything) </w:t>
      </w:r>
      <w:r w:rsidRPr="00EC1FEC">
        <w:t>(</w:t>
      </w:r>
      <w:ins w:id="18" w:author="Holcomb, Jay" w:date="2020-02-26T11:08:00Z">
        <w:r w:rsidR="00B05AAF">
          <w:t xml:space="preserve">IEEE </w:t>
        </w:r>
      </w:ins>
      <w:r w:rsidRPr="00EC1FEC">
        <w:t xml:space="preserve">NGV) amendment </w:t>
      </w:r>
      <w:r w:rsidR="005A7099">
        <w:t xml:space="preserve">with </w:t>
      </w:r>
      <w:r w:rsidRPr="00EC1FEC">
        <w:t xml:space="preserve">the </w:t>
      </w:r>
      <w:r w:rsidR="00E20B52" w:rsidRPr="00EC1FEC">
        <w:t xml:space="preserve">IEEE </w:t>
      </w:r>
      <w:r w:rsidRPr="00EC1FEC">
        <w:t xml:space="preserve">P802.11bd project. As described below, the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is 20 MHz </w:t>
      </w:r>
      <w:r w:rsidR="003209F9" w:rsidRPr="00EC1FEC">
        <w:t>bandwidth</w:t>
      </w:r>
      <w:r w:rsidR="00E720E4" w:rsidRPr="00EC1FEC">
        <w:t xml:space="preserve"> operation</w:t>
      </w:r>
      <w:r w:rsidR="009D6098" w:rsidRPr="00EC1FEC">
        <w:t xml:space="preserve">.  </w:t>
      </w:r>
    </w:p>
    <w:p w14:paraId="592DB078" w14:textId="7C8D5FCD" w:rsidR="000E1DB4" w:rsidRPr="00EC1FEC" w:rsidRDefault="000E1DB4" w:rsidP="00EC1FEC">
      <w:pPr>
        <w:ind w:firstLine="0"/>
      </w:pPr>
    </w:p>
    <w:p w14:paraId="605D1E86" w14:textId="5F675CBB" w:rsidR="0084353A" w:rsidRPr="00EC1FEC" w:rsidRDefault="0084353A" w:rsidP="00EC1FEC">
      <w:pPr>
        <w:pStyle w:val="Heading2"/>
        <w:keepNext w:val="0"/>
        <w:keepLines w:val="0"/>
      </w:pPr>
      <w:r w:rsidRPr="00EC1FEC">
        <w:t xml:space="preserve">Current deployments are using the entire band </w:t>
      </w:r>
    </w:p>
    <w:p w14:paraId="374E99CC" w14:textId="185084DA" w:rsidR="004D65AC" w:rsidRPr="00EC1FEC" w:rsidRDefault="004D65AC" w:rsidP="00EC1FEC">
      <w:pPr>
        <w:ind w:firstLine="0"/>
      </w:pPr>
    </w:p>
    <w:p w14:paraId="56A148C9" w14:textId="4682F10B" w:rsidR="0084353A" w:rsidRPr="00EC1FEC" w:rsidRDefault="0084353A" w:rsidP="00EC1FEC">
      <w:r w:rsidRPr="00EC1FEC">
        <w:t>As the US Department of Transportation noted, in October 2018</w:t>
      </w:r>
      <w:r w:rsidR="004D65AC" w:rsidRPr="00EC1FEC">
        <w:t xml:space="preserve"> </w:t>
      </w:r>
      <w:r w:rsidR="005E4BB8">
        <w:t>[1</w:t>
      </w:r>
      <w:r w:rsidR="008E119E">
        <w:t>]</w:t>
      </w:r>
      <w:ins w:id="19" w:author="Roger Marks" w:date="2020-02-21T17:25:00Z">
        <w:r w:rsidR="0049356C">
          <w:t>,</w:t>
        </w:r>
      </w:ins>
      <w:r w:rsidRPr="00EC1FEC">
        <w:t xml:space="preserve"> there were already more than 70 active DSRC deployments, using all seven channels and with thousands of vehicles on the road. IEEE 802 believes that allowing automakers and infrastructure owner-operators to evolve their deployments to </w:t>
      </w:r>
      <w:ins w:id="20" w:author="Holcomb, Jay" w:date="2020-02-24T13:54:00Z">
        <w:r w:rsidR="00DD26D6">
          <w:t xml:space="preserve">IEEE </w:t>
        </w:r>
      </w:ins>
      <w:r w:rsidR="00A545DB" w:rsidRPr="00EC1FEC">
        <w:t>P802.11bd</w:t>
      </w:r>
      <w:r w:rsidRPr="00EC1FEC">
        <w:t xml:space="preserve"> over time will protect past and future investments in DSRC, providing a critical incentive for additional deployment of these life-saving technologies. As outlined below, we are concerned that </w:t>
      </w:r>
      <w:r w:rsidR="00BF412C" w:rsidRPr="00EC1FEC">
        <w:t xml:space="preserve">hybrid ITS </w:t>
      </w:r>
      <w:r w:rsidR="00DE1C19" w:rsidRPr="00EC1FEC">
        <w:t>allocations</w:t>
      </w:r>
      <w:r w:rsidRPr="00EC1FEC">
        <w:t xml:space="preserve">, </w:t>
      </w:r>
      <w:r w:rsidR="00BF412C" w:rsidRPr="00EC1FEC">
        <w:t>such as splitting spectrum</w:t>
      </w:r>
      <w:r w:rsidR="00DE1C19" w:rsidRPr="00EC1FEC">
        <w:t xml:space="preserve"> </w:t>
      </w:r>
      <w:r w:rsidR="00BF412C" w:rsidRPr="00EC1FEC">
        <w:t xml:space="preserve">for ITS with </w:t>
      </w:r>
      <w:r w:rsidR="00C7373D" w:rsidRPr="00EC1FEC">
        <w:t>incompatible</w:t>
      </w:r>
      <w:r w:rsidR="00BF412C" w:rsidRPr="00EC1FEC">
        <w:t xml:space="preserve"> technologies e.g. C-V2X </w:t>
      </w:r>
      <w:r w:rsidR="00DE1C19" w:rsidRPr="00EC1FEC">
        <w:t xml:space="preserve">and IEEE </w:t>
      </w:r>
      <w:r w:rsidR="00106AF9" w:rsidRPr="00EC1FEC">
        <w:t>P</w:t>
      </w:r>
      <w:r w:rsidR="00DE1C19" w:rsidRPr="00EC1FEC">
        <w:t>802.11</w:t>
      </w:r>
      <w:r w:rsidR="00106AF9" w:rsidRPr="00EC1FEC">
        <w:t>bd</w:t>
      </w:r>
      <w:r w:rsidR="00DE1C19" w:rsidRPr="00EC1FEC">
        <w:t xml:space="preserve"> </w:t>
      </w:r>
      <w:r w:rsidRPr="00EC1FEC">
        <w:t>will undermine existing investments and discourage widespread deployment of V2X technology.</w:t>
      </w:r>
    </w:p>
    <w:p w14:paraId="0D485463" w14:textId="59D7EA2F" w:rsidR="008E6D18" w:rsidRPr="00EC1FEC" w:rsidRDefault="008E6D18" w:rsidP="00EC1FEC">
      <w:pPr>
        <w:ind w:firstLine="0"/>
      </w:pPr>
    </w:p>
    <w:p w14:paraId="2B4FB766" w14:textId="04D3E5A1" w:rsidR="00C5759F" w:rsidRPr="00EC1FEC" w:rsidRDefault="00E539D6" w:rsidP="00EC1FEC">
      <w:pPr>
        <w:pStyle w:val="Heading2"/>
        <w:keepNext w:val="0"/>
        <w:keepLines w:val="0"/>
      </w:pPr>
      <w:r w:rsidRPr="00EC1FEC">
        <w:t xml:space="preserve">On Interoperability and Coexistence. </w:t>
      </w:r>
    </w:p>
    <w:p w14:paraId="77AC3A9E" w14:textId="0E235176" w:rsidR="006F339C" w:rsidRPr="00EC1FEC" w:rsidRDefault="006F339C" w:rsidP="00EC1FEC">
      <w:pPr>
        <w:ind w:firstLine="0"/>
      </w:pPr>
    </w:p>
    <w:p w14:paraId="6FD0BDAE" w14:textId="6A5E4FE8" w:rsidR="006F339C" w:rsidRPr="00EC1FEC" w:rsidRDefault="006F339C" w:rsidP="00EC1FEC">
      <w:r w:rsidRPr="00EC1FEC">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r w:rsidR="00A545DB" w:rsidRPr="00EC1FEC">
        <w:t xml:space="preserve">IEEE </w:t>
      </w:r>
      <w:r w:rsidRPr="00EC1FEC">
        <w:t xml:space="preserve">NGV technologies, they may also be applied more generally </w:t>
      </w:r>
      <w:r w:rsidRPr="00EC1FEC">
        <w:lastRenderedPageBreak/>
        <w:t>to analyze the relationship between other V2X technologies. These definitions are agreed</w:t>
      </w:r>
      <w:r w:rsidR="00821B7D" w:rsidRPr="00EC1FEC">
        <w:t xml:space="preserve"> </w:t>
      </w:r>
      <w:r w:rsidR="005E4BB8">
        <w:t>[2</w:t>
      </w:r>
      <w:r w:rsidR="008E119E">
        <w:t>]</w:t>
      </w:r>
      <w:r w:rsidRPr="00EC1FEC">
        <w:rPr>
          <w:position w:val="8"/>
          <w:vertAlign w:val="superscript"/>
        </w:rPr>
        <w:t xml:space="preserve"> </w:t>
      </w:r>
      <w:r w:rsidRPr="00EC1FEC">
        <w:t xml:space="preserve">within </w:t>
      </w:r>
      <w:ins w:id="21" w:author="Roger Marks" w:date="2020-02-21T17:32:00Z">
        <w:r w:rsidR="002D0840">
          <w:t xml:space="preserve">the </w:t>
        </w:r>
      </w:ins>
      <w:r w:rsidRPr="00EC1FEC">
        <w:t xml:space="preserve">IEEE </w:t>
      </w:r>
      <w:r w:rsidR="003C648D" w:rsidRPr="00EC1FEC">
        <w:t>P</w:t>
      </w:r>
      <w:r w:rsidRPr="00EC1FEC">
        <w:t>802.11</w:t>
      </w:r>
      <w:del w:id="22" w:author="Holcomb, Jay" w:date="2020-02-26T12:06:00Z">
        <w:r w:rsidRPr="00EC1FEC" w:rsidDel="00247FB5">
          <w:delText xml:space="preserve"> TG</w:delText>
        </w:r>
      </w:del>
      <w:r w:rsidRPr="00EC1FEC">
        <w:t>bd</w:t>
      </w:r>
      <w:ins w:id="23" w:author="Holcomb, Jay" w:date="2020-02-24T13:30:00Z">
        <w:r w:rsidR="00956187">
          <w:t xml:space="preserve"> </w:t>
        </w:r>
      </w:ins>
      <w:ins w:id="24" w:author="Roger Marks" w:date="2020-02-21T17:32:00Z">
        <w:r w:rsidR="002D0840">
          <w:t>Task Group</w:t>
        </w:r>
      </w:ins>
      <w:r w:rsidRPr="00EC1FEC">
        <w:t xml:space="preserve"> (the task group developing the IEEE P802.11bd amendment): </w:t>
      </w:r>
    </w:p>
    <w:p w14:paraId="0A685EE3" w14:textId="77777777" w:rsidR="00777D08" w:rsidRPr="00EC1FEC" w:rsidRDefault="00777D08" w:rsidP="00EC1FEC">
      <w:pPr>
        <w:ind w:firstLine="0"/>
      </w:pPr>
    </w:p>
    <w:p w14:paraId="3609BA04" w14:textId="063C6121" w:rsidR="006F339C" w:rsidRPr="00EC1FEC" w:rsidRDefault="006F339C" w:rsidP="00EC1FEC">
      <w:r w:rsidRPr="00EC1FEC">
        <w:t xml:space="preserve">• </w:t>
      </w:r>
      <w:r w:rsidRPr="00EC1FEC">
        <w:rPr>
          <w:b/>
          <w:bCs/>
        </w:rPr>
        <w:t xml:space="preserve">Interoperability – </w:t>
      </w:r>
      <w:r w:rsidRPr="00EC1FEC">
        <w:t xml:space="preserve">IEEE 802.11p devices to be able to decode at least one mode of transmission of IEEE 802.11bd devices, and IEEE 802.11bd devices to be able to decode IEEE 802.11p transmissions </w:t>
      </w:r>
    </w:p>
    <w:p w14:paraId="2E320465" w14:textId="77777777" w:rsidR="006F339C" w:rsidRPr="00EC1FEC" w:rsidRDefault="006F339C" w:rsidP="00EC1FEC">
      <w:r w:rsidRPr="00EC1FEC">
        <w:t xml:space="preserve">• </w:t>
      </w:r>
      <w:r w:rsidRPr="00EC1FEC">
        <w:rPr>
          <w:b/>
          <w:bCs/>
        </w:rPr>
        <w:t xml:space="preserve">Co-existence </w:t>
      </w:r>
      <w:r w:rsidRPr="00EC1FEC">
        <w:t xml:space="preserve">– IEEE 802.11p devices to be able to detect IEEE 802.11bd transmissions (and hence defer from transmissions during IEEE 802.11bd transmissions causing collisions) and vice versa </w:t>
      </w:r>
    </w:p>
    <w:p w14:paraId="4FDF6178" w14:textId="77777777" w:rsidR="006F339C" w:rsidRPr="00EC1FEC" w:rsidRDefault="006F339C" w:rsidP="00EC1FEC">
      <w:r w:rsidRPr="00EC1FEC">
        <w:t xml:space="preserve">• </w:t>
      </w:r>
      <w:r w:rsidRPr="00EC1FEC">
        <w:rPr>
          <w:b/>
          <w:bCs/>
        </w:rPr>
        <w:t xml:space="preserve">Backward compatibility </w:t>
      </w:r>
      <w:r w:rsidRPr="00EC1FEC">
        <w:t xml:space="preserve">– Ability of IEEE 802.11bd devices to operate in a mode in which they can interoperate with IEEE 802.11p devices </w:t>
      </w:r>
    </w:p>
    <w:p w14:paraId="47AB1D13" w14:textId="77777777" w:rsidR="006F339C" w:rsidRPr="00EC1FEC" w:rsidRDefault="006F339C" w:rsidP="00EC1FEC">
      <w:r w:rsidRPr="00EC1FEC">
        <w:t xml:space="preserve">• </w:t>
      </w:r>
      <w:r w:rsidRPr="00EC1FEC">
        <w:rPr>
          <w:b/>
          <w:bCs/>
        </w:rPr>
        <w:t xml:space="preserve">Fairness </w:t>
      </w:r>
      <w:r w:rsidRPr="00EC1FEC">
        <w:t xml:space="preserve">– Ability of IEEE 802.11p devices to have the same opportunities as IEEE 802.11bd devices to access the channel </w:t>
      </w:r>
    </w:p>
    <w:p w14:paraId="7BF8DB41" w14:textId="77777777" w:rsidR="006F339C" w:rsidRPr="00EC1FEC" w:rsidRDefault="006F339C" w:rsidP="00EC1FEC">
      <w:pPr>
        <w:ind w:firstLine="0"/>
      </w:pPr>
    </w:p>
    <w:p w14:paraId="1FAFF5B5" w14:textId="61EAF4C3" w:rsidR="004903CC" w:rsidRPr="00EC1FEC" w:rsidRDefault="00E539D6" w:rsidP="00EC1FEC">
      <w:pPr>
        <w:rPr>
          <w:lang w:eastAsia="ko-KR"/>
        </w:rPr>
      </w:pPr>
      <w:r w:rsidRPr="00EC1FEC">
        <w:t xml:space="preserve">We recommend that the </w:t>
      </w:r>
      <w:r w:rsidR="00801F82" w:rsidRPr="00EC1FEC">
        <w:t>C</w:t>
      </w:r>
      <w:r w:rsidRPr="00EC1FEC">
        <w:t>ommission</w:t>
      </w:r>
      <w:r w:rsidR="005A7099">
        <w:t>’s</w:t>
      </w:r>
      <w:r w:rsidRPr="00EC1FEC">
        <w:t xml:space="preserve"> decision on how to allocate spectrum to </w:t>
      </w:r>
      <w:r w:rsidR="006829FB" w:rsidRPr="00EC1FEC">
        <w:t xml:space="preserve">ITS </w:t>
      </w:r>
      <w:r w:rsidRPr="00EC1FEC">
        <w:t xml:space="preserve">technologies </w:t>
      </w:r>
      <w:r w:rsidR="00392701" w:rsidRPr="00EC1FEC">
        <w:t xml:space="preserve">be based on </w:t>
      </w:r>
      <w:r w:rsidR="00047EE1" w:rsidRPr="00EC1FEC">
        <w:rPr>
          <w:lang w:eastAsia="ko-KR"/>
        </w:rPr>
        <w:t xml:space="preserve">service deployment and V2X technologies evolution to meet </w:t>
      </w:r>
      <w:del w:id="25" w:author="Roger Marks" w:date="2020-02-21T17:28:00Z">
        <w:r w:rsidR="00047EE1" w:rsidRPr="00EC1FEC" w:rsidDel="0049356C">
          <w:rPr>
            <w:lang w:eastAsia="ko-KR"/>
          </w:rPr>
          <w:delText>the</w:delText>
        </w:r>
        <w:r w:rsidR="00251115" w:rsidRPr="00EC1FEC" w:rsidDel="0049356C">
          <w:rPr>
            <w:lang w:eastAsia="ko-KR"/>
          </w:rPr>
          <w:delText xml:space="preserve"> </w:delText>
        </w:r>
      </w:del>
      <w:ins w:id="26" w:author="Roger Marks" w:date="2020-02-21T17:28:00Z">
        <w:r w:rsidR="0049356C" w:rsidRPr="00EC1FEC">
          <w:rPr>
            <w:lang w:eastAsia="ko-KR"/>
          </w:rPr>
          <w:t xml:space="preserve"> </w:t>
        </w:r>
      </w:ins>
      <w:r w:rsidR="00251115" w:rsidRPr="00EC1FEC">
        <w:rPr>
          <w:lang w:eastAsia="ko-KR"/>
        </w:rPr>
        <w:t xml:space="preserve">safety message </w:t>
      </w:r>
      <w:r w:rsidR="00047EE1" w:rsidRPr="00EC1FEC">
        <w:rPr>
          <w:lang w:eastAsia="ko-KR"/>
        </w:rPr>
        <w:t>interoperability and</w:t>
      </w:r>
      <w:r w:rsidR="00251115" w:rsidRPr="00EC1FEC">
        <w:rPr>
          <w:lang w:eastAsia="ko-KR"/>
        </w:rPr>
        <w:t xml:space="preserve"> device coexistence with the existing IEEE</w:t>
      </w:r>
      <w:r w:rsidR="00E20B52" w:rsidRPr="00EC1FEC">
        <w:rPr>
          <w:lang w:eastAsia="ko-KR"/>
        </w:rPr>
        <w:t xml:space="preserve"> Std</w:t>
      </w:r>
      <w:r w:rsidR="00251115" w:rsidRPr="00EC1FEC">
        <w:rPr>
          <w:lang w:eastAsia="ko-KR"/>
        </w:rPr>
        <w:t xml:space="preserve"> 802.11p technology. The safety message should be interoperable </w:t>
      </w:r>
      <w:r w:rsidR="000A247F" w:rsidRPr="00EC1FEC">
        <w:rPr>
          <w:lang w:eastAsia="ko-KR"/>
        </w:rPr>
        <w:t xml:space="preserve">by </w:t>
      </w:r>
      <w:r w:rsidR="00251115" w:rsidRPr="00EC1FEC">
        <w:rPr>
          <w:lang w:eastAsia="ko-KR"/>
        </w:rPr>
        <w:t>support</w:t>
      </w:r>
      <w:r w:rsidR="000A247F" w:rsidRPr="00EC1FEC">
        <w:rPr>
          <w:lang w:eastAsia="ko-KR"/>
        </w:rPr>
        <w:t>ing</w:t>
      </w:r>
      <w:r w:rsidR="00251115" w:rsidRPr="00EC1FEC">
        <w:rPr>
          <w:lang w:eastAsia="ko-KR"/>
        </w:rPr>
        <w:t xml:space="preserve"> </w:t>
      </w:r>
      <w:r w:rsidR="005A7099">
        <w:rPr>
          <w:lang w:eastAsia="ko-KR"/>
        </w:rPr>
        <w:t xml:space="preserve">a </w:t>
      </w:r>
      <w:r w:rsidR="00251115" w:rsidRPr="00EC1FEC">
        <w:rPr>
          <w:lang w:eastAsia="ko-KR"/>
        </w:rPr>
        <w:t xml:space="preserve">common interface to IEEE </w:t>
      </w:r>
      <w:ins w:id="27" w:author="Roger Marks" w:date="2020-02-21T17:28:00Z">
        <w:r w:rsidR="0049356C">
          <w:rPr>
            <w:lang w:eastAsia="ko-KR"/>
          </w:rPr>
          <w:t xml:space="preserve">Std </w:t>
        </w:r>
      </w:ins>
      <w:r w:rsidR="00251115" w:rsidRPr="00EC1FEC">
        <w:rPr>
          <w:lang w:eastAsia="ko-KR"/>
        </w:rPr>
        <w:t>1609.</w:t>
      </w:r>
      <w:r w:rsidR="007F5516" w:rsidRPr="00EC1FEC">
        <w:rPr>
          <w:lang w:eastAsia="ko-KR"/>
        </w:rPr>
        <w:t xml:space="preserve">x protocol stacks. </w:t>
      </w:r>
      <w:r w:rsidR="00903AC7" w:rsidRPr="00EC1FEC">
        <w:rPr>
          <w:lang w:eastAsia="ko-KR"/>
        </w:rPr>
        <w:t>In addition,</w:t>
      </w:r>
      <w:r w:rsidR="007F5516" w:rsidRPr="00EC1FEC">
        <w:rPr>
          <w:lang w:eastAsia="ko-KR"/>
        </w:rPr>
        <w:t xml:space="preserve"> device</w:t>
      </w:r>
      <w:r w:rsidR="00903AC7" w:rsidRPr="00EC1FEC">
        <w:rPr>
          <w:lang w:eastAsia="ko-KR"/>
        </w:rPr>
        <w:t>s</w:t>
      </w:r>
      <w:r w:rsidR="007F5516" w:rsidRPr="00EC1FEC">
        <w:rPr>
          <w:lang w:eastAsia="ko-KR"/>
        </w:rPr>
        <w:t xml:space="preserve"> </w:t>
      </w:r>
      <w:r w:rsidR="00251115" w:rsidRPr="00EC1FEC">
        <w:rPr>
          <w:lang w:eastAsia="ko-KR"/>
        </w:rPr>
        <w:t xml:space="preserve">should </w:t>
      </w:r>
      <w:r w:rsidR="00C37996" w:rsidRPr="00EC1FEC">
        <w:rPr>
          <w:lang w:eastAsia="ko-KR"/>
        </w:rPr>
        <w:t xml:space="preserve">be </w:t>
      </w:r>
      <w:r w:rsidR="002B15F9" w:rsidRPr="00EC1FEC">
        <w:rPr>
          <w:lang w:eastAsia="ko-KR"/>
        </w:rPr>
        <w:t xml:space="preserve">able to </w:t>
      </w:r>
      <w:r w:rsidR="00903AC7" w:rsidRPr="00EC1FEC">
        <w:rPr>
          <w:lang w:eastAsia="ko-KR"/>
        </w:rPr>
        <w:t xml:space="preserve">coexist and </w:t>
      </w:r>
      <w:r w:rsidR="005A2E58" w:rsidRPr="00EC1FEC">
        <w:rPr>
          <w:lang w:eastAsia="ko-KR"/>
        </w:rPr>
        <w:t xml:space="preserve">support </w:t>
      </w:r>
      <w:r w:rsidR="00903AC7" w:rsidRPr="00EC1FEC">
        <w:rPr>
          <w:lang w:eastAsia="ko-KR"/>
        </w:rPr>
        <w:t>backward compatibility</w:t>
      </w:r>
      <w:ins w:id="28" w:author="Roger Marks" w:date="2020-02-21T17:28:00Z">
        <w:r w:rsidR="0049356C">
          <w:rPr>
            <w:lang w:eastAsia="ko-KR"/>
          </w:rPr>
          <w:t>,</w:t>
        </w:r>
      </w:ins>
      <w:r w:rsidR="00903AC7" w:rsidRPr="00EC1FEC">
        <w:rPr>
          <w:lang w:eastAsia="ko-KR"/>
        </w:rPr>
        <w:t xml:space="preserve"> in terms of radio access scheme</w:t>
      </w:r>
      <w:ins w:id="29" w:author="Roger Marks" w:date="2020-02-21T17:28:00Z">
        <w:r w:rsidR="0049356C">
          <w:rPr>
            <w:lang w:eastAsia="ko-KR"/>
          </w:rPr>
          <w:t>,</w:t>
        </w:r>
      </w:ins>
      <w:r w:rsidR="00903AC7" w:rsidRPr="00EC1FEC">
        <w:rPr>
          <w:lang w:eastAsia="ko-KR"/>
        </w:rPr>
        <w:t xml:space="preserve"> </w:t>
      </w:r>
      <w:r w:rsidR="00251115" w:rsidRPr="00EC1FEC">
        <w:rPr>
          <w:lang w:eastAsia="ko-KR"/>
        </w:rPr>
        <w:t>with</w:t>
      </w:r>
      <w:r w:rsidR="009943C7" w:rsidRPr="00EC1FEC">
        <w:rPr>
          <w:lang w:eastAsia="ko-KR"/>
        </w:rPr>
        <w:t xml:space="preserve"> existing and deployed</w:t>
      </w:r>
      <w:r w:rsidR="00251115" w:rsidRPr="00EC1FEC">
        <w:rPr>
          <w:lang w:eastAsia="ko-KR"/>
        </w:rPr>
        <w:t xml:space="preserve"> IEEE </w:t>
      </w:r>
      <w:r w:rsidR="009943C7" w:rsidRPr="00EC1FEC">
        <w:rPr>
          <w:lang w:eastAsia="ko-KR"/>
        </w:rPr>
        <w:t xml:space="preserve">Std. </w:t>
      </w:r>
      <w:r w:rsidR="00251115" w:rsidRPr="00EC1FEC">
        <w:rPr>
          <w:lang w:eastAsia="ko-KR"/>
        </w:rPr>
        <w:t>802.11</w:t>
      </w:r>
      <w:r w:rsidR="009943C7" w:rsidRPr="00EC1FEC">
        <w:rPr>
          <w:lang w:eastAsia="ko-KR"/>
        </w:rPr>
        <w:t xml:space="preserve">-2016 OCB based </w:t>
      </w:r>
      <w:r w:rsidR="00251115" w:rsidRPr="00EC1FEC">
        <w:rPr>
          <w:lang w:eastAsia="ko-KR"/>
        </w:rPr>
        <w:t>device</w:t>
      </w:r>
      <w:r w:rsidR="009943C7" w:rsidRPr="00EC1FEC">
        <w:rPr>
          <w:lang w:eastAsia="ko-KR"/>
        </w:rPr>
        <w:t>s</w:t>
      </w:r>
      <w:r w:rsidR="00251115" w:rsidRPr="00EC1FEC">
        <w:rPr>
          <w:lang w:eastAsia="ko-KR"/>
        </w:rPr>
        <w:t xml:space="preserve">. </w:t>
      </w:r>
    </w:p>
    <w:p w14:paraId="18079864" w14:textId="3C71ECE2" w:rsidR="004903CC" w:rsidRPr="00EC1FEC" w:rsidRDefault="004903CC" w:rsidP="00EC1FEC">
      <w:pPr>
        <w:ind w:firstLine="0"/>
        <w:rPr>
          <w:lang w:eastAsia="ko-KR"/>
        </w:rPr>
      </w:pPr>
    </w:p>
    <w:p w14:paraId="434CEC76" w14:textId="352669BB" w:rsidR="004903CC" w:rsidRPr="00EC1FEC" w:rsidRDefault="006B43EB" w:rsidP="00EC1FEC">
      <w:pPr>
        <w:pStyle w:val="Heading1"/>
        <w:keepNext w:val="0"/>
        <w:keepLines w:val="0"/>
      </w:pPr>
      <w:r w:rsidRPr="00EC1FEC">
        <w:t>Comment</w:t>
      </w:r>
      <w:r w:rsidR="002B6A88" w:rsidRPr="00EC1FEC">
        <w:t>s</w:t>
      </w:r>
      <w:r w:rsidRPr="00EC1FEC">
        <w:t xml:space="preserve"> on the proposal to “</w:t>
      </w:r>
      <w:r w:rsidR="0023241F" w:rsidRPr="00EC1FEC">
        <w:t>… repurpose the lower 45 megahertz of the 5.9 GHz band (5.850–5.895 GHz) to allow unlicensed operations, and retain use of the upper 30 megahertz of the band (5.895–5.925 GHz) for ITS purposes,</w:t>
      </w:r>
      <w:r w:rsidRPr="00EC1FEC">
        <w:t xml:space="preserve">” </w:t>
      </w:r>
      <w:r w:rsidR="005E4BB8">
        <w:t>[3</w:t>
      </w:r>
      <w:r w:rsidR="008E119E">
        <w:t>]</w:t>
      </w:r>
      <w:r w:rsidRPr="00EC1FEC">
        <w:t xml:space="preserve">, paragraph </w:t>
      </w:r>
      <w:r w:rsidR="00B0729F" w:rsidRPr="00EC1FEC">
        <w:t>5</w:t>
      </w:r>
    </w:p>
    <w:p w14:paraId="07176BE3" w14:textId="77777777" w:rsidR="006843BE" w:rsidRPr="00EC1FEC" w:rsidRDefault="006843BE" w:rsidP="00EC1FEC">
      <w:pPr>
        <w:ind w:firstLine="0"/>
      </w:pPr>
    </w:p>
    <w:p w14:paraId="72F91E1B" w14:textId="30941233" w:rsidR="00C700F3" w:rsidRPr="00EC1FEC" w:rsidRDefault="00C700F3" w:rsidP="00EC1FEC">
      <w:pPr>
        <w:pStyle w:val="Heading2"/>
        <w:keepNext w:val="0"/>
        <w:keepLines w:val="0"/>
      </w:pPr>
      <w:r w:rsidRPr="00EC1FEC">
        <w:t>IEEE 802.11 support of the full band</w:t>
      </w:r>
    </w:p>
    <w:p w14:paraId="1AF1CA82" w14:textId="77777777" w:rsidR="006843BE" w:rsidRPr="00EC1FEC" w:rsidRDefault="006843BE" w:rsidP="00EC1FEC">
      <w:pPr>
        <w:ind w:firstLine="0"/>
      </w:pPr>
    </w:p>
    <w:p w14:paraId="73E9C4FA" w14:textId="46806BFE" w:rsidR="00790560" w:rsidRPr="00EC1FEC" w:rsidRDefault="00C700F3" w:rsidP="00EC1FEC">
      <w:r w:rsidRPr="00EC1FEC">
        <w:t>IEEE</w:t>
      </w:r>
      <w:r w:rsidR="00002CD6" w:rsidRPr="00EC1FEC">
        <w:t xml:space="preserve"> Std</w:t>
      </w:r>
      <w:r w:rsidRPr="00EC1FEC">
        <w:t xml:space="preserve"> 802.11</w:t>
      </w:r>
      <w:r w:rsidR="00592E0A" w:rsidRPr="00EC1FEC">
        <w:t>-2016</w:t>
      </w:r>
      <w:r w:rsidR="005A7099">
        <w:t>,</w:t>
      </w:r>
      <w:r w:rsidR="00592E0A" w:rsidRPr="00EC1FEC">
        <w:t xml:space="preserve"> </w:t>
      </w:r>
      <w:r w:rsidR="00CB5B44" w:rsidRPr="00EC1FEC">
        <w:t xml:space="preserve">including </w:t>
      </w:r>
      <w:r w:rsidR="00592E0A" w:rsidRPr="00EC1FEC">
        <w:t xml:space="preserve">its </w:t>
      </w:r>
      <w:r w:rsidR="00CB5B44" w:rsidRPr="00EC1FEC">
        <w:t xml:space="preserve">draft </w:t>
      </w:r>
      <w:r w:rsidR="00592E0A" w:rsidRPr="00EC1FEC">
        <w:t>amendment</w:t>
      </w:r>
      <w:r w:rsidR="00F269FA">
        <w:t>s</w:t>
      </w:r>
      <w:r w:rsidR="00592E0A" w:rsidRPr="00EC1FEC">
        <w:t xml:space="preserve"> </w:t>
      </w:r>
      <w:r w:rsidR="0012585C" w:rsidRPr="00EC1FEC">
        <w:t>IEEE P</w:t>
      </w:r>
      <w:r w:rsidR="00592E0A" w:rsidRPr="00EC1FEC">
        <w:t>802.11ax</w:t>
      </w:r>
      <w:r w:rsidR="00002CD6" w:rsidRPr="00EC1FEC">
        <w:t xml:space="preserve"> </w:t>
      </w:r>
      <w:r w:rsidR="00CB5B44" w:rsidRPr="00EC1FEC">
        <w:t>and IEEE P802.11bd currently in development</w:t>
      </w:r>
      <w:r w:rsidR="005A7099">
        <w:t>,</w:t>
      </w:r>
      <w:r w:rsidR="00CB5B44" w:rsidRPr="00EC1FEC">
        <w:t xml:space="preserve"> </w:t>
      </w:r>
      <w:r w:rsidR="00002CD6" w:rsidRPr="00EC1FEC">
        <w:t>provide</w:t>
      </w:r>
      <w:r w:rsidR="005A7099">
        <w:t>s</w:t>
      </w:r>
      <w:r w:rsidR="00002CD6" w:rsidRPr="00EC1FEC">
        <w:t xml:space="preserve"> </w:t>
      </w:r>
      <w:r w:rsidR="00592E0A" w:rsidRPr="00EC1FEC">
        <w:t xml:space="preserve">specifications that are applicable for </w:t>
      </w:r>
      <w:r w:rsidRPr="00EC1FEC">
        <w:t>support</w:t>
      </w:r>
      <w:r w:rsidR="00592E0A" w:rsidRPr="00EC1FEC">
        <w:t xml:space="preserve">ing WLAN and ITS </w:t>
      </w:r>
      <w:r w:rsidR="00E54D33" w:rsidRPr="00EC1FEC">
        <w:t>(I</w:t>
      </w:r>
      <w:r w:rsidR="00E54D33" w:rsidRPr="00EC1FEC">
        <w:rPr>
          <w:color w:val="222222"/>
          <w:shd w:val="clear" w:color="auto" w:fill="FFFFFF"/>
        </w:rPr>
        <w:t xml:space="preserve">ntelligent Transportation System) </w:t>
      </w:r>
      <w:r w:rsidR="00592E0A" w:rsidRPr="00EC1FEC">
        <w:t>applications (use cases)</w:t>
      </w:r>
      <w:r w:rsidRPr="00EC1FEC">
        <w:t xml:space="preserve"> </w:t>
      </w:r>
      <w:r w:rsidR="00592E0A" w:rsidRPr="00EC1FEC">
        <w:t xml:space="preserve">for </w:t>
      </w:r>
      <w:r w:rsidRPr="00EC1FEC">
        <w:t>the full 75</w:t>
      </w:r>
      <w:ins w:id="30" w:author="Roger Marks" w:date="2020-02-21T17:29:00Z">
        <w:r w:rsidR="0049356C">
          <w:t xml:space="preserve"> </w:t>
        </w:r>
      </w:ins>
      <w:r w:rsidRPr="00EC1FEC">
        <w:t>MHz of spectrum between 5850 and 5925</w:t>
      </w:r>
      <w:r w:rsidR="00E41A3D" w:rsidRPr="00EC1FEC">
        <w:t xml:space="preserve"> </w:t>
      </w:r>
      <w:r w:rsidR="006C3496" w:rsidRPr="00EC1FEC">
        <w:t>MHz.</w:t>
      </w:r>
      <w:r w:rsidR="00D5103C" w:rsidRPr="00EC1FEC">
        <w:t xml:space="preserve"> </w:t>
      </w:r>
      <w:r w:rsidRPr="00EC1FEC">
        <w:t xml:space="preserve"> IEEE 802 </w:t>
      </w:r>
      <w:r w:rsidR="00E9363A" w:rsidRPr="00EC1FEC">
        <w:t xml:space="preserve">notes </w:t>
      </w:r>
      <w:r w:rsidR="00992B5C" w:rsidRPr="00EC1FEC">
        <w:t xml:space="preserve">that </w:t>
      </w:r>
      <w:r w:rsidR="00E9363A" w:rsidRPr="00EC1FEC">
        <w:t xml:space="preserve">the proposed </w:t>
      </w:r>
      <w:r w:rsidRPr="00EC1FEC">
        <w:t>rules designed to extend wider channels across 5850-5925</w:t>
      </w:r>
      <w:r w:rsidR="001B3D22" w:rsidRPr="00EC1FEC">
        <w:t xml:space="preserve"> MHz</w:t>
      </w:r>
      <w:r w:rsidRPr="00EC1FEC">
        <w:t xml:space="preserve"> enable IEEE </w:t>
      </w:r>
      <w:r w:rsidR="00592E0A" w:rsidRPr="00EC1FEC">
        <w:t xml:space="preserve">Std </w:t>
      </w:r>
      <w:r w:rsidRPr="00EC1FEC">
        <w:t>802.11</w:t>
      </w:r>
      <w:r w:rsidR="00592E0A" w:rsidRPr="00EC1FEC">
        <w:t>-2016</w:t>
      </w:r>
      <w:r w:rsidRPr="00EC1FEC">
        <w:t xml:space="preserve"> and </w:t>
      </w:r>
      <w:r w:rsidR="0012585C" w:rsidRPr="00EC1FEC">
        <w:t>IEEE P</w:t>
      </w:r>
      <w:r w:rsidRPr="00EC1FEC">
        <w:t xml:space="preserve">802.11ax </w:t>
      </w:r>
      <w:r w:rsidR="00592E0A" w:rsidRPr="00EC1FEC">
        <w:t xml:space="preserve">based devices </w:t>
      </w:r>
      <w:r w:rsidRPr="00EC1FEC">
        <w:t>to use 80</w:t>
      </w:r>
      <w:ins w:id="31" w:author="Roger Marks" w:date="2020-02-21T17:29:00Z">
        <w:r w:rsidR="0049356C">
          <w:t xml:space="preserve"> </w:t>
        </w:r>
      </w:ins>
      <w:r w:rsidRPr="00EC1FEC">
        <w:t>M</w:t>
      </w:r>
      <w:r w:rsidR="009D6098" w:rsidRPr="00EC1FEC">
        <w:t>H</w:t>
      </w:r>
      <w:r w:rsidRPr="00EC1FEC">
        <w:t>z and 160</w:t>
      </w:r>
      <w:ins w:id="32" w:author="Roger Marks" w:date="2020-02-21T17:29:00Z">
        <w:r w:rsidR="0049356C">
          <w:t xml:space="preserve"> </w:t>
        </w:r>
      </w:ins>
      <w:r w:rsidRPr="00EC1FEC">
        <w:t>M</w:t>
      </w:r>
      <w:r w:rsidR="009D6098" w:rsidRPr="00EC1FEC">
        <w:t>H</w:t>
      </w:r>
      <w:r w:rsidRPr="00EC1FEC">
        <w:t>z</w:t>
      </w:r>
      <w:r w:rsidR="007D091E" w:rsidRPr="00EC1FEC">
        <w:t xml:space="preserve"> channels</w:t>
      </w:r>
      <w:r w:rsidRPr="00EC1FEC">
        <w:t>.</w:t>
      </w:r>
    </w:p>
    <w:p w14:paraId="6E432A86" w14:textId="6A787AAF" w:rsidR="00790560" w:rsidRPr="00EC1FEC" w:rsidRDefault="00790560" w:rsidP="00EC1FEC">
      <w:pPr>
        <w:ind w:firstLine="0"/>
      </w:pPr>
    </w:p>
    <w:p w14:paraId="7918466D" w14:textId="5AE64605" w:rsidR="00C700F3" w:rsidRPr="00EC1FEC" w:rsidRDefault="00790560" w:rsidP="00EC1FEC">
      <w:pPr>
        <w:pStyle w:val="Heading2"/>
        <w:keepNext w:val="0"/>
        <w:keepLines w:val="0"/>
      </w:pPr>
      <w:r w:rsidRPr="00EC1FEC">
        <w:t xml:space="preserve">IEEE 802.11 support of </w:t>
      </w:r>
      <w:r w:rsidR="00C7373D" w:rsidRPr="00EC1FEC">
        <w:t>existing</w:t>
      </w:r>
      <w:r w:rsidR="001F2141" w:rsidRPr="00EC1FEC">
        <w:t xml:space="preserve"> worldwide </w:t>
      </w:r>
      <w:r w:rsidRPr="00EC1FEC">
        <w:t>ITS</w:t>
      </w:r>
      <w:r w:rsidR="002B6A88" w:rsidRPr="00EC1FEC">
        <w:t xml:space="preserve"> frequency band</w:t>
      </w:r>
      <w:r w:rsidR="001F2141" w:rsidRPr="00EC1FEC">
        <w:t>s</w:t>
      </w:r>
      <w:r w:rsidR="00C700F3" w:rsidRPr="00EC1FEC">
        <w:t xml:space="preserve"> </w:t>
      </w:r>
    </w:p>
    <w:p w14:paraId="24541D90" w14:textId="77777777" w:rsidR="006843BE" w:rsidRPr="00EC1FEC" w:rsidRDefault="006843BE" w:rsidP="00EC1FEC">
      <w:pPr>
        <w:ind w:firstLine="0"/>
      </w:pPr>
    </w:p>
    <w:p w14:paraId="3352C274" w14:textId="4AB14F2D" w:rsidR="00C700F3" w:rsidRPr="00EC1FEC" w:rsidRDefault="00C700F3" w:rsidP="00EC1FEC">
      <w:r w:rsidRPr="00EC1FEC">
        <w:t xml:space="preserve">The IEEE </w:t>
      </w:r>
      <w:r w:rsidR="00592E0A" w:rsidRPr="00EC1FEC">
        <w:t xml:space="preserve">Std </w:t>
      </w:r>
      <w:r w:rsidRPr="00EC1FEC">
        <w:t>802.11</w:t>
      </w:r>
      <w:r w:rsidR="00790560" w:rsidRPr="00EC1FEC">
        <w:t>-2016</w:t>
      </w:r>
      <w:r w:rsidR="00592E0A" w:rsidRPr="00EC1FEC">
        <w:t xml:space="preserve"> OCB functionality (802.11</w:t>
      </w:r>
      <w:r w:rsidRPr="00EC1FEC">
        <w:t>p</w:t>
      </w:r>
      <w:r w:rsidR="00592E0A" w:rsidRPr="00EC1FEC">
        <w:t>)</w:t>
      </w:r>
      <w:r w:rsidRPr="00EC1FEC">
        <w:t xml:space="preserve"> and </w:t>
      </w:r>
      <w:r w:rsidR="00592E0A" w:rsidRPr="00EC1FEC">
        <w:t xml:space="preserve">ongoing work in the IEEE </w:t>
      </w:r>
      <w:r w:rsidR="00E20B52" w:rsidRPr="00EC1FEC">
        <w:t>P</w:t>
      </w:r>
      <w:r w:rsidRPr="00EC1FEC">
        <w:t>802.11</w:t>
      </w:r>
      <w:del w:id="33" w:author="Holcomb, Jay" w:date="2020-02-26T12:08:00Z">
        <w:r w:rsidR="00592E0A" w:rsidRPr="00EC1FEC" w:rsidDel="00D23432">
          <w:delText xml:space="preserve"> TG</w:delText>
        </w:r>
      </w:del>
      <w:r w:rsidRPr="00EC1FEC">
        <w:t xml:space="preserve">bd </w:t>
      </w:r>
      <w:ins w:id="34" w:author="Roger Marks" w:date="2020-02-21T17:32:00Z">
        <w:r w:rsidR="002D0840">
          <w:t xml:space="preserve">Task Group </w:t>
        </w:r>
      </w:ins>
      <w:r w:rsidR="00790560" w:rsidRPr="00EC1FEC">
        <w:t xml:space="preserve">provide technical capabilities for ITS in the </w:t>
      </w:r>
      <w:r w:rsidRPr="00EC1FEC">
        <w:t xml:space="preserve">defined </w:t>
      </w:r>
      <w:r w:rsidR="002B6A88" w:rsidRPr="00EC1FEC">
        <w:t xml:space="preserve">ITS band </w:t>
      </w:r>
      <w:r w:rsidR="00912926" w:rsidRPr="00EC1FEC">
        <w:t xml:space="preserve">in multiple regulatory domains </w:t>
      </w:r>
      <w:r w:rsidRPr="00EC1FEC">
        <w:t>around the world, not just in the USA. Th</w:t>
      </w:r>
      <w:r w:rsidR="00790560" w:rsidRPr="00EC1FEC">
        <w:t>e</w:t>
      </w:r>
      <w:r w:rsidRPr="00EC1FEC">
        <w:t xml:space="preserve"> ITS band has been </w:t>
      </w:r>
      <w:r w:rsidR="003209F9" w:rsidRPr="00EC1FEC">
        <w:t>thoroughly</w:t>
      </w:r>
      <w:r w:rsidRPr="00EC1FEC">
        <w:t xml:space="preserve"> studied at previous World Radio Conferences. </w:t>
      </w:r>
      <w:r w:rsidR="00790560" w:rsidRPr="00EC1FEC">
        <w:t xml:space="preserve">IEEE Std </w:t>
      </w:r>
      <w:r w:rsidRPr="00EC1FEC">
        <w:t>802.11</w:t>
      </w:r>
      <w:r w:rsidR="00790560" w:rsidRPr="00EC1FEC">
        <w:t>-2016 OCB functionality (</w:t>
      </w:r>
      <w:ins w:id="35" w:author="Holcomb, Jay" w:date="2020-02-26T11:09:00Z">
        <w:r w:rsidR="00B05AAF">
          <w:t xml:space="preserve">IEEE Std </w:t>
        </w:r>
      </w:ins>
      <w:r w:rsidR="00790560" w:rsidRPr="00EC1FEC">
        <w:t>802.11p</w:t>
      </w:r>
      <w:ins w:id="36" w:author="Holcomb, Jay" w:date="2020-02-26T11:09:00Z">
        <w:r w:rsidR="00B05AAF">
          <w:t>-2010</w:t>
        </w:r>
      </w:ins>
      <w:r w:rsidR="00790560" w:rsidRPr="00EC1FEC">
        <w:t>)</w:t>
      </w:r>
      <w:r w:rsidRPr="00EC1FEC">
        <w:t xml:space="preserve"> </w:t>
      </w:r>
      <w:del w:id="37" w:author="Roger Marks" w:date="2020-02-21T17:33:00Z">
        <w:r w:rsidR="00C311BB" w:rsidRPr="00EC1FEC" w:rsidDel="002D0840">
          <w:delText xml:space="preserve">are </w:delText>
        </w:r>
      </w:del>
      <w:ins w:id="38" w:author="Roger Marks" w:date="2020-02-21T17:33:00Z">
        <w:r w:rsidR="002D0840">
          <w:t>is</w:t>
        </w:r>
        <w:r w:rsidR="002D0840" w:rsidRPr="00EC1FEC">
          <w:t xml:space="preserve"> </w:t>
        </w:r>
      </w:ins>
      <w:r w:rsidR="00C311BB" w:rsidRPr="00EC1FEC">
        <w:t>being deployed in various regions around the world in the 5.9 GHz ITS band</w:t>
      </w:r>
      <w:r w:rsidRPr="00EC1FEC">
        <w:t xml:space="preserve">. </w:t>
      </w:r>
      <w:r w:rsidR="004E6DA6" w:rsidRPr="00EC1FEC">
        <w:t>T</w:t>
      </w:r>
      <w:r w:rsidR="00C311BB" w:rsidRPr="00EC1FEC">
        <w:t>echnolog</w:t>
      </w:r>
      <w:r w:rsidR="004E6DA6" w:rsidRPr="00EC1FEC">
        <w:t>ical</w:t>
      </w:r>
      <w:r w:rsidR="00C311BB" w:rsidRPr="00EC1FEC">
        <w:t xml:space="preserve"> </w:t>
      </w:r>
      <w:r w:rsidR="004E6DA6" w:rsidRPr="00EC1FEC">
        <w:t>innovations</w:t>
      </w:r>
      <w:r w:rsidR="008B469B" w:rsidRPr="00EC1FEC">
        <w:t xml:space="preserve"> </w:t>
      </w:r>
      <w:r w:rsidR="00C311BB" w:rsidRPr="00EC1FEC">
        <w:t xml:space="preserve">such as those currently being developed in </w:t>
      </w:r>
      <w:r w:rsidR="008B469B" w:rsidRPr="00EC1FEC">
        <w:t xml:space="preserve">the </w:t>
      </w:r>
      <w:r w:rsidR="00C311BB" w:rsidRPr="00EC1FEC">
        <w:t>IEEE P802.11</w:t>
      </w:r>
      <w:del w:id="39" w:author="Holcomb, Jay" w:date="2020-02-26T12:08:00Z">
        <w:r w:rsidR="00C311BB" w:rsidRPr="00EC1FEC" w:rsidDel="00D23432">
          <w:delText xml:space="preserve"> TG</w:delText>
        </w:r>
      </w:del>
      <w:r w:rsidR="00C311BB" w:rsidRPr="00EC1FEC">
        <w:t xml:space="preserve">bd </w:t>
      </w:r>
      <w:del w:id="40" w:author="Roger Marks" w:date="2020-02-21T17:33:00Z">
        <w:r w:rsidR="00C311BB" w:rsidRPr="00EC1FEC" w:rsidDel="002D0840">
          <w:delText>t</w:delText>
        </w:r>
      </w:del>
      <w:ins w:id="41" w:author="Roger Marks" w:date="2020-02-21T17:33:00Z">
        <w:r w:rsidR="002D0840">
          <w:t>T</w:t>
        </w:r>
      </w:ins>
      <w:r w:rsidR="00C311BB" w:rsidRPr="00EC1FEC">
        <w:t xml:space="preserve">ask </w:t>
      </w:r>
      <w:del w:id="42" w:author="Roger Marks" w:date="2020-02-21T17:33:00Z">
        <w:r w:rsidR="00C311BB" w:rsidRPr="00EC1FEC" w:rsidDel="002D0840">
          <w:delText>g</w:delText>
        </w:r>
      </w:del>
      <w:ins w:id="43" w:author="Roger Marks" w:date="2020-02-21T17:33:00Z">
        <w:r w:rsidR="002D0840">
          <w:t>G</w:t>
        </w:r>
      </w:ins>
      <w:r w:rsidR="00C311BB" w:rsidRPr="00EC1FEC">
        <w:t xml:space="preserve">roup </w:t>
      </w:r>
      <w:r w:rsidR="008B469B" w:rsidRPr="00EC1FEC">
        <w:t xml:space="preserve">will bring </w:t>
      </w:r>
      <w:del w:id="44" w:author="Roger Marks" w:date="2020-02-21T17:33:00Z">
        <w:r w:rsidR="008B469B" w:rsidRPr="00EC1FEC" w:rsidDel="002D0840">
          <w:delText xml:space="preserve">in </w:delText>
        </w:r>
      </w:del>
      <w:r w:rsidR="008B469B" w:rsidRPr="00EC1FEC">
        <w:t xml:space="preserve">next generation V2X functionality </w:t>
      </w:r>
      <w:r w:rsidR="005A7099">
        <w:t>to</w:t>
      </w:r>
      <w:r w:rsidR="008B469B" w:rsidRPr="00EC1FEC">
        <w:t xml:space="preserve"> this 5.9 GHz</w:t>
      </w:r>
      <w:r w:rsidR="00912926" w:rsidRPr="00EC1FEC">
        <w:t xml:space="preserve"> ITS</w:t>
      </w:r>
      <w:r w:rsidR="008B469B" w:rsidRPr="00EC1FEC">
        <w:t xml:space="preserve"> band</w:t>
      </w:r>
      <w:r w:rsidR="00912926" w:rsidRPr="00EC1FEC">
        <w:t xml:space="preserve">, </w:t>
      </w:r>
      <w:r w:rsidR="008B469B" w:rsidRPr="00EC1FEC">
        <w:t>while maintaining backward compatibility with IEEE Std 802.11-2016 OCB</w:t>
      </w:r>
      <w:r w:rsidR="00C311BB" w:rsidRPr="00EC1FEC">
        <w:t xml:space="preserve">. </w:t>
      </w:r>
    </w:p>
    <w:p w14:paraId="7AF3D286" w14:textId="77777777" w:rsidR="00CC5FFB" w:rsidRPr="00EC1FEC" w:rsidRDefault="00CC5FFB" w:rsidP="00EC1FEC">
      <w:pPr>
        <w:ind w:firstLine="0"/>
      </w:pPr>
    </w:p>
    <w:p w14:paraId="7ED4D760" w14:textId="71ED7387" w:rsidR="006F339C" w:rsidRPr="00EC1FEC" w:rsidRDefault="00C700F3" w:rsidP="00EC1FEC">
      <w:pPr>
        <w:rPr>
          <w:lang w:eastAsia="ko-KR"/>
        </w:rPr>
      </w:pPr>
      <w:r w:rsidRPr="00EC1FEC">
        <w:t xml:space="preserve">In summary, </w:t>
      </w:r>
      <w:r w:rsidR="00E41A3D" w:rsidRPr="00EC1FEC">
        <w:t>IEEE 802.11 is continuing to evolve the radio technology for various applications</w:t>
      </w:r>
      <w:ins w:id="45" w:author="Roger Marks" w:date="2020-02-21T17:33:00Z">
        <w:r w:rsidR="002D0840">
          <w:t>,</w:t>
        </w:r>
      </w:ins>
      <w:r w:rsidR="00E41A3D" w:rsidRPr="00EC1FEC">
        <w:t xml:space="preserve"> including WLAN connectivity and ITS</w:t>
      </w:r>
      <w:ins w:id="46" w:author="Roger Marks" w:date="2020-02-21T17:33:00Z">
        <w:r w:rsidR="002D0840">
          <w:t>,</w:t>
        </w:r>
      </w:ins>
      <w:r w:rsidR="00E41A3D" w:rsidRPr="00EC1FEC">
        <w:t xml:space="preserve"> in all regions around the world.  </w:t>
      </w:r>
    </w:p>
    <w:p w14:paraId="337D617F" w14:textId="1368A409" w:rsidR="004903CC" w:rsidRPr="00EC1FEC" w:rsidRDefault="004903CC" w:rsidP="00EC1FEC">
      <w:pPr>
        <w:ind w:firstLine="0"/>
        <w:rPr>
          <w:lang w:eastAsia="ko-KR"/>
        </w:rPr>
      </w:pPr>
    </w:p>
    <w:p w14:paraId="0B690765" w14:textId="3B785AE3" w:rsidR="00A4544C" w:rsidRPr="00EC1FEC" w:rsidRDefault="00A4544C" w:rsidP="00EC1FEC">
      <w:pPr>
        <w:pStyle w:val="Heading1"/>
        <w:keepNext w:val="0"/>
        <w:keepLines w:val="0"/>
      </w:pPr>
      <w:bookmarkStart w:id="47" w:name="_Hlk30606899"/>
      <w:r w:rsidRPr="00EC1FEC">
        <w:t xml:space="preserve">Comments on “… </w:t>
      </w:r>
      <w:r w:rsidR="00B0729F" w:rsidRPr="00EC1FEC">
        <w:t xml:space="preserve">the transportation and vehicular safety related applications that are particularly well-suited for the 5.9 GHz band as compared to spectrum outside of the 5.9 GHz </w:t>
      </w:r>
      <w:r w:rsidR="00B0729F" w:rsidRPr="00EC1FEC">
        <w:lastRenderedPageBreak/>
        <w:t>band, and how spectrum outside the 5.9 GHz band can be used efficiently and effectively to provide transportation and vehicular safety-related applications.”</w:t>
      </w:r>
      <w:r w:rsidRPr="00EC1FEC">
        <w:t xml:space="preserve"> </w:t>
      </w:r>
      <w:r w:rsidR="005E4BB8">
        <w:t>[3</w:t>
      </w:r>
      <w:r w:rsidR="008E119E">
        <w:t>]</w:t>
      </w:r>
      <w:r w:rsidRPr="00EC1FEC">
        <w:t xml:space="preserve">, paragraph </w:t>
      </w:r>
      <w:r w:rsidR="00B0729F" w:rsidRPr="00EC1FEC">
        <w:t xml:space="preserve">9 </w:t>
      </w:r>
    </w:p>
    <w:p w14:paraId="2C2E62D9" w14:textId="77777777" w:rsidR="006843BE" w:rsidRPr="00EC1FEC" w:rsidRDefault="006843BE" w:rsidP="00EC1FEC">
      <w:pPr>
        <w:ind w:firstLine="0"/>
      </w:pPr>
    </w:p>
    <w:bookmarkEnd w:id="47"/>
    <w:p w14:paraId="5A46C3CD" w14:textId="0A17003E" w:rsidR="00C20583" w:rsidRPr="00EC1FEC" w:rsidRDefault="000B318C" w:rsidP="00EC1FEC">
      <w:pPr>
        <w:pStyle w:val="Heading2"/>
        <w:keepNext w:val="0"/>
        <w:keepLines w:val="0"/>
      </w:pPr>
      <w:r w:rsidRPr="00EC1FEC">
        <w:t>On t</w:t>
      </w:r>
      <w:r w:rsidR="00C700F3" w:rsidRPr="00EC1FEC">
        <w:t xml:space="preserve">he spectrum needs </w:t>
      </w:r>
      <w:r w:rsidRPr="00EC1FEC">
        <w:t xml:space="preserve">for </w:t>
      </w:r>
      <w:r w:rsidR="00C700F3" w:rsidRPr="00EC1FEC">
        <w:t>achiev</w:t>
      </w:r>
      <w:r w:rsidRPr="00EC1FEC">
        <w:t xml:space="preserve">ing </w:t>
      </w:r>
      <w:r w:rsidR="00C700F3" w:rsidRPr="00EC1FEC">
        <w:t>the full benefit of traffic safety technologies:</w:t>
      </w:r>
    </w:p>
    <w:p w14:paraId="66C7712E" w14:textId="7CDEBB0A" w:rsidR="004903CC" w:rsidRPr="00EC1FEC" w:rsidRDefault="004903CC" w:rsidP="00EC1FEC">
      <w:pPr>
        <w:ind w:firstLine="0"/>
      </w:pPr>
    </w:p>
    <w:p w14:paraId="30A2FCD9" w14:textId="12FD57B4" w:rsidR="00C700F3" w:rsidRPr="00EC1FEC" w:rsidRDefault="00C700F3" w:rsidP="00EC1FEC">
      <w:r w:rsidRPr="00EC1FEC">
        <w:t xml:space="preserve">Over the past decade, a lot of effort has been dedicated to </w:t>
      </w:r>
      <w:r w:rsidR="00AA281E" w:rsidRPr="00EC1FEC">
        <w:t>validating</w:t>
      </w:r>
      <w:r w:rsidRPr="00EC1FEC">
        <w:t xml:space="preserve"> the spectrum requirements and needs to guarantee that the full potential of traffic safety goals </w:t>
      </w:r>
      <w:r w:rsidR="00FC4364" w:rsidRPr="00EC1FEC">
        <w:t>is</w:t>
      </w:r>
      <w:r w:rsidRPr="00EC1FEC">
        <w:t xml:space="preserve"> met in order to save more lives. The US Department of Transportation (DoT) in its latest report “</w:t>
      </w:r>
      <w:r w:rsidRPr="00EC1FEC">
        <w:rPr>
          <w:i/>
          <w:iCs/>
        </w:rPr>
        <w:t>Preparing for the Future of Transportation</w:t>
      </w:r>
      <w:r w:rsidRPr="00EC1FEC">
        <w:t xml:space="preserve">” </w:t>
      </w:r>
      <w:r w:rsidR="009C1F77">
        <w:t>[1]</w:t>
      </w:r>
      <w:r w:rsidRPr="00EC1FEC">
        <w:t xml:space="preserve"> </w:t>
      </w:r>
      <w:r w:rsidR="000B318C" w:rsidRPr="00EC1FEC">
        <w:t xml:space="preserve">has highlighted the need for sufficient spectrum to enable </w:t>
      </w:r>
      <w:r w:rsidRPr="00EC1FEC">
        <w:t xml:space="preserve">V2X communications throughout the US. </w:t>
      </w:r>
    </w:p>
    <w:p w14:paraId="6C5F43A6" w14:textId="77777777" w:rsidR="004266C9" w:rsidRPr="00EC1FEC" w:rsidRDefault="004266C9" w:rsidP="00EC1FEC">
      <w:pPr>
        <w:ind w:firstLine="0"/>
      </w:pPr>
    </w:p>
    <w:p w14:paraId="6EBD1768" w14:textId="15752648" w:rsidR="004266C9" w:rsidRPr="00EC1FEC" w:rsidRDefault="004266C9" w:rsidP="00EC1FEC">
      <w:r w:rsidRPr="00EC1FEC">
        <w:t xml:space="preserve">IEEE 802 believes that further splitting the 30 MHz as proposed in the NPRM between two incompatible ITS technologies will </w:t>
      </w:r>
      <w:del w:id="48" w:author="Roger Marks" w:date="2020-02-21T17:34:00Z">
        <w:r w:rsidRPr="00EC1FEC" w:rsidDel="008D31EF">
          <w:delText xml:space="preserve">maximize the </w:delText>
        </w:r>
      </w:del>
      <w:ins w:id="49" w:author="Roger Marks" w:date="2020-02-21T17:35:00Z">
        <w:r w:rsidR="008D31EF">
          <w:t>signifi</w:t>
        </w:r>
      </w:ins>
      <w:ins w:id="50" w:author="Roger Marks" w:date="2020-02-21T17:36:00Z">
        <w:r w:rsidR="008D31EF">
          <w:t xml:space="preserve">cantly </w:t>
        </w:r>
      </w:ins>
      <w:r w:rsidRPr="00EC1FEC">
        <w:t xml:space="preserve">damage </w:t>
      </w:r>
      <w:del w:id="51" w:author="Roger Marks" w:date="2020-02-21T17:34:00Z">
        <w:r w:rsidRPr="00EC1FEC" w:rsidDel="008D31EF">
          <w:delText xml:space="preserve">to </w:delText>
        </w:r>
      </w:del>
      <w:r w:rsidRPr="00EC1FEC">
        <w:t xml:space="preserve">existing deployments </w:t>
      </w:r>
      <w:ins w:id="52" w:author="Roger Marks" w:date="2020-02-21T17:35:00Z">
        <w:del w:id="53" w:author="Holcomb, Jay" w:date="2020-02-25T06:05:00Z">
          <w:r w:rsidR="008D31EF" w:rsidDel="00FA3CF0">
            <w:delText xml:space="preserve"> </w:delText>
          </w:r>
        </w:del>
      </w:ins>
      <w:r w:rsidRPr="00EC1FEC">
        <w:t xml:space="preserve">and diminish the benefits from deploying ITS services in the band.  </w:t>
      </w:r>
    </w:p>
    <w:p w14:paraId="4343A1E0" w14:textId="14A5E884" w:rsidR="00FC5B9F" w:rsidRPr="00EC1FEC" w:rsidRDefault="00FC5B9F" w:rsidP="00EC1FEC">
      <w:pPr>
        <w:pStyle w:val="BodyText"/>
        <w:widowControl/>
        <w:ind w:firstLine="0"/>
        <w:rPr>
          <w:szCs w:val="24"/>
        </w:rPr>
      </w:pPr>
    </w:p>
    <w:p w14:paraId="26518C2B" w14:textId="77777777" w:rsidR="004A1C2A" w:rsidRPr="00EC1FEC" w:rsidRDefault="004A1C2A" w:rsidP="00EC1FEC">
      <w:pPr>
        <w:ind w:firstLine="0"/>
      </w:pPr>
    </w:p>
    <w:p w14:paraId="5A9C9C81" w14:textId="5E9083CD" w:rsidR="003A4228" w:rsidRPr="00EC1FEC" w:rsidRDefault="001226E8" w:rsidP="00EC1FEC">
      <w:pPr>
        <w:pStyle w:val="Heading1"/>
        <w:keepNext w:val="0"/>
        <w:keepLines w:val="0"/>
      </w:pPr>
      <w:r w:rsidRPr="00EC1FEC">
        <w:t>Comments on “The Commission proposes to authorize C-V2X operations in the upper 20 megahertz of the 5.9 GHz band (5.905-5.925 GHz) as a means of authorizing the ITS technology that is most capable of ensuring the rapid development and deployment of continually improving transportation and vehicular safety-related applications now and into the future, that is robust, secure, and spectrally efficient, and that is able to integrate spectrum resources from other bands as part of its transportation and vehicular safety-related system.</w:t>
      </w:r>
      <w:ins w:id="54" w:author="Roger Marks" w:date="2020-02-21T17:38:00Z">
        <w:r w:rsidR="00DE7235">
          <w:t>”</w:t>
        </w:r>
      </w:ins>
      <w:r w:rsidRPr="00EC1FEC">
        <w:t xml:space="preserve"> </w:t>
      </w:r>
      <w:r w:rsidR="005E4BB8">
        <w:t>[3</w:t>
      </w:r>
      <w:r w:rsidR="008E119E">
        <w:t>]</w:t>
      </w:r>
      <w:r w:rsidRPr="00EC1FEC">
        <w:t xml:space="preserve"> paragraph 11</w:t>
      </w:r>
    </w:p>
    <w:p w14:paraId="5E793C8C" w14:textId="238BC837" w:rsidR="001226E8" w:rsidRPr="00EC1FEC" w:rsidRDefault="001226E8" w:rsidP="00EC1FEC">
      <w:pPr>
        <w:ind w:firstLine="0"/>
      </w:pPr>
    </w:p>
    <w:p w14:paraId="74E9D216" w14:textId="2C0BAD3B" w:rsidR="001226E8" w:rsidRPr="00EC1FEC" w:rsidRDefault="001226E8" w:rsidP="00EC1FEC">
      <w:pPr>
        <w:pStyle w:val="Heading2"/>
        <w:keepNext w:val="0"/>
        <w:keepLines w:val="0"/>
      </w:pPr>
      <w:r w:rsidRPr="00EC1FEC">
        <w:t xml:space="preserve">On the </w:t>
      </w:r>
      <w:r w:rsidR="00D71F6A" w:rsidRPr="00EC1FEC">
        <w:t>rapid development and deployment of C-V2X ITS technology</w:t>
      </w:r>
    </w:p>
    <w:p w14:paraId="4D7685FE" w14:textId="77777777" w:rsidR="00B368C8" w:rsidRPr="00EC1FEC" w:rsidRDefault="00B368C8" w:rsidP="00EC1FEC">
      <w:pPr>
        <w:ind w:firstLine="0"/>
      </w:pPr>
    </w:p>
    <w:p w14:paraId="7078A243" w14:textId="42E7CA85" w:rsidR="009E0414" w:rsidRDefault="001226E8" w:rsidP="00EC1FEC">
      <w:r w:rsidRPr="00EC1FEC">
        <w:t xml:space="preserve">IEEE 802 </w:t>
      </w:r>
      <w:ins w:id="55" w:author="Holcomb, Jay" w:date="2020-02-27T14:56:00Z">
        <w:r w:rsidR="001B5FB4">
          <w:t xml:space="preserve">disagrees with </w:t>
        </w:r>
      </w:ins>
      <w:del w:id="56" w:author="Holcomb, Jay" w:date="2020-02-27T14:56:00Z">
        <w:r w:rsidRPr="00EC1FEC" w:rsidDel="001B5FB4">
          <w:delText xml:space="preserve">believes that </w:delText>
        </w:r>
      </w:del>
      <w:r w:rsidRPr="00EC1FEC">
        <w:t>the Commission</w:t>
      </w:r>
      <w:ins w:id="57" w:author="Holcomb, Jay" w:date="2020-02-27T14:56:00Z">
        <w:r w:rsidR="001B5FB4">
          <w:t>’s statem</w:t>
        </w:r>
      </w:ins>
      <w:ins w:id="58" w:author="Holcomb, Jay" w:date="2020-02-27T14:57:00Z">
        <w:r w:rsidR="001B5FB4">
          <w:t>ent</w:t>
        </w:r>
      </w:ins>
      <w:r w:rsidRPr="00EC1FEC">
        <w:t xml:space="preserve"> </w:t>
      </w:r>
      <w:del w:id="59" w:author="Holcomb, Jay" w:date="2020-02-27T14:57:00Z">
        <w:r w:rsidRPr="00EC1FEC" w:rsidDel="001B5FB4">
          <w:delText xml:space="preserve">is misinformed and has made a significant error in judgement in its belief </w:delText>
        </w:r>
      </w:del>
      <w:r w:rsidRPr="00EC1FEC">
        <w:t xml:space="preserve">that C-V2X is “the technology most capable of …”.  </w:t>
      </w:r>
      <w:del w:id="60" w:author="Holcomb, Jay" w:date="2020-02-27T14:58:00Z">
        <w:r w:rsidRPr="00EC1FEC" w:rsidDel="001B5FB4">
          <w:delText xml:space="preserve">At best, </w:delText>
        </w:r>
      </w:del>
      <w:r w:rsidRPr="00EC1FEC">
        <w:t xml:space="preserve">C-V2X is a technology under development; the standards are not yet complete and are changing </w:t>
      </w:r>
      <w:ins w:id="61" w:author="Holcomb, Jay" w:date="2020-02-27T14:58:00Z">
        <w:r w:rsidR="001B5FB4">
          <w:t>often</w:t>
        </w:r>
      </w:ins>
      <w:del w:id="62" w:author="Holcomb, Jay" w:date="2020-02-27T14:58:00Z">
        <w:r w:rsidRPr="00EC1FEC" w:rsidDel="001B5FB4">
          <w:delText>almost daily</w:delText>
        </w:r>
      </w:del>
      <w:r w:rsidRPr="00EC1FEC">
        <w:t xml:space="preserve"> as problems arise with prototypes being tested in the laboratory and the field.  </w:t>
      </w:r>
      <w:r w:rsidRPr="001B5FB4">
        <w:t xml:space="preserve">To date, </w:t>
      </w:r>
      <w:ins w:id="63" w:author="Holcomb, Jay" w:date="2020-02-26T12:15:00Z">
        <w:r w:rsidR="006A3350" w:rsidRPr="001B5FB4">
          <w:t xml:space="preserve">we are unaware </w:t>
        </w:r>
      </w:ins>
      <w:del w:id="64" w:author="Holcomb, Jay" w:date="2020-02-26T12:15:00Z">
        <w:r w:rsidRPr="001B5FB4" w:rsidDel="006A3350">
          <w:delText>there have been no</w:delText>
        </w:r>
      </w:del>
      <w:ins w:id="65" w:author="Holcomb, Jay" w:date="2020-02-26T12:15:00Z">
        <w:r w:rsidR="006A3350" w:rsidRPr="001B5FB4">
          <w:t>of any</w:t>
        </w:r>
      </w:ins>
      <w:r w:rsidRPr="001B5FB4">
        <w:t xml:space="preserve"> field tests of C-V2X at scale with hundreds of units in complex RF environments.</w:t>
      </w:r>
      <w:r w:rsidRPr="00EC1FEC">
        <w:t xml:space="preserve">  </w:t>
      </w:r>
    </w:p>
    <w:p w14:paraId="193986A9" w14:textId="77777777" w:rsidR="009E0414" w:rsidRDefault="009E0414" w:rsidP="00EC1FEC"/>
    <w:p w14:paraId="673A58A6" w14:textId="02344870" w:rsidR="001226E8" w:rsidRDefault="001226E8" w:rsidP="00EC1FEC">
      <w:r w:rsidRPr="00EC1FEC">
        <w:t xml:space="preserve">IEEE </w:t>
      </w:r>
      <w:ins w:id="66" w:author="Holcomb, Jay" w:date="2020-02-24T18:15:00Z">
        <w:r w:rsidR="006644F2">
          <w:t xml:space="preserve">Std </w:t>
        </w:r>
      </w:ins>
      <w:r w:rsidRPr="00EC1FEC">
        <w:t>802.11p</w:t>
      </w:r>
      <w:r w:rsidR="00631327">
        <w:t>-2010</w:t>
      </w:r>
      <w:r w:rsidRPr="00EC1FEC">
        <w:t xml:space="preserve"> (updated reference is IEEE 802.11-2016 Annex D</w:t>
      </w:r>
      <w:del w:id="67" w:author="Holcomb, Jay" w:date="2020-02-25T06:51:00Z">
        <w:r w:rsidRPr="00EC1FEC" w:rsidDel="005538A8">
          <w:delText>2</w:delText>
        </w:r>
      </w:del>
      <w:ins w:id="68" w:author="Holcomb, Jay" w:date="2020-02-24T13:36:00Z">
        <w:r w:rsidR="001176C5">
          <w:t>)</w:t>
        </w:r>
      </w:ins>
      <w:del w:id="69" w:author="Holcomb, Jay" w:date="2020-02-24T13:13:00Z">
        <w:r w:rsidRPr="00EC1FEC" w:rsidDel="00631327">
          <w:delText xml:space="preserve"> and D5</w:delText>
        </w:r>
      </w:del>
      <w:ins w:id="70" w:author="Holcomb, Jay" w:date="2020-02-24T13:33:00Z">
        <w:r w:rsidR="001176C5">
          <w:t xml:space="preserve"> </w:t>
        </w:r>
      </w:ins>
      <w:r w:rsidRPr="00EC1FEC">
        <w:t>has been demonstrated to be the ITS communications technology that is most capable of ensuring the rapid development and deployment of continually improving transportation and vehicular safety-related applications now and into the future. It has been demonstrated to be robust, secure, and spectrally efficient in the 5.9</w:t>
      </w:r>
      <w:ins w:id="71" w:author="Roger Marks" w:date="2020-02-21T17:40:00Z">
        <w:r w:rsidR="00DE7235">
          <w:t xml:space="preserve"> </w:t>
        </w:r>
      </w:ins>
      <w:r w:rsidRPr="00EC1FEC">
        <w:t xml:space="preserve">GHz band, and is just as robust, secure and spectrally efficient in all other frequency bands if and when they become part of the ITS communications </w:t>
      </w:r>
      <w:r w:rsidR="00C7373D" w:rsidRPr="00EC1FEC">
        <w:t>infrastructure for</w:t>
      </w:r>
      <w:r w:rsidRPr="00EC1FEC">
        <w:t xml:space="preserve"> transportation and vehicular safety-related services.</w:t>
      </w:r>
    </w:p>
    <w:p w14:paraId="45C583F4" w14:textId="77777777" w:rsidR="00CA7C3F" w:rsidRPr="00EC1FEC" w:rsidRDefault="00CA7C3F" w:rsidP="00CA7C3F">
      <w:pPr>
        <w:ind w:firstLine="0"/>
      </w:pPr>
    </w:p>
    <w:p w14:paraId="4467BDD5" w14:textId="1E2D2B6A" w:rsidR="001226E8" w:rsidRPr="00EC1FEC" w:rsidRDefault="001226E8" w:rsidP="00EC1FEC">
      <w:pPr>
        <w:pStyle w:val="ListParagraph"/>
        <w:numPr>
          <w:ilvl w:val="0"/>
          <w:numId w:val="20"/>
        </w:numPr>
      </w:pPr>
      <w:r w:rsidRPr="00EC1FEC">
        <w:t xml:space="preserve">Products implementing IEEE </w:t>
      </w:r>
      <w:ins w:id="72" w:author="Holcomb, Jay" w:date="2020-02-24T18:24:00Z">
        <w:r w:rsidR="00B04F1B">
          <w:t xml:space="preserve">Std </w:t>
        </w:r>
      </w:ins>
      <w:r w:rsidRPr="00EC1FEC">
        <w:t xml:space="preserve">802.11p-2010 </w:t>
      </w:r>
      <w:ins w:id="73" w:author="Roger Marks" w:date="2020-02-21T17:41:00Z">
        <w:del w:id="74" w:author="Holcomb, Jay" w:date="2020-02-24T13:35:00Z">
          <w:r w:rsidR="00DE7235" w:rsidDel="001176C5">
            <w:delText xml:space="preserve"> </w:delText>
          </w:r>
        </w:del>
      </w:ins>
      <w:del w:id="75" w:author="Roger Marks" w:date="2020-02-21T17:41:00Z">
        <w:r w:rsidRPr="00EC1FEC" w:rsidDel="00DE7235">
          <w:delText xml:space="preserve">(updated reference is IEEE 802.11-2016 Annex D2 and D5) </w:delText>
        </w:r>
      </w:del>
      <w:r w:rsidRPr="00EC1FEC">
        <w:t>exist today in the market and are available from many vendors, with multiple chipset suppliers.</w:t>
      </w:r>
    </w:p>
    <w:p w14:paraId="5AEA72F0" w14:textId="50CA2485" w:rsidR="001226E8" w:rsidRPr="00EC1FEC" w:rsidRDefault="001226E8" w:rsidP="00EC1FEC">
      <w:pPr>
        <w:pStyle w:val="ListParagraph"/>
        <w:numPr>
          <w:ilvl w:val="0"/>
          <w:numId w:val="20"/>
        </w:numPr>
      </w:pPr>
      <w:r w:rsidRPr="00EC1FEC">
        <w:t xml:space="preserve">Products implementing IEEE </w:t>
      </w:r>
      <w:ins w:id="76" w:author="Holcomb, Jay" w:date="2020-02-24T18:24:00Z">
        <w:r w:rsidR="00B04F1B">
          <w:t xml:space="preserve">Std </w:t>
        </w:r>
      </w:ins>
      <w:r w:rsidRPr="00EC1FEC">
        <w:t>802.11p</w:t>
      </w:r>
      <w:r w:rsidR="007524AF">
        <w:t>-2010</w:t>
      </w:r>
      <w:r w:rsidR="00DE7235">
        <w:t xml:space="preserve"> </w:t>
      </w:r>
      <w:del w:id="77" w:author="Roger Marks" w:date="2020-02-21T17:41:00Z">
        <w:r w:rsidRPr="00EC1FEC" w:rsidDel="00DE7235">
          <w:delText xml:space="preserve"> (updated reference is IEEE 802.11-2016 Annex D2 and D5)</w:delText>
        </w:r>
      </w:del>
      <w:del w:id="78" w:author="Holcomb, Jay" w:date="2020-02-24T13:15:00Z">
        <w:r w:rsidRPr="00EC1FEC" w:rsidDel="007524AF">
          <w:delText xml:space="preserve"> </w:delText>
        </w:r>
      </w:del>
      <w:r w:rsidRPr="00EC1FEC">
        <w:t>have been deployed in hundreds of trials, demonstration projects, and more recently pilot deployments.</w:t>
      </w:r>
    </w:p>
    <w:p w14:paraId="6F4843DE" w14:textId="0BBA377A" w:rsidR="001226E8" w:rsidRPr="00EC1FEC" w:rsidRDefault="001226E8" w:rsidP="00EC1FEC">
      <w:pPr>
        <w:pStyle w:val="ListParagraph"/>
        <w:numPr>
          <w:ilvl w:val="0"/>
          <w:numId w:val="20"/>
        </w:numPr>
      </w:pPr>
      <w:r w:rsidRPr="00EC1FEC">
        <w:t>Existing products and deployments implement ITS services in the existing allocated 75</w:t>
      </w:r>
      <w:ins w:id="79" w:author="Roger Marks" w:date="2020-02-21T17:41:00Z">
        <w:r w:rsidR="00DE7235">
          <w:t xml:space="preserve"> </w:t>
        </w:r>
      </w:ins>
      <w:r w:rsidRPr="00EC1FEC">
        <w:t xml:space="preserve">MHz of spectrum.  </w:t>
      </w:r>
    </w:p>
    <w:p w14:paraId="42607DF4" w14:textId="494709D2" w:rsidR="001226E8" w:rsidRPr="00EC1FEC" w:rsidRDefault="001226E8" w:rsidP="00EC1FEC">
      <w:pPr>
        <w:pStyle w:val="ListParagraph"/>
        <w:numPr>
          <w:ilvl w:val="0"/>
          <w:numId w:val="20"/>
        </w:numPr>
      </w:pPr>
      <w:r w:rsidRPr="00EC1FEC">
        <w:lastRenderedPageBreak/>
        <w:t xml:space="preserve">The IEEE </w:t>
      </w:r>
      <w:ins w:id="80" w:author="Holcomb, Jay" w:date="2020-02-24T18:24:00Z">
        <w:r w:rsidR="00B04F1B">
          <w:t xml:space="preserve">Std </w:t>
        </w:r>
      </w:ins>
      <w:r w:rsidRPr="00EC1FEC">
        <w:t xml:space="preserve">802.11p-2010 </w:t>
      </w:r>
      <w:del w:id="81" w:author="Roger Marks" w:date="2020-02-21T17:41:00Z">
        <w:r w:rsidRPr="00EC1FEC" w:rsidDel="00DE7235">
          <w:delText>(updated reference is IEEE 802.11-2016 Annex D2 and D5)</w:delText>
        </w:r>
      </w:del>
      <w:del w:id="82" w:author="Holcomb, Jay" w:date="2020-02-24T13:37:00Z">
        <w:r w:rsidRPr="00EC1FEC" w:rsidDel="001F13BB">
          <w:delText xml:space="preserve"> </w:delText>
        </w:r>
      </w:del>
      <w:r w:rsidRPr="00EC1FEC">
        <w:t xml:space="preserve">protocol has been demonstrated to be optimal, robust, and spectrally efficient for ITS deployments of safety-related services. </w:t>
      </w:r>
    </w:p>
    <w:p w14:paraId="0ACCDF79" w14:textId="1886EA41" w:rsidR="001226E8" w:rsidRPr="00EC1FEC" w:rsidRDefault="001226E8" w:rsidP="00EC1FEC">
      <w:pPr>
        <w:pStyle w:val="ListParagraph"/>
        <w:numPr>
          <w:ilvl w:val="0"/>
          <w:numId w:val="20"/>
        </w:numPr>
      </w:pPr>
      <w:r w:rsidRPr="00EC1FEC">
        <w:t xml:space="preserve">Security has been addressed by the IEEE Std 1609.2 set of standards, and several vendors have developed and deployed the components of the necessary Security Credential Management System to secure DSRC and other communications in the ITS space. </w:t>
      </w:r>
    </w:p>
    <w:p w14:paraId="5CEB86FA" w14:textId="77777777" w:rsidR="00CA7C3F" w:rsidRDefault="00CA7C3F" w:rsidP="00CA7C3F">
      <w:pPr>
        <w:ind w:firstLine="0"/>
      </w:pPr>
    </w:p>
    <w:p w14:paraId="448CABF7" w14:textId="30E3E353" w:rsidR="001226E8" w:rsidRDefault="001226E8" w:rsidP="00EC1FEC">
      <w:r w:rsidRPr="00EC1FEC">
        <w:t xml:space="preserve">IEEE 802 also notes that </w:t>
      </w:r>
      <w:del w:id="83" w:author="Roger Marks" w:date="2020-02-21T17:42:00Z">
        <w:r w:rsidRPr="00EC1FEC" w:rsidDel="00DE7235">
          <w:delText>all vendors’</w:delText>
        </w:r>
      </w:del>
      <w:r w:rsidRPr="00EC1FEC">
        <w:t xml:space="preserve"> products that currently have DSRC communications technology incorporated also have at a minimum some form of cellular technology included as well.  This use of multiple communications interfaces is not new; every smart phone in existence today has at least one IEEE 802.11 </w:t>
      </w:r>
      <w:r w:rsidR="00FA29C4">
        <w:t>WLAN</w:t>
      </w:r>
      <w:r w:rsidRPr="00EC1FEC">
        <w:t xml:space="preserve"> and one cellular interface in addition to a GPS module and more than likely a Bluetooth</w:t>
      </w:r>
      <w:r w:rsidR="00F614E6">
        <w:t>®</w:t>
      </w:r>
      <w:r w:rsidR="00F614E6">
        <w:rPr>
          <w:rStyle w:val="FootnoteReference"/>
        </w:rPr>
        <w:footnoteReference w:id="3"/>
      </w:r>
      <w:r w:rsidR="00F614E6">
        <w:t xml:space="preserve"> </w:t>
      </w:r>
      <w:r w:rsidRPr="00EC1FEC">
        <w:t xml:space="preserve"> interface.  While current ITS deployments take optimal advantage of these means of communication for implementing value-added ITS services, they all use 5.9</w:t>
      </w:r>
      <w:ins w:id="84" w:author="Roger Marks" w:date="2020-02-21T17:43:00Z">
        <w:r w:rsidR="00DE7235">
          <w:t xml:space="preserve"> </w:t>
        </w:r>
      </w:ins>
      <w:r w:rsidRPr="00EC1FEC">
        <w:t>GHz DSRC technology for critical safety-related services, and IEEE 802 strongly recommends this be mandated going forward.</w:t>
      </w:r>
    </w:p>
    <w:p w14:paraId="2EBCC3E0" w14:textId="4F662A21" w:rsidR="00AB433C" w:rsidRDefault="00AB433C" w:rsidP="00EC1FEC"/>
    <w:p w14:paraId="5DB1530C" w14:textId="77777777" w:rsidR="00AB433C" w:rsidRDefault="00AB433C" w:rsidP="00984659">
      <w:pPr>
        <w:pStyle w:val="Heading2"/>
        <w:rPr>
          <w:sz w:val="22"/>
          <w:szCs w:val="22"/>
        </w:rPr>
      </w:pPr>
      <w:r>
        <w:t>On the suitability of C-V2X for Vehicle-to-Pedestrian Communications (V2P)</w:t>
      </w:r>
    </w:p>
    <w:p w14:paraId="76CBDAC2" w14:textId="77777777" w:rsidR="00AB433C" w:rsidRPr="00EC1FEC" w:rsidRDefault="00AB433C" w:rsidP="00CA7C3F">
      <w:pPr>
        <w:ind w:firstLine="0"/>
        <w:rPr>
          <w:lang w:val="en-GB"/>
        </w:rPr>
      </w:pPr>
    </w:p>
    <w:p w14:paraId="51709ECE" w14:textId="325B4594" w:rsidR="00AB433C" w:rsidRDefault="00AB433C" w:rsidP="00AB433C">
      <w:pPr>
        <w:rPr>
          <w:sz w:val="22"/>
          <w:szCs w:val="22"/>
        </w:rPr>
      </w:pPr>
      <w:del w:id="85" w:author="Holcomb, Jay" w:date="2020-02-27T14:59:00Z">
        <w:r w:rsidRPr="00F73D66" w:rsidDel="00F73D66">
          <w:delText>In its waiver request, the 5GAA stated that “C-V2X enables direct, peer-to-peer mode communications […] between vehicles and pedestrians, cyclists and other vulnerable persons (“V2P”) […]”. This statement is false: C-V2X would not “enable” V2P, but instead make V2P vastly more complex compared to existing DSRC technology.</w:delText>
        </w:r>
        <w:r w:rsidDel="00F73D66">
          <w:delText xml:space="preserve"> </w:delText>
        </w:r>
      </w:del>
      <w:r>
        <w:t xml:space="preserve">Mobile phones of cyclists or pedestrians are not compatible with the C-V2X PC5 </w:t>
      </w:r>
      <w:r w:rsidR="00A6610F" w:rsidRPr="00EC1FEC">
        <w:t xml:space="preserve">(direct communications between vehicle and other devices) </w:t>
      </w:r>
      <w:r>
        <w:t xml:space="preserve">sidelink interface for direct peer-to-peer communication with vehicles at 5.9 GHz. Despite strong similarities, the cellular 4G/5G interface and the C-V2X PC5 interface cannot be integrated into a single radio interface because most pedestrians would not be willing to sacrifice cellular data connectivity in order to receive V2P messages. In order to enable simultaneous cellular data connectivity and V2P connectivity, a second radio interface for C-V2X PC5 would be required, which will be very challenging to integrate due to cost, power and size constraints for each of the many components in modern smart phones. </w:t>
      </w:r>
    </w:p>
    <w:p w14:paraId="688925A4" w14:textId="77777777" w:rsidR="00AB433C" w:rsidRDefault="00AB433C" w:rsidP="00CA7C3F">
      <w:pPr>
        <w:ind w:firstLine="0"/>
      </w:pPr>
    </w:p>
    <w:p w14:paraId="02D34741" w14:textId="0C97891A" w:rsidR="009A4D10" w:rsidRDefault="00AB433C" w:rsidP="00AB433C">
      <w:r>
        <w:t>On the contrary, DSRC enables V2P communications at significantly lower cost and complexity</w:t>
      </w:r>
      <w:ins w:id="86" w:author="Roger Marks" w:date="2020-02-21T17:44:00Z">
        <w:r w:rsidR="00DE7235">
          <w:t>.</w:t>
        </w:r>
      </w:ins>
      <w:del w:id="87" w:author="Roger Marks" w:date="2020-02-21T17:44:00Z">
        <w:r w:rsidDel="00DE7235">
          <w:delText>:</w:delText>
        </w:r>
      </w:del>
      <w:r>
        <w:t xml:space="preserve"> Most </w:t>
      </w:r>
      <w:ins w:id="88" w:author="Roger Marks" w:date="2020-02-21T17:44:00Z">
        <w:r w:rsidR="00DE7235">
          <w:t xml:space="preserve">new </w:t>
        </w:r>
      </w:ins>
      <w:r>
        <w:t xml:space="preserve">mobile phones are now equipped with IEEE 802.11ac/ax </w:t>
      </w:r>
      <w:r w:rsidR="00DA0CF6">
        <w:t>WLAN</w:t>
      </w:r>
      <w:r>
        <w:t xml:space="preserve"> modules. As DSRC is based on IEEE 802.11 protocols, the entire digital baseband processing could be performed on this existing hardware without significant changes. Furthermore, the analog radio frontends </w:t>
      </w:r>
      <w:r w:rsidR="00C12DAD">
        <w:t xml:space="preserve">of WLAN modules </w:t>
      </w:r>
      <w:r>
        <w:t>already support channels up to 58</w:t>
      </w:r>
      <w:r w:rsidR="00C12DAD">
        <w:t>2</w:t>
      </w:r>
      <w:r>
        <w:t xml:space="preserve">5 MHz and could be easily </w:t>
      </w:r>
      <w:r w:rsidR="00DA0CF6">
        <w:t>modified to cover the proposed ITS band</w:t>
      </w:r>
      <w:r>
        <w:t>, which would already allow direct communication between vehicles and phones. Furthermore, prototype developments indicate that additional changes to the analog power amplifier designs could even allow high transmit powers of up to 760</w:t>
      </w:r>
      <w:ins w:id="89" w:author="Roger Marks" w:date="2020-02-21T17:46:00Z">
        <w:r w:rsidR="00DE7235">
          <w:t xml:space="preserve"> </w:t>
        </w:r>
      </w:ins>
      <w:r>
        <w:t xml:space="preserve">mW for IEEE 802.11p transmissions originating from mobile phones without reducing the power efficiency of </w:t>
      </w:r>
      <w:r w:rsidR="00FA29C4">
        <w:t>WLAN</w:t>
      </w:r>
      <w:r>
        <w:t xml:space="preserve"> transmissions </w:t>
      </w:r>
      <w:r w:rsidR="005E4BB8">
        <w:t>[4</w:t>
      </w:r>
      <w:r w:rsidR="008E119E">
        <w:t>]</w:t>
      </w:r>
      <w:r>
        <w:t xml:space="preserve">. Therefore, the mobile phones of pedestrians and cyclists could be easily modified to directly communicate with vehicles based on DSRC technology, warning each other about their presence and possible collisions even at large distances. DSRC-based V2P and regular </w:t>
      </w:r>
      <w:r w:rsidR="00DA0CF6">
        <w:t>WLAN</w:t>
      </w:r>
      <w:r>
        <w:t xml:space="preserve"> can reside on the same</w:t>
      </w:r>
      <w:r w:rsidR="00D778D8">
        <w:t xml:space="preserve"> WLAN </w:t>
      </w:r>
      <w:r>
        <w:t>radio interface</w:t>
      </w:r>
      <w:r w:rsidR="00375AEC">
        <w:t xml:space="preserve"> on</w:t>
      </w:r>
      <w:r w:rsidR="00D778D8">
        <w:t xml:space="preserve"> a</w:t>
      </w:r>
      <w:r w:rsidR="00375AEC">
        <w:t xml:space="preserve"> mobile phone</w:t>
      </w:r>
      <w:r>
        <w:t xml:space="preserve">, which can be switched to V2P mode when the </w:t>
      </w:r>
      <w:r w:rsidR="00375AEC">
        <w:t xml:space="preserve">pedestrian </w:t>
      </w:r>
      <w:r>
        <w:t xml:space="preserve">is on the road and to regular </w:t>
      </w:r>
      <w:r w:rsidR="00FA29C4">
        <w:t>WLAN</w:t>
      </w:r>
      <w:r>
        <w:t xml:space="preserve"> connectivity when the user is at home or at work. Thus, DSRC technology will in the future allow direct V2P communications using inexpensive mobile phones without the need for additional hardware. </w:t>
      </w:r>
    </w:p>
    <w:p w14:paraId="296C6816" w14:textId="77777777" w:rsidR="00AB433C" w:rsidRPr="00EC1FEC" w:rsidRDefault="00AB433C" w:rsidP="00EC1FEC">
      <w:pPr>
        <w:ind w:firstLine="0"/>
      </w:pPr>
    </w:p>
    <w:p w14:paraId="574D5BFF" w14:textId="10DD2690" w:rsidR="006843BE" w:rsidRPr="00EC1FEC" w:rsidRDefault="005D04AE" w:rsidP="00EC1FEC">
      <w:pPr>
        <w:pStyle w:val="Heading1"/>
        <w:keepNext w:val="0"/>
        <w:keepLines w:val="0"/>
      </w:pPr>
      <w:r w:rsidRPr="00EC1FEC">
        <w:lastRenderedPageBreak/>
        <w:t xml:space="preserve">Comments on “… </w:t>
      </w:r>
      <w:r w:rsidR="00C77921" w:rsidRPr="00EC1FEC">
        <w:t>on available technical studies on C–V2X that could inform its consideration of C–V2X, including any recent studies that provide information about how C–V2X would operate in the 5.9 GHz band.</w:t>
      </w:r>
      <w:r w:rsidRPr="00EC1FEC">
        <w:t xml:space="preserve">” </w:t>
      </w:r>
      <w:r w:rsidR="005E4BB8">
        <w:t>[3</w:t>
      </w:r>
      <w:r w:rsidR="008E119E">
        <w:t>]</w:t>
      </w:r>
      <w:r w:rsidRPr="00EC1FEC">
        <w:t xml:space="preserve">, paragraph </w:t>
      </w:r>
      <w:r w:rsidR="00C77921" w:rsidRPr="00EC1FEC">
        <w:t>12</w:t>
      </w:r>
      <w:r w:rsidR="00513A8A" w:rsidRPr="00EC1FEC">
        <w:t>.</w:t>
      </w:r>
    </w:p>
    <w:p w14:paraId="0A5DDA49" w14:textId="571CDA16" w:rsidR="006843BE" w:rsidRPr="00EC1FEC" w:rsidRDefault="006843BE" w:rsidP="00EC1FEC">
      <w:pPr>
        <w:ind w:firstLine="0"/>
      </w:pPr>
    </w:p>
    <w:p w14:paraId="499AEB03" w14:textId="2A043640" w:rsidR="005D04AE" w:rsidRPr="00EC1FEC" w:rsidRDefault="00B368C8" w:rsidP="00EC1FEC">
      <w:pPr>
        <w:pStyle w:val="Heading2"/>
        <w:keepNext w:val="0"/>
        <w:keepLines w:val="0"/>
      </w:pPr>
      <w:r w:rsidRPr="00EC1FEC">
        <w:t>C-V2X capabilit</w:t>
      </w:r>
      <w:r w:rsidR="00F706C5">
        <w:t>ies</w:t>
      </w:r>
    </w:p>
    <w:p w14:paraId="0B9FC6A7" w14:textId="77777777" w:rsidR="006843BE" w:rsidRPr="00EC1FEC" w:rsidRDefault="006843BE" w:rsidP="00EC1FEC">
      <w:pPr>
        <w:ind w:firstLine="0"/>
      </w:pPr>
    </w:p>
    <w:p w14:paraId="04C1D91D" w14:textId="51B7D90D" w:rsidR="000B318C" w:rsidRPr="00EC1FEC" w:rsidRDefault="000B318C" w:rsidP="00EC1FEC">
      <w:r w:rsidRPr="00EC1FEC">
        <w:t xml:space="preserve">It is often wrongly assumed that the anticipated benefits of 5G connectivity </w:t>
      </w:r>
      <w:r w:rsidR="00B368C8" w:rsidRPr="00EC1FEC">
        <w:t xml:space="preserve">can </w:t>
      </w:r>
      <w:r w:rsidR="00C21BF3">
        <w:t xml:space="preserve">only </w:t>
      </w:r>
      <w:r w:rsidR="00B368C8" w:rsidRPr="00EC1FEC">
        <w:t>accrue</w:t>
      </w:r>
      <w:r w:rsidRPr="00EC1FEC">
        <w:t xml:space="preserve"> with the PC5 </w:t>
      </w:r>
      <w:r w:rsidR="003C782F" w:rsidRPr="00EC1FEC">
        <w:t>side</w:t>
      </w:r>
      <w:del w:id="90" w:author="Holcomb, Jay" w:date="2020-02-24T05:25:00Z">
        <w:r w:rsidR="003C782F" w:rsidRPr="00EC1FEC" w:rsidDel="008577AA">
          <w:delText xml:space="preserve"> </w:delText>
        </w:r>
      </w:del>
      <w:r w:rsidR="003C782F" w:rsidRPr="00EC1FEC">
        <w:t>link</w:t>
      </w:r>
      <w:r w:rsidRPr="00EC1FEC">
        <w:t xml:space="preserve"> interface of C-V2X. </w:t>
      </w:r>
      <w:r w:rsidR="00C7373D" w:rsidRPr="000941F4">
        <w:t>Despite</w:t>
      </w:r>
      <w:r w:rsidR="00B368C8" w:rsidRPr="000941F4">
        <w:t xml:space="preserve"> the name, this is not true.  C-V2X in its current form </w:t>
      </w:r>
      <w:ins w:id="91" w:author="Holcomb, Jay" w:date="2020-02-28T10:07:00Z">
        <w:r w:rsidR="00E035CF">
          <w:t xml:space="preserve">[3, paragraph 27] </w:t>
        </w:r>
      </w:ins>
      <w:bookmarkStart w:id="92" w:name="_GoBack"/>
      <w:bookmarkEnd w:id="92"/>
      <w:r w:rsidR="00B368C8" w:rsidRPr="000941F4">
        <w:t>is only capable of broadcasting packets and is not capable of establishing direct peer-to-peer communications over any network including a 5G network</w:t>
      </w:r>
      <w:r w:rsidR="00B368C8" w:rsidRPr="00EC1FEC">
        <w:t xml:space="preserve">. </w:t>
      </w:r>
      <w:r w:rsidRPr="00EC1FEC">
        <w:t xml:space="preserve">Furthermore, the capability of 5G in terms of Vehicle-to-Network (V2N) communication achieved through the </w:t>
      </w:r>
      <w:ins w:id="93" w:author="Roger Marks" w:date="2020-02-21T17:47:00Z">
        <w:r w:rsidR="00C31F96">
          <w:t xml:space="preserve">communication interface </w:t>
        </w:r>
      </w:ins>
      <w:r w:rsidRPr="00EC1FEC">
        <w:t>(Uu</w:t>
      </w:r>
      <w:r w:rsidR="00E54D33" w:rsidRPr="00EC1FEC">
        <w:t xml:space="preserve">-logical interface between the User Equipment and the </w:t>
      </w:r>
      <w:r w:rsidR="002E0781" w:rsidRPr="00EC1FEC">
        <w:t>eNo</w:t>
      </w:r>
      <w:r w:rsidR="005A7099">
        <w:t>d</w:t>
      </w:r>
      <w:r w:rsidR="002E0781" w:rsidRPr="00EC1FEC">
        <w:t xml:space="preserve">eB, </w:t>
      </w:r>
      <w:r w:rsidR="00E54D33" w:rsidRPr="00EC1FEC">
        <w:t>base station</w:t>
      </w:r>
      <w:r w:rsidRPr="00EC1FEC">
        <w:t xml:space="preserve">) </w:t>
      </w:r>
      <w:del w:id="94" w:author="Roger Marks" w:date="2020-02-21T17:47:00Z">
        <w:r w:rsidRPr="00EC1FEC" w:rsidDel="00C31F96">
          <w:delText xml:space="preserve">communication interface </w:delText>
        </w:r>
      </w:del>
      <w:r w:rsidRPr="00EC1FEC">
        <w:t>is widely confused with C-V2X using PC5 for Vehicle-to-Vehicle (V2V) and Vehicle-to-Infrastructure (V2I). It is important to clarify that the capability</w:t>
      </w:r>
      <w:r w:rsidR="002E0781" w:rsidRPr="00EC1FEC">
        <w:t xml:space="preserve"> to connect to a commercial mobile network</w:t>
      </w:r>
      <w:r w:rsidRPr="00EC1FEC">
        <w:t xml:space="preserve"> is a distinct function </w:t>
      </w:r>
      <w:r w:rsidR="002E0781" w:rsidRPr="00EC1FEC">
        <w:t xml:space="preserve">generally </w:t>
      </w:r>
      <w:r w:rsidRPr="00EC1FEC">
        <w:t>using separate frequency resources</w:t>
      </w:r>
      <w:r w:rsidR="002E0781" w:rsidRPr="00EC1FEC">
        <w:t xml:space="preserve"> and a completely </w:t>
      </w:r>
      <w:r w:rsidR="00C7373D" w:rsidRPr="00EC1FEC">
        <w:t>different</w:t>
      </w:r>
      <w:r w:rsidR="002E0781" w:rsidRPr="00EC1FEC">
        <w:t xml:space="preserve"> mode of operation of an LTE module</w:t>
      </w:r>
      <w:r w:rsidRPr="00EC1FEC">
        <w:t xml:space="preserve">, usually in the spectrum below 3 GHz. </w:t>
      </w:r>
      <w:r w:rsidR="002E0781" w:rsidRPr="00EC1FEC">
        <w:t xml:space="preserve">While IEEE 802 </w:t>
      </w:r>
      <w:r w:rsidR="00707B0B" w:rsidRPr="00EC1FEC">
        <w:t>agree</w:t>
      </w:r>
      <w:r w:rsidR="002E0781" w:rsidRPr="00EC1FEC">
        <w:t>s</w:t>
      </w:r>
      <w:r w:rsidR="00707B0B" w:rsidRPr="00EC1FEC">
        <w:t xml:space="preserve"> that cellular V2N connectivity could complement V2V and V2I </w:t>
      </w:r>
      <w:r w:rsidR="002E0781" w:rsidRPr="00EC1FEC">
        <w:t xml:space="preserve">safety-related functionality </w:t>
      </w:r>
      <w:r w:rsidR="00707B0B" w:rsidRPr="00EC1FEC">
        <w:t>to enable additional services when the vehicles are inside the coverage area of a cellular network</w:t>
      </w:r>
      <w:r w:rsidR="002E0781" w:rsidRPr="00EC1FEC">
        <w:t xml:space="preserve">, this in no way replaces the need for optimized 5.9 GHz DSRC </w:t>
      </w:r>
      <w:r w:rsidR="00C7373D" w:rsidRPr="00EC1FEC">
        <w:t>communications</w:t>
      </w:r>
      <w:r w:rsidR="002E0781" w:rsidRPr="00EC1FEC">
        <w:t xml:space="preserve"> for ITS safety-related services</w:t>
      </w:r>
      <w:r w:rsidR="00707B0B" w:rsidRPr="00EC1FEC">
        <w:t>.</w:t>
      </w:r>
      <w:r w:rsidRPr="00EC1FEC">
        <w:t xml:space="preserve"> </w:t>
      </w:r>
      <w:r w:rsidR="002E0781" w:rsidRPr="00EC1FEC">
        <w:t>IEEE 802 notes that the  European</w:t>
      </w:r>
      <w:r w:rsidRPr="00EC1FEC">
        <w:t xml:space="preserve"> SCOOP project with a fleet of 3000 vehicles </w:t>
      </w:r>
      <w:r w:rsidR="002E0781" w:rsidRPr="00EC1FEC">
        <w:t xml:space="preserve">outfitted with ITS stations with both a DSRC (called G5 in Europe) and a cellular interface </w:t>
      </w:r>
      <w:r w:rsidRPr="00EC1FEC">
        <w:t>demonstrate</w:t>
      </w:r>
      <w:r w:rsidR="002E0781" w:rsidRPr="00EC1FEC">
        <w:t>d</w:t>
      </w:r>
      <w:r w:rsidRPr="00EC1FEC">
        <w:t xml:space="preserve"> that cellular 4G connectivity for V2N can be successfully and efficiently combined with DSRC for V2V </w:t>
      </w:r>
      <w:r w:rsidR="002E0781" w:rsidRPr="00EC1FEC">
        <w:t xml:space="preserve">safety </w:t>
      </w:r>
      <w:r w:rsidR="005E4BB8">
        <w:t>[5</w:t>
      </w:r>
      <w:r w:rsidR="008E119E">
        <w:t>]</w:t>
      </w:r>
      <w:r w:rsidR="002E0781" w:rsidRPr="00EC1FEC">
        <w:t>.</w:t>
      </w:r>
      <w:r w:rsidR="00345258" w:rsidRPr="00EC1FEC">
        <w:t xml:space="preserve"> </w:t>
      </w:r>
    </w:p>
    <w:p w14:paraId="56586101" w14:textId="1570BB7C" w:rsidR="006843BE" w:rsidRPr="00EC1FEC" w:rsidRDefault="006843BE" w:rsidP="00EC1FEC">
      <w:pPr>
        <w:pStyle w:val="BodyText"/>
        <w:widowControl/>
        <w:ind w:firstLine="0"/>
        <w:rPr>
          <w:szCs w:val="24"/>
        </w:rPr>
      </w:pPr>
    </w:p>
    <w:p w14:paraId="00C1A1FA" w14:textId="72825345" w:rsidR="00D71F6A" w:rsidRPr="00EC1FEC" w:rsidRDefault="00D71F6A" w:rsidP="00EC1FEC">
      <w:pPr>
        <w:pStyle w:val="Heading1"/>
        <w:keepNext w:val="0"/>
        <w:keepLines w:val="0"/>
      </w:pPr>
      <w:r w:rsidRPr="00EC1FEC">
        <w:t xml:space="preserve">Comments on “… whether it should continue to set aside the 10 megahertz of spectrum at 5.895- 5.905 GHz for DSRC.” </w:t>
      </w:r>
      <w:r w:rsidR="005E4BB8">
        <w:t>[3</w:t>
      </w:r>
      <w:r w:rsidR="008E119E">
        <w:t>]</w:t>
      </w:r>
      <w:r w:rsidRPr="00EC1FEC">
        <w:t xml:space="preserve"> paragraph 16</w:t>
      </w:r>
    </w:p>
    <w:p w14:paraId="70F8A9B1" w14:textId="6BD18286" w:rsidR="0077218B" w:rsidRPr="00EC1FEC" w:rsidRDefault="0077218B" w:rsidP="00EC1FEC">
      <w:pPr>
        <w:ind w:firstLine="0"/>
      </w:pPr>
    </w:p>
    <w:p w14:paraId="056CDC83" w14:textId="0A0A062F" w:rsidR="00D71F6A" w:rsidRPr="00EC1FEC" w:rsidRDefault="00D71F6A" w:rsidP="00EC1FEC">
      <w:pPr>
        <w:pStyle w:val="Heading2"/>
        <w:keepNext w:val="0"/>
        <w:keepLines w:val="0"/>
      </w:pPr>
      <w:r w:rsidRPr="00EC1FEC">
        <w:t xml:space="preserve"> On setting aside 10 MHz of spectrum for DSRC</w:t>
      </w:r>
    </w:p>
    <w:p w14:paraId="3D9BFE32" w14:textId="77777777" w:rsidR="0077218B" w:rsidRPr="00EC1FEC" w:rsidRDefault="0077218B" w:rsidP="00EC1FEC">
      <w:pPr>
        <w:ind w:firstLine="0"/>
      </w:pPr>
    </w:p>
    <w:p w14:paraId="4D32AB4F" w14:textId="7BCFA929" w:rsidR="00D71F6A" w:rsidRPr="00EC1FEC" w:rsidRDefault="00D71F6A" w:rsidP="00EC1FEC">
      <w:r w:rsidRPr="00EC1FEC">
        <w:t>IEEE 802 believes that 10</w:t>
      </w:r>
      <w:ins w:id="95" w:author="Roger Marks" w:date="2020-02-21T17:48:00Z">
        <w:r w:rsidR="00294DEF">
          <w:t xml:space="preserve"> </w:t>
        </w:r>
      </w:ins>
      <w:r w:rsidRPr="00EC1FEC">
        <w:t>MHz of spectrum is insufficient for achieving maximum benefit from deployment of ITS safety-related services.  IEEE 802 notes that current deployments of DSRC technology have provisions (</w:t>
      </w:r>
      <w:del w:id="96" w:author="Roger Marks" w:date="2020-02-21T17:48:00Z">
        <w:r w:rsidRPr="00EC1FEC" w:rsidDel="00294DEF">
          <w:delText xml:space="preserve">aka </w:delText>
        </w:r>
      </w:del>
      <w:ins w:id="97" w:author="Roger Marks" w:date="2020-02-21T17:48:00Z">
        <w:r w:rsidR="00294DEF">
          <w:t>i.e.,</w:t>
        </w:r>
        <w:r w:rsidR="00294DEF" w:rsidRPr="00EC1FEC">
          <w:t xml:space="preserve"> </w:t>
        </w:r>
      </w:ins>
      <w:r w:rsidRPr="00EC1FEC">
        <w:t>congestion control) for handling situations where there is a need for more resources than are currently available.  This situation is only going to be exacerbated when personal devices (smart phones) are outfitted with 5.9</w:t>
      </w:r>
      <w:ins w:id="98" w:author="Roger Marks" w:date="2020-02-21T17:48:00Z">
        <w:r w:rsidR="00294DEF">
          <w:t xml:space="preserve"> </w:t>
        </w:r>
      </w:ins>
      <w:r w:rsidRPr="00EC1FEC">
        <w:t xml:space="preserve">GHz DSRC technology and ITS safety-related services that prevent pedestrians and cyclists from becoming casualties.  </w:t>
      </w:r>
    </w:p>
    <w:p w14:paraId="70B9E9DD" w14:textId="77777777" w:rsidR="00B258E7" w:rsidRPr="00EC1FEC" w:rsidRDefault="00B258E7" w:rsidP="00EC1FEC">
      <w:pPr>
        <w:ind w:firstLine="0"/>
      </w:pPr>
    </w:p>
    <w:p w14:paraId="2BE2DF80" w14:textId="081A0EBB" w:rsidR="00D71F6A" w:rsidRPr="00EC1FEC" w:rsidRDefault="00D71F6A" w:rsidP="00EC1FEC">
      <w:r w:rsidRPr="00EC1FEC">
        <w:t xml:space="preserve">The </w:t>
      </w:r>
      <w:r w:rsidR="003A43E9">
        <w:t xml:space="preserve">ITS </w:t>
      </w:r>
      <w:r w:rsidRPr="00EC1FEC">
        <w:t>operational environment has the following characteristics:</w:t>
      </w:r>
    </w:p>
    <w:p w14:paraId="74DD43B7" w14:textId="77777777" w:rsidR="00507525" w:rsidRDefault="00507525" w:rsidP="003A43E9">
      <w:pPr>
        <w:ind w:firstLine="0"/>
      </w:pPr>
    </w:p>
    <w:p w14:paraId="39A4F742" w14:textId="33802F5A" w:rsidR="00D71F6A" w:rsidRPr="00EC1FEC" w:rsidRDefault="00D71F6A" w:rsidP="00EC1FEC">
      <w:pPr>
        <w:pStyle w:val="ListParagraph"/>
        <w:numPr>
          <w:ilvl w:val="0"/>
          <w:numId w:val="21"/>
        </w:numPr>
      </w:pPr>
      <w:r w:rsidRPr="00EC1FEC">
        <w:t>Many devices in communication range, most of which are moving relative to each other at a wide range of velocities</w:t>
      </w:r>
      <w:ins w:id="99" w:author="Roger Marks" w:date="2020-02-21T17:49:00Z">
        <w:r w:rsidR="00294DEF">
          <w:t>;</w:t>
        </w:r>
      </w:ins>
      <w:r w:rsidRPr="00EC1FEC">
        <w:t xml:space="preserve"> </w:t>
      </w:r>
      <w:del w:id="100" w:author="Roger Marks" w:date="2020-02-21T17:49:00Z">
        <w:r w:rsidRPr="00EC1FEC" w:rsidDel="00294DEF">
          <w:delText xml:space="preserve">and </w:delText>
        </w:r>
      </w:del>
      <w:r w:rsidRPr="00EC1FEC">
        <w:t>the higher the velocit</w:t>
      </w:r>
      <w:ins w:id="101" w:author="Roger Marks" w:date="2020-02-21T17:49:00Z">
        <w:r w:rsidR="00294DEF">
          <w:t>y</w:t>
        </w:r>
      </w:ins>
      <w:del w:id="102" w:author="Roger Marks" w:date="2020-02-21T17:49:00Z">
        <w:r w:rsidRPr="00EC1FEC" w:rsidDel="00294DEF">
          <w:delText>ies</w:delText>
        </w:r>
      </w:del>
      <w:r w:rsidRPr="00EC1FEC">
        <w:t>, the more important information exchange becomes to prevent accidents</w:t>
      </w:r>
    </w:p>
    <w:p w14:paraId="08AE7CF1" w14:textId="77777777" w:rsidR="00D71F6A" w:rsidRPr="00EC1FEC" w:rsidRDefault="00D71F6A" w:rsidP="00EC1FEC">
      <w:pPr>
        <w:pStyle w:val="ListParagraph"/>
        <w:numPr>
          <w:ilvl w:val="0"/>
          <w:numId w:val="21"/>
        </w:numPr>
      </w:pPr>
      <w:r w:rsidRPr="00EC1FEC">
        <w:t>To prevent accidents, a large amount of information must be continually exchanged between devices using messages whose size varies by an order of magnitude or more</w:t>
      </w:r>
    </w:p>
    <w:p w14:paraId="28FBD47D" w14:textId="77777777" w:rsidR="00D71F6A" w:rsidRPr="00EC1FEC" w:rsidRDefault="00D71F6A" w:rsidP="00EC1FEC">
      <w:pPr>
        <w:pStyle w:val="ListParagraph"/>
        <w:numPr>
          <w:ilvl w:val="0"/>
          <w:numId w:val="21"/>
        </w:numPr>
      </w:pPr>
      <w:r w:rsidRPr="00EC1FEC">
        <w:t>In some critical situations, devices need to have the ability to communicate with each other directly to perform such tasks as such as maneuver coordination and platooning</w:t>
      </w:r>
    </w:p>
    <w:p w14:paraId="601375F5" w14:textId="77777777" w:rsidR="00D71F6A" w:rsidRPr="00EC1FEC" w:rsidRDefault="00D71F6A" w:rsidP="00EC1FEC">
      <w:pPr>
        <w:pStyle w:val="ListParagraph"/>
        <w:numPr>
          <w:ilvl w:val="0"/>
          <w:numId w:val="21"/>
        </w:numPr>
      </w:pPr>
      <w:r w:rsidRPr="00EC1FEC">
        <w:t>Continuous, ubiquitous access to a source for time synchronization is not possible</w:t>
      </w:r>
    </w:p>
    <w:p w14:paraId="273FC1DA" w14:textId="77777777" w:rsidR="00B258E7" w:rsidRPr="00EC1FEC" w:rsidRDefault="00B258E7" w:rsidP="00EC1FEC">
      <w:pPr>
        <w:ind w:firstLine="0"/>
      </w:pPr>
    </w:p>
    <w:p w14:paraId="65A11AD5" w14:textId="4A833973" w:rsidR="00D71F6A" w:rsidRPr="00EC1FEC" w:rsidRDefault="00D71F6A" w:rsidP="00EC1FEC">
      <w:r w:rsidRPr="00EC1FEC">
        <w:t>These characteristics lead directly to the following requirements for any communications technology to optimally perform in such environments.  In layman’s terms, the communication system should:</w:t>
      </w:r>
    </w:p>
    <w:p w14:paraId="708F4D9E" w14:textId="77777777" w:rsidR="00D71F6A" w:rsidRPr="00EC1FEC" w:rsidRDefault="00D71F6A" w:rsidP="00EC1FEC">
      <w:pPr>
        <w:pStyle w:val="ListParagraph"/>
        <w:numPr>
          <w:ilvl w:val="0"/>
          <w:numId w:val="22"/>
        </w:numPr>
      </w:pPr>
      <w:r w:rsidRPr="00EC1FEC">
        <w:lastRenderedPageBreak/>
        <w:t>Have a level of performance that does not degrade in high-risk scenarios (high relative speeds)</w:t>
      </w:r>
    </w:p>
    <w:p w14:paraId="44A1AA59" w14:textId="77777777" w:rsidR="00D71F6A" w:rsidRPr="00EC1FEC" w:rsidRDefault="00D71F6A" w:rsidP="00EC1FEC">
      <w:pPr>
        <w:pStyle w:val="ListParagraph"/>
        <w:numPr>
          <w:ilvl w:val="0"/>
          <w:numId w:val="22"/>
        </w:numPr>
      </w:pPr>
      <w:r w:rsidRPr="00EC1FEC">
        <w:t>Handle information exchanges of varying message sizes in the most efficient manner</w:t>
      </w:r>
    </w:p>
    <w:p w14:paraId="0910ED3B" w14:textId="77777777" w:rsidR="00D71F6A" w:rsidRPr="00EC1FEC" w:rsidRDefault="00D71F6A" w:rsidP="00EC1FEC">
      <w:pPr>
        <w:pStyle w:val="ListParagraph"/>
        <w:numPr>
          <w:ilvl w:val="0"/>
          <w:numId w:val="22"/>
        </w:numPr>
      </w:pPr>
      <w:r w:rsidRPr="00EC1FEC">
        <w:t>Be able to identify nearby devices with which peer-to-peer communications is necessary</w:t>
      </w:r>
    </w:p>
    <w:p w14:paraId="69699C31" w14:textId="77777777" w:rsidR="00D71F6A" w:rsidRPr="00EC1FEC" w:rsidRDefault="00D71F6A" w:rsidP="00EC1FEC">
      <w:pPr>
        <w:pStyle w:val="ListParagraph"/>
        <w:numPr>
          <w:ilvl w:val="0"/>
          <w:numId w:val="22"/>
        </w:numPr>
      </w:pPr>
      <w:r w:rsidRPr="00EC1FEC">
        <w:t>Not rely on time synchronization to perform any of its tasks</w:t>
      </w:r>
    </w:p>
    <w:p w14:paraId="1399E0A4" w14:textId="77777777" w:rsidR="00D71F6A" w:rsidRPr="00EC1FEC" w:rsidRDefault="00D71F6A" w:rsidP="00EC1FEC">
      <w:pPr>
        <w:ind w:firstLine="0"/>
      </w:pPr>
    </w:p>
    <w:tbl>
      <w:tblPr>
        <w:tblStyle w:val="TableGrid"/>
        <w:tblW w:w="0" w:type="auto"/>
        <w:tblInd w:w="0" w:type="dxa"/>
        <w:tblLayout w:type="fixed"/>
        <w:tblLook w:val="01E0" w:firstRow="1" w:lastRow="1" w:firstColumn="1" w:lastColumn="1" w:noHBand="0" w:noVBand="0"/>
      </w:tblPr>
      <w:tblGrid>
        <w:gridCol w:w="7915"/>
        <w:gridCol w:w="900"/>
        <w:gridCol w:w="990"/>
      </w:tblGrid>
      <w:tr w:rsidR="00D71F6A" w:rsidRPr="00EC1FEC" w14:paraId="78C0E45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14BA9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Requirement</w:t>
            </w:r>
          </w:p>
        </w:tc>
        <w:tc>
          <w:tcPr>
            <w:tcW w:w="900" w:type="dxa"/>
            <w:tcBorders>
              <w:top w:val="single" w:sz="4" w:space="0" w:color="auto"/>
              <w:left w:val="single" w:sz="4" w:space="0" w:color="auto"/>
              <w:bottom w:val="single" w:sz="4" w:space="0" w:color="auto"/>
              <w:right w:val="single" w:sz="4" w:space="0" w:color="auto"/>
            </w:tcBorders>
            <w:hideMark/>
          </w:tcPr>
          <w:p w14:paraId="1EA2324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DSRC</w:t>
            </w:r>
          </w:p>
        </w:tc>
        <w:tc>
          <w:tcPr>
            <w:tcW w:w="990" w:type="dxa"/>
            <w:tcBorders>
              <w:top w:val="single" w:sz="4" w:space="0" w:color="auto"/>
              <w:left w:val="single" w:sz="4" w:space="0" w:color="auto"/>
              <w:bottom w:val="single" w:sz="4" w:space="0" w:color="auto"/>
              <w:right w:val="single" w:sz="4" w:space="0" w:color="auto"/>
            </w:tcBorders>
            <w:hideMark/>
          </w:tcPr>
          <w:p w14:paraId="4F6F37EA"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C-V2X</w:t>
            </w:r>
          </w:p>
        </w:tc>
      </w:tr>
      <w:tr w:rsidR="00D71F6A" w:rsidRPr="00EC1FEC" w14:paraId="29E6444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B050A18"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Information carrying capacity remains constant in stressful scenarios</w:t>
            </w:r>
          </w:p>
        </w:tc>
        <w:tc>
          <w:tcPr>
            <w:tcW w:w="900" w:type="dxa"/>
            <w:tcBorders>
              <w:top w:val="single" w:sz="4" w:space="0" w:color="auto"/>
              <w:left w:val="single" w:sz="4" w:space="0" w:color="auto"/>
              <w:bottom w:val="single" w:sz="4" w:space="0" w:color="auto"/>
              <w:right w:val="single" w:sz="4" w:space="0" w:color="auto"/>
            </w:tcBorders>
            <w:hideMark/>
          </w:tcPr>
          <w:p w14:paraId="2B60F397"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416DBC8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FA30D5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1D5812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Designed to efficiently handle messages of varying sizes</w:t>
            </w:r>
          </w:p>
        </w:tc>
        <w:tc>
          <w:tcPr>
            <w:tcW w:w="900" w:type="dxa"/>
            <w:tcBorders>
              <w:top w:val="single" w:sz="4" w:space="0" w:color="auto"/>
              <w:left w:val="single" w:sz="4" w:space="0" w:color="auto"/>
              <w:bottom w:val="single" w:sz="4" w:space="0" w:color="auto"/>
              <w:right w:val="single" w:sz="4" w:space="0" w:color="auto"/>
            </w:tcBorders>
            <w:hideMark/>
          </w:tcPr>
          <w:p w14:paraId="76C976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29C40290"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5229970"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D432024"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Has (lower-layer) addresses that allow peer-to-peer sessions</w:t>
            </w:r>
          </w:p>
        </w:tc>
        <w:tc>
          <w:tcPr>
            <w:tcW w:w="900" w:type="dxa"/>
            <w:tcBorders>
              <w:top w:val="single" w:sz="4" w:space="0" w:color="auto"/>
              <w:left w:val="single" w:sz="4" w:space="0" w:color="auto"/>
              <w:bottom w:val="single" w:sz="4" w:space="0" w:color="auto"/>
              <w:right w:val="single" w:sz="4" w:space="0" w:color="auto"/>
            </w:tcBorders>
            <w:hideMark/>
          </w:tcPr>
          <w:p w14:paraId="6334C9A3"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7B2853C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D79E18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2B6534A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Communications can be carried out without time synchronization of all devices</w:t>
            </w:r>
          </w:p>
        </w:tc>
        <w:tc>
          <w:tcPr>
            <w:tcW w:w="900" w:type="dxa"/>
            <w:tcBorders>
              <w:top w:val="single" w:sz="4" w:space="0" w:color="auto"/>
              <w:left w:val="single" w:sz="4" w:space="0" w:color="auto"/>
              <w:bottom w:val="single" w:sz="4" w:space="0" w:color="auto"/>
              <w:right w:val="single" w:sz="4" w:space="0" w:color="auto"/>
            </w:tcBorders>
            <w:hideMark/>
          </w:tcPr>
          <w:p w14:paraId="64A2CCA1"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5491190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bl>
    <w:p w14:paraId="27CDFCE5" w14:textId="77777777" w:rsidR="00D71F6A" w:rsidRPr="00EC1FEC" w:rsidRDefault="00D71F6A" w:rsidP="00EC1FEC">
      <w:pPr>
        <w:ind w:firstLine="0"/>
      </w:pPr>
    </w:p>
    <w:p w14:paraId="246B928B" w14:textId="17315FB3" w:rsidR="00D71F6A" w:rsidRPr="00EC1FEC" w:rsidRDefault="00D71F6A" w:rsidP="00EC1FEC">
      <w:r w:rsidRPr="00EC1FEC">
        <w:t xml:space="preserve">To summarize the drawbacks of C-V2X, its information carrying capacity is reduced in the more critical scenarios, it allocates resources of a fixed size and therefore is very inefficient when messages sizes vary, it has no unique lower-layer addresses and is therefore only suitable for broadcasting messages which is a subset of the communications necessary for ITS safety-related services, and it </w:t>
      </w:r>
      <w:r w:rsidR="00C7373D" w:rsidRPr="00EC1FEC">
        <w:t>cannot</w:t>
      </w:r>
      <w:r w:rsidRPr="00EC1FEC">
        <w:t xml:space="preserve"> function without tight time synchronization of all devices which is </w:t>
      </w:r>
      <w:del w:id="103" w:author="Holcomb, Jay" w:date="2020-02-25T06:55:00Z">
        <w:r w:rsidRPr="00EC1FEC" w:rsidDel="00EA0C95">
          <w:delText xml:space="preserve">simply </w:delText>
        </w:r>
      </w:del>
      <w:r w:rsidRPr="00EC1FEC">
        <w:t>impractical</w:t>
      </w:r>
      <w:del w:id="104" w:author="Roger Marks" w:date="2020-02-21T17:52:00Z">
        <w:r w:rsidRPr="00EC1FEC" w:rsidDel="00294DEF">
          <w:delText xml:space="preserve"> and not possible</w:delText>
        </w:r>
      </w:del>
      <w:r w:rsidRPr="00EC1FEC">
        <w:t>.</w:t>
      </w:r>
    </w:p>
    <w:p w14:paraId="7A113B2B" w14:textId="77777777" w:rsidR="00B258E7" w:rsidRPr="00EC1FEC" w:rsidRDefault="00B258E7" w:rsidP="00EC1FEC">
      <w:pPr>
        <w:ind w:firstLine="0"/>
      </w:pPr>
    </w:p>
    <w:p w14:paraId="074F0B9F" w14:textId="5F27AB34" w:rsidR="00D71F6A" w:rsidRPr="00EC1FEC" w:rsidRDefault="00D71F6A" w:rsidP="00EC1FEC">
      <w:r w:rsidRPr="00EC1FEC">
        <w:t xml:space="preserve">These technical </w:t>
      </w:r>
      <w:r w:rsidR="00C7373D" w:rsidRPr="00EC1FEC">
        <w:t>facts</w:t>
      </w:r>
      <w:r w:rsidRPr="00EC1FEC">
        <w:t xml:space="preserve"> support IEEE 802’s recommendation that </w:t>
      </w:r>
      <w:r w:rsidR="00C7373D" w:rsidRPr="00EC1FEC">
        <w:t>all</w:t>
      </w:r>
      <w:r w:rsidRPr="00EC1FEC">
        <w:t xml:space="preserve"> spectrum reserved for ITS safety-related services be allocated to IEEE 802.11 technologies as those technologies have been proven to be optimal in ITS RF environments and continues to be deployed in the US and around the world.  DSRC leverages ubiquitous IEEE 802.11 products in mass production for over a decade to </w:t>
      </w:r>
      <w:r w:rsidR="00200905">
        <w:t xml:space="preserve">also </w:t>
      </w:r>
      <w:r w:rsidRPr="00EC1FEC">
        <w:t xml:space="preserve">provide life-saving benefits </w:t>
      </w:r>
      <w:r w:rsidR="005B71D8">
        <w:t>(</w:t>
      </w:r>
      <w:r w:rsidRPr="00EC1FEC">
        <w:t>which are hard to quantify</w:t>
      </w:r>
      <w:r w:rsidR="005B71D8">
        <w:t>)</w:t>
      </w:r>
      <w:r w:rsidRPr="00EC1FEC">
        <w:t xml:space="preserve"> </w:t>
      </w:r>
      <w:r w:rsidR="005B71D8">
        <w:t xml:space="preserve">at a cost consistent with IEEE 802.11 </w:t>
      </w:r>
      <w:r w:rsidR="00BF098A">
        <w:t>based products.</w:t>
      </w:r>
    </w:p>
    <w:p w14:paraId="6F923B69" w14:textId="36190F99" w:rsidR="0091382E" w:rsidRDefault="0091382E" w:rsidP="00EC1FEC">
      <w:pPr>
        <w:ind w:firstLine="0"/>
      </w:pPr>
    </w:p>
    <w:p w14:paraId="7EFFBAAF" w14:textId="1137A4D5" w:rsidR="00DB43D6" w:rsidRPr="00EC1FEC" w:rsidRDefault="00DB43D6" w:rsidP="00EC1FEC">
      <w:pPr>
        <w:pStyle w:val="Heading1"/>
        <w:keepNext w:val="0"/>
        <w:keepLines w:val="0"/>
      </w:pPr>
      <w:r w:rsidRPr="00EC1FEC">
        <w:t>Comments on “</w:t>
      </w:r>
      <w:r w:rsidR="00C77921" w:rsidRPr="00EC1FEC">
        <w:t>The Commission proposes to modify existing DSRC licenses to allow</w:t>
      </w:r>
      <w:r w:rsidR="00537117" w:rsidRPr="00EC1FEC">
        <w:t xml:space="preserve"> </w:t>
      </w:r>
      <w:r w:rsidR="00C77921" w:rsidRPr="00EC1FEC">
        <w:t>operation in only the 5.895–5.925 GHz</w:t>
      </w:r>
      <w:r w:rsidR="00537117" w:rsidRPr="00EC1FEC">
        <w:t xml:space="preserve"> </w:t>
      </w:r>
      <w:r w:rsidR="00C77921" w:rsidRPr="00EC1FEC">
        <w:t>sub-band to the extent that licensees</w:t>
      </w:r>
      <w:r w:rsidR="00537117" w:rsidRPr="00EC1FEC">
        <w:t xml:space="preserve"> </w:t>
      </w:r>
      <w:r w:rsidR="00C77921" w:rsidRPr="00EC1FEC">
        <w:t>want to operate a C–V2X system or only</w:t>
      </w:r>
      <w:r w:rsidR="00537117" w:rsidRPr="00EC1FEC">
        <w:t xml:space="preserve"> </w:t>
      </w:r>
      <w:r w:rsidR="00C77921" w:rsidRPr="00EC1FEC">
        <w:t>in 5.895–5.905 GHz to the extent this</w:t>
      </w:r>
      <w:r w:rsidR="00537117" w:rsidRPr="00EC1FEC">
        <w:t xml:space="preserve"> </w:t>
      </w:r>
      <w:r w:rsidR="00C77921" w:rsidRPr="00EC1FEC">
        <w:t>sub-band is retained for DSRC systems</w:t>
      </w:r>
      <w:r w:rsidR="00537117" w:rsidRPr="00EC1FEC">
        <w:t xml:space="preserve"> </w:t>
      </w:r>
      <w:r w:rsidR="00C77921" w:rsidRPr="00EC1FEC">
        <w:t>and the licensees want to continue their</w:t>
      </w:r>
      <w:r w:rsidR="00537117" w:rsidRPr="00EC1FEC">
        <w:t xml:space="preserve"> </w:t>
      </w:r>
      <w:r w:rsidR="00C77921" w:rsidRPr="00EC1FEC">
        <w:t>DSRC operations.</w:t>
      </w:r>
      <w:r w:rsidRPr="00EC1FEC">
        <w:t xml:space="preserve">” </w:t>
      </w:r>
      <w:r w:rsidR="005E4BB8">
        <w:t>[3</w:t>
      </w:r>
      <w:r w:rsidR="008E119E">
        <w:t>]</w:t>
      </w:r>
      <w:r w:rsidRPr="00EC1FEC">
        <w:t xml:space="preserve">, paragraph </w:t>
      </w:r>
      <w:r w:rsidR="00537117" w:rsidRPr="00EC1FEC">
        <w:t>20</w:t>
      </w:r>
    </w:p>
    <w:p w14:paraId="78B101C5" w14:textId="77777777" w:rsidR="00DB43D6" w:rsidRPr="00EC1FEC" w:rsidRDefault="00DB43D6" w:rsidP="00EC1FEC">
      <w:pPr>
        <w:ind w:firstLine="0"/>
      </w:pPr>
    </w:p>
    <w:p w14:paraId="394F30DA" w14:textId="6E04F9AE" w:rsidR="00344C9B" w:rsidRPr="00EC1FEC" w:rsidRDefault="00344C9B" w:rsidP="00EC1FEC">
      <w:pPr>
        <w:pStyle w:val="Heading2"/>
        <w:keepNext w:val="0"/>
        <w:keepLines w:val="0"/>
      </w:pPr>
      <w:r w:rsidRPr="00EC1FEC">
        <w:t>V2X Channel Needs</w:t>
      </w:r>
    </w:p>
    <w:p w14:paraId="3A5A2FA5" w14:textId="77777777" w:rsidR="007E04E4" w:rsidRPr="00EC1FEC" w:rsidRDefault="007E04E4" w:rsidP="00EC1FEC">
      <w:pPr>
        <w:ind w:firstLine="0"/>
      </w:pPr>
    </w:p>
    <w:p w14:paraId="2E11EA53" w14:textId="597506EE" w:rsidR="00344C9B" w:rsidRPr="00EC1FEC" w:rsidRDefault="00344C9B" w:rsidP="00EC1FEC">
      <w:pPr>
        <w:rPr>
          <w:rFonts w:eastAsiaTheme="minorHAnsi"/>
        </w:rPr>
      </w:pPr>
      <w:r w:rsidRPr="00EC1FEC">
        <w:t xml:space="preserve">The currently proposed NPRM cites preliminary studies submitted by the 5GAA </w:t>
      </w:r>
      <w:r w:rsidR="00DD35C1" w:rsidRPr="00EC1FEC">
        <w:t xml:space="preserve">claiming </w:t>
      </w:r>
      <w:r w:rsidRPr="00EC1FEC">
        <w:t xml:space="preserve">that a single 20 MHz channel provides sufficient throughput for many anticipated V2X features. However, we strongly </w:t>
      </w:r>
      <w:r w:rsidR="008D1D84" w:rsidRPr="00EC1FEC">
        <w:t xml:space="preserve">disagree that </w:t>
      </w:r>
      <w:r w:rsidR="00AB4D94" w:rsidRPr="00EC1FEC">
        <w:t>a single channel can provide sufficient through</w:t>
      </w:r>
      <w:ins w:id="105" w:author="Holcomb, Jay" w:date="2020-02-24T05:26:00Z">
        <w:r w:rsidR="008577AA">
          <w:t>p</w:t>
        </w:r>
      </w:ins>
      <w:del w:id="106" w:author="Holcomb, Jay" w:date="2020-02-24T05:26:00Z">
        <w:r w:rsidR="00AB4D94" w:rsidRPr="00EC1FEC" w:rsidDel="008577AA">
          <w:delText>o</w:delText>
        </w:r>
      </w:del>
      <w:r w:rsidR="00AB4D94" w:rsidRPr="00EC1FEC">
        <w:t xml:space="preserve">ut </w:t>
      </w:r>
      <w:r w:rsidRPr="00EC1FEC">
        <w:t>for both basic safety messages (BSMs) and non-safety-critical messages. Despite the use of intelligent prioritization of BSMs, there is a possibility that BSM</w:t>
      </w:r>
      <w:ins w:id="107" w:author="Roger Marks" w:date="2020-02-21T17:53:00Z">
        <w:r w:rsidR="00294DEF">
          <w:t>s</w:t>
        </w:r>
      </w:ins>
      <w:r w:rsidRPr="00EC1FEC">
        <w:t xml:space="preserve"> suffer from interference by hidden nodes, i.e., vehicles and RSUs that did not understand that a BSM is being transmitted, which can ultimately lead to </w:t>
      </w:r>
      <w:ins w:id="108" w:author="Roger Marks" w:date="2020-02-21T17:53:00Z">
        <w:r w:rsidR="00294DEF">
          <w:t xml:space="preserve">vehicular </w:t>
        </w:r>
      </w:ins>
      <w:del w:id="109" w:author="Roger Marks" w:date="2020-02-21T17:53:00Z">
        <w:r w:rsidR="00AA281E" w:rsidRPr="00EC1FEC" w:rsidDel="00294DEF">
          <w:delText xml:space="preserve">traffic </w:delText>
        </w:r>
      </w:del>
      <w:r w:rsidR="00AA281E" w:rsidRPr="00EC1FEC">
        <w:t>collisions</w:t>
      </w:r>
      <w:r w:rsidRPr="00EC1FEC">
        <w:t>. The probability for such interference will only increase with increasing market adoption of V2X. Therefore, non-safety critical messages must not be allowed to transmit on the same channel as BSMs.</w:t>
      </w:r>
    </w:p>
    <w:p w14:paraId="008A0AD3" w14:textId="3D2D742D" w:rsidR="007E04E4" w:rsidRPr="00EC1FEC" w:rsidRDefault="007E04E4" w:rsidP="00EC1FEC">
      <w:pPr>
        <w:ind w:firstLine="0"/>
      </w:pPr>
    </w:p>
    <w:p w14:paraId="448D22F9" w14:textId="77BDFB50" w:rsidR="004F2FCF" w:rsidRPr="00EC1FEC" w:rsidRDefault="00E5283E" w:rsidP="00EC1FEC">
      <w:pPr>
        <w:pStyle w:val="gmail-msonormal"/>
        <w:spacing w:before="0" w:beforeAutospacing="0" w:after="0" w:afterAutospacing="0"/>
        <w:rPr>
          <w:rFonts w:ascii="Times New Roman" w:hAnsi="Times New Roman" w:cs="Times New Roman"/>
          <w:szCs w:val="24"/>
        </w:rPr>
      </w:pPr>
      <w:r w:rsidRPr="00EC1FEC">
        <w:rPr>
          <w:rFonts w:ascii="Times New Roman" w:hAnsi="Times New Roman" w:cs="Times New Roman"/>
          <w:szCs w:val="24"/>
          <w:lang w:val="en-GB"/>
        </w:rPr>
        <w:t>IEEE 802’s</w:t>
      </w:r>
      <w:r w:rsidR="004F2FCF" w:rsidRPr="00EC1FEC">
        <w:rPr>
          <w:rFonts w:ascii="Times New Roman" w:hAnsi="Times New Roman" w:cs="Times New Roman"/>
          <w:szCs w:val="24"/>
          <w:lang w:val="en-GB"/>
        </w:rPr>
        <w:t xml:space="preserve"> position is aligned with the Commission’s statements that “vehicle-to-vehicle collision avoidance and mitigation applications are exceptionally time-sensitive and should not be conducted on potentially congested channels” and “shared use of a time-critical DRSC channel could be literally life-threatening in the context of collision avoidance.” </w:t>
      </w:r>
      <w:r w:rsidR="005E4BB8">
        <w:rPr>
          <w:rFonts w:ascii="Times New Roman" w:hAnsi="Times New Roman" w:cs="Times New Roman"/>
          <w:szCs w:val="24"/>
          <w:lang w:val="en-GB"/>
        </w:rPr>
        <w:t>[6</w:t>
      </w:r>
      <w:r w:rsidR="008E119E">
        <w:rPr>
          <w:rFonts w:ascii="Times New Roman" w:hAnsi="Times New Roman" w:cs="Times New Roman"/>
          <w:szCs w:val="24"/>
          <w:lang w:val="en-GB"/>
        </w:rPr>
        <w:t>]</w:t>
      </w:r>
    </w:p>
    <w:p w14:paraId="5BA78459" w14:textId="77777777" w:rsidR="004F2FCF" w:rsidRPr="00EC1FEC" w:rsidRDefault="004F2FCF" w:rsidP="00EC1FEC">
      <w:pPr>
        <w:ind w:firstLine="0"/>
      </w:pPr>
    </w:p>
    <w:p w14:paraId="00573571" w14:textId="34F85574" w:rsidR="00344C9B" w:rsidRPr="00EC1FEC" w:rsidRDefault="00344C9B" w:rsidP="00EC1FEC">
      <w:r w:rsidRPr="00EC1FEC">
        <w:t>On the other hand, non-safety critical messages may constitute the major economic driver for market adoption of V2X. For example, platooning of trucks on highways was shown to improve average fuel efficiency by up to 13% for the involved vehicles [</w:t>
      </w:r>
      <w:r w:rsidR="00DC5B49" w:rsidRPr="00EC1FEC">
        <w:t>7</w:t>
      </w:r>
      <w:r w:rsidRPr="00EC1FEC">
        <w:t xml:space="preserve">], potentially leading to billions of dollars in savings for the trucking industry and thus providing a major </w:t>
      </w:r>
      <w:r w:rsidR="00AA281E" w:rsidRPr="00EC1FEC">
        <w:t>investment</w:t>
      </w:r>
      <w:r w:rsidRPr="00EC1FEC">
        <w:t xml:space="preserve"> incentive. However, it was </w:t>
      </w:r>
      <w:r w:rsidRPr="00EC1FEC">
        <w:lastRenderedPageBreak/>
        <w:t xml:space="preserve">shown that the involved vehicles must exchange information at </w:t>
      </w:r>
      <w:r w:rsidR="005A7099">
        <w:t xml:space="preserve">a </w:t>
      </w:r>
      <w:r w:rsidRPr="00EC1FEC">
        <w:t xml:space="preserve">very high rate of up 30 messages per second </w:t>
      </w:r>
      <w:r w:rsidR="005E4BB8">
        <w:t>[8</w:t>
      </w:r>
      <w:r w:rsidRPr="00EC1FEC">
        <w:t>, p. 14] in order to maintain speed and distance, thus creating frequent potential interference of BSMs.</w:t>
      </w:r>
    </w:p>
    <w:p w14:paraId="5C1DF083" w14:textId="77777777" w:rsidR="007E04E4" w:rsidRPr="00EC1FEC" w:rsidRDefault="007E04E4" w:rsidP="00EC1FEC">
      <w:pPr>
        <w:ind w:firstLine="0"/>
      </w:pPr>
    </w:p>
    <w:p w14:paraId="2CA9E7E0" w14:textId="374361B6" w:rsidR="00344C9B" w:rsidRPr="00EC1FEC" w:rsidRDefault="00344C9B" w:rsidP="00EC1FEC">
      <w:r w:rsidRPr="00EC1FEC">
        <w:t xml:space="preserve">We conclude that a single channel will be insufficient to support both </w:t>
      </w:r>
      <w:r w:rsidR="00E176C1" w:rsidRPr="00EC1FEC">
        <w:t>safety critical</w:t>
      </w:r>
      <w:r w:rsidRPr="00EC1FEC">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1A8606C3" w:rsidR="00344C9B" w:rsidRPr="00EC1FEC" w:rsidRDefault="00344C9B" w:rsidP="00EC1FEC">
      <w:pPr>
        <w:ind w:firstLine="0"/>
      </w:pPr>
    </w:p>
    <w:p w14:paraId="06E1CEEB" w14:textId="3AB0DAAD" w:rsidR="00D03A87" w:rsidRPr="00EC1FEC" w:rsidRDefault="00D03A87" w:rsidP="00EC1FEC">
      <w:pPr>
        <w:pStyle w:val="Heading1"/>
        <w:keepNext w:val="0"/>
        <w:keepLines w:val="0"/>
      </w:pPr>
      <w:r w:rsidRPr="00EC1FEC">
        <w:t xml:space="preserve">Comment on “… </w:t>
      </w:r>
      <w:r w:rsidR="00537117" w:rsidRPr="00EC1FEC">
        <w:t>on the extent to which its proposals would make ITS based technologies either more or less effective.</w:t>
      </w:r>
      <w:r w:rsidRPr="00EC1FEC">
        <w:t xml:space="preserve">” </w:t>
      </w:r>
      <w:r w:rsidR="005E4BB8">
        <w:t>[3</w:t>
      </w:r>
      <w:r w:rsidR="008E119E">
        <w:t>]</w:t>
      </w:r>
      <w:r w:rsidRPr="00EC1FEC">
        <w:t xml:space="preserve"> paragraph </w:t>
      </w:r>
      <w:r w:rsidR="00537117" w:rsidRPr="00EC1FEC">
        <w:t>48</w:t>
      </w:r>
    </w:p>
    <w:p w14:paraId="4633A8C1" w14:textId="77777777" w:rsidR="007E04E4" w:rsidRPr="00EC1FEC" w:rsidRDefault="007E04E4" w:rsidP="00EC1FEC">
      <w:pPr>
        <w:ind w:firstLine="0"/>
      </w:pPr>
    </w:p>
    <w:p w14:paraId="763D6A13" w14:textId="2858EC7A" w:rsidR="004903CC" w:rsidRPr="00EC1FEC" w:rsidRDefault="00E433FC" w:rsidP="00EC1FEC">
      <w:pPr>
        <w:pStyle w:val="Heading2"/>
        <w:keepNext w:val="0"/>
        <w:keepLines w:val="0"/>
      </w:pPr>
      <w:r w:rsidRPr="00EC1FEC">
        <w:t xml:space="preserve">Need for common V2X </w:t>
      </w:r>
      <w:r w:rsidR="003209F9" w:rsidRPr="00EC1FEC">
        <w:t>safety</w:t>
      </w:r>
      <w:r w:rsidRPr="00EC1FEC">
        <w:t xml:space="preserve"> format/broadcast type:</w:t>
      </w:r>
    </w:p>
    <w:p w14:paraId="0CDC528B" w14:textId="77777777" w:rsidR="007E04E4" w:rsidRPr="00EC1FEC" w:rsidRDefault="007E04E4" w:rsidP="00EC1FEC">
      <w:pPr>
        <w:ind w:firstLine="0"/>
      </w:pPr>
    </w:p>
    <w:p w14:paraId="1F6D0C2F" w14:textId="77777777" w:rsidR="005454E1" w:rsidRPr="00EC1FEC" w:rsidRDefault="005454E1" w:rsidP="00EC1FEC">
      <w:pPr>
        <w:pStyle w:val="Heading3"/>
        <w:keepNext w:val="0"/>
        <w:keepLines w:val="0"/>
        <w:spacing w:before="0" w:after="0"/>
        <w:rPr>
          <w:rFonts w:ascii="Times New Roman" w:hAnsi="Times New Roman"/>
        </w:rPr>
      </w:pPr>
      <w:r w:rsidRPr="00EC1FEC">
        <w:rPr>
          <w:rFonts w:ascii="Times New Roman" w:hAnsi="Times New Roman"/>
        </w:rPr>
        <w:t>DOT position on interoperability and robust safety/</w:t>
      </w:r>
      <w:r w:rsidR="003C782F" w:rsidRPr="00EC1FEC">
        <w:rPr>
          <w:rFonts w:ascii="Times New Roman" w:hAnsi="Times New Roman"/>
        </w:rPr>
        <w:t>public</w:t>
      </w:r>
      <w:r w:rsidRPr="00EC1FEC">
        <w:rPr>
          <w:rFonts w:ascii="Times New Roman" w:hAnsi="Times New Roman"/>
        </w:rPr>
        <w:t xml:space="preserve"> safety</w:t>
      </w:r>
    </w:p>
    <w:p w14:paraId="5F977323" w14:textId="77777777" w:rsidR="007E04E4" w:rsidRPr="00EC1FEC" w:rsidRDefault="007E04E4" w:rsidP="00EC1FEC">
      <w:pPr>
        <w:ind w:firstLine="0"/>
      </w:pPr>
    </w:p>
    <w:p w14:paraId="4CEC870C" w14:textId="03C9B1F6" w:rsidR="007E04E4" w:rsidRPr="00EC1FEC" w:rsidRDefault="005454E1" w:rsidP="00EC1FEC">
      <w:r w:rsidRPr="00EC1FEC">
        <w:t xml:space="preserve">Quoted from </w:t>
      </w:r>
      <w:r w:rsidR="005E4BB8">
        <w:t>[9</w:t>
      </w:r>
      <w:r w:rsidR="008E119E">
        <w:t>]</w:t>
      </w:r>
      <w:r w:rsidRPr="00EC1FEC">
        <w:t xml:space="preserve">: </w:t>
      </w:r>
      <w:r w:rsidR="009207F9" w:rsidRPr="00EC1FEC">
        <w:t>“</w:t>
      </w:r>
      <w:r w:rsidRPr="00EC1FEC">
        <w:t>We note that DOT envisions DSRC units in every new motor vehicle for life-saving communications.</w:t>
      </w:r>
      <w:r w:rsidR="004903CC" w:rsidRPr="00EC1FEC">
        <w:t xml:space="preserve"> </w:t>
      </w:r>
      <w:r w:rsidRPr="00EC1FEC">
        <w:t xml:space="preserve"> To ensure interoperability and robust safety/public safety</w:t>
      </w:r>
      <w:bookmarkStart w:id="110" w:name="_ftnref1"/>
      <w:ins w:id="111" w:author="Roger Marks" w:date="2020-02-21T17:55:00Z">
        <w:r w:rsidR="00F17ED0" w:rsidRPr="005533C7">
          <w:t xml:space="preserve"> </w:t>
        </w:r>
      </w:ins>
      <w:bookmarkEnd w:id="110"/>
      <w:r w:rsidR="00E9303F" w:rsidRPr="00E9303F">
        <w:rPr>
          <w:rStyle w:val="gmail-msofootnotereference"/>
        </w:rPr>
        <w:t>[10]</w:t>
      </w:r>
      <w:r w:rsidRPr="00EC1FEC">
        <w:t xml:space="preserve"> communications among these DSRC devices nationwide, we adopt the standard supported by most commenters and developed under an accredited standard setting process (ASTM E2213-03 or “ASTM-DSRC”).</w:t>
      </w:r>
      <w:ins w:id="112" w:author="Holcomb, Jay" w:date="2020-02-24T13:50:00Z">
        <w:r w:rsidR="00E9303F">
          <w:t xml:space="preserve"> </w:t>
        </w:r>
      </w:ins>
      <w:r w:rsidR="00E9303F" w:rsidRPr="00E9303F">
        <w:rPr>
          <w:rStyle w:val="gmail-msofootnotereference"/>
        </w:rPr>
        <w:t>[10]</w:t>
      </w:r>
      <w:r w:rsidRPr="00E9303F">
        <w:t xml:space="preserve"> </w:t>
      </w:r>
    </w:p>
    <w:p w14:paraId="6CE09A89" w14:textId="77777777" w:rsidR="002E1D60" w:rsidRPr="00EC1FEC" w:rsidRDefault="002E1D60" w:rsidP="00EC1FEC">
      <w:pPr>
        <w:pStyle w:val="gmail-msofootnotetext"/>
        <w:spacing w:before="0" w:beforeAutospacing="0" w:after="0" w:afterAutospacing="0"/>
        <w:ind w:firstLine="0"/>
        <w:rPr>
          <w:rFonts w:ascii="Times New Roman" w:hAnsi="Times New Roman" w:cs="Times New Roman"/>
          <w:szCs w:val="24"/>
          <w:shd w:val="clear" w:color="auto" w:fill="FFFFFF"/>
        </w:rPr>
      </w:pPr>
    </w:p>
    <w:p w14:paraId="1E860E67" w14:textId="0CCAEA13" w:rsidR="005454E1" w:rsidRPr="00EC1FEC" w:rsidRDefault="005454E1"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shd w:val="clear" w:color="auto" w:fill="FFFFFF"/>
        </w:rPr>
        <w:t>We refer herein to “safety/public safety” communication interchangeably because DSRC</w:t>
      </w:r>
      <w:del w:id="113" w:author="Roger Marks" w:date="2020-02-21T17:56:00Z">
        <w:r w:rsidRPr="00EC1FEC" w:rsidDel="00F17ED0">
          <w:rPr>
            <w:rFonts w:ascii="Times New Roman" w:hAnsi="Times New Roman" w:cs="Times New Roman"/>
            <w:szCs w:val="24"/>
            <w:shd w:val="clear" w:color="auto" w:fill="FFFFFF"/>
          </w:rPr>
          <w:delText>S</w:delText>
        </w:r>
      </w:del>
      <w:r w:rsidRPr="00EC1FEC">
        <w:rPr>
          <w:rFonts w:ascii="Times New Roman" w:hAnsi="Times New Roman" w:cs="Times New Roman"/>
          <w:szCs w:val="24"/>
          <w:shd w:val="clear" w:color="auto" w:fill="FFFFFF"/>
        </w:rPr>
        <w:t xml:space="preserve"> involves both safety</w:t>
      </w:r>
      <w:ins w:id="114" w:author="Roger Marks" w:date="2020-02-21T17:56:00Z">
        <w:r w:rsidR="00F17ED0">
          <w:rPr>
            <w:rFonts w:ascii="Times New Roman" w:hAnsi="Times New Roman" w:cs="Times New Roman"/>
            <w:szCs w:val="24"/>
            <w:shd w:val="clear" w:color="auto" w:fill="FFFFFF"/>
          </w:rPr>
          <w:t>-</w:t>
        </w:r>
      </w:ins>
      <w:del w:id="115"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of</w:t>
      </w:r>
      <w:ins w:id="116" w:author="Roger Marks" w:date="2020-02-21T17:56:00Z">
        <w:r w:rsidR="00F17ED0">
          <w:rPr>
            <w:rFonts w:ascii="Times New Roman" w:hAnsi="Times New Roman" w:cs="Times New Roman"/>
            <w:szCs w:val="24"/>
            <w:shd w:val="clear" w:color="auto" w:fill="FFFFFF"/>
          </w:rPr>
          <w:t>-</w:t>
        </w:r>
      </w:ins>
      <w:del w:id="117"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 xml:space="preserve">life communication transmitted from any vehicle, </w:t>
      </w:r>
      <w:r w:rsidRPr="00EC1FEC">
        <w:rPr>
          <w:rFonts w:ascii="Times New Roman" w:hAnsi="Times New Roman" w:cs="Times New Roman"/>
          <w:i/>
          <w:iCs/>
          <w:szCs w:val="24"/>
          <w:shd w:val="clear" w:color="auto" w:fill="FFFFFF"/>
        </w:rPr>
        <w:t xml:space="preserve">e.g., </w:t>
      </w:r>
      <w:r w:rsidRPr="00EC1FEC">
        <w:rPr>
          <w:rFonts w:ascii="Times New Roman" w:hAnsi="Times New Roman" w:cs="Times New Roman"/>
          <w:szCs w:val="24"/>
          <w:shd w:val="clear" w:color="auto" w:fill="FFFFFF"/>
        </w:rPr>
        <w:t xml:space="preserve">vehicle-to-vehicle imminent crash warnings, as well as communication transmitted by public safety entities, </w:t>
      </w:r>
      <w:r w:rsidRPr="00EC1FEC">
        <w:rPr>
          <w:rFonts w:ascii="Times New Roman" w:hAnsi="Times New Roman" w:cs="Times New Roman"/>
          <w:i/>
          <w:iCs/>
          <w:szCs w:val="24"/>
          <w:shd w:val="clear" w:color="auto" w:fill="FFFFFF"/>
        </w:rPr>
        <w:t>e.g.</w:t>
      </w:r>
      <w:r w:rsidRPr="00EC1FEC">
        <w:rPr>
          <w:rFonts w:ascii="Times New Roman" w:hAnsi="Times New Roman" w:cs="Times New Roman"/>
          <w:szCs w:val="24"/>
          <w:shd w:val="clear" w:color="auto" w:fill="FFFFFF"/>
        </w:rPr>
        <w:t>, infrastructure-to-vehicle intersection collision warnings.</w:t>
      </w:r>
      <w:r w:rsidRPr="00EC1FEC">
        <w:rPr>
          <w:rFonts w:ascii="Times New Roman" w:hAnsi="Times New Roman" w:cs="Times New Roman"/>
          <w:szCs w:val="24"/>
        </w:rPr>
        <w:t xml:space="preserve"> </w:t>
      </w:r>
    </w:p>
    <w:p w14:paraId="7966101E" w14:textId="0904CB65" w:rsidR="007E04E4" w:rsidRPr="00EC1FEC" w:rsidRDefault="007E04E4" w:rsidP="00EC1FEC">
      <w:pPr>
        <w:pStyle w:val="gmail-msofootnotetext"/>
        <w:spacing w:before="0" w:beforeAutospacing="0" w:after="0" w:afterAutospacing="0"/>
        <w:ind w:firstLine="0"/>
        <w:rPr>
          <w:rFonts w:ascii="Times New Roman" w:hAnsi="Times New Roman" w:cs="Times New Roman"/>
          <w:szCs w:val="24"/>
        </w:rPr>
      </w:pPr>
    </w:p>
    <w:p w14:paraId="4D9A3493" w14:textId="7EE8DBA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Fair coexistence, backward compatibility, and interoperability are required characteristics of the Next Generation V2X amendment under development in IEEE 802</w:t>
      </w:r>
      <w:r w:rsidR="002E1D60" w:rsidRPr="00EC1FEC">
        <w:rPr>
          <w:rFonts w:ascii="Times New Roman" w:hAnsi="Times New Roman" w:cs="Times New Roman"/>
          <w:szCs w:val="24"/>
        </w:rPr>
        <w:t>.11</w:t>
      </w:r>
      <w:r w:rsidRPr="00EC1FEC">
        <w:rPr>
          <w:rFonts w:ascii="Times New Roman" w:hAnsi="Times New Roman" w:cs="Times New Roman"/>
          <w:szCs w:val="24"/>
        </w:rPr>
        <w:t>. There are two aspects of V2X communication that argue for these requirements:</w:t>
      </w:r>
    </w:p>
    <w:p w14:paraId="2FDFC205" w14:textId="1C9084B1"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a) V2X is ad hoc communication; devices communicate directly with one another, and there are no base stations or access points to translate between protocols or between generations of the same protocol; and</w:t>
      </w:r>
    </w:p>
    <w:p w14:paraId="362312C2" w14:textId="2242F3C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b) Vehicle safety features must work throughout the lifetime of the vehicle, which can be expected to span several generations of wireless technology.</w:t>
      </w:r>
    </w:p>
    <w:p w14:paraId="7A936740" w14:textId="77777777"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03ED0D19" w14:textId="0FDA7D59"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DA4AB0">
        <w:rPr>
          <w:rFonts w:ascii="Times New Roman" w:hAnsi="Times New Roman" w:cs="Times New Roman"/>
          <w:szCs w:val="24"/>
        </w:rPr>
        <w:t>We note that the fourth and fifth generations of cellular V2X sidelink technology (i.e. Release 14 and 16) do not have any of these characteristics: same-channel coexistence, backward compatibility, or interoperability.</w:t>
      </w:r>
      <w:ins w:id="118" w:author="Holcomb, Jay" w:date="2020-02-27T18:31:00Z">
        <w:r w:rsidR="00B4762B">
          <w:rPr>
            <w:rFonts w:ascii="Times New Roman" w:hAnsi="Times New Roman" w:cs="Times New Roman"/>
            <w:szCs w:val="24"/>
          </w:rPr>
          <w:t>[21]</w:t>
        </w:r>
      </w:ins>
      <w:r w:rsidR="00B4762B">
        <w:rPr>
          <w:rFonts w:ascii="Times New Roman" w:hAnsi="Times New Roman" w:cs="Times New Roman"/>
          <w:szCs w:val="24"/>
        </w:rPr>
        <w:t xml:space="preserve"> </w:t>
      </w:r>
      <w:r w:rsidRPr="00EC1FEC">
        <w:rPr>
          <w:rFonts w:ascii="Times New Roman" w:hAnsi="Times New Roman" w:cs="Times New Roman"/>
          <w:szCs w:val="24"/>
        </w:rPr>
        <w:t xml:space="preserve"> The Commission should not allocate scarce </w:t>
      </w:r>
      <w:r w:rsidR="002E1D60" w:rsidRPr="00EC1FEC">
        <w:rPr>
          <w:rFonts w:ascii="Times New Roman" w:hAnsi="Times New Roman" w:cs="Times New Roman"/>
          <w:szCs w:val="24"/>
        </w:rPr>
        <w:t>ITS</w:t>
      </w:r>
      <w:r w:rsidRPr="00EC1FEC">
        <w:rPr>
          <w:rFonts w:ascii="Times New Roman" w:hAnsi="Times New Roman" w:cs="Times New Roman"/>
          <w:szCs w:val="24"/>
        </w:rPr>
        <w:t xml:space="preserve"> spectrum to 4G LTE-V2X technology that cannot evolve to 5G. Societal interests in the spectrum are better served if it remains allocated to the IEEE 802.11 family of V2X protocols, which will provide a seamless technology evolution path into the future.</w:t>
      </w:r>
    </w:p>
    <w:p w14:paraId="17FBA3A2" w14:textId="2BC12B56"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657847C7" w14:textId="4D5CDDFA" w:rsidR="004F4D51" w:rsidRPr="00EC1FEC" w:rsidRDefault="001C3A23" w:rsidP="00EC1FEC">
      <w:pPr>
        <w:pStyle w:val="Heading1"/>
        <w:keepNext w:val="0"/>
        <w:keepLines w:val="0"/>
      </w:pPr>
      <w:r w:rsidRPr="00EC1FEC">
        <w:t xml:space="preserve">Comments on “… </w:t>
      </w:r>
      <w:r w:rsidR="00537117" w:rsidRPr="00EC1FEC">
        <w:t xml:space="preserve">how to evaluate the benefits and costs of its proposal given the evolving nature of transportation and vehicular </w:t>
      </w:r>
      <w:r w:rsidR="006C3496" w:rsidRPr="00EC1FEC">
        <w:t>safety related</w:t>
      </w:r>
      <w:r w:rsidR="00537117" w:rsidRPr="00EC1FEC">
        <w:t xml:space="preserve"> technologies, both within and outside of the 5.9 GHz band.</w:t>
      </w:r>
      <w:r w:rsidRPr="00EC1FEC">
        <w:t xml:space="preserve">”, </w:t>
      </w:r>
      <w:r w:rsidR="005E4BB8">
        <w:t>[3</w:t>
      </w:r>
      <w:r w:rsidR="008E119E">
        <w:t>]</w:t>
      </w:r>
      <w:r w:rsidRPr="00EC1FEC">
        <w:t xml:space="preserve"> paragraph </w:t>
      </w:r>
      <w:r w:rsidR="00537117" w:rsidRPr="00EC1FEC">
        <w:t>48</w:t>
      </w:r>
    </w:p>
    <w:p w14:paraId="617F34DE" w14:textId="77777777" w:rsidR="007E04E4" w:rsidRPr="00EC1FEC" w:rsidRDefault="007E04E4" w:rsidP="00EC1FEC">
      <w:pPr>
        <w:ind w:firstLine="0"/>
      </w:pPr>
    </w:p>
    <w:p w14:paraId="5F4551F8" w14:textId="1732F0C6" w:rsidR="00E433FC" w:rsidRPr="00EC1FEC" w:rsidRDefault="00E433FC" w:rsidP="00EC1FEC">
      <w:pPr>
        <w:pStyle w:val="Heading2"/>
        <w:keepNext w:val="0"/>
        <w:keepLines w:val="0"/>
      </w:pPr>
      <w:r w:rsidRPr="00EC1FEC">
        <w:t xml:space="preserve">IEEE 802 vision of V2X technology evolution: </w:t>
      </w:r>
    </w:p>
    <w:p w14:paraId="01667C1A" w14:textId="77777777" w:rsidR="00E433FC" w:rsidRPr="00EC1FEC" w:rsidRDefault="00E433FC" w:rsidP="00EC1FEC">
      <w:pPr>
        <w:ind w:firstLine="0"/>
      </w:pPr>
    </w:p>
    <w:p w14:paraId="53B39F3A" w14:textId="7EBCA20C" w:rsidR="00E433FC" w:rsidRPr="00EC1FEC" w:rsidRDefault="00E433FC" w:rsidP="00EC1FEC">
      <w:r w:rsidRPr="00EC1FEC">
        <w:lastRenderedPageBreak/>
        <w:t xml:space="preserve">The IEEE 802 vision for V2X technology evolution is documented in the approved Project Authorization Request for the IEEE </w:t>
      </w:r>
      <w:r w:rsidR="00A545DB" w:rsidRPr="00EC1FEC">
        <w:t>P802.11bd</w:t>
      </w:r>
      <w:r w:rsidRPr="00EC1FEC">
        <w:t xml:space="preserve"> amendment</w:t>
      </w:r>
      <w:r w:rsidR="00B26A18" w:rsidRPr="00EC1FEC">
        <w:t xml:space="preserve"> </w:t>
      </w:r>
      <w:r w:rsidR="005E7422">
        <w:t>[11</w:t>
      </w:r>
      <w:r w:rsidR="008E119E">
        <w:t>]</w:t>
      </w:r>
      <w:r w:rsidRPr="00EC1FEC">
        <w:t>, which requires that:</w:t>
      </w:r>
    </w:p>
    <w:p w14:paraId="194FBC47" w14:textId="77777777" w:rsidR="007E04E4" w:rsidRPr="00EC1FEC" w:rsidRDefault="007E04E4" w:rsidP="00EC1FEC">
      <w:pPr>
        <w:pStyle w:val="Default"/>
        <w:contextualSpacing/>
      </w:pPr>
    </w:p>
    <w:p w14:paraId="2CF04D3D" w14:textId="33B5088B" w:rsidR="00E433FC" w:rsidRPr="00EC1FEC" w:rsidRDefault="00E433FC" w:rsidP="00EC1FEC">
      <w:pPr>
        <w:pStyle w:val="Default"/>
        <w:ind w:left="720"/>
        <w:contextualSpacing/>
      </w:pPr>
      <w:r w:rsidRPr="00EC1FEC">
        <w:t>“This amendment shall provide interoperability, coexistence, backward compatibility, and fairness with deployed OCB (Outside the Context of a BSS) devices.”</w:t>
      </w:r>
      <w:r w:rsidRPr="00EC1FEC">
        <w:rPr>
          <w:position w:val="8"/>
          <w:vertAlign w:val="superscript"/>
        </w:rPr>
        <w:t xml:space="preserve"> </w:t>
      </w:r>
    </w:p>
    <w:p w14:paraId="6D5DA328" w14:textId="77777777" w:rsidR="007E04E4" w:rsidRPr="00EC1FEC" w:rsidRDefault="007E04E4" w:rsidP="00EC1FEC">
      <w:pPr>
        <w:pStyle w:val="Default"/>
        <w:contextualSpacing/>
      </w:pPr>
    </w:p>
    <w:p w14:paraId="19CFE1F2" w14:textId="6BBCE0FD" w:rsidR="00E433FC" w:rsidRPr="00EC1FEC" w:rsidRDefault="00E433FC" w:rsidP="00EC1FEC">
      <w:pPr>
        <w:pStyle w:val="Default"/>
        <w:ind w:firstLine="720"/>
        <w:contextualSpacing/>
      </w:pPr>
      <w:r w:rsidRPr="00EC1FEC">
        <w:t xml:space="preserve">In other words, IEEE </w:t>
      </w:r>
      <w:r w:rsidR="009F0329" w:rsidRPr="00EC1FEC">
        <w:t xml:space="preserve">802 </w:t>
      </w:r>
      <w:r w:rsidRPr="00EC1FEC">
        <w:t>next generation V2X technology (</w:t>
      </w:r>
      <w:r w:rsidR="009F0329" w:rsidRPr="00EC1FEC">
        <w:t xml:space="preserve">IEEE </w:t>
      </w:r>
      <w:r w:rsidR="00A545DB" w:rsidRPr="00EC1FEC">
        <w:t>P802.11bd</w:t>
      </w:r>
      <w:r w:rsidRPr="00EC1FEC">
        <w:t xml:space="preserve">) will have fair same-channel coexistence with DSRC and will be interoperable and backward compatible with DSRC. </w:t>
      </w:r>
    </w:p>
    <w:p w14:paraId="5B4C90E8" w14:textId="77777777" w:rsidR="007E04E4" w:rsidRPr="00EC1FEC" w:rsidRDefault="007E04E4" w:rsidP="00EC1FEC">
      <w:pPr>
        <w:pStyle w:val="Default"/>
        <w:contextualSpacing/>
      </w:pPr>
    </w:p>
    <w:p w14:paraId="571BD103" w14:textId="3BA0D7D3" w:rsidR="00E433FC" w:rsidRPr="00EC1FEC" w:rsidRDefault="00E433FC" w:rsidP="00EC1FEC">
      <w:pPr>
        <w:pStyle w:val="Default"/>
        <w:ind w:firstLine="720"/>
        <w:contextualSpacing/>
      </w:pPr>
      <w:r w:rsidRPr="00EC1FEC">
        <w:t xml:space="preserve">Furthermore, this vision is extensible to further generations. A future extension of IEEE </w:t>
      </w:r>
      <w:r w:rsidR="00E20B52" w:rsidRPr="00EC1FEC">
        <w:t xml:space="preserve">Std </w:t>
      </w:r>
      <w:r w:rsidRPr="00EC1FEC">
        <w:t>802.11p and IEEE P802.11bd will also be able to achieve fair, same-channel co</w:t>
      </w:r>
      <w:del w:id="119" w:author="Holcomb, Jay" w:date="2020-02-27T09:37:00Z">
        <w:r w:rsidRPr="00EC1FEC" w:rsidDel="00260967">
          <w:delText>-</w:delText>
        </w:r>
      </w:del>
      <w:r w:rsidRPr="00EC1FEC">
        <w:t xml:space="preserve">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Pr="00EC1FEC" w:rsidRDefault="007E04E4" w:rsidP="00EC1FEC">
      <w:pPr>
        <w:ind w:firstLine="0"/>
      </w:pPr>
    </w:p>
    <w:p w14:paraId="6C1101BC" w14:textId="2C860650" w:rsidR="004903CC" w:rsidRPr="00EC1FEC" w:rsidRDefault="00E433FC" w:rsidP="00EC1FEC">
      <w:r w:rsidRPr="00EC1FEC">
        <w:t xml:space="preserve">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w:t>
      </w:r>
      <w:r w:rsidR="00853AD0">
        <w:t xml:space="preserve">ITS </w:t>
      </w:r>
      <w:r w:rsidRPr="00EC1FEC">
        <w:t>spectrum.</w:t>
      </w:r>
    </w:p>
    <w:p w14:paraId="66082F4B" w14:textId="637C6AC7" w:rsidR="004903CC" w:rsidRPr="00EC1FEC" w:rsidRDefault="004903CC" w:rsidP="00EC1FEC">
      <w:pPr>
        <w:ind w:firstLine="0"/>
      </w:pPr>
    </w:p>
    <w:p w14:paraId="35791B73" w14:textId="77777777" w:rsidR="00E433FC" w:rsidRPr="00EC1FEC" w:rsidRDefault="00E433FC" w:rsidP="00EC1FEC">
      <w:pPr>
        <w:pStyle w:val="Heading2"/>
        <w:keepNext w:val="0"/>
        <w:keepLines w:val="0"/>
      </w:pPr>
      <w:r w:rsidRPr="00EC1FEC">
        <w:t xml:space="preserve">3GPP vision of V2X technology evolution: </w:t>
      </w:r>
    </w:p>
    <w:p w14:paraId="2F21980B" w14:textId="77777777" w:rsidR="00091822" w:rsidRPr="00EC1FEC" w:rsidRDefault="00091822" w:rsidP="00EC1FEC">
      <w:pPr>
        <w:ind w:firstLine="0"/>
      </w:pPr>
    </w:p>
    <w:p w14:paraId="630B3BEB" w14:textId="1029D01D" w:rsidR="00E433FC" w:rsidRPr="00EC1FEC" w:rsidRDefault="00E433FC" w:rsidP="00EC1FEC">
      <w:r w:rsidRPr="00EC1FEC">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Pr="00EC1FEC" w:rsidRDefault="00091822" w:rsidP="00EC1FEC">
      <w:pPr>
        <w:ind w:firstLine="0"/>
      </w:pPr>
    </w:p>
    <w:p w14:paraId="37193A45" w14:textId="0A8A6B24" w:rsidR="004903CC" w:rsidRPr="00EC1FEC" w:rsidRDefault="00E433FC" w:rsidP="00EC1FEC">
      <w:r w:rsidRPr="00EC1FEC">
        <w:t xml:space="preserve">3GPP is now specifying a new generation of cellular V2X (i.e. New Radio, NR). The study item phase of NR V2X PC5 is complete and the terms for the specification phase have been agreed. </w:t>
      </w:r>
      <w:r w:rsidRPr="00B4762B">
        <w:t>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ins w:id="120" w:author="Holcomb, Jay" w:date="2020-02-27T18:33:00Z">
        <w:r w:rsidR="00B4762B">
          <w:t xml:space="preserve"> (for example, they use different modulation waveforms and different channel coding)</w:t>
        </w:r>
      </w:ins>
      <w:r w:rsidRPr="00B4762B">
        <w:t>.</w:t>
      </w:r>
    </w:p>
    <w:p w14:paraId="01A8BE7C" w14:textId="5DDD4B12" w:rsidR="004903CC" w:rsidRPr="00EC1FEC" w:rsidRDefault="004903CC" w:rsidP="00EC1FEC">
      <w:pPr>
        <w:ind w:firstLine="0"/>
      </w:pPr>
    </w:p>
    <w:p w14:paraId="021EE359" w14:textId="77777777" w:rsidR="00E433FC" w:rsidRPr="00EC1FEC" w:rsidRDefault="00E433FC" w:rsidP="00EC1FEC">
      <w:pPr>
        <w:pStyle w:val="Heading2"/>
        <w:keepNext w:val="0"/>
        <w:keepLines w:val="0"/>
      </w:pPr>
      <w:r w:rsidRPr="00EC1FEC">
        <w:t xml:space="preserve">Implications of different evolution models: </w:t>
      </w:r>
    </w:p>
    <w:p w14:paraId="0B1D4B98" w14:textId="77777777" w:rsidR="00091822" w:rsidRPr="00EC1FEC" w:rsidRDefault="00091822" w:rsidP="00EC1FEC">
      <w:pPr>
        <w:pStyle w:val="Default"/>
        <w:contextualSpacing/>
      </w:pPr>
    </w:p>
    <w:p w14:paraId="41A0471B" w14:textId="754E6191" w:rsidR="00E433FC" w:rsidRPr="00EC1FEC" w:rsidRDefault="00E433FC" w:rsidP="00EC1FEC">
      <w:pPr>
        <w:pStyle w:val="Default"/>
        <w:ind w:firstLine="720"/>
        <w:contextualSpacing/>
      </w:pPr>
      <w:r w:rsidRPr="00B4762B">
        <w:t xml:space="preserve">The </w:t>
      </w:r>
      <w:del w:id="121" w:author="Holcomb, Jay" w:date="2020-02-27T18:34:00Z">
        <w:r w:rsidRPr="00B4762B" w:rsidDel="00B4762B">
          <w:delText xml:space="preserve">3GPP </w:delText>
        </w:r>
      </w:del>
      <w:ins w:id="122" w:author="Holcomb, Jay" w:date="2020-02-27T18:34:00Z">
        <w:r w:rsidR="00B4762B">
          <w:t>C-</w:t>
        </w:r>
      </w:ins>
      <w:r w:rsidRPr="00B4762B">
        <w:t xml:space="preserve">V2X technology evolution model implies a high societal cost, a cost that is completely avoided in the IEEE 802 V2X evolution model. The </w:t>
      </w:r>
      <w:ins w:id="123" w:author="Holcomb, Jay" w:date="2020-02-27T18:34:00Z">
        <w:r w:rsidR="00B4762B">
          <w:t>C-V2X</w:t>
        </w:r>
      </w:ins>
      <w:del w:id="124" w:author="Holcomb, Jay" w:date="2020-02-27T18:34:00Z">
        <w:r w:rsidRPr="00B4762B" w:rsidDel="00B4762B">
          <w:delText>3GPP</w:delText>
        </w:r>
      </w:del>
      <w:r w:rsidRPr="00B4762B">
        <w:t xml:space="preserve"> model implies that V2X spectrum must be fragmented into sub-bands associated with every different V2X technology.</w:t>
      </w:r>
      <w:ins w:id="125" w:author="Holcomb, Jay" w:date="2020-02-27T18:34:00Z">
        <w:r w:rsidR="00B4762B">
          <w:t xml:space="preserve"> [22]</w:t>
        </w:r>
      </w:ins>
      <w:r w:rsidRPr="00EC1FEC">
        <w:t xml:space="preserve"> </w:t>
      </w:r>
    </w:p>
    <w:p w14:paraId="355DEE83" w14:textId="77777777" w:rsidR="005838D7" w:rsidRPr="00EC1FEC" w:rsidRDefault="005838D7" w:rsidP="00EC1FEC">
      <w:pPr>
        <w:ind w:firstLine="0"/>
      </w:pPr>
    </w:p>
    <w:p w14:paraId="3CD4A928" w14:textId="50E8DF31" w:rsidR="00E433FC" w:rsidRPr="00EC1FEC" w:rsidRDefault="00E433FC" w:rsidP="00EC1FEC">
      <w:pPr>
        <w:rPr>
          <w:color w:val="000000"/>
        </w:rPr>
      </w:pPr>
      <w:r w:rsidRPr="00EC1FEC">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w:t>
      </w:r>
      <w:r w:rsidRPr="00EC1FEC">
        <w:lastRenderedPageBreak/>
        <w:t xml:space="preserve">interoperability and attendant increase in road fatalities </w:t>
      </w:r>
      <w:r w:rsidR="00B564C9">
        <w:t>as</w:t>
      </w:r>
      <w:r w:rsidRPr="00EC1FEC">
        <w:t xml:space="preserve">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w:t>
      </w:r>
      <w:r w:rsidR="00D52345" w:rsidRPr="00EC1FEC">
        <w:t>IEEE P802.11bd</w:t>
      </w:r>
      <w:r w:rsidRPr="00EC1FEC">
        <w:t>-capable.</w:t>
      </w:r>
    </w:p>
    <w:p w14:paraId="729DE704" w14:textId="780CC651" w:rsidR="00E433FC" w:rsidRPr="00EC1FEC" w:rsidRDefault="00E433FC" w:rsidP="00EC1FEC">
      <w:pPr>
        <w:ind w:firstLine="0"/>
      </w:pPr>
    </w:p>
    <w:p w14:paraId="1D2102DF" w14:textId="6075FF10" w:rsidR="00FD6090" w:rsidRPr="00EC1FEC" w:rsidRDefault="00FD6090" w:rsidP="00EC1FEC">
      <w:pPr>
        <w:pStyle w:val="Heading2"/>
        <w:keepNext w:val="0"/>
        <w:keepLines w:val="0"/>
      </w:pPr>
      <w:r w:rsidRPr="00EC1FEC">
        <w:t>Implications of different access models:</w:t>
      </w:r>
    </w:p>
    <w:p w14:paraId="0B20EC5B" w14:textId="77777777" w:rsidR="00091822" w:rsidRPr="00EC1FEC" w:rsidRDefault="00091822" w:rsidP="00EC1FEC">
      <w:pPr>
        <w:ind w:firstLine="0"/>
      </w:pPr>
    </w:p>
    <w:p w14:paraId="7475B00B" w14:textId="4BBD834A" w:rsidR="004903CC" w:rsidRPr="00EC1FEC" w:rsidRDefault="00FD6090" w:rsidP="00EC1FEC">
      <w:r w:rsidRPr="00EC1FEC">
        <w:t>Contrary to DSRC protocols, which are able to manage access to the wireless channel in a distributed manner</w:t>
      </w:r>
      <w:r w:rsidR="009C1BCE" w:rsidRPr="00EC1FEC">
        <w:t xml:space="preserve"> without requiring a central coordination entity,</w:t>
      </w:r>
      <w:r w:rsidRPr="00EC1FEC">
        <w:t xml:space="preserve"> the C-V2X PC5 </w:t>
      </w:r>
      <w:r w:rsidR="009C1BCE" w:rsidRPr="00EC1FEC">
        <w:t xml:space="preserve">sidelink generally </w:t>
      </w:r>
      <w:r w:rsidR="009C1BCE" w:rsidRPr="002B1D46">
        <w:t xml:space="preserve">uses </w:t>
      </w:r>
      <w:r w:rsidRPr="002B1D46">
        <w:t xml:space="preserve">GNSS </w:t>
      </w:r>
      <w:r w:rsidR="00123389" w:rsidRPr="002B1D46">
        <w:t>(</w:t>
      </w:r>
      <w:r w:rsidR="00123389" w:rsidRPr="00B04F1B">
        <w:rPr>
          <w:color w:val="3C4043"/>
          <w:shd w:val="clear" w:color="auto" w:fill="FFFFFF"/>
        </w:rPr>
        <w:t xml:space="preserve">Global Navigation Satellite System) </w:t>
      </w:r>
      <w:r w:rsidR="009C1BCE" w:rsidRPr="00B04F1B">
        <w:rPr>
          <w:color w:val="3C4043"/>
          <w:shd w:val="clear" w:color="auto" w:fill="FFFFFF"/>
        </w:rPr>
        <w:t xml:space="preserve">signals like GPS </w:t>
      </w:r>
      <w:r w:rsidR="00822620" w:rsidRPr="00B04F1B">
        <w:rPr>
          <w:color w:val="3C4043"/>
          <w:shd w:val="clear" w:color="auto" w:fill="FFFFFF"/>
        </w:rPr>
        <w:t>to meet strict</w:t>
      </w:r>
      <w:r w:rsidR="009C1BCE" w:rsidRPr="00B04F1B">
        <w:rPr>
          <w:color w:val="3C4043"/>
          <w:shd w:val="clear" w:color="auto" w:fill="FFFFFF"/>
        </w:rPr>
        <w:t xml:space="preserve"> time synchronization </w:t>
      </w:r>
      <w:r w:rsidR="00822620" w:rsidRPr="00B04F1B">
        <w:rPr>
          <w:color w:val="3C4043"/>
          <w:shd w:val="clear" w:color="auto" w:fill="FFFFFF"/>
        </w:rPr>
        <w:t xml:space="preserve">requirements </w:t>
      </w:r>
      <w:r w:rsidR="009C1BCE" w:rsidRPr="00B04F1B">
        <w:rPr>
          <w:color w:val="3C4043"/>
          <w:shd w:val="clear" w:color="auto" w:fill="FFFFFF"/>
        </w:rPr>
        <w:t>when accessing the channel</w:t>
      </w:r>
      <w:r w:rsidRPr="00EC1FEC">
        <w:t xml:space="preserve"> </w:t>
      </w:r>
      <w:r w:rsidR="005E7422">
        <w:t>[12</w:t>
      </w:r>
      <w:r w:rsidR="008E119E">
        <w:t>]</w:t>
      </w:r>
      <w:r w:rsidRPr="00EC1FEC">
        <w:t xml:space="preserve">. </w:t>
      </w:r>
      <w:r w:rsidR="009C1BCE" w:rsidRPr="00EC1FEC">
        <w:t xml:space="preserve">The studies cited by the 5GAA Waiver Request </w:t>
      </w:r>
      <w:r w:rsidR="005E7422">
        <w:t>[13</w:t>
      </w:r>
      <w:r w:rsidR="008E119E">
        <w:t>]</w:t>
      </w:r>
      <w:r w:rsidR="009C1BCE" w:rsidRPr="00EC1FEC">
        <w:t xml:space="preserve">, as well as studies conducted by the 3GPP </w:t>
      </w:r>
      <w:r w:rsidR="005E7422">
        <w:t>[14</w:t>
      </w:r>
      <w:r w:rsidR="008E119E">
        <w:t>]</w:t>
      </w:r>
      <w:r w:rsidR="009C1BCE" w:rsidRPr="00EC1FEC">
        <w:t xml:space="preserve">, all assume that ideal time synchronization is provided by GNSS signals. </w:t>
      </w:r>
      <w:r w:rsidRPr="00EC1FEC">
        <w:t xml:space="preserve">Even though this </w:t>
      </w:r>
      <w:r w:rsidR="009C1BCE" w:rsidRPr="00EC1FEC">
        <w:t>demand</w:t>
      </w:r>
      <w:r w:rsidR="00D2626E" w:rsidRPr="00EC1FEC">
        <w:t xml:space="preserve"> for GNSS </w:t>
      </w:r>
      <w:r w:rsidRPr="00EC1FEC">
        <w:t xml:space="preserve">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r w:rsidR="00D2626E" w:rsidRPr="00EC1FEC">
        <w:t xml:space="preserve">The 3GPP or 5GAA have not provided any studies to address such concerns. </w:t>
      </w:r>
    </w:p>
    <w:p w14:paraId="38BFDE5A" w14:textId="77777777" w:rsidR="00D2626E" w:rsidRPr="00EC1FEC" w:rsidRDefault="00D2626E" w:rsidP="00EC1FEC">
      <w:pPr>
        <w:ind w:firstLine="0"/>
      </w:pPr>
    </w:p>
    <w:p w14:paraId="61EF8A0F" w14:textId="6617C3D0" w:rsidR="004903CC" w:rsidRPr="00EC1FEC" w:rsidRDefault="00FD6090" w:rsidP="00EC1FEC">
      <w:r w:rsidRPr="00EC1FEC">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Pr="00EC1FEC" w:rsidRDefault="004903CC" w:rsidP="00EC1FEC">
      <w:pPr>
        <w:ind w:firstLine="0"/>
      </w:pPr>
    </w:p>
    <w:p w14:paraId="6355FF80" w14:textId="63E973CD" w:rsidR="004903CC" w:rsidRPr="00EC1FEC" w:rsidRDefault="00FD6090" w:rsidP="00EC1FEC">
      <w:r w:rsidRPr="00EC1FEC">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sufficient funds to install these units. </w:t>
      </w:r>
    </w:p>
    <w:p w14:paraId="7537ABA3" w14:textId="5B95B9C1" w:rsidR="004903CC" w:rsidRDefault="004903CC" w:rsidP="00EC1FEC">
      <w:pPr>
        <w:ind w:firstLine="0"/>
      </w:pPr>
    </w:p>
    <w:p w14:paraId="1FF17450" w14:textId="0EBEED79" w:rsidR="00165430" w:rsidRPr="00EC1FEC" w:rsidRDefault="00165430" w:rsidP="00EC1FEC">
      <w:pPr>
        <w:pStyle w:val="Heading2"/>
        <w:keepNext w:val="0"/>
        <w:keepLines w:val="0"/>
      </w:pPr>
      <w:r w:rsidRPr="00EC1FEC">
        <w:t>V2X communication technology standards</w:t>
      </w:r>
    </w:p>
    <w:p w14:paraId="41A9B3D1" w14:textId="77777777" w:rsidR="00091822" w:rsidRPr="00EC1FEC" w:rsidRDefault="00091822" w:rsidP="00EC1FEC">
      <w:pPr>
        <w:ind w:firstLine="0"/>
      </w:pPr>
    </w:p>
    <w:p w14:paraId="0D07D5F7" w14:textId="38D4EC75" w:rsidR="00165430" w:rsidRPr="00EC1FEC" w:rsidRDefault="00853AD0" w:rsidP="00EC1FEC">
      <w:r>
        <w:t xml:space="preserve">The </w:t>
      </w:r>
      <w:r w:rsidR="00165430" w:rsidRPr="00EC1FEC">
        <w:t xml:space="preserve">ITU-R </w:t>
      </w:r>
      <w:r>
        <w:t xml:space="preserve">has </w:t>
      </w:r>
      <w:r w:rsidR="00165430" w:rsidRPr="00EC1FEC">
        <w:t xml:space="preserve">studied radio interface standards </w:t>
      </w:r>
      <w:r>
        <w:t xml:space="preserve">for </w:t>
      </w:r>
      <w:r w:rsidR="00165430" w:rsidRPr="00EC1FEC">
        <w:t>vehicle</w:t>
      </w:r>
      <w:r>
        <w:t>-</w:t>
      </w:r>
      <w:r w:rsidR="00165430" w:rsidRPr="00EC1FEC">
        <w:t>to</w:t>
      </w:r>
      <w:r>
        <w:t>-</w:t>
      </w:r>
      <w:r w:rsidR="00165430" w:rsidRPr="00EC1FEC">
        <w:t>vehicle and vehicle</w:t>
      </w:r>
      <w:r>
        <w:t>-</w:t>
      </w:r>
      <w:r w:rsidR="00165430" w:rsidRPr="00EC1FEC">
        <w:t>to</w:t>
      </w:r>
      <w:r>
        <w:t>-</w:t>
      </w:r>
      <w:r w:rsidR="00165430" w:rsidRPr="00EC1FEC">
        <w:t>infrastructure two-way communications for the current and planned ITS applications</w:t>
      </w:r>
      <w:r>
        <w:t xml:space="preserve"> in</w:t>
      </w:r>
      <w:r w:rsidR="00165430" w:rsidRPr="00EC1FEC">
        <w:t xml:space="preserve"> Recommendation M.2121</w:t>
      </w:r>
      <w:r w:rsidR="00626148">
        <w:t xml:space="preserve"> </w:t>
      </w:r>
      <w:r w:rsidR="005E7422">
        <w:t>[15</w:t>
      </w:r>
      <w:r w:rsidR="008E119E">
        <w:t>]</w:t>
      </w:r>
      <w:r w:rsidR="00165430" w:rsidRPr="00EC1FEC">
        <w:t xml:space="preserve">. Recommendation M.2084 </w:t>
      </w:r>
      <w:r w:rsidR="005E7422">
        <w:t>[16</w:t>
      </w:r>
      <w:r w:rsidR="008E119E">
        <w:t>]</w:t>
      </w:r>
      <w:r w:rsidR="00626148">
        <w:t xml:space="preserve"> </w:t>
      </w:r>
      <w:r w:rsidR="00165430" w:rsidRPr="00EC1FEC">
        <w:t xml:space="preserve">provides information on V2X standards and technical specifications which have developed by SDOs such as ETSI, IEEE, ARIB, TTA, IMDA, CCSA, 3GPP and ATIS </w:t>
      </w:r>
      <w:r w:rsidR="005E7422">
        <w:t>[16</w:t>
      </w:r>
      <w:r w:rsidR="008E119E">
        <w:t>]</w:t>
      </w:r>
      <w:r w:rsidR="00165430" w:rsidRPr="00EC1FEC">
        <w:t>. It states that V2V/V2I communication technologies for ITS applications should apply industrial standards.</w:t>
      </w:r>
    </w:p>
    <w:p w14:paraId="3AE98420" w14:textId="35703A71" w:rsidR="00165430" w:rsidRDefault="00165430" w:rsidP="00EC1FEC">
      <w:pPr>
        <w:ind w:firstLine="0"/>
      </w:pPr>
    </w:p>
    <w:p w14:paraId="632A9831" w14:textId="25300429" w:rsidR="00294FD1" w:rsidRPr="00EC1FEC" w:rsidRDefault="00D03A87" w:rsidP="00EC1FEC">
      <w:pPr>
        <w:pStyle w:val="Heading1"/>
        <w:keepNext w:val="0"/>
        <w:keepLines w:val="0"/>
      </w:pPr>
      <w:r w:rsidRPr="00EC1FEC">
        <w:t>Comments on</w:t>
      </w:r>
      <w:r w:rsidR="0042497F" w:rsidRPr="00EC1FEC">
        <w:t>: “</w:t>
      </w:r>
      <w:r w:rsidR="003B5500" w:rsidRPr="00EC1FEC">
        <w:t>… the state of DSRC-based deployment and the extent to which existing licensees currently operate on some or all of the existing channels in the 5.9 GHz band.</w:t>
      </w:r>
      <w:r w:rsidRPr="00EC1FEC">
        <w:t xml:space="preserve">” </w:t>
      </w:r>
      <w:r w:rsidR="005E4BB8">
        <w:t>[3</w:t>
      </w:r>
      <w:r w:rsidR="008E119E">
        <w:t>]</w:t>
      </w:r>
      <w:r w:rsidRPr="00EC1FEC">
        <w:t xml:space="preserve"> Paragraph </w:t>
      </w:r>
      <w:r w:rsidR="003B5500" w:rsidRPr="00EC1FEC">
        <w:t>9</w:t>
      </w:r>
    </w:p>
    <w:p w14:paraId="01DEEE82" w14:textId="3E1C6938" w:rsidR="00EA587D" w:rsidRDefault="00EA587D" w:rsidP="00626148">
      <w:pPr>
        <w:pStyle w:val="Heading1"/>
        <w:keepNext w:val="0"/>
        <w:keepLines w:val="0"/>
        <w:numPr>
          <w:ilvl w:val="0"/>
          <w:numId w:val="0"/>
        </w:numPr>
        <w:ind w:left="432"/>
      </w:pPr>
      <w:r>
        <w:t>And</w:t>
      </w:r>
      <w:r w:rsidR="00442450">
        <w:t>: “</w:t>
      </w:r>
      <w:r w:rsidRPr="00EC1FEC">
        <w:t xml:space="preserve">… the DSRC service has evolved slowly and has not been widely deployed within the consumer automobile market …” </w:t>
      </w:r>
      <w:r w:rsidR="005E4BB8">
        <w:t>[3</w:t>
      </w:r>
      <w:r w:rsidR="008E119E">
        <w:t>]</w:t>
      </w:r>
      <w:r w:rsidRPr="00EC1FEC">
        <w:t xml:space="preserve"> Paragraph 55</w:t>
      </w:r>
    </w:p>
    <w:p w14:paraId="7652338D" w14:textId="77777777" w:rsidR="00091822" w:rsidRPr="00EC1FEC" w:rsidRDefault="00091822" w:rsidP="00EC1FEC">
      <w:pPr>
        <w:ind w:firstLine="0"/>
      </w:pPr>
    </w:p>
    <w:p w14:paraId="1C992A6E" w14:textId="6B932F42" w:rsidR="00D03A87" w:rsidRPr="00EC1FEC" w:rsidRDefault="00294FD1" w:rsidP="00EC1FEC">
      <w:pPr>
        <w:pStyle w:val="Heading2"/>
        <w:keepNext w:val="0"/>
        <w:keepLines w:val="0"/>
      </w:pPr>
      <w:r w:rsidRPr="00EC1FEC">
        <w:t>Choosing LTE-V2X as a V2X technology does not address the slow market adoption of V2X:</w:t>
      </w:r>
    </w:p>
    <w:p w14:paraId="2B692609" w14:textId="77777777" w:rsidR="00091822" w:rsidRPr="00EC1FEC" w:rsidRDefault="00091822" w:rsidP="00EC1FEC">
      <w:pPr>
        <w:ind w:firstLine="0"/>
      </w:pPr>
    </w:p>
    <w:p w14:paraId="76212328" w14:textId="305DDFA6" w:rsidR="004903CC" w:rsidRPr="00EC1FEC" w:rsidRDefault="00FD6090" w:rsidP="00EC1FEC">
      <w:r w:rsidRPr="00EC1FEC">
        <w:lastRenderedPageBreak/>
        <w:t>While it is true that the adoption of DSRC did not move as quickly as it was originally anticipated, the reasons for this were related neither to the technological aspects of DSRC nor to its maturity for mass deployment. On the contrary, the US</w:t>
      </w:r>
      <w:ins w:id="126" w:author="Roger Marks" w:date="2020-02-21T18:01:00Z">
        <w:r w:rsidR="002B1D46">
          <w:t xml:space="preserve"> </w:t>
        </w:r>
      </w:ins>
      <w:del w:id="127" w:author="Roger Marks" w:date="2020-02-21T18:01:00Z">
        <w:r w:rsidRPr="00EC1FEC" w:rsidDel="002B1D46">
          <w:delText>-</w:delText>
        </w:r>
      </w:del>
      <w:r w:rsidRPr="00EC1FEC">
        <w:t xml:space="preserve">DoT pilot programs, of which many have already started their operation phases, provide increasing evidence to show that the technology is ready for mass market rollout. In </w:t>
      </w:r>
      <w:r w:rsidR="00AE3DC4" w:rsidRPr="00EC1FEC">
        <w:t>fact,</w:t>
      </w:r>
      <w:r w:rsidRPr="00EC1FEC">
        <w:t xml:space="preserve"> GM, Toyota, and other automotive manufacturers [</w:t>
      </w:r>
      <w:r w:rsidR="005E7422">
        <w:t>17</w:t>
      </w:r>
      <w:r w:rsidR="008E119E">
        <w:t>]</w:t>
      </w:r>
      <w:r w:rsidRPr="00EC1FEC">
        <w:t xml:space="preserve">, </w:t>
      </w:r>
      <w:r w:rsidR="005E7422">
        <w:t>[18</w:t>
      </w:r>
      <w:r w:rsidR="008E119E">
        <w:t>]</w:t>
      </w:r>
      <w:r w:rsidRPr="00EC1FEC">
        <w:t xml:space="preserve">, </w:t>
      </w:r>
      <w:r w:rsidR="005E7422">
        <w:t>[19</w:t>
      </w:r>
      <w:r w:rsidR="008E119E">
        <w:t>]</w:t>
      </w:r>
      <w:r w:rsidRPr="00EC1FEC">
        <w:t xml:space="preserve"> made prior commitments to mass deployment of DSRC based system across their respective brands. It is </w:t>
      </w:r>
      <w:r w:rsidR="004F6501">
        <w:t xml:space="preserve">possible </w:t>
      </w:r>
      <w:r w:rsidRPr="00EC1FEC">
        <w:t xml:space="preserve">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Pr="00EC1FEC" w:rsidRDefault="00091822" w:rsidP="00EC1FEC">
      <w:pPr>
        <w:ind w:firstLine="0"/>
      </w:pPr>
    </w:p>
    <w:p w14:paraId="60C102FB" w14:textId="4AA15496" w:rsidR="00294FD1" w:rsidRPr="00EC1FEC" w:rsidRDefault="00FD6090" w:rsidP="00EC1FEC">
      <w:r w:rsidRPr="00EC1FEC">
        <w:t xml:space="preserve">Furthermore, the uncertainty that would be created by the proposed switch from already tested and deployed DSRC technology to C-V2X technology without significant deployments would significantly slow down investments and market adoption of V2X technology in general. </w:t>
      </w:r>
    </w:p>
    <w:p w14:paraId="1A64539B" w14:textId="4CC1B176" w:rsidR="00955C7E" w:rsidRPr="00EC1FEC" w:rsidRDefault="00955C7E" w:rsidP="00EC1FEC">
      <w:pPr>
        <w:ind w:firstLine="0"/>
      </w:pPr>
    </w:p>
    <w:p w14:paraId="22A9BB41" w14:textId="522558F0" w:rsidR="008C6D20" w:rsidRPr="00EC1FEC" w:rsidRDefault="008C6D20" w:rsidP="00EC1FEC">
      <w:pPr>
        <w:pStyle w:val="Heading2"/>
        <w:keepNext w:val="0"/>
        <w:keepLines w:val="0"/>
      </w:pPr>
      <w:r w:rsidRPr="00EC1FEC">
        <w:t xml:space="preserve"> </w:t>
      </w:r>
      <w:r w:rsidR="00486CD6" w:rsidRPr="00EC1FEC">
        <w:t>Comments o</w:t>
      </w:r>
      <w:r w:rsidRPr="00EC1FEC">
        <w:t>n the DSRC service</w:t>
      </w:r>
    </w:p>
    <w:p w14:paraId="36C1FD07" w14:textId="77777777" w:rsidR="005838D7" w:rsidRPr="00EC1FEC" w:rsidRDefault="005838D7" w:rsidP="00EC1FEC">
      <w:pPr>
        <w:ind w:firstLine="0"/>
      </w:pPr>
    </w:p>
    <w:p w14:paraId="60186ECF" w14:textId="4E7BC147" w:rsidR="008C6D20" w:rsidRPr="00EC1FEC" w:rsidRDefault="008C6D20" w:rsidP="00EC1FEC">
      <w:r w:rsidRPr="00EC1FEC">
        <w:t>IEEE 802 is somewhat in agreement with the observation by the Commission that “the DSRC service has evolved slowly and has not been widely deployed within the consumer automobile market (it has found use in certain specialized, traffic-related projects)”.  IEEE 802 notes that DSRC is not a service.  As defined in the US, DSRC is a communications technology that has been and continues to be optimized to allow the provisioning of a large number of ITS-related services including safety-of-life and property in the 5850-5925</w:t>
      </w:r>
      <w:r w:rsidR="00F749B1">
        <w:t xml:space="preserve"> M</w:t>
      </w:r>
      <w:r w:rsidRPr="00EC1FEC">
        <w:t>Hz ITS band. While deployments have been slow to materialize for a variety of market-driven reasons, there are nonetheless today a significant number of deployments in the US with tens of thousands of vehicular units and thousands of infrastructure units in operation, currently preventing accidents and saving lives.</w:t>
      </w:r>
    </w:p>
    <w:p w14:paraId="14C1245B" w14:textId="0FAE680B" w:rsidR="007F207C" w:rsidRPr="00EC1FEC" w:rsidRDefault="007F207C" w:rsidP="00EC1FEC">
      <w:pPr>
        <w:ind w:firstLine="0"/>
      </w:pPr>
    </w:p>
    <w:p w14:paraId="145C2567" w14:textId="615D3EFD" w:rsidR="008C6D20" w:rsidRPr="00EC1FEC" w:rsidRDefault="008C6D20" w:rsidP="00EC1FEC">
      <w:r w:rsidRPr="00EC1FEC">
        <w:t xml:space="preserve">IEEE 802 emphasizes that the opinion that DSRC technology has not been proven and has not been productized </w:t>
      </w:r>
      <w:r w:rsidR="007F207C" w:rsidRPr="00EC1FEC">
        <w:t>is simply</w:t>
      </w:r>
      <w:r w:rsidRPr="00EC1FEC">
        <w:t xml:space="preserve"> incorrect.  </w:t>
      </w:r>
      <w:r w:rsidRPr="00EC1FEC">
        <w:rPr>
          <w:i/>
        </w:rPr>
        <w:t>DSRC technology including the Link Layer protocol component was standardized in IEEE Std 802.11</w:t>
      </w:r>
      <w:ins w:id="128" w:author="Roger Marks" w:date="2020-02-21T18:01:00Z">
        <w:r w:rsidR="002B1D46">
          <w:rPr>
            <w:i/>
          </w:rPr>
          <w:t>p</w:t>
        </w:r>
      </w:ins>
      <w:r w:rsidRPr="00EC1FEC">
        <w:rPr>
          <w:i/>
        </w:rPr>
        <w:t>-2010</w:t>
      </w:r>
      <w:r w:rsidRPr="00EC1FEC">
        <w:t xml:space="preserve"> (now IEEE Std</w:t>
      </w:r>
      <w:del w:id="129" w:author="Roger Marks" w:date="2020-02-21T18:02:00Z">
        <w:r w:rsidRPr="00EC1FEC" w:rsidDel="002B1D46">
          <w:delText>-</w:delText>
        </w:r>
      </w:del>
      <w:ins w:id="130" w:author="Roger Marks" w:date="2020-02-21T18:01:00Z">
        <w:r w:rsidR="002B1D46">
          <w:t xml:space="preserve"> </w:t>
        </w:r>
      </w:ins>
      <w:r w:rsidRPr="00EC1FEC">
        <w:t>802.11-2016 Annex D</w:t>
      </w:r>
      <w:del w:id="131" w:author="Holcomb, Jay" w:date="2020-02-25T06:56:00Z">
        <w:r w:rsidRPr="00EC1FEC" w:rsidDel="00EA0C95">
          <w:delText>2</w:delText>
        </w:r>
      </w:del>
      <w:del w:id="132" w:author="Holcomb, Jay" w:date="2020-02-24T13:52:00Z">
        <w:r w:rsidRPr="00EC1FEC" w:rsidDel="00E9303F">
          <w:delText xml:space="preserve"> </w:delText>
        </w:r>
      </w:del>
      <w:del w:id="133" w:author="Roger Marks" w:date="2020-02-21T18:07:00Z">
        <w:r w:rsidRPr="00EC1FEC" w:rsidDel="00584424">
          <w:delText>and D5</w:delText>
        </w:r>
      </w:del>
      <w:r w:rsidRPr="00EC1FEC">
        <w:t>) and products implementing the DSRC technology have been in the market for purchase from multiple vendors for over 10 years. Furthermore, the protocol specified in IEEE Std 802.11</w:t>
      </w:r>
      <w:ins w:id="134" w:author="Roger Marks" w:date="2020-02-21T18:02:00Z">
        <w:r w:rsidR="002B1D46">
          <w:t>p</w:t>
        </w:r>
      </w:ins>
      <w:r w:rsidRPr="00EC1FEC">
        <w:t xml:space="preserve">-2010 was designed specifically for the technical characteristics of V2V/V2I applications (peer-to-peer operation, dynamically changing network topologies, support for both unicast and broadcast operation, use of a common 802.11 preamble to enable straightforward evolution and backwards compatibility) and has been shown to work as designed in hundreds of demonstrations, trials and numerous deployments globally </w:t>
      </w:r>
      <w:r w:rsidR="000C27CF">
        <w:t xml:space="preserve">e.g. </w:t>
      </w:r>
      <w:r w:rsidRPr="00EC1FEC">
        <w:t xml:space="preserve">the CV </w:t>
      </w:r>
      <w:r w:rsidR="000C27CF">
        <w:t xml:space="preserve">Safety </w:t>
      </w:r>
      <w:r w:rsidRPr="00EC1FEC">
        <w:t>Pilots in Tampa, New York, Wyoming, and Columbus, Safety Pilot project in MI</w:t>
      </w:r>
      <w:r w:rsidR="000C27CF">
        <w:t xml:space="preserve"> and</w:t>
      </w:r>
      <w:r w:rsidRPr="00EC1FEC">
        <w:t xml:space="preserve"> CVIS in Europe</w:t>
      </w:r>
      <w:r w:rsidR="000C27CF">
        <w:t xml:space="preserve"> </w:t>
      </w:r>
      <w:r w:rsidR="005E7422">
        <w:t>[20</w:t>
      </w:r>
      <w:r w:rsidR="008E119E">
        <w:t>]</w:t>
      </w:r>
      <w:r w:rsidRPr="00EC1FEC">
        <w:t>.  A summary of the completed and ongoing relevant standards development and product availability milestones is listed below:</w:t>
      </w:r>
    </w:p>
    <w:p w14:paraId="319BD7F5" w14:textId="77777777" w:rsidR="004E1FF0" w:rsidRDefault="004E1FF0" w:rsidP="004E1FF0">
      <w:pPr>
        <w:ind w:firstLine="0"/>
      </w:pPr>
    </w:p>
    <w:p w14:paraId="2E13A5CE" w14:textId="1AC5CED1" w:rsidR="008C6D20" w:rsidRPr="003C3EE9" w:rsidRDefault="008C6D20" w:rsidP="00EC1FEC">
      <w:pPr>
        <w:rPr>
          <w:i/>
          <w:iCs/>
        </w:rPr>
      </w:pPr>
      <w:r w:rsidRPr="003C3EE9">
        <w:rPr>
          <w:i/>
          <w:iCs/>
        </w:rPr>
        <w:t>Milestones in DSRC Link Layer IEEE Std 802.11p-2010 standard and product development:</w:t>
      </w:r>
    </w:p>
    <w:p w14:paraId="42CC8AF4" w14:textId="77777777" w:rsidR="008C6D20" w:rsidRPr="00EC1FEC" w:rsidRDefault="008C6D20" w:rsidP="00EC1FEC">
      <w:r w:rsidRPr="00EC1FEC">
        <w:t>2003</w:t>
      </w:r>
      <w:r w:rsidRPr="00EC1FEC">
        <w:tab/>
      </w:r>
      <w:r w:rsidRPr="00EC1FEC">
        <w:tab/>
        <w:t>FCC licensing and service rules for DSRC operations in 2003</w:t>
      </w:r>
    </w:p>
    <w:p w14:paraId="3BFB988B" w14:textId="43406D3E" w:rsidR="008C6D20" w:rsidRPr="00EC1FEC" w:rsidRDefault="008C6D20" w:rsidP="00EC1FEC">
      <w:pPr>
        <w:ind w:left="2160" w:hanging="1440"/>
      </w:pPr>
      <w:r w:rsidRPr="00EC1FEC">
        <w:t>2006</w:t>
      </w:r>
      <w:r w:rsidRPr="00EC1FEC">
        <w:tab/>
        <w:t>Initial IEEE 802.11 WG draft of P802.11p MAC/PHY amendment available, implementation begins: April 2006</w:t>
      </w:r>
    </w:p>
    <w:p w14:paraId="3E17E789" w14:textId="77777777" w:rsidR="008C6D20" w:rsidRPr="00EC1FEC" w:rsidRDefault="008C6D20" w:rsidP="00EC1FEC">
      <w:r w:rsidRPr="00EC1FEC">
        <w:t>2008</w:t>
      </w:r>
      <w:r w:rsidRPr="00EC1FEC">
        <w:tab/>
      </w:r>
      <w:r w:rsidRPr="00EC1FEC">
        <w:tab/>
        <w:t>Initial IEEE P802.11p hardware available</w:t>
      </w:r>
    </w:p>
    <w:p w14:paraId="361A40D9" w14:textId="633794D3" w:rsidR="008C6D20" w:rsidRPr="00EC1FEC" w:rsidRDefault="008C6D20" w:rsidP="00EC1FEC">
      <w:r w:rsidRPr="00EC1FEC">
        <w:t>2010</w:t>
      </w:r>
      <w:r w:rsidRPr="00EC1FEC">
        <w:tab/>
      </w:r>
      <w:r w:rsidRPr="00EC1FEC">
        <w:tab/>
        <w:t>IEEE Std 802.11p</w:t>
      </w:r>
      <w:ins w:id="135" w:author="Holcomb, Jay" w:date="2020-02-25T06:57:00Z">
        <w:r w:rsidR="00EA0C95">
          <w:t>-2010</w:t>
        </w:r>
      </w:ins>
      <w:r w:rsidRPr="00EC1FEC">
        <w:t xml:space="preserve"> </w:t>
      </w:r>
      <w:del w:id="136" w:author="Roger Marks" w:date="2020-02-21T18:02:00Z">
        <w:r w:rsidRPr="00EC1FEC" w:rsidDel="002B1D46">
          <w:delText xml:space="preserve">amendment </w:delText>
        </w:r>
      </w:del>
      <w:r w:rsidRPr="00EC1FEC">
        <w:t>publication: July 2010</w:t>
      </w:r>
    </w:p>
    <w:p w14:paraId="283682A6" w14:textId="6C2EFB5E" w:rsidR="008C6D20" w:rsidRPr="00EC1FEC" w:rsidRDefault="008C6D20" w:rsidP="00EC1FEC">
      <w:pPr>
        <w:ind w:left="2160" w:hanging="1440"/>
      </w:pPr>
      <w:r w:rsidRPr="00EC1FEC">
        <w:t>2008 – 2020</w:t>
      </w:r>
      <w:r w:rsidRPr="00EC1FEC">
        <w:tab/>
        <w:t>IEEE Std 802.11p</w:t>
      </w:r>
      <w:ins w:id="137" w:author="Holcomb, Jay" w:date="2020-02-25T06:58:00Z">
        <w:r w:rsidR="00EA0C95">
          <w:t>-2010</w:t>
        </w:r>
      </w:ins>
      <w:r w:rsidRPr="00EC1FEC">
        <w:t xml:space="preserve"> Chipset/system products available for purchase from multiple vendors globally</w:t>
      </w:r>
    </w:p>
    <w:p w14:paraId="4E3EEE86" w14:textId="712E3773" w:rsidR="008C6D20" w:rsidRPr="00EC1FEC" w:rsidRDefault="008C6D20" w:rsidP="00EC1FEC">
      <w:pPr>
        <w:ind w:left="2160" w:hanging="1440"/>
      </w:pPr>
      <w:r w:rsidRPr="00EC1FEC">
        <w:lastRenderedPageBreak/>
        <w:t>2018</w:t>
      </w:r>
      <w:r w:rsidRPr="00EC1FEC">
        <w:tab/>
        <w:t xml:space="preserve">IEEE </w:t>
      </w:r>
      <w:ins w:id="138" w:author="Roger Marks" w:date="2020-02-21T18:03:00Z">
        <w:r w:rsidR="002B1D46">
          <w:t>P</w:t>
        </w:r>
      </w:ins>
      <w:r w:rsidRPr="00EC1FEC">
        <w:t xml:space="preserve">802.11bd project approved, re: Enhancements for Next Generation V2X: December 2018 </w:t>
      </w:r>
    </w:p>
    <w:p w14:paraId="4E655F99" w14:textId="77777777" w:rsidR="004E1FF0" w:rsidRDefault="004E1FF0" w:rsidP="004E1FF0">
      <w:pPr>
        <w:ind w:firstLine="0"/>
      </w:pPr>
    </w:p>
    <w:p w14:paraId="1C2E1A87" w14:textId="24848089" w:rsidR="007F207C" w:rsidRPr="00EC1FEC" w:rsidRDefault="008C6D20" w:rsidP="00EC1FEC">
      <w:r w:rsidRPr="00EC1FEC">
        <w:t xml:space="preserve">IEEE 802 believes that the slow adoption of the DSRC </w:t>
      </w:r>
      <w:r w:rsidR="007F207C" w:rsidRPr="00EC1FEC">
        <w:t>technology</w:t>
      </w:r>
      <w:r w:rsidRPr="00EC1FEC">
        <w:t xml:space="preserve"> is due to factors other than the link layer specified in IEEE 802.11. The existing defined link layer is optimized for ITS applications, robust, proven, tested and deployed. Protocol extensions to and evolution of the </w:t>
      </w:r>
      <w:r w:rsidR="00FB09B4" w:rsidRPr="00EC1FEC">
        <w:t>IEEE Std</w:t>
      </w:r>
      <w:del w:id="139" w:author="Holcomb, Jay" w:date="2020-02-25T07:00:00Z">
        <w:r w:rsidR="00FB09B4" w:rsidRPr="00EC1FEC" w:rsidDel="00310E57">
          <w:delText>.</w:delText>
        </w:r>
      </w:del>
      <w:r w:rsidR="00FB09B4" w:rsidRPr="00EC1FEC">
        <w:t xml:space="preserve"> </w:t>
      </w:r>
      <w:r w:rsidRPr="00EC1FEC">
        <w:t>802.11</w:t>
      </w:r>
      <w:r w:rsidR="00FB09B4" w:rsidRPr="00EC1FEC">
        <w:t xml:space="preserve">-2016 OCB </w:t>
      </w:r>
      <w:r w:rsidRPr="00EC1FEC">
        <w:t>based link layer are under development, adding capabilities of the very widely adopted IEEE Std 802.11</w:t>
      </w:r>
      <w:r w:rsidR="00FB09B4" w:rsidRPr="00EC1FEC">
        <w:t xml:space="preserve">-2016 (802.11n and </w:t>
      </w:r>
      <w:r w:rsidRPr="00EC1FEC">
        <w:t>802.11ac</w:t>
      </w:r>
      <w:r w:rsidR="00FB09B4" w:rsidRPr="00EC1FEC">
        <w:t xml:space="preserve"> technologies)</w:t>
      </w:r>
      <w:r w:rsidRPr="00EC1FEC">
        <w:t xml:space="preserve"> standards to the DSRC PHY. Based on the current status of developments and deployments, IEEE 802 believe </w:t>
      </w:r>
      <w:r w:rsidR="007F207C" w:rsidRPr="00EC1FEC">
        <w:t>all</w:t>
      </w:r>
      <w:r w:rsidRPr="00EC1FEC">
        <w:t xml:space="preserve"> the 5.9</w:t>
      </w:r>
      <w:r w:rsidR="00FB09B4" w:rsidRPr="00EC1FEC">
        <w:t xml:space="preserve"> </w:t>
      </w:r>
      <w:r w:rsidRPr="00EC1FEC">
        <w:t xml:space="preserve">GHz spectrum </w:t>
      </w:r>
      <w:r w:rsidR="00375A37">
        <w:t xml:space="preserve">to be </w:t>
      </w:r>
      <w:r w:rsidRPr="00EC1FEC">
        <w:t xml:space="preserve">allocated to ITS services </w:t>
      </w:r>
      <w:r w:rsidR="00375A37">
        <w:t xml:space="preserve">under this NPRM </w:t>
      </w:r>
      <w:r w:rsidRPr="00EC1FEC">
        <w:t>should remain allocated to the implemented, tested and proven DSRC technology to ensure a seamless, non-disruptive path forward with existing products and chipsets</w:t>
      </w:r>
      <w:r w:rsidR="00FB09B4" w:rsidRPr="00EC1FEC">
        <w:t>, enabling interoperability, co</w:t>
      </w:r>
      <w:del w:id="140" w:author="Holcomb, Jay" w:date="2020-02-27T09:37:00Z">
        <w:r w:rsidR="00FB09B4" w:rsidRPr="00EC1FEC" w:rsidDel="00260967">
          <w:delText>-</w:delText>
        </w:r>
      </w:del>
      <w:r w:rsidR="00FB09B4" w:rsidRPr="00EC1FEC">
        <w:t>existence, and backward compatibility goals to be met</w:t>
      </w:r>
      <w:r w:rsidRPr="00EC1FEC">
        <w:t>.</w:t>
      </w:r>
    </w:p>
    <w:p w14:paraId="4824E46A" w14:textId="77777777" w:rsidR="007F207C" w:rsidRPr="00EC1FEC" w:rsidRDefault="007F207C" w:rsidP="00EC1FEC">
      <w:pPr>
        <w:ind w:firstLine="0"/>
      </w:pPr>
    </w:p>
    <w:p w14:paraId="481D0CFB" w14:textId="3A55B833" w:rsidR="0062718F" w:rsidRPr="00EC1FEC" w:rsidRDefault="0062718F" w:rsidP="00EC1FEC">
      <w:pPr>
        <w:pStyle w:val="Heading1"/>
        <w:keepNext w:val="0"/>
        <w:keepLines w:val="0"/>
      </w:pPr>
      <w:r w:rsidRPr="00EC1FEC">
        <w:t xml:space="preserve">Comment on IEEE 802.11 standards referencing in </w:t>
      </w:r>
      <w:r w:rsidR="005E4BB8">
        <w:t>[3</w:t>
      </w:r>
      <w:r w:rsidR="008E119E">
        <w:t>]</w:t>
      </w:r>
      <w:r w:rsidRPr="00EC1FEC">
        <w:t xml:space="preserve"> PART 2, paragraphs 21, 23, 37, and 39 </w:t>
      </w:r>
    </w:p>
    <w:p w14:paraId="44CD7596" w14:textId="11BB382C" w:rsidR="0062718F" w:rsidRPr="00EC1FEC" w:rsidRDefault="0062718F" w:rsidP="00EC1FEC">
      <w:pPr>
        <w:pStyle w:val="bullets"/>
        <w:numPr>
          <w:ilvl w:val="0"/>
          <w:numId w:val="0"/>
        </w:numPr>
      </w:pPr>
    </w:p>
    <w:p w14:paraId="1924CC7E" w14:textId="77777777" w:rsidR="0062718F" w:rsidRPr="00EC1FEC" w:rsidRDefault="0062718F" w:rsidP="00EC1FEC">
      <w:pPr>
        <w:pStyle w:val="Heading2"/>
        <w:keepNext w:val="0"/>
        <w:keepLines w:val="0"/>
      </w:pPr>
      <w:r w:rsidRPr="00EC1FEC">
        <w:t>Incorporation by reference to IEEE 802.11 standards</w:t>
      </w:r>
    </w:p>
    <w:p w14:paraId="33C5BED0" w14:textId="77777777" w:rsidR="0062718F" w:rsidRPr="00EC1FEC" w:rsidRDefault="0062718F" w:rsidP="00EC1FEC">
      <w:pPr>
        <w:ind w:firstLine="0"/>
      </w:pPr>
    </w:p>
    <w:p w14:paraId="3838668D" w14:textId="601B649F" w:rsidR="0062718F" w:rsidRPr="00EC1FEC" w:rsidRDefault="0062718F" w:rsidP="00EC1FEC">
      <w:r w:rsidRPr="00EC1FEC">
        <w:t xml:space="preserve">In Paragraphs 21, 23, 37 and 39 of PART 2 </w:t>
      </w:r>
      <w:r w:rsidR="0027761F" w:rsidRPr="00EC1FEC">
        <w:t xml:space="preserve">of NPRM </w:t>
      </w:r>
      <w:r w:rsidR="005E4BB8">
        <w:t>[3</w:t>
      </w:r>
      <w:r w:rsidR="008E119E">
        <w:t>]</w:t>
      </w:r>
      <w:r w:rsidR="0027761F" w:rsidRPr="00EC1FEC">
        <w:t xml:space="preserve"> there are references to the </w:t>
      </w:r>
      <w:r w:rsidR="0027761F" w:rsidRPr="00917D94">
        <w:t>“IEEE</w:t>
      </w:r>
      <w:ins w:id="141" w:author="Holcomb, Jay" w:date="2020-02-25T07:01:00Z">
        <w:r w:rsidR="00310E57">
          <w:t xml:space="preserve"> </w:t>
        </w:r>
      </w:ins>
      <w:del w:id="142" w:author="Holcomb, Jay" w:date="2020-02-25T07:01:00Z">
        <w:r w:rsidR="0027761F" w:rsidRPr="00917D94" w:rsidDel="00310E57">
          <w:delText xml:space="preserve"> </w:delText>
        </w:r>
      </w:del>
      <w:r w:rsidR="0027761F" w:rsidRPr="00917D94">
        <w:t xml:space="preserve">802.11p-2010 standard”.  </w:t>
      </w:r>
      <w:r w:rsidRPr="00EC1FEC">
        <w:t xml:space="preserve">We respectfully request that the reference not be made to the superseded IEEE Std 802.11p-2010 standard, but instead to the current IEEE </w:t>
      </w:r>
      <w:ins w:id="143" w:author="Holcomb, Jay" w:date="2020-02-25T07:02:00Z">
        <w:r w:rsidR="00310E57">
          <w:t xml:space="preserve">Std </w:t>
        </w:r>
      </w:ins>
      <w:r w:rsidRPr="00EC1FEC">
        <w:t xml:space="preserve">802.11-2016. In addition, we suggest not incorporating the entire standard, but only the relevant RF performance aspects that are applicable. A reference to IEEE </w:t>
      </w:r>
      <w:ins w:id="144" w:author="Holcomb, Jay" w:date="2020-02-25T07:01:00Z">
        <w:r w:rsidR="00310E57">
          <w:t xml:space="preserve">Std </w:t>
        </w:r>
      </w:ins>
      <w:r w:rsidRPr="00EC1FEC">
        <w:t>802.11-2016 Annex D</w:t>
      </w:r>
      <w:del w:id="145" w:author="Holcomb, Jay" w:date="2020-02-25T07:00:00Z">
        <w:r w:rsidRPr="00EC1FEC" w:rsidDel="00310E57">
          <w:delText>.2</w:delText>
        </w:r>
      </w:del>
      <w:del w:id="146" w:author="Holcomb, Jay" w:date="2020-02-24T13:22:00Z">
        <w:r w:rsidRPr="00EC1FEC" w:rsidDel="00067C0D">
          <w:delText xml:space="preserve"> and</w:delText>
        </w:r>
      </w:del>
      <w:r w:rsidRPr="00EC1FEC">
        <w:t xml:space="preserve"> </w:t>
      </w:r>
      <w:del w:id="147" w:author="Roger Marks" w:date="2020-02-21T18:08:00Z">
        <w:r w:rsidRPr="00EC1FEC" w:rsidDel="00584424">
          <w:delText>D.5</w:delText>
        </w:r>
      </w:del>
      <w:r w:rsidRPr="00EC1FEC">
        <w:t xml:space="preserve">would be appropriate to cover radio regulations for </w:t>
      </w:r>
      <w:ins w:id="148" w:author="Holcomb, Jay" w:date="2020-02-25T07:03:00Z">
        <w:r w:rsidR="00310E57">
          <w:t>“</w:t>
        </w:r>
      </w:ins>
      <w:r w:rsidRPr="00EC1FEC">
        <w:t>IEEE</w:t>
      </w:r>
      <w:del w:id="149" w:author="Holcomb, Jay" w:date="2020-02-25T07:06:00Z">
        <w:r w:rsidRPr="00EC1FEC" w:rsidDel="004C4490">
          <w:delText xml:space="preserve"> Std</w:delText>
        </w:r>
      </w:del>
      <w:r w:rsidRPr="00EC1FEC">
        <w:t xml:space="preserve"> 802.11p</w:t>
      </w:r>
      <w:ins w:id="150" w:author="Holcomb, Jay" w:date="2020-02-25T07:07:00Z">
        <w:r w:rsidR="004C4490">
          <w:t>-2010</w:t>
        </w:r>
      </w:ins>
      <w:ins w:id="151" w:author="Holcomb, Jay" w:date="2020-02-25T07:03:00Z">
        <w:r w:rsidR="00310E57">
          <w:t>”</w:t>
        </w:r>
      </w:ins>
      <w:del w:id="152" w:author="Holcomb, Jay" w:date="2020-02-25T07:08:00Z">
        <w:r w:rsidRPr="00EC1FEC" w:rsidDel="004C4490">
          <w:delText xml:space="preserve"> and IEEE 802</w:delText>
        </w:r>
      </w:del>
      <w:r w:rsidRPr="00EC1FEC">
        <w:t>. This suggested change will cover the necessary technical aspects of the IEEE Std 802.11p</w:t>
      </w:r>
      <w:ins w:id="153" w:author="Holcomb, Jay" w:date="2020-02-25T07:03:00Z">
        <w:r w:rsidR="004C4490">
          <w:t>-2010</w:t>
        </w:r>
      </w:ins>
      <w:r w:rsidRPr="00EC1FEC">
        <w:t xml:space="preserve"> radio, as well as be inclusive of the IEEE P802.11bd radio design and potential future backwards compatible IEEE 802.11-based ITS radio designs. </w:t>
      </w:r>
    </w:p>
    <w:p w14:paraId="66C309BC" w14:textId="77777777" w:rsidR="0062718F" w:rsidRPr="00EC1FEC" w:rsidRDefault="0062718F" w:rsidP="00EC1FEC">
      <w:pPr>
        <w:ind w:firstLine="0"/>
      </w:pPr>
    </w:p>
    <w:p w14:paraId="63595B52" w14:textId="71F114D8" w:rsidR="0062718F" w:rsidRPr="00EC1FEC" w:rsidRDefault="0062718F" w:rsidP="00EC1FEC">
      <w:r w:rsidRPr="00EC1FEC">
        <w:t>IEEE 802.11 Working Group has a long history of innovation and we expect the same principles of backwards compatibility and same-channel coexistence can be applied in the 5.9 GHz ITS band starting with IEEE Std 802.11p</w:t>
      </w:r>
      <w:ins w:id="154" w:author="Holcomb, Jay" w:date="2020-02-25T07:04:00Z">
        <w:r w:rsidR="004C4490">
          <w:t>-2010</w:t>
        </w:r>
      </w:ins>
      <w:r w:rsidRPr="00EC1FEC">
        <w:t xml:space="preserve"> and continuing with IEEE P802.11bd and future amendments as technology evolves.</w:t>
      </w:r>
    </w:p>
    <w:p w14:paraId="76113373" w14:textId="77777777" w:rsidR="0062718F" w:rsidRPr="00EC1FEC" w:rsidRDefault="0062718F" w:rsidP="00EC1FEC">
      <w:pPr>
        <w:ind w:firstLine="0"/>
      </w:pPr>
    </w:p>
    <w:p w14:paraId="40E742D3" w14:textId="382505F9"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55C0E987" w:rsidR="00954991" w:rsidRPr="00345E0F" w:rsidRDefault="00954991" w:rsidP="00954991">
      <w:r w:rsidRPr="00345E0F">
        <w:t xml:space="preserve">IEEE 802 continues to provide open standards for WLAN connectivity and ITS applications supporting various regulatory domains, worldwide.  Specifically, for ITS applications IEEE 802.11 has developed the wireless interface for DSRC in IEEE Std 802.11-2016, via the OCB functionality. In addition, IEEE 802.11 is currently developing a next generation V2X standard in the IEEE P802.11bd amendment.   </w:t>
      </w:r>
    </w:p>
    <w:p w14:paraId="7CED8F19" w14:textId="1226F245"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r w:rsidRPr="00EC1FEC">
        <w:lastRenderedPageBreak/>
        <w:t>em: p.nikolich@ieee.org</w:t>
      </w:r>
    </w:p>
    <w:p w14:paraId="2D71360C" w14:textId="78A8DCE4" w:rsidR="004903CC" w:rsidRPr="00EC1FEC" w:rsidRDefault="004903CC" w:rsidP="00852D53">
      <w:pPr>
        <w:ind w:firstLine="0"/>
      </w:pPr>
    </w:p>
    <w:p w14:paraId="012F0EA5" w14:textId="77777777" w:rsidR="00F57197" w:rsidRPr="00EC1FEC" w:rsidRDefault="00F57197" w:rsidP="00852D53">
      <w:pPr>
        <w:ind w:firstLine="0"/>
      </w:pPr>
    </w:p>
    <w:p w14:paraId="22C10E68" w14:textId="77777777" w:rsidR="0077218B" w:rsidRPr="00EC1FEC" w:rsidRDefault="0077218B" w:rsidP="00EC1FEC">
      <w:pPr>
        <w:ind w:firstLine="0"/>
      </w:pPr>
      <w:r w:rsidRPr="00EC1FEC">
        <w:br w:type="page"/>
      </w:r>
    </w:p>
    <w:p w14:paraId="741D7780" w14:textId="3C51EE11" w:rsidR="00CA09B2" w:rsidRPr="00EC1FEC" w:rsidRDefault="00CA09B2" w:rsidP="00EC1FEC">
      <w:pPr>
        <w:ind w:firstLine="0"/>
        <w:rPr>
          <w:b/>
        </w:rPr>
      </w:pPr>
      <w:r w:rsidRPr="00EC1FEC">
        <w:rPr>
          <w:b/>
        </w:rPr>
        <w:lastRenderedPageBreak/>
        <w:t>References:</w:t>
      </w:r>
    </w:p>
    <w:p w14:paraId="6B332F97" w14:textId="19BB4DA0" w:rsidR="00CA09B2" w:rsidRPr="00EC1FEC" w:rsidRDefault="00CA09B2" w:rsidP="00EC1FEC">
      <w:pPr>
        <w:ind w:firstLine="0"/>
      </w:pPr>
    </w:p>
    <w:p w14:paraId="66F07194" w14:textId="34012C92" w:rsidR="00FB553C" w:rsidRPr="00EC1FEC" w:rsidRDefault="00FB553C" w:rsidP="00FB553C">
      <w:pPr>
        <w:ind w:firstLine="0"/>
        <w:rPr>
          <w:rStyle w:val="Hyperlink"/>
        </w:rPr>
      </w:pPr>
      <w:r>
        <w:t>[1</w:t>
      </w:r>
      <w:r w:rsidR="008E119E">
        <w:t>]</w:t>
      </w:r>
      <w:r w:rsidRPr="00EC1FEC">
        <w:t xml:space="preserve"> “Preparing for the Future of Transportation: Automated Vehicles 3.0 (AV 3.0)”, U.S. Department of Transportation, October 2018, </w:t>
      </w:r>
      <w:hyperlink r:id="rId19" w:history="1">
        <w:r w:rsidRPr="00EC1FEC">
          <w:rPr>
            <w:rStyle w:val="Hyperlink"/>
          </w:rPr>
          <w:t>https://www.transportation.gov/av/3/preparing-future-transportation-automated-vehicles-3</w:t>
        </w:r>
      </w:hyperlink>
    </w:p>
    <w:p w14:paraId="31422D7B" w14:textId="77777777" w:rsidR="00FB553C" w:rsidRPr="00EC1FEC" w:rsidRDefault="00FB553C" w:rsidP="00FB553C">
      <w:pPr>
        <w:ind w:firstLine="0"/>
      </w:pPr>
    </w:p>
    <w:p w14:paraId="595F8A62" w14:textId="25CC9C08" w:rsidR="00FB553C" w:rsidRPr="00EC1FEC" w:rsidRDefault="00FB553C" w:rsidP="00FB553C">
      <w:pPr>
        <w:pStyle w:val="CommentText"/>
        <w:ind w:firstLine="0"/>
        <w:rPr>
          <w:sz w:val="24"/>
        </w:rPr>
      </w:pPr>
      <w:r>
        <w:rPr>
          <w:sz w:val="24"/>
        </w:rPr>
        <w:t>[2</w:t>
      </w:r>
      <w:r w:rsidR="008E119E">
        <w:rPr>
          <w:sz w:val="24"/>
        </w:rPr>
        <w:t>]</w:t>
      </w:r>
      <w:r w:rsidRPr="00EC1FEC">
        <w:rPr>
          <w:sz w:val="24"/>
        </w:rPr>
        <w:t xml:space="preserve"> “TGbd agreed terminology and requirements,” IEEE 802.11 document 11-19-0202/r1, January 2019, which can be found at: </w:t>
      </w:r>
      <w:hyperlink r:id="rId20" w:history="1">
        <w:r w:rsidRPr="00EC1FEC">
          <w:rPr>
            <w:rStyle w:val="Hyperlink"/>
            <w:sz w:val="24"/>
          </w:rPr>
          <w:t>https://mentor.ieee.org/802.11/dcn/19/11-19-0202-01-00bd-tgbd-definitions-and-requirements.pptx</w:t>
        </w:r>
      </w:hyperlink>
    </w:p>
    <w:p w14:paraId="414CA5E5" w14:textId="77777777" w:rsidR="00FB553C" w:rsidRPr="00EC1FEC" w:rsidRDefault="00FB553C" w:rsidP="00FB553C">
      <w:pPr>
        <w:pStyle w:val="CommentText"/>
        <w:ind w:firstLine="0"/>
        <w:rPr>
          <w:sz w:val="24"/>
        </w:rPr>
      </w:pPr>
    </w:p>
    <w:p w14:paraId="3A0876B9" w14:textId="07751DAD" w:rsidR="002F5782" w:rsidRPr="00EC1FEC" w:rsidRDefault="005E4BB8" w:rsidP="00EC1FEC">
      <w:pPr>
        <w:ind w:firstLine="0"/>
      </w:pPr>
      <w:r>
        <w:t>[3</w:t>
      </w:r>
      <w:r w:rsidR="008E119E">
        <w:t>]</w:t>
      </w:r>
      <w:r w:rsidR="002F5782" w:rsidRPr="00EC1FEC">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1" w:history="1">
        <w:r w:rsidR="0023241F" w:rsidRPr="00EC1FEC">
          <w:rPr>
            <w:rStyle w:val="Hyperlink"/>
          </w:rPr>
          <w:t>https://www.govinfo.gov/content/pkg/FR-2020-02-06/pdf/2020-02086.pdf</w:t>
        </w:r>
      </w:hyperlink>
      <w:r w:rsidR="0023241F" w:rsidRPr="00EC1FEC">
        <w:t xml:space="preserve"> </w:t>
      </w:r>
    </w:p>
    <w:p w14:paraId="4CB1A369" w14:textId="77777777" w:rsidR="004903CC" w:rsidRPr="00EC1FEC" w:rsidRDefault="004903CC" w:rsidP="00EC1FEC">
      <w:pPr>
        <w:ind w:firstLine="0"/>
      </w:pPr>
    </w:p>
    <w:p w14:paraId="26311284" w14:textId="6AB27F12" w:rsidR="00FB553C" w:rsidRDefault="00FB553C" w:rsidP="00FB553C">
      <w:pPr>
        <w:ind w:firstLine="0"/>
        <w:rPr>
          <w:lang w:val="en"/>
        </w:rPr>
      </w:pPr>
      <w:r>
        <w:rPr>
          <w:lang w:val="en"/>
        </w:rPr>
        <w:t>[4</w:t>
      </w:r>
      <w:r w:rsidR="008E119E">
        <w:rPr>
          <w:lang w:val="en"/>
        </w:rPr>
        <w:t>]</w:t>
      </w:r>
      <w:r w:rsidRPr="00984659">
        <w:rPr>
          <w:lang w:val="en"/>
        </w:rPr>
        <w:t xml:space="preserve"> Choi, Pilsoon, et al. "A case for leveraging 802.11 p for direct phone-to-phone communications." Proc. 2014 Int. Symp. Low Power Electronics and Design. ACM/IEEE, 2014.</w:t>
      </w:r>
    </w:p>
    <w:p w14:paraId="43A0177D" w14:textId="77777777" w:rsidR="00FB553C" w:rsidRPr="00984659" w:rsidRDefault="00D346ED" w:rsidP="00FB553C">
      <w:pPr>
        <w:ind w:firstLine="0"/>
        <w:rPr>
          <w:lang w:val="en"/>
        </w:rPr>
      </w:pPr>
      <w:hyperlink r:id="rId22" w:history="1">
        <w:r w:rsidR="00FB553C" w:rsidRPr="00FA3C34">
          <w:rPr>
            <w:rStyle w:val="Hyperlink"/>
            <w:lang w:val="en"/>
          </w:rPr>
          <w:t>https://dspace.mit.edu/bitstream/handle/1721.1/89796/Peh_A%20case%20RIGHT%20VERSION.pdf?sequence=2&amp;isAllowed=y</w:t>
        </w:r>
      </w:hyperlink>
    </w:p>
    <w:p w14:paraId="6FB1DF76" w14:textId="77777777" w:rsidR="00FB553C" w:rsidRDefault="00FB553C" w:rsidP="00FB553C">
      <w:pPr>
        <w:ind w:firstLine="0"/>
      </w:pPr>
    </w:p>
    <w:p w14:paraId="27DD9EED" w14:textId="3EFAE16A" w:rsidR="00FB0507" w:rsidRPr="00EC1FEC" w:rsidRDefault="005E4BB8" w:rsidP="00EC1FEC">
      <w:pPr>
        <w:ind w:firstLine="0"/>
        <w:rPr>
          <w:rStyle w:val="Hyperlink"/>
        </w:rPr>
      </w:pPr>
      <w:r>
        <w:t>[5</w:t>
      </w:r>
      <w:r w:rsidR="008E119E">
        <w:t>]</w:t>
      </w:r>
      <w:r w:rsidR="004420F0" w:rsidRPr="00EC1FEC">
        <w:t xml:space="preserve"> Connected vehicles and cooperative ITS </w:t>
      </w:r>
      <w:hyperlink r:id="rId23" w:history="1">
        <w:r w:rsidR="004420F0" w:rsidRPr="00EC1FEC">
          <w:rPr>
            <w:rStyle w:val="Hyperlink"/>
          </w:rPr>
          <w:t>http://www.scoop.developpement-durable.gouv.fr/en/IMG/pdf/scoop_f_-_presentation_5_april_2018.pdf</w:t>
        </w:r>
      </w:hyperlink>
      <w:r w:rsidR="009C1FA7" w:rsidRPr="00EC1FEC">
        <w:rPr>
          <w:rStyle w:val="Hyperlink"/>
        </w:rPr>
        <w:t xml:space="preserve"> </w:t>
      </w:r>
    </w:p>
    <w:p w14:paraId="65234889" w14:textId="77777777" w:rsidR="004903CC" w:rsidRPr="00EC1FEC" w:rsidRDefault="004903CC" w:rsidP="00EC1FEC">
      <w:pPr>
        <w:ind w:firstLine="0"/>
      </w:pPr>
    </w:p>
    <w:p w14:paraId="1559152E" w14:textId="3B418260" w:rsidR="00FB553C" w:rsidRPr="00EC1FEC" w:rsidRDefault="00FB553C" w:rsidP="00FB553C">
      <w:pPr>
        <w:pStyle w:val="CommentText"/>
        <w:ind w:firstLine="0"/>
        <w:rPr>
          <w:sz w:val="24"/>
        </w:rPr>
      </w:pPr>
      <w:r>
        <w:rPr>
          <w:sz w:val="24"/>
        </w:rPr>
        <w:t>[6</w:t>
      </w:r>
      <w:r w:rsidR="008E119E">
        <w:rPr>
          <w:sz w:val="24"/>
        </w:rPr>
        <w:t>]</w:t>
      </w:r>
      <w:r w:rsidRPr="00EC1FEC">
        <w:rPr>
          <w:sz w:val="24"/>
        </w:rPr>
        <w:t xml:space="preserve"> “</w:t>
      </w:r>
      <w:r w:rsidRPr="00EC1FEC">
        <w:rPr>
          <w:sz w:val="24"/>
          <w:lang w:val="en"/>
        </w:rPr>
        <w:t>Amendment of the Commission's Rules Regarding Dedicated Short-Range Communication Services in the 5.850-5.925 GHz Band (5.9 GHz Band), Amendment of parts 2 and 90 of the Commission's Rules to allocate the 5.850-5.925 GHz Band to the Mobile Service</w:t>
      </w:r>
      <w:r w:rsidRPr="00EC1FEC">
        <w:rPr>
          <w:sz w:val="24"/>
        </w:rPr>
        <w:t>” paragraph 16, FCC 06-110, July 20, 2006</w:t>
      </w:r>
    </w:p>
    <w:p w14:paraId="158E3F09" w14:textId="77777777" w:rsidR="00FB553C" w:rsidRPr="00EC1FEC" w:rsidRDefault="00D346ED" w:rsidP="00FB553C">
      <w:pPr>
        <w:pStyle w:val="CommentText"/>
        <w:ind w:firstLine="0"/>
        <w:rPr>
          <w:sz w:val="24"/>
        </w:rPr>
      </w:pPr>
      <w:hyperlink r:id="rId24" w:history="1">
        <w:r w:rsidR="00FB553C" w:rsidRPr="00EC1FEC">
          <w:rPr>
            <w:rStyle w:val="Hyperlink"/>
            <w:sz w:val="24"/>
          </w:rPr>
          <w:t>https://www.fcc.gov/document/amendment-commissions-rules-regarding-dedicated-short-range</w:t>
        </w:r>
      </w:hyperlink>
      <w:r w:rsidR="00FB553C" w:rsidRPr="00EC1FEC">
        <w:rPr>
          <w:sz w:val="24"/>
        </w:rPr>
        <w:t xml:space="preserve"> </w:t>
      </w:r>
    </w:p>
    <w:p w14:paraId="0D14EE06" w14:textId="77777777" w:rsidR="00FB553C" w:rsidRPr="00EC1FEC" w:rsidRDefault="00FB553C" w:rsidP="00FB553C">
      <w:pPr>
        <w:pStyle w:val="CommentText"/>
        <w:ind w:firstLine="0"/>
        <w:rPr>
          <w:sz w:val="24"/>
        </w:rPr>
      </w:pPr>
    </w:p>
    <w:p w14:paraId="19A07D25" w14:textId="4272495B" w:rsidR="00920DC1" w:rsidRPr="00EC1FEC" w:rsidRDefault="003A2283" w:rsidP="00FB553C">
      <w:pPr>
        <w:ind w:firstLine="0"/>
      </w:pPr>
      <w:r w:rsidRPr="00EC1FEC">
        <w:t>[</w:t>
      </w:r>
      <w:r w:rsidR="00DC5B49" w:rsidRPr="00EC1FEC">
        <w:t>7</w:t>
      </w:r>
      <w:r w:rsidRPr="00EC1FEC">
        <w:t xml:space="preserve">] “Influences on Energy Savings of Heavy Trucks Using Cooperative Adaptive Cruise Control”, SAE International, 03 April 2018, </w:t>
      </w:r>
      <w:hyperlink r:id="rId25" w:history="1">
        <w:r w:rsidRPr="00EC1FEC">
          <w:rPr>
            <w:rStyle w:val="Hyperlink"/>
          </w:rPr>
          <w:t>https://www.nrel.gov/docs/fy18osti/70868.pdf</w:t>
        </w:r>
      </w:hyperlink>
      <w:r w:rsidR="00F07597" w:rsidRPr="00EC1FEC">
        <w:t xml:space="preserve">  (copy link into browser) </w:t>
      </w:r>
    </w:p>
    <w:p w14:paraId="42AC761B" w14:textId="77777777" w:rsidR="00F07597" w:rsidRPr="00EC1FEC" w:rsidRDefault="00F07597" w:rsidP="00EC1FEC">
      <w:pPr>
        <w:ind w:firstLine="0"/>
      </w:pPr>
    </w:p>
    <w:p w14:paraId="260E3321" w14:textId="48919EB7" w:rsidR="00FB553C" w:rsidRPr="00EC1FEC" w:rsidRDefault="00FB553C" w:rsidP="00FB553C">
      <w:pPr>
        <w:ind w:firstLine="0"/>
        <w:rPr>
          <w:rStyle w:val="Hyperlink"/>
        </w:rPr>
      </w:pPr>
      <w:r>
        <w:t>[8</w:t>
      </w:r>
      <w:r w:rsidR="008E119E">
        <w:t>]</w:t>
      </w:r>
      <w:r w:rsidRPr="00EC1FEC">
        <w:t xml:space="preserve"> “Road Safety and Road Efficiency Spectrum Needs in the 5.9 GHz”, CAR 2 CAR Communications Consortium, 21 February 2018,</w:t>
      </w:r>
      <w:r w:rsidRPr="00EC1FEC">
        <w:rPr>
          <w:rStyle w:val="Hyperlink"/>
        </w:rPr>
        <w:t xml:space="preserve"> </w:t>
      </w:r>
      <w:hyperlink r:id="rId26" w:history="1">
        <w:r w:rsidRPr="00EC1FEC">
          <w:rPr>
            <w:rStyle w:val="Hyperlink"/>
          </w:rPr>
          <w:t>https://www.car-2-car.org/fileadmin/documents/General_Documents/C2CCC_TR_2050_Spectrum_Needs.pdf</w:t>
        </w:r>
      </w:hyperlink>
      <w:r w:rsidRPr="00EC1FEC">
        <w:rPr>
          <w:rStyle w:val="Hyperlink"/>
        </w:rPr>
        <w:t xml:space="preserve"> </w:t>
      </w:r>
    </w:p>
    <w:p w14:paraId="09CC48DE" w14:textId="77777777" w:rsidR="00FB553C" w:rsidRPr="00EC1FEC" w:rsidRDefault="00FB553C" w:rsidP="00FB553C">
      <w:pPr>
        <w:ind w:firstLine="0"/>
      </w:pPr>
    </w:p>
    <w:p w14:paraId="273E759F" w14:textId="50D1BAB1" w:rsidR="00FB553C" w:rsidRPr="00EC1FEC" w:rsidRDefault="00FB553C" w:rsidP="00FB553C">
      <w:pPr>
        <w:ind w:firstLine="0"/>
      </w:pPr>
      <w:r>
        <w:t>[9</w:t>
      </w:r>
      <w:r w:rsidR="008E119E">
        <w:t>]</w:t>
      </w:r>
      <w:r w:rsidRPr="00EC1FEC">
        <w:t xml:space="preserve"> The REPORT AND ORDER, adopted:  December 17, 2003, Released:  February 10, 2004, </w:t>
      </w:r>
    </w:p>
    <w:p w14:paraId="223320E4" w14:textId="77777777" w:rsidR="00FB553C" w:rsidRPr="00EC1FEC" w:rsidRDefault="00FB553C" w:rsidP="00FB553C">
      <w:pPr>
        <w:ind w:firstLine="0"/>
      </w:pPr>
      <w:r w:rsidRPr="00EC1FEC">
        <w:t xml:space="preserve">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 </w:t>
      </w:r>
      <w:hyperlink r:id="rId27" w:tgtFrame="_blank" w:history="1">
        <w:r w:rsidRPr="00EC1FEC">
          <w:rPr>
            <w:rStyle w:val="Hyperlink"/>
          </w:rPr>
          <w:t>https://ecfsapi.fcc.gov/file/6515782773.pdf</w:t>
        </w:r>
      </w:hyperlink>
    </w:p>
    <w:p w14:paraId="1E819349" w14:textId="77777777" w:rsidR="00FB553C" w:rsidRPr="00EC1FEC" w:rsidRDefault="00FB553C" w:rsidP="00FB553C">
      <w:pPr>
        <w:ind w:firstLine="0"/>
      </w:pPr>
    </w:p>
    <w:p w14:paraId="4D321A2D" w14:textId="657CD421" w:rsidR="00FB553C" w:rsidRPr="00EC1FEC" w:rsidRDefault="00FB553C" w:rsidP="00FB553C">
      <w:pPr>
        <w:ind w:firstLine="0"/>
      </w:pPr>
      <w:r>
        <w:t>[10</w:t>
      </w:r>
      <w:r w:rsidR="008E119E">
        <w:t>]</w:t>
      </w:r>
      <w:r w:rsidRPr="00EC1FEC">
        <w:t xml:space="preserve"> “In the Matter of: Use of the 5.850-5.925 GHz Band, ET Docket No. 19-138, NOTICE OF PROPOSED RULEMAKING”, Released: December 17, 2019, FCC 19-129  </w:t>
      </w:r>
      <w:hyperlink r:id="rId28" w:history="1">
        <w:r w:rsidRPr="00EC1FEC">
          <w:rPr>
            <w:rStyle w:val="Hyperlink"/>
          </w:rPr>
          <w:t>https://www.fcc.gov/ecfs/search/filings?proceedings_name=19-138&amp;sort=date_disseminated,DESC</w:t>
        </w:r>
      </w:hyperlink>
    </w:p>
    <w:p w14:paraId="1623095E" w14:textId="77777777" w:rsidR="00FB553C" w:rsidRPr="00EC1FEC" w:rsidRDefault="00FB553C" w:rsidP="00FB553C">
      <w:pPr>
        <w:ind w:firstLine="0"/>
      </w:pPr>
    </w:p>
    <w:p w14:paraId="0136F06A" w14:textId="1DA12C43" w:rsidR="00FB553C" w:rsidRPr="00EC1FEC" w:rsidRDefault="00FB553C" w:rsidP="00FB553C">
      <w:pPr>
        <w:pStyle w:val="CommentText"/>
        <w:ind w:firstLine="0"/>
        <w:rPr>
          <w:sz w:val="24"/>
        </w:rPr>
      </w:pPr>
      <w:r>
        <w:rPr>
          <w:sz w:val="24"/>
        </w:rPr>
        <w:t>[11</w:t>
      </w:r>
      <w:r w:rsidR="008E119E">
        <w:rPr>
          <w:sz w:val="24"/>
        </w:rPr>
        <w:t>]</w:t>
      </w:r>
      <w:r w:rsidRPr="00EC1FEC">
        <w:rPr>
          <w:sz w:val="24"/>
        </w:rPr>
        <w:t xml:space="preserve"> “P802.11bd Project Authorization Request”, December 2018, </w:t>
      </w:r>
      <w:hyperlink r:id="rId29" w:anchor="pardetail/6721" w:history="1">
        <w:r w:rsidRPr="00EC1FEC">
          <w:rPr>
            <w:rStyle w:val="Hyperlink"/>
            <w:sz w:val="24"/>
          </w:rPr>
          <w:t>https://development.standards.ieee.org/myproject-web/public/view.html#pardetail/6721</w:t>
        </w:r>
      </w:hyperlink>
    </w:p>
    <w:p w14:paraId="33B1BF51" w14:textId="77777777" w:rsidR="00FB553C" w:rsidRPr="00EC1FEC" w:rsidRDefault="00FB553C" w:rsidP="00FB553C">
      <w:pPr>
        <w:pStyle w:val="CommentText"/>
        <w:ind w:firstLine="0"/>
        <w:rPr>
          <w:i/>
          <w:color w:val="4472C4" w:themeColor="accent1"/>
          <w:sz w:val="24"/>
        </w:rPr>
      </w:pPr>
    </w:p>
    <w:p w14:paraId="70BA75E9" w14:textId="674DC68E" w:rsidR="00FB553C" w:rsidRPr="00EC1FEC" w:rsidRDefault="00FB553C" w:rsidP="00FB553C">
      <w:pPr>
        <w:pStyle w:val="bullets"/>
        <w:numPr>
          <w:ilvl w:val="0"/>
          <w:numId w:val="0"/>
        </w:numPr>
      </w:pPr>
      <w:r>
        <w:t>[12</w:t>
      </w:r>
      <w:r w:rsidR="008E119E">
        <w:t>]</w:t>
      </w:r>
      <w:r w:rsidRPr="00EC1FEC">
        <w:t xml:space="preserve"> “5G and Automotive, Cellular Vehicle-to-Everything (C-V2X), Qualcomm, March 2017, </w:t>
      </w:r>
      <w:hyperlink r:id="rId30" w:history="1">
        <w:r w:rsidRPr="00EC1FEC">
          <w:rPr>
            <w:rStyle w:val="Hyperlink"/>
          </w:rPr>
          <w:t>https://www.unece.org/fileadmin/DAM/trans/doc/2017/wp29grrf/S2_P2._QC-5G-ConnectedCars.pdf</w:t>
        </w:r>
      </w:hyperlink>
    </w:p>
    <w:p w14:paraId="3C4A5B4A" w14:textId="77777777" w:rsidR="00FB553C" w:rsidRPr="00EC1FEC" w:rsidRDefault="00FB553C" w:rsidP="00FB553C">
      <w:pPr>
        <w:pStyle w:val="CommentText"/>
        <w:ind w:firstLine="0"/>
        <w:rPr>
          <w:sz w:val="24"/>
        </w:rPr>
      </w:pPr>
    </w:p>
    <w:p w14:paraId="7CA90F1C" w14:textId="4B061EFB" w:rsidR="00FB553C" w:rsidRPr="00EC1FEC" w:rsidRDefault="00FB553C" w:rsidP="00FB553C">
      <w:pPr>
        <w:pStyle w:val="CommentText"/>
        <w:ind w:firstLine="0"/>
        <w:rPr>
          <w:rStyle w:val="Hyperlink"/>
          <w:sz w:val="24"/>
        </w:rPr>
      </w:pPr>
      <w:r>
        <w:rPr>
          <w:sz w:val="24"/>
        </w:rPr>
        <w:t>[13</w:t>
      </w:r>
      <w:r w:rsidR="008E119E">
        <w:rPr>
          <w:sz w:val="24"/>
        </w:rPr>
        <w:t>]</w:t>
      </w:r>
      <w:r w:rsidRPr="00EC1FEC">
        <w:rPr>
          <w:sz w:val="24"/>
        </w:rPr>
        <w:t xml:space="preserve"> 5GAA Petition for Waiver, GN Docket No. 18-357,</w:t>
      </w:r>
      <w:hyperlink r:id="rId31" w:history="1">
        <w:r w:rsidRPr="00EC1FEC">
          <w:rPr>
            <w:rStyle w:val="Hyperlink"/>
            <w:sz w:val="24"/>
          </w:rPr>
          <w:t>https://ecfsapi.fcc.gov/file/11212224101742/5GAA%20Petition%20for%20Waiver%20-%20Final%2011.21.2018.pdf</w:t>
        </w:r>
      </w:hyperlink>
    </w:p>
    <w:p w14:paraId="7CB59603" w14:textId="77777777" w:rsidR="00FB553C" w:rsidRPr="00EC1FEC" w:rsidRDefault="00FB553C" w:rsidP="00FB553C">
      <w:pPr>
        <w:pStyle w:val="CommentText"/>
        <w:ind w:firstLine="0"/>
        <w:rPr>
          <w:rStyle w:val="Hyperlink"/>
          <w:sz w:val="24"/>
        </w:rPr>
      </w:pPr>
    </w:p>
    <w:p w14:paraId="23365A98" w14:textId="49DACB83" w:rsidR="00FB553C" w:rsidRPr="00EC1FEC" w:rsidRDefault="00FB553C" w:rsidP="00FB553C">
      <w:pPr>
        <w:pStyle w:val="CommentText"/>
        <w:ind w:firstLine="0"/>
        <w:rPr>
          <w:sz w:val="24"/>
        </w:rPr>
      </w:pPr>
      <w:r>
        <w:rPr>
          <w:sz w:val="24"/>
        </w:rPr>
        <w:t>[14</w:t>
      </w:r>
      <w:r w:rsidR="008E119E">
        <w:rPr>
          <w:sz w:val="24"/>
        </w:rPr>
        <w:t>]</w:t>
      </w:r>
      <w:r w:rsidRPr="00EC1FEC">
        <w:rPr>
          <w:sz w:val="24"/>
        </w:rPr>
        <w:t xml:space="preserve"> 3GPP, "TR 36.885: Study on LTE-based V2X Services; (Release 14), V14.0.0", June 2016 </w:t>
      </w:r>
      <w:hyperlink r:id="rId32" w:tgtFrame="_blank" w:history="1">
        <w:r w:rsidRPr="00EC1FEC">
          <w:rPr>
            <w:rStyle w:val="Hyperlink"/>
            <w:color w:val="1155CC"/>
            <w:sz w:val="24"/>
            <w:shd w:val="clear" w:color="auto" w:fill="FFFFFF"/>
          </w:rPr>
          <w:t>http://www.3gpp.org/ftp/Specs/archive/36_series/36.885/36885-e00.zip</w:t>
        </w:r>
      </w:hyperlink>
      <w:r w:rsidRPr="00EC1FEC">
        <w:rPr>
          <w:sz w:val="24"/>
        </w:rPr>
        <w:t xml:space="preserve"> </w:t>
      </w:r>
    </w:p>
    <w:p w14:paraId="773E395B" w14:textId="77777777" w:rsidR="00FB553C" w:rsidRPr="00EC1FEC" w:rsidRDefault="00FB553C" w:rsidP="00FB553C">
      <w:pPr>
        <w:pStyle w:val="CommentText"/>
        <w:ind w:firstLine="0"/>
        <w:rPr>
          <w:sz w:val="24"/>
        </w:rPr>
      </w:pPr>
    </w:p>
    <w:p w14:paraId="2F30E6D2" w14:textId="4F807054" w:rsidR="003A00F2" w:rsidRPr="00EC1FEC" w:rsidRDefault="005E7422" w:rsidP="00FB553C">
      <w:pPr>
        <w:ind w:firstLine="0"/>
      </w:pPr>
      <w:r>
        <w:t>[15</w:t>
      </w:r>
      <w:r w:rsidR="008E119E">
        <w:t>]</w:t>
      </w:r>
      <w:r w:rsidR="003A00F2" w:rsidRPr="00EC1FEC">
        <w:t xml:space="preserve"> Recommendation ITU-R M.2121-0, </w:t>
      </w:r>
      <w:r w:rsidR="00501EF6" w:rsidRPr="00EC1FEC">
        <w:rPr>
          <w:color w:val="222222"/>
        </w:rPr>
        <w:t>Harmonization of frequency bands for Intelligent Transport Systems in the mobile service</w:t>
      </w:r>
      <w:r w:rsidR="003A00F2" w:rsidRPr="00EC1FEC">
        <w:t>, January 2019.</w:t>
      </w:r>
      <w:r w:rsidR="009A28E6" w:rsidRPr="00EC1FEC">
        <w:t xml:space="preserve"> </w:t>
      </w:r>
      <w:hyperlink r:id="rId33" w:history="1">
        <w:r w:rsidR="009A28E6" w:rsidRPr="00EC1FEC">
          <w:rPr>
            <w:rStyle w:val="Hyperlink"/>
          </w:rPr>
          <w:t>https://www.itu.int/rec/R-REC-M.2121-0-201901-I/en</w:t>
        </w:r>
      </w:hyperlink>
    </w:p>
    <w:p w14:paraId="58BE7033" w14:textId="77777777" w:rsidR="004903CC" w:rsidRPr="00EC1FEC" w:rsidRDefault="004903CC" w:rsidP="00EC1FEC">
      <w:pPr>
        <w:ind w:firstLine="0"/>
      </w:pPr>
    </w:p>
    <w:p w14:paraId="0213DCE9" w14:textId="24B6542C" w:rsidR="003A00F2" w:rsidRPr="00EC1FEC" w:rsidRDefault="005E7422" w:rsidP="00EC1FEC">
      <w:pPr>
        <w:ind w:firstLine="0"/>
      </w:pPr>
      <w:r>
        <w:t>[16</w:t>
      </w:r>
      <w:r w:rsidR="008E119E">
        <w:t>]</w:t>
      </w:r>
      <w:r w:rsidR="003A00F2" w:rsidRPr="00EC1FEC">
        <w:t xml:space="preserve"> Recommendation ITU-R M.2084, </w:t>
      </w:r>
      <w:r w:rsidR="00501EF6" w:rsidRPr="00EC1FEC">
        <w:t>Radio interface standards of vehicle-to-vehicle and vehicle-to-infrastructure two-way communications for Intelligent Transport System applications</w:t>
      </w:r>
      <w:r w:rsidR="003A00F2" w:rsidRPr="00EC1FEC">
        <w:t>, November 2019.</w:t>
      </w:r>
      <w:r w:rsidR="009A28E6" w:rsidRPr="00EC1FEC">
        <w:t xml:space="preserve"> </w:t>
      </w:r>
      <w:hyperlink r:id="rId34" w:history="1">
        <w:r w:rsidR="009A28E6" w:rsidRPr="00EC1FEC">
          <w:rPr>
            <w:rStyle w:val="Hyperlink"/>
          </w:rPr>
          <w:t>https://www.itu.int/rec/R-REC-M.2084/en</w:t>
        </w:r>
      </w:hyperlink>
    </w:p>
    <w:p w14:paraId="547EE669" w14:textId="77777777" w:rsidR="004903CC" w:rsidRPr="00EC1FEC" w:rsidRDefault="004903CC" w:rsidP="00EC1FEC">
      <w:pPr>
        <w:ind w:firstLine="0"/>
      </w:pPr>
    </w:p>
    <w:p w14:paraId="4ABBB99A" w14:textId="5D0925DD" w:rsidR="00FB0507" w:rsidRPr="00EC1FEC" w:rsidRDefault="005E7422" w:rsidP="00EC1FEC">
      <w:pPr>
        <w:ind w:firstLine="0"/>
        <w:rPr>
          <w:rStyle w:val="Hyperlink"/>
        </w:rPr>
      </w:pPr>
      <w:r>
        <w:t>[17</w:t>
      </w:r>
      <w:r w:rsidR="008E119E">
        <w:t>]</w:t>
      </w:r>
      <w:r w:rsidR="00FB0507" w:rsidRPr="00EC1FEC">
        <w:t xml:space="preserve"> </w:t>
      </w:r>
      <w:r w:rsidR="00DB43D6" w:rsidRPr="00EC1FEC">
        <w:t>“Cadillac to Expand Super Cruise Across Entire Lineup”, GM Corporate Newsroom, 06 June 2018</w:t>
      </w:r>
      <w:r w:rsidR="00DB43D6" w:rsidRPr="00EC1FEC">
        <w:rPr>
          <w:rStyle w:val="Hyperlink"/>
        </w:rPr>
        <w:t xml:space="preserve"> </w:t>
      </w:r>
      <w:hyperlink r:id="rId35" w:history="1">
        <w:r w:rsidR="00FB0507" w:rsidRPr="00EC1FEC">
          <w:rPr>
            <w:rStyle w:val="Hyperlink"/>
          </w:rPr>
          <w:t>https://media.gm.com/media/cn/en/gm/news.detail.html/content/Pages/news/cn/en/2018/June/0606_Cadillac-Lineup.html</w:t>
        </w:r>
      </w:hyperlink>
    </w:p>
    <w:p w14:paraId="03EC3819" w14:textId="77777777" w:rsidR="004903CC" w:rsidRPr="00EC1FEC" w:rsidRDefault="004903CC" w:rsidP="00EC1FEC">
      <w:pPr>
        <w:ind w:firstLine="0"/>
      </w:pPr>
    </w:p>
    <w:p w14:paraId="7B93796F" w14:textId="2C1C152F" w:rsidR="00FB0507" w:rsidRPr="00EC1FEC" w:rsidRDefault="005E7422" w:rsidP="00EC1FEC">
      <w:pPr>
        <w:ind w:firstLine="0"/>
        <w:rPr>
          <w:rStyle w:val="Hyperlink"/>
        </w:rPr>
      </w:pPr>
      <w:r>
        <w:t>[18</w:t>
      </w:r>
      <w:r w:rsidR="008E119E">
        <w:t>]</w:t>
      </w:r>
      <w:r w:rsidR="00FB0507" w:rsidRPr="00EC1FEC">
        <w:t xml:space="preserve"> </w:t>
      </w:r>
      <w:r w:rsidR="00DB43D6" w:rsidRPr="00EC1FEC">
        <w:t xml:space="preserve">“Toyota, Lexus Commit to DSRC V2X Starting in 2021”, </w:t>
      </w:r>
      <w:r w:rsidR="00442450" w:rsidRPr="00EC1FEC">
        <w:t>Innovation destination</w:t>
      </w:r>
      <w:r w:rsidR="00DB43D6" w:rsidRPr="00EC1FEC">
        <w:t xml:space="preserve"> Automotive, 16 May 2018, </w:t>
      </w:r>
      <w:hyperlink r:id="rId36" w:history="1">
        <w:r w:rsidR="00FB0507" w:rsidRPr="00EC1FEC">
          <w:rPr>
            <w:rStyle w:val="Hyperlink"/>
          </w:rPr>
          <w:t>https://innovation-destination.com/2018/05/16/toyota-lexus-commit-to-dsrc-v2x-starting-in-2021/</w:t>
        </w:r>
      </w:hyperlink>
    </w:p>
    <w:p w14:paraId="22F74033" w14:textId="77777777" w:rsidR="004903CC" w:rsidRPr="00EC1FEC" w:rsidRDefault="004903CC" w:rsidP="00EC1FEC">
      <w:pPr>
        <w:ind w:firstLine="0"/>
      </w:pPr>
    </w:p>
    <w:p w14:paraId="6784F0CA" w14:textId="1814D568" w:rsidR="00DD0801" w:rsidRPr="00EC1FEC" w:rsidRDefault="005E7422" w:rsidP="00EC1FEC">
      <w:pPr>
        <w:ind w:firstLine="0"/>
      </w:pPr>
      <w:r>
        <w:t>[19</w:t>
      </w:r>
      <w:r w:rsidR="008E119E">
        <w:t>]</w:t>
      </w:r>
      <w:r w:rsidR="00FB0507" w:rsidRPr="00EC1FEC">
        <w:t xml:space="preserve"> </w:t>
      </w:r>
      <w:r w:rsidR="00DD0801" w:rsidRPr="00EC1FEC">
        <w:rPr>
          <w:shd w:val="clear" w:color="auto" w:fill="FFFFFF"/>
        </w:rPr>
        <w:t>“Project Scoop connected vehicles and roads” a pilot project for the deployment of cooperative intelligent transport systems, 13 April 2018,  </w:t>
      </w:r>
      <w:hyperlink r:id="rId37" w:tgtFrame="_blank" w:history="1">
        <w:r w:rsidR="00DD0801" w:rsidRPr="00EC1FEC">
          <w:rPr>
            <w:rStyle w:val="Hyperlink"/>
            <w:color w:val="1155CC"/>
            <w:shd w:val="clear" w:color="auto" w:fill="FFFFFF"/>
          </w:rPr>
          <w:t>http://www.scoop.developpement-durable.gouv.fr/en/general-presentation-a9.html</w:t>
        </w:r>
      </w:hyperlink>
      <w:r w:rsidR="00DD0801" w:rsidRPr="00EC1FEC">
        <w:rPr>
          <w:shd w:val="clear" w:color="auto" w:fill="FFFFFF"/>
        </w:rPr>
        <w:t>.</w:t>
      </w:r>
    </w:p>
    <w:p w14:paraId="39855AA0" w14:textId="77777777" w:rsidR="004903CC" w:rsidRPr="00EC1FEC" w:rsidRDefault="004903CC" w:rsidP="00EC1FEC">
      <w:pPr>
        <w:pStyle w:val="bullets"/>
        <w:numPr>
          <w:ilvl w:val="0"/>
          <w:numId w:val="0"/>
        </w:numPr>
      </w:pPr>
    </w:p>
    <w:p w14:paraId="220AF447" w14:textId="450A9587" w:rsidR="00FF4D35" w:rsidRDefault="005E7422" w:rsidP="000C27CF">
      <w:pPr>
        <w:ind w:firstLine="0"/>
      </w:pPr>
      <w:r>
        <w:t>[20</w:t>
      </w:r>
      <w:r w:rsidR="008E119E">
        <w:t>]</w:t>
      </w:r>
      <w:r w:rsidR="00FF4D35">
        <w:t xml:space="preserve"> </w:t>
      </w:r>
      <w:r w:rsidR="00E106CE" w:rsidRPr="00E274C5">
        <w:t>CV Pilot Deployment Programs and Demonstrations</w:t>
      </w:r>
      <w:r w:rsidR="00FF4D35">
        <w:t xml:space="preserve">: </w:t>
      </w:r>
    </w:p>
    <w:p w14:paraId="5B1E0D7A" w14:textId="77777777" w:rsidR="000C27CF" w:rsidRDefault="00D346ED" w:rsidP="000C27CF">
      <w:hyperlink r:id="rId38" w:history="1">
        <w:r w:rsidR="000C27CF" w:rsidRPr="00FF4D35">
          <w:rPr>
            <w:rStyle w:val="Hyperlink"/>
          </w:rPr>
          <w:t>https://www.its.dot.gov/research_archives/safety/cv_safetypilot.htm</w:t>
        </w:r>
      </w:hyperlink>
    </w:p>
    <w:p w14:paraId="32365406" w14:textId="77777777" w:rsidR="000C27CF" w:rsidRDefault="00D346ED" w:rsidP="000C27CF">
      <w:hyperlink r:id="rId39" w:history="1">
        <w:r w:rsidR="000C27CF">
          <w:rPr>
            <w:rStyle w:val="Hyperlink"/>
          </w:rPr>
          <w:t>https://www.tampacvpilot.com/learn/resources/</w:t>
        </w:r>
      </w:hyperlink>
    </w:p>
    <w:p w14:paraId="4F4C5CC5" w14:textId="77777777" w:rsidR="000C27CF" w:rsidRDefault="00D346ED" w:rsidP="000C27CF">
      <w:hyperlink r:id="rId40" w:history="1">
        <w:r w:rsidR="000C27CF">
          <w:rPr>
            <w:rStyle w:val="Hyperlink"/>
          </w:rPr>
          <w:t>https://www.its.dot.gov/pilots/pilots_nycdot.htm</w:t>
        </w:r>
      </w:hyperlink>
    </w:p>
    <w:p w14:paraId="5E86C4EF" w14:textId="77777777" w:rsidR="000C27CF" w:rsidRDefault="00D346ED" w:rsidP="000C27CF">
      <w:hyperlink r:id="rId41" w:history="1">
        <w:r w:rsidR="000C27CF">
          <w:rPr>
            <w:rStyle w:val="Hyperlink"/>
          </w:rPr>
          <w:t>https://wydotcvp.wyoroad.info/</w:t>
        </w:r>
      </w:hyperlink>
    </w:p>
    <w:p w14:paraId="0BD901BE" w14:textId="23BC61CA" w:rsidR="00FF4D35" w:rsidRDefault="00D346ED" w:rsidP="000C27CF">
      <w:pPr>
        <w:ind w:left="720" w:firstLine="0"/>
      </w:pPr>
      <w:hyperlink r:id="rId42" w:history="1">
        <w:r w:rsidR="000C27CF" w:rsidRPr="000C27CF">
          <w:rPr>
            <w:rStyle w:val="Hyperlink"/>
          </w:rPr>
          <w:t>https://smart.columbus.gov/uploadedFiles/Projects/Smart%20Columbus%20Concept%20of%20Operations-%20Connected%20Vehicle%20Environment.pdf</w:t>
        </w:r>
      </w:hyperlink>
    </w:p>
    <w:p w14:paraId="00C558F9" w14:textId="712F6E59" w:rsidR="000C27CF" w:rsidRDefault="000C27CF" w:rsidP="000C27CF">
      <w:r>
        <w:t xml:space="preserve">CVIS in Europe: </w:t>
      </w:r>
      <w:hyperlink r:id="rId43" w:history="1">
        <w:r>
          <w:rPr>
            <w:rStyle w:val="Hyperlink"/>
          </w:rPr>
          <w:t>https://trimis.ec.europa.eu/project/cooperative-vehicle-infrastructure-systems</w:t>
        </w:r>
      </w:hyperlink>
    </w:p>
    <w:p w14:paraId="17E67FE6" w14:textId="77777777" w:rsidR="000C27CF" w:rsidRDefault="000C27CF" w:rsidP="000C27CF">
      <w:pPr>
        <w:ind w:firstLine="0"/>
      </w:pPr>
    </w:p>
    <w:p w14:paraId="7BAF20D2" w14:textId="3C829ED6" w:rsidR="00984659" w:rsidRDefault="00DA4AB0" w:rsidP="00C167A4">
      <w:pPr>
        <w:ind w:firstLine="0"/>
        <w:rPr>
          <w:ins w:id="155" w:author="Holcomb, Jay" w:date="2020-02-27T18:29:00Z"/>
        </w:rPr>
      </w:pPr>
      <w:ins w:id="156" w:author="Holcomb, Jay" w:date="2020-02-27T18:29:00Z">
        <w:r>
          <w:t xml:space="preserve">[21] </w:t>
        </w:r>
        <w:r w:rsidRPr="00A9585A">
          <w:t>3GPP TR 37.985 v1.1.0 (2020-02), "Overall description of Radio Access Network (RAN) aspects for Vehicle-to-everything (V2X) based on LTE and NR (Release 16)"  URL:</w:t>
        </w:r>
        <w:r>
          <w:t xml:space="preserve"> </w:t>
        </w:r>
      </w:ins>
      <w:r>
        <w:fldChar w:fldCharType="begin"/>
      </w:r>
      <w:r>
        <w:instrText xml:space="preserve"> HYPERLINK "</w:instrText>
      </w:r>
      <w:r w:rsidRPr="00DA4AB0">
        <w:instrText>http://ftp.3gpp.org//Specs/archive/37_series/37.985/37985-110.zip</w:instrText>
      </w:r>
      <w:r>
        <w:instrText xml:space="preserve">" </w:instrText>
      </w:r>
      <w:r>
        <w:fldChar w:fldCharType="separate"/>
      </w:r>
      <w:ins w:id="157" w:author="Holcomb, Jay" w:date="2020-02-27T18:29:00Z">
        <w:r w:rsidRPr="00A9585A">
          <w:rPr>
            <w:rStyle w:val="Hyperlink"/>
          </w:rPr>
          <w:t>http://ftp.3gpp.org//Specs/archive/37_series/37.985/37985-110.zip</w:t>
        </w:r>
        <w:r>
          <w:fldChar w:fldCharType="end"/>
        </w:r>
      </w:ins>
    </w:p>
    <w:p w14:paraId="46C2C67D" w14:textId="3945802E" w:rsidR="00DA4AB0" w:rsidRDefault="00DA4AB0" w:rsidP="00C167A4">
      <w:pPr>
        <w:ind w:firstLine="0"/>
        <w:rPr>
          <w:ins w:id="158" w:author="Holcomb, Jay" w:date="2020-02-27T18:29:00Z"/>
        </w:rPr>
      </w:pPr>
    </w:p>
    <w:p w14:paraId="3A53253A" w14:textId="59DC3473" w:rsidR="00DA4AB0" w:rsidRDefault="00B4762B" w:rsidP="00C167A4">
      <w:pPr>
        <w:ind w:firstLine="0"/>
        <w:rPr>
          <w:ins w:id="159" w:author="Holcomb, Jay" w:date="2020-02-27T18:29:00Z"/>
        </w:rPr>
      </w:pPr>
      <w:ins w:id="160" w:author="Holcomb, Jay" w:date="2020-02-27T18:34:00Z">
        <w:r>
          <w:t xml:space="preserve">[22] </w:t>
        </w:r>
        <w:r w:rsidRPr="00A9585A">
          <w:t xml:space="preserve">"5GAA Band Plan Ex Parte - FINAL", Sean T. Conway, 5G Automotive Association, FCC Docket 18-357, April 3, 2019, URL: </w:t>
        </w:r>
        <w:r w:rsidRPr="00A9585A">
          <w:fldChar w:fldCharType="begin"/>
        </w:r>
        <w:r w:rsidRPr="00A9585A">
          <w:instrText xml:space="preserve"> HYPERLINK "https://urldefense.proofpoint.com/v2/url?u=https-3A__ecfsapi.fcc.gov_file_104030451515194_5GAA-2520Band-2520Plan-2520Ex-2520Parte-2520-2D-2520FINAL.pdf&amp;d=DwMFaQ&amp;c=pqcuzKEN_84c78MOSc5_fw&amp;r=z8R-nWJ8GIxwjOjNKhEFByb-tZ6XE3GZXWSggNdVo-w&amp;m=q5kXnYtj-RkXv6sf9VS3l8tCUSQzWwm_KRvWaSEeCy4&amp;s=NTHCV_e5SbdP-s1_e8N3UJkRogAVxF8c4RcLq6_tYUU&amp;e=" </w:instrText>
        </w:r>
        <w:r w:rsidRPr="00A9585A">
          <w:fldChar w:fldCharType="separate"/>
        </w:r>
        <w:r w:rsidRPr="00A9585A">
          <w:rPr>
            <w:rStyle w:val="Hyperlink"/>
          </w:rPr>
          <w:t>https://ecfsapi.fcc.gov/file/104030451515194/5GAA%20Band%20Plan%20Ex%20Parte%20-%20FINAL.pdf</w:t>
        </w:r>
        <w:r w:rsidRPr="00A9585A">
          <w:fldChar w:fldCharType="end"/>
        </w:r>
      </w:ins>
    </w:p>
    <w:p w14:paraId="6999F389" w14:textId="77777777" w:rsidR="00DA4AB0" w:rsidRPr="00984659" w:rsidRDefault="00DA4AB0" w:rsidP="00C167A4">
      <w:pPr>
        <w:ind w:firstLine="0"/>
      </w:pPr>
    </w:p>
    <w:sectPr w:rsidR="00DA4AB0" w:rsidRPr="00984659" w:rsidSect="00646024">
      <w:headerReference w:type="default" r:id="rId44"/>
      <w:footerReference w:type="default" r:id="rId4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F0C9D6" w14:textId="77777777" w:rsidR="00D346ED" w:rsidRDefault="00D346ED" w:rsidP="0077218B">
      <w:r>
        <w:separator/>
      </w:r>
    </w:p>
  </w:endnote>
  <w:endnote w:type="continuationSeparator" w:id="0">
    <w:p w14:paraId="7E8F5601" w14:textId="77777777" w:rsidR="00D346ED" w:rsidRDefault="00D346ED"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4622069" w:rsidR="00773D80" w:rsidRDefault="00D346ED" w:rsidP="004442E6">
    <w:pPr>
      <w:pStyle w:val="Footer"/>
      <w:tabs>
        <w:tab w:val="clear" w:pos="6480"/>
        <w:tab w:val="center" w:pos="4950"/>
      </w:tabs>
    </w:pPr>
    <w:r>
      <w:fldChar w:fldCharType="begin"/>
    </w:r>
    <w:r>
      <w:instrText xml:space="preserve"> SUBJECT  \* MERGEFORMAT </w:instrText>
    </w:r>
    <w:r>
      <w:fldChar w:fldCharType="separate"/>
    </w:r>
    <w:r w:rsidR="00773D80">
      <w:t>Submission</w:t>
    </w:r>
    <w:r>
      <w:fldChar w:fldCharType="end"/>
    </w:r>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fldSimple w:instr=" COMMENTS  \* MERGEFORMAT ">
      <w:r w:rsidR="00773D80">
        <w:t>Joseph Levy (InterDigital), Jay Holcomb (Itron)</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F5052" w14:textId="77777777" w:rsidR="00D346ED" w:rsidRDefault="00D346ED" w:rsidP="0077218B">
      <w:r>
        <w:separator/>
      </w:r>
    </w:p>
  </w:footnote>
  <w:footnote w:type="continuationSeparator" w:id="0">
    <w:p w14:paraId="7AB1CB01" w14:textId="77777777" w:rsidR="00D346ED" w:rsidRDefault="00D346ED" w:rsidP="0077218B">
      <w:r>
        <w:continuationSeparator/>
      </w:r>
    </w:p>
  </w:footnote>
  <w:footnote w:id="1">
    <w:p w14:paraId="78A1C666" w14:textId="77777777" w:rsidR="0049356C" w:rsidRPr="00646024" w:rsidRDefault="0049356C" w:rsidP="0049356C">
      <w:pPr>
        <w:pStyle w:val="FootnoteText"/>
        <w:rPr>
          <w:ins w:id="5" w:author="Roger Marks" w:date="2020-02-21T17:22:00Z"/>
        </w:rPr>
      </w:pPr>
      <w:ins w:id="6" w:author="Roger Marks" w:date="2020-02-21T17:22:00Z">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ins>
    </w:p>
  </w:footnote>
  <w:footnote w:id="2">
    <w:p w14:paraId="025CED5A" w14:textId="4B969574" w:rsidR="00773D80" w:rsidRPr="00646024" w:rsidDel="0049356C" w:rsidRDefault="00773D80" w:rsidP="0077218B">
      <w:pPr>
        <w:pStyle w:val="FootnoteText"/>
        <w:rPr>
          <w:del w:id="15" w:author="Roger Marks" w:date="2020-02-21T17:22:00Z"/>
        </w:rPr>
      </w:pPr>
      <w:del w:id="16" w:author="Roger Marks" w:date="2020-02-21T17:22:00Z">
        <w:r w:rsidDel="0049356C">
          <w:rPr>
            <w:rStyle w:val="FootnoteReference"/>
          </w:rPr>
          <w:footnoteRef/>
        </w:r>
        <w:r w:rsidDel="0049356C">
          <w:delText xml:space="preserve"> This document solely represents the views of the IEEE 802 LAN/MAN Standards Committee and does not necessarily represent a position of either the IEEE, the IEEE Standards Association or IEEE Technical Activities.</w:delText>
        </w:r>
      </w:del>
    </w:p>
  </w:footnote>
  <w:footnote w:id="3">
    <w:p w14:paraId="7908E844" w14:textId="283B2B67" w:rsidR="00F614E6" w:rsidRDefault="00F614E6" w:rsidP="00AA7ABA">
      <w:r>
        <w:rPr>
          <w:rStyle w:val="FootnoteReference"/>
        </w:rPr>
        <w:footnoteRef/>
      </w:r>
      <w:r>
        <w:t xml:space="preserve"> </w:t>
      </w:r>
      <w:r w:rsidRPr="00E274C5">
        <w:rPr>
          <w:sz w:val="20"/>
          <w:szCs w:val="20"/>
        </w:rPr>
        <w:t xml:space="preserve">Bluetooth® is a registered trademark of the </w:t>
      </w:r>
      <w:r w:rsidRPr="00E274C5">
        <w:rPr>
          <w:sz w:val="20"/>
          <w:szCs w:val="20"/>
          <w:shd w:val="clear" w:color="auto" w:fill="FFFFFF"/>
        </w:rPr>
        <w:t>Bluetooth Special Interest Group (Bluetooth SIG</w:t>
      </w:r>
      <w:r w:rsidRPr="00E274C5">
        <w:rPr>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12DF5CFD" w:rsidR="00773D80" w:rsidRPr="00646024" w:rsidRDefault="00D346ED"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773D80">
      <w:t>February 2020</w:t>
    </w:r>
    <w:r w:rsidR="00773D80">
      <w:fldChar w:fldCharType="end"/>
    </w:r>
    <w:r w:rsidR="00773D80" w:rsidRPr="00646024">
      <w:tab/>
    </w:r>
    <w:r>
      <w:fldChar w:fldCharType="begin"/>
    </w:r>
    <w:r>
      <w:instrText xml:space="preserve"> TITLE  \* MERGEFORMAT </w:instrText>
    </w:r>
    <w:r>
      <w:fldChar w:fldCharType="separate"/>
    </w:r>
    <w:ins w:id="161" w:author="Holcomb, Jay" w:date="2020-02-27T09:31:00Z">
      <w:r w:rsidR="008636F9">
        <w:t>doc.: IEEE 802.18-20/0020r17</w:t>
      </w:r>
    </w:ins>
    <w:del w:id="162" w:author="Holcomb, Jay" w:date="2020-02-24T05:24:00Z">
      <w:r w:rsidR="00663846" w:rsidDel="008577AA">
        <w:delText>doc.: IEEE 802.18-20/0020r14</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60B"/>
    <w:rsid w:val="00025F98"/>
    <w:rsid w:val="000266BA"/>
    <w:rsid w:val="00027C73"/>
    <w:rsid w:val="00030E84"/>
    <w:rsid w:val="00031C0B"/>
    <w:rsid w:val="00033079"/>
    <w:rsid w:val="000358F4"/>
    <w:rsid w:val="00040969"/>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36D7"/>
    <w:rsid w:val="000941F4"/>
    <w:rsid w:val="000A247F"/>
    <w:rsid w:val="000A3920"/>
    <w:rsid w:val="000B318C"/>
    <w:rsid w:val="000B54DE"/>
    <w:rsid w:val="000C26FA"/>
    <w:rsid w:val="000C27CF"/>
    <w:rsid w:val="000C3FEC"/>
    <w:rsid w:val="000C5DFF"/>
    <w:rsid w:val="000D3120"/>
    <w:rsid w:val="000E1DB4"/>
    <w:rsid w:val="000F2BD6"/>
    <w:rsid w:val="000F327B"/>
    <w:rsid w:val="00106AF9"/>
    <w:rsid w:val="00113C5B"/>
    <w:rsid w:val="001176C5"/>
    <w:rsid w:val="001226E8"/>
    <w:rsid w:val="00123389"/>
    <w:rsid w:val="0012585C"/>
    <w:rsid w:val="0012667B"/>
    <w:rsid w:val="0012734C"/>
    <w:rsid w:val="00131DAC"/>
    <w:rsid w:val="00156DB7"/>
    <w:rsid w:val="0016040F"/>
    <w:rsid w:val="00161608"/>
    <w:rsid w:val="0016380B"/>
    <w:rsid w:val="00165430"/>
    <w:rsid w:val="00166FDC"/>
    <w:rsid w:val="001709A0"/>
    <w:rsid w:val="00173463"/>
    <w:rsid w:val="00175A14"/>
    <w:rsid w:val="001776BA"/>
    <w:rsid w:val="00181BE8"/>
    <w:rsid w:val="0018270D"/>
    <w:rsid w:val="00191D6A"/>
    <w:rsid w:val="001A1AEE"/>
    <w:rsid w:val="001A7AB7"/>
    <w:rsid w:val="001B16C8"/>
    <w:rsid w:val="001B3D22"/>
    <w:rsid w:val="001B5FB4"/>
    <w:rsid w:val="001C3A23"/>
    <w:rsid w:val="001D723B"/>
    <w:rsid w:val="001D77F8"/>
    <w:rsid w:val="001D7A8C"/>
    <w:rsid w:val="001E2C08"/>
    <w:rsid w:val="001E5F7E"/>
    <w:rsid w:val="001E614D"/>
    <w:rsid w:val="001F0D0A"/>
    <w:rsid w:val="001F13BB"/>
    <w:rsid w:val="001F2141"/>
    <w:rsid w:val="001F279E"/>
    <w:rsid w:val="001F66D7"/>
    <w:rsid w:val="00200905"/>
    <w:rsid w:val="002062DD"/>
    <w:rsid w:val="00210C0D"/>
    <w:rsid w:val="00211A64"/>
    <w:rsid w:val="002127A5"/>
    <w:rsid w:val="00213CC7"/>
    <w:rsid w:val="00214DEF"/>
    <w:rsid w:val="002161EC"/>
    <w:rsid w:val="00226476"/>
    <w:rsid w:val="0023241F"/>
    <w:rsid w:val="002350E5"/>
    <w:rsid w:val="00246332"/>
    <w:rsid w:val="00247FB5"/>
    <w:rsid w:val="00251115"/>
    <w:rsid w:val="00254A14"/>
    <w:rsid w:val="00254D8B"/>
    <w:rsid w:val="00260967"/>
    <w:rsid w:val="002765A5"/>
    <w:rsid w:val="0027761F"/>
    <w:rsid w:val="00280440"/>
    <w:rsid w:val="00281E78"/>
    <w:rsid w:val="0029020B"/>
    <w:rsid w:val="00294DEF"/>
    <w:rsid w:val="00294FD1"/>
    <w:rsid w:val="002A0A68"/>
    <w:rsid w:val="002A399A"/>
    <w:rsid w:val="002B15F9"/>
    <w:rsid w:val="002B1D46"/>
    <w:rsid w:val="002B6A88"/>
    <w:rsid w:val="002D0840"/>
    <w:rsid w:val="002D44BE"/>
    <w:rsid w:val="002D5678"/>
    <w:rsid w:val="002D66B5"/>
    <w:rsid w:val="002D7AA6"/>
    <w:rsid w:val="002E0781"/>
    <w:rsid w:val="002E1D60"/>
    <w:rsid w:val="002E6221"/>
    <w:rsid w:val="002E7C7E"/>
    <w:rsid w:val="002F5782"/>
    <w:rsid w:val="002F7CD5"/>
    <w:rsid w:val="00307B2D"/>
    <w:rsid w:val="00310E57"/>
    <w:rsid w:val="003179AE"/>
    <w:rsid w:val="00317D79"/>
    <w:rsid w:val="003209F9"/>
    <w:rsid w:val="00320B9A"/>
    <w:rsid w:val="003316DD"/>
    <w:rsid w:val="00336357"/>
    <w:rsid w:val="00340C94"/>
    <w:rsid w:val="00344C9B"/>
    <w:rsid w:val="00345258"/>
    <w:rsid w:val="00345845"/>
    <w:rsid w:val="003459FA"/>
    <w:rsid w:val="00350505"/>
    <w:rsid w:val="003553F2"/>
    <w:rsid w:val="00363DE2"/>
    <w:rsid w:val="00363FC8"/>
    <w:rsid w:val="0036590F"/>
    <w:rsid w:val="00373357"/>
    <w:rsid w:val="00375A37"/>
    <w:rsid w:val="00375AEC"/>
    <w:rsid w:val="0037668C"/>
    <w:rsid w:val="003814CD"/>
    <w:rsid w:val="00391DC2"/>
    <w:rsid w:val="00392701"/>
    <w:rsid w:val="003938F4"/>
    <w:rsid w:val="00393F2E"/>
    <w:rsid w:val="00394C7F"/>
    <w:rsid w:val="00395380"/>
    <w:rsid w:val="003A00F2"/>
    <w:rsid w:val="003A111B"/>
    <w:rsid w:val="003A2283"/>
    <w:rsid w:val="003A2EB7"/>
    <w:rsid w:val="003A4228"/>
    <w:rsid w:val="003A43E9"/>
    <w:rsid w:val="003B5500"/>
    <w:rsid w:val="003B7EA0"/>
    <w:rsid w:val="003B7EFC"/>
    <w:rsid w:val="003C3EE9"/>
    <w:rsid w:val="003C6388"/>
    <w:rsid w:val="003C648D"/>
    <w:rsid w:val="003C782F"/>
    <w:rsid w:val="003F0BBA"/>
    <w:rsid w:val="003F43FB"/>
    <w:rsid w:val="004050A7"/>
    <w:rsid w:val="00415F11"/>
    <w:rsid w:val="00422CFB"/>
    <w:rsid w:val="0042497F"/>
    <w:rsid w:val="004266C9"/>
    <w:rsid w:val="00431004"/>
    <w:rsid w:val="00432483"/>
    <w:rsid w:val="00437E91"/>
    <w:rsid w:val="00442037"/>
    <w:rsid w:val="004420F0"/>
    <w:rsid w:val="00442450"/>
    <w:rsid w:val="004442E6"/>
    <w:rsid w:val="00447384"/>
    <w:rsid w:val="00450BEE"/>
    <w:rsid w:val="004525B0"/>
    <w:rsid w:val="00465C3D"/>
    <w:rsid w:val="00470508"/>
    <w:rsid w:val="004858A2"/>
    <w:rsid w:val="00485F05"/>
    <w:rsid w:val="00486CD6"/>
    <w:rsid w:val="004903CC"/>
    <w:rsid w:val="0049356C"/>
    <w:rsid w:val="00497896"/>
    <w:rsid w:val="004A1C2A"/>
    <w:rsid w:val="004B064B"/>
    <w:rsid w:val="004B2BCD"/>
    <w:rsid w:val="004B2E45"/>
    <w:rsid w:val="004B3B10"/>
    <w:rsid w:val="004B7718"/>
    <w:rsid w:val="004C0446"/>
    <w:rsid w:val="004C3837"/>
    <w:rsid w:val="004C4490"/>
    <w:rsid w:val="004D4BAE"/>
    <w:rsid w:val="004D65AC"/>
    <w:rsid w:val="004E1FF0"/>
    <w:rsid w:val="004E51E9"/>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72F1"/>
    <w:rsid w:val="00530BFA"/>
    <w:rsid w:val="00537117"/>
    <w:rsid w:val="00544499"/>
    <w:rsid w:val="005454E1"/>
    <w:rsid w:val="00550101"/>
    <w:rsid w:val="005533C7"/>
    <w:rsid w:val="005538A8"/>
    <w:rsid w:val="00554816"/>
    <w:rsid w:val="00556FEB"/>
    <w:rsid w:val="00563FEF"/>
    <w:rsid w:val="00572B99"/>
    <w:rsid w:val="00581AAB"/>
    <w:rsid w:val="005838D7"/>
    <w:rsid w:val="00584424"/>
    <w:rsid w:val="00592E0A"/>
    <w:rsid w:val="005A2E58"/>
    <w:rsid w:val="005A7099"/>
    <w:rsid w:val="005B3102"/>
    <w:rsid w:val="005B71D8"/>
    <w:rsid w:val="005C1BC3"/>
    <w:rsid w:val="005C59C5"/>
    <w:rsid w:val="005D04AE"/>
    <w:rsid w:val="005E4BB8"/>
    <w:rsid w:val="005E6976"/>
    <w:rsid w:val="005E7422"/>
    <w:rsid w:val="005F708B"/>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339C"/>
    <w:rsid w:val="006F7458"/>
    <w:rsid w:val="00703F60"/>
    <w:rsid w:val="0070515E"/>
    <w:rsid w:val="0070722A"/>
    <w:rsid w:val="00707B0B"/>
    <w:rsid w:val="00712832"/>
    <w:rsid w:val="00716658"/>
    <w:rsid w:val="00723B05"/>
    <w:rsid w:val="00725EB8"/>
    <w:rsid w:val="007262CD"/>
    <w:rsid w:val="0073288B"/>
    <w:rsid w:val="007377A5"/>
    <w:rsid w:val="00737931"/>
    <w:rsid w:val="00740941"/>
    <w:rsid w:val="00740BC0"/>
    <w:rsid w:val="0075002D"/>
    <w:rsid w:val="007524AF"/>
    <w:rsid w:val="00752A8B"/>
    <w:rsid w:val="00754D01"/>
    <w:rsid w:val="0076260A"/>
    <w:rsid w:val="007703B7"/>
    <w:rsid w:val="00770572"/>
    <w:rsid w:val="0077218B"/>
    <w:rsid w:val="00773D80"/>
    <w:rsid w:val="00777D08"/>
    <w:rsid w:val="00777DA3"/>
    <w:rsid w:val="00790560"/>
    <w:rsid w:val="007A6494"/>
    <w:rsid w:val="007A6D64"/>
    <w:rsid w:val="007B452B"/>
    <w:rsid w:val="007C166F"/>
    <w:rsid w:val="007D091E"/>
    <w:rsid w:val="007E04E4"/>
    <w:rsid w:val="007E3AC2"/>
    <w:rsid w:val="007E7B63"/>
    <w:rsid w:val="007F207C"/>
    <w:rsid w:val="007F5431"/>
    <w:rsid w:val="007F5516"/>
    <w:rsid w:val="00801F82"/>
    <w:rsid w:val="008027B4"/>
    <w:rsid w:val="00811CDC"/>
    <w:rsid w:val="0081492E"/>
    <w:rsid w:val="00821B7D"/>
    <w:rsid w:val="00822620"/>
    <w:rsid w:val="00840FFE"/>
    <w:rsid w:val="0084353A"/>
    <w:rsid w:val="008436FD"/>
    <w:rsid w:val="00852D53"/>
    <w:rsid w:val="00853AD0"/>
    <w:rsid w:val="00855EFB"/>
    <w:rsid w:val="008561A6"/>
    <w:rsid w:val="008577AA"/>
    <w:rsid w:val="008636F9"/>
    <w:rsid w:val="008718A3"/>
    <w:rsid w:val="00880669"/>
    <w:rsid w:val="00886E3E"/>
    <w:rsid w:val="00893ACE"/>
    <w:rsid w:val="0089560E"/>
    <w:rsid w:val="008A2F16"/>
    <w:rsid w:val="008A61AC"/>
    <w:rsid w:val="008B469B"/>
    <w:rsid w:val="008C6D20"/>
    <w:rsid w:val="008D04DE"/>
    <w:rsid w:val="008D18A2"/>
    <w:rsid w:val="008D1D84"/>
    <w:rsid w:val="008D31EF"/>
    <w:rsid w:val="008E119E"/>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4EB5"/>
    <w:rsid w:val="009372E4"/>
    <w:rsid w:val="00942D04"/>
    <w:rsid w:val="009458B6"/>
    <w:rsid w:val="00954991"/>
    <w:rsid w:val="00954DED"/>
    <w:rsid w:val="00955C7E"/>
    <w:rsid w:val="00956187"/>
    <w:rsid w:val="0095642D"/>
    <w:rsid w:val="00960D18"/>
    <w:rsid w:val="0096772B"/>
    <w:rsid w:val="00981641"/>
    <w:rsid w:val="00984659"/>
    <w:rsid w:val="00987159"/>
    <w:rsid w:val="00992B5C"/>
    <w:rsid w:val="009943C7"/>
    <w:rsid w:val="00995F4D"/>
    <w:rsid w:val="009A1D24"/>
    <w:rsid w:val="009A2807"/>
    <w:rsid w:val="009A28E6"/>
    <w:rsid w:val="009A408B"/>
    <w:rsid w:val="009A4D10"/>
    <w:rsid w:val="009C075F"/>
    <w:rsid w:val="009C1BCE"/>
    <w:rsid w:val="009C1F77"/>
    <w:rsid w:val="009C1FA7"/>
    <w:rsid w:val="009C36F2"/>
    <w:rsid w:val="009C60D9"/>
    <w:rsid w:val="009D3193"/>
    <w:rsid w:val="009D387C"/>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2EB9"/>
    <w:rsid w:val="00A6610F"/>
    <w:rsid w:val="00A67034"/>
    <w:rsid w:val="00A71639"/>
    <w:rsid w:val="00A859AC"/>
    <w:rsid w:val="00A9654A"/>
    <w:rsid w:val="00AA281E"/>
    <w:rsid w:val="00AA427C"/>
    <w:rsid w:val="00AA7ABA"/>
    <w:rsid w:val="00AB433C"/>
    <w:rsid w:val="00AB4D94"/>
    <w:rsid w:val="00AB630F"/>
    <w:rsid w:val="00AC1C77"/>
    <w:rsid w:val="00AD120E"/>
    <w:rsid w:val="00AE3DC4"/>
    <w:rsid w:val="00AF5163"/>
    <w:rsid w:val="00AF5ABA"/>
    <w:rsid w:val="00B03A66"/>
    <w:rsid w:val="00B04F1B"/>
    <w:rsid w:val="00B05AAF"/>
    <w:rsid w:val="00B0729F"/>
    <w:rsid w:val="00B0794F"/>
    <w:rsid w:val="00B13005"/>
    <w:rsid w:val="00B163BF"/>
    <w:rsid w:val="00B207C9"/>
    <w:rsid w:val="00B21228"/>
    <w:rsid w:val="00B22A2F"/>
    <w:rsid w:val="00B24640"/>
    <w:rsid w:val="00B258E7"/>
    <w:rsid w:val="00B26A18"/>
    <w:rsid w:val="00B368C8"/>
    <w:rsid w:val="00B37ADA"/>
    <w:rsid w:val="00B4762B"/>
    <w:rsid w:val="00B513D3"/>
    <w:rsid w:val="00B52642"/>
    <w:rsid w:val="00B5418E"/>
    <w:rsid w:val="00B564C9"/>
    <w:rsid w:val="00B61035"/>
    <w:rsid w:val="00B630FF"/>
    <w:rsid w:val="00B7081E"/>
    <w:rsid w:val="00B76BA3"/>
    <w:rsid w:val="00B85E9D"/>
    <w:rsid w:val="00BA1B98"/>
    <w:rsid w:val="00BA4228"/>
    <w:rsid w:val="00BA4590"/>
    <w:rsid w:val="00BB46B4"/>
    <w:rsid w:val="00BB5A06"/>
    <w:rsid w:val="00BB784D"/>
    <w:rsid w:val="00BC24EE"/>
    <w:rsid w:val="00BC4018"/>
    <w:rsid w:val="00BD0F84"/>
    <w:rsid w:val="00BD2085"/>
    <w:rsid w:val="00BD2163"/>
    <w:rsid w:val="00BD5CEB"/>
    <w:rsid w:val="00BE5ADB"/>
    <w:rsid w:val="00BE68C2"/>
    <w:rsid w:val="00BF098A"/>
    <w:rsid w:val="00BF412C"/>
    <w:rsid w:val="00BF5DCB"/>
    <w:rsid w:val="00C0258F"/>
    <w:rsid w:val="00C12DAD"/>
    <w:rsid w:val="00C156B7"/>
    <w:rsid w:val="00C167A4"/>
    <w:rsid w:val="00C17B05"/>
    <w:rsid w:val="00C17BEC"/>
    <w:rsid w:val="00C20583"/>
    <w:rsid w:val="00C21BF3"/>
    <w:rsid w:val="00C26EBA"/>
    <w:rsid w:val="00C30846"/>
    <w:rsid w:val="00C311BB"/>
    <w:rsid w:val="00C31F96"/>
    <w:rsid w:val="00C35A2A"/>
    <w:rsid w:val="00C37996"/>
    <w:rsid w:val="00C45056"/>
    <w:rsid w:val="00C5759F"/>
    <w:rsid w:val="00C57D3B"/>
    <w:rsid w:val="00C62DEF"/>
    <w:rsid w:val="00C67925"/>
    <w:rsid w:val="00C700F3"/>
    <w:rsid w:val="00C7138D"/>
    <w:rsid w:val="00C71574"/>
    <w:rsid w:val="00C7277B"/>
    <w:rsid w:val="00C7373D"/>
    <w:rsid w:val="00C77921"/>
    <w:rsid w:val="00C91992"/>
    <w:rsid w:val="00C94E57"/>
    <w:rsid w:val="00CA09B2"/>
    <w:rsid w:val="00CA6E3F"/>
    <w:rsid w:val="00CA7C3F"/>
    <w:rsid w:val="00CB5B44"/>
    <w:rsid w:val="00CC333C"/>
    <w:rsid w:val="00CC5FFB"/>
    <w:rsid w:val="00CD3C70"/>
    <w:rsid w:val="00CE13B3"/>
    <w:rsid w:val="00CF20E2"/>
    <w:rsid w:val="00CF37AF"/>
    <w:rsid w:val="00D03A87"/>
    <w:rsid w:val="00D23432"/>
    <w:rsid w:val="00D25CDF"/>
    <w:rsid w:val="00D2626E"/>
    <w:rsid w:val="00D26808"/>
    <w:rsid w:val="00D31E58"/>
    <w:rsid w:val="00D346ED"/>
    <w:rsid w:val="00D36999"/>
    <w:rsid w:val="00D420C6"/>
    <w:rsid w:val="00D4511E"/>
    <w:rsid w:val="00D47C99"/>
    <w:rsid w:val="00D5103C"/>
    <w:rsid w:val="00D52345"/>
    <w:rsid w:val="00D55434"/>
    <w:rsid w:val="00D71F6A"/>
    <w:rsid w:val="00D778D8"/>
    <w:rsid w:val="00D92CC3"/>
    <w:rsid w:val="00D94B7A"/>
    <w:rsid w:val="00D9575E"/>
    <w:rsid w:val="00DA0CF6"/>
    <w:rsid w:val="00DA4AB0"/>
    <w:rsid w:val="00DB09CA"/>
    <w:rsid w:val="00DB1E5E"/>
    <w:rsid w:val="00DB43D6"/>
    <w:rsid w:val="00DC0F2F"/>
    <w:rsid w:val="00DC23C8"/>
    <w:rsid w:val="00DC2BFA"/>
    <w:rsid w:val="00DC2C95"/>
    <w:rsid w:val="00DC3BE5"/>
    <w:rsid w:val="00DC41EC"/>
    <w:rsid w:val="00DC5A7B"/>
    <w:rsid w:val="00DC5B49"/>
    <w:rsid w:val="00DD0801"/>
    <w:rsid w:val="00DD26D6"/>
    <w:rsid w:val="00DD35C1"/>
    <w:rsid w:val="00DE1C19"/>
    <w:rsid w:val="00DE474C"/>
    <w:rsid w:val="00DE5782"/>
    <w:rsid w:val="00DE7235"/>
    <w:rsid w:val="00DE792C"/>
    <w:rsid w:val="00DF07FF"/>
    <w:rsid w:val="00DF6118"/>
    <w:rsid w:val="00DF7F86"/>
    <w:rsid w:val="00E035CF"/>
    <w:rsid w:val="00E0631B"/>
    <w:rsid w:val="00E106CE"/>
    <w:rsid w:val="00E15BB7"/>
    <w:rsid w:val="00E176C1"/>
    <w:rsid w:val="00E17954"/>
    <w:rsid w:val="00E17D09"/>
    <w:rsid w:val="00E20B52"/>
    <w:rsid w:val="00E22C50"/>
    <w:rsid w:val="00E2420F"/>
    <w:rsid w:val="00E30A7E"/>
    <w:rsid w:val="00E41A3D"/>
    <w:rsid w:val="00E433FC"/>
    <w:rsid w:val="00E4409F"/>
    <w:rsid w:val="00E453EA"/>
    <w:rsid w:val="00E527C3"/>
    <w:rsid w:val="00E5283E"/>
    <w:rsid w:val="00E539D6"/>
    <w:rsid w:val="00E54D33"/>
    <w:rsid w:val="00E61A28"/>
    <w:rsid w:val="00E651C8"/>
    <w:rsid w:val="00E66C66"/>
    <w:rsid w:val="00E720E4"/>
    <w:rsid w:val="00E761C9"/>
    <w:rsid w:val="00E81879"/>
    <w:rsid w:val="00E83B6D"/>
    <w:rsid w:val="00E9075A"/>
    <w:rsid w:val="00E929B6"/>
    <w:rsid w:val="00E9303F"/>
    <w:rsid w:val="00E9363A"/>
    <w:rsid w:val="00EA0C95"/>
    <w:rsid w:val="00EA587D"/>
    <w:rsid w:val="00EA64C5"/>
    <w:rsid w:val="00EB01CC"/>
    <w:rsid w:val="00EC116E"/>
    <w:rsid w:val="00EC1FEC"/>
    <w:rsid w:val="00EC20E8"/>
    <w:rsid w:val="00ED314E"/>
    <w:rsid w:val="00EE3461"/>
    <w:rsid w:val="00EE3C77"/>
    <w:rsid w:val="00EE4BCA"/>
    <w:rsid w:val="00F06B81"/>
    <w:rsid w:val="00F07597"/>
    <w:rsid w:val="00F10E78"/>
    <w:rsid w:val="00F14CAD"/>
    <w:rsid w:val="00F15457"/>
    <w:rsid w:val="00F17ED0"/>
    <w:rsid w:val="00F269FA"/>
    <w:rsid w:val="00F51ABC"/>
    <w:rsid w:val="00F53E1D"/>
    <w:rsid w:val="00F552A7"/>
    <w:rsid w:val="00F56FC1"/>
    <w:rsid w:val="00F57197"/>
    <w:rsid w:val="00F614E6"/>
    <w:rsid w:val="00F62FC1"/>
    <w:rsid w:val="00F70105"/>
    <w:rsid w:val="00F706C5"/>
    <w:rsid w:val="00F716D8"/>
    <w:rsid w:val="00F73D66"/>
    <w:rsid w:val="00F749B1"/>
    <w:rsid w:val="00F8176E"/>
    <w:rsid w:val="00F831AA"/>
    <w:rsid w:val="00F9300D"/>
    <w:rsid w:val="00FA1C9C"/>
    <w:rsid w:val="00FA29C4"/>
    <w:rsid w:val="00FA3CF0"/>
    <w:rsid w:val="00FB0507"/>
    <w:rsid w:val="00FB09B4"/>
    <w:rsid w:val="00FB406D"/>
    <w:rsid w:val="00FB4DFC"/>
    <w:rsid w:val="00FB553C"/>
    <w:rsid w:val="00FB5BDC"/>
    <w:rsid w:val="00FC4364"/>
    <w:rsid w:val="00FC5B9F"/>
    <w:rsid w:val="00FC6335"/>
    <w:rsid w:val="00FD6090"/>
    <w:rsid w:val="00FE2676"/>
    <w:rsid w:val="00FE29AC"/>
    <w:rsid w:val="00FE3126"/>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car-2-car.org/fileadmin/documents/General_Documents/C2CCC_TR_2050_Spectrum_Needs.pdf" TargetMode="External"/><Relationship Id="rId39" Type="http://schemas.openxmlformats.org/officeDocument/2006/relationships/hyperlink" Target="https://urldefense.proofpoint.com/v2/url?u=https-3A__www.tampacvpilot.com_learn_resources_&amp;d=DwQFAg&amp;c=pqcuzKEN_84c78MOSc5_fw&amp;r=z8R-nWJ8GIxwjOjNKhEFByb-tZ6XE3GZXWSggNdVo-w&amp;m=98HemWglgu3Uas86g8E5dyN3PQxE1UeB-BayaARBcOo&amp;s=n8CT9zigLtDJlf2ls0Tiz4dnNGZD-O221EJJtQ_0-Bo&amp;e=" TargetMode="External"/><Relationship Id="rId3" Type="http://schemas.openxmlformats.org/officeDocument/2006/relationships/customXml" Target="../customXml/item3.xml"/><Relationship Id="rId21" Type="http://schemas.openxmlformats.org/officeDocument/2006/relationships/hyperlink" Target="https://www.govinfo.gov/content/pkg/FR-2020-02-06/pdf/2020-02086.pdf" TargetMode="External"/><Relationship Id="rId34" Type="http://schemas.openxmlformats.org/officeDocument/2006/relationships/hyperlink" Target="https://www.itu.int/rec/R-REC-M.2084/en" TargetMode="External"/><Relationship Id="rId42" Type="http://schemas.openxmlformats.org/officeDocument/2006/relationships/hyperlink" Target="https://smart.columbus.gov/uploadedFiles/Projects/Smart%20Columbus%20Concept%20of%20Operations-%20Connected%20Vehicle%20Environment.pdf" TargetMode="Externa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nrel.gov/docs/fy18osti/70868.pdf" TargetMode="External"/><Relationship Id="rId33" Type="http://schemas.openxmlformats.org/officeDocument/2006/relationships/hyperlink" Target="https://www.itu.int/rec/R-REC-M.2121-0-201901-I/en" TargetMode="External"/><Relationship Id="rId38" Type="http://schemas.openxmlformats.org/officeDocument/2006/relationships/hyperlink" Target="https://www.its.dot.gov/research_archives/safety/cv_safetypilot.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mentor.ieee.org/802.11/dcn/19/11-19-0202-01-00bd-tgbd-definitions-and-requirements.pptx" TargetMode="External"/><Relationship Id="rId29" Type="http://schemas.openxmlformats.org/officeDocument/2006/relationships/hyperlink" Target="https://development.standards.ieee.org/myproject-web/public/view.html" TargetMode="External"/><Relationship Id="rId41" Type="http://schemas.openxmlformats.org/officeDocument/2006/relationships/hyperlink" Target="https://urldefense.proofpoint.com/v2/url?u=https-3A__wydotcvp.wyoroad.info_&amp;d=DwQFAg&amp;c=pqcuzKEN_84c78MOSc5_fw&amp;r=z8R-nWJ8GIxwjOjNKhEFByb-tZ6XE3GZXWSggNdVo-w&amp;m=98HemWglgu3Uas86g8E5dyN3PQxE1UeB-BayaARBcOo&amp;s=CQBVC9OH6N-KYSpnSX9Wun_rjvkyGJrGeqsUYPzac5k&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fcc.gov/document/amendment-commissions-rules-regarding-dedicated-short-range" TargetMode="External"/><Relationship Id="rId32" Type="http://schemas.openxmlformats.org/officeDocument/2006/relationships/hyperlink" Target="http://www.3gpp.org/ftp/Specs/archive/36_series/36.885/36885-e00.zip" TargetMode="External"/><Relationship Id="rId37" Type="http://schemas.openxmlformats.org/officeDocument/2006/relationships/hyperlink" Target="http://www.scoop.developpement-durable.gouv.fr/en/general-presentation-a9.html" TargetMode="External"/><Relationship Id="rId40" Type="http://schemas.openxmlformats.org/officeDocument/2006/relationships/hyperlink" Target="https://urldefense.proofpoint.com/v2/url?u=https-3A__www.its.dot.gov_pilots_pilots-5Fnycdot.htm&amp;d=DwQFAg&amp;c=pqcuzKEN_84c78MOSc5_fw&amp;r=z8R-nWJ8GIxwjOjNKhEFByb-tZ6XE3GZXWSggNdVo-w&amp;m=98HemWglgu3Uas86g8E5dyN3PQxE1UeB-BayaARBcOo&amp;s=q0LvkLl1saFkJVjWwtjwdALDPf1t-UkNZoL40-Sz1c4&amp;e="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www.scoop.developpement-durable.gouv.fr/en/IMG/pdf/scoop_f_-_presentation_5_april_2018.pdf" TargetMode="External"/><Relationship Id="rId28" Type="http://schemas.openxmlformats.org/officeDocument/2006/relationships/hyperlink" Target="https://www.fcc.gov/ecfs/search/filings?proceedings_name=19-138&amp;sort=date_disseminated,DESC" TargetMode="External"/><Relationship Id="rId36"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31" Type="http://schemas.openxmlformats.org/officeDocument/2006/relationships/hyperlink" Target="https://urldefense.proofpoint.com/v2/url?u=https-3A__ecfsapi.fcc.gov_file_11212224101742_5GAA-2520Petition-2520for-2520Waiver-2520-2D-2520Final-252011.21.2018.pdf&amp;d=DwMFaQ&amp;c=pqcuzKEN_84c78MOSc5_fw&amp;r=z8R-nWJ8GIxwjOjNKhEFByb-tZ6XE3GZXWSggNdVo-w&amp;m=Ls0tA-EFLsLwUejciX7cBMNuKukyYXwxblKytRl332E&amp;s=BYHXDhd_bAZi8WMXusqf69JqoRPqe1oKr28wN9BF8-8&amp;e="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dspace.mit.edu/bitstream/handle/1721.1/89796/Peh_A%20case%20RIGHT%20VERSION.pdf?sequence=2&amp;isAllowed=y" TargetMode="External"/><Relationship Id="rId27" Type="http://schemas.openxmlformats.org/officeDocument/2006/relationships/hyperlink" Target="https://ecfsapi.fcc.gov/file/6515782773.pdf" TargetMode="External"/><Relationship Id="rId30" Type="http://schemas.openxmlformats.org/officeDocument/2006/relationships/hyperlink" Target="https://www.unece.org/fileadmin/DAM/trans/doc/2017/wp29grrf/S2_P2._QC-5G-ConnectedCars.pdf" TargetMode="External"/><Relationship Id="rId35" Type="http://schemas.openxmlformats.org/officeDocument/2006/relationships/hyperlink" Target="https://media.gm.com/media/cn/en/gm/news.detail.html/content/Pages/news/cn/en/2018/June/0606_Cadillac-Lineup.html" TargetMode="External"/><Relationship Id="rId43" Type="http://schemas.openxmlformats.org/officeDocument/2006/relationships/hyperlink" Target="https://urldefense.proofpoint.com/v2/url?u=https-3A__trimis.ec.europa.eu_project_cooperative-2Dvehicle-2Dinfrastructure-2Dsystems&amp;d=DwQFAg&amp;c=pqcuzKEN_84c78MOSc5_fw&amp;r=z8R-nWJ8GIxwjOjNKhEFByb-tZ6XE3GZXWSggNdVo-w&amp;m=98HemWglgu3Uas86g8E5dyN3PQxE1UeB-BayaARBcOo&amp;s=qjJ3SfMBR4cdS9tzvpRop5S8JQeEdWJPWejinoMbU3o&amp;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4DDF89-FA60-44E7-9384-D95C43047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16</Pages>
  <Words>7213</Words>
  <Characters>41120</Characters>
  <Application>Microsoft Office Word</Application>
  <DocSecurity>0</DocSecurity>
  <Lines>342</Lines>
  <Paragraphs>96</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802.18-20/0020r17</vt:lpstr>
      <vt:lpstr>doc.: IEEE 802.11-20/0104r11</vt:lpstr>
    </vt:vector>
  </TitlesOfParts>
  <Company>Some Company</Company>
  <LinksUpToDate>false</LinksUpToDate>
  <CharactersWithSpaces>48237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802.18-20/0020r17</dc:title>
  <dc:subject>Submission</dc:subject>
  <dc:creator>Levy, Joseph</dc:creator>
  <cp:keywords>February 2020</cp:keywords>
  <dc:description>Joseph Levy (InterDigital), Jay Holcomb (Itron)</dc:description>
  <cp:lastModifiedBy>Holcomb, Jay</cp:lastModifiedBy>
  <cp:revision>37</cp:revision>
  <cp:lastPrinted>1900-01-01T08:00:00Z</cp:lastPrinted>
  <dcterms:created xsi:type="dcterms:W3CDTF">2020-02-22T00:17:00Z</dcterms:created>
  <dcterms:modified xsi:type="dcterms:W3CDTF">2020-02-28T18:07:00Z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