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21DCD75E" w:rsidR="004903CC" w:rsidRDefault="00CA09B2" w:rsidP="00363FC8">
      <w:pPr>
        <w:pStyle w:val="T1"/>
      </w:pPr>
      <w:r w:rsidRPr="00EE3461">
        <w:t>IEEE P802.1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814"/>
        <w:gridCol w:w="1715"/>
        <w:gridCol w:w="1651"/>
      </w:tblGrid>
      <w:tr w:rsidR="00CA09B2" w:rsidRPr="0070722A" w14:paraId="295D5D52" w14:textId="77777777" w:rsidTr="00363FC8">
        <w:trPr>
          <w:trHeight w:val="485"/>
          <w:jc w:val="center"/>
        </w:trPr>
        <w:tc>
          <w:tcPr>
            <w:tcW w:w="9945" w:type="dxa"/>
            <w:gridSpan w:val="5"/>
            <w:vAlign w:val="center"/>
          </w:tcPr>
          <w:p w14:paraId="0168B7BC" w14:textId="6EC7E24C" w:rsidR="00CA09B2" w:rsidRPr="00EE3461" w:rsidRDefault="00752A8B" w:rsidP="00363FC8">
            <w:pPr>
              <w:pStyle w:val="T2"/>
            </w:pPr>
            <w:r>
              <w:t>Comments on FCC19-138 NPRM 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08CAF31C" w:rsidR="00CA09B2" w:rsidRPr="00EE3461" w:rsidRDefault="00CA09B2" w:rsidP="00363FC8">
            <w:pPr>
              <w:pStyle w:val="T2"/>
            </w:pPr>
            <w:r w:rsidRPr="00EE3461">
              <w:t xml:space="preserve">Date:  </w:t>
            </w:r>
            <w:r w:rsidR="00DC41EC" w:rsidRPr="00EE3461">
              <w:t>2020</w:t>
            </w:r>
            <w:r w:rsidRPr="00EE3461">
              <w:t>-</w:t>
            </w:r>
            <w:r w:rsidR="00DC41EC" w:rsidRPr="00EE3461">
              <w:t>0</w:t>
            </w:r>
            <w:r w:rsidR="00A67034">
              <w:t>2</w:t>
            </w:r>
            <w:r w:rsidRPr="00EE3461">
              <w:t>-</w:t>
            </w:r>
            <w:r w:rsidR="00DC41EC" w:rsidRPr="00EE3461">
              <w:t>1</w:t>
            </w:r>
            <w:ins w:id="0" w:author="Joseph Levy" w:date="2020-02-19T01:02:00Z">
              <w:r w:rsidR="0037668C">
                <w:t>9</w:t>
              </w:r>
            </w:ins>
            <w:ins w:id="1" w:author="Holcomb, Jay" w:date="2020-02-15T05:48:00Z">
              <w:del w:id="2" w:author="Joseph Levy" w:date="2020-02-19T01:01:00Z">
                <w:r w:rsidR="002E7C7E" w:rsidDel="0037668C">
                  <w:delText>4</w:delText>
                </w:r>
              </w:del>
            </w:ins>
            <w:del w:id="3" w:author="Joseph Levy" w:date="2020-02-19T01:01:00Z">
              <w:r w:rsidR="00752A8B" w:rsidDel="0037668C">
                <w:delText>1</w:delText>
              </w:r>
            </w:del>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363FC8">
        <w:trPr>
          <w:jc w:val="center"/>
        </w:trPr>
        <w:tc>
          <w:tcPr>
            <w:tcW w:w="1975" w:type="dxa"/>
            <w:vAlign w:val="center"/>
          </w:tcPr>
          <w:p w14:paraId="2D49DEF6" w14:textId="77777777" w:rsidR="00CA09B2" w:rsidRPr="00363FC8" w:rsidRDefault="00CA09B2" w:rsidP="00363FC8">
            <w:pPr>
              <w:ind w:firstLine="0"/>
            </w:pPr>
            <w:r w:rsidRPr="00363FC8">
              <w:t>Name</w:t>
            </w:r>
          </w:p>
        </w:tc>
        <w:tc>
          <w:tcPr>
            <w:tcW w:w="1790" w:type="dxa"/>
            <w:vAlign w:val="center"/>
          </w:tcPr>
          <w:p w14:paraId="05FB502C" w14:textId="77777777" w:rsidR="00CA09B2" w:rsidRPr="00363FC8" w:rsidRDefault="0062440B" w:rsidP="00363FC8">
            <w:pPr>
              <w:ind w:firstLine="0"/>
            </w:pPr>
            <w:r w:rsidRPr="00363FC8">
              <w:t>Affiliation</w:t>
            </w:r>
          </w:p>
        </w:tc>
        <w:tc>
          <w:tcPr>
            <w:tcW w:w="2814" w:type="dxa"/>
            <w:vAlign w:val="center"/>
          </w:tcPr>
          <w:p w14:paraId="153F626E" w14:textId="77777777" w:rsidR="00CA09B2" w:rsidRPr="00363FC8" w:rsidRDefault="00CA09B2" w:rsidP="00363FC8">
            <w:pPr>
              <w:ind w:firstLine="0"/>
            </w:pPr>
            <w:r w:rsidRPr="00363FC8">
              <w:t>Address</w:t>
            </w:r>
          </w:p>
        </w:tc>
        <w:tc>
          <w:tcPr>
            <w:tcW w:w="1715" w:type="dxa"/>
            <w:vAlign w:val="center"/>
          </w:tcPr>
          <w:p w14:paraId="3BAFE383" w14:textId="77777777" w:rsidR="00CA09B2" w:rsidRPr="00363FC8" w:rsidRDefault="00CA09B2" w:rsidP="00363FC8">
            <w:pPr>
              <w:ind w:firstLine="0"/>
            </w:pPr>
            <w:r w:rsidRPr="00363FC8">
              <w:t>Phone</w:t>
            </w:r>
          </w:p>
        </w:tc>
        <w:tc>
          <w:tcPr>
            <w:tcW w:w="1651" w:type="dxa"/>
            <w:vAlign w:val="center"/>
          </w:tcPr>
          <w:p w14:paraId="65B7F25A" w14:textId="77777777" w:rsidR="00CA09B2" w:rsidRPr="00363FC8" w:rsidRDefault="00CA09B2" w:rsidP="00363FC8">
            <w:pPr>
              <w:ind w:firstLine="0"/>
            </w:pPr>
            <w:r w:rsidRPr="00363FC8">
              <w:t>email</w:t>
            </w:r>
          </w:p>
        </w:tc>
      </w:tr>
      <w:tr w:rsidR="00DC41EC" w:rsidRPr="0037668C" w14:paraId="63AA859C"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363FC8" w:rsidRDefault="00DC41EC" w:rsidP="00363FC8">
            <w:pPr>
              <w:ind w:firstLine="0"/>
            </w:pPr>
            <w:r w:rsidRPr="00363FC8">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363FC8" w:rsidRDefault="00DC41EC" w:rsidP="00363FC8">
            <w:pPr>
              <w:ind w:firstLine="0"/>
            </w:pPr>
            <w:proofErr w:type="spellStart"/>
            <w:r w:rsidRPr="00363FC8">
              <w:t>InterDigital</w:t>
            </w:r>
            <w:proofErr w:type="spellEnd"/>
            <w:r w:rsidRPr="00363FC8">
              <w:t>, Inc.</w:t>
            </w:r>
          </w:p>
        </w:tc>
        <w:tc>
          <w:tcPr>
            <w:tcW w:w="2814" w:type="dxa"/>
            <w:tcBorders>
              <w:top w:val="single" w:sz="4" w:space="0" w:color="auto"/>
              <w:left w:val="single" w:sz="4" w:space="0" w:color="auto"/>
              <w:bottom w:val="single" w:sz="4" w:space="0" w:color="auto"/>
              <w:right w:val="single" w:sz="4" w:space="0" w:color="auto"/>
            </w:tcBorders>
            <w:vAlign w:val="center"/>
          </w:tcPr>
          <w:p w14:paraId="1C827AE0" w14:textId="25CF5A0A" w:rsidR="004903CC" w:rsidRPr="00363FC8" w:rsidDel="007B452B" w:rsidRDefault="00DC41EC" w:rsidP="00363FC8">
            <w:pPr>
              <w:ind w:firstLine="0"/>
              <w:rPr>
                <w:del w:id="4" w:author="Holcomb, Jay" w:date="2020-02-11T14:29:00Z"/>
              </w:rPr>
            </w:pPr>
            <w:del w:id="5" w:author="Holcomb, Jay" w:date="2020-02-11T14:29:00Z">
              <w:r w:rsidRPr="00363FC8" w:rsidDel="007B452B">
                <w:delText>2 Huntington Quadrangle</w:delText>
              </w:r>
            </w:del>
          </w:p>
          <w:p w14:paraId="54B09CEB" w14:textId="778983A4" w:rsidR="004903CC" w:rsidRPr="00363FC8" w:rsidDel="007B452B" w:rsidRDefault="00DC41EC" w:rsidP="00363FC8">
            <w:pPr>
              <w:ind w:firstLine="0"/>
              <w:rPr>
                <w:del w:id="6" w:author="Holcomb, Jay" w:date="2020-02-11T14:29:00Z"/>
              </w:rPr>
            </w:pPr>
            <w:del w:id="7" w:author="Holcomb, Jay" w:date="2020-02-11T14:29:00Z">
              <w:r w:rsidRPr="00363FC8" w:rsidDel="007B452B">
                <w:delText xml:space="preserve"> 4th floor, South Wing</w:delText>
              </w:r>
            </w:del>
          </w:p>
          <w:p w14:paraId="1CE54EA3" w14:textId="718C1F50" w:rsidR="00DC41EC" w:rsidRPr="00363FC8" w:rsidRDefault="00DC41EC" w:rsidP="00363FC8">
            <w:pPr>
              <w:ind w:firstLine="0"/>
            </w:pPr>
            <w:del w:id="8" w:author="Holcomb, Jay" w:date="2020-02-11T14:29:00Z">
              <w:r w:rsidRPr="00363FC8" w:rsidDel="007B452B">
                <w:delText>Melville, NY 11747</w:delText>
              </w:r>
            </w:del>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363FC8" w:rsidRDefault="00DC41EC" w:rsidP="00363FC8">
            <w:pPr>
              <w:ind w:firstLine="0"/>
            </w:pPr>
            <w:r w:rsidRPr="00363FC8">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363FC8" w:rsidRDefault="00DC41EC" w:rsidP="00363FC8">
            <w:pPr>
              <w:ind w:firstLine="0"/>
            </w:pPr>
            <w:r w:rsidRPr="00363FC8">
              <w:t>jslevy@ieee.org</w:t>
            </w:r>
          </w:p>
        </w:tc>
      </w:tr>
      <w:tr w:rsidR="000152F4" w:rsidRPr="0037668C" w14:paraId="6F68A643" w14:textId="77777777" w:rsidTr="00363FC8">
        <w:trPr>
          <w:jc w:val="center"/>
          <w:ins w:id="9" w:author="Holcomb, Jay" w:date="2020-02-11T12:16:00Z"/>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363FC8" w:rsidRDefault="000152F4" w:rsidP="00363FC8">
            <w:pPr>
              <w:ind w:firstLine="0"/>
              <w:rPr>
                <w:ins w:id="10" w:author="Holcomb, Jay" w:date="2020-02-11T12:16:00Z"/>
              </w:rPr>
            </w:pPr>
            <w:ins w:id="11" w:author="Holcomb, Jay" w:date="2020-02-11T12:18:00Z">
              <w:r w:rsidRPr="00363FC8">
                <w:t>Jay</w:t>
              </w:r>
            </w:ins>
            <w:ins w:id="12" w:author="Holcomb, Jay" w:date="2020-02-11T14:28:00Z">
              <w:r w:rsidR="007B452B" w:rsidRPr="00363FC8">
                <w:t xml:space="preserve"> Holcomb</w:t>
              </w:r>
            </w:ins>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363FC8" w:rsidRDefault="007B452B" w:rsidP="00363FC8">
            <w:pPr>
              <w:ind w:firstLine="0"/>
              <w:rPr>
                <w:ins w:id="13" w:author="Holcomb, Jay" w:date="2020-02-11T12:16:00Z"/>
              </w:rPr>
            </w:pPr>
            <w:ins w:id="14" w:author="Holcomb, Jay" w:date="2020-02-11T14:28:00Z">
              <w:r w:rsidRPr="00363FC8">
                <w:t>Itron</w:t>
              </w:r>
            </w:ins>
          </w:p>
        </w:tc>
        <w:tc>
          <w:tcPr>
            <w:tcW w:w="2814" w:type="dxa"/>
            <w:tcBorders>
              <w:top w:val="single" w:sz="4" w:space="0" w:color="auto"/>
              <w:left w:val="single" w:sz="4" w:space="0" w:color="auto"/>
              <w:bottom w:val="single" w:sz="4" w:space="0" w:color="auto"/>
              <w:right w:val="single" w:sz="4" w:space="0" w:color="auto"/>
            </w:tcBorders>
            <w:vAlign w:val="center"/>
          </w:tcPr>
          <w:p w14:paraId="05FDC357" w14:textId="7E5BBF7E" w:rsidR="000152F4" w:rsidRPr="00363FC8" w:rsidRDefault="007B452B" w:rsidP="00363FC8">
            <w:pPr>
              <w:ind w:firstLine="0"/>
              <w:rPr>
                <w:ins w:id="15" w:author="Holcomb, Jay" w:date="2020-02-11T12:16:00Z"/>
              </w:rPr>
            </w:pPr>
            <w:ins w:id="16" w:author="Holcomb, Jay" w:date="2020-02-11T14:28:00Z">
              <w:r w:rsidRPr="00363FC8">
                <w:t>Liberty Lake (Spokane)</w:t>
              </w:r>
            </w:ins>
          </w:p>
        </w:tc>
        <w:tc>
          <w:tcPr>
            <w:tcW w:w="1715"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363FC8" w:rsidRDefault="007B452B" w:rsidP="00363FC8">
            <w:pPr>
              <w:ind w:firstLine="0"/>
              <w:rPr>
                <w:ins w:id="17" w:author="Holcomb, Jay" w:date="2020-02-11T12:16:00Z"/>
              </w:rPr>
            </w:pPr>
            <w:ins w:id="18" w:author="Holcomb, Jay" w:date="2020-02-11T14:28:00Z">
              <w:r w:rsidRPr="00363FC8">
                <w:t>+1.509.891.3281</w:t>
              </w:r>
            </w:ins>
          </w:p>
        </w:tc>
        <w:tc>
          <w:tcPr>
            <w:tcW w:w="1651"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363FC8" w:rsidRDefault="007B452B" w:rsidP="00363FC8">
            <w:pPr>
              <w:ind w:firstLine="0"/>
              <w:rPr>
                <w:ins w:id="19" w:author="Holcomb, Jay" w:date="2020-02-11T12:16:00Z"/>
              </w:rPr>
            </w:pPr>
            <w:ins w:id="20" w:author="Holcomb, Jay" w:date="2020-02-11T14:29:00Z">
              <w:r w:rsidRPr="00363FC8">
                <w:t>jholcomb@ieee.org</w:t>
              </w:r>
            </w:ins>
          </w:p>
        </w:tc>
      </w:tr>
      <w:tr w:rsidR="00AF5ABA" w:rsidRPr="0070722A" w:rsidDel="00FC6335" w14:paraId="628A449C" w14:textId="4BDF63F4" w:rsidTr="00363FC8">
        <w:trPr>
          <w:jc w:val="center"/>
          <w:del w:id="21" w:author="Holcomb, Jay" w:date="2020-02-19T03:21:00Z"/>
        </w:trPr>
        <w:tc>
          <w:tcPr>
            <w:tcW w:w="1975" w:type="dxa"/>
            <w:vAlign w:val="center"/>
          </w:tcPr>
          <w:p w14:paraId="5DA1289D" w14:textId="3195040A" w:rsidR="00AF5ABA" w:rsidRPr="00EE3461" w:rsidDel="00FC6335" w:rsidRDefault="00AF5ABA" w:rsidP="00FC6335">
            <w:pPr>
              <w:rPr>
                <w:del w:id="22" w:author="Holcomb, Jay" w:date="2020-02-19T03:21:00Z"/>
              </w:rPr>
            </w:pPr>
            <w:del w:id="23" w:author="Holcomb, Jay" w:date="2020-02-19T03:21:00Z">
              <w:r w:rsidRPr="00EE3461" w:rsidDel="00FC6335">
                <w:delText>James LEPP</w:delText>
              </w:r>
            </w:del>
          </w:p>
        </w:tc>
        <w:tc>
          <w:tcPr>
            <w:tcW w:w="1790" w:type="dxa"/>
            <w:vAlign w:val="center"/>
          </w:tcPr>
          <w:p w14:paraId="0A9FEAE7" w14:textId="09C928FA" w:rsidR="00AF5ABA" w:rsidRPr="00EE3461" w:rsidDel="00FC6335" w:rsidRDefault="00AF5ABA" w:rsidP="00FC6335">
            <w:pPr>
              <w:rPr>
                <w:del w:id="24" w:author="Holcomb, Jay" w:date="2020-02-19T03:21:00Z"/>
              </w:rPr>
            </w:pPr>
            <w:del w:id="25" w:author="Holcomb, Jay" w:date="2020-02-19T03:21:00Z">
              <w:r w:rsidRPr="00EE3461" w:rsidDel="00FC6335">
                <w:delText>Black</w:delText>
              </w:r>
              <w:r w:rsidR="003209F9" w:rsidRPr="00EE3461" w:rsidDel="00FC6335">
                <w:delText>B</w:delText>
              </w:r>
              <w:r w:rsidRPr="00EE3461" w:rsidDel="00FC6335">
                <w:delText>erry</w:delText>
              </w:r>
            </w:del>
          </w:p>
        </w:tc>
        <w:tc>
          <w:tcPr>
            <w:tcW w:w="2814" w:type="dxa"/>
            <w:vAlign w:val="center"/>
          </w:tcPr>
          <w:p w14:paraId="3403478E" w14:textId="77D5017A" w:rsidR="00AF5ABA" w:rsidRPr="00EE3461" w:rsidDel="00FC6335" w:rsidRDefault="003209F9" w:rsidP="00FC6335">
            <w:pPr>
              <w:rPr>
                <w:del w:id="26" w:author="Holcomb, Jay" w:date="2020-02-19T03:21:00Z"/>
              </w:rPr>
            </w:pPr>
            <w:del w:id="27" w:author="Holcomb, Jay" w:date="2020-02-19T03:21:00Z">
              <w:r w:rsidRPr="00EE3461" w:rsidDel="00FC6335">
                <w:delText>Ottawa, Canada</w:delText>
              </w:r>
            </w:del>
          </w:p>
        </w:tc>
        <w:tc>
          <w:tcPr>
            <w:tcW w:w="1715" w:type="dxa"/>
            <w:vAlign w:val="center"/>
          </w:tcPr>
          <w:p w14:paraId="7CDCEFCB" w14:textId="41A69E68" w:rsidR="00AF5ABA" w:rsidRPr="00EE3461" w:rsidDel="00FC6335" w:rsidRDefault="00AF5ABA" w:rsidP="00FC6335">
            <w:pPr>
              <w:rPr>
                <w:del w:id="28" w:author="Holcomb, Jay" w:date="2020-02-19T03:21:00Z"/>
              </w:rPr>
            </w:pPr>
          </w:p>
        </w:tc>
        <w:tc>
          <w:tcPr>
            <w:tcW w:w="1651" w:type="dxa"/>
            <w:vAlign w:val="center"/>
          </w:tcPr>
          <w:p w14:paraId="42E83D73" w14:textId="1AB92579" w:rsidR="00AF5ABA" w:rsidRPr="00EE3461" w:rsidDel="00FC6335" w:rsidRDefault="00AF5ABA" w:rsidP="00FC6335">
            <w:pPr>
              <w:rPr>
                <w:del w:id="29" w:author="Holcomb, Jay" w:date="2020-02-19T03:21:00Z"/>
              </w:rPr>
            </w:pPr>
            <w:del w:id="30" w:author="Holcomb, Jay" w:date="2020-02-19T03:21:00Z">
              <w:r w:rsidRPr="00EE3461" w:rsidDel="00FC6335">
                <w:delText>jlepp@ieee.org</w:delText>
              </w:r>
            </w:del>
          </w:p>
        </w:tc>
      </w:tr>
      <w:tr w:rsidR="00CA09B2" w:rsidRPr="0070722A" w:rsidDel="00FC6335" w14:paraId="5C570928" w14:textId="29A4DF91" w:rsidTr="00363FC8">
        <w:trPr>
          <w:jc w:val="center"/>
          <w:del w:id="31" w:author="Holcomb, Jay" w:date="2020-02-19T03:21:00Z"/>
        </w:trPr>
        <w:tc>
          <w:tcPr>
            <w:tcW w:w="1975" w:type="dxa"/>
            <w:vAlign w:val="center"/>
          </w:tcPr>
          <w:p w14:paraId="1908B15A" w14:textId="2F52C5F3" w:rsidR="00CA09B2" w:rsidRPr="00EE3461" w:rsidDel="00FC6335" w:rsidRDefault="00AF5ABA" w:rsidP="00FC6335">
            <w:pPr>
              <w:rPr>
                <w:del w:id="32" w:author="Holcomb, Jay" w:date="2020-02-19T03:21:00Z"/>
              </w:rPr>
            </w:pPr>
            <w:del w:id="33" w:author="Holcomb, Jay" w:date="2020-02-19T03:21:00Z">
              <w:r w:rsidRPr="00EE3461" w:rsidDel="00FC6335">
                <w:delText>Ioannis SARRIS</w:delText>
              </w:r>
            </w:del>
          </w:p>
        </w:tc>
        <w:tc>
          <w:tcPr>
            <w:tcW w:w="1790" w:type="dxa"/>
            <w:vAlign w:val="center"/>
          </w:tcPr>
          <w:p w14:paraId="7D88978B" w14:textId="07DEEFB5" w:rsidR="00CA09B2" w:rsidRPr="00EE3461" w:rsidDel="00FC6335" w:rsidRDefault="00AF5ABA" w:rsidP="00FC6335">
            <w:pPr>
              <w:rPr>
                <w:del w:id="34" w:author="Holcomb, Jay" w:date="2020-02-19T03:21:00Z"/>
              </w:rPr>
            </w:pPr>
            <w:del w:id="35" w:author="Holcomb, Jay" w:date="2020-02-19T03:21:00Z">
              <w:r w:rsidRPr="00EE3461" w:rsidDel="00FC6335">
                <w:delText>u-blox</w:delText>
              </w:r>
            </w:del>
          </w:p>
        </w:tc>
        <w:tc>
          <w:tcPr>
            <w:tcW w:w="2814" w:type="dxa"/>
            <w:vAlign w:val="center"/>
          </w:tcPr>
          <w:p w14:paraId="7C2AA521" w14:textId="7775D5F0" w:rsidR="00CA09B2" w:rsidRPr="00EE3461" w:rsidDel="00FC6335" w:rsidRDefault="003209F9" w:rsidP="00FC6335">
            <w:pPr>
              <w:rPr>
                <w:del w:id="36" w:author="Holcomb, Jay" w:date="2020-02-19T03:21:00Z"/>
              </w:rPr>
            </w:pPr>
            <w:del w:id="37" w:author="Holcomb, Jay" w:date="2020-02-19T03:21:00Z">
              <w:r w:rsidRPr="00EE3461" w:rsidDel="00FC6335">
                <w:delText>Athens, Greece</w:delText>
              </w:r>
            </w:del>
          </w:p>
        </w:tc>
        <w:tc>
          <w:tcPr>
            <w:tcW w:w="1715" w:type="dxa"/>
            <w:vAlign w:val="center"/>
          </w:tcPr>
          <w:p w14:paraId="0B0DEA16" w14:textId="7E9D5936" w:rsidR="00CA09B2" w:rsidRPr="00EE3461" w:rsidDel="00FC6335" w:rsidRDefault="00CA09B2" w:rsidP="00FC6335">
            <w:pPr>
              <w:rPr>
                <w:del w:id="38" w:author="Holcomb, Jay" w:date="2020-02-19T03:21:00Z"/>
              </w:rPr>
            </w:pPr>
          </w:p>
        </w:tc>
        <w:tc>
          <w:tcPr>
            <w:tcW w:w="1651" w:type="dxa"/>
            <w:vAlign w:val="center"/>
          </w:tcPr>
          <w:p w14:paraId="2FDA14A7" w14:textId="47913B83" w:rsidR="00CA09B2" w:rsidRPr="00EE3461" w:rsidDel="00FC6335" w:rsidRDefault="00AF5ABA" w:rsidP="00FC6335">
            <w:pPr>
              <w:rPr>
                <w:del w:id="39" w:author="Holcomb, Jay" w:date="2020-02-19T03:21:00Z"/>
              </w:rPr>
            </w:pPr>
            <w:del w:id="40" w:author="Holcomb, Jay" w:date="2020-02-19T03:21:00Z">
              <w:r w:rsidRPr="00EE3461" w:rsidDel="00FC6335">
                <w:delText>Ioannis.Sarris@u-blox.com</w:delText>
              </w:r>
            </w:del>
          </w:p>
        </w:tc>
      </w:tr>
      <w:tr w:rsidR="00CA09B2" w:rsidRPr="0070722A" w:rsidDel="00FC6335" w14:paraId="10F34091" w14:textId="278280C2" w:rsidTr="00363FC8">
        <w:trPr>
          <w:jc w:val="center"/>
          <w:del w:id="41" w:author="Holcomb, Jay" w:date="2020-02-19T03:21:00Z"/>
        </w:trPr>
        <w:tc>
          <w:tcPr>
            <w:tcW w:w="1975" w:type="dxa"/>
            <w:vAlign w:val="center"/>
          </w:tcPr>
          <w:p w14:paraId="1207301B" w14:textId="7FFC5258" w:rsidR="00CA09B2" w:rsidRPr="005C1BC3" w:rsidDel="00FC6335" w:rsidRDefault="00BF5DCB" w:rsidP="00FC6335">
            <w:pPr>
              <w:rPr>
                <w:del w:id="42" w:author="Holcomb, Jay" w:date="2020-02-19T03:21:00Z"/>
              </w:rPr>
            </w:pPr>
            <w:del w:id="43" w:author="Holcomb, Jay" w:date="2020-02-19T03:21:00Z">
              <w:r w:rsidRPr="005C1BC3" w:rsidDel="00FC6335">
                <w:delText>Yossi S</w:delText>
              </w:r>
              <w:r w:rsidR="00210C0D" w:rsidDel="00FC6335">
                <w:delText>HAUL</w:delText>
              </w:r>
            </w:del>
          </w:p>
        </w:tc>
        <w:tc>
          <w:tcPr>
            <w:tcW w:w="1790" w:type="dxa"/>
            <w:vAlign w:val="center"/>
          </w:tcPr>
          <w:p w14:paraId="38CD36DA" w14:textId="4A09DF8E" w:rsidR="00CA09B2" w:rsidRPr="005C1BC3" w:rsidDel="00FC6335" w:rsidRDefault="00BF5DCB" w:rsidP="00FC6335">
            <w:pPr>
              <w:rPr>
                <w:del w:id="44" w:author="Holcomb, Jay" w:date="2020-02-19T03:21:00Z"/>
              </w:rPr>
            </w:pPr>
            <w:del w:id="45" w:author="Holcomb, Jay" w:date="2020-02-19T03:21:00Z">
              <w:r w:rsidRPr="005C1BC3" w:rsidDel="00FC6335">
                <w:delText>Autotalks</w:delText>
              </w:r>
            </w:del>
          </w:p>
        </w:tc>
        <w:tc>
          <w:tcPr>
            <w:tcW w:w="2814" w:type="dxa"/>
            <w:vAlign w:val="center"/>
          </w:tcPr>
          <w:p w14:paraId="33BE2821" w14:textId="567B3C5C" w:rsidR="00CA09B2" w:rsidRPr="005C1BC3" w:rsidDel="00FC6335" w:rsidRDefault="008E6D18" w:rsidP="00FC6335">
            <w:pPr>
              <w:rPr>
                <w:del w:id="46" w:author="Holcomb, Jay" w:date="2020-02-19T03:21:00Z"/>
              </w:rPr>
            </w:pPr>
            <w:del w:id="47" w:author="Holcomb, Jay" w:date="2020-02-19T03:21:00Z">
              <w:r w:rsidRPr="005C1BC3" w:rsidDel="00FC6335">
                <w:delText>Grand Netter bldg. Kfar Netter, Israel</w:delText>
              </w:r>
            </w:del>
          </w:p>
        </w:tc>
        <w:tc>
          <w:tcPr>
            <w:tcW w:w="1715" w:type="dxa"/>
            <w:vAlign w:val="center"/>
          </w:tcPr>
          <w:p w14:paraId="21165926" w14:textId="50C77B66" w:rsidR="00CA09B2" w:rsidRPr="005C1BC3" w:rsidDel="00FC6335" w:rsidRDefault="00CA09B2" w:rsidP="00FC6335">
            <w:pPr>
              <w:rPr>
                <w:del w:id="48" w:author="Holcomb, Jay" w:date="2020-02-19T03:21:00Z"/>
              </w:rPr>
            </w:pPr>
          </w:p>
        </w:tc>
        <w:tc>
          <w:tcPr>
            <w:tcW w:w="1651" w:type="dxa"/>
            <w:vAlign w:val="center"/>
          </w:tcPr>
          <w:p w14:paraId="7166D481" w14:textId="1A1B61C5" w:rsidR="00CA09B2" w:rsidRPr="005C1BC3" w:rsidDel="00FC6335" w:rsidRDefault="008E6D18" w:rsidP="00FC6335">
            <w:pPr>
              <w:rPr>
                <w:del w:id="49" w:author="Holcomb, Jay" w:date="2020-02-19T03:21:00Z"/>
              </w:rPr>
            </w:pPr>
            <w:del w:id="50" w:author="Holcomb, Jay" w:date="2020-02-19T03:21:00Z">
              <w:r w:rsidRPr="005C1BC3" w:rsidDel="00FC6335">
                <w:delText>Yossi.shaul@auto-talks.com</w:delText>
              </w:r>
            </w:del>
          </w:p>
        </w:tc>
      </w:tr>
      <w:tr w:rsidR="000B318C" w:rsidRPr="0070722A" w:rsidDel="00FC6335" w14:paraId="337D27E3" w14:textId="648540F7" w:rsidTr="00363FC8">
        <w:trPr>
          <w:jc w:val="center"/>
          <w:del w:id="51" w:author="Holcomb, Jay" w:date="2020-02-19T03:21:00Z"/>
        </w:trPr>
        <w:tc>
          <w:tcPr>
            <w:tcW w:w="1975" w:type="dxa"/>
            <w:vAlign w:val="center"/>
          </w:tcPr>
          <w:p w14:paraId="0A789AF9" w14:textId="2EA3EED0" w:rsidR="000B318C" w:rsidRPr="005C1BC3" w:rsidDel="00FC6335" w:rsidRDefault="000B318C" w:rsidP="00FC6335">
            <w:pPr>
              <w:rPr>
                <w:del w:id="52" w:author="Holcomb, Jay" w:date="2020-02-19T03:21:00Z"/>
              </w:rPr>
            </w:pPr>
            <w:del w:id="53" w:author="Holcomb, Jay" w:date="2020-02-19T03:21:00Z">
              <w:r w:rsidRPr="005C1BC3" w:rsidDel="00FC6335">
                <w:delText>Sebastian S</w:delText>
              </w:r>
              <w:r w:rsidR="00210C0D" w:rsidDel="00FC6335">
                <w:delText>CHIESSL</w:delText>
              </w:r>
            </w:del>
          </w:p>
        </w:tc>
        <w:tc>
          <w:tcPr>
            <w:tcW w:w="1790" w:type="dxa"/>
            <w:vAlign w:val="center"/>
          </w:tcPr>
          <w:p w14:paraId="4FDDFE79" w14:textId="376CB0CF" w:rsidR="000B318C" w:rsidRPr="005C1BC3" w:rsidDel="00FC6335" w:rsidRDefault="000B318C" w:rsidP="00FC6335">
            <w:pPr>
              <w:rPr>
                <w:del w:id="54" w:author="Holcomb, Jay" w:date="2020-02-19T03:21:00Z"/>
              </w:rPr>
            </w:pPr>
            <w:del w:id="55" w:author="Holcomb, Jay" w:date="2020-02-19T03:21:00Z">
              <w:r w:rsidRPr="005C1BC3" w:rsidDel="00FC6335">
                <w:delText>u-blox</w:delText>
              </w:r>
            </w:del>
          </w:p>
        </w:tc>
        <w:tc>
          <w:tcPr>
            <w:tcW w:w="2814" w:type="dxa"/>
            <w:vAlign w:val="center"/>
          </w:tcPr>
          <w:p w14:paraId="127854C2" w14:textId="1052D951" w:rsidR="000B318C" w:rsidRPr="005C1BC3" w:rsidDel="00FC6335" w:rsidRDefault="000B318C" w:rsidP="00FC6335">
            <w:pPr>
              <w:rPr>
                <w:del w:id="56" w:author="Holcomb, Jay" w:date="2020-02-19T03:21:00Z"/>
              </w:rPr>
            </w:pPr>
            <w:del w:id="57" w:author="Holcomb, Jay" w:date="2020-02-19T03:21:00Z">
              <w:r w:rsidRPr="005C1BC3" w:rsidDel="00FC6335">
                <w:delText>Athens, Greece</w:delText>
              </w:r>
            </w:del>
          </w:p>
        </w:tc>
        <w:tc>
          <w:tcPr>
            <w:tcW w:w="1715" w:type="dxa"/>
            <w:vAlign w:val="center"/>
          </w:tcPr>
          <w:p w14:paraId="2D584010" w14:textId="5567A66E" w:rsidR="000B318C" w:rsidRPr="005C1BC3" w:rsidDel="00FC6335" w:rsidRDefault="000B318C" w:rsidP="00FC6335">
            <w:pPr>
              <w:rPr>
                <w:del w:id="58" w:author="Holcomb, Jay" w:date="2020-02-19T03:21:00Z"/>
              </w:rPr>
            </w:pPr>
          </w:p>
        </w:tc>
        <w:tc>
          <w:tcPr>
            <w:tcW w:w="1651" w:type="dxa"/>
            <w:vAlign w:val="center"/>
          </w:tcPr>
          <w:p w14:paraId="2D9E7863" w14:textId="08B6B688" w:rsidR="000B318C" w:rsidRPr="005C1BC3" w:rsidDel="00FC6335" w:rsidRDefault="00BD5CEB" w:rsidP="00FC6335">
            <w:pPr>
              <w:rPr>
                <w:del w:id="59" w:author="Holcomb, Jay" w:date="2020-02-19T03:21:00Z"/>
              </w:rPr>
            </w:pPr>
            <w:del w:id="60" w:author="Holcomb, Jay" w:date="2020-02-19T03:21:00Z">
              <w:r w:rsidDel="00FC6335">
                <w:fldChar w:fldCharType="begin"/>
              </w:r>
              <w:r w:rsidDel="00FC6335">
                <w:delInstrText xml:space="preserve"> HYPERLINK "mailto:sebastian.schiessl@u-blox.com" </w:delInstrText>
              </w:r>
              <w:r w:rsidDel="00FC6335">
                <w:fldChar w:fldCharType="separate"/>
              </w:r>
              <w:r w:rsidR="00AD120E" w:rsidRPr="003F142A" w:rsidDel="00FC6335">
                <w:rPr>
                  <w:rStyle w:val="Hyperlink"/>
                  <w:sz w:val="20"/>
                </w:rPr>
                <w:delText>sebastian.schiessl@u-blox.com</w:delText>
              </w:r>
              <w:r w:rsidDel="00FC6335">
                <w:rPr>
                  <w:rStyle w:val="Hyperlink"/>
                  <w:sz w:val="20"/>
                </w:rPr>
                <w:fldChar w:fldCharType="end"/>
              </w:r>
            </w:del>
          </w:p>
        </w:tc>
      </w:tr>
      <w:tr w:rsidR="006F339C" w:rsidRPr="0070722A" w:rsidDel="00FC6335" w14:paraId="4C4001C8" w14:textId="22E76F64" w:rsidTr="00363FC8">
        <w:trPr>
          <w:jc w:val="center"/>
          <w:del w:id="61" w:author="Holcomb, Jay" w:date="2020-02-19T03:21:00Z"/>
        </w:trPr>
        <w:tc>
          <w:tcPr>
            <w:tcW w:w="1975" w:type="dxa"/>
            <w:vAlign w:val="center"/>
          </w:tcPr>
          <w:p w14:paraId="71DD0EAA" w14:textId="754E1DC3" w:rsidR="006F339C" w:rsidRPr="005C1BC3" w:rsidDel="00FC6335" w:rsidRDefault="006F339C" w:rsidP="00FC6335">
            <w:pPr>
              <w:rPr>
                <w:del w:id="62" w:author="Holcomb, Jay" w:date="2020-02-19T03:21:00Z"/>
              </w:rPr>
            </w:pPr>
            <w:del w:id="63" w:author="Holcomb, Jay" w:date="2020-02-19T03:21:00Z">
              <w:r w:rsidRPr="008E7E7C" w:rsidDel="00FC6335">
                <w:delText>Hyun Seo OH</w:delText>
              </w:r>
            </w:del>
          </w:p>
        </w:tc>
        <w:tc>
          <w:tcPr>
            <w:tcW w:w="1790" w:type="dxa"/>
            <w:vAlign w:val="center"/>
          </w:tcPr>
          <w:p w14:paraId="48887450" w14:textId="23E9F094" w:rsidR="006F339C" w:rsidRPr="005C1BC3" w:rsidDel="00FC6335" w:rsidRDefault="006F339C" w:rsidP="00FC6335">
            <w:pPr>
              <w:rPr>
                <w:del w:id="64" w:author="Holcomb, Jay" w:date="2020-02-19T03:21:00Z"/>
              </w:rPr>
            </w:pPr>
            <w:del w:id="65" w:author="Holcomb, Jay" w:date="2020-02-19T03:21:00Z">
              <w:r w:rsidDel="00FC6335">
                <w:delText>ETRI</w:delText>
              </w:r>
            </w:del>
          </w:p>
        </w:tc>
        <w:tc>
          <w:tcPr>
            <w:tcW w:w="2814" w:type="dxa"/>
            <w:vAlign w:val="center"/>
          </w:tcPr>
          <w:p w14:paraId="2C126E2C" w14:textId="7614157C" w:rsidR="006F339C" w:rsidDel="00FC6335" w:rsidRDefault="006F339C" w:rsidP="00FC6335">
            <w:pPr>
              <w:rPr>
                <w:del w:id="66" w:author="Holcomb, Jay" w:date="2020-02-19T03:21:00Z"/>
                <w:lang w:eastAsia="ko-KR"/>
              </w:rPr>
            </w:pPr>
            <w:del w:id="67" w:author="Holcomb, Jay" w:date="2020-02-19T03:21:00Z">
              <w:r w:rsidDel="00FC6335">
                <w:rPr>
                  <w:rFonts w:hint="eastAsia"/>
                  <w:lang w:eastAsia="ko-KR"/>
                </w:rPr>
                <w:delText>Gajeongro 218 Yusunggu</w:delText>
              </w:r>
            </w:del>
          </w:p>
          <w:p w14:paraId="35E2F1E9" w14:textId="59FE867A" w:rsidR="006F339C" w:rsidRPr="005C1BC3" w:rsidDel="00FC6335" w:rsidRDefault="006F339C" w:rsidP="00FC6335">
            <w:pPr>
              <w:rPr>
                <w:del w:id="68" w:author="Holcomb, Jay" w:date="2020-02-19T03:21:00Z"/>
              </w:rPr>
            </w:pPr>
            <w:del w:id="69" w:author="Holcomb, Jay" w:date="2020-02-19T03:21:00Z">
              <w:r w:rsidDel="00FC6335">
                <w:rPr>
                  <w:rFonts w:hint="eastAsia"/>
                  <w:lang w:eastAsia="ko-KR"/>
                </w:rPr>
                <w:delText>Daejeon, Korea</w:delText>
              </w:r>
            </w:del>
          </w:p>
        </w:tc>
        <w:tc>
          <w:tcPr>
            <w:tcW w:w="1715" w:type="dxa"/>
            <w:vAlign w:val="center"/>
          </w:tcPr>
          <w:p w14:paraId="5E67511B" w14:textId="2477D56D" w:rsidR="006F339C" w:rsidRPr="005C1BC3" w:rsidDel="00FC6335" w:rsidRDefault="006F339C" w:rsidP="00FC6335">
            <w:pPr>
              <w:rPr>
                <w:del w:id="70" w:author="Holcomb, Jay" w:date="2020-02-19T03:21:00Z"/>
              </w:rPr>
            </w:pPr>
            <w:del w:id="71" w:author="Holcomb, Jay" w:date="2020-02-19T03:21:00Z">
              <w:r w:rsidDel="00FC6335">
                <w:rPr>
                  <w:rFonts w:hint="eastAsia"/>
                  <w:lang w:eastAsia="ko-KR"/>
                </w:rPr>
                <w:delText>+82.42.860.5659</w:delText>
              </w:r>
            </w:del>
          </w:p>
        </w:tc>
        <w:tc>
          <w:tcPr>
            <w:tcW w:w="1651" w:type="dxa"/>
            <w:vAlign w:val="center"/>
          </w:tcPr>
          <w:p w14:paraId="3C9F745E" w14:textId="4A406174" w:rsidR="006F339C" w:rsidDel="00FC6335" w:rsidRDefault="006F339C" w:rsidP="00FC6335">
            <w:pPr>
              <w:rPr>
                <w:del w:id="72" w:author="Holcomb, Jay" w:date="2020-02-19T03:21:00Z"/>
              </w:rPr>
            </w:pPr>
            <w:del w:id="73" w:author="Holcomb, Jay" w:date="2020-02-19T03:21:00Z">
              <w:r w:rsidRPr="00AD120E" w:rsidDel="00FC6335">
                <w:rPr>
                  <w:rFonts w:hint="eastAsia"/>
                </w:rPr>
                <w:delText>hsoh5@etri.re.kr</w:delText>
              </w:r>
            </w:del>
          </w:p>
        </w:tc>
      </w:tr>
    </w:tbl>
    <w:p w14:paraId="5F00BD23" w14:textId="7F9E4D16" w:rsidR="00CA09B2" w:rsidRPr="00EE3461" w:rsidRDefault="00CA09B2" w:rsidP="00FC6335"/>
    <w:p w14:paraId="30699CB3" w14:textId="59602E7F" w:rsidR="004903CC" w:rsidRDefault="00E20B52">
      <w:pPr>
        <w:rPr>
          <w:color w:val="000000"/>
        </w:rPr>
      </w:pPr>
      <w:r w:rsidRPr="00EE3461">
        <w:rPr>
          <w:noProof/>
          <w:lang w:eastAsia="ko-KR"/>
        </w:rPr>
        <mc:AlternateContent>
          <mc:Choice Requires="wps">
            <w:drawing>
              <wp:anchor distT="0" distB="0" distL="114300" distR="114300" simplePos="0" relativeHeight="251657728" behindDoc="0" locked="0" layoutInCell="0" allowOverlap="1" wp14:anchorId="25B5ADC4" wp14:editId="5A320A4A">
                <wp:simplePos x="0" y="0"/>
                <wp:positionH relativeFrom="column">
                  <wp:posOffset>-57150</wp:posOffset>
                </wp:positionH>
                <wp:positionV relativeFrom="paragraph">
                  <wp:posOffset>39370</wp:posOffset>
                </wp:positionV>
                <wp:extent cx="6381750" cy="5276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5276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363FC8" w:rsidRDefault="00363FC8" w:rsidP="000F327B">
                            <w:pPr>
                              <w:pStyle w:val="T1"/>
                            </w:pPr>
                            <w:r>
                              <w:t>Abstract</w:t>
                            </w:r>
                          </w:p>
                          <w:p w14:paraId="7BA1DA8B" w14:textId="3142CD49" w:rsidR="00363FC8" w:rsidRPr="00363FC8" w:rsidRDefault="00363FC8" w:rsidP="00363FC8">
                            <w:pPr>
                              <w:pStyle w:val="BodyText"/>
                              <w:ind w:firstLine="0"/>
                              <w:rPr>
                                <w:sz w:val="20"/>
                                <w:szCs w:val="20"/>
                              </w:rPr>
                            </w:pPr>
                            <w:r w:rsidRPr="00363FC8">
                              <w:rPr>
                                <w:sz w:val="20"/>
                                <w:szCs w:val="20"/>
                              </w:rPr>
                              <w:t>This document is a working draft of the 802.18 comments on the FCC19-138 NPRM Revisiting Use of the 5.850-5.925 GHz Band  (</w:t>
                            </w:r>
                            <w:hyperlink r:id="rId11" w:history="1">
                              <w:r w:rsidRPr="00363FC8">
                                <w:rPr>
                                  <w:rStyle w:val="Hyperlink"/>
                                  <w:sz w:val="20"/>
                                  <w:szCs w:val="20"/>
                                </w:rPr>
                                <w:t>18-19/0163r1</w:t>
                              </w:r>
                            </w:hyperlink>
                            <w:r w:rsidRPr="00363FC8">
                              <w:rPr>
                                <w:sz w:val="20"/>
                                <w:szCs w:val="20"/>
                              </w:rPr>
                              <w:t xml:space="preserve">).  Revision 0 (r0) was created by moving the content of the 802.11 document created in 802.11 </w:t>
                            </w:r>
                            <w:proofErr w:type="spellStart"/>
                            <w:r w:rsidRPr="00363FC8">
                              <w:rPr>
                                <w:sz w:val="20"/>
                                <w:szCs w:val="20"/>
                              </w:rPr>
                              <w:t>TGbd</w:t>
                            </w:r>
                            <w:proofErr w:type="spellEnd"/>
                            <w:r w:rsidRPr="00363FC8">
                              <w:rPr>
                                <w:sz w:val="20"/>
                                <w:szCs w:val="20"/>
                              </w:rPr>
                              <w:t xml:space="preserve">: “Draft </w:t>
                            </w:r>
                            <w:proofErr w:type="spellStart"/>
                            <w:r w:rsidRPr="00363FC8">
                              <w:rPr>
                                <w:sz w:val="20"/>
                                <w:szCs w:val="20"/>
                              </w:rPr>
                              <w:t>TGbd</w:t>
                            </w:r>
                            <w:proofErr w:type="spellEnd"/>
                            <w:r w:rsidRPr="00363FC8">
                              <w:rPr>
                                <w:sz w:val="20"/>
                                <w:szCs w:val="20"/>
                              </w:rPr>
                              <w:t xml:space="preserve"> Comments on FCC NPRM Docket 19-138” (</w:t>
                            </w:r>
                            <w:hyperlink r:id="rId12" w:history="1">
                              <w:r w:rsidRPr="00363FC8">
                                <w:rPr>
                                  <w:rStyle w:val="Hyperlink"/>
                                  <w:sz w:val="20"/>
                                  <w:szCs w:val="20"/>
                                </w:rPr>
                                <w:t>11-20/0104r14</w:t>
                              </w:r>
                            </w:hyperlink>
                            <w:r w:rsidRPr="00363FC8">
                              <w:rPr>
                                <w:sz w:val="20"/>
                                <w:szCs w:val="20"/>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3" w:history="1">
                              <w:r w:rsidRPr="00363FC8">
                                <w:rPr>
                                  <w:rStyle w:val="Hyperlink"/>
                                  <w:sz w:val="20"/>
                                  <w:szCs w:val="20"/>
                                </w:rPr>
                                <w:t>11-20/0104r13</w:t>
                              </w:r>
                            </w:hyperlink>
                            <w:r w:rsidRPr="00363FC8">
                              <w:rPr>
                                <w:sz w:val="20"/>
                                <w:szCs w:val="20"/>
                              </w:rPr>
                              <w:t>.  This document is intended to be become IEEE 802’s reply to the United States (US) Federal Communications Commission (FCC) in response to the FCC’s call for comments in the Notice of Proposed Rule Making (NPRM) on the matter of use</w:t>
                            </w:r>
                            <w:r w:rsidRPr="00363FC8">
                              <w:rPr>
                                <w:spacing w:val="-13"/>
                                <w:sz w:val="20"/>
                                <w:szCs w:val="20"/>
                              </w:rPr>
                              <w:t xml:space="preserve"> </w:t>
                            </w:r>
                            <w:r w:rsidRPr="00363FC8">
                              <w:rPr>
                                <w:sz w:val="20"/>
                                <w:szCs w:val="20"/>
                              </w:rPr>
                              <w:t>of</w:t>
                            </w:r>
                            <w:r w:rsidRPr="00363FC8">
                              <w:rPr>
                                <w:spacing w:val="-13"/>
                                <w:sz w:val="20"/>
                                <w:szCs w:val="20"/>
                              </w:rPr>
                              <w:t xml:space="preserve"> </w:t>
                            </w:r>
                            <w:r w:rsidRPr="00363FC8">
                              <w:rPr>
                                <w:sz w:val="20"/>
                                <w:szCs w:val="20"/>
                              </w:rPr>
                              <w:t>the</w:t>
                            </w:r>
                            <w:r w:rsidRPr="00363FC8">
                              <w:rPr>
                                <w:spacing w:val="-13"/>
                                <w:sz w:val="20"/>
                                <w:szCs w:val="20"/>
                              </w:rPr>
                              <w:t xml:space="preserve"> </w:t>
                            </w:r>
                            <w:r w:rsidRPr="00363FC8">
                              <w:rPr>
                                <w:sz w:val="20"/>
                                <w:szCs w:val="20"/>
                              </w:rPr>
                              <w:t>5.850-5.925</w:t>
                            </w:r>
                            <w:r w:rsidRPr="00363FC8">
                              <w:rPr>
                                <w:spacing w:val="-13"/>
                                <w:sz w:val="20"/>
                                <w:szCs w:val="20"/>
                              </w:rPr>
                              <w:t xml:space="preserve"> </w:t>
                            </w:r>
                            <w:r w:rsidRPr="00363FC8">
                              <w:rPr>
                                <w:sz w:val="20"/>
                                <w:szCs w:val="20"/>
                              </w:rPr>
                              <w:t>GHz</w:t>
                            </w:r>
                            <w:r w:rsidRPr="00363FC8">
                              <w:rPr>
                                <w:spacing w:val="-13"/>
                                <w:sz w:val="20"/>
                                <w:szCs w:val="20"/>
                              </w:rPr>
                              <w:t xml:space="preserve"> </w:t>
                            </w:r>
                            <w:r w:rsidRPr="00363FC8">
                              <w:rPr>
                                <w:sz w:val="20"/>
                                <w:szCs w:val="20"/>
                              </w:rPr>
                              <w:t>Band, ET Docket No. 19-138.</w:t>
                            </w:r>
                          </w:p>
                          <w:p w14:paraId="3A765BD2" w14:textId="75AF2F85" w:rsidR="00363FC8" w:rsidRPr="00363FC8" w:rsidRDefault="00363FC8" w:rsidP="00363FC8">
                            <w:pPr>
                              <w:pStyle w:val="BodyText"/>
                              <w:ind w:firstLine="0"/>
                              <w:rPr>
                                <w:sz w:val="20"/>
                                <w:szCs w:val="20"/>
                              </w:rPr>
                            </w:pPr>
                            <w:r w:rsidRPr="00363FC8">
                              <w:rPr>
                                <w:sz w:val="20"/>
                                <w:szCs w:val="20"/>
                              </w:rPr>
                              <w:t xml:space="preserve">r0 – Content of </w:t>
                            </w:r>
                            <w:hyperlink r:id="rId14" w:history="1">
                              <w:r w:rsidRPr="00363FC8">
                                <w:rPr>
                                  <w:rStyle w:val="Hyperlink"/>
                                  <w:sz w:val="20"/>
                                  <w:szCs w:val="20"/>
                                </w:rPr>
                                <w:t>11-20/0104r14</w:t>
                              </w:r>
                            </w:hyperlink>
                            <w:r w:rsidRPr="00363FC8">
                              <w:rPr>
                                <w:sz w:val="20"/>
                                <w:szCs w:val="20"/>
                              </w:rPr>
                              <w:t xml:space="preserve"> moved to this document 18-20/0020r0, with some minor editorial edits.  Note: there are various “in line comments” in the text these comments are for discussion and editorial comment, these comments are proceeded by a “</w:t>
                            </w:r>
                            <w:r w:rsidRPr="00363FC8">
                              <w:rPr>
                                <w:color w:val="00B0F0"/>
                                <w:sz w:val="20"/>
                                <w:szCs w:val="20"/>
                              </w:rPr>
                              <w:t>}</w:t>
                            </w:r>
                            <w:r w:rsidRPr="00363FC8">
                              <w:rPr>
                                <w:sz w:val="20"/>
                                <w:szCs w:val="20"/>
                              </w:rPr>
                              <w:t xml:space="preserve">” and are in </w:t>
                            </w:r>
                            <w:r w:rsidRPr="00363FC8">
                              <w:rPr>
                                <w:color w:val="00B0F0"/>
                                <w:sz w:val="20"/>
                                <w:szCs w:val="20"/>
                              </w:rPr>
                              <w:t>blue</w:t>
                            </w:r>
                            <w:r w:rsidRPr="00363FC8">
                              <w:rPr>
                                <w:sz w:val="20"/>
                                <w:szCs w:val="20"/>
                              </w:rPr>
                              <w:t xml:space="preserve"> text.  These comments should be removed from the final document.</w:t>
                            </w:r>
                          </w:p>
                          <w:p w14:paraId="6A65D453" w14:textId="7A167EB1" w:rsidR="00363FC8" w:rsidRPr="00363FC8" w:rsidRDefault="00363FC8" w:rsidP="00363FC8">
                            <w:pPr>
                              <w:pStyle w:val="BodyText"/>
                              <w:ind w:firstLine="0"/>
                              <w:rPr>
                                <w:sz w:val="20"/>
                                <w:szCs w:val="20"/>
                              </w:rPr>
                            </w:pPr>
                            <w:r w:rsidRPr="00363FC8">
                              <w:rPr>
                                <w:sz w:val="20"/>
                                <w:szCs w:val="20"/>
                              </w:rPr>
                              <w:t xml:space="preserve">r1 / r2 – just formatting clean up, no content changes, then accepted so a clean copy to work content in telecons. Jay Holcomb, however added Std and P and a couple of what </w:t>
                            </w:r>
                            <w:del w:id="74" w:author="Joseph Levy" w:date="2020-02-19T01:11:00Z">
                              <w:r w:rsidRPr="00363FC8" w:rsidDel="001A1AEE">
                                <w:rPr>
                                  <w:sz w:val="20"/>
                                  <w:szCs w:val="20"/>
                                </w:rPr>
                                <w:delText>acronymns</w:delText>
                              </w:r>
                            </w:del>
                            <w:ins w:id="75" w:author="Joseph Levy" w:date="2020-02-19T01:11:00Z">
                              <w:r w:rsidRPr="0037668C">
                                <w:rPr>
                                  <w:sz w:val="20"/>
                                  <w:szCs w:val="20"/>
                                </w:rPr>
                                <w:t>acronyms</w:t>
                              </w:r>
                            </w:ins>
                            <w:r w:rsidRPr="00363FC8">
                              <w:rPr>
                                <w:sz w:val="20"/>
                                <w:szCs w:val="20"/>
                              </w:rPr>
                              <w:t xml:space="preserve"> stood for. </w:t>
                            </w:r>
                          </w:p>
                          <w:p w14:paraId="5E09FC54" w14:textId="3EFE9EC4" w:rsidR="00363FC8" w:rsidRPr="00363FC8" w:rsidRDefault="00363FC8" w:rsidP="00363FC8">
                            <w:pPr>
                              <w:pStyle w:val="BodyText"/>
                              <w:ind w:firstLine="0"/>
                              <w:rPr>
                                <w:sz w:val="20"/>
                                <w:szCs w:val="20"/>
                              </w:rPr>
                            </w:pPr>
                            <w:r w:rsidRPr="00363FC8">
                              <w:rPr>
                                <w:sz w:val="20"/>
                                <w:szCs w:val="20"/>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363FC8" w:rsidRPr="00363FC8" w:rsidRDefault="00363FC8" w:rsidP="00363FC8">
                            <w:pPr>
                              <w:pStyle w:val="BodyText"/>
                              <w:ind w:firstLine="0"/>
                              <w:rPr>
                                <w:sz w:val="20"/>
                                <w:szCs w:val="20"/>
                              </w:rPr>
                            </w:pPr>
                            <w:r w:rsidRPr="00363FC8">
                              <w:rPr>
                                <w:sz w:val="20"/>
                                <w:szCs w:val="20"/>
                              </w:rPr>
                              <w:t xml:space="preserve">r4,13feb20 - .18 normal teleconference, just some updates in introduction and 2.1  </w:t>
                            </w:r>
                          </w:p>
                          <w:p w14:paraId="1F94193C" w14:textId="1602B6C5" w:rsidR="00363FC8" w:rsidRPr="00363FC8" w:rsidRDefault="00363FC8" w:rsidP="00363FC8">
                            <w:pPr>
                              <w:pStyle w:val="BodyText"/>
                              <w:ind w:firstLine="0"/>
                              <w:rPr>
                                <w:ins w:id="76" w:author="Holcomb, Jay" w:date="2020-02-15T06:10:00Z"/>
                                <w:sz w:val="20"/>
                                <w:szCs w:val="20"/>
                              </w:rPr>
                            </w:pPr>
                            <w:r w:rsidRPr="00363FC8">
                              <w:rPr>
                                <w:sz w:val="20"/>
                                <w:szCs w:val="20"/>
                              </w:rPr>
                              <w:t xml:space="preserve">r5, 14feb20 - .18 ad hoc finished up sections 2 and 3 and started into section 4.  it may need notable updates.  also doing updates to the references and links. </w:t>
                            </w:r>
                          </w:p>
                          <w:p w14:paraId="012A734B" w14:textId="4472D158" w:rsidR="00363FC8" w:rsidRPr="00363FC8" w:rsidRDefault="00363FC8" w:rsidP="00363FC8">
                            <w:pPr>
                              <w:pStyle w:val="BodyText"/>
                              <w:ind w:firstLine="0"/>
                              <w:rPr>
                                <w:sz w:val="20"/>
                                <w:szCs w:val="20"/>
                              </w:rPr>
                            </w:pPr>
                            <w:r w:rsidRPr="00363FC8">
                              <w:rPr>
                                <w:sz w:val="20"/>
                                <w:szCs w:val="20"/>
                              </w:rPr>
                              <w:t xml:space="preserve">r6, 18feb20 - .18 ad hoc: changes in section 5,6,7,8, still need to do moderate changes in section 4 and will be adding a section or two. </w:t>
                            </w:r>
                            <w:bookmarkStart w:id="77" w:name="_GoBack"/>
                            <w:bookmarkEnd w:id="77"/>
                          </w:p>
                          <w:p w14:paraId="03D5E86D" w14:textId="0FF8E6B8" w:rsidR="00363FC8" w:rsidRPr="00363FC8" w:rsidRDefault="00363FC8" w:rsidP="00363FC8">
                            <w:pPr>
                              <w:pStyle w:val="BodyText"/>
                              <w:ind w:firstLine="0"/>
                              <w:rPr>
                                <w:sz w:val="20"/>
                                <w:szCs w:val="20"/>
                              </w:rPr>
                            </w:pPr>
                            <w:r w:rsidRPr="00363FC8">
                              <w:rPr>
                                <w:sz w:val="20"/>
                                <w:szCs w:val="20"/>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363FC8">
                              <w:rPr>
                                <w:sz w:val="20"/>
                                <w:szCs w:val="20"/>
                              </w:rPr>
                              <w:br/>
                              <w:t xml:space="preserve">Also: Moved section 8 to become section 12 so that the sections referencing the NPRM are in the same sequence as the NPRM paragraphs they reference.  Made edits and additions to the </w:t>
                            </w:r>
                            <w:r>
                              <w:rPr>
                                <w:sz w:val="20"/>
                                <w:szCs w:val="20"/>
                              </w:rPr>
                              <w:t>r</w:t>
                            </w:r>
                            <w:proofErr w:type="gramStart"/>
                            <w:r w:rsidRPr="00363FC8">
                              <w:rPr>
                                <w:sz w:val="20"/>
                                <w:szCs w:val="20"/>
                              </w:rPr>
                              <w:t>6</w:t>
                            </w:r>
                            <w:r>
                              <w:rPr>
                                <w:sz w:val="20"/>
                                <w:szCs w:val="20"/>
                              </w:rPr>
                              <w:t>:</w:t>
                            </w:r>
                            <w:r w:rsidRPr="00363FC8">
                              <w:rPr>
                                <w:sz w:val="20"/>
                                <w:szCs w:val="20"/>
                              </w:rPr>
                              <w:t>section</w:t>
                            </w:r>
                            <w:proofErr w:type="gramEnd"/>
                            <w:r w:rsidRPr="00363FC8">
                              <w:rPr>
                                <w:sz w:val="20"/>
                                <w:szCs w:val="20"/>
                              </w:rPr>
                              <w:t xml:space="preserve"> 4 splitting it into two new section 4 and section 6 based on e-mail text/edits from Dick Roy. All sections have been </w:t>
                            </w:r>
                            <w:proofErr w:type="gramStart"/>
                            <w:r w:rsidRPr="00363FC8">
                              <w:rPr>
                                <w:sz w:val="20"/>
                                <w:szCs w:val="20"/>
                              </w:rPr>
                              <w:t>renumber</w:t>
                            </w:r>
                            <w:proofErr w:type="gramEnd"/>
                            <w:r w:rsidRPr="00363FC8">
                              <w:rPr>
                                <w:sz w:val="20"/>
                                <w:szCs w:val="20"/>
                              </w:rPr>
                              <w:t xml:space="preserve"> according to their location in the document, following the order of the referenced NPRM section. </w:t>
                            </w:r>
                            <w:r w:rsidRPr="00363FC8">
                              <w:rPr>
                                <w:sz w:val="20"/>
                                <w:szCs w:val="20"/>
                              </w:rPr>
                              <w:br/>
                              <w:t xml:space="preserve">Also: A spelling and grammar check was </w:t>
                            </w:r>
                            <w:proofErr w:type="gramStart"/>
                            <w:r w:rsidRPr="00363FC8">
                              <w:rPr>
                                <w:sz w:val="20"/>
                                <w:szCs w:val="20"/>
                              </w:rPr>
                              <w:t>run</w:t>
                            </w:r>
                            <w:proofErr w:type="gramEnd"/>
                            <w:r w:rsidRPr="00363FC8">
                              <w:rPr>
                                <w:sz w:val="20"/>
                                <w:szCs w:val="20"/>
                              </w:rPr>
                              <w:t xml:space="preserve"> and some additional edits were made by the editor.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4.5pt;margin-top:3.1pt;width:502.5pt;height:4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" o:allowincell="f" stroked="f">
                <v:textbox>
                  <w:txbxContent>
                    <w:p w14:paraId="72560E0C" w14:textId="77777777" w:rsidR="00363FC8" w:rsidRDefault="00363FC8" w:rsidP="000F327B">
                      <w:pPr>
                        <w:pStyle w:val="T1"/>
                      </w:pPr>
                      <w:r>
                        <w:t>Abstract</w:t>
                      </w:r>
                    </w:p>
                    <w:p w14:paraId="7BA1DA8B" w14:textId="3142CD49" w:rsidR="00363FC8" w:rsidRPr="00363FC8" w:rsidRDefault="00363FC8" w:rsidP="00363FC8">
                      <w:pPr>
                        <w:pStyle w:val="BodyText"/>
                        <w:ind w:firstLine="0"/>
                        <w:rPr>
                          <w:sz w:val="20"/>
                          <w:szCs w:val="20"/>
                        </w:rPr>
                      </w:pPr>
                      <w:r w:rsidRPr="00363FC8">
                        <w:rPr>
                          <w:sz w:val="20"/>
                          <w:szCs w:val="20"/>
                        </w:rPr>
                        <w:t>This document is a working draft of the 802.18 comments on the FCC19-138 NPRM Revisiting Use of the 5.850-5.925 GHz Band  (</w:t>
                      </w:r>
                      <w:hyperlink r:id="rId15" w:history="1">
                        <w:r w:rsidRPr="00363FC8">
                          <w:rPr>
                            <w:rStyle w:val="Hyperlink"/>
                            <w:sz w:val="20"/>
                            <w:szCs w:val="20"/>
                          </w:rPr>
                          <w:t>18-19/0163r1</w:t>
                        </w:r>
                      </w:hyperlink>
                      <w:r w:rsidRPr="00363FC8">
                        <w:rPr>
                          <w:sz w:val="20"/>
                          <w:szCs w:val="20"/>
                        </w:rPr>
                        <w:t xml:space="preserve">).  Revision 0 (r0) was created by moving the content of the 802.11 document created in 802.11 </w:t>
                      </w:r>
                      <w:proofErr w:type="spellStart"/>
                      <w:r w:rsidRPr="00363FC8">
                        <w:rPr>
                          <w:sz w:val="20"/>
                          <w:szCs w:val="20"/>
                        </w:rPr>
                        <w:t>TGbd</w:t>
                      </w:r>
                      <w:proofErr w:type="spellEnd"/>
                      <w:r w:rsidRPr="00363FC8">
                        <w:rPr>
                          <w:sz w:val="20"/>
                          <w:szCs w:val="20"/>
                        </w:rPr>
                        <w:t xml:space="preserve">: “Draft </w:t>
                      </w:r>
                      <w:proofErr w:type="spellStart"/>
                      <w:r w:rsidRPr="00363FC8">
                        <w:rPr>
                          <w:sz w:val="20"/>
                          <w:szCs w:val="20"/>
                        </w:rPr>
                        <w:t>TGbd</w:t>
                      </w:r>
                      <w:proofErr w:type="spellEnd"/>
                      <w:r w:rsidRPr="00363FC8">
                        <w:rPr>
                          <w:sz w:val="20"/>
                          <w:szCs w:val="20"/>
                        </w:rPr>
                        <w:t xml:space="preserve"> Comments on FCC NPRM Docket 19-138” (</w:t>
                      </w:r>
                      <w:hyperlink r:id="rId16" w:history="1">
                        <w:r w:rsidRPr="00363FC8">
                          <w:rPr>
                            <w:rStyle w:val="Hyperlink"/>
                            <w:sz w:val="20"/>
                            <w:szCs w:val="20"/>
                          </w:rPr>
                          <w:t>11-20/0104r14</w:t>
                        </w:r>
                      </w:hyperlink>
                      <w:r w:rsidRPr="00363FC8">
                        <w:rPr>
                          <w:sz w:val="20"/>
                          <w:szCs w:val="20"/>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7" w:history="1">
                        <w:r w:rsidRPr="00363FC8">
                          <w:rPr>
                            <w:rStyle w:val="Hyperlink"/>
                            <w:sz w:val="20"/>
                            <w:szCs w:val="20"/>
                          </w:rPr>
                          <w:t>11-20/0104r13</w:t>
                        </w:r>
                      </w:hyperlink>
                      <w:r w:rsidRPr="00363FC8">
                        <w:rPr>
                          <w:sz w:val="20"/>
                          <w:szCs w:val="20"/>
                        </w:rPr>
                        <w:t>.  This document is intended to be become IEEE 802’s reply to the United States (US) Federal Communications Commission (FCC) in response to the FCC’s call for comments in the Notice of Proposed Rule Making (NPRM) on the matter of use</w:t>
                      </w:r>
                      <w:r w:rsidRPr="00363FC8">
                        <w:rPr>
                          <w:spacing w:val="-13"/>
                          <w:sz w:val="20"/>
                          <w:szCs w:val="20"/>
                        </w:rPr>
                        <w:t xml:space="preserve"> </w:t>
                      </w:r>
                      <w:r w:rsidRPr="00363FC8">
                        <w:rPr>
                          <w:sz w:val="20"/>
                          <w:szCs w:val="20"/>
                        </w:rPr>
                        <w:t>of</w:t>
                      </w:r>
                      <w:r w:rsidRPr="00363FC8">
                        <w:rPr>
                          <w:spacing w:val="-13"/>
                          <w:sz w:val="20"/>
                          <w:szCs w:val="20"/>
                        </w:rPr>
                        <w:t xml:space="preserve"> </w:t>
                      </w:r>
                      <w:r w:rsidRPr="00363FC8">
                        <w:rPr>
                          <w:sz w:val="20"/>
                          <w:szCs w:val="20"/>
                        </w:rPr>
                        <w:t>the</w:t>
                      </w:r>
                      <w:r w:rsidRPr="00363FC8">
                        <w:rPr>
                          <w:spacing w:val="-13"/>
                          <w:sz w:val="20"/>
                          <w:szCs w:val="20"/>
                        </w:rPr>
                        <w:t xml:space="preserve"> </w:t>
                      </w:r>
                      <w:r w:rsidRPr="00363FC8">
                        <w:rPr>
                          <w:sz w:val="20"/>
                          <w:szCs w:val="20"/>
                        </w:rPr>
                        <w:t>5.850-5.925</w:t>
                      </w:r>
                      <w:r w:rsidRPr="00363FC8">
                        <w:rPr>
                          <w:spacing w:val="-13"/>
                          <w:sz w:val="20"/>
                          <w:szCs w:val="20"/>
                        </w:rPr>
                        <w:t xml:space="preserve"> </w:t>
                      </w:r>
                      <w:r w:rsidRPr="00363FC8">
                        <w:rPr>
                          <w:sz w:val="20"/>
                          <w:szCs w:val="20"/>
                        </w:rPr>
                        <w:t>GHz</w:t>
                      </w:r>
                      <w:r w:rsidRPr="00363FC8">
                        <w:rPr>
                          <w:spacing w:val="-13"/>
                          <w:sz w:val="20"/>
                          <w:szCs w:val="20"/>
                        </w:rPr>
                        <w:t xml:space="preserve"> </w:t>
                      </w:r>
                      <w:r w:rsidRPr="00363FC8">
                        <w:rPr>
                          <w:sz w:val="20"/>
                          <w:szCs w:val="20"/>
                        </w:rPr>
                        <w:t>Band, ET Docket No. 19-138.</w:t>
                      </w:r>
                    </w:p>
                    <w:p w14:paraId="3A765BD2" w14:textId="75AF2F85" w:rsidR="00363FC8" w:rsidRPr="00363FC8" w:rsidRDefault="00363FC8" w:rsidP="00363FC8">
                      <w:pPr>
                        <w:pStyle w:val="BodyText"/>
                        <w:ind w:firstLine="0"/>
                        <w:rPr>
                          <w:sz w:val="20"/>
                          <w:szCs w:val="20"/>
                        </w:rPr>
                      </w:pPr>
                      <w:r w:rsidRPr="00363FC8">
                        <w:rPr>
                          <w:sz w:val="20"/>
                          <w:szCs w:val="20"/>
                        </w:rPr>
                        <w:t xml:space="preserve">r0 – Content of </w:t>
                      </w:r>
                      <w:hyperlink r:id="rId18" w:history="1">
                        <w:r w:rsidRPr="00363FC8">
                          <w:rPr>
                            <w:rStyle w:val="Hyperlink"/>
                            <w:sz w:val="20"/>
                            <w:szCs w:val="20"/>
                          </w:rPr>
                          <w:t>11-20/0104r14</w:t>
                        </w:r>
                      </w:hyperlink>
                      <w:r w:rsidRPr="00363FC8">
                        <w:rPr>
                          <w:sz w:val="20"/>
                          <w:szCs w:val="20"/>
                        </w:rPr>
                        <w:t xml:space="preserve"> moved to this document 18-20/0020r0, with some minor editorial edits.  Note: there are various “in line comments” in the text these comments are for discussion and editorial comment, these comments are proceeded by a “</w:t>
                      </w:r>
                      <w:r w:rsidRPr="00363FC8">
                        <w:rPr>
                          <w:color w:val="00B0F0"/>
                          <w:sz w:val="20"/>
                          <w:szCs w:val="20"/>
                        </w:rPr>
                        <w:t>}</w:t>
                      </w:r>
                      <w:r w:rsidRPr="00363FC8">
                        <w:rPr>
                          <w:sz w:val="20"/>
                          <w:szCs w:val="20"/>
                        </w:rPr>
                        <w:t xml:space="preserve">” and are in </w:t>
                      </w:r>
                      <w:r w:rsidRPr="00363FC8">
                        <w:rPr>
                          <w:color w:val="00B0F0"/>
                          <w:sz w:val="20"/>
                          <w:szCs w:val="20"/>
                        </w:rPr>
                        <w:t>blue</w:t>
                      </w:r>
                      <w:r w:rsidRPr="00363FC8">
                        <w:rPr>
                          <w:sz w:val="20"/>
                          <w:szCs w:val="20"/>
                        </w:rPr>
                        <w:t xml:space="preserve"> text.  These comments should be removed from the final document.</w:t>
                      </w:r>
                    </w:p>
                    <w:p w14:paraId="6A65D453" w14:textId="7A167EB1" w:rsidR="00363FC8" w:rsidRPr="00363FC8" w:rsidRDefault="00363FC8" w:rsidP="00363FC8">
                      <w:pPr>
                        <w:pStyle w:val="BodyText"/>
                        <w:ind w:firstLine="0"/>
                        <w:rPr>
                          <w:sz w:val="20"/>
                          <w:szCs w:val="20"/>
                        </w:rPr>
                      </w:pPr>
                      <w:r w:rsidRPr="00363FC8">
                        <w:rPr>
                          <w:sz w:val="20"/>
                          <w:szCs w:val="20"/>
                        </w:rPr>
                        <w:t xml:space="preserve">r1 / r2 – just formatting clean up, no content changes, then accepted so a clean copy to work content in telecons. Jay Holcomb, however added Std and P and a couple of what </w:t>
                      </w:r>
                      <w:del w:id="78" w:author="Joseph Levy" w:date="2020-02-19T01:11:00Z">
                        <w:r w:rsidRPr="00363FC8" w:rsidDel="001A1AEE">
                          <w:rPr>
                            <w:sz w:val="20"/>
                            <w:szCs w:val="20"/>
                          </w:rPr>
                          <w:delText>acronymns</w:delText>
                        </w:r>
                      </w:del>
                      <w:ins w:id="79" w:author="Joseph Levy" w:date="2020-02-19T01:11:00Z">
                        <w:r w:rsidRPr="0037668C">
                          <w:rPr>
                            <w:sz w:val="20"/>
                            <w:szCs w:val="20"/>
                          </w:rPr>
                          <w:t>acronyms</w:t>
                        </w:r>
                      </w:ins>
                      <w:r w:rsidRPr="00363FC8">
                        <w:rPr>
                          <w:sz w:val="20"/>
                          <w:szCs w:val="20"/>
                        </w:rPr>
                        <w:t xml:space="preserve"> stood for. </w:t>
                      </w:r>
                    </w:p>
                    <w:p w14:paraId="5E09FC54" w14:textId="3EFE9EC4" w:rsidR="00363FC8" w:rsidRPr="00363FC8" w:rsidRDefault="00363FC8" w:rsidP="00363FC8">
                      <w:pPr>
                        <w:pStyle w:val="BodyText"/>
                        <w:ind w:firstLine="0"/>
                        <w:rPr>
                          <w:sz w:val="20"/>
                          <w:szCs w:val="20"/>
                        </w:rPr>
                      </w:pPr>
                      <w:r w:rsidRPr="00363FC8">
                        <w:rPr>
                          <w:sz w:val="20"/>
                          <w:szCs w:val="20"/>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363FC8" w:rsidRPr="00363FC8" w:rsidRDefault="00363FC8" w:rsidP="00363FC8">
                      <w:pPr>
                        <w:pStyle w:val="BodyText"/>
                        <w:ind w:firstLine="0"/>
                        <w:rPr>
                          <w:sz w:val="20"/>
                          <w:szCs w:val="20"/>
                        </w:rPr>
                      </w:pPr>
                      <w:r w:rsidRPr="00363FC8">
                        <w:rPr>
                          <w:sz w:val="20"/>
                          <w:szCs w:val="20"/>
                        </w:rPr>
                        <w:t xml:space="preserve">r4,13feb20 - .18 normal teleconference, just some updates in introduction and 2.1  </w:t>
                      </w:r>
                    </w:p>
                    <w:p w14:paraId="1F94193C" w14:textId="1602B6C5" w:rsidR="00363FC8" w:rsidRPr="00363FC8" w:rsidRDefault="00363FC8" w:rsidP="00363FC8">
                      <w:pPr>
                        <w:pStyle w:val="BodyText"/>
                        <w:ind w:firstLine="0"/>
                        <w:rPr>
                          <w:ins w:id="80" w:author="Holcomb, Jay" w:date="2020-02-15T06:10:00Z"/>
                          <w:sz w:val="20"/>
                          <w:szCs w:val="20"/>
                        </w:rPr>
                      </w:pPr>
                      <w:r w:rsidRPr="00363FC8">
                        <w:rPr>
                          <w:sz w:val="20"/>
                          <w:szCs w:val="20"/>
                        </w:rPr>
                        <w:t xml:space="preserve">r5, 14feb20 - .18 ad hoc finished up sections 2 and 3 and started into section 4.  it may need notable updates.  also doing updates to the references and links. </w:t>
                      </w:r>
                    </w:p>
                    <w:p w14:paraId="012A734B" w14:textId="4472D158" w:rsidR="00363FC8" w:rsidRPr="00363FC8" w:rsidRDefault="00363FC8" w:rsidP="00363FC8">
                      <w:pPr>
                        <w:pStyle w:val="BodyText"/>
                        <w:ind w:firstLine="0"/>
                        <w:rPr>
                          <w:sz w:val="20"/>
                          <w:szCs w:val="20"/>
                        </w:rPr>
                      </w:pPr>
                      <w:r w:rsidRPr="00363FC8">
                        <w:rPr>
                          <w:sz w:val="20"/>
                          <w:szCs w:val="20"/>
                        </w:rPr>
                        <w:t xml:space="preserve">r6, 18feb20 - .18 ad hoc: changes in section 5,6,7,8, still need to do moderate changes in section 4 and will be adding a section or two. </w:t>
                      </w:r>
                      <w:bookmarkStart w:id="81" w:name="_GoBack"/>
                      <w:bookmarkEnd w:id="81"/>
                    </w:p>
                    <w:p w14:paraId="03D5E86D" w14:textId="0FF8E6B8" w:rsidR="00363FC8" w:rsidRPr="00363FC8" w:rsidRDefault="00363FC8" w:rsidP="00363FC8">
                      <w:pPr>
                        <w:pStyle w:val="BodyText"/>
                        <w:ind w:firstLine="0"/>
                        <w:rPr>
                          <w:sz w:val="20"/>
                          <w:szCs w:val="20"/>
                        </w:rPr>
                      </w:pPr>
                      <w:r w:rsidRPr="00363FC8">
                        <w:rPr>
                          <w:sz w:val="20"/>
                          <w:szCs w:val="20"/>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363FC8">
                        <w:rPr>
                          <w:sz w:val="20"/>
                          <w:szCs w:val="20"/>
                        </w:rPr>
                        <w:br/>
                        <w:t xml:space="preserve">Also: Moved section 8 to become section 12 so that the sections referencing the NPRM are in the same sequence as the NPRM paragraphs they reference.  Made edits and additions to the </w:t>
                      </w:r>
                      <w:r>
                        <w:rPr>
                          <w:sz w:val="20"/>
                          <w:szCs w:val="20"/>
                        </w:rPr>
                        <w:t>r</w:t>
                      </w:r>
                      <w:proofErr w:type="gramStart"/>
                      <w:r w:rsidRPr="00363FC8">
                        <w:rPr>
                          <w:sz w:val="20"/>
                          <w:szCs w:val="20"/>
                        </w:rPr>
                        <w:t>6</w:t>
                      </w:r>
                      <w:r>
                        <w:rPr>
                          <w:sz w:val="20"/>
                          <w:szCs w:val="20"/>
                        </w:rPr>
                        <w:t>:</w:t>
                      </w:r>
                      <w:r w:rsidRPr="00363FC8">
                        <w:rPr>
                          <w:sz w:val="20"/>
                          <w:szCs w:val="20"/>
                        </w:rPr>
                        <w:t>section</w:t>
                      </w:r>
                      <w:proofErr w:type="gramEnd"/>
                      <w:r w:rsidRPr="00363FC8">
                        <w:rPr>
                          <w:sz w:val="20"/>
                          <w:szCs w:val="20"/>
                        </w:rPr>
                        <w:t xml:space="preserve"> 4 splitting it into two new section 4 and section 6 based on e-mail text/edits from Dick Roy. All sections have been </w:t>
                      </w:r>
                      <w:proofErr w:type="gramStart"/>
                      <w:r w:rsidRPr="00363FC8">
                        <w:rPr>
                          <w:sz w:val="20"/>
                          <w:szCs w:val="20"/>
                        </w:rPr>
                        <w:t>renumber</w:t>
                      </w:r>
                      <w:proofErr w:type="gramEnd"/>
                      <w:r w:rsidRPr="00363FC8">
                        <w:rPr>
                          <w:sz w:val="20"/>
                          <w:szCs w:val="20"/>
                        </w:rPr>
                        <w:t xml:space="preserve"> according to their location in the document, following the order of the referenced NPRM section. </w:t>
                      </w:r>
                      <w:r w:rsidRPr="00363FC8">
                        <w:rPr>
                          <w:sz w:val="20"/>
                          <w:szCs w:val="20"/>
                        </w:rPr>
                        <w:br/>
                        <w:t xml:space="preserve">Also: A spelling and grammar check was </w:t>
                      </w:r>
                      <w:proofErr w:type="gramStart"/>
                      <w:r w:rsidRPr="00363FC8">
                        <w:rPr>
                          <w:sz w:val="20"/>
                          <w:szCs w:val="20"/>
                        </w:rPr>
                        <w:t>run</w:t>
                      </w:r>
                      <w:proofErr w:type="gramEnd"/>
                      <w:r w:rsidRPr="00363FC8">
                        <w:rPr>
                          <w:sz w:val="20"/>
                          <w:szCs w:val="20"/>
                        </w:rPr>
                        <w:t xml:space="preserve"> and some additional edits were made by the editor.</w:t>
                      </w:r>
                    </w:p>
                  </w:txbxContent>
                </v:textbox>
              </v:shape>
            </w:pict>
          </mc:Fallback>
        </mc:AlternateContent>
      </w:r>
      <w:r w:rsidR="002F7CD5">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15CB4CED"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r w:rsidRPr="00EC1FEC">
        <w:rPr>
          <w:spacing w:val="55"/>
          <w:szCs w:val="24"/>
        </w:rPr>
        <w:t xml:space="preserve"> </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3352CAE2" w:rsidR="007F5431" w:rsidRPr="00EC1FEC" w:rsidRDefault="004903CC" w:rsidP="00EC1FEC">
      <w:pPr>
        <w:pStyle w:val="Default"/>
        <w:ind w:left="-90"/>
        <w:contextualSpacing/>
        <w:jc w:val="center"/>
        <w:rPr>
          <w:b/>
          <w:bCs/>
        </w:rPr>
      </w:pPr>
      <w:r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67CA46BA" w14:textId="77777777" w:rsidR="006843BE" w:rsidRPr="00EC1FEC" w:rsidRDefault="006843BE" w:rsidP="00EC1FEC">
      <w:pPr>
        <w:pStyle w:val="Default"/>
        <w:contextualSpacing/>
      </w:pPr>
    </w:p>
    <w:p w14:paraId="60E13009" w14:textId="6E82A80C" w:rsidR="004903CC" w:rsidRPr="00EC1FEC" w:rsidRDefault="004903CC" w:rsidP="00EC1FEC">
      <w:pPr>
        <w:pStyle w:val="Default"/>
        <w:contextualSpacing/>
      </w:pPr>
      <w:r w:rsidRPr="00EC1FEC">
        <w:t xml:space="preserve">07 March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307D3745" w:rsidR="004903CC" w:rsidRPr="00EC1FEC" w:rsidRDefault="000C5DFF" w:rsidP="00EC1FEC">
      <w:pPr>
        <w:pStyle w:val="Default"/>
        <w:ind w:firstLine="720"/>
        <w:contextualSpacing/>
      </w:pPr>
      <w:r w:rsidRPr="00EC1FEC">
        <w:t>IEEE 802 LAN/MAN Standards Committee (LMSC) is pleased to provide 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Pr="00EC1FEC">
        <w:t>GHz</w:t>
      </w:r>
      <w:r w:rsidRPr="00EC1FEC">
        <w:rPr>
          <w:spacing w:val="-13"/>
        </w:rPr>
        <w:t xml:space="preserve"> </w:t>
      </w:r>
      <w:r w:rsidRPr="00EC1FEC">
        <w:t>Band dated 17 December 2019.</w:t>
      </w:r>
    </w:p>
    <w:p w14:paraId="16E36721" w14:textId="77777777" w:rsidR="004903CC" w:rsidRPr="00EC1FEC" w:rsidRDefault="004903CC" w:rsidP="00EC1FEC">
      <w:pPr>
        <w:ind w:firstLine="0"/>
      </w:pPr>
    </w:p>
    <w:p w14:paraId="14DFDC62" w14:textId="0D1D5D54" w:rsidR="002765A5" w:rsidRPr="00EC1FEC" w:rsidRDefault="000C5DFF" w:rsidP="00EC1FEC">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C1FEC">
        <w:t>With the release of FCC NPRM 1</w:t>
      </w:r>
      <w:r w:rsidR="002765A5" w:rsidRPr="00EC1FEC">
        <w:t>9-129</w:t>
      </w:r>
      <w:r w:rsidR="000E1DB4" w:rsidRPr="00EC1FEC">
        <w:t xml:space="preserve"> (</w:t>
      </w:r>
      <w:ins w:id="82" w:author="Holcomb, Jay" w:date="2020-02-11T11:06:00Z">
        <w:r w:rsidR="00F14CAD" w:rsidRPr="00EC1FEC">
          <w:t xml:space="preserve">E.T. </w:t>
        </w:r>
      </w:ins>
      <w:r w:rsidR="000E1DB4" w:rsidRPr="00EC1FEC">
        <w:t>Docket 1</w:t>
      </w:r>
      <w:r w:rsidR="002765A5" w:rsidRPr="00EC1FEC">
        <w:t>9-138</w:t>
      </w:r>
      <w:r w:rsidR="000E1DB4" w:rsidRPr="00EC1FEC">
        <w:t>), the United States Federal Communications Commission has requested comments regarding</w:t>
      </w:r>
      <w:r w:rsidR="002765A5" w:rsidRPr="00EC1FEC">
        <w:t xml:space="preserve"> assess</w:t>
      </w:r>
      <w:ins w:id="83" w:author="Holcomb, Jay" w:date="2020-02-11T11:06:00Z">
        <w:r w:rsidR="00F14CAD" w:rsidRPr="00EC1FEC">
          <w:t>ing</w:t>
        </w:r>
      </w:ins>
      <w:r w:rsidR="002765A5" w:rsidRPr="00EC1FEC">
        <w:t xml:space="preserve"> the 5.9 GHz band rules and propose appropriate changes to ensure the spectrum supports its highest and best use.  In this NPRM it is proposed to: </w:t>
      </w:r>
      <w:ins w:id="84" w:author="Holcomb, Jay" w:date="2020-02-11T11:07:00Z">
        <w:r w:rsidR="00F14CAD" w:rsidRPr="00EC1FEC">
          <w:t>“</w:t>
        </w:r>
      </w:ins>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Pr="00EC1FEC" w:rsidRDefault="004903CC" w:rsidP="00EC1FEC">
      <w:pPr>
        <w:ind w:firstLine="0"/>
      </w:pPr>
    </w:p>
    <w:p w14:paraId="21009159" w14:textId="4EBE25D6" w:rsidR="000C5DFF" w:rsidRPr="00EC1FEC" w:rsidRDefault="000C5DFF" w:rsidP="00EC1FEC">
      <w:r w:rsidRPr="00EC1FEC">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w:t>
      </w:r>
      <w:r w:rsidRPr="00EC1FEC">
        <w:lastRenderedPageBreak/>
        <w:t xml:space="preserve">those of IEEE 802. Therefore, this submission should not be construed as representing the views of </w:t>
      </w:r>
      <w:proofErr w:type="gramStart"/>
      <w:r w:rsidRPr="00EC1FEC">
        <w:t>IEEE as a whole</w:t>
      </w:r>
      <w:proofErr w:type="gramEnd"/>
      <w:r w:rsidRPr="00EC1FEC">
        <w:t>.</w:t>
      </w:r>
      <w:r w:rsidR="006843BE" w:rsidRPr="00EC1FEC">
        <w:rPr>
          <w:rStyle w:val="FootnoteReference"/>
        </w:rPr>
        <w:footnoteReference w:id="1"/>
      </w:r>
    </w:p>
    <w:p w14:paraId="53AFC71E" w14:textId="77777777" w:rsidR="006843BE" w:rsidRPr="00EC1FEC" w:rsidRDefault="006843BE" w:rsidP="00EC1FEC">
      <w:pPr>
        <w:pStyle w:val="Default"/>
        <w:contextualSpacing/>
      </w:pPr>
    </w:p>
    <w:p w14:paraId="30E52956" w14:textId="307356E0"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4CF0BCBC" w14:textId="7769AC3B" w:rsidR="0084353A" w:rsidRPr="00EC1FEC" w:rsidRDefault="0084353A" w:rsidP="00EC1FEC">
      <w:r w:rsidRPr="00EC1FEC">
        <w:t xml:space="preserve">The IEEE 802.11 Working Group (WG) is now specifying an IEEE Next Generation V2X </w:t>
      </w:r>
      <w:ins w:id="85" w:author="Holcomb, Jay" w:date="2020-02-11T14:25:00Z">
        <w:r w:rsidR="00C26EBA" w:rsidRPr="00EC1FEC">
          <w:t xml:space="preserve">(Vehicle-to-everything) </w:t>
        </w:r>
      </w:ins>
      <w:r w:rsidRPr="00EC1FEC">
        <w:t xml:space="preserve">(NGV) amendment the </w:t>
      </w:r>
      <w:r w:rsidR="00E20B52" w:rsidRPr="00EC1FEC">
        <w:t xml:space="preserve">IEEE </w:t>
      </w:r>
      <w:r w:rsidRPr="00EC1FEC">
        <w:t xml:space="preserve">P802.11bd project. As described below, the IEEE </w:t>
      </w:r>
      <w:del w:id="86" w:author="Holcomb, Jay" w:date="2020-02-11T14:21:00Z">
        <w:r w:rsidRPr="00EC1FEC" w:rsidDel="00A545DB">
          <w:delText>NGV</w:delText>
        </w:r>
      </w:del>
      <w:ins w:id="87" w:author="Holcomb, Jay" w:date="2020-02-11T14:21:00Z">
        <w:r w:rsidR="00A545DB" w:rsidRPr="00EC1FEC">
          <w:t>P802.11</w:t>
        </w:r>
      </w:ins>
      <w:ins w:id="88" w:author="Holcomb, Jay" w:date="2020-02-11T14:23:00Z">
        <w:r w:rsidR="00F53E1D" w:rsidRPr="00EC1FEC">
          <w:t>bd</w:t>
        </w:r>
      </w:ins>
      <w:r w:rsidRPr="00EC1FEC">
        <w:t xml:space="preserve"> amendment is intended to provide a seamless evolution path from DSRC in the 5.9 GHz DSRC band. Any consideration of the rules governing use of the 5.9 GHz band must recognize the societal value of allowing DSRC and IEEE </w:t>
      </w:r>
      <w:del w:id="89" w:author="Holcomb, Jay" w:date="2020-02-11T14:22:00Z">
        <w:r w:rsidRPr="00EC1FEC" w:rsidDel="00A545DB">
          <w:delText>NGV</w:delText>
        </w:r>
      </w:del>
      <w:ins w:id="90" w:author="Holcomb, Jay" w:date="2020-02-11T14:22:00Z">
        <w:r w:rsidR="00A545DB" w:rsidRPr="00EC1FEC">
          <w:t>P802.11</w:t>
        </w:r>
      </w:ins>
      <w:ins w:id="91" w:author="Holcomb, Jay" w:date="2020-02-11T14:23:00Z">
        <w:r w:rsidR="00F53E1D" w:rsidRPr="00EC1FEC">
          <w:t>bd</w:t>
        </w:r>
      </w:ins>
      <w:r w:rsidRPr="00EC1FEC">
        <w:t xml:space="preserve"> to operate together </w:t>
      </w:r>
      <w:ins w:id="92" w:author="Holcomb, Jay" w:date="2020-02-13T12:36:00Z">
        <w:r w:rsidR="0052152A" w:rsidRPr="00EC1FEC">
          <w:t xml:space="preserve">in the ITS </w:t>
        </w:r>
      </w:ins>
      <w:del w:id="93" w:author="Holcomb, Jay" w:date="2020-02-13T12:33:00Z">
        <w:r w:rsidRPr="00EC1FEC" w:rsidDel="0052152A">
          <w:delText xml:space="preserve">throughout </w:delText>
        </w:r>
      </w:del>
      <w:del w:id="94" w:author="Holcomb, Jay" w:date="2020-02-13T12:37:00Z">
        <w:r w:rsidRPr="00EC1FEC" w:rsidDel="0052152A">
          <w:delText>the</w:delText>
        </w:r>
      </w:del>
      <w:r w:rsidRPr="00EC1FEC">
        <w:t xml:space="preserve"> 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considered for the </w:t>
      </w:r>
      <w:r w:rsidR="00E20B52" w:rsidRPr="00EC1FEC">
        <w:t xml:space="preserve">IEEE </w:t>
      </w:r>
      <w:r w:rsidR="00E720E4" w:rsidRPr="00EC1FEC">
        <w:t xml:space="preserve">P802.11bd project is 20 MHz </w:t>
      </w:r>
      <w:r w:rsidR="003209F9" w:rsidRPr="00EC1FEC">
        <w:t>bandwidth</w:t>
      </w:r>
      <w:r w:rsidR="00E720E4" w:rsidRPr="00EC1FEC">
        <w:t xml:space="preserve"> operation</w:t>
      </w:r>
      <w:r w:rsidR="009D6098" w:rsidRPr="00EC1FEC">
        <w:t xml:space="preserve">.  Also, 20 MHz </w:t>
      </w:r>
      <w:r w:rsidR="00AA281E" w:rsidRPr="00EC1FEC">
        <w:t>operation</w:t>
      </w:r>
      <w:r w:rsidR="009D6098" w:rsidRPr="00EC1FEC">
        <w:t xml:space="preserve"> may allow for simple sharing of spectrum </w:t>
      </w:r>
      <w:r w:rsidR="00AA281E" w:rsidRPr="00EC1FEC">
        <w:t>resources</w:t>
      </w:r>
      <w:r w:rsidR="009D6098" w:rsidRPr="00EC1FEC">
        <w:t xml:space="preserve"> with other IEEE 802.11 based </w:t>
      </w:r>
      <w:r w:rsidR="00AA281E" w:rsidRPr="00EC1FEC">
        <w:t>technologies</w:t>
      </w:r>
      <w:r w:rsidR="00E720E4" w:rsidRPr="00EC1FEC">
        <w:t>.</w:t>
      </w:r>
      <w:r w:rsidR="009D6098" w:rsidRPr="00EC1FEC">
        <w:t xml:space="preserve">  </w:t>
      </w:r>
    </w:p>
    <w:p w14:paraId="7C2DF7A7" w14:textId="77777777" w:rsidR="006843BE" w:rsidRPr="00EC1FEC" w:rsidRDefault="006843BE" w:rsidP="00EC1FEC">
      <w:pPr>
        <w:ind w:firstLine="0"/>
      </w:pPr>
    </w:p>
    <w:p w14:paraId="154707A4" w14:textId="7A71D60F" w:rsidR="000E1DB4" w:rsidRPr="00EC1FEC" w:rsidRDefault="00F51ABC" w:rsidP="00EC1FEC">
      <w:pPr>
        <w:rPr>
          <w:iCs/>
          <w:shd w:val="clear" w:color="auto" w:fill="FFFFFF"/>
        </w:rPr>
      </w:pPr>
      <w:r w:rsidRPr="00EC1FEC">
        <w:t>Additional background information: t</w:t>
      </w:r>
      <w:r w:rsidR="000E1DB4" w:rsidRPr="00EC1FEC">
        <w:t xml:space="preserve">he IEEE 802.11 Regulatory Standing Committee provided an open, public forum to study the issues surrounding U-NII-4 band sharing between Wireless Local Area Networks and Dedicated Short Range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EC1FEC">
        <w:rPr>
          <w:iCs/>
          <w:shd w:val="clear" w:color="auto" w:fill="FFFFFF"/>
        </w:rPr>
        <w:t xml:space="preserve">in a subset of the documents stored at </w:t>
      </w:r>
      <w:hyperlink r:id="rId19" w:history="1">
        <w:r w:rsidR="000E1DB4" w:rsidRPr="00EC1FEC">
          <w:rPr>
            <w:rStyle w:val="Hyperlink"/>
            <w:iCs/>
            <w:shd w:val="clear" w:color="auto" w:fill="FFFFFF"/>
          </w:rPr>
          <w:t>https://mentor.ieee.org/802.11/documents?is_group=0reg</w:t>
        </w:r>
      </w:hyperlink>
      <w:r w:rsidR="000E1DB4" w:rsidRPr="00EC1FEC">
        <w:rPr>
          <w:iCs/>
          <w:shd w:val="clear" w:color="auto" w:fill="FFFFFF"/>
        </w:rPr>
        <w:t xml:space="preserve">. The relevant documents are dated between 21 August 2013 and 11 March 2015; most, but not necessarily all, include the word "DSRC" and/or "Tiger" in the title. </w:t>
      </w:r>
    </w:p>
    <w:p w14:paraId="56CFC8B0" w14:textId="77777777" w:rsidR="006843BE" w:rsidRPr="00EC1FEC" w:rsidRDefault="006843BE" w:rsidP="00EC1FEC">
      <w:pPr>
        <w:ind w:firstLine="0"/>
      </w:pPr>
    </w:p>
    <w:p w14:paraId="5CFC614D" w14:textId="0A82CBC4" w:rsidR="000E1DB4" w:rsidRPr="00EC1FEC" w:rsidRDefault="000E1DB4" w:rsidP="00EC1FEC">
      <w:r w:rsidRPr="00EC1FEC">
        <w:t>The record will inform regulators about initial discussions regarding the feasibility and practicality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EC1FEC" w:rsidRDefault="000E1DB4" w:rsidP="00EC1FEC">
      <w:pPr>
        <w:ind w:firstLine="0"/>
      </w:pPr>
    </w:p>
    <w:p w14:paraId="605D1E86" w14:textId="5F675CBB" w:rsidR="0084353A" w:rsidRPr="00EC1FEC" w:rsidRDefault="0084353A" w:rsidP="00EC1FEC">
      <w:pPr>
        <w:pStyle w:val="Heading2"/>
        <w:keepNext w:val="0"/>
        <w:keepLines w:val="0"/>
      </w:pPr>
      <w:r w:rsidRPr="00EC1FEC">
        <w:t xml:space="preserve">Current deployments are using the entire band </w:t>
      </w:r>
    </w:p>
    <w:p w14:paraId="374E99CC" w14:textId="185084DA" w:rsidR="004D65AC" w:rsidRPr="00EC1FEC" w:rsidRDefault="004D65AC" w:rsidP="00EC1FEC">
      <w:pPr>
        <w:ind w:firstLine="0"/>
      </w:pPr>
    </w:p>
    <w:p w14:paraId="56A148C9" w14:textId="04F0B444" w:rsidR="0084353A" w:rsidRPr="00EC1FEC" w:rsidRDefault="0084353A" w:rsidP="00EC1FEC">
      <w:r w:rsidRPr="00EC1FEC">
        <w:t>As the US Department of Transportation noted, in October 2018</w:t>
      </w:r>
      <w:ins w:id="95" w:author="Holcomb, Jay" w:date="2020-02-11T11:17:00Z">
        <w:r w:rsidR="004D65AC" w:rsidRPr="00EC1FEC">
          <w:t xml:space="preserve"> [3]</w:t>
        </w:r>
      </w:ins>
      <w:r w:rsidRPr="00EC1FEC">
        <w:t xml:space="preserve"> there were already more than 70 active DSRC deployments, using all seven channels and with thousands of vehicles on the road</w:t>
      </w:r>
      <w:del w:id="96" w:author="Holcomb, Jay" w:date="2020-02-11T14:11:00Z">
        <w:r w:rsidRPr="00EC1FEC" w:rsidDel="00821B7D">
          <w:rPr>
            <w:position w:val="8"/>
            <w:vertAlign w:val="superscript"/>
          </w:rPr>
          <w:delText>2</w:delText>
        </w:r>
      </w:del>
      <w:r w:rsidRPr="00EC1FEC">
        <w:t xml:space="preserve">. IEEE 802 believes that allowing automakers and infrastructure owner-operators to evolve their deployments to </w:t>
      </w:r>
      <w:del w:id="97" w:author="Holcomb, Jay" w:date="2020-02-11T14:22:00Z">
        <w:r w:rsidRPr="00EC1FEC" w:rsidDel="00A545DB">
          <w:delText>NGV</w:delText>
        </w:r>
      </w:del>
      <w:ins w:id="98" w:author="Holcomb, Jay" w:date="2020-02-11T14:22:00Z">
        <w:r w:rsidR="00A545DB" w:rsidRPr="00EC1FEC">
          <w:t>P802.11bd</w:t>
        </w:r>
      </w:ins>
      <w:r w:rsidRPr="00EC1FEC">
        <w:t xml:space="preserve"> over time will protect past and future investments in DSRC, providing a critical incentive for additional deployment of these life-saving technologies. As outlined below, we are concerned that </w:t>
      </w:r>
      <w:ins w:id="99" w:author="Holcomb, Jay" w:date="2020-02-11T12:57:00Z">
        <w:r w:rsidR="00BF412C" w:rsidRPr="00EC1FEC">
          <w:t xml:space="preserve">hybrid ITS </w:t>
        </w:r>
      </w:ins>
      <w:del w:id="100" w:author="Holcomb, Jay" w:date="2020-02-11T13:01:00Z">
        <w:r w:rsidRPr="00EC1FEC" w:rsidDel="00DE1C19">
          <w:delText>alternative deployment models</w:delText>
        </w:r>
      </w:del>
      <w:ins w:id="101" w:author="Holcomb, Jay" w:date="2020-02-11T13:01:00Z">
        <w:r w:rsidR="00DE1C19" w:rsidRPr="00EC1FEC">
          <w:t>allocations</w:t>
        </w:r>
      </w:ins>
      <w:r w:rsidRPr="00EC1FEC">
        <w:t xml:space="preserve">, </w:t>
      </w:r>
      <w:ins w:id="102" w:author="Holcomb, Jay" w:date="2020-02-11T12:55:00Z">
        <w:r w:rsidR="00BF412C" w:rsidRPr="00EC1FEC">
          <w:t>suc</w:t>
        </w:r>
      </w:ins>
      <w:ins w:id="103" w:author="Holcomb, Jay" w:date="2020-02-11T12:56:00Z">
        <w:r w:rsidR="00BF412C" w:rsidRPr="00EC1FEC">
          <w:t>h as splitting spectrum</w:t>
        </w:r>
      </w:ins>
      <w:ins w:id="104" w:author="Holcomb, Jay" w:date="2020-02-11T13:02:00Z">
        <w:r w:rsidR="00DE1C19" w:rsidRPr="00EC1FEC">
          <w:t xml:space="preserve"> </w:t>
        </w:r>
      </w:ins>
      <w:ins w:id="105" w:author="Holcomb, Jay" w:date="2020-02-11T12:56:00Z">
        <w:r w:rsidR="00BF412C" w:rsidRPr="00EC1FEC">
          <w:t xml:space="preserve">for ITS with </w:t>
        </w:r>
        <w:del w:id="106" w:author="Joseph Levy" w:date="2020-02-18T23:57:00Z">
          <w:r w:rsidR="00BF412C" w:rsidRPr="00EC1FEC" w:rsidDel="00C7373D">
            <w:delText>incompatibile</w:delText>
          </w:r>
        </w:del>
      </w:ins>
      <w:ins w:id="107" w:author="Joseph Levy" w:date="2020-02-18T23:57:00Z">
        <w:r w:rsidR="00C7373D" w:rsidRPr="00EC1FEC">
          <w:t>incompatible</w:t>
        </w:r>
      </w:ins>
      <w:ins w:id="108" w:author="Holcomb, Jay" w:date="2020-02-11T12:56:00Z">
        <w:r w:rsidR="00BF412C" w:rsidRPr="00EC1FEC">
          <w:t xml:space="preserve"> technologies e.g. C-V2X</w:t>
        </w:r>
      </w:ins>
      <w:ins w:id="109" w:author="Holcomb, Jay" w:date="2020-02-11T12:58:00Z">
        <w:r w:rsidR="00BF412C" w:rsidRPr="00EC1FEC">
          <w:t xml:space="preserve"> </w:t>
        </w:r>
      </w:ins>
      <w:ins w:id="110" w:author="Holcomb, Jay" w:date="2020-02-11T13:02:00Z">
        <w:r w:rsidR="00DE1C19" w:rsidRPr="00EC1FEC">
          <w:t xml:space="preserve">and IEEE </w:t>
        </w:r>
        <w:r w:rsidR="00106AF9" w:rsidRPr="00EC1FEC">
          <w:t>P</w:t>
        </w:r>
        <w:r w:rsidR="00DE1C19" w:rsidRPr="00EC1FEC">
          <w:t>802.11</w:t>
        </w:r>
        <w:r w:rsidR="00106AF9" w:rsidRPr="00EC1FEC">
          <w:t>bd</w:t>
        </w:r>
        <w:r w:rsidR="00DE1C19" w:rsidRPr="00EC1FEC">
          <w:t xml:space="preserve"> </w:t>
        </w:r>
      </w:ins>
      <w:r w:rsidRPr="00EC1FEC">
        <w:t>will undermine existing investments and discourage widespread deployment of V2X technology.</w:t>
      </w:r>
    </w:p>
    <w:p w14:paraId="0D485463" w14:textId="59D7EA2F" w:rsidR="008E6D18" w:rsidRPr="00EC1FEC" w:rsidRDefault="008E6D18" w:rsidP="00EC1FEC">
      <w:pPr>
        <w:ind w:firstLine="0"/>
      </w:pPr>
    </w:p>
    <w:p w14:paraId="2B4FB766" w14:textId="04D3E5A1" w:rsidR="00C5759F" w:rsidRPr="00EC1FEC" w:rsidRDefault="00E539D6" w:rsidP="00EC1FEC">
      <w:pPr>
        <w:pStyle w:val="Heading2"/>
        <w:keepNext w:val="0"/>
        <w:keepLines w:val="0"/>
      </w:pPr>
      <w:r w:rsidRPr="00EC1FEC">
        <w:lastRenderedPageBreak/>
        <w:t xml:space="preserve">On Interoperability and Coexistence. </w:t>
      </w:r>
    </w:p>
    <w:p w14:paraId="77AC3A9E" w14:textId="0E235176" w:rsidR="006F339C" w:rsidRPr="00EC1FEC" w:rsidRDefault="006F339C" w:rsidP="00EC1FEC">
      <w:pPr>
        <w:ind w:firstLine="0"/>
      </w:pPr>
    </w:p>
    <w:p w14:paraId="6FD0BDAE" w14:textId="11371D36" w:rsidR="006F339C" w:rsidRPr="00EC1FEC" w:rsidRDefault="006F339C" w:rsidP="00EC1FEC">
      <w:pPr>
        <w:rPr>
          <w:ins w:id="111" w:author="Holcomb, Jay" w:date="2020-02-13T07:12:00Z"/>
        </w:rPr>
      </w:pPr>
      <w:r w:rsidRPr="00EC1FEC">
        <w:t xml:space="preserve">To facilitate this discussion, we offer specific definitions of key terms. These definitions describe various relationships between IEEE Std 802.11-2016 OCB (802.11p) devices and IEEE P802.11bd devices (also known as DSRC and IEEE NGV devices, respectively). While these definitions are for devices implementing the DSRC and </w:t>
      </w:r>
      <w:ins w:id="112" w:author="Holcomb, Jay" w:date="2020-02-11T14:19:00Z">
        <w:r w:rsidR="00A545DB" w:rsidRPr="00EC1FEC">
          <w:t xml:space="preserve">IEEE </w:t>
        </w:r>
      </w:ins>
      <w:r w:rsidRPr="00EC1FEC">
        <w:t>NGV technologies, they may also be applied more generally to analyze the relationship between other V2X technologies. These definitions are agreed</w:t>
      </w:r>
      <w:ins w:id="113" w:author="Holcomb, Jay" w:date="2020-02-11T14:07:00Z">
        <w:r w:rsidR="00821B7D" w:rsidRPr="00EC1FEC">
          <w:t xml:space="preserve"> [15]</w:t>
        </w:r>
      </w:ins>
      <w:del w:id="114" w:author="Holcomb, Jay" w:date="2020-02-11T14:07:00Z">
        <w:r w:rsidRPr="00EC1FEC" w:rsidDel="00821B7D">
          <w:rPr>
            <w:position w:val="8"/>
            <w:vertAlign w:val="superscript"/>
          </w:rPr>
          <w:delText>3</w:delText>
        </w:r>
      </w:del>
      <w:r w:rsidRPr="00EC1FEC">
        <w:rPr>
          <w:position w:val="8"/>
          <w:vertAlign w:val="superscript"/>
        </w:rPr>
        <w:t xml:space="preserve"> </w:t>
      </w:r>
      <w:r w:rsidRPr="00EC1FEC">
        <w:t xml:space="preserve">within IEEE </w:t>
      </w:r>
      <w:r w:rsidR="003C648D" w:rsidRPr="00EC1FEC">
        <w:t>P</w:t>
      </w:r>
      <w:r w:rsidRPr="00EC1FEC">
        <w:t xml:space="preserve">802.11 </w:t>
      </w:r>
      <w:proofErr w:type="spellStart"/>
      <w:r w:rsidRPr="00EC1FEC">
        <w:t>TGbd</w:t>
      </w:r>
      <w:proofErr w:type="spellEnd"/>
      <w:r w:rsidRPr="00EC1FEC">
        <w:t xml:space="preserve"> (the task group developing the IEEE P802.11bd </w:t>
      </w:r>
      <w:del w:id="115" w:author="Holcomb, Jay" w:date="2020-02-11T13:06:00Z">
        <w:r w:rsidRPr="00EC1FEC" w:rsidDel="00801F82">
          <w:delText xml:space="preserve">NGV </w:delText>
        </w:r>
      </w:del>
      <w:r w:rsidRPr="00EC1FEC">
        <w:t xml:space="preserve">amendment): </w:t>
      </w:r>
    </w:p>
    <w:p w14:paraId="0A685EE3" w14:textId="77777777" w:rsidR="00777D08" w:rsidRPr="00EC1FEC" w:rsidRDefault="00777D08" w:rsidP="00EC1FEC">
      <w:pPr>
        <w:ind w:firstLine="0"/>
      </w:pPr>
    </w:p>
    <w:p w14:paraId="3609BA04" w14:textId="063C6121" w:rsidR="006F339C" w:rsidRPr="00EC1FEC" w:rsidRDefault="006F339C" w:rsidP="00EC1FEC">
      <w:r w:rsidRPr="00EC1FEC">
        <w:t xml:space="preserve">• </w:t>
      </w:r>
      <w:r w:rsidRPr="00EC1FEC">
        <w:rPr>
          <w:b/>
          <w:bCs/>
        </w:rPr>
        <w:t xml:space="preserve">Interoperability – </w:t>
      </w:r>
      <w:r w:rsidRPr="00EC1FEC">
        <w:t xml:space="preserve">IEEE 802.11p devices to be able to decode at least one mode of transmission of IEEE 802.11bd devices, and IEEE 802.11bd devices to be able to decode IEEE 802.11p transmissions </w:t>
      </w:r>
    </w:p>
    <w:p w14:paraId="2E320465" w14:textId="77777777" w:rsidR="006F339C" w:rsidRPr="00EC1FEC" w:rsidRDefault="006F339C" w:rsidP="00EC1FEC">
      <w:r w:rsidRPr="00EC1FEC">
        <w:t xml:space="preserve">• </w:t>
      </w:r>
      <w:r w:rsidRPr="00EC1FEC">
        <w:rPr>
          <w:b/>
          <w:bCs/>
        </w:rPr>
        <w:t xml:space="preserve">Co-existence </w:t>
      </w:r>
      <w:r w:rsidRPr="00EC1FEC">
        <w:t xml:space="preserve">– IEEE 802.11p devices to be able to detect IEEE 802.11bd transmissions (and hence defer from transmissions during IEEE 802.11bd transmissions causing collisions) and vice versa </w:t>
      </w:r>
    </w:p>
    <w:p w14:paraId="4FDF6178" w14:textId="77777777" w:rsidR="006F339C" w:rsidRPr="00EC1FEC" w:rsidRDefault="006F339C" w:rsidP="00EC1FEC">
      <w:r w:rsidRPr="00EC1FEC">
        <w:t xml:space="preserve">• </w:t>
      </w:r>
      <w:r w:rsidRPr="00EC1FEC">
        <w:rPr>
          <w:b/>
          <w:bCs/>
        </w:rPr>
        <w:t xml:space="preserve">Backward compatibility </w:t>
      </w:r>
      <w:r w:rsidRPr="00EC1FEC">
        <w:t xml:space="preserve">– Ability of IEEE 802.11bd devices to operate in a mode in which they can interoperate with IEEE 802.11p devices </w:t>
      </w:r>
    </w:p>
    <w:p w14:paraId="47AB1D13" w14:textId="77777777" w:rsidR="006F339C" w:rsidRPr="00EC1FEC" w:rsidRDefault="006F339C" w:rsidP="00EC1FEC">
      <w:r w:rsidRPr="00EC1FEC">
        <w:t xml:space="preserve">• </w:t>
      </w:r>
      <w:r w:rsidRPr="00EC1FEC">
        <w:rPr>
          <w:b/>
          <w:bCs/>
        </w:rPr>
        <w:t xml:space="preserve">Fairness </w:t>
      </w:r>
      <w:r w:rsidRPr="00EC1FEC">
        <w:t xml:space="preserve">– Ability of IEEE 802.11p devices to have the same opportunities as IEEE 802.11bd devices to access the channel </w:t>
      </w:r>
    </w:p>
    <w:p w14:paraId="7BF8DB41" w14:textId="77777777" w:rsidR="006F339C" w:rsidRPr="00EC1FEC" w:rsidRDefault="006F339C" w:rsidP="00EC1FEC">
      <w:pPr>
        <w:ind w:firstLine="0"/>
      </w:pPr>
    </w:p>
    <w:p w14:paraId="1FAFF5B5" w14:textId="6C042CEE" w:rsidR="004903CC" w:rsidRPr="00EC1FEC" w:rsidRDefault="00E539D6" w:rsidP="00EC1FEC">
      <w:pPr>
        <w:rPr>
          <w:lang w:eastAsia="ko-KR"/>
        </w:rPr>
      </w:pPr>
      <w:r w:rsidRPr="00EC1FEC">
        <w:t xml:space="preserve">We recommend that the </w:t>
      </w:r>
      <w:ins w:id="116" w:author="Holcomb, Jay" w:date="2020-02-11T13:09:00Z">
        <w:r w:rsidR="00801F82" w:rsidRPr="00EC1FEC">
          <w:t>C</w:t>
        </w:r>
      </w:ins>
      <w:del w:id="117" w:author="Holcomb, Jay" w:date="2020-02-11T13:09:00Z">
        <w:r w:rsidRPr="00EC1FEC" w:rsidDel="00801F82">
          <w:delText>c</w:delText>
        </w:r>
      </w:del>
      <w:r w:rsidRPr="00EC1FEC">
        <w:t xml:space="preserve">ommission </w:t>
      </w:r>
      <w:del w:id="118" w:author="Holcomb, Jay" w:date="2020-02-11T13:09:00Z">
        <w:r w:rsidRPr="00EC1FEC" w:rsidDel="00801F82">
          <w:delText xml:space="preserve">base </w:delText>
        </w:r>
      </w:del>
      <w:r w:rsidRPr="00EC1FEC">
        <w:t xml:space="preserve">decision on how to allocate spectrum to </w:t>
      </w:r>
      <w:ins w:id="119" w:author="Holcomb, Jay" w:date="2020-02-11T13:15:00Z">
        <w:r w:rsidR="006829FB" w:rsidRPr="00EC1FEC">
          <w:t xml:space="preserve">ITS </w:t>
        </w:r>
      </w:ins>
      <w:r w:rsidRPr="00EC1FEC">
        <w:t>technologies s</w:t>
      </w:r>
      <w:r w:rsidR="00392701" w:rsidRPr="00EC1FEC">
        <w:t xml:space="preserve">hould be based on </w:t>
      </w:r>
      <w:r w:rsidR="00047EE1" w:rsidRPr="00EC1FEC">
        <w:rPr>
          <w:lang w:eastAsia="ko-KR"/>
        </w:rPr>
        <w:t>service deployment and V2X technologies evolution to meet the</w:t>
      </w:r>
      <w:r w:rsidR="00251115" w:rsidRPr="00EC1FEC">
        <w:rPr>
          <w:lang w:eastAsia="ko-KR"/>
        </w:rPr>
        <w:t xml:space="preserve"> safety message </w:t>
      </w:r>
      <w:r w:rsidR="00047EE1" w:rsidRPr="00EC1FEC">
        <w:rPr>
          <w:lang w:eastAsia="ko-KR"/>
        </w:rPr>
        <w:t>interoperability and</w:t>
      </w:r>
      <w:r w:rsidR="00251115" w:rsidRPr="00EC1FEC">
        <w:rPr>
          <w:lang w:eastAsia="ko-KR"/>
        </w:rPr>
        <w:t xml:space="preserve"> device coexistence with the existing IEEE</w:t>
      </w:r>
      <w:r w:rsidR="00E20B52" w:rsidRPr="00EC1FEC">
        <w:rPr>
          <w:lang w:eastAsia="ko-KR"/>
        </w:rPr>
        <w:t xml:space="preserve"> Std</w:t>
      </w:r>
      <w:r w:rsidR="00251115" w:rsidRPr="00EC1FEC">
        <w:rPr>
          <w:lang w:eastAsia="ko-KR"/>
        </w:rPr>
        <w:t xml:space="preserve"> 802.11p technology. The safety message should be interoperable </w:t>
      </w:r>
      <w:r w:rsidR="000A247F" w:rsidRPr="00EC1FEC">
        <w:rPr>
          <w:lang w:eastAsia="ko-KR"/>
        </w:rPr>
        <w:t xml:space="preserve">by </w:t>
      </w:r>
      <w:r w:rsidR="00251115" w:rsidRPr="00EC1FEC">
        <w:rPr>
          <w:lang w:eastAsia="ko-KR"/>
        </w:rPr>
        <w:t>support</w:t>
      </w:r>
      <w:r w:rsidR="000A247F" w:rsidRPr="00EC1FEC">
        <w:rPr>
          <w:lang w:eastAsia="ko-KR"/>
        </w:rPr>
        <w:t>ing</w:t>
      </w:r>
      <w:r w:rsidR="00251115" w:rsidRPr="00EC1FEC">
        <w:rPr>
          <w:lang w:eastAsia="ko-KR"/>
        </w:rPr>
        <w:t xml:space="preserve"> common interface to IEEE 1609.</w:t>
      </w:r>
      <w:r w:rsidR="007F5516" w:rsidRPr="00EC1FEC">
        <w:rPr>
          <w:lang w:eastAsia="ko-KR"/>
        </w:rPr>
        <w:t xml:space="preserve">x protocol stacks. </w:t>
      </w:r>
      <w:r w:rsidR="00903AC7" w:rsidRPr="00EC1FEC">
        <w:rPr>
          <w:lang w:eastAsia="ko-KR"/>
        </w:rPr>
        <w:t>In addition,</w:t>
      </w:r>
      <w:r w:rsidR="007F5516" w:rsidRPr="00EC1FEC">
        <w:rPr>
          <w:lang w:eastAsia="ko-KR"/>
        </w:rPr>
        <w:t xml:space="preserve"> device</w:t>
      </w:r>
      <w:r w:rsidR="00903AC7" w:rsidRPr="00EC1FEC">
        <w:rPr>
          <w:lang w:eastAsia="ko-KR"/>
        </w:rPr>
        <w:t>s</w:t>
      </w:r>
      <w:r w:rsidR="007F5516" w:rsidRPr="00EC1FEC">
        <w:rPr>
          <w:lang w:eastAsia="ko-KR"/>
        </w:rPr>
        <w:t xml:space="preserve"> </w:t>
      </w:r>
      <w:r w:rsidR="00251115" w:rsidRPr="00EC1FEC">
        <w:rPr>
          <w:lang w:eastAsia="ko-KR"/>
        </w:rPr>
        <w:t xml:space="preserve">should </w:t>
      </w:r>
      <w:r w:rsidR="00C37996" w:rsidRPr="00EC1FEC">
        <w:rPr>
          <w:lang w:eastAsia="ko-KR"/>
        </w:rPr>
        <w:t xml:space="preserve">be </w:t>
      </w:r>
      <w:r w:rsidR="002B15F9" w:rsidRPr="00EC1FEC">
        <w:rPr>
          <w:lang w:eastAsia="ko-KR"/>
        </w:rPr>
        <w:t xml:space="preserve">able to </w:t>
      </w:r>
      <w:r w:rsidR="00903AC7" w:rsidRPr="00EC1FEC">
        <w:rPr>
          <w:lang w:eastAsia="ko-KR"/>
        </w:rPr>
        <w:t xml:space="preserve">coexist and </w:t>
      </w:r>
      <w:r w:rsidR="005A2E58" w:rsidRPr="00EC1FEC">
        <w:rPr>
          <w:lang w:eastAsia="ko-KR"/>
        </w:rPr>
        <w:t xml:space="preserve">support </w:t>
      </w:r>
      <w:r w:rsidR="00903AC7" w:rsidRPr="00EC1FEC">
        <w:rPr>
          <w:lang w:eastAsia="ko-KR"/>
        </w:rPr>
        <w:t xml:space="preserve">backward compatibility in terms of radio access scheme </w:t>
      </w:r>
      <w:r w:rsidR="00251115" w:rsidRPr="00EC1FEC">
        <w:rPr>
          <w:lang w:eastAsia="ko-KR"/>
        </w:rPr>
        <w:t>with</w:t>
      </w:r>
      <w:r w:rsidR="009943C7" w:rsidRPr="00EC1FEC">
        <w:rPr>
          <w:lang w:eastAsia="ko-KR"/>
        </w:rPr>
        <w:t xml:space="preserve"> existing and deployed</w:t>
      </w:r>
      <w:r w:rsidR="00251115" w:rsidRPr="00EC1FEC">
        <w:rPr>
          <w:lang w:eastAsia="ko-KR"/>
        </w:rPr>
        <w:t xml:space="preserve"> IEEE </w:t>
      </w:r>
      <w:r w:rsidR="009943C7" w:rsidRPr="00EC1FEC">
        <w:rPr>
          <w:lang w:eastAsia="ko-KR"/>
        </w:rPr>
        <w:t xml:space="preserve">Std. </w:t>
      </w:r>
      <w:r w:rsidR="00251115" w:rsidRPr="00EC1FEC">
        <w:rPr>
          <w:lang w:eastAsia="ko-KR"/>
        </w:rPr>
        <w:t>802.11</w:t>
      </w:r>
      <w:r w:rsidR="009943C7" w:rsidRPr="00EC1FEC">
        <w:rPr>
          <w:lang w:eastAsia="ko-KR"/>
        </w:rPr>
        <w:t xml:space="preserve">-2016 OCB based </w:t>
      </w:r>
      <w:r w:rsidR="00251115" w:rsidRPr="00EC1FEC">
        <w:rPr>
          <w:lang w:eastAsia="ko-KR"/>
        </w:rPr>
        <w:t>device</w:t>
      </w:r>
      <w:r w:rsidR="009943C7" w:rsidRPr="00EC1FEC">
        <w:rPr>
          <w:lang w:eastAsia="ko-KR"/>
        </w:rPr>
        <w:t>s</w:t>
      </w:r>
      <w:r w:rsidR="00251115" w:rsidRPr="00EC1FEC">
        <w:rPr>
          <w:lang w:eastAsia="ko-KR"/>
        </w:rPr>
        <w:t xml:space="preserve">. </w:t>
      </w:r>
    </w:p>
    <w:p w14:paraId="18079864" w14:textId="3C71ECE2" w:rsidR="004903CC" w:rsidRPr="00EC1FEC" w:rsidRDefault="004903CC" w:rsidP="00EC1FEC">
      <w:pPr>
        <w:ind w:firstLine="0"/>
        <w:rPr>
          <w:lang w:eastAsia="ko-KR"/>
        </w:rPr>
      </w:pPr>
    </w:p>
    <w:p w14:paraId="48E421FF" w14:textId="22BDE82F" w:rsidR="00EE3461" w:rsidRPr="00EC1FEC" w:rsidRDefault="004F4D51" w:rsidP="00EC1FEC">
      <w:pPr>
        <w:ind w:firstLine="0"/>
        <w:rPr>
          <w:color w:val="00B050"/>
        </w:rPr>
      </w:pPr>
      <w:r w:rsidRPr="00EC1FEC">
        <w:rPr>
          <w:color w:val="00B050"/>
        </w:rPr>
        <w:t>}</w:t>
      </w:r>
      <w:del w:id="120" w:author="Joseph Levy" w:date="2020-02-19T01:20:00Z">
        <w:r w:rsidR="00EE3461" w:rsidRPr="00EC1FEC" w:rsidDel="00E453EA">
          <w:rPr>
            <w:color w:val="00B050"/>
          </w:rPr>
          <w:delText xml:space="preserve"> </w:delText>
        </w:r>
      </w:del>
      <w:r w:rsidR="0090592D" w:rsidRPr="00EC1FEC">
        <w:rPr>
          <w:color w:val="00B050"/>
        </w:rPr>
        <w:t xml:space="preserve">is this too controversial to bring up?   </w:t>
      </w:r>
      <w:r w:rsidR="00C156B7" w:rsidRPr="00EC1FEC">
        <w:rPr>
          <w:color w:val="00B050"/>
        </w:rPr>
        <w:t>the answer it is not controversial as we are only talking about ITS</w:t>
      </w:r>
      <w:r w:rsidR="00DE792C" w:rsidRPr="00EC1FEC">
        <w:rPr>
          <w:color w:val="00B050"/>
        </w:rPr>
        <w:t xml:space="preserve"> and ITS was added in 1</w:t>
      </w:r>
      <w:r w:rsidR="00DE792C" w:rsidRPr="00EC1FEC">
        <w:rPr>
          <w:color w:val="00B050"/>
          <w:vertAlign w:val="superscript"/>
        </w:rPr>
        <w:t>st</w:t>
      </w:r>
      <w:r w:rsidR="00DE792C" w:rsidRPr="00EC1FEC">
        <w:rPr>
          <w:color w:val="00B050"/>
        </w:rPr>
        <w:t xml:space="preserve"> sentence.</w:t>
      </w:r>
      <w:r w:rsidR="00777D08" w:rsidRPr="00EC1FEC">
        <w:rPr>
          <w:color w:val="00B050"/>
        </w:rPr>
        <w:t xml:space="preserve">  done </w:t>
      </w:r>
    </w:p>
    <w:p w14:paraId="2763AB02" w14:textId="44D0F3B9" w:rsidR="009943C7" w:rsidRPr="00EC1FEC" w:rsidRDefault="00E453EA" w:rsidP="00EC1FEC">
      <w:pPr>
        <w:ind w:firstLine="0"/>
        <w:rPr>
          <w:strike/>
          <w:color w:val="00B050"/>
        </w:rPr>
      </w:pPr>
      <w:proofErr w:type="gramStart"/>
      <w:ins w:id="121" w:author="Joseph Levy" w:date="2020-02-19T01:20:00Z">
        <w:r w:rsidRPr="00EC1FEC">
          <w:rPr>
            <w:strike/>
            <w:color w:val="00B050"/>
          </w:rPr>
          <w:t>}</w:t>
        </w:r>
      </w:ins>
      <w:r w:rsidR="0090592D" w:rsidRPr="00EC1FEC">
        <w:rPr>
          <w:strike/>
          <w:color w:val="00B050"/>
        </w:rPr>
        <w:t>who</w:t>
      </w:r>
      <w:proofErr w:type="gramEnd"/>
      <w:r w:rsidR="0090592D" w:rsidRPr="00EC1FEC">
        <w:rPr>
          <w:strike/>
          <w:color w:val="00B050"/>
        </w:rPr>
        <w:t xml:space="preserve"> wants the $s.  </w:t>
      </w:r>
      <w:r w:rsidR="00EE3461" w:rsidRPr="00EC1FEC">
        <w:rPr>
          <w:strike/>
          <w:color w:val="00B050"/>
        </w:rPr>
        <w:t xml:space="preserve">could </w:t>
      </w:r>
      <w:r w:rsidR="0090592D" w:rsidRPr="00EC1FEC">
        <w:rPr>
          <w:strike/>
          <w:color w:val="00B050"/>
        </w:rPr>
        <w:t xml:space="preserve">look back </w:t>
      </w:r>
      <w:r w:rsidR="00EE3461" w:rsidRPr="00EC1FEC">
        <w:rPr>
          <w:strike/>
          <w:color w:val="00B050"/>
        </w:rPr>
        <w:t xml:space="preserve">at </w:t>
      </w:r>
      <w:r w:rsidR="0090592D" w:rsidRPr="00EC1FEC">
        <w:rPr>
          <w:strike/>
          <w:color w:val="00B050"/>
        </w:rPr>
        <w:t>original FCC R&amp;O on interoperability</w:t>
      </w:r>
      <w:r w:rsidR="00EE3461" w:rsidRPr="00EC1FEC">
        <w:rPr>
          <w:strike/>
          <w:color w:val="00B050"/>
        </w:rPr>
        <w:t>,</w:t>
      </w:r>
      <w:r w:rsidR="0090592D" w:rsidRPr="00EC1FEC">
        <w:rPr>
          <w:strike/>
          <w:color w:val="00B050"/>
        </w:rPr>
        <w:t xml:space="preserve"> 2003.</w:t>
      </w:r>
    </w:p>
    <w:p w14:paraId="7EFD9E55" w14:textId="5D224970" w:rsidR="005F708B" w:rsidRPr="00EC1FEC" w:rsidRDefault="005F708B" w:rsidP="00EC1FEC">
      <w:pPr>
        <w:ind w:firstLine="0"/>
        <w:rPr>
          <w:strike/>
          <w:color w:val="00B050"/>
        </w:rPr>
      </w:pPr>
      <w:r w:rsidRPr="00EC1FEC">
        <w:rPr>
          <w:strike/>
          <w:color w:val="00B050"/>
        </w:rPr>
        <w:t>}</w:t>
      </w:r>
      <w:del w:id="122" w:author="Joseph Levy" w:date="2020-02-19T01:20:00Z">
        <w:r w:rsidRPr="00EC1FEC" w:rsidDel="00E453EA">
          <w:rPr>
            <w:strike/>
            <w:color w:val="00B050"/>
          </w:rPr>
          <w:delText xml:space="preserve"> </w:delText>
        </w:r>
      </w:del>
      <w:r w:rsidRPr="00EC1FEC">
        <w:rPr>
          <w:strike/>
          <w:color w:val="00B050"/>
        </w:rPr>
        <w:t xml:space="preserve">the note above, inserted during 802.18 </w:t>
      </w:r>
      <w:r w:rsidR="001B16C8" w:rsidRPr="00EC1FEC">
        <w:rPr>
          <w:strike/>
          <w:color w:val="00B050"/>
        </w:rPr>
        <w:t>teleconference</w:t>
      </w:r>
      <w:r w:rsidRPr="00EC1FEC">
        <w:rPr>
          <w:strike/>
          <w:color w:val="00B050"/>
        </w:rPr>
        <w:t xml:space="preserve"> (6 Feb), was deleted in a comment by Hyun </w:t>
      </w:r>
      <w:proofErr w:type="spellStart"/>
      <w:r w:rsidRPr="00EC1FEC">
        <w:rPr>
          <w:strike/>
          <w:color w:val="00B050"/>
        </w:rPr>
        <w:t>Seo</w:t>
      </w:r>
      <w:proofErr w:type="spellEnd"/>
      <w:r w:rsidRPr="00EC1FEC">
        <w:rPr>
          <w:strike/>
          <w:color w:val="00B050"/>
        </w:rPr>
        <w:t xml:space="preserve"> OH, but the editor restored the note as he believes that 802.18 was considering </w:t>
      </w:r>
      <w:r w:rsidR="001B16C8" w:rsidRPr="00EC1FEC">
        <w:rPr>
          <w:strike/>
          <w:color w:val="00B050"/>
        </w:rPr>
        <w:t>further</w:t>
      </w:r>
      <w:r w:rsidRPr="00EC1FEC">
        <w:rPr>
          <w:strike/>
          <w:color w:val="00B050"/>
        </w:rPr>
        <w:t xml:space="preserve"> discussion on this note. </w:t>
      </w:r>
    </w:p>
    <w:p w14:paraId="0CA63F1B" w14:textId="6FB38F5E" w:rsidR="00211A64" w:rsidRPr="00EC1FEC" w:rsidRDefault="00211A64" w:rsidP="00EC1FEC">
      <w:pPr>
        <w:ind w:firstLine="0"/>
        <w:rPr>
          <w:strike/>
          <w:color w:val="00B050"/>
        </w:rPr>
      </w:pPr>
    </w:p>
    <w:p w14:paraId="434CEC76" w14:textId="4CB362C2" w:rsidR="004903CC" w:rsidRPr="00EC1FEC" w:rsidRDefault="006B43EB" w:rsidP="00EC1FEC">
      <w:pPr>
        <w:pStyle w:val="Heading1"/>
        <w:keepNext w:val="0"/>
        <w:keepLines w:val="0"/>
      </w:pPr>
      <w:r w:rsidRPr="00EC1FEC">
        <w:t>Comment</w:t>
      </w:r>
      <w:r w:rsidR="002B6A88" w:rsidRPr="00EC1FEC">
        <w:t>s</w:t>
      </w:r>
      <w:r w:rsidRPr="00EC1FEC">
        <w:t xml:space="preserve"> on the proposal to “</w:t>
      </w:r>
      <w:r w:rsidR="0023241F" w:rsidRPr="00EC1FEC">
        <w:t>… repurpose the lower 45 megahertz of the 5.9 GHz band (5.850–5.895 GHz) to allow unlicensed operations, and retain use of the upper 30 megahertz of the band (5.895–5.925 GHz) for ITS purposes,</w:t>
      </w:r>
      <w:r w:rsidRPr="00EC1FEC">
        <w:t>” [</w:t>
      </w:r>
      <w:r w:rsidR="00DC5B49" w:rsidRPr="00EC1FEC">
        <w:t>2</w:t>
      </w:r>
      <w:r w:rsidRPr="00EC1FEC">
        <w:t xml:space="preserve">], paragraph </w:t>
      </w:r>
      <w:r w:rsidR="00B0729F" w:rsidRPr="00EC1FEC">
        <w:t>5</w:t>
      </w:r>
    </w:p>
    <w:p w14:paraId="07176BE3" w14:textId="77777777" w:rsidR="006843BE" w:rsidRPr="00EC1FEC" w:rsidRDefault="006843BE" w:rsidP="00EC1FEC">
      <w:pPr>
        <w:ind w:firstLine="0"/>
      </w:pPr>
    </w:p>
    <w:p w14:paraId="72F91E1B" w14:textId="30941233" w:rsidR="00C700F3" w:rsidRPr="00EC1FEC" w:rsidRDefault="00C700F3" w:rsidP="00EC1FEC">
      <w:pPr>
        <w:pStyle w:val="Heading2"/>
        <w:keepNext w:val="0"/>
        <w:keepLines w:val="0"/>
      </w:pPr>
      <w:r w:rsidRPr="00EC1FEC">
        <w:t>IEEE 802.11 support of the full band</w:t>
      </w:r>
    </w:p>
    <w:p w14:paraId="1AF1CA82" w14:textId="77777777" w:rsidR="006843BE" w:rsidRPr="00EC1FEC" w:rsidRDefault="006843BE" w:rsidP="00EC1FEC">
      <w:pPr>
        <w:ind w:firstLine="0"/>
      </w:pPr>
    </w:p>
    <w:p w14:paraId="73E9C4FA" w14:textId="39D9FAEF" w:rsidR="00790560" w:rsidRPr="00EC1FEC" w:rsidRDefault="00C700F3" w:rsidP="00EC1FEC">
      <w:r w:rsidRPr="00EC1FEC">
        <w:t>IEEE</w:t>
      </w:r>
      <w:r w:rsidR="00002CD6" w:rsidRPr="00EC1FEC">
        <w:t xml:space="preserve"> Std</w:t>
      </w:r>
      <w:r w:rsidRPr="00EC1FEC">
        <w:t xml:space="preserve"> 802.11</w:t>
      </w:r>
      <w:r w:rsidR="00592E0A" w:rsidRPr="00EC1FEC">
        <w:t xml:space="preserve">-2016 </w:t>
      </w:r>
      <w:del w:id="123" w:author="Holcomb, Jay" w:date="2020-02-11T13:31:00Z">
        <w:r w:rsidR="00592E0A" w:rsidRPr="00EC1FEC" w:rsidDel="00CB5B44">
          <w:delText>and</w:delText>
        </w:r>
      </w:del>
      <w:r w:rsidR="00592E0A" w:rsidRPr="00EC1FEC">
        <w:t xml:space="preserve"> </w:t>
      </w:r>
      <w:ins w:id="124" w:author="Holcomb, Jay" w:date="2020-02-11T13:31:00Z">
        <w:r w:rsidR="00CB5B44" w:rsidRPr="00EC1FEC">
          <w:t xml:space="preserve">including </w:t>
        </w:r>
      </w:ins>
      <w:r w:rsidR="00592E0A" w:rsidRPr="00EC1FEC">
        <w:t xml:space="preserve">its </w:t>
      </w:r>
      <w:ins w:id="125" w:author="Holcomb, Jay" w:date="2020-02-11T13:29:00Z">
        <w:r w:rsidR="00CB5B44" w:rsidRPr="00EC1FEC">
          <w:t xml:space="preserve">draft </w:t>
        </w:r>
      </w:ins>
      <w:r w:rsidR="00592E0A" w:rsidRPr="00EC1FEC">
        <w:t xml:space="preserve">amendment </w:t>
      </w:r>
      <w:r w:rsidR="0012585C" w:rsidRPr="00EC1FEC">
        <w:t>IEEE P</w:t>
      </w:r>
      <w:r w:rsidR="00592E0A" w:rsidRPr="00EC1FEC">
        <w:t>802.11ax</w:t>
      </w:r>
      <w:r w:rsidR="00002CD6" w:rsidRPr="00EC1FEC">
        <w:t xml:space="preserve"> </w:t>
      </w:r>
      <w:ins w:id="126" w:author="Holcomb, Jay" w:date="2020-02-11T13:30:00Z">
        <w:r w:rsidR="00CB5B44" w:rsidRPr="00EC1FEC">
          <w:t xml:space="preserve">and IEEE P802.11bd </w:t>
        </w:r>
      </w:ins>
      <w:ins w:id="127" w:author="Holcomb, Jay" w:date="2020-02-11T13:32:00Z">
        <w:r w:rsidR="00CB5B44" w:rsidRPr="00EC1FEC">
          <w:t xml:space="preserve">currently </w:t>
        </w:r>
      </w:ins>
      <w:ins w:id="128" w:author="Holcomb, Jay" w:date="2020-02-11T13:30:00Z">
        <w:r w:rsidR="00CB5B44" w:rsidRPr="00EC1FEC">
          <w:t xml:space="preserve">in development </w:t>
        </w:r>
      </w:ins>
      <w:r w:rsidR="00002CD6" w:rsidRPr="00EC1FEC">
        <w:t xml:space="preserve">provide </w:t>
      </w:r>
      <w:r w:rsidR="00592E0A" w:rsidRPr="00EC1FEC">
        <w:t xml:space="preserve">specifications that are applicable for </w:t>
      </w:r>
      <w:r w:rsidRPr="00EC1FEC">
        <w:t>support</w:t>
      </w:r>
      <w:r w:rsidR="00592E0A" w:rsidRPr="00EC1FEC">
        <w:t xml:space="preserve">ing WLAN </w:t>
      </w:r>
      <w:del w:id="129" w:author="Holcomb, Jay" w:date="2020-02-11T13:27:00Z">
        <w:r w:rsidR="00592E0A" w:rsidRPr="00EC1FEC" w:rsidDel="002E6221">
          <w:delText xml:space="preserve">(Wi-Fi) </w:delText>
        </w:r>
      </w:del>
      <w:r w:rsidR="00592E0A" w:rsidRPr="00EC1FEC">
        <w:t xml:space="preserve">and ITS </w:t>
      </w:r>
      <w:r w:rsidR="00E54D33" w:rsidRPr="00EC1FEC">
        <w:t>(I</w:t>
      </w:r>
      <w:r w:rsidR="00E54D33" w:rsidRPr="00EC1FEC">
        <w:rPr>
          <w:color w:val="222222"/>
          <w:shd w:val="clear" w:color="auto" w:fill="FFFFFF"/>
        </w:rPr>
        <w:t xml:space="preserve">ntelligent Transportation System) </w:t>
      </w:r>
      <w:r w:rsidR="00592E0A" w:rsidRPr="00EC1FEC">
        <w:t>applications (use cases)</w:t>
      </w:r>
      <w:r w:rsidRPr="00EC1FEC">
        <w:t xml:space="preserve"> </w:t>
      </w:r>
      <w:r w:rsidR="00592E0A" w:rsidRPr="00EC1FEC">
        <w:t xml:space="preserve">for </w:t>
      </w:r>
      <w:r w:rsidRPr="00EC1FEC">
        <w:t>the full 75MHz of spectrum between 5850 and 5925</w:t>
      </w:r>
      <w:r w:rsidR="00E41A3D" w:rsidRPr="00EC1FEC">
        <w:t xml:space="preserve"> </w:t>
      </w:r>
      <w:proofErr w:type="spellStart"/>
      <w:r w:rsidR="006C3496" w:rsidRPr="00EC1FEC">
        <w:t>MHz.</w:t>
      </w:r>
      <w:proofErr w:type="spellEnd"/>
      <w:ins w:id="130" w:author="Holcomb, Jay" w:date="2020-02-11T13:34:00Z">
        <w:r w:rsidR="00D5103C" w:rsidRPr="00EC1FEC">
          <w:t xml:space="preserve"> </w:t>
        </w:r>
      </w:ins>
      <w:r w:rsidRPr="00EC1FEC">
        <w:t xml:space="preserve"> IEEE 802 </w:t>
      </w:r>
      <w:ins w:id="131" w:author="Holcomb, Jay" w:date="2020-02-13T12:40:00Z">
        <w:r w:rsidR="00E9363A" w:rsidRPr="00EC1FEC">
          <w:t xml:space="preserve">notes </w:t>
        </w:r>
      </w:ins>
      <w:ins w:id="132" w:author="Holcomb, Jay" w:date="2020-02-13T12:43:00Z">
        <w:r w:rsidR="00992B5C" w:rsidRPr="00EC1FEC">
          <w:t xml:space="preserve">that </w:t>
        </w:r>
      </w:ins>
      <w:ins w:id="133" w:author="Holcomb, Jay" w:date="2020-02-13T12:40:00Z">
        <w:r w:rsidR="00E9363A" w:rsidRPr="00EC1FEC">
          <w:t xml:space="preserve">the proposed </w:t>
        </w:r>
      </w:ins>
      <w:del w:id="134" w:author="Holcomb, Jay" w:date="2020-02-13T12:40:00Z">
        <w:r w:rsidRPr="00EC1FEC" w:rsidDel="00E9363A">
          <w:delText xml:space="preserve">applauds </w:delText>
        </w:r>
      </w:del>
      <w:r w:rsidRPr="00EC1FEC">
        <w:t>rules designed to extend wider channels across 5850-5925</w:t>
      </w:r>
      <w:r w:rsidR="001B3D22" w:rsidRPr="00EC1FEC">
        <w:t xml:space="preserve"> MHz</w:t>
      </w:r>
      <w:del w:id="135" w:author="Holcomb, Jay" w:date="2020-02-13T12:41:00Z">
        <w:r w:rsidRPr="00EC1FEC" w:rsidDel="00E9363A">
          <w:delText>,</w:delText>
        </w:r>
      </w:del>
      <w:r w:rsidRPr="00EC1FEC">
        <w:t xml:space="preserve"> </w:t>
      </w:r>
      <w:del w:id="136" w:author="Holcomb, Jay" w:date="2020-02-13T12:40:00Z">
        <w:r w:rsidRPr="00EC1FEC" w:rsidDel="00E9363A">
          <w:delText xml:space="preserve">as this </w:delText>
        </w:r>
      </w:del>
      <w:ins w:id="137" w:author="Holcomb, Jay" w:date="2020-02-13T12:42:00Z">
        <w:r w:rsidR="00E9363A" w:rsidRPr="00EC1FEC">
          <w:t xml:space="preserve"> </w:t>
        </w:r>
      </w:ins>
      <w:r w:rsidRPr="00EC1FEC">
        <w:t>enable</w:t>
      </w:r>
      <w:del w:id="138" w:author="Holcomb, Jay" w:date="2020-02-13T12:44:00Z">
        <w:r w:rsidRPr="00EC1FEC" w:rsidDel="00992B5C">
          <w:delText>s</w:delText>
        </w:r>
      </w:del>
      <w:r w:rsidRPr="00EC1FEC">
        <w:t xml:space="preserve"> IEEE </w:t>
      </w:r>
      <w:r w:rsidR="00592E0A" w:rsidRPr="00EC1FEC">
        <w:t xml:space="preserve">Std </w:t>
      </w:r>
      <w:r w:rsidRPr="00EC1FEC">
        <w:t>802.11</w:t>
      </w:r>
      <w:r w:rsidR="00592E0A" w:rsidRPr="00EC1FEC">
        <w:t>-2016</w:t>
      </w:r>
      <w:r w:rsidRPr="00EC1FEC">
        <w:t xml:space="preserve"> and </w:t>
      </w:r>
      <w:r w:rsidR="0012585C" w:rsidRPr="00EC1FEC">
        <w:t>IEEE P</w:t>
      </w:r>
      <w:r w:rsidRPr="00EC1FEC">
        <w:t xml:space="preserve">802.11ax </w:t>
      </w:r>
      <w:r w:rsidR="00592E0A" w:rsidRPr="00EC1FEC">
        <w:t xml:space="preserve">based devices </w:t>
      </w:r>
      <w:r w:rsidRPr="00EC1FEC">
        <w:t>to use 80M</w:t>
      </w:r>
      <w:r w:rsidR="009D6098" w:rsidRPr="00EC1FEC">
        <w:t>H</w:t>
      </w:r>
      <w:r w:rsidRPr="00EC1FEC">
        <w:t>z and 160M</w:t>
      </w:r>
      <w:r w:rsidR="009D6098" w:rsidRPr="00EC1FEC">
        <w:t>H</w:t>
      </w:r>
      <w:r w:rsidRPr="00EC1FEC">
        <w:t>z</w:t>
      </w:r>
      <w:r w:rsidR="007D091E" w:rsidRPr="00EC1FEC">
        <w:t xml:space="preserve"> channels</w:t>
      </w:r>
      <w:r w:rsidRPr="00EC1FEC">
        <w:t>.</w:t>
      </w:r>
    </w:p>
    <w:p w14:paraId="6E432A86" w14:textId="6A787AAF" w:rsidR="00790560" w:rsidRPr="00EC1FEC" w:rsidRDefault="00790560" w:rsidP="00EC1FEC">
      <w:pPr>
        <w:ind w:firstLine="0"/>
        <w:rPr>
          <w:ins w:id="139" w:author="Holcomb, Jay" w:date="2020-02-14T12:22:00Z"/>
        </w:rPr>
      </w:pPr>
    </w:p>
    <w:p w14:paraId="2B077899" w14:textId="486160FD" w:rsidR="008B469B" w:rsidRPr="00EC1FEC" w:rsidRDefault="008B469B" w:rsidP="00EC1FEC">
      <w:pPr>
        <w:ind w:firstLine="0"/>
        <w:rPr>
          <w:color w:val="00B050"/>
        </w:rPr>
      </w:pPr>
      <w:r w:rsidRPr="00EC1FEC">
        <w:rPr>
          <w:color w:val="00B050"/>
        </w:rPr>
        <w:t>}</w:t>
      </w:r>
      <w:del w:id="140" w:author="Joseph Levy" w:date="2020-02-19T01:20:00Z">
        <w:r w:rsidRPr="00EC1FEC" w:rsidDel="00E453EA">
          <w:rPr>
            <w:color w:val="00B050"/>
          </w:rPr>
          <w:delText xml:space="preserve"> </w:delText>
        </w:r>
      </w:del>
      <w:r w:rsidRPr="00EC1FEC">
        <w:rPr>
          <w:color w:val="00B050"/>
        </w:rPr>
        <w:t xml:space="preserve">14feb: okay to go with above. </w:t>
      </w:r>
    </w:p>
    <w:p w14:paraId="630B2D59" w14:textId="4F0EB52C" w:rsidR="005F708B" w:rsidRPr="00EC1FEC" w:rsidRDefault="00725EB8" w:rsidP="00EC1FEC">
      <w:pPr>
        <w:ind w:firstLine="0"/>
        <w:rPr>
          <w:strike/>
          <w:color w:val="00B050"/>
        </w:rPr>
      </w:pPr>
      <w:r w:rsidRPr="00EC1FEC">
        <w:rPr>
          <w:strike/>
          <w:color w:val="00B050"/>
        </w:rPr>
        <w:t>}</w:t>
      </w:r>
      <w:del w:id="141" w:author="Joseph Levy" w:date="2020-02-19T01:20:00Z">
        <w:r w:rsidRPr="00EC1FEC" w:rsidDel="00E453EA">
          <w:rPr>
            <w:strike/>
            <w:color w:val="00B050"/>
          </w:rPr>
          <w:delText xml:space="preserve"> </w:delText>
        </w:r>
      </w:del>
      <w:r w:rsidR="005F708B" w:rsidRPr="00EC1FEC">
        <w:rPr>
          <w:strike/>
          <w:color w:val="00B050"/>
        </w:rPr>
        <w:t xml:space="preserve">There was discussion in 802.18 </w:t>
      </w:r>
      <w:r w:rsidR="001B16C8" w:rsidRPr="00EC1FEC">
        <w:rPr>
          <w:strike/>
          <w:color w:val="00B050"/>
        </w:rPr>
        <w:t>during</w:t>
      </w:r>
      <w:r w:rsidR="005F708B" w:rsidRPr="00EC1FEC">
        <w:rPr>
          <w:strike/>
          <w:color w:val="00B050"/>
        </w:rPr>
        <w:t xml:space="preserve"> the 802.18 teleconference 23 Jan 2020 regarding: if this section is following what was “agreed” at the 802.18 F2F meeting in January</w:t>
      </w:r>
      <w:r w:rsidR="00030E84" w:rsidRPr="00EC1FEC">
        <w:rPr>
          <w:strike/>
          <w:color w:val="00B050"/>
        </w:rPr>
        <w:t>:</w:t>
      </w:r>
      <w:r w:rsidR="005F708B" w:rsidRPr="00EC1FEC">
        <w:rPr>
          <w:strike/>
          <w:color w:val="00B050"/>
        </w:rPr>
        <w:t xml:space="preserve"> to stay silent on the partitioning?</w:t>
      </w:r>
      <w:r w:rsidR="00030E84" w:rsidRPr="00EC1FEC">
        <w:rPr>
          <w:strike/>
          <w:color w:val="00B050"/>
        </w:rPr>
        <w:t xml:space="preserve"> </w:t>
      </w:r>
      <w:r w:rsidR="00030E84" w:rsidRPr="00EC1FEC">
        <w:rPr>
          <w:strike/>
          <w:color w:val="00B050"/>
        </w:rPr>
        <w:lastRenderedPageBreak/>
        <w:t>Maybe the second sentence should be deleted</w:t>
      </w:r>
      <w:del w:id="142" w:author="Holcomb, Jay" w:date="2020-02-11T15:33:00Z">
        <w:r w:rsidR="00030E84" w:rsidRPr="00EC1FEC" w:rsidDel="00DE792C">
          <w:rPr>
            <w:strike/>
            <w:color w:val="00B050"/>
          </w:rPr>
          <w:delText>,</w:delText>
        </w:r>
      </w:del>
      <w:r w:rsidR="00030E84" w:rsidRPr="00EC1FEC">
        <w:rPr>
          <w:strike/>
          <w:color w:val="00B050"/>
        </w:rPr>
        <w:t xml:space="preserve"> or lessen the focus on wide band usage. This section needs more inputs, contributions are welcomed.</w:t>
      </w:r>
    </w:p>
    <w:p w14:paraId="1AFEBEF5" w14:textId="21B124CE" w:rsidR="00030E84" w:rsidRPr="00EC1FEC" w:rsidRDefault="00030E84" w:rsidP="00EC1FEC">
      <w:pPr>
        <w:pStyle w:val="CommentText"/>
        <w:ind w:firstLine="0"/>
        <w:rPr>
          <w:strike/>
          <w:color w:val="00B050"/>
          <w:sz w:val="24"/>
        </w:rPr>
      </w:pPr>
      <w:del w:id="143" w:author="Joseph Levy" w:date="2020-02-19T01:20:00Z">
        <w:r w:rsidRPr="00EC1FEC" w:rsidDel="00E453EA">
          <w:rPr>
            <w:strike/>
            <w:color w:val="00B050"/>
            <w:sz w:val="24"/>
          </w:rPr>
          <w:delText>{</w:delText>
        </w:r>
      </w:del>
      <w:proofErr w:type="gramStart"/>
      <w:ins w:id="144" w:author="Joseph Levy" w:date="2020-02-19T01:20:00Z">
        <w:r w:rsidR="00E453EA" w:rsidRPr="00EC1FEC">
          <w:rPr>
            <w:strike/>
            <w:color w:val="00B050"/>
            <w:sz w:val="24"/>
          </w:rPr>
          <w:t>}</w:t>
        </w:r>
      </w:ins>
      <w:r w:rsidRPr="00EC1FEC">
        <w:rPr>
          <w:strike/>
          <w:color w:val="00B050"/>
          <w:sz w:val="24"/>
        </w:rPr>
        <w:t>Comment</w:t>
      </w:r>
      <w:proofErr w:type="gramEnd"/>
      <w:r w:rsidRPr="00EC1FEC">
        <w:rPr>
          <w:strike/>
          <w:color w:val="00B050"/>
          <w:sz w:val="24"/>
        </w:rPr>
        <w:t xml:space="preserve"> from 802.18 teleconference 23 Jan 2020: need to clarify using 802.11 technology family, and limit references to Wi-Fi (watch the trademarks in general).  It was also suggested that this maybe move to the introduction.</w:t>
      </w:r>
    </w:p>
    <w:p w14:paraId="20DC0A91" w14:textId="77777777" w:rsidR="006843BE" w:rsidRPr="00EC1FEC" w:rsidRDefault="006843BE" w:rsidP="00EC1FEC">
      <w:pPr>
        <w:pStyle w:val="CommentText"/>
        <w:ind w:firstLine="0"/>
        <w:rPr>
          <w:strike/>
          <w:color w:val="00B050"/>
          <w:sz w:val="24"/>
        </w:rPr>
      </w:pPr>
    </w:p>
    <w:p w14:paraId="7918466D" w14:textId="39D13BCC" w:rsidR="00C700F3" w:rsidRPr="00EC1FEC" w:rsidRDefault="00790560" w:rsidP="00EC1FEC">
      <w:pPr>
        <w:pStyle w:val="Heading2"/>
        <w:keepNext w:val="0"/>
        <w:keepLines w:val="0"/>
      </w:pPr>
      <w:r w:rsidRPr="00EC1FEC">
        <w:t xml:space="preserve">IEEE 802.11 support of </w:t>
      </w:r>
      <w:del w:id="145" w:author="Holcomb, Jay" w:date="2020-02-11T13:44:00Z">
        <w:r w:rsidR="002B6A88" w:rsidRPr="00EC1FEC" w:rsidDel="001F2141">
          <w:delText xml:space="preserve">the </w:delText>
        </w:r>
      </w:del>
      <w:ins w:id="146" w:author="Holcomb, Jay" w:date="2020-02-11T13:44:00Z">
        <w:del w:id="147" w:author="Joseph Levy" w:date="2020-02-18T23:58:00Z">
          <w:r w:rsidR="001F2141" w:rsidRPr="00EC1FEC" w:rsidDel="00C7373D">
            <w:delText>exisiting</w:delText>
          </w:r>
        </w:del>
      </w:ins>
      <w:ins w:id="148" w:author="Joseph Levy" w:date="2020-02-18T23:58:00Z">
        <w:r w:rsidR="00C7373D" w:rsidRPr="00EC1FEC">
          <w:t>existing</w:t>
        </w:r>
      </w:ins>
      <w:ins w:id="149" w:author="Holcomb, Jay" w:date="2020-02-11T13:44:00Z">
        <w:r w:rsidR="001F2141" w:rsidRPr="00EC1FEC">
          <w:t xml:space="preserve"> worldwide </w:t>
        </w:r>
      </w:ins>
      <w:r w:rsidRPr="00EC1FEC">
        <w:t>ITS</w:t>
      </w:r>
      <w:r w:rsidR="002B6A88" w:rsidRPr="00EC1FEC">
        <w:t xml:space="preserve"> frequency band</w:t>
      </w:r>
      <w:ins w:id="150" w:author="Holcomb, Jay" w:date="2020-02-11T13:44:00Z">
        <w:r w:rsidR="001F2141" w:rsidRPr="00EC1FEC">
          <w:t>s</w:t>
        </w:r>
      </w:ins>
      <w:r w:rsidR="00C700F3" w:rsidRPr="00EC1FEC">
        <w:t xml:space="preserve"> </w:t>
      </w:r>
    </w:p>
    <w:p w14:paraId="24541D90" w14:textId="77777777" w:rsidR="006843BE" w:rsidRPr="00EC1FEC" w:rsidRDefault="006843BE" w:rsidP="00EC1FEC">
      <w:pPr>
        <w:ind w:firstLine="0"/>
      </w:pPr>
    </w:p>
    <w:p w14:paraId="3352C274" w14:textId="034689AB" w:rsidR="00C700F3" w:rsidRPr="00EC1FEC" w:rsidRDefault="00C700F3" w:rsidP="00EC1FEC">
      <w:r w:rsidRPr="00EC1FEC">
        <w:t xml:space="preserve">The IEEE </w:t>
      </w:r>
      <w:r w:rsidR="00592E0A" w:rsidRPr="00EC1FEC">
        <w:t xml:space="preserve">Std </w:t>
      </w:r>
      <w:r w:rsidRPr="00EC1FEC">
        <w:t>802.11</w:t>
      </w:r>
      <w:r w:rsidR="00790560" w:rsidRPr="00EC1FEC">
        <w:t>-2016</w:t>
      </w:r>
      <w:r w:rsidR="00592E0A" w:rsidRPr="00EC1FEC">
        <w:t xml:space="preserve"> OCB functionality (802.11</w:t>
      </w:r>
      <w:r w:rsidRPr="00EC1FEC">
        <w:t>p</w:t>
      </w:r>
      <w:r w:rsidR="00592E0A" w:rsidRPr="00EC1FEC">
        <w:t>)</w:t>
      </w:r>
      <w:r w:rsidRPr="00EC1FEC">
        <w:t xml:space="preserve"> and </w:t>
      </w:r>
      <w:r w:rsidR="00592E0A" w:rsidRPr="00EC1FEC">
        <w:t xml:space="preserve">ongoing work in the IEEE </w:t>
      </w:r>
      <w:r w:rsidR="00E20B52" w:rsidRPr="00EC1FEC">
        <w:t>P</w:t>
      </w:r>
      <w:r w:rsidRPr="00EC1FEC">
        <w:t>802.11</w:t>
      </w:r>
      <w:r w:rsidR="00592E0A" w:rsidRPr="00EC1FEC">
        <w:t xml:space="preserve"> </w:t>
      </w:r>
      <w:proofErr w:type="spellStart"/>
      <w:r w:rsidR="00592E0A" w:rsidRPr="00EC1FEC">
        <w:t>TG</w:t>
      </w:r>
      <w:r w:rsidRPr="00EC1FEC">
        <w:t>bd</w:t>
      </w:r>
      <w:proofErr w:type="spellEnd"/>
      <w:r w:rsidRPr="00EC1FEC">
        <w:t xml:space="preserve"> </w:t>
      </w:r>
      <w:r w:rsidR="00790560" w:rsidRPr="00EC1FEC">
        <w:t xml:space="preserve">provide technical capabilities for ITS in the </w:t>
      </w:r>
      <w:r w:rsidRPr="00EC1FEC">
        <w:t xml:space="preserve">defined </w:t>
      </w:r>
      <w:r w:rsidR="002B6A88" w:rsidRPr="00EC1FEC">
        <w:t xml:space="preserve">ITS band </w:t>
      </w:r>
      <w:ins w:id="151" w:author="Holcomb, Jay" w:date="2020-02-14T12:30:00Z">
        <w:r w:rsidR="00912926" w:rsidRPr="00EC1FEC">
          <w:t xml:space="preserve">in multiple regulatory domains </w:t>
        </w:r>
      </w:ins>
      <w:r w:rsidRPr="00EC1FEC">
        <w:t>around the world, not just in the USA. Th</w:t>
      </w:r>
      <w:r w:rsidR="00790560" w:rsidRPr="00EC1FEC">
        <w:t>e</w:t>
      </w:r>
      <w:r w:rsidRPr="00EC1FEC">
        <w:t xml:space="preserve"> ITS band has been </w:t>
      </w:r>
      <w:r w:rsidR="003209F9" w:rsidRPr="00EC1FEC">
        <w:t>thoroughly</w:t>
      </w:r>
      <w:r w:rsidRPr="00EC1FEC">
        <w:t xml:space="preserve"> studied at previous World Radio Conferences. </w:t>
      </w:r>
      <w:del w:id="152" w:author="Holcomb, Jay" w:date="2020-02-11T13:50:00Z">
        <w:r w:rsidRPr="00EC1FEC" w:rsidDel="00C311BB">
          <w:delText xml:space="preserve">The available ITS bands </w:delText>
        </w:r>
      </w:del>
      <w:del w:id="153" w:author="Holcomb, Jay" w:date="2020-02-11T13:41:00Z">
        <w:r w:rsidRPr="00EC1FEC" w:rsidDel="00027C73">
          <w:delText xml:space="preserve">should be available </w:delText>
        </w:r>
      </w:del>
      <w:del w:id="154" w:author="Holcomb, Jay" w:date="2020-02-11T13:50:00Z">
        <w:r w:rsidRPr="00EC1FEC" w:rsidDel="00C311BB">
          <w:delText xml:space="preserve">for the deployment of </w:delText>
        </w:r>
      </w:del>
      <w:r w:rsidR="00790560" w:rsidRPr="00EC1FEC">
        <w:t xml:space="preserve">IEEE Std </w:t>
      </w:r>
      <w:r w:rsidRPr="00EC1FEC">
        <w:t>802.11</w:t>
      </w:r>
      <w:r w:rsidR="00790560" w:rsidRPr="00EC1FEC">
        <w:t>-2016 OCB functionality (802.11p)</w:t>
      </w:r>
      <w:r w:rsidRPr="00EC1FEC">
        <w:t xml:space="preserve"> </w:t>
      </w:r>
      <w:del w:id="155" w:author="Holcomb, Jay" w:date="2020-02-11T13:51:00Z">
        <w:r w:rsidRPr="00EC1FEC" w:rsidDel="00C311BB">
          <w:delText xml:space="preserve">and future evolving technologies such as </w:delText>
        </w:r>
        <w:r w:rsidR="00790560" w:rsidRPr="00EC1FEC" w:rsidDel="00C311BB">
          <w:delText xml:space="preserve">those currently being developed in </w:delText>
        </w:r>
        <w:r w:rsidR="00123389" w:rsidRPr="00EC1FEC" w:rsidDel="00C311BB">
          <w:delText>IEEE P</w:delText>
        </w:r>
        <w:r w:rsidRPr="00EC1FEC" w:rsidDel="00C311BB">
          <w:delText>802.11</w:delText>
        </w:r>
        <w:r w:rsidR="00790560" w:rsidRPr="00EC1FEC" w:rsidDel="00C311BB">
          <w:delText xml:space="preserve"> TG</w:delText>
        </w:r>
        <w:r w:rsidRPr="00EC1FEC" w:rsidDel="00C311BB">
          <w:delText xml:space="preserve">bd </w:delText>
        </w:r>
        <w:r w:rsidR="00790560" w:rsidRPr="00EC1FEC" w:rsidDel="00C311BB">
          <w:delText>task group</w:delText>
        </w:r>
      </w:del>
      <w:ins w:id="156" w:author="Holcomb, Jay" w:date="2020-02-11T13:49:00Z">
        <w:r w:rsidR="00C311BB" w:rsidRPr="00EC1FEC">
          <w:t xml:space="preserve"> are being deployed in </w:t>
        </w:r>
      </w:ins>
      <w:ins w:id="157" w:author="Holcomb, Jay" w:date="2020-02-11T13:50:00Z">
        <w:r w:rsidR="00C311BB" w:rsidRPr="00EC1FEC">
          <w:t>various regions around t</w:t>
        </w:r>
      </w:ins>
      <w:ins w:id="158" w:author="Holcomb, Jay" w:date="2020-02-11T13:49:00Z">
        <w:r w:rsidR="00C311BB" w:rsidRPr="00EC1FEC">
          <w:t>he world</w:t>
        </w:r>
      </w:ins>
      <w:ins w:id="159" w:author="Holcomb, Jay" w:date="2020-02-11T13:50:00Z">
        <w:r w:rsidR="00C311BB" w:rsidRPr="00EC1FEC">
          <w:t xml:space="preserve"> in the 5.9 GHz ITS band</w:t>
        </w:r>
      </w:ins>
      <w:del w:id="160" w:author="Holcomb, Jay" w:date="2020-02-11T13:40:00Z">
        <w:r w:rsidRPr="00EC1FEC" w:rsidDel="00027C73">
          <w:delText xml:space="preserve"> from 5895-5925MHz</w:delText>
        </w:r>
      </w:del>
      <w:r w:rsidRPr="00EC1FEC">
        <w:t xml:space="preserve">. </w:t>
      </w:r>
      <w:ins w:id="161" w:author="Holcomb, Jay" w:date="2020-02-11T13:54:00Z">
        <w:r w:rsidR="004E6DA6" w:rsidRPr="00EC1FEC">
          <w:t>T</w:t>
        </w:r>
      </w:ins>
      <w:ins w:id="162" w:author="Holcomb, Jay" w:date="2020-02-11T13:51:00Z">
        <w:r w:rsidR="00C311BB" w:rsidRPr="00EC1FEC">
          <w:t>echnolog</w:t>
        </w:r>
      </w:ins>
      <w:ins w:id="163" w:author="Holcomb, Jay" w:date="2020-02-11T13:54:00Z">
        <w:r w:rsidR="004E6DA6" w:rsidRPr="00EC1FEC">
          <w:t>ical</w:t>
        </w:r>
      </w:ins>
      <w:ins w:id="164" w:author="Holcomb, Jay" w:date="2020-02-11T13:51:00Z">
        <w:r w:rsidR="00C311BB" w:rsidRPr="00EC1FEC">
          <w:t xml:space="preserve"> </w:t>
        </w:r>
      </w:ins>
      <w:ins w:id="165" w:author="Holcomb, Jay" w:date="2020-02-11T13:54:00Z">
        <w:r w:rsidR="004E6DA6" w:rsidRPr="00EC1FEC">
          <w:t>innovations</w:t>
        </w:r>
      </w:ins>
      <w:ins w:id="166" w:author="Holcomb, Jay" w:date="2020-02-14T12:25:00Z">
        <w:r w:rsidR="008B469B" w:rsidRPr="00EC1FEC">
          <w:t xml:space="preserve"> </w:t>
        </w:r>
      </w:ins>
      <w:ins w:id="167" w:author="Holcomb, Jay" w:date="2020-02-11T13:51:00Z">
        <w:r w:rsidR="00C311BB" w:rsidRPr="00EC1FEC">
          <w:t xml:space="preserve">such as those currently being developed in </w:t>
        </w:r>
      </w:ins>
      <w:ins w:id="168" w:author="Holcomb, Jay" w:date="2020-02-14T12:26:00Z">
        <w:r w:rsidR="008B469B" w:rsidRPr="00EC1FEC">
          <w:t xml:space="preserve">the </w:t>
        </w:r>
      </w:ins>
      <w:ins w:id="169" w:author="Holcomb, Jay" w:date="2020-02-11T13:51:00Z">
        <w:r w:rsidR="00C311BB" w:rsidRPr="00EC1FEC">
          <w:t xml:space="preserve">IEEE P802.11 </w:t>
        </w:r>
        <w:proofErr w:type="spellStart"/>
        <w:r w:rsidR="00C311BB" w:rsidRPr="00EC1FEC">
          <w:t>TGbd</w:t>
        </w:r>
        <w:proofErr w:type="spellEnd"/>
        <w:r w:rsidR="00C311BB" w:rsidRPr="00EC1FEC">
          <w:t xml:space="preserve"> task group </w:t>
        </w:r>
      </w:ins>
      <w:ins w:id="170" w:author="Holcomb, Jay" w:date="2020-02-14T12:26:00Z">
        <w:r w:rsidR="008B469B" w:rsidRPr="00EC1FEC">
          <w:t xml:space="preserve">will bring in next generation V2X functionality </w:t>
        </w:r>
      </w:ins>
      <w:ins w:id="171" w:author="Holcomb, Jay" w:date="2020-02-14T12:27:00Z">
        <w:r w:rsidR="008B469B" w:rsidRPr="00EC1FEC">
          <w:t>in this 5.9 GHz</w:t>
        </w:r>
      </w:ins>
      <w:ins w:id="172" w:author="Holcomb, Jay" w:date="2020-02-14T12:31:00Z">
        <w:r w:rsidR="00912926" w:rsidRPr="00EC1FEC">
          <w:t xml:space="preserve"> ITS</w:t>
        </w:r>
      </w:ins>
      <w:ins w:id="173" w:author="Holcomb, Jay" w:date="2020-02-14T12:27:00Z">
        <w:r w:rsidR="008B469B" w:rsidRPr="00EC1FEC">
          <w:t xml:space="preserve"> band</w:t>
        </w:r>
      </w:ins>
      <w:ins w:id="174" w:author="Holcomb, Jay" w:date="2020-02-14T12:28:00Z">
        <w:r w:rsidR="00912926" w:rsidRPr="00EC1FEC">
          <w:t xml:space="preserve">, </w:t>
        </w:r>
      </w:ins>
      <w:ins w:id="175" w:author="Holcomb, Jay" w:date="2020-02-14T12:27:00Z">
        <w:r w:rsidR="008B469B" w:rsidRPr="00EC1FEC">
          <w:t>while maintaining backward compatibility with IEEE Std 802.11-2016 OCB</w:t>
        </w:r>
      </w:ins>
      <w:ins w:id="176" w:author="Holcomb, Jay" w:date="2020-02-11T13:52:00Z">
        <w:r w:rsidR="00C311BB" w:rsidRPr="00EC1FEC">
          <w:t xml:space="preserve">. </w:t>
        </w:r>
      </w:ins>
      <w:del w:id="177" w:author="Holcomb, Jay" w:date="2020-02-14T12:30:00Z">
        <w:r w:rsidRPr="00EC1FEC" w:rsidDel="00912926">
          <w:delText>It is specified this way to support ITS applications in other regulatory domains.</w:delText>
        </w:r>
      </w:del>
    </w:p>
    <w:p w14:paraId="7AF3D286" w14:textId="77777777" w:rsidR="00CC5FFB" w:rsidRPr="00EC1FEC" w:rsidRDefault="00CC5FFB" w:rsidP="00EC1FEC">
      <w:pPr>
        <w:ind w:firstLine="0"/>
        <w:rPr>
          <w:ins w:id="178" w:author="Holcomb, Jay" w:date="2020-02-13T12:47:00Z"/>
        </w:rPr>
      </w:pPr>
    </w:p>
    <w:p w14:paraId="5273E656" w14:textId="22A68125" w:rsidR="006843BE" w:rsidRPr="00EC1FEC" w:rsidRDefault="00CC5FFB" w:rsidP="00EC1FEC">
      <w:pPr>
        <w:ind w:firstLine="0"/>
        <w:rPr>
          <w:color w:val="00B050"/>
        </w:rPr>
      </w:pPr>
      <w:r w:rsidRPr="00EC1FEC">
        <w:rPr>
          <w:color w:val="00B050"/>
        </w:rPr>
        <w:t xml:space="preserve">} </w:t>
      </w:r>
      <w:r w:rsidR="003B7EFC" w:rsidRPr="00EC1FEC">
        <w:rPr>
          <w:color w:val="00B050"/>
        </w:rPr>
        <w:t xml:space="preserve">need to </w:t>
      </w:r>
      <w:r w:rsidRPr="00EC1FEC">
        <w:rPr>
          <w:color w:val="00B050"/>
        </w:rPr>
        <w:t xml:space="preserve">add about upgrading to next generation, and last sentence is awkward.  </w:t>
      </w:r>
      <w:r w:rsidR="00912926" w:rsidRPr="00EC1FEC">
        <w:rPr>
          <w:color w:val="00B050"/>
        </w:rPr>
        <w:t xml:space="preserve"> see above </w:t>
      </w:r>
      <w:r w:rsidR="00B22A2F" w:rsidRPr="00EC1FEC">
        <w:rPr>
          <w:color w:val="00B050"/>
        </w:rPr>
        <w:t>- done</w:t>
      </w:r>
    </w:p>
    <w:p w14:paraId="7B9E3D0A" w14:textId="77777777" w:rsidR="00CC5FFB" w:rsidRPr="00EC1FEC" w:rsidRDefault="00CC5FFB" w:rsidP="00EC1FEC">
      <w:pPr>
        <w:ind w:firstLine="0"/>
        <w:rPr>
          <w:color w:val="00B050"/>
        </w:rPr>
      </w:pPr>
    </w:p>
    <w:p w14:paraId="7ED4D760" w14:textId="49FEE3BF" w:rsidR="006F339C" w:rsidRPr="00EC1FEC" w:rsidRDefault="00C700F3" w:rsidP="00EC1FEC">
      <w:pPr>
        <w:rPr>
          <w:lang w:eastAsia="ko-KR"/>
        </w:rPr>
      </w:pPr>
      <w:r w:rsidRPr="00EC1FEC">
        <w:t xml:space="preserve">In summary, </w:t>
      </w:r>
      <w:r w:rsidR="00E41A3D" w:rsidRPr="00EC1FEC">
        <w:t xml:space="preserve">IEEE 802.11 is continuing to evolve the radio technology for various applications including WLAN connectivity and ITS in all regions around the world.  </w:t>
      </w:r>
    </w:p>
    <w:p w14:paraId="704EA04D" w14:textId="515F3C2E" w:rsidR="004903CC" w:rsidRPr="00EC1FEC" w:rsidDel="004E6DA6" w:rsidRDefault="00B24640" w:rsidP="00EC1FEC">
      <w:pPr>
        <w:ind w:firstLine="0"/>
        <w:rPr>
          <w:del w:id="179" w:author="Holcomb, Jay" w:date="2020-02-11T13:56:00Z"/>
          <w:lang w:eastAsia="ko-KR"/>
        </w:rPr>
      </w:pPr>
      <w:del w:id="180" w:author="Holcomb, Jay" w:date="2020-02-11T13:56:00Z">
        <w:r w:rsidRPr="00EC1FEC" w:rsidDel="004E6DA6">
          <w:rPr>
            <w:lang w:eastAsia="ko-KR"/>
          </w:rPr>
          <w:delText>However</w:delText>
        </w:r>
        <w:r w:rsidR="006F339C" w:rsidRPr="00EC1FEC" w:rsidDel="004E6DA6">
          <w:rPr>
            <w:lang w:eastAsia="ko-KR"/>
          </w:rPr>
          <w:delText xml:space="preserve">, 70MHz frequency bands should be </w:delText>
        </w:r>
        <w:r w:rsidRPr="00EC1FEC" w:rsidDel="004E6DA6">
          <w:rPr>
            <w:lang w:eastAsia="ko-KR"/>
          </w:rPr>
          <w:delText xml:space="preserve">primarily </w:delText>
        </w:r>
        <w:r w:rsidR="006F339C" w:rsidRPr="00EC1FEC" w:rsidDel="004E6DA6">
          <w:rPr>
            <w:lang w:eastAsia="ko-KR"/>
          </w:rPr>
          <w:delText>maintaine</w:delText>
        </w:r>
        <w:r w:rsidRPr="00EC1FEC" w:rsidDel="004E6DA6">
          <w:rPr>
            <w:lang w:eastAsia="ko-KR"/>
          </w:rPr>
          <w:delText>d to allow</w:delText>
        </w:r>
        <w:r w:rsidR="006F339C" w:rsidRPr="00EC1FEC" w:rsidDel="004E6DA6">
          <w:rPr>
            <w:lang w:eastAsia="ko-KR"/>
          </w:rPr>
          <w:delText xml:space="preserve"> </w:delText>
        </w:r>
        <w:r w:rsidR="00C37996" w:rsidRPr="00EC1FEC" w:rsidDel="004E6DA6">
          <w:rPr>
            <w:lang w:eastAsia="ko-KR"/>
          </w:rPr>
          <w:delText xml:space="preserve">the current </w:delText>
        </w:r>
        <w:r w:rsidR="006F339C" w:rsidRPr="00EC1FEC" w:rsidDel="004E6DA6">
          <w:rPr>
            <w:lang w:eastAsia="ko-KR"/>
          </w:rPr>
          <w:delText>IEEE</w:delText>
        </w:r>
        <w:r w:rsidR="00E20B52" w:rsidRPr="00EC1FEC" w:rsidDel="004E6DA6">
          <w:rPr>
            <w:lang w:eastAsia="ko-KR"/>
          </w:rPr>
          <w:delText xml:space="preserve"> Std</w:delText>
        </w:r>
        <w:r w:rsidR="006F339C" w:rsidRPr="00EC1FEC" w:rsidDel="004E6DA6">
          <w:rPr>
            <w:lang w:eastAsia="ko-KR"/>
          </w:rPr>
          <w:delText xml:space="preserve"> 802.11p and </w:delText>
        </w:r>
        <w:r w:rsidR="00C37996" w:rsidRPr="00EC1FEC" w:rsidDel="004E6DA6">
          <w:rPr>
            <w:lang w:eastAsia="ko-KR"/>
          </w:rPr>
          <w:delText xml:space="preserve">next </w:delText>
        </w:r>
        <w:r w:rsidR="006F339C" w:rsidRPr="00EC1FEC" w:rsidDel="004E6DA6">
          <w:rPr>
            <w:lang w:eastAsia="ko-KR"/>
          </w:rPr>
          <w:delText>IEE</w:delText>
        </w:r>
        <w:r w:rsidR="00E20B52" w:rsidRPr="00EC1FEC" w:rsidDel="004E6DA6">
          <w:rPr>
            <w:lang w:eastAsia="ko-KR"/>
          </w:rPr>
          <w:delText>E</w:delText>
        </w:r>
        <w:r w:rsidR="006F339C" w:rsidRPr="00EC1FEC" w:rsidDel="004E6DA6">
          <w:rPr>
            <w:lang w:eastAsia="ko-KR"/>
          </w:rPr>
          <w:delText xml:space="preserve"> </w:delText>
        </w:r>
        <w:r w:rsidR="000266BA" w:rsidRPr="00EC1FEC" w:rsidDel="004E6DA6">
          <w:rPr>
            <w:lang w:eastAsia="ko-KR"/>
          </w:rPr>
          <w:delText>P</w:delText>
        </w:r>
        <w:r w:rsidR="006F339C" w:rsidRPr="00EC1FEC" w:rsidDel="004E6DA6">
          <w:rPr>
            <w:lang w:eastAsia="ko-KR"/>
          </w:rPr>
          <w:delText>802 TGbd</w:delText>
        </w:r>
        <w:r w:rsidR="00C37996" w:rsidRPr="00EC1FEC" w:rsidDel="004E6DA6">
          <w:rPr>
            <w:lang w:eastAsia="ko-KR"/>
          </w:rPr>
          <w:delText xml:space="preserve"> to be applicable for ITS</w:delText>
        </w:r>
        <w:r w:rsidRPr="00EC1FEC" w:rsidDel="004E6DA6">
          <w:rPr>
            <w:lang w:eastAsia="ko-KR"/>
          </w:rPr>
          <w:delText xml:space="preserve"> applications.</w:delText>
        </w:r>
      </w:del>
    </w:p>
    <w:p w14:paraId="337D617F" w14:textId="1368A409" w:rsidR="004903CC" w:rsidRPr="00EC1FEC" w:rsidRDefault="004903CC" w:rsidP="00EC1FEC">
      <w:pPr>
        <w:ind w:firstLine="0"/>
        <w:rPr>
          <w:lang w:eastAsia="ko-KR"/>
        </w:rPr>
      </w:pPr>
    </w:p>
    <w:p w14:paraId="5A04F648" w14:textId="77777777" w:rsidR="00030E84" w:rsidRPr="00EC1FEC" w:rsidRDefault="00725EB8" w:rsidP="00EC1FEC">
      <w:pPr>
        <w:ind w:firstLine="0"/>
        <w:rPr>
          <w:strike/>
          <w:color w:val="00B050"/>
        </w:rPr>
      </w:pPr>
      <w:r w:rsidRPr="00EC1FEC">
        <w:rPr>
          <w:strike/>
          <w:color w:val="00B050"/>
        </w:rPr>
        <w:t>} whether</w:t>
      </w:r>
      <w:r w:rsidR="00C700F3" w:rsidRPr="00EC1FEC">
        <w:rPr>
          <w:strike/>
          <w:color w:val="00B050"/>
        </w:rPr>
        <w:t xml:space="preserve"> the NPRM results in 10MHz for the DSRC Service, 30MHz for the DSRC Service </w:t>
      </w:r>
      <w:r w:rsidR="00C700F3" w:rsidRPr="00EC1FEC">
        <w:rPr>
          <w:strike/>
          <w:color w:val="00B050"/>
          <w:highlight w:val="yellow"/>
        </w:rPr>
        <w:t xml:space="preserve">or maintains the 75MHz for the DSRC </w:t>
      </w:r>
      <w:r w:rsidR="008E6B37" w:rsidRPr="00EC1FEC">
        <w:rPr>
          <w:strike/>
          <w:color w:val="00B050"/>
          <w:highlight w:val="yellow"/>
        </w:rPr>
        <w:t>Service</w:t>
      </w:r>
      <w:r w:rsidR="008E6B37" w:rsidRPr="00EC1FEC">
        <w:rPr>
          <w:strike/>
          <w:color w:val="00B050"/>
        </w:rPr>
        <w:t>.</w:t>
      </w:r>
    </w:p>
    <w:p w14:paraId="12610FAC" w14:textId="6D964AB4" w:rsidR="00C700F3" w:rsidRPr="00EC1FEC" w:rsidRDefault="00725EB8" w:rsidP="00EC1FEC">
      <w:pPr>
        <w:ind w:firstLine="0"/>
        <w:rPr>
          <w:strike/>
          <w:color w:val="00B050"/>
        </w:rPr>
      </w:pPr>
      <w:r w:rsidRPr="00EC1FEC">
        <w:rPr>
          <w:strike/>
          <w:color w:val="00B050"/>
        </w:rPr>
        <w:t xml:space="preserve">} </w:t>
      </w:r>
      <w:r w:rsidR="00030E84" w:rsidRPr="00EC1FEC">
        <w:rPr>
          <w:strike/>
          <w:color w:val="00B050"/>
        </w:rPr>
        <w:t xml:space="preserve">this needs further discussion and needs to be agreed.  This does not seem to adhere to the agreement made in 802.18 at the F2F meeting in Jan 2020, that this document would remain </w:t>
      </w:r>
      <w:r w:rsidR="001B16C8" w:rsidRPr="00EC1FEC">
        <w:rPr>
          <w:strike/>
          <w:color w:val="00B050"/>
        </w:rPr>
        <w:t>silent</w:t>
      </w:r>
      <w:r w:rsidR="00030E84" w:rsidRPr="00EC1FEC">
        <w:rPr>
          <w:strike/>
          <w:color w:val="00B050"/>
        </w:rPr>
        <w:t xml:space="preserve"> on how the 75 MHz is or is not partitioned.</w:t>
      </w:r>
    </w:p>
    <w:p w14:paraId="3E5A3E5E" w14:textId="652EB8F2" w:rsidR="00AF5163" w:rsidRPr="00EC1FEC" w:rsidRDefault="00725EB8" w:rsidP="00EC1FEC">
      <w:pPr>
        <w:ind w:firstLine="0"/>
        <w:rPr>
          <w:strike/>
          <w:color w:val="00B050"/>
        </w:rPr>
      </w:pPr>
      <w:r w:rsidRPr="00EC1FEC">
        <w:rPr>
          <w:strike/>
          <w:color w:val="00B050"/>
        </w:rPr>
        <w:t xml:space="preserve">} </w:t>
      </w:r>
      <w:r w:rsidR="00AF5163" w:rsidRPr="00EC1FEC">
        <w:rPr>
          <w:strike/>
          <w:color w:val="00B050"/>
        </w:rPr>
        <w:t xml:space="preserve">need to review from </w:t>
      </w:r>
      <w:r w:rsidR="00EE3461" w:rsidRPr="00EC1FEC">
        <w:rPr>
          <w:strike/>
          <w:color w:val="00B050"/>
        </w:rPr>
        <w:t xml:space="preserve">point of view of </w:t>
      </w:r>
      <w:r w:rsidR="00AF5163" w:rsidRPr="00EC1FEC">
        <w:rPr>
          <w:strike/>
          <w:color w:val="00B050"/>
        </w:rPr>
        <w:t xml:space="preserve">802.11 in general to support general partitioning </w:t>
      </w:r>
      <w:r w:rsidR="00EE3461" w:rsidRPr="00EC1FEC">
        <w:rPr>
          <w:strike/>
          <w:color w:val="00B050"/>
        </w:rPr>
        <w:t>from</w:t>
      </w:r>
      <w:r w:rsidR="00AF5163" w:rsidRPr="00EC1FEC">
        <w:rPr>
          <w:strike/>
          <w:color w:val="00B050"/>
        </w:rPr>
        <w:t xml:space="preserve"> the FCC?  </w:t>
      </w:r>
      <w:r w:rsidR="00EE3461" w:rsidRPr="00EC1FEC">
        <w:rPr>
          <w:strike/>
          <w:color w:val="00B050"/>
        </w:rPr>
        <w:t xml:space="preserve">considering </w:t>
      </w:r>
      <w:r w:rsidR="00AF5163" w:rsidRPr="00EC1FEC">
        <w:rPr>
          <w:strike/>
          <w:color w:val="00B050"/>
        </w:rPr>
        <w:t xml:space="preserve">for all </w:t>
      </w:r>
      <w:r w:rsidR="00EE3461" w:rsidRPr="00EC1FEC">
        <w:rPr>
          <w:strike/>
          <w:color w:val="00B050"/>
        </w:rPr>
        <w:t xml:space="preserve">of </w:t>
      </w:r>
      <w:r w:rsidR="00AF5163" w:rsidRPr="00EC1FEC">
        <w:rPr>
          <w:strike/>
          <w:color w:val="00B050"/>
        </w:rPr>
        <w:t xml:space="preserve">802.11. </w:t>
      </w:r>
    </w:p>
    <w:p w14:paraId="49CB7FF2" w14:textId="7B4D31C5" w:rsidR="00AF5163" w:rsidRPr="00EC1FEC" w:rsidRDefault="00725EB8" w:rsidP="00EC1FEC">
      <w:pPr>
        <w:ind w:firstLine="0"/>
        <w:rPr>
          <w:strike/>
          <w:color w:val="00B050"/>
        </w:rPr>
      </w:pPr>
      <w:r w:rsidRPr="00EC1FEC">
        <w:rPr>
          <w:strike/>
          <w:color w:val="00B050"/>
        </w:rPr>
        <w:t xml:space="preserve">} </w:t>
      </w:r>
      <w:r w:rsidR="00AF5163" w:rsidRPr="00EC1FEC">
        <w:rPr>
          <w:strike/>
          <w:color w:val="00B050"/>
        </w:rPr>
        <w:t>can we just be sil</w:t>
      </w:r>
      <w:r w:rsidR="0070722A" w:rsidRPr="00EC1FEC">
        <w:rPr>
          <w:strike/>
          <w:color w:val="00B050"/>
        </w:rPr>
        <w:t>e</w:t>
      </w:r>
      <w:r w:rsidR="00AF5163" w:rsidRPr="00EC1FEC">
        <w:rPr>
          <w:strike/>
          <w:color w:val="00B050"/>
        </w:rPr>
        <w:t xml:space="preserve">nt on the 75MHz </w:t>
      </w:r>
      <w:r w:rsidR="00EE3461" w:rsidRPr="00EC1FEC">
        <w:rPr>
          <w:strike/>
          <w:color w:val="00B050"/>
        </w:rPr>
        <w:t>parti</w:t>
      </w:r>
      <w:r w:rsidR="004F4D51" w:rsidRPr="00EC1FEC">
        <w:rPr>
          <w:strike/>
          <w:color w:val="00B050"/>
        </w:rPr>
        <w:t xml:space="preserve">tioning </w:t>
      </w:r>
      <w:r w:rsidR="00AF5163" w:rsidRPr="00EC1FEC">
        <w:rPr>
          <w:strike/>
          <w:color w:val="00B050"/>
        </w:rPr>
        <w:t xml:space="preserve">overall? </w:t>
      </w:r>
    </w:p>
    <w:p w14:paraId="5FE88B9C" w14:textId="6D94B488" w:rsidR="004903CC" w:rsidRPr="00EC1FEC" w:rsidRDefault="00725EB8" w:rsidP="00EC1FEC">
      <w:pPr>
        <w:ind w:firstLine="0"/>
        <w:rPr>
          <w:strike/>
          <w:color w:val="00B050"/>
        </w:rPr>
      </w:pPr>
      <w:r w:rsidRPr="00EC1FEC">
        <w:rPr>
          <w:strike/>
          <w:color w:val="00B050"/>
        </w:rPr>
        <w:t xml:space="preserve">} </w:t>
      </w:r>
      <w:r w:rsidR="00AF5163" w:rsidRPr="00EC1FEC">
        <w:rPr>
          <w:strike/>
          <w:color w:val="00B050"/>
        </w:rPr>
        <w:t xml:space="preserve">text was meant to by the whole 75MHz for 802.11 in general.  </w:t>
      </w:r>
      <w:r w:rsidR="00AF5163" w:rsidRPr="00EC1FEC">
        <w:rPr>
          <w:strike/>
          <w:color w:val="00B050"/>
          <w:highlight w:val="yellow"/>
        </w:rPr>
        <w:t>can edit some</w:t>
      </w:r>
      <w:r w:rsidR="00AF5163" w:rsidRPr="00EC1FEC">
        <w:rPr>
          <w:strike/>
          <w:color w:val="00B050"/>
        </w:rPr>
        <w:t>.</w:t>
      </w:r>
      <w:bookmarkStart w:id="181" w:name="_Hlk30606899"/>
    </w:p>
    <w:p w14:paraId="0E9EC35E" w14:textId="435843D0" w:rsidR="004903CC" w:rsidRPr="00EC1FEC" w:rsidRDefault="004903CC" w:rsidP="00EC1FEC">
      <w:pPr>
        <w:ind w:firstLine="0"/>
        <w:rPr>
          <w:strike/>
          <w:color w:val="00B050"/>
        </w:rPr>
      </w:pPr>
    </w:p>
    <w:p w14:paraId="0B690765" w14:textId="77777777" w:rsidR="00A4544C" w:rsidRPr="00EC1FEC" w:rsidRDefault="00A4544C" w:rsidP="00EC1FEC">
      <w:pPr>
        <w:pStyle w:val="Heading1"/>
        <w:keepNext w:val="0"/>
        <w:keepLines w:val="0"/>
      </w:pPr>
      <w:r w:rsidRPr="00EC1FEC">
        <w:t xml:space="preserve">Comments on “… </w:t>
      </w:r>
      <w:r w:rsidR="00B0729F" w:rsidRPr="00EC1FEC">
        <w:t>the transportation and vehicular safety related applications that are particularly well-suited for the 5.9 GHz band as compared to spectrum outside of the 5.9 GHz band, and how spectrum outside the 5.9 GHz band can be used efficiently and effectively to provide transportation and vehicular safety-related applications.”</w:t>
      </w:r>
      <w:r w:rsidRPr="00EC1FEC">
        <w:t xml:space="preserve"> [</w:t>
      </w:r>
      <w:r w:rsidR="00DC5B49" w:rsidRPr="00EC1FEC">
        <w:t>2</w:t>
      </w:r>
      <w:r w:rsidRPr="00EC1FEC">
        <w:t xml:space="preserve">], paragraph </w:t>
      </w:r>
      <w:r w:rsidR="00B0729F" w:rsidRPr="00EC1FEC">
        <w:t xml:space="preserve">9 </w:t>
      </w:r>
    </w:p>
    <w:p w14:paraId="2C2E62D9" w14:textId="77777777" w:rsidR="006843BE" w:rsidRPr="00EC1FEC" w:rsidRDefault="006843BE" w:rsidP="00EC1FEC">
      <w:pPr>
        <w:ind w:firstLine="0"/>
      </w:pPr>
    </w:p>
    <w:bookmarkEnd w:id="181"/>
    <w:p w14:paraId="5A46C3CD" w14:textId="0A17003E" w:rsidR="00C20583" w:rsidRPr="00EC1FEC" w:rsidRDefault="000B318C" w:rsidP="00EC1FEC">
      <w:pPr>
        <w:pStyle w:val="Heading2"/>
        <w:keepNext w:val="0"/>
        <w:keepLines w:val="0"/>
      </w:pPr>
      <w:r w:rsidRPr="00EC1FEC">
        <w:t>On t</w:t>
      </w:r>
      <w:r w:rsidR="00C700F3" w:rsidRPr="00EC1FEC">
        <w:t xml:space="preserve">he spectrum needs </w:t>
      </w:r>
      <w:r w:rsidRPr="00EC1FEC">
        <w:t xml:space="preserve">for </w:t>
      </w:r>
      <w:r w:rsidR="00C700F3" w:rsidRPr="00EC1FEC">
        <w:t>achiev</w:t>
      </w:r>
      <w:r w:rsidRPr="00EC1FEC">
        <w:t xml:space="preserve">ing </w:t>
      </w:r>
      <w:r w:rsidR="00C700F3" w:rsidRPr="00EC1FEC">
        <w:t>the full benefit of traffic safety technologies:</w:t>
      </w:r>
    </w:p>
    <w:p w14:paraId="66C7712E" w14:textId="7CDEBB0A" w:rsidR="004903CC" w:rsidRPr="00EC1FEC" w:rsidRDefault="004903CC" w:rsidP="00EC1FEC">
      <w:pPr>
        <w:ind w:firstLine="0"/>
      </w:pPr>
    </w:p>
    <w:p w14:paraId="30A2FCD9" w14:textId="07BA75BB" w:rsidR="00C700F3" w:rsidRPr="00EC1FEC" w:rsidRDefault="00C700F3" w:rsidP="00EC1FEC">
      <w:r w:rsidRPr="00EC1FEC">
        <w:t xml:space="preserve">Over the past decade, a lot of effort has been dedicated to </w:t>
      </w:r>
      <w:r w:rsidR="00AA281E" w:rsidRPr="00EC1FEC">
        <w:t>validating</w:t>
      </w:r>
      <w:r w:rsidRPr="00EC1FEC">
        <w:t xml:space="preserve"> the spectrum requirements and needs to guarantee that the full potential of traffic safety goals </w:t>
      </w:r>
      <w:r w:rsidR="00FC4364" w:rsidRPr="00EC1FEC">
        <w:t>is</w:t>
      </w:r>
      <w:r w:rsidRPr="00EC1FEC">
        <w:t xml:space="preserve"> met in order to save more lives. The US Department of Transportation (DoT) in its latest report “</w:t>
      </w:r>
      <w:r w:rsidRPr="00EC1FEC">
        <w:rPr>
          <w:i/>
          <w:iCs/>
        </w:rPr>
        <w:t>Preparing for the Future of Transportation</w:t>
      </w:r>
      <w:r w:rsidRPr="00EC1FEC">
        <w:t>” [</w:t>
      </w:r>
      <w:hyperlink r:id="rId20" w:history="1">
        <w:r w:rsidR="00DC5B49" w:rsidRPr="00EC1FEC">
          <w:rPr>
            <w:rStyle w:val="Hyperlink"/>
            <w:color w:val="auto"/>
          </w:rPr>
          <w:t>3</w:t>
        </w:r>
      </w:hyperlink>
      <w:r w:rsidRPr="00EC1FEC">
        <w:t xml:space="preserve">] </w:t>
      </w:r>
      <w:r w:rsidR="000B318C" w:rsidRPr="00EC1FEC">
        <w:t xml:space="preserve">has highlighted the need for sufficient spectrum to enable </w:t>
      </w:r>
      <w:r w:rsidRPr="00EC1FEC">
        <w:t>V2X communications throughout the US. Moreover, an in-depth assessment made by the Car2Car Communication Consortium</w:t>
      </w:r>
      <w:r w:rsidR="004903CC" w:rsidRPr="00EC1FEC">
        <w:t xml:space="preserve"> </w:t>
      </w:r>
      <w:r w:rsidRPr="00EC1FEC">
        <w:t xml:space="preserve"> [</w:t>
      </w:r>
      <w:hyperlink r:id="rId21" w:history="1">
        <w:r w:rsidR="00DC5B49" w:rsidRPr="00EC1FEC">
          <w:rPr>
            <w:rStyle w:val="Hyperlink"/>
            <w:color w:val="auto"/>
          </w:rPr>
          <w:t>4</w:t>
        </w:r>
      </w:hyperlink>
      <w:r w:rsidRPr="00EC1FEC">
        <w:t xml:space="preserve">] </w:t>
      </w:r>
      <w:r w:rsidR="000B318C" w:rsidRPr="00EC1FEC">
        <w:t xml:space="preserve">has </w:t>
      </w:r>
      <w:r w:rsidRPr="00EC1FEC">
        <w:t>estimate</w:t>
      </w:r>
      <w:r w:rsidR="000B318C" w:rsidRPr="00EC1FEC">
        <w:t>d</w:t>
      </w:r>
      <w:r w:rsidRPr="00EC1FEC">
        <w:t xml:space="preserve"> </w:t>
      </w:r>
      <w:r w:rsidR="000B318C" w:rsidRPr="00EC1FEC">
        <w:t>the needs for V2X, regardless of the communication technology</w:t>
      </w:r>
      <w:r w:rsidRPr="00EC1FEC">
        <w:t xml:space="preserve"> in the US.</w:t>
      </w:r>
    </w:p>
    <w:p w14:paraId="6C5F43A6" w14:textId="77777777" w:rsidR="004266C9" w:rsidRPr="00EC1FEC" w:rsidRDefault="004266C9" w:rsidP="00EC1FEC">
      <w:pPr>
        <w:ind w:firstLine="0"/>
        <w:rPr>
          <w:ins w:id="182" w:author="Holcomb, Jay" w:date="2020-02-14T13:19:00Z"/>
        </w:rPr>
      </w:pPr>
    </w:p>
    <w:p w14:paraId="6EBD1768" w14:textId="63847A93" w:rsidR="004266C9" w:rsidRPr="00EC1FEC" w:rsidRDefault="004266C9" w:rsidP="00EC1FEC">
      <w:pPr>
        <w:rPr>
          <w:ins w:id="183" w:author="Holcomb, Jay" w:date="2020-02-14T13:18:00Z"/>
        </w:rPr>
      </w:pPr>
      <w:ins w:id="184" w:author="Holcomb, Jay" w:date="2020-02-14T13:18:00Z">
        <w:r w:rsidRPr="00EC1FEC">
          <w:t xml:space="preserve">IEEE 802 believes that further splitting the 30 MHz as proposed in the NPRM between two incompatible ITS technologies will maximize the damage to existing deployments and diminish the benefits from deploying ITS services in the band.  </w:t>
        </w:r>
      </w:ins>
    </w:p>
    <w:p w14:paraId="1309B8DA" w14:textId="37F70CE7" w:rsidR="00FC5B9F" w:rsidRPr="00EC1FEC" w:rsidDel="00FC5B9F" w:rsidRDefault="00FC5B9F" w:rsidP="00EC1FEC">
      <w:pPr>
        <w:pStyle w:val="BodyText"/>
        <w:widowControl/>
        <w:ind w:firstLine="0"/>
        <w:rPr>
          <w:del w:id="185" w:author="Holcomb, Jay" w:date="2020-02-14T12:48:00Z"/>
          <w:szCs w:val="24"/>
        </w:rPr>
      </w:pPr>
    </w:p>
    <w:p w14:paraId="03EC0E90" w14:textId="1B37544C" w:rsidR="006926E3" w:rsidRPr="00EC1FEC" w:rsidDel="000145EA" w:rsidRDefault="006926E3" w:rsidP="00EC1FEC">
      <w:pPr>
        <w:pStyle w:val="BodyText"/>
        <w:widowControl/>
        <w:ind w:firstLine="0"/>
        <w:rPr>
          <w:del w:id="186" w:author="Holcomb, Jay" w:date="2020-02-14T12:58:00Z"/>
          <w:szCs w:val="24"/>
        </w:rPr>
      </w:pPr>
      <w:bookmarkStart w:id="187" w:name="_Hlk32576875"/>
      <w:del w:id="188" w:author="Holcomb, Jay" w:date="2020-02-14T12:58:00Z">
        <w:r w:rsidRPr="00EC1FEC" w:rsidDel="000145EA">
          <w:rPr>
            <w:szCs w:val="24"/>
          </w:rPr>
          <w:delText xml:space="preserve">IEEE 802 believe that further splitting the 30 MHz allocated in the NPRM to the ITS applications will maximize the damage to the existing deployment and diminish the benefit we can get from deploying ITS technologies in the band.  </w:delText>
        </w:r>
      </w:del>
    </w:p>
    <w:bookmarkEnd w:id="187"/>
    <w:p w14:paraId="4343A1E0" w14:textId="14A5E884" w:rsidR="00FC5B9F" w:rsidRPr="00EC1FEC" w:rsidRDefault="00FC5B9F" w:rsidP="00EC1FEC">
      <w:pPr>
        <w:pStyle w:val="BodyText"/>
        <w:widowControl/>
        <w:ind w:firstLine="0"/>
        <w:rPr>
          <w:szCs w:val="24"/>
        </w:rPr>
      </w:pPr>
    </w:p>
    <w:p w14:paraId="37DD0F7A" w14:textId="3F8F29B8" w:rsidR="00A35756" w:rsidRPr="00EC1FEC" w:rsidRDefault="00A35756" w:rsidP="00EC1FEC">
      <w:pPr>
        <w:pStyle w:val="BodyText"/>
        <w:widowControl/>
        <w:ind w:firstLine="0"/>
        <w:rPr>
          <w:color w:val="00B050"/>
          <w:szCs w:val="24"/>
        </w:rPr>
      </w:pPr>
      <w:r w:rsidRPr="00EC1FEC">
        <w:rPr>
          <w:color w:val="00B050"/>
          <w:szCs w:val="24"/>
        </w:rPr>
        <w:lastRenderedPageBreak/>
        <w:t>}</w:t>
      </w:r>
      <w:r w:rsidR="00395380" w:rsidRPr="00EC1FEC">
        <w:rPr>
          <w:color w:val="00B050"/>
          <w:szCs w:val="24"/>
        </w:rPr>
        <w:t xml:space="preserve"> 14feb: good discussion, above it good to move fwd.   done</w:t>
      </w:r>
    </w:p>
    <w:p w14:paraId="2B57776D" w14:textId="1A4EC2DA" w:rsidR="00FE3126" w:rsidRPr="00EC1FEC" w:rsidRDefault="00FE3126" w:rsidP="00EC1FEC">
      <w:pPr>
        <w:pStyle w:val="BodyText"/>
        <w:widowControl/>
        <w:ind w:firstLine="0"/>
        <w:rPr>
          <w:strike/>
          <w:color w:val="00B050"/>
          <w:szCs w:val="24"/>
        </w:rPr>
      </w:pPr>
      <w:r w:rsidRPr="00EC1FEC">
        <w:rPr>
          <w:strike/>
          <w:color w:val="00B050"/>
          <w:szCs w:val="24"/>
        </w:rPr>
        <w:t xml:space="preserve">}14feb: will review [4] and can relate back to FCC/USA… </w:t>
      </w:r>
      <w:r w:rsidR="00395380" w:rsidRPr="00EC1FEC">
        <w:rPr>
          <w:strike/>
          <w:color w:val="00B050"/>
          <w:szCs w:val="24"/>
        </w:rPr>
        <w:t xml:space="preserve">(off-line) </w:t>
      </w:r>
    </w:p>
    <w:p w14:paraId="0C497D50" w14:textId="1BC78371" w:rsidR="00345845" w:rsidRPr="00EC1FEC" w:rsidRDefault="004F4D51" w:rsidP="00EC1FEC">
      <w:pPr>
        <w:pStyle w:val="BodyText"/>
        <w:widowControl/>
        <w:ind w:firstLine="0"/>
        <w:rPr>
          <w:strike/>
          <w:color w:val="00B050"/>
          <w:szCs w:val="24"/>
        </w:rPr>
      </w:pPr>
      <w:r w:rsidRPr="00EC1FEC">
        <w:rPr>
          <w:strike/>
          <w:color w:val="00B050"/>
          <w:szCs w:val="24"/>
        </w:rPr>
        <w:t xml:space="preserve">} </w:t>
      </w:r>
      <w:r w:rsidR="00345845" w:rsidRPr="00EC1FEC">
        <w:rPr>
          <w:strike/>
          <w:color w:val="00B050"/>
          <w:szCs w:val="24"/>
        </w:rPr>
        <w:t>the abov</w:t>
      </w:r>
      <w:r w:rsidR="00B03A66" w:rsidRPr="00EC1FEC">
        <w:rPr>
          <w:strike/>
          <w:color w:val="00B050"/>
          <w:szCs w:val="24"/>
        </w:rPr>
        <w:t>e</w:t>
      </w:r>
      <w:r w:rsidR="00345845" w:rsidRPr="00EC1FEC">
        <w:rPr>
          <w:strike/>
          <w:color w:val="00B050"/>
          <w:szCs w:val="24"/>
        </w:rPr>
        <w:t xml:space="preserve"> is indicating all 75MHz for ITS, not following the </w:t>
      </w:r>
      <w:r w:rsidR="006926E3" w:rsidRPr="00EC1FEC">
        <w:rPr>
          <w:strike/>
          <w:color w:val="00B050"/>
          <w:szCs w:val="24"/>
        </w:rPr>
        <w:t>silence</w:t>
      </w:r>
      <w:r w:rsidR="00345845" w:rsidRPr="00EC1FEC">
        <w:rPr>
          <w:strike/>
          <w:color w:val="00B050"/>
          <w:szCs w:val="24"/>
        </w:rPr>
        <w:t xml:space="preserve"> </w:t>
      </w:r>
      <w:r w:rsidRPr="00EC1FEC">
        <w:rPr>
          <w:strike/>
          <w:color w:val="00B050"/>
          <w:szCs w:val="24"/>
        </w:rPr>
        <w:t xml:space="preserve">on </w:t>
      </w:r>
      <w:r w:rsidR="00345845" w:rsidRPr="00EC1FEC">
        <w:rPr>
          <w:strike/>
          <w:color w:val="00B050"/>
          <w:szCs w:val="24"/>
        </w:rPr>
        <w:t>partitioning of</w:t>
      </w:r>
      <w:r w:rsidRPr="00EC1FEC">
        <w:rPr>
          <w:strike/>
          <w:color w:val="00B050"/>
          <w:szCs w:val="24"/>
        </w:rPr>
        <w:t xml:space="preserve"> the entire</w:t>
      </w:r>
      <w:r w:rsidR="00345845" w:rsidRPr="00EC1FEC">
        <w:rPr>
          <w:strike/>
          <w:color w:val="00B050"/>
          <w:szCs w:val="24"/>
        </w:rPr>
        <w:t xml:space="preserve"> 75 </w:t>
      </w:r>
      <w:proofErr w:type="spellStart"/>
      <w:r w:rsidR="00345845" w:rsidRPr="00EC1FEC">
        <w:rPr>
          <w:strike/>
          <w:color w:val="00B050"/>
          <w:szCs w:val="24"/>
        </w:rPr>
        <w:t>MHz.</w:t>
      </w:r>
      <w:proofErr w:type="spellEnd"/>
      <w:r w:rsidR="00345845" w:rsidRPr="00EC1FEC">
        <w:rPr>
          <w:strike/>
          <w:color w:val="00B050"/>
          <w:szCs w:val="24"/>
        </w:rPr>
        <w:t xml:space="preserve"> </w:t>
      </w:r>
      <w:r w:rsidR="00AA281E" w:rsidRPr="00EC1FEC">
        <w:rPr>
          <w:strike/>
          <w:color w:val="00B050"/>
          <w:szCs w:val="24"/>
        </w:rPr>
        <w:t>{</w:t>
      </w:r>
      <w:r w:rsidR="008E6B37" w:rsidRPr="00EC1FEC">
        <w:rPr>
          <w:strike/>
          <w:color w:val="00B050"/>
          <w:szCs w:val="24"/>
        </w:rPr>
        <w:t>so,</w:t>
      </w:r>
      <w:r w:rsidR="00345845" w:rsidRPr="00EC1FEC">
        <w:rPr>
          <w:strike/>
          <w:color w:val="00B050"/>
          <w:szCs w:val="24"/>
        </w:rPr>
        <w:t xml:space="preserve"> </w:t>
      </w:r>
      <w:r w:rsidRPr="00EC1FEC">
        <w:rPr>
          <w:strike/>
          <w:color w:val="00B050"/>
          <w:szCs w:val="24"/>
        </w:rPr>
        <w:t xml:space="preserve">will look at </w:t>
      </w:r>
      <w:r w:rsidR="00345845" w:rsidRPr="00EC1FEC">
        <w:rPr>
          <w:strike/>
          <w:color w:val="00B050"/>
          <w:szCs w:val="24"/>
        </w:rPr>
        <w:t>some editing in here.</w:t>
      </w:r>
      <w:r w:rsidR="00AA281E" w:rsidRPr="00EC1FEC">
        <w:rPr>
          <w:strike/>
          <w:color w:val="00B050"/>
          <w:szCs w:val="24"/>
        </w:rPr>
        <w:t>}</w:t>
      </w:r>
      <w:r w:rsidR="00345845" w:rsidRPr="00EC1FEC">
        <w:rPr>
          <w:strike/>
          <w:color w:val="00B050"/>
          <w:szCs w:val="24"/>
        </w:rPr>
        <w:t xml:space="preserve"> </w:t>
      </w:r>
    </w:p>
    <w:p w14:paraId="62210995" w14:textId="7D615134" w:rsidR="004B2E45" w:rsidRPr="00EC1FEC" w:rsidRDefault="004F4D51" w:rsidP="00EC1FEC">
      <w:pPr>
        <w:pStyle w:val="BodyText"/>
        <w:widowControl/>
        <w:ind w:firstLine="0"/>
        <w:rPr>
          <w:strike/>
          <w:color w:val="00B050"/>
          <w:szCs w:val="24"/>
        </w:rPr>
      </w:pPr>
      <w:r w:rsidRPr="00EC1FEC">
        <w:rPr>
          <w:strike/>
          <w:color w:val="00B050"/>
          <w:szCs w:val="24"/>
        </w:rPr>
        <w:t xml:space="preserve">} </w:t>
      </w:r>
      <w:r w:rsidR="004B2E45" w:rsidRPr="00EC1FEC">
        <w:rPr>
          <w:strike/>
          <w:color w:val="00B050"/>
          <w:szCs w:val="24"/>
        </w:rPr>
        <w:t xml:space="preserve">how does this keep safety as part of the final plan? </w:t>
      </w:r>
    </w:p>
    <w:p w14:paraId="3DB925E3" w14:textId="00D6125A" w:rsidR="004B2E45" w:rsidRPr="00EC1FEC" w:rsidRDefault="004B2E45" w:rsidP="00EC1FEC">
      <w:pPr>
        <w:pStyle w:val="BodyText"/>
        <w:widowControl/>
        <w:ind w:firstLine="0"/>
        <w:rPr>
          <w:strike/>
          <w:color w:val="00B050"/>
          <w:szCs w:val="24"/>
        </w:rPr>
      </w:pPr>
      <w:del w:id="189" w:author="Joseph Levy" w:date="2020-02-19T01:19:00Z">
        <w:r w:rsidRPr="00EC1FEC" w:rsidDel="001A1AEE">
          <w:rPr>
            <w:strike/>
            <w:color w:val="00B050"/>
            <w:szCs w:val="24"/>
          </w:rPr>
          <w:delText xml:space="preserve"> </w:delText>
        </w:r>
      </w:del>
      <w:r w:rsidRPr="00EC1FEC">
        <w:rPr>
          <w:strike/>
          <w:color w:val="00B050"/>
          <w:szCs w:val="24"/>
        </w:rPr>
        <w:t>(</w:t>
      </w:r>
      <w:r w:rsidR="004F4D51" w:rsidRPr="00EC1FEC">
        <w:rPr>
          <w:strike/>
          <w:color w:val="00B050"/>
          <w:szCs w:val="24"/>
        </w:rPr>
        <w:t xml:space="preserve">discussion was on </w:t>
      </w:r>
      <w:r w:rsidRPr="00EC1FEC">
        <w:rPr>
          <w:strike/>
          <w:color w:val="00B050"/>
          <w:szCs w:val="24"/>
        </w:rPr>
        <w:t>fatalities, e.g. RR crossing and all</w:t>
      </w:r>
      <w:r w:rsidR="004F4D51" w:rsidRPr="00EC1FEC">
        <w:rPr>
          <w:strike/>
          <w:color w:val="00B050"/>
          <w:szCs w:val="24"/>
        </w:rPr>
        <w:t>)</w:t>
      </w:r>
    </w:p>
    <w:p w14:paraId="59728255" w14:textId="7876B742" w:rsidR="004B2E45" w:rsidRPr="00EC1FEC" w:rsidRDefault="004F4D51" w:rsidP="00EC1FEC">
      <w:pPr>
        <w:pStyle w:val="BodyText"/>
        <w:widowControl/>
        <w:ind w:firstLine="0"/>
        <w:rPr>
          <w:strike/>
          <w:color w:val="00B050"/>
          <w:szCs w:val="24"/>
        </w:rPr>
      </w:pPr>
      <w:r w:rsidRPr="00EC1FEC">
        <w:rPr>
          <w:strike/>
          <w:color w:val="00B050"/>
          <w:szCs w:val="24"/>
        </w:rPr>
        <w:t xml:space="preserve">} </w:t>
      </w:r>
      <w:r w:rsidR="004B2E45" w:rsidRPr="00EC1FEC">
        <w:rPr>
          <w:strike/>
          <w:color w:val="00B050"/>
          <w:szCs w:val="24"/>
        </w:rPr>
        <w:t>what about other bands to bring up, e.g. 4.9GHz.</w:t>
      </w:r>
    </w:p>
    <w:p w14:paraId="1FC72FB4" w14:textId="6D4012A8" w:rsidR="004F4D51" w:rsidRPr="00EC1FEC" w:rsidRDefault="004F4D51" w:rsidP="00EC1FEC">
      <w:pPr>
        <w:pStyle w:val="BodyText"/>
        <w:widowControl/>
        <w:ind w:firstLine="0"/>
        <w:rPr>
          <w:color w:val="00B050"/>
          <w:szCs w:val="24"/>
        </w:rPr>
      </w:pPr>
    </w:p>
    <w:p w14:paraId="711F097E" w14:textId="1BE85C5A" w:rsidR="00165430" w:rsidRPr="00EC1FEC" w:rsidRDefault="004A1C2A" w:rsidP="00EC1FEC">
      <w:pPr>
        <w:pStyle w:val="Heading2"/>
        <w:keepNext w:val="0"/>
        <w:keepLines w:val="0"/>
      </w:pPr>
      <w:ins w:id="190" w:author="Holcomb, Jay" w:date="2020-02-14T13:24:00Z">
        <w:r w:rsidRPr="00EC1FEC">
          <w:t xml:space="preserve">Harmonization of </w:t>
        </w:r>
      </w:ins>
      <w:r w:rsidR="00165430" w:rsidRPr="00EC1FEC">
        <w:t>International frequency bands</w:t>
      </w:r>
      <w:del w:id="191" w:author="Holcomb, Jay" w:date="2020-02-14T13:24:00Z">
        <w:r w:rsidR="00165430" w:rsidRPr="00EC1FEC" w:rsidDel="004A1C2A">
          <w:delText xml:space="preserve"> harmonization</w:delText>
        </w:r>
      </w:del>
      <w:r w:rsidR="00165430" w:rsidRPr="00EC1FEC">
        <w:t xml:space="preserve"> for ITS applications</w:t>
      </w:r>
    </w:p>
    <w:p w14:paraId="3FF3B758" w14:textId="77777777" w:rsidR="006843BE" w:rsidRPr="00EC1FEC" w:rsidRDefault="006843BE" w:rsidP="00EC1FEC">
      <w:pPr>
        <w:ind w:firstLine="0"/>
      </w:pPr>
    </w:p>
    <w:p w14:paraId="04AE958F" w14:textId="7E877CC0" w:rsidR="004903CC" w:rsidRPr="00EC1FEC" w:rsidRDefault="00165430" w:rsidP="00EC1FEC">
      <w:r w:rsidRPr="00EC1FEC">
        <w:t>ITU-R ha</w:t>
      </w:r>
      <w:r w:rsidR="005A2E58" w:rsidRPr="00EC1FEC">
        <w:t>s</w:t>
      </w:r>
      <w:r w:rsidRPr="00EC1FEC">
        <w:t xml:space="preserve"> studied </w:t>
      </w:r>
      <w:ins w:id="192" w:author="Holcomb, Jay" w:date="2020-02-14T13:23:00Z">
        <w:r w:rsidR="004A1C2A" w:rsidRPr="00EC1FEC">
          <w:t xml:space="preserve">harmonization of </w:t>
        </w:r>
      </w:ins>
      <w:r w:rsidRPr="00EC1FEC">
        <w:t xml:space="preserve">international frequency bands </w:t>
      </w:r>
      <w:del w:id="193" w:author="Holcomb, Jay" w:date="2020-02-14T13:23:00Z">
        <w:r w:rsidRPr="00EC1FEC" w:rsidDel="004A1C2A">
          <w:delText xml:space="preserve">harmonization </w:delText>
        </w:r>
      </w:del>
      <w:r w:rsidRPr="00EC1FEC">
        <w:t>for the current and future ITS applications according to Question ITU-R 205-5/5. Th</w:t>
      </w:r>
      <w:r w:rsidR="005A2E58" w:rsidRPr="00EC1FEC">
        <w:t>e</w:t>
      </w:r>
      <w:r w:rsidRPr="00EC1FEC">
        <w:t xml:space="preserve"> ITU-R working group study, Recommendation M.2121</w:t>
      </w:r>
      <w:r w:rsidR="00FF67FE" w:rsidRPr="00EC1FEC">
        <w:t xml:space="preserve"> </w:t>
      </w:r>
      <w:r w:rsidRPr="00EC1FEC">
        <w:t>[</w:t>
      </w:r>
      <w:r w:rsidR="00DC5B49" w:rsidRPr="00EC1FEC">
        <w:t>5</w:t>
      </w:r>
      <w:r w:rsidRPr="00EC1FEC">
        <w:t>]</w:t>
      </w:r>
      <w:r w:rsidR="005A2E58" w:rsidRPr="00EC1FEC">
        <w:t>,</w:t>
      </w:r>
      <w:r w:rsidRPr="00EC1FEC">
        <w:t xml:space="preserve"> provides guidance on</w:t>
      </w:r>
      <w:r w:rsidR="005A2E58" w:rsidRPr="00EC1FEC">
        <w:t xml:space="preserve"> how to</w:t>
      </w:r>
      <w:r w:rsidRPr="00EC1FEC">
        <w:t xml:space="preserve"> </w:t>
      </w:r>
      <w:r w:rsidR="00934EB5" w:rsidRPr="00EC1FEC">
        <w:t>harmonize</w:t>
      </w:r>
      <w:r w:rsidRPr="00EC1FEC">
        <w:t xml:space="preserve"> ITS frequency bands</w:t>
      </w:r>
      <w:r w:rsidR="005A2E58" w:rsidRPr="00EC1FEC">
        <w:t xml:space="preserve"> and </w:t>
      </w:r>
      <w:r w:rsidR="00E761C9" w:rsidRPr="00EC1FEC">
        <w:t>recommends</w:t>
      </w:r>
      <w:r w:rsidR="005A2E58" w:rsidRPr="00EC1FEC">
        <w:t xml:space="preserve"> that </w:t>
      </w:r>
      <w:r w:rsidR="00934EB5" w:rsidRPr="00EC1FEC">
        <w:t xml:space="preserve">“… Administrations should consider using the frequency band </w:t>
      </w:r>
      <w:r w:rsidRPr="00EC1FEC">
        <w:t>5850</w:t>
      </w:r>
      <w:r w:rsidR="00934EB5" w:rsidRPr="00EC1FEC">
        <w:t>-</w:t>
      </w:r>
      <w:r w:rsidRPr="00EC1FEC">
        <w:t>5925</w:t>
      </w:r>
      <w:r w:rsidR="00934EB5" w:rsidRPr="00EC1FEC">
        <w:t xml:space="preserve"> M</w:t>
      </w:r>
      <w:r w:rsidRPr="00EC1FEC">
        <w:t>Hz</w:t>
      </w:r>
      <w:r w:rsidR="00934EB5" w:rsidRPr="00EC1FEC">
        <w:t>, or parts thereof, for current and future ITS applications”</w:t>
      </w:r>
      <w:r w:rsidRPr="00EC1FEC">
        <w:t xml:space="preserve">. </w:t>
      </w:r>
      <w:r w:rsidR="00934EB5" w:rsidRPr="00EC1FEC">
        <w:t>Recommendation M.212</w:t>
      </w:r>
      <w:ins w:id="194" w:author="Holcomb, Jay" w:date="2020-02-14T13:22:00Z">
        <w:r w:rsidR="004A1C2A" w:rsidRPr="00EC1FEC">
          <w:t>1</w:t>
        </w:r>
      </w:ins>
      <w:r w:rsidR="00934EB5" w:rsidRPr="00EC1FEC">
        <w:t>, also recommends that current frequency usage for evolving ITS within Regions 1, 2 and 3, “… should be taken into account for regional harmonized ITS frequency bands …”</w:t>
      </w:r>
      <w:r w:rsidR="00E929B6" w:rsidRPr="00EC1FEC">
        <w:t xml:space="preserve"> and “that when using harmonized frequency bands for ITS, potential coexistence issues between ITS stations and other applications of the mobile service and/or other services should be taken into account.”</w:t>
      </w:r>
    </w:p>
    <w:p w14:paraId="177F9E51" w14:textId="3C2BAF47" w:rsidR="004903CC" w:rsidRPr="00EC1FEC" w:rsidRDefault="004903CC" w:rsidP="00EC1FEC">
      <w:pPr>
        <w:ind w:firstLine="0"/>
        <w:rPr>
          <w:ins w:id="195" w:author="Holcomb, Jay" w:date="2020-02-14T13:24:00Z"/>
        </w:rPr>
      </w:pPr>
    </w:p>
    <w:p w14:paraId="72F014AD" w14:textId="779C6885" w:rsidR="004A1C2A" w:rsidRPr="00EC1FEC" w:rsidRDefault="004A1C2A" w:rsidP="00EC1FEC">
      <w:pPr>
        <w:rPr>
          <w:ins w:id="196" w:author="Holcomb, Jay" w:date="2020-02-14T13:24:00Z"/>
        </w:rPr>
      </w:pPr>
      <w:ins w:id="197" w:author="Holcomb, Jay" w:date="2020-02-14T13:24:00Z">
        <w:r w:rsidRPr="00EC1FEC">
          <w:t xml:space="preserve">IEEE 802 </w:t>
        </w:r>
      </w:ins>
      <w:ins w:id="198" w:author="Holcomb, Jay" w:date="2020-02-14T13:27:00Z">
        <w:r w:rsidR="00513A8A" w:rsidRPr="00EC1FEC">
          <w:t xml:space="preserve">also believes </w:t>
        </w:r>
      </w:ins>
      <w:ins w:id="199" w:author="Holcomb, Jay" w:date="2020-02-14T13:24:00Z">
        <w:r w:rsidR="00A238C3" w:rsidRPr="00EC1FEC">
          <w:t xml:space="preserve">that harmonization </w:t>
        </w:r>
      </w:ins>
      <w:ins w:id="200" w:author="Holcomb, Jay" w:date="2020-02-14T13:27:00Z">
        <w:r w:rsidR="00513A8A" w:rsidRPr="00EC1FEC">
          <w:t xml:space="preserve">of </w:t>
        </w:r>
      </w:ins>
      <w:ins w:id="201" w:author="Holcomb, Jay" w:date="2020-02-14T13:24:00Z">
        <w:r w:rsidR="00A238C3" w:rsidRPr="00EC1FEC">
          <w:t xml:space="preserve">international frequencies </w:t>
        </w:r>
      </w:ins>
      <w:ins w:id="202" w:author="Holcomb, Jay" w:date="2020-02-14T13:25:00Z">
        <w:r w:rsidR="00A238C3" w:rsidRPr="00EC1FEC">
          <w:t xml:space="preserve">bands </w:t>
        </w:r>
      </w:ins>
      <w:ins w:id="203" w:author="Holcomb, Jay" w:date="2020-02-14T13:27:00Z">
        <w:r w:rsidR="00513A8A" w:rsidRPr="00EC1FEC">
          <w:t xml:space="preserve">for current and future ITS </w:t>
        </w:r>
      </w:ins>
      <w:ins w:id="204" w:author="Holcomb, Jay" w:date="2020-02-14T13:25:00Z">
        <w:r w:rsidR="00A238C3" w:rsidRPr="00EC1FEC">
          <w:t xml:space="preserve">should be a goal. </w:t>
        </w:r>
      </w:ins>
    </w:p>
    <w:p w14:paraId="26518C2B" w14:textId="77777777" w:rsidR="004A1C2A" w:rsidRPr="00EC1FEC" w:rsidRDefault="004A1C2A" w:rsidP="00EC1FEC">
      <w:pPr>
        <w:ind w:firstLine="0"/>
      </w:pPr>
    </w:p>
    <w:p w14:paraId="77F9D05F" w14:textId="0EB55B05" w:rsidR="00A40239" w:rsidRPr="00EC1FEC" w:rsidRDefault="00A40239" w:rsidP="00EC1FEC">
      <w:pPr>
        <w:ind w:firstLine="0"/>
        <w:rPr>
          <w:ins w:id="205" w:author="Joseph Levy" w:date="2020-02-18T23:30:00Z"/>
          <w:color w:val="00B050"/>
        </w:rPr>
      </w:pPr>
      <w:r w:rsidRPr="00EC1FEC">
        <w:rPr>
          <w:color w:val="00B050"/>
        </w:rPr>
        <w:t>} do we need a summary/closing sentence how the FCC should take this into account?</w:t>
      </w:r>
      <w:r w:rsidR="006661D5" w:rsidRPr="00EC1FEC">
        <w:rPr>
          <w:color w:val="00B050"/>
        </w:rPr>
        <w:t xml:space="preserve"> yes, see above. </w:t>
      </w:r>
      <w:r w:rsidR="00513A8A" w:rsidRPr="00EC1FEC">
        <w:rPr>
          <w:color w:val="00B050"/>
        </w:rPr>
        <w:t xml:space="preserve">done </w:t>
      </w:r>
      <w:r w:rsidR="006661D5" w:rsidRPr="00EC1FEC">
        <w:rPr>
          <w:color w:val="00B050"/>
        </w:rPr>
        <w:t xml:space="preserve"> </w:t>
      </w:r>
    </w:p>
    <w:p w14:paraId="5E718237" w14:textId="1184AEF9" w:rsidR="009D3193" w:rsidRPr="00EC1FEC" w:rsidRDefault="009D3193" w:rsidP="00EC1FEC">
      <w:pPr>
        <w:ind w:firstLine="0"/>
        <w:rPr>
          <w:ins w:id="206" w:author="Joseph Levy" w:date="2020-02-18T23:30:00Z"/>
          <w:color w:val="00B050"/>
        </w:rPr>
      </w:pPr>
    </w:p>
    <w:p w14:paraId="2A395356" w14:textId="588FFE44" w:rsidR="009D3193" w:rsidRPr="00EC1FEC" w:rsidRDefault="009D3193" w:rsidP="00EC1FEC">
      <w:pPr>
        <w:pStyle w:val="Heading1"/>
        <w:keepNext w:val="0"/>
        <w:keepLines w:val="0"/>
        <w:rPr>
          <w:ins w:id="207" w:author="Joseph Levy" w:date="2020-02-18T23:33:00Z"/>
        </w:rPr>
      </w:pPr>
      <w:ins w:id="208" w:author="Joseph Levy" w:date="2020-02-18T23:30:00Z">
        <w:r w:rsidRPr="00EC1FEC">
          <w:t xml:space="preserve">Comments on the proposal </w:t>
        </w:r>
      </w:ins>
      <w:ins w:id="209" w:author="Joseph Levy" w:date="2020-02-18T23:31:00Z">
        <w:r w:rsidRPr="00EC1FEC">
          <w:t>on</w:t>
        </w:r>
      </w:ins>
      <w:ins w:id="210" w:author="Joseph Levy" w:date="2020-02-18T23:30:00Z">
        <w:r w:rsidRPr="00EC1FEC">
          <w:t xml:space="preserve">: </w:t>
        </w:r>
      </w:ins>
      <w:ins w:id="211" w:author="Joseph Levy" w:date="2020-02-18T23:31:00Z">
        <w:r w:rsidRPr="00EC1FEC">
          <w:t xml:space="preserve">“… designating 30 megahertz of spectrum will be sufficient to support ITS-related functions in the 5.9 GHz band—public safety applications involving safety of life and property—which will be part of a larger wireless ecosystem that advances national transportation and vehicular safety-related </w:t>
        </w:r>
      </w:ins>
      <w:ins w:id="212" w:author="Joseph Levy" w:date="2020-02-18T23:58:00Z">
        <w:r w:rsidR="00C7373D" w:rsidRPr="00EC1FEC">
          <w:t>goals. [</w:t>
        </w:r>
      </w:ins>
      <w:ins w:id="213" w:author="Joseph Levy" w:date="2020-02-18T23:31:00Z">
        <w:r w:rsidRPr="00EC1FEC">
          <w:t>2] paragraph 10</w:t>
        </w:r>
      </w:ins>
    </w:p>
    <w:p w14:paraId="7ED87727" w14:textId="067F9ED7" w:rsidR="00B368C8" w:rsidRPr="00EC1FEC" w:rsidRDefault="00B368C8" w:rsidP="00EC1FEC">
      <w:pPr>
        <w:ind w:firstLine="0"/>
        <w:rPr>
          <w:ins w:id="214" w:author="Joseph Levy" w:date="2020-02-18T23:33:00Z"/>
        </w:rPr>
      </w:pPr>
    </w:p>
    <w:p w14:paraId="68FD400C" w14:textId="0ACA0A1B" w:rsidR="00B368C8" w:rsidRPr="00EC1FEC" w:rsidRDefault="00B368C8" w:rsidP="00EC1FEC">
      <w:pPr>
        <w:pStyle w:val="Heading2"/>
        <w:keepNext w:val="0"/>
        <w:keepLines w:val="0"/>
      </w:pPr>
      <w:ins w:id="215" w:author="Joseph Levy" w:date="2020-02-18T23:33:00Z">
        <w:r w:rsidRPr="00EC1FEC">
          <w:t>On the sufficiency of 30 MHz of spectrum</w:t>
        </w:r>
      </w:ins>
    </w:p>
    <w:p w14:paraId="5FB56BC6" w14:textId="77777777" w:rsidR="00B368C8" w:rsidRPr="00EC1FEC" w:rsidRDefault="00B368C8" w:rsidP="00EC1FEC">
      <w:pPr>
        <w:ind w:firstLine="0"/>
        <w:rPr>
          <w:ins w:id="216" w:author="Joseph Levy" w:date="2020-02-18T23:35:00Z"/>
        </w:rPr>
      </w:pPr>
    </w:p>
    <w:p w14:paraId="4B7BA20D" w14:textId="172F8809" w:rsidR="00B368C8" w:rsidRPr="00EC1FEC" w:rsidRDefault="00B368C8" w:rsidP="00EC1FEC">
      <w:pPr>
        <w:rPr>
          <w:ins w:id="217" w:author="Joseph Levy" w:date="2020-02-19T01:12:00Z"/>
        </w:rPr>
      </w:pPr>
      <w:ins w:id="218" w:author="Joseph Levy" w:date="2020-02-18T23:33:00Z">
        <w:r w:rsidRPr="00EC1FEC">
          <w:t xml:space="preserve">The Commission’s belief that 30MHz of spectrum is </w:t>
        </w:r>
        <w:proofErr w:type="gramStart"/>
        <w:r w:rsidRPr="00EC1FEC">
          <w:t>sufficient</w:t>
        </w:r>
        <w:proofErr w:type="gramEnd"/>
        <w:r w:rsidRPr="00EC1FEC">
          <w:t xml:space="preserve"> for safety-of-life and property applications is inconsistent with the facts. It has been demonstrated that a single 10MHz channel has insufficient information carrying capacity (bits/sec/Hz/km^3) to disseminate the optimal amount of information in a timely manner resulting in the need for congestion control when the density of vehicles (transmitters and receivers) exceeds a modest threshold of around 100 vehicles.  Looking forward to the use of DSRC technology already in the current generation of smart phones to enable pedestrians to participate in these ITS safety services, and noting that the number of pedestrians in urban and rural areas often outnumbers the number of vehicles substantially in a given area, it is obvious that more than 30MHz of spectrum will be required to save lives in the transportation sector which is the ultimate goal of Congress. </w:t>
        </w:r>
      </w:ins>
    </w:p>
    <w:p w14:paraId="72022913" w14:textId="3460A5D4" w:rsidR="00B368C8" w:rsidRPr="00EC1FEC" w:rsidRDefault="00B368C8" w:rsidP="00EC1FEC">
      <w:pPr>
        <w:pStyle w:val="Heading1"/>
        <w:keepNext w:val="0"/>
        <w:keepLines w:val="0"/>
        <w:numPr>
          <w:ilvl w:val="0"/>
          <w:numId w:val="0"/>
        </w:numPr>
        <w:rPr>
          <w:ins w:id="219" w:author="Joseph Levy" w:date="2020-02-18T23:32:00Z"/>
        </w:rPr>
      </w:pPr>
    </w:p>
    <w:p w14:paraId="5A9C9C81" w14:textId="007A61AF" w:rsidR="003A4228" w:rsidRPr="00EC1FEC" w:rsidRDefault="001226E8" w:rsidP="00EC1FEC">
      <w:pPr>
        <w:pStyle w:val="Heading1"/>
        <w:keepNext w:val="0"/>
        <w:keepLines w:val="0"/>
        <w:rPr>
          <w:ins w:id="220" w:author="Joseph Levy" w:date="2020-02-18T22:47:00Z"/>
        </w:rPr>
      </w:pPr>
      <w:ins w:id="221" w:author="Joseph Levy" w:date="2020-02-18T22:43:00Z">
        <w:r w:rsidRPr="00EC1FEC">
          <w:t>Comments on “</w:t>
        </w:r>
      </w:ins>
      <w:ins w:id="222" w:author="Joseph Levy" w:date="2020-02-18T22:44:00Z">
        <w:r w:rsidRPr="00EC1FEC">
          <w:t>The Commission proposes to authorize C-V2X</w:t>
        </w:r>
      </w:ins>
      <w:ins w:id="223" w:author="Joseph Levy" w:date="2020-02-18T22:50:00Z">
        <w:r w:rsidRPr="00EC1FEC">
          <w:t xml:space="preserve"> </w:t>
        </w:r>
      </w:ins>
      <w:ins w:id="224" w:author="Joseph Levy" w:date="2020-02-18T22:44:00Z">
        <w:r w:rsidRPr="00EC1FEC">
          <w:t>operations in the upper 20 megahertz of the 5.9 GHz band (5.905-5.925 GHz) as a means of authorizing the ITS technology that is most capable of ensuring the rapid development and deployment of continually</w:t>
        </w:r>
      </w:ins>
      <w:ins w:id="225" w:author="Joseph Levy" w:date="2020-02-18T22:45:00Z">
        <w:r w:rsidRPr="00EC1FEC">
          <w:t xml:space="preserve"> </w:t>
        </w:r>
      </w:ins>
      <w:ins w:id="226" w:author="Joseph Levy" w:date="2020-02-18T22:44:00Z">
        <w:r w:rsidRPr="00EC1FEC">
          <w:t>improving transportation and vehicular safety-related applications now and into the future, that is robust,</w:t>
        </w:r>
      </w:ins>
      <w:ins w:id="227" w:author="Joseph Levy" w:date="2020-02-18T22:45:00Z">
        <w:r w:rsidRPr="00EC1FEC">
          <w:t xml:space="preserve"> </w:t>
        </w:r>
      </w:ins>
      <w:ins w:id="228" w:author="Joseph Levy" w:date="2020-02-18T22:44:00Z">
        <w:r w:rsidRPr="00EC1FEC">
          <w:t xml:space="preserve">secure, and spectrally efficient, and that is able to integrate </w:t>
        </w:r>
        <w:r w:rsidRPr="00EC1FEC">
          <w:lastRenderedPageBreak/>
          <w:t>spectrum resources from other bands as part of</w:t>
        </w:r>
      </w:ins>
      <w:ins w:id="229" w:author="Joseph Levy" w:date="2020-02-18T22:45:00Z">
        <w:r w:rsidRPr="00EC1FEC">
          <w:t xml:space="preserve"> </w:t>
        </w:r>
      </w:ins>
      <w:ins w:id="230" w:author="Joseph Levy" w:date="2020-02-18T22:44:00Z">
        <w:r w:rsidRPr="00EC1FEC">
          <w:t>its transportation and vehicular safety-related system.</w:t>
        </w:r>
      </w:ins>
      <w:ins w:id="231" w:author="Joseph Levy" w:date="2020-02-18T22:47:00Z">
        <w:r w:rsidRPr="00EC1FEC">
          <w:t xml:space="preserve"> [2] paragraph 11</w:t>
        </w:r>
      </w:ins>
    </w:p>
    <w:p w14:paraId="5E793C8C" w14:textId="238BC837" w:rsidR="001226E8" w:rsidRPr="00EC1FEC" w:rsidRDefault="001226E8" w:rsidP="00EC1FEC">
      <w:pPr>
        <w:ind w:firstLine="0"/>
        <w:rPr>
          <w:ins w:id="232" w:author="Joseph Levy" w:date="2020-02-18T22:48:00Z"/>
        </w:rPr>
      </w:pPr>
    </w:p>
    <w:p w14:paraId="74E9D216" w14:textId="2C0BAD3B" w:rsidR="001226E8" w:rsidRPr="00EC1FEC" w:rsidRDefault="001226E8" w:rsidP="00EC1FEC">
      <w:pPr>
        <w:pStyle w:val="Heading2"/>
        <w:keepNext w:val="0"/>
        <w:keepLines w:val="0"/>
        <w:rPr>
          <w:ins w:id="233" w:author="Joseph Levy" w:date="2020-02-18T22:49:00Z"/>
        </w:rPr>
      </w:pPr>
      <w:ins w:id="234" w:author="Joseph Levy" w:date="2020-02-18T22:49:00Z">
        <w:r w:rsidRPr="00EC1FEC">
          <w:t xml:space="preserve">On the </w:t>
        </w:r>
      </w:ins>
      <w:ins w:id="235" w:author="Joseph Levy" w:date="2020-02-18T22:51:00Z">
        <w:r w:rsidR="00D71F6A" w:rsidRPr="00EC1FEC">
          <w:t>rapid development and deployment of C-V2</w:t>
        </w:r>
      </w:ins>
      <w:ins w:id="236" w:author="Joseph Levy" w:date="2020-02-18T22:52:00Z">
        <w:r w:rsidR="00D71F6A" w:rsidRPr="00EC1FEC">
          <w:t>X ITS technology</w:t>
        </w:r>
      </w:ins>
    </w:p>
    <w:p w14:paraId="4D7685FE" w14:textId="77777777" w:rsidR="00B368C8" w:rsidRPr="00EC1FEC" w:rsidRDefault="00B368C8" w:rsidP="00EC1FEC">
      <w:pPr>
        <w:ind w:firstLine="0"/>
        <w:rPr>
          <w:ins w:id="237" w:author="Joseph Levy" w:date="2020-02-18T23:35:00Z"/>
        </w:rPr>
      </w:pPr>
    </w:p>
    <w:p w14:paraId="673A58A6" w14:textId="6473433F" w:rsidR="001226E8" w:rsidRPr="00EC1FEC" w:rsidRDefault="001226E8" w:rsidP="00EC1FEC">
      <w:pPr>
        <w:rPr>
          <w:ins w:id="238" w:author="Joseph Levy" w:date="2020-02-18T22:48:00Z"/>
        </w:rPr>
      </w:pPr>
      <w:ins w:id="239" w:author="Joseph Levy" w:date="2020-02-18T22:48:00Z">
        <w:r w:rsidRPr="00EC1FEC">
          <w:t xml:space="preserve">IEEE 802 believes that the Commission is misinformed and has made a significant error in judgement in its belief that C-V2X is “the technology most capable of …”.  At best, C-V2X is a technology under development; the standards are not yet complete and are changing almost daily as problems arise with prototypes being tested in the laboratory and the field.  To date, there have been no field tests of C-V2X at scale with hundreds of units in complex RF environments.  On the other hand, IEEE 802.11p-2010 (updated reference is IEEE 802.11-2016 Annex D2 and D5) has been demonstrated to be the ITS communications technology that is most capable of ensuring the rapid development and deployment of continually improving transportation and vehicular safety-related applications now and into the future. It has been demonstrated to be robust, secure, and spectrally efficient in the 5.9GHz band, and is just as robust, secure and spectrally efficient in all other frequency bands if and when they become part of the ITS communications </w:t>
        </w:r>
      </w:ins>
      <w:ins w:id="240" w:author="Joseph Levy" w:date="2020-02-18T23:59:00Z">
        <w:r w:rsidR="00C7373D" w:rsidRPr="00EC1FEC">
          <w:t>infrastructure for</w:t>
        </w:r>
      </w:ins>
      <w:ins w:id="241" w:author="Joseph Levy" w:date="2020-02-18T22:48:00Z">
        <w:r w:rsidRPr="00EC1FEC">
          <w:t xml:space="preserve"> transportation and vehicular safety-related services.</w:t>
        </w:r>
      </w:ins>
    </w:p>
    <w:p w14:paraId="4467BDD5" w14:textId="77777777" w:rsidR="001226E8" w:rsidRPr="00EC1FEC" w:rsidRDefault="001226E8" w:rsidP="00EC1FEC">
      <w:pPr>
        <w:pStyle w:val="ListParagraph"/>
        <w:numPr>
          <w:ilvl w:val="0"/>
          <w:numId w:val="20"/>
        </w:numPr>
        <w:rPr>
          <w:ins w:id="242" w:author="Joseph Levy" w:date="2020-02-18T22:48:00Z"/>
        </w:rPr>
      </w:pPr>
      <w:ins w:id="243" w:author="Joseph Levy" w:date="2020-02-18T22:48:00Z">
        <w:r w:rsidRPr="00EC1FEC">
          <w:t>Products implementing IEEE 802.11p-2010 (updated reference is IEEE 802.11-2016 Annex D2 and D5) exist today in the market and are available from many vendors, with multiple chipset suppliers.</w:t>
        </w:r>
      </w:ins>
    </w:p>
    <w:p w14:paraId="5AEA72F0" w14:textId="77777777" w:rsidR="001226E8" w:rsidRPr="00EC1FEC" w:rsidRDefault="001226E8" w:rsidP="00EC1FEC">
      <w:pPr>
        <w:pStyle w:val="ListParagraph"/>
        <w:numPr>
          <w:ilvl w:val="0"/>
          <w:numId w:val="20"/>
        </w:numPr>
        <w:rPr>
          <w:ins w:id="244" w:author="Joseph Levy" w:date="2020-02-18T22:48:00Z"/>
        </w:rPr>
      </w:pPr>
      <w:ins w:id="245" w:author="Joseph Levy" w:date="2020-02-18T22:48:00Z">
        <w:r w:rsidRPr="00EC1FEC">
          <w:t>Products implementing IEEE 802.11p-2010 (updated reference is IEEE 802.11-2016 Annex D2 and D5) have been deployed in hundreds of trials, demonstration projects, and more recently pilot deployments.</w:t>
        </w:r>
      </w:ins>
    </w:p>
    <w:p w14:paraId="6F4843DE" w14:textId="77777777" w:rsidR="001226E8" w:rsidRPr="00EC1FEC" w:rsidRDefault="001226E8" w:rsidP="00EC1FEC">
      <w:pPr>
        <w:pStyle w:val="ListParagraph"/>
        <w:numPr>
          <w:ilvl w:val="0"/>
          <w:numId w:val="20"/>
        </w:numPr>
        <w:rPr>
          <w:ins w:id="246" w:author="Joseph Levy" w:date="2020-02-18T22:48:00Z"/>
        </w:rPr>
      </w:pPr>
      <w:ins w:id="247" w:author="Joseph Levy" w:date="2020-02-18T22:48:00Z">
        <w:r w:rsidRPr="00EC1FEC">
          <w:t xml:space="preserve">Existing products and deployments implement ITS services in the existing allocated 75MHz of spectrum.  Any change in the current ITS frequency allocations will incur significant cost and will significantly reduce the benefits accruing in the systems already deployed. [ed. Add text about the modifications needed to move to 30 MHz … hopefully this works]. </w:t>
        </w:r>
      </w:ins>
    </w:p>
    <w:p w14:paraId="42607DF4" w14:textId="77777777" w:rsidR="001226E8" w:rsidRPr="00EC1FEC" w:rsidRDefault="001226E8" w:rsidP="00EC1FEC">
      <w:pPr>
        <w:pStyle w:val="ListParagraph"/>
        <w:numPr>
          <w:ilvl w:val="0"/>
          <w:numId w:val="20"/>
        </w:numPr>
        <w:rPr>
          <w:ins w:id="248" w:author="Joseph Levy" w:date="2020-02-18T22:48:00Z"/>
        </w:rPr>
      </w:pPr>
      <w:ins w:id="249" w:author="Joseph Levy" w:date="2020-02-18T22:48:00Z">
        <w:r w:rsidRPr="00EC1FEC">
          <w:t xml:space="preserve">The IEEE 802.11p-2010 (updated reference is IEEE 802.11-2016 Annex D2 and D5) protocol has been demonstrated to be optimal, robust, and spectrally efficient for ITS deployments of safety-related services. </w:t>
        </w:r>
      </w:ins>
    </w:p>
    <w:p w14:paraId="0ACCDF79" w14:textId="77777777" w:rsidR="001226E8" w:rsidRPr="00EC1FEC" w:rsidRDefault="001226E8" w:rsidP="00EC1FEC">
      <w:pPr>
        <w:pStyle w:val="ListParagraph"/>
        <w:numPr>
          <w:ilvl w:val="0"/>
          <w:numId w:val="20"/>
        </w:numPr>
        <w:rPr>
          <w:ins w:id="250" w:author="Joseph Levy" w:date="2020-02-18T22:48:00Z"/>
        </w:rPr>
      </w:pPr>
      <w:ins w:id="251" w:author="Joseph Levy" w:date="2020-02-18T22:48:00Z">
        <w:r w:rsidRPr="00EC1FEC">
          <w:t xml:space="preserve">Security has been addressed by the IEEE Std 1609.2 set of standards, and several vendors have developed and deployed the necessary components of the necessary Security Credential Management System to secure DSRC and other communications in the ITS space. </w:t>
        </w:r>
      </w:ins>
    </w:p>
    <w:p w14:paraId="70A5D2A9" w14:textId="77777777" w:rsidR="001226E8" w:rsidRPr="00EC1FEC" w:rsidRDefault="001226E8" w:rsidP="00EC1FEC">
      <w:pPr>
        <w:pStyle w:val="ListParagraph"/>
        <w:numPr>
          <w:ilvl w:val="0"/>
          <w:numId w:val="20"/>
        </w:numPr>
        <w:rPr>
          <w:ins w:id="252" w:author="Joseph Levy" w:date="2020-02-18T22:48:00Z"/>
        </w:rPr>
      </w:pPr>
      <w:ins w:id="253" w:author="Joseph Levy" w:date="2020-02-18T22:48:00Z">
        <w:r w:rsidRPr="00EC1FEC">
          <w:t>Integration of spectrum resources from other bands to comprise a comprehensive solution – use lower band resources. See 11-20-102 slide 10 – incorporate other material here.</w:t>
        </w:r>
      </w:ins>
    </w:p>
    <w:p w14:paraId="448CABF7" w14:textId="248F95F5" w:rsidR="001226E8" w:rsidRPr="00EC1FEC" w:rsidRDefault="001226E8" w:rsidP="00EC1FEC">
      <w:pPr>
        <w:rPr>
          <w:ins w:id="254" w:author="Joseph Levy" w:date="2020-02-18T22:44:00Z"/>
          <w:lang w:val="en-GB"/>
        </w:rPr>
      </w:pPr>
      <w:ins w:id="255" w:author="Joseph Levy" w:date="2020-02-18T22:48:00Z">
        <w:r w:rsidRPr="00EC1FEC">
          <w:t>IEEE 802 also notes that all vendors’ products that currently have DSRC communications technology incorporated also have at a minimum some form of cellular technology included as well.  This use of multiple communications interfaces is not new; every smart phone in existence today has at least one IEEE 802.11 Wi-Fi and one cellular interface in addition to a GPS module and more than likely an IEEEE 802.15 Bluetooth interface.   While current ITS deployments take optimal advantage of these means of communication for implementing value-added ITS services, they all use 5.9GHz DSRC technology for critical safety-related services, and IEEE 802 strongly recommends this be mandated going forward.</w:t>
        </w:r>
      </w:ins>
    </w:p>
    <w:p w14:paraId="385642A0" w14:textId="77777777" w:rsidR="001226E8" w:rsidRPr="00EC1FEC" w:rsidRDefault="001226E8" w:rsidP="00EC1FEC">
      <w:pPr>
        <w:ind w:firstLine="0"/>
        <w:rPr>
          <w:ins w:id="256" w:author="Joseph Levy" w:date="2020-02-18T22:31:00Z"/>
        </w:rPr>
      </w:pPr>
    </w:p>
    <w:p w14:paraId="574D5BFF" w14:textId="58A8B109" w:rsidR="006843BE" w:rsidRPr="00EC1FEC" w:rsidRDefault="005D04AE" w:rsidP="00EC1FEC">
      <w:pPr>
        <w:pStyle w:val="Heading1"/>
        <w:keepNext w:val="0"/>
        <w:keepLines w:val="0"/>
      </w:pPr>
      <w:r w:rsidRPr="00EC1FEC">
        <w:t xml:space="preserve">Comments on “… </w:t>
      </w:r>
      <w:r w:rsidR="00C77921" w:rsidRPr="00EC1FEC">
        <w:t>on available technical studies on C–V2X that could inform its consideration of C–V2X, including any recent studies that provide information about how C–V2X would operate in the 5.9 GHz band.</w:t>
      </w:r>
      <w:r w:rsidRPr="00EC1FEC">
        <w:t>” [</w:t>
      </w:r>
      <w:r w:rsidR="00DC5B49" w:rsidRPr="00EC1FEC">
        <w:t>2</w:t>
      </w:r>
      <w:r w:rsidRPr="00EC1FEC">
        <w:t xml:space="preserve">], paragraph </w:t>
      </w:r>
      <w:r w:rsidR="00C77921" w:rsidRPr="00EC1FEC">
        <w:t>12</w:t>
      </w:r>
      <w:ins w:id="257" w:author="Holcomb, Jay" w:date="2020-02-14T13:26:00Z">
        <w:r w:rsidR="00513A8A" w:rsidRPr="00EC1FEC">
          <w:t>.</w:t>
        </w:r>
      </w:ins>
      <w:del w:id="258" w:author="Holcomb, Jay" w:date="2020-02-14T13:26:00Z">
        <w:r w:rsidR="006843BE" w:rsidRPr="00EC1FEC" w:rsidDel="00513A8A">
          <w:delText>\</w:delText>
        </w:r>
      </w:del>
    </w:p>
    <w:p w14:paraId="0A5DDA49" w14:textId="571CDA16" w:rsidR="006843BE" w:rsidRPr="00EC1FEC" w:rsidRDefault="006843BE" w:rsidP="00EC1FEC">
      <w:pPr>
        <w:ind w:firstLine="0"/>
      </w:pPr>
    </w:p>
    <w:p w14:paraId="5A327330" w14:textId="77777777" w:rsidR="00FF567E" w:rsidRPr="00EC1FEC" w:rsidRDefault="00FF567E" w:rsidP="00EC1FEC">
      <w:pPr>
        <w:ind w:firstLine="0"/>
        <w:rPr>
          <w:color w:val="00B0F0"/>
        </w:rPr>
      </w:pPr>
      <w:r w:rsidRPr="00EC1FEC">
        <w:rPr>
          <w:color w:val="00B0F0"/>
        </w:rPr>
        <w:lastRenderedPageBreak/>
        <w:t>}14feb:  should find another question on how we can promote 802.11p/bd and how they are designed for this.</w:t>
      </w:r>
    </w:p>
    <w:p w14:paraId="08E755E3" w14:textId="11D4864E" w:rsidR="00FF567E" w:rsidRPr="00EC1FEC" w:rsidRDefault="00FF567E" w:rsidP="00EC1FEC">
      <w:pPr>
        <w:ind w:firstLine="0"/>
        <w:rPr>
          <w:color w:val="00B0F0"/>
        </w:rPr>
      </w:pPr>
      <w:r w:rsidRPr="00EC1FEC">
        <w:rPr>
          <w:color w:val="00B0F0"/>
        </w:rPr>
        <w:t xml:space="preserve">}14feb: have volunteer to review find </w:t>
      </w:r>
      <w:r w:rsidR="00060E59" w:rsidRPr="00EC1FEC">
        <w:rPr>
          <w:color w:val="00B0F0"/>
        </w:rPr>
        <w:t xml:space="preserve">a couple of places for:   connectivity and how we fit in the different connections e.g V2V   2) V2P </w:t>
      </w:r>
    </w:p>
    <w:p w14:paraId="1D1502F5" w14:textId="77777777" w:rsidR="00FF567E" w:rsidRPr="00EC1FEC" w:rsidRDefault="00FF567E" w:rsidP="00EC1FEC">
      <w:pPr>
        <w:ind w:firstLine="0"/>
        <w:rPr>
          <w:color w:val="00B0F0"/>
        </w:rPr>
      </w:pPr>
    </w:p>
    <w:p w14:paraId="499AEB03" w14:textId="3EC6A982" w:rsidR="005D04AE" w:rsidRPr="00EC1FEC" w:rsidRDefault="00C700F3" w:rsidP="00EC1FEC">
      <w:pPr>
        <w:pStyle w:val="Heading2"/>
        <w:keepNext w:val="0"/>
        <w:keepLines w:val="0"/>
      </w:pPr>
      <w:del w:id="259" w:author="Joseph Levy" w:date="2020-02-18T23:39:00Z">
        <w:r w:rsidRPr="00EC1FEC" w:rsidDel="00B368C8">
          <w:delText>5G connectivity benefits should not be coupled to C-V2X</w:delText>
        </w:r>
      </w:del>
      <w:ins w:id="260" w:author="Joseph Levy" w:date="2020-02-18T23:39:00Z">
        <w:r w:rsidR="00B368C8" w:rsidRPr="00EC1FEC">
          <w:t xml:space="preserve">C-V2X capability </w:t>
        </w:r>
      </w:ins>
      <w:ins w:id="261" w:author="Joseph Levy" w:date="2020-02-18T23:59:00Z">
        <w:r w:rsidR="00C7373D" w:rsidRPr="00EC1FEC">
          <w:t>cannot</w:t>
        </w:r>
      </w:ins>
      <w:ins w:id="262" w:author="Joseph Levy" w:date="2020-02-18T23:39:00Z">
        <w:r w:rsidR="00B368C8" w:rsidRPr="00EC1FEC">
          <w:t xml:space="preserve"> be </w:t>
        </w:r>
      </w:ins>
      <w:ins w:id="263" w:author="Joseph Levy" w:date="2020-02-18T23:40:00Z">
        <w:r w:rsidR="00B368C8" w:rsidRPr="00EC1FEC">
          <w:t>integrated</w:t>
        </w:r>
      </w:ins>
      <w:ins w:id="264" w:author="Joseph Levy" w:date="2020-02-18T23:39:00Z">
        <w:r w:rsidR="00B368C8" w:rsidRPr="00EC1FEC">
          <w:t xml:space="preserve"> </w:t>
        </w:r>
      </w:ins>
      <w:ins w:id="265" w:author="Joseph Levy" w:date="2020-02-18T23:59:00Z">
        <w:r w:rsidR="00C7373D" w:rsidRPr="00EC1FEC">
          <w:t>into</w:t>
        </w:r>
      </w:ins>
      <w:ins w:id="266" w:author="Joseph Levy" w:date="2020-02-18T23:40:00Z">
        <w:r w:rsidR="00B368C8" w:rsidRPr="00EC1FEC">
          <w:t xml:space="preserve"> a commercial mobile network</w:t>
        </w:r>
      </w:ins>
      <w:del w:id="267" w:author="Joseph Levy" w:date="2020-02-18T23:40:00Z">
        <w:r w:rsidRPr="00EC1FEC" w:rsidDel="00B368C8">
          <w:delText>:</w:delText>
        </w:r>
      </w:del>
    </w:p>
    <w:p w14:paraId="0B9FC6A7" w14:textId="77777777" w:rsidR="006843BE" w:rsidRPr="00EC1FEC" w:rsidRDefault="006843BE" w:rsidP="00EC1FEC">
      <w:pPr>
        <w:ind w:firstLine="0"/>
      </w:pPr>
    </w:p>
    <w:p w14:paraId="04C1D91D" w14:textId="25817CBE" w:rsidR="000B318C" w:rsidRPr="00EC1FEC" w:rsidRDefault="00B368C8" w:rsidP="00EC1FEC">
      <w:ins w:id="268" w:author="Joseph Levy" w:date="2020-02-18T23:41:00Z">
        <w:r w:rsidRPr="00EC1FEC">
          <w:t>The Commission has been misled into believing</w:t>
        </w:r>
      </w:ins>
      <w:del w:id="269" w:author="Joseph Levy" w:date="2020-02-18T23:41:00Z">
        <w:r w:rsidR="000B318C" w:rsidRPr="00EC1FEC" w:rsidDel="00B368C8">
          <w:delText>It is often wrongly assumed</w:delText>
        </w:r>
      </w:del>
      <w:r w:rsidR="000B318C" w:rsidRPr="00EC1FEC">
        <w:t xml:space="preserve"> that the anticipated benefits of 5G connectivity </w:t>
      </w:r>
      <w:ins w:id="270" w:author="Joseph Levy" w:date="2020-02-18T23:41:00Z">
        <w:r w:rsidRPr="00EC1FEC">
          <w:t>can accrue</w:t>
        </w:r>
      </w:ins>
      <w:del w:id="271" w:author="Joseph Levy" w:date="2020-02-18T23:41:00Z">
        <w:r w:rsidR="000B318C" w:rsidRPr="00EC1FEC" w:rsidDel="00B368C8">
          <w:delText xml:space="preserve">are uniquely </w:delText>
        </w:r>
        <w:r w:rsidR="00E4409F" w:rsidRPr="00EC1FEC" w:rsidDel="00B368C8">
          <w:delText>a</w:delText>
        </w:r>
        <w:r w:rsidR="000B318C" w:rsidRPr="00EC1FEC" w:rsidDel="00B368C8">
          <w:delText>ssociated</w:delText>
        </w:r>
      </w:del>
      <w:r w:rsidR="000B318C" w:rsidRPr="00EC1FEC">
        <w:t xml:space="preserve"> with the PC5 </w:t>
      </w:r>
      <w:ins w:id="272" w:author="Holcomb, Jay" w:date="2020-02-13T07:22:00Z">
        <w:r w:rsidR="0090239A" w:rsidRPr="00EC1FEC">
          <w:t xml:space="preserve">(direct communications between vehicle and other devices) </w:t>
        </w:r>
      </w:ins>
      <w:r w:rsidR="003C782F" w:rsidRPr="00EC1FEC">
        <w:t>side link</w:t>
      </w:r>
      <w:r w:rsidR="000B318C" w:rsidRPr="00EC1FEC">
        <w:t xml:space="preserve"> interface of C-V2X. </w:t>
      </w:r>
      <w:ins w:id="273" w:author="Joseph Levy" w:date="2020-02-19T00:00:00Z">
        <w:r w:rsidR="00C7373D" w:rsidRPr="00EC1FEC">
          <w:t>Despite</w:t>
        </w:r>
      </w:ins>
      <w:ins w:id="274" w:author="Joseph Levy" w:date="2020-02-18T23:42:00Z">
        <w:r w:rsidRPr="00EC1FEC">
          <w:t xml:space="preserve"> the misleading name, this is not true.  The facts are that C-V2X in its current form is only capable of broadcasting packets and is not capable of establishing direct peer-to-peer communications over any network including a 5G network. </w:t>
        </w:r>
      </w:ins>
      <w:r w:rsidR="000B318C" w:rsidRPr="00EC1FEC">
        <w:t>Furthermore, the capability of 5G in terms of Vehicle-to-Network (V2N) communication achieved through the (</w:t>
      </w:r>
      <w:proofErr w:type="spellStart"/>
      <w:r w:rsidR="000B318C" w:rsidRPr="00EC1FEC">
        <w:t>Uu</w:t>
      </w:r>
      <w:proofErr w:type="spellEnd"/>
      <w:r w:rsidR="00E54D33" w:rsidRPr="00EC1FEC">
        <w:t xml:space="preserve">-logical interface between the User Equipment and the </w:t>
      </w:r>
      <w:proofErr w:type="spellStart"/>
      <w:ins w:id="275" w:author="Joseph Levy" w:date="2020-02-18T23:43:00Z">
        <w:r w:rsidR="002E0781" w:rsidRPr="00EC1FEC">
          <w:t>eNobeB</w:t>
        </w:r>
        <w:proofErr w:type="spellEnd"/>
        <w:r w:rsidR="002E0781" w:rsidRPr="00EC1FEC">
          <w:t xml:space="preserve">, </w:t>
        </w:r>
      </w:ins>
      <w:r w:rsidR="00E54D33" w:rsidRPr="00EC1FEC">
        <w:t>base station</w:t>
      </w:r>
      <w:r w:rsidR="000B318C" w:rsidRPr="00EC1FEC">
        <w:t xml:space="preserve">) communication interface is widely confused with C-V2X using PC5 for Vehicle-to-Vehicle (V2V) and Vehicle-to-Infrastructure (V2I). It is important to clarify that the </w:t>
      </w:r>
      <w:del w:id="276" w:author="Joseph Levy" w:date="2020-02-18T23:43:00Z">
        <w:r w:rsidR="000B318C" w:rsidRPr="00EC1FEC" w:rsidDel="002E0781">
          <w:delText xml:space="preserve">V2N </w:delText>
        </w:r>
      </w:del>
      <w:r w:rsidR="000B318C" w:rsidRPr="00EC1FEC">
        <w:t>capability</w:t>
      </w:r>
      <w:ins w:id="277" w:author="Joseph Levy" w:date="2020-02-18T23:43:00Z">
        <w:r w:rsidR="002E0781" w:rsidRPr="00EC1FEC">
          <w:t xml:space="preserve"> to connect to a commercial mobile network</w:t>
        </w:r>
      </w:ins>
      <w:r w:rsidR="000B318C" w:rsidRPr="00EC1FEC">
        <w:t xml:space="preserve"> is a distinct function </w:t>
      </w:r>
      <w:ins w:id="278" w:author="Joseph Levy" w:date="2020-02-18T23:44:00Z">
        <w:r w:rsidR="002E0781" w:rsidRPr="00EC1FEC">
          <w:t xml:space="preserve">generally </w:t>
        </w:r>
      </w:ins>
      <w:r w:rsidR="000B318C" w:rsidRPr="00EC1FEC">
        <w:t>using separate frequency resources</w:t>
      </w:r>
      <w:ins w:id="279" w:author="Joseph Levy" w:date="2020-02-18T23:44:00Z">
        <w:r w:rsidR="002E0781" w:rsidRPr="00EC1FEC">
          <w:t xml:space="preserve"> and a completely </w:t>
        </w:r>
      </w:ins>
      <w:ins w:id="280" w:author="Joseph Levy" w:date="2020-02-19T00:00:00Z">
        <w:r w:rsidR="00C7373D" w:rsidRPr="00EC1FEC">
          <w:t>different</w:t>
        </w:r>
      </w:ins>
      <w:ins w:id="281" w:author="Joseph Levy" w:date="2020-02-18T23:44:00Z">
        <w:r w:rsidR="002E0781" w:rsidRPr="00EC1FEC">
          <w:t xml:space="preserve"> mode of operation of an LTE module</w:t>
        </w:r>
      </w:ins>
      <w:r w:rsidR="000B318C" w:rsidRPr="00EC1FEC">
        <w:t xml:space="preserve">, usually in the spectrum below 3 GHz. </w:t>
      </w:r>
      <w:ins w:id="282" w:author="Joseph Levy" w:date="2020-02-18T23:45:00Z">
        <w:r w:rsidR="002E0781" w:rsidRPr="00EC1FEC">
          <w:t xml:space="preserve">While IEEE 802 </w:t>
        </w:r>
      </w:ins>
      <w:del w:id="283" w:author="Joseph Levy" w:date="2020-02-18T23:45:00Z">
        <w:r w:rsidR="00707B0B" w:rsidRPr="00EC1FEC" w:rsidDel="002E0781">
          <w:delText xml:space="preserve">We </w:delText>
        </w:r>
      </w:del>
      <w:r w:rsidR="00707B0B" w:rsidRPr="00EC1FEC">
        <w:t>agree</w:t>
      </w:r>
      <w:ins w:id="284" w:author="Joseph Levy" w:date="2020-02-18T23:45:00Z">
        <w:r w:rsidR="002E0781" w:rsidRPr="00EC1FEC">
          <w:t>s</w:t>
        </w:r>
      </w:ins>
      <w:r w:rsidR="00707B0B" w:rsidRPr="00EC1FEC">
        <w:t xml:space="preserve"> that cellular V2N connectivity could complement V2V and V2I </w:t>
      </w:r>
      <w:ins w:id="285" w:author="Joseph Levy" w:date="2020-02-18T23:45:00Z">
        <w:r w:rsidR="002E0781" w:rsidRPr="00EC1FEC">
          <w:t xml:space="preserve">safety-related functionality </w:t>
        </w:r>
      </w:ins>
      <w:r w:rsidR="00707B0B" w:rsidRPr="00EC1FEC">
        <w:t>to enable additional services when the vehicles are inside the coverage area of a cellular network</w:t>
      </w:r>
      <w:ins w:id="286" w:author="Joseph Levy" w:date="2020-02-18T23:46:00Z">
        <w:r w:rsidR="002E0781" w:rsidRPr="00EC1FEC">
          <w:t xml:space="preserve">, this in no way replaces the need for optimized 5.9 GHz DSRC </w:t>
        </w:r>
      </w:ins>
      <w:ins w:id="287" w:author="Joseph Levy" w:date="2020-02-19T00:00:00Z">
        <w:r w:rsidR="00C7373D" w:rsidRPr="00EC1FEC">
          <w:t>communications</w:t>
        </w:r>
      </w:ins>
      <w:ins w:id="288" w:author="Joseph Levy" w:date="2020-02-18T23:46:00Z">
        <w:r w:rsidR="002E0781" w:rsidRPr="00EC1FEC">
          <w:t xml:space="preserve"> for ITS safety-related services</w:t>
        </w:r>
      </w:ins>
      <w:r w:rsidR="00707B0B" w:rsidRPr="00EC1FEC">
        <w:t>.</w:t>
      </w:r>
      <w:r w:rsidR="000B318C" w:rsidRPr="00EC1FEC">
        <w:t xml:space="preserve"> </w:t>
      </w:r>
      <w:ins w:id="289" w:author="Joseph Levy" w:date="2020-02-18T23:46:00Z">
        <w:r w:rsidR="002E0781" w:rsidRPr="00EC1FEC">
          <w:t xml:space="preserve">IEEE 802 notes that the </w:t>
        </w:r>
      </w:ins>
      <w:del w:id="290" w:author="Joseph Levy" w:date="2020-02-18T23:47:00Z">
        <w:r w:rsidR="000B318C" w:rsidRPr="00EC1FEC" w:rsidDel="002E0781">
          <w:delText>However, these benefits of V2N can be achieved regardless of whether the V2V and V2I communications are based on C-V2X or DSRC. The</w:delText>
        </w:r>
      </w:del>
      <w:ins w:id="291" w:author="Joseph Levy" w:date="2020-02-18T23:47:00Z">
        <w:r w:rsidR="002E0781" w:rsidRPr="00EC1FEC">
          <w:t xml:space="preserve"> European</w:t>
        </w:r>
      </w:ins>
      <w:r w:rsidR="000B318C" w:rsidRPr="00EC1FEC">
        <w:t xml:space="preserve"> SCOOP project with a fleet of 3000 vehicles </w:t>
      </w:r>
      <w:ins w:id="292" w:author="Joseph Levy" w:date="2020-02-18T23:47:00Z">
        <w:r w:rsidR="002E0781" w:rsidRPr="00EC1FEC">
          <w:t xml:space="preserve">outfitted with ITS stations with both a DSRC (called G5 in Europe) and a cellular interface </w:t>
        </w:r>
      </w:ins>
      <w:del w:id="293" w:author="Joseph Levy" w:date="2020-02-18T23:48:00Z">
        <w:r w:rsidR="000B318C" w:rsidRPr="00EC1FEC" w:rsidDel="002E0781">
          <w:delText xml:space="preserve">already </w:delText>
        </w:r>
      </w:del>
      <w:r w:rsidR="000B318C" w:rsidRPr="00EC1FEC">
        <w:t>demonstrate</w:t>
      </w:r>
      <w:ins w:id="294" w:author="Joseph Levy" w:date="2020-02-18T23:48:00Z">
        <w:r w:rsidR="002E0781" w:rsidRPr="00EC1FEC">
          <w:t>d</w:t>
        </w:r>
      </w:ins>
      <w:del w:id="295" w:author="Joseph Levy" w:date="2020-02-18T23:48:00Z">
        <w:r w:rsidR="000B318C" w:rsidRPr="00EC1FEC" w:rsidDel="002E0781">
          <w:delText>s</w:delText>
        </w:r>
      </w:del>
      <w:r w:rsidR="000B318C" w:rsidRPr="00EC1FEC">
        <w:t xml:space="preserve"> that cellular 4G connectivity for V2N can be successfully and efficiently combined with DSRC for V2V </w:t>
      </w:r>
      <w:ins w:id="296" w:author="Joseph Levy" w:date="2020-02-18T23:48:00Z">
        <w:r w:rsidR="002E0781" w:rsidRPr="00EC1FEC">
          <w:t xml:space="preserve">safety </w:t>
        </w:r>
      </w:ins>
      <w:r w:rsidR="000B318C" w:rsidRPr="00EC1FEC">
        <w:t>[</w:t>
      </w:r>
      <w:r w:rsidR="00DC5B49" w:rsidRPr="00EC1FEC">
        <w:t>6</w:t>
      </w:r>
      <w:r w:rsidR="000B318C" w:rsidRPr="00EC1FEC">
        <w:t>]</w:t>
      </w:r>
      <w:ins w:id="297" w:author="Joseph Levy" w:date="2020-02-18T23:48:00Z">
        <w:r w:rsidR="002E0781" w:rsidRPr="00EC1FEC">
          <w:t>.</w:t>
        </w:r>
      </w:ins>
      <w:r w:rsidR="00345258" w:rsidRPr="00EC1FEC">
        <w:t xml:space="preserve"> </w:t>
      </w:r>
      <w:del w:id="298" w:author="Holcomb, Jay" w:date="2020-02-11T11:59:00Z">
        <w:r w:rsidR="001B16C8" w:rsidRPr="00EC1FEC" w:rsidDel="00942D04">
          <w:rPr>
            <w:color w:val="00B0F0"/>
          </w:rPr>
          <w:delText>}</w:delText>
        </w:r>
        <w:r w:rsidR="00345258" w:rsidRPr="00EC1FEC" w:rsidDel="00942D04">
          <w:rPr>
            <w:color w:val="00B0F0"/>
          </w:rPr>
          <w:delText>this reference seems to be broken</w:delText>
        </w:r>
        <w:r w:rsidR="000B318C" w:rsidRPr="00EC1FEC" w:rsidDel="00942D04">
          <w:delText>.</w:delText>
        </w:r>
      </w:del>
    </w:p>
    <w:p w14:paraId="6B2C7A7A" w14:textId="3E6137A2" w:rsidR="002D7AA6" w:rsidRPr="00EC1FEC" w:rsidDel="0077218B" w:rsidRDefault="002D7AA6" w:rsidP="00EC1FEC">
      <w:pPr>
        <w:pStyle w:val="BodyText"/>
        <w:widowControl/>
        <w:ind w:firstLine="0"/>
        <w:rPr>
          <w:del w:id="299" w:author="Joseph Levy" w:date="2020-02-19T00:30:00Z"/>
          <w:szCs w:val="24"/>
        </w:rPr>
      </w:pPr>
    </w:p>
    <w:p w14:paraId="1405A376" w14:textId="33F6A656" w:rsidR="002D7AA6" w:rsidRPr="00EC1FEC" w:rsidDel="002E0781" w:rsidRDefault="002D7AA6" w:rsidP="00EC1FEC">
      <w:pPr>
        <w:pStyle w:val="BodyText"/>
        <w:widowControl/>
        <w:ind w:firstLine="0"/>
        <w:rPr>
          <w:del w:id="300" w:author="Joseph Levy" w:date="2020-02-18T23:49:00Z"/>
          <w:szCs w:val="24"/>
        </w:rPr>
      </w:pPr>
      <w:del w:id="301" w:author="Joseph Levy" w:date="2020-02-18T23:49:00Z">
        <w:r w:rsidRPr="00EC1FEC" w:rsidDel="002E0781">
          <w:rPr>
            <w:szCs w:val="24"/>
          </w:rPr>
          <w:delText>Vehicle-to-Pedestrian Communications (V2P)</w:delText>
        </w:r>
      </w:del>
    </w:p>
    <w:p w14:paraId="622897EC" w14:textId="1858120D" w:rsidR="006843BE" w:rsidRPr="00EC1FEC" w:rsidDel="002E0781" w:rsidRDefault="006843BE" w:rsidP="00EC1FEC">
      <w:pPr>
        <w:pStyle w:val="BodyText"/>
        <w:widowControl/>
        <w:ind w:firstLine="0"/>
        <w:rPr>
          <w:del w:id="302" w:author="Joseph Levy" w:date="2020-02-18T23:49:00Z"/>
          <w:szCs w:val="24"/>
        </w:rPr>
      </w:pPr>
    </w:p>
    <w:p w14:paraId="22F97327" w14:textId="49DFFBA9" w:rsidR="00725EB8" w:rsidRPr="00EC1FEC" w:rsidDel="002E0781" w:rsidRDefault="00707B0B" w:rsidP="00EC1FEC">
      <w:pPr>
        <w:pStyle w:val="BodyText"/>
        <w:widowControl/>
        <w:ind w:firstLine="0"/>
        <w:rPr>
          <w:del w:id="303" w:author="Joseph Levy" w:date="2020-02-18T23:49:00Z"/>
          <w:szCs w:val="24"/>
        </w:rPr>
      </w:pPr>
      <w:del w:id="304" w:author="Joseph Levy" w:date="2020-02-18T23:49:00Z">
        <w:r w:rsidRPr="00EC1FEC" w:rsidDel="002E0781">
          <w:rPr>
            <w:szCs w:val="24"/>
          </w:rPr>
          <w:delText>In its waiver request, the 5GAA states that “C-V2X enables direct, peer-to-peer mode communications […] between vehicles and pedestrians, cyclists and other vulnerable persons (“V2P”) […]”. This statement is false: C-V2X would not “enable” V2P, but instead make V2P vastly more complex and expensive compared to existing DSRC technology. Mobile phones of cyclists or pedestrians are not compatible with the C-V2X PC5 sidelink interface for direct peer-to-peer communication with vehicles at 5.9 GHz. Despite strong similarities, the cellular 4G/5G interface and the C-V2X PC5 interface cannot be integrated into a single radio interface because most pedestrians would not be willing to sacrifice all cellular data connectivity in order to receive V2P messages. Therefore, a second radio interface for C-V2X PC5 will be required. We anticipate that such additional hardware will only be integrated into expensive, high-end mobile phones, which would not be affordable to many children or elderly persons, i.e., to the most vulnerable road users.</w:delText>
        </w:r>
      </w:del>
    </w:p>
    <w:p w14:paraId="56586101" w14:textId="1570BB7C" w:rsidR="006843BE" w:rsidRPr="00EC1FEC" w:rsidRDefault="006843BE" w:rsidP="00EC1FEC">
      <w:pPr>
        <w:pStyle w:val="BodyText"/>
        <w:widowControl/>
        <w:ind w:firstLine="0"/>
        <w:rPr>
          <w:szCs w:val="24"/>
        </w:rPr>
      </w:pPr>
    </w:p>
    <w:p w14:paraId="20D53594" w14:textId="1F1121AE" w:rsidR="00F716D8" w:rsidRPr="00EC1FEC" w:rsidRDefault="00F716D8" w:rsidP="00EC1FEC">
      <w:pPr>
        <w:pStyle w:val="BodyText"/>
        <w:widowControl/>
        <w:ind w:firstLine="0"/>
        <w:rPr>
          <w:color w:val="00B0F0"/>
          <w:szCs w:val="24"/>
        </w:rPr>
      </w:pPr>
      <w:r w:rsidRPr="00EC1FEC">
        <w:rPr>
          <w:color w:val="00B0F0"/>
          <w:szCs w:val="24"/>
        </w:rPr>
        <w:t xml:space="preserve">} 14feb: </w:t>
      </w:r>
      <w:proofErr w:type="spellStart"/>
      <w:r w:rsidRPr="00EC1FEC">
        <w:rPr>
          <w:color w:val="00B0F0"/>
          <w:szCs w:val="24"/>
        </w:rPr>
        <w:t>weshould</w:t>
      </w:r>
      <w:proofErr w:type="spellEnd"/>
      <w:r w:rsidRPr="00EC1FEC">
        <w:rPr>
          <w:color w:val="00B0F0"/>
          <w:szCs w:val="24"/>
        </w:rPr>
        <w:t xml:space="preserve"> not talk to costs we </w:t>
      </w:r>
      <w:del w:id="305" w:author="Joseph Levy" w:date="2020-02-19T00:00:00Z">
        <w:r w:rsidRPr="00EC1FEC" w:rsidDel="00C7373D">
          <w:rPr>
            <w:color w:val="00B0F0"/>
            <w:szCs w:val="24"/>
          </w:rPr>
          <w:delText>can not</w:delText>
        </w:r>
      </w:del>
      <w:ins w:id="306" w:author="Joseph Levy" w:date="2020-02-19T00:00:00Z">
        <w:r w:rsidR="00C7373D" w:rsidRPr="00EC1FEC">
          <w:rPr>
            <w:color w:val="00B0F0"/>
            <w:szCs w:val="24"/>
          </w:rPr>
          <w:t>cannot</w:t>
        </w:r>
      </w:ins>
      <w:r w:rsidRPr="00EC1FEC">
        <w:rPr>
          <w:color w:val="00B0F0"/>
          <w:szCs w:val="24"/>
        </w:rPr>
        <w:t xml:space="preserve"> back that up as </w:t>
      </w:r>
      <w:proofErr w:type="gramStart"/>
      <w:r w:rsidRPr="00EC1FEC">
        <w:rPr>
          <w:color w:val="00B0F0"/>
          <w:szCs w:val="24"/>
        </w:rPr>
        <w:t>a</w:t>
      </w:r>
      <w:proofErr w:type="gramEnd"/>
      <w:r w:rsidRPr="00EC1FEC">
        <w:rPr>
          <w:color w:val="00B0F0"/>
          <w:szCs w:val="24"/>
        </w:rPr>
        <w:t xml:space="preserve"> SDO and would not pass the EC. </w:t>
      </w:r>
    </w:p>
    <w:p w14:paraId="0C755963" w14:textId="4979EA66" w:rsidR="00F716D8" w:rsidRPr="00EC1FEC" w:rsidRDefault="00F716D8" w:rsidP="00EC1FEC">
      <w:pPr>
        <w:pStyle w:val="BodyText"/>
        <w:widowControl/>
        <w:ind w:firstLine="0"/>
        <w:rPr>
          <w:color w:val="00B0F0"/>
          <w:szCs w:val="24"/>
        </w:rPr>
      </w:pPr>
      <w:r w:rsidRPr="00EC1FEC">
        <w:rPr>
          <w:color w:val="00B0F0"/>
          <w:szCs w:val="24"/>
        </w:rPr>
        <w:t xml:space="preserve">} 14feb: focus the .11p and .11bd can enable V2P and P2X, etc. are there demonstrations to support? </w:t>
      </w:r>
    </w:p>
    <w:p w14:paraId="65221E73" w14:textId="67EC69BF" w:rsidR="00F716D8" w:rsidRPr="00EC1FEC" w:rsidRDefault="00F716D8" w:rsidP="00EC1FEC">
      <w:pPr>
        <w:pStyle w:val="BodyText"/>
        <w:widowControl/>
        <w:ind w:firstLine="0"/>
        <w:rPr>
          <w:bCs/>
          <w:color w:val="00B0F0"/>
          <w:szCs w:val="24"/>
        </w:rPr>
      </w:pPr>
      <w:r w:rsidRPr="00EC1FEC">
        <w:rPr>
          <w:color w:val="00B0F0"/>
          <w:szCs w:val="24"/>
        </w:rPr>
        <w:t xml:space="preserve">} 14feb: both technologies can do </w:t>
      </w:r>
      <w:r w:rsidR="00CC333C" w:rsidRPr="00EC1FEC">
        <w:rPr>
          <w:color w:val="00B0F0"/>
          <w:szCs w:val="24"/>
        </w:rPr>
        <w:t xml:space="preserve">P2X, and do </w:t>
      </w:r>
      <w:proofErr w:type="gramStart"/>
      <w:r w:rsidR="00CC333C" w:rsidRPr="00EC1FEC">
        <w:rPr>
          <w:color w:val="00B0F0"/>
          <w:szCs w:val="24"/>
        </w:rPr>
        <w:t>these answer</w:t>
      </w:r>
      <w:proofErr w:type="gramEnd"/>
      <w:r w:rsidR="00CC333C" w:rsidRPr="00EC1FEC">
        <w:rPr>
          <w:color w:val="00B0F0"/>
          <w:szCs w:val="24"/>
        </w:rPr>
        <w:t xml:space="preserve"> anything in the NPRM, it came from 5GAA ex </w:t>
      </w:r>
      <w:proofErr w:type="spellStart"/>
      <w:r w:rsidR="00CC333C" w:rsidRPr="00EC1FEC">
        <w:rPr>
          <w:color w:val="00B0F0"/>
          <w:szCs w:val="24"/>
        </w:rPr>
        <w:t>parte</w:t>
      </w:r>
      <w:proofErr w:type="spellEnd"/>
      <w:r w:rsidR="00CC333C" w:rsidRPr="00EC1FEC">
        <w:rPr>
          <w:b/>
          <w:bCs/>
          <w:color w:val="00B0F0"/>
          <w:szCs w:val="24"/>
        </w:rPr>
        <w:t xml:space="preserve">.      </w:t>
      </w:r>
      <w:r w:rsidR="00CC333C" w:rsidRPr="00EC1FEC">
        <w:rPr>
          <w:bCs/>
          <w:color w:val="00B0F0"/>
          <w:szCs w:val="24"/>
        </w:rPr>
        <w:t>focus on what .11p and .11bd can do for these applications. no mention of C-V2X.</w:t>
      </w:r>
    </w:p>
    <w:p w14:paraId="0C4DDE49" w14:textId="2CFA9B90" w:rsidR="004903CC" w:rsidRPr="00EC1FEC" w:rsidRDefault="00725EB8" w:rsidP="00EC1FEC">
      <w:pPr>
        <w:pStyle w:val="BodyText"/>
        <w:widowControl/>
        <w:ind w:firstLine="0"/>
        <w:rPr>
          <w:color w:val="00B0F0"/>
          <w:szCs w:val="24"/>
        </w:rPr>
      </w:pPr>
      <w:r w:rsidRPr="00EC1FEC">
        <w:rPr>
          <w:color w:val="00B0F0"/>
          <w:szCs w:val="24"/>
        </w:rPr>
        <w:t xml:space="preserve">} </w:t>
      </w:r>
      <w:r w:rsidR="001B16C8" w:rsidRPr="00EC1FEC">
        <w:rPr>
          <w:color w:val="00B0F0"/>
          <w:szCs w:val="24"/>
        </w:rPr>
        <w:t>Editor’s</w:t>
      </w:r>
      <w:r w:rsidRPr="00EC1FEC">
        <w:rPr>
          <w:color w:val="00B0F0"/>
          <w:szCs w:val="24"/>
        </w:rPr>
        <w:t xml:space="preserve"> note: Is the use of “all” the correct statement to make here?  While there is a cost trade-off of having dual radios in a mobile phone – many mobile phones do have more than one radio and adding an additional radio while not “free” may not be “cost prohibited”.  We may want to state this. This argument does hold for a single radio mobile phone. Note the following paragraph is all about adding a second radio to a phone (an 802.11 radio) to provide V2P communication. Also note it is possible that the user may not be any happier about giving up their Wi-Fi connectivity to provide V2P communication. While the Wi-Fi radio approach is likely significantly “lower cost” it is not “zero cost”.  </w:t>
      </w:r>
    </w:p>
    <w:p w14:paraId="7A5CF2B9" w14:textId="52490BB8" w:rsidR="002E0781" w:rsidRPr="00EC1FEC" w:rsidRDefault="002E0781" w:rsidP="00EC1FEC">
      <w:pPr>
        <w:pStyle w:val="BodyText"/>
        <w:widowControl/>
        <w:ind w:firstLine="0"/>
        <w:rPr>
          <w:ins w:id="307" w:author="Joseph Levy" w:date="2020-02-18T23:51:00Z"/>
          <w:color w:val="00B0F0"/>
          <w:szCs w:val="24"/>
        </w:rPr>
      </w:pPr>
    </w:p>
    <w:p w14:paraId="575371D3" w14:textId="03F30253" w:rsidR="002E0781" w:rsidRPr="00EC1FEC" w:rsidRDefault="002E0781" w:rsidP="00EC1FEC">
      <w:pPr>
        <w:pStyle w:val="BodyText"/>
        <w:widowControl/>
        <w:ind w:firstLine="0"/>
        <w:rPr>
          <w:ins w:id="308" w:author="Joseph Levy" w:date="2020-02-19T01:21:00Z"/>
          <w:color w:val="00B0F0"/>
          <w:szCs w:val="24"/>
        </w:rPr>
      </w:pPr>
      <w:proofErr w:type="gramStart"/>
      <w:ins w:id="309" w:author="Joseph Levy" w:date="2020-02-18T23:51:00Z">
        <w:r w:rsidRPr="00EC1FEC">
          <w:rPr>
            <w:color w:val="00B0F0"/>
            <w:szCs w:val="24"/>
          </w:rPr>
          <w:t>}</w:t>
        </w:r>
      </w:ins>
      <w:ins w:id="310" w:author="Joseph Levy" w:date="2020-02-19T00:00:00Z">
        <w:r w:rsidR="00C7373D" w:rsidRPr="00EC1FEC">
          <w:rPr>
            <w:color w:val="00B0F0"/>
            <w:szCs w:val="24"/>
          </w:rPr>
          <w:t>Editor’s</w:t>
        </w:r>
      </w:ins>
      <w:proofErr w:type="gramEnd"/>
      <w:ins w:id="311" w:author="Joseph Levy" w:date="2020-02-18T23:51:00Z">
        <w:r w:rsidRPr="00EC1FEC">
          <w:rPr>
            <w:color w:val="00B0F0"/>
            <w:szCs w:val="24"/>
          </w:rPr>
          <w:t xml:space="preserve"> note: the following paragraph just seems to be hanging here – it has not been deleted but has no section title, and does not seem to belong here.  Should this be removed, moved, or titled?</w:t>
        </w:r>
      </w:ins>
    </w:p>
    <w:p w14:paraId="1CACD490" w14:textId="77777777" w:rsidR="00E453EA" w:rsidRPr="00EC1FEC" w:rsidRDefault="00E453EA" w:rsidP="00EC1FEC">
      <w:pPr>
        <w:pStyle w:val="BodyText"/>
        <w:widowControl/>
        <w:ind w:firstLine="0"/>
        <w:rPr>
          <w:color w:val="00B0F0"/>
          <w:szCs w:val="24"/>
        </w:rPr>
      </w:pPr>
    </w:p>
    <w:p w14:paraId="618CEC45" w14:textId="16A74B56" w:rsidR="004903CC" w:rsidRPr="00EC1FEC" w:rsidRDefault="00707B0B" w:rsidP="00EC1FEC">
      <w:pPr>
        <w:pStyle w:val="BodyText"/>
        <w:widowControl/>
        <w:rPr>
          <w:szCs w:val="24"/>
        </w:rPr>
      </w:pPr>
      <w:r w:rsidRPr="00EC1FEC">
        <w:rPr>
          <w:szCs w:val="24"/>
        </w:rPr>
        <w:t xml:space="preserve">On the contrary, DSRC enables V2P communications at significantly lower cost: Most mobile phones are now equipped with IEEE 802.11ac/ax </w:t>
      </w:r>
      <w:proofErr w:type="spellStart"/>
      <w:r w:rsidRPr="00EC1FEC">
        <w:rPr>
          <w:szCs w:val="24"/>
        </w:rPr>
        <w:t>WiFi</w:t>
      </w:r>
      <w:proofErr w:type="spellEnd"/>
      <w:r w:rsidRPr="00EC1FEC">
        <w:rPr>
          <w:szCs w:val="24"/>
        </w:rPr>
        <w:t xml:space="preserve"> modules, which currently support channels up to 5835 MHz and could be easily expanded up to 5925 </w:t>
      </w:r>
      <w:proofErr w:type="spellStart"/>
      <w:r w:rsidRPr="00EC1FEC">
        <w:rPr>
          <w:szCs w:val="24"/>
        </w:rPr>
        <w:t>MHz.</w:t>
      </w:r>
      <w:proofErr w:type="spellEnd"/>
      <w:r w:rsidRPr="00EC1FEC">
        <w:rPr>
          <w:szCs w:val="24"/>
        </w:rPr>
        <w:t xml:space="preserve"> As DSRC is based on IEEE 802.11 protocols, minor changes to existing </w:t>
      </w:r>
      <w:proofErr w:type="spellStart"/>
      <w:r w:rsidRPr="00EC1FEC">
        <w:rPr>
          <w:szCs w:val="24"/>
        </w:rPr>
        <w:t>WiFi</w:t>
      </w:r>
      <w:proofErr w:type="spellEnd"/>
      <w:r w:rsidRPr="00EC1FEC">
        <w:rPr>
          <w:szCs w:val="24"/>
        </w:rPr>
        <w:t xml:space="preserve"> designs will enable direct communication between DSRC-capable vehicles and mobile phones of pedestrians and cyclists. Furthermore, DSRC-based V2P and regular </w:t>
      </w:r>
      <w:proofErr w:type="spellStart"/>
      <w:r w:rsidRPr="00EC1FEC">
        <w:rPr>
          <w:szCs w:val="24"/>
        </w:rPr>
        <w:t>WiFi</w:t>
      </w:r>
      <w:proofErr w:type="spellEnd"/>
      <w:r w:rsidRPr="00EC1FEC">
        <w:rPr>
          <w:szCs w:val="24"/>
        </w:rPr>
        <w:t xml:space="preserve"> can reside on the same radio interface, which can be switched to V2P mode on the road and to regular </w:t>
      </w:r>
      <w:proofErr w:type="spellStart"/>
      <w:r w:rsidRPr="00EC1FEC">
        <w:rPr>
          <w:szCs w:val="24"/>
        </w:rPr>
        <w:t>WiFi</w:t>
      </w:r>
      <w:proofErr w:type="spellEnd"/>
      <w:r w:rsidRPr="00EC1FEC">
        <w:rPr>
          <w:szCs w:val="24"/>
        </w:rPr>
        <w:t xml:space="preserve"> connectivity at home. Thus, DSRC technology will in the future allow direct V2P communications using inexpensive mobile phones without the need for additional hardware.</w:t>
      </w:r>
    </w:p>
    <w:p w14:paraId="77C674BB" w14:textId="765100C2" w:rsidR="004903CC" w:rsidRPr="00EC1FEC" w:rsidRDefault="004903CC" w:rsidP="00EC1FEC">
      <w:pPr>
        <w:pStyle w:val="BodyText"/>
        <w:widowControl/>
        <w:ind w:firstLine="0"/>
        <w:rPr>
          <w:szCs w:val="24"/>
        </w:rPr>
      </w:pPr>
    </w:p>
    <w:p w14:paraId="4DCF2937" w14:textId="59CE2466" w:rsidR="00E433FC" w:rsidRPr="00EC1FEC" w:rsidRDefault="004F4D51" w:rsidP="00EC1FEC">
      <w:pPr>
        <w:ind w:firstLine="0"/>
        <w:rPr>
          <w:strike/>
          <w:color w:val="00B050"/>
        </w:rPr>
      </w:pPr>
      <w:r w:rsidRPr="00EC1FEC">
        <w:rPr>
          <w:strike/>
          <w:color w:val="00B050"/>
        </w:rPr>
        <w:lastRenderedPageBreak/>
        <w:t xml:space="preserve">} need to </w:t>
      </w:r>
      <w:r w:rsidR="0091382E" w:rsidRPr="00EC1FEC">
        <w:rPr>
          <w:strike/>
          <w:color w:val="00B050"/>
        </w:rPr>
        <w:t xml:space="preserve">define </w:t>
      </w:r>
      <w:proofErr w:type="spellStart"/>
      <w:r w:rsidR="0091382E" w:rsidRPr="00EC1FEC">
        <w:rPr>
          <w:strike/>
          <w:color w:val="00B050"/>
        </w:rPr>
        <w:t>Uu</w:t>
      </w:r>
      <w:proofErr w:type="spellEnd"/>
    </w:p>
    <w:p w14:paraId="5435B604" w14:textId="678A490A" w:rsidR="0091382E" w:rsidRPr="00EC1FEC" w:rsidRDefault="004F4D51" w:rsidP="00EC1FEC">
      <w:pPr>
        <w:ind w:firstLine="0"/>
        <w:rPr>
          <w:color w:val="00B0F0"/>
        </w:rPr>
      </w:pPr>
      <w:r w:rsidRPr="00EC1FEC">
        <w:rPr>
          <w:color w:val="00B0F0"/>
        </w:rPr>
        <w:t xml:space="preserve">} </w:t>
      </w:r>
      <w:r w:rsidR="0091382E" w:rsidRPr="00EC1FEC">
        <w:rPr>
          <w:color w:val="00B0F0"/>
        </w:rPr>
        <w:t xml:space="preserve">more editing will be looked at.  </w:t>
      </w:r>
      <w:r w:rsidRPr="00EC1FEC">
        <w:rPr>
          <w:color w:val="00B0F0"/>
        </w:rPr>
        <w:t xml:space="preserve">e.g. </w:t>
      </w:r>
      <w:r w:rsidR="0091382E" w:rsidRPr="00EC1FEC">
        <w:rPr>
          <w:color w:val="00B0F0"/>
        </w:rPr>
        <w:t>C-V2X is not the only tech</w:t>
      </w:r>
      <w:r w:rsidRPr="00EC1FEC">
        <w:rPr>
          <w:color w:val="00B0F0"/>
        </w:rPr>
        <w:t>nology</w:t>
      </w:r>
      <w:r w:rsidR="0091382E" w:rsidRPr="00EC1FEC">
        <w:rPr>
          <w:color w:val="00B0F0"/>
        </w:rPr>
        <w:t xml:space="preserve">. with 5G.  </w:t>
      </w:r>
    </w:p>
    <w:p w14:paraId="63DC0A08" w14:textId="7EA1FDB7" w:rsidR="0091382E" w:rsidRPr="00EC1FEC" w:rsidRDefault="004F4D51" w:rsidP="00EC1FEC">
      <w:pPr>
        <w:ind w:firstLine="0"/>
        <w:rPr>
          <w:ins w:id="312" w:author="Joseph Levy" w:date="2020-02-18T22:54:00Z"/>
          <w:color w:val="00B0F0"/>
        </w:rPr>
      </w:pPr>
      <w:r w:rsidRPr="00EC1FEC">
        <w:rPr>
          <w:color w:val="00B0F0"/>
        </w:rPr>
        <w:t xml:space="preserve">} </w:t>
      </w:r>
      <w:r w:rsidR="0091382E" w:rsidRPr="00EC1FEC">
        <w:rPr>
          <w:color w:val="00B0F0"/>
        </w:rPr>
        <w:t xml:space="preserve">need to watch not to promote 5G, need </w:t>
      </w:r>
      <w:r w:rsidRPr="00EC1FEC">
        <w:rPr>
          <w:color w:val="00B0F0"/>
        </w:rPr>
        <w:t>to</w:t>
      </w:r>
      <w:r w:rsidR="0091382E" w:rsidRPr="00EC1FEC">
        <w:rPr>
          <w:color w:val="00B0F0"/>
        </w:rPr>
        <w:t xml:space="preserve"> soften</w:t>
      </w:r>
      <w:r w:rsidRPr="00EC1FEC">
        <w:rPr>
          <w:color w:val="00B0F0"/>
        </w:rPr>
        <w:t xml:space="preserve"> more</w:t>
      </w:r>
      <w:r w:rsidR="0091382E" w:rsidRPr="00EC1FEC">
        <w:rPr>
          <w:color w:val="00B0F0"/>
        </w:rPr>
        <w:t xml:space="preserve">.  </w:t>
      </w:r>
    </w:p>
    <w:p w14:paraId="278F5396" w14:textId="2BD42A70" w:rsidR="00D71F6A" w:rsidRPr="00EC1FEC" w:rsidRDefault="00D71F6A" w:rsidP="00EC1FEC">
      <w:pPr>
        <w:ind w:firstLine="0"/>
        <w:rPr>
          <w:ins w:id="313" w:author="Joseph Levy" w:date="2020-02-18T22:54:00Z"/>
          <w:strike/>
          <w:color w:val="00B050"/>
        </w:rPr>
      </w:pPr>
    </w:p>
    <w:p w14:paraId="00C1A1FA" w14:textId="147E9A91" w:rsidR="00D71F6A" w:rsidRPr="00EC1FEC" w:rsidRDefault="00D71F6A" w:rsidP="00EC1FEC">
      <w:pPr>
        <w:pStyle w:val="Heading1"/>
        <w:keepNext w:val="0"/>
        <w:keepLines w:val="0"/>
        <w:rPr>
          <w:ins w:id="314" w:author="Joseph Levy" w:date="2020-02-19T00:30:00Z"/>
        </w:rPr>
      </w:pPr>
      <w:ins w:id="315" w:author="Joseph Levy" w:date="2020-02-18T22:55:00Z">
        <w:r w:rsidRPr="00EC1FEC">
          <w:t>Comments on “… whether it should continue to set aside the 10 megahertz of spectrum at 5.895- 5.905 GHz for DSRC.</w:t>
        </w:r>
      </w:ins>
      <w:ins w:id="316" w:author="Joseph Levy" w:date="2020-02-18T22:56:00Z">
        <w:r w:rsidRPr="00EC1FEC">
          <w:t>” [2] paragraph 16</w:t>
        </w:r>
      </w:ins>
    </w:p>
    <w:p w14:paraId="70F8A9B1" w14:textId="6BD18286" w:rsidR="0077218B" w:rsidRPr="00EC1FEC" w:rsidRDefault="0077218B" w:rsidP="00EC1FEC">
      <w:pPr>
        <w:ind w:firstLine="0"/>
        <w:rPr>
          <w:ins w:id="317" w:author="Joseph Levy" w:date="2020-02-18T22:56:00Z"/>
        </w:rPr>
      </w:pPr>
    </w:p>
    <w:p w14:paraId="056CDC83" w14:textId="0A0A062F" w:rsidR="00D71F6A" w:rsidRPr="00EC1FEC" w:rsidRDefault="00D71F6A" w:rsidP="00EC1FEC">
      <w:pPr>
        <w:pStyle w:val="Heading2"/>
        <w:keepNext w:val="0"/>
        <w:keepLines w:val="0"/>
        <w:rPr>
          <w:ins w:id="318" w:author="Joseph Levy" w:date="2020-02-19T00:31:00Z"/>
        </w:rPr>
      </w:pPr>
      <w:ins w:id="319" w:author="Joseph Levy" w:date="2020-02-18T22:55:00Z">
        <w:r w:rsidRPr="00EC1FEC">
          <w:t xml:space="preserve"> </w:t>
        </w:r>
      </w:ins>
      <w:ins w:id="320" w:author="Joseph Levy" w:date="2020-02-18T22:58:00Z">
        <w:r w:rsidRPr="00EC1FEC">
          <w:t>On setting aside 10 MHz of spectrum for DSRC</w:t>
        </w:r>
      </w:ins>
    </w:p>
    <w:p w14:paraId="3D9BFE32" w14:textId="77777777" w:rsidR="0077218B" w:rsidRPr="00EC1FEC" w:rsidRDefault="0077218B" w:rsidP="00EC1FEC">
      <w:pPr>
        <w:ind w:firstLine="0"/>
        <w:rPr>
          <w:ins w:id="321" w:author="Joseph Levy" w:date="2020-02-18T22:57:00Z"/>
        </w:rPr>
      </w:pPr>
    </w:p>
    <w:p w14:paraId="4D32AB4F" w14:textId="1532BFB7" w:rsidR="00D71F6A" w:rsidRPr="00EC1FEC" w:rsidRDefault="00D71F6A" w:rsidP="00EC1FEC">
      <w:pPr>
        <w:rPr>
          <w:ins w:id="322" w:author="Joseph Levy" w:date="2020-02-18T22:57:00Z"/>
        </w:rPr>
      </w:pPr>
      <w:ins w:id="323" w:author="Joseph Levy" w:date="2020-02-18T22:57:00Z">
        <w:r w:rsidRPr="00EC1FEC">
          <w:t xml:space="preserve">IEEE 802 believes that 10MHz of spectrum is insufficient for achieving maximum benefit from deployment of ITS safety-related services.  IEEE 802 notes that current deployments of DSRC technology have provisions (aka congestion control) for handling situations where there is a need for more resources than are currently available.  This situation is only going to be exacerbated when personal devices (smart phones) are outfitted with 5.9GHz DSRC technology and ITS safety-related services that prevent pedestrians and cyclists from becoming casualties.  IEEE 802 also notes that the Commission has been misled into believing that C-V2X can be successfully deployed to provide any ITS service, safety-related or not.  There have been no demonstrations to date that C-V2X can operate at any level of performance in real world environments, and as such, the Commission is failing to make a rational connection between the facts and its proposal. </w:t>
        </w:r>
      </w:ins>
    </w:p>
    <w:p w14:paraId="70B9E9DD" w14:textId="77777777" w:rsidR="00B258E7" w:rsidRPr="00EC1FEC" w:rsidRDefault="00B258E7" w:rsidP="00EC1FEC">
      <w:pPr>
        <w:ind w:firstLine="0"/>
      </w:pPr>
    </w:p>
    <w:p w14:paraId="2BE2DF80" w14:textId="1933BBD7" w:rsidR="00D71F6A" w:rsidRPr="00EC1FEC" w:rsidRDefault="00D71F6A" w:rsidP="00EC1FEC">
      <w:pPr>
        <w:rPr>
          <w:ins w:id="324" w:author="Joseph Levy" w:date="2020-02-18T22:57:00Z"/>
        </w:rPr>
      </w:pPr>
      <w:ins w:id="325" w:author="Joseph Levy" w:date="2020-02-18T22:57:00Z">
        <w:r w:rsidRPr="00EC1FEC">
          <w:t>The fact that DSRC has superior performance characteristics to C-V2X for ITS safety-related services and applications is easy to see.  The operational environment has the following characteristics:</w:t>
        </w:r>
      </w:ins>
    </w:p>
    <w:p w14:paraId="39A4F742" w14:textId="77777777" w:rsidR="00D71F6A" w:rsidRPr="00EC1FEC" w:rsidRDefault="00D71F6A" w:rsidP="00EC1FEC">
      <w:pPr>
        <w:pStyle w:val="ListParagraph"/>
        <w:numPr>
          <w:ilvl w:val="0"/>
          <w:numId w:val="21"/>
        </w:numPr>
        <w:rPr>
          <w:ins w:id="326" w:author="Joseph Levy" w:date="2020-02-18T22:57:00Z"/>
        </w:rPr>
      </w:pPr>
      <w:ins w:id="327" w:author="Joseph Levy" w:date="2020-02-18T22:57:00Z">
        <w:r w:rsidRPr="00EC1FEC">
          <w:t>Many devices in communication range, most of which are moving relative to each other at a wide range of velocities and the higher the velocities, the more important information exchange becomes to prevent accidents</w:t>
        </w:r>
      </w:ins>
    </w:p>
    <w:p w14:paraId="08AE7CF1" w14:textId="77777777" w:rsidR="00D71F6A" w:rsidRPr="00EC1FEC" w:rsidRDefault="00D71F6A" w:rsidP="00EC1FEC">
      <w:pPr>
        <w:pStyle w:val="ListParagraph"/>
        <w:numPr>
          <w:ilvl w:val="0"/>
          <w:numId w:val="21"/>
        </w:numPr>
        <w:rPr>
          <w:ins w:id="328" w:author="Joseph Levy" w:date="2020-02-18T22:57:00Z"/>
        </w:rPr>
      </w:pPr>
      <w:ins w:id="329" w:author="Joseph Levy" w:date="2020-02-18T22:57:00Z">
        <w:r w:rsidRPr="00EC1FEC">
          <w:t>To prevent accidents, a large amount of information must be continually exchanged between devices using messages whose size varies by an order of magnitude or more</w:t>
        </w:r>
      </w:ins>
    </w:p>
    <w:p w14:paraId="28FBD47D" w14:textId="77777777" w:rsidR="00D71F6A" w:rsidRPr="00EC1FEC" w:rsidRDefault="00D71F6A" w:rsidP="00EC1FEC">
      <w:pPr>
        <w:pStyle w:val="ListParagraph"/>
        <w:numPr>
          <w:ilvl w:val="0"/>
          <w:numId w:val="21"/>
        </w:numPr>
        <w:rPr>
          <w:ins w:id="330" w:author="Joseph Levy" w:date="2020-02-18T22:57:00Z"/>
        </w:rPr>
      </w:pPr>
      <w:ins w:id="331" w:author="Joseph Levy" w:date="2020-02-18T22:57:00Z">
        <w:r w:rsidRPr="00EC1FEC">
          <w:t>In some critical situations, devices need to have the ability to communicate with each other directly to perform such tasks as such as maneuver coordination and platooning</w:t>
        </w:r>
      </w:ins>
    </w:p>
    <w:p w14:paraId="601375F5" w14:textId="77777777" w:rsidR="00D71F6A" w:rsidRPr="00EC1FEC" w:rsidRDefault="00D71F6A" w:rsidP="00EC1FEC">
      <w:pPr>
        <w:pStyle w:val="ListParagraph"/>
        <w:numPr>
          <w:ilvl w:val="0"/>
          <w:numId w:val="21"/>
        </w:numPr>
        <w:rPr>
          <w:ins w:id="332" w:author="Joseph Levy" w:date="2020-02-18T22:57:00Z"/>
        </w:rPr>
      </w:pPr>
      <w:ins w:id="333" w:author="Joseph Levy" w:date="2020-02-18T22:57:00Z">
        <w:r w:rsidRPr="00EC1FEC">
          <w:t>Continuous, ubiquitous access to a source for time synchronization is not possible</w:t>
        </w:r>
      </w:ins>
    </w:p>
    <w:p w14:paraId="273FC1DA" w14:textId="77777777" w:rsidR="00B258E7" w:rsidRPr="00EC1FEC" w:rsidRDefault="00B258E7" w:rsidP="00EC1FEC">
      <w:pPr>
        <w:ind w:firstLine="0"/>
      </w:pPr>
    </w:p>
    <w:p w14:paraId="65A11AD5" w14:textId="4A833973" w:rsidR="00D71F6A" w:rsidRPr="00EC1FEC" w:rsidRDefault="00D71F6A" w:rsidP="00EC1FEC">
      <w:pPr>
        <w:rPr>
          <w:ins w:id="334" w:author="Joseph Levy" w:date="2020-02-18T22:57:00Z"/>
        </w:rPr>
      </w:pPr>
      <w:ins w:id="335" w:author="Joseph Levy" w:date="2020-02-18T22:57:00Z">
        <w:r w:rsidRPr="00EC1FEC">
          <w:t>These characteristics lead directly to the following requirements for any communications technology to optimally perform in such environments.  In layman’s terms, the communication system should:</w:t>
        </w:r>
      </w:ins>
    </w:p>
    <w:p w14:paraId="708F4D9E" w14:textId="77777777" w:rsidR="00D71F6A" w:rsidRPr="00EC1FEC" w:rsidRDefault="00D71F6A" w:rsidP="00EC1FEC">
      <w:pPr>
        <w:pStyle w:val="ListParagraph"/>
        <w:numPr>
          <w:ilvl w:val="0"/>
          <w:numId w:val="22"/>
        </w:numPr>
        <w:rPr>
          <w:ins w:id="336" w:author="Joseph Levy" w:date="2020-02-18T22:57:00Z"/>
        </w:rPr>
      </w:pPr>
      <w:ins w:id="337" w:author="Joseph Levy" w:date="2020-02-18T22:57:00Z">
        <w:r w:rsidRPr="00EC1FEC">
          <w:t>Have a level of performance that does not degrade in high-risk scenarios (high relative speeds)</w:t>
        </w:r>
      </w:ins>
    </w:p>
    <w:p w14:paraId="44A1AA59" w14:textId="77777777" w:rsidR="00D71F6A" w:rsidRPr="00EC1FEC" w:rsidRDefault="00D71F6A" w:rsidP="00EC1FEC">
      <w:pPr>
        <w:pStyle w:val="ListParagraph"/>
        <w:numPr>
          <w:ilvl w:val="0"/>
          <w:numId w:val="22"/>
        </w:numPr>
        <w:rPr>
          <w:ins w:id="338" w:author="Joseph Levy" w:date="2020-02-18T22:57:00Z"/>
        </w:rPr>
      </w:pPr>
      <w:ins w:id="339" w:author="Joseph Levy" w:date="2020-02-18T22:57:00Z">
        <w:r w:rsidRPr="00EC1FEC">
          <w:t>Handle information exchanges of varying message sizes in the most efficient manner</w:t>
        </w:r>
      </w:ins>
    </w:p>
    <w:p w14:paraId="0910ED3B" w14:textId="77777777" w:rsidR="00D71F6A" w:rsidRPr="00EC1FEC" w:rsidRDefault="00D71F6A" w:rsidP="00EC1FEC">
      <w:pPr>
        <w:pStyle w:val="ListParagraph"/>
        <w:numPr>
          <w:ilvl w:val="0"/>
          <w:numId w:val="22"/>
        </w:numPr>
        <w:rPr>
          <w:ins w:id="340" w:author="Joseph Levy" w:date="2020-02-18T22:57:00Z"/>
        </w:rPr>
      </w:pPr>
      <w:ins w:id="341" w:author="Joseph Levy" w:date="2020-02-18T22:57:00Z">
        <w:r w:rsidRPr="00EC1FEC">
          <w:t>Be able to identify nearby devices with which peer-to-peer communications is necessary</w:t>
        </w:r>
      </w:ins>
    </w:p>
    <w:p w14:paraId="69699C31" w14:textId="77777777" w:rsidR="00D71F6A" w:rsidRPr="00EC1FEC" w:rsidRDefault="00D71F6A" w:rsidP="00EC1FEC">
      <w:pPr>
        <w:pStyle w:val="ListParagraph"/>
        <w:numPr>
          <w:ilvl w:val="0"/>
          <w:numId w:val="22"/>
        </w:numPr>
        <w:rPr>
          <w:ins w:id="342" w:author="Joseph Levy" w:date="2020-02-18T22:57:00Z"/>
        </w:rPr>
      </w:pPr>
      <w:ins w:id="343" w:author="Joseph Levy" w:date="2020-02-18T22:57:00Z">
        <w:r w:rsidRPr="00EC1FEC">
          <w:t>Not rely on time synchronization to perform any of its tasks</w:t>
        </w:r>
      </w:ins>
    </w:p>
    <w:p w14:paraId="1399E0A4" w14:textId="77777777" w:rsidR="00D71F6A" w:rsidRPr="00EC1FEC" w:rsidRDefault="00D71F6A" w:rsidP="00EC1FEC">
      <w:pPr>
        <w:ind w:firstLine="0"/>
        <w:rPr>
          <w:ins w:id="344" w:author="Joseph Levy" w:date="2020-02-18T22:57:00Z"/>
        </w:rPr>
      </w:pPr>
    </w:p>
    <w:tbl>
      <w:tblPr>
        <w:tblStyle w:val="TableGrid"/>
        <w:tblW w:w="0" w:type="auto"/>
        <w:tblInd w:w="0" w:type="dxa"/>
        <w:tblLayout w:type="fixed"/>
        <w:tblLook w:val="01E0" w:firstRow="1" w:lastRow="1" w:firstColumn="1" w:lastColumn="1" w:noHBand="0" w:noVBand="0"/>
      </w:tblPr>
      <w:tblGrid>
        <w:gridCol w:w="8095"/>
        <w:gridCol w:w="810"/>
        <w:gridCol w:w="900"/>
      </w:tblGrid>
      <w:tr w:rsidR="00D71F6A" w:rsidRPr="00EC1FEC" w14:paraId="78C0E458" w14:textId="77777777" w:rsidTr="00B258E7">
        <w:trPr>
          <w:ins w:id="345" w:author="Joseph Levy" w:date="2020-02-18T22:57:00Z"/>
        </w:trPr>
        <w:tc>
          <w:tcPr>
            <w:tcW w:w="8095" w:type="dxa"/>
            <w:tcBorders>
              <w:top w:val="single" w:sz="4" w:space="0" w:color="auto"/>
              <w:left w:val="single" w:sz="4" w:space="0" w:color="auto"/>
              <w:bottom w:val="single" w:sz="4" w:space="0" w:color="auto"/>
              <w:right w:val="single" w:sz="4" w:space="0" w:color="auto"/>
            </w:tcBorders>
            <w:hideMark/>
          </w:tcPr>
          <w:p w14:paraId="114BA915" w14:textId="77777777" w:rsidR="00D71F6A" w:rsidRPr="00EC1FEC" w:rsidRDefault="00D71F6A" w:rsidP="00EC1FEC">
            <w:pPr>
              <w:spacing w:after="0" w:line="240" w:lineRule="auto"/>
              <w:ind w:firstLine="0"/>
              <w:rPr>
                <w:ins w:id="346" w:author="Joseph Levy" w:date="2020-02-18T22:57:00Z"/>
                <w:rFonts w:ascii="Times New Roman" w:eastAsia="Calibri" w:hAnsi="Times New Roman"/>
              </w:rPr>
            </w:pPr>
            <w:ins w:id="347" w:author="Joseph Levy" w:date="2020-02-18T22:57:00Z">
              <w:r w:rsidRPr="00EC1FEC">
                <w:rPr>
                  <w:rFonts w:ascii="Times New Roman" w:hAnsi="Times New Roman"/>
                </w:rPr>
                <w:t>Requirement</w:t>
              </w:r>
            </w:ins>
          </w:p>
        </w:tc>
        <w:tc>
          <w:tcPr>
            <w:tcW w:w="810" w:type="dxa"/>
            <w:tcBorders>
              <w:top w:val="single" w:sz="4" w:space="0" w:color="auto"/>
              <w:left w:val="single" w:sz="4" w:space="0" w:color="auto"/>
              <w:bottom w:val="single" w:sz="4" w:space="0" w:color="auto"/>
              <w:right w:val="single" w:sz="4" w:space="0" w:color="auto"/>
            </w:tcBorders>
            <w:hideMark/>
          </w:tcPr>
          <w:p w14:paraId="1EA23245" w14:textId="77777777" w:rsidR="00D71F6A" w:rsidRPr="00EC1FEC" w:rsidRDefault="00D71F6A" w:rsidP="00EC1FEC">
            <w:pPr>
              <w:spacing w:after="0" w:line="240" w:lineRule="auto"/>
              <w:ind w:firstLine="0"/>
              <w:rPr>
                <w:ins w:id="348" w:author="Joseph Levy" w:date="2020-02-18T22:57:00Z"/>
                <w:rFonts w:ascii="Times New Roman" w:eastAsia="Calibri" w:hAnsi="Times New Roman"/>
              </w:rPr>
            </w:pPr>
            <w:ins w:id="349" w:author="Joseph Levy" w:date="2020-02-18T22:57:00Z">
              <w:r w:rsidRPr="00EC1FEC">
                <w:rPr>
                  <w:rFonts w:ascii="Times New Roman" w:hAnsi="Times New Roman"/>
                </w:rPr>
                <w:t>DSRC</w:t>
              </w:r>
            </w:ins>
          </w:p>
        </w:tc>
        <w:tc>
          <w:tcPr>
            <w:tcW w:w="900" w:type="dxa"/>
            <w:tcBorders>
              <w:top w:val="single" w:sz="4" w:space="0" w:color="auto"/>
              <w:left w:val="single" w:sz="4" w:space="0" w:color="auto"/>
              <w:bottom w:val="single" w:sz="4" w:space="0" w:color="auto"/>
              <w:right w:val="single" w:sz="4" w:space="0" w:color="auto"/>
            </w:tcBorders>
            <w:hideMark/>
          </w:tcPr>
          <w:p w14:paraId="4F6F37EA" w14:textId="77777777" w:rsidR="00D71F6A" w:rsidRPr="00EC1FEC" w:rsidRDefault="00D71F6A" w:rsidP="00EC1FEC">
            <w:pPr>
              <w:spacing w:after="0" w:line="240" w:lineRule="auto"/>
              <w:ind w:firstLine="0"/>
              <w:rPr>
                <w:ins w:id="350" w:author="Joseph Levy" w:date="2020-02-18T22:57:00Z"/>
                <w:rFonts w:ascii="Times New Roman" w:eastAsia="Calibri" w:hAnsi="Times New Roman"/>
              </w:rPr>
            </w:pPr>
            <w:ins w:id="351" w:author="Joseph Levy" w:date="2020-02-18T22:57:00Z">
              <w:r w:rsidRPr="00EC1FEC">
                <w:rPr>
                  <w:rFonts w:ascii="Times New Roman" w:hAnsi="Times New Roman"/>
                </w:rPr>
                <w:t>C-V2X</w:t>
              </w:r>
            </w:ins>
          </w:p>
        </w:tc>
      </w:tr>
      <w:tr w:rsidR="00D71F6A" w:rsidRPr="00EC1FEC" w14:paraId="29E64443" w14:textId="77777777" w:rsidTr="00B258E7">
        <w:trPr>
          <w:ins w:id="352" w:author="Joseph Levy" w:date="2020-02-18T22:57:00Z"/>
        </w:trPr>
        <w:tc>
          <w:tcPr>
            <w:tcW w:w="8095" w:type="dxa"/>
            <w:tcBorders>
              <w:top w:val="single" w:sz="4" w:space="0" w:color="auto"/>
              <w:left w:val="single" w:sz="4" w:space="0" w:color="auto"/>
              <w:bottom w:val="single" w:sz="4" w:space="0" w:color="auto"/>
              <w:right w:val="single" w:sz="4" w:space="0" w:color="auto"/>
            </w:tcBorders>
            <w:hideMark/>
          </w:tcPr>
          <w:p w14:paraId="1B050A18" w14:textId="77777777" w:rsidR="00D71F6A" w:rsidRPr="00EC1FEC" w:rsidRDefault="00D71F6A" w:rsidP="00EC1FEC">
            <w:pPr>
              <w:spacing w:after="0" w:line="240" w:lineRule="auto"/>
              <w:ind w:firstLine="0"/>
              <w:rPr>
                <w:ins w:id="353" w:author="Joseph Levy" w:date="2020-02-18T22:57:00Z"/>
                <w:rFonts w:ascii="Times New Roman" w:eastAsia="Calibri" w:hAnsi="Times New Roman"/>
              </w:rPr>
            </w:pPr>
            <w:ins w:id="354" w:author="Joseph Levy" w:date="2020-02-18T22:57:00Z">
              <w:r w:rsidRPr="00EC1FEC">
                <w:rPr>
                  <w:rFonts w:ascii="Times New Roman" w:eastAsia="Calibri" w:hAnsi="Times New Roman"/>
                </w:rPr>
                <w:t>Information carrying capacity remains constant in stressful scenarios</w:t>
              </w:r>
            </w:ins>
          </w:p>
        </w:tc>
        <w:tc>
          <w:tcPr>
            <w:tcW w:w="810" w:type="dxa"/>
            <w:tcBorders>
              <w:top w:val="single" w:sz="4" w:space="0" w:color="auto"/>
              <w:left w:val="single" w:sz="4" w:space="0" w:color="auto"/>
              <w:bottom w:val="single" w:sz="4" w:space="0" w:color="auto"/>
              <w:right w:val="single" w:sz="4" w:space="0" w:color="auto"/>
            </w:tcBorders>
            <w:hideMark/>
          </w:tcPr>
          <w:p w14:paraId="2B60F397" w14:textId="77777777" w:rsidR="00D71F6A" w:rsidRPr="00EC1FEC" w:rsidRDefault="00D71F6A" w:rsidP="00EC1FEC">
            <w:pPr>
              <w:spacing w:after="0" w:line="240" w:lineRule="auto"/>
              <w:ind w:firstLine="0"/>
              <w:rPr>
                <w:ins w:id="355" w:author="Joseph Levy" w:date="2020-02-18T22:57:00Z"/>
                <w:rFonts w:ascii="Times New Roman" w:eastAsia="Calibri" w:hAnsi="Times New Roman"/>
              </w:rPr>
            </w:pPr>
            <w:ins w:id="356" w:author="Joseph Levy" w:date="2020-02-18T22:57:00Z">
              <w:r w:rsidRPr="00EC1FEC">
                <w:rPr>
                  <w:rFonts w:ascii="Times New Roman" w:eastAsia="Calibri" w:hAnsi="Times New Roman"/>
                </w:rPr>
                <w:t>YES</w:t>
              </w:r>
            </w:ins>
          </w:p>
        </w:tc>
        <w:tc>
          <w:tcPr>
            <w:tcW w:w="900" w:type="dxa"/>
            <w:tcBorders>
              <w:top w:val="single" w:sz="4" w:space="0" w:color="auto"/>
              <w:left w:val="single" w:sz="4" w:space="0" w:color="auto"/>
              <w:bottom w:val="single" w:sz="4" w:space="0" w:color="auto"/>
              <w:right w:val="single" w:sz="4" w:space="0" w:color="auto"/>
            </w:tcBorders>
            <w:hideMark/>
          </w:tcPr>
          <w:p w14:paraId="416DBC86" w14:textId="77777777" w:rsidR="00D71F6A" w:rsidRPr="00EC1FEC" w:rsidRDefault="00D71F6A" w:rsidP="00EC1FEC">
            <w:pPr>
              <w:spacing w:after="0" w:line="240" w:lineRule="auto"/>
              <w:ind w:firstLine="0"/>
              <w:rPr>
                <w:ins w:id="357" w:author="Joseph Levy" w:date="2020-02-18T22:57:00Z"/>
                <w:rFonts w:ascii="Times New Roman" w:eastAsia="Calibri" w:hAnsi="Times New Roman"/>
              </w:rPr>
            </w:pPr>
            <w:ins w:id="358" w:author="Joseph Levy" w:date="2020-02-18T22:57:00Z">
              <w:r w:rsidRPr="00EC1FEC">
                <w:rPr>
                  <w:rFonts w:ascii="Times New Roman" w:eastAsia="Calibri" w:hAnsi="Times New Roman"/>
                </w:rPr>
                <w:t>NO</w:t>
              </w:r>
            </w:ins>
          </w:p>
        </w:tc>
      </w:tr>
      <w:tr w:rsidR="00D71F6A" w:rsidRPr="00EC1FEC" w14:paraId="5FA30D53" w14:textId="77777777" w:rsidTr="00B258E7">
        <w:trPr>
          <w:ins w:id="359" w:author="Joseph Levy" w:date="2020-02-18T22:57:00Z"/>
        </w:trPr>
        <w:tc>
          <w:tcPr>
            <w:tcW w:w="8095" w:type="dxa"/>
            <w:tcBorders>
              <w:top w:val="single" w:sz="4" w:space="0" w:color="auto"/>
              <w:left w:val="single" w:sz="4" w:space="0" w:color="auto"/>
              <w:bottom w:val="single" w:sz="4" w:space="0" w:color="auto"/>
              <w:right w:val="single" w:sz="4" w:space="0" w:color="auto"/>
            </w:tcBorders>
            <w:hideMark/>
          </w:tcPr>
          <w:p w14:paraId="01D5812E" w14:textId="77777777" w:rsidR="00D71F6A" w:rsidRPr="00EC1FEC" w:rsidRDefault="00D71F6A" w:rsidP="00EC1FEC">
            <w:pPr>
              <w:spacing w:after="0" w:line="240" w:lineRule="auto"/>
              <w:ind w:firstLine="0"/>
              <w:rPr>
                <w:ins w:id="360" w:author="Joseph Levy" w:date="2020-02-18T22:57:00Z"/>
                <w:rFonts w:ascii="Times New Roman" w:eastAsia="Calibri" w:hAnsi="Times New Roman"/>
              </w:rPr>
            </w:pPr>
            <w:ins w:id="361" w:author="Joseph Levy" w:date="2020-02-18T22:57:00Z">
              <w:r w:rsidRPr="00EC1FEC">
                <w:rPr>
                  <w:rFonts w:ascii="Times New Roman" w:eastAsia="Calibri" w:hAnsi="Times New Roman"/>
                </w:rPr>
                <w:t>Designed to efficiently handle messages of varying sizes</w:t>
              </w:r>
            </w:ins>
          </w:p>
        </w:tc>
        <w:tc>
          <w:tcPr>
            <w:tcW w:w="810" w:type="dxa"/>
            <w:tcBorders>
              <w:top w:val="single" w:sz="4" w:space="0" w:color="auto"/>
              <w:left w:val="single" w:sz="4" w:space="0" w:color="auto"/>
              <w:bottom w:val="single" w:sz="4" w:space="0" w:color="auto"/>
              <w:right w:val="single" w:sz="4" w:space="0" w:color="auto"/>
            </w:tcBorders>
            <w:hideMark/>
          </w:tcPr>
          <w:p w14:paraId="76C97615" w14:textId="77777777" w:rsidR="00D71F6A" w:rsidRPr="00EC1FEC" w:rsidRDefault="00D71F6A" w:rsidP="00EC1FEC">
            <w:pPr>
              <w:spacing w:after="0" w:line="240" w:lineRule="auto"/>
              <w:ind w:firstLine="0"/>
              <w:rPr>
                <w:ins w:id="362" w:author="Joseph Levy" w:date="2020-02-18T22:57:00Z"/>
                <w:rFonts w:ascii="Times New Roman" w:eastAsia="Calibri" w:hAnsi="Times New Roman"/>
              </w:rPr>
            </w:pPr>
            <w:ins w:id="363" w:author="Joseph Levy" w:date="2020-02-18T22:57:00Z">
              <w:r w:rsidRPr="00EC1FEC">
                <w:rPr>
                  <w:rFonts w:ascii="Times New Roman" w:eastAsia="Calibri" w:hAnsi="Times New Roman"/>
                </w:rPr>
                <w:t>YES</w:t>
              </w:r>
            </w:ins>
          </w:p>
        </w:tc>
        <w:tc>
          <w:tcPr>
            <w:tcW w:w="900" w:type="dxa"/>
            <w:tcBorders>
              <w:top w:val="single" w:sz="4" w:space="0" w:color="auto"/>
              <w:left w:val="single" w:sz="4" w:space="0" w:color="auto"/>
              <w:bottom w:val="single" w:sz="4" w:space="0" w:color="auto"/>
              <w:right w:val="single" w:sz="4" w:space="0" w:color="auto"/>
            </w:tcBorders>
            <w:hideMark/>
          </w:tcPr>
          <w:p w14:paraId="29C40290" w14:textId="77777777" w:rsidR="00D71F6A" w:rsidRPr="00EC1FEC" w:rsidRDefault="00D71F6A" w:rsidP="00EC1FEC">
            <w:pPr>
              <w:spacing w:after="0" w:line="240" w:lineRule="auto"/>
              <w:ind w:firstLine="0"/>
              <w:rPr>
                <w:ins w:id="364" w:author="Joseph Levy" w:date="2020-02-18T22:57:00Z"/>
                <w:rFonts w:ascii="Times New Roman" w:eastAsia="Calibri" w:hAnsi="Times New Roman"/>
              </w:rPr>
            </w:pPr>
            <w:ins w:id="365" w:author="Joseph Levy" w:date="2020-02-18T22:57:00Z">
              <w:r w:rsidRPr="00EC1FEC">
                <w:rPr>
                  <w:rFonts w:ascii="Times New Roman" w:eastAsia="Calibri" w:hAnsi="Times New Roman"/>
                </w:rPr>
                <w:t>NO</w:t>
              </w:r>
            </w:ins>
          </w:p>
        </w:tc>
      </w:tr>
      <w:tr w:rsidR="00D71F6A" w:rsidRPr="00EC1FEC" w14:paraId="55229970" w14:textId="77777777" w:rsidTr="00B258E7">
        <w:trPr>
          <w:ins w:id="366" w:author="Joseph Levy" w:date="2020-02-18T22:57:00Z"/>
        </w:trPr>
        <w:tc>
          <w:tcPr>
            <w:tcW w:w="8095" w:type="dxa"/>
            <w:tcBorders>
              <w:top w:val="single" w:sz="4" w:space="0" w:color="auto"/>
              <w:left w:val="single" w:sz="4" w:space="0" w:color="auto"/>
              <w:bottom w:val="single" w:sz="4" w:space="0" w:color="auto"/>
              <w:right w:val="single" w:sz="4" w:space="0" w:color="auto"/>
            </w:tcBorders>
            <w:hideMark/>
          </w:tcPr>
          <w:p w14:paraId="0D432024" w14:textId="77777777" w:rsidR="00D71F6A" w:rsidRPr="00EC1FEC" w:rsidRDefault="00D71F6A" w:rsidP="00EC1FEC">
            <w:pPr>
              <w:spacing w:after="0" w:line="240" w:lineRule="auto"/>
              <w:ind w:firstLine="0"/>
              <w:rPr>
                <w:ins w:id="367" w:author="Joseph Levy" w:date="2020-02-18T22:57:00Z"/>
                <w:rFonts w:ascii="Times New Roman" w:eastAsia="Calibri" w:hAnsi="Times New Roman"/>
              </w:rPr>
            </w:pPr>
            <w:ins w:id="368" w:author="Joseph Levy" w:date="2020-02-18T22:57:00Z">
              <w:r w:rsidRPr="00EC1FEC">
                <w:rPr>
                  <w:rFonts w:ascii="Times New Roman" w:eastAsia="Calibri" w:hAnsi="Times New Roman"/>
                </w:rPr>
                <w:t>Has (lower-layer) addresses that allow peer-to-peer sessions</w:t>
              </w:r>
            </w:ins>
          </w:p>
        </w:tc>
        <w:tc>
          <w:tcPr>
            <w:tcW w:w="810" w:type="dxa"/>
            <w:tcBorders>
              <w:top w:val="single" w:sz="4" w:space="0" w:color="auto"/>
              <w:left w:val="single" w:sz="4" w:space="0" w:color="auto"/>
              <w:bottom w:val="single" w:sz="4" w:space="0" w:color="auto"/>
              <w:right w:val="single" w:sz="4" w:space="0" w:color="auto"/>
            </w:tcBorders>
            <w:hideMark/>
          </w:tcPr>
          <w:p w14:paraId="6334C9A3" w14:textId="77777777" w:rsidR="00D71F6A" w:rsidRPr="00EC1FEC" w:rsidRDefault="00D71F6A" w:rsidP="00EC1FEC">
            <w:pPr>
              <w:spacing w:after="0" w:line="240" w:lineRule="auto"/>
              <w:ind w:firstLine="0"/>
              <w:rPr>
                <w:ins w:id="369" w:author="Joseph Levy" w:date="2020-02-18T22:57:00Z"/>
                <w:rFonts w:ascii="Times New Roman" w:eastAsia="Calibri" w:hAnsi="Times New Roman"/>
              </w:rPr>
            </w:pPr>
            <w:ins w:id="370" w:author="Joseph Levy" w:date="2020-02-18T22:57:00Z">
              <w:r w:rsidRPr="00EC1FEC">
                <w:rPr>
                  <w:rFonts w:ascii="Times New Roman" w:eastAsia="Calibri" w:hAnsi="Times New Roman"/>
                </w:rPr>
                <w:t>YES</w:t>
              </w:r>
            </w:ins>
          </w:p>
        </w:tc>
        <w:tc>
          <w:tcPr>
            <w:tcW w:w="900" w:type="dxa"/>
            <w:tcBorders>
              <w:top w:val="single" w:sz="4" w:space="0" w:color="auto"/>
              <w:left w:val="single" w:sz="4" w:space="0" w:color="auto"/>
              <w:bottom w:val="single" w:sz="4" w:space="0" w:color="auto"/>
              <w:right w:val="single" w:sz="4" w:space="0" w:color="auto"/>
            </w:tcBorders>
            <w:hideMark/>
          </w:tcPr>
          <w:p w14:paraId="7B2853C5" w14:textId="77777777" w:rsidR="00D71F6A" w:rsidRPr="00EC1FEC" w:rsidRDefault="00D71F6A" w:rsidP="00EC1FEC">
            <w:pPr>
              <w:spacing w:after="0" w:line="240" w:lineRule="auto"/>
              <w:ind w:firstLine="0"/>
              <w:rPr>
                <w:ins w:id="371" w:author="Joseph Levy" w:date="2020-02-18T22:57:00Z"/>
                <w:rFonts w:ascii="Times New Roman" w:eastAsia="Calibri" w:hAnsi="Times New Roman"/>
              </w:rPr>
            </w:pPr>
            <w:ins w:id="372" w:author="Joseph Levy" w:date="2020-02-18T22:57:00Z">
              <w:r w:rsidRPr="00EC1FEC">
                <w:rPr>
                  <w:rFonts w:ascii="Times New Roman" w:eastAsia="Calibri" w:hAnsi="Times New Roman"/>
                </w:rPr>
                <w:t>NO</w:t>
              </w:r>
            </w:ins>
          </w:p>
        </w:tc>
      </w:tr>
      <w:tr w:rsidR="00D71F6A" w:rsidRPr="00EC1FEC" w14:paraId="5D79E188" w14:textId="77777777" w:rsidTr="00B258E7">
        <w:trPr>
          <w:ins w:id="373" w:author="Joseph Levy" w:date="2020-02-18T22:57:00Z"/>
        </w:trPr>
        <w:tc>
          <w:tcPr>
            <w:tcW w:w="8095" w:type="dxa"/>
            <w:tcBorders>
              <w:top w:val="single" w:sz="4" w:space="0" w:color="auto"/>
              <w:left w:val="single" w:sz="4" w:space="0" w:color="auto"/>
              <w:bottom w:val="single" w:sz="4" w:space="0" w:color="auto"/>
              <w:right w:val="single" w:sz="4" w:space="0" w:color="auto"/>
            </w:tcBorders>
            <w:hideMark/>
          </w:tcPr>
          <w:p w14:paraId="2B6534AE" w14:textId="77777777" w:rsidR="00D71F6A" w:rsidRPr="00EC1FEC" w:rsidRDefault="00D71F6A" w:rsidP="00EC1FEC">
            <w:pPr>
              <w:spacing w:after="0" w:line="240" w:lineRule="auto"/>
              <w:ind w:firstLine="0"/>
              <w:rPr>
                <w:ins w:id="374" w:author="Joseph Levy" w:date="2020-02-18T22:57:00Z"/>
                <w:rFonts w:ascii="Times New Roman" w:eastAsia="Calibri" w:hAnsi="Times New Roman"/>
              </w:rPr>
            </w:pPr>
            <w:ins w:id="375" w:author="Joseph Levy" w:date="2020-02-18T22:57:00Z">
              <w:r w:rsidRPr="00EC1FEC">
                <w:rPr>
                  <w:rFonts w:ascii="Times New Roman" w:eastAsia="Calibri" w:hAnsi="Times New Roman"/>
                </w:rPr>
                <w:t>Communications can be carried out without time synchronization of all devices</w:t>
              </w:r>
            </w:ins>
          </w:p>
        </w:tc>
        <w:tc>
          <w:tcPr>
            <w:tcW w:w="810" w:type="dxa"/>
            <w:tcBorders>
              <w:top w:val="single" w:sz="4" w:space="0" w:color="auto"/>
              <w:left w:val="single" w:sz="4" w:space="0" w:color="auto"/>
              <w:bottom w:val="single" w:sz="4" w:space="0" w:color="auto"/>
              <w:right w:val="single" w:sz="4" w:space="0" w:color="auto"/>
            </w:tcBorders>
            <w:hideMark/>
          </w:tcPr>
          <w:p w14:paraId="64A2CCA1" w14:textId="77777777" w:rsidR="00D71F6A" w:rsidRPr="00EC1FEC" w:rsidRDefault="00D71F6A" w:rsidP="00EC1FEC">
            <w:pPr>
              <w:spacing w:after="0" w:line="240" w:lineRule="auto"/>
              <w:ind w:firstLine="0"/>
              <w:rPr>
                <w:ins w:id="376" w:author="Joseph Levy" w:date="2020-02-18T22:57:00Z"/>
                <w:rFonts w:ascii="Times New Roman" w:eastAsia="Calibri" w:hAnsi="Times New Roman"/>
              </w:rPr>
            </w:pPr>
            <w:ins w:id="377" w:author="Joseph Levy" w:date="2020-02-18T22:57:00Z">
              <w:r w:rsidRPr="00EC1FEC">
                <w:rPr>
                  <w:rFonts w:ascii="Times New Roman" w:eastAsia="Calibri" w:hAnsi="Times New Roman"/>
                </w:rPr>
                <w:t>YES</w:t>
              </w:r>
            </w:ins>
          </w:p>
        </w:tc>
        <w:tc>
          <w:tcPr>
            <w:tcW w:w="900" w:type="dxa"/>
            <w:tcBorders>
              <w:top w:val="single" w:sz="4" w:space="0" w:color="auto"/>
              <w:left w:val="single" w:sz="4" w:space="0" w:color="auto"/>
              <w:bottom w:val="single" w:sz="4" w:space="0" w:color="auto"/>
              <w:right w:val="single" w:sz="4" w:space="0" w:color="auto"/>
            </w:tcBorders>
            <w:hideMark/>
          </w:tcPr>
          <w:p w14:paraId="54911906" w14:textId="77777777" w:rsidR="00D71F6A" w:rsidRPr="00EC1FEC" w:rsidRDefault="00D71F6A" w:rsidP="00EC1FEC">
            <w:pPr>
              <w:spacing w:after="0" w:line="240" w:lineRule="auto"/>
              <w:ind w:firstLine="0"/>
              <w:rPr>
                <w:ins w:id="378" w:author="Joseph Levy" w:date="2020-02-18T22:57:00Z"/>
                <w:rFonts w:ascii="Times New Roman" w:eastAsia="Calibri" w:hAnsi="Times New Roman"/>
              </w:rPr>
            </w:pPr>
            <w:ins w:id="379" w:author="Joseph Levy" w:date="2020-02-18T22:57:00Z">
              <w:r w:rsidRPr="00EC1FEC">
                <w:rPr>
                  <w:rFonts w:ascii="Times New Roman" w:eastAsia="Calibri" w:hAnsi="Times New Roman"/>
                </w:rPr>
                <w:t>NO</w:t>
              </w:r>
            </w:ins>
          </w:p>
        </w:tc>
      </w:tr>
    </w:tbl>
    <w:p w14:paraId="27CDFCE5" w14:textId="77777777" w:rsidR="00D71F6A" w:rsidRPr="00EC1FEC" w:rsidRDefault="00D71F6A" w:rsidP="00EC1FEC">
      <w:pPr>
        <w:ind w:firstLine="0"/>
        <w:rPr>
          <w:ins w:id="380" w:author="Joseph Levy" w:date="2020-02-18T22:57:00Z"/>
        </w:rPr>
      </w:pPr>
    </w:p>
    <w:p w14:paraId="246B928B" w14:textId="347A3B72" w:rsidR="00D71F6A" w:rsidRPr="00EC1FEC" w:rsidRDefault="00D71F6A" w:rsidP="00EC1FEC">
      <w:pPr>
        <w:rPr>
          <w:ins w:id="381" w:author="Joseph Levy" w:date="2020-02-18T22:57:00Z"/>
        </w:rPr>
      </w:pPr>
      <w:ins w:id="382" w:author="Joseph Levy" w:date="2020-02-18T22:57:00Z">
        <w:r w:rsidRPr="00EC1FEC">
          <w:t xml:space="preserve">To summarize the drawbacks of C-V2X, its information carrying capacity is reduced in the more critical scenarios, it allocates resources of a fixed size and therefore is very inefficient when messages </w:t>
        </w:r>
        <w:r w:rsidRPr="00EC1FEC">
          <w:lastRenderedPageBreak/>
          <w:t xml:space="preserve">sizes vary, it has no unique lower-layer addresses and is therefore only suitable for broadcasting messages which is a subset of the communications necessary for ITS safety-related services, and it </w:t>
        </w:r>
      </w:ins>
      <w:ins w:id="383" w:author="Joseph Levy" w:date="2020-02-19T00:01:00Z">
        <w:r w:rsidR="00C7373D" w:rsidRPr="00EC1FEC">
          <w:t>cannot</w:t>
        </w:r>
      </w:ins>
      <w:ins w:id="384" w:author="Joseph Levy" w:date="2020-02-18T22:57:00Z">
        <w:r w:rsidRPr="00EC1FEC">
          <w:t xml:space="preserve"> function without tight time synchronization of all devices which is simply impractical and not possible.</w:t>
        </w:r>
      </w:ins>
    </w:p>
    <w:p w14:paraId="7A113B2B" w14:textId="77777777" w:rsidR="00B258E7" w:rsidRPr="00EC1FEC" w:rsidRDefault="00B258E7" w:rsidP="00EC1FEC">
      <w:pPr>
        <w:ind w:firstLine="0"/>
      </w:pPr>
    </w:p>
    <w:p w14:paraId="074F0B9F" w14:textId="295697FB" w:rsidR="00D71F6A" w:rsidRPr="00EC1FEC" w:rsidRDefault="00D71F6A" w:rsidP="00EC1FEC">
      <w:ins w:id="385" w:author="Joseph Levy" w:date="2020-02-18T22:57:00Z">
        <w:r w:rsidRPr="00EC1FEC">
          <w:t xml:space="preserve">These technical </w:t>
        </w:r>
      </w:ins>
      <w:ins w:id="386" w:author="Joseph Levy" w:date="2020-02-19T00:01:00Z">
        <w:r w:rsidR="00C7373D" w:rsidRPr="00EC1FEC">
          <w:t>facts</w:t>
        </w:r>
      </w:ins>
      <w:ins w:id="387" w:author="Joseph Levy" w:date="2020-02-18T22:57:00Z">
        <w:r w:rsidRPr="00EC1FEC">
          <w:t xml:space="preserve"> support IEEE 802’s recommendation that </w:t>
        </w:r>
      </w:ins>
      <w:ins w:id="388" w:author="Joseph Levy" w:date="2020-02-19T00:02:00Z">
        <w:r w:rsidR="00C7373D" w:rsidRPr="00EC1FEC">
          <w:t>all</w:t>
        </w:r>
      </w:ins>
      <w:ins w:id="389" w:author="Joseph Levy" w:date="2020-02-18T22:57:00Z">
        <w:r w:rsidRPr="00EC1FEC">
          <w:t xml:space="preserve"> spectrum reserved for ITS safety-related services be allocated to IEEE 802.11 technologies as those technologies have been proven to be optimal in ITS RF environments and continues to be deployed in the US and around the world.  As for the benefits and costs of such an approach deploying DSRC (in </w:t>
        </w:r>
        <w:proofErr w:type="spellStart"/>
        <w:r w:rsidRPr="00EC1FEC">
          <w:t>favour</w:t>
        </w:r>
        <w:proofErr w:type="spellEnd"/>
        <w:r w:rsidRPr="00EC1FEC">
          <w:t xml:space="preserve"> of C-V2X) for ITS safety-related services, they are </w:t>
        </w:r>
      </w:ins>
      <w:ins w:id="390" w:author="Joseph Levy" w:date="2020-02-19T00:02:00Z">
        <w:r w:rsidR="007F207C" w:rsidRPr="00EC1FEC">
          <w:t>obvious</w:t>
        </w:r>
      </w:ins>
      <w:ins w:id="391" w:author="Joseph Levy" w:date="2020-02-18T22:57:00Z">
        <w:r w:rsidRPr="00EC1FEC">
          <w:t xml:space="preserve">. DSRC leverages ubiquitous IEEE 802.11 products in mass production for over a decade to provide life-saving benefits which are hard to quantify at a fraction of the cost of any other technology including cellular.   </w:t>
        </w:r>
      </w:ins>
    </w:p>
    <w:p w14:paraId="6F923B69" w14:textId="526697E0" w:rsidR="0091382E" w:rsidRPr="00EC1FEC" w:rsidRDefault="0091382E" w:rsidP="00EC1FEC">
      <w:pPr>
        <w:ind w:firstLine="0"/>
      </w:pPr>
    </w:p>
    <w:p w14:paraId="7EFFBAAF" w14:textId="6D274EC2" w:rsidR="00DB43D6" w:rsidRPr="00EC1FEC" w:rsidRDefault="00DB43D6" w:rsidP="00EC1FEC">
      <w:pPr>
        <w:pStyle w:val="Heading1"/>
        <w:keepNext w:val="0"/>
        <w:keepLines w:val="0"/>
      </w:pPr>
      <w:r w:rsidRPr="00EC1FEC">
        <w:t>Comments on “</w:t>
      </w:r>
      <w:r w:rsidR="00C77921" w:rsidRPr="00EC1FEC">
        <w:t>The Commission proposes to modify existing DSRC licenses to allow</w:t>
      </w:r>
      <w:r w:rsidR="00537117" w:rsidRPr="00EC1FEC">
        <w:t xml:space="preserve"> </w:t>
      </w:r>
      <w:r w:rsidR="00C77921" w:rsidRPr="00EC1FEC">
        <w:t>operation in only the 5.895–5.925 GHz</w:t>
      </w:r>
      <w:r w:rsidR="00537117" w:rsidRPr="00EC1FEC">
        <w:t xml:space="preserve"> </w:t>
      </w:r>
      <w:r w:rsidR="00C77921" w:rsidRPr="00EC1FEC">
        <w:t>sub-band to the extent that licensees</w:t>
      </w:r>
      <w:r w:rsidR="00537117" w:rsidRPr="00EC1FEC">
        <w:t xml:space="preserve"> </w:t>
      </w:r>
      <w:r w:rsidR="00C77921" w:rsidRPr="00EC1FEC">
        <w:t>want to operate a C–V2X system or only</w:t>
      </w:r>
      <w:r w:rsidR="00537117" w:rsidRPr="00EC1FEC">
        <w:t xml:space="preserve"> </w:t>
      </w:r>
      <w:r w:rsidR="00C77921" w:rsidRPr="00EC1FEC">
        <w:t>in 5.895–5.905 GHz to the extent this</w:t>
      </w:r>
      <w:r w:rsidR="00537117" w:rsidRPr="00EC1FEC">
        <w:t xml:space="preserve"> </w:t>
      </w:r>
      <w:r w:rsidR="00C77921" w:rsidRPr="00EC1FEC">
        <w:t>sub-band is retained for DSRC systems</w:t>
      </w:r>
      <w:r w:rsidR="00537117" w:rsidRPr="00EC1FEC">
        <w:t xml:space="preserve"> </w:t>
      </w:r>
      <w:r w:rsidR="00C77921" w:rsidRPr="00EC1FEC">
        <w:t>and the licensees want to continue their</w:t>
      </w:r>
      <w:r w:rsidR="00537117" w:rsidRPr="00EC1FEC">
        <w:t xml:space="preserve"> </w:t>
      </w:r>
      <w:r w:rsidR="00C77921" w:rsidRPr="00EC1FEC">
        <w:t>DSRC operations.</w:t>
      </w:r>
      <w:r w:rsidRPr="00EC1FEC">
        <w:t>” [</w:t>
      </w:r>
      <w:r w:rsidR="00DC5B49" w:rsidRPr="00EC1FEC">
        <w:t>2</w:t>
      </w:r>
      <w:r w:rsidRPr="00EC1FEC">
        <w:t xml:space="preserve">], paragraph </w:t>
      </w:r>
      <w:r w:rsidR="00537117" w:rsidRPr="00EC1FEC">
        <w:t>20</w:t>
      </w:r>
    </w:p>
    <w:p w14:paraId="78B101C5" w14:textId="77777777" w:rsidR="00DB43D6" w:rsidRPr="00EC1FEC" w:rsidRDefault="00DB43D6" w:rsidP="00EC1FEC">
      <w:pPr>
        <w:ind w:firstLine="0"/>
      </w:pPr>
    </w:p>
    <w:p w14:paraId="394F30DA" w14:textId="6E04F9AE" w:rsidR="00344C9B" w:rsidRPr="00EC1FEC" w:rsidRDefault="00344C9B" w:rsidP="00EC1FEC">
      <w:pPr>
        <w:pStyle w:val="Heading2"/>
        <w:keepNext w:val="0"/>
        <w:keepLines w:val="0"/>
      </w:pPr>
      <w:r w:rsidRPr="00EC1FEC">
        <w:t>V2X Channel Needs</w:t>
      </w:r>
    </w:p>
    <w:p w14:paraId="3A5A2FA5" w14:textId="77777777" w:rsidR="007E04E4" w:rsidRPr="00EC1FEC" w:rsidRDefault="007E04E4" w:rsidP="00EC1FEC">
      <w:pPr>
        <w:ind w:firstLine="0"/>
      </w:pPr>
    </w:p>
    <w:p w14:paraId="2E11EA53" w14:textId="698815B2" w:rsidR="00344C9B" w:rsidRPr="00EC1FEC" w:rsidRDefault="00344C9B" w:rsidP="00EC1FEC">
      <w:pPr>
        <w:rPr>
          <w:rFonts w:eastAsiaTheme="minorHAnsi"/>
        </w:rPr>
      </w:pPr>
      <w:r w:rsidRPr="00EC1FEC">
        <w:t xml:space="preserve">The currently proposed NPRM cites preliminary studies submitted by the 5GAA </w:t>
      </w:r>
      <w:ins w:id="392" w:author="Holcomb, Jay" w:date="2020-02-18T12:54:00Z">
        <w:r w:rsidR="00DD35C1" w:rsidRPr="00EC1FEC">
          <w:t>claim</w:t>
        </w:r>
      </w:ins>
      <w:ins w:id="393" w:author="Holcomb, Jay" w:date="2020-02-18T12:55:00Z">
        <w:r w:rsidR="00DD35C1" w:rsidRPr="00EC1FEC">
          <w:t>ing</w:t>
        </w:r>
      </w:ins>
      <w:ins w:id="394" w:author="Holcomb, Jay" w:date="2020-02-18T12:54:00Z">
        <w:r w:rsidR="00DD35C1" w:rsidRPr="00EC1FEC">
          <w:t xml:space="preserve"> </w:t>
        </w:r>
      </w:ins>
      <w:r w:rsidRPr="00EC1FEC">
        <w:t xml:space="preserve">that </w:t>
      </w:r>
      <w:del w:id="395" w:author="Holcomb, Jay" w:date="2020-02-18T12:55:00Z">
        <w:r w:rsidRPr="00EC1FEC" w:rsidDel="00DD35C1">
          <w:delText xml:space="preserve">have shown that </w:delText>
        </w:r>
      </w:del>
      <w:r w:rsidRPr="00EC1FEC">
        <w:t xml:space="preserve">a single 20 MHz channel provides </w:t>
      </w:r>
      <w:proofErr w:type="gramStart"/>
      <w:r w:rsidRPr="00EC1FEC">
        <w:t>sufficient</w:t>
      </w:r>
      <w:proofErr w:type="gramEnd"/>
      <w:r w:rsidRPr="00EC1FEC">
        <w:t xml:space="preserve"> throughput for many anticipated V2X features. However, we strongly </w:t>
      </w:r>
      <w:ins w:id="396" w:author="Holcomb, Jay" w:date="2020-02-18T12:55:00Z">
        <w:r w:rsidR="008D1D84" w:rsidRPr="00EC1FEC">
          <w:t>disagree t</w:t>
        </w:r>
      </w:ins>
      <w:ins w:id="397" w:author="Holcomb, Jay" w:date="2020-02-18T12:56:00Z">
        <w:r w:rsidR="008D1D84" w:rsidRPr="00EC1FEC">
          <w:t xml:space="preserve">hat </w:t>
        </w:r>
      </w:ins>
      <w:del w:id="398" w:author="Holcomb, Jay" w:date="2020-02-18T12:56:00Z">
        <w:r w:rsidRPr="00EC1FEC" w:rsidDel="008D1D84">
          <w:delText xml:space="preserve">advise against </w:delText>
        </w:r>
      </w:del>
      <w:ins w:id="399" w:author="Holcomb, Jay" w:date="2020-02-18T13:02:00Z">
        <w:r w:rsidR="00AB4D94" w:rsidRPr="00EC1FEC">
          <w:t xml:space="preserve">a </w:t>
        </w:r>
      </w:ins>
      <w:ins w:id="400" w:author="Holcomb, Jay" w:date="2020-02-18T13:01:00Z">
        <w:r w:rsidR="00AB4D94" w:rsidRPr="00EC1FEC">
          <w:t>single channel</w:t>
        </w:r>
      </w:ins>
      <w:ins w:id="401" w:author="Holcomb, Jay" w:date="2020-02-18T13:02:00Z">
        <w:r w:rsidR="00AB4D94" w:rsidRPr="00EC1FEC">
          <w:t xml:space="preserve"> can provide s</w:t>
        </w:r>
      </w:ins>
      <w:ins w:id="402" w:author="Holcomb, Jay" w:date="2020-02-18T13:01:00Z">
        <w:r w:rsidR="00AB4D94" w:rsidRPr="00EC1FEC">
          <w:t xml:space="preserve">ufficient throughout </w:t>
        </w:r>
      </w:ins>
      <w:del w:id="403" w:author="Holcomb, Jay" w:date="2020-02-18T13:02:00Z">
        <w:r w:rsidRPr="00EC1FEC" w:rsidDel="00AB4D94">
          <w:delText xml:space="preserve">the use of a single channel </w:delText>
        </w:r>
      </w:del>
      <w:r w:rsidRPr="00EC1FEC">
        <w:t xml:space="preserve">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rsidRPr="00EC1FEC">
        <w:t>traffic collisions</w:t>
      </w:r>
      <w:r w:rsidRPr="00EC1FEC">
        <w:t>. The probability for such interference will only increase with increasing market adoption of V2X. Therefore, non-safety critical messages must not be allowed to transmit on the same channel as BSMs.</w:t>
      </w:r>
    </w:p>
    <w:p w14:paraId="008A0AD3" w14:textId="3D2D742D" w:rsidR="007E04E4" w:rsidRPr="00EC1FEC" w:rsidRDefault="007E04E4" w:rsidP="00EC1FEC">
      <w:pPr>
        <w:ind w:firstLine="0"/>
        <w:rPr>
          <w:ins w:id="404" w:author="Holcomb, Jay" w:date="2020-02-18T13:06:00Z"/>
        </w:rPr>
      </w:pPr>
    </w:p>
    <w:p w14:paraId="448D22F9" w14:textId="408C20C6" w:rsidR="004F2FCF" w:rsidRPr="00EC1FEC" w:rsidRDefault="00E5283E" w:rsidP="00EC1FEC">
      <w:pPr>
        <w:pStyle w:val="gmail-msonormal"/>
        <w:spacing w:before="0" w:beforeAutospacing="0" w:after="0" w:afterAutospacing="0"/>
        <w:rPr>
          <w:ins w:id="405" w:author="Holcomb, Jay" w:date="2020-02-18T13:06:00Z"/>
          <w:rFonts w:ascii="Times New Roman" w:hAnsi="Times New Roman" w:cs="Times New Roman"/>
          <w:szCs w:val="24"/>
        </w:rPr>
      </w:pPr>
      <w:ins w:id="406" w:author="Holcomb, Jay" w:date="2020-02-18T13:06:00Z">
        <w:r w:rsidRPr="00EC1FEC">
          <w:rPr>
            <w:rFonts w:ascii="Times New Roman" w:hAnsi="Times New Roman" w:cs="Times New Roman"/>
            <w:szCs w:val="24"/>
            <w:lang w:val="en-GB"/>
          </w:rPr>
          <w:t>IEEE 802</w:t>
        </w:r>
      </w:ins>
      <w:ins w:id="407" w:author="Holcomb, Jay" w:date="2020-02-18T13:07:00Z">
        <w:r w:rsidRPr="00EC1FEC">
          <w:rPr>
            <w:rFonts w:ascii="Times New Roman" w:hAnsi="Times New Roman" w:cs="Times New Roman"/>
            <w:szCs w:val="24"/>
            <w:lang w:val="en-GB"/>
          </w:rPr>
          <w:t>’s</w:t>
        </w:r>
      </w:ins>
      <w:ins w:id="408" w:author="Holcomb, Jay" w:date="2020-02-18T13:06:00Z">
        <w:r w:rsidR="004F2FCF" w:rsidRPr="00EC1FEC">
          <w:rPr>
            <w:rFonts w:ascii="Times New Roman" w:hAnsi="Times New Roman" w:cs="Times New Roman"/>
            <w:szCs w:val="24"/>
            <w:lang w:val="en-GB"/>
          </w:rPr>
          <w:t xml:space="preserve"> position is aligned with the Commission’s statements that “vehicle-to-vehicle collision avoidance and mitigation applications are exceptionally time-sensitive and should not be conducted on potentially congested channels” and “shared use of a time-critical DRSC channel could be literally life-threatening in the context of collision avoidance.” [</w:t>
        </w:r>
      </w:ins>
      <w:ins w:id="409" w:author="Holcomb, Jay" w:date="2020-02-18T14:31:00Z">
        <w:r w:rsidR="00D36999" w:rsidRPr="00EC1FEC">
          <w:rPr>
            <w:rFonts w:ascii="Times New Roman" w:hAnsi="Times New Roman" w:cs="Times New Roman"/>
            <w:szCs w:val="24"/>
            <w:lang w:val="en-GB"/>
          </w:rPr>
          <w:t>19</w:t>
        </w:r>
      </w:ins>
      <w:ins w:id="410" w:author="Holcomb, Jay" w:date="2020-02-18T13:06:00Z">
        <w:r w:rsidRPr="00EC1FEC">
          <w:rPr>
            <w:rFonts w:ascii="Times New Roman" w:hAnsi="Times New Roman" w:cs="Times New Roman"/>
            <w:szCs w:val="24"/>
            <w:lang w:val="en-GB"/>
          </w:rPr>
          <w:t>]</w:t>
        </w:r>
      </w:ins>
    </w:p>
    <w:p w14:paraId="5BA78459" w14:textId="77777777" w:rsidR="004F2FCF" w:rsidRPr="00EC1FEC" w:rsidRDefault="004F2FCF" w:rsidP="00EC1FEC">
      <w:pPr>
        <w:ind w:firstLine="0"/>
      </w:pPr>
    </w:p>
    <w:p w14:paraId="00573571" w14:textId="58178CEB" w:rsidR="00344C9B" w:rsidRPr="00EC1FEC" w:rsidRDefault="00344C9B" w:rsidP="00EC1FEC">
      <w:r w:rsidRPr="00EC1FEC">
        <w:t>On the other hand, non-safety critical messages may constitute the major economic driver for market adoption of V2X. For example, platooning of trucks on highways was shown to improve average fuel efficiency by up to 13% for the involved vehicles [</w:t>
      </w:r>
      <w:r w:rsidR="00DC5B49" w:rsidRPr="00EC1FEC">
        <w:t>7</w:t>
      </w:r>
      <w:r w:rsidRPr="00EC1FEC">
        <w:t xml:space="preserve">], potentially leading to billions of dollars in savings for the trucking industry and thus providing a major </w:t>
      </w:r>
      <w:r w:rsidR="00AA281E" w:rsidRPr="00EC1FEC">
        <w:t>investment</w:t>
      </w:r>
      <w:r w:rsidRPr="00EC1FEC">
        <w:t xml:space="preserve"> incentive. However, it was shown that the involved vehicles must exchange information at very a high rate of up 30 messages per second [</w:t>
      </w:r>
      <w:r w:rsidR="00DC5B49" w:rsidRPr="00EC1FEC">
        <w:t>4</w:t>
      </w:r>
      <w:r w:rsidRPr="00EC1FEC">
        <w:t xml:space="preserve">, p. 14] </w:t>
      </w:r>
      <w:del w:id="411" w:author="Holcomb, Jay" w:date="2020-02-18T13:04:00Z">
        <w:r w:rsidR="001C3A23" w:rsidRPr="00EC1FEC" w:rsidDel="004F2FCF">
          <w:rPr>
            <w:color w:val="00B0F0"/>
          </w:rPr>
          <w:delText>}</w:delText>
        </w:r>
        <w:r w:rsidR="003A2283" w:rsidRPr="00EC1FEC" w:rsidDel="004F2FCF">
          <w:rPr>
            <w:color w:val="00B0F0"/>
          </w:rPr>
          <w:delText>check this reference}</w:delText>
        </w:r>
        <w:r w:rsidR="003A2283" w:rsidRPr="00EC1FEC" w:rsidDel="004F2FCF">
          <w:delText xml:space="preserve"> </w:delText>
        </w:r>
      </w:del>
      <w:r w:rsidRPr="00EC1FEC">
        <w:t>in order to maintain speed and distance, thus creating frequent potential interference of BSMs.</w:t>
      </w:r>
    </w:p>
    <w:p w14:paraId="5C1DF083" w14:textId="77777777" w:rsidR="007E04E4" w:rsidRPr="00EC1FEC" w:rsidRDefault="007E04E4" w:rsidP="00EC1FEC">
      <w:pPr>
        <w:ind w:firstLine="0"/>
      </w:pPr>
    </w:p>
    <w:p w14:paraId="2CA9E7E0" w14:textId="37C1043C" w:rsidR="00344C9B" w:rsidRPr="00EC1FEC" w:rsidRDefault="00344C9B" w:rsidP="00EC1FEC">
      <w:r w:rsidRPr="00EC1FEC">
        <w:t xml:space="preserve">We conclude that a single channel will be insufficient to support both </w:t>
      </w:r>
      <w:del w:id="412" w:author="Holcomb, Jay" w:date="2020-02-17T06:49:00Z">
        <w:r w:rsidRPr="00EC1FEC" w:rsidDel="00E176C1">
          <w:delText>safety-critical</w:delText>
        </w:r>
      </w:del>
      <w:ins w:id="413" w:author="Holcomb, Jay" w:date="2020-02-17T06:49:00Z">
        <w:r w:rsidR="00E176C1" w:rsidRPr="00EC1FEC">
          <w:t>safety critical</w:t>
        </w:r>
      </w:ins>
      <w:r w:rsidRPr="00EC1FEC">
        <w:t xml:space="preserve">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1A8606C3" w:rsidR="00344C9B" w:rsidRPr="00EC1FEC" w:rsidRDefault="00344C9B" w:rsidP="00EC1FEC">
      <w:pPr>
        <w:ind w:firstLine="0"/>
        <w:rPr>
          <w:ins w:id="414" w:author="Holcomb, Jay" w:date="2020-02-18T13:04:00Z"/>
        </w:rPr>
      </w:pPr>
    </w:p>
    <w:p w14:paraId="22BE3631" w14:textId="051220A3" w:rsidR="004F2FCF" w:rsidRPr="00EC1FEC" w:rsidDel="0077218B" w:rsidRDefault="004F2FCF" w:rsidP="00EC1FEC">
      <w:pPr>
        <w:rPr>
          <w:ins w:id="415" w:author="Holcomb, Jay" w:date="2020-02-18T12:00:00Z"/>
          <w:del w:id="416" w:author="Joseph Levy" w:date="2020-02-19T00:31:00Z"/>
        </w:rPr>
      </w:pPr>
    </w:p>
    <w:p w14:paraId="7BCC6CE9" w14:textId="0A14AFA5" w:rsidR="001E614D" w:rsidRPr="00EC1FEC" w:rsidRDefault="001E614D" w:rsidP="00EC1FEC">
      <w:pPr>
        <w:pStyle w:val="Default"/>
        <w:contextualSpacing/>
        <w:rPr>
          <w:ins w:id="417" w:author="Holcomb, Jay" w:date="2020-02-18T12:00:00Z"/>
          <w:color w:val="00B050"/>
        </w:rPr>
      </w:pPr>
      <w:ins w:id="418" w:author="Holcomb, Jay" w:date="2020-02-18T12:00:00Z">
        <w:r w:rsidRPr="00EC1FEC">
          <w:rPr>
            <w:color w:val="00B050"/>
          </w:rPr>
          <w:t>} [4,14]</w:t>
        </w:r>
      </w:ins>
      <w:ins w:id="419" w:author="Holcomb, Jay" w:date="2020-02-18T12:01:00Z">
        <w:r w:rsidRPr="00EC1FEC">
          <w:rPr>
            <w:color w:val="00B050"/>
          </w:rPr>
          <w:t xml:space="preserve"> </w:t>
        </w:r>
      </w:ins>
      <w:ins w:id="420" w:author="Holcomb, Jay" w:date="2020-02-18T12:00:00Z">
        <w:r w:rsidRPr="00EC1FEC">
          <w:rPr>
            <w:color w:val="00B050"/>
          </w:rPr>
          <w:t xml:space="preserve">Multiple platooning project such as </w:t>
        </w:r>
        <w:proofErr w:type="spellStart"/>
        <w:r w:rsidRPr="00EC1FEC">
          <w:rPr>
            <w:color w:val="00B050"/>
          </w:rPr>
          <w:t>AutoNet</w:t>
        </w:r>
        <w:proofErr w:type="spellEnd"/>
        <w:r w:rsidRPr="00EC1FEC">
          <w:rPr>
            <w:color w:val="00B050"/>
          </w:rPr>
          <w:t xml:space="preserve"> have shown that for reaching best performance CAM rates of up to 30Hz are expected. </w:t>
        </w:r>
      </w:ins>
      <w:ins w:id="421" w:author="Holcomb, Jay" w:date="2020-02-18T13:07:00Z">
        <w:r w:rsidR="00E5283E" w:rsidRPr="00EC1FEC">
          <w:rPr>
            <w:color w:val="00B050"/>
          </w:rPr>
          <w:tab/>
        </w:r>
        <w:r w:rsidR="00E5283E" w:rsidRPr="00EC1FEC">
          <w:rPr>
            <w:color w:val="00B050"/>
          </w:rPr>
          <w:tab/>
        </w:r>
        <w:r w:rsidR="00E5283E" w:rsidRPr="00EC1FEC">
          <w:rPr>
            <w:color w:val="00B050"/>
          </w:rPr>
          <w:tab/>
        </w:r>
        <w:r w:rsidR="00E5283E" w:rsidRPr="00EC1FEC">
          <w:rPr>
            <w:color w:val="00B050"/>
          </w:rPr>
          <w:tab/>
          <w:t>done.</w:t>
        </w:r>
      </w:ins>
    </w:p>
    <w:p w14:paraId="44DD4C82" w14:textId="66B40F91" w:rsidR="004F4D51" w:rsidRPr="00EC1FEC" w:rsidRDefault="00725EB8" w:rsidP="00EC1FEC">
      <w:pPr>
        <w:ind w:firstLine="0"/>
        <w:rPr>
          <w:strike/>
          <w:color w:val="00B050"/>
        </w:rPr>
      </w:pPr>
      <w:r w:rsidRPr="00EC1FEC">
        <w:rPr>
          <w:strike/>
          <w:color w:val="00B050"/>
        </w:rPr>
        <w:lastRenderedPageBreak/>
        <w:t xml:space="preserve">} </w:t>
      </w:r>
      <w:r w:rsidR="001B16C8" w:rsidRPr="00EC1FEC">
        <w:rPr>
          <w:strike/>
          <w:color w:val="00B050"/>
        </w:rPr>
        <w:t>Editor’s</w:t>
      </w:r>
      <w:r w:rsidRPr="00EC1FEC">
        <w:rPr>
          <w:strike/>
          <w:color w:val="00B050"/>
        </w:rPr>
        <w:t xml:space="preserve"> note: A comment was received suggesting moving this section to be section 3.2, moving the current 3.2 to 3.3, but I have left this here as if we move it there will be no content in section 5.  This should be discussed.  If the content is moved new content would have to be </w:t>
      </w:r>
      <w:r w:rsidR="0036590F" w:rsidRPr="00EC1FEC">
        <w:rPr>
          <w:strike/>
          <w:color w:val="00B050"/>
        </w:rPr>
        <w:t>added</w:t>
      </w:r>
      <w:del w:id="422" w:author="Holcomb, Jay" w:date="2020-02-14T22:00:00Z">
        <w:r w:rsidRPr="00EC1FEC" w:rsidDel="009D4A38">
          <w:rPr>
            <w:strike/>
            <w:color w:val="00B050"/>
          </w:rPr>
          <w:delText>,</w:delText>
        </w:r>
      </w:del>
      <w:r w:rsidRPr="00EC1FEC">
        <w:rPr>
          <w:strike/>
          <w:color w:val="00B050"/>
        </w:rPr>
        <w:t xml:space="preserve"> or will drop out.</w:t>
      </w:r>
      <w:ins w:id="423" w:author="Holcomb, Jay" w:date="2020-02-18T12:53:00Z">
        <w:r w:rsidR="00DD35C1" w:rsidRPr="00EC1FEC">
          <w:rPr>
            <w:strike/>
            <w:color w:val="00B050"/>
          </w:rPr>
          <w:t xml:space="preserve"> – author okay to leave this section </w:t>
        </w:r>
      </w:ins>
      <w:ins w:id="424" w:author="Holcomb, Jay" w:date="2020-02-18T12:54:00Z">
        <w:r w:rsidR="00DD35C1" w:rsidRPr="00EC1FEC">
          <w:rPr>
            <w:strike/>
            <w:color w:val="00B050"/>
          </w:rPr>
          <w:t xml:space="preserve">here. </w:t>
        </w:r>
      </w:ins>
    </w:p>
    <w:p w14:paraId="2C7F8342" w14:textId="77777777" w:rsidR="00725EB8" w:rsidRPr="00EC1FEC" w:rsidRDefault="00725EB8" w:rsidP="00EC1FEC">
      <w:pPr>
        <w:ind w:firstLine="0"/>
      </w:pPr>
    </w:p>
    <w:p w14:paraId="685349BC" w14:textId="38DB662F" w:rsidR="00E433FC" w:rsidRPr="00EC1FEC" w:rsidRDefault="00E433FC" w:rsidP="00EC1FEC">
      <w:pPr>
        <w:ind w:firstLine="0"/>
        <w:rPr>
          <w:strike/>
          <w:color w:val="00B050"/>
          <w:highlight w:val="yellow"/>
        </w:rPr>
      </w:pPr>
      <w:r w:rsidRPr="00EC1FEC">
        <w:rPr>
          <w:strike/>
          <w:color w:val="00B050"/>
          <w:highlight w:val="yellow"/>
        </w:rPr>
        <w:t xml:space="preserve">OOB </w:t>
      </w:r>
      <w:r w:rsidR="003209F9" w:rsidRPr="00EC1FEC">
        <w:rPr>
          <w:strike/>
          <w:color w:val="00B050"/>
          <w:highlight w:val="yellow"/>
        </w:rPr>
        <w:t>performance</w:t>
      </w:r>
      <w:r w:rsidRPr="00EC1FEC">
        <w:rPr>
          <w:strike/>
          <w:color w:val="00B050"/>
          <w:highlight w:val="yellow"/>
        </w:rPr>
        <w:t>/requirements:</w:t>
      </w:r>
    </w:p>
    <w:p w14:paraId="28ACF409" w14:textId="0147F0A7" w:rsidR="00E433FC" w:rsidRPr="00EC1FEC" w:rsidRDefault="004F4D51" w:rsidP="00EC1FEC">
      <w:pPr>
        <w:ind w:firstLine="0"/>
        <w:rPr>
          <w:color w:val="00B050"/>
        </w:rPr>
      </w:pPr>
      <w:r w:rsidRPr="00EC1FEC">
        <w:rPr>
          <w:strike/>
          <w:color w:val="00B050"/>
          <w:highlight w:val="yellow"/>
        </w:rPr>
        <w:t>} need contribution text for this section or will drop out.</w:t>
      </w:r>
      <w:r w:rsidRPr="00EC1FEC">
        <w:rPr>
          <w:strike/>
          <w:color w:val="00B050"/>
        </w:rPr>
        <w:t xml:space="preserve"> </w:t>
      </w:r>
      <w:r w:rsidR="00F8176E" w:rsidRPr="00EC1FEC">
        <w:rPr>
          <w:color w:val="00B050"/>
        </w:rPr>
        <w:t>no contributions so passing on this. done</w:t>
      </w:r>
    </w:p>
    <w:p w14:paraId="1BCE6F09" w14:textId="77777777" w:rsidR="004F4D51" w:rsidRPr="00EC1FEC" w:rsidRDefault="004F4D51" w:rsidP="00EC1FEC">
      <w:pPr>
        <w:ind w:firstLine="0"/>
      </w:pPr>
    </w:p>
    <w:p w14:paraId="06E1CEEB" w14:textId="03A0ADAE" w:rsidR="00D03A87" w:rsidRPr="00EC1FEC" w:rsidRDefault="00D03A87" w:rsidP="00EC1FEC">
      <w:pPr>
        <w:pStyle w:val="Heading1"/>
        <w:keepNext w:val="0"/>
        <w:keepLines w:val="0"/>
      </w:pPr>
      <w:r w:rsidRPr="00EC1FEC">
        <w:t xml:space="preserve">Comment on “… </w:t>
      </w:r>
      <w:r w:rsidR="00537117" w:rsidRPr="00EC1FEC">
        <w:t>on the extent to which its proposals would make ITS based technologies either more or less effective.</w:t>
      </w:r>
      <w:r w:rsidRPr="00EC1FEC">
        <w:t>” [</w:t>
      </w:r>
      <w:r w:rsidR="00DC5B49" w:rsidRPr="00EC1FEC">
        <w:t>2</w:t>
      </w:r>
      <w:r w:rsidRPr="00EC1FEC">
        <w:t xml:space="preserve">] paragraph </w:t>
      </w:r>
      <w:r w:rsidR="00537117" w:rsidRPr="00EC1FEC">
        <w:t>48</w:t>
      </w:r>
    </w:p>
    <w:p w14:paraId="4633A8C1" w14:textId="77777777" w:rsidR="007E04E4" w:rsidRPr="00EC1FEC" w:rsidRDefault="007E04E4" w:rsidP="00EC1FEC">
      <w:pPr>
        <w:ind w:firstLine="0"/>
      </w:pPr>
    </w:p>
    <w:p w14:paraId="763D6A13" w14:textId="2858EC7A" w:rsidR="004903CC" w:rsidRPr="00EC1FEC" w:rsidRDefault="00E433FC" w:rsidP="00EC1FEC">
      <w:pPr>
        <w:pStyle w:val="Heading2"/>
        <w:keepNext w:val="0"/>
        <w:keepLines w:val="0"/>
      </w:pPr>
      <w:r w:rsidRPr="00EC1FEC">
        <w:t xml:space="preserve">Need for common V2X </w:t>
      </w:r>
      <w:r w:rsidR="003209F9" w:rsidRPr="00EC1FEC">
        <w:t>safety</w:t>
      </w:r>
      <w:r w:rsidRPr="00EC1FEC">
        <w:t xml:space="preserve"> format/broadcast type:</w:t>
      </w:r>
    </w:p>
    <w:p w14:paraId="0CDC528B" w14:textId="77777777" w:rsidR="007E04E4" w:rsidRPr="00EC1FEC" w:rsidRDefault="007E04E4" w:rsidP="00EC1FEC">
      <w:pPr>
        <w:ind w:firstLine="0"/>
      </w:pPr>
    </w:p>
    <w:p w14:paraId="1F6D0C2F" w14:textId="77777777" w:rsidR="005454E1" w:rsidRPr="00EC1FEC" w:rsidRDefault="005454E1" w:rsidP="00EC1FEC">
      <w:pPr>
        <w:pStyle w:val="Heading3"/>
        <w:keepNext w:val="0"/>
        <w:keepLines w:val="0"/>
        <w:spacing w:before="0" w:after="0"/>
        <w:rPr>
          <w:rFonts w:ascii="Times New Roman" w:hAnsi="Times New Roman"/>
        </w:rPr>
      </w:pPr>
      <w:r w:rsidRPr="00EC1FEC">
        <w:rPr>
          <w:rFonts w:ascii="Times New Roman" w:hAnsi="Times New Roman"/>
        </w:rPr>
        <w:t>DOT position on interoperability and robust safety/</w:t>
      </w:r>
      <w:r w:rsidR="003C782F" w:rsidRPr="00EC1FEC">
        <w:rPr>
          <w:rFonts w:ascii="Times New Roman" w:hAnsi="Times New Roman"/>
        </w:rPr>
        <w:t>public</w:t>
      </w:r>
      <w:r w:rsidRPr="00EC1FEC">
        <w:rPr>
          <w:rFonts w:ascii="Times New Roman" w:hAnsi="Times New Roman"/>
        </w:rPr>
        <w:t xml:space="preserve"> safety</w:t>
      </w:r>
    </w:p>
    <w:p w14:paraId="5F977323" w14:textId="77777777" w:rsidR="007E04E4" w:rsidRPr="00EC1FEC" w:rsidRDefault="007E04E4" w:rsidP="00EC1FEC">
      <w:pPr>
        <w:ind w:firstLine="0"/>
      </w:pPr>
    </w:p>
    <w:p w14:paraId="4CEC870C" w14:textId="6BEB425A" w:rsidR="007E04E4" w:rsidRPr="00EC1FEC" w:rsidRDefault="005454E1" w:rsidP="00EC1FEC">
      <w:r w:rsidRPr="00EC1FEC">
        <w:t>Quoted from [</w:t>
      </w:r>
      <w:r w:rsidR="00AE3DC4" w:rsidRPr="00EC1FEC">
        <w:t>10</w:t>
      </w:r>
      <w:r w:rsidRPr="00EC1FEC">
        <w:t xml:space="preserve">]: </w:t>
      </w:r>
      <w:r w:rsidR="009207F9" w:rsidRPr="00EC1FEC">
        <w:t>“</w:t>
      </w:r>
      <w:r w:rsidRPr="00EC1FEC">
        <w:t>We note that DOT envisions DSRC units in every new motor vehicle for life-saving communications.</w:t>
      </w:r>
      <w:r w:rsidR="004903CC" w:rsidRPr="00EC1FEC">
        <w:t xml:space="preserve"> </w:t>
      </w:r>
      <w:r w:rsidRPr="00EC1FEC">
        <w:t xml:space="preserve"> To ensure interoperability and robust safety/public safety</w:t>
      </w:r>
      <w:bookmarkStart w:id="425" w:name="_ftnref1"/>
      <w:r w:rsidRPr="00EC1FEC">
        <w:fldChar w:fldCharType="begin"/>
      </w:r>
      <w:r w:rsidRPr="00EC1FEC">
        <w:instrText xml:space="preserve"> HYPERLINK "" \l "_ftn1" </w:instrText>
      </w:r>
      <w:r w:rsidRPr="00EC1FEC">
        <w:fldChar w:fldCharType="separate"/>
      </w:r>
      <w:r w:rsidRPr="00EC1FEC">
        <w:rPr>
          <w:rStyle w:val="gmail-msofootnotereference"/>
          <w:u w:val="single"/>
        </w:rPr>
        <w:t>[1]</w:t>
      </w:r>
      <w:r w:rsidRPr="00EC1FEC">
        <w:fldChar w:fldCharType="end"/>
      </w:r>
      <w:bookmarkEnd w:id="425"/>
      <w:r w:rsidRPr="00EC1FEC">
        <w:t xml:space="preserve"> communications among these DSRC devices nationwide, we adopt the standard supported by most commenters and developed under an accredited standard setting process (ASTM E2213-03 or “ASTM-DSRC”).</w:t>
      </w:r>
      <w:r w:rsidR="009207F9" w:rsidRPr="00EC1FEC">
        <w:t>”</w:t>
      </w:r>
      <w:bookmarkStart w:id="426" w:name="_ftn1"/>
      <w:r w:rsidRPr="00EC1FEC">
        <w:fldChar w:fldCharType="begin"/>
      </w:r>
      <w:r w:rsidRPr="00EC1FEC">
        <w:instrText xml:space="preserve"> HYPERLINK "" \l "_ftnref1" </w:instrText>
      </w:r>
      <w:r w:rsidRPr="00EC1FEC">
        <w:fldChar w:fldCharType="separate"/>
      </w:r>
      <w:r w:rsidRPr="00EC1FEC">
        <w:rPr>
          <w:rStyle w:val="gmail-msofootnotereference"/>
          <w:u w:val="single"/>
        </w:rPr>
        <w:t>[1]</w:t>
      </w:r>
      <w:r w:rsidRPr="00EC1FEC">
        <w:fldChar w:fldCharType="end"/>
      </w:r>
      <w:bookmarkEnd w:id="426"/>
      <w:r w:rsidRPr="00EC1FEC">
        <w:t xml:space="preserve"> </w:t>
      </w:r>
    </w:p>
    <w:p w14:paraId="6CE09A89" w14:textId="77777777" w:rsidR="002E1D60" w:rsidRPr="00EC1FEC" w:rsidRDefault="002E1D60" w:rsidP="00EC1FEC">
      <w:pPr>
        <w:pStyle w:val="gmail-msofootnotetext"/>
        <w:spacing w:before="0" w:beforeAutospacing="0" w:after="0" w:afterAutospacing="0"/>
        <w:ind w:firstLine="0"/>
        <w:rPr>
          <w:ins w:id="427" w:author="Holcomb, Jay" w:date="2020-02-18T13:12:00Z"/>
          <w:rFonts w:ascii="Times New Roman" w:hAnsi="Times New Roman" w:cs="Times New Roman"/>
          <w:szCs w:val="24"/>
          <w:shd w:val="clear" w:color="auto" w:fill="FFFFFF"/>
        </w:rPr>
      </w:pPr>
    </w:p>
    <w:p w14:paraId="1E860E67" w14:textId="07AC024B" w:rsidR="005454E1" w:rsidRPr="00EC1FEC" w:rsidRDefault="005454E1"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shd w:val="clear" w:color="auto" w:fill="FFFFFF"/>
        </w:rPr>
        <w:t xml:space="preserve">We refer herein to “safety/public safety” communication interchangeably because DSRCS involves both safety of life communication transmitted from any vehicle, </w:t>
      </w:r>
      <w:r w:rsidRPr="00EC1FEC">
        <w:rPr>
          <w:rFonts w:ascii="Times New Roman" w:hAnsi="Times New Roman" w:cs="Times New Roman"/>
          <w:i/>
          <w:iCs/>
          <w:szCs w:val="24"/>
          <w:shd w:val="clear" w:color="auto" w:fill="FFFFFF"/>
        </w:rPr>
        <w:t xml:space="preserve">e.g., </w:t>
      </w:r>
      <w:r w:rsidRPr="00EC1FEC">
        <w:rPr>
          <w:rFonts w:ascii="Times New Roman" w:hAnsi="Times New Roman" w:cs="Times New Roman"/>
          <w:szCs w:val="24"/>
          <w:shd w:val="clear" w:color="auto" w:fill="FFFFFF"/>
        </w:rPr>
        <w:t xml:space="preserve">vehicle-to-vehicle imminent crash warnings, as well as communication transmitted by public safety entities, </w:t>
      </w:r>
      <w:r w:rsidRPr="00EC1FEC">
        <w:rPr>
          <w:rFonts w:ascii="Times New Roman" w:hAnsi="Times New Roman" w:cs="Times New Roman"/>
          <w:i/>
          <w:iCs/>
          <w:szCs w:val="24"/>
          <w:shd w:val="clear" w:color="auto" w:fill="FFFFFF"/>
        </w:rPr>
        <w:t>e.g.</w:t>
      </w:r>
      <w:r w:rsidRPr="00EC1FEC">
        <w:rPr>
          <w:rFonts w:ascii="Times New Roman" w:hAnsi="Times New Roman" w:cs="Times New Roman"/>
          <w:szCs w:val="24"/>
          <w:shd w:val="clear" w:color="auto" w:fill="FFFFFF"/>
        </w:rPr>
        <w:t>, infrastructure-to-vehicle intersection collision warnings.</w:t>
      </w:r>
      <w:r w:rsidRPr="00EC1FEC">
        <w:rPr>
          <w:rFonts w:ascii="Times New Roman" w:hAnsi="Times New Roman" w:cs="Times New Roman"/>
          <w:szCs w:val="24"/>
        </w:rPr>
        <w:t xml:space="preserve"> </w:t>
      </w:r>
    </w:p>
    <w:p w14:paraId="7966101E" w14:textId="0904CB65" w:rsidR="007E04E4" w:rsidRPr="00EC1FEC" w:rsidRDefault="007E04E4" w:rsidP="00EC1FEC">
      <w:pPr>
        <w:pStyle w:val="gmail-msofootnotetext"/>
        <w:spacing w:before="0" w:beforeAutospacing="0" w:after="0" w:afterAutospacing="0"/>
        <w:ind w:firstLine="0"/>
        <w:rPr>
          <w:ins w:id="428" w:author="Holcomb, Jay" w:date="2020-02-18T13:10:00Z"/>
          <w:rFonts w:ascii="Times New Roman" w:hAnsi="Times New Roman" w:cs="Times New Roman"/>
          <w:szCs w:val="24"/>
        </w:rPr>
      </w:pPr>
    </w:p>
    <w:p w14:paraId="4D9A3493" w14:textId="7EE8DBA3" w:rsidR="00AC1C77" w:rsidRPr="00EC1FEC" w:rsidRDefault="00AC1C77" w:rsidP="00EC1FEC">
      <w:pPr>
        <w:pStyle w:val="gmail-msofootnotetext"/>
        <w:spacing w:before="0" w:beforeAutospacing="0" w:after="0" w:afterAutospacing="0"/>
        <w:rPr>
          <w:ins w:id="429" w:author="Holcomb, Jay" w:date="2020-02-18T13:10:00Z"/>
          <w:rFonts w:ascii="Times New Roman" w:hAnsi="Times New Roman" w:cs="Times New Roman"/>
          <w:szCs w:val="24"/>
        </w:rPr>
      </w:pPr>
      <w:ins w:id="430" w:author="Holcomb, Jay" w:date="2020-02-18T13:10:00Z">
        <w:r w:rsidRPr="00EC1FEC">
          <w:rPr>
            <w:rFonts w:ascii="Times New Roman" w:hAnsi="Times New Roman" w:cs="Times New Roman"/>
            <w:szCs w:val="24"/>
          </w:rPr>
          <w:t>Fair coexistence, backward compatibility, and interoperability are required characteristics of the Next Generation V2X amendment under development in IEEE 802</w:t>
        </w:r>
      </w:ins>
      <w:ins w:id="431" w:author="Holcomb, Jay" w:date="2020-02-18T13:11:00Z">
        <w:r w:rsidR="002E1D60" w:rsidRPr="00EC1FEC">
          <w:rPr>
            <w:rFonts w:ascii="Times New Roman" w:hAnsi="Times New Roman" w:cs="Times New Roman"/>
            <w:szCs w:val="24"/>
          </w:rPr>
          <w:t>.11</w:t>
        </w:r>
      </w:ins>
      <w:ins w:id="432" w:author="Holcomb, Jay" w:date="2020-02-18T13:10:00Z">
        <w:r w:rsidRPr="00EC1FEC">
          <w:rPr>
            <w:rFonts w:ascii="Times New Roman" w:hAnsi="Times New Roman" w:cs="Times New Roman"/>
            <w:szCs w:val="24"/>
          </w:rPr>
          <w:t>. There are two aspects of V2X communication that argue for these requirements:</w:t>
        </w:r>
      </w:ins>
    </w:p>
    <w:p w14:paraId="2FDFC205" w14:textId="1C9084B1" w:rsidR="00AC1C77" w:rsidRPr="00EC1FEC" w:rsidRDefault="00AC1C77" w:rsidP="00EC1FEC">
      <w:pPr>
        <w:pStyle w:val="gmail-msofootnotetext"/>
        <w:spacing w:before="0" w:beforeAutospacing="0" w:after="0" w:afterAutospacing="0"/>
        <w:rPr>
          <w:ins w:id="433" w:author="Holcomb, Jay" w:date="2020-02-18T13:10:00Z"/>
          <w:rFonts w:ascii="Times New Roman" w:hAnsi="Times New Roman" w:cs="Times New Roman"/>
          <w:szCs w:val="24"/>
        </w:rPr>
      </w:pPr>
      <w:ins w:id="434" w:author="Holcomb, Jay" w:date="2020-02-18T13:10:00Z">
        <w:r w:rsidRPr="00EC1FEC">
          <w:rPr>
            <w:rFonts w:ascii="Times New Roman" w:hAnsi="Times New Roman" w:cs="Times New Roman"/>
            <w:szCs w:val="24"/>
          </w:rPr>
          <w:t>a) V2X is ad hoc communication; devices communicate directly with one another, and there are no base stations or access points to translate between protocols or between generations of the same protocol; and</w:t>
        </w:r>
      </w:ins>
    </w:p>
    <w:p w14:paraId="362312C2" w14:textId="2242F3C3" w:rsidR="00AC1C77" w:rsidRPr="00EC1FEC" w:rsidRDefault="00AC1C77" w:rsidP="00EC1FEC">
      <w:pPr>
        <w:pStyle w:val="gmail-msofootnotetext"/>
        <w:spacing w:before="0" w:beforeAutospacing="0" w:after="0" w:afterAutospacing="0"/>
        <w:rPr>
          <w:ins w:id="435" w:author="Holcomb, Jay" w:date="2020-02-18T13:10:00Z"/>
          <w:rFonts w:ascii="Times New Roman" w:hAnsi="Times New Roman" w:cs="Times New Roman"/>
          <w:szCs w:val="24"/>
        </w:rPr>
      </w:pPr>
      <w:ins w:id="436" w:author="Holcomb, Jay" w:date="2020-02-18T13:10:00Z">
        <w:r w:rsidRPr="00EC1FEC">
          <w:rPr>
            <w:rFonts w:ascii="Times New Roman" w:hAnsi="Times New Roman" w:cs="Times New Roman"/>
            <w:szCs w:val="24"/>
          </w:rPr>
          <w:t>b) Vehicle safety features must work throughout the lifetime of the vehicle, which can be expected to span several generations of wireless technology.</w:t>
        </w:r>
      </w:ins>
    </w:p>
    <w:p w14:paraId="7A936740" w14:textId="77777777" w:rsidR="00AC1C77" w:rsidRPr="00EC1FEC" w:rsidRDefault="00AC1C77" w:rsidP="00EC1FEC">
      <w:pPr>
        <w:pStyle w:val="gmail-msofootnotetext"/>
        <w:spacing w:before="0" w:beforeAutospacing="0" w:after="0" w:afterAutospacing="0"/>
        <w:ind w:firstLine="0"/>
        <w:rPr>
          <w:ins w:id="437" w:author="Holcomb, Jay" w:date="2020-02-18T13:10:00Z"/>
          <w:rFonts w:ascii="Times New Roman" w:hAnsi="Times New Roman" w:cs="Times New Roman"/>
          <w:szCs w:val="24"/>
        </w:rPr>
      </w:pPr>
    </w:p>
    <w:p w14:paraId="03ED0D19" w14:textId="381E9924" w:rsidR="00AC1C77" w:rsidRPr="00EC1FEC" w:rsidRDefault="00AC1C77" w:rsidP="00EC1FEC">
      <w:pPr>
        <w:pStyle w:val="gmail-msofootnotetext"/>
        <w:spacing w:before="0" w:beforeAutospacing="0" w:after="0" w:afterAutospacing="0"/>
        <w:rPr>
          <w:ins w:id="438" w:author="Holcomb, Jay" w:date="2020-02-18T13:10:00Z"/>
          <w:rFonts w:ascii="Times New Roman" w:hAnsi="Times New Roman" w:cs="Times New Roman"/>
          <w:szCs w:val="24"/>
        </w:rPr>
      </w:pPr>
      <w:ins w:id="439" w:author="Holcomb, Jay" w:date="2020-02-18T13:10:00Z">
        <w:r w:rsidRPr="00EC1FEC">
          <w:rPr>
            <w:rFonts w:ascii="Times New Roman" w:hAnsi="Times New Roman" w:cs="Times New Roman"/>
            <w:szCs w:val="24"/>
          </w:rPr>
          <w:t xml:space="preserve">We note that the fourth and fifth generations of cellular V2X </w:t>
        </w:r>
        <w:proofErr w:type="spellStart"/>
        <w:r w:rsidRPr="00EC1FEC">
          <w:rPr>
            <w:rFonts w:ascii="Times New Roman" w:hAnsi="Times New Roman" w:cs="Times New Roman"/>
            <w:szCs w:val="24"/>
          </w:rPr>
          <w:t>sidelink</w:t>
        </w:r>
        <w:proofErr w:type="spellEnd"/>
        <w:r w:rsidRPr="00EC1FEC">
          <w:rPr>
            <w:rFonts w:ascii="Times New Roman" w:hAnsi="Times New Roman" w:cs="Times New Roman"/>
            <w:szCs w:val="24"/>
          </w:rPr>
          <w:t xml:space="preserve"> technology (i.e. Release 14 and 16) do not have any of these characteristics: same-channel coexistence, backward compatibility, or interoperability.  The Commission should not allocate scarce </w:t>
        </w:r>
      </w:ins>
      <w:ins w:id="440" w:author="Holcomb, Jay" w:date="2020-02-18T13:12:00Z">
        <w:r w:rsidR="002E1D60" w:rsidRPr="00EC1FEC">
          <w:rPr>
            <w:rFonts w:ascii="Times New Roman" w:hAnsi="Times New Roman" w:cs="Times New Roman"/>
            <w:szCs w:val="24"/>
          </w:rPr>
          <w:t>ITS</w:t>
        </w:r>
      </w:ins>
      <w:ins w:id="441" w:author="Holcomb, Jay" w:date="2020-02-18T13:10:00Z">
        <w:r w:rsidRPr="00EC1FEC">
          <w:rPr>
            <w:rFonts w:ascii="Times New Roman" w:hAnsi="Times New Roman" w:cs="Times New Roman"/>
            <w:szCs w:val="24"/>
          </w:rPr>
          <w:t xml:space="preserve"> spectrum to 4G LTE-V2X technology that cannot evolve to 5G. Societal interests in the spectrum are better served if it remains allocated to the IEEE 802.11 family of V2X protocols, which will provide a seamless technology evolution path into the future. </w:t>
        </w:r>
      </w:ins>
    </w:p>
    <w:p w14:paraId="17FBA3A2" w14:textId="2BC12B56" w:rsidR="00AC1C77" w:rsidRPr="00EC1FEC" w:rsidRDefault="00AC1C77" w:rsidP="00EC1FEC">
      <w:pPr>
        <w:pStyle w:val="gmail-msofootnotetext"/>
        <w:spacing w:before="0" w:beforeAutospacing="0" w:after="0" w:afterAutospacing="0"/>
        <w:ind w:firstLine="0"/>
        <w:rPr>
          <w:ins w:id="442" w:author="Holcomb, Jay" w:date="2020-02-18T13:10:00Z"/>
          <w:rFonts w:ascii="Times New Roman" w:hAnsi="Times New Roman" w:cs="Times New Roman"/>
          <w:szCs w:val="24"/>
        </w:rPr>
      </w:pPr>
    </w:p>
    <w:p w14:paraId="5E29DC9F" w14:textId="79800F0E" w:rsidR="00E433FC" w:rsidRPr="00EC1FEC" w:rsidRDefault="00E433FC" w:rsidP="00EC1FEC">
      <w:pPr>
        <w:ind w:firstLine="0"/>
        <w:rPr>
          <w:strike/>
          <w:color w:val="00B050"/>
        </w:rPr>
      </w:pPr>
      <w:r w:rsidRPr="00EC1FEC">
        <w:rPr>
          <w:strike/>
          <w:color w:val="00B050"/>
          <w:highlight w:val="yellow"/>
        </w:rPr>
        <w:t>Need for compatibility/backwards compatibility:</w:t>
      </w:r>
      <w:r w:rsidRPr="00EC1FEC">
        <w:rPr>
          <w:strike/>
          <w:color w:val="00B050"/>
        </w:rPr>
        <w:t xml:space="preserve"> </w:t>
      </w:r>
    </w:p>
    <w:p w14:paraId="76D52698" w14:textId="5D290DE0" w:rsidR="004F4D51" w:rsidRPr="00EC1FEC" w:rsidRDefault="004F4D51" w:rsidP="00EC1FEC">
      <w:pPr>
        <w:ind w:firstLine="0"/>
        <w:rPr>
          <w:strike/>
          <w:color w:val="00B050"/>
        </w:rPr>
      </w:pPr>
      <w:r w:rsidRPr="00EC1FEC">
        <w:rPr>
          <w:strike/>
          <w:color w:val="00B050"/>
          <w:highlight w:val="yellow"/>
        </w:rPr>
        <w:t>} need contribution text for this section or will drop out.</w:t>
      </w:r>
      <w:r w:rsidRPr="00EC1FEC">
        <w:rPr>
          <w:strike/>
          <w:color w:val="00B050"/>
        </w:rPr>
        <w:t xml:space="preserve"> </w:t>
      </w:r>
      <w:ins w:id="443" w:author="Holcomb, Jay" w:date="2020-02-18T14:15:00Z">
        <w:r w:rsidR="00930C7D" w:rsidRPr="00EC1FEC">
          <w:rPr>
            <w:color w:val="00B050"/>
          </w:rPr>
          <w:t>see contributions above, all are good.   done.</w:t>
        </w:r>
      </w:ins>
    </w:p>
    <w:p w14:paraId="475D6C9B" w14:textId="661C4462" w:rsidR="004F4D51" w:rsidRPr="00EC1FEC" w:rsidRDefault="004F4D51" w:rsidP="00EC1FEC">
      <w:pPr>
        <w:ind w:firstLine="0"/>
        <w:rPr>
          <w:color w:val="00B050"/>
        </w:rPr>
      </w:pPr>
    </w:p>
    <w:p w14:paraId="657847C7" w14:textId="5A434371" w:rsidR="004F4D51" w:rsidRPr="00EC1FEC" w:rsidRDefault="001C3A23" w:rsidP="00EC1FEC">
      <w:pPr>
        <w:pStyle w:val="Heading1"/>
        <w:keepNext w:val="0"/>
        <w:keepLines w:val="0"/>
      </w:pPr>
      <w:r w:rsidRPr="00EC1FEC">
        <w:t xml:space="preserve">Comments on “… </w:t>
      </w:r>
      <w:r w:rsidR="00537117" w:rsidRPr="00EC1FEC">
        <w:t xml:space="preserve">how to evaluate the benefits and costs of its proposal given the evolving nature of transportation and vehicular </w:t>
      </w:r>
      <w:r w:rsidR="006C3496" w:rsidRPr="00EC1FEC">
        <w:t>safety related</w:t>
      </w:r>
      <w:r w:rsidR="00537117" w:rsidRPr="00EC1FEC">
        <w:t xml:space="preserve"> technologies, both within and outside of the 5.9 GHz band.</w:t>
      </w:r>
      <w:r w:rsidRPr="00EC1FEC">
        <w:t>”, [</w:t>
      </w:r>
      <w:r w:rsidR="00DC5B49" w:rsidRPr="00EC1FEC">
        <w:t>2</w:t>
      </w:r>
      <w:r w:rsidRPr="00EC1FEC">
        <w:t xml:space="preserve">] paragraph </w:t>
      </w:r>
      <w:r w:rsidR="00537117" w:rsidRPr="00EC1FEC">
        <w:t>48</w:t>
      </w:r>
    </w:p>
    <w:p w14:paraId="617F34DE" w14:textId="77777777" w:rsidR="007E04E4" w:rsidRPr="00EC1FEC" w:rsidRDefault="007E04E4" w:rsidP="00EC1FEC">
      <w:pPr>
        <w:ind w:firstLine="0"/>
      </w:pPr>
    </w:p>
    <w:p w14:paraId="5F4551F8" w14:textId="1732F0C6" w:rsidR="00E433FC" w:rsidRPr="00EC1FEC" w:rsidRDefault="00E433FC" w:rsidP="00EC1FEC">
      <w:pPr>
        <w:pStyle w:val="Heading2"/>
        <w:keepNext w:val="0"/>
        <w:keepLines w:val="0"/>
      </w:pPr>
      <w:r w:rsidRPr="00EC1FEC">
        <w:lastRenderedPageBreak/>
        <w:t xml:space="preserve">IEEE 802 vision of V2X technology evolution: </w:t>
      </w:r>
    </w:p>
    <w:p w14:paraId="01667C1A" w14:textId="77777777" w:rsidR="00E433FC" w:rsidRPr="00EC1FEC" w:rsidRDefault="00E433FC" w:rsidP="00EC1FEC">
      <w:pPr>
        <w:ind w:firstLine="0"/>
      </w:pPr>
    </w:p>
    <w:p w14:paraId="53B39F3A" w14:textId="7A23A9C5" w:rsidR="00E433FC" w:rsidRPr="00EC1FEC" w:rsidRDefault="00E433FC" w:rsidP="00EC1FEC">
      <w:r w:rsidRPr="00EC1FEC">
        <w:t xml:space="preserve">The IEEE 802 vision for V2X technology evolution is documented in the approved Project Authorization Request for the IEEE </w:t>
      </w:r>
      <w:del w:id="444" w:author="Holcomb, Jay" w:date="2020-02-11T14:22:00Z">
        <w:r w:rsidRPr="00EC1FEC" w:rsidDel="00A545DB">
          <w:delText>NGV</w:delText>
        </w:r>
      </w:del>
      <w:ins w:id="445" w:author="Holcomb, Jay" w:date="2020-02-11T14:22:00Z">
        <w:r w:rsidR="00A545DB" w:rsidRPr="00EC1FEC">
          <w:t>P802.11bd</w:t>
        </w:r>
      </w:ins>
      <w:r w:rsidRPr="00EC1FEC">
        <w:t xml:space="preserve"> amendment</w:t>
      </w:r>
      <w:ins w:id="446" w:author="Holcomb, Jay" w:date="2020-02-11T14:16:00Z">
        <w:r w:rsidR="00B26A18" w:rsidRPr="00EC1FEC">
          <w:t xml:space="preserve"> [16]</w:t>
        </w:r>
      </w:ins>
      <w:del w:id="447" w:author="Holcomb, Jay" w:date="2020-02-11T14:16:00Z">
        <w:r w:rsidRPr="00EC1FEC" w:rsidDel="00B26A18">
          <w:rPr>
            <w:position w:val="8"/>
            <w:vertAlign w:val="superscript"/>
          </w:rPr>
          <w:delText>4</w:delText>
        </w:r>
      </w:del>
      <w:r w:rsidRPr="00EC1FEC">
        <w:t>, which requires that:</w:t>
      </w:r>
    </w:p>
    <w:p w14:paraId="194FBC47" w14:textId="77777777" w:rsidR="007E04E4" w:rsidRPr="00EC1FEC" w:rsidRDefault="007E04E4" w:rsidP="00EC1FEC">
      <w:pPr>
        <w:pStyle w:val="Default"/>
        <w:contextualSpacing/>
      </w:pPr>
    </w:p>
    <w:p w14:paraId="2CF04D3D" w14:textId="32855439" w:rsidR="00E433FC" w:rsidRPr="00EC1FEC" w:rsidRDefault="00E433FC" w:rsidP="00EC1FEC">
      <w:pPr>
        <w:pStyle w:val="Default"/>
        <w:ind w:left="720"/>
        <w:contextualSpacing/>
      </w:pPr>
      <w:r w:rsidRPr="00EC1FEC">
        <w:t>“This amendment shall provide interoperability, coexistence, backward compatibility, and fairness with deployed OCB (Outside the Context of a BSS) devices.”</w:t>
      </w:r>
      <w:del w:id="448" w:author="Holcomb, Jay" w:date="2020-02-11T14:17:00Z">
        <w:r w:rsidRPr="00EC1FEC" w:rsidDel="00A545DB">
          <w:rPr>
            <w:position w:val="8"/>
            <w:vertAlign w:val="superscript"/>
          </w:rPr>
          <w:delText>5</w:delText>
        </w:r>
      </w:del>
      <w:r w:rsidRPr="00EC1FEC">
        <w:rPr>
          <w:position w:val="8"/>
          <w:vertAlign w:val="superscript"/>
        </w:rPr>
        <w:t xml:space="preserve"> </w:t>
      </w:r>
    </w:p>
    <w:p w14:paraId="6D5DA328" w14:textId="77777777" w:rsidR="007E04E4" w:rsidRPr="00EC1FEC" w:rsidRDefault="007E04E4" w:rsidP="00EC1FEC">
      <w:pPr>
        <w:pStyle w:val="Default"/>
        <w:contextualSpacing/>
      </w:pPr>
    </w:p>
    <w:p w14:paraId="19CFE1F2" w14:textId="354F2B0E" w:rsidR="00E433FC" w:rsidRPr="00EC1FEC" w:rsidRDefault="00E433FC" w:rsidP="00EC1FEC">
      <w:pPr>
        <w:pStyle w:val="Default"/>
        <w:ind w:firstLine="720"/>
        <w:contextualSpacing/>
      </w:pPr>
      <w:r w:rsidRPr="00EC1FEC">
        <w:t xml:space="preserve">In other words, IEEE </w:t>
      </w:r>
      <w:ins w:id="449" w:author="Holcomb, Jay" w:date="2020-02-18T13:17:00Z">
        <w:r w:rsidR="009F0329" w:rsidRPr="00EC1FEC">
          <w:t xml:space="preserve">802 </w:t>
        </w:r>
      </w:ins>
      <w:r w:rsidRPr="00EC1FEC">
        <w:t>next generation V2X technology (</w:t>
      </w:r>
      <w:del w:id="450" w:author="Holcomb, Jay" w:date="2020-02-11T14:23:00Z">
        <w:r w:rsidRPr="00EC1FEC" w:rsidDel="00A545DB">
          <w:delText>NGV</w:delText>
        </w:r>
      </w:del>
      <w:ins w:id="451" w:author="Holcomb, Jay" w:date="2020-02-18T13:17:00Z">
        <w:r w:rsidR="009F0329" w:rsidRPr="00EC1FEC">
          <w:t xml:space="preserve">IEEE </w:t>
        </w:r>
      </w:ins>
      <w:ins w:id="452" w:author="Holcomb, Jay" w:date="2020-02-11T14:23:00Z">
        <w:r w:rsidR="00A545DB" w:rsidRPr="00EC1FEC">
          <w:t>P802.11bd</w:t>
        </w:r>
      </w:ins>
      <w:r w:rsidRPr="00EC1FEC">
        <w:t xml:space="preserve">) will have fair same-channel coexistence with DSRC and will be interoperable and backward compatible with DSRC. </w:t>
      </w:r>
    </w:p>
    <w:p w14:paraId="5B4C90E8" w14:textId="77777777" w:rsidR="007E04E4" w:rsidRPr="00EC1FEC" w:rsidRDefault="007E04E4" w:rsidP="00EC1FEC">
      <w:pPr>
        <w:pStyle w:val="Default"/>
        <w:contextualSpacing/>
      </w:pPr>
    </w:p>
    <w:p w14:paraId="571BD103" w14:textId="5050E810" w:rsidR="00E433FC" w:rsidRPr="00EC1FEC" w:rsidRDefault="00E433FC" w:rsidP="00EC1FEC">
      <w:pPr>
        <w:pStyle w:val="Default"/>
        <w:ind w:firstLine="720"/>
        <w:contextualSpacing/>
      </w:pPr>
      <w:r w:rsidRPr="00EC1FEC">
        <w:t xml:space="preserve">Furthermore, this vision is extensible to further generations. A future extension of IEEE </w:t>
      </w:r>
      <w:r w:rsidR="00E20B52" w:rsidRPr="00EC1FEC">
        <w:t xml:space="preserve">Std </w:t>
      </w:r>
      <w:r w:rsidRPr="00EC1FEC">
        <w:t xml:space="preserve">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36525DFD" w14:textId="77777777" w:rsidR="007E04E4" w:rsidRPr="00EC1FEC" w:rsidRDefault="007E04E4" w:rsidP="00EC1FEC">
      <w:pPr>
        <w:ind w:firstLine="0"/>
      </w:pPr>
    </w:p>
    <w:p w14:paraId="6C1101BC" w14:textId="1CBEA990" w:rsidR="004903CC" w:rsidRPr="00EC1FEC" w:rsidRDefault="00E433FC" w:rsidP="00EC1FEC">
      <w:r w:rsidRPr="00EC1FEC">
        <w:t xml:space="preserve">The IEEE 802 vision of V2X technology evolution ensures that investments in DSRC are protected over the long lifetimes of automotive on-board units (OBUs) and roadside units (RSUs). This protection is critical for encouraging DSRC deployments today and </w:t>
      </w:r>
      <w:proofErr w:type="gramStart"/>
      <w:r w:rsidRPr="00EC1FEC">
        <w:t>in the near future</w:t>
      </w:r>
      <w:proofErr w:type="gramEnd"/>
      <w:r w:rsidRPr="00EC1FEC">
        <w:t>. By contrast, any proposals that threaten to impair these investments will discourage deployment and delay the realization of societal benefits from this spectrum.</w:t>
      </w:r>
    </w:p>
    <w:p w14:paraId="66082F4B" w14:textId="637C6AC7" w:rsidR="004903CC" w:rsidRPr="00EC1FEC" w:rsidRDefault="004903CC" w:rsidP="00EC1FEC">
      <w:pPr>
        <w:ind w:firstLine="0"/>
      </w:pPr>
    </w:p>
    <w:p w14:paraId="35791B73" w14:textId="77777777" w:rsidR="00E433FC" w:rsidRPr="00EC1FEC" w:rsidRDefault="00E433FC" w:rsidP="00EC1FEC">
      <w:pPr>
        <w:pStyle w:val="Heading2"/>
        <w:keepNext w:val="0"/>
        <w:keepLines w:val="0"/>
      </w:pPr>
      <w:r w:rsidRPr="00EC1FEC">
        <w:t xml:space="preserve">3GPP vision of V2X technology evolution: </w:t>
      </w:r>
    </w:p>
    <w:p w14:paraId="2F21980B" w14:textId="77777777" w:rsidR="00091822" w:rsidRPr="00EC1FEC" w:rsidRDefault="00091822" w:rsidP="00EC1FEC">
      <w:pPr>
        <w:ind w:firstLine="0"/>
      </w:pPr>
    </w:p>
    <w:p w14:paraId="630B3BEB" w14:textId="1029D01D" w:rsidR="00E433FC" w:rsidRPr="00EC1FEC" w:rsidRDefault="00E433FC" w:rsidP="00EC1FEC">
      <w:r w:rsidRPr="00EC1FEC">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80F5606" w14:textId="77777777" w:rsidR="00091822" w:rsidRPr="00EC1FEC" w:rsidRDefault="00091822" w:rsidP="00EC1FEC">
      <w:pPr>
        <w:ind w:firstLine="0"/>
      </w:pPr>
    </w:p>
    <w:p w14:paraId="37193A45" w14:textId="77C78A44" w:rsidR="004903CC" w:rsidRPr="00EC1FEC" w:rsidRDefault="00E433FC" w:rsidP="00EC1FEC">
      <w:r w:rsidRPr="00EC1FEC">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01A8BE7C" w14:textId="5DDD4B12" w:rsidR="004903CC" w:rsidRPr="00EC1FEC" w:rsidRDefault="004903CC" w:rsidP="00EC1FEC">
      <w:pPr>
        <w:ind w:firstLine="0"/>
      </w:pPr>
    </w:p>
    <w:p w14:paraId="021EE359" w14:textId="77777777" w:rsidR="00E433FC" w:rsidRPr="00EC1FEC" w:rsidRDefault="00E433FC" w:rsidP="00EC1FEC">
      <w:pPr>
        <w:pStyle w:val="Heading2"/>
        <w:keepNext w:val="0"/>
        <w:keepLines w:val="0"/>
      </w:pPr>
      <w:r w:rsidRPr="00EC1FEC">
        <w:t xml:space="preserve">Implications of different evolution models: </w:t>
      </w:r>
    </w:p>
    <w:p w14:paraId="0B1D4B98" w14:textId="77777777" w:rsidR="00091822" w:rsidRPr="00EC1FEC" w:rsidRDefault="00091822" w:rsidP="00EC1FEC">
      <w:pPr>
        <w:pStyle w:val="Default"/>
        <w:contextualSpacing/>
      </w:pPr>
    </w:p>
    <w:p w14:paraId="41A0471B" w14:textId="0F6404EA" w:rsidR="00E433FC" w:rsidRPr="00EC1FEC" w:rsidRDefault="00E433FC" w:rsidP="00EC1FEC">
      <w:pPr>
        <w:pStyle w:val="Default"/>
        <w:ind w:firstLine="720"/>
        <w:contextualSpacing/>
      </w:pPr>
      <w:r w:rsidRPr="00EC1FEC">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55DEE83" w14:textId="77777777" w:rsidR="005838D7" w:rsidRPr="00EC1FEC" w:rsidRDefault="005838D7" w:rsidP="00EC1FEC">
      <w:pPr>
        <w:ind w:firstLine="0"/>
      </w:pPr>
    </w:p>
    <w:p w14:paraId="3CD4A928" w14:textId="2A16523E" w:rsidR="00E433FC" w:rsidRPr="00EC1FEC" w:rsidRDefault="00E433FC" w:rsidP="00EC1FEC">
      <w:pPr>
        <w:rPr>
          <w:color w:val="000000"/>
        </w:rPr>
      </w:pPr>
      <w:r w:rsidRPr="00EC1FEC">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w:t>
      </w:r>
      <w:r w:rsidRPr="00EC1FEC">
        <w:lastRenderedPageBreak/>
        <w:t xml:space="preserve">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w:t>
      </w:r>
      <w:ins w:id="453" w:author="Holcomb, Jay" w:date="2020-02-18T13:25:00Z">
        <w:r w:rsidR="00D52345" w:rsidRPr="00EC1FEC">
          <w:t>IEEE P802.11bd</w:t>
        </w:r>
      </w:ins>
      <w:del w:id="454" w:author="Holcomb, Jay" w:date="2020-02-18T13:25:00Z">
        <w:r w:rsidRPr="00EC1FEC" w:rsidDel="00D52345">
          <w:delText>NGV</w:delText>
        </w:r>
      </w:del>
      <w:r w:rsidRPr="00EC1FEC">
        <w:t>-capable.</w:t>
      </w:r>
    </w:p>
    <w:p w14:paraId="729DE704" w14:textId="780CC651" w:rsidR="00E433FC" w:rsidRPr="00EC1FEC" w:rsidRDefault="00E433FC" w:rsidP="00EC1FEC">
      <w:pPr>
        <w:ind w:firstLine="0"/>
      </w:pPr>
    </w:p>
    <w:p w14:paraId="1D2102DF" w14:textId="6075FF10" w:rsidR="00FD6090" w:rsidRPr="00EC1FEC" w:rsidRDefault="00FD6090" w:rsidP="00EC1FEC">
      <w:pPr>
        <w:pStyle w:val="Heading2"/>
        <w:keepNext w:val="0"/>
        <w:keepLines w:val="0"/>
      </w:pPr>
      <w:r w:rsidRPr="00EC1FEC">
        <w:t>Implications of different access models:</w:t>
      </w:r>
    </w:p>
    <w:p w14:paraId="0B20EC5B" w14:textId="77777777" w:rsidR="00091822" w:rsidRPr="00EC1FEC" w:rsidRDefault="00091822" w:rsidP="00EC1FEC">
      <w:pPr>
        <w:ind w:firstLine="0"/>
      </w:pPr>
    </w:p>
    <w:p w14:paraId="7475B00B" w14:textId="6E42B9B6" w:rsidR="004903CC" w:rsidRPr="00EC1FEC" w:rsidRDefault="00FD6090" w:rsidP="00EC1FEC">
      <w:r w:rsidRPr="00EC1FEC">
        <w:t>Contrary to DSRC protocols, which are able to manage the access to the wireless channel in a distributed manner</w:t>
      </w:r>
      <w:ins w:id="455" w:author="Holcomb, Jay" w:date="2020-02-18T11:23:00Z">
        <w:r w:rsidR="009C1BCE" w:rsidRPr="00EC1FEC">
          <w:t xml:space="preserve"> without requiring a central coo</w:t>
        </w:r>
      </w:ins>
      <w:ins w:id="456" w:author="Holcomb, Jay" w:date="2020-02-18T11:24:00Z">
        <w:r w:rsidR="009C1BCE" w:rsidRPr="00EC1FEC">
          <w:t>rdination entity,</w:t>
        </w:r>
      </w:ins>
      <w:del w:id="457" w:author="Holcomb, Jay" w:date="2020-02-18T11:24:00Z">
        <w:r w:rsidRPr="00EC1FEC" w:rsidDel="009C1BCE">
          <w:delText>,</w:delText>
        </w:r>
      </w:del>
      <w:r w:rsidRPr="00EC1FEC">
        <w:t xml:space="preserve"> the </w:t>
      </w:r>
      <w:del w:id="458" w:author="Holcomb, Jay" w:date="2020-02-18T11:24:00Z">
        <w:r w:rsidRPr="00EC1FEC" w:rsidDel="009C1BCE">
          <w:delText xml:space="preserve">channel access management of </w:delText>
        </w:r>
      </w:del>
      <w:r w:rsidRPr="00EC1FEC">
        <w:t xml:space="preserve">C-V2X PC5 </w:t>
      </w:r>
      <w:proofErr w:type="spellStart"/>
      <w:ins w:id="459" w:author="Holcomb, Jay" w:date="2020-02-18T11:24:00Z">
        <w:r w:rsidR="009C1BCE" w:rsidRPr="00EC1FEC">
          <w:t>sidelink</w:t>
        </w:r>
        <w:proofErr w:type="spellEnd"/>
        <w:r w:rsidR="009C1BCE" w:rsidRPr="00EC1FEC">
          <w:t xml:space="preserve"> generally uses </w:t>
        </w:r>
      </w:ins>
      <w:del w:id="460" w:author="Holcomb, Jay" w:date="2020-02-18T11:25:00Z">
        <w:r w:rsidRPr="00EC1FEC" w:rsidDel="009C1BCE">
          <w:delText xml:space="preserve">requires accurate time synchronization, which must be acquired by </w:delText>
        </w:r>
      </w:del>
      <w:r w:rsidRPr="00EC1FEC">
        <w:t xml:space="preserve">GNSS </w:t>
      </w:r>
      <w:r w:rsidR="00123389" w:rsidRPr="00EC1FEC">
        <w:t>(</w:t>
      </w:r>
      <w:r w:rsidR="00123389" w:rsidRPr="00EC1FEC">
        <w:rPr>
          <w:color w:val="3C4043"/>
          <w:shd w:val="clear" w:color="auto" w:fill="FFFFFF"/>
        </w:rPr>
        <w:t xml:space="preserve">Global Navigation Satellite System) </w:t>
      </w:r>
      <w:ins w:id="461" w:author="Holcomb, Jay" w:date="2020-02-18T11:25:00Z">
        <w:r w:rsidR="009C1BCE" w:rsidRPr="00EC1FEC">
          <w:rPr>
            <w:color w:val="3C4043"/>
            <w:shd w:val="clear" w:color="auto" w:fill="FFFFFF"/>
          </w:rPr>
          <w:t xml:space="preserve">signals like GPS </w:t>
        </w:r>
      </w:ins>
      <w:ins w:id="462" w:author="Holcomb, Jay" w:date="2020-02-18T11:36:00Z">
        <w:r w:rsidR="00822620" w:rsidRPr="00EC1FEC">
          <w:rPr>
            <w:color w:val="3C4043"/>
            <w:shd w:val="clear" w:color="auto" w:fill="FFFFFF"/>
          </w:rPr>
          <w:t>to meet strict</w:t>
        </w:r>
      </w:ins>
      <w:ins w:id="463" w:author="Holcomb, Jay" w:date="2020-02-18T11:25:00Z">
        <w:r w:rsidR="009C1BCE" w:rsidRPr="00EC1FEC">
          <w:rPr>
            <w:color w:val="3C4043"/>
            <w:shd w:val="clear" w:color="auto" w:fill="FFFFFF"/>
          </w:rPr>
          <w:t xml:space="preserve"> time synchronization </w:t>
        </w:r>
      </w:ins>
      <w:ins w:id="464" w:author="Holcomb, Jay" w:date="2020-02-18T11:36:00Z">
        <w:r w:rsidR="00822620" w:rsidRPr="00EC1FEC">
          <w:rPr>
            <w:color w:val="3C4043"/>
            <w:shd w:val="clear" w:color="auto" w:fill="FFFFFF"/>
          </w:rPr>
          <w:t xml:space="preserve">requirements </w:t>
        </w:r>
      </w:ins>
      <w:ins w:id="465" w:author="Holcomb, Jay" w:date="2020-02-18T11:25:00Z">
        <w:r w:rsidR="009C1BCE" w:rsidRPr="00EC1FEC">
          <w:rPr>
            <w:color w:val="3C4043"/>
            <w:shd w:val="clear" w:color="auto" w:fill="FFFFFF"/>
          </w:rPr>
          <w:t>when accessing the channel</w:t>
        </w:r>
      </w:ins>
      <w:del w:id="466" w:author="Holcomb, Jay" w:date="2020-02-18T11:25:00Z">
        <w:r w:rsidRPr="00EC1FEC" w:rsidDel="009C1BCE">
          <w:delText>systems like GPS</w:delText>
        </w:r>
      </w:del>
      <w:r w:rsidRPr="00EC1FEC">
        <w:t xml:space="preserve"> [</w:t>
      </w:r>
      <w:r w:rsidR="00AE3DC4" w:rsidRPr="00EC1FEC">
        <w:t>14</w:t>
      </w:r>
      <w:r w:rsidRPr="00EC1FEC">
        <w:t xml:space="preserve">]. </w:t>
      </w:r>
      <w:ins w:id="467" w:author="Holcomb, Jay" w:date="2020-02-18T11:26:00Z">
        <w:r w:rsidR="009C1BCE" w:rsidRPr="00EC1FEC">
          <w:t>The studies cited by the 5GAA Waiver Request [</w:t>
        </w:r>
      </w:ins>
      <w:ins w:id="468" w:author="Holcomb, Jay" w:date="2020-02-18T11:34:00Z">
        <w:r w:rsidR="00D2626E" w:rsidRPr="00EC1FEC">
          <w:t>17</w:t>
        </w:r>
      </w:ins>
      <w:ins w:id="469" w:author="Holcomb, Jay" w:date="2020-02-18T11:26:00Z">
        <w:r w:rsidR="009C1BCE" w:rsidRPr="00EC1FEC">
          <w:t>], as well as studies conducted by the 3GPP [</w:t>
        </w:r>
      </w:ins>
      <w:ins w:id="470" w:author="Holcomb, Jay" w:date="2020-02-18T11:34:00Z">
        <w:r w:rsidR="00D2626E" w:rsidRPr="00EC1FEC">
          <w:t>18</w:t>
        </w:r>
      </w:ins>
      <w:ins w:id="471" w:author="Holcomb, Jay" w:date="2020-02-18T11:26:00Z">
        <w:r w:rsidR="009C1BCE" w:rsidRPr="00EC1FEC">
          <w:t>], all assume that ideal time sy</w:t>
        </w:r>
      </w:ins>
      <w:ins w:id="472" w:author="Holcomb, Jay" w:date="2020-02-18T11:27:00Z">
        <w:r w:rsidR="009C1BCE" w:rsidRPr="00EC1FEC">
          <w:t xml:space="preserve">nchronization is provided by GNSS signals. </w:t>
        </w:r>
      </w:ins>
      <w:r w:rsidRPr="00EC1FEC">
        <w:t xml:space="preserve">Even though this </w:t>
      </w:r>
      <w:ins w:id="473" w:author="Holcomb, Jay" w:date="2020-02-18T11:27:00Z">
        <w:r w:rsidR="009C1BCE" w:rsidRPr="00EC1FEC">
          <w:t>demand</w:t>
        </w:r>
        <w:r w:rsidR="00D2626E" w:rsidRPr="00EC1FEC">
          <w:t xml:space="preserve"> for GNSS</w:t>
        </w:r>
      </w:ins>
      <w:ins w:id="474" w:author="Holcomb, Jay" w:date="2020-02-18T11:28:00Z">
        <w:r w:rsidR="00D2626E" w:rsidRPr="00EC1FEC">
          <w:t xml:space="preserve"> </w:t>
        </w:r>
      </w:ins>
      <w:del w:id="475" w:author="Holcomb, Jay" w:date="2020-02-18T11:28:00Z">
        <w:r w:rsidRPr="00EC1FEC" w:rsidDel="00D2626E">
          <w:delText xml:space="preserve">requirement </w:delText>
        </w:r>
      </w:del>
      <w:r w:rsidRPr="00EC1FEC">
        <w:t xml:space="preserve">does not lead to any additional costs because V2X systems already require GNSS systems for positioning, GNSS signals cannot be received in deep tunnels, which could lead to a loss of time synchronization, which could in turn reduce the efficiency and reliability of C-V2X systems in tunnels. </w:t>
      </w:r>
      <w:ins w:id="476" w:author="Holcomb, Jay" w:date="2020-02-18T11:30:00Z">
        <w:r w:rsidR="00D2626E" w:rsidRPr="00EC1FEC">
          <w:t xml:space="preserve">The 3GPP or 5GAA have not provided any studies to address such </w:t>
        </w:r>
      </w:ins>
      <w:ins w:id="477" w:author="Holcomb, Jay" w:date="2020-02-18T11:31:00Z">
        <w:r w:rsidR="00D2626E" w:rsidRPr="00EC1FEC">
          <w:t xml:space="preserve">concerns. </w:t>
        </w:r>
      </w:ins>
    </w:p>
    <w:p w14:paraId="38BFDE5A" w14:textId="77777777" w:rsidR="00D2626E" w:rsidRPr="00EC1FEC" w:rsidRDefault="00D2626E" w:rsidP="00EC1FEC">
      <w:pPr>
        <w:ind w:firstLine="0"/>
        <w:rPr>
          <w:ins w:id="478" w:author="Holcomb, Jay" w:date="2020-02-18T11:31:00Z"/>
        </w:rPr>
      </w:pPr>
    </w:p>
    <w:p w14:paraId="61EF8A0F" w14:textId="6617C3D0" w:rsidR="004903CC" w:rsidRPr="00EC1FEC" w:rsidRDefault="00FD6090" w:rsidP="00EC1FEC">
      <w:r w:rsidRPr="00EC1FEC">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p>
    <w:p w14:paraId="3D90493A" w14:textId="41F4B5A6" w:rsidR="004903CC" w:rsidRPr="00EC1FEC" w:rsidRDefault="004903CC" w:rsidP="00EC1FEC">
      <w:pPr>
        <w:ind w:firstLine="0"/>
      </w:pPr>
    </w:p>
    <w:p w14:paraId="6355FF80" w14:textId="63E973CD" w:rsidR="004903CC" w:rsidRPr="00EC1FEC" w:rsidRDefault="00FD6090" w:rsidP="00EC1FEC">
      <w:r w:rsidRPr="00EC1FEC">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w:t>
      </w:r>
      <w:proofErr w:type="gramStart"/>
      <w:r w:rsidRPr="00EC1FEC">
        <w:t>sufficient</w:t>
      </w:r>
      <w:proofErr w:type="gramEnd"/>
      <w:r w:rsidRPr="00EC1FEC">
        <w:t xml:space="preserve"> funds to install these units. </w:t>
      </w:r>
    </w:p>
    <w:p w14:paraId="7537ABA3" w14:textId="10DB62AC" w:rsidR="004903CC" w:rsidRPr="00EC1FEC" w:rsidRDefault="004903CC" w:rsidP="00EC1FEC">
      <w:pPr>
        <w:ind w:firstLine="0"/>
      </w:pPr>
    </w:p>
    <w:p w14:paraId="4B651529" w14:textId="53D47FDF" w:rsidR="004050A7" w:rsidRPr="00EC1FEC" w:rsidRDefault="004050A7" w:rsidP="00EC1FEC">
      <w:pPr>
        <w:ind w:firstLine="0"/>
        <w:rPr>
          <w:color w:val="00B0F0"/>
        </w:rPr>
      </w:pPr>
      <w:r w:rsidRPr="00EC1FEC">
        <w:rPr>
          <w:color w:val="00B0F0"/>
        </w:rPr>
        <w:t>} 18feb:  will bring up again wed, if further inputs are received</w:t>
      </w:r>
      <w:r w:rsidR="00811CDC" w:rsidRPr="00EC1FEC">
        <w:rPr>
          <w:color w:val="00B0F0"/>
        </w:rPr>
        <w:t xml:space="preserve">, </w:t>
      </w:r>
      <w:del w:id="479" w:author="Joseph Levy" w:date="2020-02-19T00:03:00Z">
        <w:r w:rsidR="00811CDC" w:rsidRPr="00EC1FEC" w:rsidDel="007F207C">
          <w:rPr>
            <w:color w:val="00B0F0"/>
          </w:rPr>
          <w:delText>other wise</w:delText>
        </w:r>
      </w:del>
      <w:ins w:id="480" w:author="Joseph Levy" w:date="2020-02-19T00:03:00Z">
        <w:r w:rsidR="007F207C" w:rsidRPr="00EC1FEC">
          <w:rPr>
            <w:color w:val="00B0F0"/>
          </w:rPr>
          <w:t>otherwise</w:t>
        </w:r>
      </w:ins>
      <w:r w:rsidR="00811CDC" w:rsidRPr="00EC1FEC">
        <w:rPr>
          <w:color w:val="00B0F0"/>
        </w:rPr>
        <w:t xml:space="preserve"> will accept above. </w:t>
      </w:r>
    </w:p>
    <w:p w14:paraId="72D58199" w14:textId="19073025" w:rsidR="00FD6090" w:rsidRPr="00EC1FEC" w:rsidRDefault="0036590F" w:rsidP="00EC1FEC">
      <w:pPr>
        <w:ind w:firstLine="0"/>
        <w:rPr>
          <w:color w:val="00B0F0"/>
        </w:rPr>
      </w:pPr>
      <w:r w:rsidRPr="00EC1FEC">
        <w:rPr>
          <w:color w:val="00B0F0"/>
        </w:rPr>
        <w:t>} Editor’s comment: Should there be a more positive statement on the nature of DRSC’s distributed control and access?  Should it also be clearly stated what the level of GNSS dependence is required for DRSC, if any.</w:t>
      </w:r>
    </w:p>
    <w:p w14:paraId="768CED23" w14:textId="77777777" w:rsidR="00FD6090" w:rsidRPr="00EC1FEC" w:rsidRDefault="00FD6090" w:rsidP="00EC1FEC">
      <w:pPr>
        <w:ind w:firstLine="0"/>
        <w:rPr>
          <w:color w:val="00B0F0"/>
        </w:rPr>
      </w:pPr>
    </w:p>
    <w:p w14:paraId="1FF17450" w14:textId="0EBEED79" w:rsidR="00165430" w:rsidRPr="00EC1FEC" w:rsidRDefault="00165430" w:rsidP="00EC1FEC">
      <w:pPr>
        <w:pStyle w:val="Heading2"/>
        <w:keepNext w:val="0"/>
        <w:keepLines w:val="0"/>
      </w:pPr>
      <w:r w:rsidRPr="00EC1FEC">
        <w:t>V2X communication technology standards</w:t>
      </w:r>
    </w:p>
    <w:p w14:paraId="41A9B3D1" w14:textId="77777777" w:rsidR="00091822" w:rsidRPr="00EC1FEC" w:rsidRDefault="00091822" w:rsidP="00EC1FEC">
      <w:pPr>
        <w:ind w:firstLine="0"/>
      </w:pPr>
    </w:p>
    <w:p w14:paraId="0D07D5F7" w14:textId="1B08F4F2" w:rsidR="00165430" w:rsidRPr="00EC1FEC" w:rsidRDefault="00165430" w:rsidP="00EC1FEC">
      <w:r w:rsidRPr="00EC1FEC">
        <w:t>ITU-R also have studied on radio interface standards of vehicle to vehicle and vehicle to infrastructure two-way communications for the current and planned ITS applications considering Recommendation M.2121. Recommendation M.2084 provides information on V2X standards and technical specifications which have developed by SDOs such as ETSI, IEEE, ARIB, TTA, IMDA, CCSA, 3GPP and ATIS [</w:t>
      </w:r>
      <w:r w:rsidR="00AE3DC4" w:rsidRPr="00EC1FEC">
        <w:t>9</w:t>
      </w:r>
      <w:r w:rsidRPr="00EC1FEC">
        <w:t>]. It states that V2V/V2I communication technologies for ITS applications should apply industrial standards.</w:t>
      </w:r>
    </w:p>
    <w:p w14:paraId="3AE98420" w14:textId="77777777" w:rsidR="00165430" w:rsidRPr="00EC1FEC" w:rsidRDefault="00165430" w:rsidP="00EC1FEC">
      <w:pPr>
        <w:ind w:firstLine="0"/>
      </w:pPr>
    </w:p>
    <w:p w14:paraId="73C079C2" w14:textId="749CD5DD" w:rsidR="004903CC" w:rsidRPr="00EC1FEC" w:rsidDel="00852D53" w:rsidRDefault="001C3A23" w:rsidP="00EC1FEC">
      <w:pPr>
        <w:rPr>
          <w:del w:id="481" w:author="Holcomb, Jay" w:date="2020-02-19T03:28:00Z"/>
        </w:rPr>
      </w:pPr>
      <w:del w:id="482" w:author="Holcomb, Jay" w:date="2020-02-19T03:28:00Z">
        <w:r w:rsidRPr="00EC1FEC" w:rsidDel="00852D53">
          <w:lastRenderedPageBreak/>
          <w:delText xml:space="preserve">Comment on IEEE 802.11 standards referencing </w:delText>
        </w:r>
      </w:del>
    </w:p>
    <w:p w14:paraId="6CFF3ABE" w14:textId="3FC57F6A" w:rsidR="00091822" w:rsidRPr="00EC1FEC" w:rsidDel="00852D53" w:rsidRDefault="00091822" w:rsidP="00EC1FEC">
      <w:pPr>
        <w:rPr>
          <w:del w:id="483" w:author="Holcomb, Jay" w:date="2020-02-19T03:28:00Z"/>
        </w:rPr>
      </w:pPr>
    </w:p>
    <w:p w14:paraId="0BEE7D5F" w14:textId="0CF477CA" w:rsidR="00852D53" w:rsidRPr="00646024" w:rsidDel="00852D53" w:rsidRDefault="00852D53" w:rsidP="00852D53">
      <w:pPr>
        <w:pStyle w:val="Heading1"/>
        <w:keepNext w:val="0"/>
        <w:keepLines w:val="0"/>
        <w:numPr>
          <w:ilvl w:val="0"/>
          <w:numId w:val="0"/>
        </w:numPr>
        <w:ind w:firstLine="720"/>
        <w:rPr>
          <w:del w:id="484" w:author="Holcomb, Jay" w:date="2020-02-19T03:28:00Z"/>
          <w:b w:val="0"/>
          <w:color w:val="00B0F0"/>
          <w:u w:val="none"/>
        </w:rPr>
      </w:pPr>
      <w:del w:id="485" w:author="Holcomb, Jay" w:date="2020-02-19T03:28:00Z">
        <w:r w:rsidRPr="00646024" w:rsidDel="00852D53">
          <w:rPr>
            <w:b w:val="0"/>
            <w:color w:val="00B0F0"/>
            <w:u w:val="none"/>
          </w:rPr>
          <w:delText>}need to find an NPRM reference to tie this comment to}</w:delText>
        </w:r>
      </w:del>
    </w:p>
    <w:p w14:paraId="574C4AFA" w14:textId="19A43390" w:rsidR="00852D53" w:rsidRPr="00646024" w:rsidDel="00852D53" w:rsidRDefault="00852D53" w:rsidP="00852D53">
      <w:pPr>
        <w:rPr>
          <w:del w:id="486" w:author="Holcomb, Jay" w:date="2020-02-19T03:28:00Z"/>
        </w:rPr>
      </w:pPr>
    </w:p>
    <w:p w14:paraId="24E52BC5" w14:textId="6BF7D81C" w:rsidR="00852D53" w:rsidRPr="00646024" w:rsidDel="00852D53" w:rsidRDefault="00852D53" w:rsidP="00852D53">
      <w:pPr>
        <w:rPr>
          <w:del w:id="487" w:author="Holcomb, Jay" w:date="2020-02-19T03:28:00Z"/>
          <w:color w:val="00B0F0"/>
        </w:rPr>
      </w:pPr>
      <w:del w:id="488" w:author="Holcomb, Jay" w:date="2020-02-19T03:28:00Z">
        <w:r w:rsidRPr="00646024" w:rsidDel="00852D53">
          <w:rPr>
            <w:color w:val="00B0F0"/>
          </w:rPr>
          <w:delText>} the published NPRM [2] refers to the IEEE 802.11 standars as listed below:</w:delText>
        </w:r>
      </w:del>
    </w:p>
    <w:p w14:paraId="06CCDAF8" w14:textId="1B86145A" w:rsidR="00852D53" w:rsidDel="00852D53" w:rsidRDefault="00852D53" w:rsidP="00852D53">
      <w:pPr>
        <w:pStyle w:val="bullets"/>
        <w:rPr>
          <w:del w:id="489" w:author="Holcomb, Jay" w:date="2020-02-19T03:28:00Z"/>
          <w:color w:val="00B0F0"/>
        </w:rPr>
      </w:pPr>
      <w:del w:id="490" w:author="Holcomb, Jay" w:date="2020-02-19T03:28:00Z">
        <w:r w:rsidRPr="00646024" w:rsidDel="00852D53">
          <w:rPr>
            <w:color w:val="00B0F0"/>
          </w:rPr>
          <w:delText>“Institute of Electrical and Electronics Engineers (IEEE) standard” ([2] paragraph 26)</w:delText>
        </w:r>
      </w:del>
    </w:p>
    <w:p w14:paraId="7BF90A9F" w14:textId="5EB48BA4" w:rsidR="00852D53" w:rsidRPr="00646024" w:rsidDel="00852D53" w:rsidRDefault="00852D53" w:rsidP="00852D53">
      <w:pPr>
        <w:pStyle w:val="bullets"/>
        <w:numPr>
          <w:ilvl w:val="1"/>
          <w:numId w:val="17"/>
        </w:numPr>
        <w:rPr>
          <w:del w:id="491" w:author="Holcomb, Jay" w:date="2020-02-19T03:28:00Z"/>
          <w:color w:val="00B0F0"/>
        </w:rPr>
      </w:pPr>
      <w:del w:id="492" w:author="Holcomb, Jay" w:date="2020-02-19T03:28:00Z">
        <w:r w:rsidRPr="00646024" w:rsidDel="00852D53">
          <w:rPr>
            <w:i/>
            <w:color w:val="00B0F0"/>
          </w:rPr>
          <w:delText>This appears to be ok</w:delText>
        </w:r>
      </w:del>
    </w:p>
    <w:p w14:paraId="1C196E40" w14:textId="5511AE9C" w:rsidR="00852D53" w:rsidRPr="00930C7D" w:rsidDel="00852D53" w:rsidRDefault="00852D53" w:rsidP="00852D53">
      <w:pPr>
        <w:pStyle w:val="bullets"/>
        <w:contextualSpacing w:val="0"/>
        <w:rPr>
          <w:del w:id="493" w:author="Holcomb, Jay" w:date="2020-02-19T03:28:00Z"/>
          <w:color w:val="00B0F0"/>
        </w:rPr>
      </w:pPr>
      <w:del w:id="494" w:author="Holcomb, Jay" w:date="2020-02-19T03:28:00Z">
        <w:r w:rsidRPr="00930C7D" w:rsidDel="00852D53">
          <w:rPr>
            <w:color w:val="00B0F0"/>
          </w:rPr>
          <w:delText>“IEEE 802.11 family of standards” ([2] paragraph 27)</w:delText>
        </w:r>
      </w:del>
    </w:p>
    <w:p w14:paraId="16A743BA" w14:textId="054B0017" w:rsidR="00852D53" w:rsidRPr="00930C7D" w:rsidDel="00852D53" w:rsidRDefault="00852D53" w:rsidP="00852D53">
      <w:pPr>
        <w:pStyle w:val="bullets"/>
        <w:numPr>
          <w:ilvl w:val="1"/>
          <w:numId w:val="17"/>
        </w:numPr>
        <w:contextualSpacing w:val="0"/>
        <w:rPr>
          <w:del w:id="495" w:author="Holcomb, Jay" w:date="2020-02-19T03:28:00Z"/>
          <w:color w:val="00B0F0"/>
        </w:rPr>
      </w:pPr>
      <w:del w:id="496" w:author="Holcomb, Jay" w:date="2020-02-19T03:28:00Z">
        <w:r w:rsidRPr="00930C7D" w:rsidDel="00852D53">
          <w:rPr>
            <w:i/>
            <w:color w:val="00B0F0"/>
          </w:rPr>
          <w:delText>This appears to be ok</w:delText>
        </w:r>
      </w:del>
    </w:p>
    <w:p w14:paraId="29DDEC12" w14:textId="280D903D" w:rsidR="00852D53" w:rsidDel="00852D53" w:rsidRDefault="00852D53" w:rsidP="00852D53">
      <w:pPr>
        <w:pStyle w:val="bullets"/>
        <w:rPr>
          <w:del w:id="497" w:author="Holcomb, Jay" w:date="2020-02-19T03:28:00Z"/>
          <w:color w:val="00B0F0"/>
        </w:rPr>
      </w:pPr>
      <w:del w:id="498" w:author="Holcomb, Jay" w:date="2020-02-19T03:28:00Z">
        <w:r w:rsidRPr="00646024" w:rsidDel="00852D53">
          <w:rPr>
            <w:color w:val="00B0F0"/>
          </w:rPr>
          <w:delText>“the IEEE 802.11p” ([2] paragraph 28)</w:delText>
        </w:r>
      </w:del>
    </w:p>
    <w:p w14:paraId="41B63C8A" w14:textId="18614DF4" w:rsidR="00852D53" w:rsidRPr="00646024" w:rsidDel="00852D53" w:rsidRDefault="00852D53" w:rsidP="00852D53">
      <w:pPr>
        <w:pStyle w:val="bullets"/>
        <w:numPr>
          <w:ilvl w:val="1"/>
          <w:numId w:val="17"/>
        </w:numPr>
        <w:rPr>
          <w:del w:id="499" w:author="Holcomb, Jay" w:date="2020-02-19T03:28:00Z"/>
          <w:color w:val="00B0F0"/>
        </w:rPr>
      </w:pPr>
      <w:del w:id="500" w:author="Holcomb, Jay" w:date="2020-02-19T03:28:00Z">
        <w:r w:rsidRPr="00646024" w:rsidDel="00852D53">
          <w:rPr>
            <w:i/>
            <w:color w:val="00B0F0"/>
          </w:rPr>
          <w:delText>This seems to be a correct historical reference.</w:delText>
        </w:r>
      </w:del>
    </w:p>
    <w:p w14:paraId="073D5759" w14:textId="4407A22B" w:rsidR="00852D53" w:rsidDel="00852D53" w:rsidRDefault="00852D53" w:rsidP="00852D53">
      <w:pPr>
        <w:pStyle w:val="bullets"/>
        <w:rPr>
          <w:del w:id="501" w:author="Holcomb, Jay" w:date="2020-02-19T03:28:00Z"/>
          <w:color w:val="00B0F0"/>
        </w:rPr>
      </w:pPr>
      <w:del w:id="502" w:author="Holcomb, Jay" w:date="2020-02-19T03:28:00Z">
        <w:r w:rsidRPr="00646024" w:rsidDel="00852D53">
          <w:rPr>
            <w:color w:val="00B0F0"/>
          </w:rPr>
          <w:delText>“IEEE 802.11 standards for DSRC operation” ([2] paragraph 28)</w:delText>
        </w:r>
      </w:del>
    </w:p>
    <w:p w14:paraId="574CA34F" w14:textId="37C6FDF5" w:rsidR="00852D53" w:rsidRPr="00646024" w:rsidDel="00852D53" w:rsidRDefault="00852D53" w:rsidP="00852D53">
      <w:pPr>
        <w:pStyle w:val="bullets"/>
        <w:numPr>
          <w:ilvl w:val="1"/>
          <w:numId w:val="17"/>
        </w:numPr>
        <w:rPr>
          <w:del w:id="503" w:author="Holcomb, Jay" w:date="2020-02-19T03:28:00Z"/>
          <w:color w:val="00B0F0"/>
        </w:rPr>
      </w:pPr>
      <w:del w:id="504" w:author="Holcomb, Jay" w:date="2020-02-19T03:28:00Z">
        <w:r w:rsidRPr="00646024" w:rsidDel="00852D53">
          <w:rPr>
            <w:i/>
            <w:color w:val="00B0F0"/>
          </w:rPr>
          <w:delText>This seems to address our comments below and seems ok.</w:delText>
        </w:r>
      </w:del>
    </w:p>
    <w:p w14:paraId="3221ED75" w14:textId="73B6B9F8" w:rsidR="00852D53" w:rsidDel="00852D53" w:rsidRDefault="00852D53" w:rsidP="00852D53">
      <w:pPr>
        <w:pStyle w:val="bullets"/>
        <w:rPr>
          <w:del w:id="505" w:author="Holcomb, Jay" w:date="2020-02-19T03:28:00Z"/>
          <w:color w:val="00B0F0"/>
        </w:rPr>
      </w:pPr>
      <w:del w:id="506" w:author="Holcomb, Jay" w:date="2020-02-19T03:28:00Z">
        <w:r w:rsidRPr="00646024" w:rsidDel="00852D53">
          <w:rPr>
            <w:color w:val="00B0F0"/>
          </w:rPr>
          <w:delText>“IEEE 802.11p-2010” ([2] note in table in paragraph 21, in PART 2 – Frequency allocations and radio treaty matters, General Rules and Regulations)</w:delText>
        </w:r>
      </w:del>
    </w:p>
    <w:p w14:paraId="5A9F8096" w14:textId="6390695B" w:rsidR="00852D53" w:rsidRPr="00646024" w:rsidDel="00852D53" w:rsidRDefault="00852D53" w:rsidP="00852D53">
      <w:pPr>
        <w:pStyle w:val="bullets"/>
        <w:numPr>
          <w:ilvl w:val="1"/>
          <w:numId w:val="17"/>
        </w:numPr>
        <w:rPr>
          <w:del w:id="507" w:author="Holcomb, Jay" w:date="2020-02-19T03:28:00Z"/>
          <w:i/>
          <w:color w:val="00B0F0"/>
        </w:rPr>
      </w:pPr>
      <w:del w:id="508" w:author="Holcomb, Jay" w:date="2020-02-19T03:28:00Z">
        <w:r w:rsidRPr="00646024" w:rsidDel="00852D53">
          <w:rPr>
            <w:i/>
            <w:color w:val="00B0F0"/>
          </w:rPr>
          <w:delText>This reference for the table values.  Should this change?</w:delText>
        </w:r>
      </w:del>
    </w:p>
    <w:p w14:paraId="3414E797" w14:textId="39F3CDB3" w:rsidR="00852D53" w:rsidDel="00852D53" w:rsidRDefault="00852D53" w:rsidP="00852D53">
      <w:pPr>
        <w:pStyle w:val="bullets"/>
        <w:rPr>
          <w:del w:id="509" w:author="Holcomb, Jay" w:date="2020-02-19T03:28:00Z"/>
          <w:color w:val="00B0F0"/>
        </w:rPr>
      </w:pPr>
      <w:del w:id="510" w:author="Holcomb, Jay" w:date="2020-02-19T03:28:00Z">
        <w:r w:rsidRPr="00646024" w:rsidDel="00852D53">
          <w:rPr>
            <w:color w:val="00B0F0"/>
          </w:rPr>
          <w:delText>“… must comply with the technical standard Institute of Electrical and Electronics Engineers (IEEE) 802.11p-2010.” ([2] paragraph 23, in PART 2 – Frequency allocations and radio treaty matters, General Rules and Regulations)</w:delText>
        </w:r>
      </w:del>
    </w:p>
    <w:p w14:paraId="21055151" w14:textId="4393B659" w:rsidR="00852D53" w:rsidRPr="00646024" w:rsidDel="00852D53" w:rsidRDefault="00852D53" w:rsidP="00852D53">
      <w:pPr>
        <w:pStyle w:val="bullets"/>
        <w:numPr>
          <w:ilvl w:val="1"/>
          <w:numId w:val="17"/>
        </w:numPr>
        <w:rPr>
          <w:del w:id="511" w:author="Holcomb, Jay" w:date="2020-02-19T03:28:00Z"/>
          <w:i/>
          <w:color w:val="00B0F0"/>
        </w:rPr>
      </w:pPr>
      <w:del w:id="512" w:author="Holcomb, Jay" w:date="2020-02-19T03:28:00Z">
        <w:r w:rsidRPr="00646024" w:rsidDel="00852D53">
          <w:rPr>
            <w:i/>
            <w:color w:val="00B0F0"/>
          </w:rPr>
          <w:delText>Are we ok with this reference? We may want to comment on this.</w:delText>
        </w:r>
      </w:del>
    </w:p>
    <w:p w14:paraId="640D5283" w14:textId="1C1EDB43" w:rsidR="00852D53" w:rsidDel="00852D53" w:rsidRDefault="00852D53" w:rsidP="00852D53">
      <w:pPr>
        <w:pStyle w:val="bullets"/>
        <w:rPr>
          <w:del w:id="513" w:author="Holcomb, Jay" w:date="2020-02-19T03:28:00Z"/>
          <w:color w:val="00B0F0"/>
        </w:rPr>
      </w:pPr>
      <w:del w:id="514" w:author="Holcomb, Jay" w:date="2020-02-19T03:28:00Z">
        <w:r w:rsidRPr="00646024" w:rsidDel="00852D53">
          <w:rPr>
            <w:color w:val="00B0F0"/>
          </w:rPr>
          <w:delText>“(1) 802.11p-2010, IEEE Standard for Information technology—Local and metropolitan area networks—Specific requirements—Part 11: Wireless LAN Medium Access Control (MAC) and Physical Layer (PHY) Specifications Amendment 6: Wireless Access in Vehicular Environments (2010)” ([2] paragraph 23, in PART 2 – Frequency allocations and radio treaty matters, General Rules and Regulations)</w:delText>
        </w:r>
      </w:del>
    </w:p>
    <w:p w14:paraId="6E234D5E" w14:textId="139F3D04" w:rsidR="00852D53" w:rsidRPr="00646024" w:rsidDel="00852D53" w:rsidRDefault="00852D53" w:rsidP="00852D53">
      <w:pPr>
        <w:pStyle w:val="bullets"/>
        <w:numPr>
          <w:ilvl w:val="1"/>
          <w:numId w:val="17"/>
        </w:numPr>
        <w:rPr>
          <w:del w:id="515" w:author="Holcomb, Jay" w:date="2020-02-19T03:28:00Z"/>
          <w:i/>
          <w:color w:val="00B0F0"/>
        </w:rPr>
      </w:pPr>
      <w:del w:id="516" w:author="Holcomb, Jay" w:date="2020-02-19T03:28:00Z">
        <w:r w:rsidRPr="00646024" w:rsidDel="00852D53">
          <w:rPr>
            <w:i/>
            <w:color w:val="00B0F0"/>
          </w:rPr>
          <w:delText xml:space="preserve">This is the reference on where to find the above specification, so if 6 is ok, then this is ok, if 6 changes then this should change. </w:delText>
        </w:r>
      </w:del>
    </w:p>
    <w:p w14:paraId="5B5C10EC" w14:textId="3C1C53EF" w:rsidR="00852D53" w:rsidDel="00852D53" w:rsidRDefault="00852D53" w:rsidP="00852D53">
      <w:pPr>
        <w:pStyle w:val="bullets"/>
        <w:rPr>
          <w:del w:id="517" w:author="Holcomb, Jay" w:date="2020-02-19T03:28:00Z"/>
          <w:color w:val="00B0F0"/>
        </w:rPr>
      </w:pPr>
      <w:del w:id="518" w:author="Holcomb, Jay" w:date="2020-02-19T03:28:00Z">
        <w:r w:rsidRPr="00646024" w:rsidDel="00852D53">
          <w:rPr>
            <w:color w:val="00B0F0"/>
          </w:rPr>
          <w:delText>“(b) DSRCS out-of-band emissions limits are specified in the IEEE 802.11p-2010 standard (See section 95.3189 of this part)” ([2] paragraph 37, in PART 2 – Frequency allocations and radio treaty matters, General Rules and Regulations)</w:delText>
        </w:r>
      </w:del>
    </w:p>
    <w:p w14:paraId="76021EA6" w14:textId="3A723C83" w:rsidR="00852D53" w:rsidRPr="00646024" w:rsidDel="00852D53" w:rsidRDefault="00852D53" w:rsidP="00852D53">
      <w:pPr>
        <w:pStyle w:val="bullets"/>
        <w:numPr>
          <w:ilvl w:val="1"/>
          <w:numId w:val="17"/>
        </w:numPr>
        <w:rPr>
          <w:del w:id="519" w:author="Holcomb, Jay" w:date="2020-02-19T03:28:00Z"/>
          <w:i/>
          <w:color w:val="00B0F0"/>
        </w:rPr>
      </w:pPr>
      <w:del w:id="520" w:author="Holcomb, Jay" w:date="2020-02-19T03:28:00Z">
        <w:r w:rsidRPr="00646024" w:rsidDel="00852D53">
          <w:rPr>
            <w:i/>
            <w:color w:val="00B0F0"/>
          </w:rPr>
          <w:delText xml:space="preserve">Are we ok with this reference? We may want to comment on this. </w:delText>
        </w:r>
      </w:del>
    </w:p>
    <w:p w14:paraId="4A5EBC3E" w14:textId="12983728" w:rsidR="00852D53" w:rsidDel="00852D53" w:rsidRDefault="00852D53" w:rsidP="00852D53">
      <w:pPr>
        <w:pStyle w:val="bullets"/>
        <w:rPr>
          <w:del w:id="521" w:author="Holcomb, Jay" w:date="2020-02-19T03:28:00Z"/>
          <w:color w:val="00B0F0"/>
        </w:rPr>
      </w:pPr>
      <w:del w:id="522" w:author="Holcomb, Jay" w:date="2020-02-19T03:28:00Z">
        <w:r w:rsidRPr="00646024" w:rsidDel="00852D53">
          <w:rPr>
            <w:color w:val="00B0F0"/>
          </w:rPr>
          <w:delText>“(a) DSRCS On-Board Unit (OBU) transmitter types operating in the 5895–5905 MHz band must be designed to comply with the technical standard Institute of Electrical and Electronics Engineers (IEEE) 802.11p–2010. ([2] paragraph 39, in PART 2 – Frequency allocations and radio treaty matters, General Rules and Regulations)</w:delText>
        </w:r>
      </w:del>
    </w:p>
    <w:p w14:paraId="2F686CC4" w14:textId="66E55302" w:rsidR="00852D53" w:rsidRPr="00646024" w:rsidDel="00852D53" w:rsidRDefault="00852D53" w:rsidP="00852D53">
      <w:pPr>
        <w:pStyle w:val="bullets"/>
        <w:numPr>
          <w:ilvl w:val="1"/>
          <w:numId w:val="17"/>
        </w:numPr>
        <w:rPr>
          <w:del w:id="523" w:author="Holcomb, Jay" w:date="2020-02-19T03:28:00Z"/>
          <w:i/>
          <w:color w:val="00B0F0"/>
        </w:rPr>
      </w:pPr>
      <w:del w:id="524" w:author="Holcomb, Jay" w:date="2020-02-19T03:28:00Z">
        <w:r w:rsidRPr="00646024" w:rsidDel="00852D53">
          <w:rPr>
            <w:i/>
            <w:color w:val="00B0F0"/>
          </w:rPr>
          <w:delText xml:space="preserve">Are we ok with this reference? We may want to comment on this. </w:delText>
        </w:r>
      </w:del>
    </w:p>
    <w:p w14:paraId="542177AA" w14:textId="753C6C93" w:rsidR="00852D53" w:rsidDel="00852D53" w:rsidRDefault="00852D53" w:rsidP="00852D53">
      <w:pPr>
        <w:pStyle w:val="bullets"/>
        <w:rPr>
          <w:del w:id="525" w:author="Holcomb, Jay" w:date="2020-02-19T03:28:00Z"/>
          <w:color w:val="00B0F0"/>
        </w:rPr>
      </w:pPr>
      <w:del w:id="526" w:author="Holcomb, Jay" w:date="2020-02-19T03:28:00Z">
        <w:r w:rsidRPr="00646024" w:rsidDel="00852D53">
          <w:rPr>
            <w:color w:val="00B0F0"/>
          </w:rPr>
          <w:delText>“(1) 802.11p-2010, IEEE Standard for Information technology—Local and metropolitan area networks—Specific requirements—Part 11: Wireless LAN Medium Access Control (MAC) and Physical Layer (PHY) Specifications Amendment 6: Wireless Access in Vehicular Environments (2010)” ([2] paragraph 39, in PART 2 – Frequency allocations and radio treaty matters, General Rules and Regulations)</w:delText>
        </w:r>
      </w:del>
    </w:p>
    <w:p w14:paraId="22F89425" w14:textId="0A93871A" w:rsidR="00852D53" w:rsidRPr="00646024" w:rsidDel="00852D53" w:rsidRDefault="00852D53" w:rsidP="00852D53">
      <w:pPr>
        <w:pStyle w:val="bullets"/>
        <w:numPr>
          <w:ilvl w:val="1"/>
          <w:numId w:val="17"/>
        </w:numPr>
        <w:rPr>
          <w:del w:id="527" w:author="Holcomb, Jay" w:date="2020-02-19T03:28:00Z"/>
          <w:color w:val="00B0F0"/>
        </w:rPr>
      </w:pPr>
      <w:del w:id="528" w:author="Holcomb, Jay" w:date="2020-02-19T03:28:00Z">
        <w:r w:rsidRPr="00646024" w:rsidDel="00852D53">
          <w:rPr>
            <w:i/>
            <w:color w:val="00B0F0"/>
          </w:rPr>
          <w:delText>This is the reference on where to find the above specification, so if 9 is ok, then this is ok, if 6 changes then this should change.</w:delText>
        </w:r>
      </w:del>
    </w:p>
    <w:p w14:paraId="0DC513EA" w14:textId="3ECD1E95" w:rsidR="00852D53" w:rsidDel="00852D53" w:rsidRDefault="00852D53" w:rsidP="00852D53">
      <w:pPr>
        <w:pStyle w:val="bullets"/>
        <w:numPr>
          <w:ilvl w:val="0"/>
          <w:numId w:val="0"/>
        </w:numPr>
        <w:ind w:firstLine="576"/>
        <w:rPr>
          <w:del w:id="529" w:author="Holcomb, Jay" w:date="2020-02-19T03:28:00Z"/>
          <w:color w:val="00B0F0"/>
        </w:rPr>
      </w:pPr>
      <w:del w:id="530" w:author="Holcomb, Jay" w:date="2020-02-19T03:28:00Z">
        <w:r w:rsidRPr="00646024" w:rsidDel="00852D53">
          <w:rPr>
            <w:color w:val="00B0F0"/>
          </w:rPr>
          <w:delText xml:space="preserve">} Therefore, this comment could be tied to any or all of the above. </w:delText>
        </w:r>
      </w:del>
    </w:p>
    <w:p w14:paraId="2098BFC7" w14:textId="5E1B1A43" w:rsidR="00852D53" w:rsidRPr="00646024" w:rsidDel="00852D53" w:rsidRDefault="00852D53" w:rsidP="00852D53">
      <w:pPr>
        <w:pStyle w:val="bullets"/>
        <w:numPr>
          <w:ilvl w:val="0"/>
          <w:numId w:val="0"/>
        </w:numPr>
        <w:ind w:firstLine="576"/>
        <w:rPr>
          <w:del w:id="531" w:author="Holcomb, Jay" w:date="2020-02-19T03:28:00Z"/>
          <w:color w:val="00B0F0"/>
        </w:rPr>
      </w:pPr>
    </w:p>
    <w:p w14:paraId="5C99BB97" w14:textId="197FA38D" w:rsidR="00852D53" w:rsidRPr="00646024" w:rsidDel="00852D53" w:rsidRDefault="00852D53" w:rsidP="00852D53">
      <w:pPr>
        <w:pStyle w:val="Heading2"/>
        <w:numPr>
          <w:ilvl w:val="0"/>
          <w:numId w:val="0"/>
        </w:numPr>
        <w:ind w:left="576"/>
        <w:rPr>
          <w:del w:id="532" w:author="Holcomb, Jay" w:date="2020-02-19T03:27:00Z"/>
        </w:rPr>
      </w:pPr>
      <w:del w:id="533" w:author="Holcomb, Jay" w:date="2020-02-19T03:27:00Z">
        <w:r w:rsidDel="00852D53">
          <w:delText xml:space="preserve">8.1 </w:delText>
        </w:r>
        <w:r w:rsidRPr="00646024" w:rsidDel="00852D53">
          <w:delText>Incorporation by reference to IEEE 802.11 standards</w:delText>
        </w:r>
      </w:del>
    </w:p>
    <w:p w14:paraId="6AA0CB29" w14:textId="50CB57E7" w:rsidR="00091822" w:rsidRPr="00EC1FEC" w:rsidDel="00852D53" w:rsidRDefault="00091822" w:rsidP="00EC1FEC">
      <w:pPr>
        <w:rPr>
          <w:del w:id="534" w:author="Holcomb, Jay" w:date="2020-02-19T03:28:00Z"/>
        </w:rPr>
      </w:pPr>
    </w:p>
    <w:p w14:paraId="4467E12C" w14:textId="36A37773" w:rsidR="00294FD1" w:rsidRPr="00EC1FEC" w:rsidDel="0062718F" w:rsidRDefault="00294FD1" w:rsidP="00EC1FEC">
      <w:pPr>
        <w:rPr>
          <w:del w:id="535" w:author="Joseph Levy" w:date="2020-02-18T23:08:00Z"/>
        </w:rPr>
      </w:pPr>
      <w:del w:id="536" w:author="Joseph Levy" w:date="2020-02-18T23:08:00Z">
        <w:r w:rsidRPr="00EC1FEC" w:rsidDel="0062718F">
          <w:delText xml:space="preserve">In Paragraph 44 the FCC seeks comment on the proposed change to the incorporation by reference from ASTM E.2213-03. The NPRM proposes changing that to IEEE </w:delText>
        </w:r>
        <w:r w:rsidR="00E20B52" w:rsidRPr="00EC1FEC" w:rsidDel="0062718F">
          <w:delText xml:space="preserve">Std </w:delText>
        </w:r>
        <w:r w:rsidRPr="00EC1FEC" w:rsidDel="0062718F">
          <w:delText xml:space="preserve">802.11p-2010. </w:delText>
        </w:r>
      </w:del>
    </w:p>
    <w:p w14:paraId="2A6DD298" w14:textId="382A4634" w:rsidR="00091822" w:rsidRPr="00EC1FEC" w:rsidDel="0062718F" w:rsidRDefault="00091822" w:rsidP="00EC1FEC">
      <w:pPr>
        <w:rPr>
          <w:del w:id="537" w:author="Joseph Levy" w:date="2020-02-18T23:08:00Z"/>
        </w:rPr>
      </w:pPr>
    </w:p>
    <w:p w14:paraId="603638B6" w14:textId="18AAEC79" w:rsidR="00294FD1" w:rsidRPr="00EC1FEC" w:rsidDel="0062718F" w:rsidRDefault="00294FD1" w:rsidP="00EC1FEC">
      <w:pPr>
        <w:rPr>
          <w:del w:id="538" w:author="Joseph Levy" w:date="2020-02-18T23:08:00Z"/>
        </w:rPr>
      </w:pPr>
      <w:del w:id="539" w:author="Joseph Levy" w:date="2020-02-18T23:08:00Z">
        <w:r w:rsidRPr="00EC1FEC" w:rsidDel="0062718F">
          <w:delText xml:space="preserve">We respectfully request that the reference not be made to the </w:delText>
        </w:r>
        <w:r w:rsidR="003209F9" w:rsidRPr="00EC1FEC" w:rsidDel="0062718F">
          <w:delText>superseded</w:delText>
        </w:r>
        <w:r w:rsidRPr="00EC1FEC" w:rsidDel="0062718F">
          <w:delText xml:space="preserve"> </w:delText>
        </w:r>
        <w:r w:rsidR="00E20B52" w:rsidRPr="00EC1FEC" w:rsidDel="0062718F">
          <w:delText xml:space="preserve">IEEE Std </w:delText>
        </w:r>
        <w:r w:rsidRPr="00EC1FEC" w:rsidDel="0062718F">
          <w:delText xml:space="preserve">802.11p-2010 standard, but instead to the current IEEE 802.11-2016. In </w:delText>
        </w:r>
        <w:r w:rsidR="003209F9" w:rsidRPr="00EC1FEC" w:rsidDel="0062718F">
          <w:delText>addition,</w:delText>
        </w:r>
        <w:r w:rsidRPr="00EC1FEC" w:rsidDel="0062718F">
          <w:delText xml:space="preserve"> we suggest not incorporating the entire standard, but only the relevant RF performance aspects that are applicable. A reference to IEEE 802.11-2016 Annex D.2 and D.5 would be appropriate to cover radio regulations for IEEE </w:delText>
        </w:r>
        <w:r w:rsidR="00E20B52" w:rsidRPr="00EC1FEC" w:rsidDel="0062718F">
          <w:delText xml:space="preserve">Std </w:delText>
        </w:r>
        <w:r w:rsidRPr="00EC1FEC" w:rsidDel="0062718F">
          <w:delText xml:space="preserve">802.11p and IEEE 802. This suggested change will cover the necessary technical aspects of the IEEE </w:delText>
        </w:r>
        <w:r w:rsidR="00E20B52" w:rsidRPr="00EC1FEC" w:rsidDel="0062718F">
          <w:delText xml:space="preserve">Std </w:delText>
        </w:r>
        <w:r w:rsidRPr="00EC1FEC" w:rsidDel="0062718F">
          <w:delText xml:space="preserve">802.11p radio, as well as be inclusive of the IEEE </w:delText>
        </w:r>
        <w:r w:rsidR="00D31E58" w:rsidRPr="00EC1FEC" w:rsidDel="0062718F">
          <w:delText>P</w:delText>
        </w:r>
        <w:r w:rsidRPr="00EC1FEC" w:rsidDel="0062718F">
          <w:delText xml:space="preserve">802.11bd radio design and potential future backwards compatible IEEE 802.11-based ITS radio designs. </w:delText>
        </w:r>
      </w:del>
    </w:p>
    <w:p w14:paraId="5030B264" w14:textId="703EA729" w:rsidR="00091822" w:rsidRPr="00EC1FEC" w:rsidDel="0062718F" w:rsidRDefault="00091822" w:rsidP="00EC1FEC">
      <w:pPr>
        <w:rPr>
          <w:del w:id="540" w:author="Joseph Levy" w:date="2020-02-18T23:08:00Z"/>
        </w:rPr>
      </w:pPr>
    </w:p>
    <w:p w14:paraId="1B2A9541" w14:textId="5191A464" w:rsidR="00294FD1" w:rsidRPr="00EC1FEC" w:rsidDel="0062718F" w:rsidRDefault="00294FD1" w:rsidP="00EC1FEC">
      <w:pPr>
        <w:rPr>
          <w:del w:id="541" w:author="Joseph Levy" w:date="2020-02-18T23:08:00Z"/>
        </w:rPr>
      </w:pPr>
      <w:del w:id="542" w:author="Joseph Levy" w:date="2020-02-18T23:08:00Z">
        <w:r w:rsidRPr="00EC1FEC" w:rsidDel="0062718F">
          <w:delText>IEEE 802.11 Working Group has a long history of innovation and we expect the same princip</w:delText>
        </w:r>
        <w:r w:rsidR="00AA281E" w:rsidRPr="00EC1FEC" w:rsidDel="0062718F">
          <w:delText>le</w:delText>
        </w:r>
        <w:r w:rsidRPr="00EC1FEC" w:rsidDel="0062718F">
          <w:delText>s of backwards compatibility and same-channel coexistence can be applied in the 5.9</w:delText>
        </w:r>
      </w:del>
      <w:ins w:id="543" w:author="Holcomb, Jay" w:date="2020-02-13T18:38:00Z">
        <w:del w:id="544" w:author="Joseph Levy" w:date="2020-02-18T23:08:00Z">
          <w:r w:rsidR="007377A5" w:rsidRPr="00EC1FEC" w:rsidDel="0062718F">
            <w:delText xml:space="preserve"> </w:delText>
          </w:r>
        </w:del>
      </w:ins>
      <w:del w:id="545" w:author="Joseph Levy" w:date="2020-02-18T23:08:00Z">
        <w:r w:rsidRPr="00EC1FEC" w:rsidDel="0062718F">
          <w:delText xml:space="preserve">GHz ITS band starting with </w:delText>
        </w:r>
        <w:r w:rsidR="00E20B52" w:rsidRPr="00EC1FEC" w:rsidDel="0062718F">
          <w:delText xml:space="preserve">IEEE Std </w:delText>
        </w:r>
        <w:r w:rsidRPr="00EC1FEC" w:rsidDel="0062718F">
          <w:delText xml:space="preserve">802.11p and continuing with </w:delText>
        </w:r>
        <w:r w:rsidR="00E20B52" w:rsidRPr="00EC1FEC" w:rsidDel="0062718F">
          <w:delText xml:space="preserve">IEEE </w:delText>
        </w:r>
        <w:r w:rsidR="00D31E58" w:rsidRPr="00EC1FEC" w:rsidDel="0062718F">
          <w:delText>P</w:delText>
        </w:r>
        <w:r w:rsidRPr="00EC1FEC" w:rsidDel="0062718F">
          <w:delText xml:space="preserve">802.11bd and future </w:delText>
        </w:r>
        <w:r w:rsidR="003209F9" w:rsidRPr="00EC1FEC" w:rsidDel="0062718F">
          <w:delText>amendments</w:delText>
        </w:r>
        <w:r w:rsidRPr="00EC1FEC" w:rsidDel="0062718F">
          <w:delText xml:space="preserve"> as technology evolves.</w:delText>
        </w:r>
      </w:del>
    </w:p>
    <w:p w14:paraId="4BACB11C" w14:textId="5B5C8188" w:rsidR="00294FD1" w:rsidRPr="00EC1FEC" w:rsidDel="0062718F" w:rsidRDefault="00294FD1" w:rsidP="00EC1FEC">
      <w:pPr>
        <w:rPr>
          <w:del w:id="546" w:author="Joseph Levy" w:date="2020-02-18T23:08:00Z"/>
        </w:rPr>
      </w:pPr>
    </w:p>
    <w:p w14:paraId="492188AA" w14:textId="06E21E78" w:rsidR="00BD2085" w:rsidRPr="00EC1FEC" w:rsidDel="0062718F" w:rsidRDefault="00BD2085" w:rsidP="00EC1FEC">
      <w:pPr>
        <w:rPr>
          <w:del w:id="547" w:author="Joseph Levy" w:date="2020-02-18T23:08:00Z"/>
        </w:rPr>
      </w:pPr>
      <w:del w:id="548" w:author="Joseph Levy" w:date="2020-02-18T23:08:00Z">
        <w:r w:rsidRPr="00EC1FEC" w:rsidDel="0062718F">
          <w:delText xml:space="preserve">}18feb:  will add to second paragraph where 80211p-2010 should be updated to IEEE 802.11-2016 Annex D.2 and D.5. </w:delText>
        </w:r>
      </w:del>
    </w:p>
    <w:p w14:paraId="25F9848C" w14:textId="400FE34B" w:rsidR="00D31E58" w:rsidRPr="00EC1FEC" w:rsidDel="0062718F" w:rsidRDefault="005E6976" w:rsidP="00EC1FEC">
      <w:pPr>
        <w:rPr>
          <w:del w:id="549" w:author="Joseph Levy" w:date="2020-02-18T23:08:00Z"/>
        </w:rPr>
      </w:pPr>
      <w:del w:id="550" w:author="Joseph Levy" w:date="2020-02-18T23:08:00Z">
        <w:r w:rsidRPr="00EC1FEC" w:rsidDel="0062718F">
          <w:delText>}</w:delText>
        </w:r>
        <w:r w:rsidR="004F4D51" w:rsidRPr="00EC1FEC" w:rsidDel="0062718F">
          <w:delText xml:space="preserve"> </w:delText>
        </w:r>
        <w:r w:rsidR="00D31E58" w:rsidRPr="00EC1FEC" w:rsidDel="0062718F">
          <w:delText xml:space="preserve">still open on best reference to use.  we do have questions on how to answer the NPRM and where we </w:delText>
        </w:r>
        <w:r w:rsidR="004F4D51" w:rsidRPr="00EC1FEC" w:rsidDel="0062718F">
          <w:delText>w</w:delText>
        </w:r>
        <w:r w:rsidR="00D31E58" w:rsidRPr="00EC1FEC" w:rsidDel="0062718F">
          <w:delText xml:space="preserve">ant the FCC to go. </w:delText>
        </w:r>
      </w:del>
    </w:p>
    <w:p w14:paraId="07080C24" w14:textId="1055DD9D" w:rsidR="00D31E58" w:rsidRPr="00EC1FEC" w:rsidDel="0062718F" w:rsidRDefault="004F4D51" w:rsidP="00EC1FEC">
      <w:pPr>
        <w:rPr>
          <w:del w:id="551" w:author="Joseph Levy" w:date="2020-02-18T23:08:00Z"/>
        </w:rPr>
      </w:pPr>
      <w:del w:id="552" w:author="Joseph Levy" w:date="2020-02-18T23:08:00Z">
        <w:r w:rsidRPr="00EC1FEC" w:rsidDel="0062718F">
          <w:delText xml:space="preserve">} </w:delText>
        </w:r>
        <w:r w:rsidR="00D31E58" w:rsidRPr="00EC1FEC" w:rsidDel="0062718F">
          <w:delText>backward compatible</w:delText>
        </w:r>
        <w:r w:rsidR="00AA281E" w:rsidRPr="00EC1FEC" w:rsidDel="0062718F">
          <w:delText xml:space="preserve"> </w:delText>
        </w:r>
        <w:r w:rsidR="00D31E58" w:rsidRPr="00EC1FEC" w:rsidDel="0062718F">
          <w:delText>vs. co-</w:delText>
        </w:r>
        <w:r w:rsidR="00AA281E" w:rsidRPr="00EC1FEC" w:rsidDel="0062718F">
          <w:delText>existence</w:delText>
        </w:r>
        <w:r w:rsidR="00D31E58" w:rsidRPr="00EC1FEC" w:rsidDel="0062718F">
          <w:delText xml:space="preserve"> </w:delText>
        </w:r>
        <w:r w:rsidR="0016040F" w:rsidRPr="00EC1FEC" w:rsidDel="0062718F">
          <w:delText xml:space="preserve">and </w:delText>
        </w:r>
        <w:r w:rsidR="00AA281E" w:rsidRPr="00EC1FEC" w:rsidDel="0062718F">
          <w:delText>interoperability</w:delText>
        </w:r>
        <w:r w:rsidR="00D31E58" w:rsidRPr="00EC1FEC" w:rsidDel="0062718F">
          <w:delText xml:space="preserve">. </w:delText>
        </w:r>
      </w:del>
    </w:p>
    <w:p w14:paraId="3C1C47F8" w14:textId="0AD06EBD" w:rsidR="00D31E58" w:rsidRPr="00EC1FEC" w:rsidDel="0062718F" w:rsidRDefault="00D31E58" w:rsidP="00EC1FEC">
      <w:pPr>
        <w:rPr>
          <w:del w:id="553" w:author="Joseph Levy" w:date="2020-02-18T23:08:00Z"/>
        </w:rPr>
      </w:pPr>
      <w:del w:id="554" w:author="Joseph Levy" w:date="2020-02-18T23:08:00Z">
        <w:r w:rsidRPr="00EC1FEC" w:rsidDel="0062718F">
          <w:tab/>
        </w:r>
        <w:r w:rsidR="0016040F" w:rsidRPr="00EC1FEC" w:rsidDel="0062718F">
          <w:delText xml:space="preserve">in </w:delText>
        </w:r>
        <w:r w:rsidRPr="00EC1FEC" w:rsidDel="0062718F">
          <w:delText>earlier filings we have text on this</w:delText>
        </w:r>
        <w:r w:rsidR="0016040F" w:rsidRPr="00EC1FEC" w:rsidDel="0062718F">
          <w:delText>, we should consider.</w:delText>
        </w:r>
      </w:del>
    </w:p>
    <w:p w14:paraId="7E56A567" w14:textId="7BBAE7DF" w:rsidR="00FE29AC" w:rsidRPr="00EC1FEC" w:rsidDel="0062718F" w:rsidRDefault="00FE29AC" w:rsidP="00EC1FEC">
      <w:pPr>
        <w:rPr>
          <w:del w:id="555" w:author="Joseph Levy" w:date="2020-02-18T23:08:00Z"/>
        </w:rPr>
      </w:pPr>
      <w:del w:id="556" w:author="Joseph Levy" w:date="2020-02-18T23:08:00Z">
        <w:r w:rsidRPr="00EC1FEC" w:rsidDel="0062718F">
          <w:tab/>
          <w:delText>co-</w:delText>
        </w:r>
        <w:r w:rsidR="00AA281E" w:rsidRPr="00EC1FEC" w:rsidDel="0062718F">
          <w:delText>existence</w:delText>
        </w:r>
        <w:r w:rsidRPr="00EC1FEC" w:rsidDel="0062718F">
          <w:delText xml:space="preserve"> is not the term to use, since not equivalent services, safety/</w:delText>
        </w:r>
        <w:r w:rsidR="00AA281E" w:rsidRPr="00EC1FEC" w:rsidDel="0062718F">
          <w:delText>Wi-Fi</w:delText>
        </w:r>
      </w:del>
    </w:p>
    <w:p w14:paraId="031695DA" w14:textId="4707C72A" w:rsidR="00FE29AC" w:rsidRPr="00EC1FEC" w:rsidDel="0062718F" w:rsidRDefault="00A54E2D" w:rsidP="00EC1FEC">
      <w:pPr>
        <w:rPr>
          <w:del w:id="557" w:author="Joseph Levy" w:date="2020-02-18T23:08:00Z"/>
        </w:rPr>
      </w:pPr>
      <w:del w:id="558" w:author="Joseph Levy" w:date="2020-02-18T23:08:00Z">
        <w:r w:rsidRPr="00EC1FEC" w:rsidDel="0062718F">
          <w:tab/>
          <w:delText>in</w:delText>
        </w:r>
        <w:r w:rsidR="0016040F" w:rsidRPr="00EC1FEC" w:rsidDel="0062718F">
          <w:delText xml:space="preserve"> </w:delText>
        </w:r>
        <w:r w:rsidRPr="00EC1FEC" w:rsidDel="0062718F">
          <w:delText>this context</w:delText>
        </w:r>
        <w:r w:rsidR="0016040F" w:rsidRPr="00EC1FEC" w:rsidDel="0062718F">
          <w:delText xml:space="preserve"> it was </w:delText>
        </w:r>
        <w:r w:rsidRPr="00EC1FEC" w:rsidDel="0062718F">
          <w:delText xml:space="preserve">11p to 11bd, then it is valid. </w:delText>
        </w:r>
      </w:del>
    </w:p>
    <w:p w14:paraId="631C84F7" w14:textId="42A6567B" w:rsidR="00FE29AC" w:rsidRPr="00EC1FEC" w:rsidDel="0062718F" w:rsidRDefault="0016040F" w:rsidP="00EC1FEC">
      <w:pPr>
        <w:rPr>
          <w:del w:id="559" w:author="Joseph Levy" w:date="2020-02-18T23:08:00Z"/>
        </w:rPr>
      </w:pPr>
      <w:del w:id="560" w:author="Joseph Levy" w:date="2020-02-18T23:08:00Z">
        <w:r w:rsidRPr="00EC1FEC" w:rsidDel="0062718F">
          <w:delText xml:space="preserve">} general input was </w:delText>
        </w:r>
        <w:r w:rsidR="00FE29AC" w:rsidRPr="00EC1FEC" w:rsidDel="0062718F">
          <w:delText xml:space="preserve">they will only publish a specific std, not and all future updates. </w:delText>
        </w:r>
      </w:del>
    </w:p>
    <w:p w14:paraId="0D95E1DC" w14:textId="2EA846DF" w:rsidR="004903CC" w:rsidRPr="00EC1FEC" w:rsidDel="0062718F" w:rsidRDefault="00FE29AC" w:rsidP="00EC1FEC">
      <w:pPr>
        <w:rPr>
          <w:del w:id="561" w:author="Joseph Levy" w:date="2020-02-18T23:08:00Z"/>
        </w:rPr>
      </w:pPr>
      <w:del w:id="562" w:author="Joseph Levy" w:date="2020-02-18T23:08:00Z">
        <w:r w:rsidRPr="00EC1FEC" w:rsidDel="0062718F">
          <w:delText xml:space="preserve">or does IEEE 802 </w:delText>
        </w:r>
        <w:r w:rsidR="0016040F" w:rsidRPr="00EC1FEC" w:rsidDel="0062718F">
          <w:delText xml:space="preserve">internally </w:delText>
        </w:r>
        <w:r w:rsidRPr="00EC1FEC" w:rsidDel="0062718F">
          <w:delText xml:space="preserve">request to keep the old stds current, after a rollup. </w:delText>
        </w:r>
      </w:del>
    </w:p>
    <w:p w14:paraId="79F90935" w14:textId="48034665" w:rsidR="004903CC" w:rsidRPr="00EC1FEC" w:rsidDel="0077218B" w:rsidRDefault="004903CC" w:rsidP="00EC1FEC">
      <w:pPr>
        <w:rPr>
          <w:del w:id="563" w:author="Joseph Levy" w:date="2020-02-19T00:31:00Z"/>
        </w:rPr>
      </w:pPr>
    </w:p>
    <w:p w14:paraId="632A9831" w14:textId="77777777" w:rsidR="00294FD1" w:rsidRPr="00EC1FEC" w:rsidRDefault="00D03A87" w:rsidP="00EC1FEC">
      <w:pPr>
        <w:pStyle w:val="Heading1"/>
        <w:keepNext w:val="0"/>
        <w:keepLines w:val="0"/>
      </w:pPr>
      <w:r w:rsidRPr="00EC1FEC">
        <w:t>Comments on</w:t>
      </w:r>
      <w:r w:rsidR="0042497F" w:rsidRPr="00EC1FEC">
        <w:t>: “</w:t>
      </w:r>
      <w:r w:rsidR="003B5500" w:rsidRPr="00EC1FEC">
        <w:t>… the state of DSRC-based deployment and the extent to which existing licensees currently operate on some or all of the existing channels in the 5.9 GHz band.</w:t>
      </w:r>
      <w:r w:rsidRPr="00EC1FEC">
        <w:t>” [</w:t>
      </w:r>
      <w:r w:rsidR="00DC5B49" w:rsidRPr="00EC1FEC">
        <w:t>2</w:t>
      </w:r>
      <w:r w:rsidRPr="00EC1FEC">
        <w:t xml:space="preserve">] Paragraph </w:t>
      </w:r>
      <w:r w:rsidR="003B5500" w:rsidRPr="00EC1FEC">
        <w:t>9</w:t>
      </w:r>
    </w:p>
    <w:p w14:paraId="7652338D" w14:textId="77777777" w:rsidR="00091822" w:rsidRPr="00EC1FEC" w:rsidRDefault="00091822" w:rsidP="00EC1FEC">
      <w:pPr>
        <w:ind w:firstLine="0"/>
      </w:pPr>
    </w:p>
    <w:p w14:paraId="1C992A6E" w14:textId="6B932F42" w:rsidR="00D03A87" w:rsidRPr="00EC1FEC" w:rsidRDefault="00294FD1" w:rsidP="00EC1FEC">
      <w:pPr>
        <w:pStyle w:val="Heading2"/>
        <w:keepNext w:val="0"/>
        <w:keepLines w:val="0"/>
      </w:pPr>
      <w:r w:rsidRPr="00EC1FEC">
        <w:t>Choosing LTE-V2X as a V2X technology does not address the slow market adoption of V2X:</w:t>
      </w:r>
    </w:p>
    <w:p w14:paraId="2B692609" w14:textId="77777777" w:rsidR="00091822" w:rsidRPr="00EC1FEC" w:rsidRDefault="00091822" w:rsidP="00EC1FEC">
      <w:pPr>
        <w:ind w:firstLine="0"/>
      </w:pPr>
    </w:p>
    <w:p w14:paraId="76212328" w14:textId="369F194A" w:rsidR="004903CC" w:rsidRPr="00EC1FEC" w:rsidRDefault="00FD6090" w:rsidP="00EC1FEC">
      <w:r w:rsidRPr="00EC1FEC">
        <w:t xml:space="preserve">While it is true that the adoption of DSRC did not move as quickly as it was originally anticipated, we believe that the reasons for this were related neither to the technological aspects of DSRC nor to its maturity for mass deployment. On the contrary, the US-DoT pilot programs, of which many have already started their operation phases, provide increasing evidence to show that the technology is ready for mass market rollout. In </w:t>
      </w:r>
      <w:r w:rsidR="00AE3DC4" w:rsidRPr="00EC1FEC">
        <w:t>fact,</w:t>
      </w:r>
      <w:r w:rsidRPr="00EC1FEC">
        <w:t xml:space="preserve"> GM, Toyota, and other automotive manufacturers [[</w:t>
      </w:r>
      <w:r w:rsidR="00AE3DC4" w:rsidRPr="00EC1FEC">
        <w:t>11</w:t>
      </w:r>
      <w:r w:rsidRPr="00EC1FEC">
        <w:t>], [</w:t>
      </w:r>
      <w:r w:rsidR="00AE3DC4" w:rsidRPr="00EC1FEC">
        <w:t>12</w:t>
      </w:r>
      <w:r w:rsidRPr="00EC1FEC">
        <w:t>], [</w:t>
      </w:r>
      <w:r w:rsidR="00AE3DC4" w:rsidRPr="00EC1FEC">
        <w:t>13</w:t>
      </w:r>
      <w:r w:rsidRPr="00EC1FEC">
        <w:t xml:space="preserve">] made prior commitments to mass deployment of DSRC based system across their respective brands. It is in our belief that the slow adoption of DSRC in the past was more related to the lack of incentive and motivation from road operators scaling up their deployments as well as a reluctance of automotive manufacturers to voluntarily invest in a technology whose benefits to customers are only now becoming more evident as a more significant level of penetration of the technology is being reached. </w:t>
      </w:r>
    </w:p>
    <w:p w14:paraId="1829A639" w14:textId="77777777" w:rsidR="00091822" w:rsidRPr="00EC1FEC" w:rsidRDefault="00091822" w:rsidP="00EC1FEC">
      <w:pPr>
        <w:ind w:firstLine="0"/>
      </w:pPr>
    </w:p>
    <w:p w14:paraId="60C102FB" w14:textId="6EADBE24" w:rsidR="00294FD1" w:rsidRPr="00EC1FEC" w:rsidRDefault="00FD6090" w:rsidP="00EC1FEC">
      <w:pPr>
        <w:rPr>
          <w:ins w:id="564" w:author="Joseph Levy" w:date="2020-02-18T22:05:00Z"/>
        </w:rPr>
      </w:pPr>
      <w:r w:rsidRPr="00EC1FEC">
        <w:t xml:space="preserve">Furthermore, we believe that the uncertainty that would be created by the proposed switch from already tested and deployed DSRC technology to C-V2X technology without significant deployments would significantly slow down investments and market adoption of V2X technology in general. </w:t>
      </w:r>
    </w:p>
    <w:p w14:paraId="1A64539B" w14:textId="4CC1B176" w:rsidR="00955C7E" w:rsidRPr="00EC1FEC" w:rsidRDefault="00955C7E" w:rsidP="00EC1FEC">
      <w:pPr>
        <w:ind w:firstLine="0"/>
        <w:rPr>
          <w:ins w:id="565" w:author="Joseph Levy" w:date="2020-02-18T22:05:00Z"/>
        </w:rPr>
      </w:pPr>
    </w:p>
    <w:p w14:paraId="13C04596" w14:textId="6F91EE84" w:rsidR="008C6D20" w:rsidRPr="00EC1FEC" w:rsidRDefault="008C6D20" w:rsidP="00EC1FEC">
      <w:pPr>
        <w:pStyle w:val="Heading1"/>
        <w:keepNext w:val="0"/>
        <w:keepLines w:val="0"/>
        <w:rPr>
          <w:ins w:id="566" w:author="Joseph Levy" w:date="2020-02-18T22:07:00Z"/>
        </w:rPr>
      </w:pPr>
      <w:ins w:id="567" w:author="Joseph Levy" w:date="2020-02-18T22:05:00Z">
        <w:r w:rsidRPr="00EC1FEC">
          <w:t>Comments on</w:t>
        </w:r>
      </w:ins>
      <w:ins w:id="568" w:author="Joseph Levy" w:date="2020-02-18T22:07:00Z">
        <w:r w:rsidRPr="00EC1FEC">
          <w:t xml:space="preserve"> the statement</w:t>
        </w:r>
      </w:ins>
      <w:ins w:id="569" w:author="Joseph Levy" w:date="2020-02-18T22:05:00Z">
        <w:r w:rsidRPr="00EC1FEC">
          <w:t xml:space="preserve">: “… </w:t>
        </w:r>
      </w:ins>
      <w:ins w:id="570" w:author="Joseph Levy" w:date="2020-02-18T22:06:00Z">
        <w:r w:rsidRPr="00EC1FEC">
          <w:t>the DSRC service has evolved slowly and has not been widely deployed within the consumer automobile market …</w:t>
        </w:r>
      </w:ins>
      <w:ins w:id="571" w:author="Joseph Levy" w:date="2020-02-18T22:05:00Z">
        <w:r w:rsidRPr="00EC1FEC">
          <w:t>” [2] Paragraph 55</w:t>
        </w:r>
      </w:ins>
    </w:p>
    <w:p w14:paraId="4C7828E0" w14:textId="23161ED6" w:rsidR="008C6D20" w:rsidRPr="00EC1FEC" w:rsidRDefault="008C6D20" w:rsidP="00EC1FEC">
      <w:pPr>
        <w:ind w:firstLine="0"/>
        <w:rPr>
          <w:ins w:id="572" w:author="Joseph Levy" w:date="2020-02-18T22:08:00Z"/>
        </w:rPr>
      </w:pPr>
    </w:p>
    <w:p w14:paraId="22A9BB41" w14:textId="522558F0" w:rsidR="008C6D20" w:rsidRPr="00EC1FEC" w:rsidRDefault="008C6D20" w:rsidP="00EC1FEC">
      <w:pPr>
        <w:pStyle w:val="Heading2"/>
        <w:keepNext w:val="0"/>
        <w:keepLines w:val="0"/>
        <w:rPr>
          <w:ins w:id="573" w:author="Joseph Levy" w:date="2020-02-18T22:08:00Z"/>
        </w:rPr>
      </w:pPr>
      <w:ins w:id="574" w:author="Joseph Levy" w:date="2020-02-18T22:08:00Z">
        <w:r w:rsidRPr="00EC1FEC">
          <w:t xml:space="preserve"> </w:t>
        </w:r>
      </w:ins>
      <w:ins w:id="575" w:author="Joseph Levy" w:date="2020-02-18T22:16:00Z">
        <w:r w:rsidR="00486CD6" w:rsidRPr="00EC1FEC">
          <w:t>Comments o</w:t>
        </w:r>
      </w:ins>
      <w:ins w:id="576" w:author="Joseph Levy" w:date="2020-02-18T22:08:00Z">
        <w:r w:rsidRPr="00EC1FEC">
          <w:t>n the DSRC service</w:t>
        </w:r>
      </w:ins>
    </w:p>
    <w:p w14:paraId="36C1FD07" w14:textId="77777777" w:rsidR="005838D7" w:rsidRPr="00EC1FEC" w:rsidRDefault="005838D7" w:rsidP="00EC1FEC">
      <w:pPr>
        <w:ind w:firstLine="0"/>
      </w:pPr>
    </w:p>
    <w:p w14:paraId="60186ECF" w14:textId="2031EF9C" w:rsidR="008C6D20" w:rsidRPr="00EC1FEC" w:rsidRDefault="008C6D20" w:rsidP="00EC1FEC">
      <w:pPr>
        <w:rPr>
          <w:ins w:id="577" w:author="Joseph Levy" w:date="2020-02-19T00:07:00Z"/>
        </w:rPr>
      </w:pPr>
      <w:ins w:id="578" w:author="Joseph Levy" w:date="2020-02-18T22:09:00Z">
        <w:r w:rsidRPr="00EC1FEC">
          <w:t xml:space="preserve">IEEE 802 is somewhat in agreement with the observation by the Commission that “the DSRC service has evolved slowly and has not been widely deployed within the consumer automobile market (it has found use in certain specialized, traffic-related projects)”.  IEEE 802 notes that DSRC is not a service.  As defined in the US, DSRC is a communications technology that has been and continues to be optimized to allow the provisioning of </w:t>
        </w:r>
        <w:proofErr w:type="gramStart"/>
        <w:r w:rsidRPr="00EC1FEC">
          <w:t>a large number of</w:t>
        </w:r>
        <w:proofErr w:type="gramEnd"/>
        <w:r w:rsidRPr="00EC1FEC">
          <w:t xml:space="preserve"> ITS-related services including safety-of-life and property in the 5.850-5.925GHz ITS band. While deployments have been slow to materialize for a variety of market-driven reasons, there are nonetheless today a significant number of deployments in the US with tens of thousands of vehicular units and thousands of infrastructure units in operation, currently preventing accidents and saving lives.</w:t>
        </w:r>
      </w:ins>
    </w:p>
    <w:p w14:paraId="14C1245B" w14:textId="0FAE680B" w:rsidR="007F207C" w:rsidRPr="00EC1FEC" w:rsidRDefault="007F207C" w:rsidP="00EC1FEC">
      <w:pPr>
        <w:ind w:firstLine="0"/>
        <w:rPr>
          <w:ins w:id="579" w:author="Joseph Levy" w:date="2020-02-19T00:07:00Z"/>
        </w:rPr>
      </w:pPr>
    </w:p>
    <w:p w14:paraId="30DA2020" w14:textId="1D13C3BA" w:rsidR="007F207C" w:rsidRPr="00EC1FEC" w:rsidRDefault="007F207C" w:rsidP="00EC1FEC">
      <w:pPr>
        <w:ind w:firstLine="0"/>
        <w:rPr>
          <w:ins w:id="580" w:author="Joseph Levy" w:date="2020-02-18T22:12:00Z"/>
          <w:color w:val="00B0F0"/>
        </w:rPr>
      </w:pPr>
      <w:proofErr w:type="gramStart"/>
      <w:ins w:id="581" w:author="Joseph Levy" w:date="2020-02-19T00:07:00Z">
        <w:r w:rsidRPr="00EC1FEC">
          <w:rPr>
            <w:color w:val="00B0F0"/>
          </w:rPr>
          <w:t>}add</w:t>
        </w:r>
        <w:proofErr w:type="gramEnd"/>
        <w:r w:rsidRPr="00EC1FEC">
          <w:rPr>
            <w:color w:val="00B0F0"/>
          </w:rPr>
          <w:t xml:space="preserve"> a footnote that in Europe DSRC is the toll system operating at 5.750GHz that has been in operation for two decades</w:t>
        </w:r>
      </w:ins>
    </w:p>
    <w:p w14:paraId="4E1CF5A4" w14:textId="3628740E" w:rsidR="008C6D20" w:rsidRPr="00EC1FEC" w:rsidRDefault="008C6D20" w:rsidP="00EC1FEC">
      <w:pPr>
        <w:ind w:firstLine="0"/>
        <w:rPr>
          <w:ins w:id="582" w:author="Joseph Levy" w:date="2020-02-18T22:13:00Z"/>
          <w:color w:val="00B0F0"/>
        </w:rPr>
      </w:pPr>
    </w:p>
    <w:p w14:paraId="145C2567" w14:textId="260F85B5" w:rsidR="008C6D20" w:rsidRPr="00EC1FEC" w:rsidRDefault="008C6D20" w:rsidP="00EC1FEC">
      <w:pPr>
        <w:rPr>
          <w:ins w:id="583" w:author="Joseph Levy" w:date="2020-02-18T22:13:00Z"/>
        </w:rPr>
      </w:pPr>
      <w:ins w:id="584" w:author="Joseph Levy" w:date="2020-02-18T22:13:00Z">
        <w:r w:rsidRPr="00EC1FEC">
          <w:t xml:space="preserve">IEEE 802 emphasizes that the opinion that DSRC technology has not been proven and has not been productized </w:t>
        </w:r>
      </w:ins>
      <w:ins w:id="585" w:author="Joseph Levy" w:date="2020-02-19T00:03:00Z">
        <w:r w:rsidR="007F207C" w:rsidRPr="00EC1FEC">
          <w:t>is simply</w:t>
        </w:r>
      </w:ins>
      <w:ins w:id="586" w:author="Joseph Levy" w:date="2020-02-18T22:13:00Z">
        <w:r w:rsidRPr="00EC1FEC">
          <w:t xml:space="preserve"> incorrect.  </w:t>
        </w:r>
        <w:r w:rsidRPr="00EC1FEC">
          <w:rPr>
            <w:i/>
          </w:rPr>
          <w:t>DSRC technology including the Link Layer protocol component was standardized in IEEE Std 802.11-2010</w:t>
        </w:r>
        <w:r w:rsidRPr="00EC1FEC">
          <w:t xml:space="preserve"> (now IEEE Std-802.11-2016 Annex D2 and D5) and products implementing the DSRC technology have been in the market for purchase from multiple vendors for over 10 years. Furthermore, the protocol specified in IEEE Std 802.11-2010 was designed specifically for the technical characteristics of V2V/V2I applications (peer-to-peer operation, dynamically changing network topologies, support for both unicast and broadcast operation, use of a common 802.11 preamble to enable straightforward evolution and backwards compatibility) and has been shown to work as designed in hundreds of demonstrations, trials and numerous deployments </w:t>
        </w:r>
        <w:r w:rsidRPr="00EC1FEC">
          <w:lastRenderedPageBreak/>
          <w:t>globally [need references … the corridor project in Europe, the CV Pilots in Tampa, New York, Wyoming, and Columbus, Safety Pilot project in MI, CVIS in Europe].  A summary of the completed and ongoing relevant standards development and product availability milestones is listed below:</w:t>
        </w:r>
      </w:ins>
    </w:p>
    <w:p w14:paraId="319BD7F5" w14:textId="77777777" w:rsidR="004E1FF0" w:rsidRDefault="004E1FF0" w:rsidP="004E1FF0">
      <w:pPr>
        <w:ind w:firstLine="0"/>
      </w:pPr>
    </w:p>
    <w:p w14:paraId="2E13A5CE" w14:textId="1AC5CED1" w:rsidR="008C6D20" w:rsidRPr="00EC1FEC" w:rsidRDefault="008C6D20" w:rsidP="00EC1FEC">
      <w:pPr>
        <w:rPr>
          <w:ins w:id="587" w:author="Joseph Levy" w:date="2020-02-18T22:13:00Z"/>
        </w:rPr>
      </w:pPr>
      <w:ins w:id="588" w:author="Joseph Levy" w:date="2020-02-18T22:13:00Z">
        <w:r w:rsidRPr="00EC1FEC">
          <w:t>Milestones in DSRC Link Layer IEEE Std 802.11p-2010 standard and product development:</w:t>
        </w:r>
      </w:ins>
    </w:p>
    <w:p w14:paraId="42CC8AF4" w14:textId="77777777" w:rsidR="008C6D20" w:rsidRPr="00EC1FEC" w:rsidRDefault="008C6D20" w:rsidP="00EC1FEC">
      <w:pPr>
        <w:rPr>
          <w:ins w:id="589" w:author="Joseph Levy" w:date="2020-02-18T22:13:00Z"/>
        </w:rPr>
      </w:pPr>
      <w:ins w:id="590" w:author="Joseph Levy" w:date="2020-02-18T22:13:00Z">
        <w:r w:rsidRPr="00EC1FEC">
          <w:t>2003</w:t>
        </w:r>
        <w:r w:rsidRPr="00EC1FEC">
          <w:tab/>
        </w:r>
        <w:r w:rsidRPr="00EC1FEC">
          <w:tab/>
          <w:t>FCC licensing and service rules for DSRC operations in 2003</w:t>
        </w:r>
      </w:ins>
    </w:p>
    <w:p w14:paraId="3BFB988B" w14:textId="43406D3E" w:rsidR="008C6D20" w:rsidRPr="00EC1FEC" w:rsidRDefault="008C6D20" w:rsidP="00EC1FEC">
      <w:pPr>
        <w:ind w:left="2160" w:hanging="1440"/>
        <w:rPr>
          <w:ins w:id="591" w:author="Joseph Levy" w:date="2020-02-18T22:13:00Z"/>
        </w:rPr>
      </w:pPr>
      <w:ins w:id="592" w:author="Joseph Levy" w:date="2020-02-18T22:13:00Z">
        <w:r w:rsidRPr="00EC1FEC">
          <w:t>2006</w:t>
        </w:r>
        <w:r w:rsidRPr="00EC1FEC">
          <w:tab/>
          <w:t>Initial IEEE 802.11 WG draft of P802.11p MAC/PHY amendment available, implementation begins: April 2006</w:t>
        </w:r>
      </w:ins>
    </w:p>
    <w:p w14:paraId="3E17E789" w14:textId="77777777" w:rsidR="008C6D20" w:rsidRPr="00EC1FEC" w:rsidRDefault="008C6D20" w:rsidP="00EC1FEC">
      <w:pPr>
        <w:rPr>
          <w:ins w:id="593" w:author="Joseph Levy" w:date="2020-02-18T22:13:00Z"/>
        </w:rPr>
      </w:pPr>
      <w:ins w:id="594" w:author="Joseph Levy" w:date="2020-02-18T22:13:00Z">
        <w:r w:rsidRPr="00EC1FEC">
          <w:t>2008</w:t>
        </w:r>
        <w:r w:rsidRPr="00EC1FEC">
          <w:tab/>
        </w:r>
        <w:r w:rsidRPr="00EC1FEC">
          <w:tab/>
          <w:t>Initial IEEE P802.11p hardware available</w:t>
        </w:r>
      </w:ins>
    </w:p>
    <w:p w14:paraId="361A40D9" w14:textId="77777777" w:rsidR="008C6D20" w:rsidRPr="00EC1FEC" w:rsidRDefault="008C6D20" w:rsidP="00EC1FEC">
      <w:pPr>
        <w:rPr>
          <w:ins w:id="595" w:author="Joseph Levy" w:date="2020-02-18T22:13:00Z"/>
        </w:rPr>
      </w:pPr>
      <w:ins w:id="596" w:author="Joseph Levy" w:date="2020-02-18T22:13:00Z">
        <w:r w:rsidRPr="00EC1FEC">
          <w:t>2010</w:t>
        </w:r>
        <w:r w:rsidRPr="00EC1FEC">
          <w:tab/>
        </w:r>
        <w:r w:rsidRPr="00EC1FEC">
          <w:tab/>
          <w:t>IEEE Std 802.11p amendment publication: July 2010</w:t>
        </w:r>
      </w:ins>
    </w:p>
    <w:p w14:paraId="283682A6" w14:textId="77777777" w:rsidR="008C6D20" w:rsidRPr="00EC1FEC" w:rsidRDefault="008C6D20" w:rsidP="00EC1FEC">
      <w:pPr>
        <w:ind w:left="2160" w:hanging="1440"/>
        <w:rPr>
          <w:ins w:id="597" w:author="Joseph Levy" w:date="2020-02-18T22:13:00Z"/>
        </w:rPr>
      </w:pPr>
      <w:ins w:id="598" w:author="Joseph Levy" w:date="2020-02-18T22:13:00Z">
        <w:r w:rsidRPr="00EC1FEC">
          <w:t>2008 – 2020</w:t>
        </w:r>
        <w:r w:rsidRPr="00EC1FEC">
          <w:tab/>
          <w:t>IEEE Std 802.11p Chipset/system products available for purchase from multiple vendors globally</w:t>
        </w:r>
      </w:ins>
    </w:p>
    <w:p w14:paraId="4E3EEE86" w14:textId="24E57E54" w:rsidR="008C6D20" w:rsidRPr="00EC1FEC" w:rsidRDefault="008C6D20" w:rsidP="00EC1FEC">
      <w:pPr>
        <w:ind w:left="2160" w:hanging="1440"/>
        <w:rPr>
          <w:ins w:id="599" w:author="Joseph Levy" w:date="2020-02-18T22:13:00Z"/>
        </w:rPr>
      </w:pPr>
      <w:ins w:id="600" w:author="Joseph Levy" w:date="2020-02-18T22:13:00Z">
        <w:r w:rsidRPr="00EC1FEC">
          <w:t>2018</w:t>
        </w:r>
        <w:r w:rsidRPr="00EC1FEC">
          <w:tab/>
          <w:t xml:space="preserve">IEEE 802.11bd project approved, re: Enhancements for Next Generation V2X: December 2018 </w:t>
        </w:r>
      </w:ins>
    </w:p>
    <w:p w14:paraId="4E655F99" w14:textId="77777777" w:rsidR="004E1FF0" w:rsidRDefault="004E1FF0" w:rsidP="004E1FF0">
      <w:pPr>
        <w:ind w:firstLine="0"/>
      </w:pPr>
    </w:p>
    <w:p w14:paraId="1C2E1A87" w14:textId="6820D3AC" w:rsidR="007F207C" w:rsidRPr="00EC1FEC" w:rsidRDefault="008C6D20" w:rsidP="00EC1FEC">
      <w:pPr>
        <w:rPr>
          <w:ins w:id="601" w:author="Joseph Levy" w:date="2020-02-19T00:07:00Z"/>
        </w:rPr>
      </w:pPr>
      <w:ins w:id="602" w:author="Joseph Levy" w:date="2020-02-18T22:13:00Z">
        <w:r w:rsidRPr="00EC1FEC">
          <w:t xml:space="preserve">IEEE 802 believes that the slow adoption of the DSRC </w:t>
        </w:r>
      </w:ins>
      <w:ins w:id="603" w:author="Joseph Levy" w:date="2020-02-19T00:04:00Z">
        <w:r w:rsidR="007F207C" w:rsidRPr="00EC1FEC">
          <w:t>technology</w:t>
        </w:r>
      </w:ins>
      <w:ins w:id="604" w:author="Joseph Levy" w:date="2020-02-18T22:13:00Z">
        <w:r w:rsidRPr="00EC1FEC">
          <w:t xml:space="preserve"> is due to factors other than the link layer specified in IEEE 802.11. The existing defined link layer is optimized for ITS applications, robust, proven, tested and deployed. Protocol extensions to and evolution of the </w:t>
        </w:r>
      </w:ins>
      <w:ins w:id="605" w:author="Joseph Levy" w:date="2020-02-19T00:12:00Z">
        <w:r w:rsidR="00FB09B4" w:rsidRPr="00EC1FEC">
          <w:t xml:space="preserve">IEEE </w:t>
        </w:r>
      </w:ins>
      <w:ins w:id="606" w:author="Joseph Levy" w:date="2020-02-19T00:13:00Z">
        <w:r w:rsidR="00FB09B4" w:rsidRPr="00EC1FEC">
          <w:t xml:space="preserve">Std. </w:t>
        </w:r>
      </w:ins>
      <w:ins w:id="607" w:author="Joseph Levy" w:date="2020-02-18T22:13:00Z">
        <w:r w:rsidRPr="00EC1FEC">
          <w:t>802.11</w:t>
        </w:r>
      </w:ins>
      <w:ins w:id="608" w:author="Joseph Levy" w:date="2020-02-19T00:13:00Z">
        <w:r w:rsidR="00FB09B4" w:rsidRPr="00EC1FEC">
          <w:t xml:space="preserve">-2016 OCB </w:t>
        </w:r>
      </w:ins>
      <w:ins w:id="609" w:author="Joseph Levy" w:date="2020-02-18T22:13:00Z">
        <w:r w:rsidRPr="00EC1FEC">
          <w:t>based link layer are under development, adding capabilities of the very widely adopted IEEE Std 802.11</w:t>
        </w:r>
      </w:ins>
      <w:ins w:id="610" w:author="Joseph Levy" w:date="2020-02-19T00:14:00Z">
        <w:r w:rsidR="00FB09B4" w:rsidRPr="00EC1FEC">
          <w:t xml:space="preserve">-2016 (802.11n and </w:t>
        </w:r>
      </w:ins>
      <w:ins w:id="611" w:author="Joseph Levy" w:date="2020-02-18T22:13:00Z">
        <w:r w:rsidRPr="00EC1FEC">
          <w:t>802.11ac</w:t>
        </w:r>
      </w:ins>
      <w:ins w:id="612" w:author="Joseph Levy" w:date="2020-02-19T00:15:00Z">
        <w:r w:rsidR="00FB09B4" w:rsidRPr="00EC1FEC">
          <w:t xml:space="preserve"> technologies)</w:t>
        </w:r>
      </w:ins>
      <w:ins w:id="613" w:author="Joseph Levy" w:date="2020-02-18T22:13:00Z">
        <w:r w:rsidRPr="00EC1FEC">
          <w:t xml:space="preserve"> standards to the DSRC PHY. Based on the current status of developments and deployments, IEEE 802 believe </w:t>
        </w:r>
      </w:ins>
      <w:ins w:id="614" w:author="Joseph Levy" w:date="2020-02-19T00:04:00Z">
        <w:r w:rsidR="007F207C" w:rsidRPr="00EC1FEC">
          <w:t>all</w:t>
        </w:r>
      </w:ins>
      <w:ins w:id="615" w:author="Joseph Levy" w:date="2020-02-18T22:13:00Z">
        <w:r w:rsidRPr="00EC1FEC">
          <w:t xml:space="preserve"> the 5.9</w:t>
        </w:r>
      </w:ins>
      <w:ins w:id="616" w:author="Joseph Levy" w:date="2020-02-19T00:15:00Z">
        <w:r w:rsidR="00FB09B4" w:rsidRPr="00EC1FEC">
          <w:t xml:space="preserve"> </w:t>
        </w:r>
      </w:ins>
      <w:ins w:id="617" w:author="Joseph Levy" w:date="2020-02-18T22:13:00Z">
        <w:r w:rsidRPr="00EC1FEC">
          <w:t>GHz spectrum allocated to ITS services should remain allocated to the implemented, tested and proven DSRC technology to ensure a seamless, non-disruptive path forward with existing products and chipsets</w:t>
        </w:r>
      </w:ins>
      <w:ins w:id="618" w:author="Joseph Levy" w:date="2020-02-19T00:16:00Z">
        <w:r w:rsidR="00FB09B4" w:rsidRPr="00EC1FEC">
          <w:t xml:space="preserve">, </w:t>
        </w:r>
      </w:ins>
      <w:ins w:id="619" w:author="Joseph Levy" w:date="2020-02-19T00:22:00Z">
        <w:r w:rsidR="00FB09B4" w:rsidRPr="00EC1FEC">
          <w:t xml:space="preserve">enabling </w:t>
        </w:r>
      </w:ins>
      <w:ins w:id="620" w:author="Joseph Levy" w:date="2020-02-19T00:20:00Z">
        <w:r w:rsidR="00FB09B4" w:rsidRPr="00EC1FEC">
          <w:t>interoperability, co-existence, and backward compatibility</w:t>
        </w:r>
      </w:ins>
      <w:ins w:id="621" w:author="Joseph Levy" w:date="2020-02-19T00:22:00Z">
        <w:r w:rsidR="00FB09B4" w:rsidRPr="00EC1FEC">
          <w:t xml:space="preserve"> goals to be met</w:t>
        </w:r>
      </w:ins>
      <w:ins w:id="622" w:author="Joseph Levy" w:date="2020-02-18T22:13:00Z">
        <w:r w:rsidRPr="00EC1FEC">
          <w:t>.</w:t>
        </w:r>
      </w:ins>
    </w:p>
    <w:p w14:paraId="4824E46A" w14:textId="77777777" w:rsidR="007F207C" w:rsidRPr="00EC1FEC" w:rsidRDefault="007F207C" w:rsidP="00EC1FEC">
      <w:pPr>
        <w:ind w:firstLine="0"/>
        <w:rPr>
          <w:ins w:id="623" w:author="Joseph Levy" w:date="2020-02-19T00:07:00Z"/>
        </w:rPr>
      </w:pPr>
    </w:p>
    <w:p w14:paraId="5F516AD0" w14:textId="257911AE" w:rsidR="008C6D20" w:rsidRPr="00EC1FEC" w:rsidRDefault="007F207C" w:rsidP="00EC1FEC">
      <w:pPr>
        <w:ind w:firstLine="0"/>
        <w:rPr>
          <w:ins w:id="624" w:author="Joseph Levy" w:date="2020-02-19T01:15:00Z"/>
          <w:color w:val="00B0F0"/>
        </w:rPr>
      </w:pPr>
      <w:proofErr w:type="gramStart"/>
      <w:ins w:id="625" w:author="Joseph Levy" w:date="2020-02-19T00:07:00Z">
        <w:r w:rsidRPr="00EC1FEC">
          <w:rPr>
            <w:color w:val="00B0F0"/>
          </w:rPr>
          <w:t>}</w:t>
        </w:r>
      </w:ins>
      <w:ins w:id="626" w:author="Joseph Levy" w:date="2020-02-18T22:13:00Z">
        <w:r w:rsidR="008C6D20" w:rsidRPr="00EC1FEC">
          <w:rPr>
            <w:color w:val="00B0F0"/>
          </w:rPr>
          <w:t>probably</w:t>
        </w:r>
        <w:proofErr w:type="gramEnd"/>
        <w:r w:rsidR="008C6D20" w:rsidRPr="00EC1FEC">
          <w:rPr>
            <w:color w:val="00B0F0"/>
          </w:rPr>
          <w:t xml:space="preserve"> better/more specific wording can be found here … see if this is better:</w:t>
        </w:r>
      </w:ins>
    </w:p>
    <w:p w14:paraId="30A7F94F" w14:textId="34728077" w:rsidR="001A1AEE" w:rsidRPr="00EC1FEC" w:rsidRDefault="001A1AEE" w:rsidP="00EC1FEC">
      <w:pPr>
        <w:ind w:firstLine="0"/>
        <w:rPr>
          <w:ins w:id="627" w:author="Joseph Levy" w:date="2020-02-19T00:08:00Z"/>
          <w:color w:val="00B0F0"/>
        </w:rPr>
      </w:pPr>
      <w:proofErr w:type="gramStart"/>
      <w:ins w:id="628" w:author="Joseph Levy" w:date="2020-02-19T01:15:00Z">
        <w:r w:rsidRPr="00EC1FEC">
          <w:rPr>
            <w:color w:val="00B0F0"/>
          </w:rPr>
          <w:t>}Editor</w:t>
        </w:r>
      </w:ins>
      <w:ins w:id="629" w:author="Joseph Levy" w:date="2020-02-19T01:16:00Z">
        <w:r w:rsidRPr="00EC1FEC">
          <w:rPr>
            <w:color w:val="00B0F0"/>
          </w:rPr>
          <w:t>’s</w:t>
        </w:r>
        <w:proofErr w:type="gramEnd"/>
        <w:r w:rsidRPr="00EC1FEC">
          <w:rPr>
            <w:color w:val="00B0F0"/>
          </w:rPr>
          <w:t xml:space="preserve"> note only one of these options should remain in the document (the above or below) not both. </w:t>
        </w:r>
      </w:ins>
    </w:p>
    <w:p w14:paraId="4D3C1EC5" w14:textId="77777777" w:rsidR="007F207C" w:rsidRPr="00EC1FEC" w:rsidRDefault="007F207C" w:rsidP="00EC1FEC">
      <w:pPr>
        <w:ind w:firstLine="0"/>
        <w:rPr>
          <w:ins w:id="630" w:author="Joseph Levy" w:date="2020-02-18T22:13:00Z"/>
          <w:color w:val="00B0F0"/>
        </w:rPr>
      </w:pPr>
    </w:p>
    <w:p w14:paraId="517B8920" w14:textId="77777777" w:rsidR="008C6D20" w:rsidRPr="00EC1FEC" w:rsidRDefault="008C6D20" w:rsidP="00EC1FEC">
      <w:pPr>
        <w:rPr>
          <w:ins w:id="631" w:author="Joseph Levy" w:date="2020-02-18T22:13:00Z"/>
        </w:rPr>
      </w:pPr>
      <w:ins w:id="632" w:author="Joseph Levy" w:date="2020-02-18T22:13:00Z">
        <w:r w:rsidRPr="00EC1FEC">
          <w:t>Critically, IEEE 802 observes that applications and benefits of any 4G/5G Vehicle to Network (V2N) applications using existing LTE or 5G carrier frequencies can be achieved with the allocation of the proposed 30 MHz V2V and initial MAC/PHY link of V2I communications to the IEEE 802.11 DSRC link layer. The SCOOP project with a fleet of 3000 vehicles demonstrated that cellular 4G connectivity for V2N can be successfully and efficiently combined with DSRC for V2V [6].</w:t>
        </w:r>
      </w:ins>
    </w:p>
    <w:p w14:paraId="37BA5284" w14:textId="77777777" w:rsidR="005838D7" w:rsidRPr="00EC1FEC" w:rsidRDefault="005838D7" w:rsidP="00EC1FEC">
      <w:pPr>
        <w:ind w:firstLine="0"/>
      </w:pPr>
    </w:p>
    <w:p w14:paraId="0B48691E" w14:textId="6F7D5F34" w:rsidR="008C6D20" w:rsidRPr="00EC1FEC" w:rsidRDefault="008C6D20" w:rsidP="00EC1FEC">
      <w:pPr>
        <w:rPr>
          <w:ins w:id="633" w:author="Joseph Levy" w:date="2020-02-18T22:13:00Z"/>
        </w:rPr>
      </w:pPr>
      <w:ins w:id="634" w:author="Joseph Levy" w:date="2020-02-18T22:13:00Z">
        <w:r w:rsidRPr="00EC1FEC">
          <w:t>IEEE 802 additionally observes that the automotive industry suffered a near collapse of many companies in the 2008-2010 timeframe, with mergers and government bailouts required for some companies (globally) to remain solvent. To have expected automotive manufacturers and industry players to commit to deploying any new communications technology (regardless of the specific MAC/PHY link layer being used) that did not have a clear, immediate cost/benefit in the years following does not take into account the extant market realities. The fact that hundreds of successful DSRC trials and demonstrations have occurred since then, followed by deployments of ITS applications that have cost/benefit justification is actually a very positive development.</w:t>
        </w:r>
      </w:ins>
    </w:p>
    <w:p w14:paraId="48F9082A" w14:textId="77777777" w:rsidR="008C6D20" w:rsidRPr="00EC1FEC" w:rsidRDefault="008C6D20" w:rsidP="00EC1FEC">
      <w:pPr>
        <w:ind w:firstLine="0"/>
        <w:rPr>
          <w:ins w:id="635" w:author="Joseph Levy" w:date="2020-02-18T22:09:00Z"/>
        </w:rPr>
      </w:pPr>
    </w:p>
    <w:p w14:paraId="3DC1D3E9" w14:textId="32161214" w:rsidR="00955C7E" w:rsidRPr="00EC1FEC" w:rsidDel="008C6D20" w:rsidRDefault="00955C7E" w:rsidP="00EC1FEC">
      <w:pPr>
        <w:pStyle w:val="Heading1"/>
        <w:keepNext w:val="0"/>
        <w:keepLines w:val="0"/>
        <w:rPr>
          <w:del w:id="636" w:author="Joseph Levy" w:date="2020-02-18T22:05:00Z"/>
        </w:rPr>
      </w:pPr>
    </w:p>
    <w:p w14:paraId="481D0CFB" w14:textId="73D3C17A" w:rsidR="0062718F" w:rsidRPr="00EC1FEC" w:rsidRDefault="0062718F" w:rsidP="00EC1FEC">
      <w:pPr>
        <w:pStyle w:val="Heading1"/>
        <w:keepNext w:val="0"/>
        <w:keepLines w:val="0"/>
        <w:rPr>
          <w:ins w:id="637" w:author="Joseph Levy" w:date="2020-02-18T23:09:00Z"/>
        </w:rPr>
      </w:pPr>
      <w:ins w:id="638" w:author="Joseph Levy" w:date="2020-02-18T23:09:00Z">
        <w:r w:rsidRPr="00EC1FEC">
          <w:t xml:space="preserve">Comment on IEEE 802.11 standards referencing in [2] PART 2, paragraphs 21, 23, </w:t>
        </w:r>
      </w:ins>
      <w:ins w:id="639" w:author="Joseph Levy" w:date="2020-02-18T23:10:00Z">
        <w:r w:rsidRPr="00EC1FEC">
          <w:t xml:space="preserve">37, and 39 </w:t>
        </w:r>
      </w:ins>
    </w:p>
    <w:p w14:paraId="1D87C730" w14:textId="4C267E78" w:rsidR="0062718F" w:rsidRPr="00EC1FEC" w:rsidRDefault="0027761F" w:rsidP="00EC1FEC">
      <w:pPr>
        <w:ind w:firstLine="0"/>
        <w:rPr>
          <w:ins w:id="640" w:author="Joseph Levy" w:date="2020-02-19T01:17:00Z"/>
          <w:color w:val="00B0F0"/>
        </w:rPr>
      </w:pPr>
      <w:ins w:id="641" w:author="Joseph Levy" w:date="2020-02-18T23:15:00Z">
        <w:r w:rsidRPr="00EC1FEC">
          <w:rPr>
            <w:color w:val="00B0F0"/>
          </w:rPr>
          <w:t xml:space="preserve">} The Editor </w:t>
        </w:r>
      </w:ins>
      <w:ins w:id="642" w:author="Joseph Levy" w:date="2020-02-18T23:16:00Z">
        <w:r w:rsidRPr="00EC1FEC">
          <w:rPr>
            <w:color w:val="00B0F0"/>
          </w:rPr>
          <w:t>removed</w:t>
        </w:r>
      </w:ins>
      <w:ins w:id="643" w:author="Joseph Levy" w:date="2020-02-18T23:15:00Z">
        <w:r w:rsidRPr="00EC1FEC">
          <w:rPr>
            <w:color w:val="00B0F0"/>
          </w:rPr>
          <w:t xml:space="preserve"> </w:t>
        </w:r>
      </w:ins>
      <w:ins w:id="644" w:author="Joseph Levy" w:date="2020-02-18T23:16:00Z">
        <w:r w:rsidRPr="00EC1FEC">
          <w:rPr>
            <w:color w:val="00B0F0"/>
          </w:rPr>
          <w:t>the list of potential references replacing it with the above and moved this section to be section 12 (it was section 8) so that the comment</w:t>
        </w:r>
      </w:ins>
      <w:ins w:id="645" w:author="Joseph Levy" w:date="2020-02-19T00:05:00Z">
        <w:r w:rsidR="007F207C" w:rsidRPr="00EC1FEC">
          <w:rPr>
            <w:color w:val="00B0F0"/>
          </w:rPr>
          <w:t>s</w:t>
        </w:r>
      </w:ins>
      <w:ins w:id="646" w:author="Joseph Levy" w:date="2020-02-18T23:16:00Z">
        <w:r w:rsidRPr="00EC1FEC">
          <w:rPr>
            <w:color w:val="00B0F0"/>
          </w:rPr>
          <w:t xml:space="preserve"> follow the order of the NPRM paragraphs.</w:t>
        </w:r>
      </w:ins>
    </w:p>
    <w:p w14:paraId="44CD7596" w14:textId="11BB382C" w:rsidR="0062718F" w:rsidRPr="00EC1FEC" w:rsidRDefault="0062718F" w:rsidP="00EC1FEC">
      <w:pPr>
        <w:pStyle w:val="bullets"/>
        <w:numPr>
          <w:ilvl w:val="0"/>
          <w:numId w:val="0"/>
        </w:numPr>
        <w:rPr>
          <w:ins w:id="647" w:author="Joseph Levy" w:date="2020-02-18T23:09:00Z"/>
        </w:rPr>
      </w:pPr>
    </w:p>
    <w:p w14:paraId="1924CC7E" w14:textId="77777777" w:rsidR="0062718F" w:rsidRPr="00EC1FEC" w:rsidRDefault="0062718F" w:rsidP="00EC1FEC">
      <w:pPr>
        <w:pStyle w:val="Heading2"/>
        <w:keepNext w:val="0"/>
        <w:keepLines w:val="0"/>
        <w:rPr>
          <w:ins w:id="648" w:author="Joseph Levy" w:date="2020-02-18T23:09:00Z"/>
        </w:rPr>
      </w:pPr>
      <w:ins w:id="649" w:author="Joseph Levy" w:date="2020-02-18T23:09:00Z">
        <w:r w:rsidRPr="00EC1FEC">
          <w:t>Incorporation by reference to IEEE 802.11 standards</w:t>
        </w:r>
      </w:ins>
    </w:p>
    <w:p w14:paraId="33C5BED0" w14:textId="77777777" w:rsidR="0062718F" w:rsidRPr="00EC1FEC" w:rsidRDefault="0062718F" w:rsidP="00EC1FEC">
      <w:pPr>
        <w:ind w:firstLine="0"/>
        <w:rPr>
          <w:ins w:id="650" w:author="Joseph Levy" w:date="2020-02-18T23:09:00Z"/>
        </w:rPr>
      </w:pPr>
    </w:p>
    <w:p w14:paraId="3838668D" w14:textId="371406CE" w:rsidR="0062718F" w:rsidRPr="00EC1FEC" w:rsidRDefault="0062718F" w:rsidP="00EC1FEC">
      <w:pPr>
        <w:rPr>
          <w:ins w:id="651" w:author="Joseph Levy" w:date="2020-02-18T23:09:00Z"/>
        </w:rPr>
      </w:pPr>
      <w:ins w:id="652" w:author="Joseph Levy" w:date="2020-02-18T23:09:00Z">
        <w:r w:rsidRPr="00EC1FEC">
          <w:lastRenderedPageBreak/>
          <w:t>In Paragraph</w:t>
        </w:r>
      </w:ins>
      <w:ins w:id="653" w:author="Joseph Levy" w:date="2020-02-18T23:11:00Z">
        <w:r w:rsidRPr="00EC1FEC">
          <w:t xml:space="preserve">s 21, 23, 37 and 39 of PART 2 </w:t>
        </w:r>
      </w:ins>
      <w:ins w:id="654" w:author="Joseph Levy" w:date="2020-02-18T23:12:00Z">
        <w:r w:rsidR="0027761F" w:rsidRPr="00EC1FEC">
          <w:t xml:space="preserve">of NPRM [2] there are references to </w:t>
        </w:r>
      </w:ins>
      <w:ins w:id="655" w:author="Joseph Levy" w:date="2020-02-18T23:13:00Z">
        <w:r w:rsidR="0027761F" w:rsidRPr="00EC1FEC">
          <w:t>the “</w:t>
        </w:r>
        <w:r w:rsidR="0027761F" w:rsidRPr="00EC1FEC">
          <w:rPr>
            <w:color w:val="00B0F0"/>
          </w:rPr>
          <w:t>IEEE 802.11p-2010 standard”</w:t>
        </w:r>
      </w:ins>
      <w:ins w:id="656" w:author="Joseph Levy" w:date="2020-02-18T23:14:00Z">
        <w:r w:rsidR="0027761F" w:rsidRPr="00EC1FEC">
          <w:rPr>
            <w:color w:val="00B0F0"/>
          </w:rPr>
          <w:t>.</w:t>
        </w:r>
      </w:ins>
      <w:ins w:id="657" w:author="Joseph Levy" w:date="2020-02-18T23:13:00Z">
        <w:r w:rsidR="0027761F" w:rsidRPr="00EC1FEC">
          <w:rPr>
            <w:color w:val="00B0F0"/>
          </w:rPr>
          <w:t xml:space="preserve"> </w:t>
        </w:r>
      </w:ins>
      <w:ins w:id="658" w:author="Joseph Levy" w:date="2020-02-18T23:14:00Z">
        <w:r w:rsidR="0027761F" w:rsidRPr="00EC1FEC">
          <w:rPr>
            <w:color w:val="00B0F0"/>
          </w:rPr>
          <w:t xml:space="preserve"> </w:t>
        </w:r>
      </w:ins>
      <w:ins w:id="659" w:author="Joseph Levy" w:date="2020-02-18T23:09:00Z">
        <w:r w:rsidRPr="00EC1FEC">
          <w:t xml:space="preserve">We respectfully request that the reference not be made to the superseded IEEE Std 802.11p-2010 standard, but instead to the current IEEE 802.11-2016. In addition, we suggest not incorporating the entire standard, but only the relevant RF performance aspects that are applicable. A reference to IEEE 802.11-2016 Annex D.2 and D.5 would be appropriate to cover radio regulations for IEEE Std 802.11p and IEEE 802. This suggested change will cover the necessary technical aspects of the IEEE Std 802.11p radio, as well as be inclusive of the IEEE P802.11bd radio design and potential future backwards compatible IEEE 802.11-based ITS radio designs. </w:t>
        </w:r>
      </w:ins>
    </w:p>
    <w:p w14:paraId="66C309BC" w14:textId="77777777" w:rsidR="0062718F" w:rsidRPr="00EC1FEC" w:rsidRDefault="0062718F" w:rsidP="00EC1FEC">
      <w:pPr>
        <w:ind w:firstLine="0"/>
        <w:rPr>
          <w:ins w:id="660" w:author="Joseph Levy" w:date="2020-02-18T23:09:00Z"/>
        </w:rPr>
      </w:pPr>
    </w:p>
    <w:p w14:paraId="63595B52" w14:textId="77777777" w:rsidR="0062718F" w:rsidRPr="00EC1FEC" w:rsidRDefault="0062718F" w:rsidP="00EC1FEC">
      <w:pPr>
        <w:rPr>
          <w:ins w:id="661" w:author="Joseph Levy" w:date="2020-02-18T23:09:00Z"/>
        </w:rPr>
      </w:pPr>
      <w:ins w:id="662" w:author="Joseph Levy" w:date="2020-02-18T23:09:00Z">
        <w:r w:rsidRPr="00EC1FEC">
          <w:t>IEEE 802.11 Working Group has a long history of innovation and we expect the same principles of backwards compatibility and same-channel coexistence can be applied in the 5.9 GHz ITS band starting with IEEE Std 802.11p and continuing with IEEE P802.11bd and future amendments as technology evolves.</w:t>
        </w:r>
      </w:ins>
    </w:p>
    <w:p w14:paraId="76113373" w14:textId="77777777" w:rsidR="0062718F" w:rsidRPr="00EC1FEC" w:rsidRDefault="0062718F" w:rsidP="00EC1FEC">
      <w:pPr>
        <w:ind w:firstLine="0"/>
        <w:rPr>
          <w:ins w:id="663" w:author="Joseph Levy" w:date="2020-02-18T23:09:00Z"/>
        </w:rPr>
      </w:pPr>
    </w:p>
    <w:p w14:paraId="0CEFBABE" w14:textId="77777777" w:rsidR="0062718F" w:rsidRPr="00EC1FEC" w:rsidRDefault="0062718F" w:rsidP="00EC1FEC">
      <w:pPr>
        <w:ind w:firstLine="0"/>
        <w:rPr>
          <w:ins w:id="664" w:author="Joseph Levy" w:date="2020-02-18T23:09:00Z"/>
          <w:color w:val="00B0F0"/>
        </w:rPr>
      </w:pPr>
      <w:ins w:id="665" w:author="Joseph Levy" w:date="2020-02-18T23:09:00Z">
        <w:r w:rsidRPr="00EC1FEC">
          <w:rPr>
            <w:color w:val="00B0F0"/>
          </w:rPr>
          <w:t xml:space="preserve">}18feb:  will add to second paragraph where 80211p-2010 should be updated to IEEE 802.11-2016 Annex D.2 and D.5. </w:t>
        </w:r>
      </w:ins>
    </w:p>
    <w:p w14:paraId="63DBB728" w14:textId="77777777" w:rsidR="0062718F" w:rsidRPr="00EC1FEC" w:rsidRDefault="0062718F" w:rsidP="00EC1FEC">
      <w:pPr>
        <w:ind w:firstLine="0"/>
        <w:rPr>
          <w:ins w:id="666" w:author="Joseph Levy" w:date="2020-02-18T23:09:00Z"/>
          <w:color w:val="00B0F0"/>
        </w:rPr>
      </w:pPr>
      <w:ins w:id="667" w:author="Joseph Levy" w:date="2020-02-18T23:09:00Z">
        <w:r w:rsidRPr="00EC1FEC">
          <w:rPr>
            <w:color w:val="00B0F0"/>
          </w:rPr>
          <w:t xml:space="preserve">} still open on best reference to use.  we do have questions on how to answer the NPRM and where we want the FCC to go. </w:t>
        </w:r>
      </w:ins>
    </w:p>
    <w:p w14:paraId="7F0E52D8" w14:textId="77777777" w:rsidR="0062718F" w:rsidRPr="00EC1FEC" w:rsidRDefault="0062718F" w:rsidP="00EC1FEC">
      <w:pPr>
        <w:ind w:firstLine="0"/>
        <w:rPr>
          <w:ins w:id="668" w:author="Joseph Levy" w:date="2020-02-18T23:09:00Z"/>
          <w:color w:val="00B0F0"/>
        </w:rPr>
      </w:pPr>
      <w:ins w:id="669" w:author="Joseph Levy" w:date="2020-02-18T23:09:00Z">
        <w:r w:rsidRPr="00EC1FEC">
          <w:rPr>
            <w:color w:val="00B0F0"/>
          </w:rPr>
          <w:t xml:space="preserve">} backward compatible vs. co-existence and interoperability. </w:t>
        </w:r>
      </w:ins>
    </w:p>
    <w:p w14:paraId="638D1616" w14:textId="77777777" w:rsidR="0062718F" w:rsidRPr="00EC1FEC" w:rsidRDefault="0062718F" w:rsidP="00EC1FEC">
      <w:pPr>
        <w:rPr>
          <w:ins w:id="670" w:author="Joseph Levy" w:date="2020-02-18T23:09:00Z"/>
          <w:color w:val="00B0F0"/>
        </w:rPr>
      </w:pPr>
      <w:ins w:id="671" w:author="Joseph Levy" w:date="2020-02-18T23:09:00Z">
        <w:r w:rsidRPr="00EC1FEC">
          <w:rPr>
            <w:color w:val="00B0F0"/>
          </w:rPr>
          <w:tab/>
          <w:t>in earlier filings we have text on this, we should consider.</w:t>
        </w:r>
      </w:ins>
    </w:p>
    <w:p w14:paraId="3695404E" w14:textId="77777777" w:rsidR="0062718F" w:rsidRPr="00EC1FEC" w:rsidRDefault="0062718F" w:rsidP="00EC1FEC">
      <w:pPr>
        <w:rPr>
          <w:ins w:id="672" w:author="Joseph Levy" w:date="2020-02-18T23:09:00Z"/>
          <w:color w:val="00B0F0"/>
        </w:rPr>
      </w:pPr>
      <w:ins w:id="673" w:author="Joseph Levy" w:date="2020-02-18T23:09:00Z">
        <w:r w:rsidRPr="00EC1FEC">
          <w:rPr>
            <w:color w:val="00B0F0"/>
          </w:rPr>
          <w:tab/>
          <w:t>co-existence is not the term to use, since not equivalent services, safety/Wi-Fi</w:t>
        </w:r>
      </w:ins>
    </w:p>
    <w:p w14:paraId="16D0C2E9" w14:textId="77777777" w:rsidR="0062718F" w:rsidRPr="00EC1FEC" w:rsidRDefault="0062718F" w:rsidP="00EC1FEC">
      <w:pPr>
        <w:rPr>
          <w:ins w:id="674" w:author="Joseph Levy" w:date="2020-02-18T23:09:00Z"/>
          <w:color w:val="00B0F0"/>
        </w:rPr>
      </w:pPr>
      <w:ins w:id="675" w:author="Joseph Levy" w:date="2020-02-18T23:09:00Z">
        <w:r w:rsidRPr="00EC1FEC">
          <w:rPr>
            <w:color w:val="00B0F0"/>
          </w:rPr>
          <w:tab/>
          <w:t xml:space="preserve">in this context it was 11p to 11bd, then it is valid. </w:t>
        </w:r>
      </w:ins>
    </w:p>
    <w:p w14:paraId="54EB63D0" w14:textId="5897D8A8" w:rsidR="0062718F" w:rsidRPr="00EC1FEC" w:rsidRDefault="0062718F" w:rsidP="00EC1FEC">
      <w:pPr>
        <w:ind w:firstLine="0"/>
        <w:rPr>
          <w:ins w:id="676" w:author="Joseph Levy" w:date="2020-02-18T23:09:00Z"/>
          <w:color w:val="00B0F0"/>
        </w:rPr>
      </w:pPr>
      <w:ins w:id="677" w:author="Joseph Levy" w:date="2020-02-18T23:09:00Z">
        <w:r w:rsidRPr="00EC1FEC">
          <w:rPr>
            <w:color w:val="00B0F0"/>
          </w:rPr>
          <w:t xml:space="preserve">} general input was they will only publish a specific std, not and all future updates or does IEEE 802 internally request to keep the old stds current, after a rollup. </w:t>
        </w:r>
      </w:ins>
    </w:p>
    <w:p w14:paraId="7F62FC91" w14:textId="77777777" w:rsidR="00A67034" w:rsidRPr="00EC1FEC" w:rsidRDefault="00A67034" w:rsidP="00852D53">
      <w:pPr>
        <w:ind w:firstLine="0"/>
      </w:pPr>
    </w:p>
    <w:p w14:paraId="40E742D3" w14:textId="382505F9" w:rsidR="00E433FC" w:rsidRPr="00EC1FEC" w:rsidRDefault="00E433FC" w:rsidP="00EC1FEC">
      <w:pPr>
        <w:pStyle w:val="Heading1"/>
        <w:keepNext w:val="0"/>
        <w:keepLines w:val="0"/>
      </w:pPr>
      <w:r w:rsidRPr="00EC1FEC">
        <w:t>Conclusion:</w:t>
      </w:r>
    </w:p>
    <w:p w14:paraId="1C1B6143" w14:textId="448F2E8F" w:rsidR="00211A64" w:rsidRPr="00EC1FEC" w:rsidRDefault="00211A64" w:rsidP="00852D53">
      <w:pPr>
        <w:ind w:firstLine="0"/>
      </w:pPr>
    </w:p>
    <w:p w14:paraId="48D7E234" w14:textId="7C56A45B" w:rsidR="000E1DB4" w:rsidRPr="00EC1FEC" w:rsidRDefault="000E1DB4" w:rsidP="00EC1FEC">
      <w:r w:rsidRPr="00EC1FEC">
        <w:t>Thank you for consideration of this information.</w:t>
      </w:r>
    </w:p>
    <w:p w14:paraId="2DEFC2CF" w14:textId="77777777" w:rsidR="00091822" w:rsidRPr="00EC1FEC" w:rsidRDefault="00091822" w:rsidP="00852D53">
      <w:pPr>
        <w:ind w:firstLine="0"/>
      </w:pPr>
    </w:p>
    <w:p w14:paraId="1D0DD356" w14:textId="627DF029" w:rsidR="000E1DB4" w:rsidRPr="00EC1FEC" w:rsidRDefault="00210C0D" w:rsidP="00EC1FEC">
      <w:pPr>
        <w:ind w:firstLine="0"/>
      </w:pPr>
      <w:proofErr w:type="gramStart"/>
      <w:r w:rsidRPr="00EC1FEC">
        <w:rPr>
          <w:highlight w:val="yellow"/>
        </w:rPr>
        <w:t>}need</w:t>
      </w:r>
      <w:proofErr w:type="gramEnd"/>
      <w:r w:rsidRPr="00EC1FEC">
        <w:rPr>
          <w:highlight w:val="yellow"/>
        </w:rPr>
        <w:t xml:space="preserve"> addition</w:t>
      </w:r>
      <w:r w:rsidR="009033A9" w:rsidRPr="00EC1FEC">
        <w:rPr>
          <w:highlight w:val="yellow"/>
        </w:rPr>
        <w:t>al</w:t>
      </w:r>
      <w:r w:rsidRPr="00EC1FEC">
        <w:rPr>
          <w:highlight w:val="yellow"/>
        </w:rPr>
        <w:t xml:space="preserve"> content for the conclusion</w:t>
      </w:r>
    </w:p>
    <w:p w14:paraId="0F552C46" w14:textId="6211542B" w:rsidR="00210C0D" w:rsidRPr="00EC1FEC" w:rsidRDefault="00210C0D" w:rsidP="00852D53">
      <w:pPr>
        <w:ind w:firstLine="0"/>
      </w:pPr>
    </w:p>
    <w:p w14:paraId="4DD6CEB6" w14:textId="77777777" w:rsidR="00091822" w:rsidRPr="00EC1FEC" w:rsidRDefault="00091822"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 xml:space="preserve">By:              /ss/          </w:t>
      </w:r>
      <w:proofErr w:type="gramStart"/>
      <w:r w:rsidRPr="00EC1FEC">
        <w:t xml:space="preserve">  .</w:t>
      </w:r>
      <w:proofErr w:type="gramEnd"/>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proofErr w:type="spellStart"/>
      <w:r w:rsidRPr="00EC1FEC">
        <w:t>em</w:t>
      </w:r>
      <w:proofErr w:type="spellEnd"/>
      <w:r w:rsidRPr="00EC1FEC">
        <w:t>: p.nikolich@ieee.org</w:t>
      </w:r>
    </w:p>
    <w:p w14:paraId="2D71360C" w14:textId="78A8DCE4" w:rsidR="004903CC" w:rsidRPr="00EC1FEC" w:rsidRDefault="004903CC" w:rsidP="00852D53">
      <w:pPr>
        <w:ind w:firstLine="0"/>
        <w:rPr>
          <w:ins w:id="678" w:author="Holcomb, Jay" w:date="2020-02-14T09:19:00Z"/>
        </w:rPr>
      </w:pPr>
    </w:p>
    <w:p w14:paraId="012F0EA5" w14:textId="77777777" w:rsidR="00F57197" w:rsidRPr="00EC1FEC" w:rsidRDefault="00F57197" w:rsidP="00852D53">
      <w:pPr>
        <w:ind w:firstLine="0"/>
      </w:pPr>
    </w:p>
    <w:p w14:paraId="22C10E68" w14:textId="77777777" w:rsidR="0077218B" w:rsidRPr="00EC1FEC" w:rsidRDefault="0077218B" w:rsidP="00EC1FEC">
      <w:pPr>
        <w:ind w:firstLine="0"/>
        <w:rPr>
          <w:ins w:id="679" w:author="Joseph Levy" w:date="2020-02-19T00:32:00Z"/>
        </w:rPr>
      </w:pPr>
      <w:ins w:id="680" w:author="Joseph Levy" w:date="2020-02-19T00:32:00Z">
        <w:r w:rsidRPr="00EC1FEC">
          <w:br w:type="page"/>
        </w:r>
      </w:ins>
    </w:p>
    <w:p w14:paraId="2E26DDF7" w14:textId="77777777" w:rsidR="00852D53" w:rsidRDefault="00852D53" w:rsidP="00EC1FEC">
      <w:pPr>
        <w:ind w:firstLine="0"/>
        <w:rPr>
          <w:ins w:id="681" w:author="Holcomb, Jay" w:date="2020-02-19T03:31:00Z"/>
          <w:b/>
        </w:rPr>
      </w:pPr>
    </w:p>
    <w:p w14:paraId="741D7780" w14:textId="3C51EE11" w:rsidR="00CA09B2" w:rsidRPr="00EC1FEC" w:rsidRDefault="00CA09B2" w:rsidP="00EC1FEC">
      <w:pPr>
        <w:ind w:firstLine="0"/>
        <w:rPr>
          <w:b/>
        </w:rPr>
      </w:pPr>
      <w:r w:rsidRPr="00EC1FEC">
        <w:rPr>
          <w:b/>
        </w:rPr>
        <w:t>References:</w:t>
      </w:r>
    </w:p>
    <w:p w14:paraId="6B332F97" w14:textId="19BB4DA0" w:rsidR="00CA09B2" w:rsidRPr="00EC1FEC" w:rsidRDefault="00CA09B2" w:rsidP="00EC1FEC">
      <w:pPr>
        <w:ind w:firstLine="0"/>
      </w:pPr>
    </w:p>
    <w:p w14:paraId="394E57E5" w14:textId="13E5A0D7" w:rsidR="00002CD6" w:rsidRPr="00EC1FEC" w:rsidRDefault="00002CD6" w:rsidP="00EC1FEC">
      <w:pPr>
        <w:ind w:firstLine="0"/>
      </w:pPr>
      <w:r w:rsidRPr="00EC1FEC">
        <w:t>[</w:t>
      </w:r>
      <w:r w:rsidR="00DC5B49" w:rsidRPr="00EC1FEC">
        <w:t>1</w:t>
      </w:r>
      <w:r w:rsidRPr="00EC1FEC">
        <w:t xml:space="preserve">] </w:t>
      </w:r>
      <w:r w:rsidR="00DB43D6" w:rsidRPr="00EC1FEC">
        <w:t>“</w:t>
      </w:r>
      <w:r w:rsidRPr="00EC1FEC">
        <w:t>In the Matter of: Use of the 5.850-5.925 GHz Band, ET Docket No. 19-138, NOTICE OF PROPOSED RULEMAKING</w:t>
      </w:r>
      <w:r w:rsidR="00DB43D6" w:rsidRPr="00EC1FEC">
        <w:t>”</w:t>
      </w:r>
      <w:r w:rsidRPr="00EC1FEC">
        <w:t xml:space="preserve">, </w:t>
      </w:r>
      <w:r w:rsidR="003A00F2" w:rsidRPr="00EC1FEC">
        <w:t xml:space="preserve">Released: </w:t>
      </w:r>
      <w:r w:rsidRPr="00EC1FEC">
        <w:t>December 17, 2019, FCC 19-129</w:t>
      </w:r>
      <w:ins w:id="682" w:author="Holcomb, Jay" w:date="2020-02-14T06:59:00Z">
        <w:r w:rsidR="006B31BB" w:rsidRPr="00EC1FEC">
          <w:t xml:space="preserve">  </w:t>
        </w:r>
      </w:ins>
      <w:r w:rsidR="006B31BB" w:rsidRPr="00EC1FEC">
        <w:fldChar w:fldCharType="begin"/>
      </w:r>
      <w:r w:rsidR="006B31BB" w:rsidRPr="00EC1FEC">
        <w:instrText xml:space="preserve"> HYPERLINK "https://www.fcc.gov/ecfs/search/filings?proceedings_name=19-138&amp;sort=date_disseminated,DESC" </w:instrText>
      </w:r>
      <w:r w:rsidR="006B31BB" w:rsidRPr="00EC1FEC">
        <w:fldChar w:fldCharType="separate"/>
      </w:r>
      <w:ins w:id="683" w:author="Holcomb, Jay" w:date="2020-02-14T07:00:00Z">
        <w:r w:rsidR="006B31BB" w:rsidRPr="00EC1FEC">
          <w:rPr>
            <w:rStyle w:val="Hyperlink"/>
          </w:rPr>
          <w:t>https://www.fcc.gov/ecfs/search/filings?proceedings_name=19-138&amp;sort=date_disseminated,DESC</w:t>
        </w:r>
        <w:r w:rsidR="006B31BB" w:rsidRPr="00EC1FEC">
          <w:fldChar w:fldCharType="end"/>
        </w:r>
      </w:ins>
    </w:p>
    <w:p w14:paraId="43F65BC1" w14:textId="77777777" w:rsidR="004903CC" w:rsidRPr="00EC1FEC" w:rsidRDefault="004903CC" w:rsidP="00EC1FEC">
      <w:pPr>
        <w:ind w:firstLine="0"/>
      </w:pPr>
    </w:p>
    <w:p w14:paraId="3A0876B9" w14:textId="5A492AA8" w:rsidR="002F5782" w:rsidRPr="00EC1FEC" w:rsidRDefault="002F5782" w:rsidP="00EC1FEC">
      <w:pPr>
        <w:ind w:firstLine="0"/>
      </w:pPr>
      <w:r w:rsidRPr="00EC1FEC">
        <w:t>[</w:t>
      </w:r>
      <w:r w:rsidR="00DC5B49" w:rsidRPr="00EC1FEC">
        <w:t>2</w:t>
      </w:r>
      <w:r w:rsidRPr="00EC1FEC">
        <w:t xml:space="preserve">] “FEDERAL COMMUNICATIONS COMMISSION, 47 CFR Parts 2, 15, 90, and 95, [ET Docket No. 19–138; FCC 19–129; FRS 16447], Use of the 5.850–5.925 GHz Band” as published in the Federal Register/ Vol. 85, No. 25/ Thursday, February 6, 2020 / proposed Rules, starting on page 6841.  </w:t>
      </w:r>
      <w:hyperlink r:id="rId22" w:history="1">
        <w:r w:rsidR="0023241F" w:rsidRPr="00EC1FEC">
          <w:rPr>
            <w:rStyle w:val="Hyperlink"/>
          </w:rPr>
          <w:t>https://www.govinfo.gov/content/pkg/FR-2020-02-06/pdf/2020-02086.pdf</w:t>
        </w:r>
      </w:hyperlink>
      <w:r w:rsidR="0023241F" w:rsidRPr="00EC1FEC">
        <w:t xml:space="preserve"> </w:t>
      </w:r>
    </w:p>
    <w:p w14:paraId="4CB1A369" w14:textId="77777777" w:rsidR="004903CC" w:rsidRPr="00EC1FEC" w:rsidRDefault="004903CC" w:rsidP="00EC1FEC">
      <w:pPr>
        <w:ind w:firstLine="0"/>
      </w:pPr>
    </w:p>
    <w:p w14:paraId="419DB8A9" w14:textId="5D2AC418" w:rsidR="00FB0507" w:rsidRPr="00EC1FEC" w:rsidRDefault="00FB0507" w:rsidP="00EC1FEC">
      <w:pPr>
        <w:ind w:firstLine="0"/>
        <w:rPr>
          <w:rStyle w:val="Hyperlink"/>
        </w:rPr>
      </w:pPr>
      <w:r w:rsidRPr="00EC1FEC">
        <w:t>[</w:t>
      </w:r>
      <w:r w:rsidR="00DC5B49" w:rsidRPr="00EC1FEC">
        <w:t>3</w:t>
      </w:r>
      <w:r w:rsidRPr="00EC1FEC">
        <w:t xml:space="preserve">] </w:t>
      </w:r>
      <w:r w:rsidR="00DB43D6" w:rsidRPr="00EC1FEC">
        <w:t>“</w:t>
      </w:r>
      <w:r w:rsidR="00C20583" w:rsidRPr="00EC1FEC">
        <w:t>Preparing for the Future of Transportation: Automated Vehicles 3.0 (AV 3.0)</w:t>
      </w:r>
      <w:r w:rsidR="00DB43D6" w:rsidRPr="00EC1FEC">
        <w:t>”</w:t>
      </w:r>
      <w:r w:rsidR="00A4544C" w:rsidRPr="00EC1FEC">
        <w:t xml:space="preserve">, U.S. Department of Transportation, October 2018, </w:t>
      </w:r>
      <w:hyperlink r:id="rId23" w:history="1">
        <w:r w:rsidRPr="00EC1FEC">
          <w:rPr>
            <w:rStyle w:val="Hyperlink"/>
          </w:rPr>
          <w:t>https://www.transportation.gov/av/3/preparing-future-transportation-automated-vehicles-3</w:t>
        </w:r>
      </w:hyperlink>
    </w:p>
    <w:p w14:paraId="2D6B86BF" w14:textId="77777777" w:rsidR="004903CC" w:rsidRPr="00EC1FEC" w:rsidRDefault="004903CC" w:rsidP="00EC1FEC">
      <w:pPr>
        <w:ind w:firstLine="0"/>
      </w:pPr>
    </w:p>
    <w:p w14:paraId="40126F33" w14:textId="55D6D30D" w:rsidR="00FB0507" w:rsidRPr="00EC1FEC" w:rsidRDefault="00FB0507" w:rsidP="00EC1FEC">
      <w:pPr>
        <w:ind w:firstLine="0"/>
        <w:rPr>
          <w:rStyle w:val="Hyperlink"/>
        </w:rPr>
      </w:pPr>
      <w:r w:rsidRPr="00EC1FEC">
        <w:t>[</w:t>
      </w:r>
      <w:r w:rsidR="00DC5B49" w:rsidRPr="00EC1FEC">
        <w:t>4</w:t>
      </w:r>
      <w:r w:rsidRPr="00EC1FEC">
        <w:t xml:space="preserve">] </w:t>
      </w:r>
      <w:r w:rsidR="00DB43D6" w:rsidRPr="00EC1FEC">
        <w:t>“</w:t>
      </w:r>
      <w:r w:rsidR="00A4544C" w:rsidRPr="00EC1FEC">
        <w:t>Road Safety and Road Efficiency Spectrum Needs in the 5.9 GHz</w:t>
      </w:r>
      <w:r w:rsidR="00DB43D6" w:rsidRPr="00EC1FEC">
        <w:t>”</w:t>
      </w:r>
      <w:r w:rsidR="00A4544C" w:rsidRPr="00EC1FEC">
        <w:t xml:space="preserve">, CAR 2 CAR Communications Consortium, 21 </w:t>
      </w:r>
      <w:r w:rsidR="00FC4364" w:rsidRPr="00EC1FEC">
        <w:t>February</w:t>
      </w:r>
      <w:r w:rsidR="00A4544C" w:rsidRPr="00EC1FEC">
        <w:t xml:space="preserve"> 2018,</w:t>
      </w:r>
      <w:r w:rsidR="00A4544C" w:rsidRPr="00EC1FEC">
        <w:rPr>
          <w:rStyle w:val="Hyperlink"/>
        </w:rPr>
        <w:t xml:space="preserve"> </w:t>
      </w:r>
      <w:hyperlink r:id="rId24" w:history="1">
        <w:r w:rsidRPr="00EC1FEC">
          <w:rPr>
            <w:rStyle w:val="Hyperlink"/>
          </w:rPr>
          <w:t>https://www.car-2-car.org/fileadmin/documents/General_Documents/C2CCC_TR_2050_Spectrum_Needs.pdf</w:t>
        </w:r>
      </w:hyperlink>
      <w:r w:rsidRPr="00EC1FEC">
        <w:rPr>
          <w:rStyle w:val="Hyperlink"/>
        </w:rPr>
        <w:t xml:space="preserve"> </w:t>
      </w:r>
    </w:p>
    <w:p w14:paraId="225D7CF3" w14:textId="77777777" w:rsidR="004903CC" w:rsidRPr="00EC1FEC" w:rsidRDefault="004903CC" w:rsidP="00EC1FEC">
      <w:pPr>
        <w:ind w:firstLine="0"/>
      </w:pPr>
    </w:p>
    <w:p w14:paraId="0B203924" w14:textId="111D0BE1" w:rsidR="00E929B6" w:rsidRPr="00EC1FEC" w:rsidRDefault="00E929B6" w:rsidP="00EC1FEC">
      <w:pPr>
        <w:ind w:firstLine="0"/>
        <w:rPr>
          <w:rStyle w:val="Hyperlink"/>
        </w:rPr>
      </w:pPr>
      <w:r w:rsidRPr="00EC1FEC">
        <w:t>[</w:t>
      </w:r>
      <w:r w:rsidR="00DC5B49" w:rsidRPr="00EC1FEC">
        <w:t>5</w:t>
      </w:r>
      <w:r w:rsidRPr="00EC1FEC">
        <w:t>] Recommendation ITU-R M.2121-0, 01/2019, “Harmonization of frequency bands for Intelligent Transport Systems in the mobile service”,</w:t>
      </w:r>
      <w:r w:rsidRPr="00EC1FEC">
        <w:rPr>
          <w:rStyle w:val="Hyperlink"/>
        </w:rPr>
        <w:t xml:space="preserve"> </w:t>
      </w:r>
      <w:hyperlink r:id="rId25" w:history="1">
        <w:r w:rsidRPr="00EC1FEC">
          <w:rPr>
            <w:rStyle w:val="Hyperlink"/>
          </w:rPr>
          <w:t>https://www.itu.int/dms_pubrec/itu-r/rec/m/R-REC-M.2121-0-201901-I!!PDF-E.pdf</w:t>
        </w:r>
      </w:hyperlink>
      <w:r w:rsidRPr="00EC1FEC">
        <w:rPr>
          <w:rStyle w:val="Hyperlink"/>
        </w:rPr>
        <w:t xml:space="preserve"> </w:t>
      </w:r>
    </w:p>
    <w:p w14:paraId="4B63F5B9" w14:textId="77777777" w:rsidR="004903CC" w:rsidRPr="00EC1FEC" w:rsidRDefault="004903CC" w:rsidP="00EC1FEC">
      <w:pPr>
        <w:ind w:firstLine="0"/>
      </w:pPr>
    </w:p>
    <w:p w14:paraId="27DD9EED" w14:textId="1F9C1018" w:rsidR="00FB0507" w:rsidRPr="00EC1FEC" w:rsidRDefault="00FB0507" w:rsidP="00EC1FEC">
      <w:pPr>
        <w:ind w:firstLine="0"/>
        <w:rPr>
          <w:rStyle w:val="Hyperlink"/>
        </w:rPr>
      </w:pPr>
      <w:r w:rsidRPr="00EC1FEC">
        <w:t>[</w:t>
      </w:r>
      <w:r w:rsidR="00DC5B49" w:rsidRPr="00EC1FEC">
        <w:t>6</w:t>
      </w:r>
      <w:r w:rsidRPr="00EC1FEC">
        <w:t>]</w:t>
      </w:r>
      <w:ins w:id="684" w:author="Holcomb, Jay" w:date="2020-02-14T06:50:00Z">
        <w:r w:rsidR="004420F0" w:rsidRPr="00EC1FEC">
          <w:t xml:space="preserve"> Connected vehicles and cooperative ITS </w:t>
        </w:r>
      </w:ins>
      <w:del w:id="685" w:author="Holcomb, Jay" w:date="2020-02-11T11:58:00Z">
        <w:r w:rsidRPr="00EC1FEC" w:rsidDel="00942D04">
          <w:rPr>
            <w:rStyle w:val="Hyperlink"/>
          </w:rPr>
          <w:delText xml:space="preserve"> </w:delText>
        </w:r>
        <w:r w:rsidR="00BD5CEB" w:rsidRPr="00EC1FEC" w:rsidDel="00942D04">
          <w:fldChar w:fldCharType="begin"/>
        </w:r>
        <w:r w:rsidR="00BD5CEB" w:rsidRPr="00EC1FEC" w:rsidDel="00942D04">
          <w:delInstrText xml:space="preserve"> HYPERLINK "http://www.scoop.developpement-durable.gouv.fr/en/" </w:delInstrText>
        </w:r>
        <w:r w:rsidR="00BD5CEB" w:rsidRPr="00EC1FEC" w:rsidDel="00942D04">
          <w:fldChar w:fldCharType="separate"/>
        </w:r>
        <w:r w:rsidRPr="00EC1FEC" w:rsidDel="00942D04">
          <w:rPr>
            <w:rStyle w:val="Hyperlink"/>
          </w:rPr>
          <w:delText>http://www.scoop.developpement-durable.gouv.fr/en/</w:delText>
        </w:r>
        <w:r w:rsidR="00BD5CEB" w:rsidRPr="00EC1FEC" w:rsidDel="00942D04">
          <w:rPr>
            <w:rStyle w:val="Hyperlink"/>
          </w:rPr>
          <w:fldChar w:fldCharType="end"/>
        </w:r>
      </w:del>
      <w:del w:id="686" w:author="Holcomb, Jay" w:date="2020-02-14T06:50:00Z">
        <w:r w:rsidR="00942D04" w:rsidRPr="00EC1FEC" w:rsidDel="004420F0">
          <w:rPr>
            <w:rStyle w:val="Hyperlink"/>
          </w:rPr>
          <w:delText xml:space="preserve">  </w:delText>
        </w:r>
      </w:del>
      <w:r w:rsidR="004420F0" w:rsidRPr="00EC1FEC">
        <w:rPr>
          <w:rStyle w:val="Hyperlink"/>
        </w:rPr>
        <w:fldChar w:fldCharType="begin"/>
      </w:r>
      <w:r w:rsidR="004420F0" w:rsidRPr="00EC1FEC">
        <w:rPr>
          <w:rStyle w:val="Hyperlink"/>
        </w:rPr>
        <w:instrText xml:space="preserve"> HYPERLINK "http://www.scoop.developpement-durable.gouv.fr/en/IMG/pdf/scoop_f_-_presentation_5_april_2018.pdf" </w:instrText>
      </w:r>
      <w:r w:rsidR="004420F0" w:rsidRPr="00EC1FEC">
        <w:rPr>
          <w:rStyle w:val="Hyperlink"/>
        </w:rPr>
        <w:fldChar w:fldCharType="separate"/>
      </w:r>
      <w:r w:rsidR="004420F0" w:rsidRPr="00EC1FEC">
        <w:rPr>
          <w:rStyle w:val="Hyperlink"/>
        </w:rPr>
        <w:t>http://www.scoop.developpement-durable.gouv.fr/en/IMG/pdf/scoop_f_-_presentation_5_april_2018.pdf</w:t>
      </w:r>
      <w:ins w:id="687" w:author="Holcomb, Jay" w:date="2020-02-14T06:50:00Z">
        <w:r w:rsidR="004420F0" w:rsidRPr="00EC1FEC">
          <w:rPr>
            <w:rStyle w:val="Hyperlink"/>
          </w:rPr>
          <w:fldChar w:fldCharType="end"/>
        </w:r>
      </w:ins>
      <w:ins w:id="688" w:author="Holcomb, Jay" w:date="2020-02-12T05:41:00Z">
        <w:r w:rsidR="009C1FA7" w:rsidRPr="00EC1FEC">
          <w:rPr>
            <w:rStyle w:val="Hyperlink"/>
          </w:rPr>
          <w:t xml:space="preserve"> </w:t>
        </w:r>
      </w:ins>
    </w:p>
    <w:p w14:paraId="65234889" w14:textId="77777777" w:rsidR="004903CC" w:rsidRPr="00EC1FEC" w:rsidRDefault="004903CC" w:rsidP="00EC1FEC">
      <w:pPr>
        <w:ind w:firstLine="0"/>
      </w:pPr>
    </w:p>
    <w:p w14:paraId="19A07D25" w14:textId="29999FCC" w:rsidR="00920DC1" w:rsidRPr="00EC1FEC" w:rsidRDefault="003A2283" w:rsidP="00EC1FEC">
      <w:pPr>
        <w:ind w:firstLine="0"/>
        <w:rPr>
          <w:ins w:id="689" w:author="Holcomb, Jay" w:date="2020-02-14T07:21:00Z"/>
        </w:rPr>
      </w:pPr>
      <w:r w:rsidRPr="00EC1FEC">
        <w:t>[</w:t>
      </w:r>
      <w:r w:rsidR="00DC5B49" w:rsidRPr="00EC1FEC">
        <w:t>7</w:t>
      </w:r>
      <w:r w:rsidRPr="00EC1FEC">
        <w:t xml:space="preserve">] “Influences on Energy Savings of Heavy Trucks Using Cooperative Adaptive Cruise Control”, SAE International, 03 April 2018, </w:t>
      </w:r>
      <w:hyperlink r:id="rId26" w:history="1">
        <w:r w:rsidRPr="00EC1FEC">
          <w:rPr>
            <w:rStyle w:val="Hyperlink"/>
          </w:rPr>
          <w:t>https://www.nrel.gov/docs/fy18osti/70868.pdf</w:t>
        </w:r>
      </w:hyperlink>
      <w:ins w:id="690" w:author="Holcomb, Jay" w:date="2020-02-14T07:21:00Z">
        <w:r w:rsidR="00F07597" w:rsidRPr="00EC1FEC">
          <w:t xml:space="preserve">  (copy link into browser) </w:t>
        </w:r>
      </w:ins>
    </w:p>
    <w:p w14:paraId="42AC761B" w14:textId="77777777" w:rsidR="00F07597" w:rsidRPr="00EC1FEC" w:rsidRDefault="00F07597" w:rsidP="00EC1FEC">
      <w:pPr>
        <w:ind w:firstLine="0"/>
      </w:pPr>
    </w:p>
    <w:p w14:paraId="2F30E6D2" w14:textId="3F8E66AB" w:rsidR="003A00F2" w:rsidRPr="00EC1FEC" w:rsidRDefault="003A00F2" w:rsidP="00EC1FEC">
      <w:pPr>
        <w:ind w:firstLine="0"/>
      </w:pPr>
      <w:r w:rsidRPr="00EC1FEC">
        <w:t>[</w:t>
      </w:r>
      <w:r w:rsidR="00DC5B49" w:rsidRPr="00EC1FEC">
        <w:t>8</w:t>
      </w:r>
      <w:r w:rsidRPr="00EC1FEC">
        <w:t xml:space="preserve">] Recommendation ITU-R M.2121-0, </w:t>
      </w:r>
      <w:ins w:id="691" w:author="Holcomb, Jay" w:date="2020-02-14T09:12:00Z">
        <w:r w:rsidR="00501EF6" w:rsidRPr="00EC1FEC">
          <w:rPr>
            <w:color w:val="222222"/>
          </w:rPr>
          <w:t>Harmonization of frequency bands for Intelligent Transport Systems in the mobile service</w:t>
        </w:r>
      </w:ins>
      <w:del w:id="692" w:author="Holcomb, Jay" w:date="2020-02-14T09:12:00Z">
        <w:r w:rsidRPr="00EC1FEC" w:rsidDel="00501EF6">
          <w:delText>harmonization of frequency bands for intelligent transport systems in the mobile service</w:delText>
        </w:r>
      </w:del>
      <w:r w:rsidRPr="00EC1FEC">
        <w:t>, January 2019.</w:t>
      </w:r>
      <w:ins w:id="693" w:author="Holcomb, Jay" w:date="2020-02-14T07:12:00Z">
        <w:r w:rsidR="009A28E6" w:rsidRPr="00EC1FEC">
          <w:t xml:space="preserve"> </w:t>
        </w:r>
      </w:ins>
      <w:r w:rsidR="009A28E6" w:rsidRPr="00EC1FEC">
        <w:fldChar w:fldCharType="begin"/>
      </w:r>
      <w:r w:rsidR="009A28E6" w:rsidRPr="00EC1FEC">
        <w:instrText xml:space="preserve"> HYPERLINK "https://www.itu.int/rec/R-REC-M.2121-0-201901-I/en" </w:instrText>
      </w:r>
      <w:r w:rsidR="009A28E6" w:rsidRPr="00EC1FEC">
        <w:fldChar w:fldCharType="separate"/>
      </w:r>
      <w:ins w:id="694" w:author="Holcomb, Jay" w:date="2020-02-14T07:12:00Z">
        <w:r w:rsidR="009A28E6" w:rsidRPr="00EC1FEC">
          <w:rPr>
            <w:rStyle w:val="Hyperlink"/>
          </w:rPr>
          <w:t>https://www.itu.int/rec/R-REC-M.2121-0-201901-I/en</w:t>
        </w:r>
        <w:r w:rsidR="009A28E6" w:rsidRPr="00EC1FEC">
          <w:fldChar w:fldCharType="end"/>
        </w:r>
      </w:ins>
    </w:p>
    <w:p w14:paraId="58BE7033" w14:textId="77777777" w:rsidR="004903CC" w:rsidRPr="00EC1FEC" w:rsidRDefault="004903CC" w:rsidP="00EC1FEC">
      <w:pPr>
        <w:ind w:firstLine="0"/>
      </w:pPr>
    </w:p>
    <w:p w14:paraId="0213DCE9" w14:textId="5BB2814E" w:rsidR="003A00F2" w:rsidRPr="00EC1FEC" w:rsidRDefault="003A00F2" w:rsidP="00EC1FEC">
      <w:pPr>
        <w:ind w:firstLine="0"/>
      </w:pPr>
      <w:r w:rsidRPr="00EC1FEC">
        <w:t>[</w:t>
      </w:r>
      <w:r w:rsidR="00AE3DC4" w:rsidRPr="00EC1FEC">
        <w:t>9</w:t>
      </w:r>
      <w:r w:rsidRPr="00EC1FEC">
        <w:t xml:space="preserve">] Recommendation ITU-R M.2084, </w:t>
      </w:r>
      <w:ins w:id="695" w:author="Holcomb, Jay" w:date="2020-02-14T09:14:00Z">
        <w:r w:rsidR="00501EF6" w:rsidRPr="00EC1FEC">
          <w:t>Radio interface standards of vehicle-to-vehicle and vehicle-to-infrastructure two-way communications for Intelligent Transport System applications</w:t>
        </w:r>
      </w:ins>
      <w:del w:id="696" w:author="Holcomb, Jay" w:date="2020-02-14T09:14:00Z">
        <w:r w:rsidRPr="00EC1FEC" w:rsidDel="00501EF6">
          <w:delText>radio interface standards of vehicle to vehicle infrastructure two way communications for intelligent transport systems</w:delText>
        </w:r>
      </w:del>
      <w:r w:rsidRPr="00EC1FEC">
        <w:t>, November 2019.</w:t>
      </w:r>
      <w:ins w:id="697" w:author="Holcomb, Jay" w:date="2020-02-14T07:13:00Z">
        <w:r w:rsidR="009A28E6" w:rsidRPr="00EC1FEC">
          <w:t xml:space="preserve"> </w:t>
        </w:r>
      </w:ins>
      <w:r w:rsidR="009A28E6" w:rsidRPr="00EC1FEC">
        <w:fldChar w:fldCharType="begin"/>
      </w:r>
      <w:r w:rsidR="009A28E6" w:rsidRPr="00EC1FEC">
        <w:instrText xml:space="preserve"> HYPERLINK "https://www.itu.int/rec/R-REC-M.2084/en" </w:instrText>
      </w:r>
      <w:r w:rsidR="009A28E6" w:rsidRPr="00EC1FEC">
        <w:fldChar w:fldCharType="separate"/>
      </w:r>
      <w:ins w:id="698" w:author="Holcomb, Jay" w:date="2020-02-14T07:13:00Z">
        <w:r w:rsidR="009A28E6" w:rsidRPr="00EC1FEC">
          <w:rPr>
            <w:rStyle w:val="Hyperlink"/>
          </w:rPr>
          <w:t>https://www.itu.int/rec/R-REC-M.2084/en</w:t>
        </w:r>
        <w:r w:rsidR="009A28E6" w:rsidRPr="00EC1FEC">
          <w:fldChar w:fldCharType="end"/>
        </w:r>
      </w:ins>
    </w:p>
    <w:p w14:paraId="547EE669" w14:textId="77777777" w:rsidR="004903CC" w:rsidRPr="00EC1FEC" w:rsidRDefault="004903CC" w:rsidP="00EC1FEC">
      <w:pPr>
        <w:ind w:firstLine="0"/>
      </w:pPr>
    </w:p>
    <w:p w14:paraId="7DDA7BE0" w14:textId="1CE33BEE" w:rsidR="003A00F2" w:rsidRPr="00EC1FEC" w:rsidRDefault="003A00F2" w:rsidP="00EC1FEC">
      <w:pPr>
        <w:ind w:firstLine="0"/>
      </w:pPr>
      <w:r w:rsidRPr="00EC1FEC">
        <w:t>[</w:t>
      </w:r>
      <w:r w:rsidR="00AE3DC4" w:rsidRPr="00EC1FEC">
        <w:t>10</w:t>
      </w:r>
      <w:r w:rsidRPr="00EC1FEC">
        <w:t xml:space="preserve">] The REPORT AND ORDER, </w:t>
      </w:r>
      <w:r w:rsidR="00210C0D" w:rsidRPr="00EC1FEC">
        <w:t>adopted</w:t>
      </w:r>
      <w:r w:rsidRPr="00EC1FEC">
        <w:t xml:space="preserve">:  December 17, 2003, Released:  February 10, 2004, </w:t>
      </w:r>
    </w:p>
    <w:p w14:paraId="28D3F521" w14:textId="37FF93B5" w:rsidR="003A00F2" w:rsidRPr="00EC1FEC" w:rsidRDefault="003A00F2" w:rsidP="00EC1FEC">
      <w:pPr>
        <w:ind w:firstLine="0"/>
      </w:pPr>
      <w:r w:rsidRPr="00EC1FEC">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w:t>
      </w:r>
      <w:ins w:id="699" w:author="Holcomb, Jay" w:date="2020-02-14T09:16:00Z">
        <w:r w:rsidR="00501EF6" w:rsidRPr="00EC1FEC">
          <w:t xml:space="preserve"> </w:t>
        </w:r>
      </w:ins>
      <w:r w:rsidR="00501EF6" w:rsidRPr="00EC1FEC">
        <w:rPr>
          <w:rStyle w:val="Hyperlink"/>
        </w:rPr>
        <w:fldChar w:fldCharType="begin"/>
      </w:r>
      <w:r w:rsidR="00501EF6" w:rsidRPr="00EC1FEC">
        <w:rPr>
          <w:rStyle w:val="Hyperlink"/>
        </w:rPr>
        <w:instrText xml:space="preserve"> HYPERLINK "https://ecfsapi.fcc.gov/file/6515782773.pdf" \t "_blank" </w:instrText>
      </w:r>
      <w:r w:rsidR="00501EF6" w:rsidRPr="00EC1FEC">
        <w:rPr>
          <w:rStyle w:val="Hyperlink"/>
        </w:rPr>
        <w:fldChar w:fldCharType="separate"/>
      </w:r>
      <w:ins w:id="700" w:author="Holcomb, Jay" w:date="2020-02-14T09:16:00Z">
        <w:r w:rsidR="00501EF6" w:rsidRPr="00EC1FEC">
          <w:rPr>
            <w:rStyle w:val="Hyperlink"/>
          </w:rPr>
          <w:t>https://ecfsapi.fcc.gov/file/6515782773.pdf</w:t>
        </w:r>
        <w:r w:rsidR="00501EF6" w:rsidRPr="00EC1FEC">
          <w:rPr>
            <w:rStyle w:val="Hyperlink"/>
          </w:rPr>
          <w:fldChar w:fldCharType="end"/>
        </w:r>
      </w:ins>
    </w:p>
    <w:p w14:paraId="57454823" w14:textId="77777777" w:rsidR="004903CC" w:rsidRPr="00EC1FEC" w:rsidRDefault="004903CC" w:rsidP="00EC1FEC">
      <w:pPr>
        <w:ind w:firstLine="0"/>
      </w:pPr>
    </w:p>
    <w:p w14:paraId="4ABBB99A" w14:textId="235A38E4" w:rsidR="00FB0507" w:rsidRPr="00EC1FEC" w:rsidRDefault="00FB0507" w:rsidP="00EC1FEC">
      <w:pPr>
        <w:ind w:firstLine="0"/>
        <w:rPr>
          <w:rStyle w:val="Hyperlink"/>
        </w:rPr>
      </w:pPr>
      <w:r w:rsidRPr="00EC1FEC">
        <w:t>[</w:t>
      </w:r>
      <w:r w:rsidR="00AE3DC4" w:rsidRPr="00EC1FEC">
        <w:t>11</w:t>
      </w:r>
      <w:r w:rsidRPr="00EC1FEC">
        <w:t xml:space="preserve">] </w:t>
      </w:r>
      <w:r w:rsidR="00DB43D6" w:rsidRPr="00EC1FEC">
        <w:t>“Cadillac to Expand Super Cruise Across Entire Lineup”, GM Corporate Newsroom, 06 June 2018</w:t>
      </w:r>
      <w:r w:rsidR="00DB43D6" w:rsidRPr="00EC1FEC">
        <w:rPr>
          <w:rStyle w:val="Hyperlink"/>
        </w:rPr>
        <w:t xml:space="preserve"> </w:t>
      </w:r>
      <w:hyperlink r:id="rId27" w:history="1">
        <w:r w:rsidRPr="00EC1FEC">
          <w:rPr>
            <w:rStyle w:val="Hyperlink"/>
          </w:rPr>
          <w:t>https://media.gm.com/media/cn/en/gm/news.detail.html/content/Pages/news/cn/en/2018/June/0606_Cadillac-Lineup.html</w:t>
        </w:r>
      </w:hyperlink>
    </w:p>
    <w:p w14:paraId="03EC3819" w14:textId="77777777" w:rsidR="004903CC" w:rsidRPr="00EC1FEC" w:rsidRDefault="004903CC" w:rsidP="00EC1FEC">
      <w:pPr>
        <w:ind w:firstLine="0"/>
      </w:pPr>
    </w:p>
    <w:p w14:paraId="7B93796F" w14:textId="17ED413B" w:rsidR="00FB0507" w:rsidRPr="00EC1FEC" w:rsidRDefault="00FB0507" w:rsidP="00EC1FEC">
      <w:pPr>
        <w:ind w:firstLine="0"/>
        <w:rPr>
          <w:rStyle w:val="Hyperlink"/>
        </w:rPr>
      </w:pPr>
      <w:r w:rsidRPr="00EC1FEC">
        <w:lastRenderedPageBreak/>
        <w:t>[</w:t>
      </w:r>
      <w:r w:rsidR="00AE3DC4" w:rsidRPr="00EC1FEC">
        <w:t>12</w:t>
      </w:r>
      <w:r w:rsidRPr="00EC1FEC">
        <w:t xml:space="preserve">] </w:t>
      </w:r>
      <w:r w:rsidR="00DB43D6" w:rsidRPr="00EC1FEC">
        <w:t xml:space="preserve">“Toyota, Lexus Commit to DSRC V2X Starting in 2021”, </w:t>
      </w:r>
      <w:proofErr w:type="spellStart"/>
      <w:r w:rsidR="00DB43D6" w:rsidRPr="00EC1FEC">
        <w:t>Innovationdestination</w:t>
      </w:r>
      <w:proofErr w:type="spellEnd"/>
      <w:r w:rsidR="00DB43D6" w:rsidRPr="00EC1FEC">
        <w:t xml:space="preserve"> Automotive, 16 May 2018, </w:t>
      </w:r>
      <w:hyperlink r:id="rId28" w:history="1">
        <w:r w:rsidRPr="00EC1FEC">
          <w:rPr>
            <w:rStyle w:val="Hyperlink"/>
          </w:rPr>
          <w:t>https://innovation-destination.com/2018/05/16/toyota-lexus-commit-to-dsrc-v2x-starting-in-2021/</w:t>
        </w:r>
      </w:hyperlink>
    </w:p>
    <w:p w14:paraId="22F74033" w14:textId="77777777" w:rsidR="004903CC" w:rsidRPr="00EC1FEC" w:rsidRDefault="004903CC" w:rsidP="00EC1FEC">
      <w:pPr>
        <w:ind w:firstLine="0"/>
      </w:pPr>
    </w:p>
    <w:p w14:paraId="6784F0CA" w14:textId="5160BCC4" w:rsidR="00DD0801" w:rsidRPr="00EC1FEC" w:rsidRDefault="00FB0507" w:rsidP="00EC1FEC">
      <w:pPr>
        <w:ind w:firstLine="0"/>
        <w:rPr>
          <w:ins w:id="701" w:author="Holcomb, Jay" w:date="2020-02-14T19:37:00Z"/>
        </w:rPr>
      </w:pPr>
      <w:r w:rsidRPr="00EC1FEC">
        <w:t>[</w:t>
      </w:r>
      <w:r w:rsidR="00AE3DC4" w:rsidRPr="00EC1FEC">
        <w:t>13</w:t>
      </w:r>
      <w:r w:rsidRPr="00EC1FEC">
        <w:t xml:space="preserve">] </w:t>
      </w:r>
      <w:ins w:id="702" w:author="Holcomb, Jay" w:date="2020-02-14T19:37:00Z">
        <w:r w:rsidR="00DD0801" w:rsidRPr="00EC1FEC">
          <w:rPr>
            <w:shd w:val="clear" w:color="auto" w:fill="FFFFFF"/>
          </w:rPr>
          <w:t>“Project Scoop connected vehicles and roads” a pilot project for the deployment of cooperative intelligent transport systems, 13 April 2018,  </w:t>
        </w:r>
      </w:ins>
      <w:r w:rsidR="00DD0801" w:rsidRPr="00EC1FEC">
        <w:fldChar w:fldCharType="begin"/>
      </w:r>
      <w:r w:rsidR="00DD0801" w:rsidRPr="00EC1FEC">
        <w:instrText xml:space="preserve"> HYPERLINK "http://www.scoop.developpement-durable.gouv.fr/en/general-presentation-a9.html" \t "_blank" </w:instrText>
      </w:r>
      <w:r w:rsidR="00DD0801" w:rsidRPr="00EC1FEC">
        <w:fldChar w:fldCharType="separate"/>
      </w:r>
      <w:ins w:id="703" w:author="Holcomb, Jay" w:date="2020-02-14T19:37:00Z">
        <w:r w:rsidR="00DD0801" w:rsidRPr="00EC1FEC">
          <w:rPr>
            <w:rStyle w:val="Hyperlink"/>
            <w:color w:val="1155CC"/>
            <w:shd w:val="clear" w:color="auto" w:fill="FFFFFF"/>
          </w:rPr>
          <w:t>http://www.scoop.developpement-durable.gouv.fr/en/general-presentation-a9.html</w:t>
        </w:r>
        <w:r w:rsidR="00DD0801" w:rsidRPr="00EC1FEC">
          <w:fldChar w:fldCharType="end"/>
        </w:r>
        <w:r w:rsidR="00DD0801" w:rsidRPr="00EC1FEC">
          <w:rPr>
            <w:shd w:val="clear" w:color="auto" w:fill="FFFFFF"/>
          </w:rPr>
          <w:t>.</w:t>
        </w:r>
      </w:ins>
    </w:p>
    <w:p w14:paraId="66F85931" w14:textId="2AFD4F13" w:rsidR="00FB0507" w:rsidRPr="00EC1FEC" w:rsidRDefault="00DD0801" w:rsidP="00EC1FEC">
      <w:pPr>
        <w:ind w:firstLine="0"/>
        <w:rPr>
          <w:strike/>
          <w:color w:val="70AD47" w:themeColor="accent6"/>
        </w:rPr>
      </w:pPr>
      <w:r w:rsidRPr="00EC1FEC">
        <w:rPr>
          <w:strike/>
          <w:color w:val="70AD47" w:themeColor="accent6"/>
        </w:rPr>
        <w:t xml:space="preserve">} </w:t>
      </w:r>
      <w:r w:rsidR="00FB0507" w:rsidRPr="00EC1FEC">
        <w:rPr>
          <w:strike/>
          <w:color w:val="70AD47" w:themeColor="accent6"/>
        </w:rPr>
        <w:t xml:space="preserve">This </w:t>
      </w:r>
      <w:r w:rsidR="00C700F3" w:rsidRPr="00EC1FEC">
        <w:rPr>
          <w:strike/>
          <w:color w:val="70AD47" w:themeColor="accent6"/>
        </w:rPr>
        <w:t xml:space="preserve">link </w:t>
      </w:r>
      <w:r w:rsidR="00FB0507" w:rsidRPr="00EC1FEC">
        <w:rPr>
          <w:strike/>
          <w:color w:val="70AD47" w:themeColor="accent6"/>
        </w:rPr>
        <w:t>seems to be missing in the contributed material. (TBS)</w:t>
      </w:r>
      <w:r w:rsidRPr="00EC1FEC">
        <w:rPr>
          <w:strike/>
          <w:color w:val="70AD47" w:themeColor="accent6"/>
        </w:rPr>
        <w:t xml:space="preserve"> – updated – Done.</w:t>
      </w:r>
    </w:p>
    <w:p w14:paraId="0FDA39DA" w14:textId="45235DA3" w:rsidR="001F0D0A" w:rsidRPr="00EC1FEC" w:rsidRDefault="001F0D0A" w:rsidP="00EC1FEC">
      <w:pPr>
        <w:ind w:firstLine="0"/>
        <w:rPr>
          <w:strike/>
          <w:color w:val="70AD47" w:themeColor="accent6"/>
        </w:rPr>
      </w:pPr>
      <w:r w:rsidRPr="00EC1FEC">
        <w:rPr>
          <w:strike/>
          <w:color w:val="70AD47" w:themeColor="accent6"/>
        </w:rPr>
        <w:t>} Editor’s note: this link needs to be checked out</w:t>
      </w:r>
    </w:p>
    <w:p w14:paraId="39855AA0" w14:textId="77777777" w:rsidR="004903CC" w:rsidRPr="00EC1FEC" w:rsidRDefault="004903CC" w:rsidP="00EC1FEC">
      <w:pPr>
        <w:pStyle w:val="bullets"/>
        <w:numPr>
          <w:ilvl w:val="0"/>
          <w:numId w:val="0"/>
        </w:numPr>
      </w:pPr>
    </w:p>
    <w:p w14:paraId="4F318109" w14:textId="0266B6F4" w:rsidR="006C3496" w:rsidRPr="00EC1FEC" w:rsidRDefault="008027B4" w:rsidP="00EC1FEC">
      <w:pPr>
        <w:pStyle w:val="bullets"/>
        <w:numPr>
          <w:ilvl w:val="0"/>
          <w:numId w:val="0"/>
        </w:numPr>
      </w:pPr>
      <w:r w:rsidRPr="00EC1FEC">
        <w:t>[</w:t>
      </w:r>
      <w:r w:rsidR="00AE3DC4" w:rsidRPr="00EC1FEC">
        <w:t>14</w:t>
      </w:r>
      <w:r w:rsidRPr="00EC1FEC">
        <w:t>] “5G and Automotive, Cellular Vehicle-to-</w:t>
      </w:r>
      <w:proofErr w:type="spellStart"/>
      <w:r w:rsidRPr="00EC1FEC">
        <w:t>Everythign</w:t>
      </w:r>
      <w:proofErr w:type="spellEnd"/>
      <w:r w:rsidRPr="00EC1FEC">
        <w:t xml:space="preserve"> (C-V2X), Qualcomm, March 2017, </w:t>
      </w:r>
      <w:hyperlink r:id="rId29" w:history="1">
        <w:r w:rsidR="006C3496" w:rsidRPr="00EC1FEC">
          <w:rPr>
            <w:rStyle w:val="Hyperlink"/>
          </w:rPr>
          <w:t>https://www.unece.org/fileadmin/DAM/trans/doc/2017/wp29grrf/S2_P2._QC-5G-ConnectedCars.pdf</w:t>
        </w:r>
      </w:hyperlink>
    </w:p>
    <w:p w14:paraId="2344D88A" w14:textId="35E0E0A4" w:rsidR="00FB0507" w:rsidRPr="00EC1FEC" w:rsidRDefault="0036590F" w:rsidP="00EC1FEC">
      <w:pPr>
        <w:pStyle w:val="CommentText"/>
        <w:ind w:firstLine="0"/>
        <w:rPr>
          <w:ins w:id="704" w:author="Holcomb, Jay" w:date="2020-02-11T14:07:00Z"/>
          <w:sz w:val="24"/>
        </w:rPr>
      </w:pPr>
      <w:r w:rsidRPr="00EC1FEC">
        <w:rPr>
          <w:sz w:val="24"/>
        </w:rPr>
        <w:t>} Editor’s note: Is reference [</w:t>
      </w:r>
      <w:r w:rsidR="00AE3DC4" w:rsidRPr="00EC1FEC">
        <w:rPr>
          <w:sz w:val="24"/>
        </w:rPr>
        <w:t>14</w:t>
      </w:r>
      <w:r w:rsidRPr="00EC1FEC">
        <w:rPr>
          <w:sz w:val="24"/>
        </w:rPr>
        <w:t>] an adequate reference for C-V2X system’s requirement of GNSS time?</w:t>
      </w:r>
    </w:p>
    <w:p w14:paraId="0F16B751" w14:textId="758359B1" w:rsidR="00821B7D" w:rsidRPr="00EC1FEC" w:rsidRDefault="00821B7D" w:rsidP="00EC1FEC">
      <w:pPr>
        <w:pStyle w:val="CommentText"/>
        <w:ind w:firstLine="0"/>
        <w:rPr>
          <w:ins w:id="705" w:author="Holcomb, Jay" w:date="2020-02-11T14:07:00Z"/>
          <w:sz w:val="24"/>
        </w:rPr>
      </w:pPr>
    </w:p>
    <w:p w14:paraId="4B14CF24" w14:textId="025AAB7F" w:rsidR="00821B7D" w:rsidRPr="00EC1FEC" w:rsidRDefault="00821B7D" w:rsidP="00EC1FEC">
      <w:pPr>
        <w:pStyle w:val="CommentText"/>
        <w:ind w:firstLine="0"/>
        <w:rPr>
          <w:ins w:id="706" w:author="Holcomb, Jay" w:date="2020-02-11T14:15:00Z"/>
          <w:sz w:val="24"/>
        </w:rPr>
      </w:pPr>
      <w:ins w:id="707" w:author="Holcomb, Jay" w:date="2020-02-11T14:07:00Z">
        <w:r w:rsidRPr="00EC1FEC">
          <w:rPr>
            <w:sz w:val="24"/>
          </w:rPr>
          <w:t xml:space="preserve">[15] </w:t>
        </w:r>
      </w:ins>
      <w:ins w:id="708" w:author="Holcomb, Jay" w:date="2020-02-11T14:08:00Z">
        <w:r w:rsidRPr="00EC1FEC">
          <w:rPr>
            <w:sz w:val="24"/>
          </w:rPr>
          <w:t>“</w:t>
        </w:r>
        <w:proofErr w:type="spellStart"/>
        <w:r w:rsidRPr="00EC1FEC">
          <w:rPr>
            <w:sz w:val="24"/>
          </w:rPr>
          <w:t>TGbd</w:t>
        </w:r>
        <w:proofErr w:type="spellEnd"/>
        <w:r w:rsidRPr="00EC1FEC">
          <w:rPr>
            <w:sz w:val="24"/>
          </w:rPr>
          <w:t xml:space="preserve"> agreed terminology and requirements,” IEEE 802.11 document 11-19-0202/r1, </w:t>
        </w:r>
      </w:ins>
      <w:ins w:id="709" w:author="Holcomb, Jay" w:date="2020-02-14T09:18:00Z">
        <w:r w:rsidR="00501EF6" w:rsidRPr="00EC1FEC">
          <w:rPr>
            <w:sz w:val="24"/>
          </w:rPr>
          <w:t xml:space="preserve">January 2019, </w:t>
        </w:r>
      </w:ins>
      <w:ins w:id="710" w:author="Holcomb, Jay" w:date="2020-02-11T14:08:00Z">
        <w:r w:rsidRPr="00EC1FEC">
          <w:rPr>
            <w:sz w:val="24"/>
          </w:rPr>
          <w:t>which can</w:t>
        </w:r>
      </w:ins>
      <w:ins w:id="711" w:author="Holcomb, Jay" w:date="2020-02-11T15:35:00Z">
        <w:r w:rsidR="00113C5B" w:rsidRPr="00EC1FEC">
          <w:rPr>
            <w:sz w:val="24"/>
          </w:rPr>
          <w:t xml:space="preserve"> </w:t>
        </w:r>
      </w:ins>
      <w:ins w:id="712" w:author="Holcomb, Jay" w:date="2020-02-11T14:08:00Z">
        <w:r w:rsidRPr="00EC1FEC">
          <w:rPr>
            <w:sz w:val="24"/>
          </w:rPr>
          <w:t>be found at</w:t>
        </w:r>
      </w:ins>
      <w:ins w:id="713" w:author="Holcomb, Jay" w:date="2020-02-11T15:34:00Z">
        <w:r w:rsidR="00113C5B" w:rsidRPr="00EC1FEC">
          <w:rPr>
            <w:sz w:val="24"/>
          </w:rPr>
          <w:t>:</w:t>
        </w:r>
      </w:ins>
      <w:ins w:id="714" w:author="Holcomb, Jay" w:date="2020-02-11T15:39:00Z">
        <w:r w:rsidR="00213CC7" w:rsidRPr="00EC1FEC">
          <w:rPr>
            <w:sz w:val="24"/>
          </w:rPr>
          <w:t xml:space="preserve"> </w:t>
        </w:r>
      </w:ins>
      <w:r w:rsidR="00213CC7" w:rsidRPr="00EC1FEC">
        <w:rPr>
          <w:sz w:val="24"/>
        </w:rPr>
        <w:fldChar w:fldCharType="begin"/>
      </w:r>
      <w:r w:rsidR="00213CC7" w:rsidRPr="00EC1FEC">
        <w:rPr>
          <w:sz w:val="24"/>
        </w:rPr>
        <w:instrText xml:space="preserve"> HYPERLINK "https://mentor.ieee.org/802.11/dcn/19/11-19-0202-01-00bd-tgbd-definitions-and-requirements.pptx" </w:instrText>
      </w:r>
      <w:r w:rsidR="00213CC7" w:rsidRPr="00EC1FEC">
        <w:rPr>
          <w:sz w:val="24"/>
        </w:rPr>
        <w:fldChar w:fldCharType="separate"/>
      </w:r>
      <w:ins w:id="715" w:author="Holcomb, Jay" w:date="2020-02-11T15:39:00Z">
        <w:r w:rsidR="00213CC7" w:rsidRPr="00EC1FEC">
          <w:rPr>
            <w:rStyle w:val="Hyperlink"/>
            <w:sz w:val="24"/>
          </w:rPr>
          <w:t>https://mentor.ieee.org/802.11/dcn/19/11-19-0202-01-00bd-tgbd-definitions-and-requirements.pptx</w:t>
        </w:r>
        <w:r w:rsidR="00213CC7" w:rsidRPr="00EC1FEC">
          <w:rPr>
            <w:sz w:val="24"/>
          </w:rPr>
          <w:fldChar w:fldCharType="end"/>
        </w:r>
      </w:ins>
    </w:p>
    <w:p w14:paraId="4F720E2E" w14:textId="6596E8B4" w:rsidR="00B26A18" w:rsidRPr="00EC1FEC" w:rsidRDefault="00B26A18" w:rsidP="00EC1FEC">
      <w:pPr>
        <w:pStyle w:val="CommentText"/>
        <w:ind w:firstLine="0"/>
        <w:rPr>
          <w:ins w:id="716" w:author="Holcomb, Jay" w:date="2020-02-11T14:15:00Z"/>
          <w:sz w:val="24"/>
        </w:rPr>
      </w:pPr>
    </w:p>
    <w:p w14:paraId="696A341B" w14:textId="67D509E8" w:rsidR="00B26A18" w:rsidRPr="00EC1FEC" w:rsidRDefault="00B26A18" w:rsidP="00EC1FEC">
      <w:pPr>
        <w:pStyle w:val="CommentText"/>
        <w:ind w:firstLine="0"/>
        <w:rPr>
          <w:ins w:id="717" w:author="Joseph Levy" w:date="2020-02-19T00:49:00Z"/>
          <w:sz w:val="24"/>
        </w:rPr>
      </w:pPr>
      <w:ins w:id="718" w:author="Holcomb, Jay" w:date="2020-02-11T14:15:00Z">
        <w:r w:rsidRPr="00EC1FEC">
          <w:rPr>
            <w:sz w:val="24"/>
          </w:rPr>
          <w:t xml:space="preserve">[16] “P802.11bd Project Authorization Request”, </w:t>
        </w:r>
      </w:ins>
      <w:ins w:id="719" w:author="Holcomb, Jay" w:date="2020-02-14T09:19:00Z">
        <w:r w:rsidR="00501EF6" w:rsidRPr="00EC1FEC">
          <w:rPr>
            <w:sz w:val="24"/>
          </w:rPr>
          <w:t xml:space="preserve">December 2018, </w:t>
        </w:r>
      </w:ins>
      <w:ins w:id="720" w:author="Holcomb, Jay" w:date="2020-02-11T15:34:00Z">
        <w:del w:id="721" w:author="Joseph Levy" w:date="2020-02-19T00:55:00Z">
          <w:r w:rsidR="00113C5B" w:rsidRPr="00EC1FEC" w:rsidDel="00BD0F84">
            <w:rPr>
              <w:sz w:val="24"/>
            </w:rPr>
            <w:delText xml:space="preserve"> </w:delText>
          </w:r>
        </w:del>
      </w:ins>
      <w:ins w:id="722" w:author="Joseph Levy" w:date="2020-02-19T00:56:00Z">
        <w:r w:rsidR="00BD0F84" w:rsidRPr="00EC1FEC">
          <w:rPr>
            <w:sz w:val="24"/>
          </w:rPr>
          <w:fldChar w:fldCharType="begin"/>
        </w:r>
        <w:r w:rsidR="00BD0F84" w:rsidRPr="00EC1FEC">
          <w:rPr>
            <w:sz w:val="24"/>
          </w:rPr>
          <w:instrText xml:space="preserve"> HYPERLINK "https://development.standards.ieee.org/myproject-web/public/view.html" \l "pardetail/6721" </w:instrText>
        </w:r>
        <w:r w:rsidR="00BD0F84" w:rsidRPr="00EC1FEC">
          <w:rPr>
            <w:sz w:val="24"/>
          </w:rPr>
          <w:fldChar w:fldCharType="separate"/>
        </w:r>
        <w:r w:rsidR="00BD0F84" w:rsidRPr="00EC1FEC">
          <w:rPr>
            <w:rStyle w:val="Hyperlink"/>
            <w:sz w:val="24"/>
          </w:rPr>
          <w:t>https://development.standards.ieee.org/myproject-web/public/view.html#pardetail/6721</w:t>
        </w:r>
        <w:r w:rsidR="00BD0F84" w:rsidRPr="00EC1FEC">
          <w:rPr>
            <w:sz w:val="24"/>
          </w:rPr>
          <w:fldChar w:fldCharType="end"/>
        </w:r>
      </w:ins>
    </w:p>
    <w:p w14:paraId="0D7F940F" w14:textId="12C843F3" w:rsidR="00BD0F84" w:rsidRPr="00EC1FEC" w:rsidDel="00BD0F84" w:rsidRDefault="00BD0F84" w:rsidP="00EC1FEC">
      <w:pPr>
        <w:pStyle w:val="CommentText"/>
        <w:ind w:firstLine="0"/>
        <w:rPr>
          <w:ins w:id="723" w:author="Holcomb, Jay" w:date="2020-02-15T05:56:00Z"/>
          <w:del w:id="724" w:author="Joseph Levy" w:date="2020-02-19T00:49:00Z"/>
          <w:strike/>
          <w:color w:val="70AD47" w:themeColor="accent6"/>
          <w:sz w:val="24"/>
        </w:rPr>
      </w:pPr>
    </w:p>
    <w:p w14:paraId="67893210" w14:textId="2EB5C99F" w:rsidR="001D77F8" w:rsidRPr="00EC1FEC" w:rsidRDefault="001D77F8" w:rsidP="00EC1FEC">
      <w:pPr>
        <w:pStyle w:val="CommentText"/>
        <w:ind w:firstLine="0"/>
        <w:rPr>
          <w:ins w:id="725" w:author="Joseph Levy" w:date="2020-02-19T00:49:00Z"/>
          <w:strike/>
          <w:color w:val="70AD47" w:themeColor="accent6"/>
          <w:sz w:val="24"/>
        </w:rPr>
      </w:pPr>
      <w:r w:rsidRPr="00EC1FEC">
        <w:rPr>
          <w:strike/>
          <w:color w:val="70AD47" w:themeColor="accent6"/>
          <w:sz w:val="24"/>
        </w:rPr>
        <w:t>} editor</w:t>
      </w:r>
      <w:r w:rsidR="009C36F2" w:rsidRPr="00EC1FEC">
        <w:rPr>
          <w:strike/>
          <w:color w:val="70AD47" w:themeColor="accent6"/>
          <w:sz w:val="24"/>
        </w:rPr>
        <w:t>’</w:t>
      </w:r>
      <w:r w:rsidRPr="00EC1FEC">
        <w:rPr>
          <w:strike/>
          <w:color w:val="70AD47" w:themeColor="accent6"/>
          <w:sz w:val="24"/>
        </w:rPr>
        <w:t>s note:  this link needs updating so not behind UN/PW and up to date.</w:t>
      </w:r>
    </w:p>
    <w:p w14:paraId="0F04B36E" w14:textId="529EADCF" w:rsidR="00BD0F84" w:rsidRPr="00EC1FEC" w:rsidDel="00BD0F84" w:rsidRDefault="00BD0F84" w:rsidP="00EC1FEC">
      <w:pPr>
        <w:pStyle w:val="CommentText"/>
        <w:ind w:firstLine="0"/>
        <w:rPr>
          <w:ins w:id="726" w:author="Holcomb, Jay" w:date="2020-02-18T11:32:00Z"/>
          <w:del w:id="727" w:author="Joseph Levy" w:date="2020-02-19T00:49:00Z"/>
          <w:i/>
          <w:color w:val="4472C4" w:themeColor="accent1"/>
          <w:sz w:val="24"/>
        </w:rPr>
      </w:pPr>
      <w:ins w:id="728" w:author="Joseph Levy" w:date="2020-02-19T00:49:00Z">
        <w:r w:rsidRPr="00EC1FEC">
          <w:rPr>
            <w:sz w:val="24"/>
          </w:rPr>
          <w:t xml:space="preserve">} </w:t>
        </w:r>
        <w:r w:rsidRPr="00EC1FEC">
          <w:rPr>
            <w:i/>
            <w:color w:val="4472C4" w:themeColor="accent1"/>
            <w:sz w:val="24"/>
          </w:rPr>
          <w:t xml:space="preserve">editor’s note: the </w:t>
        </w:r>
      </w:ins>
      <w:ins w:id="729" w:author="Joseph Levy" w:date="2020-02-19T00:55:00Z">
        <w:r w:rsidRPr="00EC1FEC">
          <w:rPr>
            <w:i/>
            <w:color w:val="4472C4" w:themeColor="accent1"/>
            <w:sz w:val="24"/>
          </w:rPr>
          <w:t xml:space="preserve">above link </w:t>
        </w:r>
      </w:ins>
      <w:ins w:id="730" w:author="Joseph Levy" w:date="2020-02-19T00:56:00Z">
        <w:r w:rsidRPr="00EC1FEC">
          <w:rPr>
            <w:i/>
            <w:color w:val="4472C4" w:themeColor="accent1"/>
            <w:sz w:val="24"/>
          </w:rPr>
          <w:t xml:space="preserve">to the </w:t>
        </w:r>
      </w:ins>
      <w:ins w:id="731" w:author="Joseph Levy" w:date="2020-02-19T00:49:00Z">
        <w:r w:rsidRPr="00EC1FEC">
          <w:rPr>
            <w:i/>
            <w:color w:val="4472C4" w:themeColor="accent1"/>
            <w:sz w:val="24"/>
          </w:rPr>
          <w:t xml:space="preserve">par </w:t>
        </w:r>
      </w:ins>
      <w:ins w:id="732" w:author="Joseph Levy" w:date="2020-02-19T00:57:00Z">
        <w:r w:rsidRPr="00EC1FEC">
          <w:rPr>
            <w:i/>
            <w:color w:val="4472C4" w:themeColor="accent1"/>
            <w:sz w:val="24"/>
          </w:rPr>
          <w:t>works in C</w:t>
        </w:r>
      </w:ins>
      <w:ins w:id="733" w:author="Joseph Levy" w:date="2020-02-19T01:01:00Z">
        <w:r w:rsidR="0061151C" w:rsidRPr="00EC1FEC">
          <w:rPr>
            <w:i/>
            <w:color w:val="4472C4" w:themeColor="accent1"/>
            <w:sz w:val="24"/>
          </w:rPr>
          <w:t>h</w:t>
        </w:r>
      </w:ins>
      <w:ins w:id="734" w:author="Joseph Levy" w:date="2020-02-19T00:57:00Z">
        <w:r w:rsidRPr="00EC1FEC">
          <w:rPr>
            <w:i/>
            <w:color w:val="4472C4" w:themeColor="accent1"/>
            <w:sz w:val="24"/>
          </w:rPr>
          <w:t>rome</w:t>
        </w:r>
      </w:ins>
      <w:ins w:id="735" w:author="Joseph Levy" w:date="2020-02-19T00:59:00Z">
        <w:r w:rsidR="0061151C" w:rsidRPr="00EC1FEC">
          <w:rPr>
            <w:i/>
            <w:color w:val="4472C4" w:themeColor="accent1"/>
            <w:sz w:val="24"/>
          </w:rPr>
          <w:t xml:space="preserve"> and </w:t>
        </w:r>
      </w:ins>
      <w:ins w:id="736" w:author="Joseph Levy" w:date="2020-02-19T01:01:00Z">
        <w:r w:rsidR="0061151C" w:rsidRPr="00EC1FEC">
          <w:rPr>
            <w:i/>
            <w:color w:val="4472C4" w:themeColor="accent1"/>
            <w:sz w:val="24"/>
          </w:rPr>
          <w:t>Microsoft</w:t>
        </w:r>
      </w:ins>
      <w:ins w:id="737" w:author="Joseph Levy" w:date="2020-02-19T00:59:00Z">
        <w:r w:rsidR="0061151C" w:rsidRPr="00EC1FEC">
          <w:rPr>
            <w:i/>
            <w:color w:val="4472C4" w:themeColor="accent1"/>
            <w:sz w:val="24"/>
          </w:rPr>
          <w:t xml:space="preserve"> Edge</w:t>
        </w:r>
      </w:ins>
      <w:ins w:id="738" w:author="Joseph Levy" w:date="2020-02-19T00:57:00Z">
        <w:r w:rsidRPr="00EC1FEC">
          <w:rPr>
            <w:i/>
            <w:color w:val="4472C4" w:themeColor="accent1"/>
            <w:sz w:val="24"/>
          </w:rPr>
          <w:t xml:space="preserve">, but it doesn’t seem to work in IE, well at least my version of IE. </w:t>
        </w:r>
      </w:ins>
    </w:p>
    <w:p w14:paraId="27E3889C" w14:textId="7D39C22C" w:rsidR="00BD0F84" w:rsidRPr="00EC1FEC" w:rsidRDefault="00BD0F84" w:rsidP="00EC1FEC">
      <w:pPr>
        <w:pStyle w:val="CommentText"/>
        <w:ind w:firstLine="0"/>
        <w:rPr>
          <w:ins w:id="739" w:author="Joseph Levy" w:date="2020-02-19T00:49:00Z"/>
          <w:i/>
          <w:color w:val="4472C4" w:themeColor="accent1"/>
          <w:sz w:val="24"/>
        </w:rPr>
      </w:pPr>
      <w:proofErr w:type="gramStart"/>
      <w:ins w:id="740" w:author="Joseph Levy" w:date="2020-02-19T00:57:00Z">
        <w:r w:rsidRPr="00EC1FEC">
          <w:rPr>
            <w:i/>
            <w:color w:val="4472C4" w:themeColor="accent1"/>
            <w:sz w:val="24"/>
          </w:rPr>
          <w:t>But,</w:t>
        </w:r>
        <w:proofErr w:type="gramEnd"/>
        <w:r w:rsidRPr="00EC1FEC">
          <w:rPr>
            <w:i/>
            <w:color w:val="4472C4" w:themeColor="accent1"/>
            <w:sz w:val="24"/>
          </w:rPr>
          <w:t xml:space="preserve"> I don’t think this is an issue</w:t>
        </w:r>
      </w:ins>
      <w:ins w:id="741" w:author="Joseph Levy" w:date="2020-02-19T01:00:00Z">
        <w:r w:rsidR="0061151C" w:rsidRPr="00EC1FEC">
          <w:rPr>
            <w:i/>
            <w:color w:val="4472C4" w:themeColor="accent1"/>
            <w:sz w:val="24"/>
          </w:rPr>
          <w:t xml:space="preserve"> as it seems to be a good link</w:t>
        </w:r>
      </w:ins>
      <w:ins w:id="742" w:author="Joseph Levy" w:date="2020-02-19T00:57:00Z">
        <w:r w:rsidRPr="00EC1FEC">
          <w:rPr>
            <w:i/>
            <w:color w:val="4472C4" w:themeColor="accent1"/>
            <w:sz w:val="24"/>
          </w:rPr>
          <w:t xml:space="preserve">. </w:t>
        </w:r>
      </w:ins>
      <w:ins w:id="743" w:author="Joseph Levy" w:date="2020-02-19T00:49:00Z">
        <w:r w:rsidRPr="00EC1FEC">
          <w:rPr>
            <w:i/>
            <w:color w:val="4472C4" w:themeColor="accent1"/>
            <w:sz w:val="24"/>
          </w:rPr>
          <w:t xml:space="preserve"> </w:t>
        </w:r>
      </w:ins>
    </w:p>
    <w:p w14:paraId="313065E7" w14:textId="28C226E3" w:rsidR="00D2626E" w:rsidRPr="00EC1FEC" w:rsidRDefault="00D2626E" w:rsidP="00EC1FEC">
      <w:pPr>
        <w:pStyle w:val="CommentText"/>
        <w:ind w:firstLine="0"/>
        <w:rPr>
          <w:ins w:id="744" w:author="Holcomb, Jay" w:date="2020-02-18T11:32:00Z"/>
          <w:i/>
          <w:color w:val="4472C4" w:themeColor="accent1"/>
          <w:sz w:val="24"/>
        </w:rPr>
      </w:pPr>
    </w:p>
    <w:p w14:paraId="3B5A8F62" w14:textId="240F81D7" w:rsidR="00D2626E" w:rsidRPr="00EC1FEC" w:rsidRDefault="00D2626E" w:rsidP="00EC1FEC">
      <w:pPr>
        <w:pStyle w:val="CommentText"/>
        <w:ind w:firstLine="0"/>
        <w:rPr>
          <w:ins w:id="745" w:author="Holcomb, Jay" w:date="2020-02-18T11:33:00Z"/>
          <w:rStyle w:val="Hyperlink"/>
          <w:sz w:val="24"/>
        </w:rPr>
      </w:pPr>
      <w:ins w:id="746" w:author="Holcomb, Jay" w:date="2020-02-18T11:33:00Z">
        <w:r w:rsidRPr="00EC1FEC">
          <w:rPr>
            <w:sz w:val="24"/>
          </w:rPr>
          <w:t>[17] 5GAA Petition for Waiver, GN Docket No. 18-357,</w:t>
        </w:r>
      </w:ins>
      <w:r w:rsidRPr="00EC1FEC">
        <w:rPr>
          <w:sz w:val="24"/>
        </w:rPr>
        <w:fldChar w:fldCharType="begin"/>
      </w:r>
      <w:r w:rsidRPr="00EC1FEC">
        <w:rPr>
          <w:sz w:val="24"/>
        </w:rPr>
        <w:instrText xml:space="preserve"> HYPERLINK "https://urldefense.proofpoint.com/v2/url?u=https-3A__ecfsapi.fcc.gov_file_11212224101742_5GAA-2520Petition-2520for-2520Waiver-2520-2D-2520Final-252011.21.2018.pdf&amp;d=DwMFaQ&amp;c=pqcuzKEN_84c78MOSc5_fw&amp;r=z8R-nWJ8GIxwjOjNKhEFByb-tZ6XE3GZXWSggNdVo-w&amp;m=Ls0tA-EFLsLwUejciX7cBMNuKukyYXwxblKytRl332E&amp;s=BYHXDhd_bAZi8WMXusqf69JqoRPqe1oKr28wN9BF8-8&amp;e=" </w:instrText>
      </w:r>
      <w:r w:rsidRPr="00EC1FEC">
        <w:rPr>
          <w:sz w:val="24"/>
        </w:rPr>
        <w:fldChar w:fldCharType="separate"/>
      </w:r>
      <w:ins w:id="747" w:author="Holcomb, Jay" w:date="2020-02-18T11:33:00Z">
        <w:r w:rsidRPr="00EC1FEC">
          <w:rPr>
            <w:rStyle w:val="Hyperlink"/>
            <w:sz w:val="24"/>
          </w:rPr>
          <w:t>https://ecfsapi.fcc.gov/file/11212224101742/5GAA%20Petition%20for%20Waiver%20-%20Final%2011.21.2018.pdf</w:t>
        </w:r>
        <w:r w:rsidRPr="00EC1FEC">
          <w:rPr>
            <w:rStyle w:val="Hyperlink"/>
            <w:sz w:val="24"/>
          </w:rPr>
          <w:fldChar w:fldCharType="end"/>
        </w:r>
      </w:ins>
    </w:p>
    <w:p w14:paraId="01F4CC2F" w14:textId="2749C798" w:rsidR="00D2626E" w:rsidRPr="00EC1FEC" w:rsidRDefault="00D2626E" w:rsidP="00EC1FEC">
      <w:pPr>
        <w:pStyle w:val="CommentText"/>
        <w:ind w:firstLine="0"/>
        <w:rPr>
          <w:ins w:id="748" w:author="Holcomb, Jay" w:date="2020-02-18T11:33:00Z"/>
          <w:rStyle w:val="Hyperlink"/>
          <w:sz w:val="24"/>
        </w:rPr>
      </w:pPr>
    </w:p>
    <w:p w14:paraId="547AE59E" w14:textId="4181ED84" w:rsidR="00D2626E" w:rsidRPr="00EC1FEC" w:rsidRDefault="00D2626E" w:rsidP="00EC1FEC">
      <w:pPr>
        <w:pStyle w:val="CommentText"/>
        <w:ind w:firstLine="0"/>
        <w:rPr>
          <w:ins w:id="749" w:author="Holcomb, Jay" w:date="2020-02-18T11:33:00Z"/>
          <w:sz w:val="24"/>
        </w:rPr>
      </w:pPr>
      <w:ins w:id="750" w:author="Holcomb, Jay" w:date="2020-02-18T11:33:00Z">
        <w:r w:rsidRPr="00EC1FEC">
          <w:rPr>
            <w:sz w:val="24"/>
          </w:rPr>
          <w:t>[18] 3GPP, "TR 36.885: Study on LTE-based V2X Services; (Release 14), V14.0.0", June 2016</w:t>
        </w:r>
      </w:ins>
      <w:ins w:id="751" w:author="Holcomb, Jay" w:date="2020-02-18T11:51:00Z">
        <w:r w:rsidR="00B61035" w:rsidRPr="00EC1FEC">
          <w:rPr>
            <w:sz w:val="24"/>
          </w:rPr>
          <w:t xml:space="preserve"> </w:t>
        </w:r>
      </w:ins>
      <w:r w:rsidR="00B61035" w:rsidRPr="00EC1FEC">
        <w:rPr>
          <w:sz w:val="24"/>
        </w:rPr>
        <w:fldChar w:fldCharType="begin"/>
      </w:r>
      <w:r w:rsidR="00B61035" w:rsidRPr="00EC1FEC">
        <w:rPr>
          <w:sz w:val="24"/>
        </w:rPr>
        <w:instrText xml:space="preserve"> HYPERLINK "http://www.3gpp.org/ftp/Specs/archive/36_series/36.885/36885-e00.zip" \t "_blank" </w:instrText>
      </w:r>
      <w:r w:rsidR="00B61035" w:rsidRPr="00EC1FEC">
        <w:rPr>
          <w:sz w:val="24"/>
        </w:rPr>
        <w:fldChar w:fldCharType="separate"/>
      </w:r>
      <w:ins w:id="752" w:author="Holcomb, Jay" w:date="2020-02-18T11:51:00Z">
        <w:r w:rsidR="00B61035" w:rsidRPr="00EC1FEC">
          <w:rPr>
            <w:rStyle w:val="Hyperlink"/>
            <w:color w:val="1155CC"/>
            <w:sz w:val="24"/>
            <w:shd w:val="clear" w:color="auto" w:fill="FFFFFF"/>
          </w:rPr>
          <w:t>http://www.3gpp.org/ftp/Specs/archive/36_series/36.885/36885-e00.zip</w:t>
        </w:r>
        <w:r w:rsidR="00B61035" w:rsidRPr="00EC1FEC">
          <w:rPr>
            <w:sz w:val="24"/>
          </w:rPr>
          <w:fldChar w:fldCharType="end"/>
        </w:r>
        <w:r w:rsidR="00B61035" w:rsidRPr="00EC1FEC">
          <w:rPr>
            <w:sz w:val="24"/>
          </w:rPr>
          <w:t xml:space="preserve"> </w:t>
        </w:r>
      </w:ins>
    </w:p>
    <w:p w14:paraId="76C096FA" w14:textId="23AFE6F6" w:rsidR="00D2626E" w:rsidRPr="00EC1FEC" w:rsidRDefault="00D2626E" w:rsidP="00EC1FEC">
      <w:pPr>
        <w:pStyle w:val="CommentText"/>
        <w:ind w:firstLine="0"/>
        <w:rPr>
          <w:ins w:id="753" w:author="Holcomb, Jay" w:date="2020-02-18T14:23:00Z"/>
          <w:sz w:val="24"/>
        </w:rPr>
      </w:pPr>
    </w:p>
    <w:p w14:paraId="03A60A24" w14:textId="5406E619" w:rsidR="004B7718" w:rsidRPr="00EC1FEC" w:rsidRDefault="004B7718" w:rsidP="00EC1FEC">
      <w:pPr>
        <w:pStyle w:val="CommentText"/>
        <w:ind w:firstLine="0"/>
        <w:rPr>
          <w:ins w:id="754" w:author="Holcomb, Jay" w:date="2020-02-18T14:23:00Z"/>
          <w:sz w:val="24"/>
        </w:rPr>
      </w:pPr>
      <w:ins w:id="755" w:author="Holcomb, Jay" w:date="2020-02-18T14:23:00Z">
        <w:r w:rsidRPr="00EC1FEC">
          <w:rPr>
            <w:sz w:val="24"/>
          </w:rPr>
          <w:t>[19] “</w:t>
        </w:r>
      </w:ins>
      <w:ins w:id="756" w:author="Joseph Levy" w:date="2020-02-19T00:24:00Z">
        <w:r w:rsidR="0077218B" w:rsidRPr="00EC1FEC">
          <w:rPr>
            <w:sz w:val="24"/>
            <w:lang w:val="en"/>
          </w:rPr>
          <w:t>Amendment of the Commission's Rules Regarding Dedicated Short-Range Communication Services in the 5.850-5.925 GHz Band (5.9 GHz Band), Amendment of parts 2 and 90 of the Commission's Rules to allocate the 5.850-5.925 GHz Band to the Mobile Service</w:t>
        </w:r>
      </w:ins>
      <w:ins w:id="757" w:author="Holcomb, Jay" w:date="2020-02-18T14:23:00Z">
        <w:del w:id="758" w:author="Joseph Levy" w:date="2020-02-19T00:24:00Z">
          <w:r w:rsidRPr="00EC1FEC" w:rsidDel="0077218B">
            <w:rPr>
              <w:sz w:val="24"/>
            </w:rPr>
            <w:delText>Memorandum Opionion and Order,</w:delText>
          </w:r>
        </w:del>
        <w:r w:rsidRPr="00EC1FEC">
          <w:rPr>
            <w:sz w:val="24"/>
          </w:rPr>
          <w:t>” paragraph 16, FCC 06-110, July 20, 2006</w:t>
        </w:r>
      </w:ins>
    </w:p>
    <w:p w14:paraId="07A63A97" w14:textId="13EE157A" w:rsidR="004B7718" w:rsidRPr="00EC1FEC" w:rsidRDefault="004B7718" w:rsidP="00EC1FEC">
      <w:pPr>
        <w:pStyle w:val="CommentText"/>
        <w:ind w:firstLine="0"/>
        <w:rPr>
          <w:ins w:id="759" w:author="Holcomb, Jay" w:date="2020-02-18T14:23:00Z"/>
          <w:sz w:val="24"/>
        </w:rPr>
      </w:pPr>
      <w:r w:rsidRPr="00EC1FEC">
        <w:rPr>
          <w:sz w:val="24"/>
        </w:rPr>
        <w:fldChar w:fldCharType="begin"/>
      </w:r>
      <w:r w:rsidRPr="00EC1FEC">
        <w:rPr>
          <w:sz w:val="24"/>
        </w:rPr>
        <w:instrText xml:space="preserve"> HYPERLINK "https://www.fcc.gov/document/amendment-commissions-rules-regarding-dedicated-short-range" </w:instrText>
      </w:r>
      <w:r w:rsidRPr="00EC1FEC">
        <w:rPr>
          <w:sz w:val="24"/>
        </w:rPr>
        <w:fldChar w:fldCharType="separate"/>
      </w:r>
      <w:ins w:id="760" w:author="Holcomb, Jay" w:date="2020-02-18T14:29:00Z">
        <w:r w:rsidRPr="00EC1FEC">
          <w:rPr>
            <w:rStyle w:val="Hyperlink"/>
            <w:sz w:val="24"/>
          </w:rPr>
          <w:t>https://www.fcc.gov/document/amendment-commissions-rules-regarding-dedicated-short-range</w:t>
        </w:r>
        <w:r w:rsidRPr="00EC1FEC">
          <w:rPr>
            <w:sz w:val="24"/>
          </w:rPr>
          <w:fldChar w:fldCharType="end"/>
        </w:r>
        <w:r w:rsidRPr="00EC1FEC">
          <w:rPr>
            <w:sz w:val="24"/>
          </w:rPr>
          <w:t xml:space="preserve"> </w:t>
        </w:r>
      </w:ins>
    </w:p>
    <w:p w14:paraId="35524156" w14:textId="77777777" w:rsidR="004B7718" w:rsidRPr="00EC1FEC" w:rsidRDefault="004B7718" w:rsidP="00EC1FEC">
      <w:pPr>
        <w:pStyle w:val="CommentText"/>
        <w:ind w:firstLine="0"/>
        <w:rPr>
          <w:ins w:id="761" w:author="Holcomb, Jay" w:date="2020-02-18T14:23:00Z"/>
          <w:sz w:val="24"/>
        </w:rPr>
      </w:pPr>
    </w:p>
    <w:p w14:paraId="2E3C3938" w14:textId="13DFCC9D" w:rsidR="004B7718" w:rsidRPr="00EC1FEC" w:rsidRDefault="004B7718" w:rsidP="00EC1FEC">
      <w:pPr>
        <w:pStyle w:val="CommentText"/>
        <w:ind w:firstLine="0"/>
        <w:rPr>
          <w:sz w:val="24"/>
        </w:rPr>
      </w:pPr>
    </w:p>
    <w:sectPr w:rsidR="004B7718" w:rsidRPr="00EC1FEC" w:rsidSect="00646024">
      <w:headerReference w:type="default" r:id="rId30"/>
      <w:footerReference w:type="default" r:id="rId3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7D93F" w14:textId="77777777" w:rsidR="007703B7" w:rsidRDefault="007703B7" w:rsidP="0077218B">
      <w:r>
        <w:separator/>
      </w:r>
    </w:p>
  </w:endnote>
  <w:endnote w:type="continuationSeparator" w:id="0">
    <w:p w14:paraId="16892B14" w14:textId="77777777" w:rsidR="007703B7" w:rsidRDefault="007703B7"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1FC88C2B" w:rsidR="00363FC8" w:rsidRDefault="00363FC8" w:rsidP="004442E6">
    <w:pPr>
      <w:pStyle w:val="Footer"/>
      <w:tabs>
        <w:tab w:val="clear" w:pos="6480"/>
        <w:tab w:val="center" w:pos="4950"/>
      </w:tabs>
    </w:pPr>
    <w:fldSimple w:instr=" SUBJECT  \* MERGEFORMAT ">
      <w:r>
        <w:t>Submission</w:t>
      </w:r>
    </w:fldSimple>
    <w:r>
      <w:tab/>
      <w:t xml:space="preserve">page </w:t>
    </w:r>
    <w:r>
      <w:fldChar w:fldCharType="begin"/>
    </w:r>
    <w:r>
      <w:instrText xml:space="preserve">page </w:instrText>
    </w:r>
    <w:r>
      <w:fldChar w:fldCharType="separate"/>
    </w:r>
    <w:r>
      <w:rPr>
        <w:noProof/>
      </w:rPr>
      <w:t>19</w:t>
    </w:r>
    <w:r>
      <w:fldChar w:fldCharType="end"/>
    </w:r>
    <w:r>
      <w:tab/>
    </w:r>
    <w:r>
      <w:fldChar w:fldCharType="begin"/>
    </w:r>
    <w:r>
      <w:instrText xml:space="preserve"> COMMENTS  \* MERGEFORMAT </w:instrText>
    </w:r>
    <w:r>
      <w:fldChar w:fldCharType="separate"/>
    </w:r>
    <w:r>
      <w:t>Joseph Levy (</w:t>
    </w:r>
    <w:proofErr w:type="spellStart"/>
    <w:r>
      <w:t>InterDigital</w:t>
    </w:r>
    <w:proofErr w:type="spellEnd"/>
    <w:r>
      <w:t>), Jay Holcomb (Itron)</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EC466" w14:textId="77777777" w:rsidR="007703B7" w:rsidRDefault="007703B7" w:rsidP="0077218B">
      <w:r>
        <w:separator/>
      </w:r>
    </w:p>
  </w:footnote>
  <w:footnote w:type="continuationSeparator" w:id="0">
    <w:p w14:paraId="596107A9" w14:textId="77777777" w:rsidR="007703B7" w:rsidRDefault="007703B7" w:rsidP="0077218B">
      <w:r>
        <w:continuationSeparator/>
      </w:r>
    </w:p>
  </w:footnote>
  <w:footnote w:id="1">
    <w:p w14:paraId="025CED5A" w14:textId="4B969574" w:rsidR="00363FC8" w:rsidRPr="00646024" w:rsidRDefault="00363FC8" w:rsidP="0077218B">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56A88CB9" w:rsidR="00363FC8" w:rsidRPr="00646024" w:rsidRDefault="00363FC8" w:rsidP="004442E6">
    <w:pPr>
      <w:pStyle w:val="Header"/>
      <w:tabs>
        <w:tab w:val="clear" w:pos="6480"/>
      </w:tabs>
    </w:pPr>
    <w:r>
      <w:fldChar w:fldCharType="begin"/>
    </w:r>
    <w:r>
      <w:instrText xml:space="preserve"> KEYWORDS  \* MERGEFORMAT </w:instrText>
    </w:r>
    <w:r>
      <w:fldChar w:fldCharType="separate"/>
    </w:r>
    <w:r>
      <w:t>February 2020</w:t>
    </w:r>
    <w:r>
      <w:fldChar w:fldCharType="end"/>
    </w:r>
    <w:r w:rsidRPr="00646024">
      <w:tab/>
    </w:r>
    <w:fldSimple w:instr=" TITLE  \* MERGEFORMAT ">
      <w:ins w:id="762" w:author="Joseph Levy" w:date="2020-02-18T22:17:00Z">
        <w:r>
          <w:t>doc.: IEEE 802.18-20/0020r07</w:t>
        </w:r>
      </w:ins>
      <w:del w:id="763" w:author="Joseph Levy" w:date="2020-02-18T22:17:00Z">
        <w:r w:rsidRPr="00646024" w:rsidDel="00C67925">
          <w:delText>doc.: IEEE 802.18-20/0020r0</w:delText>
        </w:r>
      </w:del>
      <w:ins w:id="764" w:author="Holcomb, Jay" w:date="2020-02-15T06:10:00Z">
        <w:del w:id="765" w:author="Joseph Levy" w:date="2020-02-18T22:17:00Z">
          <w:r w:rsidDel="00C67925">
            <w:delText xml:space="preserve">6 </w:delText>
          </w:r>
        </w:del>
      </w:ins>
      <w:ins w:id="766" w:author="Holcomb, Jay" w:date="2020-02-14T06:51:00Z">
        <w:del w:id="767" w:author="Joseph Levy" w:date="2020-02-18T22:17:00Z">
          <w:r w:rsidRPr="00246332" w:rsidDel="00C67925">
            <w:rPr>
              <w:strike/>
            </w:rPr>
            <w:delText>5</w:delText>
          </w:r>
        </w:del>
      </w:ins>
      <w:ins w:id="768" w:author="Holcomb, Jay" w:date="2020-02-11T18:21:00Z">
        <w:del w:id="769" w:author="Joseph Levy" w:date="2020-02-18T22:17:00Z">
          <w:r w:rsidRPr="004420F0" w:rsidDel="00C67925">
            <w:rPr>
              <w:strike/>
            </w:rPr>
            <w:delText>4</w:delText>
          </w:r>
          <w:r w:rsidRPr="000718CC" w:rsidDel="00C67925">
            <w:rPr>
              <w:strike/>
            </w:rPr>
            <w:delText>3</w:delText>
          </w:r>
        </w:del>
      </w:ins>
      <w:ins w:id="770" w:author="Holcomb, Jay" w:date="2020-02-11T10:16:00Z">
        <w:del w:id="771" w:author="Joseph Levy" w:date="2020-02-18T22:17:00Z">
          <w:r w:rsidDel="00C67925">
            <w:delText xml:space="preserve"> </w:delText>
          </w:r>
        </w:del>
      </w:ins>
      <w:ins w:id="772" w:author="Holcomb, Jay" w:date="2020-02-11T09:38:00Z">
        <w:del w:id="773" w:author="Joseph Levy" w:date="2020-02-18T22:17:00Z">
          <w:r w:rsidRPr="00550101" w:rsidDel="00C67925">
            <w:rPr>
              <w:strike/>
            </w:rPr>
            <w:delText>2</w:delText>
          </w:r>
        </w:del>
      </w:ins>
      <w:del w:id="774" w:author="Joseph Levy" w:date="2020-02-18T22:17:00Z">
        <w:r w:rsidRPr="00646024" w:rsidDel="00C67925">
          <w:delText>1</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2"/>
  </w:num>
  <w:num w:numId="6">
    <w:abstractNumId w:val="15"/>
  </w:num>
  <w:num w:numId="7">
    <w:abstractNumId w:val="11"/>
  </w:num>
  <w:num w:numId="8">
    <w:abstractNumId w:val="6"/>
  </w:num>
  <w:num w:numId="9">
    <w:abstractNumId w:val="3"/>
  </w:num>
  <w:num w:numId="10">
    <w:abstractNumId w:val="13"/>
  </w:num>
  <w:num w:numId="11">
    <w:abstractNumId w:val="14"/>
  </w:num>
  <w:num w:numId="12">
    <w:abstractNumId w:val="10"/>
  </w:num>
  <w:num w:numId="13">
    <w:abstractNumId w:val="0"/>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eph Levy">
    <w15:presenceInfo w15:providerId="AD" w15:userId="S-1-5-21-1844237615-1580818891-725345543-5204"/>
  </w15:person>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45EA"/>
    <w:rsid w:val="000152F4"/>
    <w:rsid w:val="00015D50"/>
    <w:rsid w:val="000173DE"/>
    <w:rsid w:val="000266BA"/>
    <w:rsid w:val="00027C73"/>
    <w:rsid w:val="00030E84"/>
    <w:rsid w:val="00031C0B"/>
    <w:rsid w:val="00040969"/>
    <w:rsid w:val="00047EE1"/>
    <w:rsid w:val="00050768"/>
    <w:rsid w:val="00054666"/>
    <w:rsid w:val="000561EB"/>
    <w:rsid w:val="00060E59"/>
    <w:rsid w:val="000718CC"/>
    <w:rsid w:val="00076C19"/>
    <w:rsid w:val="000858DE"/>
    <w:rsid w:val="00090A94"/>
    <w:rsid w:val="00090DCA"/>
    <w:rsid w:val="00091822"/>
    <w:rsid w:val="000936D7"/>
    <w:rsid w:val="000A247F"/>
    <w:rsid w:val="000A3920"/>
    <w:rsid w:val="000B318C"/>
    <w:rsid w:val="000B54DE"/>
    <w:rsid w:val="000C26FA"/>
    <w:rsid w:val="000C3FEC"/>
    <w:rsid w:val="000C5DFF"/>
    <w:rsid w:val="000D3120"/>
    <w:rsid w:val="000E1DB4"/>
    <w:rsid w:val="000F2BD6"/>
    <w:rsid w:val="000F327B"/>
    <w:rsid w:val="00106AF9"/>
    <w:rsid w:val="00113C5B"/>
    <w:rsid w:val="001226E8"/>
    <w:rsid w:val="00123389"/>
    <w:rsid w:val="0012585C"/>
    <w:rsid w:val="0012734C"/>
    <w:rsid w:val="00131DAC"/>
    <w:rsid w:val="0016040F"/>
    <w:rsid w:val="00161608"/>
    <w:rsid w:val="00165430"/>
    <w:rsid w:val="00166FDC"/>
    <w:rsid w:val="00173463"/>
    <w:rsid w:val="00175A14"/>
    <w:rsid w:val="00181BE8"/>
    <w:rsid w:val="00191D6A"/>
    <w:rsid w:val="001A1AEE"/>
    <w:rsid w:val="001B16C8"/>
    <w:rsid w:val="001B3D22"/>
    <w:rsid w:val="001C3A23"/>
    <w:rsid w:val="001D723B"/>
    <w:rsid w:val="001D77F8"/>
    <w:rsid w:val="001D7A8C"/>
    <w:rsid w:val="001E5F7E"/>
    <w:rsid w:val="001E614D"/>
    <w:rsid w:val="001F0D0A"/>
    <w:rsid w:val="001F2141"/>
    <w:rsid w:val="001F279E"/>
    <w:rsid w:val="001F66D7"/>
    <w:rsid w:val="002062DD"/>
    <w:rsid w:val="00210C0D"/>
    <w:rsid w:val="00211A64"/>
    <w:rsid w:val="002127A5"/>
    <w:rsid w:val="00213CC7"/>
    <w:rsid w:val="0023241F"/>
    <w:rsid w:val="00246332"/>
    <w:rsid w:val="00251115"/>
    <w:rsid w:val="002765A5"/>
    <w:rsid w:val="0027761F"/>
    <w:rsid w:val="00280440"/>
    <w:rsid w:val="00281E78"/>
    <w:rsid w:val="0029020B"/>
    <w:rsid w:val="00294FD1"/>
    <w:rsid w:val="002A0A68"/>
    <w:rsid w:val="002A399A"/>
    <w:rsid w:val="002B15F9"/>
    <w:rsid w:val="002B6A88"/>
    <w:rsid w:val="002D44BE"/>
    <w:rsid w:val="002D5678"/>
    <w:rsid w:val="002D66B5"/>
    <w:rsid w:val="002D7AA6"/>
    <w:rsid w:val="002E0781"/>
    <w:rsid w:val="002E1D60"/>
    <w:rsid w:val="002E6221"/>
    <w:rsid w:val="002E7C7E"/>
    <w:rsid w:val="002F5782"/>
    <w:rsid w:val="002F7CD5"/>
    <w:rsid w:val="00317D79"/>
    <w:rsid w:val="003209F9"/>
    <w:rsid w:val="00320B9A"/>
    <w:rsid w:val="003316DD"/>
    <w:rsid w:val="00340C94"/>
    <w:rsid w:val="00344C9B"/>
    <w:rsid w:val="00345258"/>
    <w:rsid w:val="00345845"/>
    <w:rsid w:val="003459FA"/>
    <w:rsid w:val="00350505"/>
    <w:rsid w:val="003553F2"/>
    <w:rsid w:val="00363FC8"/>
    <w:rsid w:val="0036590F"/>
    <w:rsid w:val="0037668C"/>
    <w:rsid w:val="003814CD"/>
    <w:rsid w:val="00391DC2"/>
    <w:rsid w:val="00392701"/>
    <w:rsid w:val="00393F2E"/>
    <w:rsid w:val="00394C7F"/>
    <w:rsid w:val="00395380"/>
    <w:rsid w:val="003A00F2"/>
    <w:rsid w:val="003A111B"/>
    <w:rsid w:val="003A2283"/>
    <w:rsid w:val="003A2EB7"/>
    <w:rsid w:val="003A4228"/>
    <w:rsid w:val="003B5500"/>
    <w:rsid w:val="003B7EFC"/>
    <w:rsid w:val="003C648D"/>
    <w:rsid w:val="003C782F"/>
    <w:rsid w:val="003F0BBA"/>
    <w:rsid w:val="003F43FB"/>
    <w:rsid w:val="004050A7"/>
    <w:rsid w:val="00422CFB"/>
    <w:rsid w:val="0042497F"/>
    <w:rsid w:val="004266C9"/>
    <w:rsid w:val="00432483"/>
    <w:rsid w:val="00442037"/>
    <w:rsid w:val="004420F0"/>
    <w:rsid w:val="004442E6"/>
    <w:rsid w:val="00447384"/>
    <w:rsid w:val="00450BEE"/>
    <w:rsid w:val="004525B0"/>
    <w:rsid w:val="00465C3D"/>
    <w:rsid w:val="00470508"/>
    <w:rsid w:val="004858A2"/>
    <w:rsid w:val="00485F05"/>
    <w:rsid w:val="00486CD6"/>
    <w:rsid w:val="004903CC"/>
    <w:rsid w:val="004A1C2A"/>
    <w:rsid w:val="004B064B"/>
    <w:rsid w:val="004B2E45"/>
    <w:rsid w:val="004B3B10"/>
    <w:rsid w:val="004B7718"/>
    <w:rsid w:val="004D4BAE"/>
    <w:rsid w:val="004D65AC"/>
    <w:rsid w:val="004E1FF0"/>
    <w:rsid w:val="004E6DA6"/>
    <w:rsid w:val="004F07C3"/>
    <w:rsid w:val="004F0AD8"/>
    <w:rsid w:val="004F2FCF"/>
    <w:rsid w:val="004F4D51"/>
    <w:rsid w:val="00501EF6"/>
    <w:rsid w:val="005037F6"/>
    <w:rsid w:val="00513A8A"/>
    <w:rsid w:val="00513FCE"/>
    <w:rsid w:val="0052152A"/>
    <w:rsid w:val="00522969"/>
    <w:rsid w:val="005272F1"/>
    <w:rsid w:val="00530BFA"/>
    <w:rsid w:val="00537117"/>
    <w:rsid w:val="005454E1"/>
    <w:rsid w:val="00550101"/>
    <w:rsid w:val="00581AAB"/>
    <w:rsid w:val="005838D7"/>
    <w:rsid w:val="00592E0A"/>
    <w:rsid w:val="005A2E58"/>
    <w:rsid w:val="005B3102"/>
    <w:rsid w:val="005C1BC3"/>
    <w:rsid w:val="005C59C5"/>
    <w:rsid w:val="005D04AE"/>
    <w:rsid w:val="005E6976"/>
    <w:rsid w:val="005F708B"/>
    <w:rsid w:val="0061151C"/>
    <w:rsid w:val="0062440B"/>
    <w:rsid w:val="0062718F"/>
    <w:rsid w:val="00631D20"/>
    <w:rsid w:val="00646024"/>
    <w:rsid w:val="00652231"/>
    <w:rsid w:val="006661D5"/>
    <w:rsid w:val="006719DE"/>
    <w:rsid w:val="00671FA4"/>
    <w:rsid w:val="006829FB"/>
    <w:rsid w:val="006843BE"/>
    <w:rsid w:val="006874FD"/>
    <w:rsid w:val="006926E3"/>
    <w:rsid w:val="00694EE1"/>
    <w:rsid w:val="0069697C"/>
    <w:rsid w:val="006B31BB"/>
    <w:rsid w:val="006B43EB"/>
    <w:rsid w:val="006C0727"/>
    <w:rsid w:val="006C3496"/>
    <w:rsid w:val="006C7CE6"/>
    <w:rsid w:val="006D0AED"/>
    <w:rsid w:val="006E145F"/>
    <w:rsid w:val="006E1EE9"/>
    <w:rsid w:val="006F339C"/>
    <w:rsid w:val="00703F60"/>
    <w:rsid w:val="0070722A"/>
    <w:rsid w:val="00707B0B"/>
    <w:rsid w:val="00712832"/>
    <w:rsid w:val="00723B05"/>
    <w:rsid w:val="00725EB8"/>
    <w:rsid w:val="007262CD"/>
    <w:rsid w:val="0073288B"/>
    <w:rsid w:val="007377A5"/>
    <w:rsid w:val="00737931"/>
    <w:rsid w:val="00740941"/>
    <w:rsid w:val="00740BC0"/>
    <w:rsid w:val="0075002D"/>
    <w:rsid w:val="00752A8B"/>
    <w:rsid w:val="0076260A"/>
    <w:rsid w:val="007703B7"/>
    <w:rsid w:val="00770572"/>
    <w:rsid w:val="0077218B"/>
    <w:rsid w:val="00777D08"/>
    <w:rsid w:val="00790560"/>
    <w:rsid w:val="007B452B"/>
    <w:rsid w:val="007D091E"/>
    <w:rsid w:val="007E04E4"/>
    <w:rsid w:val="007F207C"/>
    <w:rsid w:val="007F5431"/>
    <w:rsid w:val="007F5516"/>
    <w:rsid w:val="00801F82"/>
    <w:rsid w:val="008027B4"/>
    <w:rsid w:val="00811CDC"/>
    <w:rsid w:val="00821B7D"/>
    <w:rsid w:val="00822620"/>
    <w:rsid w:val="00840FFE"/>
    <w:rsid w:val="0084353A"/>
    <w:rsid w:val="008436FD"/>
    <w:rsid w:val="00852D53"/>
    <w:rsid w:val="0089560E"/>
    <w:rsid w:val="008A61AC"/>
    <w:rsid w:val="008B469B"/>
    <w:rsid w:val="008C6D20"/>
    <w:rsid w:val="008D04DE"/>
    <w:rsid w:val="008D1D84"/>
    <w:rsid w:val="008E6B37"/>
    <w:rsid w:val="008E6D18"/>
    <w:rsid w:val="008E7E7C"/>
    <w:rsid w:val="0090239A"/>
    <w:rsid w:val="009033A9"/>
    <w:rsid w:val="00903AC7"/>
    <w:rsid w:val="0090592D"/>
    <w:rsid w:val="00912926"/>
    <w:rsid w:val="0091382E"/>
    <w:rsid w:val="009152DB"/>
    <w:rsid w:val="00915CFA"/>
    <w:rsid w:val="009207F9"/>
    <w:rsid w:val="00920DC1"/>
    <w:rsid w:val="00930C7D"/>
    <w:rsid w:val="00934EB5"/>
    <w:rsid w:val="00942D04"/>
    <w:rsid w:val="00955C7E"/>
    <w:rsid w:val="0095642D"/>
    <w:rsid w:val="00960D18"/>
    <w:rsid w:val="00987159"/>
    <w:rsid w:val="00992B5C"/>
    <w:rsid w:val="009943C7"/>
    <w:rsid w:val="00995F4D"/>
    <w:rsid w:val="009A1D24"/>
    <w:rsid w:val="009A28E6"/>
    <w:rsid w:val="009A408B"/>
    <w:rsid w:val="009C075F"/>
    <w:rsid w:val="009C1BCE"/>
    <w:rsid w:val="009C1FA7"/>
    <w:rsid w:val="009C36F2"/>
    <w:rsid w:val="009C60D9"/>
    <w:rsid w:val="009D3193"/>
    <w:rsid w:val="009D387C"/>
    <w:rsid w:val="009D4A38"/>
    <w:rsid w:val="009D534C"/>
    <w:rsid w:val="009D6098"/>
    <w:rsid w:val="009F0329"/>
    <w:rsid w:val="009F2FBC"/>
    <w:rsid w:val="009F51BF"/>
    <w:rsid w:val="009F7C10"/>
    <w:rsid w:val="00A047E3"/>
    <w:rsid w:val="00A05DDF"/>
    <w:rsid w:val="00A238C3"/>
    <w:rsid w:val="00A23A84"/>
    <w:rsid w:val="00A3005D"/>
    <w:rsid w:val="00A3513C"/>
    <w:rsid w:val="00A35756"/>
    <w:rsid w:val="00A40239"/>
    <w:rsid w:val="00A4544C"/>
    <w:rsid w:val="00A47CFD"/>
    <w:rsid w:val="00A545DB"/>
    <w:rsid w:val="00A54E2D"/>
    <w:rsid w:val="00A57238"/>
    <w:rsid w:val="00A67034"/>
    <w:rsid w:val="00A9654A"/>
    <w:rsid w:val="00AA281E"/>
    <w:rsid w:val="00AA427C"/>
    <w:rsid w:val="00AB4D94"/>
    <w:rsid w:val="00AB630F"/>
    <w:rsid w:val="00AC1C77"/>
    <w:rsid w:val="00AD120E"/>
    <w:rsid w:val="00AE3DC4"/>
    <w:rsid w:val="00AF5163"/>
    <w:rsid w:val="00AF5ABA"/>
    <w:rsid w:val="00B03A66"/>
    <w:rsid w:val="00B0729F"/>
    <w:rsid w:val="00B13005"/>
    <w:rsid w:val="00B163BF"/>
    <w:rsid w:val="00B21228"/>
    <w:rsid w:val="00B22A2F"/>
    <w:rsid w:val="00B24640"/>
    <w:rsid w:val="00B258E7"/>
    <w:rsid w:val="00B26A18"/>
    <w:rsid w:val="00B368C8"/>
    <w:rsid w:val="00B513D3"/>
    <w:rsid w:val="00B5418E"/>
    <w:rsid w:val="00B61035"/>
    <w:rsid w:val="00B76BA3"/>
    <w:rsid w:val="00BA4590"/>
    <w:rsid w:val="00BB5A06"/>
    <w:rsid w:val="00BC4018"/>
    <w:rsid w:val="00BD0F84"/>
    <w:rsid w:val="00BD2085"/>
    <w:rsid w:val="00BD2163"/>
    <w:rsid w:val="00BD5CEB"/>
    <w:rsid w:val="00BE5ADB"/>
    <w:rsid w:val="00BE68C2"/>
    <w:rsid w:val="00BF412C"/>
    <w:rsid w:val="00BF5DCB"/>
    <w:rsid w:val="00C0258F"/>
    <w:rsid w:val="00C156B7"/>
    <w:rsid w:val="00C17B05"/>
    <w:rsid w:val="00C20583"/>
    <w:rsid w:val="00C26EBA"/>
    <w:rsid w:val="00C311BB"/>
    <w:rsid w:val="00C37996"/>
    <w:rsid w:val="00C45056"/>
    <w:rsid w:val="00C5759F"/>
    <w:rsid w:val="00C62DEF"/>
    <w:rsid w:val="00C67925"/>
    <w:rsid w:val="00C700F3"/>
    <w:rsid w:val="00C7138D"/>
    <w:rsid w:val="00C7277B"/>
    <w:rsid w:val="00C7373D"/>
    <w:rsid w:val="00C77921"/>
    <w:rsid w:val="00C91992"/>
    <w:rsid w:val="00CA09B2"/>
    <w:rsid w:val="00CB5B44"/>
    <w:rsid w:val="00CC333C"/>
    <w:rsid w:val="00CC5FFB"/>
    <w:rsid w:val="00CD3C70"/>
    <w:rsid w:val="00CE13B3"/>
    <w:rsid w:val="00D03A87"/>
    <w:rsid w:val="00D2626E"/>
    <w:rsid w:val="00D26808"/>
    <w:rsid w:val="00D31E58"/>
    <w:rsid w:val="00D36999"/>
    <w:rsid w:val="00D4511E"/>
    <w:rsid w:val="00D5103C"/>
    <w:rsid w:val="00D52345"/>
    <w:rsid w:val="00D71F6A"/>
    <w:rsid w:val="00DB43D6"/>
    <w:rsid w:val="00DC0F2F"/>
    <w:rsid w:val="00DC2BFA"/>
    <w:rsid w:val="00DC3BE5"/>
    <w:rsid w:val="00DC41EC"/>
    <w:rsid w:val="00DC5A7B"/>
    <w:rsid w:val="00DC5B49"/>
    <w:rsid w:val="00DD0801"/>
    <w:rsid w:val="00DD35C1"/>
    <w:rsid w:val="00DE1C19"/>
    <w:rsid w:val="00DE5782"/>
    <w:rsid w:val="00DE792C"/>
    <w:rsid w:val="00DF6118"/>
    <w:rsid w:val="00E176C1"/>
    <w:rsid w:val="00E17954"/>
    <w:rsid w:val="00E20B52"/>
    <w:rsid w:val="00E22C50"/>
    <w:rsid w:val="00E2420F"/>
    <w:rsid w:val="00E30A7E"/>
    <w:rsid w:val="00E41A3D"/>
    <w:rsid w:val="00E433FC"/>
    <w:rsid w:val="00E4409F"/>
    <w:rsid w:val="00E453EA"/>
    <w:rsid w:val="00E5283E"/>
    <w:rsid w:val="00E539D6"/>
    <w:rsid w:val="00E54D33"/>
    <w:rsid w:val="00E66C66"/>
    <w:rsid w:val="00E720E4"/>
    <w:rsid w:val="00E761C9"/>
    <w:rsid w:val="00E81879"/>
    <w:rsid w:val="00E9075A"/>
    <w:rsid w:val="00E929B6"/>
    <w:rsid w:val="00E9363A"/>
    <w:rsid w:val="00EA64C5"/>
    <w:rsid w:val="00EB01CC"/>
    <w:rsid w:val="00EC116E"/>
    <w:rsid w:val="00EC1FEC"/>
    <w:rsid w:val="00ED314E"/>
    <w:rsid w:val="00EE3461"/>
    <w:rsid w:val="00EE4BCA"/>
    <w:rsid w:val="00F07597"/>
    <w:rsid w:val="00F10E78"/>
    <w:rsid w:val="00F14CAD"/>
    <w:rsid w:val="00F51ABC"/>
    <w:rsid w:val="00F53E1D"/>
    <w:rsid w:val="00F552A7"/>
    <w:rsid w:val="00F56FC1"/>
    <w:rsid w:val="00F57197"/>
    <w:rsid w:val="00F70105"/>
    <w:rsid w:val="00F716D8"/>
    <w:rsid w:val="00F8176E"/>
    <w:rsid w:val="00F9300D"/>
    <w:rsid w:val="00FB0507"/>
    <w:rsid w:val="00FB09B4"/>
    <w:rsid w:val="00FB406D"/>
    <w:rsid w:val="00FB5BDC"/>
    <w:rsid w:val="00FC4364"/>
    <w:rsid w:val="00FC5B9F"/>
    <w:rsid w:val="00FC6335"/>
    <w:rsid w:val="00FD6090"/>
    <w:rsid w:val="00FE29AC"/>
    <w:rsid w:val="00FE3126"/>
    <w:rsid w:val="00FE7B0A"/>
    <w:rsid w:val="00FF567E"/>
    <w:rsid w:val="00FF67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99"/>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rsid w:val="006843BE"/>
    <w:rPr>
      <w:sz w:val="20"/>
    </w:rPr>
  </w:style>
  <w:style w:type="character" w:customStyle="1" w:styleId="FootnoteTextChar">
    <w:name w:val="Footnote Text Char"/>
    <w:basedOn w:val="DefaultParagraphFont"/>
    <w:link w:val="FootnoteText"/>
    <w:rsid w:val="006843BE"/>
    <w:rPr>
      <w:lang w:val="en-GB"/>
    </w:rPr>
  </w:style>
  <w:style w:type="character" w:styleId="FootnoteReference">
    <w:name w:val="footnote reference"/>
    <w:basedOn w:val="DefaultParagraphFont"/>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104-13-00bd-draft-tgbd-comments-on-fcc-nprm-docket-19-138.docx" TargetMode="External"/><Relationship Id="rId18" Type="http://schemas.openxmlformats.org/officeDocument/2006/relationships/hyperlink" Target="https://mentor.ieee.org/802.11/dcn/20/11-20-0104-14-00bd-draft-tgbd-comments-on-fcc-nprm-docket-19-138.docx" TargetMode="External"/><Relationship Id="rId26" Type="http://schemas.openxmlformats.org/officeDocument/2006/relationships/hyperlink" Target="https://www.nrel.gov/docs/fy18osti/70868.pdf" TargetMode="External"/><Relationship Id="rId3" Type="http://schemas.openxmlformats.org/officeDocument/2006/relationships/customXml" Target="../customXml/item3.xml"/><Relationship Id="rId21" Type="http://schemas.openxmlformats.org/officeDocument/2006/relationships/hyperlink" Target="https://www.car-2-car.org/fileadmin/documents/General_Documents/C2CCC_TR_2050_Spectrum_Needs.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ntor.ieee.org/802.11/dcn/20/11-20-0104-14-00bd-draft-tgbd-comments-on-fcc-nprm-docket-19-138.docx" TargetMode="External"/><Relationship Id="rId17" Type="http://schemas.openxmlformats.org/officeDocument/2006/relationships/hyperlink" Target="https://mentor.ieee.org/802.11/dcn/20/11-20-0104-13-00bd-draft-tgbd-comments-on-fcc-nprm-docket-19-138.docx" TargetMode="External"/><Relationship Id="rId25" Type="http://schemas.openxmlformats.org/officeDocument/2006/relationships/hyperlink" Target="https://www.itu.int/dms_pubrec/itu-r/rec/m/R-REC-M.2121-0-201901-I!!PDF-E.pdf"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mentor.ieee.org/802.11/dcn/20/11-20-0104-14-00bd-draft-tgbd-comments-on-fcc-nprm-docket-19-138.docx" TargetMode="External"/><Relationship Id="rId20" Type="http://schemas.openxmlformats.org/officeDocument/2006/relationships/hyperlink" Target="https://www.transportation.gov/av/3/preparing-future-transportation-automated-vehicles-3" TargetMode="External"/><Relationship Id="rId29" Type="http://schemas.openxmlformats.org/officeDocument/2006/relationships/hyperlink" Target="https://www.unece.org/fileadmin/DAM/trans/doc/2017/wp29grrf/S2_P2._QC-5G-ConnectedCar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8/dcn/19/18-19-0163-01-0000-fcc19-138-nprm-revisiting-use-of-the-5-850-5-925-ghz-band.docx" TargetMode="External"/><Relationship Id="rId24" Type="http://schemas.openxmlformats.org/officeDocument/2006/relationships/hyperlink" Target="https://www.car-2-car.org/fileadmin/documents/General_Documents/C2CCC_TR_2050_Spectrum_Needs.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ntor.ieee.org/802.18/dcn/19/18-19-0163-01-0000-fcc19-138-nprm-revisiting-use-of-the-5-850-5-925-ghz-band.docx" TargetMode="External"/><Relationship Id="rId23" Type="http://schemas.openxmlformats.org/officeDocument/2006/relationships/hyperlink" Target="https://www.transportation.gov/av/3/preparing-future-transportation-automated-vehicles-3" TargetMode="External"/><Relationship Id="rId28" Type="http://schemas.openxmlformats.org/officeDocument/2006/relationships/hyperlink" Target="https://innovation-destination.com/2018/05/16/toyota-lexus-commit-to-dsrc-v2x-starting-in-2021/" TargetMode="External"/><Relationship Id="rId10" Type="http://schemas.openxmlformats.org/officeDocument/2006/relationships/endnotes" Target="endnotes.xml"/><Relationship Id="rId19" Type="http://schemas.openxmlformats.org/officeDocument/2006/relationships/hyperlink" Target="https://mentor.ieee.org/802.11/documents?is_group=0reg"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104-14-00bd-draft-tgbd-comments-on-fcc-nprm-docket-19-138.docx" TargetMode="External"/><Relationship Id="rId22" Type="http://schemas.openxmlformats.org/officeDocument/2006/relationships/hyperlink" Target="https://www.govinfo.gov/content/pkg/FR-2020-02-06/pdf/2020-02086.pdf" TargetMode="External"/><Relationship Id="rId27" Type="http://schemas.openxmlformats.org/officeDocument/2006/relationships/hyperlink" Target="https://media.gm.com/media/cn/en/gm/news.detail.html/content/Pages/news/cn/en/2018/June/0606_Cadillac-Lineup.html"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3.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59602F-CD01-4BCE-B537-6C717DB36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18</Pages>
  <Words>9526</Words>
  <Characters>54303</Characters>
  <Application>Microsoft Office Word</Application>
  <DocSecurity>0</DocSecurity>
  <Lines>452</Lines>
  <Paragraphs>127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802.18-20/0020r07</vt:lpstr>
      <vt:lpstr>doc.: IEEE 802.11-20/0104r11</vt:lpstr>
    </vt:vector>
  </TitlesOfParts>
  <Company>Some Company</Company>
  <LinksUpToDate>false</LinksUpToDate>
  <CharactersWithSpaces>63702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802.18-20/0020r07</dc:title>
  <dc:subject>Submission</dc:subject>
  <dc:creator>Levy, Joseph</dc:creator>
  <cp:keywords>February 2020</cp:keywords>
  <dc:description>Joseph Levy (InterDigital), Jay Holcomb (Itron)</dc:description>
  <cp:lastModifiedBy>Holcomb, Jay</cp:lastModifiedBy>
  <cp:revision>12</cp:revision>
  <cp:lastPrinted>1900-01-01T08:00:00Z</cp:lastPrinted>
  <dcterms:created xsi:type="dcterms:W3CDTF">2020-02-19T03:16:00Z</dcterms:created>
  <dcterms:modified xsi:type="dcterms:W3CDTF">2020-02-19T11:32:00Z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