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9A054E" w14:textId="24033F61" w:rsidR="002B4A63" w:rsidRPr="00CD6E81" w:rsidRDefault="002B4A63" w:rsidP="002B4A63">
      <w:pPr>
        <w:tabs>
          <w:tab w:val="left" w:pos="993"/>
        </w:tabs>
        <w:spacing w:after="0" w:line="240" w:lineRule="auto"/>
        <w:jc w:val="center"/>
        <w:rPr>
          <w:rFonts w:ascii="Times New Roman" w:hAnsi="Times New Roman" w:cs="Times New Roman"/>
          <w:color w:val="00B0F0"/>
          <w:sz w:val="24"/>
          <w:szCs w:val="24"/>
        </w:rPr>
      </w:pPr>
      <w:r w:rsidRPr="00CD6E81">
        <w:rPr>
          <w:rFonts w:ascii="Times New Roman" w:hAnsi="Times New Roman" w:cs="Times New Roman"/>
          <w:color w:val="00B0F0"/>
          <w:sz w:val="24"/>
          <w:szCs w:val="24"/>
        </w:rPr>
        <w:t>Response</w:t>
      </w:r>
      <w:r w:rsidR="007516D7" w:rsidRPr="00CD6E81">
        <w:rPr>
          <w:rFonts w:ascii="Times New Roman" w:hAnsi="Times New Roman" w:cs="Times New Roman"/>
          <w:color w:val="00B0F0"/>
          <w:sz w:val="24"/>
          <w:szCs w:val="24"/>
        </w:rPr>
        <w:t xml:space="preserve"> of IEEE 802 LAN/MAN</w:t>
      </w:r>
    </w:p>
    <w:p w14:paraId="1FCA5E2D" w14:textId="77777777" w:rsidR="002B4A63" w:rsidRPr="00CD6E81" w:rsidRDefault="002B4A63" w:rsidP="002B4A63">
      <w:pPr>
        <w:tabs>
          <w:tab w:val="left" w:pos="993"/>
        </w:tabs>
        <w:spacing w:after="0" w:line="240" w:lineRule="auto"/>
        <w:jc w:val="both"/>
        <w:rPr>
          <w:rFonts w:ascii="Times New Roman" w:hAnsi="Times New Roman" w:cs="Times New Roman"/>
          <w:b/>
          <w:sz w:val="24"/>
          <w:szCs w:val="24"/>
        </w:rPr>
      </w:pPr>
    </w:p>
    <w:p w14:paraId="656C5565" w14:textId="62E9C60A" w:rsidR="004F02F1" w:rsidRPr="00CD6E81" w:rsidRDefault="004F02F1" w:rsidP="004F02F1">
      <w:pPr>
        <w:tabs>
          <w:tab w:val="center" w:pos="4658"/>
        </w:tabs>
        <w:jc w:val="both"/>
        <w:rPr>
          <w:rFonts w:ascii="Times New Roman" w:hAnsi="Times New Roman" w:cs="Times New Roman"/>
          <w:b/>
          <w:sz w:val="24"/>
          <w:szCs w:val="24"/>
        </w:rPr>
      </w:pPr>
      <w:r w:rsidRPr="00CD6E81">
        <w:rPr>
          <w:rFonts w:ascii="Times New Roman" w:hAnsi="Times New Roman" w:cs="Times New Roman"/>
          <w:b/>
          <w:sz w:val="24"/>
          <w:szCs w:val="24"/>
        </w:rPr>
        <w:t>Introduction</w:t>
      </w:r>
    </w:p>
    <w:p w14:paraId="0814E69A" w14:textId="4EEF0A63" w:rsidR="004F02F1" w:rsidRPr="00CD6E81" w:rsidRDefault="004F02F1" w:rsidP="004F02F1">
      <w:pPr>
        <w:spacing w:after="120"/>
        <w:ind w:firstLine="720"/>
        <w:rPr>
          <w:rFonts w:ascii="Times New Roman" w:hAnsi="Times New Roman" w:cs="Times New Roman"/>
          <w:sz w:val="24"/>
          <w:szCs w:val="24"/>
        </w:rPr>
      </w:pPr>
      <w:r w:rsidRPr="00CD6E81">
        <w:rPr>
          <w:rFonts w:ascii="Times New Roman" w:hAnsi="Times New Roman" w:cs="Times New Roman"/>
          <w:sz w:val="24"/>
          <w:szCs w:val="24"/>
        </w:rPr>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w:t>
      </w:r>
      <w:r w:rsidR="00071EF4" w:rsidRPr="00CD6E81">
        <w:rPr>
          <w:rFonts w:ascii="Times New Roman" w:hAnsi="Times New Roman" w:cs="Times New Roman"/>
          <w:sz w:val="24"/>
          <w:szCs w:val="24"/>
        </w:rPr>
        <w:t>MCMC</w:t>
      </w:r>
      <w:r w:rsidRPr="00CD6E81">
        <w:rPr>
          <w:rFonts w:ascii="Times New Roman" w:hAnsi="Times New Roman" w:cs="Times New Roman"/>
          <w:sz w:val="24"/>
          <w:szCs w:val="24"/>
        </w:rPr>
        <w:t>.</w:t>
      </w:r>
    </w:p>
    <w:p w14:paraId="24DF4C6F" w14:textId="77777777" w:rsidR="004F02F1" w:rsidRPr="00CD6E81" w:rsidRDefault="004F02F1" w:rsidP="004F02F1">
      <w:pPr>
        <w:spacing w:after="120"/>
        <w:ind w:firstLine="720"/>
        <w:rPr>
          <w:rFonts w:ascii="Times New Roman" w:hAnsi="Times New Roman" w:cs="Times New Roman"/>
          <w:sz w:val="24"/>
          <w:szCs w:val="24"/>
        </w:rPr>
      </w:pPr>
      <w:r w:rsidRPr="00CD6E81">
        <w:rPr>
          <w:rFonts w:ascii="Times New Roman" w:hAnsi="Times New Roman" w:cs="Times New Roman"/>
          <w:sz w:val="24"/>
          <w:szCs w:val="24"/>
        </w:rPr>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CD6E81">
        <w:rPr>
          <w:rStyle w:val="FootnoteReference"/>
          <w:rFonts w:ascii="Times New Roman" w:hAnsi="Times New Roman" w:cs="Times New Roman"/>
          <w:sz w:val="24"/>
          <w:szCs w:val="24"/>
        </w:rPr>
        <w:footnoteReference w:id="1"/>
      </w:r>
      <w:r w:rsidRPr="00CD6E81">
        <w:rPr>
          <w:rFonts w:ascii="Times New Roman" w:hAnsi="Times New Roman" w:cs="Times New Roman"/>
          <w:sz w:val="24"/>
          <w:szCs w:val="24"/>
        </w:rPr>
        <w:t>.</w:t>
      </w:r>
    </w:p>
    <w:p w14:paraId="405BD7A5" w14:textId="1E6CB500" w:rsidR="004F02F1" w:rsidRPr="00CD6E81" w:rsidRDefault="004F02F1" w:rsidP="002B4A63">
      <w:pPr>
        <w:tabs>
          <w:tab w:val="left" w:pos="993"/>
        </w:tabs>
        <w:spacing w:after="0" w:line="240" w:lineRule="auto"/>
        <w:rPr>
          <w:rFonts w:ascii="Times New Roman" w:hAnsi="Times New Roman" w:cs="Times New Roman"/>
          <w:b/>
          <w:sz w:val="24"/>
          <w:szCs w:val="24"/>
        </w:rPr>
      </w:pPr>
    </w:p>
    <w:p w14:paraId="6C76DCD1" w14:textId="70C59FDE" w:rsidR="004F02F1" w:rsidRPr="00CD6E81" w:rsidRDefault="00374D0C" w:rsidP="004F02F1">
      <w:pPr>
        <w:spacing w:after="120"/>
        <w:ind w:firstLine="720"/>
        <w:rPr>
          <w:rFonts w:ascii="Times New Roman" w:hAnsi="Times New Roman" w:cs="Times New Roman"/>
          <w:sz w:val="24"/>
          <w:szCs w:val="24"/>
        </w:rPr>
      </w:pPr>
      <w:r w:rsidRPr="00CD6E81">
        <w:rPr>
          <w:rFonts w:ascii="Times New Roman" w:hAnsi="Times New Roman" w:cs="Times New Roman"/>
          <w:sz w:val="24"/>
          <w:szCs w:val="24"/>
        </w:rPr>
        <w:t xml:space="preserve">Per request from MCMC’s consultation on WRC-19 views and positions, </w:t>
      </w:r>
      <w:r w:rsidR="004F02F1" w:rsidRPr="00CD6E81">
        <w:rPr>
          <w:rFonts w:ascii="Times New Roman" w:hAnsi="Times New Roman" w:cs="Times New Roman"/>
          <w:sz w:val="24"/>
          <w:szCs w:val="24"/>
        </w:rPr>
        <w:t xml:space="preserve">IEEE 802 LAN/MAN Standards Committee (LMSC) respectfully submits its views of WRC-19 Agenda Items </w:t>
      </w:r>
      <w:r w:rsidRPr="00CD6E81">
        <w:rPr>
          <w:rFonts w:ascii="Times New Roman" w:hAnsi="Times New Roman" w:cs="Times New Roman"/>
          <w:sz w:val="24"/>
          <w:szCs w:val="24"/>
        </w:rPr>
        <w:t xml:space="preserve">to MCMC for their consideration, please see </w:t>
      </w:r>
      <w:r w:rsidR="004F02F1" w:rsidRPr="00CD6E81">
        <w:rPr>
          <w:rFonts w:ascii="Times New Roman" w:hAnsi="Times New Roman" w:cs="Times New Roman"/>
          <w:sz w:val="24"/>
          <w:szCs w:val="24"/>
        </w:rPr>
        <w:t xml:space="preserve">below.  </w:t>
      </w:r>
    </w:p>
    <w:p w14:paraId="576EE656" w14:textId="77777777" w:rsidR="004F02F1" w:rsidRPr="00CD6E81" w:rsidRDefault="004F02F1" w:rsidP="002B4A63">
      <w:pPr>
        <w:tabs>
          <w:tab w:val="left" w:pos="993"/>
        </w:tabs>
        <w:spacing w:after="0" w:line="240" w:lineRule="auto"/>
        <w:rPr>
          <w:rFonts w:ascii="Times New Roman" w:hAnsi="Times New Roman" w:cs="Times New Roman"/>
          <w:b/>
          <w:sz w:val="24"/>
          <w:szCs w:val="24"/>
        </w:rPr>
      </w:pPr>
    </w:p>
    <w:tbl>
      <w:tblPr>
        <w:tblStyle w:val="GridTable4-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1120"/>
        <w:gridCol w:w="783"/>
        <w:gridCol w:w="6430"/>
      </w:tblGrid>
      <w:tr w:rsidR="002B4A63" w:rsidRPr="00CD6E81" w14:paraId="78A8C1A0" w14:textId="77777777" w:rsidTr="005D035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D9F9005" w14:textId="77777777" w:rsidR="002B4A63" w:rsidRPr="00CD6E81" w:rsidRDefault="002B4A63" w:rsidP="00DA31DC">
            <w:pPr>
              <w:jc w:val="both"/>
              <w:rPr>
                <w:rFonts w:ascii="Times New Roman" w:hAnsi="Times New Roman" w:cs="Times New Roman"/>
                <w:b w:val="0"/>
                <w:color w:val="00B0F0"/>
                <w:sz w:val="24"/>
                <w:szCs w:val="24"/>
              </w:rPr>
            </w:pPr>
          </w:p>
          <w:p w14:paraId="1D64FBA4" w14:textId="77777777" w:rsidR="002B4A63" w:rsidRPr="00CD6E81" w:rsidRDefault="002B4A63" w:rsidP="00DA31DC">
            <w:pPr>
              <w:jc w:val="both"/>
              <w:rPr>
                <w:rFonts w:ascii="Times New Roman" w:hAnsi="Times New Roman" w:cs="Times New Roman"/>
                <w:b w:val="0"/>
                <w:color w:val="00B0F0"/>
                <w:sz w:val="24"/>
                <w:szCs w:val="24"/>
              </w:rPr>
            </w:pPr>
            <w:r w:rsidRPr="00CD6E81">
              <w:rPr>
                <w:rFonts w:ascii="Times New Roman" w:hAnsi="Times New Roman" w:cs="Times New Roman"/>
                <w:b w:val="0"/>
                <w:color w:val="00B0F0"/>
                <w:sz w:val="24"/>
                <w:szCs w:val="24"/>
              </w:rPr>
              <w:t>No.</w:t>
            </w:r>
          </w:p>
        </w:tc>
        <w:tc>
          <w:tcPr>
            <w:tcW w:w="621"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61684BD" w14:textId="77777777" w:rsidR="002B4A63" w:rsidRPr="00CD6E81" w:rsidRDefault="002B4A63" w:rsidP="00DA31DC">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B0F0"/>
                <w:sz w:val="24"/>
                <w:szCs w:val="24"/>
              </w:rPr>
            </w:pPr>
          </w:p>
          <w:p w14:paraId="68EF2F68" w14:textId="77777777" w:rsidR="002B4A63" w:rsidRPr="00CD6E81" w:rsidRDefault="002B4A63" w:rsidP="00DA31DC">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B0F0"/>
                <w:sz w:val="24"/>
                <w:szCs w:val="24"/>
              </w:rPr>
            </w:pPr>
            <w:r w:rsidRPr="00CD6E81">
              <w:rPr>
                <w:rFonts w:ascii="Times New Roman" w:hAnsi="Times New Roman" w:cs="Times New Roman"/>
                <w:b w:val="0"/>
                <w:color w:val="00B0F0"/>
                <w:sz w:val="24"/>
                <w:szCs w:val="24"/>
              </w:rPr>
              <w:t>Agenda Item</w:t>
            </w:r>
          </w:p>
          <w:p w14:paraId="3AFAA670" w14:textId="77777777" w:rsidR="002B4A63" w:rsidRPr="00CD6E81" w:rsidRDefault="002B4A63" w:rsidP="00DA31DC">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B0F0"/>
                <w:sz w:val="24"/>
                <w:szCs w:val="24"/>
              </w:rPr>
            </w:pPr>
          </w:p>
        </w:tc>
        <w:tc>
          <w:tcPr>
            <w:tcW w:w="4000" w:type="pct"/>
            <w:gridSpan w:val="2"/>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CCFE19E" w14:textId="77777777" w:rsidR="002B4A63" w:rsidRPr="00CD6E81" w:rsidRDefault="002B4A63" w:rsidP="00DA31DC">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B0F0"/>
                <w:sz w:val="24"/>
                <w:szCs w:val="24"/>
              </w:rPr>
            </w:pPr>
          </w:p>
          <w:p w14:paraId="0E0F3674" w14:textId="224DD54E" w:rsidR="002B4A63" w:rsidRPr="00CD6E81" w:rsidRDefault="00374D0C" w:rsidP="00DA31DC">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B0F0"/>
                <w:sz w:val="24"/>
                <w:szCs w:val="24"/>
              </w:rPr>
            </w:pPr>
            <w:r w:rsidRPr="00CD6E81">
              <w:rPr>
                <w:rFonts w:ascii="Times New Roman" w:hAnsi="Times New Roman" w:cs="Times New Roman"/>
                <w:b w:val="0"/>
                <w:color w:val="00B0F0"/>
                <w:sz w:val="24"/>
                <w:szCs w:val="24"/>
              </w:rPr>
              <w:t>Proposed Malaysia (MLA) Views and Positions</w:t>
            </w:r>
          </w:p>
        </w:tc>
      </w:tr>
      <w:tr w:rsidR="002B4A63" w:rsidRPr="00CD6E81" w14:paraId="5ADA2074" w14:textId="77777777" w:rsidTr="00DA31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7D190DE2" w14:textId="77777777" w:rsidR="002B4A63" w:rsidRPr="00CD6E81" w:rsidRDefault="002B4A63" w:rsidP="00DA31DC">
            <w:pPr>
              <w:jc w:val="both"/>
              <w:rPr>
                <w:rFonts w:ascii="Times New Roman" w:hAnsi="Times New Roman" w:cs="Times New Roman"/>
                <w:b w:val="0"/>
                <w:color w:val="00B0F0"/>
                <w:sz w:val="24"/>
                <w:szCs w:val="24"/>
              </w:rPr>
            </w:pPr>
          </w:p>
          <w:p w14:paraId="4536938F" w14:textId="77777777" w:rsidR="002B4A63" w:rsidRPr="00CD6E81" w:rsidRDefault="002B4A63" w:rsidP="00DA31DC">
            <w:pPr>
              <w:jc w:val="both"/>
              <w:rPr>
                <w:rFonts w:ascii="Times New Roman" w:hAnsi="Times New Roman" w:cs="Times New Roman"/>
                <w:b w:val="0"/>
                <w:color w:val="00B0F0"/>
                <w:sz w:val="24"/>
                <w:szCs w:val="24"/>
              </w:rPr>
            </w:pPr>
            <w:r w:rsidRPr="00CD6E81">
              <w:rPr>
                <w:rFonts w:ascii="Times New Roman" w:hAnsi="Times New Roman" w:cs="Times New Roman"/>
                <w:b w:val="0"/>
                <w:color w:val="00B0F0"/>
                <w:sz w:val="24"/>
                <w:szCs w:val="24"/>
              </w:rPr>
              <w:t>Working Party 1: Land Mobile and Fixed Services</w:t>
            </w:r>
          </w:p>
          <w:p w14:paraId="59C7A38C" w14:textId="77777777" w:rsidR="002B4A63" w:rsidRPr="00CD6E81" w:rsidRDefault="002B4A63" w:rsidP="00DA31DC">
            <w:pPr>
              <w:jc w:val="both"/>
              <w:rPr>
                <w:rFonts w:ascii="Times New Roman" w:hAnsi="Times New Roman" w:cs="Times New Roman"/>
                <w:b w:val="0"/>
                <w:sz w:val="24"/>
                <w:szCs w:val="24"/>
              </w:rPr>
            </w:pPr>
          </w:p>
        </w:tc>
      </w:tr>
      <w:tr w:rsidR="002B4A63" w:rsidRPr="00CD6E81" w14:paraId="61272A86"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7D1BDFDF"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31687722"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1.</w:t>
            </w:r>
          </w:p>
          <w:p w14:paraId="0FAF166A" w14:textId="77777777" w:rsidR="002B4A63" w:rsidRPr="00CD6E81" w:rsidRDefault="002B4A63" w:rsidP="00DA31DC">
            <w:pPr>
              <w:jc w:val="both"/>
              <w:rPr>
                <w:rFonts w:ascii="Times New Roman" w:hAnsi="Times New Roman" w:cs="Times New Roman"/>
                <w:b w:val="0"/>
                <w:color w:val="595959" w:themeColor="text1" w:themeTint="A6"/>
                <w:sz w:val="24"/>
                <w:szCs w:val="24"/>
              </w:rPr>
            </w:pP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4AFBA9CA"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33AD7696"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1.11</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20AB27EB"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lang w:eastAsia="ko-KR"/>
              </w:rPr>
            </w:pPr>
          </w:p>
        </w:tc>
      </w:tr>
      <w:tr w:rsidR="002B4A63" w:rsidRPr="00CD6E81" w14:paraId="7E012A32"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369753D0"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66771313"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2.</w:t>
            </w:r>
          </w:p>
          <w:p w14:paraId="0123A8CE" w14:textId="77777777" w:rsidR="002B4A63" w:rsidRPr="00CD6E81" w:rsidRDefault="002B4A63" w:rsidP="00DA31DC">
            <w:pPr>
              <w:jc w:val="both"/>
              <w:rPr>
                <w:rFonts w:ascii="Times New Roman" w:hAnsi="Times New Roman" w:cs="Times New Roman"/>
                <w:b w:val="0"/>
                <w:color w:val="595959" w:themeColor="text1" w:themeTint="A6"/>
                <w:sz w:val="24"/>
                <w:szCs w:val="24"/>
              </w:rPr>
            </w:pP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500FA5B3"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0354AD15"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1.12</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1613024C" w14:textId="77777777" w:rsidR="00C1320C" w:rsidRPr="00CD6E81" w:rsidRDefault="004F02F1" w:rsidP="00C1320C">
            <w:pPr>
              <w:spacing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IEEE 802.11 has provided the wireless standard (IEEE Std 802.11p-2010) that provides the basis for much of the Intelligent Transport Systems (ITS) Vehicle-to-Vehicle (V2V) and Vehicle-to-Infrastructure (V2I) technologies being deployed today.  And now IEEE 802.11 is specifying an IEEE Next Generation V2X (NGV) amendment (the </w:t>
            </w:r>
            <w:hyperlink r:id="rId8" w:history="1">
              <w:r w:rsidRPr="00CD6E81">
                <w:rPr>
                  <w:rStyle w:val="Hyperlink"/>
                  <w:rFonts w:ascii="Times New Roman" w:hAnsi="Times New Roman" w:cs="Times New Roman"/>
                  <w:sz w:val="24"/>
                  <w:szCs w:val="24"/>
                </w:rPr>
                <w:t>P802.11bd</w:t>
              </w:r>
            </w:hyperlink>
            <w:r w:rsidRPr="00CD6E81">
              <w:rPr>
                <w:rFonts w:ascii="Times New Roman" w:hAnsi="Times New Roman" w:cs="Times New Roman"/>
                <w:sz w:val="24"/>
                <w:szCs w:val="24"/>
              </w:rPr>
              <w:t xml:space="preserve"> project) backward compatible to IEEE Std 802.11p-2010.  We believe that these technologies are capable of sharing frequency bands, including the 5850-5925 MHz, with other unlicensed applications. We also understand that global harmonization of the technology is a notable effort that would enable technology improvements and cost reductions to better address rapid adoption to meet the ITS safety goals, an effort we would support.</w:t>
            </w:r>
            <w:r w:rsidR="00C1320C" w:rsidRPr="00CD6E81">
              <w:rPr>
                <w:rFonts w:ascii="Times New Roman" w:hAnsi="Times New Roman" w:cs="Times New Roman"/>
                <w:sz w:val="24"/>
                <w:szCs w:val="24"/>
              </w:rPr>
              <w:t xml:space="preserve"> </w:t>
            </w:r>
          </w:p>
          <w:p w14:paraId="6280B088" w14:textId="4210B020" w:rsidR="00293439" w:rsidRPr="00CD6E81" w:rsidRDefault="00293439" w:rsidP="003C26B5">
            <w:pPr>
              <w:spacing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lang w:eastAsia="ko-KR"/>
              </w:rPr>
            </w:pPr>
          </w:p>
        </w:tc>
      </w:tr>
      <w:tr w:rsidR="002B4A63" w:rsidRPr="00CD6E81" w14:paraId="0A4E67FB"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0DBCBA60"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1C46B23E"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3.</w:t>
            </w:r>
          </w:p>
          <w:p w14:paraId="5F30C54B" w14:textId="77777777" w:rsidR="002B4A63" w:rsidRPr="00CD6E81" w:rsidRDefault="002B4A63" w:rsidP="00DA31DC">
            <w:pPr>
              <w:jc w:val="both"/>
              <w:rPr>
                <w:rFonts w:ascii="Times New Roman" w:hAnsi="Times New Roman" w:cs="Times New Roman"/>
                <w:b w:val="0"/>
                <w:color w:val="595959" w:themeColor="text1" w:themeTint="A6"/>
                <w:sz w:val="24"/>
                <w:szCs w:val="24"/>
              </w:rPr>
            </w:pP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6D0DC71A"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449C3020"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1.14</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36EF02E2"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79E6EE45"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7CF7AD6B"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44C4ECA3"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4.</w:t>
            </w:r>
          </w:p>
          <w:p w14:paraId="51B71257" w14:textId="77777777" w:rsidR="002B4A63" w:rsidRPr="00CD6E81" w:rsidRDefault="002B4A63" w:rsidP="00DA31DC">
            <w:pPr>
              <w:jc w:val="both"/>
              <w:rPr>
                <w:rFonts w:ascii="Times New Roman" w:hAnsi="Times New Roman" w:cs="Times New Roman"/>
                <w:b w:val="0"/>
                <w:color w:val="595959" w:themeColor="text1" w:themeTint="A6"/>
                <w:sz w:val="24"/>
                <w:szCs w:val="24"/>
              </w:rPr>
            </w:pP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7747675F"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0955AA91"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1.15</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651ECA30" w14:textId="77777777" w:rsidR="004F02F1" w:rsidRPr="00CD6E81" w:rsidRDefault="004F02F1" w:rsidP="004F02F1">
            <w:pPr>
              <w:spacing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The recently published Std. IEEE 802.15.3d-2017 targets point-to-point links in the frequency range of 252 to 325 GHz.</w:t>
            </w:r>
          </w:p>
          <w:p w14:paraId="693F86C0" w14:textId="77777777" w:rsidR="004F02F1" w:rsidRPr="00CD6E81" w:rsidRDefault="004F02F1" w:rsidP="004F02F1">
            <w:pPr>
              <w:spacing w:after="1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CD6E81">
              <w:rPr>
                <w:rFonts w:ascii="Times New Roman" w:hAnsi="Times New Roman" w:cs="Times New Roman"/>
                <w:sz w:val="24"/>
                <w:szCs w:val="24"/>
              </w:rPr>
              <w:t>All technical and operational parameters for LMS and FS have been sent to ITU-R WP 5A and 5C and are considered in the reports ITU-R F.2416 and M.2417 for AI 1.15.</w:t>
            </w:r>
          </w:p>
          <w:p w14:paraId="0E7D8C76" w14:textId="0743B1AD" w:rsidR="004F02F1" w:rsidRPr="00CD6E81" w:rsidRDefault="004F02F1" w:rsidP="004F02F1">
            <w:pPr>
              <w:spacing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Within IEEE 802 one input document on sharing studies between FS and EESS has been discussed (</w:t>
            </w:r>
            <w:hyperlink r:id="rId9" w:history="1">
              <w:r w:rsidRPr="00CD6E81">
                <w:rPr>
                  <w:rStyle w:val="Hyperlink"/>
                  <w:rFonts w:ascii="Times New Roman" w:hAnsi="Times New Roman" w:cs="Times New Roman"/>
                  <w:sz w:val="24"/>
                  <w:szCs w:val="24"/>
                </w:rPr>
                <w:t>https://mentor.ieee.org/802.15/dcn/19/15-19-0095-00-0thz-h2020-thor-initial-results-on-sharing-studies.pdf</w:t>
              </w:r>
            </w:hyperlink>
            <w:r w:rsidRPr="00CD6E81">
              <w:rPr>
                <w:rFonts w:ascii="Times New Roman" w:hAnsi="Times New Roman" w:cs="Times New Roman"/>
                <w:sz w:val="24"/>
                <w:szCs w:val="24"/>
              </w:rPr>
              <w:t xml:space="preserve">), showing that sharing between FS and EESS is possible in the bands 275-296 GHz, 306-313 GHz, 319-333 GHz and 354-450 GHz. In May 2019, WP 1A finished the </w:t>
            </w:r>
            <w:r w:rsidRPr="00CD6E81">
              <w:rPr>
                <w:rStyle w:val="ECCParagraph"/>
                <w:rFonts w:ascii="Times New Roman" w:hAnsi="Times New Roman" w:cs="Times New Roman"/>
                <w:sz w:val="24"/>
                <w:szCs w:val="24"/>
                <w:lang w:val="en-US"/>
              </w:rPr>
              <w:t xml:space="preserve">draft new Report ITU-R </w:t>
            </w:r>
            <w:proofErr w:type="gramStart"/>
            <w:r w:rsidRPr="00CD6E81">
              <w:rPr>
                <w:rStyle w:val="ECCParagraph"/>
                <w:rFonts w:ascii="Times New Roman" w:hAnsi="Times New Roman" w:cs="Times New Roman"/>
                <w:sz w:val="24"/>
                <w:szCs w:val="24"/>
                <w:lang w:val="en-US"/>
              </w:rPr>
              <w:t>SM.[</w:t>
            </w:r>
            <w:proofErr w:type="gramEnd"/>
            <w:r w:rsidRPr="00CD6E81">
              <w:rPr>
                <w:rStyle w:val="ECCParagraph"/>
                <w:rFonts w:ascii="Times New Roman" w:hAnsi="Times New Roman" w:cs="Times New Roman"/>
                <w:sz w:val="24"/>
                <w:szCs w:val="24"/>
                <w:lang w:val="en-US"/>
              </w:rPr>
              <w:t xml:space="preserve">275-450GHZ_SHARING] which was adopted by SG 1 in June 2019 </w:t>
            </w:r>
            <w:r w:rsidRPr="00CD6E81">
              <w:rPr>
                <w:rFonts w:ascii="Times New Roman" w:hAnsi="Times New Roman" w:cs="Times New Roman"/>
                <w:sz w:val="24"/>
                <w:szCs w:val="24"/>
              </w:rPr>
              <w:t>for AI1.15</w:t>
            </w:r>
            <w:del w:id="0" w:author="Author">
              <w:r w:rsidRPr="00CD6E81" w:rsidDel="004D3176">
                <w:rPr>
                  <w:rFonts w:ascii="Times New Roman" w:hAnsi="Times New Roman" w:cs="Times New Roman"/>
                  <w:sz w:val="24"/>
                  <w:szCs w:val="24"/>
                </w:rPr>
                <w:delText>:</w:delText>
              </w:r>
            </w:del>
            <w:ins w:id="1" w:author="Author">
              <w:r w:rsidR="004D3176">
                <w:rPr>
                  <w:rFonts w:ascii="Times New Roman" w:hAnsi="Times New Roman" w:cs="Times New Roman"/>
                  <w:sz w:val="24"/>
                  <w:szCs w:val="24"/>
                </w:rPr>
                <w:t>.</w:t>
              </w:r>
            </w:ins>
          </w:p>
          <w:p w14:paraId="0182374E" w14:textId="77777777" w:rsidR="004F02F1" w:rsidRPr="00CD6E81" w:rsidRDefault="004F02F1" w:rsidP="004F02F1">
            <w:pPr>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bCs/>
                <w:sz w:val="24"/>
                <w:szCs w:val="24"/>
              </w:rPr>
              <w:t>Different sharing studies have been performed showing slightly different results. However</w:t>
            </w:r>
            <w:r w:rsidRPr="00CD6E81">
              <w:rPr>
                <w:rFonts w:ascii="Times New Roman" w:hAnsi="Times New Roman" w:cs="Times New Roman"/>
                <w:sz w:val="24"/>
                <w:szCs w:val="24"/>
              </w:rPr>
              <w:t>, consensus among all the studies, including the one presented in IEEE 802 and mentioned above is that the following frequency bands could be used by FS/LMS applications without specific conditions, while maintaining the protection of the passive services:</w:t>
            </w:r>
          </w:p>
          <w:p w14:paraId="7B9053CB" w14:textId="77777777" w:rsidR="004F02F1" w:rsidRPr="00CD6E81" w:rsidRDefault="004F02F1" w:rsidP="004F02F1">
            <w:pPr>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bookmarkStart w:id="2" w:name="_Hlk5199467"/>
            <w:r w:rsidRPr="00CD6E81">
              <w:rPr>
                <w:rFonts w:ascii="Times New Roman" w:hAnsi="Times New Roman" w:cs="Times New Roman"/>
                <w:sz w:val="24"/>
                <w:szCs w:val="24"/>
              </w:rPr>
              <w:t>275-296 GHz, 306-313 GHz, 320-330 GHz and 356-450 GHz</w:t>
            </w:r>
            <w:bookmarkEnd w:id="2"/>
            <w:r w:rsidRPr="00CD6E81">
              <w:rPr>
                <w:rFonts w:ascii="Times New Roman" w:hAnsi="Times New Roman" w:cs="Times New Roman"/>
                <w:sz w:val="24"/>
                <w:szCs w:val="24"/>
              </w:rPr>
              <w:t>.</w:t>
            </w:r>
          </w:p>
          <w:p w14:paraId="6AEB963E" w14:textId="77777777" w:rsidR="004F02F1" w:rsidRPr="00CD6E81" w:rsidRDefault="004F02F1" w:rsidP="004F02F1">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p>
          <w:p w14:paraId="6AEFCBDF" w14:textId="77777777" w:rsidR="004F02F1" w:rsidRPr="00CD6E81" w:rsidRDefault="004F02F1" w:rsidP="004F02F1">
            <w:pPr>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bookmarkStart w:id="3" w:name="_Hlk14844115"/>
            <w:r w:rsidRPr="00CD6E81">
              <w:rPr>
                <w:rFonts w:ascii="Times New Roman" w:hAnsi="Times New Roman" w:cs="Times New Roman"/>
                <w:bCs/>
                <w:sz w:val="24"/>
                <w:szCs w:val="24"/>
              </w:rPr>
              <w:t xml:space="preserve">With a look at the study results in the PDNR ITU-R </w:t>
            </w:r>
            <w:proofErr w:type="gramStart"/>
            <w:r w:rsidRPr="00CD6E81">
              <w:rPr>
                <w:rFonts w:ascii="Times New Roman" w:hAnsi="Times New Roman" w:cs="Times New Roman"/>
                <w:bCs/>
                <w:sz w:val="24"/>
                <w:szCs w:val="24"/>
              </w:rPr>
              <w:t>SM.[</w:t>
            </w:r>
            <w:proofErr w:type="gramEnd"/>
            <w:r w:rsidRPr="00CD6E81">
              <w:rPr>
                <w:rFonts w:ascii="Times New Roman" w:hAnsi="Times New Roman" w:cs="Times New Roman"/>
                <w:bCs/>
                <w:sz w:val="24"/>
                <w:szCs w:val="24"/>
              </w:rPr>
              <w:t>275-450GHZ_SHARING], our understanding is:</w:t>
            </w:r>
          </w:p>
          <w:p w14:paraId="0C6D13E4" w14:textId="77777777" w:rsidR="004F02F1" w:rsidRPr="00CD6E81" w:rsidRDefault="004F02F1" w:rsidP="004F02F1">
            <w:pPr>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p>
          <w:p w14:paraId="4FA0B844" w14:textId="77777777" w:rsidR="004F02F1" w:rsidRPr="00CD6E81" w:rsidRDefault="004F02F1" w:rsidP="004F02F1">
            <w:pPr>
              <w:pStyle w:val="ListParagraph"/>
              <w:numPr>
                <w:ilvl w:val="0"/>
                <w:numId w:val="1"/>
              </w:numPr>
              <w:spacing w:after="160" w:line="259" w:lineRule="auto"/>
              <w:ind w:left="270" w:hanging="27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CD6E81">
              <w:rPr>
                <w:rFonts w:ascii="Times New Roman" w:hAnsi="Times New Roman" w:cs="Times New Roman"/>
                <w:bCs/>
                <w:sz w:val="24"/>
                <w:szCs w:val="24"/>
              </w:rPr>
              <w:t>Sharing with RAS is possible (maybe with exclusion zones or avoidance angles in the vicinity of a RAS site).</w:t>
            </w:r>
          </w:p>
          <w:p w14:paraId="63C9E982" w14:textId="77777777" w:rsidR="004F02F1" w:rsidRPr="00CD6E81" w:rsidRDefault="004F02F1" w:rsidP="004F02F1">
            <w:pPr>
              <w:pStyle w:val="ListParagraph"/>
              <w:numPr>
                <w:ilvl w:val="0"/>
                <w:numId w:val="1"/>
              </w:numPr>
              <w:spacing w:after="160" w:line="259" w:lineRule="auto"/>
              <w:ind w:left="270" w:hanging="27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CD6E81">
              <w:rPr>
                <w:rFonts w:ascii="Times New Roman" w:hAnsi="Times New Roman" w:cs="Times New Roman"/>
                <w:bCs/>
                <w:sz w:val="24"/>
                <w:szCs w:val="24"/>
              </w:rPr>
              <w:t>FS operating in the bands 296-306, 313-318 and 333-356 GHz would cause harmful interference to the EESS.</w:t>
            </w:r>
          </w:p>
          <w:p w14:paraId="54101424" w14:textId="3622BA91" w:rsidR="004F02F1" w:rsidRPr="00CD6E81" w:rsidRDefault="004F02F1" w:rsidP="004F02F1">
            <w:pPr>
              <w:pStyle w:val="ListParagraph"/>
              <w:numPr>
                <w:ilvl w:val="0"/>
                <w:numId w:val="1"/>
              </w:numPr>
              <w:spacing w:after="160" w:line="259" w:lineRule="auto"/>
              <w:ind w:left="270" w:hanging="27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Cs/>
                <w:sz w:val="24"/>
                <w:szCs w:val="24"/>
              </w:rPr>
            </w:pPr>
            <w:r w:rsidRPr="00CD6E81">
              <w:rPr>
                <w:rFonts w:ascii="Times New Roman" w:hAnsi="Times New Roman" w:cs="Times New Roman"/>
                <w:bCs/>
                <w:sz w:val="24"/>
                <w:szCs w:val="24"/>
              </w:rPr>
              <w:t>For LMS, one study shows harmful interference to EESS in the bands 296-306, 313-320 and 330-356</w:t>
            </w:r>
            <w:r w:rsidR="00552DF2" w:rsidRPr="00CD6E81">
              <w:rPr>
                <w:rFonts w:ascii="Times New Roman" w:hAnsi="Times New Roman" w:cs="Times New Roman"/>
                <w:bCs/>
                <w:sz w:val="24"/>
                <w:szCs w:val="24"/>
              </w:rPr>
              <w:t xml:space="preserve"> </w:t>
            </w:r>
            <w:r w:rsidRPr="00CD6E81">
              <w:rPr>
                <w:rFonts w:ascii="Times New Roman" w:hAnsi="Times New Roman" w:cs="Times New Roman"/>
                <w:bCs/>
                <w:sz w:val="24"/>
                <w:szCs w:val="24"/>
              </w:rPr>
              <w:t>GHz. Another study shows compatibility of CPMS with EESS in the range 275-325 GHz.</w:t>
            </w:r>
          </w:p>
          <w:bookmarkEnd w:id="3"/>
          <w:p w14:paraId="07E182D9" w14:textId="3B2D9265" w:rsidR="004F02F1" w:rsidRPr="00CD6E81" w:rsidRDefault="004F02F1" w:rsidP="004F02F1">
            <w:pPr>
              <w:spacing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Taking this into account, we believe that the identification (by a new footnote or modification of the existing one </w:t>
            </w:r>
            <w:r w:rsidR="006A68EB">
              <w:rPr>
                <w:rFonts w:ascii="Times New Roman" w:hAnsi="Times New Roman" w:cs="Times New Roman"/>
                <w:sz w:val="24"/>
                <w:szCs w:val="24"/>
              </w:rPr>
              <w:t xml:space="preserve">RR No. </w:t>
            </w:r>
            <w:r w:rsidRPr="00CD6E81">
              <w:rPr>
                <w:rFonts w:ascii="Times New Roman" w:hAnsi="Times New Roman" w:cs="Times New Roman"/>
                <w:sz w:val="24"/>
                <w:szCs w:val="24"/>
              </w:rPr>
              <w:t>5.565) of at least the bands 275-296, 306-313, 320-330 and 356-450 GHz for LMS and FS will provide proper protection of the passive services. As an improvement to the current situation, this identification will provide clear guidance to manufacturers and administrations which bands should not be used in order to protect the passive services.</w:t>
            </w:r>
          </w:p>
          <w:p w14:paraId="7165632B" w14:textId="77777777" w:rsidR="004F02F1" w:rsidRPr="00CD6E81" w:rsidRDefault="004F02F1" w:rsidP="004F02F1">
            <w:pPr>
              <w:spacing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We believe that the identification of these bands is very important today for backhaul and fronthaul links supporting 100+ Gbit/s </w:t>
            </w:r>
            <w:r w:rsidRPr="00CD6E81">
              <w:rPr>
                <w:rFonts w:ascii="Times New Roman" w:hAnsi="Times New Roman" w:cs="Times New Roman"/>
                <w:sz w:val="24"/>
                <w:szCs w:val="24"/>
              </w:rPr>
              <w:lastRenderedPageBreak/>
              <w:t>for 5G and enables future applications such as kiosk downloading, reconfigurable wireless links for data centers in addition to fibers and intra-device communications.</w:t>
            </w:r>
          </w:p>
          <w:p w14:paraId="367D2450" w14:textId="2412D240" w:rsidR="002B4A63" w:rsidRPr="00CD6E81" w:rsidRDefault="004F02F1" w:rsidP="004F02F1">
            <w:pPr>
              <w:spacing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However, IEEE 802 </w:t>
            </w:r>
            <w:ins w:id="4" w:author="Author">
              <w:r w:rsidR="00BE749C">
                <w:rPr>
                  <w:rFonts w:ascii="Times New Roman" w:hAnsi="Times New Roman" w:cs="Times New Roman"/>
                  <w:sz w:val="24"/>
                  <w:szCs w:val="24"/>
                </w:rPr>
                <w:t xml:space="preserve">has a process to </w:t>
              </w:r>
            </w:ins>
            <w:del w:id="5" w:author="Author">
              <w:r w:rsidRPr="00CD6E81" w:rsidDel="00BE749C">
                <w:rPr>
                  <w:rFonts w:ascii="Times New Roman" w:hAnsi="Times New Roman" w:cs="Times New Roman"/>
                  <w:sz w:val="24"/>
                  <w:szCs w:val="24"/>
                </w:rPr>
                <w:delText xml:space="preserve">will </w:delText>
              </w:r>
            </w:del>
            <w:r w:rsidRPr="00CD6E81">
              <w:rPr>
                <w:rFonts w:ascii="Times New Roman" w:hAnsi="Times New Roman" w:cs="Times New Roman"/>
                <w:sz w:val="24"/>
                <w:szCs w:val="24"/>
              </w:rPr>
              <w:t xml:space="preserve">revise </w:t>
            </w:r>
            <w:r w:rsidR="00877C6C">
              <w:fldChar w:fldCharType="begin"/>
            </w:r>
            <w:r w:rsidR="00BE749C">
              <w:instrText>HYPERLINK "https://standards.ieee.org/standard/802_15_3d-2017.html"</w:instrText>
            </w:r>
            <w:r w:rsidR="00877C6C">
              <w:fldChar w:fldCharType="separate"/>
            </w:r>
            <w:del w:id="6" w:author="Author">
              <w:r w:rsidRPr="00CD6E81" w:rsidDel="00BE749C">
                <w:rPr>
                  <w:rStyle w:val="Hyperlink"/>
                  <w:rFonts w:ascii="Times New Roman" w:hAnsi="Times New Roman" w:cs="Times New Roman"/>
                  <w:sz w:val="24"/>
                  <w:szCs w:val="24"/>
                </w:rPr>
                <w:delText>Std. IEEE 802.15.3d-2017</w:delText>
              </w:r>
            </w:del>
            <w:ins w:id="7" w:author="Author">
              <w:r w:rsidR="00BE749C">
                <w:rPr>
                  <w:rStyle w:val="Hyperlink"/>
                  <w:rFonts w:ascii="Times New Roman" w:hAnsi="Times New Roman" w:cs="Times New Roman"/>
                  <w:sz w:val="24"/>
                  <w:szCs w:val="24"/>
                </w:rPr>
                <w:t>IEEE Std 802.15.3</w:t>
              </w:r>
            </w:ins>
            <w:r w:rsidR="00877C6C">
              <w:rPr>
                <w:rStyle w:val="Hyperlink"/>
                <w:rFonts w:ascii="Times New Roman" w:hAnsi="Times New Roman" w:cs="Times New Roman"/>
                <w:sz w:val="24"/>
                <w:szCs w:val="24"/>
              </w:rPr>
              <w:fldChar w:fldCharType="end"/>
            </w:r>
            <w:r w:rsidRPr="00CD6E81">
              <w:rPr>
                <w:rFonts w:ascii="Times New Roman" w:hAnsi="Times New Roman" w:cs="Times New Roman"/>
                <w:sz w:val="24"/>
                <w:szCs w:val="24"/>
              </w:rPr>
              <w:t xml:space="preserve"> according to the outcome of WRC-19 if necessary and may also develop a standard for bands above 325 GHz which were less promising in 2014 when the development of the standard was initiated.</w:t>
            </w:r>
          </w:p>
        </w:tc>
      </w:tr>
      <w:tr w:rsidR="002B4A63" w:rsidRPr="00CD6E81" w14:paraId="1F494BC9" w14:textId="77777777" w:rsidTr="00DA31DC">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2B4FCBC6" w14:textId="77777777" w:rsidR="002B4A63" w:rsidRPr="00CD6E81" w:rsidRDefault="002B4A63" w:rsidP="00DA31DC">
            <w:pPr>
              <w:jc w:val="both"/>
              <w:rPr>
                <w:rFonts w:ascii="Times New Roman" w:hAnsi="Times New Roman" w:cs="Times New Roman"/>
                <w:b w:val="0"/>
                <w:color w:val="00B0F0"/>
                <w:sz w:val="24"/>
                <w:szCs w:val="24"/>
              </w:rPr>
            </w:pPr>
          </w:p>
          <w:p w14:paraId="2F492467" w14:textId="77777777" w:rsidR="002B4A63" w:rsidRPr="00CD6E81" w:rsidRDefault="002B4A63" w:rsidP="00DA31DC">
            <w:pPr>
              <w:jc w:val="both"/>
              <w:rPr>
                <w:rFonts w:ascii="Times New Roman" w:hAnsi="Times New Roman" w:cs="Times New Roman"/>
                <w:b w:val="0"/>
                <w:color w:val="00B0F0"/>
                <w:sz w:val="24"/>
                <w:szCs w:val="24"/>
              </w:rPr>
            </w:pPr>
            <w:r w:rsidRPr="00CD6E81">
              <w:rPr>
                <w:rFonts w:ascii="Times New Roman" w:hAnsi="Times New Roman" w:cs="Times New Roman"/>
                <w:b w:val="0"/>
                <w:color w:val="00B0F0"/>
                <w:sz w:val="24"/>
                <w:szCs w:val="24"/>
              </w:rPr>
              <w:t>Working Party 2: Broadband Applications in the Mobile Service</w:t>
            </w:r>
          </w:p>
          <w:p w14:paraId="2406431C" w14:textId="77777777" w:rsidR="002B4A63" w:rsidRPr="00CD6E81" w:rsidRDefault="002B4A63" w:rsidP="00DA31DC">
            <w:pPr>
              <w:jc w:val="both"/>
              <w:rPr>
                <w:rFonts w:ascii="Times New Roman" w:hAnsi="Times New Roman" w:cs="Times New Roman"/>
                <w:b w:val="0"/>
                <w:sz w:val="24"/>
                <w:szCs w:val="24"/>
              </w:rPr>
            </w:pPr>
          </w:p>
        </w:tc>
      </w:tr>
      <w:tr w:rsidR="002B4A63" w:rsidRPr="00CD6E81" w14:paraId="2EA073E6"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59ED23DA"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7985471F"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5.</w:t>
            </w:r>
          </w:p>
          <w:p w14:paraId="090663CE" w14:textId="77777777" w:rsidR="002B4A63" w:rsidRPr="00CD6E81" w:rsidRDefault="002B4A63" w:rsidP="00DA31DC">
            <w:pPr>
              <w:jc w:val="both"/>
              <w:rPr>
                <w:rFonts w:ascii="Times New Roman" w:hAnsi="Times New Roman" w:cs="Times New Roman"/>
                <w:b w:val="0"/>
                <w:color w:val="595959" w:themeColor="text1" w:themeTint="A6"/>
                <w:sz w:val="24"/>
                <w:szCs w:val="24"/>
              </w:rPr>
            </w:pP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552F8CE8"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1C3D8D87"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1.13</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750CEEC1" w14:textId="643E7D8E" w:rsidR="00164F71" w:rsidRPr="00CD6E81" w:rsidRDefault="00F2502F" w:rsidP="004F02F1">
            <w:pPr>
              <w:spacing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IEEE 802 </w:t>
            </w:r>
            <w:r w:rsidR="00164F71" w:rsidRPr="00CD6E81">
              <w:rPr>
                <w:rFonts w:ascii="Times New Roman" w:hAnsi="Times New Roman" w:cs="Times New Roman"/>
                <w:sz w:val="24"/>
                <w:szCs w:val="24"/>
              </w:rPr>
              <w:t xml:space="preserve">respectfully requests </w:t>
            </w:r>
            <w:r w:rsidR="00FA6202" w:rsidRPr="00CD6E81">
              <w:rPr>
                <w:rFonts w:ascii="Times New Roman" w:hAnsi="Times New Roman" w:cs="Times New Roman"/>
                <w:sz w:val="24"/>
                <w:szCs w:val="24"/>
              </w:rPr>
              <w:t>MCMC</w:t>
            </w:r>
            <w:r w:rsidR="00164F71" w:rsidRPr="00CD6E81">
              <w:rPr>
                <w:rFonts w:ascii="Times New Roman" w:hAnsi="Times New Roman" w:cs="Times New Roman"/>
                <w:sz w:val="24"/>
                <w:szCs w:val="24"/>
              </w:rPr>
              <w:t xml:space="preserve"> to reconsider its position on item vii (66-71 GHz band) </w:t>
            </w:r>
            <w:r w:rsidR="00352138" w:rsidRPr="00CD6E81">
              <w:rPr>
                <w:rFonts w:ascii="Times New Roman" w:hAnsi="Times New Roman" w:cs="Times New Roman"/>
                <w:sz w:val="24"/>
                <w:szCs w:val="24"/>
              </w:rPr>
              <w:t xml:space="preserve">of </w:t>
            </w:r>
            <w:r w:rsidR="00164F71" w:rsidRPr="00CD6E81">
              <w:rPr>
                <w:rFonts w:ascii="Times New Roman" w:hAnsi="Times New Roman" w:cs="Times New Roman"/>
                <w:sz w:val="24"/>
                <w:szCs w:val="24"/>
              </w:rPr>
              <w:t>support</w:t>
            </w:r>
            <w:r w:rsidR="00352138" w:rsidRPr="00CD6E81">
              <w:rPr>
                <w:rFonts w:ascii="Times New Roman" w:hAnsi="Times New Roman" w:cs="Times New Roman"/>
                <w:sz w:val="24"/>
                <w:szCs w:val="24"/>
              </w:rPr>
              <w:t>ing</w:t>
            </w:r>
            <w:r w:rsidR="00164F71" w:rsidRPr="00CD6E81">
              <w:rPr>
                <w:rFonts w:ascii="Times New Roman" w:hAnsi="Times New Roman" w:cs="Times New Roman"/>
                <w:sz w:val="24"/>
                <w:szCs w:val="24"/>
              </w:rPr>
              <w:t xml:space="preserve"> IMT designation for this band. </w:t>
            </w:r>
          </w:p>
          <w:p w14:paraId="0B6C236E" w14:textId="16FA0D0C" w:rsidR="004F02F1" w:rsidRPr="00CD6E81" w:rsidRDefault="0081189C" w:rsidP="00EA6250">
            <w:pPr>
              <w:spacing w:after="1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ab/>
            </w:r>
            <w:r w:rsidR="00164F71" w:rsidRPr="00CD6E81">
              <w:rPr>
                <w:rFonts w:ascii="Times New Roman" w:hAnsi="Times New Roman" w:cs="Times New Roman"/>
                <w:sz w:val="24"/>
                <w:szCs w:val="24"/>
              </w:rPr>
              <w:t xml:space="preserve">IEEE </w:t>
            </w:r>
            <w:r w:rsidR="00D0772B" w:rsidRPr="00CD6E81">
              <w:rPr>
                <w:rFonts w:ascii="Times New Roman" w:hAnsi="Times New Roman" w:cs="Times New Roman"/>
                <w:sz w:val="24"/>
                <w:szCs w:val="24"/>
              </w:rPr>
              <w:t>802</w:t>
            </w:r>
            <w:r w:rsidR="000A42B2" w:rsidRPr="00CD6E81">
              <w:rPr>
                <w:rFonts w:ascii="Times New Roman" w:hAnsi="Times New Roman" w:cs="Times New Roman"/>
                <w:sz w:val="24"/>
                <w:szCs w:val="24"/>
              </w:rPr>
              <w:t xml:space="preserve"> strongly </w:t>
            </w:r>
            <w:r w:rsidR="00164F71" w:rsidRPr="00CD6E81">
              <w:rPr>
                <w:rFonts w:ascii="Times New Roman" w:hAnsi="Times New Roman" w:cs="Times New Roman"/>
                <w:sz w:val="24"/>
                <w:szCs w:val="24"/>
              </w:rPr>
              <w:t>supports 66-7</w:t>
            </w:r>
            <w:r w:rsidR="00552DF2" w:rsidRPr="00CD6E81">
              <w:rPr>
                <w:rFonts w:ascii="Times New Roman" w:hAnsi="Times New Roman" w:cs="Times New Roman"/>
                <w:sz w:val="24"/>
                <w:szCs w:val="24"/>
              </w:rPr>
              <w:t xml:space="preserve">1 </w:t>
            </w:r>
            <w:r w:rsidR="00164F71" w:rsidRPr="00CD6E81">
              <w:rPr>
                <w:rFonts w:ascii="Times New Roman" w:hAnsi="Times New Roman" w:cs="Times New Roman"/>
                <w:sz w:val="24"/>
                <w:szCs w:val="24"/>
              </w:rPr>
              <w:t xml:space="preserve">GHz band for </w:t>
            </w:r>
            <w:r w:rsidR="003D3F11" w:rsidRPr="00CD6E81">
              <w:rPr>
                <w:rFonts w:ascii="Times New Roman" w:hAnsi="Times New Roman" w:cs="Times New Roman"/>
                <w:sz w:val="24"/>
                <w:szCs w:val="24"/>
              </w:rPr>
              <w:t xml:space="preserve">unlicensed </w:t>
            </w:r>
            <w:r w:rsidR="00164F71" w:rsidRPr="00CD6E81">
              <w:rPr>
                <w:rFonts w:ascii="Times New Roman" w:hAnsi="Times New Roman" w:cs="Times New Roman"/>
                <w:sz w:val="24"/>
                <w:szCs w:val="24"/>
              </w:rPr>
              <w:t>operation</w:t>
            </w:r>
            <w:r w:rsidR="00D0772B" w:rsidRPr="00CD6E81">
              <w:rPr>
                <w:rFonts w:ascii="Times New Roman" w:hAnsi="Times New Roman" w:cs="Times New Roman"/>
                <w:sz w:val="24"/>
                <w:szCs w:val="24"/>
              </w:rPr>
              <w:t>. This position is primarily based on the following developments</w:t>
            </w:r>
            <w:r w:rsidR="00F56027" w:rsidRPr="00CD6E81">
              <w:rPr>
                <w:rFonts w:ascii="Times New Roman" w:hAnsi="Times New Roman" w:cs="Times New Roman"/>
                <w:sz w:val="24"/>
                <w:szCs w:val="24"/>
              </w:rPr>
              <w:t>, actions</w:t>
            </w:r>
            <w:r w:rsidR="00D0772B" w:rsidRPr="00CD6E81">
              <w:rPr>
                <w:rFonts w:ascii="Times New Roman" w:hAnsi="Times New Roman" w:cs="Times New Roman"/>
                <w:sz w:val="24"/>
                <w:szCs w:val="24"/>
              </w:rPr>
              <w:t xml:space="preserve"> and </w:t>
            </w:r>
            <w:r w:rsidR="00595889" w:rsidRPr="00CD6E81">
              <w:rPr>
                <w:rFonts w:ascii="Times New Roman" w:hAnsi="Times New Roman" w:cs="Times New Roman"/>
                <w:sz w:val="24"/>
                <w:szCs w:val="24"/>
              </w:rPr>
              <w:t>reasoning</w:t>
            </w:r>
            <w:r w:rsidR="00D0772B" w:rsidRPr="00CD6E81">
              <w:rPr>
                <w:rFonts w:ascii="Times New Roman" w:hAnsi="Times New Roman" w:cs="Times New Roman"/>
                <w:sz w:val="24"/>
                <w:szCs w:val="24"/>
              </w:rPr>
              <w:t xml:space="preserve">: </w:t>
            </w:r>
            <w:r w:rsidR="00164F71" w:rsidRPr="00CD6E81">
              <w:rPr>
                <w:rFonts w:ascii="Times New Roman" w:hAnsi="Times New Roman" w:cs="Times New Roman"/>
                <w:sz w:val="24"/>
                <w:szCs w:val="24"/>
              </w:rPr>
              <w:t xml:space="preserve"> </w:t>
            </w:r>
          </w:p>
          <w:p w14:paraId="4E97D786" w14:textId="3884335B" w:rsidR="004F02F1" w:rsidRPr="00CD6E81" w:rsidRDefault="004F02F1" w:rsidP="004F02F1">
            <w:pPr>
              <w:pStyle w:val="ListParagraph"/>
              <w:numPr>
                <w:ilvl w:val="1"/>
                <w:numId w:val="2"/>
              </w:numPr>
              <w:spacing w:after="12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On July 14, 2016, </w:t>
            </w:r>
            <w:ins w:id="8" w:author="Author">
              <w:r w:rsidR="004D3176">
                <w:rPr>
                  <w:rFonts w:ascii="Times New Roman" w:hAnsi="Times New Roman" w:cs="Times New Roman"/>
                  <w:sz w:val="24"/>
                  <w:szCs w:val="24"/>
                </w:rPr>
                <w:t xml:space="preserve">U.S. Federal Communication Commission </w:t>
              </w:r>
            </w:ins>
            <w:del w:id="9" w:author="Author">
              <w:r w:rsidRPr="00CD6E81" w:rsidDel="004D3176">
                <w:rPr>
                  <w:rFonts w:ascii="Times New Roman" w:hAnsi="Times New Roman" w:cs="Times New Roman"/>
                  <w:sz w:val="24"/>
                  <w:szCs w:val="24"/>
                </w:rPr>
                <w:delText xml:space="preserve">FCC </w:delText>
              </w:r>
            </w:del>
            <w:ins w:id="10" w:author="Author">
              <w:r w:rsidR="004D3176">
                <w:rPr>
                  <w:rFonts w:ascii="Times New Roman" w:hAnsi="Times New Roman" w:cs="Times New Roman"/>
                  <w:sz w:val="24"/>
                  <w:szCs w:val="24"/>
                </w:rPr>
                <w:t xml:space="preserve">(FCC) </w:t>
              </w:r>
            </w:ins>
            <w:r w:rsidRPr="00CD6E81">
              <w:rPr>
                <w:rFonts w:ascii="Times New Roman" w:hAnsi="Times New Roman" w:cs="Times New Roman"/>
                <w:sz w:val="24"/>
                <w:szCs w:val="24"/>
              </w:rPr>
              <w:t>published a Report and Order and Further Notice of Proposed Rulemaking (FCC 16-89) [</w:t>
            </w:r>
            <w:hyperlink r:id="rId10" w:history="1">
              <w:r w:rsidRPr="00CD6E81">
                <w:rPr>
                  <w:rStyle w:val="Hyperlink"/>
                  <w:rFonts w:ascii="Times New Roman" w:hAnsi="Times New Roman" w:cs="Times New Roman"/>
                  <w:sz w:val="24"/>
                  <w:szCs w:val="24"/>
                </w:rPr>
                <w:t>https://apps.fcc.gov/edocs_public/attachmatch/FCC-16-89A1.pdf</w:t>
              </w:r>
            </w:hyperlink>
            <w:r w:rsidRPr="00CD6E81">
              <w:rPr>
                <w:rFonts w:ascii="Times New Roman" w:hAnsi="Times New Roman" w:cs="Times New Roman"/>
                <w:sz w:val="24"/>
                <w:szCs w:val="24"/>
              </w:rPr>
              <w:t xml:space="preserve"> ] to adopt 64-71 GHz band for </w:t>
            </w:r>
            <w:r w:rsidR="002833E4" w:rsidRPr="00CD6E81">
              <w:rPr>
                <w:rFonts w:ascii="Times New Roman" w:hAnsi="Times New Roman" w:cs="Times New Roman"/>
                <w:sz w:val="24"/>
                <w:szCs w:val="24"/>
              </w:rPr>
              <w:t xml:space="preserve">unlicensed </w:t>
            </w:r>
            <w:r w:rsidRPr="00CD6E81">
              <w:rPr>
                <w:rFonts w:ascii="Times New Roman" w:hAnsi="Times New Roman" w:cs="Times New Roman"/>
                <w:sz w:val="24"/>
                <w:szCs w:val="24"/>
              </w:rPr>
              <w:t xml:space="preserve">operation. </w:t>
            </w:r>
          </w:p>
          <w:p w14:paraId="32342219" w14:textId="77777777" w:rsidR="004F02F1" w:rsidRPr="00CD6E81" w:rsidRDefault="004F02F1" w:rsidP="004F02F1">
            <w:pPr>
              <w:pStyle w:val="ListParagraph"/>
              <w:numPr>
                <w:ilvl w:val="1"/>
                <w:numId w:val="2"/>
              </w:numPr>
              <w:spacing w:after="12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In January 2018, the ITU-R published Recommendation M.2003-2 [</w:t>
            </w:r>
            <w:hyperlink r:id="rId11" w:history="1">
              <w:r w:rsidRPr="00CD6E81">
                <w:rPr>
                  <w:rStyle w:val="Hyperlink"/>
                  <w:rFonts w:ascii="Times New Roman" w:hAnsi="Times New Roman" w:cs="Times New Roman"/>
                  <w:sz w:val="24"/>
                  <w:szCs w:val="24"/>
                </w:rPr>
                <w:t>https://www.itu.int/rec/R-REC-M.2003-2-201801-I/en</w:t>
              </w:r>
            </w:hyperlink>
            <w:r w:rsidRPr="00CD6E81">
              <w:rPr>
                <w:rFonts w:ascii="Times New Roman" w:hAnsi="Times New Roman" w:cs="Times New Roman"/>
                <w:sz w:val="24"/>
                <w:szCs w:val="24"/>
              </w:rPr>
              <w:t xml:space="preserve">] wherein this band was indicated for Multigigabit Wireless Systems. This facilitates the introduction of IEEE 802 technologies that are capable of supporting 5G use cases under the existing Mobile Allocation. </w:t>
            </w:r>
          </w:p>
          <w:p w14:paraId="150CDA93" w14:textId="77777777" w:rsidR="004F02F1" w:rsidRPr="00CD6E81" w:rsidRDefault="004F02F1" w:rsidP="004F02F1">
            <w:pPr>
              <w:pStyle w:val="ListParagraph"/>
              <w:numPr>
                <w:ilvl w:val="1"/>
                <w:numId w:val="2"/>
              </w:numPr>
              <w:spacing w:after="12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In February 2018, the Radio Spectrum Policy Group of the European Union (RSPG) published their Second Opinion on 5G [</w:t>
            </w:r>
            <w:hyperlink r:id="rId12" w:history="1">
              <w:r w:rsidRPr="00CD6E81">
                <w:rPr>
                  <w:rStyle w:val="Hyperlink"/>
                  <w:rFonts w:ascii="Times New Roman" w:hAnsi="Times New Roman" w:cs="Times New Roman"/>
                  <w:sz w:val="24"/>
                  <w:szCs w:val="24"/>
                </w:rPr>
                <w:t>http://rspg-spectrum.eu/2018/02/</w:t>
              </w:r>
            </w:hyperlink>
            <w:r w:rsidRPr="00CD6E81">
              <w:rPr>
                <w:rFonts w:ascii="Times New Roman" w:hAnsi="Times New Roman" w:cs="Times New Roman"/>
                <w:sz w:val="24"/>
                <w:szCs w:val="24"/>
              </w:rPr>
              <w:t>] in which they recommended making this band available on a general authorized access basis.</w:t>
            </w:r>
          </w:p>
          <w:p w14:paraId="38E14EB3" w14:textId="1DDFD7AC" w:rsidR="004F02F1" w:rsidRPr="00CD6E81" w:rsidRDefault="004F02F1" w:rsidP="004F02F1">
            <w:pPr>
              <w:spacing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We believe that a wide variety of 5G services and use-cases will be deployed in this band globally without the need for an IMT identification. Wi-Fi</w:t>
            </w:r>
            <w:r w:rsidR="00260C5C">
              <w:rPr>
                <w:rFonts w:ascii="Times New Roman" w:hAnsi="Times New Roman" w:cs="Times New Roman"/>
                <w:sz w:val="24"/>
                <w:szCs w:val="24"/>
              </w:rPr>
              <w:t>®</w:t>
            </w:r>
            <w:r w:rsidR="00260C5C">
              <w:rPr>
                <w:rStyle w:val="FootnoteReference"/>
                <w:rFonts w:ascii="Times New Roman" w:hAnsi="Times New Roman" w:cs="Times New Roman"/>
                <w:sz w:val="24"/>
                <w:szCs w:val="24"/>
              </w:rPr>
              <w:footnoteReference w:id="2"/>
            </w:r>
            <w:r w:rsidRPr="00CD6E81">
              <w:rPr>
                <w:rFonts w:ascii="Times New Roman" w:hAnsi="Times New Roman" w:cs="Times New Roman"/>
                <w:sz w:val="24"/>
                <w:szCs w:val="24"/>
              </w:rPr>
              <w:t xml:space="preserve"> plays an important role in and is an integral part of 5G</w:t>
            </w:r>
            <w:ins w:id="11" w:author="Author">
              <w:r w:rsidR="004D3176">
                <w:rPr>
                  <w:rFonts w:ascii="Times New Roman" w:hAnsi="Times New Roman" w:cs="Times New Roman"/>
                  <w:sz w:val="24"/>
                  <w:szCs w:val="24"/>
                </w:rPr>
                <w:t>.</w:t>
              </w:r>
            </w:ins>
            <w:r w:rsidRPr="00CD6E81">
              <w:rPr>
                <w:rFonts w:ascii="Times New Roman" w:hAnsi="Times New Roman" w:cs="Times New Roman"/>
                <w:sz w:val="24"/>
                <w:szCs w:val="24"/>
              </w:rPr>
              <w:t xml:space="preserve"> </w:t>
            </w:r>
            <w:ins w:id="12" w:author="Author">
              <w:r w:rsidR="004D3176">
                <w:rPr>
                  <w:rFonts w:ascii="Times New Roman" w:hAnsi="Times New Roman" w:cs="Times New Roman"/>
                  <w:sz w:val="24"/>
                  <w:szCs w:val="24"/>
                </w:rPr>
                <w:t xml:space="preserve">5G will be </w:t>
              </w:r>
            </w:ins>
            <w:r w:rsidRPr="00CD6E81">
              <w:rPr>
                <w:rFonts w:ascii="Times New Roman" w:hAnsi="Times New Roman" w:cs="Times New Roman"/>
                <w:sz w:val="24"/>
                <w:szCs w:val="24"/>
              </w:rPr>
              <w:t xml:space="preserve">driven by new </w:t>
            </w:r>
            <w:ins w:id="13" w:author="Author">
              <w:r w:rsidR="004D3176">
                <w:rPr>
                  <w:rFonts w:ascii="Times New Roman" w:hAnsi="Times New Roman" w:cs="Times New Roman"/>
                  <w:sz w:val="24"/>
                  <w:szCs w:val="24"/>
                </w:rPr>
                <w:t xml:space="preserve">IEEE 802 wireless </w:t>
              </w:r>
            </w:ins>
            <w:r w:rsidRPr="00CD6E81">
              <w:rPr>
                <w:rFonts w:ascii="Times New Roman" w:hAnsi="Times New Roman" w:cs="Times New Roman"/>
                <w:sz w:val="24"/>
                <w:szCs w:val="24"/>
              </w:rPr>
              <w:t xml:space="preserve">technologies </w:t>
            </w:r>
            <w:r w:rsidR="00306FE2" w:rsidRPr="00CD6E81">
              <w:rPr>
                <w:rFonts w:ascii="Times New Roman" w:hAnsi="Times New Roman" w:cs="Times New Roman"/>
                <w:sz w:val="24"/>
                <w:szCs w:val="24"/>
              </w:rPr>
              <w:t xml:space="preserve">not only in the sub-6 GHz spectrum </w:t>
            </w:r>
            <w:r w:rsidRPr="00CD6E81">
              <w:rPr>
                <w:rFonts w:ascii="Times New Roman" w:hAnsi="Times New Roman" w:cs="Times New Roman"/>
                <w:sz w:val="24"/>
                <w:szCs w:val="24"/>
              </w:rPr>
              <w:t xml:space="preserve">such as </w:t>
            </w:r>
            <w:hyperlink r:id="rId13" w:history="1">
              <w:r w:rsidRPr="00CD6E81">
                <w:rPr>
                  <w:rStyle w:val="Hyperlink"/>
                  <w:rFonts w:ascii="Times New Roman" w:hAnsi="Times New Roman" w:cs="Times New Roman"/>
                  <w:sz w:val="24"/>
                  <w:szCs w:val="24"/>
                </w:rPr>
                <w:t>IEEE P802.11ax</w:t>
              </w:r>
            </w:hyperlink>
            <w:r w:rsidR="00306FE2" w:rsidRPr="00CD6E81">
              <w:rPr>
                <w:rStyle w:val="Hyperlink"/>
                <w:rFonts w:ascii="Times New Roman" w:hAnsi="Times New Roman" w:cs="Times New Roman"/>
                <w:color w:val="auto"/>
                <w:sz w:val="24"/>
                <w:szCs w:val="24"/>
              </w:rPr>
              <w:t xml:space="preserve"> </w:t>
            </w:r>
            <w:r w:rsidR="00306FE2" w:rsidRPr="00CD6E81">
              <w:rPr>
                <w:rFonts w:ascii="Times New Roman" w:hAnsi="Times New Roman" w:cs="Times New Roman"/>
                <w:sz w:val="24"/>
                <w:szCs w:val="24"/>
              </w:rPr>
              <w:t>and</w:t>
            </w:r>
            <w:r w:rsidRPr="00CD6E81">
              <w:rPr>
                <w:rFonts w:ascii="Times New Roman" w:hAnsi="Times New Roman" w:cs="Times New Roman"/>
                <w:sz w:val="24"/>
                <w:szCs w:val="24"/>
              </w:rPr>
              <w:t xml:space="preserve"> </w:t>
            </w:r>
            <w:hyperlink r:id="rId14" w:history="1">
              <w:r w:rsidRPr="00CD6E81">
                <w:rPr>
                  <w:rStyle w:val="Hyperlink"/>
                  <w:rFonts w:ascii="Times New Roman" w:hAnsi="Times New Roman" w:cs="Times New Roman"/>
                  <w:sz w:val="24"/>
                  <w:szCs w:val="24"/>
                </w:rPr>
                <w:t>IEEE P802.11be</w:t>
              </w:r>
            </w:hyperlink>
            <w:r w:rsidRPr="00CD6E81">
              <w:rPr>
                <w:rFonts w:ascii="Times New Roman" w:hAnsi="Times New Roman" w:cs="Times New Roman"/>
                <w:sz w:val="24"/>
                <w:szCs w:val="24"/>
              </w:rPr>
              <w:t>,</w:t>
            </w:r>
            <w:r w:rsidR="00306FE2" w:rsidRPr="00CD6E81">
              <w:rPr>
                <w:rFonts w:ascii="Times New Roman" w:hAnsi="Times New Roman" w:cs="Times New Roman"/>
                <w:sz w:val="24"/>
                <w:szCs w:val="24"/>
              </w:rPr>
              <w:t xml:space="preserve"> but also </w:t>
            </w:r>
            <w:ins w:id="14" w:author="Author">
              <w:r w:rsidR="004D3176">
                <w:rPr>
                  <w:rFonts w:ascii="Times New Roman" w:hAnsi="Times New Roman" w:cs="Times New Roman"/>
                  <w:sz w:val="24"/>
                  <w:szCs w:val="24"/>
                </w:rPr>
                <w:t xml:space="preserve">others </w:t>
              </w:r>
            </w:ins>
            <w:r w:rsidR="00306FE2" w:rsidRPr="00CD6E81">
              <w:rPr>
                <w:rFonts w:ascii="Times New Roman" w:hAnsi="Times New Roman" w:cs="Times New Roman"/>
                <w:sz w:val="24"/>
                <w:szCs w:val="24"/>
              </w:rPr>
              <w:t xml:space="preserve">in the </w:t>
            </w:r>
            <w:proofErr w:type="spellStart"/>
            <w:r w:rsidR="00306FE2" w:rsidRPr="00CD6E81">
              <w:rPr>
                <w:rFonts w:ascii="Times New Roman" w:hAnsi="Times New Roman" w:cs="Times New Roman"/>
                <w:sz w:val="24"/>
                <w:szCs w:val="24"/>
              </w:rPr>
              <w:t>mmWave</w:t>
            </w:r>
            <w:proofErr w:type="spellEnd"/>
            <w:r w:rsidR="00306FE2" w:rsidRPr="00CD6E81">
              <w:rPr>
                <w:rFonts w:ascii="Times New Roman" w:hAnsi="Times New Roman" w:cs="Times New Roman"/>
                <w:sz w:val="24"/>
                <w:szCs w:val="24"/>
              </w:rPr>
              <w:t xml:space="preserve"> spectrum such as</w:t>
            </w:r>
            <w:r w:rsidRPr="00CD6E81">
              <w:rPr>
                <w:rFonts w:ascii="Times New Roman" w:hAnsi="Times New Roman" w:cs="Times New Roman"/>
                <w:sz w:val="24"/>
                <w:szCs w:val="24"/>
              </w:rPr>
              <w:t xml:space="preserve"> </w:t>
            </w:r>
            <w:hyperlink r:id="rId15" w:history="1">
              <w:r w:rsidRPr="00CD6E81">
                <w:rPr>
                  <w:rStyle w:val="Hyperlink"/>
                  <w:rFonts w:ascii="Times New Roman" w:hAnsi="Times New Roman" w:cs="Times New Roman"/>
                  <w:sz w:val="24"/>
                  <w:szCs w:val="24"/>
                </w:rPr>
                <w:t>IEEE Std 802.11ad</w:t>
              </w:r>
            </w:hyperlink>
            <w:r w:rsidR="003F0034" w:rsidRPr="00CD6E81">
              <w:rPr>
                <w:rStyle w:val="Hyperlink"/>
                <w:rFonts w:ascii="Times New Roman" w:hAnsi="Times New Roman" w:cs="Times New Roman"/>
                <w:sz w:val="24"/>
                <w:szCs w:val="24"/>
              </w:rPr>
              <w:t>,</w:t>
            </w:r>
            <w:r w:rsidRPr="00CD6E81">
              <w:rPr>
                <w:rFonts w:ascii="Times New Roman" w:hAnsi="Times New Roman" w:cs="Times New Roman"/>
                <w:sz w:val="24"/>
                <w:szCs w:val="24"/>
              </w:rPr>
              <w:t xml:space="preserve"> </w:t>
            </w:r>
            <w:hyperlink r:id="rId16" w:history="1">
              <w:r w:rsidRPr="00CD6E81">
                <w:rPr>
                  <w:rStyle w:val="Hyperlink"/>
                  <w:rFonts w:ascii="Times New Roman" w:hAnsi="Times New Roman" w:cs="Times New Roman"/>
                  <w:sz w:val="24"/>
                  <w:szCs w:val="24"/>
                </w:rPr>
                <w:t>IEEE P802.11ay</w:t>
              </w:r>
            </w:hyperlink>
            <w:r w:rsidR="003F0034" w:rsidRPr="00CD6E81">
              <w:rPr>
                <w:rStyle w:val="Hyperlink"/>
                <w:rFonts w:ascii="Times New Roman" w:hAnsi="Times New Roman" w:cs="Times New Roman"/>
                <w:sz w:val="24"/>
                <w:szCs w:val="24"/>
              </w:rPr>
              <w:t xml:space="preserve"> and IEEE Std 802.15.3</w:t>
            </w:r>
            <w:r w:rsidRPr="00CD6E81">
              <w:rPr>
                <w:rFonts w:ascii="Times New Roman" w:hAnsi="Times New Roman" w:cs="Times New Roman"/>
                <w:sz w:val="24"/>
                <w:szCs w:val="24"/>
              </w:rPr>
              <w:t xml:space="preserve">. </w:t>
            </w:r>
            <w:del w:id="15" w:author="Author">
              <w:r w:rsidRPr="00CD6E81" w:rsidDel="004D3176">
                <w:rPr>
                  <w:rFonts w:ascii="Times New Roman" w:hAnsi="Times New Roman" w:cs="Times New Roman"/>
                  <w:sz w:val="24"/>
                  <w:szCs w:val="24"/>
                </w:rPr>
                <w:delText>In fact,</w:delText>
              </w:r>
            </w:del>
            <w:ins w:id="16" w:author="Author">
              <w:r w:rsidR="004D3176">
                <w:rPr>
                  <w:rFonts w:ascii="Times New Roman" w:hAnsi="Times New Roman" w:cs="Times New Roman"/>
                  <w:sz w:val="24"/>
                  <w:szCs w:val="24"/>
                </w:rPr>
                <w:t xml:space="preserve">We are concerned </w:t>
              </w:r>
              <w:r w:rsidR="004D3176">
                <w:rPr>
                  <w:rFonts w:ascii="Times New Roman" w:hAnsi="Times New Roman" w:cs="Times New Roman"/>
                  <w:sz w:val="24"/>
                  <w:szCs w:val="24"/>
                </w:rPr>
                <w:lastRenderedPageBreak/>
                <w:t>that</w:t>
              </w:r>
            </w:ins>
            <w:r w:rsidRPr="00CD6E81">
              <w:rPr>
                <w:rFonts w:ascii="Times New Roman" w:hAnsi="Times New Roman" w:cs="Times New Roman"/>
                <w:sz w:val="24"/>
                <w:szCs w:val="24"/>
              </w:rPr>
              <w:t xml:space="preserve"> IMT identification could bar some key 5G technologies </w:t>
            </w:r>
            <w:ins w:id="17" w:author="Author">
              <w:r w:rsidR="004D3176">
                <w:rPr>
                  <w:rFonts w:ascii="Times New Roman" w:hAnsi="Times New Roman" w:cs="Times New Roman"/>
                  <w:sz w:val="24"/>
                  <w:szCs w:val="24"/>
                </w:rPr>
                <w:t xml:space="preserve">like these </w:t>
              </w:r>
            </w:ins>
            <w:r w:rsidRPr="00CD6E81">
              <w:rPr>
                <w:rFonts w:ascii="Times New Roman" w:hAnsi="Times New Roman" w:cs="Times New Roman"/>
                <w:sz w:val="24"/>
                <w:szCs w:val="24"/>
              </w:rPr>
              <w:t>from operating in this band.</w:t>
            </w:r>
          </w:p>
          <w:p w14:paraId="006B4771" w14:textId="5B347FA1" w:rsidR="002B4A63" w:rsidRPr="00CD6E81" w:rsidRDefault="004F02F1" w:rsidP="00A134AC">
            <w:pPr>
              <w:keepNext/>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CD6E81">
              <w:rPr>
                <w:rFonts w:ascii="Times New Roman" w:hAnsi="Times New Roman" w:cs="Times New Roman"/>
                <w:sz w:val="24"/>
                <w:szCs w:val="24"/>
              </w:rPr>
              <w:t>IEEE 802 recommends supporting CPM-19 Report Method J1 (Section 2/1.13/4.10.1)</w:t>
            </w:r>
            <w:r w:rsidR="00352138" w:rsidRPr="00CD6E81">
              <w:rPr>
                <w:rFonts w:ascii="Times New Roman" w:hAnsi="Times New Roman" w:cs="Times New Roman"/>
                <w:sz w:val="24"/>
                <w:szCs w:val="24"/>
              </w:rPr>
              <w:t xml:space="preserve"> and would like to respectfully request </w:t>
            </w:r>
            <w:r w:rsidR="00A134AC" w:rsidRPr="00CD6E81">
              <w:rPr>
                <w:rFonts w:ascii="Times New Roman" w:hAnsi="Times New Roman" w:cs="Times New Roman"/>
                <w:sz w:val="24"/>
                <w:szCs w:val="24"/>
              </w:rPr>
              <w:t>MCMC</w:t>
            </w:r>
            <w:r w:rsidR="00352138" w:rsidRPr="00CD6E81">
              <w:rPr>
                <w:rFonts w:ascii="Times New Roman" w:hAnsi="Times New Roman" w:cs="Times New Roman"/>
                <w:sz w:val="24"/>
                <w:szCs w:val="24"/>
              </w:rPr>
              <w:t xml:space="preserve"> to do the same</w:t>
            </w:r>
            <w:r w:rsidRPr="00CD6E81">
              <w:rPr>
                <w:rFonts w:ascii="Times New Roman" w:hAnsi="Times New Roman" w:cs="Times New Roman"/>
                <w:sz w:val="24"/>
                <w:szCs w:val="24"/>
              </w:rPr>
              <w:t>.</w:t>
            </w:r>
          </w:p>
        </w:tc>
      </w:tr>
      <w:tr w:rsidR="002B4A63" w:rsidRPr="00CD6E81" w14:paraId="639AEF65"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5C8AFAB9"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5AC16B14"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6.</w:t>
            </w:r>
          </w:p>
          <w:p w14:paraId="4935B495" w14:textId="77777777" w:rsidR="002B4A63" w:rsidRPr="00CD6E81" w:rsidRDefault="002B4A63" w:rsidP="00DA31DC">
            <w:pPr>
              <w:jc w:val="both"/>
              <w:rPr>
                <w:rFonts w:ascii="Times New Roman" w:hAnsi="Times New Roman" w:cs="Times New Roman"/>
                <w:b w:val="0"/>
                <w:color w:val="595959" w:themeColor="text1" w:themeTint="A6"/>
                <w:sz w:val="24"/>
                <w:szCs w:val="24"/>
              </w:rPr>
            </w:pP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2C5D9B8F"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1E259837"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1.16</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3CB125BB" w14:textId="77777777" w:rsidR="004F02F1" w:rsidRPr="00CD6E81" w:rsidRDefault="004F02F1" w:rsidP="004F02F1">
            <w:pPr>
              <w:spacing w:after="120"/>
              <w:ind w:firstLine="7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Since the 1990s, IEEE 802 has been actively developing standards for Wireless LAN technologies that operate in the 5 GHz bands. Among these is IEEE 802.11, which is the basis for Wi-Fi, the most successful, most used and most demanded 5 GHz wireless technology. IEEE 802.11 is carrying the vast majority of wireless internet traffic and is essential for commercial services, education, communications and social interactions, creating industries and providing jobs and economic growth around the world.</w:t>
            </w:r>
          </w:p>
          <w:p w14:paraId="1EB4428D" w14:textId="11EF25B6" w:rsidR="00BB70E8" w:rsidRPr="00CD6E81" w:rsidRDefault="004F02F1" w:rsidP="00D018E2">
            <w:pPr>
              <w:spacing w:after="120"/>
              <w:ind w:firstLine="7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IEEE 802 recommends that any regulatory action should not disadvantage any IEEE 802 standard or add </w:t>
            </w:r>
            <w:r w:rsidR="009848E0" w:rsidRPr="00CD6E81">
              <w:rPr>
                <w:rFonts w:ascii="Times New Roman" w:hAnsi="Times New Roman" w:cs="Times New Roman"/>
                <w:sz w:val="24"/>
                <w:szCs w:val="24"/>
              </w:rPr>
              <w:t xml:space="preserve">further </w:t>
            </w:r>
            <w:r w:rsidRPr="00CD6E81">
              <w:rPr>
                <w:rFonts w:ascii="Times New Roman" w:hAnsi="Times New Roman" w:cs="Times New Roman"/>
                <w:sz w:val="24"/>
                <w:szCs w:val="24"/>
              </w:rPr>
              <w:t xml:space="preserve">regulatory burden for </w:t>
            </w:r>
            <w:r w:rsidR="00930129" w:rsidRPr="00CD6E81">
              <w:rPr>
                <w:rFonts w:ascii="Times New Roman" w:hAnsi="Times New Roman" w:cs="Times New Roman"/>
                <w:sz w:val="24"/>
                <w:szCs w:val="24"/>
              </w:rPr>
              <w:t>their</w:t>
            </w:r>
            <w:r w:rsidRPr="00CD6E81">
              <w:rPr>
                <w:rFonts w:ascii="Times New Roman" w:hAnsi="Times New Roman" w:cs="Times New Roman"/>
                <w:sz w:val="24"/>
                <w:szCs w:val="24"/>
              </w:rPr>
              <w:t xml:space="preserve"> use </w:t>
            </w:r>
            <w:r w:rsidR="009848E0" w:rsidRPr="00CD6E81">
              <w:rPr>
                <w:rFonts w:ascii="Times New Roman" w:hAnsi="Times New Roman" w:cs="Times New Roman"/>
                <w:sz w:val="24"/>
                <w:szCs w:val="24"/>
              </w:rPr>
              <w:t xml:space="preserve">in </w:t>
            </w:r>
            <w:r w:rsidRPr="00CD6E81">
              <w:rPr>
                <w:rFonts w:ascii="Times New Roman" w:hAnsi="Times New Roman" w:cs="Times New Roman"/>
                <w:sz w:val="24"/>
                <w:szCs w:val="24"/>
              </w:rPr>
              <w:t xml:space="preserve">the 5 GHz bands. </w:t>
            </w:r>
            <w:r w:rsidR="009848E0" w:rsidRPr="00CD6E81">
              <w:rPr>
                <w:rFonts w:ascii="Times New Roman" w:hAnsi="Times New Roman" w:cs="Times New Roman"/>
                <w:sz w:val="24"/>
                <w:szCs w:val="24"/>
              </w:rPr>
              <w:t>Specifically</w:t>
            </w:r>
            <w:r w:rsidR="0081189C" w:rsidRPr="00CD6E81">
              <w:rPr>
                <w:rFonts w:ascii="Times New Roman" w:hAnsi="Times New Roman" w:cs="Times New Roman"/>
                <w:sz w:val="24"/>
                <w:szCs w:val="24"/>
              </w:rPr>
              <w:t>,</w:t>
            </w:r>
            <w:r w:rsidR="009848E0" w:rsidRPr="00CD6E81">
              <w:rPr>
                <w:rFonts w:ascii="Times New Roman" w:hAnsi="Times New Roman" w:cs="Times New Roman"/>
                <w:sz w:val="24"/>
                <w:szCs w:val="24"/>
              </w:rPr>
              <w:t xml:space="preserve"> we strongly recommend </w:t>
            </w:r>
            <w:r w:rsidR="00164E23" w:rsidRPr="00CD6E81">
              <w:rPr>
                <w:rFonts w:ascii="Times New Roman" w:hAnsi="Times New Roman" w:cs="Times New Roman"/>
                <w:sz w:val="24"/>
                <w:szCs w:val="24"/>
              </w:rPr>
              <w:t>refraining</w:t>
            </w:r>
            <w:r w:rsidR="009848E0" w:rsidRPr="00CD6E81">
              <w:rPr>
                <w:rFonts w:ascii="Times New Roman" w:hAnsi="Times New Roman" w:cs="Times New Roman"/>
                <w:sz w:val="24"/>
                <w:szCs w:val="24"/>
              </w:rPr>
              <w:t xml:space="preserve"> from imposing additional regulatory constraints</w:t>
            </w:r>
            <w:r w:rsidR="00930129" w:rsidRPr="00CD6E81">
              <w:rPr>
                <w:rFonts w:ascii="Times New Roman" w:hAnsi="Times New Roman" w:cs="Times New Roman"/>
                <w:sz w:val="24"/>
                <w:szCs w:val="24"/>
              </w:rPr>
              <w:t xml:space="preserve"> such as DFS, transmit power, and indoor restrictions</w:t>
            </w:r>
            <w:r w:rsidR="009848E0" w:rsidRPr="00CD6E81">
              <w:rPr>
                <w:rFonts w:ascii="Times New Roman" w:hAnsi="Times New Roman" w:cs="Times New Roman"/>
                <w:sz w:val="24"/>
                <w:szCs w:val="24"/>
              </w:rPr>
              <w:t xml:space="preserve"> in the 5725-5850</w:t>
            </w:r>
            <w:r w:rsidR="00930129" w:rsidRPr="00CD6E81">
              <w:rPr>
                <w:rFonts w:ascii="Times New Roman" w:hAnsi="Times New Roman" w:cs="Times New Roman"/>
                <w:sz w:val="24"/>
                <w:szCs w:val="24"/>
              </w:rPr>
              <w:t xml:space="preserve"> </w:t>
            </w:r>
            <w:r w:rsidR="009848E0" w:rsidRPr="00CD6E81">
              <w:rPr>
                <w:rFonts w:ascii="Times New Roman" w:hAnsi="Times New Roman" w:cs="Times New Roman"/>
                <w:sz w:val="24"/>
                <w:szCs w:val="24"/>
              </w:rPr>
              <w:t>MHz band</w:t>
            </w:r>
            <w:r w:rsidR="00930129" w:rsidRPr="00CD6E81">
              <w:rPr>
                <w:rFonts w:ascii="Times New Roman" w:hAnsi="Times New Roman" w:cs="Times New Roman"/>
                <w:sz w:val="24"/>
                <w:szCs w:val="24"/>
              </w:rPr>
              <w:t>.</w:t>
            </w:r>
            <w:r w:rsidR="009848E0" w:rsidRPr="00CD6E81">
              <w:rPr>
                <w:rFonts w:ascii="Times New Roman" w:hAnsi="Times New Roman" w:cs="Times New Roman"/>
                <w:sz w:val="24"/>
                <w:szCs w:val="24"/>
              </w:rPr>
              <w:t xml:space="preserve"> </w:t>
            </w:r>
            <w:r w:rsidRPr="00CD6E81">
              <w:rPr>
                <w:rFonts w:ascii="Times New Roman" w:hAnsi="Times New Roman" w:cs="Times New Roman"/>
                <w:sz w:val="24"/>
                <w:szCs w:val="24"/>
              </w:rPr>
              <w:t xml:space="preserve"> </w:t>
            </w:r>
          </w:p>
          <w:p w14:paraId="234D3299" w14:textId="1E835DE6" w:rsidR="002B4A63" w:rsidRPr="00CD6E81" w:rsidRDefault="004F02F1" w:rsidP="00D018E2">
            <w:pPr>
              <w:spacing w:after="120"/>
              <w:ind w:firstLine="7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836AF">
              <w:rPr>
                <w:rFonts w:ascii="Times New Roman" w:hAnsi="Times New Roman" w:cs="Times New Roman"/>
                <w:sz w:val="24"/>
                <w:szCs w:val="24"/>
              </w:rPr>
              <w:t>Moreover,</w:t>
            </w:r>
            <w:r w:rsidR="00D018E2" w:rsidRPr="004836AF">
              <w:rPr>
                <w:rFonts w:ascii="Times New Roman" w:hAnsi="Times New Roman" w:cs="Times New Roman"/>
                <w:sz w:val="24"/>
                <w:szCs w:val="24"/>
              </w:rPr>
              <w:t xml:space="preserve"> while</w:t>
            </w:r>
            <w:r w:rsidRPr="004836AF">
              <w:rPr>
                <w:rFonts w:ascii="Times New Roman" w:hAnsi="Times New Roman" w:cs="Times New Roman"/>
                <w:sz w:val="24"/>
                <w:szCs w:val="24"/>
              </w:rPr>
              <w:t xml:space="preserve"> IEEE 802 </w:t>
            </w:r>
            <w:r w:rsidR="00D018E2" w:rsidRPr="004836AF">
              <w:rPr>
                <w:rFonts w:ascii="Times New Roman" w:hAnsi="Times New Roman" w:cs="Times New Roman"/>
                <w:sz w:val="24"/>
                <w:szCs w:val="24"/>
              </w:rPr>
              <w:t xml:space="preserve">appreciates MCMC’s </w:t>
            </w:r>
            <w:r w:rsidR="00BB70E8" w:rsidRPr="004836AF">
              <w:rPr>
                <w:rFonts w:ascii="Times New Roman" w:hAnsi="Times New Roman" w:cs="Times New Roman"/>
                <w:sz w:val="24"/>
                <w:szCs w:val="24"/>
              </w:rPr>
              <w:t xml:space="preserve">position </w:t>
            </w:r>
            <w:r w:rsidR="00D018E2" w:rsidRPr="004836AF">
              <w:rPr>
                <w:rFonts w:ascii="Times New Roman" w:hAnsi="Times New Roman" w:cs="Times New Roman"/>
                <w:sz w:val="24"/>
                <w:szCs w:val="24"/>
              </w:rPr>
              <w:t xml:space="preserve">to </w:t>
            </w:r>
            <w:r w:rsidR="00D0170A" w:rsidRPr="004836AF">
              <w:rPr>
                <w:rFonts w:ascii="Times New Roman" w:hAnsi="Times New Roman" w:cs="Times New Roman"/>
                <w:sz w:val="24"/>
                <w:szCs w:val="24"/>
              </w:rPr>
              <w:t>support</w:t>
            </w:r>
            <w:r w:rsidR="00D018E2" w:rsidRPr="004836AF">
              <w:rPr>
                <w:rFonts w:ascii="Times New Roman" w:hAnsi="Times New Roman" w:cs="Times New Roman"/>
                <w:sz w:val="24"/>
                <w:szCs w:val="24"/>
              </w:rPr>
              <w:t xml:space="preserve"> outdoor operation in the 5150-5250</w:t>
            </w:r>
            <w:r w:rsidR="00BB70E8" w:rsidRPr="004836AF">
              <w:rPr>
                <w:rFonts w:ascii="Times New Roman" w:hAnsi="Times New Roman" w:cs="Times New Roman"/>
                <w:sz w:val="24"/>
                <w:szCs w:val="24"/>
              </w:rPr>
              <w:t xml:space="preserve"> </w:t>
            </w:r>
            <w:r w:rsidR="00D018E2" w:rsidRPr="004836AF">
              <w:rPr>
                <w:rFonts w:ascii="Times New Roman" w:hAnsi="Times New Roman" w:cs="Times New Roman"/>
                <w:sz w:val="24"/>
                <w:szCs w:val="24"/>
              </w:rPr>
              <w:t xml:space="preserve">MHz band, </w:t>
            </w:r>
            <w:r w:rsidR="00CD6E81" w:rsidRPr="004836AF">
              <w:rPr>
                <w:rFonts w:ascii="Times New Roman" w:hAnsi="Times New Roman" w:cs="Times New Roman"/>
                <w:sz w:val="24"/>
                <w:szCs w:val="24"/>
              </w:rPr>
              <w:t xml:space="preserve">we recommend </w:t>
            </w:r>
            <w:r w:rsidR="00CD6E81" w:rsidRPr="00CD6E81">
              <w:rPr>
                <w:rFonts w:ascii="Times New Roman" w:hAnsi="Times New Roman" w:cs="Times New Roman"/>
                <w:sz w:val="24"/>
                <w:szCs w:val="24"/>
              </w:rPr>
              <w:t>the MCMC to harmonize the technical rules with FCC (</w:t>
            </w:r>
            <w:hyperlink r:id="rId17" w:anchor="se47.1.15_1407" w:history="1">
              <w:r w:rsidR="00CD6E81" w:rsidRPr="00CD6E81">
                <w:rPr>
                  <w:rStyle w:val="Hyperlink"/>
                  <w:rFonts w:ascii="Times New Roman" w:hAnsi="Times New Roman" w:cs="Times New Roman"/>
                  <w:sz w:val="24"/>
                  <w:szCs w:val="24"/>
                </w:rPr>
                <w:t>FCC rule 15.</w:t>
              </w:r>
              <w:r w:rsidR="00DA3B38">
                <w:rPr>
                  <w:rStyle w:val="Hyperlink"/>
                  <w:rFonts w:ascii="Times New Roman" w:hAnsi="Times New Roman" w:cs="Times New Roman"/>
                  <w:sz w:val="24"/>
                  <w:szCs w:val="24"/>
                </w:rPr>
                <w:t>407</w:t>
              </w:r>
            </w:hyperlink>
            <w:r w:rsidR="00CD6E81" w:rsidRPr="00CD6E81">
              <w:rPr>
                <w:rFonts w:ascii="Times New Roman" w:hAnsi="Times New Roman" w:cs="Times New Roman"/>
                <w:sz w:val="24"/>
                <w:szCs w:val="24"/>
              </w:rPr>
              <w:t>) on the transmit power limit for outdoor use of RLAN equipment such as Access</w:t>
            </w:r>
            <w:r w:rsidR="00CD6E81">
              <w:rPr>
                <w:rFonts w:ascii="Times New Roman" w:hAnsi="Times New Roman" w:cs="Times New Roman"/>
                <w:sz w:val="24"/>
                <w:szCs w:val="24"/>
              </w:rPr>
              <w:t xml:space="preserve"> </w:t>
            </w:r>
            <w:r w:rsidR="00CD6E81" w:rsidRPr="00CD6E81">
              <w:rPr>
                <w:rFonts w:ascii="Times New Roman" w:hAnsi="Times New Roman" w:cs="Times New Roman"/>
                <w:sz w:val="24"/>
                <w:szCs w:val="24"/>
              </w:rPr>
              <w:t>Points and mobile/portable client devices while protecting incumbent</w:t>
            </w:r>
            <w:r w:rsidR="00CD6E81">
              <w:rPr>
                <w:rFonts w:ascii="Times New Roman" w:hAnsi="Times New Roman" w:cs="Times New Roman"/>
                <w:sz w:val="24"/>
                <w:szCs w:val="24"/>
              </w:rPr>
              <w:t xml:space="preserve"> </w:t>
            </w:r>
            <w:r w:rsidR="00CD6E81" w:rsidRPr="00CD6E81">
              <w:rPr>
                <w:rFonts w:ascii="Times New Roman" w:hAnsi="Times New Roman" w:cs="Times New Roman"/>
                <w:sz w:val="24"/>
                <w:szCs w:val="24"/>
              </w:rPr>
              <w:t>services</w:t>
            </w:r>
            <w:r w:rsidR="00520557">
              <w:rPr>
                <w:rFonts w:ascii="Times New Roman" w:hAnsi="Times New Roman" w:cs="Times New Roman"/>
                <w:sz w:val="24"/>
                <w:szCs w:val="24"/>
              </w:rPr>
              <w:t>.</w:t>
            </w:r>
          </w:p>
        </w:tc>
      </w:tr>
      <w:tr w:rsidR="002B4A63" w:rsidRPr="00CD6E81" w14:paraId="3EEF7CCE"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49DEF166"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08DFABA0"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7.</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07C7DD3D"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197F24E9"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 xml:space="preserve">9.1 </w:t>
            </w:r>
          </w:p>
          <w:p w14:paraId="3DB7B784"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(Issue 9.1.1)</w:t>
            </w:r>
          </w:p>
          <w:p w14:paraId="4C08179F"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6D7F1257"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63FCCDAC"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0493C594"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340F70F8"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8.</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4F6DA865"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3CE1FD6A"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 xml:space="preserve">9.1 </w:t>
            </w:r>
          </w:p>
          <w:p w14:paraId="44C3935D"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(Issue 9.1.5)</w:t>
            </w:r>
          </w:p>
          <w:p w14:paraId="1DF9380B"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3B33668C" w14:textId="6DA0CC3A" w:rsidR="004F02F1" w:rsidRPr="00CD6E81" w:rsidRDefault="004F02F1" w:rsidP="004F02F1">
            <w:pPr>
              <w:spacing w:after="120"/>
              <w:ind w:firstLine="7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In preparation for WRC-15 and WRC-19, ITU-R carried out a significant amount of work to study coexistence between RLANs and new radar systems, such as bi-static and fast frequency-hopping radars. These studies confirm that the technical and regulatory impacts of requiring the mobile service to protect new radars types would impose undue constraints on RLAN operation in the 5250-5350 MHz and 5470-5725 MHz frequency ranges.</w:t>
            </w:r>
            <w:r w:rsidR="004836AF">
              <w:rPr>
                <w:rFonts w:ascii="Times New Roman" w:hAnsi="Times New Roman" w:cs="Times New Roman"/>
                <w:sz w:val="24"/>
                <w:szCs w:val="24"/>
              </w:rPr>
              <w:t xml:space="preserve"> </w:t>
            </w:r>
            <w:r w:rsidRPr="00CD6E81">
              <w:rPr>
                <w:rFonts w:ascii="Times New Roman" w:hAnsi="Times New Roman" w:cs="Times New Roman"/>
                <w:sz w:val="24"/>
                <w:szCs w:val="24"/>
              </w:rPr>
              <w:t xml:space="preserve"> The reference to ITU-R M.1638-0 should not be updated to ITU-R M.1638-1 in footnotes RR Nos. 5.447F and 5.450A. Given that both ITU-R M.1638-0 and M.1849-1 Recommendations require essentially the same protection requirements, adding a new reference to ITU-R M.1849-1 is redundant and unnecessary.</w:t>
            </w:r>
          </w:p>
          <w:p w14:paraId="7CE7CEFD" w14:textId="757D142C" w:rsidR="002B4A63" w:rsidRPr="00CD6E81" w:rsidRDefault="003A74D1" w:rsidP="003A74D1">
            <w:pPr>
              <w:spacing w:after="120"/>
              <w:ind w:firstLine="7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4"/>
                <w:szCs w:val="24"/>
              </w:rPr>
            </w:pPr>
            <w:r w:rsidRPr="00CD6E81">
              <w:rPr>
                <w:rFonts w:ascii="Times New Roman" w:hAnsi="Times New Roman" w:cs="Times New Roman"/>
                <w:sz w:val="24"/>
                <w:szCs w:val="24"/>
              </w:rPr>
              <w:t xml:space="preserve">IEEE 802 agrees with </w:t>
            </w:r>
            <w:r w:rsidR="00FB3CC2" w:rsidRPr="00CD6E81">
              <w:rPr>
                <w:rFonts w:ascii="Times New Roman" w:hAnsi="Times New Roman" w:cs="Times New Roman"/>
                <w:sz w:val="24"/>
                <w:szCs w:val="24"/>
              </w:rPr>
              <w:t>MCMC</w:t>
            </w:r>
            <w:r w:rsidRPr="00CD6E81">
              <w:rPr>
                <w:rFonts w:ascii="Times New Roman" w:hAnsi="Times New Roman" w:cs="Times New Roman"/>
                <w:sz w:val="24"/>
                <w:szCs w:val="24"/>
              </w:rPr>
              <w:t xml:space="preserve"> in supporting long-term solution that requires less regulation should Recommendations ITU-R M.1638 or M.1849 be updated again in the future. For that reason, </w:t>
            </w:r>
            <w:r w:rsidR="004F02F1" w:rsidRPr="00CD6E81">
              <w:rPr>
                <w:rFonts w:ascii="Times New Roman" w:hAnsi="Times New Roman" w:cs="Times New Roman"/>
                <w:sz w:val="24"/>
                <w:szCs w:val="24"/>
              </w:rPr>
              <w:t xml:space="preserve">IEEE 802 </w:t>
            </w:r>
            <w:r w:rsidR="004F02F1" w:rsidRPr="00CD6E81">
              <w:rPr>
                <w:rFonts w:ascii="Times New Roman" w:hAnsi="Times New Roman" w:cs="Times New Roman"/>
                <w:sz w:val="24"/>
                <w:szCs w:val="24"/>
              </w:rPr>
              <w:lastRenderedPageBreak/>
              <w:t>recommends supporting CPM-19 Report Approach B (Section 2/9.1.5/4.2)</w:t>
            </w:r>
            <w:r w:rsidRPr="00CD6E81">
              <w:rPr>
                <w:rFonts w:ascii="Times New Roman" w:hAnsi="Times New Roman" w:cs="Times New Roman"/>
                <w:sz w:val="24"/>
                <w:szCs w:val="24"/>
              </w:rPr>
              <w:t xml:space="preserve"> to update both footnotes by removing the references to the Recommendations and replacing them with a reference to RR No. 5.446A</w:t>
            </w:r>
            <w:r w:rsidR="004F02F1" w:rsidRPr="00CD6E81">
              <w:rPr>
                <w:rFonts w:ascii="Times New Roman" w:hAnsi="Times New Roman" w:cs="Times New Roman"/>
                <w:sz w:val="24"/>
                <w:szCs w:val="24"/>
              </w:rPr>
              <w:t xml:space="preserve">. </w:t>
            </w:r>
          </w:p>
        </w:tc>
      </w:tr>
      <w:tr w:rsidR="002B4A63" w:rsidRPr="00CD6E81" w14:paraId="17EE77C7"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746B32CC" w14:textId="77777777" w:rsidR="002B4A63" w:rsidRPr="00CD6E81" w:rsidRDefault="002B4A63" w:rsidP="005D0350">
            <w:pPr>
              <w:jc w:val="both"/>
              <w:rPr>
                <w:rFonts w:ascii="Times New Roman" w:hAnsi="Times New Roman" w:cs="Times New Roman"/>
                <w:b w:val="0"/>
                <w:color w:val="595959" w:themeColor="text1" w:themeTint="A6"/>
                <w:sz w:val="24"/>
                <w:szCs w:val="24"/>
              </w:rPr>
            </w:pPr>
          </w:p>
          <w:p w14:paraId="4F88AADA" w14:textId="77777777" w:rsidR="002B4A63" w:rsidRPr="00CD6E81" w:rsidRDefault="002B4A63" w:rsidP="005D0350">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9.</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490F5904" w14:textId="77777777" w:rsidR="002B4A63" w:rsidRPr="00CD6E81" w:rsidRDefault="002B4A63"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6CD6D6E7" w14:textId="77777777" w:rsidR="002B4A63" w:rsidRPr="00CD6E81" w:rsidRDefault="002B4A63"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 xml:space="preserve">9.1 </w:t>
            </w:r>
          </w:p>
          <w:p w14:paraId="08FF3DB4" w14:textId="77777777" w:rsidR="002B4A63" w:rsidRPr="00CD6E81" w:rsidRDefault="002B4A63"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(Issue 9.1.8)</w:t>
            </w:r>
          </w:p>
          <w:p w14:paraId="42EED784" w14:textId="77777777" w:rsidR="002B4A63" w:rsidRPr="00CD6E81" w:rsidRDefault="002B4A63"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5FCEB479" w14:textId="77777777" w:rsidR="002B4A63" w:rsidRPr="00CD6E81" w:rsidRDefault="002B4A63"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5B08CE52" w14:textId="77777777" w:rsidTr="00DA31DC">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275BD66" w14:textId="77777777" w:rsidR="002B4A63" w:rsidRPr="00CD6E81" w:rsidRDefault="002B4A63" w:rsidP="001B4207">
            <w:pPr>
              <w:jc w:val="both"/>
              <w:rPr>
                <w:rFonts w:ascii="Times New Roman" w:hAnsi="Times New Roman" w:cs="Times New Roman"/>
                <w:b w:val="0"/>
                <w:color w:val="00B0F0"/>
                <w:sz w:val="24"/>
                <w:szCs w:val="24"/>
              </w:rPr>
            </w:pPr>
          </w:p>
          <w:p w14:paraId="69EFBD0E" w14:textId="77777777" w:rsidR="002B4A63" w:rsidRPr="00CD6E81" w:rsidRDefault="002B4A63" w:rsidP="001B4207">
            <w:pPr>
              <w:jc w:val="both"/>
              <w:rPr>
                <w:rFonts w:ascii="Times New Roman" w:hAnsi="Times New Roman" w:cs="Times New Roman"/>
                <w:b w:val="0"/>
                <w:color w:val="00B0F0"/>
                <w:sz w:val="24"/>
                <w:szCs w:val="24"/>
              </w:rPr>
            </w:pPr>
            <w:r w:rsidRPr="00CD6E81">
              <w:rPr>
                <w:rFonts w:ascii="Times New Roman" w:hAnsi="Times New Roman" w:cs="Times New Roman"/>
                <w:b w:val="0"/>
                <w:color w:val="00B0F0"/>
                <w:sz w:val="24"/>
                <w:szCs w:val="24"/>
              </w:rPr>
              <w:t>Working Party 3: Satellite Services</w:t>
            </w:r>
          </w:p>
          <w:p w14:paraId="2D34BB79" w14:textId="77777777" w:rsidR="002B4A63" w:rsidRPr="00CD6E81" w:rsidRDefault="002B4A63" w:rsidP="001B4207">
            <w:pPr>
              <w:jc w:val="both"/>
              <w:rPr>
                <w:rFonts w:ascii="Times New Roman" w:hAnsi="Times New Roman" w:cs="Times New Roman"/>
                <w:b w:val="0"/>
                <w:sz w:val="24"/>
                <w:szCs w:val="24"/>
              </w:rPr>
            </w:pPr>
          </w:p>
        </w:tc>
      </w:tr>
      <w:tr w:rsidR="002B4A63" w:rsidRPr="00CD6E81" w14:paraId="3F7C8CBB"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7BE016EC"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45A6249C" w14:textId="3C617444" w:rsidR="002B4A63" w:rsidRPr="00CD6E81" w:rsidRDefault="002B4A63" w:rsidP="001B4207">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10.</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11D742E6"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0A2E3D50"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1.4</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2AF2CBAE"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179C0FE7"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282FB674"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0222CB1A" w14:textId="2A05D24C" w:rsidR="002B4A63" w:rsidRPr="00CD6E81" w:rsidRDefault="002B4A63" w:rsidP="001B4207">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11.</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0BD65813"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38FD8A27"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1.5</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71A9BBF1"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0A20375E"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591AD46D"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75544CAF"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12.</w:t>
            </w:r>
          </w:p>
          <w:p w14:paraId="3E0ED5C7" w14:textId="77777777" w:rsidR="002B4A63" w:rsidRPr="00CD6E81" w:rsidRDefault="002B4A63" w:rsidP="00DA31DC">
            <w:pPr>
              <w:jc w:val="both"/>
              <w:rPr>
                <w:rFonts w:ascii="Times New Roman" w:hAnsi="Times New Roman" w:cs="Times New Roman"/>
                <w:b w:val="0"/>
                <w:color w:val="595959" w:themeColor="text1" w:themeTint="A6"/>
                <w:sz w:val="24"/>
                <w:szCs w:val="24"/>
              </w:rPr>
            </w:pP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5A2C050A"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65CA30FD"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1.6</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18C64A61" w14:textId="77777777" w:rsidR="002B4A63" w:rsidRPr="00CD6E81" w:rsidRDefault="002B4A63" w:rsidP="00DA31DC">
            <w:pPr>
              <w:ind w:left="1162" w:hanging="1162"/>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402E56DB" w14:textId="77777777" w:rsidTr="005D0350">
        <w:tc>
          <w:tcPr>
            <w:cnfStyle w:val="001000000000" w:firstRow="0" w:lastRow="0" w:firstColumn="1" w:lastColumn="0" w:oddVBand="0" w:evenVBand="0" w:oddHBand="0" w:evenHBand="0" w:firstRowFirstColumn="0" w:firstRowLastColumn="0" w:lastRowFirstColumn="0" w:lastRowLastColumn="0"/>
            <w:tcW w:w="379" w:type="pct"/>
            <w:vMerge w:val="restart"/>
            <w:tcBorders>
              <w:top w:val="single" w:sz="4" w:space="0" w:color="auto"/>
              <w:left w:val="single" w:sz="4" w:space="0" w:color="auto"/>
              <w:right w:val="single" w:sz="4" w:space="0" w:color="auto"/>
            </w:tcBorders>
            <w:shd w:val="clear" w:color="auto" w:fill="auto"/>
          </w:tcPr>
          <w:p w14:paraId="10F8D99B"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35C0DB96" w14:textId="77777777" w:rsidR="005D0350" w:rsidRPr="00CD6E81" w:rsidRDefault="005D0350"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13.</w:t>
            </w:r>
          </w:p>
          <w:p w14:paraId="42B4DFE2"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2FFDCB80"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3674C4A4"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38A8AAEF"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39B2671F"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0C2AD101"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61A0C471"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6F9CFBEA"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74792A2E"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67540F62"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1EDF195E"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6FDCDACD"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06C2D865"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7BF46026"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69197A41"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1173F18C"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28064AD9"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14722926"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7AA140C3"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173E6E41"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51187F5D"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33DB0520"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74607D81"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34BBB8BF"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20AB4D08"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66B6F6FB"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142DFB8A"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43179661"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7AF0D862"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04AA1CF1"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0D250E6A"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61A6A936"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51B65901"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5B8153C7"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0B77E006"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10D9FAC8"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157691C4"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00C2CE25" w14:textId="77777777" w:rsidR="005D0350" w:rsidRPr="00CD6E81" w:rsidRDefault="005D0350" w:rsidP="00DA31DC">
            <w:pPr>
              <w:jc w:val="both"/>
              <w:rPr>
                <w:rFonts w:ascii="Times New Roman" w:hAnsi="Times New Roman" w:cs="Times New Roman"/>
                <w:b w:val="0"/>
                <w:color w:val="595959" w:themeColor="text1" w:themeTint="A6"/>
                <w:sz w:val="24"/>
                <w:szCs w:val="24"/>
              </w:rPr>
            </w:pPr>
          </w:p>
          <w:p w14:paraId="4C6B0EEC" w14:textId="77777777" w:rsidR="005D0350" w:rsidRPr="00CD6E81" w:rsidRDefault="005D0350" w:rsidP="00DA31DC">
            <w:pPr>
              <w:jc w:val="both"/>
              <w:rPr>
                <w:rFonts w:ascii="Times New Roman" w:hAnsi="Times New Roman" w:cs="Times New Roman"/>
                <w:bCs w:val="0"/>
                <w:color w:val="595959" w:themeColor="text1" w:themeTint="A6"/>
                <w:sz w:val="24"/>
                <w:szCs w:val="24"/>
              </w:rPr>
            </w:pPr>
            <w:r w:rsidRPr="00CD6E81">
              <w:rPr>
                <w:rFonts w:ascii="Times New Roman" w:hAnsi="Times New Roman" w:cs="Times New Roman"/>
                <w:b w:val="0"/>
                <w:color w:val="595959" w:themeColor="text1" w:themeTint="A6"/>
                <w:sz w:val="24"/>
                <w:szCs w:val="24"/>
              </w:rPr>
              <w:t>13.</w:t>
            </w:r>
          </w:p>
          <w:p w14:paraId="42285764" w14:textId="77777777" w:rsidR="005D0350" w:rsidRPr="00CD6E81" w:rsidRDefault="005D0350" w:rsidP="005D0350">
            <w:pPr>
              <w:jc w:val="both"/>
              <w:rPr>
                <w:rFonts w:ascii="Times New Roman" w:hAnsi="Times New Roman" w:cs="Times New Roman"/>
                <w:b w:val="0"/>
                <w:color w:val="595959" w:themeColor="text1" w:themeTint="A6"/>
                <w:sz w:val="24"/>
                <w:szCs w:val="24"/>
              </w:rPr>
            </w:pPr>
          </w:p>
          <w:p w14:paraId="20AD6C99"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val="restart"/>
            <w:tcBorders>
              <w:top w:val="single" w:sz="4" w:space="0" w:color="auto"/>
              <w:left w:val="single" w:sz="4" w:space="0" w:color="auto"/>
              <w:right w:val="single" w:sz="4" w:space="0" w:color="auto"/>
            </w:tcBorders>
            <w:shd w:val="clear" w:color="auto" w:fill="auto"/>
          </w:tcPr>
          <w:p w14:paraId="382BF82F"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09DCEB4F"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7</w:t>
            </w:r>
          </w:p>
          <w:p w14:paraId="7B3BED11"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4502AE4B"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12E55CAC"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0420FBC5"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00675A69"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18041735"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FFB1469"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0E4AE548"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A4ABED0"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50873297"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DAC9C73"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11FAE091"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085C6A8"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07230CC7"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6ADD76D"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362E6616"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2D0F2CA4"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3A305077"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A8BCA9B"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0FE8934C"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8678F2B"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7EC462D"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E4D1937"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1ECD5043"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458CE8CA"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49CB6E0A"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1C495B9D"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454C51AE"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1BE64A2B"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CB811CF"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C902942"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718BBAF1"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188F9408"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572EC0B6"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37A3DCBC"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2457F13D"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5CCE7BF0"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78758AAA"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50558BDA"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7</w:t>
            </w:r>
          </w:p>
          <w:p w14:paraId="7CE2F9D7" w14:textId="77777777" w:rsidR="005D0350" w:rsidRPr="00CD6E81" w:rsidRDefault="005D0350" w:rsidP="005D035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2A97B088" w14:textId="77777777" w:rsidR="005D0350" w:rsidRPr="00CD6E81" w:rsidRDefault="005D0350" w:rsidP="005D035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185C1BF6"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20A97BF1"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A</w:t>
            </w:r>
          </w:p>
          <w:p w14:paraId="2104A2A5"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49E06277"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448D03BC"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4CC6F16A"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072851E4" w14:textId="77777777" w:rsidR="005D0350" w:rsidRPr="00CD6E81" w:rsidRDefault="005D0350"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30DA5E43"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445F004A"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B</w:t>
            </w:r>
          </w:p>
          <w:p w14:paraId="0B9AE975"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50FAE76C"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625FEBA1" w14:textId="77777777" w:rsidTr="005D0350">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70D5138B"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395BA9F1" w14:textId="77777777" w:rsidR="005D0350" w:rsidRPr="00CD6E81" w:rsidRDefault="005D0350" w:rsidP="005D035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0C935281"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0AD0CB13"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C1</w:t>
            </w:r>
          </w:p>
          <w:p w14:paraId="070B51D3"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584ECEC9"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3E256BED"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14DF6DEF"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5A89399F" w14:textId="77777777" w:rsidR="005D0350" w:rsidRPr="00CD6E81" w:rsidRDefault="005D0350"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5D7473C2"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5789C200"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C2</w:t>
            </w:r>
          </w:p>
          <w:p w14:paraId="5AE462C0"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06AD370C"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5BBBDF69" w14:textId="77777777" w:rsidTr="005D0350">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3CAA2F27"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67DFACA7" w14:textId="77777777" w:rsidR="005D0350" w:rsidRPr="00CD6E81" w:rsidRDefault="005D0350" w:rsidP="005D035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0AEF796F"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201246FB"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C3</w:t>
            </w:r>
          </w:p>
          <w:p w14:paraId="7839D2BD"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5D568868"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1CC6EE32"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5176B2FC"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51BD4058" w14:textId="77777777" w:rsidR="005D0350" w:rsidRPr="00CD6E81" w:rsidRDefault="005D0350"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645A3ECB"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7527CEE1"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C4</w:t>
            </w:r>
          </w:p>
          <w:p w14:paraId="1338857A"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7A6556FC"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324815BD" w14:textId="77777777" w:rsidTr="005D0350">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16ACB654"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7ADB76E6" w14:textId="77777777" w:rsidR="005D0350" w:rsidRPr="00CD6E81" w:rsidRDefault="005D0350" w:rsidP="005D035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506D5335"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0D1E09A0"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C5</w:t>
            </w:r>
          </w:p>
          <w:p w14:paraId="5463EBC8"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18593B63"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293FDAD0"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1276C629"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719CC5D8" w14:textId="77777777" w:rsidR="005D0350" w:rsidRPr="00CD6E81" w:rsidRDefault="005D0350"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265EDD17"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20548B4E"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C6</w:t>
            </w:r>
          </w:p>
          <w:p w14:paraId="667101E8"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18630191"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0629249E" w14:textId="77777777" w:rsidTr="005D0350">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11BA2DD0"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2E7C4CA5" w14:textId="77777777" w:rsidR="005D0350" w:rsidRPr="00CD6E81" w:rsidRDefault="005D0350" w:rsidP="005D035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719525BD"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01D5AEA9"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C7</w:t>
            </w:r>
          </w:p>
          <w:p w14:paraId="7D9A4B8E"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23516F57"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4F7936A1"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736E63DD"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6CFA0467" w14:textId="77777777" w:rsidR="005D0350" w:rsidRPr="00CD6E81" w:rsidRDefault="005D0350"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4E87CBA5"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4A9C45E4"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D</w:t>
            </w:r>
          </w:p>
          <w:p w14:paraId="68322A92"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67980EB5"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2ED6F88D" w14:textId="77777777" w:rsidTr="005D0350">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7831A882"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241A8441" w14:textId="77777777" w:rsidR="005D0350" w:rsidRPr="00CD6E81" w:rsidRDefault="005D0350" w:rsidP="005D035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2850835D"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33CC40C8"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E</w:t>
            </w:r>
          </w:p>
          <w:p w14:paraId="3DDE02C3"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091CBEF8"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45F5C8AB"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080A0581" w14:textId="77777777" w:rsidR="005D0350" w:rsidRPr="00CD6E81" w:rsidRDefault="005D0350" w:rsidP="005D0350">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0381D5E5" w14:textId="77777777" w:rsidR="005D0350" w:rsidRPr="00CD6E81" w:rsidRDefault="005D0350"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26F7763A" w14:textId="77777777" w:rsidR="005D0350" w:rsidRPr="00CD6E81" w:rsidRDefault="005D0350"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7E7F6635" w14:textId="77777777" w:rsidR="005D0350" w:rsidRPr="00CD6E81" w:rsidRDefault="005D0350"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F</w:t>
            </w:r>
          </w:p>
          <w:p w14:paraId="788108F8" w14:textId="77777777" w:rsidR="005D0350" w:rsidRPr="00CD6E81" w:rsidRDefault="005D0350"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09420CE8" w14:textId="77777777" w:rsidR="005D0350" w:rsidRPr="00CD6E81" w:rsidRDefault="005D0350" w:rsidP="005D0350">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79FF60DF" w14:textId="77777777" w:rsidTr="005D0350">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01201E4B" w14:textId="77777777" w:rsidR="005D0350" w:rsidRPr="00CD6E81" w:rsidRDefault="005D0350" w:rsidP="00DA31DC">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4836D260"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7A319061"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5A7CC6EF"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G</w:t>
            </w:r>
          </w:p>
          <w:p w14:paraId="7FE895AA"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18C2889B"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32B7BC54"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55343E8D" w14:textId="77777777" w:rsidR="005D0350" w:rsidRPr="00CD6E81" w:rsidRDefault="005D0350" w:rsidP="00DA31DC">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505084A8"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3BFE0E47"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1C768D31"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H</w:t>
            </w:r>
          </w:p>
          <w:p w14:paraId="0B134AA6"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7E237E78" w14:textId="77777777" w:rsidR="005D0350" w:rsidRPr="00CD6E81" w:rsidRDefault="005D0350" w:rsidP="00DA31DC">
            <w:pPr>
              <w:pStyle w:val="enumlev1"/>
              <w:tabs>
                <w:tab w:val="clear" w:pos="1134"/>
                <w:tab w:val="clear" w:pos="1871"/>
                <w:tab w:val="clear" w:pos="2608"/>
                <w:tab w:val="clear" w:pos="3345"/>
              </w:tabs>
              <w:spacing w:before="0"/>
              <w:ind w:left="542" w:firstLine="0"/>
              <w:jc w:val="both"/>
              <w:cnfStyle w:val="000000100000" w:firstRow="0" w:lastRow="0" w:firstColumn="0" w:lastColumn="0" w:oddVBand="0" w:evenVBand="0" w:oddHBand="1" w:evenHBand="0" w:firstRowFirstColumn="0" w:firstRowLastColumn="0" w:lastRowFirstColumn="0" w:lastRowLastColumn="0"/>
              <w:rPr>
                <w:color w:val="595959" w:themeColor="text1" w:themeTint="A6"/>
                <w:szCs w:val="24"/>
                <w:lang w:val="en-US"/>
              </w:rPr>
            </w:pPr>
          </w:p>
        </w:tc>
      </w:tr>
      <w:tr w:rsidR="005D0350" w:rsidRPr="00CD6E81" w14:paraId="5BCE8844" w14:textId="77777777" w:rsidTr="005D0350">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4DC0AA5F" w14:textId="77777777" w:rsidR="005D0350" w:rsidRPr="00CD6E81" w:rsidRDefault="005D0350" w:rsidP="00DA31DC">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7354DFC4"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1A195991"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598DD0CA"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I</w:t>
            </w:r>
          </w:p>
          <w:p w14:paraId="308FA94E"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125ED999"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color w:val="595959" w:themeColor="text1" w:themeTint="A6"/>
                <w:sz w:val="24"/>
                <w:szCs w:val="24"/>
              </w:rPr>
            </w:pPr>
          </w:p>
        </w:tc>
      </w:tr>
      <w:tr w:rsidR="005D0350" w:rsidRPr="00CD6E81" w14:paraId="46AFA1F3"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right w:val="single" w:sz="4" w:space="0" w:color="auto"/>
            </w:tcBorders>
            <w:shd w:val="clear" w:color="auto" w:fill="auto"/>
          </w:tcPr>
          <w:p w14:paraId="1D4E6FB3" w14:textId="77777777" w:rsidR="005D0350" w:rsidRPr="00CD6E81" w:rsidRDefault="005D0350" w:rsidP="00DA31DC">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right w:val="single" w:sz="4" w:space="0" w:color="auto"/>
            </w:tcBorders>
            <w:shd w:val="clear" w:color="auto" w:fill="auto"/>
          </w:tcPr>
          <w:p w14:paraId="651FD515"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113E632B"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216F289D"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J</w:t>
            </w:r>
          </w:p>
          <w:p w14:paraId="4075C728"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0166253F" w14:textId="77777777" w:rsidR="005D0350" w:rsidRPr="00CD6E81" w:rsidRDefault="005D0350"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5D0350" w:rsidRPr="00CD6E81" w14:paraId="705698CD" w14:textId="77777777" w:rsidTr="005D0350">
        <w:tc>
          <w:tcPr>
            <w:cnfStyle w:val="001000000000" w:firstRow="0" w:lastRow="0" w:firstColumn="1" w:lastColumn="0" w:oddVBand="0" w:evenVBand="0" w:oddHBand="0" w:evenHBand="0" w:firstRowFirstColumn="0" w:firstRowLastColumn="0" w:lastRowFirstColumn="0" w:lastRowLastColumn="0"/>
            <w:tcW w:w="379" w:type="pct"/>
            <w:vMerge/>
            <w:tcBorders>
              <w:left w:val="single" w:sz="4" w:space="0" w:color="auto"/>
              <w:bottom w:val="single" w:sz="4" w:space="0" w:color="auto"/>
              <w:right w:val="single" w:sz="4" w:space="0" w:color="auto"/>
            </w:tcBorders>
            <w:shd w:val="clear" w:color="auto" w:fill="auto"/>
          </w:tcPr>
          <w:p w14:paraId="5AE4CCBB" w14:textId="77777777" w:rsidR="005D0350" w:rsidRPr="00CD6E81" w:rsidRDefault="005D0350" w:rsidP="00DA31DC">
            <w:pPr>
              <w:jc w:val="both"/>
              <w:rPr>
                <w:rFonts w:ascii="Times New Roman" w:hAnsi="Times New Roman" w:cs="Times New Roman"/>
                <w:b w:val="0"/>
                <w:color w:val="595959" w:themeColor="text1" w:themeTint="A6"/>
                <w:sz w:val="24"/>
                <w:szCs w:val="24"/>
              </w:rPr>
            </w:pPr>
          </w:p>
        </w:tc>
        <w:tc>
          <w:tcPr>
            <w:tcW w:w="621" w:type="pct"/>
            <w:vMerge/>
            <w:tcBorders>
              <w:left w:val="single" w:sz="4" w:space="0" w:color="auto"/>
              <w:bottom w:val="single" w:sz="4" w:space="0" w:color="auto"/>
              <w:right w:val="single" w:sz="4" w:space="0" w:color="auto"/>
            </w:tcBorders>
            <w:shd w:val="clear" w:color="auto" w:fill="auto"/>
          </w:tcPr>
          <w:p w14:paraId="168F04FE"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34" w:type="pct"/>
            <w:tcBorders>
              <w:top w:val="single" w:sz="4" w:space="0" w:color="auto"/>
              <w:left w:val="single" w:sz="4" w:space="0" w:color="auto"/>
              <w:bottom w:val="single" w:sz="4" w:space="0" w:color="auto"/>
              <w:right w:val="single" w:sz="4" w:space="0" w:color="auto"/>
            </w:tcBorders>
            <w:shd w:val="clear" w:color="auto" w:fill="auto"/>
          </w:tcPr>
          <w:p w14:paraId="07BF3CB3"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4E8849E3"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K</w:t>
            </w:r>
          </w:p>
          <w:p w14:paraId="5D875F68"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c>
          <w:tcPr>
            <w:tcW w:w="3566" w:type="pct"/>
            <w:tcBorders>
              <w:top w:val="single" w:sz="4" w:space="0" w:color="auto"/>
              <w:left w:val="single" w:sz="4" w:space="0" w:color="auto"/>
              <w:bottom w:val="single" w:sz="4" w:space="0" w:color="auto"/>
              <w:right w:val="single" w:sz="4" w:space="0" w:color="auto"/>
            </w:tcBorders>
            <w:shd w:val="clear" w:color="auto" w:fill="auto"/>
          </w:tcPr>
          <w:p w14:paraId="2D63FFBC" w14:textId="77777777" w:rsidR="005D0350" w:rsidRPr="00CD6E81" w:rsidRDefault="005D0350"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lang w:eastAsia="ja-JP"/>
              </w:rPr>
            </w:pPr>
          </w:p>
        </w:tc>
      </w:tr>
      <w:tr w:rsidR="002B4A63" w:rsidRPr="00CD6E81" w14:paraId="0EDDFA74"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4530D194"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7CE50430"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14.</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78DE9514"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0E0A12FC"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 xml:space="preserve">9.1 </w:t>
            </w:r>
          </w:p>
          <w:p w14:paraId="5DC90EA4" w14:textId="5CF3D87A" w:rsidR="002B4A63" w:rsidRPr="00CD6E81" w:rsidRDefault="002B4A63" w:rsidP="001B420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(Issue 9.1.2)</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0543A357"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5983109A"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74DDF04E"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0158DB13"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15.</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48D90965"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494A48F3"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 xml:space="preserve">9.1 </w:t>
            </w:r>
          </w:p>
          <w:p w14:paraId="41DD6EBD"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(Issue 9.1.3)</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66EE280B"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0DEA485C"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1420BF49"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4757171B"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16.</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731E3A80"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69B73C94"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 xml:space="preserve">9.1 </w:t>
            </w:r>
          </w:p>
          <w:p w14:paraId="3AA67E37" w14:textId="467DA370" w:rsidR="002B4A63" w:rsidRPr="00CD6E81" w:rsidRDefault="002B4A63" w:rsidP="001B420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(Issue 9.1.9)</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2044E3F7"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1786B691" w14:textId="77777777" w:rsidTr="00DA31DC">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6FE6ABCA" w14:textId="77777777" w:rsidR="002B4A63" w:rsidRPr="00CD6E81" w:rsidRDefault="002B4A63" w:rsidP="00DA31DC">
            <w:pPr>
              <w:jc w:val="both"/>
              <w:rPr>
                <w:rFonts w:ascii="Times New Roman" w:hAnsi="Times New Roman" w:cs="Times New Roman"/>
                <w:b w:val="0"/>
                <w:color w:val="00B0F0"/>
                <w:sz w:val="24"/>
                <w:szCs w:val="24"/>
              </w:rPr>
            </w:pPr>
          </w:p>
          <w:p w14:paraId="7F595153" w14:textId="77777777" w:rsidR="002B4A63" w:rsidRPr="00CD6E81" w:rsidRDefault="002B4A63" w:rsidP="00DA31DC">
            <w:pPr>
              <w:jc w:val="both"/>
              <w:rPr>
                <w:rFonts w:ascii="Times New Roman" w:hAnsi="Times New Roman" w:cs="Times New Roman"/>
                <w:b w:val="0"/>
                <w:color w:val="00B0F0"/>
                <w:sz w:val="24"/>
                <w:szCs w:val="24"/>
              </w:rPr>
            </w:pPr>
            <w:r w:rsidRPr="00CD6E81">
              <w:rPr>
                <w:rFonts w:ascii="Times New Roman" w:hAnsi="Times New Roman" w:cs="Times New Roman"/>
                <w:b w:val="0"/>
                <w:color w:val="00B0F0"/>
                <w:sz w:val="24"/>
                <w:szCs w:val="24"/>
              </w:rPr>
              <w:t>Working Party 4: Science Services</w:t>
            </w:r>
          </w:p>
          <w:p w14:paraId="2091E18E" w14:textId="77777777" w:rsidR="002B4A63" w:rsidRPr="00CD6E81" w:rsidRDefault="002B4A63" w:rsidP="00DA31DC">
            <w:pPr>
              <w:jc w:val="both"/>
              <w:rPr>
                <w:rFonts w:ascii="Times New Roman" w:hAnsi="Times New Roman" w:cs="Times New Roman"/>
                <w:b w:val="0"/>
                <w:sz w:val="24"/>
                <w:szCs w:val="24"/>
              </w:rPr>
            </w:pPr>
          </w:p>
        </w:tc>
      </w:tr>
      <w:tr w:rsidR="002B4A63" w:rsidRPr="00CD6E81" w14:paraId="6B601287"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26169213"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3ED50FDC" w14:textId="48036D1C" w:rsidR="002B4A63" w:rsidRPr="00CD6E81" w:rsidRDefault="002B4A63" w:rsidP="001B4207">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17.</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0ECE3062"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3038FEB8" w14:textId="4A2D542F" w:rsidR="002B4A63" w:rsidRPr="00CD6E81" w:rsidRDefault="002B4A63" w:rsidP="001B420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1.2</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1590B442"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2ED3C26B"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5FB3BAFA"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13F20310" w14:textId="16C6A0CB" w:rsidR="002B4A63" w:rsidRPr="00CD6E81" w:rsidRDefault="002B4A63" w:rsidP="001B4207">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18.</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466C35D5"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59FDB4E2" w14:textId="5D13583F" w:rsidR="002B4A63" w:rsidRPr="00CD6E81" w:rsidRDefault="002B4A63" w:rsidP="001B420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1.3</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75112C0C"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39D3787D"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0CD658AB"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23855FAE" w14:textId="47B21B1A" w:rsidR="002B4A63" w:rsidRPr="00CD6E81" w:rsidRDefault="002B4A63" w:rsidP="001B4207">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lastRenderedPageBreak/>
              <w:t>19.</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4EB45034"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7675CB5B"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lastRenderedPageBreak/>
              <w:t>1.7</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2007548D"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54436DAD"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415BC006" w14:textId="77777777" w:rsidTr="00DA31DC">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00C229CF" w14:textId="77777777" w:rsidR="002B4A63" w:rsidRPr="00CD6E81" w:rsidRDefault="002B4A63" w:rsidP="00DA31DC">
            <w:pPr>
              <w:jc w:val="both"/>
              <w:rPr>
                <w:rFonts w:ascii="Times New Roman" w:hAnsi="Times New Roman" w:cs="Times New Roman"/>
                <w:b w:val="0"/>
                <w:color w:val="00B0F0"/>
                <w:sz w:val="24"/>
                <w:szCs w:val="24"/>
              </w:rPr>
            </w:pPr>
          </w:p>
          <w:p w14:paraId="33CA87DF" w14:textId="77777777" w:rsidR="002B4A63" w:rsidRPr="00CD6E81" w:rsidRDefault="002B4A63" w:rsidP="00DA31DC">
            <w:pPr>
              <w:jc w:val="both"/>
              <w:rPr>
                <w:rFonts w:ascii="Times New Roman" w:hAnsi="Times New Roman" w:cs="Times New Roman"/>
                <w:b w:val="0"/>
                <w:color w:val="00B0F0"/>
                <w:sz w:val="24"/>
                <w:szCs w:val="24"/>
              </w:rPr>
            </w:pPr>
            <w:r w:rsidRPr="00CD6E81">
              <w:rPr>
                <w:rFonts w:ascii="Times New Roman" w:hAnsi="Times New Roman" w:cs="Times New Roman"/>
                <w:b w:val="0"/>
                <w:color w:val="00B0F0"/>
                <w:sz w:val="24"/>
                <w:szCs w:val="24"/>
              </w:rPr>
              <w:t>Working Party 5: Maritime, Aeronautical and Amateur Services</w:t>
            </w:r>
          </w:p>
          <w:p w14:paraId="7BCB4D27" w14:textId="77777777" w:rsidR="002B4A63" w:rsidRPr="00CD6E81" w:rsidRDefault="002B4A63" w:rsidP="00DA31DC">
            <w:pPr>
              <w:jc w:val="both"/>
              <w:rPr>
                <w:rFonts w:ascii="Times New Roman" w:hAnsi="Times New Roman" w:cs="Times New Roman"/>
                <w:b w:val="0"/>
                <w:sz w:val="24"/>
                <w:szCs w:val="24"/>
              </w:rPr>
            </w:pPr>
          </w:p>
        </w:tc>
      </w:tr>
      <w:tr w:rsidR="002B4A63" w:rsidRPr="00CD6E81" w14:paraId="0F750B74"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77E28928"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59783876" w14:textId="5EB45873" w:rsidR="002B4A63" w:rsidRPr="00CD6E81" w:rsidRDefault="002B4A63" w:rsidP="001B4207">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20.</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741ADC6F"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458778CC"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1.1</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7932084B"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6A5FDDE6"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18450B54" w14:textId="77777777" w:rsidR="002B4A63" w:rsidRPr="00CD6E81" w:rsidRDefault="002B4A63" w:rsidP="005D0350">
            <w:pPr>
              <w:jc w:val="both"/>
              <w:rPr>
                <w:rFonts w:ascii="Times New Roman" w:hAnsi="Times New Roman" w:cs="Times New Roman"/>
                <w:b w:val="0"/>
                <w:color w:val="595959" w:themeColor="text1" w:themeTint="A6"/>
                <w:sz w:val="24"/>
                <w:szCs w:val="24"/>
              </w:rPr>
            </w:pPr>
          </w:p>
          <w:p w14:paraId="7211187C" w14:textId="650DD514" w:rsidR="002B4A63" w:rsidRPr="00CD6E81" w:rsidRDefault="002B4A63" w:rsidP="001B4207">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21.</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14E5398C" w14:textId="77777777" w:rsidR="002B4A63" w:rsidRPr="00CD6E81" w:rsidRDefault="002B4A63" w:rsidP="005D035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204FAAE2" w14:textId="5DA6DA34" w:rsidR="002B4A63" w:rsidRPr="00CD6E81" w:rsidRDefault="002B4A63" w:rsidP="001B420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1.8</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2B5B5886" w14:textId="77777777" w:rsidR="002B4A63" w:rsidRPr="00CD6E81" w:rsidRDefault="002B4A63" w:rsidP="005D035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1D294135"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7AD0BCDC"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167B9D08" w14:textId="78869248" w:rsidR="002B4A63" w:rsidRPr="00CD6E81" w:rsidRDefault="002B4A63" w:rsidP="001B4207">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22.</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1F440497"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75DBE9E0" w14:textId="4B8CEDAB" w:rsidR="002B4A63" w:rsidRPr="00CD6E81" w:rsidRDefault="002B4A63" w:rsidP="001B420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1.9.1</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10A821E6" w14:textId="77777777" w:rsidR="002B4A63" w:rsidRPr="00CD6E81" w:rsidRDefault="002B4A63" w:rsidP="00DA31DC">
            <w:pPr>
              <w:pStyle w:val="ListParagraph"/>
              <w:contextualSpacing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37F6214F"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52B76120" w14:textId="77777777" w:rsidR="002B4A63" w:rsidRPr="00CD6E81" w:rsidRDefault="002B4A63" w:rsidP="002347EA">
            <w:pPr>
              <w:jc w:val="both"/>
              <w:rPr>
                <w:rFonts w:ascii="Times New Roman" w:hAnsi="Times New Roman" w:cs="Times New Roman"/>
                <w:b w:val="0"/>
                <w:color w:val="595959" w:themeColor="text1" w:themeTint="A6"/>
                <w:sz w:val="24"/>
                <w:szCs w:val="24"/>
              </w:rPr>
            </w:pPr>
          </w:p>
          <w:p w14:paraId="420287E3" w14:textId="21C899EB" w:rsidR="002B4A63" w:rsidRPr="00CD6E81" w:rsidRDefault="002B4A63" w:rsidP="001B4207">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23.</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7623E135" w14:textId="77777777" w:rsidR="002B4A63" w:rsidRPr="00CD6E81" w:rsidRDefault="002B4A63" w:rsidP="002347E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2CC2A513" w14:textId="0AA95665" w:rsidR="002B4A63" w:rsidRPr="00CD6E81" w:rsidRDefault="002B4A63" w:rsidP="001B4207">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1.9.2</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4243A3F7" w14:textId="77777777" w:rsidR="002B4A63" w:rsidRPr="00CD6E81" w:rsidRDefault="002B4A63" w:rsidP="002347EA">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0C01C0C9"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7868A0B9"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2B10F500" w14:textId="1D640961" w:rsidR="002B4A63" w:rsidRPr="00CD6E81" w:rsidRDefault="002B4A63" w:rsidP="001B4207">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24.</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4493BC7E"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5A7F94F6" w14:textId="4879FB45" w:rsidR="002B4A63" w:rsidRPr="00CD6E81" w:rsidRDefault="002B4A63" w:rsidP="001B4207">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1.10</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6B8297AD" w14:textId="77777777" w:rsidR="002B4A63" w:rsidRPr="00CD6E81" w:rsidRDefault="002B4A63" w:rsidP="004F02F1">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7665D40E"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3A4D9917"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4DF6D86D"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25.</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11D9BBF8"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90CE1EC"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 xml:space="preserve">9.1 </w:t>
            </w:r>
          </w:p>
          <w:p w14:paraId="033AD85A" w14:textId="423B861F"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(Issue 9.1.4)</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038A943F"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0F2D8113" w14:textId="77777777" w:rsidTr="00DA31D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3B852380" w14:textId="77777777" w:rsidR="002B4A63" w:rsidRPr="00CD6E81" w:rsidRDefault="002B4A63" w:rsidP="00DA31DC">
            <w:pPr>
              <w:jc w:val="both"/>
              <w:rPr>
                <w:rFonts w:ascii="Times New Roman" w:hAnsi="Times New Roman" w:cs="Times New Roman"/>
                <w:b w:val="0"/>
                <w:color w:val="00B0F0"/>
                <w:sz w:val="24"/>
                <w:szCs w:val="24"/>
              </w:rPr>
            </w:pPr>
          </w:p>
          <w:p w14:paraId="7DAFAAF5" w14:textId="77777777" w:rsidR="002B4A63" w:rsidRPr="00CD6E81" w:rsidRDefault="002B4A63" w:rsidP="00DA31DC">
            <w:pPr>
              <w:jc w:val="both"/>
              <w:rPr>
                <w:rFonts w:ascii="Times New Roman" w:hAnsi="Times New Roman" w:cs="Times New Roman"/>
                <w:b w:val="0"/>
                <w:color w:val="00B0F0"/>
                <w:sz w:val="24"/>
                <w:szCs w:val="24"/>
              </w:rPr>
            </w:pPr>
            <w:r w:rsidRPr="00CD6E81">
              <w:rPr>
                <w:rFonts w:ascii="Times New Roman" w:hAnsi="Times New Roman" w:cs="Times New Roman"/>
                <w:b w:val="0"/>
                <w:color w:val="00B0F0"/>
                <w:sz w:val="24"/>
                <w:szCs w:val="24"/>
              </w:rPr>
              <w:t>Working Party 6: General Issues</w:t>
            </w:r>
          </w:p>
          <w:p w14:paraId="573E6174" w14:textId="77777777" w:rsidR="002B4A63" w:rsidRPr="00CD6E81" w:rsidRDefault="002B4A63" w:rsidP="00DA31DC">
            <w:pPr>
              <w:jc w:val="both"/>
              <w:rPr>
                <w:rFonts w:ascii="Times New Roman" w:hAnsi="Times New Roman" w:cs="Times New Roman"/>
                <w:b w:val="0"/>
                <w:sz w:val="24"/>
                <w:szCs w:val="24"/>
              </w:rPr>
            </w:pPr>
          </w:p>
        </w:tc>
      </w:tr>
      <w:tr w:rsidR="002B4A63" w:rsidRPr="00CD6E81" w14:paraId="0DEBD0F7"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5FBD78E3"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07A78668" w14:textId="6F188E32" w:rsidR="002B4A63" w:rsidRPr="00CD6E81" w:rsidRDefault="002B4A63" w:rsidP="00374D0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26.</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40DBEC78"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829F5B9" w14:textId="1C13FAAB" w:rsidR="002B4A63" w:rsidRPr="00CD6E81" w:rsidRDefault="002B4A63" w:rsidP="00374D0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2</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2CC49DF0"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50DB2D4A"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2ABC3FDD"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56D10D33" w14:textId="7C6C102D" w:rsidR="002B4A63" w:rsidRPr="00CD6E81" w:rsidRDefault="002B4A63" w:rsidP="00374D0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27.</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2CF453C4"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55D5303D" w14:textId="4584382E" w:rsidR="002B4A63" w:rsidRPr="00CD6E81" w:rsidRDefault="002B4A63" w:rsidP="00374D0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4</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6EA87D48"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0938BF66"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03654CB9"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20D08FC2" w14:textId="58B59BE3" w:rsidR="00826134" w:rsidRPr="00CD6E81" w:rsidRDefault="002B4A63" w:rsidP="00374D0C">
            <w:pPr>
              <w:jc w:val="both"/>
              <w:rPr>
                <w:rFonts w:ascii="Times New Roman" w:hAnsi="Times New Roman" w:cs="Times New Roman"/>
                <w:bCs w:val="0"/>
                <w:color w:val="595959" w:themeColor="text1" w:themeTint="A6"/>
                <w:sz w:val="24"/>
                <w:szCs w:val="24"/>
              </w:rPr>
            </w:pPr>
            <w:r w:rsidRPr="00CD6E81">
              <w:rPr>
                <w:rFonts w:ascii="Times New Roman" w:hAnsi="Times New Roman" w:cs="Times New Roman"/>
                <w:b w:val="0"/>
                <w:color w:val="595959" w:themeColor="text1" w:themeTint="A6"/>
                <w:sz w:val="24"/>
                <w:szCs w:val="24"/>
              </w:rPr>
              <w:t>28.</w:t>
            </w: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7C27BC52"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48FD859B" w14:textId="4A2A31F3" w:rsidR="00826134" w:rsidRPr="00CD6E81" w:rsidRDefault="002B4A63" w:rsidP="00374D0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8</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40FB715C"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414AEF51"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611371E3"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4204F665"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29.</w:t>
            </w:r>
          </w:p>
          <w:p w14:paraId="536D4DDE" w14:textId="77777777" w:rsidR="002B4A63" w:rsidRPr="00CD6E81" w:rsidRDefault="002B4A63" w:rsidP="00DA31DC">
            <w:pPr>
              <w:jc w:val="both"/>
              <w:rPr>
                <w:rFonts w:ascii="Times New Roman" w:hAnsi="Times New Roman" w:cs="Times New Roman"/>
                <w:b w:val="0"/>
                <w:color w:val="595959" w:themeColor="text1" w:themeTint="A6"/>
                <w:sz w:val="24"/>
                <w:szCs w:val="24"/>
              </w:rPr>
            </w:pP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23511AF0"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79832221"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 xml:space="preserve">9.1 </w:t>
            </w:r>
          </w:p>
          <w:p w14:paraId="30D9C272" w14:textId="67BB6965"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(Issue 9.1.6)</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2D055998"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69D18F91" w14:textId="77777777" w:rsidTr="005D0350">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72CBBAC2"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0CC8977F"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30.</w:t>
            </w:r>
          </w:p>
          <w:p w14:paraId="06688FB9" w14:textId="77777777" w:rsidR="002B4A63" w:rsidRPr="00CD6E81" w:rsidRDefault="002B4A63" w:rsidP="00DA31DC">
            <w:pPr>
              <w:jc w:val="both"/>
              <w:rPr>
                <w:rFonts w:ascii="Times New Roman" w:hAnsi="Times New Roman" w:cs="Times New Roman"/>
                <w:b w:val="0"/>
                <w:color w:val="595959" w:themeColor="text1" w:themeTint="A6"/>
                <w:sz w:val="24"/>
                <w:szCs w:val="24"/>
              </w:rPr>
            </w:pP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745E629A"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p w14:paraId="63F9A933"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 xml:space="preserve">9.1 </w:t>
            </w:r>
          </w:p>
          <w:p w14:paraId="68A5E9CB" w14:textId="59F521EB"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(Issue 9.1.7)</w:t>
            </w: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40070EDA" w14:textId="77777777" w:rsidR="002B4A63" w:rsidRPr="00CD6E81" w:rsidRDefault="002B4A63" w:rsidP="00DA31DC">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595959" w:themeColor="text1" w:themeTint="A6"/>
                <w:sz w:val="24"/>
                <w:szCs w:val="24"/>
              </w:rPr>
            </w:pPr>
          </w:p>
        </w:tc>
      </w:tr>
      <w:tr w:rsidR="002B4A63" w:rsidRPr="00CD6E81" w14:paraId="43488617" w14:textId="77777777" w:rsidTr="005D035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 w:type="pct"/>
            <w:tcBorders>
              <w:top w:val="single" w:sz="4" w:space="0" w:color="auto"/>
              <w:left w:val="single" w:sz="4" w:space="0" w:color="auto"/>
              <w:bottom w:val="single" w:sz="4" w:space="0" w:color="auto"/>
              <w:right w:val="single" w:sz="4" w:space="0" w:color="auto"/>
            </w:tcBorders>
            <w:shd w:val="clear" w:color="auto" w:fill="auto"/>
          </w:tcPr>
          <w:p w14:paraId="277DADBB" w14:textId="77777777" w:rsidR="002B4A63" w:rsidRPr="00CD6E81" w:rsidRDefault="002B4A63" w:rsidP="00DA31DC">
            <w:pPr>
              <w:jc w:val="both"/>
              <w:rPr>
                <w:rFonts w:ascii="Times New Roman" w:hAnsi="Times New Roman" w:cs="Times New Roman"/>
                <w:b w:val="0"/>
                <w:color w:val="595959" w:themeColor="text1" w:themeTint="A6"/>
                <w:sz w:val="24"/>
                <w:szCs w:val="24"/>
              </w:rPr>
            </w:pPr>
          </w:p>
          <w:p w14:paraId="1B7EA2AC" w14:textId="77777777" w:rsidR="002B4A63" w:rsidRPr="00CD6E81" w:rsidRDefault="002B4A63" w:rsidP="00DA31DC">
            <w:pPr>
              <w:jc w:val="both"/>
              <w:rPr>
                <w:rFonts w:ascii="Times New Roman" w:hAnsi="Times New Roman" w:cs="Times New Roman"/>
                <w:b w:val="0"/>
                <w:color w:val="595959" w:themeColor="text1" w:themeTint="A6"/>
                <w:sz w:val="24"/>
                <w:szCs w:val="24"/>
              </w:rPr>
            </w:pPr>
            <w:r w:rsidRPr="00CD6E81">
              <w:rPr>
                <w:rFonts w:ascii="Times New Roman" w:hAnsi="Times New Roman" w:cs="Times New Roman"/>
                <w:b w:val="0"/>
                <w:color w:val="595959" w:themeColor="text1" w:themeTint="A6"/>
                <w:sz w:val="24"/>
                <w:szCs w:val="24"/>
              </w:rPr>
              <w:t>31.</w:t>
            </w:r>
          </w:p>
          <w:p w14:paraId="64335BC0" w14:textId="77777777" w:rsidR="002B4A63" w:rsidRPr="00CD6E81" w:rsidRDefault="002B4A63" w:rsidP="00DA31DC">
            <w:pPr>
              <w:jc w:val="both"/>
              <w:rPr>
                <w:rFonts w:ascii="Times New Roman" w:hAnsi="Times New Roman" w:cs="Times New Roman"/>
                <w:b w:val="0"/>
                <w:color w:val="595959" w:themeColor="text1" w:themeTint="A6"/>
                <w:sz w:val="24"/>
                <w:szCs w:val="24"/>
              </w:rPr>
            </w:pPr>
          </w:p>
        </w:tc>
        <w:tc>
          <w:tcPr>
            <w:tcW w:w="621" w:type="pct"/>
            <w:tcBorders>
              <w:top w:val="single" w:sz="4" w:space="0" w:color="auto"/>
              <w:left w:val="single" w:sz="4" w:space="0" w:color="auto"/>
              <w:bottom w:val="single" w:sz="4" w:space="0" w:color="auto"/>
              <w:right w:val="single" w:sz="4" w:space="0" w:color="auto"/>
            </w:tcBorders>
            <w:shd w:val="clear" w:color="auto" w:fill="auto"/>
          </w:tcPr>
          <w:p w14:paraId="2153C897"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p w14:paraId="26431BA7"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r w:rsidRPr="00CD6E81">
              <w:rPr>
                <w:rFonts w:ascii="Times New Roman" w:hAnsi="Times New Roman" w:cs="Times New Roman"/>
                <w:color w:val="595959" w:themeColor="text1" w:themeTint="A6"/>
                <w:sz w:val="24"/>
                <w:szCs w:val="24"/>
              </w:rPr>
              <w:t>10</w:t>
            </w:r>
          </w:p>
          <w:p w14:paraId="7788A47D" w14:textId="77777777" w:rsidR="002B4A63" w:rsidRPr="00CD6E81" w:rsidRDefault="002B4A63" w:rsidP="00DA31DC">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595959" w:themeColor="text1" w:themeTint="A6"/>
                <w:sz w:val="24"/>
                <w:szCs w:val="24"/>
              </w:rPr>
            </w:pPr>
          </w:p>
        </w:tc>
        <w:tc>
          <w:tcPr>
            <w:tcW w:w="4000" w:type="pct"/>
            <w:gridSpan w:val="2"/>
            <w:tcBorders>
              <w:top w:val="single" w:sz="4" w:space="0" w:color="auto"/>
              <w:left w:val="single" w:sz="4" w:space="0" w:color="auto"/>
              <w:bottom w:val="single" w:sz="4" w:space="0" w:color="auto"/>
              <w:right w:val="single" w:sz="4" w:space="0" w:color="auto"/>
            </w:tcBorders>
            <w:shd w:val="clear" w:color="auto" w:fill="auto"/>
          </w:tcPr>
          <w:p w14:paraId="1F883F85" w14:textId="77777777" w:rsidR="004F02F1" w:rsidRPr="00CD6E81" w:rsidRDefault="004F02F1" w:rsidP="004F02F1">
            <w:pPr>
              <w:keepN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CD6E81">
              <w:rPr>
                <w:rFonts w:ascii="Times New Roman" w:hAnsi="Times New Roman" w:cs="Times New Roman"/>
                <w:b/>
                <w:sz w:val="24"/>
                <w:szCs w:val="24"/>
              </w:rPr>
              <w:t>Agenda Item 10, Re: TV White Space</w:t>
            </w:r>
          </w:p>
          <w:p w14:paraId="48F993BD" w14:textId="77777777" w:rsidR="004F02F1" w:rsidRPr="00CD6E81" w:rsidRDefault="004F02F1" w:rsidP="004F02F1">
            <w:pPr>
              <w:pStyle w:val="CommentText"/>
              <w:widowControl w:val="0"/>
              <w:autoSpaceDE w:val="0"/>
              <w:autoSpaceDN w:val="0"/>
              <w:ind w:firstLine="720"/>
              <w:cnfStyle w:val="000000100000" w:firstRow="0" w:lastRow="0" w:firstColumn="0" w:lastColumn="0" w:oddVBand="0" w:evenVBand="0" w:oddHBand="1" w:evenHBand="0" w:firstRowFirstColumn="0" w:firstRowLastColumn="0" w:lastRowFirstColumn="0" w:lastRowLastColumn="0"/>
              <w:rPr>
                <w:sz w:val="24"/>
                <w:szCs w:val="24"/>
              </w:rPr>
            </w:pPr>
            <w:r w:rsidRPr="00CD6E81">
              <w:rPr>
                <w:sz w:val="24"/>
                <w:szCs w:val="24"/>
              </w:rPr>
              <w:t xml:space="preserve">There is an interest from regulators and other stake holders to provide cost-effective broadband connectivity to their masses. Problems are especially severe in Rural Areas. </w:t>
            </w:r>
          </w:p>
          <w:p w14:paraId="29A5A79E" w14:textId="77777777" w:rsidR="004F02F1" w:rsidRPr="00CD6E81" w:rsidRDefault="004F02F1" w:rsidP="004F02F1">
            <w:pPr>
              <w:pStyle w:val="CommentText"/>
              <w:widowControl w:val="0"/>
              <w:autoSpaceDE w:val="0"/>
              <w:autoSpaceDN w:val="0"/>
              <w:cnfStyle w:val="000000100000" w:firstRow="0" w:lastRow="0" w:firstColumn="0" w:lastColumn="0" w:oddVBand="0" w:evenVBand="0" w:oddHBand="1" w:evenHBand="0" w:firstRowFirstColumn="0" w:firstRowLastColumn="0" w:lastRowFirstColumn="0" w:lastRowLastColumn="0"/>
              <w:rPr>
                <w:sz w:val="24"/>
                <w:szCs w:val="24"/>
              </w:rPr>
            </w:pPr>
          </w:p>
          <w:p w14:paraId="531C3469" w14:textId="77777777" w:rsidR="004F02F1" w:rsidRPr="00CD6E81" w:rsidRDefault="004F02F1" w:rsidP="004F02F1">
            <w:pPr>
              <w:pStyle w:val="CommentText"/>
              <w:widowControl w:val="0"/>
              <w:autoSpaceDE w:val="0"/>
              <w:autoSpaceDN w:val="0"/>
              <w:ind w:firstLine="720"/>
              <w:cnfStyle w:val="000000100000" w:firstRow="0" w:lastRow="0" w:firstColumn="0" w:lastColumn="0" w:oddVBand="0" w:evenVBand="0" w:oddHBand="1" w:evenHBand="0" w:firstRowFirstColumn="0" w:firstRowLastColumn="0" w:lastRowFirstColumn="0" w:lastRowLastColumn="0"/>
              <w:rPr>
                <w:sz w:val="24"/>
                <w:szCs w:val="24"/>
              </w:rPr>
            </w:pPr>
            <w:r w:rsidRPr="00CD6E81">
              <w:rPr>
                <w:sz w:val="24"/>
                <w:szCs w:val="24"/>
              </w:rPr>
              <w:t>TV White Space based communications may be used to connect the un-connected due to their favorable propagation characteristics.</w:t>
            </w:r>
          </w:p>
          <w:p w14:paraId="7C137C14" w14:textId="77777777" w:rsidR="004F02F1" w:rsidRPr="00CD6E81" w:rsidRDefault="004F02F1" w:rsidP="004F02F1">
            <w:pPr>
              <w:pStyle w:val="CommentText"/>
              <w:widowControl w:val="0"/>
              <w:autoSpaceDE w:val="0"/>
              <w:autoSpaceDN w:val="0"/>
              <w:cnfStyle w:val="000000100000" w:firstRow="0" w:lastRow="0" w:firstColumn="0" w:lastColumn="0" w:oddVBand="0" w:evenVBand="0" w:oddHBand="1" w:evenHBand="0" w:firstRowFirstColumn="0" w:firstRowLastColumn="0" w:lastRowFirstColumn="0" w:lastRowLastColumn="0"/>
              <w:rPr>
                <w:sz w:val="24"/>
                <w:szCs w:val="24"/>
              </w:rPr>
            </w:pPr>
          </w:p>
          <w:p w14:paraId="128C069A" w14:textId="77777777" w:rsidR="004F02F1" w:rsidRPr="00CD6E81" w:rsidRDefault="004F02F1" w:rsidP="004F02F1">
            <w:pPr>
              <w:pStyle w:val="CommentText"/>
              <w:widowControl w:val="0"/>
              <w:autoSpaceDE w:val="0"/>
              <w:autoSpaceDN w:val="0"/>
              <w:ind w:firstLine="450"/>
              <w:cnfStyle w:val="000000100000" w:firstRow="0" w:lastRow="0" w:firstColumn="0" w:lastColumn="0" w:oddVBand="0" w:evenVBand="0" w:oddHBand="1" w:evenHBand="0" w:firstRowFirstColumn="0" w:firstRowLastColumn="0" w:lastRowFirstColumn="0" w:lastRowLastColumn="0"/>
              <w:rPr>
                <w:sz w:val="24"/>
                <w:szCs w:val="24"/>
              </w:rPr>
            </w:pPr>
            <w:r w:rsidRPr="00CD6E81">
              <w:rPr>
                <w:sz w:val="24"/>
                <w:szCs w:val="24"/>
              </w:rPr>
              <w:t xml:space="preserve">The TV White Space eco-system would like to initiate a study at the WRC-23 to investigate if the Radio Regulations can accommodate: </w:t>
            </w:r>
          </w:p>
          <w:p w14:paraId="20E5F4D3" w14:textId="094F4FB6" w:rsidR="004F02F1" w:rsidRPr="00CD6E81" w:rsidRDefault="004F02F1" w:rsidP="004F02F1">
            <w:pPr>
              <w:pStyle w:val="CommentText"/>
              <w:widowControl w:val="0"/>
              <w:numPr>
                <w:ilvl w:val="1"/>
                <w:numId w:val="3"/>
              </w:numPr>
              <w:tabs>
                <w:tab w:val="clear" w:pos="1440"/>
              </w:tabs>
              <w:autoSpaceDE w:val="0"/>
              <w:autoSpaceDN w:val="0"/>
              <w:spacing w:after="160"/>
              <w:ind w:left="810"/>
              <w:cnfStyle w:val="000000100000" w:firstRow="0" w:lastRow="0" w:firstColumn="0" w:lastColumn="0" w:oddVBand="0" w:evenVBand="0" w:oddHBand="1" w:evenHBand="0" w:firstRowFirstColumn="0" w:firstRowLastColumn="0" w:lastRowFirstColumn="0" w:lastRowLastColumn="0"/>
              <w:rPr>
                <w:sz w:val="24"/>
                <w:szCs w:val="24"/>
              </w:rPr>
            </w:pPr>
            <w:r w:rsidRPr="00CD6E81">
              <w:rPr>
                <w:sz w:val="24"/>
                <w:szCs w:val="24"/>
              </w:rPr>
              <w:lastRenderedPageBreak/>
              <w:t>54-88 MHz, 172-216 MHz, 470-585 MHz for terrestrial broadcast services with secondary operation by whitespace devices on a non-interfering basis,</w:t>
            </w:r>
          </w:p>
          <w:p w14:paraId="2F3D6C5C" w14:textId="77777777" w:rsidR="00826134" w:rsidRPr="00CD6E81" w:rsidRDefault="00826134" w:rsidP="00826134">
            <w:pPr>
              <w:pStyle w:val="ListParagraph"/>
              <w:keepNext/>
              <w:numPr>
                <w:ilvl w:val="1"/>
                <w:numId w:val="3"/>
              </w:numPr>
              <w:tabs>
                <w:tab w:val="clear" w:pos="1440"/>
              </w:tabs>
              <w:ind w:left="810"/>
              <w:contextualSpacing w:val="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Or Co-primary use of terrestrial TV Broadcast services with whitespace devices.</w:t>
            </w:r>
          </w:p>
          <w:p w14:paraId="75AA19A8" w14:textId="77777777" w:rsidR="00826134" w:rsidRPr="00CD6E81" w:rsidRDefault="00826134" w:rsidP="00826134">
            <w:pPr>
              <w:pStyle w:val="CommentText"/>
              <w:widowControl w:val="0"/>
              <w:autoSpaceDE w:val="0"/>
              <w:autoSpaceDN w:val="0"/>
              <w:spacing w:after="160"/>
              <w:cnfStyle w:val="000000100000" w:firstRow="0" w:lastRow="0" w:firstColumn="0" w:lastColumn="0" w:oddVBand="0" w:evenVBand="0" w:oddHBand="1" w:evenHBand="0" w:firstRowFirstColumn="0" w:firstRowLastColumn="0" w:lastRowFirstColumn="0" w:lastRowLastColumn="0"/>
              <w:rPr>
                <w:sz w:val="24"/>
                <w:szCs w:val="24"/>
              </w:rPr>
            </w:pPr>
          </w:p>
          <w:p w14:paraId="6008E516" w14:textId="77777777" w:rsidR="004F02F1" w:rsidRPr="00CD6E81" w:rsidRDefault="004F02F1" w:rsidP="004F02F1">
            <w:pPr>
              <w:keepNex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4"/>
                <w:szCs w:val="24"/>
              </w:rPr>
            </w:pPr>
            <w:r w:rsidRPr="00CD6E81">
              <w:rPr>
                <w:rFonts w:ascii="Times New Roman" w:hAnsi="Times New Roman" w:cs="Times New Roman"/>
                <w:b/>
                <w:sz w:val="24"/>
                <w:szCs w:val="24"/>
              </w:rPr>
              <w:t>Agenda Item 10, Re: Proposal Seeking IMT Identification in 6 GHz Band</w:t>
            </w:r>
          </w:p>
          <w:p w14:paraId="5CF91BB5" w14:textId="258EA6EC" w:rsidR="003A74D1" w:rsidRPr="00CD6E81" w:rsidRDefault="003A74D1" w:rsidP="004F02F1">
            <w:pPr>
              <w:spacing w:before="120"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In Public Consultation, Malaysia’s view was that “proposals for agenda item 10 could be supported subject to compatibility with existing services”. IEEE 802 has serious concern about a proposal to include an agenda item for WRC-23 for 6 GHz IMT designation. In the following, we would like to offer our reasoning for our position. </w:t>
            </w:r>
          </w:p>
          <w:p w14:paraId="504964EB" w14:textId="5BA8D8C7" w:rsidR="004F02F1" w:rsidRPr="00CD6E81" w:rsidRDefault="004F02F1" w:rsidP="004F02F1">
            <w:pPr>
              <w:spacing w:before="120"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Mobile Service, Fixed Services and Fixed-Satellite Services have co-primary status in the 6 GHz band (5925-7125 MHz). In many regions, including Region 3, Fixed-Satellite Service (FSS) earth stations (Earth-to-space direction) in conjunction with commercial Fixed Services are already operational in the band. </w:t>
            </w:r>
          </w:p>
          <w:p w14:paraId="556FB015" w14:textId="2F49720B" w:rsidR="004F02F1" w:rsidRPr="00CD6E81" w:rsidRDefault="004F02F1" w:rsidP="004F02F1">
            <w:pPr>
              <w:spacing w:before="120"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As the band already enjoys Mobile allocation by ITU, cellular mobile operation is provisioned and can be administered flexibly regionally or nationally without a need for IMT designation. Any IMT designation may require costly re-farming of the band and relocation of incumbents to other bands.  Relocation would also require availability of suitable sub 10 GHz spectrum. Alternatively, </w:t>
            </w:r>
            <w:bookmarkStart w:id="18" w:name="_GoBack"/>
            <w:bookmarkEnd w:id="18"/>
            <w:del w:id="19" w:author="Author">
              <w:r w:rsidRPr="00CD6E81" w:rsidDel="004D3176">
                <w:rPr>
                  <w:rFonts w:ascii="Times New Roman" w:hAnsi="Times New Roman" w:cs="Times New Roman"/>
                  <w:sz w:val="24"/>
                  <w:szCs w:val="24"/>
                </w:rPr>
                <w:delText xml:space="preserve">using </w:delText>
              </w:r>
            </w:del>
            <w:r w:rsidRPr="00CD6E81">
              <w:rPr>
                <w:rFonts w:ascii="Times New Roman" w:hAnsi="Times New Roman" w:cs="Times New Roman"/>
                <w:sz w:val="24"/>
                <w:szCs w:val="24"/>
              </w:rPr>
              <w:t xml:space="preserve">sharing mechanisms, such as Automated Frequency Coordination (AFC), being proposed by U.S. Federal Communication Commission </w:t>
            </w:r>
            <w:ins w:id="20" w:author="Author">
              <w:r w:rsidR="004D3176">
                <w:rPr>
                  <w:rFonts w:ascii="Times New Roman" w:hAnsi="Times New Roman" w:cs="Times New Roman"/>
                  <w:sz w:val="24"/>
                  <w:szCs w:val="24"/>
                </w:rPr>
                <w:t xml:space="preserve">(FCC) </w:t>
              </w:r>
            </w:ins>
            <w:r w:rsidRPr="00CD6E81">
              <w:rPr>
                <w:rFonts w:ascii="Times New Roman" w:hAnsi="Times New Roman" w:cs="Times New Roman"/>
                <w:sz w:val="24"/>
                <w:szCs w:val="24"/>
              </w:rPr>
              <w:t xml:space="preserve">and being evaluated by administrations in other regions, </w:t>
            </w:r>
            <w:del w:id="21" w:author="Author">
              <w:r w:rsidRPr="00CD6E81" w:rsidDel="004D3176">
                <w:rPr>
                  <w:rFonts w:ascii="Times New Roman" w:hAnsi="Times New Roman" w:cs="Times New Roman"/>
                  <w:sz w:val="24"/>
                  <w:szCs w:val="24"/>
                </w:rPr>
                <w:delText xml:space="preserve">to </w:delText>
              </w:r>
            </w:del>
            <w:ins w:id="22" w:author="Author">
              <w:r w:rsidR="004D3176">
                <w:rPr>
                  <w:rFonts w:ascii="Times New Roman" w:hAnsi="Times New Roman" w:cs="Times New Roman"/>
                  <w:sz w:val="24"/>
                  <w:szCs w:val="24"/>
                </w:rPr>
                <w:t>can</w:t>
              </w:r>
              <w:r w:rsidR="004D3176" w:rsidRPr="00CD6E81">
                <w:rPr>
                  <w:rFonts w:ascii="Times New Roman" w:hAnsi="Times New Roman" w:cs="Times New Roman"/>
                  <w:sz w:val="24"/>
                  <w:szCs w:val="24"/>
                </w:rPr>
                <w:t xml:space="preserve"> </w:t>
              </w:r>
            </w:ins>
            <w:r w:rsidRPr="00CD6E81">
              <w:rPr>
                <w:rFonts w:ascii="Times New Roman" w:hAnsi="Times New Roman" w:cs="Times New Roman"/>
                <w:sz w:val="24"/>
                <w:szCs w:val="24"/>
              </w:rPr>
              <w:t xml:space="preserve">facilitate co-existence with incumbent Fixed Services. </w:t>
            </w:r>
          </w:p>
          <w:p w14:paraId="38C3056C" w14:textId="58B52FB2" w:rsidR="004F02F1" w:rsidRPr="00CD6E81" w:rsidRDefault="004F02F1" w:rsidP="004F02F1">
            <w:pPr>
              <w:spacing w:before="120"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Extensive efforts are underway in Regions 1 and 2 in 6 GHz bands (5925-7125 MHz) to expand license-exempt device operation. More specifically, the European Commission has issued directives in form of an </w:t>
            </w:r>
            <w:hyperlink r:id="rId18" w:history="1">
              <w:r w:rsidRPr="00CD6E81">
                <w:rPr>
                  <w:rFonts w:ascii="Times New Roman" w:hAnsi="Times New Roman" w:cs="Times New Roman"/>
                  <w:sz w:val="24"/>
                  <w:szCs w:val="24"/>
                  <w:u w:val="single"/>
                </w:rPr>
                <w:t>EC Mandate</w:t>
              </w:r>
            </w:hyperlink>
            <w:r w:rsidRPr="00CD6E81">
              <w:rPr>
                <w:rFonts w:ascii="Times New Roman" w:hAnsi="Times New Roman" w:cs="Times New Roman"/>
                <w:sz w:val="24"/>
                <w:szCs w:val="24"/>
                <w:u w:val="single"/>
              </w:rPr>
              <w:t xml:space="preserve"> </w:t>
            </w:r>
            <w:r w:rsidRPr="00CD6E81">
              <w:rPr>
                <w:rFonts w:ascii="Times New Roman" w:hAnsi="Times New Roman" w:cs="Times New Roman"/>
                <w:sz w:val="24"/>
                <w:szCs w:val="24"/>
              </w:rPr>
              <w:t xml:space="preserve">to CEPT to conduct the studies for co-existence and harmonized technical conditions for RLAN operation in the band. Please see recently published </w:t>
            </w:r>
            <w:hyperlink r:id="rId19" w:history="1">
              <w:r w:rsidRPr="00CD6E81">
                <w:rPr>
                  <w:rFonts w:ascii="Times New Roman" w:hAnsi="Times New Roman" w:cs="Times New Roman"/>
                  <w:sz w:val="24"/>
                  <w:szCs w:val="24"/>
                  <w:u w:val="single"/>
                </w:rPr>
                <w:t>ECC Report 302</w:t>
              </w:r>
            </w:hyperlink>
            <w:r w:rsidRPr="00CD6E81">
              <w:rPr>
                <w:rFonts w:ascii="Times New Roman" w:hAnsi="Times New Roman" w:cs="Times New Roman"/>
                <w:sz w:val="24"/>
                <w:szCs w:val="24"/>
                <w:u w:val="single"/>
              </w:rPr>
              <w:t xml:space="preserve"> </w:t>
            </w:r>
            <w:r w:rsidRPr="00CD6E81">
              <w:rPr>
                <w:rFonts w:ascii="Times New Roman" w:hAnsi="Times New Roman" w:cs="Times New Roman"/>
                <w:sz w:val="24"/>
                <w:szCs w:val="24"/>
              </w:rPr>
              <w:t xml:space="preserve">and </w:t>
            </w:r>
            <w:hyperlink r:id="rId20" w:history="1">
              <w:r w:rsidRPr="00CD6E81">
                <w:rPr>
                  <w:rStyle w:val="Hyperlink"/>
                  <w:rFonts w:ascii="Times New Roman" w:hAnsi="Times New Roman" w:cs="Times New Roman"/>
                  <w:color w:val="auto"/>
                  <w:sz w:val="24"/>
                  <w:szCs w:val="24"/>
                </w:rPr>
                <w:t>draft CEPT Report 73</w:t>
              </w:r>
            </w:hyperlink>
            <w:r w:rsidRPr="00CD6E81">
              <w:rPr>
                <w:rFonts w:ascii="Times New Roman" w:hAnsi="Times New Roman" w:cs="Times New Roman"/>
                <w:sz w:val="24"/>
                <w:szCs w:val="24"/>
              </w:rPr>
              <w:t xml:space="preserve">. Similarly, </w:t>
            </w:r>
            <w:del w:id="23" w:author="Author">
              <w:r w:rsidRPr="00CD6E81" w:rsidDel="004D3176">
                <w:rPr>
                  <w:rFonts w:ascii="Times New Roman" w:hAnsi="Times New Roman" w:cs="Times New Roman"/>
                  <w:sz w:val="24"/>
                  <w:szCs w:val="24"/>
                </w:rPr>
                <w:delText>U.S. Federal Communication Commission</w:delText>
              </w:r>
            </w:del>
            <w:ins w:id="24" w:author="Author">
              <w:r w:rsidR="004D3176">
                <w:rPr>
                  <w:rFonts w:ascii="Times New Roman" w:hAnsi="Times New Roman" w:cs="Times New Roman"/>
                  <w:sz w:val="24"/>
                  <w:szCs w:val="24"/>
                </w:rPr>
                <w:t>FCC</w:t>
              </w:r>
            </w:ins>
            <w:r w:rsidRPr="00CD6E81">
              <w:rPr>
                <w:rFonts w:ascii="Times New Roman" w:hAnsi="Times New Roman" w:cs="Times New Roman"/>
                <w:sz w:val="24"/>
                <w:szCs w:val="24"/>
              </w:rPr>
              <w:t xml:space="preserve"> has issued a Notice of Proposed Rule Making for </w:t>
            </w:r>
            <w:hyperlink r:id="rId21" w:history="1">
              <w:r w:rsidRPr="00CD6E81">
                <w:rPr>
                  <w:rFonts w:ascii="Times New Roman" w:hAnsi="Times New Roman" w:cs="Times New Roman"/>
                  <w:sz w:val="24"/>
                  <w:szCs w:val="24"/>
                </w:rPr>
                <w:t>unlicensed use of the 6 GHz Band</w:t>
              </w:r>
              <w:r w:rsidRPr="00CD6E81">
                <w:rPr>
                  <w:rFonts w:ascii="Times New Roman" w:hAnsi="Times New Roman" w:cs="Times New Roman"/>
                  <w:sz w:val="24"/>
                  <w:szCs w:val="24"/>
                  <w:u w:val="single"/>
                </w:rPr>
                <w:t xml:space="preserve"> (NPRM</w:t>
              </w:r>
            </w:hyperlink>
            <w:r w:rsidRPr="00CD6E81">
              <w:rPr>
                <w:rFonts w:ascii="Times New Roman" w:hAnsi="Times New Roman" w:cs="Times New Roman"/>
                <w:sz w:val="24"/>
                <w:szCs w:val="24"/>
              </w:rPr>
              <w:t xml:space="preserve">).  The 6 GHz Report and Order is expected to be issued by the end of 2019. </w:t>
            </w:r>
          </w:p>
          <w:p w14:paraId="2CB3DA60" w14:textId="7CC98EFE" w:rsidR="004F02F1" w:rsidRPr="00CD6E81" w:rsidRDefault="004F02F1" w:rsidP="004F02F1">
            <w:pPr>
              <w:spacing w:before="120"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Flexible sharing of the band facilitates growth and innovation globally. </w:t>
            </w:r>
          </w:p>
          <w:p w14:paraId="501B52E9" w14:textId="139E33D2" w:rsidR="002B4A63" w:rsidRPr="00CD6E81" w:rsidRDefault="004F02F1" w:rsidP="004F02F1">
            <w:pPr>
              <w:spacing w:before="120" w:after="120"/>
              <w:ind w:firstLine="7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CD6E81">
              <w:rPr>
                <w:rFonts w:ascii="Times New Roman" w:hAnsi="Times New Roman" w:cs="Times New Roman"/>
                <w:sz w:val="24"/>
                <w:szCs w:val="24"/>
              </w:rPr>
              <w:t xml:space="preserve">Consideration of an agenda item for WRC-23 for 6 GHz IMT designation, would be counterproductive as it may disrupt advancing growth and innovation globally and across Region 3 and cause </w:t>
            </w:r>
            <w:r w:rsidRPr="00CD6E81">
              <w:rPr>
                <w:rFonts w:ascii="Times New Roman" w:hAnsi="Times New Roman" w:cs="Times New Roman"/>
                <w:sz w:val="24"/>
                <w:szCs w:val="24"/>
              </w:rPr>
              <w:lastRenderedPageBreak/>
              <w:t xml:space="preserve">unnecessary regulatory burden both at ITU and regionally. </w:t>
            </w:r>
            <w:r w:rsidR="003A74D1" w:rsidRPr="00CD6E81">
              <w:rPr>
                <w:rFonts w:ascii="Times New Roman" w:hAnsi="Times New Roman" w:cs="Times New Roman"/>
                <w:sz w:val="24"/>
                <w:szCs w:val="24"/>
              </w:rPr>
              <w:t xml:space="preserve">IEEE 802 respectfully requests </w:t>
            </w:r>
            <w:r w:rsidR="00901CD0" w:rsidRPr="00CD6E81">
              <w:rPr>
                <w:rFonts w:ascii="Times New Roman" w:hAnsi="Times New Roman" w:cs="Times New Roman"/>
                <w:sz w:val="24"/>
                <w:szCs w:val="24"/>
              </w:rPr>
              <w:t>MCMC</w:t>
            </w:r>
            <w:r w:rsidR="003A74D1" w:rsidRPr="00CD6E81">
              <w:rPr>
                <w:rFonts w:ascii="Times New Roman" w:hAnsi="Times New Roman" w:cs="Times New Roman"/>
                <w:sz w:val="24"/>
                <w:szCs w:val="24"/>
              </w:rPr>
              <w:t xml:space="preserve"> to consider developing a position to oppose inclusion of 6</w:t>
            </w:r>
            <w:r w:rsidR="00552DF2" w:rsidRPr="00CD6E81">
              <w:rPr>
                <w:rFonts w:ascii="Times New Roman" w:hAnsi="Times New Roman" w:cs="Times New Roman"/>
                <w:sz w:val="24"/>
                <w:szCs w:val="24"/>
              </w:rPr>
              <w:t xml:space="preserve"> </w:t>
            </w:r>
            <w:r w:rsidR="003A74D1" w:rsidRPr="00CD6E81">
              <w:rPr>
                <w:rFonts w:ascii="Times New Roman" w:hAnsi="Times New Roman" w:cs="Times New Roman"/>
                <w:sz w:val="24"/>
                <w:szCs w:val="24"/>
              </w:rPr>
              <w:t xml:space="preserve">GHz IMT designation as an agenda item for WRC-23. </w:t>
            </w:r>
          </w:p>
        </w:tc>
      </w:tr>
    </w:tbl>
    <w:p w14:paraId="504D0B34" w14:textId="47B6C255" w:rsidR="000978AA" w:rsidRPr="00CD6E81" w:rsidRDefault="007078BF">
      <w:pPr>
        <w:rPr>
          <w:rFonts w:ascii="Times New Roman" w:hAnsi="Times New Roman" w:cs="Times New Roman"/>
          <w:sz w:val="24"/>
          <w:szCs w:val="24"/>
        </w:rPr>
      </w:pPr>
    </w:p>
    <w:p w14:paraId="51713469" w14:textId="77777777" w:rsidR="004F02F1" w:rsidRPr="00CD6E81" w:rsidRDefault="004F02F1" w:rsidP="004F02F1">
      <w:pPr>
        <w:keepNext/>
        <w:rPr>
          <w:rFonts w:ascii="Times New Roman" w:hAnsi="Times New Roman" w:cs="Times New Roman"/>
          <w:b/>
          <w:sz w:val="24"/>
          <w:szCs w:val="24"/>
        </w:rPr>
      </w:pPr>
      <w:r w:rsidRPr="00CD6E81">
        <w:rPr>
          <w:rFonts w:ascii="Times New Roman" w:hAnsi="Times New Roman" w:cs="Times New Roman"/>
          <w:b/>
          <w:sz w:val="24"/>
          <w:szCs w:val="24"/>
        </w:rPr>
        <w:t>Conclusion</w:t>
      </w:r>
    </w:p>
    <w:p w14:paraId="7EF47A0E" w14:textId="57C9209E" w:rsidR="004F02F1" w:rsidRPr="00CD6E81" w:rsidRDefault="004F02F1" w:rsidP="004F02F1">
      <w:pPr>
        <w:spacing w:before="120" w:after="120"/>
        <w:ind w:firstLine="720"/>
        <w:rPr>
          <w:rFonts w:ascii="Times New Roman" w:hAnsi="Times New Roman" w:cs="Times New Roman"/>
          <w:snapToGrid w:val="0"/>
          <w:sz w:val="24"/>
          <w:szCs w:val="24"/>
        </w:rPr>
      </w:pPr>
      <w:r w:rsidRPr="00CD6E81">
        <w:rPr>
          <w:rFonts w:ascii="Times New Roman" w:hAnsi="Times New Roman" w:cs="Times New Roman"/>
          <w:sz w:val="24"/>
          <w:szCs w:val="24"/>
        </w:rPr>
        <w:t xml:space="preserve">IEEE 802 LMSC </w:t>
      </w:r>
      <w:bookmarkStart w:id="25" w:name="_Hlk14176531"/>
      <w:r w:rsidRPr="00CD6E81">
        <w:rPr>
          <w:rFonts w:ascii="Times New Roman" w:hAnsi="Times New Roman" w:cs="Times New Roman"/>
          <w:sz w:val="24"/>
          <w:szCs w:val="24"/>
        </w:rPr>
        <w:t xml:space="preserve">appreciates the opportunity to share its view of the WRC-19 agenda items above and hopes that it will provide </w:t>
      </w:r>
      <w:r w:rsidR="00826134" w:rsidRPr="00CD6E81">
        <w:rPr>
          <w:rFonts w:ascii="Times New Roman" w:hAnsi="Times New Roman" w:cs="Times New Roman"/>
          <w:sz w:val="24"/>
          <w:szCs w:val="24"/>
        </w:rPr>
        <w:t>MCMC</w:t>
      </w:r>
      <w:r w:rsidRPr="00CD6E81">
        <w:rPr>
          <w:rFonts w:ascii="Times New Roman" w:hAnsi="Times New Roman" w:cs="Times New Roman"/>
          <w:sz w:val="24"/>
          <w:szCs w:val="24"/>
        </w:rPr>
        <w:t xml:space="preserve"> further insight on how to approach them during WRC-19. </w:t>
      </w:r>
      <w:bookmarkEnd w:id="25"/>
    </w:p>
    <w:p w14:paraId="3C923E6A" w14:textId="77777777" w:rsidR="004F02F1" w:rsidRPr="00CD6E81" w:rsidRDefault="004F02F1">
      <w:pPr>
        <w:rPr>
          <w:rFonts w:ascii="Times New Roman" w:hAnsi="Times New Roman" w:cs="Times New Roman"/>
          <w:sz w:val="24"/>
          <w:szCs w:val="24"/>
        </w:rPr>
      </w:pPr>
    </w:p>
    <w:sectPr w:rsidR="004F02F1" w:rsidRPr="00CD6E81">
      <w:headerReference w:type="default" r:id="rId22"/>
      <w:footerReference w:type="default" r:id="rId2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3C23FF" w14:textId="77777777" w:rsidR="007078BF" w:rsidRDefault="007078BF" w:rsidP="005D0350">
      <w:pPr>
        <w:spacing w:after="0" w:line="240" w:lineRule="auto"/>
      </w:pPr>
      <w:r>
        <w:separator/>
      </w:r>
    </w:p>
  </w:endnote>
  <w:endnote w:type="continuationSeparator" w:id="0">
    <w:p w14:paraId="391654A1" w14:textId="77777777" w:rsidR="007078BF" w:rsidRDefault="007078BF" w:rsidP="005D0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BatangChe">
    <w:panose1 w:val="02030609000101010101"/>
    <w:charset w:val="81"/>
    <w:family w:val="modern"/>
    <w:pitch w:val="fixed"/>
    <w:sig w:usb0="B00002AF" w:usb1="69D77CFB" w:usb2="00000030" w:usb3="00000000" w:csb0="0008009F" w:csb1="00000000"/>
  </w:font>
  <w:font w:name="Segoe UI">
    <w:altName w:val="Sylfaen"/>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notTrueType/>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color w:val="595959" w:themeColor="text1" w:themeTint="A6"/>
        <w:sz w:val="18"/>
      </w:rPr>
      <w:id w:val="-1342464788"/>
      <w:docPartObj>
        <w:docPartGallery w:val="Page Numbers (Bottom of Page)"/>
        <w:docPartUnique/>
      </w:docPartObj>
    </w:sdtPr>
    <w:sdtEndPr/>
    <w:sdtContent>
      <w:p w14:paraId="6BCE7F01" w14:textId="77777777" w:rsidR="005D0350" w:rsidRPr="005D0350" w:rsidRDefault="005D0350">
        <w:pPr>
          <w:pStyle w:val="Footer"/>
          <w:jc w:val="right"/>
          <w:rPr>
            <w:rFonts w:ascii="Verdana" w:hAnsi="Verdana"/>
            <w:color w:val="595959" w:themeColor="text1" w:themeTint="A6"/>
            <w:sz w:val="18"/>
          </w:rPr>
        </w:pPr>
        <w:r w:rsidRPr="005D0350">
          <w:rPr>
            <w:rFonts w:ascii="Verdana" w:hAnsi="Verdana"/>
            <w:color w:val="595959" w:themeColor="text1" w:themeTint="A6"/>
            <w:sz w:val="18"/>
          </w:rPr>
          <w:t xml:space="preserve">Page | </w:t>
        </w:r>
        <w:r w:rsidRPr="005D0350">
          <w:rPr>
            <w:rFonts w:ascii="Verdana" w:hAnsi="Verdana"/>
            <w:color w:val="595959" w:themeColor="text1" w:themeTint="A6"/>
            <w:sz w:val="18"/>
          </w:rPr>
          <w:fldChar w:fldCharType="begin"/>
        </w:r>
        <w:r w:rsidRPr="005D0350">
          <w:rPr>
            <w:rFonts w:ascii="Verdana" w:hAnsi="Verdana"/>
            <w:color w:val="595959" w:themeColor="text1" w:themeTint="A6"/>
            <w:sz w:val="18"/>
          </w:rPr>
          <w:instrText xml:space="preserve"> PAGE   \* MERGEFORMAT </w:instrText>
        </w:r>
        <w:r w:rsidRPr="005D0350">
          <w:rPr>
            <w:rFonts w:ascii="Verdana" w:hAnsi="Verdana"/>
            <w:color w:val="595959" w:themeColor="text1" w:themeTint="A6"/>
            <w:sz w:val="18"/>
          </w:rPr>
          <w:fldChar w:fldCharType="separate"/>
        </w:r>
        <w:r w:rsidR="00EA6250">
          <w:rPr>
            <w:rFonts w:ascii="Verdana" w:hAnsi="Verdana"/>
            <w:noProof/>
            <w:color w:val="595959" w:themeColor="text1" w:themeTint="A6"/>
            <w:sz w:val="18"/>
          </w:rPr>
          <w:t>9</w:t>
        </w:r>
        <w:r w:rsidRPr="005D0350">
          <w:rPr>
            <w:rFonts w:ascii="Verdana" w:hAnsi="Verdana"/>
            <w:noProof/>
            <w:color w:val="595959" w:themeColor="text1" w:themeTint="A6"/>
            <w:sz w:val="18"/>
          </w:rPr>
          <w:fldChar w:fldCharType="end"/>
        </w:r>
        <w:r w:rsidRPr="005D0350">
          <w:rPr>
            <w:rFonts w:ascii="Verdana" w:hAnsi="Verdana"/>
            <w:color w:val="595959" w:themeColor="text1" w:themeTint="A6"/>
            <w:sz w:val="18"/>
          </w:rPr>
          <w:t xml:space="preserve"> </w:t>
        </w:r>
      </w:p>
    </w:sdtContent>
  </w:sdt>
  <w:p w14:paraId="6BEB4BBC" w14:textId="366A5331" w:rsidR="005D0350" w:rsidRDefault="00576472">
    <w:pPr>
      <w:pStyle w:val="Footer"/>
    </w:pPr>
    <w:r>
      <w:t>Submission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E2CA42" w14:textId="77777777" w:rsidR="007078BF" w:rsidRDefault="007078BF" w:rsidP="005D0350">
      <w:pPr>
        <w:spacing w:after="0" w:line="240" w:lineRule="auto"/>
      </w:pPr>
      <w:r>
        <w:separator/>
      </w:r>
    </w:p>
  </w:footnote>
  <w:footnote w:type="continuationSeparator" w:id="0">
    <w:p w14:paraId="0232B8BB" w14:textId="77777777" w:rsidR="007078BF" w:rsidRDefault="007078BF" w:rsidP="005D0350">
      <w:pPr>
        <w:spacing w:after="0" w:line="240" w:lineRule="auto"/>
      </w:pPr>
      <w:r>
        <w:continuationSeparator/>
      </w:r>
    </w:p>
  </w:footnote>
  <w:footnote w:id="1">
    <w:p w14:paraId="2583F16D" w14:textId="77777777" w:rsidR="004F02F1" w:rsidRDefault="004F02F1" w:rsidP="004F02F1">
      <w:pPr>
        <w:pStyle w:val="FootnoteText"/>
      </w:pPr>
      <w:r>
        <w:rPr>
          <w:rStyle w:val="FootnoteReference"/>
        </w:rPr>
        <w:footnoteRef/>
      </w:r>
      <w:r>
        <w:t xml:space="preserve"> </w:t>
      </w:r>
      <w:r w:rsidRPr="00BC673D">
        <w:rPr>
          <w:sz w:val="18"/>
          <w:szCs w:val="18"/>
        </w:rPr>
        <w:t>This document solely represents the views of the IEEE 802 LAN/MAN Standards Committee and does not necessarily represent a position of either the IEEE, the IEEE Standards Association or IEEE Technical Activities.</w:t>
      </w:r>
    </w:p>
  </w:footnote>
  <w:footnote w:id="2">
    <w:p w14:paraId="0C998672" w14:textId="0A381E82" w:rsidR="00260C5C" w:rsidRDefault="00260C5C">
      <w:pPr>
        <w:pStyle w:val="FootnoteText"/>
      </w:pPr>
      <w:r>
        <w:rPr>
          <w:rStyle w:val="FootnoteReference"/>
        </w:rPr>
        <w:footnoteRef/>
      </w:r>
      <w:r>
        <w:t xml:space="preserve"> Wi-Fi® is a registered trademark of the Wi-Fi Alliance.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A981A" w14:textId="08D44BA0" w:rsidR="00576472" w:rsidRDefault="007078BF">
    <w:pPr>
      <w:pStyle w:val="Header"/>
    </w:pPr>
    <w:sdt>
      <w:sdtPr>
        <w:id w:val="-2099790316"/>
        <w:docPartObj>
          <w:docPartGallery w:val="Watermarks"/>
          <w:docPartUnique/>
        </w:docPartObj>
      </w:sdtPr>
      <w:sdtEndPr/>
      <w:sdtContent>
        <w:r>
          <w:rPr>
            <w:noProof/>
          </w:rPr>
          <w:pict w14:anchorId="501051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576472">
      <w:t>July 2019</w:t>
    </w:r>
    <w:r w:rsidR="00576472">
      <w:tab/>
    </w:r>
    <w:r w:rsidR="00576472">
      <w:tab/>
      <w:t>Document IEEE 802.18-19/</w:t>
    </w:r>
    <w:r w:rsidR="007E4549">
      <w:t>0099</w:t>
    </w:r>
    <w:r w:rsidR="00576472">
      <w:t>r</w:t>
    </w:r>
    <w:r w:rsidR="00753DAD">
      <w:t>1</w:t>
    </w:r>
    <w:ins w:id="26" w:author="Author">
      <w:r w:rsidR="00BE749C">
        <w:t>4</w:t>
      </w:r>
    </w:ins>
    <w:del w:id="27" w:author="Author">
      <w:r w:rsidR="00B21C72" w:rsidDel="00BE749C">
        <w:delText>3</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A91443"/>
    <w:multiLevelType w:val="hybridMultilevel"/>
    <w:tmpl w:val="C282816A"/>
    <w:lvl w:ilvl="0" w:tplc="F3604EA0">
      <w:start w:val="1"/>
      <w:numFmt w:val="bullet"/>
      <w:lvlText w:val="•"/>
      <w:lvlJc w:val="left"/>
      <w:pPr>
        <w:tabs>
          <w:tab w:val="num" w:pos="720"/>
        </w:tabs>
        <w:ind w:left="720" w:hanging="360"/>
      </w:pPr>
      <w:rPr>
        <w:rFonts w:ascii="Arial" w:hAnsi="Arial" w:hint="default"/>
      </w:rPr>
    </w:lvl>
    <w:lvl w:ilvl="1" w:tplc="E9620648">
      <w:start w:val="146"/>
      <w:numFmt w:val="bullet"/>
      <w:lvlText w:val="•"/>
      <w:lvlJc w:val="left"/>
      <w:pPr>
        <w:tabs>
          <w:tab w:val="num" w:pos="1440"/>
        </w:tabs>
        <w:ind w:left="1440" w:hanging="360"/>
      </w:pPr>
      <w:rPr>
        <w:rFonts w:ascii="Arial" w:hAnsi="Arial" w:hint="default"/>
      </w:rPr>
    </w:lvl>
    <w:lvl w:ilvl="2" w:tplc="54A47A40" w:tentative="1">
      <w:start w:val="1"/>
      <w:numFmt w:val="bullet"/>
      <w:lvlText w:val="•"/>
      <w:lvlJc w:val="left"/>
      <w:pPr>
        <w:tabs>
          <w:tab w:val="num" w:pos="2160"/>
        </w:tabs>
        <w:ind w:left="2160" w:hanging="360"/>
      </w:pPr>
      <w:rPr>
        <w:rFonts w:ascii="Arial" w:hAnsi="Arial" w:hint="default"/>
      </w:rPr>
    </w:lvl>
    <w:lvl w:ilvl="3" w:tplc="82B6F2C2" w:tentative="1">
      <w:start w:val="1"/>
      <w:numFmt w:val="bullet"/>
      <w:lvlText w:val="•"/>
      <w:lvlJc w:val="left"/>
      <w:pPr>
        <w:tabs>
          <w:tab w:val="num" w:pos="2880"/>
        </w:tabs>
        <w:ind w:left="2880" w:hanging="360"/>
      </w:pPr>
      <w:rPr>
        <w:rFonts w:ascii="Arial" w:hAnsi="Arial" w:hint="default"/>
      </w:rPr>
    </w:lvl>
    <w:lvl w:ilvl="4" w:tplc="C5AC05BC" w:tentative="1">
      <w:start w:val="1"/>
      <w:numFmt w:val="bullet"/>
      <w:lvlText w:val="•"/>
      <w:lvlJc w:val="left"/>
      <w:pPr>
        <w:tabs>
          <w:tab w:val="num" w:pos="3600"/>
        </w:tabs>
        <w:ind w:left="3600" w:hanging="360"/>
      </w:pPr>
      <w:rPr>
        <w:rFonts w:ascii="Arial" w:hAnsi="Arial" w:hint="default"/>
      </w:rPr>
    </w:lvl>
    <w:lvl w:ilvl="5" w:tplc="596E613A" w:tentative="1">
      <w:start w:val="1"/>
      <w:numFmt w:val="bullet"/>
      <w:lvlText w:val="•"/>
      <w:lvlJc w:val="left"/>
      <w:pPr>
        <w:tabs>
          <w:tab w:val="num" w:pos="4320"/>
        </w:tabs>
        <w:ind w:left="4320" w:hanging="360"/>
      </w:pPr>
      <w:rPr>
        <w:rFonts w:ascii="Arial" w:hAnsi="Arial" w:hint="default"/>
      </w:rPr>
    </w:lvl>
    <w:lvl w:ilvl="6" w:tplc="4F76F928" w:tentative="1">
      <w:start w:val="1"/>
      <w:numFmt w:val="bullet"/>
      <w:lvlText w:val="•"/>
      <w:lvlJc w:val="left"/>
      <w:pPr>
        <w:tabs>
          <w:tab w:val="num" w:pos="5040"/>
        </w:tabs>
        <w:ind w:left="5040" w:hanging="360"/>
      </w:pPr>
      <w:rPr>
        <w:rFonts w:ascii="Arial" w:hAnsi="Arial" w:hint="default"/>
      </w:rPr>
    </w:lvl>
    <w:lvl w:ilvl="7" w:tplc="04A8EECA" w:tentative="1">
      <w:start w:val="1"/>
      <w:numFmt w:val="bullet"/>
      <w:lvlText w:val="•"/>
      <w:lvlJc w:val="left"/>
      <w:pPr>
        <w:tabs>
          <w:tab w:val="num" w:pos="5760"/>
        </w:tabs>
        <w:ind w:left="5760" w:hanging="360"/>
      </w:pPr>
      <w:rPr>
        <w:rFonts w:ascii="Arial" w:hAnsi="Arial" w:hint="default"/>
      </w:rPr>
    </w:lvl>
    <w:lvl w:ilvl="8" w:tplc="7876CAA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67AF6E58"/>
    <w:multiLevelType w:val="hybridMultilevel"/>
    <w:tmpl w:val="EAE4D4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9D71280"/>
    <w:multiLevelType w:val="hybridMultilevel"/>
    <w:tmpl w:val="3EBC1056"/>
    <w:lvl w:ilvl="0" w:tplc="4D26FDF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0"/>
  <w:removePersonalInformation/>
  <w:removeDateAndTime/>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A63"/>
    <w:rsid w:val="00014982"/>
    <w:rsid w:val="00036557"/>
    <w:rsid w:val="00071EF4"/>
    <w:rsid w:val="00082D63"/>
    <w:rsid w:val="000A42B2"/>
    <w:rsid w:val="000B18B7"/>
    <w:rsid w:val="000B4DCF"/>
    <w:rsid w:val="000F4CA7"/>
    <w:rsid w:val="00112F22"/>
    <w:rsid w:val="00164E23"/>
    <w:rsid w:val="00164F71"/>
    <w:rsid w:val="001832EF"/>
    <w:rsid w:val="00194FCD"/>
    <w:rsid w:val="001B4207"/>
    <w:rsid w:val="001C48DB"/>
    <w:rsid w:val="001D3C19"/>
    <w:rsid w:val="001E2128"/>
    <w:rsid w:val="001E2A28"/>
    <w:rsid w:val="002271FC"/>
    <w:rsid w:val="002347EA"/>
    <w:rsid w:val="00260C5C"/>
    <w:rsid w:val="002833E4"/>
    <w:rsid w:val="00293439"/>
    <w:rsid w:val="002A2C0F"/>
    <w:rsid w:val="002B4A63"/>
    <w:rsid w:val="002B64BA"/>
    <w:rsid w:val="00306FE2"/>
    <w:rsid w:val="00310715"/>
    <w:rsid w:val="0031245D"/>
    <w:rsid w:val="00315DB9"/>
    <w:rsid w:val="00336E99"/>
    <w:rsid w:val="00352138"/>
    <w:rsid w:val="00374D0C"/>
    <w:rsid w:val="00384AD5"/>
    <w:rsid w:val="003A74D1"/>
    <w:rsid w:val="003C26B5"/>
    <w:rsid w:val="003D16BA"/>
    <w:rsid w:val="003D3F11"/>
    <w:rsid w:val="003E118F"/>
    <w:rsid w:val="003E1FC7"/>
    <w:rsid w:val="003F0034"/>
    <w:rsid w:val="004234BA"/>
    <w:rsid w:val="00472F27"/>
    <w:rsid w:val="004836AF"/>
    <w:rsid w:val="004A7C05"/>
    <w:rsid w:val="004C3648"/>
    <w:rsid w:val="004C6D55"/>
    <w:rsid w:val="004D3176"/>
    <w:rsid w:val="004F02F1"/>
    <w:rsid w:val="004F52C4"/>
    <w:rsid w:val="0051473D"/>
    <w:rsid w:val="00517C78"/>
    <w:rsid w:val="00520557"/>
    <w:rsid w:val="00552DF2"/>
    <w:rsid w:val="005530A5"/>
    <w:rsid w:val="0055502E"/>
    <w:rsid w:val="00570BD9"/>
    <w:rsid w:val="00576472"/>
    <w:rsid w:val="00584A1B"/>
    <w:rsid w:val="00593B41"/>
    <w:rsid w:val="00595889"/>
    <w:rsid w:val="005B1511"/>
    <w:rsid w:val="005B2F9F"/>
    <w:rsid w:val="005C50DC"/>
    <w:rsid w:val="005C6B9D"/>
    <w:rsid w:val="005D0350"/>
    <w:rsid w:val="005D52AC"/>
    <w:rsid w:val="00621992"/>
    <w:rsid w:val="0066787A"/>
    <w:rsid w:val="00682CC3"/>
    <w:rsid w:val="006842CA"/>
    <w:rsid w:val="006A68EB"/>
    <w:rsid w:val="00700C6D"/>
    <w:rsid w:val="007078BF"/>
    <w:rsid w:val="00712FE4"/>
    <w:rsid w:val="00734E37"/>
    <w:rsid w:val="007516C7"/>
    <w:rsid w:val="007516D7"/>
    <w:rsid w:val="00753DAD"/>
    <w:rsid w:val="0076576A"/>
    <w:rsid w:val="00772F65"/>
    <w:rsid w:val="007D3553"/>
    <w:rsid w:val="007E4549"/>
    <w:rsid w:val="007E5BF9"/>
    <w:rsid w:val="008041F9"/>
    <w:rsid w:val="0081189C"/>
    <w:rsid w:val="00826134"/>
    <w:rsid w:val="008275E1"/>
    <w:rsid w:val="0083712A"/>
    <w:rsid w:val="00877C6C"/>
    <w:rsid w:val="008A149F"/>
    <w:rsid w:val="008F6965"/>
    <w:rsid w:val="008F7CDB"/>
    <w:rsid w:val="00901CD0"/>
    <w:rsid w:val="00910BDD"/>
    <w:rsid w:val="00930129"/>
    <w:rsid w:val="00962E8D"/>
    <w:rsid w:val="00980FEC"/>
    <w:rsid w:val="009848E0"/>
    <w:rsid w:val="009D3B23"/>
    <w:rsid w:val="009D513F"/>
    <w:rsid w:val="009E1CCB"/>
    <w:rsid w:val="00A12934"/>
    <w:rsid w:val="00A134AC"/>
    <w:rsid w:val="00A30206"/>
    <w:rsid w:val="00A61609"/>
    <w:rsid w:val="00AB2BF4"/>
    <w:rsid w:val="00AB5948"/>
    <w:rsid w:val="00AE42A5"/>
    <w:rsid w:val="00AF3405"/>
    <w:rsid w:val="00AF79FA"/>
    <w:rsid w:val="00B21C72"/>
    <w:rsid w:val="00B3525E"/>
    <w:rsid w:val="00B52522"/>
    <w:rsid w:val="00B71087"/>
    <w:rsid w:val="00B7297A"/>
    <w:rsid w:val="00BB70E8"/>
    <w:rsid w:val="00BB745E"/>
    <w:rsid w:val="00BE0104"/>
    <w:rsid w:val="00BE749C"/>
    <w:rsid w:val="00C072EF"/>
    <w:rsid w:val="00C1306A"/>
    <w:rsid w:val="00C1320C"/>
    <w:rsid w:val="00C4786D"/>
    <w:rsid w:val="00C951C8"/>
    <w:rsid w:val="00CB275C"/>
    <w:rsid w:val="00CD4916"/>
    <w:rsid w:val="00CD6E81"/>
    <w:rsid w:val="00CE39EA"/>
    <w:rsid w:val="00D0170A"/>
    <w:rsid w:val="00D018E2"/>
    <w:rsid w:val="00D03002"/>
    <w:rsid w:val="00D0772B"/>
    <w:rsid w:val="00D85D81"/>
    <w:rsid w:val="00D86A39"/>
    <w:rsid w:val="00DA3B38"/>
    <w:rsid w:val="00DC1093"/>
    <w:rsid w:val="00DC25DF"/>
    <w:rsid w:val="00DE5C3F"/>
    <w:rsid w:val="00E105D7"/>
    <w:rsid w:val="00E164D9"/>
    <w:rsid w:val="00E165D1"/>
    <w:rsid w:val="00E25F21"/>
    <w:rsid w:val="00E40CF5"/>
    <w:rsid w:val="00E64A36"/>
    <w:rsid w:val="00E86A13"/>
    <w:rsid w:val="00E925D7"/>
    <w:rsid w:val="00EA6250"/>
    <w:rsid w:val="00EC2A99"/>
    <w:rsid w:val="00EC6A45"/>
    <w:rsid w:val="00EC70C3"/>
    <w:rsid w:val="00EE489A"/>
    <w:rsid w:val="00EE7D35"/>
    <w:rsid w:val="00EF07B1"/>
    <w:rsid w:val="00F2502F"/>
    <w:rsid w:val="00F56027"/>
    <w:rsid w:val="00F656D2"/>
    <w:rsid w:val="00F7111E"/>
    <w:rsid w:val="00FA6202"/>
    <w:rsid w:val="00FB3CC2"/>
    <w:rsid w:val="00FD3B88"/>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72384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A63"/>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B4A63"/>
    <w:pPr>
      <w:ind w:left="720"/>
      <w:contextualSpacing/>
    </w:pPr>
  </w:style>
  <w:style w:type="character" w:styleId="Hyperlink">
    <w:name w:val="Hyperlink"/>
    <w:aliases w:val="ECC Hyperlink"/>
    <w:basedOn w:val="DefaultParagraphFont"/>
    <w:uiPriority w:val="99"/>
    <w:unhideWhenUsed/>
    <w:rsid w:val="002B4A63"/>
    <w:rPr>
      <w:color w:val="0563C1" w:themeColor="hyperlink"/>
      <w:u w:val="single"/>
    </w:rPr>
  </w:style>
  <w:style w:type="table" w:styleId="GridTable4-Accent1">
    <w:name w:val="Grid Table 4 Accent 1"/>
    <w:basedOn w:val="TableNormal"/>
    <w:uiPriority w:val="49"/>
    <w:rsid w:val="002B4A63"/>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enumlev1">
    <w:name w:val="enumlev1"/>
    <w:basedOn w:val="Normal"/>
    <w:link w:val="enumlev1Char"/>
    <w:qFormat/>
    <w:rsid w:val="002B4A63"/>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pPr>
    <w:rPr>
      <w:rFonts w:ascii="Times New Roman" w:eastAsia="Times New Roman" w:hAnsi="Times New Roman" w:cs="Times New Roman"/>
      <w:sz w:val="24"/>
      <w:szCs w:val="20"/>
      <w:lang w:val="en-GB"/>
    </w:rPr>
  </w:style>
  <w:style w:type="character" w:customStyle="1" w:styleId="enumlev1Char">
    <w:name w:val="enumlev1 Char"/>
    <w:basedOn w:val="DefaultParagraphFont"/>
    <w:link w:val="enumlev1"/>
    <w:qFormat/>
    <w:rsid w:val="002B4A63"/>
    <w:rPr>
      <w:rFonts w:ascii="Times New Roman" w:eastAsia="Times New Roman" w:hAnsi="Times New Roman" w:cs="Times New Roman"/>
      <w:sz w:val="24"/>
      <w:szCs w:val="20"/>
      <w:lang w:val="en-GB"/>
    </w:rPr>
  </w:style>
  <w:style w:type="character" w:customStyle="1" w:styleId="ListParagraphChar">
    <w:name w:val="List Paragraph Char"/>
    <w:link w:val="ListParagraph"/>
    <w:uiPriority w:val="34"/>
    <w:locked/>
    <w:rsid w:val="002B4A63"/>
    <w:rPr>
      <w:lang w:val="en-US"/>
    </w:rPr>
  </w:style>
  <w:style w:type="paragraph" w:styleId="Header">
    <w:name w:val="header"/>
    <w:basedOn w:val="Normal"/>
    <w:link w:val="HeaderChar"/>
    <w:uiPriority w:val="99"/>
    <w:unhideWhenUsed/>
    <w:rsid w:val="005D03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0350"/>
    <w:rPr>
      <w:lang w:val="en-US"/>
    </w:rPr>
  </w:style>
  <w:style w:type="paragraph" w:styleId="Footer">
    <w:name w:val="footer"/>
    <w:basedOn w:val="Normal"/>
    <w:link w:val="FooterChar"/>
    <w:uiPriority w:val="99"/>
    <w:unhideWhenUsed/>
    <w:rsid w:val="005D03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0350"/>
    <w:rPr>
      <w:lang w:val="en-US"/>
    </w:rPr>
  </w:style>
  <w:style w:type="character" w:styleId="FootnoteReference">
    <w:name w:val="footnote reference"/>
    <w:aliases w:val="(NECG) Footn,(NECG) Footnote Reference,Appel note de bas de p,FR,Footnote Reference/,Style 12,Style 124,Style 13,Style 17,Style 3,Style 6,callout,fr,o,Footnote symbol,Appel note de bas de p + 11 pt,Italic,Footnote,Ref,R,A,Style 20"/>
    <w:basedOn w:val="DefaultParagraphFont"/>
    <w:uiPriority w:val="99"/>
    <w:unhideWhenUsed/>
    <w:qFormat/>
    <w:rsid w:val="004F02F1"/>
    <w:rPr>
      <w:vertAlign w:val="superscript"/>
    </w:rPr>
  </w:style>
  <w:style w:type="paragraph" w:styleId="FootnoteText">
    <w:name w:val="footnote text"/>
    <w:aliases w:val="ALTS FOOTNOTE,Footnote Text Char Char,Footnote Text Char Char Char Char,Footnote Text Char1,Footnote Text Char2 Char Char2 Char2 Char Char,Footnote Text Char4 Char Char1 Char Char,Footnote Text Char5 Char,Footnote Text Char5 Char Char,f,fn"/>
    <w:basedOn w:val="Normal"/>
    <w:link w:val="FootnoteTextChar"/>
    <w:uiPriority w:val="99"/>
    <w:unhideWhenUsed/>
    <w:qFormat/>
    <w:rsid w:val="004F02F1"/>
    <w:pPr>
      <w:spacing w:after="0" w:line="240" w:lineRule="auto"/>
    </w:pPr>
    <w:rPr>
      <w:rFonts w:ascii="Times New Roman" w:hAnsi="Times New Roman"/>
      <w:sz w:val="20"/>
      <w:szCs w:val="20"/>
    </w:rPr>
  </w:style>
  <w:style w:type="character" w:customStyle="1" w:styleId="FootnoteTextChar">
    <w:name w:val="Footnote Text Char"/>
    <w:aliases w:val="ALTS FOOTNOTE Char,Footnote Text Char Char Char,Footnote Text Char Char Char Char Char,Footnote Text Char1 Char,Footnote Text Char2 Char Char2 Char2 Char Char Char,Footnote Text Char4 Char Char1 Char Char Char,f Char,fn Char"/>
    <w:basedOn w:val="DefaultParagraphFont"/>
    <w:link w:val="FootnoteText"/>
    <w:uiPriority w:val="99"/>
    <w:qFormat/>
    <w:rsid w:val="004F02F1"/>
    <w:rPr>
      <w:rFonts w:ascii="Times New Roman" w:hAnsi="Times New Roman"/>
      <w:sz w:val="20"/>
      <w:szCs w:val="20"/>
      <w:lang w:val="en-US"/>
    </w:rPr>
  </w:style>
  <w:style w:type="character" w:customStyle="1" w:styleId="ECCParagraph">
    <w:name w:val="ECC Paragraph"/>
    <w:basedOn w:val="DefaultParagraphFont"/>
    <w:uiPriority w:val="1"/>
    <w:qFormat/>
    <w:rsid w:val="004F02F1"/>
    <w:rPr>
      <w:rFonts w:ascii="Arial" w:hAnsi="Arial"/>
      <w:noProof w:val="0"/>
      <w:sz w:val="20"/>
      <w:bdr w:val="none" w:sz="0" w:space="0" w:color="auto"/>
      <w:lang w:val="en-GB"/>
    </w:rPr>
  </w:style>
  <w:style w:type="paragraph" w:styleId="CommentText">
    <w:name w:val="annotation text"/>
    <w:basedOn w:val="Normal"/>
    <w:link w:val="CommentTextChar"/>
    <w:uiPriority w:val="99"/>
    <w:unhideWhenUsed/>
    <w:rsid w:val="004F02F1"/>
    <w:pPr>
      <w:spacing w:after="0" w:line="240" w:lineRule="auto"/>
    </w:pPr>
    <w:rPr>
      <w:rFonts w:ascii="Times New Roman" w:eastAsia="BatangChe" w:hAnsi="Times New Roman" w:cs="Times New Roman"/>
      <w:sz w:val="20"/>
      <w:szCs w:val="20"/>
    </w:rPr>
  </w:style>
  <w:style w:type="character" w:customStyle="1" w:styleId="CommentTextChar">
    <w:name w:val="Comment Text Char"/>
    <w:basedOn w:val="DefaultParagraphFont"/>
    <w:link w:val="CommentText"/>
    <w:uiPriority w:val="99"/>
    <w:rsid w:val="004F02F1"/>
    <w:rPr>
      <w:rFonts w:ascii="Times New Roman" w:eastAsia="BatangChe" w:hAnsi="Times New Roman" w:cs="Times New Roman"/>
      <w:sz w:val="20"/>
      <w:szCs w:val="20"/>
      <w:lang w:val="en-US"/>
    </w:rPr>
  </w:style>
  <w:style w:type="character" w:styleId="FollowedHyperlink">
    <w:name w:val="FollowedHyperlink"/>
    <w:basedOn w:val="DefaultParagraphFont"/>
    <w:uiPriority w:val="99"/>
    <w:semiHidden/>
    <w:unhideWhenUsed/>
    <w:rsid w:val="007516D7"/>
    <w:rPr>
      <w:color w:val="954F72" w:themeColor="followedHyperlink"/>
      <w:u w:val="single"/>
    </w:rPr>
  </w:style>
  <w:style w:type="character" w:styleId="CommentReference">
    <w:name w:val="annotation reference"/>
    <w:basedOn w:val="DefaultParagraphFont"/>
    <w:uiPriority w:val="99"/>
    <w:semiHidden/>
    <w:unhideWhenUsed/>
    <w:rsid w:val="007E4549"/>
    <w:rPr>
      <w:sz w:val="16"/>
      <w:szCs w:val="16"/>
    </w:rPr>
  </w:style>
  <w:style w:type="paragraph" w:styleId="CommentSubject">
    <w:name w:val="annotation subject"/>
    <w:basedOn w:val="CommentText"/>
    <w:next w:val="CommentText"/>
    <w:link w:val="CommentSubjectChar"/>
    <w:uiPriority w:val="99"/>
    <w:semiHidden/>
    <w:unhideWhenUsed/>
    <w:rsid w:val="007E4549"/>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7E4549"/>
    <w:rPr>
      <w:rFonts w:ascii="Times New Roman" w:eastAsia="BatangChe" w:hAnsi="Times New Roman" w:cs="Times New Roman"/>
      <w:b/>
      <w:bCs/>
      <w:sz w:val="20"/>
      <w:szCs w:val="20"/>
      <w:lang w:val="en-US"/>
    </w:rPr>
  </w:style>
  <w:style w:type="paragraph" w:styleId="BalloonText">
    <w:name w:val="Balloon Text"/>
    <w:basedOn w:val="Normal"/>
    <w:link w:val="BalloonTextChar"/>
    <w:uiPriority w:val="99"/>
    <w:semiHidden/>
    <w:unhideWhenUsed/>
    <w:rsid w:val="007E45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549"/>
    <w:rPr>
      <w:rFonts w:ascii="Segoe UI" w:hAnsi="Segoe UI" w:cs="Segoe UI"/>
      <w:sz w:val="18"/>
      <w:szCs w:val="18"/>
      <w:lang w:val="en-US"/>
    </w:rPr>
  </w:style>
  <w:style w:type="character" w:customStyle="1" w:styleId="UnresolvedMention1">
    <w:name w:val="Unresolved Mention1"/>
    <w:basedOn w:val="DefaultParagraphFont"/>
    <w:uiPriority w:val="99"/>
    <w:semiHidden/>
    <w:unhideWhenUsed/>
    <w:rsid w:val="00552DF2"/>
    <w:rPr>
      <w:color w:val="605E5C"/>
      <w:shd w:val="clear" w:color="auto" w:fill="E1DFDD"/>
    </w:rPr>
  </w:style>
  <w:style w:type="character" w:styleId="UnresolvedMention">
    <w:name w:val="Unresolved Mention"/>
    <w:basedOn w:val="DefaultParagraphFont"/>
    <w:uiPriority w:val="99"/>
    <w:semiHidden/>
    <w:unhideWhenUsed/>
    <w:rsid w:val="00CD6E81"/>
    <w:rPr>
      <w:color w:val="605E5C"/>
      <w:shd w:val="clear" w:color="auto" w:fill="E1DFDD"/>
    </w:rPr>
  </w:style>
  <w:style w:type="paragraph" w:styleId="Revision">
    <w:name w:val="Revision"/>
    <w:hidden/>
    <w:uiPriority w:val="99"/>
    <w:semiHidden/>
    <w:rsid w:val="00260C5C"/>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ee802.org/11/Reports/tgbd_update.htm" TargetMode="External"/><Relationship Id="rId13" Type="http://schemas.openxmlformats.org/officeDocument/2006/relationships/hyperlink" Target="http://www.ieee802.org/11/Reports/tgax_update.htm" TargetMode="External"/><Relationship Id="rId18" Type="http://schemas.openxmlformats.org/officeDocument/2006/relationships/hyperlink" Target="https://cept.org/Documents/fm-57/41902/fm57-18-info002_european-commission-mandate-on-rlan-in-5925-6425-mhz" TargetMode="External"/><Relationship Id="rId3" Type="http://schemas.openxmlformats.org/officeDocument/2006/relationships/styles" Target="styles.xml"/><Relationship Id="rId21" Type="http://schemas.openxmlformats.org/officeDocument/2006/relationships/hyperlink" Target="https://www.fcc.gov/document/fcc-proposes-more-spectrum-unlicensed-use-0" TargetMode="External"/><Relationship Id="rId7" Type="http://schemas.openxmlformats.org/officeDocument/2006/relationships/endnotes" Target="endnotes.xml"/><Relationship Id="rId12" Type="http://schemas.openxmlformats.org/officeDocument/2006/relationships/hyperlink" Target="http://rspg-spectrum.eu/2018/02/" TargetMode="External"/><Relationship Id="rId17" Type="http://schemas.openxmlformats.org/officeDocument/2006/relationships/hyperlink" Target="https://www.ecfr.gov/cgi-bin/retrieveECFR?gp=&amp;SID=c80479c55eabf8e43882b954ec3377ba&amp;mc=true&amp;n=pt47.1.15&amp;r=PART&amp;ty=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eee802.org/11/Reports/tgay_update.htm" TargetMode="External"/><Relationship Id="rId20" Type="http://schemas.openxmlformats.org/officeDocument/2006/relationships/hyperlink" Target="https://www.cept.org/files/9522/Draft%20CEPT%20Report%2073.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u.int/rec/R-REC-M.2003-2-201801-I/e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tandards.ieee.org/standard/802_15_3d-2017.html" TargetMode="External"/><Relationship Id="rId23" Type="http://schemas.openxmlformats.org/officeDocument/2006/relationships/footer" Target="footer1.xml"/><Relationship Id="rId10" Type="http://schemas.openxmlformats.org/officeDocument/2006/relationships/hyperlink" Target="https://apps.fcc.gov/edocs_public/attachmatch/FCC-16-89A1.pdf" TargetMode="External"/><Relationship Id="rId19" Type="http://schemas.openxmlformats.org/officeDocument/2006/relationships/hyperlink" Target="https://www.ecodocdb.dk/download/cc03c766-35f8/ECC%20Report%20302.pdf" TargetMode="External"/><Relationship Id="rId4" Type="http://schemas.openxmlformats.org/officeDocument/2006/relationships/settings" Target="settings.xml"/><Relationship Id="rId9" Type="http://schemas.openxmlformats.org/officeDocument/2006/relationships/hyperlink" Target="https://mentor.ieee.org/802.15/dcn/19/15-19-0095-00-0thz-h2020-thor-initial-results-on-sharing-studies.pdf" TargetMode="External"/><Relationship Id="rId14" Type="http://schemas.openxmlformats.org/officeDocument/2006/relationships/hyperlink" Target="http://www.ieee802.org/11/Reports/tgbe_update.htm"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D0491-DDD6-7C48-ACC3-6A4C7E38B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2165</Words>
  <Characters>12345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2019-08-01T19:32:00Z</dcterms:created>
  <dcterms:modified xsi:type="dcterms:W3CDTF">2019-08-03T17:30:00Z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df1b5873-9e7f-44bc-9b09-1e49a4216c57</vt:lpwstr>
  </property>
  <property fmtid="{D5CDD505-2E9C-101B-9397-08002B2CF9AE}" pid="3" name="CTP_TimeStamp">
    <vt:lpwstr>2019-07-31 06:20:17Z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