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AD9EEC" w14:textId="77777777" w:rsidR="00903FF7" w:rsidRDefault="00903FF7" w:rsidP="002F61CA">
      <w:pPr>
        <w:spacing w:after="0"/>
        <w:rPr>
          <w:rFonts w:ascii="Times New Roman" w:hAnsi="Times New Roman" w:cs="Times New Roman"/>
          <w:sz w:val="24"/>
          <w:szCs w:val="24"/>
        </w:rPr>
      </w:pPr>
    </w:p>
    <w:p w14:paraId="650BE394" w14:textId="3B111D8E" w:rsidR="002F61CA" w:rsidRPr="00DC729B" w:rsidRDefault="00240A48" w:rsidP="002F61CA">
      <w:pPr>
        <w:spacing w:after="0"/>
        <w:rPr>
          <w:rFonts w:ascii="Times New Roman" w:hAnsi="Times New Roman" w:cs="Times New Roman"/>
          <w:sz w:val="24"/>
          <w:szCs w:val="24"/>
        </w:rPr>
      </w:pPr>
      <w:r>
        <w:rPr>
          <w:rFonts w:ascii="Times New Roman" w:hAnsi="Times New Roman" w:cs="Times New Roman"/>
          <w:sz w:val="24"/>
          <w:szCs w:val="24"/>
          <w:highlight w:val="yellow"/>
        </w:rPr>
        <w:t>02</w:t>
      </w:r>
      <w:r w:rsidR="0092531E" w:rsidRPr="00361D0A">
        <w:rPr>
          <w:rFonts w:ascii="Times New Roman" w:hAnsi="Times New Roman" w:cs="Times New Roman"/>
          <w:sz w:val="24"/>
          <w:szCs w:val="24"/>
          <w:highlight w:val="yellow"/>
        </w:rPr>
        <w:t xml:space="preserve"> </w:t>
      </w:r>
      <w:r w:rsidR="00361D0A" w:rsidRPr="00361D0A">
        <w:rPr>
          <w:rFonts w:ascii="Times New Roman" w:hAnsi="Times New Roman" w:cs="Times New Roman"/>
          <w:sz w:val="24"/>
          <w:szCs w:val="24"/>
          <w:highlight w:val="yellow"/>
        </w:rPr>
        <w:t xml:space="preserve">May </w:t>
      </w:r>
      <w:r w:rsidR="00781B13" w:rsidRPr="00361D0A">
        <w:rPr>
          <w:rFonts w:ascii="Times New Roman" w:hAnsi="Times New Roman" w:cs="Times New Roman"/>
          <w:sz w:val="24"/>
          <w:szCs w:val="24"/>
          <w:highlight w:val="yellow"/>
        </w:rPr>
        <w:t>2019</w:t>
      </w:r>
    </w:p>
    <w:p w14:paraId="1426813B" w14:textId="4A943081" w:rsidR="002F61CA" w:rsidRDefault="002F61CA" w:rsidP="002F61CA">
      <w:pPr>
        <w:spacing w:after="0"/>
        <w:rPr>
          <w:rFonts w:ascii="Times New Roman" w:hAnsi="Times New Roman" w:cs="Times New Roman"/>
          <w:sz w:val="24"/>
          <w:szCs w:val="24"/>
        </w:rPr>
      </w:pPr>
    </w:p>
    <w:p w14:paraId="32159B2F" w14:textId="77777777" w:rsidR="00F5769C" w:rsidRPr="00361D0A" w:rsidRDefault="00F5769C" w:rsidP="002F61CA">
      <w:pPr>
        <w:spacing w:after="0"/>
        <w:rPr>
          <w:rFonts w:ascii="Arial" w:eastAsia="Times New Roman" w:hAnsi="Arial" w:cs="Times New Roman"/>
          <w:sz w:val="24"/>
          <w:szCs w:val="24"/>
          <w:lang w:val="en-AU" w:eastAsia="en-AU"/>
        </w:rPr>
      </w:pPr>
    </w:p>
    <w:p w14:paraId="08273B7A" w14:textId="77777777" w:rsidR="00361D0A" w:rsidRPr="00361D0A" w:rsidRDefault="002F61CA" w:rsidP="00361D0A">
      <w:pPr>
        <w:pStyle w:val="ACMANormalTabbed"/>
        <w:tabs>
          <w:tab w:val="num" w:pos="295"/>
        </w:tabs>
        <w:spacing w:after="0" w:line="360" w:lineRule="auto"/>
        <w:rPr>
          <w:sz w:val="24"/>
        </w:rPr>
      </w:pPr>
      <w:r w:rsidRPr="00361D0A">
        <w:rPr>
          <w:sz w:val="24"/>
        </w:rPr>
        <w:t xml:space="preserve">To: </w:t>
      </w:r>
      <w:r w:rsidRPr="00361D0A">
        <w:rPr>
          <w:sz w:val="24"/>
        </w:rPr>
        <w:tab/>
      </w:r>
      <w:r w:rsidR="00361D0A" w:rsidRPr="00361D0A">
        <w:rPr>
          <w:sz w:val="24"/>
        </w:rPr>
        <w:t>The Manager</w:t>
      </w:r>
    </w:p>
    <w:p w14:paraId="642162C7" w14:textId="33527762" w:rsidR="00361D0A" w:rsidRPr="00361D0A" w:rsidRDefault="00361D0A" w:rsidP="00361D0A">
      <w:pPr>
        <w:pStyle w:val="ACMANormalTabbed"/>
        <w:spacing w:after="0" w:line="360" w:lineRule="auto"/>
        <w:ind w:left="295"/>
        <w:rPr>
          <w:sz w:val="24"/>
        </w:rPr>
      </w:pPr>
      <w:r>
        <w:rPr>
          <w:sz w:val="24"/>
        </w:rPr>
        <w:tab/>
      </w:r>
      <w:r w:rsidRPr="00361D0A">
        <w:rPr>
          <w:sz w:val="24"/>
        </w:rPr>
        <w:t>Strategy and Transition Section</w:t>
      </w:r>
    </w:p>
    <w:p w14:paraId="6FD7539E" w14:textId="7DBAB5D3" w:rsidR="00361D0A" w:rsidRPr="00361D0A" w:rsidRDefault="00361D0A" w:rsidP="00361D0A">
      <w:pPr>
        <w:pStyle w:val="ACMANormalTabbed"/>
        <w:spacing w:after="0" w:line="360" w:lineRule="auto"/>
        <w:ind w:left="295"/>
        <w:rPr>
          <w:sz w:val="24"/>
        </w:rPr>
      </w:pPr>
      <w:r>
        <w:rPr>
          <w:sz w:val="24"/>
        </w:rPr>
        <w:tab/>
      </w:r>
      <w:r w:rsidRPr="00361D0A">
        <w:rPr>
          <w:sz w:val="24"/>
        </w:rPr>
        <w:t>Spectrum Review Implementation Branch</w:t>
      </w:r>
    </w:p>
    <w:p w14:paraId="32AFC0BF" w14:textId="7EDE6DF0" w:rsidR="00361D0A" w:rsidRPr="00361D0A" w:rsidRDefault="00361D0A" w:rsidP="00361D0A">
      <w:pPr>
        <w:pStyle w:val="ACMANormalTabbed"/>
        <w:spacing w:after="0" w:line="360" w:lineRule="auto"/>
        <w:ind w:left="295"/>
        <w:rPr>
          <w:sz w:val="24"/>
        </w:rPr>
      </w:pPr>
      <w:r>
        <w:rPr>
          <w:sz w:val="24"/>
        </w:rPr>
        <w:tab/>
      </w:r>
      <w:r w:rsidRPr="00361D0A">
        <w:rPr>
          <w:sz w:val="24"/>
        </w:rPr>
        <w:t>Australian Communications and Media Authority</w:t>
      </w:r>
    </w:p>
    <w:p w14:paraId="1E7F7DB0" w14:textId="362C8DFE" w:rsidR="00361D0A" w:rsidRDefault="00361D0A" w:rsidP="00361D0A">
      <w:pPr>
        <w:pStyle w:val="ACMANormalTabbed"/>
        <w:spacing w:after="0" w:line="360" w:lineRule="auto"/>
        <w:ind w:left="295"/>
        <w:rPr>
          <w:sz w:val="24"/>
        </w:rPr>
      </w:pPr>
      <w:r>
        <w:rPr>
          <w:sz w:val="24"/>
        </w:rPr>
        <w:tab/>
      </w:r>
      <w:r w:rsidRPr="00361D0A">
        <w:rPr>
          <w:sz w:val="24"/>
        </w:rPr>
        <w:t>PO Box Q500</w:t>
      </w:r>
    </w:p>
    <w:p w14:paraId="08D09ACB" w14:textId="66502236" w:rsidR="002F61CA" w:rsidRPr="00361D0A" w:rsidRDefault="00361D0A" w:rsidP="00361D0A">
      <w:pPr>
        <w:pStyle w:val="ACMANormalTabbed"/>
        <w:spacing w:after="0" w:line="360" w:lineRule="auto"/>
        <w:ind w:left="295"/>
        <w:rPr>
          <w:sz w:val="24"/>
        </w:rPr>
      </w:pPr>
      <w:r>
        <w:rPr>
          <w:sz w:val="24"/>
        </w:rPr>
        <w:tab/>
      </w:r>
      <w:r w:rsidRPr="00361D0A">
        <w:rPr>
          <w:sz w:val="24"/>
        </w:rPr>
        <w:t>Queen Victoria Building NSW 1230</w:t>
      </w:r>
    </w:p>
    <w:p w14:paraId="4C579B57" w14:textId="77777777" w:rsidR="00F5769C" w:rsidRPr="00361D0A" w:rsidRDefault="00F5769C" w:rsidP="00361D0A">
      <w:pPr>
        <w:spacing w:after="0" w:line="360" w:lineRule="auto"/>
        <w:rPr>
          <w:rFonts w:ascii="Arial" w:eastAsia="Times New Roman" w:hAnsi="Arial" w:cs="Times New Roman"/>
          <w:sz w:val="24"/>
          <w:szCs w:val="24"/>
          <w:lang w:val="en-AU" w:eastAsia="en-AU"/>
        </w:rPr>
      </w:pPr>
    </w:p>
    <w:p w14:paraId="5D80E432" w14:textId="01EF1725" w:rsidR="00781B13" w:rsidRDefault="00AF2A8F" w:rsidP="002F61CA">
      <w:pPr>
        <w:rPr>
          <w:rStyle w:val="Hyperlink"/>
          <w:rFonts w:ascii="Times New Roman" w:hAnsi="Times New Roman" w:cs="Times New Roman"/>
          <w:szCs w:val="24"/>
        </w:rPr>
      </w:pPr>
      <w:r>
        <w:rPr>
          <w:rFonts w:ascii="Times New Roman" w:hAnsi="Times New Roman" w:cs="Times New Roman"/>
          <w:b/>
          <w:sz w:val="24"/>
          <w:szCs w:val="24"/>
          <w:u w:val="single"/>
        </w:rPr>
        <w:t>Via On Line:</w:t>
      </w:r>
      <w:r w:rsidRPr="00AF2A8F">
        <w:rPr>
          <w:rFonts w:ascii="Times New Roman" w:hAnsi="Times New Roman" w:cs="Times New Roman"/>
          <w:b/>
          <w:sz w:val="24"/>
          <w:szCs w:val="24"/>
        </w:rPr>
        <w:t xml:space="preserve">   </w:t>
      </w:r>
      <w:hyperlink r:id="rId7" w:history="1">
        <w:r w:rsidR="00781B13" w:rsidRPr="001E05D7">
          <w:rPr>
            <w:rStyle w:val="Hyperlink"/>
            <w:rFonts w:ascii="Times New Roman" w:hAnsi="Times New Roman" w:cs="Times New Roman"/>
            <w:szCs w:val="24"/>
          </w:rPr>
          <w:t>http://www.acma.gov.au/theACMA/Consultations/Consultations</w:t>
        </w:r>
      </w:hyperlink>
    </w:p>
    <w:p w14:paraId="2A5A0F58" w14:textId="1556BD51" w:rsidR="00361D0A" w:rsidRPr="00361D0A" w:rsidRDefault="002F61CA" w:rsidP="00361D0A">
      <w:pPr>
        <w:pStyle w:val="ACMAReportTitle"/>
        <w:rPr>
          <w:b w:val="0"/>
          <w:spacing w:val="0"/>
          <w:sz w:val="24"/>
        </w:rPr>
      </w:pPr>
      <w:r w:rsidRPr="00636730">
        <w:rPr>
          <w:rFonts w:ascii="Times New Roman" w:hAnsi="Times New Roman"/>
          <w:color w:val="000000"/>
          <w:spacing w:val="0"/>
          <w:sz w:val="24"/>
          <w:u w:val="single"/>
        </w:rPr>
        <w:t>Subject:</w:t>
      </w:r>
      <w:r w:rsidRPr="00636730">
        <w:rPr>
          <w:rFonts w:ascii="Times New Roman" w:hAnsi="Times New Roman"/>
          <w:b w:val="0"/>
          <w:color w:val="000000"/>
          <w:spacing w:val="0"/>
          <w:sz w:val="24"/>
        </w:rPr>
        <w:t xml:space="preserve"> </w:t>
      </w:r>
      <w:r w:rsidRPr="00636730">
        <w:rPr>
          <w:rFonts w:ascii="Times New Roman" w:hAnsi="Times New Roman"/>
          <w:b w:val="0"/>
          <w:color w:val="000000"/>
          <w:spacing w:val="0"/>
          <w:sz w:val="24"/>
        </w:rPr>
        <w:tab/>
      </w:r>
      <w:r w:rsidRPr="00361D0A">
        <w:rPr>
          <w:b w:val="0"/>
          <w:spacing w:val="0"/>
          <w:sz w:val="24"/>
        </w:rPr>
        <w:t xml:space="preserve">Comments to </w:t>
      </w:r>
      <w:r w:rsidR="00636730" w:rsidRPr="00361D0A">
        <w:rPr>
          <w:b w:val="0"/>
          <w:spacing w:val="0"/>
          <w:sz w:val="24"/>
        </w:rPr>
        <w:t xml:space="preserve">ACMA </w:t>
      </w:r>
      <w:r w:rsidR="00361D0A" w:rsidRPr="00361D0A">
        <w:rPr>
          <w:b w:val="0"/>
          <w:spacing w:val="0"/>
          <w:sz w:val="24"/>
        </w:rPr>
        <w:t>Five-year spectrum outlook</w:t>
      </w:r>
      <w:r w:rsidR="00361D0A">
        <w:rPr>
          <w:b w:val="0"/>
          <w:spacing w:val="0"/>
          <w:sz w:val="24"/>
        </w:rPr>
        <w:t xml:space="preserve"> </w:t>
      </w:r>
      <w:r w:rsidR="00361D0A" w:rsidRPr="00361D0A">
        <w:rPr>
          <w:b w:val="0"/>
          <w:spacing w:val="0"/>
          <w:sz w:val="24"/>
        </w:rPr>
        <w:t>2019–23, spectrum management work program-consultation draft</w:t>
      </w:r>
    </w:p>
    <w:p w14:paraId="7FA7849F" w14:textId="0E39743A" w:rsidR="002F61CA" w:rsidRDefault="002F61CA" w:rsidP="00781B13">
      <w:pPr>
        <w:pStyle w:val="ACMAReportTitle"/>
        <w:rPr>
          <w:rFonts w:ascii="Times New Roman" w:hAnsi="Times New Roman"/>
          <w:b w:val="0"/>
          <w:spacing w:val="0"/>
          <w:sz w:val="24"/>
        </w:rPr>
      </w:pPr>
    </w:p>
    <w:p w14:paraId="1DF3896A" w14:textId="77777777" w:rsidR="00F5769C" w:rsidRPr="00923BC9" w:rsidRDefault="00F5769C" w:rsidP="00781B13">
      <w:pPr>
        <w:pStyle w:val="ACMAReportTitle"/>
        <w:rPr>
          <w:rFonts w:ascii="Times New Roman" w:hAnsi="Times New Roman"/>
          <w:b w:val="0"/>
          <w:spacing w:val="0"/>
          <w:sz w:val="24"/>
        </w:rPr>
      </w:pPr>
    </w:p>
    <w:p w14:paraId="52E79494" w14:textId="6EEE8938" w:rsidR="002F61CA" w:rsidRDefault="002F61CA" w:rsidP="00F5769C">
      <w:pPr>
        <w:pStyle w:val="ListParagraph"/>
        <w:spacing w:after="160" w:line="360" w:lineRule="auto"/>
        <w:ind w:left="187"/>
        <w:contextualSpacing w:val="0"/>
        <w:jc w:val="center"/>
        <w:rPr>
          <w:rFonts w:cs="Times New Roman"/>
          <w:b/>
          <w:u w:val="single"/>
        </w:rPr>
      </w:pPr>
      <w:r>
        <w:rPr>
          <w:rFonts w:cs="Times New Roman"/>
          <w:b/>
          <w:u w:val="single"/>
        </w:rPr>
        <w:t>COMMENTS OF IEEE 802</w:t>
      </w:r>
    </w:p>
    <w:p w14:paraId="27A557F9" w14:textId="5D8C1693" w:rsidR="002F61CA" w:rsidRPr="007A5229" w:rsidRDefault="002F61CA" w:rsidP="00F5769C">
      <w:pPr>
        <w:pStyle w:val="ListParagraph"/>
        <w:numPr>
          <w:ilvl w:val="0"/>
          <w:numId w:val="3"/>
        </w:numPr>
        <w:spacing w:line="360" w:lineRule="auto"/>
        <w:contextualSpacing w:val="0"/>
        <w:rPr>
          <w:rFonts w:cs="Times New Roman"/>
          <w:u w:val="single"/>
        </w:rPr>
      </w:pPr>
      <w:r w:rsidRPr="00130B02">
        <w:rPr>
          <w:rFonts w:cs="Times New Roman"/>
          <w:szCs w:val="24"/>
          <w:lang w:val="en-GB"/>
        </w:rPr>
        <w:t xml:space="preserve">IEEE 802 </w:t>
      </w:r>
      <w:r w:rsidR="00E85E59">
        <w:rPr>
          <w:rFonts w:cs="Times New Roman"/>
          <w:szCs w:val="24"/>
          <w:lang w:val="en-GB"/>
        </w:rPr>
        <w:t xml:space="preserve">LAN/MAN Standards Committee (LMSC) </w:t>
      </w:r>
      <w:r w:rsidRPr="00130B02">
        <w:rPr>
          <w:rFonts w:cs="Times New Roman"/>
          <w:szCs w:val="24"/>
          <w:lang w:val="en-GB"/>
        </w:rPr>
        <w:t xml:space="preserve">respectfully submits these responses to </w:t>
      </w:r>
      <w:r w:rsidR="004A4C7C">
        <w:rPr>
          <w:rFonts w:cs="Times New Roman"/>
          <w:szCs w:val="24"/>
          <w:lang w:val="en-GB"/>
        </w:rPr>
        <w:t>the Australia</w:t>
      </w:r>
      <w:r w:rsidR="0083546D">
        <w:rPr>
          <w:rFonts w:cs="Times New Roman"/>
          <w:szCs w:val="24"/>
          <w:lang w:val="en-GB"/>
        </w:rPr>
        <w:t>n</w:t>
      </w:r>
      <w:r w:rsidR="004A4C7C">
        <w:rPr>
          <w:rFonts w:cs="Times New Roman"/>
          <w:szCs w:val="24"/>
          <w:lang w:val="en-GB"/>
        </w:rPr>
        <w:t xml:space="preserve"> Communications and Media Authority (ACMA)</w:t>
      </w:r>
      <w:r w:rsidRPr="00130B02">
        <w:rPr>
          <w:rFonts w:cs="Times New Roman"/>
          <w:szCs w:val="24"/>
          <w:lang w:val="en-GB"/>
        </w:rPr>
        <w:t>.</w:t>
      </w:r>
    </w:p>
    <w:p w14:paraId="04FC5B70" w14:textId="4734ED6E" w:rsidR="002F61CA" w:rsidRPr="007A5229" w:rsidRDefault="002F61CA" w:rsidP="00F5769C">
      <w:pPr>
        <w:pStyle w:val="ListParagraph"/>
        <w:numPr>
          <w:ilvl w:val="0"/>
          <w:numId w:val="3"/>
        </w:numPr>
        <w:spacing w:line="360" w:lineRule="auto"/>
        <w:contextualSpacing w:val="0"/>
        <w:rPr>
          <w:rFonts w:cs="Times New Roman"/>
          <w:u w:val="single"/>
        </w:rPr>
      </w:pPr>
      <w:r w:rsidRPr="00130B02">
        <w:rPr>
          <w:rFonts w:cs="Times New Roman"/>
          <w:szCs w:val="24"/>
          <w:lang w:val="en-GB"/>
        </w:rPr>
        <w:t>IEEE 802</w:t>
      </w:r>
      <w:r w:rsidR="00E85E59">
        <w:rPr>
          <w:rFonts w:cs="Times New Roman"/>
          <w:szCs w:val="24"/>
          <w:lang w:val="en-GB"/>
        </w:rPr>
        <w:t xml:space="preserve"> LMSC is</w:t>
      </w:r>
      <w:r w:rsidRPr="00130B02">
        <w:rPr>
          <w:rFonts w:cs="Times New Roman"/>
          <w:szCs w:val="24"/>
          <w:lang w:val="en-GB"/>
        </w:rPr>
        <w:t xml:space="preserve"> a leading consensus-based industry standards body, produc</w:t>
      </w:r>
      <w:r w:rsidR="00E85E59">
        <w:rPr>
          <w:rFonts w:cs="Times New Roman"/>
          <w:szCs w:val="24"/>
          <w:lang w:val="en-GB"/>
        </w:rPr>
        <w:t xml:space="preserve">ing </w:t>
      </w:r>
      <w:r w:rsidRPr="00130B02">
        <w:rPr>
          <w:rFonts w:cs="Times New Roman"/>
          <w:szCs w:val="24"/>
          <w:lang w:val="en-GB"/>
        </w:rPr>
        <w:t>standards for wireless networking devices, including wireless local area networks (“WLANs”), wireless specialty networks (“WSNs”), wireless metropolitan area networks (“Wireless MANs”), and wireless regional area networks (“WRAN</w:t>
      </w:r>
      <w:r w:rsidR="00B72064">
        <w:rPr>
          <w:rFonts w:cs="Times New Roman"/>
          <w:szCs w:val="24"/>
          <w:lang w:val="en-GB"/>
        </w:rPr>
        <w:t>s</w:t>
      </w:r>
      <w:r w:rsidRPr="00130B02">
        <w:rPr>
          <w:rFonts w:cs="Times New Roman"/>
          <w:szCs w:val="24"/>
          <w:lang w:val="en-GB"/>
        </w:rPr>
        <w:t>”). We appreciate the opportunit</w:t>
      </w:r>
      <w:r w:rsidR="00781B13">
        <w:rPr>
          <w:rFonts w:cs="Times New Roman"/>
          <w:szCs w:val="24"/>
          <w:lang w:val="en-GB"/>
        </w:rPr>
        <w:t xml:space="preserve">y to provide these comments to </w:t>
      </w:r>
      <w:r w:rsidR="005B4AB2">
        <w:rPr>
          <w:rFonts w:cs="Times New Roman"/>
          <w:szCs w:val="24"/>
          <w:lang w:val="en-GB"/>
        </w:rPr>
        <w:t>ACMA</w:t>
      </w:r>
      <w:r w:rsidRPr="00130B02">
        <w:rPr>
          <w:rFonts w:cs="Times New Roman"/>
          <w:szCs w:val="24"/>
          <w:lang w:val="en-GB"/>
        </w:rPr>
        <w:t>.</w:t>
      </w:r>
    </w:p>
    <w:p w14:paraId="19C061EF" w14:textId="77777777" w:rsidR="00E85E59" w:rsidRPr="007A5229" w:rsidRDefault="00E85E59" w:rsidP="00F5769C">
      <w:pPr>
        <w:pStyle w:val="NormalWeb"/>
        <w:numPr>
          <w:ilvl w:val="0"/>
          <w:numId w:val="3"/>
        </w:numPr>
        <w:spacing w:before="0" w:beforeAutospacing="0" w:after="0" w:afterAutospacing="0" w:line="360" w:lineRule="auto"/>
      </w:pPr>
      <w:r w:rsidRPr="00E67928">
        <w:t xml:space="preserve">IEEE 802 is a </w:t>
      </w:r>
      <w:r>
        <w:t>committee</w:t>
      </w:r>
      <w:r w:rsidRPr="00E67928">
        <w:t xml:space="preserve"> of the IEEE Standards Association</w:t>
      </w:r>
      <w:r>
        <w:t xml:space="preserve"> and Technical Activities,</w:t>
      </w:r>
      <w:r w:rsidRPr="00E67928">
        <w:t xml:space="preserve"> </w:t>
      </w:r>
      <w:r>
        <w:t>two</w:t>
      </w:r>
      <w:r w:rsidRPr="00E67928">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t xml:space="preserve">components of </w:t>
      </w:r>
      <w:r w:rsidRPr="00E67928">
        <w:lastRenderedPageBreak/>
        <w:t xml:space="preserve">IEEE Organizational Units may have perspectives that differ from, or compete with, those of IEEE 802. Therefore, this submission should not be construed as representing the views of </w:t>
      </w:r>
      <w:proofErr w:type="gramStart"/>
      <w:r w:rsidRPr="00E67928">
        <w:t>IEEE as a whole</w:t>
      </w:r>
      <w:proofErr w:type="gramEnd"/>
      <w:r w:rsidRPr="00E67928">
        <w:t>.</w:t>
      </w:r>
      <w:r w:rsidRPr="00E67928">
        <w:rPr>
          <w:rStyle w:val="FootnoteReference"/>
        </w:rPr>
        <w:footnoteReference w:id="1"/>
      </w:r>
      <w:r w:rsidRPr="0081175A">
        <w:rPr>
          <w:b/>
        </w:rPr>
        <w:t xml:space="preserve"> </w:t>
      </w:r>
    </w:p>
    <w:p w14:paraId="28A983B0" w14:textId="77777777" w:rsidR="00277DCB" w:rsidRDefault="00277DCB" w:rsidP="00F5769C">
      <w:pPr>
        <w:spacing w:line="360" w:lineRule="auto"/>
        <w:jc w:val="center"/>
        <w:rPr>
          <w:rFonts w:ascii="Times New Roman" w:hAnsi="Times New Roman" w:cs="Times New Roman"/>
          <w:b/>
          <w:sz w:val="24"/>
          <w:u w:val="single"/>
        </w:rPr>
      </w:pPr>
    </w:p>
    <w:p w14:paraId="744FB2BF" w14:textId="0B5A7790" w:rsidR="001D4888" w:rsidRPr="001D4888" w:rsidRDefault="00781B13" w:rsidP="00F5769C">
      <w:pPr>
        <w:spacing w:line="360" w:lineRule="auto"/>
        <w:jc w:val="center"/>
        <w:rPr>
          <w:rFonts w:ascii="Times New Roman" w:hAnsi="Times New Roman" w:cs="Times New Roman"/>
          <w:b/>
          <w:sz w:val="24"/>
          <w:u w:val="single"/>
        </w:rPr>
      </w:pPr>
      <w:r>
        <w:rPr>
          <w:rFonts w:ascii="Times New Roman" w:hAnsi="Times New Roman" w:cs="Times New Roman"/>
          <w:b/>
          <w:sz w:val="24"/>
          <w:u w:val="single"/>
        </w:rPr>
        <w:t>COMMENTS</w:t>
      </w:r>
    </w:p>
    <w:p w14:paraId="0B26D5C1" w14:textId="075750DB" w:rsidR="00260EEA" w:rsidRPr="007A5229" w:rsidRDefault="00260EEA" w:rsidP="007A5229">
      <w:pPr>
        <w:pStyle w:val="ListParagraph"/>
        <w:numPr>
          <w:ilvl w:val="0"/>
          <w:numId w:val="3"/>
        </w:numPr>
        <w:spacing w:line="360" w:lineRule="auto"/>
        <w:rPr>
          <w:rFonts w:cs="Times New Roman"/>
          <w:szCs w:val="24"/>
          <w:lang w:val="en-GB"/>
        </w:rPr>
      </w:pPr>
      <w:r w:rsidRPr="007A5229">
        <w:rPr>
          <w:rFonts w:cs="Times New Roman"/>
          <w:szCs w:val="24"/>
          <w:lang w:val="en-GB"/>
        </w:rPr>
        <w:t xml:space="preserve">In general terms, we believe that global harmonization of spectrum allocation is important for </w:t>
      </w:r>
      <w:proofErr w:type="gramStart"/>
      <w:r w:rsidRPr="007A5229">
        <w:rPr>
          <w:rFonts w:cs="Times New Roman"/>
          <w:szCs w:val="24"/>
          <w:lang w:val="en-GB"/>
        </w:rPr>
        <w:t>a number of</w:t>
      </w:r>
      <w:proofErr w:type="gramEnd"/>
      <w:r w:rsidRPr="007A5229">
        <w:rPr>
          <w:rFonts w:cs="Times New Roman"/>
          <w:szCs w:val="24"/>
          <w:lang w:val="en-GB"/>
        </w:rPr>
        <w:t xml:space="preserve"> reasons:</w:t>
      </w:r>
    </w:p>
    <w:p w14:paraId="0E6F8EF7" w14:textId="2AC8E88B" w:rsidR="00260EEA" w:rsidRDefault="00260EEA" w:rsidP="00260EEA">
      <w:pPr>
        <w:pStyle w:val="ListParagraph"/>
        <w:numPr>
          <w:ilvl w:val="0"/>
          <w:numId w:val="8"/>
        </w:numPr>
        <w:spacing w:line="360" w:lineRule="auto"/>
        <w:rPr>
          <w:rFonts w:cs="Times New Roman"/>
          <w:szCs w:val="24"/>
        </w:rPr>
      </w:pPr>
      <w:r>
        <w:rPr>
          <w:rFonts w:cs="Times New Roman"/>
          <w:szCs w:val="24"/>
        </w:rPr>
        <w:t xml:space="preserve">In a world where international travel is </w:t>
      </w:r>
      <w:r w:rsidR="008411B5">
        <w:rPr>
          <w:rFonts w:cs="Times New Roman"/>
          <w:szCs w:val="24"/>
        </w:rPr>
        <w:t xml:space="preserve">the norm, protection of licensed </w:t>
      </w:r>
      <w:r w:rsidR="00AA4AEB">
        <w:rPr>
          <w:rFonts w:cs="Times New Roman"/>
          <w:szCs w:val="24"/>
        </w:rPr>
        <w:t xml:space="preserve">and license exempt </w:t>
      </w:r>
      <w:r w:rsidR="00EC218C">
        <w:rPr>
          <w:rFonts w:cs="Times New Roman"/>
          <w:szCs w:val="24"/>
        </w:rPr>
        <w:t xml:space="preserve">radio </w:t>
      </w:r>
      <w:r w:rsidR="008411B5">
        <w:rPr>
          <w:rFonts w:cs="Times New Roman"/>
          <w:szCs w:val="24"/>
        </w:rPr>
        <w:t xml:space="preserve">operations </w:t>
      </w:r>
      <w:r w:rsidR="00AF373C">
        <w:rPr>
          <w:rFonts w:cs="Times New Roman"/>
          <w:szCs w:val="24"/>
        </w:rPr>
        <w:t>demand</w:t>
      </w:r>
      <w:r w:rsidR="008411B5">
        <w:rPr>
          <w:rFonts w:cs="Times New Roman"/>
          <w:szCs w:val="24"/>
        </w:rPr>
        <w:t xml:space="preserve">s </w:t>
      </w:r>
      <w:r w:rsidR="00AA4AEB">
        <w:rPr>
          <w:rFonts w:cs="Times New Roman"/>
          <w:szCs w:val="24"/>
        </w:rPr>
        <w:t xml:space="preserve">regulation </w:t>
      </w:r>
      <w:r w:rsidR="008411B5">
        <w:rPr>
          <w:rFonts w:cs="Times New Roman"/>
          <w:szCs w:val="24"/>
        </w:rPr>
        <w:t>of radio frequenc</w:t>
      </w:r>
      <w:r w:rsidR="004673F8">
        <w:rPr>
          <w:rFonts w:cs="Times New Roman"/>
          <w:szCs w:val="24"/>
        </w:rPr>
        <w:t>ies.</w:t>
      </w:r>
    </w:p>
    <w:p w14:paraId="18A0A81C" w14:textId="41BC5E7D" w:rsidR="008411B5" w:rsidRDefault="008411B5" w:rsidP="00260EEA">
      <w:pPr>
        <w:pStyle w:val="ListParagraph"/>
        <w:numPr>
          <w:ilvl w:val="0"/>
          <w:numId w:val="8"/>
        </w:numPr>
        <w:spacing w:line="360" w:lineRule="auto"/>
        <w:rPr>
          <w:rFonts w:cs="Times New Roman"/>
          <w:szCs w:val="24"/>
        </w:rPr>
      </w:pPr>
      <w:r>
        <w:rPr>
          <w:rFonts w:cs="Times New Roman"/>
          <w:szCs w:val="24"/>
        </w:rPr>
        <w:t xml:space="preserve">Australian tourism is best served by having travelers’ wireless devices operating </w:t>
      </w:r>
      <w:r w:rsidR="00AF373C">
        <w:rPr>
          <w:rFonts w:cs="Times New Roman"/>
          <w:szCs w:val="24"/>
        </w:rPr>
        <w:t>as they do at home</w:t>
      </w:r>
      <w:r>
        <w:rPr>
          <w:rFonts w:cs="Times New Roman"/>
          <w:szCs w:val="24"/>
        </w:rPr>
        <w:t xml:space="preserve"> </w:t>
      </w:r>
    </w:p>
    <w:p w14:paraId="5C1AE107" w14:textId="4208E86D" w:rsidR="008411B5" w:rsidRDefault="008411B5" w:rsidP="00260EEA">
      <w:pPr>
        <w:pStyle w:val="ListParagraph"/>
        <w:numPr>
          <w:ilvl w:val="0"/>
          <w:numId w:val="8"/>
        </w:numPr>
        <w:spacing w:line="360" w:lineRule="auto"/>
        <w:rPr>
          <w:rFonts w:cs="Times New Roman"/>
          <w:szCs w:val="24"/>
        </w:rPr>
      </w:pPr>
      <w:r>
        <w:rPr>
          <w:rFonts w:cs="Times New Roman"/>
          <w:szCs w:val="24"/>
        </w:rPr>
        <w:t xml:space="preserve">With wireless connectivity and applications growing at an accelerated pace, </w:t>
      </w:r>
      <w:r w:rsidR="00AF373C">
        <w:rPr>
          <w:rFonts w:cs="Times New Roman"/>
          <w:szCs w:val="24"/>
        </w:rPr>
        <w:t>cost of devices is reduced by economies of scale when all international requirements are met with a minimum of different RF bands to be served, each with an incremental cost</w:t>
      </w:r>
      <w:r w:rsidR="00597C93">
        <w:rPr>
          <w:rFonts w:cs="Times New Roman"/>
          <w:szCs w:val="24"/>
        </w:rPr>
        <w:t>.</w:t>
      </w:r>
    </w:p>
    <w:p w14:paraId="77216A99" w14:textId="1992D646" w:rsidR="00AF373C" w:rsidRDefault="00780C8D" w:rsidP="00AF373C">
      <w:pPr>
        <w:pStyle w:val="ListParagraph"/>
        <w:numPr>
          <w:ilvl w:val="1"/>
          <w:numId w:val="8"/>
        </w:numPr>
        <w:spacing w:line="360" w:lineRule="auto"/>
        <w:rPr>
          <w:rFonts w:cs="Times New Roman"/>
          <w:szCs w:val="24"/>
        </w:rPr>
      </w:pPr>
      <w:r>
        <w:rPr>
          <w:rFonts w:cs="Times New Roman"/>
          <w:szCs w:val="24"/>
        </w:rPr>
        <w:t>A</w:t>
      </w:r>
      <w:r w:rsidR="00221090">
        <w:rPr>
          <w:rFonts w:cs="Times New Roman"/>
          <w:szCs w:val="24"/>
        </w:rPr>
        <w:t>n</w:t>
      </w:r>
      <w:r>
        <w:rPr>
          <w:rFonts w:cs="Times New Roman"/>
          <w:szCs w:val="24"/>
        </w:rPr>
        <w:t xml:space="preserve"> example of a c</w:t>
      </w:r>
      <w:r w:rsidR="00AF373C">
        <w:rPr>
          <w:rFonts w:cs="Times New Roman"/>
          <w:szCs w:val="24"/>
        </w:rPr>
        <w:t>ellular radio</w:t>
      </w:r>
      <w:r w:rsidR="00DC2672">
        <w:rPr>
          <w:rFonts w:cs="Times New Roman"/>
          <w:szCs w:val="24"/>
        </w:rPr>
        <w:t xml:space="preserve"> </w:t>
      </w:r>
      <w:r w:rsidR="00AF373C">
        <w:rPr>
          <w:rFonts w:cs="Times New Roman"/>
          <w:szCs w:val="24"/>
        </w:rPr>
        <w:t xml:space="preserve">supports </w:t>
      </w:r>
      <w:r w:rsidR="00AF373C" w:rsidRPr="00AF373C">
        <w:rPr>
          <w:rFonts w:cs="Times New Roman"/>
          <w:szCs w:val="24"/>
        </w:rPr>
        <w:t>FDD-LTE (Bands 1, 2, 3, 4, 5, 7, 8, 12, 13, 17, 18, 19, 20, 25, 26, 28, 29, 30, 66)</w:t>
      </w:r>
      <w:r w:rsidR="00AF373C">
        <w:rPr>
          <w:rFonts w:cs="Times New Roman"/>
          <w:szCs w:val="24"/>
        </w:rPr>
        <w:t xml:space="preserve">, </w:t>
      </w:r>
      <w:r w:rsidR="00AF373C" w:rsidRPr="00AF373C">
        <w:rPr>
          <w:rFonts w:cs="Times New Roman"/>
          <w:szCs w:val="24"/>
        </w:rPr>
        <w:t>TD-LTE (Bands 34, 38, 39, 40, 41)</w:t>
      </w:r>
      <w:r w:rsidR="00AF373C">
        <w:rPr>
          <w:rFonts w:cs="Times New Roman"/>
          <w:szCs w:val="24"/>
        </w:rPr>
        <w:t xml:space="preserve">, </w:t>
      </w:r>
      <w:r w:rsidR="00AF373C" w:rsidRPr="00AF373C">
        <w:rPr>
          <w:rFonts w:cs="Times New Roman"/>
          <w:szCs w:val="24"/>
        </w:rPr>
        <w:t>TD-SCDMA 1900 (F), 2000 (A)</w:t>
      </w:r>
      <w:r w:rsidR="00AF373C">
        <w:rPr>
          <w:rFonts w:cs="Times New Roman"/>
          <w:szCs w:val="24"/>
        </w:rPr>
        <w:t xml:space="preserve">, </w:t>
      </w:r>
      <w:r w:rsidR="00AF373C" w:rsidRPr="00AF373C">
        <w:rPr>
          <w:rFonts w:cs="Times New Roman"/>
          <w:szCs w:val="24"/>
        </w:rPr>
        <w:t>CDMA EV-DO Rev. A (800, 1900, 2100 MHz)</w:t>
      </w:r>
      <w:r w:rsidR="00AF373C">
        <w:rPr>
          <w:rFonts w:cs="Times New Roman"/>
          <w:szCs w:val="24"/>
        </w:rPr>
        <w:t xml:space="preserve">, </w:t>
      </w:r>
      <w:r w:rsidR="00AF373C" w:rsidRPr="00AF373C">
        <w:rPr>
          <w:rFonts w:cs="Times New Roman"/>
          <w:szCs w:val="24"/>
        </w:rPr>
        <w:t>UMTS/HSPA+/DC-HSDPA (850, 900, 1700/2100, 1900, 2100 MHz)</w:t>
      </w:r>
      <w:r w:rsidR="00AF373C">
        <w:rPr>
          <w:rFonts w:cs="Times New Roman"/>
          <w:szCs w:val="24"/>
        </w:rPr>
        <w:t xml:space="preserve">, </w:t>
      </w:r>
      <w:r w:rsidR="00AF373C" w:rsidRPr="00AF373C">
        <w:rPr>
          <w:rFonts w:cs="Times New Roman"/>
          <w:szCs w:val="24"/>
        </w:rPr>
        <w:t>GSM/EDGE (850, 900, 1800, 1900 MHz)</w:t>
      </w:r>
    </w:p>
    <w:p w14:paraId="20776982" w14:textId="63DC747C" w:rsidR="00AF373C" w:rsidRDefault="00AF373C" w:rsidP="00AF373C">
      <w:pPr>
        <w:pStyle w:val="ListParagraph"/>
        <w:numPr>
          <w:ilvl w:val="1"/>
          <w:numId w:val="8"/>
        </w:numPr>
        <w:spacing w:line="360" w:lineRule="auto"/>
        <w:rPr>
          <w:rFonts w:cs="Times New Roman"/>
          <w:szCs w:val="24"/>
        </w:rPr>
      </w:pPr>
      <w:r>
        <w:rPr>
          <w:rFonts w:cs="Times New Roman"/>
          <w:szCs w:val="24"/>
        </w:rPr>
        <w:t>Wi-Fi</w:t>
      </w:r>
      <w:r w:rsidR="00F62290">
        <w:rPr>
          <w:rFonts w:cs="Times New Roman"/>
          <w:szCs w:val="24"/>
        </w:rPr>
        <w:t>®</w:t>
      </w:r>
      <w:r>
        <w:rPr>
          <w:rFonts w:cs="Times New Roman"/>
          <w:szCs w:val="24"/>
        </w:rPr>
        <w:t xml:space="preserve"> </w:t>
      </w:r>
      <w:r w:rsidR="00F62290">
        <w:rPr>
          <w:rFonts w:cs="Times New Roman"/>
          <w:szCs w:val="24"/>
        </w:rPr>
        <w:t xml:space="preserve">[1] </w:t>
      </w:r>
      <w:r>
        <w:rPr>
          <w:rFonts w:cs="Times New Roman"/>
          <w:szCs w:val="24"/>
        </w:rPr>
        <w:t xml:space="preserve">and Bluetooth radios support </w:t>
      </w:r>
      <w:r w:rsidR="00780C8D">
        <w:rPr>
          <w:rFonts w:cs="Times New Roman"/>
          <w:szCs w:val="24"/>
        </w:rPr>
        <w:t xml:space="preserve">900MHz, </w:t>
      </w:r>
      <w:r>
        <w:rPr>
          <w:rFonts w:cs="Times New Roman"/>
          <w:szCs w:val="24"/>
        </w:rPr>
        <w:t>2.4 GHz, 5 GHz and upper 5 GHz bands</w:t>
      </w:r>
    </w:p>
    <w:p w14:paraId="3B802EEB" w14:textId="77777777" w:rsidR="00EC218C" w:rsidRPr="005B358B" w:rsidRDefault="00EC218C" w:rsidP="00080FD2">
      <w:pPr>
        <w:spacing w:line="360" w:lineRule="auto"/>
        <w:rPr>
          <w:rFonts w:cs="Times New Roman"/>
          <w:szCs w:val="24"/>
        </w:rPr>
      </w:pPr>
    </w:p>
    <w:p w14:paraId="24595059" w14:textId="44066274" w:rsidR="00260EEA" w:rsidRPr="007A5229" w:rsidRDefault="00EC218C" w:rsidP="007A5229">
      <w:pPr>
        <w:pStyle w:val="ListParagraph"/>
        <w:numPr>
          <w:ilvl w:val="0"/>
          <w:numId w:val="3"/>
        </w:numPr>
        <w:spacing w:line="360" w:lineRule="auto"/>
        <w:rPr>
          <w:rFonts w:cs="Times New Roman"/>
          <w:szCs w:val="24"/>
        </w:rPr>
      </w:pPr>
      <w:r w:rsidRPr="007A5229">
        <w:rPr>
          <w:rFonts w:cs="Times New Roman"/>
          <w:szCs w:val="24"/>
        </w:rPr>
        <w:t xml:space="preserve">In terms of the specific RF bands discussed in the ACMA 5-year </w:t>
      </w:r>
      <w:r w:rsidR="00602166">
        <w:rPr>
          <w:rFonts w:cs="Times New Roman"/>
          <w:szCs w:val="24"/>
        </w:rPr>
        <w:t xml:space="preserve">Spectrum </w:t>
      </w:r>
      <w:r w:rsidRPr="007A5229">
        <w:rPr>
          <w:rFonts w:cs="Times New Roman"/>
          <w:szCs w:val="24"/>
        </w:rPr>
        <w:t>Outlook</w:t>
      </w:r>
      <w:r w:rsidR="008B0F1D" w:rsidRPr="007A5229">
        <w:rPr>
          <w:rFonts w:cs="Times New Roman"/>
          <w:szCs w:val="24"/>
        </w:rPr>
        <w:t>:</w:t>
      </w:r>
    </w:p>
    <w:p w14:paraId="6E97D5E6" w14:textId="2A8E7054" w:rsidR="00B90F48" w:rsidRPr="00B90F48" w:rsidRDefault="00EC218C" w:rsidP="00EC218C">
      <w:pPr>
        <w:pStyle w:val="ListParagraph"/>
        <w:numPr>
          <w:ilvl w:val="0"/>
          <w:numId w:val="8"/>
        </w:numPr>
        <w:spacing w:line="360" w:lineRule="auto"/>
        <w:rPr>
          <w:rFonts w:cs="Times New Roman"/>
          <w:szCs w:val="24"/>
        </w:rPr>
      </w:pPr>
      <w:r>
        <w:rPr>
          <w:rFonts w:cs="Times New Roman"/>
          <w:szCs w:val="24"/>
          <w:lang w:val="en-AU"/>
        </w:rPr>
        <w:t xml:space="preserve">Both the United States and European Union are in the process of making some or all of the </w:t>
      </w:r>
      <w:r w:rsidR="00260EEA" w:rsidRPr="00EC218C">
        <w:rPr>
          <w:rFonts w:cs="Times New Roman"/>
          <w:szCs w:val="24"/>
          <w:lang w:val="en-AU"/>
        </w:rPr>
        <w:t>34</w:t>
      </w:r>
      <w:r w:rsidR="00602166">
        <w:rPr>
          <w:rFonts w:cs="Times New Roman"/>
          <w:szCs w:val="24"/>
          <w:lang w:val="en-AU"/>
        </w:rPr>
        <w:t>00</w:t>
      </w:r>
      <w:r w:rsidR="00260EEA" w:rsidRPr="00EC218C">
        <w:rPr>
          <w:rFonts w:cs="Times New Roman"/>
          <w:szCs w:val="24"/>
          <w:lang w:val="en-AU"/>
        </w:rPr>
        <w:t>–3575</w:t>
      </w:r>
      <w:r>
        <w:rPr>
          <w:rFonts w:cs="Times New Roman"/>
          <w:szCs w:val="24"/>
          <w:lang w:val="en-AU"/>
        </w:rPr>
        <w:t xml:space="preserve"> </w:t>
      </w:r>
      <w:r w:rsidR="00602166">
        <w:rPr>
          <w:rFonts w:cs="Times New Roman"/>
          <w:szCs w:val="24"/>
          <w:lang w:val="en-AU"/>
        </w:rPr>
        <w:t>M</w:t>
      </w:r>
      <w:r w:rsidR="00260EEA" w:rsidRPr="00EC218C">
        <w:rPr>
          <w:rFonts w:cs="Times New Roman"/>
          <w:szCs w:val="24"/>
          <w:lang w:val="en-AU"/>
        </w:rPr>
        <w:t>Hz</w:t>
      </w:r>
      <w:r>
        <w:rPr>
          <w:rFonts w:cs="Times New Roman"/>
          <w:szCs w:val="24"/>
          <w:lang w:val="en-AU"/>
        </w:rPr>
        <w:t xml:space="preserve"> and the 3700 MHz to 4200 MH</w:t>
      </w:r>
      <w:bookmarkStart w:id="0" w:name="_GoBack"/>
      <w:bookmarkEnd w:id="0"/>
      <w:r>
        <w:rPr>
          <w:rFonts w:cs="Times New Roman"/>
          <w:szCs w:val="24"/>
          <w:lang w:val="en-AU"/>
        </w:rPr>
        <w:t>z band</w:t>
      </w:r>
      <w:r w:rsidR="00597C93">
        <w:rPr>
          <w:rFonts w:cs="Times New Roman"/>
          <w:szCs w:val="24"/>
          <w:lang w:val="en-AU"/>
        </w:rPr>
        <w:t>s</w:t>
      </w:r>
      <w:r>
        <w:rPr>
          <w:rFonts w:cs="Times New Roman"/>
          <w:szCs w:val="24"/>
          <w:lang w:val="en-AU"/>
        </w:rPr>
        <w:t xml:space="preserve"> available for 5G technologies</w:t>
      </w:r>
      <w:ins w:id="1" w:author="Author">
        <w:r w:rsidR="0004598D">
          <w:rPr>
            <w:rFonts w:cs="Times New Roman"/>
            <w:szCs w:val="24"/>
            <w:lang w:val="en-AU"/>
          </w:rPr>
          <w:t xml:space="preserve">. </w:t>
        </w:r>
        <w:r w:rsidR="0004598D">
          <w:rPr>
            <w:rFonts w:ascii="Arial" w:hAnsi="Arial" w:cs="Arial"/>
            <w:color w:val="000000"/>
            <w:lang w:val="en-AU"/>
          </w:rPr>
          <w:t>ACMA has recently started a consultation asking for public opinions on optimizing the 3400-3575 MHz bands (</w:t>
        </w:r>
        <w:r w:rsidR="0004598D">
          <w:fldChar w:fldCharType="begin"/>
        </w:r>
        <w:r w:rsidR="0004598D">
          <w:instrText xml:space="preserve"> HYPERLINK "https://urldefense.proofpoint.com/v2/url?u=https-3A__www.acma.gov.au_theACMA_optimising-2Dthe-2D3400-2D3575-2Dmhz-2Dband&amp;d=DwMFaQ&amp;c=pqcuzKEN_84c78MOSc5_fw&amp;r=z8R-nWJ8GIxwjOjNKhEFByb-tZ6XE3GZXWSggNdVo-w&amp;m=FFQWyXgW2J7glGAlFVCVIsHvofm8dp_EIGBurz5dOwo&amp;s=-6--j5hWSE2LUJM1m7NN3D6kGu-HCaEow84eaCEd11I&amp;e=" \t "_blank" </w:instrText>
        </w:r>
        <w:r w:rsidR="0004598D">
          <w:fldChar w:fldCharType="separate"/>
        </w:r>
        <w:r w:rsidR="0004598D">
          <w:rPr>
            <w:rStyle w:val="Hyperlink"/>
            <w:rFonts w:ascii="Arial" w:hAnsi="Arial" w:cs="Arial"/>
            <w:lang w:val="en-AU"/>
          </w:rPr>
          <w:t>https://www.acma.gov.au/theACMA/optimising-the-3400-3575-mhz-band</w:t>
        </w:r>
        <w:r w:rsidR="0004598D">
          <w:rPr>
            <w:rStyle w:val="Hyperlink"/>
            <w:rFonts w:ascii="Arial" w:hAnsi="Arial" w:cs="Arial"/>
            <w:lang w:val="en-AU"/>
          </w:rPr>
          <w:fldChar w:fldCharType="end"/>
        </w:r>
        <w:r w:rsidR="0004598D">
          <w:rPr>
            <w:rFonts w:ascii="Arial" w:hAnsi="Arial" w:cs="Arial"/>
            <w:color w:val="000000"/>
            <w:lang w:val="en-AU"/>
          </w:rPr>
          <w:t>).</w:t>
        </w:r>
      </w:ins>
      <w:del w:id="2" w:author="Author">
        <w:r w:rsidDel="0004598D">
          <w:rPr>
            <w:rFonts w:cs="Times New Roman"/>
            <w:szCs w:val="24"/>
            <w:lang w:val="en-AU"/>
          </w:rPr>
          <w:delText>, so</w:delText>
        </w:r>
      </w:del>
      <w:r>
        <w:rPr>
          <w:rFonts w:cs="Times New Roman"/>
          <w:szCs w:val="24"/>
          <w:lang w:val="en-AU"/>
        </w:rPr>
        <w:t xml:space="preserve"> </w:t>
      </w:r>
      <w:ins w:id="3" w:author="Author">
        <w:r w:rsidR="0004598D">
          <w:rPr>
            <w:rFonts w:cs="Times New Roman"/>
            <w:szCs w:val="24"/>
            <w:lang w:val="en-AU"/>
          </w:rPr>
          <w:t>I</w:t>
        </w:r>
      </w:ins>
      <w:del w:id="4" w:author="Author">
        <w:r w:rsidDel="0004598D">
          <w:rPr>
            <w:rFonts w:cs="Times New Roman"/>
            <w:szCs w:val="24"/>
            <w:lang w:val="en-AU"/>
          </w:rPr>
          <w:delText>i</w:delText>
        </w:r>
      </w:del>
      <w:r>
        <w:rPr>
          <w:rFonts w:cs="Times New Roman"/>
          <w:szCs w:val="24"/>
          <w:lang w:val="en-AU"/>
        </w:rPr>
        <w:t>n the interest</w:t>
      </w:r>
      <w:r w:rsidR="00B90F48">
        <w:rPr>
          <w:rFonts w:cs="Times New Roman"/>
          <w:szCs w:val="24"/>
          <w:lang w:val="en-AU"/>
        </w:rPr>
        <w:t>s</w:t>
      </w:r>
      <w:r>
        <w:rPr>
          <w:rFonts w:cs="Times New Roman"/>
          <w:szCs w:val="24"/>
          <w:lang w:val="en-AU"/>
        </w:rPr>
        <w:t xml:space="preserve"> discussed in the general terms above, ACMA should consider </w:t>
      </w:r>
      <w:r w:rsidR="00B90F48">
        <w:rPr>
          <w:rFonts w:cs="Times New Roman"/>
          <w:szCs w:val="24"/>
          <w:lang w:val="en-AU"/>
        </w:rPr>
        <w:t>the value of harmonization of these bands</w:t>
      </w:r>
    </w:p>
    <w:p w14:paraId="33F2F846" w14:textId="77777777" w:rsidR="00B90F48" w:rsidRPr="00B90F48" w:rsidRDefault="00B90F48" w:rsidP="00EC218C">
      <w:pPr>
        <w:pStyle w:val="ListParagraph"/>
        <w:numPr>
          <w:ilvl w:val="0"/>
          <w:numId w:val="8"/>
        </w:numPr>
        <w:spacing w:line="360" w:lineRule="auto"/>
        <w:rPr>
          <w:rFonts w:cs="Times New Roman"/>
          <w:szCs w:val="24"/>
        </w:rPr>
      </w:pPr>
      <w:r>
        <w:rPr>
          <w:rFonts w:cs="Times New Roman"/>
          <w:szCs w:val="24"/>
          <w:lang w:val="en-AU"/>
        </w:rPr>
        <w:lastRenderedPageBreak/>
        <w:t xml:space="preserve">The </w:t>
      </w:r>
      <w:r w:rsidR="00260EEA" w:rsidRPr="00EC218C">
        <w:rPr>
          <w:rFonts w:cs="Times New Roman"/>
          <w:szCs w:val="24"/>
          <w:lang w:val="en-AU"/>
        </w:rPr>
        <w:t>900 MHz (890–915MHz and 935–960MHz)</w:t>
      </w:r>
      <w:r>
        <w:rPr>
          <w:rFonts w:cs="Times New Roman"/>
          <w:szCs w:val="24"/>
          <w:lang w:val="en-AU"/>
        </w:rPr>
        <w:t xml:space="preserve"> bands continue to support many consumer products, and will increasingly serve IoT applications as the best band for range versus power benefits these applications require</w:t>
      </w:r>
    </w:p>
    <w:p w14:paraId="2AEBD829" w14:textId="76C008BC" w:rsidR="002065DF" w:rsidRPr="002065DF" w:rsidRDefault="002065DF" w:rsidP="00EC218C">
      <w:pPr>
        <w:pStyle w:val="ListParagraph"/>
        <w:numPr>
          <w:ilvl w:val="0"/>
          <w:numId w:val="8"/>
        </w:numPr>
        <w:spacing w:line="360" w:lineRule="auto"/>
        <w:rPr>
          <w:rFonts w:cs="Times New Roman"/>
          <w:szCs w:val="24"/>
        </w:rPr>
      </w:pPr>
      <w:r>
        <w:rPr>
          <w:rFonts w:cs="Times New Roman"/>
          <w:szCs w:val="24"/>
          <w:lang w:val="en-AU"/>
        </w:rPr>
        <w:t xml:space="preserve">In regards to </w:t>
      </w:r>
      <w:r w:rsidR="00602166">
        <w:rPr>
          <w:rFonts w:cs="Times New Roman"/>
          <w:szCs w:val="24"/>
          <w:lang w:val="en-AU"/>
        </w:rPr>
        <w:t>q</w:t>
      </w:r>
      <w:r>
        <w:rPr>
          <w:rFonts w:cs="Times New Roman"/>
          <w:szCs w:val="24"/>
          <w:lang w:val="en-AU"/>
        </w:rPr>
        <w:t xml:space="preserve">uestion 4 </w:t>
      </w:r>
      <w:r w:rsidR="00221090">
        <w:rPr>
          <w:rFonts w:cs="Times New Roman"/>
          <w:szCs w:val="24"/>
          <w:lang w:val="en-AU"/>
        </w:rPr>
        <w:t xml:space="preserve">of the ACMA consultation, </w:t>
      </w:r>
      <w:r>
        <w:rPr>
          <w:rFonts w:cs="Times New Roman"/>
          <w:szCs w:val="24"/>
          <w:lang w:val="en-AU"/>
        </w:rPr>
        <w:t xml:space="preserve"> re-farming of bands, s</w:t>
      </w:r>
      <w:r w:rsidRPr="004F6E33">
        <w:rPr>
          <w:rFonts w:cs="Times New Roman"/>
          <w:szCs w:val="24"/>
          <w:lang w:val="en-AU"/>
        </w:rPr>
        <w:t>ince 2011, ACMA has considered the possibility of re</w:t>
      </w:r>
      <w:r>
        <w:rPr>
          <w:rFonts w:cs="Times New Roman"/>
          <w:szCs w:val="24"/>
          <w:lang w:val="en-AU"/>
        </w:rPr>
        <w:t>-</w:t>
      </w:r>
      <w:r w:rsidRPr="004F6E33">
        <w:rPr>
          <w:rFonts w:cs="Times New Roman"/>
          <w:szCs w:val="24"/>
          <w:lang w:val="en-AU"/>
        </w:rPr>
        <w:t>f</w:t>
      </w:r>
      <w:r>
        <w:rPr>
          <w:rFonts w:cs="Times New Roman"/>
          <w:szCs w:val="24"/>
          <w:lang w:val="en-AU"/>
        </w:rPr>
        <w:t>a</w:t>
      </w:r>
      <w:r w:rsidRPr="004F6E33">
        <w:rPr>
          <w:rFonts w:cs="Times New Roman"/>
          <w:szCs w:val="24"/>
          <w:lang w:val="en-AU"/>
        </w:rPr>
        <w:t>rming the 803-960 MHz (</w:t>
      </w:r>
      <w:hyperlink r:id="rId8" w:history="1">
        <w:r w:rsidRPr="004F6E33">
          <w:rPr>
            <w:rFonts w:cs="Times New Roman"/>
            <w:szCs w:val="24"/>
            <w:lang w:val="en-AU"/>
          </w:rPr>
          <w:t>https://www.acma.gov.au/Industry/Spectrum/Spectrum-projects/800-and-900-MHz-bands/review-of-the-803-960-mhz-band</w:t>
        </w:r>
      </w:hyperlink>
      <w:r w:rsidRPr="004F6E33">
        <w:rPr>
          <w:rFonts w:cs="Times New Roman"/>
          <w:szCs w:val="24"/>
          <w:lang w:val="en-AU"/>
        </w:rPr>
        <w:t>).</w:t>
      </w:r>
      <w:r>
        <w:rPr>
          <w:rFonts w:cs="Times New Roman"/>
          <w:szCs w:val="24"/>
          <w:lang w:val="en-AU"/>
        </w:rPr>
        <w:t xml:space="preserve"> </w:t>
      </w:r>
      <w:r w:rsidRPr="004F6E33">
        <w:rPr>
          <w:rFonts w:cs="Times New Roman"/>
          <w:szCs w:val="24"/>
          <w:lang w:val="en-AU"/>
        </w:rPr>
        <w:t>So far, the focus is on the reconfiguration of licensing in the 900 MHz ‘GSM’ band (890–915/935–960</w:t>
      </w:r>
      <w:r>
        <w:rPr>
          <w:rFonts w:cs="Times New Roman"/>
          <w:szCs w:val="24"/>
          <w:lang w:val="en-AU"/>
        </w:rPr>
        <w:t xml:space="preserve"> </w:t>
      </w:r>
      <w:r w:rsidRPr="004F6E33">
        <w:rPr>
          <w:rFonts w:cs="Times New Roman"/>
          <w:szCs w:val="24"/>
          <w:lang w:val="en-AU"/>
        </w:rPr>
        <w:t>MHz).</w:t>
      </w:r>
      <w:r>
        <w:rPr>
          <w:rFonts w:cs="Times New Roman"/>
          <w:szCs w:val="24"/>
          <w:lang w:val="en-AU"/>
        </w:rPr>
        <w:t xml:space="preserve"> </w:t>
      </w:r>
      <w:r w:rsidRPr="004F6E33">
        <w:rPr>
          <w:rFonts w:cs="Times New Roman"/>
          <w:szCs w:val="24"/>
          <w:lang w:val="en-AU"/>
        </w:rPr>
        <w:t xml:space="preserve"> The consultation of re-farming these identified bands is ongoing.</w:t>
      </w:r>
      <w:r>
        <w:rPr>
          <w:rFonts w:cs="Times New Roman"/>
          <w:szCs w:val="24"/>
          <w:lang w:val="en-AU"/>
        </w:rPr>
        <w:t xml:space="preserve"> </w:t>
      </w:r>
      <w:r w:rsidRPr="004F6E33">
        <w:rPr>
          <w:rFonts w:cs="Times New Roman"/>
          <w:szCs w:val="24"/>
          <w:lang w:val="en-AU"/>
        </w:rPr>
        <w:t xml:space="preserve"> Their planned work on the facilitation of early access to the 928–935 MHz band for low-power wide-area IoT applications is still pending</w:t>
      </w:r>
      <w:r>
        <w:rPr>
          <w:rFonts w:cs="Times New Roman"/>
          <w:szCs w:val="24"/>
          <w:lang w:val="en-AU"/>
        </w:rPr>
        <w:t xml:space="preserve"> and </w:t>
      </w:r>
      <w:r w:rsidR="00602166">
        <w:rPr>
          <w:rFonts w:cs="Times New Roman"/>
          <w:szCs w:val="24"/>
          <w:lang w:val="en-AU"/>
        </w:rPr>
        <w:t xml:space="preserve">IEEE 802 </w:t>
      </w:r>
      <w:r>
        <w:rPr>
          <w:rFonts w:cs="Times New Roman"/>
          <w:szCs w:val="24"/>
          <w:lang w:val="en-AU"/>
        </w:rPr>
        <w:t xml:space="preserve">would encourage </w:t>
      </w:r>
      <w:r w:rsidR="00602166">
        <w:rPr>
          <w:rFonts w:cs="Times New Roman"/>
          <w:szCs w:val="24"/>
          <w:lang w:val="en-AU"/>
        </w:rPr>
        <w:t xml:space="preserve">ACMA </w:t>
      </w:r>
      <w:r>
        <w:rPr>
          <w:rFonts w:cs="Times New Roman"/>
          <w:szCs w:val="24"/>
          <w:lang w:val="en-AU"/>
        </w:rPr>
        <w:t xml:space="preserve">to </w:t>
      </w:r>
      <w:r w:rsidRPr="004F6E33">
        <w:rPr>
          <w:rFonts w:cs="Times New Roman"/>
          <w:szCs w:val="24"/>
          <w:lang w:val="en-AU"/>
        </w:rPr>
        <w:t>allow IoT for</w:t>
      </w:r>
      <w:r>
        <w:rPr>
          <w:rFonts w:cs="Times New Roman"/>
          <w:szCs w:val="24"/>
          <w:lang w:val="en-AU"/>
        </w:rPr>
        <w:t xml:space="preserve"> </w:t>
      </w:r>
      <w:r w:rsidRPr="004F6E33">
        <w:rPr>
          <w:rFonts w:cs="Times New Roman"/>
          <w:szCs w:val="24"/>
          <w:lang w:val="en-AU"/>
        </w:rPr>
        <w:t>in 928-935 MHz as soon as possible.</w:t>
      </w:r>
    </w:p>
    <w:p w14:paraId="651A0CFB" w14:textId="788DDFA1" w:rsidR="008B0F1D" w:rsidRPr="007A5229" w:rsidRDefault="00AC3AD8" w:rsidP="007A5229">
      <w:pPr>
        <w:pStyle w:val="ListParagraph"/>
        <w:numPr>
          <w:ilvl w:val="0"/>
          <w:numId w:val="3"/>
        </w:numPr>
        <w:spacing w:line="360" w:lineRule="auto"/>
        <w:rPr>
          <w:rFonts w:cs="Times New Roman"/>
          <w:szCs w:val="24"/>
        </w:rPr>
      </w:pPr>
      <w:r w:rsidRPr="007A5229">
        <w:rPr>
          <w:rFonts w:cs="Times New Roman"/>
          <w:szCs w:val="24"/>
          <w:lang w:val="en-AU"/>
        </w:rPr>
        <w:t>Also</w:t>
      </w:r>
      <w:r w:rsidR="00221090">
        <w:rPr>
          <w:rFonts w:cs="Times New Roman"/>
          <w:szCs w:val="24"/>
          <w:lang w:val="en-AU"/>
        </w:rPr>
        <w:t>,</w:t>
      </w:r>
      <w:r w:rsidRPr="007A5229">
        <w:rPr>
          <w:rFonts w:cs="Times New Roman"/>
          <w:szCs w:val="24"/>
          <w:lang w:val="en-AU"/>
        </w:rPr>
        <w:t xml:space="preserve"> </w:t>
      </w:r>
      <w:proofErr w:type="gramStart"/>
      <w:r w:rsidRPr="007A5229">
        <w:rPr>
          <w:rFonts w:cs="Times New Roman"/>
          <w:szCs w:val="24"/>
          <w:lang w:val="en-AU"/>
        </w:rPr>
        <w:t>in regard to</w:t>
      </w:r>
      <w:proofErr w:type="gramEnd"/>
      <w:r w:rsidRPr="007A5229">
        <w:rPr>
          <w:rFonts w:cs="Times New Roman"/>
          <w:szCs w:val="24"/>
          <w:lang w:val="en-AU"/>
        </w:rPr>
        <w:t xml:space="preserve"> question 4</w:t>
      </w:r>
      <w:r w:rsidR="00221090">
        <w:rPr>
          <w:rFonts w:cs="Times New Roman"/>
          <w:szCs w:val="24"/>
          <w:lang w:val="en-AU"/>
        </w:rPr>
        <w:t xml:space="preserve"> </w:t>
      </w:r>
      <w:r w:rsidR="00B90F48" w:rsidRPr="007A5229">
        <w:rPr>
          <w:rFonts w:cs="Times New Roman"/>
          <w:szCs w:val="24"/>
          <w:lang w:val="en-AU"/>
        </w:rPr>
        <w:t xml:space="preserve">IEEE 802.11, the basis of all Wi-Fi radio standards, is continually advancing to support more and improved wireless connectivity for consumers as well as industry. </w:t>
      </w:r>
      <w:r w:rsidR="008B0F1D" w:rsidRPr="007A5229">
        <w:rPr>
          <w:rFonts w:cs="Times New Roman"/>
          <w:szCs w:val="24"/>
          <w:lang w:val="en-AU"/>
        </w:rPr>
        <w:t>These will increase coverage and number of devices supported simultaneously, while reducing latenc</w:t>
      </w:r>
      <w:r w:rsidR="00221090">
        <w:rPr>
          <w:rFonts w:cs="Times New Roman"/>
          <w:szCs w:val="24"/>
          <w:lang w:val="en-AU"/>
        </w:rPr>
        <w:t>ies</w:t>
      </w:r>
      <w:r w:rsidR="000B0F9F">
        <w:rPr>
          <w:rFonts w:cs="Times New Roman"/>
          <w:szCs w:val="24"/>
          <w:lang w:val="en-AU"/>
        </w:rPr>
        <w:t xml:space="preserve"> required in many</w:t>
      </w:r>
      <w:r w:rsidR="008B0F1D" w:rsidRPr="007A5229">
        <w:rPr>
          <w:rFonts w:cs="Times New Roman"/>
          <w:szCs w:val="24"/>
          <w:lang w:val="en-AU"/>
        </w:rPr>
        <w:t xml:space="preserve"> applications</w:t>
      </w:r>
      <w:r w:rsidR="000B0F9F">
        <w:rPr>
          <w:rFonts w:cs="Times New Roman"/>
          <w:szCs w:val="24"/>
          <w:lang w:val="en-AU"/>
        </w:rPr>
        <w:t>, e.g. in industrial and gaming, etc</w:t>
      </w:r>
      <w:r w:rsidR="008B0F1D" w:rsidRPr="007A5229">
        <w:rPr>
          <w:rFonts w:cs="Times New Roman"/>
          <w:szCs w:val="24"/>
          <w:lang w:val="en-AU"/>
        </w:rPr>
        <w:t xml:space="preserve">. The 5.6 GHz band is central to the </w:t>
      </w:r>
      <w:r w:rsidR="00597C93" w:rsidRPr="007A5229">
        <w:rPr>
          <w:rFonts w:cs="Times New Roman"/>
          <w:szCs w:val="24"/>
          <w:lang w:val="en-AU"/>
        </w:rPr>
        <w:t>effective utilization of the 5 GHz band.</w:t>
      </w:r>
    </w:p>
    <w:p w14:paraId="0CA104BB" w14:textId="2E6ACA23" w:rsidR="008B0F1D" w:rsidRPr="008B0F1D" w:rsidRDefault="00B90F48" w:rsidP="008B0F1D">
      <w:pPr>
        <w:pStyle w:val="ListParagraph"/>
        <w:numPr>
          <w:ilvl w:val="1"/>
          <w:numId w:val="8"/>
        </w:numPr>
        <w:spacing w:line="360" w:lineRule="auto"/>
        <w:rPr>
          <w:rFonts w:cs="Times New Roman"/>
          <w:szCs w:val="24"/>
        </w:rPr>
      </w:pPr>
      <w:r>
        <w:rPr>
          <w:rFonts w:cs="Times New Roman"/>
          <w:szCs w:val="24"/>
          <w:lang w:val="en-AU"/>
        </w:rPr>
        <w:t xml:space="preserve">Channels 160 MHz wide are required to </w:t>
      </w:r>
      <w:r w:rsidR="008B0F1D">
        <w:rPr>
          <w:rFonts w:cs="Times New Roman"/>
          <w:szCs w:val="24"/>
          <w:lang w:val="en-AU"/>
        </w:rPr>
        <w:t xml:space="preserve">take full advantage of </w:t>
      </w:r>
      <w:r w:rsidR="001C68BE">
        <w:rPr>
          <w:rFonts w:cs="Times New Roman"/>
          <w:szCs w:val="24"/>
          <w:lang w:val="en-AU"/>
        </w:rPr>
        <w:t>IEEE P</w:t>
      </w:r>
      <w:r w:rsidR="008B0F1D">
        <w:rPr>
          <w:rFonts w:cs="Times New Roman"/>
          <w:szCs w:val="24"/>
          <w:lang w:val="en-AU"/>
        </w:rPr>
        <w:t>802.11ax</w:t>
      </w:r>
      <w:r>
        <w:rPr>
          <w:rFonts w:cs="Times New Roman"/>
          <w:szCs w:val="24"/>
          <w:lang w:val="en-AU"/>
        </w:rPr>
        <w:t xml:space="preserve"> </w:t>
      </w:r>
      <w:r w:rsidR="008B0F1D">
        <w:rPr>
          <w:rFonts w:cs="Times New Roman"/>
          <w:szCs w:val="24"/>
          <w:lang w:val="en-AU"/>
        </w:rPr>
        <w:t>technology</w:t>
      </w:r>
    </w:p>
    <w:p w14:paraId="4388A764" w14:textId="47E7EBCE" w:rsidR="00260EEA" w:rsidRPr="00597C93" w:rsidRDefault="008B0F1D" w:rsidP="00597C93">
      <w:pPr>
        <w:pStyle w:val="ListParagraph"/>
        <w:numPr>
          <w:ilvl w:val="1"/>
          <w:numId w:val="8"/>
        </w:numPr>
        <w:spacing w:line="360" w:lineRule="auto"/>
        <w:rPr>
          <w:rFonts w:cs="Times New Roman"/>
          <w:szCs w:val="24"/>
        </w:rPr>
      </w:pPr>
      <w:r>
        <w:rPr>
          <w:rFonts w:cs="Times New Roman"/>
          <w:szCs w:val="24"/>
          <w:lang w:val="en-AU"/>
        </w:rPr>
        <w:t xml:space="preserve">Extremely High Throughput, currently under development as </w:t>
      </w:r>
      <w:r w:rsidR="001C68BE">
        <w:rPr>
          <w:rFonts w:cs="Times New Roman"/>
          <w:szCs w:val="24"/>
          <w:lang w:val="en-AU"/>
        </w:rPr>
        <w:t>IEEE P</w:t>
      </w:r>
      <w:r>
        <w:rPr>
          <w:rFonts w:cs="Times New Roman"/>
          <w:szCs w:val="24"/>
          <w:lang w:val="en-AU"/>
        </w:rPr>
        <w:t>802.11b</w:t>
      </w:r>
      <w:r w:rsidR="001C68BE">
        <w:rPr>
          <w:rFonts w:cs="Times New Roman"/>
          <w:szCs w:val="24"/>
          <w:lang w:val="en-AU"/>
        </w:rPr>
        <w:t>e</w:t>
      </w:r>
      <w:r>
        <w:rPr>
          <w:rFonts w:cs="Times New Roman"/>
          <w:szCs w:val="24"/>
          <w:lang w:val="en-AU"/>
        </w:rPr>
        <w:t xml:space="preserve"> will utilize 160 MHz and 320 MHz wide channels</w:t>
      </w:r>
    </w:p>
    <w:p w14:paraId="6A9E51EB" w14:textId="4D63B783" w:rsidR="00597C93" w:rsidRPr="00080FD2" w:rsidRDefault="00AC3AD8" w:rsidP="007A5229">
      <w:pPr>
        <w:spacing w:line="360" w:lineRule="auto"/>
        <w:ind w:left="720"/>
        <w:rPr>
          <w:rFonts w:ascii="Times New Roman" w:hAnsi="Times New Roman" w:cs="Times New Roman"/>
          <w:sz w:val="24"/>
          <w:szCs w:val="24"/>
          <w:lang w:val="en-AU"/>
        </w:rPr>
      </w:pPr>
      <w:r w:rsidRPr="00080FD2">
        <w:rPr>
          <w:rFonts w:ascii="Times New Roman" w:hAnsi="Times New Roman" w:cs="Times New Roman"/>
          <w:sz w:val="24"/>
          <w:szCs w:val="24"/>
          <w:lang w:val="en-AU"/>
        </w:rPr>
        <w:t xml:space="preserve">That said we would ask ACMA to review the </w:t>
      </w:r>
      <w:r w:rsidR="000B0F9F">
        <w:rPr>
          <w:rFonts w:ascii="Times New Roman" w:hAnsi="Times New Roman" w:cs="Times New Roman"/>
          <w:sz w:val="24"/>
          <w:szCs w:val="24"/>
          <w:lang w:val="en-AU"/>
        </w:rPr>
        <w:t xml:space="preserve">need for the proposed </w:t>
      </w:r>
      <w:r w:rsidRPr="00080FD2">
        <w:rPr>
          <w:rFonts w:ascii="Times New Roman" w:hAnsi="Times New Roman" w:cs="Times New Roman"/>
          <w:sz w:val="24"/>
          <w:szCs w:val="24"/>
          <w:lang w:val="en-AU"/>
        </w:rPr>
        <w:t xml:space="preserve">space apparatus licensing and to </w:t>
      </w:r>
      <w:r w:rsidR="007C06B4">
        <w:rPr>
          <w:rFonts w:ascii="Times New Roman" w:hAnsi="Times New Roman" w:cs="Times New Roman"/>
          <w:sz w:val="24"/>
          <w:szCs w:val="24"/>
          <w:lang w:val="en-AU"/>
        </w:rPr>
        <w:t xml:space="preserve">consider </w:t>
      </w:r>
      <w:r w:rsidRPr="00080FD2">
        <w:rPr>
          <w:rFonts w:ascii="Times New Roman" w:hAnsi="Times New Roman" w:cs="Times New Roman"/>
          <w:sz w:val="24"/>
          <w:szCs w:val="24"/>
          <w:lang w:val="en-AU"/>
        </w:rPr>
        <w:t>align</w:t>
      </w:r>
      <w:r w:rsidR="007C06B4">
        <w:rPr>
          <w:rFonts w:ascii="Times New Roman" w:hAnsi="Times New Roman" w:cs="Times New Roman"/>
          <w:sz w:val="24"/>
          <w:szCs w:val="24"/>
          <w:lang w:val="en-AU"/>
        </w:rPr>
        <w:t>ment</w:t>
      </w:r>
      <w:r w:rsidRPr="00080FD2">
        <w:rPr>
          <w:rFonts w:ascii="Times New Roman" w:hAnsi="Times New Roman" w:cs="Times New Roman"/>
          <w:sz w:val="24"/>
          <w:szCs w:val="24"/>
          <w:lang w:val="en-AU"/>
        </w:rPr>
        <w:t xml:space="preserve"> with </w:t>
      </w:r>
      <w:r w:rsidR="007C06B4">
        <w:rPr>
          <w:rFonts w:ascii="Times New Roman" w:hAnsi="Times New Roman" w:cs="Times New Roman"/>
          <w:sz w:val="24"/>
          <w:szCs w:val="24"/>
          <w:lang w:val="en-AU"/>
        </w:rPr>
        <w:t xml:space="preserve">ongoing regulatory changes </w:t>
      </w:r>
      <w:r w:rsidRPr="00080FD2">
        <w:rPr>
          <w:rFonts w:ascii="Times New Roman" w:hAnsi="Times New Roman" w:cs="Times New Roman"/>
          <w:sz w:val="24"/>
          <w:szCs w:val="24"/>
          <w:lang w:val="en-AU"/>
        </w:rPr>
        <w:t>in the European Union and USA for the 5.6 GHz band.</w:t>
      </w:r>
    </w:p>
    <w:p w14:paraId="0A4ABA26" w14:textId="77777777" w:rsidR="00AC3AD8" w:rsidRDefault="00AC3AD8" w:rsidP="00AC3AD8">
      <w:pPr>
        <w:spacing w:line="360" w:lineRule="auto"/>
        <w:ind w:left="360"/>
        <w:rPr>
          <w:rFonts w:ascii="Times New Roman" w:hAnsi="Times New Roman" w:cs="Times New Roman"/>
          <w:sz w:val="24"/>
          <w:szCs w:val="24"/>
        </w:rPr>
      </w:pPr>
    </w:p>
    <w:p w14:paraId="1BA34BB8" w14:textId="7B02794B" w:rsidR="00597C93" w:rsidRPr="007A5229" w:rsidRDefault="00597C93" w:rsidP="007A5229">
      <w:pPr>
        <w:pStyle w:val="ListParagraph"/>
        <w:numPr>
          <w:ilvl w:val="0"/>
          <w:numId w:val="3"/>
        </w:numPr>
        <w:spacing w:line="360" w:lineRule="auto"/>
        <w:rPr>
          <w:rFonts w:cs="Times New Roman"/>
          <w:szCs w:val="24"/>
        </w:rPr>
      </w:pPr>
      <w:r w:rsidRPr="007A5229">
        <w:rPr>
          <w:rFonts w:cs="Times New Roman"/>
          <w:szCs w:val="24"/>
        </w:rPr>
        <w:t>In addition, IEEE 802 believes ACMA should also consider the following:</w:t>
      </w:r>
    </w:p>
    <w:p w14:paraId="16A85095" w14:textId="503F2A31" w:rsidR="00597C93" w:rsidRDefault="00597C93" w:rsidP="00597C93">
      <w:pPr>
        <w:pStyle w:val="ListParagraph"/>
        <w:numPr>
          <w:ilvl w:val="0"/>
          <w:numId w:val="8"/>
        </w:numPr>
        <w:spacing w:line="360" w:lineRule="auto"/>
        <w:rPr>
          <w:rFonts w:cs="Times New Roman"/>
          <w:szCs w:val="24"/>
        </w:rPr>
      </w:pPr>
      <w:proofErr w:type="gramStart"/>
      <w:r>
        <w:rPr>
          <w:rFonts w:cs="Times New Roman"/>
          <w:szCs w:val="24"/>
        </w:rPr>
        <w:t>Due to the fact that</w:t>
      </w:r>
      <w:proofErr w:type="gramEnd"/>
      <w:r>
        <w:rPr>
          <w:rFonts w:cs="Times New Roman"/>
          <w:szCs w:val="24"/>
        </w:rPr>
        <w:t xml:space="preserve"> popularity and essentiality of Wi-Fi technologies, both the 2.4 GHz and 5 GHz bands are becoming increasingly congested. As a hedge against </w:t>
      </w:r>
      <w:r w:rsidR="009F64A8">
        <w:rPr>
          <w:rFonts w:cs="Times New Roman"/>
          <w:szCs w:val="24"/>
        </w:rPr>
        <w:t xml:space="preserve">future </w:t>
      </w:r>
      <w:r>
        <w:rPr>
          <w:rFonts w:cs="Times New Roman"/>
          <w:szCs w:val="24"/>
        </w:rPr>
        <w:t xml:space="preserve">spectrum gridlock, both the </w:t>
      </w:r>
      <w:r w:rsidR="00221090">
        <w:rPr>
          <w:rFonts w:cs="Times New Roman"/>
          <w:szCs w:val="24"/>
        </w:rPr>
        <w:t xml:space="preserve">EU and </w:t>
      </w:r>
      <w:r>
        <w:rPr>
          <w:rFonts w:cs="Times New Roman"/>
          <w:szCs w:val="24"/>
        </w:rPr>
        <w:t>US</w:t>
      </w:r>
      <w:r w:rsidR="00221090">
        <w:rPr>
          <w:rFonts w:cs="Times New Roman"/>
          <w:szCs w:val="24"/>
        </w:rPr>
        <w:t>A</w:t>
      </w:r>
      <w:r>
        <w:rPr>
          <w:rFonts w:cs="Times New Roman"/>
          <w:szCs w:val="24"/>
        </w:rPr>
        <w:t xml:space="preserve"> are working towards reorganizing and </w:t>
      </w:r>
      <w:r w:rsidR="009F64A8">
        <w:rPr>
          <w:rFonts w:cs="Times New Roman"/>
          <w:szCs w:val="24"/>
        </w:rPr>
        <w:t xml:space="preserve">making available large portions of the bands between 5925 MHz and 7125 MHz for license-exempt use. IEEE 802.11 is in the process of extending the </w:t>
      </w:r>
      <w:r w:rsidR="001C68BE">
        <w:rPr>
          <w:rFonts w:cs="Times New Roman"/>
          <w:szCs w:val="24"/>
        </w:rPr>
        <w:t>IEEE P802.</w:t>
      </w:r>
      <w:r w:rsidR="009F64A8">
        <w:rPr>
          <w:rFonts w:cs="Times New Roman"/>
          <w:szCs w:val="24"/>
        </w:rPr>
        <w:t xml:space="preserve">11ax standard to support this. </w:t>
      </w:r>
      <w:r w:rsidR="00F1786E">
        <w:rPr>
          <w:rFonts w:cs="Times New Roman"/>
          <w:szCs w:val="24"/>
        </w:rPr>
        <w:t>At the same time</w:t>
      </w:r>
      <w:r w:rsidR="002730AC">
        <w:rPr>
          <w:rFonts w:cs="Times New Roman"/>
          <w:szCs w:val="24"/>
        </w:rPr>
        <w:t xml:space="preserve">, we continue to support </w:t>
      </w:r>
      <w:r w:rsidR="00AF156C">
        <w:rPr>
          <w:rFonts w:cs="Times New Roman"/>
          <w:szCs w:val="24"/>
        </w:rPr>
        <w:t>Ultra-wid</w:t>
      </w:r>
      <w:r w:rsidR="00305F80">
        <w:rPr>
          <w:rFonts w:cs="Times New Roman"/>
          <w:szCs w:val="24"/>
        </w:rPr>
        <w:t>e</w:t>
      </w:r>
      <w:r w:rsidR="00BF5760">
        <w:rPr>
          <w:rFonts w:cs="Times New Roman"/>
          <w:szCs w:val="24"/>
        </w:rPr>
        <w:t xml:space="preserve"> </w:t>
      </w:r>
      <w:r w:rsidR="00AF156C">
        <w:rPr>
          <w:rFonts w:cs="Times New Roman"/>
          <w:szCs w:val="24"/>
        </w:rPr>
        <w:t>b</w:t>
      </w:r>
      <w:r w:rsidR="002730AC">
        <w:rPr>
          <w:rFonts w:cs="Times New Roman"/>
          <w:szCs w:val="24"/>
        </w:rPr>
        <w:t>and (UWB) technologies in 6 GHz, based on IEEE 802.15 standards that operate there, and expect that any new regulations would ensure its continued use</w:t>
      </w:r>
      <w:r w:rsidR="007A5229">
        <w:rPr>
          <w:rFonts w:cs="Times New Roman"/>
          <w:szCs w:val="24"/>
        </w:rPr>
        <w:t xml:space="preserve"> with existing regulations</w:t>
      </w:r>
      <w:r w:rsidR="002730AC">
        <w:rPr>
          <w:rFonts w:cs="Times New Roman"/>
          <w:szCs w:val="24"/>
        </w:rPr>
        <w:t>.</w:t>
      </w:r>
      <w:r w:rsidR="007A5229">
        <w:rPr>
          <w:rFonts w:cs="Times New Roman"/>
          <w:szCs w:val="24"/>
        </w:rPr>
        <w:t xml:space="preserve"> </w:t>
      </w:r>
    </w:p>
    <w:p w14:paraId="12D6BAEE" w14:textId="38B2818D" w:rsidR="009F64A8" w:rsidRPr="00597C93" w:rsidRDefault="009F64A8" w:rsidP="00597C93">
      <w:pPr>
        <w:pStyle w:val="ListParagraph"/>
        <w:numPr>
          <w:ilvl w:val="0"/>
          <w:numId w:val="8"/>
        </w:numPr>
        <w:spacing w:line="360" w:lineRule="auto"/>
        <w:rPr>
          <w:rFonts w:cs="Times New Roman"/>
          <w:szCs w:val="24"/>
        </w:rPr>
      </w:pPr>
      <w:proofErr w:type="gramStart"/>
      <w:r>
        <w:rPr>
          <w:rFonts w:cs="Times New Roman"/>
          <w:szCs w:val="24"/>
        </w:rPr>
        <w:lastRenderedPageBreak/>
        <w:t>In regard to</w:t>
      </w:r>
      <w:proofErr w:type="gramEnd"/>
      <w:r>
        <w:rPr>
          <w:rFonts w:cs="Times New Roman"/>
          <w:szCs w:val="24"/>
        </w:rPr>
        <w:t xml:space="preserve"> the </w:t>
      </w:r>
      <w:r w:rsidR="00B763A3">
        <w:rPr>
          <w:rFonts w:cs="Times New Roman"/>
          <w:szCs w:val="24"/>
        </w:rPr>
        <w:t>longer-term</w:t>
      </w:r>
      <w:r>
        <w:rPr>
          <w:rFonts w:cs="Times New Roman"/>
          <w:szCs w:val="24"/>
        </w:rPr>
        <w:t xml:space="preserve"> view, IEEE 802 believes that creating and maintaining a dynamic database of all RF spectrum use will enable the maximum utilization of this finite resource. It can monitor and manage interference to licensed users and critical national defense spectrum, while opening a large amount of spectrum for opportunistic use, such as for disaster recovery </w:t>
      </w:r>
      <w:r w:rsidR="00277DCB">
        <w:rPr>
          <w:rFonts w:cs="Times New Roman"/>
          <w:szCs w:val="24"/>
        </w:rPr>
        <w:t>and bringing broadband to unserved or underserved segments of the population.</w:t>
      </w:r>
    </w:p>
    <w:p w14:paraId="68BDC54C" w14:textId="77777777" w:rsidR="00277DCB" w:rsidRDefault="00277DCB" w:rsidP="00260EEA">
      <w:pPr>
        <w:spacing w:line="360" w:lineRule="auto"/>
        <w:ind w:left="360"/>
        <w:rPr>
          <w:rFonts w:cs="Times New Roman"/>
          <w:szCs w:val="24"/>
        </w:rPr>
      </w:pPr>
    </w:p>
    <w:p w14:paraId="4781BE8B" w14:textId="14ABEED1" w:rsidR="00260EEA" w:rsidRPr="007A5229" w:rsidRDefault="00277DCB" w:rsidP="007A5229">
      <w:pPr>
        <w:pStyle w:val="ListParagraph"/>
        <w:numPr>
          <w:ilvl w:val="0"/>
          <w:numId w:val="3"/>
        </w:numPr>
        <w:spacing w:line="360" w:lineRule="auto"/>
        <w:rPr>
          <w:rFonts w:cs="Times New Roman"/>
          <w:szCs w:val="24"/>
        </w:rPr>
      </w:pPr>
      <w:r w:rsidRPr="007A5229">
        <w:rPr>
          <w:rFonts w:cs="Times New Roman"/>
          <w:szCs w:val="24"/>
        </w:rPr>
        <w:t xml:space="preserve">One final note, in response to </w:t>
      </w:r>
      <w:r w:rsidR="00655A1A">
        <w:rPr>
          <w:rFonts w:cs="Times New Roman"/>
          <w:szCs w:val="24"/>
        </w:rPr>
        <w:t>q</w:t>
      </w:r>
      <w:r w:rsidRPr="007A5229">
        <w:rPr>
          <w:rFonts w:cs="Times New Roman"/>
          <w:szCs w:val="24"/>
        </w:rPr>
        <w:t>uestion 2, we note that the Cisco VNI quoted is an older revision, and would suggest updating with the 12</w:t>
      </w:r>
      <w:r w:rsidRPr="007A5229">
        <w:rPr>
          <w:rFonts w:cs="Times New Roman"/>
          <w:szCs w:val="24"/>
          <w:vertAlign w:val="superscript"/>
        </w:rPr>
        <w:t>th</w:t>
      </w:r>
      <w:r w:rsidRPr="007A5229">
        <w:rPr>
          <w:rFonts w:cs="Times New Roman"/>
          <w:szCs w:val="24"/>
        </w:rPr>
        <w:t xml:space="preserve"> annual forecast (</w:t>
      </w:r>
      <w:hyperlink r:id="rId9" w:history="1">
        <w:r>
          <w:rPr>
            <w:rStyle w:val="Hyperlink"/>
          </w:rPr>
          <w:t>https://www.cisco.com/c/en/us/solutions/service-provider/visual-networking-index-vni/index.html</w:t>
        </w:r>
      </w:hyperlink>
      <w:r>
        <w:t xml:space="preserve">). </w:t>
      </w:r>
      <w:r w:rsidRPr="007A5229">
        <w:rPr>
          <w:rFonts w:cs="Times New Roman"/>
        </w:rPr>
        <w:t xml:space="preserve"> </w:t>
      </w:r>
      <w:r w:rsidR="00655A1A">
        <w:rPr>
          <w:rFonts w:cs="Times New Roman"/>
        </w:rPr>
        <w:t xml:space="preserve">This demonstrates </w:t>
      </w:r>
      <w:r w:rsidRPr="007A5229">
        <w:rPr>
          <w:rFonts w:cs="Times New Roman"/>
        </w:rPr>
        <w:t>that the rapidly changing RF spectrum horizon requires constant review</w:t>
      </w:r>
      <w:r w:rsidRPr="007A5229">
        <w:rPr>
          <w:rFonts w:cs="Times New Roman"/>
          <w:szCs w:val="24"/>
        </w:rPr>
        <w:t>.</w:t>
      </w:r>
    </w:p>
    <w:p w14:paraId="15641474" w14:textId="5E45942E" w:rsidR="00956AD8" w:rsidRPr="00260EEA" w:rsidRDefault="00956AD8" w:rsidP="00260EEA">
      <w:pPr>
        <w:spacing w:line="360" w:lineRule="auto"/>
        <w:ind w:left="360"/>
        <w:rPr>
          <w:rFonts w:cs="Times New Roman"/>
          <w:b/>
          <w:u w:val="single"/>
        </w:rPr>
      </w:pPr>
    </w:p>
    <w:p w14:paraId="6D608FBA" w14:textId="68C670FA" w:rsidR="002F61CA" w:rsidRPr="005C4B64" w:rsidRDefault="002F61CA" w:rsidP="00F5769C">
      <w:pPr>
        <w:spacing w:before="100" w:after="360" w:line="360" w:lineRule="auto"/>
        <w:jc w:val="center"/>
        <w:rPr>
          <w:rFonts w:ascii="Times New Roman" w:hAnsi="Times New Roman" w:cs="Times New Roman"/>
          <w:b/>
          <w:bCs/>
          <w:caps/>
          <w:sz w:val="24"/>
          <w:szCs w:val="24"/>
          <w:u w:val="single"/>
          <w:lang w:val="en-GB"/>
        </w:rPr>
      </w:pPr>
      <w:r w:rsidRPr="005C4B64">
        <w:rPr>
          <w:rFonts w:ascii="Times New Roman" w:hAnsi="Times New Roman" w:cs="Times New Roman"/>
          <w:b/>
          <w:bCs/>
          <w:caps/>
          <w:sz w:val="24"/>
          <w:szCs w:val="24"/>
          <w:u w:val="single"/>
          <w:lang w:val="en-GB"/>
        </w:rPr>
        <w:t>CONCLUSION</w:t>
      </w:r>
    </w:p>
    <w:p w14:paraId="2C76BE2B" w14:textId="4FC70CDF" w:rsidR="002F61CA" w:rsidRPr="00130B02" w:rsidRDefault="002F61CA" w:rsidP="007A5229">
      <w:pPr>
        <w:pStyle w:val="ListParagraph"/>
        <w:numPr>
          <w:ilvl w:val="0"/>
          <w:numId w:val="3"/>
        </w:numPr>
        <w:spacing w:line="360" w:lineRule="auto"/>
        <w:contextualSpacing w:val="0"/>
        <w:rPr>
          <w:rFonts w:cs="Times New Roman"/>
          <w:lang w:val="en-GB"/>
        </w:rPr>
      </w:pPr>
      <w:r w:rsidRPr="00130B02">
        <w:rPr>
          <w:rFonts w:cs="Times New Roman"/>
          <w:lang w:val="en-GB"/>
        </w:rPr>
        <w:t xml:space="preserve">IEEE 802 </w:t>
      </w:r>
      <w:r w:rsidR="00A87D0D">
        <w:rPr>
          <w:rFonts w:cs="Times New Roman"/>
          <w:lang w:val="en-GB"/>
        </w:rPr>
        <w:t>thanks the ACMA for the opportunity to comment on the Five-year spectrum outlook for 2019-23.</w:t>
      </w:r>
    </w:p>
    <w:p w14:paraId="626A4B2A" w14:textId="77777777" w:rsidR="002F61CA" w:rsidRPr="00DC729B" w:rsidRDefault="002F61CA" w:rsidP="00F5769C">
      <w:pPr>
        <w:spacing w:line="360" w:lineRule="auto"/>
        <w:rPr>
          <w:rFonts w:ascii="Times New Roman" w:hAnsi="Times New Roman" w:cs="Times New Roman"/>
          <w:sz w:val="24"/>
          <w:szCs w:val="24"/>
          <w:lang w:val="en-GB"/>
        </w:rPr>
      </w:pPr>
    </w:p>
    <w:p w14:paraId="22D27868" w14:textId="77777777" w:rsidR="002F61CA" w:rsidRPr="00DC729B" w:rsidRDefault="002F61CA" w:rsidP="00F5769C">
      <w:pPr>
        <w:spacing w:line="360" w:lineRule="auto"/>
        <w:rPr>
          <w:rFonts w:ascii="Times New Roman" w:hAnsi="Times New Roman" w:cs="Times New Roman"/>
          <w:sz w:val="24"/>
          <w:szCs w:val="24"/>
          <w:lang w:val="en-GB"/>
        </w:rPr>
      </w:pPr>
      <w:r w:rsidRPr="00DC729B">
        <w:rPr>
          <w:rFonts w:ascii="Times New Roman" w:hAnsi="Times New Roman" w:cs="Times New Roman"/>
          <w:sz w:val="24"/>
          <w:szCs w:val="24"/>
          <w:lang w:val="en-GB"/>
        </w:rPr>
        <w:t>Respectfully submitted</w:t>
      </w:r>
    </w:p>
    <w:p w14:paraId="363A01C7" w14:textId="75BA0C64" w:rsidR="00903FF7" w:rsidRPr="00E67928" w:rsidRDefault="00903FF7" w:rsidP="00903FF7">
      <w:pPr>
        <w:pStyle w:val="Default"/>
        <w:spacing w:line="360" w:lineRule="auto"/>
        <w:contextualSpacing/>
      </w:pPr>
      <w:r w:rsidRPr="00E67928">
        <w:t>By:</w:t>
      </w:r>
      <w:r w:rsidR="00361D0A">
        <w:rPr>
          <w:u w:val="single"/>
        </w:rPr>
        <w:t xml:space="preserve"> </w:t>
      </w:r>
      <w:r w:rsidRPr="00361D0A">
        <w:rPr>
          <w:highlight w:val="yellow"/>
          <w:u w:val="single"/>
        </w:rPr>
        <w:t>/</w:t>
      </w:r>
      <w:r w:rsidR="00361D0A">
        <w:rPr>
          <w:highlight w:val="yellow"/>
          <w:u w:val="single"/>
        </w:rPr>
        <w:t>_______________</w:t>
      </w:r>
      <w:r w:rsidRPr="00361D0A">
        <w:rPr>
          <w:highlight w:val="yellow"/>
          <w:u w:val="single"/>
        </w:rPr>
        <w:t>/</w:t>
      </w:r>
    </w:p>
    <w:p w14:paraId="319F4E4C" w14:textId="77777777" w:rsidR="00903FF7" w:rsidRDefault="00903FF7" w:rsidP="00F5769C">
      <w:pPr>
        <w:spacing w:line="360" w:lineRule="auto"/>
        <w:rPr>
          <w:rFonts w:ascii="Times New Roman" w:hAnsi="Times New Roman" w:cs="Times New Roman"/>
          <w:sz w:val="24"/>
          <w:szCs w:val="24"/>
        </w:rPr>
      </w:pPr>
    </w:p>
    <w:p w14:paraId="691CB1DF" w14:textId="2B1DCF1D" w:rsidR="002F61CA" w:rsidRPr="00DC729B" w:rsidRDefault="002F61CA" w:rsidP="00F5769C">
      <w:pPr>
        <w:spacing w:line="360" w:lineRule="auto"/>
        <w:rPr>
          <w:rFonts w:ascii="Times New Roman" w:hAnsi="Times New Roman" w:cs="Times New Roman"/>
          <w:sz w:val="24"/>
          <w:szCs w:val="24"/>
        </w:rPr>
      </w:pPr>
      <w:r w:rsidRPr="00DC729B">
        <w:rPr>
          <w:rFonts w:ascii="Times New Roman" w:hAnsi="Times New Roman" w:cs="Times New Roman"/>
          <w:sz w:val="24"/>
          <w:szCs w:val="24"/>
        </w:rPr>
        <w:t xml:space="preserve">Paul Nikolich </w:t>
      </w:r>
    </w:p>
    <w:p w14:paraId="0CE09F0B" w14:textId="77777777" w:rsidR="002F61CA" w:rsidRPr="00DC729B" w:rsidRDefault="002F61CA" w:rsidP="00F5769C">
      <w:pPr>
        <w:spacing w:line="360" w:lineRule="auto"/>
        <w:rPr>
          <w:rFonts w:ascii="Times New Roman" w:hAnsi="Times New Roman" w:cs="Times New Roman"/>
          <w:sz w:val="24"/>
          <w:szCs w:val="24"/>
        </w:rPr>
      </w:pPr>
      <w:r w:rsidRPr="00DC729B">
        <w:rPr>
          <w:rFonts w:ascii="Times New Roman" w:hAnsi="Times New Roman" w:cs="Times New Roman"/>
          <w:sz w:val="24"/>
          <w:szCs w:val="24"/>
        </w:rPr>
        <w:t xml:space="preserve">IEEE 802 LAN/MAN Standards Committee Chairman </w:t>
      </w:r>
    </w:p>
    <w:p w14:paraId="2042131C" w14:textId="730DCDD1" w:rsidR="002F61CA" w:rsidRPr="00361D0A" w:rsidRDefault="002F61CA" w:rsidP="00F5769C">
      <w:pPr>
        <w:spacing w:line="360" w:lineRule="auto"/>
        <w:rPr>
          <w:rFonts w:ascii="Times New Roman" w:hAnsi="Times New Roman" w:cs="Times New Roman"/>
          <w:sz w:val="24"/>
          <w:szCs w:val="24"/>
        </w:rPr>
      </w:pPr>
      <w:proofErr w:type="spellStart"/>
      <w:r w:rsidRPr="00DC729B">
        <w:rPr>
          <w:rFonts w:ascii="Times New Roman" w:hAnsi="Times New Roman" w:cs="Times New Roman"/>
          <w:sz w:val="24"/>
          <w:szCs w:val="24"/>
        </w:rPr>
        <w:t>em</w:t>
      </w:r>
      <w:proofErr w:type="spellEnd"/>
      <w:r w:rsidRPr="00DC729B">
        <w:rPr>
          <w:rFonts w:ascii="Times New Roman" w:hAnsi="Times New Roman" w:cs="Times New Roman"/>
          <w:sz w:val="24"/>
          <w:szCs w:val="24"/>
        </w:rPr>
        <w:t xml:space="preserve">: </w:t>
      </w:r>
      <w:hyperlink r:id="rId10" w:history="1">
        <w:r w:rsidR="00F5769C" w:rsidRPr="00361D0A">
          <w:rPr>
            <w:rStyle w:val="Hyperlink"/>
            <w:bCs/>
            <w:sz w:val="24"/>
            <w:szCs w:val="24"/>
          </w:rPr>
          <w:t>IEEE802radioreg@ieee.org</w:t>
        </w:r>
      </w:hyperlink>
    </w:p>
    <w:p w14:paraId="4FBB9EED" w14:textId="63573785" w:rsidR="00903FF7" w:rsidRDefault="00903FF7" w:rsidP="00F5769C">
      <w:pPr>
        <w:spacing w:line="360" w:lineRule="auto"/>
        <w:rPr>
          <w:rFonts w:ascii="Times New Roman" w:hAnsi="Times New Roman" w:cs="Times New Roman"/>
          <w:b/>
          <w:sz w:val="24"/>
          <w:lang w:val="en-GB"/>
        </w:rPr>
      </w:pPr>
    </w:p>
    <w:p w14:paraId="3BA7888C" w14:textId="411DFA7B" w:rsidR="002F61CA" w:rsidRPr="005C4B64" w:rsidRDefault="002F61CA" w:rsidP="00F5769C">
      <w:pPr>
        <w:spacing w:line="360" w:lineRule="auto"/>
        <w:rPr>
          <w:rFonts w:ascii="Times New Roman" w:hAnsi="Times New Roman" w:cs="Times New Roman"/>
          <w:b/>
          <w:sz w:val="24"/>
          <w:lang w:val="en-GB"/>
        </w:rPr>
      </w:pPr>
      <w:r w:rsidRPr="005C4B64">
        <w:rPr>
          <w:rFonts w:ascii="Times New Roman" w:hAnsi="Times New Roman" w:cs="Times New Roman"/>
          <w:b/>
          <w:sz w:val="24"/>
          <w:lang w:val="en-GB"/>
        </w:rPr>
        <w:t>References:</w:t>
      </w:r>
    </w:p>
    <w:p w14:paraId="252E289F" w14:textId="04A296B2" w:rsidR="002F61CA" w:rsidRPr="005E7010" w:rsidRDefault="00B65505" w:rsidP="00F5769C">
      <w:pPr>
        <w:pStyle w:val="ListParagraph"/>
        <w:numPr>
          <w:ilvl w:val="0"/>
          <w:numId w:val="2"/>
        </w:numPr>
        <w:spacing w:line="360" w:lineRule="auto"/>
        <w:contextualSpacing w:val="0"/>
        <w:rPr>
          <w:rFonts w:cs="Times New Roman"/>
          <w:color w:val="222222"/>
          <w:sz w:val="20"/>
          <w:szCs w:val="20"/>
          <w:shd w:val="clear" w:color="auto" w:fill="FFFFFF"/>
        </w:rPr>
      </w:pPr>
      <w:r w:rsidRPr="005E7010">
        <w:rPr>
          <w:rFonts w:cs="Times New Roman"/>
          <w:color w:val="222222"/>
          <w:sz w:val="20"/>
          <w:szCs w:val="20"/>
          <w:shd w:val="clear" w:color="auto" w:fill="FFFFFF"/>
        </w:rPr>
        <w:t>Wi-Fi Alliance</w:t>
      </w:r>
      <w:r w:rsidR="0004163A" w:rsidRPr="005E7010">
        <w:rPr>
          <w:rFonts w:cs="Times New Roman"/>
          <w:color w:val="222222"/>
          <w:sz w:val="20"/>
          <w:szCs w:val="20"/>
          <w:shd w:val="clear" w:color="auto" w:fill="FFFFFF"/>
        </w:rPr>
        <w:t>®</w:t>
      </w:r>
      <w:r w:rsidRPr="005E7010">
        <w:rPr>
          <w:rFonts w:cs="Times New Roman"/>
          <w:color w:val="222222"/>
          <w:sz w:val="20"/>
          <w:szCs w:val="20"/>
          <w:shd w:val="clear" w:color="auto" w:fill="FFFFFF"/>
        </w:rPr>
        <w:t xml:space="preserve"> is a non-profit organization that promotes Wi-Fi</w:t>
      </w:r>
      <w:r w:rsidR="0092531E" w:rsidRPr="005E7010">
        <w:rPr>
          <w:rFonts w:cs="Times New Roman"/>
          <w:color w:val="222222"/>
          <w:sz w:val="20"/>
          <w:szCs w:val="20"/>
          <w:shd w:val="clear" w:color="auto" w:fill="FFFFFF"/>
        </w:rPr>
        <w:t>®</w:t>
      </w:r>
      <w:r w:rsidRPr="005E7010">
        <w:rPr>
          <w:rFonts w:cs="Times New Roman"/>
          <w:color w:val="222222"/>
          <w:sz w:val="20"/>
          <w:szCs w:val="20"/>
          <w:shd w:val="clear" w:color="auto" w:fill="FFFFFF"/>
        </w:rPr>
        <w:t xml:space="preserve"> technology and certifies Wi-Fi</w:t>
      </w:r>
      <w:r w:rsidR="00B32826">
        <w:rPr>
          <w:rFonts w:cs="Times New Roman"/>
          <w:color w:val="222222"/>
          <w:sz w:val="20"/>
          <w:szCs w:val="20"/>
          <w:shd w:val="clear" w:color="auto" w:fill="FFFFFF"/>
        </w:rPr>
        <w:t>®</w:t>
      </w:r>
      <w:r w:rsidRPr="005E7010">
        <w:rPr>
          <w:rFonts w:cs="Times New Roman"/>
          <w:color w:val="222222"/>
          <w:sz w:val="20"/>
          <w:szCs w:val="20"/>
          <w:shd w:val="clear" w:color="auto" w:fill="FFFFFF"/>
        </w:rPr>
        <w:t xml:space="preserve"> products if they conform to certain standards of interoperability.</w:t>
      </w:r>
      <w:r w:rsidR="0004163A" w:rsidRPr="005E7010">
        <w:rPr>
          <w:rFonts w:cs="Times New Roman"/>
          <w:color w:val="222222"/>
          <w:sz w:val="20"/>
          <w:szCs w:val="20"/>
          <w:shd w:val="clear" w:color="auto" w:fill="FFFFFF"/>
        </w:rPr>
        <w:t xml:space="preserve"> </w:t>
      </w:r>
      <w:r w:rsidR="0001010B" w:rsidRPr="005E7010">
        <w:rPr>
          <w:rFonts w:cs="Times New Roman"/>
          <w:color w:val="222222"/>
          <w:sz w:val="20"/>
          <w:szCs w:val="20"/>
          <w:shd w:val="clear" w:color="auto" w:fill="FFFFFF"/>
        </w:rPr>
        <w:t xml:space="preserve">Wi-Fi Alliance®, Wi-Fi® and </w:t>
      </w:r>
      <w:proofErr w:type="spellStart"/>
      <w:r w:rsidR="0001010B" w:rsidRPr="005E7010">
        <w:rPr>
          <w:rFonts w:cs="Times New Roman"/>
          <w:color w:val="222222"/>
          <w:sz w:val="20"/>
          <w:szCs w:val="20"/>
          <w:shd w:val="clear" w:color="auto" w:fill="FFFFFF"/>
        </w:rPr>
        <w:t>WiGig</w:t>
      </w:r>
      <w:proofErr w:type="spellEnd"/>
      <w:r w:rsidR="0001010B" w:rsidRPr="005E7010">
        <w:rPr>
          <w:rFonts w:cs="Times New Roman"/>
          <w:color w:val="222222"/>
          <w:sz w:val="20"/>
          <w:szCs w:val="20"/>
          <w:shd w:val="clear" w:color="auto" w:fill="FFFFFF"/>
        </w:rPr>
        <w:t xml:space="preserve">® are </w:t>
      </w:r>
      <w:r w:rsidR="00301194" w:rsidRPr="005E7010">
        <w:rPr>
          <w:rFonts w:cs="Times New Roman"/>
          <w:color w:val="222222"/>
          <w:sz w:val="20"/>
          <w:szCs w:val="20"/>
          <w:shd w:val="clear" w:color="auto" w:fill="FFFFFF"/>
        </w:rPr>
        <w:t xml:space="preserve">registered trademarks and </w:t>
      </w:r>
      <w:r w:rsidR="00301194" w:rsidRPr="005E7010">
        <w:rPr>
          <w:rFonts w:cs="Times New Roman"/>
          <w:sz w:val="20"/>
          <w:szCs w:val="20"/>
          <w:lang w:val="en-GB"/>
        </w:rPr>
        <w:t xml:space="preserve">Wi-Fi CERTIFIED </w:t>
      </w:r>
      <w:proofErr w:type="spellStart"/>
      <w:r w:rsidR="00301194" w:rsidRPr="005E7010">
        <w:rPr>
          <w:rFonts w:cs="Times New Roman"/>
          <w:sz w:val="20"/>
          <w:szCs w:val="20"/>
          <w:lang w:val="en-GB"/>
        </w:rPr>
        <w:t>WiGig</w:t>
      </w:r>
      <w:proofErr w:type="spellEnd"/>
      <w:r w:rsidR="00301194" w:rsidRPr="005E7010">
        <w:rPr>
          <w:rFonts w:cs="Times New Roman"/>
          <w:sz w:val="20"/>
          <w:szCs w:val="20"/>
          <w:lang w:val="en-GB"/>
        </w:rPr>
        <w:t>™ is a trademark of the Wi-F</w:t>
      </w:r>
      <w:r w:rsidR="00A10674" w:rsidRPr="005E7010">
        <w:rPr>
          <w:rFonts w:cs="Times New Roman"/>
          <w:sz w:val="20"/>
          <w:szCs w:val="20"/>
          <w:lang w:val="en-GB"/>
        </w:rPr>
        <w:t>i</w:t>
      </w:r>
      <w:r w:rsidR="00301194" w:rsidRPr="005E7010">
        <w:rPr>
          <w:rFonts w:cs="Times New Roman"/>
          <w:sz w:val="20"/>
          <w:szCs w:val="20"/>
          <w:lang w:val="en-GB"/>
        </w:rPr>
        <w:t xml:space="preserve"> Alliance.</w:t>
      </w:r>
    </w:p>
    <w:sectPr w:rsidR="002F61CA" w:rsidRPr="005E7010" w:rsidSect="00D40B80">
      <w:headerReference w:type="default" r:id="rId11"/>
      <w:footerReference w:type="default" r:id="rId12"/>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B6FAC" w14:textId="77777777" w:rsidR="00097324" w:rsidRDefault="00097324" w:rsidP="002F61CA">
      <w:pPr>
        <w:spacing w:after="0" w:line="240" w:lineRule="auto"/>
      </w:pPr>
      <w:r>
        <w:separator/>
      </w:r>
    </w:p>
  </w:endnote>
  <w:endnote w:type="continuationSeparator" w:id="0">
    <w:p w14:paraId="722D4999" w14:textId="77777777" w:rsidR="00097324" w:rsidRDefault="00097324" w:rsidP="002F6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4CFCB" w14:textId="77777777" w:rsidR="0081175A" w:rsidRDefault="0081175A" w:rsidP="000968CD">
    <w:pPr>
      <w:pStyle w:val="Footer"/>
      <w:tabs>
        <w:tab w:val="clear" w:pos="9360"/>
        <w:tab w:val="right" w:pos="10800"/>
      </w:tabs>
    </w:pPr>
  </w:p>
  <w:p w14:paraId="59945078" w14:textId="6C2D8DE3" w:rsidR="00956AD8" w:rsidRDefault="00097324" w:rsidP="00956AD8">
    <w:pPr>
      <w:pStyle w:val="Footer"/>
      <w:tabs>
        <w:tab w:val="clear" w:pos="9360"/>
        <w:tab w:val="right" w:pos="10800"/>
      </w:tabs>
    </w:pPr>
    <w:r>
      <w:fldChar w:fldCharType="begin"/>
    </w:r>
    <w:r>
      <w:instrText xml:space="preserve"> SUBJECT  \* MERGEFORMAT </w:instrText>
    </w:r>
    <w:r>
      <w:fldChar w:fldCharType="separate"/>
    </w:r>
    <w:r w:rsidR="00956AD8">
      <w:t>Submission</w:t>
    </w:r>
    <w:r>
      <w:fldChar w:fldCharType="end"/>
    </w:r>
    <w:r w:rsidR="00956AD8">
      <w:tab/>
      <w:t xml:space="preserve">page </w:t>
    </w:r>
    <w:r w:rsidR="00956AD8">
      <w:fldChar w:fldCharType="begin"/>
    </w:r>
    <w:r w:rsidR="00956AD8">
      <w:instrText xml:space="preserve">page </w:instrText>
    </w:r>
    <w:r w:rsidR="00956AD8">
      <w:fldChar w:fldCharType="separate"/>
    </w:r>
    <w:r w:rsidR="00956AD8">
      <w:t>2</w:t>
    </w:r>
    <w:r w:rsidR="00956AD8">
      <w:fldChar w:fldCharType="end"/>
    </w:r>
    <w:r w:rsidR="00956AD8">
      <w:tab/>
      <w:t xml:space="preserve">_________________________ </w:t>
    </w:r>
  </w:p>
  <w:p w14:paraId="29DFF0D3" w14:textId="77777777" w:rsidR="00956AD8" w:rsidRDefault="00956AD8" w:rsidP="00956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44325" w14:textId="77777777" w:rsidR="00097324" w:rsidRDefault="00097324" w:rsidP="002F61CA">
      <w:pPr>
        <w:spacing w:after="0" w:line="240" w:lineRule="auto"/>
      </w:pPr>
      <w:r>
        <w:separator/>
      </w:r>
    </w:p>
  </w:footnote>
  <w:footnote w:type="continuationSeparator" w:id="0">
    <w:p w14:paraId="641E983D" w14:textId="77777777" w:rsidR="00097324" w:rsidRDefault="00097324" w:rsidP="002F61CA">
      <w:pPr>
        <w:spacing w:after="0" w:line="240" w:lineRule="auto"/>
      </w:pPr>
      <w:r>
        <w:continuationSeparator/>
      </w:r>
    </w:p>
  </w:footnote>
  <w:footnote w:id="1">
    <w:p w14:paraId="0479D9CE" w14:textId="77777777" w:rsidR="00E85E59" w:rsidRPr="00905FB7" w:rsidRDefault="00E85E59" w:rsidP="00E85E59">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Pr>
          <w:sz w:val="18"/>
          <w:szCs w:val="18"/>
        </w:rPr>
        <w:t>,</w:t>
      </w:r>
      <w:r w:rsidRPr="00905FB7">
        <w:rPr>
          <w:sz w:val="18"/>
          <w:szCs w:val="18"/>
        </w:rPr>
        <w:t xml:space="preserve"> the IEEE Standards Association</w:t>
      </w:r>
      <w:r>
        <w:rPr>
          <w:sz w:val="18"/>
          <w:szCs w:val="18"/>
        </w:rPr>
        <w:t xml:space="preserve"> or IEEE Technical Activities</w:t>
      </w:r>
      <w:r w:rsidRPr="00905FB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9895C" w14:textId="5CD9BC1D" w:rsidR="00956AD8" w:rsidRDefault="00097324" w:rsidP="00956AD8">
    <w:pPr>
      <w:pStyle w:val="Header"/>
      <w:tabs>
        <w:tab w:val="clear" w:pos="9360"/>
        <w:tab w:val="right" w:pos="10800"/>
      </w:tabs>
    </w:pPr>
    <w:sdt>
      <w:sdtPr>
        <w:id w:val="-720056948"/>
        <w:docPartObj>
          <w:docPartGallery w:val="Watermarks"/>
          <w:docPartUnique/>
        </w:docPartObj>
      </w:sdtPr>
      <w:sdtEndPr/>
      <w:sdtContent>
        <w:r>
          <w:rPr>
            <w:noProof/>
          </w:rPr>
          <w:pict w14:anchorId="3BC47C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56AD8">
      <w:t>May 2019</w:t>
    </w:r>
    <w:r w:rsidR="00956AD8">
      <w:tab/>
    </w:r>
    <w:r w:rsidR="00956AD8">
      <w:tab/>
    </w:r>
    <w:sdt>
      <w:sdtPr>
        <w:id w:val="-813944968"/>
        <w:docPartObj>
          <w:docPartGallery w:val="Watermarks"/>
          <w:docPartUnique/>
        </w:docPartObj>
      </w:sdtPr>
      <w:sdtEndPr/>
      <w:sdtContent>
        <w:r>
          <w:rPr>
            <w:noProof/>
          </w:rPr>
          <w:pict w14:anchorId="11E61468">
            <v:shape 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56AD8">
      <w:t>Doc.: IEEE 802.18-19/0</w:t>
    </w:r>
    <w:r w:rsidR="002065DF">
      <w:t>058</w:t>
    </w:r>
    <w:r w:rsidR="00956AD8">
      <w:t>r0</w:t>
    </w:r>
    <w:ins w:id="5" w:author="Author">
      <w:r w:rsidR="0004598D">
        <w:t>3</w:t>
      </w:r>
    </w:ins>
    <w:del w:id="6" w:author="Author">
      <w:r w:rsidR="002B2424" w:rsidDel="0004598D">
        <w:delText>2</w:delText>
      </w:r>
    </w:del>
  </w:p>
  <w:p w14:paraId="042A1F8B" w14:textId="3C65EAA0" w:rsidR="000968CD" w:rsidRDefault="000968CD" w:rsidP="000968CD">
    <w:pPr>
      <w:pStyle w:val="Header"/>
      <w:tabs>
        <w:tab w:val="clear" w:pos="9360"/>
        <w:tab w:val="right" w:pos="108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863C7"/>
    <w:multiLevelType w:val="hybridMultilevel"/>
    <w:tmpl w:val="B332206A"/>
    <w:lvl w:ilvl="0" w:tplc="95A67038">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525616C"/>
    <w:multiLevelType w:val="multilevel"/>
    <w:tmpl w:val="757EE386"/>
    <w:lvl w:ilvl="0">
      <w:start w:val="5"/>
      <w:numFmt w:val="decimal"/>
      <w:lvlText w:val="%1."/>
      <w:lvlJc w:val="left"/>
      <w:pPr>
        <w:ind w:left="720" w:hanging="360"/>
      </w:pPr>
      <w:rPr>
        <w:rFonts w:hint="default"/>
        <w:b/>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EB2064D"/>
    <w:multiLevelType w:val="hybridMultilevel"/>
    <w:tmpl w:val="E592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8105004"/>
    <w:multiLevelType w:val="multilevel"/>
    <w:tmpl w:val="9C10ABC4"/>
    <w:lvl w:ilvl="0">
      <w:start w:val="7"/>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4DEE6800"/>
    <w:multiLevelType w:val="multilevel"/>
    <w:tmpl w:val="3BE40CAE"/>
    <w:lvl w:ilvl="0">
      <w:start w:val="1"/>
      <w:numFmt w:val="bullet"/>
      <w:lvlText w:val=""/>
      <w:lvlJc w:val="left"/>
      <w:pPr>
        <w:ind w:left="720" w:hanging="360"/>
      </w:pPr>
      <w:rPr>
        <w:rFonts w:ascii="Symbol" w:hAnsi="Symbol"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58D36E2E"/>
    <w:multiLevelType w:val="hybridMultilevel"/>
    <w:tmpl w:val="5A74AABC"/>
    <w:lvl w:ilvl="0" w:tplc="A3C2F116">
      <w:start w:val="1"/>
      <w:numFmt w:val="bullet"/>
      <w:lvlText w:val="•"/>
      <w:lvlJc w:val="left"/>
      <w:pPr>
        <w:tabs>
          <w:tab w:val="num" w:pos="720"/>
        </w:tabs>
        <w:ind w:left="720" w:hanging="360"/>
      </w:pPr>
      <w:rPr>
        <w:rFonts w:ascii="Arial" w:hAnsi="Arial" w:hint="default"/>
      </w:rPr>
    </w:lvl>
    <w:lvl w:ilvl="1" w:tplc="5C7A4194">
      <w:start w:val="1"/>
      <w:numFmt w:val="bullet"/>
      <w:lvlText w:val="•"/>
      <w:lvlJc w:val="left"/>
      <w:pPr>
        <w:tabs>
          <w:tab w:val="num" w:pos="1440"/>
        </w:tabs>
        <w:ind w:left="1440" w:hanging="360"/>
      </w:pPr>
      <w:rPr>
        <w:rFonts w:ascii="Arial" w:hAnsi="Arial" w:hint="default"/>
      </w:rPr>
    </w:lvl>
    <w:lvl w:ilvl="2" w:tplc="2A927D44">
      <w:numFmt w:val="bullet"/>
      <w:lvlText w:val="•"/>
      <w:lvlJc w:val="left"/>
      <w:pPr>
        <w:tabs>
          <w:tab w:val="num" w:pos="2160"/>
        </w:tabs>
        <w:ind w:left="2160" w:hanging="360"/>
      </w:pPr>
      <w:rPr>
        <w:rFonts w:ascii="Arial" w:hAnsi="Arial" w:hint="default"/>
      </w:rPr>
    </w:lvl>
    <w:lvl w:ilvl="3" w:tplc="214A7272">
      <w:numFmt w:val="bullet"/>
      <w:lvlText w:val="•"/>
      <w:lvlJc w:val="left"/>
      <w:pPr>
        <w:tabs>
          <w:tab w:val="num" w:pos="2880"/>
        </w:tabs>
        <w:ind w:left="2880" w:hanging="360"/>
      </w:pPr>
      <w:rPr>
        <w:rFonts w:ascii="Arial" w:hAnsi="Arial" w:hint="default"/>
      </w:rPr>
    </w:lvl>
    <w:lvl w:ilvl="4" w:tplc="FE1E71E4" w:tentative="1">
      <w:start w:val="1"/>
      <w:numFmt w:val="bullet"/>
      <w:lvlText w:val="•"/>
      <w:lvlJc w:val="left"/>
      <w:pPr>
        <w:tabs>
          <w:tab w:val="num" w:pos="3600"/>
        </w:tabs>
        <w:ind w:left="3600" w:hanging="360"/>
      </w:pPr>
      <w:rPr>
        <w:rFonts w:ascii="Arial" w:hAnsi="Arial" w:hint="default"/>
      </w:rPr>
    </w:lvl>
    <w:lvl w:ilvl="5" w:tplc="D8780B1A" w:tentative="1">
      <w:start w:val="1"/>
      <w:numFmt w:val="bullet"/>
      <w:lvlText w:val="•"/>
      <w:lvlJc w:val="left"/>
      <w:pPr>
        <w:tabs>
          <w:tab w:val="num" w:pos="4320"/>
        </w:tabs>
        <w:ind w:left="4320" w:hanging="360"/>
      </w:pPr>
      <w:rPr>
        <w:rFonts w:ascii="Arial" w:hAnsi="Arial" w:hint="default"/>
      </w:rPr>
    </w:lvl>
    <w:lvl w:ilvl="6" w:tplc="55E23D94" w:tentative="1">
      <w:start w:val="1"/>
      <w:numFmt w:val="bullet"/>
      <w:lvlText w:val="•"/>
      <w:lvlJc w:val="left"/>
      <w:pPr>
        <w:tabs>
          <w:tab w:val="num" w:pos="5040"/>
        </w:tabs>
        <w:ind w:left="5040" w:hanging="360"/>
      </w:pPr>
      <w:rPr>
        <w:rFonts w:ascii="Arial" w:hAnsi="Arial" w:hint="default"/>
      </w:rPr>
    </w:lvl>
    <w:lvl w:ilvl="7" w:tplc="B71409F2" w:tentative="1">
      <w:start w:val="1"/>
      <w:numFmt w:val="bullet"/>
      <w:lvlText w:val="•"/>
      <w:lvlJc w:val="left"/>
      <w:pPr>
        <w:tabs>
          <w:tab w:val="num" w:pos="5760"/>
        </w:tabs>
        <w:ind w:left="5760" w:hanging="360"/>
      </w:pPr>
      <w:rPr>
        <w:rFonts w:ascii="Arial" w:hAnsi="Arial" w:hint="default"/>
      </w:rPr>
    </w:lvl>
    <w:lvl w:ilvl="8" w:tplc="D5A4AE5C"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65A274B"/>
    <w:multiLevelType w:val="hybridMultilevel"/>
    <w:tmpl w:val="EDD00C44"/>
    <w:lvl w:ilvl="0" w:tplc="223A7E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1"/>
  </w:num>
  <w:num w:numId="5">
    <w:abstractNumId w:val="3"/>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D66"/>
    <w:rsid w:val="00006155"/>
    <w:rsid w:val="0001010B"/>
    <w:rsid w:val="00014856"/>
    <w:rsid w:val="000228D6"/>
    <w:rsid w:val="00032DA2"/>
    <w:rsid w:val="00036799"/>
    <w:rsid w:val="0004163A"/>
    <w:rsid w:val="0004598D"/>
    <w:rsid w:val="00051166"/>
    <w:rsid w:val="00062B95"/>
    <w:rsid w:val="00064DE5"/>
    <w:rsid w:val="00080FD2"/>
    <w:rsid w:val="00096226"/>
    <w:rsid w:val="000968CD"/>
    <w:rsid w:val="00097324"/>
    <w:rsid w:val="000B0F9F"/>
    <w:rsid w:val="000D5B7B"/>
    <w:rsid w:val="000F3445"/>
    <w:rsid w:val="00142928"/>
    <w:rsid w:val="00157CDA"/>
    <w:rsid w:val="00162FB8"/>
    <w:rsid w:val="001767A7"/>
    <w:rsid w:val="001C5F7C"/>
    <w:rsid w:val="001C68BE"/>
    <w:rsid w:val="001D4888"/>
    <w:rsid w:val="001E3E7C"/>
    <w:rsid w:val="001F32C4"/>
    <w:rsid w:val="002065DF"/>
    <w:rsid w:val="00221090"/>
    <w:rsid w:val="00224B49"/>
    <w:rsid w:val="00240A48"/>
    <w:rsid w:val="00243D63"/>
    <w:rsid w:val="002562EB"/>
    <w:rsid w:val="00260EEA"/>
    <w:rsid w:val="002730AC"/>
    <w:rsid w:val="00277DCB"/>
    <w:rsid w:val="002A5062"/>
    <w:rsid w:val="002B2424"/>
    <w:rsid w:val="002C3D66"/>
    <w:rsid w:val="002D3CA1"/>
    <w:rsid w:val="002D553D"/>
    <w:rsid w:val="002D7BEE"/>
    <w:rsid w:val="002F1A28"/>
    <w:rsid w:val="002F61CA"/>
    <w:rsid w:val="00301194"/>
    <w:rsid w:val="00305F80"/>
    <w:rsid w:val="00313E7D"/>
    <w:rsid w:val="00333D86"/>
    <w:rsid w:val="00341E5B"/>
    <w:rsid w:val="00361D0A"/>
    <w:rsid w:val="003836B6"/>
    <w:rsid w:val="00394C29"/>
    <w:rsid w:val="003C5BE7"/>
    <w:rsid w:val="003E02BC"/>
    <w:rsid w:val="00401A30"/>
    <w:rsid w:val="004673F8"/>
    <w:rsid w:val="00470326"/>
    <w:rsid w:val="004A4C7C"/>
    <w:rsid w:val="004B5C3F"/>
    <w:rsid w:val="004F11B1"/>
    <w:rsid w:val="00512778"/>
    <w:rsid w:val="00514CB6"/>
    <w:rsid w:val="00522877"/>
    <w:rsid w:val="00543D46"/>
    <w:rsid w:val="00597C93"/>
    <w:rsid w:val="005A2141"/>
    <w:rsid w:val="005B24B1"/>
    <w:rsid w:val="005B358B"/>
    <w:rsid w:val="005B4AB2"/>
    <w:rsid w:val="005C1BC1"/>
    <w:rsid w:val="005D21A0"/>
    <w:rsid w:val="005E7010"/>
    <w:rsid w:val="005F4017"/>
    <w:rsid w:val="00602166"/>
    <w:rsid w:val="00636730"/>
    <w:rsid w:val="00655A1A"/>
    <w:rsid w:val="006C5C6B"/>
    <w:rsid w:val="00710C5E"/>
    <w:rsid w:val="00732782"/>
    <w:rsid w:val="00736692"/>
    <w:rsid w:val="007375C7"/>
    <w:rsid w:val="00744ACD"/>
    <w:rsid w:val="00780C8D"/>
    <w:rsid w:val="00781B13"/>
    <w:rsid w:val="007A5229"/>
    <w:rsid w:val="007B4A20"/>
    <w:rsid w:val="007C06B4"/>
    <w:rsid w:val="007F060C"/>
    <w:rsid w:val="0081155A"/>
    <w:rsid w:val="0081175A"/>
    <w:rsid w:val="0083546D"/>
    <w:rsid w:val="008411B5"/>
    <w:rsid w:val="008475CD"/>
    <w:rsid w:val="00850146"/>
    <w:rsid w:val="00851F52"/>
    <w:rsid w:val="008A40CB"/>
    <w:rsid w:val="008B0F1D"/>
    <w:rsid w:val="008C3F7E"/>
    <w:rsid w:val="00903FF7"/>
    <w:rsid w:val="00923BC9"/>
    <w:rsid w:val="0092531E"/>
    <w:rsid w:val="00944E82"/>
    <w:rsid w:val="00956AD8"/>
    <w:rsid w:val="00956DDB"/>
    <w:rsid w:val="009713C7"/>
    <w:rsid w:val="0097501C"/>
    <w:rsid w:val="009816EC"/>
    <w:rsid w:val="00994C1A"/>
    <w:rsid w:val="009A0679"/>
    <w:rsid w:val="009A6979"/>
    <w:rsid w:val="009C5D26"/>
    <w:rsid w:val="009E0361"/>
    <w:rsid w:val="009E45B9"/>
    <w:rsid w:val="009F1081"/>
    <w:rsid w:val="009F2EDE"/>
    <w:rsid w:val="009F64A8"/>
    <w:rsid w:val="00A10674"/>
    <w:rsid w:val="00A17612"/>
    <w:rsid w:val="00A33A8A"/>
    <w:rsid w:val="00A87D0D"/>
    <w:rsid w:val="00AA4AEB"/>
    <w:rsid w:val="00AB7841"/>
    <w:rsid w:val="00AC3AD8"/>
    <w:rsid w:val="00AE0027"/>
    <w:rsid w:val="00AF156C"/>
    <w:rsid w:val="00AF2A8F"/>
    <w:rsid w:val="00AF373C"/>
    <w:rsid w:val="00B3110C"/>
    <w:rsid w:val="00B32826"/>
    <w:rsid w:val="00B5770C"/>
    <w:rsid w:val="00B65505"/>
    <w:rsid w:val="00B72064"/>
    <w:rsid w:val="00B72122"/>
    <w:rsid w:val="00B763A3"/>
    <w:rsid w:val="00B90F48"/>
    <w:rsid w:val="00BC4AEB"/>
    <w:rsid w:val="00BE588F"/>
    <w:rsid w:val="00BF5760"/>
    <w:rsid w:val="00BF71A6"/>
    <w:rsid w:val="00C24BEC"/>
    <w:rsid w:val="00C55498"/>
    <w:rsid w:val="00CD3A3D"/>
    <w:rsid w:val="00CE66E8"/>
    <w:rsid w:val="00CF035C"/>
    <w:rsid w:val="00D041B6"/>
    <w:rsid w:val="00D3034C"/>
    <w:rsid w:val="00D40B80"/>
    <w:rsid w:val="00D40C8A"/>
    <w:rsid w:val="00D526A6"/>
    <w:rsid w:val="00DB1922"/>
    <w:rsid w:val="00DC2672"/>
    <w:rsid w:val="00DC35BD"/>
    <w:rsid w:val="00DE1711"/>
    <w:rsid w:val="00DE217F"/>
    <w:rsid w:val="00DE4462"/>
    <w:rsid w:val="00DF7E48"/>
    <w:rsid w:val="00E1753D"/>
    <w:rsid w:val="00E85E59"/>
    <w:rsid w:val="00E93E68"/>
    <w:rsid w:val="00E952BF"/>
    <w:rsid w:val="00E977B3"/>
    <w:rsid w:val="00EA7F40"/>
    <w:rsid w:val="00EC218C"/>
    <w:rsid w:val="00ED4BA5"/>
    <w:rsid w:val="00F1786E"/>
    <w:rsid w:val="00F43F8C"/>
    <w:rsid w:val="00F51706"/>
    <w:rsid w:val="00F5769C"/>
    <w:rsid w:val="00F62290"/>
    <w:rsid w:val="00FA36B9"/>
    <w:rsid w:val="00FD2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71A68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1CA"/>
    <w:pPr>
      <w:spacing w:after="0" w:line="240" w:lineRule="auto"/>
      <w:ind w:left="72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2F61CA"/>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2F61CA"/>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2F61CA"/>
    <w:rPr>
      <w:rFonts w:ascii="Times New Roman" w:hAnsi="Times New Roman"/>
      <w:sz w:val="20"/>
      <w:szCs w:val="20"/>
    </w:rPr>
  </w:style>
  <w:style w:type="paragraph" w:customStyle="1" w:styleId="Default">
    <w:name w:val="Default"/>
    <w:rsid w:val="002F61CA"/>
    <w:pPr>
      <w:autoSpaceDE w:val="0"/>
      <w:autoSpaceDN w:val="0"/>
      <w:adjustRightInd w:val="0"/>
    </w:pPr>
    <w:rPr>
      <w:rFonts w:ascii="Times New Roman" w:hAnsi="Times New Roman" w:cs="Times New Roman"/>
      <w:color w:val="000000"/>
      <w:sz w:val="24"/>
      <w:szCs w:val="24"/>
    </w:rPr>
  </w:style>
  <w:style w:type="character" w:styleId="Hyperlink">
    <w:name w:val="Hyperlink"/>
    <w:aliases w:val="CEO_Hyperlink,超级链接"/>
    <w:uiPriority w:val="99"/>
    <w:rsid w:val="002F61CA"/>
    <w:rPr>
      <w:color w:val="0000FF"/>
      <w:u w:val="single"/>
    </w:rPr>
  </w:style>
  <w:style w:type="paragraph" w:styleId="EndnoteText">
    <w:name w:val="endnote text"/>
    <w:basedOn w:val="Normal"/>
    <w:link w:val="EndnoteTextChar"/>
    <w:uiPriority w:val="99"/>
    <w:semiHidden/>
    <w:unhideWhenUsed/>
    <w:rsid w:val="002F61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61CA"/>
    <w:rPr>
      <w:sz w:val="20"/>
      <w:szCs w:val="20"/>
    </w:rPr>
  </w:style>
  <w:style w:type="character" w:styleId="EndnoteReference">
    <w:name w:val="endnote reference"/>
    <w:basedOn w:val="DefaultParagraphFont"/>
    <w:uiPriority w:val="99"/>
    <w:semiHidden/>
    <w:unhideWhenUsed/>
    <w:rsid w:val="002F61CA"/>
    <w:rPr>
      <w:vertAlign w:val="superscript"/>
    </w:rPr>
  </w:style>
  <w:style w:type="paragraph" w:customStyle="1" w:styleId="ACMAReportTitle">
    <w:name w:val="ACMA_ReportTitle"/>
    <w:basedOn w:val="Normal"/>
    <w:qFormat/>
    <w:rsid w:val="00636730"/>
    <w:pPr>
      <w:spacing w:after="0" w:line="560" w:lineRule="exact"/>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AF2A8F"/>
    <w:pPr>
      <w:tabs>
        <w:tab w:val="left" w:pos="1134"/>
      </w:tabs>
      <w:spacing w:after="240" w:line="240" w:lineRule="atLeast"/>
    </w:pPr>
    <w:rPr>
      <w:rFonts w:ascii="Arial" w:eastAsia="Times New Roman" w:hAnsi="Arial" w:cs="Times New Roman"/>
      <w:sz w:val="20"/>
      <w:szCs w:val="24"/>
      <w:lang w:val="en-AU" w:eastAsia="en-AU"/>
    </w:rPr>
  </w:style>
  <w:style w:type="character" w:customStyle="1" w:styleId="Mention1">
    <w:name w:val="Mention1"/>
    <w:basedOn w:val="DefaultParagraphFont"/>
    <w:uiPriority w:val="99"/>
    <w:semiHidden/>
    <w:unhideWhenUsed/>
    <w:rsid w:val="00AF2A8F"/>
    <w:rPr>
      <w:color w:val="2B579A"/>
      <w:shd w:val="clear" w:color="auto" w:fill="E6E6E6"/>
    </w:rPr>
  </w:style>
  <w:style w:type="paragraph" w:styleId="Header">
    <w:name w:val="header"/>
    <w:basedOn w:val="Normal"/>
    <w:link w:val="HeaderChar"/>
    <w:uiPriority w:val="99"/>
    <w:unhideWhenUsed/>
    <w:rsid w:val="00064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E5"/>
  </w:style>
  <w:style w:type="paragraph" w:styleId="Footer">
    <w:name w:val="footer"/>
    <w:basedOn w:val="Normal"/>
    <w:link w:val="FooterChar"/>
    <w:unhideWhenUsed/>
    <w:rsid w:val="00064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E5"/>
  </w:style>
  <w:style w:type="character" w:styleId="CommentReference">
    <w:name w:val="annotation reference"/>
    <w:basedOn w:val="DefaultParagraphFont"/>
    <w:uiPriority w:val="99"/>
    <w:semiHidden/>
    <w:unhideWhenUsed/>
    <w:rsid w:val="005B4AB2"/>
    <w:rPr>
      <w:sz w:val="16"/>
      <w:szCs w:val="16"/>
    </w:rPr>
  </w:style>
  <w:style w:type="paragraph" w:styleId="CommentText">
    <w:name w:val="annotation text"/>
    <w:basedOn w:val="Normal"/>
    <w:link w:val="CommentTextChar"/>
    <w:uiPriority w:val="99"/>
    <w:semiHidden/>
    <w:unhideWhenUsed/>
    <w:rsid w:val="005B4AB2"/>
    <w:pPr>
      <w:spacing w:line="240" w:lineRule="auto"/>
    </w:pPr>
    <w:rPr>
      <w:sz w:val="20"/>
      <w:szCs w:val="20"/>
    </w:rPr>
  </w:style>
  <w:style w:type="character" w:customStyle="1" w:styleId="CommentTextChar">
    <w:name w:val="Comment Text Char"/>
    <w:basedOn w:val="DefaultParagraphFont"/>
    <w:link w:val="CommentText"/>
    <w:uiPriority w:val="99"/>
    <w:semiHidden/>
    <w:rsid w:val="005B4AB2"/>
    <w:rPr>
      <w:sz w:val="20"/>
      <w:szCs w:val="20"/>
    </w:rPr>
  </w:style>
  <w:style w:type="paragraph" w:styleId="CommentSubject">
    <w:name w:val="annotation subject"/>
    <w:basedOn w:val="CommentText"/>
    <w:next w:val="CommentText"/>
    <w:link w:val="CommentSubjectChar"/>
    <w:uiPriority w:val="99"/>
    <w:semiHidden/>
    <w:unhideWhenUsed/>
    <w:rsid w:val="005B4AB2"/>
    <w:rPr>
      <w:b/>
      <w:bCs/>
    </w:rPr>
  </w:style>
  <w:style w:type="character" w:customStyle="1" w:styleId="CommentSubjectChar">
    <w:name w:val="Comment Subject Char"/>
    <w:basedOn w:val="CommentTextChar"/>
    <w:link w:val="CommentSubject"/>
    <w:uiPriority w:val="99"/>
    <w:semiHidden/>
    <w:rsid w:val="005B4AB2"/>
    <w:rPr>
      <w:b/>
      <w:bCs/>
      <w:sz w:val="20"/>
      <w:szCs w:val="20"/>
    </w:rPr>
  </w:style>
  <w:style w:type="paragraph" w:styleId="BalloonText">
    <w:name w:val="Balloon Text"/>
    <w:basedOn w:val="Normal"/>
    <w:link w:val="BalloonTextChar"/>
    <w:uiPriority w:val="99"/>
    <w:semiHidden/>
    <w:unhideWhenUsed/>
    <w:rsid w:val="005B4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AB2"/>
    <w:rPr>
      <w:rFonts w:ascii="Segoe UI" w:hAnsi="Segoe UI" w:cs="Segoe UI"/>
      <w:sz w:val="18"/>
      <w:szCs w:val="18"/>
    </w:rPr>
  </w:style>
  <w:style w:type="paragraph" w:styleId="NormalWeb">
    <w:name w:val="Normal (Web)"/>
    <w:basedOn w:val="Normal"/>
    <w:uiPriority w:val="99"/>
    <w:unhideWhenUsed/>
    <w:rsid w:val="00E85E5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34771">
      <w:bodyDiv w:val="1"/>
      <w:marLeft w:val="0"/>
      <w:marRight w:val="0"/>
      <w:marTop w:val="0"/>
      <w:marBottom w:val="0"/>
      <w:divBdr>
        <w:top w:val="none" w:sz="0" w:space="0" w:color="auto"/>
        <w:left w:val="none" w:sz="0" w:space="0" w:color="auto"/>
        <w:bottom w:val="none" w:sz="0" w:space="0" w:color="auto"/>
        <w:right w:val="none" w:sz="0" w:space="0" w:color="auto"/>
      </w:divBdr>
    </w:div>
    <w:div w:id="120466326">
      <w:bodyDiv w:val="1"/>
      <w:marLeft w:val="0"/>
      <w:marRight w:val="0"/>
      <w:marTop w:val="0"/>
      <w:marBottom w:val="0"/>
      <w:divBdr>
        <w:top w:val="none" w:sz="0" w:space="0" w:color="auto"/>
        <w:left w:val="none" w:sz="0" w:space="0" w:color="auto"/>
        <w:bottom w:val="none" w:sz="0" w:space="0" w:color="auto"/>
        <w:right w:val="none" w:sz="0" w:space="0" w:color="auto"/>
      </w:divBdr>
      <w:divsChild>
        <w:div w:id="1934164975">
          <w:marLeft w:val="1166"/>
          <w:marRight w:val="0"/>
          <w:marTop w:val="100"/>
          <w:marBottom w:val="0"/>
          <w:divBdr>
            <w:top w:val="none" w:sz="0" w:space="0" w:color="auto"/>
            <w:left w:val="none" w:sz="0" w:space="0" w:color="auto"/>
            <w:bottom w:val="none" w:sz="0" w:space="0" w:color="auto"/>
            <w:right w:val="none" w:sz="0" w:space="0" w:color="auto"/>
          </w:divBdr>
        </w:div>
        <w:div w:id="813913312">
          <w:marLeft w:val="1166"/>
          <w:marRight w:val="0"/>
          <w:marTop w:val="100"/>
          <w:marBottom w:val="0"/>
          <w:divBdr>
            <w:top w:val="none" w:sz="0" w:space="0" w:color="auto"/>
            <w:left w:val="none" w:sz="0" w:space="0" w:color="auto"/>
            <w:bottom w:val="none" w:sz="0" w:space="0" w:color="auto"/>
            <w:right w:val="none" w:sz="0" w:space="0" w:color="auto"/>
          </w:divBdr>
        </w:div>
        <w:div w:id="1634171976">
          <w:marLeft w:val="1166"/>
          <w:marRight w:val="0"/>
          <w:marTop w:val="100"/>
          <w:marBottom w:val="0"/>
          <w:divBdr>
            <w:top w:val="none" w:sz="0" w:space="0" w:color="auto"/>
            <w:left w:val="none" w:sz="0" w:space="0" w:color="auto"/>
            <w:bottom w:val="none" w:sz="0" w:space="0" w:color="auto"/>
            <w:right w:val="none" w:sz="0" w:space="0" w:color="auto"/>
          </w:divBdr>
        </w:div>
        <w:div w:id="1439450635">
          <w:marLeft w:val="1800"/>
          <w:marRight w:val="0"/>
          <w:marTop w:val="90"/>
          <w:marBottom w:val="0"/>
          <w:divBdr>
            <w:top w:val="none" w:sz="0" w:space="0" w:color="auto"/>
            <w:left w:val="none" w:sz="0" w:space="0" w:color="auto"/>
            <w:bottom w:val="none" w:sz="0" w:space="0" w:color="auto"/>
            <w:right w:val="none" w:sz="0" w:space="0" w:color="auto"/>
          </w:divBdr>
        </w:div>
        <w:div w:id="1838570636">
          <w:marLeft w:val="2520"/>
          <w:marRight w:val="0"/>
          <w:marTop w:val="80"/>
          <w:marBottom w:val="0"/>
          <w:divBdr>
            <w:top w:val="none" w:sz="0" w:space="0" w:color="auto"/>
            <w:left w:val="none" w:sz="0" w:space="0" w:color="auto"/>
            <w:bottom w:val="none" w:sz="0" w:space="0" w:color="auto"/>
            <w:right w:val="none" w:sz="0" w:space="0" w:color="auto"/>
          </w:divBdr>
        </w:div>
        <w:div w:id="495461782">
          <w:marLeft w:val="2520"/>
          <w:marRight w:val="0"/>
          <w:marTop w:val="80"/>
          <w:marBottom w:val="0"/>
          <w:divBdr>
            <w:top w:val="none" w:sz="0" w:space="0" w:color="auto"/>
            <w:left w:val="none" w:sz="0" w:space="0" w:color="auto"/>
            <w:bottom w:val="none" w:sz="0" w:space="0" w:color="auto"/>
            <w:right w:val="none" w:sz="0" w:space="0" w:color="auto"/>
          </w:divBdr>
        </w:div>
        <w:div w:id="1111121303">
          <w:marLeft w:val="1800"/>
          <w:marRight w:val="0"/>
          <w:marTop w:val="90"/>
          <w:marBottom w:val="0"/>
          <w:divBdr>
            <w:top w:val="none" w:sz="0" w:space="0" w:color="auto"/>
            <w:left w:val="none" w:sz="0" w:space="0" w:color="auto"/>
            <w:bottom w:val="none" w:sz="0" w:space="0" w:color="auto"/>
            <w:right w:val="none" w:sz="0" w:space="0" w:color="auto"/>
          </w:divBdr>
        </w:div>
      </w:divsChild>
    </w:div>
    <w:div w:id="359089975">
      <w:bodyDiv w:val="1"/>
      <w:marLeft w:val="0"/>
      <w:marRight w:val="0"/>
      <w:marTop w:val="0"/>
      <w:marBottom w:val="0"/>
      <w:divBdr>
        <w:top w:val="none" w:sz="0" w:space="0" w:color="auto"/>
        <w:left w:val="none" w:sz="0" w:space="0" w:color="auto"/>
        <w:bottom w:val="none" w:sz="0" w:space="0" w:color="auto"/>
        <w:right w:val="none" w:sz="0" w:space="0" w:color="auto"/>
      </w:divBdr>
      <w:divsChild>
        <w:div w:id="1826509128">
          <w:marLeft w:val="0"/>
          <w:marRight w:val="0"/>
          <w:marTop w:val="0"/>
          <w:marBottom w:val="0"/>
          <w:divBdr>
            <w:top w:val="none" w:sz="0" w:space="0" w:color="auto"/>
            <w:left w:val="none" w:sz="0" w:space="0" w:color="auto"/>
            <w:bottom w:val="none" w:sz="0" w:space="0" w:color="auto"/>
            <w:right w:val="none" w:sz="0" w:space="0" w:color="auto"/>
          </w:divBdr>
        </w:div>
        <w:div w:id="1469863352">
          <w:marLeft w:val="0"/>
          <w:marRight w:val="0"/>
          <w:marTop w:val="0"/>
          <w:marBottom w:val="0"/>
          <w:divBdr>
            <w:top w:val="none" w:sz="0" w:space="0" w:color="auto"/>
            <w:left w:val="none" w:sz="0" w:space="0" w:color="auto"/>
            <w:bottom w:val="none" w:sz="0" w:space="0" w:color="auto"/>
            <w:right w:val="none" w:sz="0" w:space="0" w:color="auto"/>
          </w:divBdr>
        </w:div>
        <w:div w:id="235166178">
          <w:marLeft w:val="0"/>
          <w:marRight w:val="0"/>
          <w:marTop w:val="0"/>
          <w:marBottom w:val="0"/>
          <w:divBdr>
            <w:top w:val="none" w:sz="0" w:space="0" w:color="auto"/>
            <w:left w:val="none" w:sz="0" w:space="0" w:color="auto"/>
            <w:bottom w:val="none" w:sz="0" w:space="0" w:color="auto"/>
            <w:right w:val="none" w:sz="0" w:space="0" w:color="auto"/>
          </w:divBdr>
        </w:div>
        <w:div w:id="1484815408">
          <w:marLeft w:val="0"/>
          <w:marRight w:val="0"/>
          <w:marTop w:val="0"/>
          <w:marBottom w:val="0"/>
          <w:divBdr>
            <w:top w:val="none" w:sz="0" w:space="0" w:color="auto"/>
            <w:left w:val="none" w:sz="0" w:space="0" w:color="auto"/>
            <w:bottom w:val="none" w:sz="0" w:space="0" w:color="auto"/>
            <w:right w:val="none" w:sz="0" w:space="0" w:color="auto"/>
          </w:divBdr>
        </w:div>
        <w:div w:id="1846937410">
          <w:marLeft w:val="0"/>
          <w:marRight w:val="0"/>
          <w:marTop w:val="0"/>
          <w:marBottom w:val="0"/>
          <w:divBdr>
            <w:top w:val="none" w:sz="0" w:space="0" w:color="auto"/>
            <w:left w:val="none" w:sz="0" w:space="0" w:color="auto"/>
            <w:bottom w:val="none" w:sz="0" w:space="0" w:color="auto"/>
            <w:right w:val="none" w:sz="0" w:space="0" w:color="auto"/>
          </w:divBdr>
        </w:div>
        <w:div w:id="1791702612">
          <w:marLeft w:val="0"/>
          <w:marRight w:val="0"/>
          <w:marTop w:val="0"/>
          <w:marBottom w:val="0"/>
          <w:divBdr>
            <w:top w:val="none" w:sz="0" w:space="0" w:color="auto"/>
            <w:left w:val="none" w:sz="0" w:space="0" w:color="auto"/>
            <w:bottom w:val="none" w:sz="0" w:space="0" w:color="auto"/>
            <w:right w:val="none" w:sz="0" w:space="0" w:color="auto"/>
          </w:divBdr>
        </w:div>
        <w:div w:id="1413969323">
          <w:marLeft w:val="0"/>
          <w:marRight w:val="0"/>
          <w:marTop w:val="0"/>
          <w:marBottom w:val="0"/>
          <w:divBdr>
            <w:top w:val="none" w:sz="0" w:space="0" w:color="auto"/>
            <w:left w:val="none" w:sz="0" w:space="0" w:color="auto"/>
            <w:bottom w:val="none" w:sz="0" w:space="0" w:color="auto"/>
            <w:right w:val="none" w:sz="0" w:space="0" w:color="auto"/>
          </w:divBdr>
        </w:div>
        <w:div w:id="1508786143">
          <w:marLeft w:val="0"/>
          <w:marRight w:val="0"/>
          <w:marTop w:val="0"/>
          <w:marBottom w:val="0"/>
          <w:divBdr>
            <w:top w:val="none" w:sz="0" w:space="0" w:color="auto"/>
            <w:left w:val="none" w:sz="0" w:space="0" w:color="auto"/>
            <w:bottom w:val="none" w:sz="0" w:space="0" w:color="auto"/>
            <w:right w:val="none" w:sz="0" w:space="0" w:color="auto"/>
          </w:divBdr>
        </w:div>
        <w:div w:id="1794787313">
          <w:marLeft w:val="0"/>
          <w:marRight w:val="0"/>
          <w:marTop w:val="0"/>
          <w:marBottom w:val="0"/>
          <w:divBdr>
            <w:top w:val="none" w:sz="0" w:space="0" w:color="auto"/>
            <w:left w:val="none" w:sz="0" w:space="0" w:color="auto"/>
            <w:bottom w:val="none" w:sz="0" w:space="0" w:color="auto"/>
            <w:right w:val="none" w:sz="0" w:space="0" w:color="auto"/>
          </w:divBdr>
        </w:div>
        <w:div w:id="322660489">
          <w:marLeft w:val="0"/>
          <w:marRight w:val="0"/>
          <w:marTop w:val="0"/>
          <w:marBottom w:val="0"/>
          <w:divBdr>
            <w:top w:val="none" w:sz="0" w:space="0" w:color="auto"/>
            <w:left w:val="none" w:sz="0" w:space="0" w:color="auto"/>
            <w:bottom w:val="none" w:sz="0" w:space="0" w:color="auto"/>
            <w:right w:val="none" w:sz="0" w:space="0" w:color="auto"/>
          </w:divBdr>
        </w:div>
        <w:div w:id="113445469">
          <w:marLeft w:val="0"/>
          <w:marRight w:val="0"/>
          <w:marTop w:val="0"/>
          <w:marBottom w:val="0"/>
          <w:divBdr>
            <w:top w:val="none" w:sz="0" w:space="0" w:color="auto"/>
            <w:left w:val="none" w:sz="0" w:space="0" w:color="auto"/>
            <w:bottom w:val="none" w:sz="0" w:space="0" w:color="auto"/>
            <w:right w:val="none" w:sz="0" w:space="0" w:color="auto"/>
          </w:divBdr>
        </w:div>
        <w:div w:id="390005934">
          <w:marLeft w:val="0"/>
          <w:marRight w:val="0"/>
          <w:marTop w:val="0"/>
          <w:marBottom w:val="0"/>
          <w:divBdr>
            <w:top w:val="none" w:sz="0" w:space="0" w:color="auto"/>
            <w:left w:val="none" w:sz="0" w:space="0" w:color="auto"/>
            <w:bottom w:val="none" w:sz="0" w:space="0" w:color="auto"/>
            <w:right w:val="none" w:sz="0" w:space="0" w:color="auto"/>
          </w:divBdr>
        </w:div>
        <w:div w:id="478810779">
          <w:marLeft w:val="0"/>
          <w:marRight w:val="0"/>
          <w:marTop w:val="0"/>
          <w:marBottom w:val="0"/>
          <w:divBdr>
            <w:top w:val="none" w:sz="0" w:space="0" w:color="auto"/>
            <w:left w:val="none" w:sz="0" w:space="0" w:color="auto"/>
            <w:bottom w:val="none" w:sz="0" w:space="0" w:color="auto"/>
            <w:right w:val="none" w:sz="0" w:space="0" w:color="auto"/>
          </w:divBdr>
        </w:div>
        <w:div w:id="1356736270">
          <w:marLeft w:val="0"/>
          <w:marRight w:val="0"/>
          <w:marTop w:val="0"/>
          <w:marBottom w:val="0"/>
          <w:divBdr>
            <w:top w:val="none" w:sz="0" w:space="0" w:color="auto"/>
            <w:left w:val="none" w:sz="0" w:space="0" w:color="auto"/>
            <w:bottom w:val="none" w:sz="0" w:space="0" w:color="auto"/>
            <w:right w:val="none" w:sz="0" w:space="0" w:color="auto"/>
          </w:divBdr>
        </w:div>
        <w:div w:id="1637879165">
          <w:marLeft w:val="0"/>
          <w:marRight w:val="0"/>
          <w:marTop w:val="0"/>
          <w:marBottom w:val="0"/>
          <w:divBdr>
            <w:top w:val="none" w:sz="0" w:space="0" w:color="auto"/>
            <w:left w:val="none" w:sz="0" w:space="0" w:color="auto"/>
            <w:bottom w:val="none" w:sz="0" w:space="0" w:color="auto"/>
            <w:right w:val="none" w:sz="0" w:space="0" w:color="auto"/>
          </w:divBdr>
        </w:div>
        <w:div w:id="89084752">
          <w:marLeft w:val="0"/>
          <w:marRight w:val="0"/>
          <w:marTop w:val="0"/>
          <w:marBottom w:val="0"/>
          <w:divBdr>
            <w:top w:val="none" w:sz="0" w:space="0" w:color="auto"/>
            <w:left w:val="none" w:sz="0" w:space="0" w:color="auto"/>
            <w:bottom w:val="none" w:sz="0" w:space="0" w:color="auto"/>
            <w:right w:val="none" w:sz="0" w:space="0" w:color="auto"/>
          </w:divBdr>
        </w:div>
        <w:div w:id="884827211">
          <w:marLeft w:val="0"/>
          <w:marRight w:val="0"/>
          <w:marTop w:val="0"/>
          <w:marBottom w:val="0"/>
          <w:divBdr>
            <w:top w:val="none" w:sz="0" w:space="0" w:color="auto"/>
            <w:left w:val="none" w:sz="0" w:space="0" w:color="auto"/>
            <w:bottom w:val="none" w:sz="0" w:space="0" w:color="auto"/>
            <w:right w:val="none" w:sz="0" w:space="0" w:color="auto"/>
          </w:divBdr>
        </w:div>
        <w:div w:id="1238902955">
          <w:marLeft w:val="0"/>
          <w:marRight w:val="0"/>
          <w:marTop w:val="0"/>
          <w:marBottom w:val="0"/>
          <w:divBdr>
            <w:top w:val="none" w:sz="0" w:space="0" w:color="auto"/>
            <w:left w:val="none" w:sz="0" w:space="0" w:color="auto"/>
            <w:bottom w:val="none" w:sz="0" w:space="0" w:color="auto"/>
            <w:right w:val="none" w:sz="0" w:space="0" w:color="auto"/>
          </w:divBdr>
        </w:div>
        <w:div w:id="990519616">
          <w:marLeft w:val="0"/>
          <w:marRight w:val="0"/>
          <w:marTop w:val="0"/>
          <w:marBottom w:val="0"/>
          <w:divBdr>
            <w:top w:val="none" w:sz="0" w:space="0" w:color="auto"/>
            <w:left w:val="none" w:sz="0" w:space="0" w:color="auto"/>
            <w:bottom w:val="none" w:sz="0" w:space="0" w:color="auto"/>
            <w:right w:val="none" w:sz="0" w:space="0" w:color="auto"/>
          </w:divBdr>
        </w:div>
      </w:divsChild>
    </w:div>
    <w:div w:id="956108593">
      <w:bodyDiv w:val="1"/>
      <w:marLeft w:val="0"/>
      <w:marRight w:val="0"/>
      <w:marTop w:val="0"/>
      <w:marBottom w:val="0"/>
      <w:divBdr>
        <w:top w:val="none" w:sz="0" w:space="0" w:color="auto"/>
        <w:left w:val="none" w:sz="0" w:space="0" w:color="auto"/>
        <w:bottom w:val="none" w:sz="0" w:space="0" w:color="auto"/>
        <w:right w:val="none" w:sz="0" w:space="0" w:color="auto"/>
      </w:divBdr>
    </w:div>
    <w:div w:id="1004281341">
      <w:bodyDiv w:val="1"/>
      <w:marLeft w:val="0"/>
      <w:marRight w:val="0"/>
      <w:marTop w:val="0"/>
      <w:marBottom w:val="0"/>
      <w:divBdr>
        <w:top w:val="none" w:sz="0" w:space="0" w:color="auto"/>
        <w:left w:val="none" w:sz="0" w:space="0" w:color="auto"/>
        <w:bottom w:val="none" w:sz="0" w:space="0" w:color="auto"/>
        <w:right w:val="none" w:sz="0" w:space="0" w:color="auto"/>
      </w:divBdr>
    </w:div>
    <w:div w:id="137986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proofpoint.com/v2/url?u=https-3A__www.acma.gov.au_Industry_Spectrum_Spectrum-2Dprojects_800-2Dand-2D900-2DMHz-2Dbands_review-2Dof-2Dthe-2D803-2D960-2Dmhz-2Dband&amp;d=DwMFaQ&amp;c=pqcuzKEN_84c78MOSc5_fw&amp;r=z8R-nWJ8GIxwjOjNKhEFByb-tZ6XE3GZXWSggNdVo-w&amp;m=VZomWoR0rSKqjKusHFhK4ijrzpCtGBugSmdTCSSaeWk&amp;s=zVLO_GC-Aw3rZtcQUJSsEHg9EC0JBqUAeQV-RjRiSGk&amp;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cma.gov.au/theACMA/Consultations/Consultation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IEEE802radioreg@ieee.org" TargetMode="External"/><Relationship Id="rId4" Type="http://schemas.openxmlformats.org/officeDocument/2006/relationships/webSettings" Target="webSettings.xml"/><Relationship Id="rId9" Type="http://schemas.openxmlformats.org/officeDocument/2006/relationships/hyperlink" Target="https://www.cisco.com/c/en/us/solutions/service-provider/visual-networking-index-vni/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1174</Words>
  <Characters>6697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2019-05-02T19:55:00Z</dcterms:created>
  <dcterms:modified xsi:type="dcterms:W3CDTF">2019-05-07T03:19:00Z</dcterms:modified>
</cp:coreProperties>
</file>