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1526"/>
        <w:gridCol w:w="4912"/>
        <w:gridCol w:w="1892"/>
        <w:gridCol w:w="1559"/>
      </w:tblGrid>
      <w:tr w:rsidR="00DB178B" w:rsidTr="00D046A7">
        <w:trPr>
          <w:cantSplit/>
        </w:trPr>
        <w:tc>
          <w:tcPr>
            <w:tcW w:w="1526" w:type="dxa"/>
            <w:vAlign w:val="center"/>
          </w:tcPr>
          <w:p w:rsidR="00DB178B" w:rsidRPr="00D8032B" w:rsidRDefault="00C01D76" w:rsidP="00C01D76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bookmarkStart w:id="0" w:name="ditulogo"/>
            <w:bookmarkEnd w:id="0"/>
            <w:r w:rsidRPr="00C01D76">
              <w:rPr>
                <w:rFonts w:ascii="Verdana" w:hAnsi="Verdana" w:cs="Times New Roman Bold"/>
                <w:b/>
                <w:bCs/>
                <w:noProof/>
                <w:sz w:val="20"/>
                <w:szCs w:val="26"/>
                <w:lang w:val="en-US"/>
              </w:rPr>
              <w:drawing>
                <wp:inline distT="0" distB="0" distL="0" distR="0">
                  <wp:extent cx="579396" cy="65722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025" cy="6579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gridSpan w:val="2"/>
            <w:vAlign w:val="center"/>
          </w:tcPr>
          <w:p w:rsidR="00DB178B" w:rsidRPr="00D8032B" w:rsidRDefault="00DB178B" w:rsidP="000604B9">
            <w:pPr>
              <w:shd w:val="solid" w:color="FFFFFF" w:fill="FFFFFF"/>
              <w:spacing w:before="0"/>
              <w:jc w:val="center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proofErr w:type="spellStart"/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t>Radiocommunication</w:t>
            </w:r>
            <w:proofErr w:type="spellEnd"/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t xml:space="preserve"> Study Groups</w:t>
            </w:r>
          </w:p>
        </w:tc>
        <w:tc>
          <w:tcPr>
            <w:tcW w:w="1559" w:type="dxa"/>
          </w:tcPr>
          <w:p w:rsidR="00DB178B" w:rsidRDefault="00DB178B" w:rsidP="00163271">
            <w:pPr>
              <w:shd w:val="solid" w:color="FFFFFF" w:fill="FFFFFF"/>
              <w:spacing w:before="0" w:line="240" w:lineRule="atLeast"/>
              <w:jc w:val="right"/>
            </w:pPr>
            <w:r w:rsidRPr="00975D6F">
              <w:rPr>
                <w:rFonts w:cs="Arial"/>
                <w:noProof/>
                <w:lang w:val="en-US"/>
              </w:rPr>
              <w:drawing>
                <wp:inline distT="0" distB="0" distL="0" distR="0">
                  <wp:extent cx="1017905" cy="925067"/>
                  <wp:effectExtent l="0" t="0" r="0" b="8890"/>
                  <wp:docPr id="6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3050" cy="9479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69D4" w:rsidRPr="0051782D" w:rsidTr="00D046A7">
        <w:trPr>
          <w:cantSplit/>
        </w:trPr>
        <w:tc>
          <w:tcPr>
            <w:tcW w:w="6438" w:type="dxa"/>
            <w:gridSpan w:val="2"/>
            <w:tcBorders>
              <w:bottom w:val="single" w:sz="12" w:space="0" w:color="auto"/>
            </w:tcBorders>
          </w:tcPr>
          <w:p w:rsidR="000069D4" w:rsidRPr="00163271" w:rsidRDefault="00DB178B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  <w:r w:rsidRPr="00E8501D">
              <w:rPr>
                <w:rFonts w:ascii="Verdana" w:hAnsi="Verdana" w:cs="Times New Roman Bold"/>
                <w:b/>
                <w:sz w:val="20"/>
              </w:rPr>
              <w:t>INTERNATIONAL TELECOMMUNICATION UNION</w:t>
            </w:r>
          </w:p>
        </w:tc>
        <w:tc>
          <w:tcPr>
            <w:tcW w:w="3451" w:type="dxa"/>
            <w:gridSpan w:val="2"/>
            <w:tcBorders>
              <w:bottom w:val="single" w:sz="12" w:space="0" w:color="auto"/>
            </w:tcBorders>
          </w:tcPr>
          <w:p w:rsidR="000069D4" w:rsidRPr="0051782D" w:rsidRDefault="000069D4" w:rsidP="00A5173C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0069D4" w:rsidTr="00D046A7">
        <w:trPr>
          <w:cantSplit/>
        </w:trPr>
        <w:tc>
          <w:tcPr>
            <w:tcW w:w="6438" w:type="dxa"/>
            <w:gridSpan w:val="2"/>
            <w:tcBorders>
              <w:top w:val="single" w:sz="12" w:space="0" w:color="auto"/>
            </w:tcBorders>
          </w:tcPr>
          <w:p w:rsidR="000069D4" w:rsidRPr="0051782D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51" w:type="dxa"/>
            <w:gridSpan w:val="2"/>
            <w:tcBorders>
              <w:top w:val="single" w:sz="12" w:space="0" w:color="auto"/>
            </w:tcBorders>
          </w:tcPr>
          <w:p w:rsidR="000069D4" w:rsidRPr="00710D66" w:rsidRDefault="000069D4" w:rsidP="00A5173C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0069D4" w:rsidTr="00D046A7">
        <w:trPr>
          <w:cantSplit/>
        </w:trPr>
        <w:tc>
          <w:tcPr>
            <w:tcW w:w="6438" w:type="dxa"/>
            <w:gridSpan w:val="2"/>
            <w:vMerge w:val="restart"/>
          </w:tcPr>
          <w:p w:rsidR="00C01D76" w:rsidRPr="00256B60" w:rsidRDefault="000D413F" w:rsidP="00C01D76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  <w:lang w:val="fr-CH"/>
              </w:rPr>
            </w:pPr>
            <w:bookmarkStart w:id="1" w:name="recibido"/>
            <w:bookmarkStart w:id="2" w:name="dnum" w:colFirst="1" w:colLast="1"/>
            <w:bookmarkEnd w:id="1"/>
            <w:r w:rsidRPr="00256B60">
              <w:rPr>
                <w:rFonts w:ascii="Verdana" w:hAnsi="Verdana"/>
                <w:sz w:val="20"/>
                <w:lang w:val="fr-CH"/>
              </w:rPr>
              <w:t xml:space="preserve">Source: </w:t>
            </w:r>
            <w:r w:rsidRPr="00256B60">
              <w:rPr>
                <w:rFonts w:ascii="Verdana" w:hAnsi="Verdana"/>
                <w:sz w:val="20"/>
                <w:lang w:val="fr-CH"/>
              </w:rPr>
              <w:tab/>
            </w:r>
            <w:r w:rsidR="006E40AE" w:rsidRPr="00256B60">
              <w:rPr>
                <w:rFonts w:ascii="Verdana" w:hAnsi="Verdana"/>
                <w:sz w:val="20"/>
                <w:lang w:val="fr-CH"/>
              </w:rPr>
              <w:t>Document 5A/TEMP/2(Rev.1)</w:t>
            </w:r>
          </w:p>
        </w:tc>
        <w:tc>
          <w:tcPr>
            <w:tcW w:w="3451" w:type="dxa"/>
            <w:gridSpan w:val="2"/>
          </w:tcPr>
          <w:p w:rsidR="000069D4" w:rsidRPr="00C01D76" w:rsidRDefault="006E40AE" w:rsidP="006E40AE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Annex 28</w:t>
            </w:r>
            <w:r w:rsidR="00190924">
              <w:rPr>
                <w:rFonts w:ascii="Verdana" w:hAnsi="Verdana"/>
                <w:b/>
                <w:sz w:val="20"/>
                <w:lang w:eastAsia="zh-CN"/>
              </w:rPr>
              <w:t xml:space="preserve"> to</w:t>
            </w:r>
            <w:r w:rsidR="00875E81">
              <w:rPr>
                <w:rFonts w:ascii="Verdana" w:hAnsi="Verdana"/>
                <w:b/>
                <w:sz w:val="20"/>
                <w:lang w:eastAsia="zh-CN"/>
              </w:rPr>
              <w:br/>
            </w:r>
            <w:r w:rsidR="00C01D76">
              <w:rPr>
                <w:rFonts w:ascii="Verdana" w:hAnsi="Verdana"/>
                <w:b/>
                <w:sz w:val="20"/>
                <w:lang w:eastAsia="zh-CN"/>
              </w:rPr>
              <w:t>Document 5A/</w:t>
            </w:r>
            <w:r>
              <w:rPr>
                <w:rFonts w:ascii="Verdana" w:hAnsi="Verdana"/>
                <w:b/>
                <w:sz w:val="20"/>
                <w:lang w:eastAsia="zh-CN"/>
              </w:rPr>
              <w:t>114</w:t>
            </w:r>
            <w:r w:rsidR="00C01D76">
              <w:rPr>
                <w:rFonts w:ascii="Verdana" w:hAnsi="Verdana"/>
                <w:b/>
                <w:sz w:val="20"/>
                <w:lang w:eastAsia="zh-CN"/>
              </w:rPr>
              <w:t>-E</w:t>
            </w:r>
          </w:p>
        </w:tc>
      </w:tr>
      <w:tr w:rsidR="000069D4" w:rsidTr="00D046A7">
        <w:trPr>
          <w:cantSplit/>
        </w:trPr>
        <w:tc>
          <w:tcPr>
            <w:tcW w:w="6438" w:type="dxa"/>
            <w:gridSpan w:val="2"/>
            <w:vMerge/>
          </w:tcPr>
          <w:p w:rsidR="000069D4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3" w:name="ddate" w:colFirst="1" w:colLast="1"/>
            <w:bookmarkEnd w:id="2"/>
          </w:p>
        </w:tc>
        <w:tc>
          <w:tcPr>
            <w:tcW w:w="3451" w:type="dxa"/>
            <w:gridSpan w:val="2"/>
          </w:tcPr>
          <w:p w:rsidR="000069D4" w:rsidRPr="00C01D76" w:rsidRDefault="006E40AE" w:rsidP="00256B60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2</w:t>
            </w:r>
            <w:r w:rsidR="00256B60">
              <w:rPr>
                <w:rFonts w:ascii="Verdana" w:hAnsi="Verdana"/>
                <w:b/>
                <w:sz w:val="20"/>
                <w:lang w:eastAsia="zh-CN"/>
              </w:rPr>
              <w:t>4</w:t>
            </w:r>
            <w:r w:rsidR="00C01D76">
              <w:rPr>
                <w:rFonts w:ascii="Verdana" w:hAnsi="Verdana"/>
                <w:b/>
                <w:sz w:val="20"/>
                <w:lang w:eastAsia="zh-CN"/>
              </w:rPr>
              <w:t xml:space="preserve"> May 2016</w:t>
            </w:r>
          </w:p>
        </w:tc>
      </w:tr>
      <w:tr w:rsidR="000069D4" w:rsidTr="00D046A7">
        <w:trPr>
          <w:cantSplit/>
        </w:trPr>
        <w:tc>
          <w:tcPr>
            <w:tcW w:w="6438" w:type="dxa"/>
            <w:gridSpan w:val="2"/>
            <w:vMerge/>
          </w:tcPr>
          <w:p w:rsidR="000069D4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4" w:name="dorlang" w:colFirst="1" w:colLast="1"/>
            <w:bookmarkEnd w:id="3"/>
          </w:p>
        </w:tc>
        <w:tc>
          <w:tcPr>
            <w:tcW w:w="3451" w:type="dxa"/>
            <w:gridSpan w:val="2"/>
          </w:tcPr>
          <w:p w:rsidR="000069D4" w:rsidRPr="00C01D76" w:rsidRDefault="00C01D76" w:rsidP="00A5173C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0069D4" w:rsidTr="00D046A7">
        <w:trPr>
          <w:cantSplit/>
        </w:trPr>
        <w:tc>
          <w:tcPr>
            <w:tcW w:w="9889" w:type="dxa"/>
            <w:gridSpan w:val="4"/>
          </w:tcPr>
          <w:p w:rsidR="000069D4" w:rsidRDefault="00A65203" w:rsidP="00A65203">
            <w:pPr>
              <w:pStyle w:val="Source"/>
              <w:rPr>
                <w:lang w:eastAsia="zh-CN"/>
              </w:rPr>
            </w:pPr>
            <w:bookmarkStart w:id="5" w:name="dsource" w:colFirst="0" w:colLast="0"/>
            <w:bookmarkEnd w:id="4"/>
            <w:r w:rsidRPr="0065561A">
              <w:rPr>
                <w:lang w:eastAsia="zh-CN"/>
              </w:rPr>
              <w:t xml:space="preserve">Annex </w:t>
            </w:r>
            <w:r>
              <w:rPr>
                <w:lang w:eastAsia="zh-CN"/>
              </w:rPr>
              <w:t>28</w:t>
            </w:r>
            <w:r w:rsidRPr="0065561A">
              <w:rPr>
                <w:lang w:eastAsia="zh-CN"/>
              </w:rPr>
              <w:t xml:space="preserve"> to Working Party 5A Chairman’s Report</w:t>
            </w:r>
          </w:p>
        </w:tc>
      </w:tr>
      <w:tr w:rsidR="000069D4" w:rsidTr="00D046A7">
        <w:trPr>
          <w:cantSplit/>
        </w:trPr>
        <w:tc>
          <w:tcPr>
            <w:tcW w:w="9889" w:type="dxa"/>
            <w:gridSpan w:val="4"/>
          </w:tcPr>
          <w:p w:rsidR="000069D4" w:rsidRDefault="000D413F" w:rsidP="00A5173C">
            <w:pPr>
              <w:pStyle w:val="Title1"/>
              <w:rPr>
                <w:lang w:eastAsia="zh-CN"/>
              </w:rPr>
            </w:pPr>
            <w:bookmarkStart w:id="6" w:name="drec" w:colFirst="0" w:colLast="0"/>
            <w:bookmarkEnd w:id="5"/>
            <w:r w:rsidRPr="00574ABD">
              <w:rPr>
                <w:lang w:val="en-US" w:eastAsia="ja-JP"/>
              </w:rPr>
              <w:t xml:space="preserve">working document towards a preliminary draft </w:t>
            </w:r>
            <w:r>
              <w:rPr>
                <w:lang w:val="en-US" w:eastAsia="ja-JP"/>
              </w:rPr>
              <w:br/>
            </w:r>
            <w:r w:rsidRPr="00574ABD">
              <w:rPr>
                <w:lang w:val="en-US" w:eastAsia="ja-JP"/>
              </w:rPr>
              <w:t>new report itu-r M.[300GH</w:t>
            </w:r>
            <w:r w:rsidRPr="00574ABD">
              <w:rPr>
                <w:caps w:val="0"/>
                <w:lang w:val="en-US" w:eastAsia="ja-JP"/>
              </w:rPr>
              <w:t>z</w:t>
            </w:r>
            <w:r w:rsidRPr="00574ABD">
              <w:rPr>
                <w:lang w:val="en-US" w:eastAsia="ja-JP"/>
              </w:rPr>
              <w:t>_MS_CHAR]</w:t>
            </w:r>
          </w:p>
        </w:tc>
      </w:tr>
      <w:tr w:rsidR="000069D4" w:rsidTr="00D046A7">
        <w:trPr>
          <w:cantSplit/>
        </w:trPr>
        <w:tc>
          <w:tcPr>
            <w:tcW w:w="9889" w:type="dxa"/>
            <w:gridSpan w:val="4"/>
          </w:tcPr>
          <w:p w:rsidR="000069D4" w:rsidRDefault="000D413F" w:rsidP="00CC4CA4">
            <w:pPr>
              <w:pStyle w:val="Reptitle"/>
              <w:rPr>
                <w:lang w:eastAsia="zh-CN"/>
              </w:rPr>
            </w:pPr>
            <w:bookmarkStart w:id="7" w:name="dtitle1" w:colFirst="0" w:colLast="0"/>
            <w:bookmarkEnd w:id="6"/>
            <w:r w:rsidRPr="00A52637">
              <w:rPr>
                <w:lang w:val="en-US" w:eastAsia="ja-JP"/>
              </w:rPr>
              <w:t xml:space="preserve">Technical and operational characteristics and applications of </w:t>
            </w:r>
            <w:bookmarkStart w:id="8" w:name="_GoBack"/>
            <w:bookmarkEnd w:id="8"/>
            <w:r w:rsidRPr="00A52637">
              <w:rPr>
                <w:lang w:val="en-US" w:eastAsia="ja-JP"/>
              </w:rPr>
              <w:t>the land mobile service operating in the frequency b</w:t>
            </w:r>
            <w:r w:rsidRPr="00574ABD">
              <w:rPr>
                <w:lang w:val="en-US" w:eastAsia="ja-JP"/>
              </w:rPr>
              <w:t>an</w:t>
            </w:r>
            <w:r w:rsidRPr="003459B5">
              <w:rPr>
                <w:lang w:val="en-US" w:eastAsia="ja-JP"/>
              </w:rPr>
              <w:t>d 275-450 GHz</w:t>
            </w:r>
          </w:p>
        </w:tc>
      </w:tr>
    </w:tbl>
    <w:p w:rsidR="000D413F" w:rsidRPr="006E40AE" w:rsidRDefault="000D413F" w:rsidP="00875E81">
      <w:pPr>
        <w:pStyle w:val="Agendaitem"/>
        <w:rPr>
          <w:lang w:val="en-US" w:eastAsia="zh-CN"/>
        </w:rPr>
      </w:pPr>
      <w:bookmarkStart w:id="9" w:name="dbreak"/>
      <w:bookmarkEnd w:id="7"/>
      <w:bookmarkEnd w:id="9"/>
      <w:commentRangeStart w:id="10"/>
      <w:r w:rsidRPr="006E40AE">
        <w:rPr>
          <w:lang w:val="en-US" w:eastAsia="ja-JP"/>
        </w:rPr>
        <w:t>WRC-19 agenda item 1.15</w:t>
      </w:r>
      <w:commentRangeEnd w:id="10"/>
      <w:r w:rsidR="009D3D1F">
        <w:rPr>
          <w:rStyle w:val="Kommentarzeichen"/>
          <w:lang w:val="en-GB"/>
        </w:rPr>
        <w:commentReference w:id="10"/>
      </w:r>
    </w:p>
    <w:p w:rsidR="000D413F" w:rsidRDefault="000D413F" w:rsidP="000D413F">
      <w:pPr>
        <w:pStyle w:val="berschrift1"/>
        <w:rPr>
          <w:lang w:val="en-US" w:eastAsia="ja-JP"/>
        </w:rPr>
      </w:pPr>
      <w:r>
        <w:rPr>
          <w:lang w:val="en-US" w:eastAsia="ja-JP"/>
        </w:rPr>
        <w:t>1</w:t>
      </w:r>
      <w:r>
        <w:rPr>
          <w:lang w:val="en-US" w:eastAsia="ja-JP"/>
        </w:rPr>
        <w:tab/>
      </w:r>
      <w:r w:rsidRPr="00574ABD">
        <w:rPr>
          <w:lang w:val="en-US" w:eastAsia="ja-JP"/>
        </w:rPr>
        <w:t>Introduction</w:t>
      </w:r>
    </w:p>
    <w:p w:rsidR="000D413F" w:rsidRDefault="000D413F" w:rsidP="000D413F">
      <w:pPr>
        <w:pStyle w:val="berschrift1"/>
        <w:rPr>
          <w:lang w:val="en-US" w:eastAsia="ja-JP"/>
        </w:rPr>
      </w:pPr>
      <w:r>
        <w:rPr>
          <w:lang w:val="en-US" w:eastAsia="ja-JP"/>
        </w:rPr>
        <w:t>2</w:t>
      </w:r>
      <w:r>
        <w:rPr>
          <w:lang w:val="en-US" w:eastAsia="ja-JP"/>
        </w:rPr>
        <w:tab/>
      </w:r>
      <w:r w:rsidRPr="00574ABD">
        <w:rPr>
          <w:lang w:val="en-US" w:eastAsia="ja-JP"/>
        </w:rPr>
        <w:t>Scope</w:t>
      </w:r>
    </w:p>
    <w:p w:rsidR="000D413F" w:rsidRPr="00574ABD" w:rsidRDefault="000D413F" w:rsidP="000D413F">
      <w:pPr>
        <w:pStyle w:val="berschrift1"/>
        <w:rPr>
          <w:lang w:val="en-US" w:eastAsia="ja-JP"/>
        </w:rPr>
      </w:pPr>
      <w:r>
        <w:rPr>
          <w:lang w:val="en-US" w:eastAsia="ja-JP"/>
        </w:rPr>
        <w:t>3</w:t>
      </w:r>
      <w:r>
        <w:rPr>
          <w:lang w:val="en-US" w:eastAsia="ja-JP"/>
        </w:rPr>
        <w:tab/>
      </w:r>
      <w:r w:rsidRPr="00574ABD">
        <w:rPr>
          <w:lang w:val="en-US" w:eastAsia="ja-JP"/>
        </w:rPr>
        <w:t>Related Recommendation and Report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6874"/>
      </w:tblGrid>
      <w:tr w:rsidR="000D413F" w:rsidRPr="00574ABD" w:rsidTr="000D413F">
        <w:tc>
          <w:tcPr>
            <w:tcW w:w="2835" w:type="dxa"/>
          </w:tcPr>
          <w:p w:rsidR="000D413F" w:rsidRPr="00574ABD" w:rsidRDefault="000D413F" w:rsidP="008A3AEF">
            <w:pPr>
              <w:rPr>
                <w:lang w:val="en-US"/>
              </w:rPr>
            </w:pPr>
            <w:r w:rsidRPr="00574ABD">
              <w:rPr>
                <w:lang w:val="en-US"/>
              </w:rPr>
              <w:t>Report ITU-R SM.2352-0</w:t>
            </w:r>
            <w:r>
              <w:rPr>
                <w:lang w:val="en-US"/>
              </w:rPr>
              <w:t>:</w:t>
            </w:r>
          </w:p>
        </w:tc>
        <w:tc>
          <w:tcPr>
            <w:tcW w:w="6874" w:type="dxa"/>
          </w:tcPr>
          <w:p w:rsidR="000D413F" w:rsidRPr="00574ABD" w:rsidRDefault="000D413F" w:rsidP="008A3AEF">
            <w:pPr>
              <w:rPr>
                <w:lang w:val="en-US"/>
              </w:rPr>
            </w:pPr>
            <w:r w:rsidRPr="00574ABD">
              <w:rPr>
                <w:lang w:val="en-US"/>
              </w:rPr>
              <w:t>Technology trends of active servic</w:t>
            </w:r>
            <w:r>
              <w:rPr>
                <w:lang w:val="en-US"/>
              </w:rPr>
              <w:t>es in the frequency range 275</w:t>
            </w:r>
            <w:r>
              <w:rPr>
                <w:lang w:val="en-US"/>
              </w:rPr>
              <w:noBreakHyphen/>
              <w:t>3 </w:t>
            </w:r>
            <w:r w:rsidRPr="00574ABD">
              <w:rPr>
                <w:lang w:val="en-US"/>
              </w:rPr>
              <w:t>000 GHz</w:t>
            </w:r>
          </w:p>
        </w:tc>
      </w:tr>
    </w:tbl>
    <w:p w:rsidR="000D413F" w:rsidRPr="00574ABD" w:rsidRDefault="000D413F" w:rsidP="000D413F">
      <w:pPr>
        <w:pStyle w:val="berschrift1"/>
        <w:rPr>
          <w:lang w:val="en-US" w:eastAsia="ja-JP"/>
        </w:rPr>
      </w:pPr>
      <w:r>
        <w:rPr>
          <w:lang w:val="en-US" w:eastAsia="ja-JP"/>
        </w:rPr>
        <w:t>4</w:t>
      </w:r>
      <w:r>
        <w:rPr>
          <w:lang w:val="en-US" w:eastAsia="ja-JP"/>
        </w:rPr>
        <w:tab/>
      </w:r>
      <w:r w:rsidRPr="00574ABD">
        <w:rPr>
          <w:lang w:val="en-US" w:eastAsia="ja-JP"/>
        </w:rPr>
        <w:t>List of acronyms and abbreviations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8476"/>
      </w:tblGrid>
      <w:tr w:rsidR="000D413F" w:rsidRPr="00574ABD" w:rsidTr="000D413F">
        <w:tc>
          <w:tcPr>
            <w:tcW w:w="1134" w:type="dxa"/>
          </w:tcPr>
          <w:p w:rsidR="000D413F" w:rsidRPr="00574ABD" w:rsidRDefault="000D413F" w:rsidP="000D413F">
            <w:pPr>
              <w:rPr>
                <w:highlight w:val="yellow"/>
                <w:lang w:val="en-US"/>
              </w:rPr>
            </w:pPr>
            <w:r w:rsidRPr="00574ABD">
              <w:rPr>
                <w:lang w:val="en-US"/>
              </w:rPr>
              <w:t>BBU</w:t>
            </w:r>
          </w:p>
        </w:tc>
        <w:tc>
          <w:tcPr>
            <w:tcW w:w="8476" w:type="dxa"/>
          </w:tcPr>
          <w:p w:rsidR="000D413F" w:rsidRPr="00574ABD" w:rsidRDefault="000D413F" w:rsidP="000D413F">
            <w:pPr>
              <w:rPr>
                <w:highlight w:val="yellow"/>
                <w:lang w:val="en-US"/>
              </w:rPr>
            </w:pPr>
            <w:r w:rsidRPr="00574ABD">
              <w:rPr>
                <w:lang w:val="en-US"/>
              </w:rPr>
              <w:t>Base band unit</w:t>
            </w:r>
          </w:p>
        </w:tc>
      </w:tr>
      <w:tr w:rsidR="000D413F" w:rsidRPr="00574ABD" w:rsidTr="000D413F">
        <w:tc>
          <w:tcPr>
            <w:tcW w:w="1134" w:type="dxa"/>
          </w:tcPr>
          <w:p w:rsidR="000D413F" w:rsidRPr="00574ABD" w:rsidRDefault="000D413F" w:rsidP="000D413F">
            <w:pPr>
              <w:rPr>
                <w:lang w:val="en-US"/>
              </w:rPr>
            </w:pPr>
            <w:r w:rsidRPr="00574ABD">
              <w:rPr>
                <w:lang w:val="en-US"/>
              </w:rPr>
              <w:t>RRH</w:t>
            </w:r>
          </w:p>
        </w:tc>
        <w:tc>
          <w:tcPr>
            <w:tcW w:w="8476" w:type="dxa"/>
          </w:tcPr>
          <w:p w:rsidR="000D413F" w:rsidRPr="00574ABD" w:rsidRDefault="000D413F" w:rsidP="000D413F">
            <w:pPr>
              <w:rPr>
                <w:lang w:val="en-US"/>
              </w:rPr>
            </w:pPr>
            <w:r w:rsidRPr="00574ABD">
              <w:rPr>
                <w:lang w:val="en-US"/>
              </w:rPr>
              <w:t>Remote radio head</w:t>
            </w:r>
          </w:p>
        </w:tc>
      </w:tr>
    </w:tbl>
    <w:p w:rsidR="000D413F" w:rsidRPr="00574ABD" w:rsidRDefault="000D413F" w:rsidP="000D413F">
      <w:pPr>
        <w:pStyle w:val="berschrift1"/>
        <w:rPr>
          <w:lang w:val="en-US" w:eastAsia="ja-JP"/>
        </w:rPr>
      </w:pPr>
      <w:r>
        <w:rPr>
          <w:lang w:val="en-US" w:eastAsia="ja-JP"/>
        </w:rPr>
        <w:t>5</w:t>
      </w:r>
      <w:r>
        <w:rPr>
          <w:lang w:val="en-US" w:eastAsia="ja-JP"/>
        </w:rPr>
        <w:tab/>
      </w:r>
      <w:r w:rsidRPr="00574ABD">
        <w:rPr>
          <w:lang w:val="en-US" w:eastAsia="ja-JP"/>
        </w:rPr>
        <w:t>Definition of terahertz (THz) and others</w:t>
      </w:r>
    </w:p>
    <w:p w:rsidR="000D413F" w:rsidRPr="00574ABD" w:rsidRDefault="000D413F" w:rsidP="000D413F">
      <w:pPr>
        <w:rPr>
          <w:i/>
          <w:lang w:val="en-US" w:eastAsia="ja-JP"/>
        </w:rPr>
      </w:pPr>
      <w:r w:rsidRPr="00574ABD">
        <w:rPr>
          <w:i/>
          <w:lang w:val="en-US" w:eastAsia="ja-JP"/>
        </w:rPr>
        <w:t>[</w:t>
      </w:r>
      <w:r w:rsidRPr="00A52637">
        <w:rPr>
          <w:rFonts w:hint="eastAsia"/>
          <w:i/>
          <w:highlight w:val="cyan"/>
          <w:lang w:val="en-US" w:eastAsia="ja-JP"/>
        </w:rPr>
        <w:t>Edito</w:t>
      </w:r>
      <w:r w:rsidRPr="00A52637">
        <w:rPr>
          <w:i/>
          <w:highlight w:val="cyan"/>
          <w:lang w:val="en-US" w:eastAsia="ja-JP"/>
        </w:rPr>
        <w:t>r’s note: This section will review section 2.1 to Report ITU-R SM.2352-0 from the points of view of the land mobile service applications and technologies.</w:t>
      </w:r>
      <w:r w:rsidRPr="00574ABD">
        <w:rPr>
          <w:i/>
          <w:lang w:val="en-US" w:eastAsia="ja-JP"/>
        </w:rPr>
        <w:t>]</w:t>
      </w:r>
    </w:p>
    <w:p w:rsidR="000D413F" w:rsidRDefault="000D413F" w:rsidP="000D413F">
      <w:pPr>
        <w:pStyle w:val="berschrift1"/>
        <w:rPr>
          <w:lang w:val="en-US" w:eastAsia="ja-JP"/>
        </w:rPr>
      </w:pPr>
      <w:r>
        <w:rPr>
          <w:lang w:val="en-US" w:eastAsia="ja-JP"/>
        </w:rPr>
        <w:t>6</w:t>
      </w:r>
      <w:r>
        <w:rPr>
          <w:lang w:val="en-US" w:eastAsia="ja-JP"/>
        </w:rPr>
        <w:tab/>
      </w:r>
      <w:r w:rsidRPr="00574ABD">
        <w:rPr>
          <w:lang w:val="en-US" w:eastAsia="ja-JP"/>
        </w:rPr>
        <w:t>Regulatory information above 275 GHz</w:t>
      </w:r>
    </w:p>
    <w:p w:rsidR="0060300C" w:rsidRDefault="000D413F" w:rsidP="000D413F">
      <w:pPr>
        <w:pStyle w:val="berschrift1"/>
        <w:rPr>
          <w:ins w:id="11" w:author="Autor"/>
          <w:lang w:val="en-US" w:eastAsia="ja-JP"/>
        </w:rPr>
      </w:pPr>
      <w:r>
        <w:rPr>
          <w:lang w:val="en-US" w:eastAsia="ja-JP"/>
        </w:rPr>
        <w:t>7</w:t>
      </w:r>
      <w:r>
        <w:rPr>
          <w:lang w:val="en-US" w:eastAsia="ja-JP"/>
        </w:rPr>
        <w:tab/>
      </w:r>
      <w:ins w:id="12" w:author="Autor">
        <w:r w:rsidR="0060300C">
          <w:rPr>
            <w:lang w:val="en-US" w:eastAsia="ja-JP"/>
          </w:rPr>
          <w:t xml:space="preserve">System </w:t>
        </w:r>
      </w:ins>
      <w:r w:rsidRPr="00574ABD">
        <w:rPr>
          <w:lang w:val="en-US" w:eastAsia="ja-JP"/>
        </w:rPr>
        <w:t>Overview</w:t>
      </w:r>
    </w:p>
    <w:p w:rsidR="000D413F" w:rsidRPr="00574ABD" w:rsidRDefault="0060300C" w:rsidP="00E74680">
      <w:pPr>
        <w:pStyle w:val="berschrift2"/>
        <w:rPr>
          <w:lang w:val="en-US" w:eastAsia="ja-JP"/>
        </w:rPr>
      </w:pPr>
      <w:ins w:id="13" w:author="Autor">
        <w:r>
          <w:rPr>
            <w:lang w:val="en-US" w:eastAsia="ja-JP"/>
          </w:rPr>
          <w:t>7.1</w:t>
        </w:r>
        <w:r>
          <w:rPr>
            <w:lang w:val="en-US" w:eastAsia="ja-JP"/>
          </w:rPr>
          <w:tab/>
        </w:r>
      </w:ins>
      <w:del w:id="14" w:author="Autor">
        <w:r w:rsidR="000D413F" w:rsidRPr="00574ABD" w:rsidDel="0060300C">
          <w:rPr>
            <w:lang w:val="en-US" w:eastAsia="ja-JP"/>
          </w:rPr>
          <w:delText xml:space="preserve"> </w:delText>
        </w:r>
      </w:del>
      <w:r w:rsidR="000D413F" w:rsidRPr="00574ABD">
        <w:rPr>
          <w:lang w:val="en-US" w:eastAsia="ja-JP"/>
        </w:rPr>
        <w:t>3</w:t>
      </w:r>
      <w:r w:rsidR="000D413F">
        <w:rPr>
          <w:lang w:val="en-US" w:eastAsia="ja-JP"/>
        </w:rPr>
        <w:t xml:space="preserve">00 </w:t>
      </w:r>
      <w:r w:rsidR="000D413F" w:rsidRPr="00574ABD">
        <w:rPr>
          <w:lang w:val="en-US" w:eastAsia="ja-JP"/>
        </w:rPr>
        <w:t xml:space="preserve">GHz close proximity </w:t>
      </w:r>
      <w:proofErr w:type="spellStart"/>
      <w:r w:rsidR="000D413F" w:rsidRPr="00574ABD">
        <w:rPr>
          <w:lang w:val="en-US" w:eastAsia="ja-JP"/>
        </w:rPr>
        <w:t>radiocommunication</w:t>
      </w:r>
      <w:proofErr w:type="spellEnd"/>
      <w:r w:rsidR="000D413F" w:rsidRPr="00574ABD">
        <w:rPr>
          <w:lang w:val="en-US" w:eastAsia="ja-JP"/>
        </w:rPr>
        <w:t xml:space="preserve"> system</w:t>
      </w:r>
    </w:p>
    <w:p w:rsidR="000D413F" w:rsidRDefault="000D413F" w:rsidP="000D413F">
      <w:pPr>
        <w:rPr>
          <w:ins w:id="15" w:author="Autor"/>
          <w:i/>
          <w:iCs/>
          <w:lang w:val="en-US" w:eastAsia="ja-JP"/>
        </w:rPr>
      </w:pPr>
      <w:r w:rsidRPr="000D413F">
        <w:rPr>
          <w:i/>
          <w:iCs/>
          <w:lang w:val="en-US" w:eastAsia="ja-JP"/>
        </w:rPr>
        <w:t>[</w:t>
      </w:r>
      <w:r w:rsidRPr="000D413F">
        <w:rPr>
          <w:rFonts w:hint="eastAsia"/>
          <w:i/>
          <w:iCs/>
          <w:highlight w:val="cyan"/>
          <w:lang w:val="en-US" w:eastAsia="ja-JP"/>
        </w:rPr>
        <w:t>Editor</w:t>
      </w:r>
      <w:r w:rsidRPr="000D413F">
        <w:rPr>
          <w:i/>
          <w:iCs/>
          <w:highlight w:val="cyan"/>
          <w:lang w:val="en-US" w:eastAsia="ja-JP"/>
        </w:rPr>
        <w:t>’s note: This section will identify the specific frequency bands and land mobile service applications which will be used for sharing and compatibility studies with passive services by WP 1A.</w:t>
      </w:r>
      <w:r w:rsidRPr="000D413F">
        <w:rPr>
          <w:i/>
          <w:iCs/>
          <w:lang w:val="en-US" w:eastAsia="ja-JP"/>
        </w:rPr>
        <w:t>]</w:t>
      </w:r>
    </w:p>
    <w:p w:rsidR="0060300C" w:rsidRDefault="00FD668B" w:rsidP="00E74680">
      <w:pPr>
        <w:pStyle w:val="berschrift2"/>
        <w:rPr>
          <w:ins w:id="16" w:author="Autor"/>
          <w:lang w:val="en-US" w:eastAsia="ja-JP"/>
        </w:rPr>
      </w:pPr>
      <w:ins w:id="17" w:author="Autor">
        <w:r>
          <w:rPr>
            <w:lang w:val="en-US" w:eastAsia="ja-JP"/>
          </w:rPr>
          <w:lastRenderedPageBreak/>
          <w:t>7.2</w:t>
        </w:r>
        <w:r>
          <w:rPr>
            <w:lang w:val="en-US" w:eastAsia="ja-JP"/>
          </w:rPr>
          <w:tab/>
          <w:t>W</w:t>
        </w:r>
        <w:r w:rsidR="0060300C">
          <w:rPr>
            <w:lang w:val="en-US" w:eastAsia="ja-JP"/>
          </w:rPr>
          <w:t>ireless links for data centers</w:t>
        </w:r>
      </w:ins>
    </w:p>
    <w:p w:rsidR="00DF3140" w:rsidRDefault="002079A9" w:rsidP="000D413F">
      <w:pPr>
        <w:rPr>
          <w:ins w:id="18" w:author="Autor"/>
          <w:i/>
          <w:iCs/>
          <w:lang w:val="en-US" w:eastAsia="ja-JP"/>
        </w:rPr>
      </w:pPr>
      <w:ins w:id="19" w:author="Autor">
        <w:r>
          <w:rPr>
            <w:i/>
            <w:iCs/>
            <w:lang w:val="en-US" w:eastAsia="ja-JP"/>
          </w:rPr>
          <w:t xml:space="preserve">The goal of wireless data links in addition to the existing </w:t>
        </w:r>
        <w:proofErr w:type="spellStart"/>
        <w:r>
          <w:rPr>
            <w:i/>
            <w:iCs/>
            <w:lang w:val="en-US" w:eastAsia="ja-JP"/>
          </w:rPr>
          <w:t>fibres</w:t>
        </w:r>
        <w:proofErr w:type="spellEnd"/>
        <w:r>
          <w:rPr>
            <w:i/>
            <w:iCs/>
            <w:lang w:val="en-US" w:eastAsia="ja-JP"/>
          </w:rPr>
          <w:t xml:space="preserve"> is to </w:t>
        </w:r>
        <w:r w:rsidR="00916EE0">
          <w:rPr>
            <w:i/>
            <w:iCs/>
            <w:lang w:val="en-US" w:eastAsia="ja-JP"/>
          </w:rPr>
          <w:t xml:space="preserve">provide </w:t>
        </w:r>
        <w:r>
          <w:rPr>
            <w:i/>
            <w:iCs/>
            <w:lang w:val="en-US" w:eastAsia="ja-JP"/>
          </w:rPr>
          <w:t>flexibility by introducing reconfigurable</w:t>
        </w:r>
        <w:r w:rsidR="00DF3140">
          <w:rPr>
            <w:i/>
            <w:iCs/>
            <w:lang w:val="en-US" w:eastAsia="ja-JP"/>
          </w:rPr>
          <w:t xml:space="preserve"> routes within a data center. In the figure some examples are illustrated between or inside the server racks (green) for line-of-sight (LOS) or Multi Hop links.</w:t>
        </w:r>
      </w:ins>
    </w:p>
    <w:p w:rsidR="0060300C" w:rsidRDefault="00DF3140" w:rsidP="00E74680">
      <w:pPr>
        <w:jc w:val="center"/>
        <w:rPr>
          <w:ins w:id="20" w:author="Autor"/>
          <w:i/>
          <w:iCs/>
          <w:lang w:val="en-US" w:eastAsia="ja-JP"/>
        </w:rPr>
      </w:pPr>
      <w:ins w:id="21" w:author="Autor">
        <w:r>
          <w:rPr>
            <w:noProof/>
            <w:lang w:val="en-US"/>
          </w:rPr>
          <w:drawing>
            <wp:inline distT="0" distB="0" distL="0" distR="0" wp14:anchorId="5D0DE9DF" wp14:editId="79D20473">
              <wp:extent cx="5732145" cy="2631561"/>
              <wp:effectExtent l="19050" t="0" r="1905" b="0"/>
              <wp:docPr id="25" name="Bild 4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439"/>
                      <pic:cNvPicPr>
                        <a:picLocks noChangeAspect="1" noChangeArrowheads="1"/>
                      </pic:cNvPicPr>
                    </pic:nvPicPr>
                    <pic:blipFill>
                      <a:blip r:embed="rId11" cstate="print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32145" cy="2631561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ins>
    </w:p>
    <w:p w:rsidR="0060300C" w:rsidRDefault="0060300C" w:rsidP="00E74680">
      <w:pPr>
        <w:pStyle w:val="berschrift2"/>
        <w:rPr>
          <w:ins w:id="22" w:author="Autor"/>
          <w:lang w:val="en-US" w:eastAsia="ja-JP"/>
        </w:rPr>
      </w:pPr>
      <w:ins w:id="23" w:author="Autor">
        <w:r>
          <w:rPr>
            <w:lang w:val="en-US" w:eastAsia="ja-JP"/>
          </w:rPr>
          <w:t>7.3</w:t>
        </w:r>
        <w:r w:rsidR="00CE67DB">
          <w:rPr>
            <w:lang w:val="en-US" w:eastAsia="ja-JP"/>
          </w:rPr>
          <w:tab/>
          <w:t>I</w:t>
        </w:r>
        <w:r>
          <w:rPr>
            <w:lang w:val="en-US" w:eastAsia="ja-JP"/>
          </w:rPr>
          <w:t>ntra</w:t>
        </w:r>
        <w:r w:rsidR="00921B3D">
          <w:rPr>
            <w:lang w:val="en-US" w:eastAsia="ja-JP"/>
          </w:rPr>
          <w:t>-</w:t>
        </w:r>
        <w:r>
          <w:rPr>
            <w:lang w:val="en-US" w:eastAsia="ja-JP"/>
          </w:rPr>
          <w:t>device communications</w:t>
        </w:r>
      </w:ins>
    </w:p>
    <w:p w:rsidR="00F9269E" w:rsidRPr="00796028" w:rsidRDefault="007479AC" w:rsidP="000D413F">
      <w:pPr>
        <w:rPr>
          <w:ins w:id="24" w:author="Autor"/>
          <w:color w:val="000000" w:themeColor="text1"/>
        </w:rPr>
      </w:pPr>
      <w:ins w:id="25" w:author="Autor">
        <w:r>
          <w:t>In i</w:t>
        </w:r>
        <w:r w:rsidRPr="00C162A9">
          <w:t>ntra-device communication</w:t>
        </w:r>
        <w:r>
          <w:t xml:space="preserve">s, one or more communication links are operated within a device. </w:t>
        </w:r>
        <w:r w:rsidR="00F9269E" w:rsidRPr="00C162A9">
          <w:rPr>
            <w:color w:val="000000" w:themeColor="text1"/>
          </w:rPr>
          <w:t>High speed terahertz wireless links could connect two</w:t>
        </w:r>
        <w:r w:rsidR="004B61A4">
          <w:rPr>
            <w:color w:val="000000" w:themeColor="text1"/>
          </w:rPr>
          <w:t xml:space="preserve"> or more</w:t>
        </w:r>
        <w:r w:rsidR="00F9269E" w:rsidRPr="00C162A9">
          <w:rPr>
            <w:color w:val="000000" w:themeColor="text1"/>
          </w:rPr>
          <w:t xml:space="preserve"> </w:t>
        </w:r>
        <w:r w:rsidR="004B61A4">
          <w:rPr>
            <w:color w:val="000000" w:themeColor="text1"/>
          </w:rPr>
          <w:t>PCBs</w:t>
        </w:r>
        <w:r w:rsidR="00F9269E" w:rsidRPr="00C162A9">
          <w:rPr>
            <w:color w:val="000000" w:themeColor="text1"/>
          </w:rPr>
          <w:t xml:space="preserve"> or </w:t>
        </w:r>
        <w:r w:rsidR="004B61A4">
          <w:rPr>
            <w:color w:val="000000" w:themeColor="text1"/>
          </w:rPr>
          <w:t>even chips on the same PCB</w:t>
        </w:r>
        <w:r w:rsidR="00634D85">
          <w:rPr>
            <w:color w:val="000000" w:themeColor="text1"/>
          </w:rPr>
          <w:t xml:space="preserve"> inside a device</w:t>
        </w:r>
        <w:r w:rsidR="00F9269E" w:rsidRPr="00C162A9">
          <w:rPr>
            <w:color w:val="000000" w:themeColor="text1"/>
          </w:rPr>
          <w:t>.</w:t>
        </w:r>
        <w:r w:rsidR="003A52A4">
          <w:rPr>
            <w:color w:val="000000" w:themeColor="text1"/>
          </w:rPr>
          <w:t xml:space="preserve"> Typically, these devices will be shielded not only preventing emission of THz-radiation but also blocking incoming THz signals.</w:t>
        </w:r>
        <w:r w:rsidR="00634D85">
          <w:rPr>
            <w:color w:val="000000" w:themeColor="text1"/>
          </w:rPr>
          <w:br/>
        </w:r>
        <w:r w:rsidR="00F9269E" w:rsidRPr="00C162A9">
          <w:rPr>
            <w:color w:val="000000" w:themeColor="text1"/>
          </w:rPr>
          <w:t>The terahertz band is huge hence several channels could be used in a small area (within one device). The</w:t>
        </w:r>
        <w:r w:rsidR="00F9269E">
          <w:rPr>
            <w:color w:val="000000" w:themeColor="text1"/>
          </w:rPr>
          <w:t xml:space="preserve"> following</w:t>
        </w:r>
        <w:r w:rsidR="00F9269E" w:rsidRPr="00C162A9">
          <w:rPr>
            <w:color w:val="000000" w:themeColor="text1"/>
          </w:rPr>
          <w:t xml:space="preserve"> figure </w:t>
        </w:r>
        <w:r>
          <w:rPr>
            <w:color w:val="000000" w:themeColor="text1"/>
          </w:rPr>
          <w:t>illustrates</w:t>
        </w:r>
        <w:r w:rsidR="00F9269E" w:rsidRPr="00C162A9">
          <w:rPr>
            <w:color w:val="000000" w:themeColor="text1"/>
          </w:rPr>
          <w:t xml:space="preserve"> point-to-point communications between boards, where the </w:t>
        </w:r>
        <w:r w:rsidR="00A818CA" w:rsidRPr="00C162A9">
          <w:rPr>
            <w:color w:val="000000" w:themeColor="text1"/>
          </w:rPr>
          <w:t>colour</w:t>
        </w:r>
        <w:r w:rsidR="00F9269E" w:rsidRPr="00C162A9">
          <w:rPr>
            <w:color w:val="000000" w:themeColor="text1"/>
          </w:rPr>
          <w:t xml:space="preserve"> of the beams indicate</w:t>
        </w:r>
        <w:r w:rsidR="00A818CA">
          <w:rPr>
            <w:color w:val="000000" w:themeColor="text1"/>
          </w:rPr>
          <w:t>s</w:t>
        </w:r>
        <w:r>
          <w:rPr>
            <w:color w:val="000000" w:themeColor="text1"/>
          </w:rPr>
          <w:t xml:space="preserve"> different</w:t>
        </w:r>
        <w:r w:rsidR="00F9269E" w:rsidRPr="00C162A9">
          <w:rPr>
            <w:color w:val="000000" w:themeColor="text1"/>
          </w:rPr>
          <w:t xml:space="preserve"> frequenc</w:t>
        </w:r>
        <w:r>
          <w:rPr>
            <w:color w:val="000000" w:themeColor="text1"/>
          </w:rPr>
          <w:t>ies</w:t>
        </w:r>
        <w:r w:rsidR="00F9269E">
          <w:rPr>
            <w:color w:val="000000" w:themeColor="text1"/>
          </w:rPr>
          <w:t>.</w:t>
        </w:r>
      </w:ins>
    </w:p>
    <w:p w:rsidR="00F9269E" w:rsidRPr="000D413F" w:rsidRDefault="00091DF5" w:rsidP="000D413F">
      <w:pPr>
        <w:rPr>
          <w:i/>
          <w:iCs/>
          <w:lang w:val="en-US" w:eastAsia="ja-JP"/>
        </w:rPr>
      </w:pPr>
      <w:ins w:id="26" w:author="Autor">
        <w:r>
          <w:rPr>
            <w:color w:val="000000" w:themeColor="text1"/>
          </w:rPr>
        </w:r>
        <w:r>
          <w:rPr>
            <w:color w:val="000000" w:themeColor="text1"/>
          </w:rPr>
          <w:pict>
            <v:group id="_x0000_s1026" editas="canvas" style="width:468pt;height:148.7pt;mso-position-horizontal-relative:char;mso-position-vertical-relative:line" coordorigin="2529,1067" coordsize="7200,2288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left:2529;top:1067;width:7200;height:2288" o:preferrelative="f">
                <v:fill o:detectmouseclick="t"/>
                <v:path o:extrusionok="t" o:connecttype="none"/>
                <o:lock v:ext="edit" text="t"/>
              </v:shape>
              <v:group id="_x0000_s1028" style="position:absolute;left:4034;top:1125;width:4189;height:2181;flip:x;mso-position-horizontal-relative:margin" coordsize="36568,2089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">
                <v:group id="Group 2" o:spid="_x0000_s1029" style="position:absolute;width:36568;height:20899" coordsize="81375,458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<v:shape id="Picture 12" o:spid="_x0000_s1030" type="#_x0000_t75" alt="598px-Kl_Intel_Pentium_MMX_embedded_BGA_Bottom.jpg" style="position:absolute;left:25923;top:2889;width:7938;height:796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aElw/CAAAA2wAAAA8AAABkcnMvZG93bnJldi54bWxET01rAjEQvQv9D2EKXqRmFZWyNUopKGIP&#10;0m3pedhMN9vdTJYk6uqvbwSht3m8z1mue9uKE/lQO1YwGWcgiEuna64UfH1unp5BhIissXVMCi4U&#10;YL16GCwx1+7MH3QqYiVSCIccFZgYu1zKUBqyGMauI07cj/MWY4K+ktrjOYXbVk6zbCEt1pwaDHb0&#10;ZqhsiqNVcNDX6j2YZl9vm+/f+Wgx8xO9U2r42L++gIjUx3/x3b3Taf4Ubr+kA+Tq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GhJcPwgAAANsAAAAPAAAAAAAAAAAAAAAAAJ8C&#10;AABkcnMvZG93bnJldi54bWxQSwUGAAAAAAQABAD3AAAAjgMAAAAA&#10;">
                    <v:imagedata r:id="rId12" o:title="598px-Kl_Intel_Pentium_MMX_embedded_BGA_Bottom"/>
                    <v:path arrowok="t"/>
                  </v:shape>
                  <v:line id="Straight Connector 13" o:spid="_x0000_s1031" style="position:absolute;rotation:90;flip:x;visibility:visible" from="26637,12954" to="46814,259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qTadMAAAADbAAAADwAAAGRycy9kb3ducmV2LnhtbERP24rCMBB9F/Yfwgi+aaqiSNco4u6C&#10;KAit+wFDMzbFZlKaWLt/vxEE3+ZwrrPe9rYWHbW+cqxgOklAEBdOV1wq+L38jFcgfEDWWDsmBX/k&#10;Ybv5GKwx1e7BGXV5KEUMYZ+iAhNCk0rpC0MW/cQ1xJG7utZiiLAtpW7xEcNtLWdJspQWK44NBhva&#10;Gypu+d0q4HxhTl/FcXWi6f6wPHdZ9+0ypUbDfvcJIlAf3uKX+6Dj/Dk8f4kHyM0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ak2nTAAAAA2wAAAA8AAAAAAAAAAAAAAAAA&#10;oQIAAGRycy9kb3ducmV2LnhtbFBLBQYAAAAABAAEAPkAAACOAwAAAAA=&#10;" strokecolor="#c00000"/>
                  <v:oval id="Oval 14" o:spid="_x0000_s1032" style="position:absolute;left:28185;top:10056;width:6493;height:2159;rotation:-4174342fd;flip:y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zaesEA&#10;AADbAAAADwAAAGRycy9kb3ducmV2LnhtbERPS2uDQBC+F/Iflin01qwNYoPNKiWQoKfSPHoe3IlK&#10;3VlxN2rz67OFQm/z8T1nk8+mEyMNrrWs4GUZgSCurG65VnA67p7XIJxH1thZJgU/5CDPFg8bTLWd&#10;+JPGg69FCGGXooLG+z6V0lUNGXRL2xMH7mIHgz7AoZZ6wCmEm06uoiiRBlsODQ32tG2o+j5cjYKP&#10;y9c+Op1XcXm9jX1ZFIl/1ajU0+P8/gbC0+z/xX/uQof5Mfz+Eg6Q2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Yc2nrBAAAA2wAAAA8AAAAAAAAAAAAAAAAAmAIAAGRycy9kb3du&#10;cmV2LnhtbFBLBQYAAAAABAAEAPUAAACGAwAAAAA=&#10;" fillcolor="#c9f" stroked="f">
                    <v:fill opacity="39321f"/>
                  </v:oval>
                  <v:line id="Straight Connector 15" o:spid="_x0000_s1033" style="position:absolute;rotation:90;visibility:visible" from="16922,21955" to="42132,23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qblRcUAAADbAAAADwAAAGRycy9kb3ducmV2LnhtbESPQWvDMAyF74X9B6PBLmV1GmgpWd2Q&#10;hRbG2KVpoVcRq3G6WA6x12T/fh4MdpN4T+972uaT7cSdBt86VrBcJCCIa6dbbhScT4fnDQgfkDV2&#10;jknBN3nIdw+zLWbajXykexUaEUPYZ6jAhNBnUvrakEW/cD1x1K5usBjiOjRSDzjGcNvJNEnW0mLL&#10;kWCwp9JQ/Vl92Qg59WYjz/OyKM3tPT2sPvaX11qpp8epeAERaAr/5r/rNx3rr+D3lziA3P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qblRcUAAADbAAAADwAAAAAAAAAA&#10;AAAAAAChAgAAZHJzL2Rvd25yZXYueG1sUEsFBgAAAAAEAAQA+QAAAJMDAAAAAA==&#10;" strokecolor="#c00000"/>
                  <v:oval id="Oval 16" o:spid="_x0000_s1034" style="position:absolute;left:26995;top:10898;width:6493;height:2159;rotation:-6319666fd;flip:y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QgP70A&#10;AADbAAAADwAAAGRycy9kb3ducmV2LnhtbERP3QoBQRS+V95hOsodsyhpGZIQJfLzAMfOsbvZObPt&#10;DNbbG6Xcna/v90xmtSnEkyqXW1bQ60YgiBOrc04VXM6rzgiE88gaC8uk4E0OZtNmY4Kxti8+0vPk&#10;UxFC2MWoIPO+jKV0SUYGXdeWxIG72cqgD7BKpa7wFcJNIftRNJQGcw4NGZa0yCi5nx5GwWF52K33&#10;10Et3+m61+el21qZKNVu1fMxCE+1/4t/7o0O84fw/SUcIKc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zVQgP70AAADbAAAADwAAAAAAAAAAAAAAAACYAgAAZHJzL2Rvd25yZXYu&#10;eG1sUEsFBgAAAAAEAAQA9QAAAIIDAAAAAA==&#10;" fillcolor="#c9f" stroked="f">
                    <v:fill opacity="39321f"/>
                  </v:oval>
                  <v:oval id="Oval 17" o:spid="_x0000_s1035" style="position:absolute;left:24590;top:9810;width:6493;height:2159;rotation:-10253957fd;flip:y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tHUsEA&#10;AADbAAAADwAAAGRycy9kb3ducmV2LnhtbERPzWoCMRC+C32HMIXeNGsPVbZGEUEoFkW3fYBxM91d&#10;TCZLEt2tT28Ewdt8fL8zW/TWiAv50DhWMB5lIIhLpxuuFPz+rIdTECEiazSOScE/BVjMXwYzzLXr&#10;+ECXIlYihXDIUUEdY5tLGcqaLIaRa4kT9+e8xZigr6T22KVwa+R7ln1Iiw2nhhpbWtVUnoqzVTDZ&#10;dN/lem+21pvV1VTaj3fHo1Jvr/3yE0SkPj7FD/eXTvMncP8lHSDn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JLR1LBAAAA2wAAAA8AAAAAAAAAAAAAAAAAmAIAAGRycy9kb3du&#10;cmV2LnhtbFBLBQYAAAAABAAEAPUAAACGAwAAAAA=&#10;" fillcolor="#c9f" stroked="f">
                    <v:fill opacity="39321f"/>
                  </v:oval>
                  <v:shape id="Picture 18" o:spid="_x0000_s1036" type="#_x0000_t75" alt="COTs_Card_Top.gif" style="position:absolute;left:26638;top:33766;width:20177;height:1204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jSJZvFAAAA2wAAAA8AAABkcnMvZG93bnJldi54bWxEj8tuwkAMRfeV+IeRkdiVSRGUKmVAPIRE&#10;1Q2vD7AyzkPNeKLMBAJfXy8qdWfrXt97vFj1rlY3akPl2cDbOAFFnHlbcWHgetm/foAKEdli7ZkM&#10;PCjAajl4WWBq/Z1PdDvHQkkIhxQNlDE2qdYhK8lhGPuGWLTctw6jrG2hbYt3CXe1niTJu3ZYsTSU&#10;2NC2pOzn3DkD043Nr7Nch+n8+dV1u+NxMvteGzMa9utPUJH6+G/+uz5YwRdY+UUG0Mt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o0iWbxQAAANsAAAAPAAAAAAAAAAAAAAAA&#10;AJ8CAABkcnMvZG93bnJldi54bWxQSwUGAAAAAAQABAD3AAAAkQMAAAAA&#10;">
                    <v:imagedata r:id="rId13" o:title="COTs_Card_Top"/>
                    <v:path arrowok="t"/>
                  </v:shape>
                  <v:shape id="Picture 19" o:spid="_x0000_s1037" type="#_x0000_t75" alt="598px-Kl_Intel_Pentium_MMX_embedded_BGA_Bottom.jpg" style="position:absolute;left:26858;top:33972;width:7935;height:796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3bvoDCAAAA2wAAAA8AAABkcnMvZG93bnJldi54bWxET9uKwjAQfRf8hzCCL4umKitajaKi6MPC&#10;4uUDhmZsq82kNlHr35uFBd/mcK4zndemEA+qXG5ZQa8bgSBOrM45VXA6bjojEM4jaywsk4IXOZjP&#10;mo0pxto+eU+Pg09FCGEXo4LM+zKW0iUZGXRdWxIH7mwrgz7AKpW6wmcIN4XsR9FQGsw5NGRY0iqj&#10;5Hq4GwWb7W2wk/nq57f4Hl0G6/PeX7+WSrVb9WICwlPtP+J/906H+WP4+yUcIGd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N276AwgAAANsAAAAPAAAAAAAAAAAAAAAAAJ8C&#10;AABkcnMvZG93bnJldi54bWxQSwUGAAAAAAQABAD3AAAAjgMAAAAA&#10;" filled="t" fillcolor="#943634 [2405]">
                    <v:imagedata r:id="rId14" o:title="598px-Kl_Intel_Pentium_MMX_embedded_BGA_Bottom" recolortarget="black"/>
                    <v:path arrowok="t"/>
                  </v:shape>
                  <v:group id="Group 20" o:spid="_x0000_s1038" style="position:absolute;left:38893;width:20161;height:12065" coordorigin="38893" coordsize="20162,120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<v:shape id="Picture 53" o:spid="_x0000_s1039" type="#_x0000_t75" alt="COTs_Card_Top.gif" style="position:absolute;left:38893;width:20162;height:12055;flip:y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qW8g3HAAAA2wAAAA8AAABkcnMvZG93bnJldi54bWxEj1trwkAUhN8L/oflCL4U3bSlXqKrBNHW&#10;B4V6gfbxkD0mwezZkF019de7QqGPw8x8w0xmjSnFhWpXWFbw0otAEKdWF5wpOOyX3SEI55E1lpZJ&#10;wS85mE1bTxOMtb3yli47n4kAYRejgtz7KpbSpTkZdD1bEQfvaGuDPsg6k7rGa4CbUr5GUV8aLDgs&#10;5FjRPKf0tDsbBc8/h2Oynn/cRt/+y0aD/uYzWWyU6rSbZAzCU+P/w3/tlVbw/gaPL+EHyOkd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LqW8g3HAAAA2wAAAA8AAAAAAAAAAAAA&#10;AAAAnwIAAGRycy9kb3ducmV2LnhtbFBLBQYAAAAABAAEAPcAAACTAwAAAAA=&#10;">
                      <v:imagedata r:id="rId13" o:title="COTs_Card_Top"/>
                      <v:path arrowok="t"/>
                    </v:shape>
                    <v:shape id="Picture 54" o:spid="_x0000_s1040" type="#_x0000_t75" alt="598px-Kl_Intel_Pentium_MMX_embedded_BGA_Bottom.jpg" style="position:absolute;left:39188;top:3813;width:7936;height:796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WwqN7GAAAA2wAAAA8AAABkcnMvZG93bnJldi54bWxEj91qwkAUhO8F32E5Qm9EN9YqkroJNij1&#10;Qij+PMAhe0zSZM+m2VXTt+8WCr0cZuYbZp32phF36lxlWcFsGoEgzq2uuFBwOe8mKxDOI2tsLJOC&#10;b3KQJsPBGmNtH3yk+8kXIkDYxaig9L6NpXR5SQbd1LbEwbvazqAPsiuk7vAR4KaRz1G0lAYrDgsl&#10;tpSVlNenm1Gwe/+a72WVHT6axepzvr0efT1+U+pp1G9eQXjq/X/4r73XChYv8Psl/ACZ/A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dbCo3sYAAADbAAAADwAAAAAAAAAAAAAA&#10;AACfAgAAZHJzL2Rvd25yZXYueG1sUEsFBgAAAAAEAAQA9wAAAJIDAAAAAA==&#10;" filled="t" fillcolor="#943634 [2405]">
                      <v:imagedata r:id="rId14" o:title="598px-Kl_Intel_Pentium_MMX_embedded_BGA_Bottom" recolortarget="black"/>
                      <v:path arrowok="t"/>
                    </v:shape>
                  </v:group>
                  <v:oval id="Oval 21" o:spid="_x0000_s1041" style="position:absolute;left:41925;top:10556;width:6493;height:2159;rotation:-1528900fd;flip:y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33XcUA&#10;AADbAAAADwAAAGRycy9kb3ducmV2LnhtbESPzWrDMBCE74G8g9hAbonsUEpxI5tSaDE9hDo/NMfF&#10;2lgm1spYSuy+fVUo9DjMzDfMtphsJ+40+NaxgnSdgCCunW65UXA8vK2eQPiArLFzTAq+yUORz2db&#10;zLQbuaL7PjQiQthnqMCE0GdS+tqQRb92PXH0Lm6wGKIcGqkHHCPcdnKTJI/SYstxwWBPr4bq6/5m&#10;Fbg6/bim5lb6fldO71/V58Pp3Ci1XEwvzyACTeE//NcutYJNCr9f4g+Q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/fddxQAAANsAAAAPAAAAAAAAAAAAAAAAAJgCAABkcnMv&#10;ZG93bnJldi54bWxQSwUGAAAAAAQABAD1AAAAigMAAAAA&#10;" fillcolor="#36f" stroked="f">
                    <v:fill opacity="39321f"/>
                  </v:oval>
                  <v:oval id="Oval 22" o:spid="_x0000_s1042" style="position:absolute;left:39250;top:11787;width:6493;height:2159;rotation:-6319666fd;flip:y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6YeCcEA&#10;AADbAAAADwAAAGRycy9kb3ducmV2LnhtbESPT4vCMBTE7wt+h/CEva2pPbhSjVKEgrgn/92fzbMt&#10;Ni8liW3322+EBY/DzPyGWW9H04qenG8sK5jPEhDEpdUNVwou5+JrCcIHZI2tZVLwSx62m8nHGjNt&#10;Bz5SfwqViBD2GSqoQ+gyKX1Zk0E/sx1x9O7WGQxRukpqh0OEm1amSbKQBhuOCzV2tKupfJyeJlK+&#10;k598WR76wlXXfXG+5T0tBqU+p2O+AhFoDO/wf3uvFaQpvL7EHyA3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+mHgnBAAAA2wAAAA8AAAAAAAAAAAAAAAAAmAIAAGRycy9kb3du&#10;cmV2LnhtbFBLBQYAAAAABAAEAPUAAACGAwAAAAA=&#10;" fillcolor="#36f" stroked="f">
                    <v:fill opacity="39321f"/>
                  </v:oval>
                  <v:oval id="Oval 23" o:spid="_x0000_s1043" style="position:absolute;left:36829;top:10699;width:6493;height:2159;rotation:-9039011fd;flip:y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zm3cMA&#10;AADbAAAADwAAAGRycy9kb3ducmV2LnhtbESP3YrCMBSE7xd8h3AE79ZUZUWqUVQQhV3WX/T22Bzb&#10;YnNSmqzWtzcLgpfDzHzDjCa1KcSNKpdbVtBpRyCIE6tzThUc9ovPAQjnkTUWlknBgxxMxo2PEcba&#10;3nlLt51PRYCwi1FB5n0ZS+mSjAy6ti2Jg3exlUEfZJVKXeE9wE0hu1HUlwZzDgsZljTPKLnu/owC&#10;/Ppe4w92ZuXvalAkm+mydzyflGo16+kQhKfav8Ov9kor6Pbg/0v4AXL8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tzm3cMAAADbAAAADwAAAAAAAAAAAAAAAACYAgAAZHJzL2Rv&#10;d25yZXYueG1sUEsFBgAAAAAEAAQA9QAAAIgDAAAAAA==&#10;" fillcolor="#36f" stroked="f">
                    <v:fill opacity="39321f"/>
                  </v:oval>
                  <v:group id="Group 24" o:spid="_x0000_s1044" style="position:absolute;left:61213;top:12239;width:20162;height:12065" coordorigin="61213,12239" coordsize="20162,120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  <v:shape id="Picture 51" o:spid="_x0000_s1045" type="#_x0000_t75" alt="COTs_Card_Top.gif" style="position:absolute;left:61213;top:12239;width:20163;height:1205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+CNcbEAAAA2wAAAA8AAABkcnMvZG93bnJldi54bWxEj1uLwjAUhN8X/A/hCL6tqWJXqUbxgrCy&#10;L95+wKE5vWBzUppU6/56s7Dg4zAz3zCLVWcqcafGlZYVjIYRCOLU6pJzBdfL/nMGwnlkjZVlUvAk&#10;B6tl72OBibYPPtH97HMRIOwSVFB4XydSurQgg25oa+LgZbYx6INscqkbfAS4qeQ4ir6kwZLDQoE1&#10;bQtKb+fWKJhsdHaNM+km099D2+6Ox3H8s1Zq0O/WcxCeOv8O/7e/tYJ4BH9fwg+Qyx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+CNcbEAAAA2wAAAA8AAAAAAAAAAAAAAAAA&#10;nwIAAGRycy9kb3ducmV2LnhtbFBLBQYAAAAABAAEAPcAAACQAwAAAAA=&#10;">
                      <v:imagedata r:id="rId13" o:title="COTs_Card_Top"/>
                      <v:path arrowok="t"/>
                    </v:shape>
                    <v:shape id="Picture 52" o:spid="_x0000_s1046" type="#_x0000_t75" alt="598px-Kl_Intel_Pentium_MMX_embedded_BGA_Bottom.jpg" style="position:absolute;left:61426;top:12452;width:7936;height:796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UVlTHEAAAA2wAAAA8AAABkcnMvZG93bnJldi54bWxEj92KwjAUhO8F3yEcwRvZpqso0jWKirJe&#10;CKLuAxya05+1Oek2Wa1vbwTBy2FmvmFmi9ZU4kqNKy0r+IxiEMSp1SXnCn7O248pCOeRNVaWScGd&#10;HCzm3c4ME21vfKTryeciQNglqKDwvk6kdGlBBl1ka+LgZbYx6INscqkbvAW4qeQwjifSYMlhocCa&#10;1gWll9O/UbD9/hvtZLneH6rx9He0yY7+Mlgp1e+1yy8Qnlr/Dr/aO61gPITnl/AD5Pw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UVlTHEAAAA2wAAAA8AAAAAAAAAAAAAAAAA&#10;nwIAAGRycy9kb3ducmV2LnhtbFBLBQYAAAAABAAEAPcAAACQAwAAAAA=&#10;" filled="t" fillcolor="#943634 [2405]">
                      <v:imagedata r:id="rId14" o:title="598px-Kl_Intel_Pentium_MMX_embedded_BGA_Bottom" recolortarget="black"/>
                      <v:path arrowok="t"/>
                    </v:shape>
                  </v:group>
                  <v:group id="Group 25" o:spid="_x0000_s1047" style="position:absolute;left:43926;top:26654;width:12239;height:7731" coordorigin="43926,26654" coordsize="20162,120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  <v:shape id="Picture 49" o:spid="_x0000_s1048" type="#_x0000_t75" alt="COTs_Card_Top.gif" style="position:absolute;left:43926;top:26654;width:20162;height:1205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Qtrx3DAAAA2wAAAA8AAABkcnMvZG93bnJldi54bWxEj92KwjAUhO+FfYdwFrzTdEXdtRrFHwTF&#10;G9f1AQ7N6Q/bnJQm1erTG0Hwcpj5ZpjZojWluFDtCssKvvoRCOLE6oIzBee/be8HhPPIGkvLpOBG&#10;Dhbzj84MY22v/EuXk89EKGEXo4Lc+yqW0iU5GXR9WxEHL7W1QR9knUld4zWUm1IOomgsDRYcFnKs&#10;aJ1T8n9qjILhSqfnUSrd8Pu+b5rN8TgYHZZKdT/b5RSEp9a/wy96pwM3geeX8APk/A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1C2vHcMAAADbAAAADwAAAAAAAAAAAAAAAACf&#10;AgAAZHJzL2Rvd25yZXYueG1sUEsFBgAAAAAEAAQA9wAAAI8DAAAAAA==&#10;">
                      <v:imagedata r:id="rId13" o:title="COTs_Card_Top"/>
                      <v:path arrowok="t"/>
                    </v:shape>
                    <v:shape id="Picture 50" o:spid="_x0000_s1049" type="#_x0000_t75" alt="598px-Kl_Intel_Pentium_MMX_embedded_BGA_Bottom.jpg" style="position:absolute;left:44138;top:26866;width:7936;height:796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lp8MrAAAAA2wAAAA8AAABkcnMvZG93bnJldi54bWxET82KwjAQvi/4DmEEL4umiitSjSKiIOwe&#10;ttUHGJKxLTaTkkStb785CHv8+P7X29624kE+NI4VTCcZCGLtTMOVgsv5OF6CCBHZYOuYFLwowHYz&#10;+FhjbtyTC3qUsRIphEOOCuoYu1zKoGuyGCauI07c1XmLMUFfSePxmcJtK2dZtpAWG04NNXa0r0nf&#10;yrtV0BXV1YfjodCz3eLwOS/1/fv3R6nRsN+tQETq47/47T4ZBV9pffqSfoDc/A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yWnwysAAAADbAAAADwAAAAAAAAAAAAAAAACfAgAA&#10;ZHJzL2Rvd25yZXYueG1sUEsFBgAAAAAEAAQA9wAAAIwDAAAAAA==&#10;" filled="t" fillcolor="#943634 [2405]">
                      <v:imagedata r:id="rId15" o:title="598px-Kl_Intel_Pentium_MMX_embedded_BGA_Bottom" recolortarget="black"/>
                      <v:path arrowok="t"/>
                    </v:shape>
                  </v:group>
                  <v:group id="Group 26" o:spid="_x0000_s1050" style="position:absolute;top:13684;width:20161;height:12049;flip:x" coordorigin=",13684" coordsize="20162,120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hI1FiwwAAANsAAAAP&#10;AAAAAAAAAAAAAAAAAKoCAABkcnMvZG93bnJldi54bWxQSwUGAAAAAAQABAD6AAAAmgMAAAAA&#10;">
                    <v:shape id="Picture 47" o:spid="_x0000_s1051" type="#_x0000_t75" alt="COTs_Card_Top.gif" style="position:absolute;top:13684;width:20162;height:1205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r+nvTEAAAA2wAAAA8AAABkcnMvZG93bnJldi54bWxEj81qwzAQhO+FvIPYQG6NHBM3xY0SnIRC&#10;Sy/5e4DFWv8Qa2UsOXb79FWhkOMw880w6+1oGnGnztWWFSzmEQji3OqaSwXXy/vzKwjnkTU2lknB&#10;NznYbiZPa0y1HfhE97MvRShhl6KCyvs2ldLlFRl0c9sSB6+wnUEfZFdK3eEQyk0j4yh6kQZrDgsV&#10;trSvKL+de6NgudPFNSmkW65+Pvv+cDzGyVem1Gw6Zm8gPI3+Ef6nP3TgVvD3JfwAufk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r+nvTEAAAA2wAAAA8AAAAAAAAAAAAAAAAA&#10;nwIAAGRycy9kb3ducmV2LnhtbFBLBQYAAAAABAAEAPcAAACQAwAAAAA=&#10;">
                      <v:imagedata r:id="rId13" o:title="COTs_Card_Top"/>
                      <v:path arrowok="t"/>
                    </v:shape>
                    <v:shape id="Picture 48" o:spid="_x0000_s1052" type="#_x0000_t75" alt="598px-Kl_Intel_Pentium_MMX_embedded_BGA_Bottom.jpg" style="position:absolute;left:212;top:13896;width:7936;height:796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EkNAbDAAAA2wAAAA8AAABkcnMvZG93bnJldi54bWxET8tqwkAU3Qv9h+EW3BSd1KhIdAxtqNSF&#10;ID4+4JK5JtHMnTQzNenfO4uCy8N5r9Le1OJOrassK3gfRyCIc6srLhScT5vRAoTzyBpry6Tgjxyk&#10;65fBChNtOz7Q/egLEULYJaig9L5JpHR5SQbd2DbEgbvY1qAPsC2kbrEL4aaWkyiaS4MVh4YSG8pK&#10;ym/HX6Ng8/0Tb2WV7fb1bHGNvy4Hf3v7VGr42n8sQXjq/VP8795qBdMwNnwJP0Cu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SQ0BsMAAADbAAAADwAAAAAAAAAAAAAAAACf&#10;AgAAZHJzL2Rvd25yZXYueG1sUEsFBgAAAAAEAAQA9wAAAI8DAAAAAA==&#10;" filled="t" fillcolor="#943634 [2405]">
                      <v:imagedata r:id="rId14" o:title="598px-Kl_Intel_Pentium_MMX_embedded_BGA_Bottom" recolortarget="black"/>
                      <v:path arrowok="t"/>
                    </v:shape>
                  </v:group>
                  <v:oval id="Oval 27" o:spid="_x0000_s1053" style="position:absolute;left:14287;top:13430;width:6493;height:2159;rotation:-11099861fd;flip:y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1Sn8MA&#10;AADbAAAADwAAAGRycy9kb3ducmV2LnhtbESPQWvCQBSE70L/w/IKvZmNHqpEV7FFwZ6isYceH9ln&#10;Esy+jburif++KxR6HGbmG2a5Hkwr7uR8Y1nBJElBEJdWN1wp+D7txnMQPiBrbC2Tggd5WK9eRkvM&#10;tO35SPciVCJC2GeooA6hy6T0ZU0GfWI74uidrTMYonSV1A77CDetnKbpuzTYcFyosaPPmspLcTMK&#10;fipni8esm2C+1faw7fOP61eu1NvrsFmACDSE//Bfe68VTGfw/BJ/gF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W1Sn8MAAADbAAAADwAAAAAAAAAAAAAAAACYAgAAZHJzL2Rv&#10;d25yZXYueG1sUEsFBgAAAAAEAAQA9QAAAIgDAAAAAA==&#10;" fillcolor="#c9f" stroked="f">
                    <v:fill opacity="39321f"/>
                  </v:oval>
                  <v:group id="Group 28" o:spid="_x0000_s1054" style="position:absolute;left:4317;top:29527;width:20162;height:12049;flip:x" coordorigin="4317,29527" coordsize="20162,120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/8GCLwAAAANsAAAAPAAAA&#10;AAAAAAAAAAAAAKoCAABkcnMvZG93bnJldi54bWxQSwUGAAAAAAQABAD6AAAAlwMAAAAA&#10;">
                    <v:shape id="Picture 45" o:spid="_x0000_s1055" type="#_x0000_t75" alt="COTs_Card_Top.gif" style="position:absolute;left:4317;top:29527;width:20163;height:1205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VgpRjEAAAA2wAAAA8AAABkcnMvZG93bnJldi54bWxEj91qwkAUhO+FvsNyCr3TjZLYkrqKbSlU&#10;vEmtD3DInvxg9mzIbn7ap3cFoZfDzDfDbHaTacRAnastK1guIhDEudU1lwrOP5/zFxDOI2tsLJOC&#10;X3Kw2z7MNphqO/I3DSdfilDCLkUFlfdtKqXLKzLoFrYlDl5hO4M+yK6UusMxlJtGrqJoLQ3WHBYq&#10;bOm9ovxy6o2C+E0X56SQLn7+O/T9R5atkuNeqafHaf8KwtPk/8N3+ksHLoHbl/AD5PYK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VgpRjEAAAA2wAAAA8AAAAAAAAAAAAAAAAA&#10;nwIAAGRycy9kb3ducmV2LnhtbFBLBQYAAAAABAAEAPcAAACQAwAAAAA=&#10;">
                      <v:imagedata r:id="rId13" o:title="COTs_Card_Top"/>
                      <v:path arrowok="t"/>
                    </v:shape>
                    <v:shape id="Picture 46" o:spid="_x0000_s1056" type="#_x0000_t75" alt="598px-Kl_Intel_Pentium_MMX_embedded_BGA_Bottom.jpg" style="position:absolute;left:4530;top:29740;width:7936;height:796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/3Be/FAAAA2wAAAA8AAABkcnMvZG93bnJldi54bWxEj92KwjAUhO8X9h3CWfBGNHX9QapRdkXR&#10;C0GqPsChObZdm5PaRK1vbwRhL4eZ+YaZzhtTihvVrrCsoNeNQBCnVhecKTgeVp0xCOeRNZaWScGD&#10;HMxnnx9TjLW9c0K3vc9EgLCLUUHufRVL6dKcDLqurYiDd7K1QR9knUld4z3ATSm/o2gkDRYcFnKs&#10;aJFTet5fjYLV+tLfyGKx3ZXD8V9/eUr8uf2rVOur+ZmA8NT4//C7vdEKBiN4fQk/QM6e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v9wXvxQAAANsAAAAPAAAAAAAAAAAAAAAA&#10;AJ8CAABkcnMvZG93bnJldi54bWxQSwUGAAAAAAQABAD3AAAAkQMAAAAA&#10;" filled="t" fillcolor="#943634 [2405]">
                      <v:imagedata r:id="rId14" o:title="598px-Kl_Intel_Pentium_MMX_embedded_BGA_Bottom" recolortarget="black"/>
                      <v:path arrowok="t"/>
                    </v:shape>
                  </v:group>
                  <v:oval id="Oval 29" o:spid="_x0000_s1057" style="position:absolute;left:38838;top:27265;width:6493;height:2159;rotation:7875133fd;flip:y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tBlsMA&#10;AADbAAAADwAAAGRycy9kb3ducmV2LnhtbESPQWsCMRSE70L/Q3gFb5qtFtGtWSmForei66W3x+Z1&#10;d7vJyzZJdf33RhA8DjPzDbPeDNaIE/nQOlbwMs1AEFdOt1wrOJafkyWIEJE1Gsek4EIBNsXTaI25&#10;dmfe0+kQa5EgHHJU0MTY51KGqiGLYep64uT9OG8xJulrqT2eE9waOcuyhbTYclposKePhqru8G8V&#10;9O3OmL9yvrrwQr6WX7+Z3353So2fh/c3EJGG+Ajf2zutYLaC25f0A2Rx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ntBlsMAAADbAAAADwAAAAAAAAAAAAAAAACYAgAAZHJzL2Rv&#10;d25yZXYueG1sUEsFBgAAAAAEAAQA9QAAAIgDAAAAAA==&#10;" fillcolor="#c9f" stroked="f">
                    <v:fill opacity="39321f"/>
                  </v:oval>
                  <v:oval id="Oval 30" o:spid="_x0000_s1058" style="position:absolute;left:25550;top:31583;width:6493;height:2159;rotation:5479260fd;flip:y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WH1cAA&#10;AADbAAAADwAAAGRycy9kb3ducmV2LnhtbERPy2oCMRTdF/oP4Ra6KZpRaR2mRikFq1utg9vL5M6D&#10;Tm6GJM7j781C6PJw3pvdaFrRk/ONZQWLeQKCuLC64UrB5Xc/S0H4gKyxtUwKJvKw2z4/bTDTduAT&#10;9edQiRjCPkMFdQhdJqUvajLo57YjjlxpncEQoaukdjjEcNPKZZJ8SIMNx4YaO/quqfg734yC0+Hq&#10;aI2rPN2Xw+TKn/d88dYp9foyfn2CCDSGf/HDfdQKVnF9/BJ/gNze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fWH1cAAAADbAAAADwAAAAAAAAAAAAAAAACYAgAAZHJzL2Rvd25y&#10;ZXYueG1sUEsFBgAAAAAEAAQA9QAAAIUDAAAAAA==&#10;" fillcolor="#c9f" stroked="f">
                    <v:fill opacity="39321f"/>
                  </v:oval>
                  <v:line id="Straight Connector 31" o:spid="_x0000_s1059" style="position:absolute;rotation:180;flip:y;visibility:visible" from="21605,12969" to="38877,288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KTRsQAAADbAAAADwAAAGRycy9kb3ducmV2LnhtbESPwWrDMBBE74H+g9hAb4mcFpLgRjEh&#10;NLQYSrDbD1isrWVsrYylxvbfV4VCjsPMvGEO2WQ7caPBN44VbNYJCOLK6YZrBV+fl9UehA/IGjvH&#10;pGAmD9nxYXHAVLuRC7qVoRYRwj5FBSaEPpXSV4Ys+rXriaP37QaLIcqhlnrAMcJtJ5+SZCstNhwX&#10;DPZ0NlS15Y9VsLsa+XrJMef9tW+T4m3e5h9npR6X0+kFRKAp3MP/7Xet4HkDf1/iD5DH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ApNGxAAAANsAAAAPAAAAAAAAAAAA&#10;AAAAAKECAABkcnMvZG93bnJldi54bWxQSwUGAAAAAAQABAD5AAAAkgMAAAAA&#10;" strokecolor="blue"/>
                  <v:oval id="Oval 32" o:spid="_x0000_s1060" style="position:absolute;left:18605;top:27098;width:6493;height:2159;rotation:-9039011fd;flip:y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nVm8MA&#10;AADbAAAADwAAAGRycy9kb3ducmV2LnhtbESP3YrCMBSE7xd8h3AE79ZUZUWqUVQQhV3WX/T22Bzb&#10;YnNSmqzWtzcLgpfDzHzDjCa1KcSNKpdbVtBpRyCIE6tzThUc9ovPAQjnkTUWlknBgxxMxo2PEcba&#10;3nlLt51PRYCwi1FB5n0ZS+mSjAy6ti2Jg3exlUEfZJVKXeE9wE0hu1HUlwZzDgsZljTPKLnu/owC&#10;/Ppe4w92ZuXvalAkm+mydzyflGo16+kQhKfav8Ov9kor6HXh/0v4AXL8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EnVm8MAAADbAAAADwAAAAAAAAAAAAAAAACYAgAAZHJzL2Rv&#10;d25yZXYueG1sUEsFBgAAAAAEAAQA9QAAAIgDAAAAAA==&#10;" fillcolor="#36f" stroked="f">
                    <v:fill opacity="39321f"/>
                  </v:oval>
                  <v:group id="Group 33" o:spid="_x0000_s1061" style="position:absolute;left:48974;top:22320;width:12239;height:7747" coordorigin="48974,22320" coordsize="20162,120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  <v:shape id="Picture 43" o:spid="_x0000_s1062" type="#_x0000_t75" alt="COTs_Card_Top.gif" style="position:absolute;left:48974;top:22320;width:20162;height:1205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XFmPfDAAAA2wAAAA8AAABkcnMvZG93bnJldi54bWxEj92KwjAUhO8F3yEcwTtN17+VahR3RVjx&#10;Rl0f4NCc/rDNSWlSrT79RhC8HGa+GWa5bk0prlS7wrKCj2EEgjixuuBMweV3N5iDcB5ZY2mZFNzJ&#10;wXrV7Swx1vbGJ7qefSZCCbsYFeTeV7GULsnJoBvaijh4qa0N+iDrTOoab6HclHIURTNpsOCwkGNF&#10;3zklf+fGKJh86fQyTaWbfD72TbM9HkfTw0apfq/dLEB4av07/KJ/dODG8PwSfoBc/Q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tcWY98MAAADbAAAADwAAAAAAAAAAAAAAAACf&#10;AgAAZHJzL2Rvd25yZXYueG1sUEsFBgAAAAAEAAQA9wAAAI8DAAAAAA==&#10;">
                      <v:imagedata r:id="rId13" o:title="COTs_Card_Top"/>
                      <v:path arrowok="t"/>
                    </v:shape>
                    <v:shape id="Picture 44" o:spid="_x0000_s1063" type="#_x0000_t75" alt="598px-Kl_Intel_Pentium_MMX_embedded_BGA_Bottom.jpg" style="position:absolute;left:49187;top:22532;width:7935;height:796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OLYBTDAAAA2wAAAA8AAABkcnMvZG93bnJldi54bWxEj9GKwjAURN8X9h/CXfBl0VQpIl2jiCgI&#10;uw+2+gGX5NqWbW5KErX+vVlY8HGYmTPMcj3YTtzIh9axgukkA0GsnWm5VnA+7ccLECEiG+wck4IH&#10;BViv3t+WWBh355JuVaxFgnAoUEETY19IGXRDFsPE9cTJuzhvMSbpa2k83hPcdnKWZXNpseW00GBP&#10;24b0b3W1Cvqyvviw35V6tpnvPvNKX7+PP0qNPobNF4hIQ3yF/9sHoyDP4e9L+gFy9QQ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4tgFMMAAADbAAAADwAAAAAAAAAAAAAAAACf&#10;AgAAZHJzL2Rvd25yZXYueG1sUEsFBgAAAAAEAAQA9wAAAI8DAAAAAA==&#10;" filled="t" fillcolor="#943634 [2405]">
                      <v:imagedata r:id="rId15" o:title="598px-Kl_Intel_Pentium_MMX_embedded_BGA_Bottom" recolortarget="black"/>
                      <v:path arrowok="t"/>
                    </v:shape>
                  </v:group>
                  <v:shape id="Picture 34" o:spid="_x0000_s1064" type="#_x0000_t75" alt="598px-Kl_Intel_Pentium_MMX_embedded_BGA_Bottom.jpg" style="position:absolute;left:37446;top:34036;width:5041;height:50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apjQLFAAAA2wAAAA8AAABkcnMvZG93bnJldi54bWxEj0FrwkAUhO+F/oflFbzVTbWopK6igtBC&#10;e9CW9vrMPpO02bdh9xnTf98tCB6HmfmGmS9716iOQqw9G3gYZqCIC29rLg18vG/vZ6CiIFtsPJOB&#10;X4qwXNzezDG3/sw76vZSqgThmKOBSqTNtY5FRQ7j0LfEyTv64FCSDKW2Ac8J7ho9yrKJdlhzWqiw&#10;pU1Fxc/+5Ax8r49f4aV8pdX0MDuc1p9vnWzFmMFdv3oCJdTLNXxpP1sD40f4/5J+gF78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WqY0CxQAAANsAAAAPAAAAAAAAAAAAAAAA&#10;AJ8CAABkcnMvZG93bnJldi54bWxQSwUGAAAAAAQABAD3AAAAkQMAAAAA&#10;" filled="t" fillcolor="#943634 [2405]">
                    <v:imagedata r:id="rId16" o:title="598px-Kl_Intel_Pentium_MMX_embedded_BGA_Bottom" recolortarget="black"/>
                    <v:path arrowok="t"/>
                  </v:shape>
                  <v:line id="Straight Connector 35" o:spid="_x0000_s1065" style="position:absolute;rotation:90;visibility:visible" from="31321,24129" to="51483,26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3Sne8QAAADbAAAADwAAAGRycy9kb3ducmV2LnhtbESPQWvCQBSE70L/w/IK3uqm2pQSXaUV&#10;BKlejCJ4e2Sf2dTs25BdNf57Vyh4HGbmG2Yy62wtLtT6yrGC90ECgrhwuuJSwW67ePsC4QOyxtox&#10;KbiRh9n0pTfBTLsrb+iSh1JECPsMFZgQmkxKXxiy6AeuIY7e0bUWQ5RtKXWL1wi3tRwmyae0WHFc&#10;MNjQ3FBxys9Wgf2Rq9PHem22u8NvXv2l+yQdWqX6r933GESgLjzD/+2lVjBK4fEl/gA5v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/dKd7xAAAANsAAAAPAAAAAAAAAAAA&#10;AAAAAKECAABkcnMvZG93bnJldi54bWxQSwUGAAAAAAQABAD5AAAAkgMAAAAA&#10;" strokecolor="blue"/>
                  <v:oval id="Oval 36" o:spid="_x0000_s1066" style="position:absolute;left:37075;top:33234;width:6493;height:2159;rotation:-6319666fd;flip:y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SO18IA&#10;AADbAAAADwAAAGRycy9kb3ducmV2LnhtbESPT4vCMBTE7wt+h/AEb2uqQleqUYpQkN3T+uf+bJ5t&#10;sXkpSbat394sLOxxmJnfMNv9aFrRk/ONZQWLeQKCuLS64UrB5Vy8r0H4gKyxtUwKnuRhv5u8bTHT&#10;duBv6k+hEhHCPkMFdQhdJqUvazLo57Yjjt7dOoMhSldJ7XCIcNPKZZKk0mDDcaHGjg41lY/Tj4mU&#10;j+QrX5effeGq67E43/Ke0kGp2XTMNyACjeE//Nc+agWrFH6/xB8gd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RI7XwgAAANsAAAAPAAAAAAAAAAAAAAAAAJgCAABkcnMvZG93&#10;bnJldi54bWxQSwUGAAAAAAQABAD1AAAAhwMAAAAA&#10;" fillcolor="#36f" stroked="f">
                    <v:fill opacity="39321f"/>
                  </v:oval>
                  <v:line id="Straight Connector 37" o:spid="_x0000_s1067" style="position:absolute;visibility:visible" from="46799,12239" to="62642,17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pkjq8EAAADbAAAADwAAAGRycy9kb3ducmV2LnhtbESPQYvCMBSE7wv7H8Jb8LamKqhUo8hC&#10;QfamK3h9NM+2tnkJSdZ2/fVGEPY4zMw3zHo7mE7cyIfGsoLJOANBXFrdcKXg9FN8LkGEiKyxs0wK&#10;/ijAdvP+tsZc254PdDvGSiQIhxwV1DG6XMpQ1mQwjK0jTt7FeoMxSV9J7bFPcNPJaZbNpcGG00KN&#10;jr5qKtvjr1Hg2tY1ri+ui1PR3TPrz8F+n5UafQy7FYhIQ/wPv9p7rWC2gOeX9APk5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amSOrwQAAANsAAAAPAAAAAAAAAAAAAAAA&#10;AKECAABkcnMvZG93bnJldi54bWxQSwUGAAAAAAQABAD5AAAAjwMAAAAA&#10;" strokecolor="blue"/>
                  <v:oval id="Oval 38" o:spid="_x0000_s1068" style="position:absolute;left:57054;top:15605;width:6493;height:2159;rotation:-1528900fd;flip:y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7IHcAA&#10;AADbAAAADwAAAGRycy9kb3ducmV2LnhtbERPTYvCMBC9C/6HMII3TeuKLNUoIrgUD8vqKnocmrEp&#10;NpPSRO3+e3NY8Ph434tVZ2vxoNZXjhWk4wQEceF0xaWC4+929AnCB2SNtWNS8EceVst+b4GZdk/e&#10;0+MQShFD2GeowITQZFL6wpBFP3YNceSurrUYImxLqVt8xnBby0mSzKTFimODwYY2horb4W4VuCLd&#10;3VJzz33znXdf5/3P9HQplRoOuvUcRKAuvMX/7lwr+Ihj45f4A+Ty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B7IHcAAAADbAAAADwAAAAAAAAAAAAAAAACYAgAAZHJzL2Rvd25y&#10;ZXYueG1sUEsFBgAAAAAEAAQA9QAAAIUDAAAAAA==&#10;" fillcolor="#36f" stroked="f">
                    <v:fill opacity="39321f"/>
                  </v:oval>
                  <v:oval id="Oval 39" o:spid="_x0000_s1069" style="position:absolute;left:44100;top:23828;width:6493;height:2159;rotation:-949108fd;flip:y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lIFcIA&#10;AADbAAAADwAAAGRycy9kb3ducmV2LnhtbESP3YrCMBSE7xd8h3AE79bUH1ZbjSILQmGvrD7AsTm2&#10;pc1JbbK2vv1GEPZymJlvmO1+MI14UOcqywpm0wgEcW51xYWCy/n4uQbhPLLGxjIpeJKD/W70scVE&#10;255P9Mh8IQKEXYIKSu/bREqXl2TQTW1LHLyb7Qz6ILtC6g77ADeNnEfRlzRYcVgosaXvkvI6+zUK&#10;+mKJPzpdR9f0iHG2qu51/rwrNRkPhw0IT4P/D7/bqVawiOH1JfwA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KUgVwgAAANsAAAAPAAAAAAAAAAAAAAAAAJgCAABkcnMvZG93&#10;bnJldi54bWxQSwUGAAAAAAQABAD1AAAAhwMAAAAA&#10;" fillcolor="#cf9" stroked="f">
                    <v:fill opacity="39321f"/>
                  </v:oval>
                  <v:oval id="Oval 40" o:spid="_x0000_s1070" style="position:absolute;left:18176;top:19510;width:6493;height:2159;rotation:-949108fd;flip:y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WS9bwA&#10;AADbAAAADwAAAGRycy9kb3ducmV2LnhtbERPSwrCMBDdC94hjOBOU0X8VKOIIBRcWT3A2IxtsZnU&#10;Jtp6e7MQXD7ef7PrTCXe1LjSsoLJOAJBnFldcq7gejmOliCcR9ZYWSYFH3Kw2/Z7G4y1bflM79Tn&#10;IoSwi1FB4X0dS+myggy6sa2JA3e3jUEfYJNL3WAbwk0lp1E0lwZLDg0F1nQoKHukL6OgzWd40sky&#10;uiVHXKWL8vnIPk+lhoNuvwbhqfN/8c+daAWzsD58CT9Abr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AFZL1vAAAANsAAAAPAAAAAAAAAAAAAAAAAJgCAABkcnMvZG93bnJldi54&#10;bWxQSwUGAAAAAAQABAD1AAAAgQMAAAAA&#10;" fillcolor="#cf9" stroked="f">
                    <v:fill opacity="39321f"/>
                  </v:oval>
                  <v:line id="Straight Connector 41" o:spid="_x0000_s1071" style="position:absolute;rotation:180;flip:y;visibility:visible" from="18002,11525" to="28082,143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XB2MYAAADbAAAADwAAAGRycy9kb3ducmV2LnhtbESPT2vCQBTE7wW/w/KE3nQTK1KiawhK&#10;WunFP/Xg8Zl9TUKzb9PsVtN++q4g9DjMzG+YRdqbRlyoc7VlBfE4AkFcWF1zqeD4no+eQTiPrLGx&#10;TAp+yEG6HDwsMNH2ynu6HHwpAoRdggoq79tESldUZNCNbUscvA/bGfRBdqXUHV4D3DRyEkUzabDm&#10;sFBhS6uKis/Dt1GQyeJrp+Nz3b5s8906/309vU2elHoc9tkchKfe/4fv7Y1WMI3h9iX8ALn8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BVwdjGAAAA2wAAAA8AAAAAAAAA&#10;AAAAAAAAoQIAAGRycy9kb3ducmV2LnhtbFBLBQYAAAAABAAEAPkAAACUAwAAAAA=&#10;" strokecolor="#c00000"/>
                  <v:line id="Straight Connector 42" o:spid="_x0000_s1072" style="position:absolute;rotation:180;visibility:visible" from="20138,20160" to="46067,244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1zgsQAAADbAAAADwAAAGRycy9kb3ducmV2LnhtbESPQWvCQBSE7wX/w/KE3upGaYPEbEQE&#10;QWhLqVXQ2yP7TEKyb8PuGtN/3y0Uehxm5hsmX4+mEwM531hWMJ8lIIhLqxuuFBy/dk9LED4ga+ws&#10;k4Jv8rAuJg85Ztre+ZOGQ6hEhLDPUEEdQp9J6cuaDPqZ7Ymjd7XOYIjSVVI7vEe46eQiSVJpsOG4&#10;UGNP25rK9nAzCvxH69o3Or1fBk5ft3t5GdPzi1KP03GzAhFoDP/hv/ZeK3hewO+X+ANk8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/LXOCxAAAANsAAAAPAAAAAAAAAAAA&#10;AAAAAKECAABkcnMvZG93bnJldi54bWxQSwUGAAAAAAQABAD5AAAAkgMAAAAA&#10;" strokecolor="#365f91 [2404]"/>
                </v:group>
                <v:rect id="Rectangle 3" o:spid="_x0000_s1073" style="position:absolute;left:6311;top:8259;width:2160;height:14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lIOMMA&#10;AADaAAAADwAAAGRycy9kb3ducmV2LnhtbESPQWvCQBSE7wX/w/IEb3XTSoNEV2mEQsFAqO3F2yP7&#10;zAazb2N2m8R/3y0Uehxm5htmu59sKwbqfeNYwdMyAUFcOd1wreDr8+1xDcIHZI2tY1JwJw/73exh&#10;i5l2I3/QcAq1iBD2GSowIXSZlL4yZNEvXUccvYvrLYYo+1rqHscIt618TpJUWmw4Lhjs6GCoup6+&#10;rYLmXOk8nYqjT8rbSzGk+bpEo9RiPr1uQASawn/4r/2uFazg90q8AXL3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tlIOMMAAADaAAAADwAAAAAAAAAAAAAAAACYAgAAZHJzL2Rv&#10;d25yZXYueG1sUEsFBgAAAAAEAAQA9QAAAIgDAAAAAA==&#10;" filled="f" strokecolor="red" strokeweight="1pt">
                  <v:stroke dashstyle="dash" joinstyle="round"/>
                </v:rect>
                <v:rect id="Rectangle 4" o:spid="_x0000_s1074" style="position:absolute;left:18383;top:3600;width:2160;height:14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DQTMMA&#10;AADaAAAADwAAAGRycy9kb3ducmV2LnhtbESPQWvCQBSE7wX/w/IEb3XTYoNEV2mEQsFAqO3F2yP7&#10;zAazb2N2m8R/3y0Uehxm5htmu59sKwbqfeNYwdMyAUFcOd1wreDr8+1xDcIHZI2tY1JwJw/73exh&#10;i5l2I3/QcAq1iBD2GSowIXSZlL4yZNEvXUccvYvrLYYo+1rqHscIt618TpJUWmw4Lhjs6GCoup6+&#10;rYLmXOk8nYqjT8rbSzGk+bpEo9RiPr1uQASawn/4r/2uFazg90q8AXL3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TDQTMMAAADaAAAADwAAAAAAAAAAAAAAAACYAgAAZHJzL2Rv&#10;d25yZXYueG1sUEsFBgAAAAAEAAQA9QAAAIgDAAAAAA==&#10;" filled="f" strokecolor="red" strokeweight="1pt">
                  <v:stroke dashstyle="dash" joinstyle="round"/>
                </v:rect>
                <v:rect id="Rectangle 5" o:spid="_x0000_s1075" style="position:absolute;left:12410;top:3261;width:2160;height:14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x118EA&#10;AADaAAAADwAAAGRycy9kb3ducmV2LnhtbESPQYvCMBSE7wv+h/AEb9vUBYtUo6iwICjIunvx9mie&#10;TbF5qU2s9d8bQdjjMDPfMPNlb2vRUesrxwrGSQqCuHC64lLB3+/35xSED8gaa8ek4EEelovBxxxz&#10;7e78Q90xlCJC2OeowITQ5FL6wpBFn7iGOHpn11oMUbal1C3eI9zW8itNM2mx4rhgsKGNoeJyvFkF&#10;1anQ66zf73x6uE72XbaeHtAoNRr2qxmIQH34D7/bW61gAq8r8QbIx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58ddfBAAAA2gAAAA8AAAAAAAAAAAAAAAAAmAIAAGRycy9kb3du&#10;cmV2LnhtbFBLBQYAAAAABAAEAPUAAACGAwAAAAA=&#10;" filled="f" strokecolor="red" strokeweight="1pt">
                  <v:stroke dashstyle="dash" joinstyle="round"/>
                </v:rect>
                <v:rect id="Rectangle 6" o:spid="_x0000_s1076" style="position:absolute;left:8089;top:13634;width:2160;height:144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hv7MYA&#10;AADaAAAADwAAAGRycy9kb3ducmV2LnhtbESPzWrDMBCE74W8g9hAL6WRm0MobmRTAgHn0JKfXnzb&#10;WhvLqbUylhq7efooUMhxmJlvmGU+2lacqfeNYwUvswQEceV0w7WCr8P6+RWED8gaW8ek4I885Nnk&#10;YYmpdgPv6LwPtYgQ9ikqMCF0qZS+MmTRz1xHHL2j6y2GKPta6h6HCLetnCfJQlpsOC4Y7GhlqPrZ&#10;/1oFvNkdvofCbMrTZVte5p/haVt8KPU4Hd/fQAQawz383y60ggXcrsQbIL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ghv7MYAAADaAAAADwAAAAAAAAAAAAAAAACYAgAAZHJz&#10;L2Rvd25yZXYueG1sUEsFBgAAAAAEAAQA9QAAAIsDAAAAAA==&#10;" filled="f" strokecolor="#00b0f0" strokeweight="1pt">
                  <v:stroke dashstyle="dash" joinstyle="round"/>
                </v:rect>
                <v:rect id="Rectangle 7" o:spid="_x0000_s1077" style="position:absolute;left:12707;top:15715;width:2160;height:14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TKd8UA&#10;AADaAAAADwAAAGRycy9kb3ducmV2LnhtbESPT2vCQBTE7wW/w/IEL0U39dBKdBURCvHQ4r+Lt2f2&#10;mY1m34bsalI/fbdQ8DjMzG+Y2aKzlbhT40vHCt5GCQji3OmSCwWH/edwAsIHZI2VY1LwQx4W897L&#10;DFPtWt7SfRcKESHsU1RgQqhTKX1uyKIfuZo4emfXWAxRNoXUDbYRbis5TpJ3abHkuGCwppWh/Lq7&#10;WQW83u5PbWbWx8tjc3yMv8PrJvtSatDvllMQgbrwDP+3M63gA/6uxBs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RMp3xQAAANoAAAAPAAAAAAAAAAAAAAAAAJgCAABkcnMv&#10;ZG93bnJldi54bWxQSwUGAAAAAAQABAD1AAAAigMAAAAA&#10;" filled="f" strokecolor="#00b0f0" strokeweight="1pt">
                  <v:stroke dashstyle="dash" joinstyle="round"/>
                </v:rect>
                <v:rect id="Rectangle 8" o:spid="_x0000_s1078" style="position:absolute;left:16943;top:15841;width:2160;height:14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teBcIA&#10;AADaAAAADwAAAGRycy9kb3ducmV2LnhtbERPz2vCMBS+D/wfwhN2GTNdDyKdUUQYtIcNtV56e2ve&#10;mm7NS2kyW/3rl8PA48f3e72dbCcuNPjWsYKXRQKCuHa65UbBuXx7XoHwAVlj55gUXMnDdjN7WGOm&#10;3chHupxCI2II+wwVmBD6TEpfG7LoF64njtyXGyyGCIdG6gHHGG47mSbJUlpsOTYY7GlvqP45/VoF&#10;XBzLzzE3RfV9O1S39CM8HfJ3pR7n0+4VRKAp3MX/7lwriFvjlXgD5O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214FwgAAANoAAAAPAAAAAAAAAAAAAAAAAJgCAABkcnMvZG93&#10;bnJldi54bWxQSwUGAAAAAAQABAD1AAAAhwMAAAAA&#10;" filled="f" strokecolor="#00b0f0" strokeweight="1pt">
                  <v:stroke dashstyle="dash" joinstyle="round"/>
                </v:rect>
                <v:rect id="Rectangle 9" o:spid="_x0000_s1079" style="position:absolute;left:19611;top:12664;width:2160;height:14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f7nsUA&#10;AADaAAAADwAAAGRycy9kb3ducmV2LnhtbESPT2vCQBTE7wW/w/IEL0U39VBqdBURCvHQ4r+Lt2f2&#10;mY1m34bsalI/fbdQ8DjMzG+Y2aKzlbhT40vHCt5GCQji3OmSCwWH/efwA4QPyBorx6Tghzws5r2X&#10;Gabatbyl+y4UIkLYp6jAhFCnUvrckEU/cjVx9M6usRiibAqpG2wj3FZynCTv0mLJccFgTStD+XV3&#10;swp4vd2f2sysj5fH5vgYf4fXTfal1KDfLacgAnXhGf5vZ1rBBP6uxBs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l/uexQAAANoAAAAPAAAAAAAAAAAAAAAAAJgCAABkcnMv&#10;ZG93bnJldi54bWxQSwUGAAAAAAQABAD1AAAAigMAAAAA&#10;" filled="f" strokecolor="#00b0f0" strokeweight="1pt">
                  <v:stroke dashstyle="dash" joinstyle="round"/>
                </v:rect>
                <v:rect id="Rectangle 10" o:spid="_x0000_s1080" style="position:absolute;left:22153;top:10716;width:2160;height:14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2uVcYA&#10;AADbAAAADwAAAGRycy9kb3ducmV2LnhtbESPT2vDMAzF74N9B6NBL6N12sMYad0yBoX0sNJ/l960&#10;WIuzxXKIvSbrp68Ohd0k3tN7Py1Wg2/UhbpYBzYwnWSgiMtga64MnI7r8SuomJAtNoHJwB9FWC0f&#10;HxaY29Dzni6HVCkJ4ZijAZdSm2sdS0ce4yS0xKJ9hc5jkrWrtO2wl3Df6FmWvWiPNUuDw5beHZU/&#10;h19vgDf742dfuM35+7o7X2fb9LwrPowZPQ1vc1CJhvRvvl8XVvCFXn6RAfTy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L2uVcYAAADbAAAADwAAAAAAAAAAAAAAAACYAgAAZHJz&#10;L2Rvd25yZXYueG1sUEsFBgAAAAAEAAQA9QAAAIsDAAAAAA==&#10;" filled="f" strokecolor="#00b0f0" strokeweight="1pt">
                  <v:stroke dashstyle="dash" joinstyle="round"/>
                </v:rect>
                <v:rect id="Rectangle 11" o:spid="_x0000_s1081" style="position:absolute;left:28083;top:6862;width:2160;height:14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ELzsMA&#10;AADbAAAADwAAAGRycy9kb3ducmV2LnhtbERPS4vCMBC+L/gfwgheljXVwyLVKIsg1MOKr4u32WZs&#10;6jaT0mRt119vBMHbfHzPmS06W4krNb50rGA0TEAQ506XXCg4HlYfExA+IGusHJOCf/KwmPfeZphq&#10;1/KOrvtQiBjCPkUFJoQ6ldLnhiz6oauJI3d2jcUQYVNI3WAbw20lx0nyKS2WHBsM1rQ0lP/u/6wC&#10;Xu8OP21m1qfLbXu6jTfhfZt9KzXod19TEIG68BI/3ZmO80fw+CUeIO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/ELzsMAAADbAAAADwAAAAAAAAAAAAAAAACYAgAAZHJzL2Rv&#10;d25yZXYueG1sUEsFBgAAAAAEAAQA9QAAAIgDAAAAAA==&#10;" filled="f" strokecolor="#00b0f0" strokeweight="1pt">
                  <v:stroke dashstyle="dash" joinstyle="round"/>
                </v:rect>
              </v:group>
              <w10:wrap type="none"/>
              <w10:anchorlock/>
            </v:group>
          </w:pict>
        </w:r>
      </w:ins>
    </w:p>
    <w:p w:rsidR="000D413F" w:rsidRPr="00574ABD" w:rsidRDefault="000D413F" w:rsidP="000D413F">
      <w:pPr>
        <w:pStyle w:val="berschrift1"/>
        <w:rPr>
          <w:lang w:val="en-US" w:eastAsia="ja-JP"/>
        </w:rPr>
      </w:pPr>
      <w:r>
        <w:rPr>
          <w:lang w:val="en-US" w:eastAsia="ja-JP"/>
        </w:rPr>
        <w:t>8</w:t>
      </w:r>
      <w:r>
        <w:rPr>
          <w:lang w:val="en-US" w:eastAsia="ja-JP"/>
        </w:rPr>
        <w:tab/>
      </w:r>
      <w:r w:rsidRPr="00A52637">
        <w:rPr>
          <w:lang w:val="en-US" w:eastAsia="ja-JP"/>
        </w:rPr>
        <w:t>System characteristics</w:t>
      </w:r>
    </w:p>
    <w:p w:rsidR="000D413F" w:rsidRPr="000D413F" w:rsidRDefault="000D413F" w:rsidP="000D413F">
      <w:pPr>
        <w:rPr>
          <w:i/>
          <w:iCs/>
          <w:lang w:val="en-US" w:eastAsia="ja-JP"/>
        </w:rPr>
      </w:pPr>
      <w:r w:rsidRPr="000D413F">
        <w:rPr>
          <w:i/>
          <w:iCs/>
          <w:lang w:val="en-US" w:eastAsia="ja-JP"/>
        </w:rPr>
        <w:t>[</w:t>
      </w:r>
      <w:r w:rsidRPr="000D413F">
        <w:rPr>
          <w:rFonts w:hint="eastAsia"/>
          <w:i/>
          <w:iCs/>
          <w:highlight w:val="cyan"/>
          <w:lang w:val="en-US" w:eastAsia="ja-JP"/>
        </w:rPr>
        <w:t>Editor</w:t>
      </w:r>
      <w:r w:rsidRPr="000D413F">
        <w:rPr>
          <w:i/>
          <w:iCs/>
          <w:highlight w:val="cyan"/>
          <w:lang w:val="en-US" w:eastAsia="ja-JP"/>
        </w:rPr>
        <w:t xml:space="preserve">’s note: Technical and operational characteristics of the land mobile </w:t>
      </w:r>
      <w:proofErr w:type="spellStart"/>
      <w:r w:rsidRPr="000D413F">
        <w:rPr>
          <w:i/>
          <w:iCs/>
          <w:highlight w:val="cyan"/>
          <w:lang w:val="en-US" w:eastAsia="ja-JP"/>
        </w:rPr>
        <w:t>radiocommunication</w:t>
      </w:r>
      <w:proofErr w:type="spellEnd"/>
      <w:r w:rsidRPr="000D413F">
        <w:rPr>
          <w:i/>
          <w:iCs/>
          <w:highlight w:val="cyan"/>
          <w:lang w:val="en-US" w:eastAsia="ja-JP"/>
        </w:rPr>
        <w:t xml:space="preserve"> system operating in the frequency band 275-450 GHz are invited to be addressed in this section.</w:t>
      </w:r>
      <w:r w:rsidRPr="000D413F">
        <w:rPr>
          <w:i/>
          <w:iCs/>
          <w:lang w:val="en-US" w:eastAsia="ja-JP"/>
        </w:rPr>
        <w:t>]</w:t>
      </w:r>
    </w:p>
    <w:p w:rsidR="000D413F" w:rsidRPr="00702D82" w:rsidRDefault="000D413F" w:rsidP="000D413F">
      <w:pPr>
        <w:pStyle w:val="berschrift2"/>
        <w:rPr>
          <w:lang w:val="en-US" w:eastAsia="ja-JP"/>
        </w:rPr>
      </w:pPr>
      <w:r w:rsidRPr="00702D82">
        <w:rPr>
          <w:lang w:val="en-US" w:eastAsia="ja-JP"/>
        </w:rPr>
        <w:t xml:space="preserve">8.1 </w:t>
      </w:r>
      <w:r>
        <w:rPr>
          <w:lang w:val="en-US" w:eastAsia="ja-JP"/>
        </w:rPr>
        <w:tab/>
      </w:r>
      <w:r w:rsidRPr="00702D82">
        <w:rPr>
          <w:rFonts w:hint="eastAsia"/>
          <w:lang w:val="en-US" w:eastAsia="ja-JP"/>
        </w:rPr>
        <w:t xml:space="preserve">A </w:t>
      </w:r>
      <w:r w:rsidRPr="00702D82">
        <w:rPr>
          <w:lang w:eastAsia="ja-JP"/>
        </w:rPr>
        <w:t xml:space="preserve">close proximity </w:t>
      </w:r>
      <w:proofErr w:type="spellStart"/>
      <w:r w:rsidRPr="00702D82">
        <w:rPr>
          <w:lang w:eastAsia="ja-JP"/>
        </w:rPr>
        <w:t>radiocommunication</w:t>
      </w:r>
      <w:proofErr w:type="spellEnd"/>
      <w:r w:rsidRPr="00702D82">
        <w:rPr>
          <w:lang w:eastAsia="ja-JP"/>
        </w:rPr>
        <w:t xml:space="preserve"> system</w:t>
      </w:r>
    </w:p>
    <w:p w:rsidR="000D413F" w:rsidRPr="000D413F" w:rsidRDefault="000D413F" w:rsidP="000D413F">
      <w:pPr>
        <w:rPr>
          <w:szCs w:val="24"/>
          <w:lang w:val="en-US" w:eastAsia="ja-JP"/>
        </w:rPr>
      </w:pPr>
      <w:r w:rsidRPr="000D413F">
        <w:rPr>
          <w:szCs w:val="24"/>
          <w:lang w:val="en-US" w:eastAsia="ja-JP"/>
        </w:rPr>
        <w:t xml:space="preserve">A </w:t>
      </w:r>
      <w:r w:rsidRPr="000D413F">
        <w:rPr>
          <w:szCs w:val="24"/>
          <w:lang w:eastAsia="ja-JP"/>
        </w:rPr>
        <w:t>close p</w:t>
      </w:r>
      <w:r w:rsidRPr="000D413F">
        <w:rPr>
          <w:rFonts w:hint="eastAsia"/>
          <w:szCs w:val="24"/>
          <w:lang w:eastAsia="ja-JP"/>
        </w:rPr>
        <w:t>ro</w:t>
      </w:r>
      <w:r w:rsidRPr="000D413F">
        <w:rPr>
          <w:szCs w:val="24"/>
          <w:lang w:eastAsia="ja-JP"/>
        </w:rPr>
        <w:t xml:space="preserve">ximity land mobile </w:t>
      </w:r>
      <w:proofErr w:type="spellStart"/>
      <w:r w:rsidRPr="000D413F">
        <w:rPr>
          <w:szCs w:val="24"/>
          <w:lang w:eastAsia="ja-JP"/>
        </w:rPr>
        <w:t>radiocommunication</w:t>
      </w:r>
      <w:proofErr w:type="spellEnd"/>
      <w:r w:rsidRPr="000D413F">
        <w:rPr>
          <w:szCs w:val="24"/>
          <w:lang w:eastAsia="ja-JP"/>
        </w:rPr>
        <w:t xml:space="preserve"> system</w:t>
      </w:r>
      <w:r w:rsidRPr="000D413F">
        <w:rPr>
          <w:szCs w:val="24"/>
          <w:lang w:val="en-US" w:eastAsia="ja-JP"/>
        </w:rPr>
        <w:t xml:space="preserve"> operating in the band 275-320 GHz is shown in Table 1.</w:t>
      </w:r>
    </w:p>
    <w:p w:rsidR="000D413F" w:rsidRPr="00574ABD" w:rsidRDefault="000D413F" w:rsidP="000D413F">
      <w:pPr>
        <w:pStyle w:val="TableNo"/>
        <w:rPr>
          <w:lang w:val="en-US"/>
        </w:rPr>
      </w:pPr>
      <w:r w:rsidRPr="00BA0272">
        <w:rPr>
          <w:lang w:val="en-US"/>
        </w:rPr>
        <w:lastRenderedPageBreak/>
        <w:t>TABLE 1</w:t>
      </w:r>
    </w:p>
    <w:p w:rsidR="000D413F" w:rsidRPr="00574ABD" w:rsidRDefault="000D413F" w:rsidP="000D413F">
      <w:pPr>
        <w:pStyle w:val="Tabletitle"/>
        <w:rPr>
          <w:lang w:val="en-US"/>
        </w:rPr>
      </w:pPr>
      <w:r w:rsidRPr="00574ABD">
        <w:rPr>
          <w:lang w:val="en-US"/>
        </w:rPr>
        <w:t>Technical and op</w:t>
      </w:r>
      <w:r>
        <w:rPr>
          <w:lang w:val="en-US"/>
        </w:rPr>
        <w:t>erational characteristics of a</w:t>
      </w:r>
      <w:r w:rsidRPr="00574ABD">
        <w:rPr>
          <w:lang w:val="en-US"/>
        </w:rPr>
        <w:t xml:space="preserve"> land mobile </w:t>
      </w:r>
      <w:r>
        <w:rPr>
          <w:lang w:val="en-US"/>
        </w:rPr>
        <w:t>CPRS</w:t>
      </w:r>
      <w:r w:rsidRPr="00574ABD">
        <w:rPr>
          <w:lang w:val="en-US"/>
        </w:rPr>
        <w:t xml:space="preserve"> applications operating </w:t>
      </w:r>
      <w:r>
        <w:rPr>
          <w:lang w:val="en-US"/>
        </w:rPr>
        <w:br/>
      </w:r>
      <w:r w:rsidRPr="00574ABD">
        <w:rPr>
          <w:lang w:val="en-US"/>
        </w:rPr>
        <w:t>in the frequency band 275-32</w:t>
      </w:r>
      <w:ins w:id="27" w:author="Autor">
        <w:r w:rsidR="00FD668B">
          <w:rPr>
            <w:lang w:val="en-US"/>
          </w:rPr>
          <w:t>1.</w:t>
        </w:r>
      </w:ins>
      <w:del w:id="28" w:author="Autor">
        <w:r w:rsidRPr="00574ABD" w:rsidDel="00FD668B">
          <w:rPr>
            <w:lang w:val="en-US"/>
          </w:rPr>
          <w:delText>0</w:delText>
        </w:r>
      </w:del>
      <w:ins w:id="29" w:author="Autor">
        <w:r w:rsidR="00FD668B">
          <w:rPr>
            <w:lang w:val="en-US"/>
          </w:rPr>
          <w:t>84</w:t>
        </w:r>
      </w:ins>
      <w:r w:rsidRPr="00574ABD">
        <w:rPr>
          <w:lang w:val="en-US"/>
        </w:rPr>
        <w:t xml:space="preserve"> GHz</w:t>
      </w:r>
    </w:p>
    <w:tbl>
      <w:tblPr>
        <w:tblW w:w="82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97"/>
        <w:gridCol w:w="2835"/>
      </w:tblGrid>
      <w:tr w:rsidR="000D413F" w:rsidRPr="00574ABD" w:rsidTr="000D413F">
        <w:trPr>
          <w:cantSplit/>
          <w:tblHeader/>
          <w:jc w:val="center"/>
        </w:trPr>
        <w:tc>
          <w:tcPr>
            <w:tcW w:w="5397" w:type="dxa"/>
          </w:tcPr>
          <w:p w:rsidR="000D413F" w:rsidRPr="00574ABD" w:rsidRDefault="000D413F" w:rsidP="008A3AEF">
            <w:pPr>
              <w:pStyle w:val="Tablehead"/>
              <w:rPr>
                <w:rFonts w:eastAsiaTheme="minorEastAsia"/>
                <w:lang w:val="en-US" w:eastAsia="ja-JP"/>
              </w:rPr>
            </w:pPr>
            <w:r w:rsidRPr="00574ABD">
              <w:rPr>
                <w:rFonts w:eastAsiaTheme="minorEastAsia"/>
                <w:lang w:val="en-US" w:eastAsia="ja-JP"/>
              </w:rPr>
              <w:t>Frequency band (GHz)</w:t>
            </w:r>
          </w:p>
        </w:tc>
        <w:tc>
          <w:tcPr>
            <w:tcW w:w="2835" w:type="dxa"/>
          </w:tcPr>
          <w:p w:rsidR="000D413F" w:rsidRPr="00574ABD" w:rsidRDefault="000D413F" w:rsidP="008A3AEF">
            <w:pPr>
              <w:pStyle w:val="Tablehead"/>
              <w:rPr>
                <w:rFonts w:eastAsiaTheme="minorEastAsia"/>
                <w:bCs/>
                <w:lang w:val="en-US" w:eastAsia="ja-JP"/>
              </w:rPr>
            </w:pPr>
            <w:r w:rsidRPr="00BA0272">
              <w:rPr>
                <w:rFonts w:eastAsiaTheme="minorEastAsia"/>
                <w:bCs/>
                <w:lang w:val="en-US" w:eastAsia="ja-JP"/>
              </w:rPr>
              <w:t>275-32</w:t>
            </w:r>
            <w:ins w:id="30" w:author="Autor">
              <w:r w:rsidR="00155933">
                <w:rPr>
                  <w:rFonts w:eastAsiaTheme="minorEastAsia"/>
                  <w:bCs/>
                  <w:lang w:val="en-US" w:eastAsia="ja-JP"/>
                </w:rPr>
                <w:t>1.84</w:t>
              </w:r>
            </w:ins>
            <w:del w:id="31" w:author="Autor">
              <w:r w:rsidRPr="00BA0272" w:rsidDel="00155933">
                <w:rPr>
                  <w:rFonts w:eastAsiaTheme="minorEastAsia"/>
                  <w:bCs/>
                  <w:lang w:val="en-US" w:eastAsia="ja-JP"/>
                </w:rPr>
                <w:delText>0</w:delText>
              </w:r>
            </w:del>
          </w:p>
        </w:tc>
      </w:tr>
      <w:tr w:rsidR="000D413F" w:rsidRPr="00574ABD" w:rsidTr="000D413F">
        <w:trPr>
          <w:cantSplit/>
          <w:jc w:val="center"/>
        </w:trPr>
        <w:tc>
          <w:tcPr>
            <w:tcW w:w="5397" w:type="dxa"/>
          </w:tcPr>
          <w:p w:rsidR="000D413F" w:rsidRPr="00574ABD" w:rsidRDefault="000D413F" w:rsidP="008A3AEF">
            <w:pPr>
              <w:pStyle w:val="Tabletext"/>
              <w:rPr>
                <w:rFonts w:eastAsiaTheme="minorEastAsia"/>
                <w:lang w:val="en-US" w:eastAsia="ja-JP"/>
              </w:rPr>
            </w:pPr>
            <w:r w:rsidRPr="00574ABD">
              <w:rPr>
                <w:rFonts w:eastAsiaTheme="minorEastAsia"/>
                <w:lang w:val="en-US" w:eastAsia="ja-JP"/>
              </w:rPr>
              <w:t xml:space="preserve">Deployment density </w:t>
            </w:r>
          </w:p>
        </w:tc>
        <w:tc>
          <w:tcPr>
            <w:tcW w:w="2835" w:type="dxa"/>
          </w:tcPr>
          <w:p w:rsidR="000D413F" w:rsidRPr="00574ABD" w:rsidRDefault="000D413F" w:rsidP="008A3AEF">
            <w:pPr>
              <w:pStyle w:val="Tabletext"/>
              <w:rPr>
                <w:rFonts w:eastAsiaTheme="minorEastAsia"/>
                <w:lang w:val="en-US" w:eastAsia="ja-JP"/>
              </w:rPr>
            </w:pPr>
            <w:r w:rsidRPr="00574ABD">
              <w:rPr>
                <w:rFonts w:eastAsiaTheme="minorEastAsia"/>
                <w:lang w:val="en-US" w:eastAsia="ja-JP"/>
              </w:rPr>
              <w:t>Depending on outdoor usage</w:t>
            </w:r>
          </w:p>
        </w:tc>
      </w:tr>
      <w:tr w:rsidR="000D413F" w:rsidRPr="00574ABD" w:rsidTr="000D413F">
        <w:trPr>
          <w:cantSplit/>
          <w:jc w:val="center"/>
        </w:trPr>
        <w:tc>
          <w:tcPr>
            <w:tcW w:w="5397" w:type="dxa"/>
          </w:tcPr>
          <w:p w:rsidR="000D413F" w:rsidRPr="00574ABD" w:rsidRDefault="000D413F" w:rsidP="008A3AEF">
            <w:pPr>
              <w:pStyle w:val="Tabletext"/>
              <w:rPr>
                <w:rFonts w:eastAsiaTheme="minorEastAsia"/>
                <w:lang w:val="en-US" w:eastAsia="ja-JP"/>
              </w:rPr>
            </w:pPr>
            <w:r w:rsidRPr="00574ABD">
              <w:rPr>
                <w:rFonts w:eastAsiaTheme="minorEastAsia"/>
                <w:lang w:val="en-US" w:eastAsia="ja-JP"/>
              </w:rPr>
              <w:t>Duplex Method</w:t>
            </w:r>
          </w:p>
        </w:tc>
        <w:tc>
          <w:tcPr>
            <w:tcW w:w="2835" w:type="dxa"/>
          </w:tcPr>
          <w:p w:rsidR="000D413F" w:rsidRPr="00574ABD" w:rsidRDefault="000D413F" w:rsidP="008A3AEF">
            <w:pPr>
              <w:pStyle w:val="Tabletext"/>
              <w:rPr>
                <w:rFonts w:eastAsiaTheme="minorEastAsia"/>
                <w:lang w:val="en-US" w:eastAsia="ja-JP"/>
              </w:rPr>
            </w:pPr>
            <w:r w:rsidRPr="00574ABD">
              <w:rPr>
                <w:rFonts w:eastAsiaTheme="minorEastAsia"/>
                <w:lang w:val="en-US" w:eastAsia="ja-JP"/>
              </w:rPr>
              <w:t>TDD</w:t>
            </w:r>
          </w:p>
        </w:tc>
      </w:tr>
      <w:tr w:rsidR="000D413F" w:rsidRPr="00574ABD" w:rsidTr="000D413F">
        <w:trPr>
          <w:cantSplit/>
          <w:jc w:val="center"/>
        </w:trPr>
        <w:tc>
          <w:tcPr>
            <w:tcW w:w="5397" w:type="dxa"/>
          </w:tcPr>
          <w:p w:rsidR="000D413F" w:rsidRPr="00574ABD" w:rsidRDefault="000D413F" w:rsidP="008A3AEF">
            <w:pPr>
              <w:pStyle w:val="Tabletext"/>
              <w:rPr>
                <w:rFonts w:eastAsiaTheme="minorEastAsia"/>
                <w:lang w:val="en-US" w:eastAsia="ja-JP"/>
              </w:rPr>
            </w:pPr>
            <w:r w:rsidRPr="00574ABD">
              <w:rPr>
                <w:rFonts w:eastAsiaTheme="minorEastAsia"/>
                <w:lang w:val="en-US" w:eastAsia="ja-JP"/>
              </w:rPr>
              <w:t>Modulation</w:t>
            </w:r>
          </w:p>
        </w:tc>
        <w:tc>
          <w:tcPr>
            <w:tcW w:w="2835" w:type="dxa"/>
          </w:tcPr>
          <w:p w:rsidR="000D413F" w:rsidRDefault="000D413F" w:rsidP="008A3AEF">
            <w:pPr>
              <w:pStyle w:val="Tabletext"/>
              <w:rPr>
                <w:ins w:id="32" w:author="Autor"/>
                <w:rFonts w:eastAsiaTheme="minorEastAsia"/>
                <w:lang w:val="en-US" w:eastAsia="ja-JP"/>
              </w:rPr>
            </w:pPr>
            <w:r w:rsidRPr="00574ABD">
              <w:rPr>
                <w:rFonts w:eastAsiaTheme="minorEastAsia"/>
                <w:lang w:val="en-US" w:eastAsia="ja-JP"/>
              </w:rPr>
              <w:t>OOK/BPSK/QPSK/16QAM</w:t>
            </w:r>
            <w:ins w:id="33" w:author="Autor">
              <w:r w:rsidR="00FD668B">
                <w:rPr>
                  <w:rFonts w:eastAsiaTheme="minorEastAsia"/>
                  <w:lang w:val="en-US" w:eastAsia="ja-JP"/>
                </w:rPr>
                <w:t>/64QAM</w:t>
              </w:r>
            </w:ins>
          </w:p>
          <w:p w:rsidR="00155933" w:rsidRPr="00574ABD" w:rsidRDefault="00155933" w:rsidP="008A3AEF">
            <w:pPr>
              <w:pStyle w:val="Tabletext"/>
              <w:rPr>
                <w:rFonts w:eastAsiaTheme="minorEastAsia"/>
                <w:lang w:val="en-US" w:eastAsia="ja-JP"/>
              </w:rPr>
            </w:pPr>
            <w:ins w:id="34" w:author="Autor">
              <w:r>
                <w:rPr>
                  <w:rFonts w:eastAsiaTheme="minorEastAsia"/>
                  <w:lang w:val="en-US" w:eastAsia="ja-JP"/>
                </w:rPr>
                <w:t>8PSK/8APSK</w:t>
              </w:r>
            </w:ins>
          </w:p>
        </w:tc>
      </w:tr>
      <w:tr w:rsidR="000D413F" w:rsidRPr="00574ABD" w:rsidTr="000D413F">
        <w:trPr>
          <w:cantSplit/>
          <w:jc w:val="center"/>
        </w:trPr>
        <w:tc>
          <w:tcPr>
            <w:tcW w:w="5397" w:type="dxa"/>
          </w:tcPr>
          <w:p w:rsidR="000D413F" w:rsidRPr="00574ABD" w:rsidRDefault="000D413F" w:rsidP="008A3AEF">
            <w:pPr>
              <w:pStyle w:val="Tabletext"/>
              <w:rPr>
                <w:rFonts w:eastAsiaTheme="minorEastAsia"/>
                <w:lang w:val="en-US" w:eastAsia="ja-JP"/>
              </w:rPr>
            </w:pPr>
            <w:r w:rsidRPr="00574ABD">
              <w:rPr>
                <w:rFonts w:eastAsiaTheme="minorEastAsia"/>
                <w:lang w:val="en-US" w:eastAsia="ja-JP"/>
              </w:rPr>
              <w:t>Average distance between CPRS</w:t>
            </w:r>
            <w:r w:rsidRPr="00574ABD">
              <w:rPr>
                <w:rStyle w:val="Funotenzeichen"/>
                <w:rFonts w:eastAsiaTheme="minorEastAsia"/>
                <w:szCs w:val="22"/>
                <w:lang w:val="en-US" w:eastAsia="ja-JP"/>
              </w:rPr>
              <w:footnoteReference w:id="1"/>
            </w:r>
            <w:r w:rsidRPr="00574ABD">
              <w:rPr>
                <w:rFonts w:eastAsiaTheme="minorEastAsia"/>
                <w:lang w:val="en-US" w:eastAsia="ja-JP"/>
              </w:rPr>
              <w:t xml:space="preserve"> fixed and mobile devices (m)</w:t>
            </w:r>
          </w:p>
        </w:tc>
        <w:tc>
          <w:tcPr>
            <w:tcW w:w="2835" w:type="dxa"/>
          </w:tcPr>
          <w:p w:rsidR="000D413F" w:rsidRPr="00574ABD" w:rsidRDefault="000D413F" w:rsidP="008A3AEF">
            <w:pPr>
              <w:pStyle w:val="Tabletext"/>
              <w:rPr>
                <w:rFonts w:eastAsiaTheme="minorEastAsia"/>
                <w:lang w:val="en-US" w:eastAsia="ja-JP"/>
              </w:rPr>
            </w:pPr>
            <w:r w:rsidRPr="00574ABD">
              <w:rPr>
                <w:rFonts w:eastAsiaTheme="minorEastAsia"/>
                <w:lang w:val="en-US" w:eastAsia="ja-JP"/>
              </w:rPr>
              <w:t>0.1</w:t>
            </w:r>
          </w:p>
        </w:tc>
      </w:tr>
      <w:tr w:rsidR="000D413F" w:rsidRPr="00574ABD" w:rsidTr="000D413F">
        <w:trPr>
          <w:cantSplit/>
          <w:jc w:val="center"/>
        </w:trPr>
        <w:tc>
          <w:tcPr>
            <w:tcW w:w="5397" w:type="dxa"/>
          </w:tcPr>
          <w:p w:rsidR="000D413F" w:rsidRPr="00574ABD" w:rsidRDefault="000D413F" w:rsidP="008A3AEF">
            <w:pPr>
              <w:pStyle w:val="Tabletext"/>
              <w:rPr>
                <w:rFonts w:eastAsiaTheme="minorEastAsia"/>
                <w:lang w:val="en-US" w:eastAsia="ja-JP"/>
              </w:rPr>
            </w:pPr>
            <w:r w:rsidRPr="00574ABD">
              <w:rPr>
                <w:rFonts w:eastAsiaTheme="minorEastAsia"/>
                <w:lang w:val="en-US" w:eastAsia="ja-JP"/>
              </w:rPr>
              <w:t>Maximum between CPRS fixed and mobile devices (m)</w:t>
            </w:r>
          </w:p>
        </w:tc>
        <w:tc>
          <w:tcPr>
            <w:tcW w:w="2835" w:type="dxa"/>
          </w:tcPr>
          <w:p w:rsidR="000D413F" w:rsidRPr="00574ABD" w:rsidRDefault="000D413F" w:rsidP="008A3AEF">
            <w:pPr>
              <w:pStyle w:val="Tabletext"/>
              <w:rPr>
                <w:rFonts w:eastAsiaTheme="minorEastAsia"/>
                <w:lang w:val="en-US" w:eastAsia="ja-JP"/>
              </w:rPr>
            </w:pPr>
            <w:r w:rsidRPr="00574ABD">
              <w:rPr>
                <w:rFonts w:eastAsiaTheme="minorEastAsia"/>
                <w:lang w:val="en-US" w:eastAsia="ja-JP"/>
              </w:rPr>
              <w:t>1</w:t>
            </w:r>
          </w:p>
        </w:tc>
      </w:tr>
      <w:tr w:rsidR="000D413F" w:rsidRPr="00574ABD" w:rsidTr="000D413F">
        <w:trPr>
          <w:cantSplit/>
          <w:jc w:val="center"/>
        </w:trPr>
        <w:tc>
          <w:tcPr>
            <w:tcW w:w="5397" w:type="dxa"/>
          </w:tcPr>
          <w:p w:rsidR="000D413F" w:rsidRPr="00574ABD" w:rsidRDefault="000D413F" w:rsidP="008A3AEF">
            <w:pPr>
              <w:pStyle w:val="Tabletext"/>
              <w:rPr>
                <w:rFonts w:eastAsiaTheme="minorEastAsia"/>
                <w:lang w:val="en-US" w:eastAsia="ja-JP"/>
              </w:rPr>
            </w:pPr>
            <w:r w:rsidRPr="00574ABD">
              <w:rPr>
                <w:rFonts w:eastAsiaTheme="minorEastAsia"/>
                <w:lang w:val="en-US" w:eastAsia="ja-JP"/>
              </w:rPr>
              <w:t>Antenna height (m)</w:t>
            </w:r>
          </w:p>
        </w:tc>
        <w:tc>
          <w:tcPr>
            <w:tcW w:w="2835" w:type="dxa"/>
          </w:tcPr>
          <w:p w:rsidR="000D413F" w:rsidRPr="00574ABD" w:rsidRDefault="000D413F" w:rsidP="008A3AEF">
            <w:pPr>
              <w:pStyle w:val="Tabletext"/>
              <w:rPr>
                <w:rFonts w:eastAsiaTheme="minorEastAsia"/>
                <w:lang w:val="en-US" w:eastAsia="ja-JP"/>
              </w:rPr>
            </w:pPr>
            <w:r w:rsidRPr="00574ABD">
              <w:rPr>
                <w:rFonts w:eastAsiaTheme="minorEastAsia"/>
                <w:lang w:val="en-US" w:eastAsia="ja-JP"/>
              </w:rPr>
              <w:t>TBD</w:t>
            </w:r>
          </w:p>
        </w:tc>
      </w:tr>
      <w:tr w:rsidR="000D413F" w:rsidRPr="00574ABD" w:rsidTr="000D413F">
        <w:trPr>
          <w:cantSplit/>
          <w:jc w:val="center"/>
        </w:trPr>
        <w:tc>
          <w:tcPr>
            <w:tcW w:w="5397" w:type="dxa"/>
          </w:tcPr>
          <w:p w:rsidR="000D413F" w:rsidRPr="00574ABD" w:rsidRDefault="000D413F" w:rsidP="008A3AEF">
            <w:pPr>
              <w:pStyle w:val="Tabletext"/>
              <w:rPr>
                <w:rFonts w:eastAsiaTheme="minorEastAsia"/>
                <w:lang w:val="en-US" w:eastAsia="ja-JP"/>
              </w:rPr>
            </w:pPr>
            <w:r w:rsidRPr="00574ABD">
              <w:rPr>
                <w:rFonts w:eastAsiaTheme="minorEastAsia"/>
                <w:lang w:val="en-US" w:eastAsia="ja-JP"/>
              </w:rPr>
              <w:t xml:space="preserve">Antenna </w:t>
            </w:r>
            <w:proofErr w:type="spellStart"/>
            <w:r w:rsidRPr="00574ABD">
              <w:rPr>
                <w:rFonts w:eastAsiaTheme="minorEastAsia"/>
                <w:lang w:val="en-US" w:eastAsia="ja-JP"/>
              </w:rPr>
              <w:t>beamwidth</w:t>
            </w:r>
            <w:proofErr w:type="spellEnd"/>
            <w:r w:rsidRPr="00574ABD">
              <w:rPr>
                <w:rFonts w:eastAsiaTheme="minorEastAsia"/>
                <w:lang w:val="en-US" w:eastAsia="ja-JP"/>
              </w:rPr>
              <w:t xml:space="preserve"> (degree)</w:t>
            </w:r>
          </w:p>
        </w:tc>
        <w:tc>
          <w:tcPr>
            <w:tcW w:w="2835" w:type="dxa"/>
          </w:tcPr>
          <w:p w:rsidR="000D413F" w:rsidRPr="00574ABD" w:rsidRDefault="000D413F" w:rsidP="00200AAD">
            <w:pPr>
              <w:pStyle w:val="Tabletext"/>
              <w:rPr>
                <w:rFonts w:eastAsiaTheme="minorEastAsia"/>
                <w:lang w:val="en-US" w:eastAsia="ja-JP"/>
              </w:rPr>
            </w:pPr>
            <w:r w:rsidRPr="00574ABD">
              <w:rPr>
                <w:rFonts w:eastAsiaTheme="minorEastAsia"/>
                <w:lang w:val="en-US" w:eastAsia="ja-JP"/>
              </w:rPr>
              <w:t>3-</w:t>
            </w:r>
            <w:del w:id="35" w:author="Autor">
              <w:r w:rsidRPr="00574ABD" w:rsidDel="00200AAD">
                <w:rPr>
                  <w:rFonts w:eastAsiaTheme="minorEastAsia"/>
                  <w:lang w:val="en-US" w:eastAsia="ja-JP"/>
                </w:rPr>
                <w:delText xml:space="preserve">10 </w:delText>
              </w:r>
            </w:del>
            <w:ins w:id="36" w:author="Autor">
              <w:r w:rsidR="00155933">
                <w:rPr>
                  <w:rFonts w:eastAsiaTheme="minorEastAsia"/>
                  <w:lang w:val="en-US" w:eastAsia="ja-JP"/>
                </w:rPr>
                <w:t>15</w:t>
              </w:r>
            </w:ins>
          </w:p>
        </w:tc>
      </w:tr>
      <w:tr w:rsidR="000D413F" w:rsidRPr="00574ABD" w:rsidTr="000D413F">
        <w:trPr>
          <w:cantSplit/>
          <w:jc w:val="center"/>
        </w:trPr>
        <w:tc>
          <w:tcPr>
            <w:tcW w:w="5397" w:type="dxa"/>
          </w:tcPr>
          <w:p w:rsidR="000D413F" w:rsidRPr="00574ABD" w:rsidRDefault="000D413F" w:rsidP="008A3AEF">
            <w:pPr>
              <w:pStyle w:val="Tabletext"/>
              <w:rPr>
                <w:rFonts w:eastAsiaTheme="minorEastAsia"/>
                <w:lang w:val="en-US" w:eastAsia="ja-JP"/>
              </w:rPr>
            </w:pPr>
            <w:r w:rsidRPr="00574ABD">
              <w:rPr>
                <w:rFonts w:eastAsiaTheme="minorEastAsia"/>
                <w:lang w:val="en-US" w:eastAsia="ja-JP"/>
              </w:rPr>
              <w:t xml:space="preserve">Frequency reuse </w:t>
            </w:r>
          </w:p>
        </w:tc>
        <w:tc>
          <w:tcPr>
            <w:tcW w:w="2835" w:type="dxa"/>
          </w:tcPr>
          <w:p w:rsidR="000D413F" w:rsidRPr="00574ABD" w:rsidRDefault="000D413F" w:rsidP="008A3AEF">
            <w:pPr>
              <w:pStyle w:val="Tabletext"/>
              <w:rPr>
                <w:rFonts w:eastAsiaTheme="minorEastAsia"/>
                <w:lang w:val="en-US" w:eastAsia="ja-JP"/>
              </w:rPr>
            </w:pPr>
            <w:r w:rsidRPr="00574ABD">
              <w:rPr>
                <w:rFonts w:eastAsiaTheme="minorEastAsia"/>
                <w:lang w:val="en-US" w:eastAsia="ja-JP"/>
              </w:rPr>
              <w:t xml:space="preserve">1 </w:t>
            </w:r>
          </w:p>
        </w:tc>
      </w:tr>
      <w:tr w:rsidR="000D413F" w:rsidRPr="00574ABD" w:rsidTr="000D413F">
        <w:trPr>
          <w:cantSplit/>
          <w:jc w:val="center"/>
        </w:trPr>
        <w:tc>
          <w:tcPr>
            <w:tcW w:w="5397" w:type="dxa"/>
          </w:tcPr>
          <w:p w:rsidR="000D413F" w:rsidRPr="00574ABD" w:rsidRDefault="000D413F" w:rsidP="008A3AEF">
            <w:pPr>
              <w:pStyle w:val="Tabletext"/>
              <w:rPr>
                <w:rFonts w:eastAsiaTheme="minorEastAsia"/>
                <w:lang w:val="en-US" w:eastAsia="ja-JP"/>
              </w:rPr>
            </w:pPr>
            <w:r w:rsidRPr="00574ABD">
              <w:rPr>
                <w:rFonts w:eastAsiaTheme="minorEastAsia"/>
                <w:lang w:val="en-US" w:eastAsia="ja-JP"/>
              </w:rPr>
              <w:t xml:space="preserve">Antenna pattern </w:t>
            </w:r>
          </w:p>
        </w:tc>
        <w:tc>
          <w:tcPr>
            <w:tcW w:w="2835" w:type="dxa"/>
          </w:tcPr>
          <w:p w:rsidR="000D413F" w:rsidRPr="00574ABD" w:rsidRDefault="000D413F" w:rsidP="008A3AEF">
            <w:pPr>
              <w:pStyle w:val="Tabletext"/>
              <w:rPr>
                <w:rFonts w:eastAsiaTheme="minorEastAsia"/>
                <w:lang w:val="en-US" w:eastAsia="ja-JP"/>
              </w:rPr>
            </w:pPr>
            <w:r w:rsidRPr="00574ABD">
              <w:rPr>
                <w:rFonts w:eastAsiaTheme="minorEastAsia"/>
                <w:lang w:val="en-US" w:eastAsia="ja-JP"/>
              </w:rPr>
              <w:t>TBD</w:t>
            </w:r>
          </w:p>
        </w:tc>
      </w:tr>
      <w:tr w:rsidR="000D413F" w:rsidRPr="00574ABD" w:rsidTr="000D413F">
        <w:trPr>
          <w:cantSplit/>
          <w:jc w:val="center"/>
        </w:trPr>
        <w:tc>
          <w:tcPr>
            <w:tcW w:w="5397" w:type="dxa"/>
          </w:tcPr>
          <w:p w:rsidR="000D413F" w:rsidRPr="00574ABD" w:rsidRDefault="000D413F" w:rsidP="008A3AEF">
            <w:pPr>
              <w:pStyle w:val="Tabletext"/>
              <w:rPr>
                <w:rFonts w:eastAsiaTheme="minorEastAsia"/>
                <w:lang w:val="en-US" w:eastAsia="ja-JP"/>
              </w:rPr>
            </w:pPr>
            <w:r w:rsidRPr="00574ABD">
              <w:rPr>
                <w:rFonts w:eastAsiaTheme="minorEastAsia"/>
                <w:lang w:val="en-US" w:eastAsia="ja-JP"/>
              </w:rPr>
              <w:t xml:space="preserve">Antenna polarization </w:t>
            </w:r>
          </w:p>
        </w:tc>
        <w:tc>
          <w:tcPr>
            <w:tcW w:w="2835" w:type="dxa"/>
          </w:tcPr>
          <w:p w:rsidR="000D413F" w:rsidRPr="00574ABD" w:rsidRDefault="000D413F" w:rsidP="008A3AEF">
            <w:pPr>
              <w:pStyle w:val="Tabletext"/>
              <w:rPr>
                <w:rFonts w:eastAsiaTheme="minorEastAsia"/>
                <w:lang w:val="en-US" w:eastAsia="ja-JP"/>
              </w:rPr>
            </w:pPr>
            <w:r w:rsidRPr="00574ABD">
              <w:rPr>
                <w:rFonts w:eastAsiaTheme="minorEastAsia"/>
                <w:lang w:val="en-US" w:eastAsia="ja-JP"/>
              </w:rPr>
              <w:t>Line</w:t>
            </w:r>
            <w:ins w:id="37" w:author="Autor">
              <w:r w:rsidR="00155933">
                <w:rPr>
                  <w:rFonts w:eastAsiaTheme="minorEastAsia"/>
                  <w:lang w:val="en-US" w:eastAsia="ja-JP"/>
                </w:rPr>
                <w:t>a</w:t>
              </w:r>
            </w:ins>
            <w:r w:rsidRPr="00574ABD">
              <w:rPr>
                <w:rFonts w:eastAsiaTheme="minorEastAsia"/>
                <w:lang w:val="en-US" w:eastAsia="ja-JP"/>
              </w:rPr>
              <w:t>r</w:t>
            </w:r>
          </w:p>
        </w:tc>
      </w:tr>
      <w:tr w:rsidR="000D413F" w:rsidRPr="00574ABD" w:rsidTr="000D413F">
        <w:trPr>
          <w:cantSplit/>
          <w:jc w:val="center"/>
        </w:trPr>
        <w:tc>
          <w:tcPr>
            <w:tcW w:w="5397" w:type="dxa"/>
          </w:tcPr>
          <w:p w:rsidR="000D413F" w:rsidRPr="00574ABD" w:rsidRDefault="000D413F" w:rsidP="008A3AEF">
            <w:pPr>
              <w:pStyle w:val="Tabletext"/>
              <w:rPr>
                <w:rFonts w:eastAsiaTheme="minorEastAsia"/>
                <w:lang w:val="en-US" w:eastAsia="ja-JP"/>
              </w:rPr>
            </w:pPr>
            <w:r w:rsidRPr="00574ABD">
              <w:rPr>
                <w:rFonts w:eastAsiaTheme="minorEastAsia"/>
                <w:lang w:val="en-US" w:eastAsia="ja-JP"/>
              </w:rPr>
              <w:t>Indoor CPRS fixed device deployment (%)</w:t>
            </w:r>
          </w:p>
        </w:tc>
        <w:tc>
          <w:tcPr>
            <w:tcW w:w="2835" w:type="dxa"/>
          </w:tcPr>
          <w:p w:rsidR="000D413F" w:rsidRPr="00574ABD" w:rsidRDefault="000D413F" w:rsidP="008A3AEF">
            <w:pPr>
              <w:pStyle w:val="Tabletext"/>
              <w:rPr>
                <w:rFonts w:eastAsiaTheme="minorEastAsia"/>
                <w:lang w:val="en-US" w:eastAsia="ja-JP"/>
              </w:rPr>
            </w:pPr>
            <w:r w:rsidRPr="00574ABD">
              <w:rPr>
                <w:rFonts w:eastAsiaTheme="minorEastAsia"/>
                <w:lang w:val="en-US" w:eastAsia="ja-JP"/>
              </w:rPr>
              <w:t>90</w:t>
            </w:r>
          </w:p>
        </w:tc>
      </w:tr>
      <w:tr w:rsidR="000D413F" w:rsidRPr="00574ABD" w:rsidTr="000D413F">
        <w:trPr>
          <w:cantSplit/>
          <w:jc w:val="center"/>
        </w:trPr>
        <w:tc>
          <w:tcPr>
            <w:tcW w:w="5397" w:type="dxa"/>
          </w:tcPr>
          <w:p w:rsidR="000D413F" w:rsidRPr="00574ABD" w:rsidRDefault="000D413F" w:rsidP="008A3AEF">
            <w:pPr>
              <w:pStyle w:val="Tabletext"/>
              <w:rPr>
                <w:rFonts w:eastAsiaTheme="minorEastAsia"/>
                <w:lang w:val="en-US" w:eastAsia="ja-JP"/>
              </w:rPr>
            </w:pPr>
            <w:r w:rsidRPr="00574ABD">
              <w:rPr>
                <w:rFonts w:eastAsiaTheme="minorEastAsia"/>
                <w:lang w:val="en-US" w:eastAsia="ja-JP"/>
              </w:rPr>
              <w:t>Indoor CPRS fixed device penetration loss (dB)</w:t>
            </w:r>
          </w:p>
        </w:tc>
        <w:tc>
          <w:tcPr>
            <w:tcW w:w="2835" w:type="dxa"/>
          </w:tcPr>
          <w:p w:rsidR="000D413F" w:rsidRPr="00574ABD" w:rsidRDefault="000D413F" w:rsidP="008A3AEF">
            <w:pPr>
              <w:pStyle w:val="Tabletext"/>
              <w:rPr>
                <w:rFonts w:eastAsiaTheme="minorEastAsia"/>
                <w:lang w:val="en-US" w:eastAsia="ja-JP"/>
              </w:rPr>
            </w:pPr>
            <w:r w:rsidRPr="00574ABD">
              <w:rPr>
                <w:rFonts w:eastAsiaTheme="minorEastAsia"/>
                <w:lang w:val="en-US" w:eastAsia="ja-JP"/>
              </w:rPr>
              <w:t>&gt;100</w:t>
            </w:r>
          </w:p>
        </w:tc>
      </w:tr>
      <w:tr w:rsidR="000D413F" w:rsidRPr="00574ABD" w:rsidTr="000D413F">
        <w:trPr>
          <w:cantSplit/>
          <w:jc w:val="center"/>
        </w:trPr>
        <w:tc>
          <w:tcPr>
            <w:tcW w:w="5397" w:type="dxa"/>
          </w:tcPr>
          <w:p w:rsidR="000D413F" w:rsidRPr="00574ABD" w:rsidRDefault="000D413F" w:rsidP="008A3AEF">
            <w:pPr>
              <w:pStyle w:val="Tabletext"/>
              <w:rPr>
                <w:rFonts w:eastAsiaTheme="minorEastAsia"/>
                <w:lang w:val="en-US" w:eastAsia="ja-JP"/>
              </w:rPr>
            </w:pPr>
            <w:r w:rsidRPr="00574ABD">
              <w:rPr>
                <w:rFonts w:eastAsiaTheme="minorEastAsia"/>
                <w:lang w:val="en-US" w:eastAsia="ja-JP"/>
              </w:rPr>
              <w:t>Feeder loss (dB)</w:t>
            </w:r>
          </w:p>
        </w:tc>
        <w:tc>
          <w:tcPr>
            <w:tcW w:w="2835" w:type="dxa"/>
          </w:tcPr>
          <w:p w:rsidR="000D413F" w:rsidRPr="00574ABD" w:rsidRDefault="000D413F" w:rsidP="008A3AEF">
            <w:pPr>
              <w:pStyle w:val="Tabletext"/>
              <w:rPr>
                <w:rFonts w:eastAsiaTheme="minorEastAsia"/>
                <w:lang w:val="en-US" w:eastAsia="ja-JP"/>
              </w:rPr>
            </w:pPr>
            <w:r w:rsidRPr="00574ABD">
              <w:rPr>
                <w:rFonts w:eastAsiaTheme="minorEastAsia"/>
                <w:lang w:val="en-US" w:eastAsia="ja-JP"/>
              </w:rPr>
              <w:t>2</w:t>
            </w:r>
          </w:p>
        </w:tc>
      </w:tr>
      <w:tr w:rsidR="000D413F" w:rsidRPr="00574ABD" w:rsidTr="000D413F">
        <w:trPr>
          <w:cantSplit/>
          <w:jc w:val="center"/>
        </w:trPr>
        <w:tc>
          <w:tcPr>
            <w:tcW w:w="5397" w:type="dxa"/>
          </w:tcPr>
          <w:p w:rsidR="000D413F" w:rsidRPr="00574ABD" w:rsidRDefault="000D413F" w:rsidP="008A3AEF">
            <w:pPr>
              <w:pStyle w:val="Tabletext"/>
              <w:rPr>
                <w:rFonts w:eastAsiaTheme="minorEastAsia"/>
                <w:lang w:val="en-US" w:eastAsia="ja-JP"/>
              </w:rPr>
            </w:pPr>
            <w:r w:rsidRPr="00574ABD">
              <w:rPr>
                <w:rFonts w:eastAsiaTheme="minorEastAsia"/>
                <w:lang w:val="en-US" w:eastAsia="ja-JP"/>
              </w:rPr>
              <w:t>Maximum CPRS fixed device output power (dBm)</w:t>
            </w:r>
          </w:p>
        </w:tc>
        <w:tc>
          <w:tcPr>
            <w:tcW w:w="2835" w:type="dxa"/>
          </w:tcPr>
          <w:p w:rsidR="000D413F" w:rsidRPr="00574ABD" w:rsidRDefault="000D413F" w:rsidP="008A3AEF">
            <w:pPr>
              <w:pStyle w:val="Tabletext"/>
              <w:rPr>
                <w:rFonts w:eastAsiaTheme="minorEastAsia"/>
                <w:lang w:val="en-US" w:eastAsia="ja-JP"/>
              </w:rPr>
            </w:pPr>
            <w:r w:rsidRPr="00574ABD">
              <w:rPr>
                <w:rFonts w:eastAsiaTheme="minorEastAsia"/>
                <w:lang w:val="en-US" w:eastAsia="ja-JP"/>
              </w:rPr>
              <w:t>10</w:t>
            </w:r>
          </w:p>
        </w:tc>
      </w:tr>
      <w:tr w:rsidR="000D413F" w:rsidRPr="00574ABD" w:rsidTr="000D413F">
        <w:trPr>
          <w:cantSplit/>
          <w:jc w:val="center"/>
        </w:trPr>
        <w:tc>
          <w:tcPr>
            <w:tcW w:w="5397" w:type="dxa"/>
          </w:tcPr>
          <w:p w:rsidR="000D413F" w:rsidRPr="00574ABD" w:rsidRDefault="000D413F" w:rsidP="008A3AEF">
            <w:pPr>
              <w:pStyle w:val="Tabletext"/>
              <w:rPr>
                <w:rFonts w:eastAsiaTheme="minorEastAsia"/>
                <w:lang w:val="en-US" w:eastAsia="ja-JP"/>
              </w:rPr>
            </w:pPr>
            <w:r w:rsidRPr="00574ABD">
              <w:rPr>
                <w:rFonts w:eastAsiaTheme="minorEastAsia"/>
                <w:lang w:val="en-US" w:eastAsia="ja-JP"/>
              </w:rPr>
              <w:t>Channel bandwidth (GHz)</w:t>
            </w:r>
          </w:p>
        </w:tc>
        <w:tc>
          <w:tcPr>
            <w:tcW w:w="2835" w:type="dxa"/>
          </w:tcPr>
          <w:p w:rsidR="000D413F" w:rsidRPr="00574ABD" w:rsidRDefault="000D413F" w:rsidP="00370013">
            <w:pPr>
              <w:pStyle w:val="Tabletext"/>
              <w:rPr>
                <w:rFonts w:eastAsiaTheme="minorEastAsia"/>
                <w:szCs w:val="24"/>
                <w:lang w:val="en-US" w:eastAsia="ja-JP"/>
              </w:rPr>
            </w:pPr>
            <w:r w:rsidRPr="00574ABD">
              <w:rPr>
                <w:rFonts w:eastAsiaTheme="minorEastAsia"/>
                <w:szCs w:val="24"/>
                <w:lang w:val="en-US" w:eastAsia="ja-JP"/>
              </w:rPr>
              <w:t>2.16/4.32/8.64/12.96/17.28</w:t>
            </w:r>
            <w:del w:id="38" w:author="Autor">
              <w:r w:rsidRPr="00574ABD" w:rsidDel="00370013">
                <w:rPr>
                  <w:rFonts w:eastAsiaTheme="minorEastAsia"/>
                  <w:szCs w:val="24"/>
                  <w:lang w:val="en-US" w:eastAsia="ja-JP"/>
                </w:rPr>
                <w:delText>/</w:delText>
              </w:r>
              <w:r w:rsidDel="00370013">
                <w:rPr>
                  <w:rFonts w:eastAsiaTheme="minorEastAsia"/>
                  <w:szCs w:val="24"/>
                  <w:lang w:val="en-US" w:eastAsia="ja-JP"/>
                </w:rPr>
                <w:delText xml:space="preserve"> </w:delText>
              </w:r>
              <w:r w:rsidRPr="00574ABD" w:rsidDel="00370013">
                <w:rPr>
                  <w:rFonts w:eastAsiaTheme="minorEastAsia"/>
                  <w:szCs w:val="24"/>
                  <w:lang w:val="en-US" w:eastAsia="ja-JP"/>
                </w:rPr>
                <w:delText>21.60/43.20</w:delText>
              </w:r>
            </w:del>
            <w:ins w:id="39" w:author="Autor">
              <w:r w:rsidR="00155933">
                <w:rPr>
                  <w:rFonts w:eastAsiaTheme="minorEastAsia"/>
                  <w:szCs w:val="24"/>
                  <w:lang w:val="en-US" w:eastAsia="ja-JP"/>
                </w:rPr>
                <w:t>/25.92/51.84/69.12</w:t>
              </w:r>
              <w:r w:rsidR="00370013">
                <w:rPr>
                  <w:rStyle w:val="Funotenzeichen"/>
                  <w:rFonts w:eastAsiaTheme="minorEastAsia"/>
                  <w:szCs w:val="24"/>
                  <w:lang w:val="en-US" w:eastAsia="ja-JP"/>
                </w:rPr>
                <w:footnoteReference w:id="2"/>
              </w:r>
            </w:ins>
          </w:p>
        </w:tc>
      </w:tr>
      <w:tr w:rsidR="000D413F" w:rsidRPr="00574ABD" w:rsidTr="000D413F">
        <w:trPr>
          <w:cantSplit/>
          <w:jc w:val="center"/>
        </w:trPr>
        <w:tc>
          <w:tcPr>
            <w:tcW w:w="5397" w:type="dxa"/>
          </w:tcPr>
          <w:p w:rsidR="000D413F" w:rsidRPr="00574ABD" w:rsidRDefault="000D413F" w:rsidP="008A3AEF">
            <w:pPr>
              <w:pStyle w:val="Tabletext"/>
              <w:rPr>
                <w:rFonts w:eastAsiaTheme="minorEastAsia"/>
                <w:lang w:val="en-US" w:eastAsia="ja-JP"/>
              </w:rPr>
            </w:pPr>
            <w:r w:rsidRPr="00574ABD">
              <w:rPr>
                <w:rFonts w:eastAsiaTheme="minorEastAsia"/>
                <w:lang w:val="en-US" w:eastAsia="ja-JP"/>
              </w:rPr>
              <w:t xml:space="preserve">Transmitter spectrum mask </w:t>
            </w:r>
          </w:p>
        </w:tc>
        <w:tc>
          <w:tcPr>
            <w:tcW w:w="2835" w:type="dxa"/>
          </w:tcPr>
          <w:p w:rsidR="000D413F" w:rsidRPr="00574ABD" w:rsidRDefault="000D413F" w:rsidP="008A3AEF">
            <w:pPr>
              <w:pStyle w:val="Tabletext"/>
              <w:rPr>
                <w:rFonts w:eastAsiaTheme="minorEastAsia"/>
                <w:lang w:val="en-US" w:eastAsia="ja-JP"/>
              </w:rPr>
            </w:pPr>
            <w:r w:rsidRPr="00574ABD">
              <w:rPr>
                <w:rFonts w:eastAsiaTheme="minorEastAsia"/>
                <w:lang w:val="en-US" w:eastAsia="ja-JP"/>
              </w:rPr>
              <w:t>TBD</w:t>
            </w:r>
          </w:p>
        </w:tc>
      </w:tr>
      <w:tr w:rsidR="000D413F" w:rsidRPr="00574ABD" w:rsidTr="000D413F">
        <w:trPr>
          <w:cantSplit/>
          <w:jc w:val="center"/>
        </w:trPr>
        <w:tc>
          <w:tcPr>
            <w:tcW w:w="5397" w:type="dxa"/>
          </w:tcPr>
          <w:p w:rsidR="000D413F" w:rsidRPr="00574ABD" w:rsidRDefault="000D413F" w:rsidP="008A3AEF">
            <w:pPr>
              <w:pStyle w:val="Tabletext"/>
              <w:rPr>
                <w:rFonts w:eastAsiaTheme="minorEastAsia"/>
                <w:lang w:val="en-US" w:eastAsia="ja-JP"/>
              </w:rPr>
            </w:pPr>
            <w:r w:rsidRPr="00574ABD">
              <w:rPr>
                <w:rFonts w:eastAsiaTheme="minorEastAsia"/>
                <w:lang w:val="en-US" w:eastAsia="ja-JP"/>
              </w:rPr>
              <w:t>Maximum CPRS fixed device antenna gain (dBi)</w:t>
            </w:r>
          </w:p>
        </w:tc>
        <w:tc>
          <w:tcPr>
            <w:tcW w:w="2835" w:type="dxa"/>
          </w:tcPr>
          <w:p w:rsidR="000D413F" w:rsidRPr="00574ABD" w:rsidRDefault="000D413F" w:rsidP="008A3AEF">
            <w:pPr>
              <w:pStyle w:val="Tabletext"/>
              <w:rPr>
                <w:rFonts w:eastAsiaTheme="minorEastAsia"/>
                <w:lang w:val="en-US" w:eastAsia="ja-JP"/>
              </w:rPr>
            </w:pPr>
            <w:r w:rsidRPr="00574ABD">
              <w:rPr>
                <w:rFonts w:eastAsiaTheme="minorEastAsia"/>
                <w:lang w:val="en-US" w:eastAsia="ja-JP"/>
              </w:rPr>
              <w:t>30</w:t>
            </w:r>
          </w:p>
        </w:tc>
      </w:tr>
      <w:tr w:rsidR="000D413F" w:rsidRPr="00574ABD" w:rsidTr="000D413F">
        <w:trPr>
          <w:cantSplit/>
          <w:jc w:val="center"/>
        </w:trPr>
        <w:tc>
          <w:tcPr>
            <w:tcW w:w="5397" w:type="dxa"/>
          </w:tcPr>
          <w:p w:rsidR="000D413F" w:rsidRPr="00574ABD" w:rsidRDefault="000D413F" w:rsidP="008A3AEF">
            <w:pPr>
              <w:pStyle w:val="Tabletext"/>
              <w:rPr>
                <w:rFonts w:eastAsiaTheme="minorEastAsia"/>
                <w:lang w:val="en-US" w:eastAsia="ja-JP"/>
              </w:rPr>
            </w:pPr>
            <w:r w:rsidRPr="00574ABD">
              <w:rPr>
                <w:rFonts w:eastAsiaTheme="minorEastAsia"/>
                <w:lang w:val="en-US" w:eastAsia="ja-JP"/>
              </w:rPr>
              <w:t>Maximum CPRS mobile device antenna gain (dBi)</w:t>
            </w:r>
          </w:p>
        </w:tc>
        <w:tc>
          <w:tcPr>
            <w:tcW w:w="2835" w:type="dxa"/>
          </w:tcPr>
          <w:p w:rsidR="000D413F" w:rsidRPr="00574ABD" w:rsidRDefault="000D413F" w:rsidP="008A3AEF">
            <w:pPr>
              <w:pStyle w:val="Tabletext"/>
              <w:rPr>
                <w:rFonts w:eastAsiaTheme="minorEastAsia"/>
                <w:lang w:val="en-US" w:eastAsia="ja-JP"/>
              </w:rPr>
            </w:pPr>
            <w:r w:rsidRPr="00574ABD">
              <w:rPr>
                <w:rFonts w:eastAsiaTheme="minorEastAsia"/>
                <w:lang w:val="en-US" w:eastAsia="ja-JP"/>
              </w:rPr>
              <w:t>30</w:t>
            </w:r>
          </w:p>
        </w:tc>
      </w:tr>
      <w:tr w:rsidR="000D413F" w:rsidRPr="00574ABD" w:rsidTr="000D413F">
        <w:trPr>
          <w:cantSplit/>
          <w:jc w:val="center"/>
        </w:trPr>
        <w:tc>
          <w:tcPr>
            <w:tcW w:w="5397" w:type="dxa"/>
          </w:tcPr>
          <w:p w:rsidR="000D413F" w:rsidRPr="00574ABD" w:rsidRDefault="000D413F" w:rsidP="008A3AEF">
            <w:pPr>
              <w:pStyle w:val="Tabletext"/>
              <w:rPr>
                <w:rFonts w:eastAsiaTheme="minorEastAsia"/>
                <w:lang w:val="en-US" w:eastAsia="ja-JP"/>
              </w:rPr>
            </w:pPr>
            <w:r w:rsidRPr="00574ABD">
              <w:rPr>
                <w:rFonts w:eastAsiaTheme="minorEastAsia"/>
                <w:lang w:val="en-US" w:eastAsia="ja-JP"/>
              </w:rPr>
              <w:t>Maximum CRPS fixed device output power (</w:t>
            </w:r>
            <w:proofErr w:type="spellStart"/>
            <w:r w:rsidRPr="00574ABD">
              <w:rPr>
                <w:rFonts w:eastAsiaTheme="minorEastAsia"/>
                <w:lang w:val="en-US" w:eastAsia="ja-JP"/>
              </w:rPr>
              <w:t>e.i.r.p</w:t>
            </w:r>
            <w:proofErr w:type="spellEnd"/>
            <w:r w:rsidRPr="00574ABD">
              <w:rPr>
                <w:rFonts w:eastAsiaTheme="minorEastAsia"/>
                <w:lang w:val="en-US" w:eastAsia="ja-JP"/>
              </w:rPr>
              <w:t>.) (dBm)</w:t>
            </w:r>
          </w:p>
        </w:tc>
        <w:tc>
          <w:tcPr>
            <w:tcW w:w="2835" w:type="dxa"/>
          </w:tcPr>
          <w:p w:rsidR="000D413F" w:rsidRPr="00574ABD" w:rsidRDefault="000D413F" w:rsidP="008A3AEF">
            <w:pPr>
              <w:pStyle w:val="Tabletext"/>
              <w:rPr>
                <w:rFonts w:eastAsiaTheme="minorEastAsia"/>
                <w:lang w:val="en-US" w:eastAsia="ja-JP"/>
              </w:rPr>
            </w:pPr>
            <w:r w:rsidRPr="00574ABD">
              <w:rPr>
                <w:rFonts w:eastAsiaTheme="minorEastAsia"/>
                <w:lang w:val="en-US" w:eastAsia="ja-JP"/>
              </w:rPr>
              <w:t>40</w:t>
            </w:r>
          </w:p>
        </w:tc>
      </w:tr>
      <w:tr w:rsidR="000D413F" w:rsidRPr="00574ABD" w:rsidTr="000D413F">
        <w:trPr>
          <w:cantSplit/>
          <w:jc w:val="center"/>
        </w:trPr>
        <w:tc>
          <w:tcPr>
            <w:tcW w:w="5397" w:type="dxa"/>
          </w:tcPr>
          <w:p w:rsidR="000D413F" w:rsidRPr="00574ABD" w:rsidRDefault="000D413F" w:rsidP="008A3AEF">
            <w:pPr>
              <w:pStyle w:val="Tabletext"/>
              <w:rPr>
                <w:rFonts w:eastAsiaTheme="minorEastAsia"/>
                <w:lang w:val="en-US" w:eastAsia="ja-JP"/>
              </w:rPr>
            </w:pPr>
            <w:r w:rsidRPr="00574ABD">
              <w:rPr>
                <w:rFonts w:eastAsiaTheme="minorEastAsia"/>
                <w:lang w:val="en-US" w:eastAsia="ja-JP"/>
              </w:rPr>
              <w:t>Maximum CRPS mobile device output power (</w:t>
            </w:r>
            <w:proofErr w:type="spellStart"/>
            <w:r w:rsidRPr="00574ABD">
              <w:rPr>
                <w:rFonts w:eastAsiaTheme="minorEastAsia"/>
                <w:lang w:val="en-US" w:eastAsia="ja-JP"/>
              </w:rPr>
              <w:t>e.i.r.p</w:t>
            </w:r>
            <w:proofErr w:type="spellEnd"/>
            <w:r w:rsidRPr="00574ABD">
              <w:rPr>
                <w:rFonts w:eastAsiaTheme="minorEastAsia"/>
                <w:lang w:val="en-US" w:eastAsia="ja-JP"/>
              </w:rPr>
              <w:t>.) (dBm)</w:t>
            </w:r>
          </w:p>
        </w:tc>
        <w:tc>
          <w:tcPr>
            <w:tcW w:w="2835" w:type="dxa"/>
          </w:tcPr>
          <w:p w:rsidR="000D413F" w:rsidRPr="00574ABD" w:rsidRDefault="000D413F" w:rsidP="008A3AEF">
            <w:pPr>
              <w:pStyle w:val="Tabletext"/>
              <w:rPr>
                <w:rFonts w:eastAsiaTheme="minorEastAsia"/>
                <w:lang w:val="en-US" w:eastAsia="ja-JP"/>
              </w:rPr>
            </w:pPr>
            <w:r w:rsidRPr="00574ABD">
              <w:rPr>
                <w:rFonts w:eastAsiaTheme="minorEastAsia"/>
                <w:lang w:val="en-US" w:eastAsia="ja-JP"/>
              </w:rPr>
              <w:t>40</w:t>
            </w:r>
          </w:p>
        </w:tc>
      </w:tr>
      <w:tr w:rsidR="000D413F" w:rsidRPr="00574ABD" w:rsidTr="000D413F">
        <w:trPr>
          <w:cantSplit/>
          <w:jc w:val="center"/>
        </w:trPr>
        <w:tc>
          <w:tcPr>
            <w:tcW w:w="5397" w:type="dxa"/>
          </w:tcPr>
          <w:p w:rsidR="000D413F" w:rsidRPr="00574ABD" w:rsidRDefault="000D413F" w:rsidP="008A3AEF">
            <w:pPr>
              <w:pStyle w:val="Tabletext"/>
              <w:rPr>
                <w:rFonts w:eastAsiaTheme="minorEastAsia"/>
                <w:lang w:val="en-US" w:eastAsia="ja-JP"/>
              </w:rPr>
            </w:pPr>
            <w:r w:rsidRPr="00574ABD">
              <w:rPr>
                <w:rFonts w:eastAsiaTheme="minorEastAsia"/>
                <w:lang w:val="en-US" w:eastAsia="ja-JP"/>
              </w:rPr>
              <w:t>Average CPRS fixed device activity (%)</w:t>
            </w:r>
          </w:p>
        </w:tc>
        <w:tc>
          <w:tcPr>
            <w:tcW w:w="2835" w:type="dxa"/>
          </w:tcPr>
          <w:p w:rsidR="000D413F" w:rsidRPr="00574ABD" w:rsidRDefault="000D413F" w:rsidP="008A3AEF">
            <w:pPr>
              <w:pStyle w:val="Tabletext"/>
              <w:rPr>
                <w:rFonts w:eastAsiaTheme="minorEastAsia"/>
                <w:lang w:val="en-US" w:eastAsia="ja-JP"/>
              </w:rPr>
            </w:pPr>
            <w:r w:rsidRPr="00574ABD">
              <w:rPr>
                <w:rFonts w:eastAsiaTheme="minorEastAsia"/>
                <w:lang w:val="en-US" w:eastAsia="ja-JP"/>
              </w:rPr>
              <w:t>20</w:t>
            </w:r>
          </w:p>
        </w:tc>
      </w:tr>
      <w:tr w:rsidR="000D413F" w:rsidRPr="00574ABD" w:rsidTr="000D413F">
        <w:trPr>
          <w:cantSplit/>
          <w:jc w:val="center"/>
        </w:trPr>
        <w:tc>
          <w:tcPr>
            <w:tcW w:w="5397" w:type="dxa"/>
          </w:tcPr>
          <w:p w:rsidR="000D413F" w:rsidRPr="00574ABD" w:rsidRDefault="000D413F" w:rsidP="008A3AEF">
            <w:pPr>
              <w:pStyle w:val="Tabletext"/>
              <w:rPr>
                <w:rFonts w:eastAsiaTheme="minorEastAsia"/>
                <w:lang w:val="en-US" w:eastAsia="ja-JP"/>
              </w:rPr>
            </w:pPr>
            <w:r w:rsidRPr="00574ABD">
              <w:rPr>
                <w:rFonts w:eastAsiaTheme="minorEastAsia"/>
                <w:lang w:val="en-US" w:eastAsia="ja-JP"/>
              </w:rPr>
              <w:t>Average CPRS fixed device power (dBm (</w:t>
            </w:r>
            <w:proofErr w:type="spellStart"/>
            <w:r w:rsidRPr="00574ABD">
              <w:rPr>
                <w:rFonts w:eastAsiaTheme="minorEastAsia"/>
                <w:lang w:val="en-US" w:eastAsia="ja-JP"/>
              </w:rPr>
              <w:t>e.i.r.p</w:t>
            </w:r>
            <w:proofErr w:type="spellEnd"/>
            <w:r w:rsidRPr="00574ABD">
              <w:rPr>
                <w:rFonts w:eastAsiaTheme="minorEastAsia"/>
                <w:lang w:val="en-US" w:eastAsia="ja-JP"/>
              </w:rPr>
              <w:t>))</w:t>
            </w:r>
          </w:p>
        </w:tc>
        <w:tc>
          <w:tcPr>
            <w:tcW w:w="2835" w:type="dxa"/>
          </w:tcPr>
          <w:p w:rsidR="000D413F" w:rsidRPr="00574ABD" w:rsidRDefault="000D413F" w:rsidP="008A3AEF">
            <w:pPr>
              <w:pStyle w:val="Tabletext"/>
              <w:rPr>
                <w:rFonts w:eastAsiaTheme="minorEastAsia"/>
                <w:lang w:val="en-US" w:eastAsia="ja-JP"/>
              </w:rPr>
            </w:pPr>
            <w:r w:rsidRPr="00574ABD">
              <w:rPr>
                <w:rFonts w:eastAsiaTheme="minorEastAsia"/>
                <w:lang w:val="en-US" w:eastAsia="ja-JP"/>
              </w:rPr>
              <w:t>20</w:t>
            </w:r>
          </w:p>
        </w:tc>
      </w:tr>
      <w:tr w:rsidR="000D413F" w:rsidRPr="00574ABD" w:rsidTr="000D413F">
        <w:trPr>
          <w:cantSplit/>
          <w:jc w:val="center"/>
        </w:trPr>
        <w:tc>
          <w:tcPr>
            <w:tcW w:w="5397" w:type="dxa"/>
          </w:tcPr>
          <w:p w:rsidR="000D413F" w:rsidRPr="00574ABD" w:rsidRDefault="000D413F" w:rsidP="008A3AEF">
            <w:pPr>
              <w:pStyle w:val="Tabletext"/>
              <w:rPr>
                <w:rFonts w:eastAsiaTheme="minorEastAsia"/>
                <w:lang w:val="en-US" w:eastAsia="ja-JP"/>
              </w:rPr>
            </w:pPr>
            <w:r w:rsidRPr="00574ABD">
              <w:rPr>
                <w:rFonts w:eastAsiaTheme="minorEastAsia"/>
                <w:color w:val="000000"/>
                <w:szCs w:val="24"/>
                <w:lang w:val="en-US" w:eastAsia="ja-JP"/>
              </w:rPr>
              <w:t>Receiver noise figure typical (dB)</w:t>
            </w:r>
          </w:p>
        </w:tc>
        <w:tc>
          <w:tcPr>
            <w:tcW w:w="2835" w:type="dxa"/>
          </w:tcPr>
          <w:p w:rsidR="000D413F" w:rsidRPr="00574ABD" w:rsidRDefault="000D413F" w:rsidP="008A3AEF">
            <w:pPr>
              <w:pStyle w:val="Tabletext"/>
              <w:rPr>
                <w:rFonts w:eastAsiaTheme="minorEastAsia"/>
                <w:lang w:val="en-US" w:eastAsia="ja-JP"/>
              </w:rPr>
            </w:pPr>
            <w:r w:rsidRPr="00574ABD">
              <w:rPr>
                <w:rFonts w:eastAsiaTheme="minorEastAsia"/>
                <w:lang w:val="en-US" w:eastAsia="ja-JP"/>
              </w:rPr>
              <w:t>15</w:t>
            </w:r>
          </w:p>
        </w:tc>
      </w:tr>
    </w:tbl>
    <w:p w:rsidR="000D413F" w:rsidRDefault="000D413F" w:rsidP="000D413F">
      <w:pPr>
        <w:pStyle w:val="Tablefin"/>
      </w:pPr>
    </w:p>
    <w:p w:rsidR="000D413F" w:rsidRDefault="000D413F" w:rsidP="00875E81">
      <w:pPr>
        <w:pStyle w:val="berschrift2"/>
        <w:keepNext w:val="0"/>
        <w:keepLines w:val="0"/>
        <w:rPr>
          <w:ins w:id="41" w:author="Autor"/>
          <w:lang w:val="en-US" w:eastAsia="ja-JP"/>
        </w:rPr>
      </w:pPr>
      <w:r w:rsidRPr="00E21B9F">
        <w:rPr>
          <w:lang w:val="en-US" w:eastAsia="ja-JP"/>
        </w:rPr>
        <w:t>8.2</w:t>
      </w:r>
      <w:r>
        <w:rPr>
          <w:lang w:val="en-US" w:eastAsia="ja-JP"/>
        </w:rPr>
        <w:t xml:space="preserve"> </w:t>
      </w:r>
      <w:r>
        <w:rPr>
          <w:lang w:val="en-US" w:eastAsia="ja-JP"/>
        </w:rPr>
        <w:tab/>
      </w:r>
      <w:del w:id="42" w:author="Autor">
        <w:r w:rsidDel="00FD668B">
          <w:rPr>
            <w:lang w:val="en-US" w:eastAsia="ja-JP"/>
          </w:rPr>
          <w:delText>[T.B.D.]</w:delText>
        </w:r>
      </w:del>
      <w:ins w:id="43" w:author="Autor">
        <w:r w:rsidR="00FD668B">
          <w:rPr>
            <w:lang w:val="en-US" w:eastAsia="ja-JP"/>
          </w:rPr>
          <w:t>Wireless links for data centers</w:t>
        </w:r>
      </w:ins>
    </w:p>
    <w:p w:rsidR="00FD668B" w:rsidRPr="000D413F" w:rsidRDefault="00FD668B" w:rsidP="00FD668B">
      <w:pPr>
        <w:rPr>
          <w:ins w:id="44" w:author="Autor"/>
          <w:szCs w:val="24"/>
          <w:lang w:val="en-US" w:eastAsia="ja-JP"/>
        </w:rPr>
      </w:pPr>
      <w:ins w:id="45" w:author="Autor">
        <w:r>
          <w:rPr>
            <w:szCs w:val="24"/>
            <w:lang w:val="en-US" w:eastAsia="ja-JP"/>
          </w:rPr>
          <w:t xml:space="preserve">The characteristics of wireless links for data centers </w:t>
        </w:r>
        <w:r w:rsidRPr="000D413F">
          <w:rPr>
            <w:szCs w:val="24"/>
            <w:lang w:val="en-US" w:eastAsia="ja-JP"/>
          </w:rPr>
          <w:t>in the band 275-32</w:t>
        </w:r>
        <w:r>
          <w:rPr>
            <w:szCs w:val="24"/>
            <w:lang w:val="en-US" w:eastAsia="ja-JP"/>
          </w:rPr>
          <w:t>1.84</w:t>
        </w:r>
        <w:r w:rsidRPr="000D413F">
          <w:rPr>
            <w:szCs w:val="24"/>
            <w:lang w:val="en-US" w:eastAsia="ja-JP"/>
          </w:rPr>
          <w:t xml:space="preserve"> GHz </w:t>
        </w:r>
        <w:r>
          <w:rPr>
            <w:szCs w:val="24"/>
            <w:lang w:val="en-US" w:eastAsia="ja-JP"/>
          </w:rPr>
          <w:t>is shown in Table 2</w:t>
        </w:r>
        <w:r w:rsidRPr="000D413F">
          <w:rPr>
            <w:szCs w:val="24"/>
            <w:lang w:val="en-US" w:eastAsia="ja-JP"/>
          </w:rPr>
          <w:t>.</w:t>
        </w:r>
      </w:ins>
    </w:p>
    <w:p w:rsidR="00FD668B" w:rsidRPr="00574ABD" w:rsidRDefault="00FD668B" w:rsidP="00FD668B">
      <w:pPr>
        <w:pStyle w:val="TableNo"/>
        <w:rPr>
          <w:ins w:id="46" w:author="Autor"/>
          <w:lang w:val="en-US"/>
        </w:rPr>
      </w:pPr>
      <w:ins w:id="47" w:author="Autor">
        <w:r>
          <w:rPr>
            <w:lang w:val="en-US"/>
          </w:rPr>
          <w:lastRenderedPageBreak/>
          <w:t>TABLE 2</w:t>
        </w:r>
      </w:ins>
    </w:p>
    <w:p w:rsidR="00FD668B" w:rsidRPr="00574ABD" w:rsidRDefault="00FD668B" w:rsidP="00FD668B">
      <w:pPr>
        <w:pStyle w:val="Tabletitle"/>
        <w:rPr>
          <w:ins w:id="48" w:author="Autor"/>
          <w:lang w:val="en-US"/>
        </w:rPr>
      </w:pPr>
      <w:ins w:id="49" w:author="Autor">
        <w:r w:rsidRPr="00574ABD">
          <w:rPr>
            <w:lang w:val="en-US"/>
          </w:rPr>
          <w:t>Technical and op</w:t>
        </w:r>
        <w:r>
          <w:rPr>
            <w:lang w:val="en-US"/>
          </w:rPr>
          <w:t>erational characteristics of a</w:t>
        </w:r>
        <w:r w:rsidRPr="00574ABD">
          <w:rPr>
            <w:lang w:val="en-US"/>
          </w:rPr>
          <w:t xml:space="preserve"> land mobile </w:t>
        </w:r>
        <w:r>
          <w:rPr>
            <w:lang w:val="en-US"/>
          </w:rPr>
          <w:t>wireless links for data centers</w:t>
        </w:r>
        <w:r w:rsidRPr="00574ABD">
          <w:rPr>
            <w:lang w:val="en-US"/>
          </w:rPr>
          <w:t xml:space="preserve"> operating </w:t>
        </w:r>
        <w:r>
          <w:rPr>
            <w:lang w:val="en-US"/>
          </w:rPr>
          <w:br/>
        </w:r>
        <w:r w:rsidRPr="00574ABD">
          <w:rPr>
            <w:lang w:val="en-US"/>
          </w:rPr>
          <w:t>in the frequency band 275-32</w:t>
        </w:r>
        <w:r>
          <w:rPr>
            <w:lang w:val="en-US"/>
          </w:rPr>
          <w:t>1.84</w:t>
        </w:r>
        <w:r w:rsidRPr="00574ABD">
          <w:rPr>
            <w:lang w:val="en-US"/>
          </w:rPr>
          <w:t xml:space="preserve"> GHz</w:t>
        </w:r>
      </w:ins>
    </w:p>
    <w:tbl>
      <w:tblPr>
        <w:tblW w:w="82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97"/>
        <w:gridCol w:w="2835"/>
      </w:tblGrid>
      <w:tr w:rsidR="00FD668B" w:rsidRPr="00574ABD" w:rsidTr="00040A40">
        <w:trPr>
          <w:cantSplit/>
          <w:tblHeader/>
          <w:jc w:val="center"/>
          <w:ins w:id="50" w:author="Autor"/>
        </w:trPr>
        <w:tc>
          <w:tcPr>
            <w:tcW w:w="5397" w:type="dxa"/>
          </w:tcPr>
          <w:p w:rsidR="00FD668B" w:rsidRPr="00574ABD" w:rsidRDefault="00FD668B" w:rsidP="00040A40">
            <w:pPr>
              <w:pStyle w:val="Tablehead"/>
              <w:rPr>
                <w:ins w:id="51" w:author="Autor"/>
                <w:rFonts w:eastAsiaTheme="minorEastAsia"/>
                <w:lang w:val="en-US" w:eastAsia="ja-JP"/>
              </w:rPr>
            </w:pPr>
            <w:ins w:id="52" w:author="Autor">
              <w:r w:rsidRPr="00574ABD">
                <w:rPr>
                  <w:rFonts w:eastAsiaTheme="minorEastAsia"/>
                  <w:lang w:val="en-US" w:eastAsia="ja-JP"/>
                </w:rPr>
                <w:t>Frequency band (GHz)</w:t>
              </w:r>
            </w:ins>
          </w:p>
        </w:tc>
        <w:tc>
          <w:tcPr>
            <w:tcW w:w="2835" w:type="dxa"/>
          </w:tcPr>
          <w:p w:rsidR="00FD668B" w:rsidRPr="00574ABD" w:rsidRDefault="00FD668B" w:rsidP="00040A40">
            <w:pPr>
              <w:pStyle w:val="Tablehead"/>
              <w:rPr>
                <w:ins w:id="53" w:author="Autor"/>
                <w:rFonts w:eastAsiaTheme="minorEastAsia"/>
                <w:bCs/>
                <w:lang w:val="en-US" w:eastAsia="ja-JP"/>
              </w:rPr>
            </w:pPr>
            <w:ins w:id="54" w:author="Autor">
              <w:r w:rsidRPr="00BA0272">
                <w:rPr>
                  <w:rFonts w:eastAsiaTheme="minorEastAsia"/>
                  <w:bCs/>
                  <w:lang w:val="en-US" w:eastAsia="ja-JP"/>
                </w:rPr>
                <w:t>275-32</w:t>
              </w:r>
              <w:r>
                <w:rPr>
                  <w:rFonts w:eastAsiaTheme="minorEastAsia"/>
                  <w:bCs/>
                  <w:lang w:val="en-US" w:eastAsia="ja-JP"/>
                </w:rPr>
                <w:t>1.84</w:t>
              </w:r>
            </w:ins>
          </w:p>
        </w:tc>
      </w:tr>
      <w:tr w:rsidR="00FD668B" w:rsidRPr="00574ABD" w:rsidTr="00040A40">
        <w:trPr>
          <w:cantSplit/>
          <w:jc w:val="center"/>
          <w:ins w:id="55" w:author="Autor"/>
        </w:trPr>
        <w:tc>
          <w:tcPr>
            <w:tcW w:w="5397" w:type="dxa"/>
          </w:tcPr>
          <w:p w:rsidR="00FD668B" w:rsidRPr="00574ABD" w:rsidRDefault="00FD668B" w:rsidP="00040A40">
            <w:pPr>
              <w:pStyle w:val="Tabletext"/>
              <w:rPr>
                <w:ins w:id="56" w:author="Autor"/>
                <w:rFonts w:eastAsiaTheme="minorEastAsia"/>
                <w:lang w:val="en-US" w:eastAsia="ja-JP"/>
              </w:rPr>
            </w:pPr>
            <w:ins w:id="57" w:author="Autor">
              <w:r w:rsidRPr="00574ABD">
                <w:rPr>
                  <w:rFonts w:eastAsiaTheme="minorEastAsia"/>
                  <w:lang w:val="en-US" w:eastAsia="ja-JP"/>
                </w:rPr>
                <w:t>Duplex Method</w:t>
              </w:r>
            </w:ins>
          </w:p>
        </w:tc>
        <w:tc>
          <w:tcPr>
            <w:tcW w:w="2835" w:type="dxa"/>
          </w:tcPr>
          <w:p w:rsidR="00FD668B" w:rsidRPr="00574ABD" w:rsidRDefault="00FD668B" w:rsidP="00040A40">
            <w:pPr>
              <w:pStyle w:val="Tabletext"/>
              <w:rPr>
                <w:ins w:id="58" w:author="Autor"/>
                <w:rFonts w:eastAsiaTheme="minorEastAsia"/>
                <w:lang w:val="en-US" w:eastAsia="ja-JP"/>
              </w:rPr>
            </w:pPr>
            <w:ins w:id="59" w:author="Autor">
              <w:r w:rsidRPr="00574ABD">
                <w:rPr>
                  <w:rFonts w:eastAsiaTheme="minorEastAsia"/>
                  <w:lang w:val="en-US" w:eastAsia="ja-JP"/>
                </w:rPr>
                <w:t>TDD</w:t>
              </w:r>
              <w:r>
                <w:rPr>
                  <w:rFonts w:eastAsiaTheme="minorEastAsia"/>
                  <w:lang w:val="en-US" w:eastAsia="ja-JP"/>
                </w:rPr>
                <w:t>, FDD, SDD</w:t>
              </w:r>
            </w:ins>
          </w:p>
        </w:tc>
      </w:tr>
      <w:tr w:rsidR="00FD668B" w:rsidRPr="00574ABD" w:rsidTr="00040A40">
        <w:trPr>
          <w:cantSplit/>
          <w:jc w:val="center"/>
          <w:ins w:id="60" w:author="Autor"/>
        </w:trPr>
        <w:tc>
          <w:tcPr>
            <w:tcW w:w="5397" w:type="dxa"/>
          </w:tcPr>
          <w:p w:rsidR="00FD668B" w:rsidRPr="00574ABD" w:rsidRDefault="00FD668B" w:rsidP="00040A40">
            <w:pPr>
              <w:pStyle w:val="Tabletext"/>
              <w:rPr>
                <w:ins w:id="61" w:author="Autor"/>
                <w:rFonts w:eastAsiaTheme="minorEastAsia"/>
                <w:lang w:val="en-US" w:eastAsia="ja-JP"/>
              </w:rPr>
            </w:pPr>
            <w:ins w:id="62" w:author="Autor">
              <w:r w:rsidRPr="00574ABD">
                <w:rPr>
                  <w:rFonts w:eastAsiaTheme="minorEastAsia"/>
                  <w:lang w:val="en-US" w:eastAsia="ja-JP"/>
                </w:rPr>
                <w:t>Modulation</w:t>
              </w:r>
            </w:ins>
          </w:p>
        </w:tc>
        <w:tc>
          <w:tcPr>
            <w:tcW w:w="2835" w:type="dxa"/>
          </w:tcPr>
          <w:p w:rsidR="00FD668B" w:rsidRDefault="00FD668B" w:rsidP="00040A40">
            <w:pPr>
              <w:pStyle w:val="Tabletext"/>
              <w:rPr>
                <w:ins w:id="63" w:author="Autor"/>
                <w:rFonts w:eastAsiaTheme="minorEastAsia"/>
                <w:lang w:val="en-US" w:eastAsia="ja-JP"/>
              </w:rPr>
            </w:pPr>
            <w:ins w:id="64" w:author="Autor">
              <w:r w:rsidRPr="00574ABD">
                <w:rPr>
                  <w:rFonts w:eastAsiaTheme="minorEastAsia"/>
                  <w:lang w:val="en-US" w:eastAsia="ja-JP"/>
                </w:rPr>
                <w:t>OOK/BPSK/QPSK/16QAM</w:t>
              </w:r>
              <w:r>
                <w:rPr>
                  <w:rFonts w:eastAsiaTheme="minorEastAsia"/>
                  <w:lang w:val="en-US" w:eastAsia="ja-JP"/>
                </w:rPr>
                <w:t>/64QAM</w:t>
              </w:r>
            </w:ins>
          </w:p>
          <w:p w:rsidR="00FD668B" w:rsidRPr="00574ABD" w:rsidRDefault="00FD668B" w:rsidP="00040A40">
            <w:pPr>
              <w:pStyle w:val="Tabletext"/>
              <w:rPr>
                <w:ins w:id="65" w:author="Autor"/>
                <w:rFonts w:eastAsiaTheme="minorEastAsia"/>
                <w:lang w:val="en-US" w:eastAsia="ja-JP"/>
              </w:rPr>
            </w:pPr>
            <w:ins w:id="66" w:author="Autor">
              <w:r>
                <w:rPr>
                  <w:rFonts w:eastAsiaTheme="minorEastAsia"/>
                  <w:lang w:val="en-US" w:eastAsia="ja-JP"/>
                </w:rPr>
                <w:t>8PSK/8APSK</w:t>
              </w:r>
            </w:ins>
          </w:p>
        </w:tc>
      </w:tr>
      <w:tr w:rsidR="00FD668B" w:rsidRPr="00574ABD" w:rsidTr="00040A40">
        <w:trPr>
          <w:cantSplit/>
          <w:jc w:val="center"/>
          <w:ins w:id="67" w:author="Autor"/>
        </w:trPr>
        <w:tc>
          <w:tcPr>
            <w:tcW w:w="5397" w:type="dxa"/>
          </w:tcPr>
          <w:p w:rsidR="00FD668B" w:rsidRPr="00574ABD" w:rsidRDefault="00FD668B" w:rsidP="00590E2A">
            <w:pPr>
              <w:pStyle w:val="Tabletext"/>
              <w:rPr>
                <w:ins w:id="68" w:author="Autor"/>
                <w:rFonts w:eastAsiaTheme="minorEastAsia"/>
                <w:lang w:val="en-US" w:eastAsia="ja-JP"/>
              </w:rPr>
            </w:pPr>
            <w:ins w:id="69" w:author="Autor">
              <w:r w:rsidRPr="00574ABD">
                <w:rPr>
                  <w:rFonts w:eastAsiaTheme="minorEastAsia"/>
                  <w:lang w:val="en-US" w:eastAsia="ja-JP"/>
                </w:rPr>
                <w:t xml:space="preserve">Maximum </w:t>
              </w:r>
              <w:r w:rsidR="00590E2A">
                <w:rPr>
                  <w:rFonts w:eastAsiaTheme="minorEastAsia"/>
                  <w:lang w:val="en-US" w:eastAsia="ja-JP"/>
                </w:rPr>
                <w:t>distance between devices</w:t>
              </w:r>
            </w:ins>
          </w:p>
        </w:tc>
        <w:tc>
          <w:tcPr>
            <w:tcW w:w="2835" w:type="dxa"/>
          </w:tcPr>
          <w:p w:rsidR="00FD668B" w:rsidRPr="00574ABD" w:rsidRDefault="00590E2A" w:rsidP="00040A40">
            <w:pPr>
              <w:pStyle w:val="Tabletext"/>
              <w:rPr>
                <w:ins w:id="70" w:author="Autor"/>
                <w:rFonts w:eastAsiaTheme="minorEastAsia"/>
                <w:lang w:val="en-US" w:eastAsia="ja-JP"/>
              </w:rPr>
            </w:pPr>
            <w:ins w:id="71" w:author="Autor">
              <w:r w:rsidRPr="00324133">
                <w:rPr>
                  <w:kern w:val="24"/>
                </w:rPr>
                <w:t>100 m</w:t>
              </w:r>
            </w:ins>
          </w:p>
        </w:tc>
      </w:tr>
      <w:tr w:rsidR="00FD668B" w:rsidRPr="00574ABD" w:rsidTr="00040A40">
        <w:trPr>
          <w:cantSplit/>
          <w:jc w:val="center"/>
          <w:ins w:id="72" w:author="Autor"/>
        </w:trPr>
        <w:tc>
          <w:tcPr>
            <w:tcW w:w="5397" w:type="dxa"/>
          </w:tcPr>
          <w:p w:rsidR="00FD668B" w:rsidRPr="00574ABD" w:rsidRDefault="00FD668B" w:rsidP="00040A40">
            <w:pPr>
              <w:pStyle w:val="Tabletext"/>
              <w:rPr>
                <w:ins w:id="73" w:author="Autor"/>
                <w:rFonts w:eastAsiaTheme="minorEastAsia"/>
                <w:lang w:val="en-US" w:eastAsia="ja-JP"/>
              </w:rPr>
            </w:pPr>
            <w:ins w:id="74" w:author="Autor">
              <w:r w:rsidRPr="00574ABD">
                <w:rPr>
                  <w:rFonts w:eastAsiaTheme="minorEastAsia"/>
                  <w:lang w:val="en-US" w:eastAsia="ja-JP"/>
                </w:rPr>
                <w:t>Antenna height (m)</w:t>
              </w:r>
            </w:ins>
          </w:p>
        </w:tc>
        <w:tc>
          <w:tcPr>
            <w:tcW w:w="2835" w:type="dxa"/>
          </w:tcPr>
          <w:p w:rsidR="00FD668B" w:rsidRPr="00574ABD" w:rsidRDefault="00FD668B" w:rsidP="00040A40">
            <w:pPr>
              <w:pStyle w:val="Tabletext"/>
              <w:rPr>
                <w:ins w:id="75" w:author="Autor"/>
                <w:rFonts w:eastAsiaTheme="minorEastAsia"/>
                <w:lang w:val="en-US" w:eastAsia="ja-JP"/>
              </w:rPr>
            </w:pPr>
            <w:ins w:id="76" w:author="Autor">
              <w:r w:rsidRPr="00574ABD">
                <w:rPr>
                  <w:rFonts w:eastAsiaTheme="minorEastAsia"/>
                  <w:lang w:val="en-US" w:eastAsia="ja-JP"/>
                </w:rPr>
                <w:t>TBD</w:t>
              </w:r>
            </w:ins>
          </w:p>
        </w:tc>
      </w:tr>
      <w:tr w:rsidR="00FD668B" w:rsidRPr="00574ABD" w:rsidTr="00040A40">
        <w:trPr>
          <w:cantSplit/>
          <w:jc w:val="center"/>
          <w:ins w:id="77" w:author="Autor"/>
        </w:trPr>
        <w:tc>
          <w:tcPr>
            <w:tcW w:w="5397" w:type="dxa"/>
          </w:tcPr>
          <w:p w:rsidR="00FD668B" w:rsidRPr="00574ABD" w:rsidRDefault="00FD668B" w:rsidP="00040A40">
            <w:pPr>
              <w:pStyle w:val="Tabletext"/>
              <w:rPr>
                <w:ins w:id="78" w:author="Autor"/>
                <w:rFonts w:eastAsiaTheme="minorEastAsia"/>
                <w:lang w:val="en-US" w:eastAsia="ja-JP"/>
              </w:rPr>
            </w:pPr>
            <w:ins w:id="79" w:author="Autor">
              <w:r w:rsidRPr="00574ABD">
                <w:rPr>
                  <w:rFonts w:eastAsiaTheme="minorEastAsia"/>
                  <w:lang w:val="en-US" w:eastAsia="ja-JP"/>
                </w:rPr>
                <w:t xml:space="preserve">Antenna </w:t>
              </w:r>
              <w:proofErr w:type="spellStart"/>
              <w:r w:rsidRPr="00574ABD">
                <w:rPr>
                  <w:rFonts w:eastAsiaTheme="minorEastAsia"/>
                  <w:lang w:val="en-US" w:eastAsia="ja-JP"/>
                </w:rPr>
                <w:t>beamwidth</w:t>
              </w:r>
              <w:proofErr w:type="spellEnd"/>
              <w:r w:rsidRPr="00574ABD">
                <w:rPr>
                  <w:rFonts w:eastAsiaTheme="minorEastAsia"/>
                  <w:lang w:val="en-US" w:eastAsia="ja-JP"/>
                </w:rPr>
                <w:t xml:space="preserve"> (degree)</w:t>
              </w:r>
            </w:ins>
          </w:p>
        </w:tc>
        <w:tc>
          <w:tcPr>
            <w:tcW w:w="2835" w:type="dxa"/>
          </w:tcPr>
          <w:p w:rsidR="00FD668B" w:rsidRPr="00574ABD" w:rsidRDefault="00590E2A" w:rsidP="00040A40">
            <w:pPr>
              <w:pStyle w:val="Tabletext"/>
              <w:rPr>
                <w:ins w:id="80" w:author="Autor"/>
                <w:rFonts w:eastAsiaTheme="minorEastAsia"/>
                <w:lang w:val="en-US" w:eastAsia="ja-JP"/>
              </w:rPr>
            </w:pPr>
            <w:ins w:id="81" w:author="Autor">
              <w:r>
                <w:rPr>
                  <w:rFonts w:eastAsiaTheme="minorEastAsia"/>
                  <w:lang w:val="en-US" w:eastAsia="ja-JP"/>
                </w:rPr>
                <w:t>&lt;25 (expected)</w:t>
              </w:r>
            </w:ins>
          </w:p>
        </w:tc>
      </w:tr>
      <w:tr w:rsidR="00FD668B" w:rsidRPr="00574ABD" w:rsidTr="00040A40">
        <w:trPr>
          <w:cantSplit/>
          <w:jc w:val="center"/>
          <w:ins w:id="82" w:author="Autor"/>
        </w:trPr>
        <w:tc>
          <w:tcPr>
            <w:tcW w:w="5397" w:type="dxa"/>
          </w:tcPr>
          <w:p w:rsidR="00FD668B" w:rsidRPr="00574ABD" w:rsidRDefault="00FD668B" w:rsidP="00040A40">
            <w:pPr>
              <w:pStyle w:val="Tabletext"/>
              <w:rPr>
                <w:ins w:id="83" w:author="Autor"/>
                <w:rFonts w:eastAsiaTheme="minorEastAsia"/>
                <w:lang w:val="en-US" w:eastAsia="ja-JP"/>
              </w:rPr>
            </w:pPr>
            <w:ins w:id="84" w:author="Autor">
              <w:r w:rsidRPr="00574ABD">
                <w:rPr>
                  <w:rFonts w:eastAsiaTheme="minorEastAsia"/>
                  <w:lang w:val="en-US" w:eastAsia="ja-JP"/>
                </w:rPr>
                <w:t xml:space="preserve">Frequency reuse </w:t>
              </w:r>
            </w:ins>
          </w:p>
        </w:tc>
        <w:tc>
          <w:tcPr>
            <w:tcW w:w="2835" w:type="dxa"/>
          </w:tcPr>
          <w:p w:rsidR="00FD668B" w:rsidRPr="00574ABD" w:rsidRDefault="00FD668B" w:rsidP="00040A40">
            <w:pPr>
              <w:pStyle w:val="Tabletext"/>
              <w:rPr>
                <w:ins w:id="85" w:author="Autor"/>
                <w:rFonts w:eastAsiaTheme="minorEastAsia"/>
                <w:lang w:val="en-US" w:eastAsia="ja-JP"/>
              </w:rPr>
            </w:pPr>
            <w:ins w:id="86" w:author="Autor">
              <w:r w:rsidRPr="00574ABD">
                <w:rPr>
                  <w:rFonts w:eastAsiaTheme="minorEastAsia"/>
                  <w:lang w:val="en-US" w:eastAsia="ja-JP"/>
                </w:rPr>
                <w:t xml:space="preserve">1 </w:t>
              </w:r>
            </w:ins>
          </w:p>
        </w:tc>
      </w:tr>
      <w:tr w:rsidR="00FD668B" w:rsidRPr="00574ABD" w:rsidTr="00040A40">
        <w:trPr>
          <w:cantSplit/>
          <w:jc w:val="center"/>
          <w:ins w:id="87" w:author="Autor"/>
        </w:trPr>
        <w:tc>
          <w:tcPr>
            <w:tcW w:w="5397" w:type="dxa"/>
          </w:tcPr>
          <w:p w:rsidR="00FD668B" w:rsidRPr="00574ABD" w:rsidRDefault="00FD668B" w:rsidP="00040A40">
            <w:pPr>
              <w:pStyle w:val="Tabletext"/>
              <w:rPr>
                <w:ins w:id="88" w:author="Autor"/>
                <w:rFonts w:eastAsiaTheme="minorEastAsia"/>
                <w:lang w:val="en-US" w:eastAsia="ja-JP"/>
              </w:rPr>
            </w:pPr>
            <w:ins w:id="89" w:author="Autor">
              <w:r w:rsidRPr="00574ABD">
                <w:rPr>
                  <w:rFonts w:eastAsiaTheme="minorEastAsia"/>
                  <w:lang w:val="en-US" w:eastAsia="ja-JP"/>
                </w:rPr>
                <w:t xml:space="preserve">Antenna pattern </w:t>
              </w:r>
            </w:ins>
          </w:p>
        </w:tc>
        <w:tc>
          <w:tcPr>
            <w:tcW w:w="2835" w:type="dxa"/>
          </w:tcPr>
          <w:p w:rsidR="00FD668B" w:rsidRPr="00574ABD" w:rsidRDefault="00FD668B" w:rsidP="00040A40">
            <w:pPr>
              <w:pStyle w:val="Tabletext"/>
              <w:rPr>
                <w:ins w:id="90" w:author="Autor"/>
                <w:rFonts w:eastAsiaTheme="minorEastAsia"/>
                <w:lang w:val="en-US" w:eastAsia="ja-JP"/>
              </w:rPr>
            </w:pPr>
            <w:ins w:id="91" w:author="Autor">
              <w:r w:rsidRPr="00574ABD">
                <w:rPr>
                  <w:rFonts w:eastAsiaTheme="minorEastAsia"/>
                  <w:lang w:val="en-US" w:eastAsia="ja-JP"/>
                </w:rPr>
                <w:t>TBD</w:t>
              </w:r>
            </w:ins>
          </w:p>
        </w:tc>
      </w:tr>
      <w:tr w:rsidR="00FD668B" w:rsidRPr="00574ABD" w:rsidTr="00040A40">
        <w:trPr>
          <w:cantSplit/>
          <w:jc w:val="center"/>
          <w:ins w:id="92" w:author="Autor"/>
        </w:trPr>
        <w:tc>
          <w:tcPr>
            <w:tcW w:w="5397" w:type="dxa"/>
          </w:tcPr>
          <w:p w:rsidR="00FD668B" w:rsidRPr="00574ABD" w:rsidRDefault="00FD668B" w:rsidP="00040A40">
            <w:pPr>
              <w:pStyle w:val="Tabletext"/>
              <w:rPr>
                <w:ins w:id="93" w:author="Autor"/>
                <w:rFonts w:eastAsiaTheme="minorEastAsia"/>
                <w:lang w:val="en-US" w:eastAsia="ja-JP"/>
              </w:rPr>
            </w:pPr>
            <w:ins w:id="94" w:author="Autor">
              <w:r w:rsidRPr="00574ABD">
                <w:rPr>
                  <w:rFonts w:eastAsiaTheme="minorEastAsia"/>
                  <w:lang w:val="en-US" w:eastAsia="ja-JP"/>
                </w:rPr>
                <w:t xml:space="preserve">Antenna polarization </w:t>
              </w:r>
            </w:ins>
          </w:p>
        </w:tc>
        <w:tc>
          <w:tcPr>
            <w:tcW w:w="2835" w:type="dxa"/>
          </w:tcPr>
          <w:p w:rsidR="00FD668B" w:rsidRPr="00574ABD" w:rsidRDefault="00FD668B" w:rsidP="00040A40">
            <w:pPr>
              <w:pStyle w:val="Tabletext"/>
              <w:rPr>
                <w:ins w:id="95" w:author="Autor"/>
                <w:rFonts w:eastAsiaTheme="minorEastAsia"/>
                <w:lang w:val="en-US" w:eastAsia="ja-JP"/>
              </w:rPr>
            </w:pPr>
            <w:ins w:id="96" w:author="Autor">
              <w:r w:rsidRPr="00574ABD">
                <w:rPr>
                  <w:rFonts w:eastAsiaTheme="minorEastAsia"/>
                  <w:lang w:val="en-US" w:eastAsia="ja-JP"/>
                </w:rPr>
                <w:t>Line</w:t>
              </w:r>
              <w:r>
                <w:rPr>
                  <w:rFonts w:eastAsiaTheme="minorEastAsia"/>
                  <w:lang w:val="en-US" w:eastAsia="ja-JP"/>
                </w:rPr>
                <w:t>a</w:t>
              </w:r>
              <w:r w:rsidRPr="00574ABD">
                <w:rPr>
                  <w:rFonts w:eastAsiaTheme="minorEastAsia"/>
                  <w:lang w:val="en-US" w:eastAsia="ja-JP"/>
                </w:rPr>
                <w:t>r</w:t>
              </w:r>
            </w:ins>
          </w:p>
        </w:tc>
      </w:tr>
      <w:tr w:rsidR="00FD668B" w:rsidRPr="00574ABD" w:rsidTr="00040A40">
        <w:trPr>
          <w:cantSplit/>
          <w:jc w:val="center"/>
          <w:ins w:id="97" w:author="Autor"/>
        </w:trPr>
        <w:tc>
          <w:tcPr>
            <w:tcW w:w="5397" w:type="dxa"/>
          </w:tcPr>
          <w:p w:rsidR="00FD668B" w:rsidRPr="00574ABD" w:rsidRDefault="00FD668B" w:rsidP="00590E2A">
            <w:pPr>
              <w:pStyle w:val="Tabletext"/>
              <w:rPr>
                <w:ins w:id="98" w:author="Autor"/>
                <w:rFonts w:eastAsiaTheme="minorEastAsia"/>
                <w:lang w:val="en-US" w:eastAsia="ja-JP"/>
              </w:rPr>
            </w:pPr>
            <w:ins w:id="99" w:author="Autor">
              <w:r w:rsidRPr="00574ABD">
                <w:rPr>
                  <w:rFonts w:eastAsiaTheme="minorEastAsia"/>
                  <w:lang w:val="en-US" w:eastAsia="ja-JP"/>
                </w:rPr>
                <w:t>Indoor deployment (%)</w:t>
              </w:r>
            </w:ins>
          </w:p>
        </w:tc>
        <w:tc>
          <w:tcPr>
            <w:tcW w:w="2835" w:type="dxa"/>
          </w:tcPr>
          <w:p w:rsidR="00FD668B" w:rsidRPr="00574ABD" w:rsidRDefault="00916EE0" w:rsidP="00040A40">
            <w:pPr>
              <w:pStyle w:val="Tabletext"/>
              <w:rPr>
                <w:ins w:id="100" w:author="Autor"/>
                <w:rFonts w:eastAsiaTheme="minorEastAsia"/>
                <w:lang w:val="en-US" w:eastAsia="ja-JP"/>
              </w:rPr>
            </w:pPr>
            <w:ins w:id="101" w:author="Autor">
              <w:r>
                <w:rPr>
                  <w:rFonts w:eastAsiaTheme="minorEastAsia"/>
                  <w:lang w:val="en-US" w:eastAsia="ja-JP"/>
                </w:rPr>
                <w:t>100</w:t>
              </w:r>
            </w:ins>
          </w:p>
        </w:tc>
      </w:tr>
      <w:tr w:rsidR="00FD668B" w:rsidRPr="00574ABD" w:rsidTr="00040A40">
        <w:trPr>
          <w:cantSplit/>
          <w:jc w:val="center"/>
          <w:ins w:id="102" w:author="Autor"/>
        </w:trPr>
        <w:tc>
          <w:tcPr>
            <w:tcW w:w="5397" w:type="dxa"/>
          </w:tcPr>
          <w:p w:rsidR="00FD668B" w:rsidRPr="00574ABD" w:rsidRDefault="00FD668B" w:rsidP="00590E2A">
            <w:pPr>
              <w:pStyle w:val="Tabletext"/>
              <w:rPr>
                <w:ins w:id="103" w:author="Autor"/>
                <w:rFonts w:eastAsiaTheme="minorEastAsia"/>
                <w:lang w:val="en-US" w:eastAsia="ja-JP"/>
              </w:rPr>
            </w:pPr>
            <w:ins w:id="104" w:author="Autor">
              <w:r w:rsidRPr="00574ABD">
                <w:rPr>
                  <w:rFonts w:eastAsiaTheme="minorEastAsia"/>
                  <w:lang w:val="en-US" w:eastAsia="ja-JP"/>
                </w:rPr>
                <w:t>Indoor penetration loss (dB)</w:t>
              </w:r>
            </w:ins>
          </w:p>
        </w:tc>
        <w:tc>
          <w:tcPr>
            <w:tcW w:w="2835" w:type="dxa"/>
          </w:tcPr>
          <w:p w:rsidR="00FD668B" w:rsidRPr="00574ABD" w:rsidRDefault="00D50010" w:rsidP="00D50010">
            <w:pPr>
              <w:pStyle w:val="Tabletext"/>
              <w:rPr>
                <w:ins w:id="105" w:author="Autor"/>
                <w:rFonts w:eastAsiaTheme="minorEastAsia"/>
                <w:lang w:val="en-US" w:eastAsia="ja-JP"/>
              </w:rPr>
            </w:pPr>
            <w:ins w:id="106" w:author="Autor">
              <w:r>
                <w:rPr>
                  <w:rFonts w:eastAsiaTheme="minorEastAsia"/>
                  <w:lang w:val="en-US" w:eastAsia="ja-JP"/>
                </w:rPr>
                <w:t>TBD</w:t>
              </w:r>
            </w:ins>
          </w:p>
        </w:tc>
      </w:tr>
      <w:tr w:rsidR="00FD668B" w:rsidRPr="00574ABD" w:rsidTr="00040A40">
        <w:trPr>
          <w:cantSplit/>
          <w:jc w:val="center"/>
          <w:ins w:id="107" w:author="Autor"/>
        </w:trPr>
        <w:tc>
          <w:tcPr>
            <w:tcW w:w="5397" w:type="dxa"/>
          </w:tcPr>
          <w:p w:rsidR="00FD668B" w:rsidRPr="00574ABD" w:rsidRDefault="00FD668B" w:rsidP="00C459DE">
            <w:pPr>
              <w:pStyle w:val="Tabletext"/>
              <w:rPr>
                <w:ins w:id="108" w:author="Autor"/>
                <w:rFonts w:eastAsiaTheme="minorEastAsia"/>
                <w:lang w:val="en-US" w:eastAsia="ja-JP"/>
              </w:rPr>
            </w:pPr>
            <w:ins w:id="109" w:author="Autor">
              <w:r w:rsidRPr="00574ABD">
                <w:rPr>
                  <w:rFonts w:eastAsiaTheme="minorEastAsia"/>
                  <w:lang w:val="en-US" w:eastAsia="ja-JP"/>
                </w:rPr>
                <w:t>Maximum device output power (dBm)</w:t>
              </w:r>
            </w:ins>
          </w:p>
        </w:tc>
        <w:tc>
          <w:tcPr>
            <w:tcW w:w="2835" w:type="dxa"/>
          </w:tcPr>
          <w:p w:rsidR="00FD668B" w:rsidRPr="00574ABD" w:rsidRDefault="00FD668B" w:rsidP="00040A40">
            <w:pPr>
              <w:pStyle w:val="Tabletext"/>
              <w:rPr>
                <w:ins w:id="110" w:author="Autor"/>
                <w:rFonts w:eastAsiaTheme="minorEastAsia"/>
                <w:lang w:val="en-US" w:eastAsia="ja-JP"/>
              </w:rPr>
            </w:pPr>
            <w:ins w:id="111" w:author="Autor">
              <w:r w:rsidRPr="00574ABD">
                <w:rPr>
                  <w:rFonts w:eastAsiaTheme="minorEastAsia"/>
                  <w:lang w:val="en-US" w:eastAsia="ja-JP"/>
                </w:rPr>
                <w:t>10</w:t>
              </w:r>
            </w:ins>
          </w:p>
        </w:tc>
      </w:tr>
      <w:tr w:rsidR="00FD668B" w:rsidRPr="00574ABD" w:rsidTr="00040A40">
        <w:trPr>
          <w:cantSplit/>
          <w:jc w:val="center"/>
          <w:ins w:id="112" w:author="Autor"/>
        </w:trPr>
        <w:tc>
          <w:tcPr>
            <w:tcW w:w="5397" w:type="dxa"/>
          </w:tcPr>
          <w:p w:rsidR="00FD668B" w:rsidRPr="00574ABD" w:rsidRDefault="00FD668B" w:rsidP="00040A40">
            <w:pPr>
              <w:pStyle w:val="Tabletext"/>
              <w:rPr>
                <w:ins w:id="113" w:author="Autor"/>
                <w:rFonts w:eastAsiaTheme="minorEastAsia"/>
                <w:lang w:val="en-US" w:eastAsia="ja-JP"/>
              </w:rPr>
            </w:pPr>
            <w:ins w:id="114" w:author="Autor">
              <w:r w:rsidRPr="00574ABD">
                <w:rPr>
                  <w:rFonts w:eastAsiaTheme="minorEastAsia"/>
                  <w:lang w:val="en-US" w:eastAsia="ja-JP"/>
                </w:rPr>
                <w:t>Channel bandwidth (GHz)</w:t>
              </w:r>
            </w:ins>
          </w:p>
        </w:tc>
        <w:tc>
          <w:tcPr>
            <w:tcW w:w="2835" w:type="dxa"/>
          </w:tcPr>
          <w:p w:rsidR="00FD668B" w:rsidRPr="00574ABD" w:rsidRDefault="00FD668B" w:rsidP="00916EE0">
            <w:pPr>
              <w:pStyle w:val="Tabletext"/>
              <w:rPr>
                <w:ins w:id="115" w:author="Autor"/>
                <w:rFonts w:eastAsiaTheme="minorEastAsia"/>
                <w:szCs w:val="24"/>
                <w:lang w:val="en-US" w:eastAsia="ja-JP"/>
              </w:rPr>
            </w:pPr>
            <w:ins w:id="116" w:author="Autor">
              <w:r w:rsidRPr="00574ABD">
                <w:rPr>
                  <w:rFonts w:eastAsiaTheme="minorEastAsia"/>
                  <w:szCs w:val="24"/>
                  <w:lang w:val="en-US" w:eastAsia="ja-JP"/>
                </w:rPr>
                <w:t>2.16/4.32/8.64/12.96/17.28/</w:t>
              </w:r>
              <w:r>
                <w:rPr>
                  <w:rFonts w:eastAsiaTheme="minorEastAsia"/>
                  <w:szCs w:val="24"/>
                  <w:lang w:val="en-US" w:eastAsia="ja-JP"/>
                </w:rPr>
                <w:t xml:space="preserve"> 25.92/51.84/69.12</w:t>
              </w:r>
              <w:r w:rsidR="00370013">
                <w:rPr>
                  <w:rStyle w:val="Funotenzeichen"/>
                  <w:rFonts w:eastAsiaTheme="minorEastAsia"/>
                  <w:szCs w:val="24"/>
                  <w:lang w:val="en-US" w:eastAsia="ja-JP"/>
                </w:rPr>
                <w:footnoteReference w:id="3"/>
              </w:r>
            </w:ins>
          </w:p>
        </w:tc>
      </w:tr>
      <w:tr w:rsidR="00FD668B" w:rsidRPr="00574ABD" w:rsidTr="00040A40">
        <w:trPr>
          <w:cantSplit/>
          <w:jc w:val="center"/>
          <w:ins w:id="118" w:author="Autor"/>
        </w:trPr>
        <w:tc>
          <w:tcPr>
            <w:tcW w:w="5397" w:type="dxa"/>
          </w:tcPr>
          <w:p w:rsidR="00FD668B" w:rsidRPr="00574ABD" w:rsidRDefault="00FD668B" w:rsidP="00040A40">
            <w:pPr>
              <w:pStyle w:val="Tabletext"/>
              <w:rPr>
                <w:ins w:id="119" w:author="Autor"/>
                <w:rFonts w:eastAsiaTheme="minorEastAsia"/>
                <w:lang w:val="en-US" w:eastAsia="ja-JP"/>
              </w:rPr>
            </w:pPr>
            <w:ins w:id="120" w:author="Autor">
              <w:r w:rsidRPr="00574ABD">
                <w:rPr>
                  <w:rFonts w:eastAsiaTheme="minorEastAsia"/>
                  <w:lang w:val="en-US" w:eastAsia="ja-JP"/>
                </w:rPr>
                <w:t xml:space="preserve">Transmitter spectrum mask </w:t>
              </w:r>
            </w:ins>
          </w:p>
        </w:tc>
        <w:tc>
          <w:tcPr>
            <w:tcW w:w="2835" w:type="dxa"/>
          </w:tcPr>
          <w:p w:rsidR="00FD668B" w:rsidRPr="00574ABD" w:rsidRDefault="00FD668B" w:rsidP="00040A40">
            <w:pPr>
              <w:pStyle w:val="Tabletext"/>
              <w:rPr>
                <w:ins w:id="121" w:author="Autor"/>
                <w:rFonts w:eastAsiaTheme="minorEastAsia"/>
                <w:lang w:val="en-US" w:eastAsia="ja-JP"/>
              </w:rPr>
            </w:pPr>
            <w:ins w:id="122" w:author="Autor">
              <w:r w:rsidRPr="00574ABD">
                <w:rPr>
                  <w:rFonts w:eastAsiaTheme="minorEastAsia"/>
                  <w:lang w:val="en-US" w:eastAsia="ja-JP"/>
                </w:rPr>
                <w:t>TBD</w:t>
              </w:r>
            </w:ins>
          </w:p>
        </w:tc>
      </w:tr>
      <w:tr w:rsidR="00FD668B" w:rsidRPr="00574ABD" w:rsidTr="00040A40">
        <w:trPr>
          <w:cantSplit/>
          <w:jc w:val="center"/>
          <w:ins w:id="123" w:author="Autor"/>
        </w:trPr>
        <w:tc>
          <w:tcPr>
            <w:tcW w:w="5397" w:type="dxa"/>
          </w:tcPr>
          <w:p w:rsidR="00FD668B" w:rsidRPr="00574ABD" w:rsidRDefault="00FD668B" w:rsidP="00C459DE">
            <w:pPr>
              <w:pStyle w:val="Tabletext"/>
              <w:rPr>
                <w:ins w:id="124" w:author="Autor"/>
                <w:rFonts w:eastAsiaTheme="minorEastAsia"/>
                <w:lang w:val="en-US" w:eastAsia="ja-JP"/>
              </w:rPr>
            </w:pPr>
            <w:ins w:id="125" w:author="Autor">
              <w:r w:rsidRPr="00574ABD">
                <w:rPr>
                  <w:rFonts w:eastAsiaTheme="minorEastAsia"/>
                  <w:lang w:val="en-US" w:eastAsia="ja-JP"/>
                </w:rPr>
                <w:t>Maximum device antenna gain (dBi)</w:t>
              </w:r>
            </w:ins>
          </w:p>
        </w:tc>
        <w:tc>
          <w:tcPr>
            <w:tcW w:w="2835" w:type="dxa"/>
          </w:tcPr>
          <w:p w:rsidR="00FD668B" w:rsidRPr="00574ABD" w:rsidRDefault="00FD668B" w:rsidP="00040A40">
            <w:pPr>
              <w:pStyle w:val="Tabletext"/>
              <w:rPr>
                <w:ins w:id="126" w:author="Autor"/>
                <w:rFonts w:eastAsiaTheme="minorEastAsia"/>
                <w:lang w:val="en-US" w:eastAsia="ja-JP"/>
              </w:rPr>
            </w:pPr>
            <w:ins w:id="127" w:author="Autor">
              <w:r w:rsidRPr="00574ABD">
                <w:rPr>
                  <w:rFonts w:eastAsiaTheme="minorEastAsia"/>
                  <w:lang w:val="en-US" w:eastAsia="ja-JP"/>
                </w:rPr>
                <w:t>30</w:t>
              </w:r>
            </w:ins>
          </w:p>
        </w:tc>
      </w:tr>
      <w:tr w:rsidR="00FD668B" w:rsidRPr="00574ABD" w:rsidTr="00040A40">
        <w:trPr>
          <w:cantSplit/>
          <w:jc w:val="center"/>
          <w:ins w:id="128" w:author="Autor"/>
        </w:trPr>
        <w:tc>
          <w:tcPr>
            <w:tcW w:w="5397" w:type="dxa"/>
          </w:tcPr>
          <w:p w:rsidR="00FD668B" w:rsidRPr="00574ABD" w:rsidRDefault="00FD668B" w:rsidP="00C459DE">
            <w:pPr>
              <w:pStyle w:val="Tabletext"/>
              <w:rPr>
                <w:ins w:id="129" w:author="Autor"/>
                <w:rFonts w:eastAsiaTheme="minorEastAsia"/>
                <w:lang w:val="en-US" w:eastAsia="ja-JP"/>
              </w:rPr>
            </w:pPr>
            <w:ins w:id="130" w:author="Autor">
              <w:r w:rsidRPr="00574ABD">
                <w:rPr>
                  <w:rFonts w:eastAsiaTheme="minorEastAsia"/>
                  <w:lang w:val="en-US" w:eastAsia="ja-JP"/>
                </w:rPr>
                <w:t>Maximum device output power (</w:t>
              </w:r>
              <w:proofErr w:type="spellStart"/>
              <w:r w:rsidRPr="00574ABD">
                <w:rPr>
                  <w:rFonts w:eastAsiaTheme="minorEastAsia"/>
                  <w:lang w:val="en-US" w:eastAsia="ja-JP"/>
                </w:rPr>
                <w:t>e.i.r.p</w:t>
              </w:r>
              <w:proofErr w:type="spellEnd"/>
              <w:r w:rsidRPr="00574ABD">
                <w:rPr>
                  <w:rFonts w:eastAsiaTheme="minorEastAsia"/>
                  <w:lang w:val="en-US" w:eastAsia="ja-JP"/>
                </w:rPr>
                <w:t>.) (dBm)</w:t>
              </w:r>
            </w:ins>
          </w:p>
        </w:tc>
        <w:tc>
          <w:tcPr>
            <w:tcW w:w="2835" w:type="dxa"/>
          </w:tcPr>
          <w:p w:rsidR="00FD668B" w:rsidRPr="00574ABD" w:rsidRDefault="00FD668B" w:rsidP="00040A40">
            <w:pPr>
              <w:pStyle w:val="Tabletext"/>
              <w:rPr>
                <w:ins w:id="131" w:author="Autor"/>
                <w:rFonts w:eastAsiaTheme="minorEastAsia"/>
                <w:lang w:val="en-US" w:eastAsia="ja-JP"/>
              </w:rPr>
            </w:pPr>
            <w:ins w:id="132" w:author="Autor">
              <w:r w:rsidRPr="00574ABD">
                <w:rPr>
                  <w:rFonts w:eastAsiaTheme="minorEastAsia"/>
                  <w:lang w:val="en-US" w:eastAsia="ja-JP"/>
                </w:rPr>
                <w:t>40</w:t>
              </w:r>
            </w:ins>
          </w:p>
        </w:tc>
      </w:tr>
      <w:tr w:rsidR="00FD668B" w:rsidRPr="00574ABD" w:rsidTr="00040A40">
        <w:trPr>
          <w:cantSplit/>
          <w:jc w:val="center"/>
          <w:ins w:id="133" w:author="Autor"/>
        </w:trPr>
        <w:tc>
          <w:tcPr>
            <w:tcW w:w="5397" w:type="dxa"/>
          </w:tcPr>
          <w:p w:rsidR="00FD668B" w:rsidRPr="00574ABD" w:rsidRDefault="009443D3" w:rsidP="00C459DE">
            <w:pPr>
              <w:pStyle w:val="Tabletext"/>
              <w:rPr>
                <w:ins w:id="134" w:author="Autor"/>
                <w:rFonts w:eastAsiaTheme="minorEastAsia"/>
                <w:lang w:val="en-US" w:eastAsia="ja-JP"/>
              </w:rPr>
            </w:pPr>
            <w:ins w:id="135" w:author="Autor">
              <w:r>
                <w:rPr>
                  <w:rFonts w:eastAsiaTheme="minorEastAsia"/>
                  <w:lang w:val="en-US" w:eastAsia="ja-JP"/>
                </w:rPr>
                <w:t>Maximum</w:t>
              </w:r>
              <w:r w:rsidR="00FD668B" w:rsidRPr="00574ABD">
                <w:rPr>
                  <w:rFonts w:eastAsiaTheme="minorEastAsia"/>
                  <w:lang w:val="en-US" w:eastAsia="ja-JP"/>
                </w:rPr>
                <w:t xml:space="preserve"> device activity (%)</w:t>
              </w:r>
            </w:ins>
          </w:p>
        </w:tc>
        <w:tc>
          <w:tcPr>
            <w:tcW w:w="2835" w:type="dxa"/>
          </w:tcPr>
          <w:p w:rsidR="00FD668B" w:rsidRPr="00574ABD" w:rsidRDefault="00C459DE" w:rsidP="00040A40">
            <w:pPr>
              <w:pStyle w:val="Tabletext"/>
              <w:rPr>
                <w:ins w:id="136" w:author="Autor"/>
                <w:rFonts w:eastAsiaTheme="minorEastAsia"/>
                <w:lang w:val="en-US" w:eastAsia="ja-JP"/>
              </w:rPr>
            </w:pPr>
            <w:ins w:id="137" w:author="Autor">
              <w:r>
                <w:rPr>
                  <w:rFonts w:eastAsiaTheme="minorEastAsia"/>
                  <w:lang w:val="en-US" w:eastAsia="ja-JP"/>
                </w:rPr>
                <w:t>100</w:t>
              </w:r>
            </w:ins>
          </w:p>
        </w:tc>
      </w:tr>
      <w:tr w:rsidR="00FD668B" w:rsidRPr="00574ABD" w:rsidTr="00040A40">
        <w:trPr>
          <w:cantSplit/>
          <w:jc w:val="center"/>
          <w:ins w:id="138" w:author="Autor"/>
        </w:trPr>
        <w:tc>
          <w:tcPr>
            <w:tcW w:w="5397" w:type="dxa"/>
          </w:tcPr>
          <w:p w:rsidR="00FD668B" w:rsidRPr="00574ABD" w:rsidRDefault="00FD668B" w:rsidP="00040A40">
            <w:pPr>
              <w:pStyle w:val="Tabletext"/>
              <w:rPr>
                <w:ins w:id="139" w:author="Autor"/>
                <w:rFonts w:eastAsiaTheme="minorEastAsia"/>
                <w:lang w:val="en-US" w:eastAsia="ja-JP"/>
              </w:rPr>
            </w:pPr>
            <w:ins w:id="140" w:author="Autor">
              <w:r w:rsidRPr="00574ABD">
                <w:rPr>
                  <w:rFonts w:eastAsiaTheme="minorEastAsia"/>
                  <w:color w:val="000000"/>
                  <w:szCs w:val="24"/>
                  <w:lang w:val="en-US" w:eastAsia="ja-JP"/>
                </w:rPr>
                <w:t>Receiver noise figure typical (dB)</w:t>
              </w:r>
            </w:ins>
          </w:p>
        </w:tc>
        <w:tc>
          <w:tcPr>
            <w:tcW w:w="2835" w:type="dxa"/>
          </w:tcPr>
          <w:p w:rsidR="00FD668B" w:rsidRPr="00574ABD" w:rsidRDefault="00C459DE" w:rsidP="00040A40">
            <w:pPr>
              <w:pStyle w:val="Tabletext"/>
              <w:rPr>
                <w:ins w:id="141" w:author="Autor"/>
                <w:rFonts w:eastAsiaTheme="minorEastAsia"/>
                <w:lang w:val="en-US" w:eastAsia="ja-JP"/>
              </w:rPr>
            </w:pPr>
            <w:ins w:id="142" w:author="Autor">
              <w:r>
                <w:rPr>
                  <w:rFonts w:eastAsiaTheme="minorEastAsia"/>
                  <w:lang w:val="en-US" w:eastAsia="ja-JP"/>
                </w:rPr>
                <w:t>10</w:t>
              </w:r>
            </w:ins>
          </w:p>
        </w:tc>
      </w:tr>
    </w:tbl>
    <w:p w:rsidR="00FD668B" w:rsidRDefault="00FD668B" w:rsidP="005D21CE">
      <w:pPr>
        <w:pStyle w:val="berschrift2"/>
        <w:keepNext w:val="0"/>
        <w:keepLines w:val="0"/>
        <w:rPr>
          <w:ins w:id="143" w:author="Autor"/>
          <w:lang w:val="en-US" w:eastAsia="ja-JP"/>
        </w:rPr>
      </w:pPr>
    </w:p>
    <w:p w:rsidR="00921B3D" w:rsidRDefault="00921B3D" w:rsidP="005D21CE">
      <w:pPr>
        <w:pStyle w:val="berschrift2"/>
        <w:keepNext w:val="0"/>
        <w:keepLines w:val="0"/>
        <w:rPr>
          <w:ins w:id="144" w:author="Autor"/>
          <w:lang w:val="en-US" w:eastAsia="ja-JP"/>
        </w:rPr>
      </w:pPr>
      <w:ins w:id="145" w:author="Autor">
        <w:r>
          <w:rPr>
            <w:lang w:val="en-US" w:eastAsia="ja-JP"/>
          </w:rPr>
          <w:t>8.3</w:t>
        </w:r>
        <w:r>
          <w:rPr>
            <w:lang w:val="en-US" w:eastAsia="ja-JP"/>
          </w:rPr>
          <w:tab/>
          <w:t>intra-device communications</w:t>
        </w:r>
      </w:ins>
    </w:p>
    <w:p w:rsidR="00471531" w:rsidRPr="000D413F" w:rsidRDefault="00471531" w:rsidP="00471531">
      <w:pPr>
        <w:rPr>
          <w:ins w:id="146" w:author="Autor"/>
          <w:szCs w:val="24"/>
          <w:lang w:val="en-US" w:eastAsia="ja-JP"/>
        </w:rPr>
      </w:pPr>
      <w:ins w:id="147" w:author="Autor">
        <w:r>
          <w:rPr>
            <w:szCs w:val="24"/>
            <w:lang w:val="en-US" w:eastAsia="ja-JP"/>
          </w:rPr>
          <w:t xml:space="preserve">The characteristics of wireless </w:t>
        </w:r>
        <w:r w:rsidR="008354FC">
          <w:rPr>
            <w:szCs w:val="24"/>
            <w:lang w:val="en-US" w:eastAsia="ja-JP"/>
          </w:rPr>
          <w:t>intra-device links</w:t>
        </w:r>
        <w:r>
          <w:rPr>
            <w:szCs w:val="24"/>
            <w:lang w:val="en-US" w:eastAsia="ja-JP"/>
          </w:rPr>
          <w:t xml:space="preserve"> </w:t>
        </w:r>
        <w:r w:rsidRPr="000D413F">
          <w:rPr>
            <w:szCs w:val="24"/>
            <w:lang w:val="en-US" w:eastAsia="ja-JP"/>
          </w:rPr>
          <w:t>in the band 275-32</w:t>
        </w:r>
        <w:r>
          <w:rPr>
            <w:szCs w:val="24"/>
            <w:lang w:val="en-US" w:eastAsia="ja-JP"/>
          </w:rPr>
          <w:t>1.84</w:t>
        </w:r>
        <w:r w:rsidRPr="000D413F">
          <w:rPr>
            <w:szCs w:val="24"/>
            <w:lang w:val="en-US" w:eastAsia="ja-JP"/>
          </w:rPr>
          <w:t xml:space="preserve"> GHz </w:t>
        </w:r>
        <w:r>
          <w:rPr>
            <w:szCs w:val="24"/>
            <w:lang w:val="en-US" w:eastAsia="ja-JP"/>
          </w:rPr>
          <w:t>is shown in Table 3</w:t>
        </w:r>
        <w:r w:rsidRPr="000D413F">
          <w:rPr>
            <w:szCs w:val="24"/>
            <w:lang w:val="en-US" w:eastAsia="ja-JP"/>
          </w:rPr>
          <w:t>.</w:t>
        </w:r>
      </w:ins>
    </w:p>
    <w:p w:rsidR="00471531" w:rsidRPr="00574ABD" w:rsidRDefault="00471531" w:rsidP="00471531">
      <w:pPr>
        <w:pStyle w:val="TableNo"/>
        <w:rPr>
          <w:ins w:id="148" w:author="Autor"/>
          <w:lang w:val="en-US"/>
        </w:rPr>
      </w:pPr>
      <w:ins w:id="149" w:author="Autor">
        <w:r>
          <w:rPr>
            <w:lang w:val="en-US"/>
          </w:rPr>
          <w:t>TABLE 3</w:t>
        </w:r>
      </w:ins>
    </w:p>
    <w:p w:rsidR="00471531" w:rsidRPr="00574ABD" w:rsidRDefault="00471531" w:rsidP="00471531">
      <w:pPr>
        <w:pStyle w:val="Tabletitle"/>
        <w:rPr>
          <w:ins w:id="150" w:author="Autor"/>
          <w:lang w:val="en-US"/>
        </w:rPr>
      </w:pPr>
      <w:ins w:id="151" w:author="Autor">
        <w:r w:rsidRPr="00574ABD">
          <w:rPr>
            <w:lang w:val="en-US"/>
          </w:rPr>
          <w:t>Technical and op</w:t>
        </w:r>
        <w:r>
          <w:rPr>
            <w:lang w:val="en-US"/>
          </w:rPr>
          <w:t>erational characteristics of a</w:t>
        </w:r>
        <w:r w:rsidRPr="00574ABD">
          <w:rPr>
            <w:lang w:val="en-US"/>
          </w:rPr>
          <w:t xml:space="preserve"> land mobile </w:t>
        </w:r>
        <w:r>
          <w:rPr>
            <w:lang w:val="en-US"/>
          </w:rPr>
          <w:t xml:space="preserve">wireless </w:t>
        </w:r>
        <w:r w:rsidR="008354FC">
          <w:rPr>
            <w:lang w:val="en-US"/>
          </w:rPr>
          <w:t>intra-device links</w:t>
        </w:r>
        <w:r w:rsidRPr="00574ABD">
          <w:rPr>
            <w:lang w:val="en-US"/>
          </w:rPr>
          <w:t xml:space="preserve"> operating </w:t>
        </w:r>
        <w:r>
          <w:rPr>
            <w:lang w:val="en-US"/>
          </w:rPr>
          <w:br/>
        </w:r>
        <w:r w:rsidRPr="00574ABD">
          <w:rPr>
            <w:lang w:val="en-US"/>
          </w:rPr>
          <w:t>in the frequency band 275-32</w:t>
        </w:r>
        <w:r>
          <w:rPr>
            <w:lang w:val="en-US"/>
          </w:rPr>
          <w:t>1.84</w:t>
        </w:r>
        <w:r w:rsidRPr="00574ABD">
          <w:rPr>
            <w:lang w:val="en-US"/>
          </w:rPr>
          <w:t xml:space="preserve"> GHz</w:t>
        </w:r>
      </w:ins>
    </w:p>
    <w:tbl>
      <w:tblPr>
        <w:tblW w:w="82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97"/>
        <w:gridCol w:w="2835"/>
      </w:tblGrid>
      <w:tr w:rsidR="00471531" w:rsidRPr="00574ABD" w:rsidTr="00040A40">
        <w:trPr>
          <w:cantSplit/>
          <w:tblHeader/>
          <w:jc w:val="center"/>
          <w:ins w:id="152" w:author="Autor"/>
        </w:trPr>
        <w:tc>
          <w:tcPr>
            <w:tcW w:w="5397" w:type="dxa"/>
          </w:tcPr>
          <w:p w:rsidR="00471531" w:rsidRPr="00574ABD" w:rsidRDefault="00471531" w:rsidP="00040A40">
            <w:pPr>
              <w:pStyle w:val="Tablehead"/>
              <w:rPr>
                <w:ins w:id="153" w:author="Autor"/>
                <w:rFonts w:eastAsiaTheme="minorEastAsia"/>
                <w:lang w:val="en-US" w:eastAsia="ja-JP"/>
              </w:rPr>
            </w:pPr>
            <w:ins w:id="154" w:author="Autor">
              <w:r w:rsidRPr="005D21CE">
                <w:rPr>
                  <w:rFonts w:eastAsiaTheme="minorEastAsia"/>
                  <w:lang w:val="en-US" w:eastAsia="ja-JP"/>
                </w:rPr>
                <w:t>Frequency band (GHz)</w:t>
              </w:r>
            </w:ins>
          </w:p>
        </w:tc>
        <w:tc>
          <w:tcPr>
            <w:tcW w:w="2835" w:type="dxa"/>
          </w:tcPr>
          <w:p w:rsidR="00471531" w:rsidRPr="00574ABD" w:rsidRDefault="00471531" w:rsidP="00040A40">
            <w:pPr>
              <w:pStyle w:val="Tablehead"/>
              <w:rPr>
                <w:ins w:id="155" w:author="Autor"/>
                <w:rFonts w:eastAsiaTheme="minorEastAsia"/>
                <w:bCs/>
                <w:lang w:val="en-US" w:eastAsia="ja-JP"/>
              </w:rPr>
            </w:pPr>
            <w:ins w:id="156" w:author="Autor">
              <w:r w:rsidRPr="00BA0272">
                <w:rPr>
                  <w:rFonts w:eastAsiaTheme="minorEastAsia"/>
                  <w:bCs/>
                  <w:lang w:val="en-US" w:eastAsia="ja-JP"/>
                </w:rPr>
                <w:t>275-32</w:t>
              </w:r>
              <w:r>
                <w:rPr>
                  <w:rFonts w:eastAsiaTheme="minorEastAsia"/>
                  <w:bCs/>
                  <w:lang w:val="en-US" w:eastAsia="ja-JP"/>
                </w:rPr>
                <w:t>1.84</w:t>
              </w:r>
            </w:ins>
          </w:p>
        </w:tc>
      </w:tr>
      <w:tr w:rsidR="00471531" w:rsidRPr="00574ABD" w:rsidTr="00040A40">
        <w:trPr>
          <w:cantSplit/>
          <w:jc w:val="center"/>
          <w:ins w:id="157" w:author="Autor"/>
        </w:trPr>
        <w:tc>
          <w:tcPr>
            <w:tcW w:w="5397" w:type="dxa"/>
          </w:tcPr>
          <w:p w:rsidR="00471531" w:rsidRPr="00574ABD" w:rsidRDefault="00471531" w:rsidP="00040A40">
            <w:pPr>
              <w:pStyle w:val="Tabletext"/>
              <w:rPr>
                <w:ins w:id="158" w:author="Autor"/>
                <w:rFonts w:eastAsiaTheme="minorEastAsia"/>
                <w:lang w:val="en-US" w:eastAsia="ja-JP"/>
              </w:rPr>
            </w:pPr>
            <w:ins w:id="159" w:author="Autor">
              <w:r w:rsidRPr="00574ABD">
                <w:rPr>
                  <w:rFonts w:eastAsiaTheme="minorEastAsia"/>
                  <w:lang w:val="en-US" w:eastAsia="ja-JP"/>
                </w:rPr>
                <w:t>Duplex Method</w:t>
              </w:r>
            </w:ins>
          </w:p>
        </w:tc>
        <w:tc>
          <w:tcPr>
            <w:tcW w:w="2835" w:type="dxa"/>
          </w:tcPr>
          <w:p w:rsidR="00471531" w:rsidRPr="00574ABD" w:rsidRDefault="00471531" w:rsidP="00040A40">
            <w:pPr>
              <w:pStyle w:val="Tabletext"/>
              <w:rPr>
                <w:ins w:id="160" w:author="Autor"/>
                <w:rFonts w:eastAsiaTheme="minorEastAsia"/>
                <w:lang w:val="en-US" w:eastAsia="ja-JP"/>
              </w:rPr>
            </w:pPr>
            <w:ins w:id="161" w:author="Autor">
              <w:r w:rsidRPr="00574ABD">
                <w:rPr>
                  <w:rFonts w:eastAsiaTheme="minorEastAsia"/>
                  <w:lang w:val="en-US" w:eastAsia="ja-JP"/>
                </w:rPr>
                <w:t>TDD</w:t>
              </w:r>
              <w:r>
                <w:rPr>
                  <w:rFonts w:eastAsiaTheme="minorEastAsia"/>
                  <w:lang w:val="en-US" w:eastAsia="ja-JP"/>
                </w:rPr>
                <w:t>, FDD, SDD</w:t>
              </w:r>
            </w:ins>
          </w:p>
        </w:tc>
      </w:tr>
      <w:tr w:rsidR="00471531" w:rsidRPr="00574ABD" w:rsidTr="00040A40">
        <w:trPr>
          <w:cantSplit/>
          <w:jc w:val="center"/>
          <w:ins w:id="162" w:author="Autor"/>
        </w:trPr>
        <w:tc>
          <w:tcPr>
            <w:tcW w:w="5397" w:type="dxa"/>
          </w:tcPr>
          <w:p w:rsidR="00471531" w:rsidRPr="00574ABD" w:rsidRDefault="00471531" w:rsidP="00040A40">
            <w:pPr>
              <w:pStyle w:val="Tabletext"/>
              <w:rPr>
                <w:ins w:id="163" w:author="Autor"/>
                <w:rFonts w:eastAsiaTheme="minorEastAsia"/>
                <w:lang w:val="en-US" w:eastAsia="ja-JP"/>
              </w:rPr>
            </w:pPr>
            <w:ins w:id="164" w:author="Autor">
              <w:r w:rsidRPr="00574ABD">
                <w:rPr>
                  <w:rFonts w:eastAsiaTheme="minorEastAsia"/>
                  <w:lang w:val="en-US" w:eastAsia="ja-JP"/>
                </w:rPr>
                <w:t>Modulation</w:t>
              </w:r>
            </w:ins>
          </w:p>
        </w:tc>
        <w:tc>
          <w:tcPr>
            <w:tcW w:w="2835" w:type="dxa"/>
          </w:tcPr>
          <w:p w:rsidR="00471531" w:rsidRDefault="00471531" w:rsidP="00040A40">
            <w:pPr>
              <w:pStyle w:val="Tabletext"/>
              <w:rPr>
                <w:ins w:id="165" w:author="Autor"/>
                <w:rFonts w:eastAsiaTheme="minorEastAsia"/>
                <w:lang w:val="en-US" w:eastAsia="ja-JP"/>
              </w:rPr>
            </w:pPr>
            <w:ins w:id="166" w:author="Autor">
              <w:r w:rsidRPr="00574ABD">
                <w:rPr>
                  <w:rFonts w:eastAsiaTheme="minorEastAsia"/>
                  <w:lang w:val="en-US" w:eastAsia="ja-JP"/>
                </w:rPr>
                <w:t>OOK/BPSK/QPSK/16QAM</w:t>
              </w:r>
              <w:r>
                <w:rPr>
                  <w:rFonts w:eastAsiaTheme="minorEastAsia"/>
                  <w:lang w:val="en-US" w:eastAsia="ja-JP"/>
                </w:rPr>
                <w:t>/64QAM</w:t>
              </w:r>
            </w:ins>
          </w:p>
          <w:p w:rsidR="00471531" w:rsidRPr="00574ABD" w:rsidRDefault="00471531" w:rsidP="00040A40">
            <w:pPr>
              <w:pStyle w:val="Tabletext"/>
              <w:rPr>
                <w:ins w:id="167" w:author="Autor"/>
                <w:rFonts w:eastAsiaTheme="minorEastAsia"/>
                <w:lang w:val="en-US" w:eastAsia="ja-JP"/>
              </w:rPr>
            </w:pPr>
            <w:ins w:id="168" w:author="Autor">
              <w:r>
                <w:rPr>
                  <w:rFonts w:eastAsiaTheme="minorEastAsia"/>
                  <w:lang w:val="en-US" w:eastAsia="ja-JP"/>
                </w:rPr>
                <w:t>8PSK/8APSK</w:t>
              </w:r>
            </w:ins>
          </w:p>
        </w:tc>
      </w:tr>
      <w:tr w:rsidR="00471531" w:rsidRPr="00574ABD" w:rsidTr="00040A40">
        <w:trPr>
          <w:cantSplit/>
          <w:jc w:val="center"/>
          <w:ins w:id="169" w:author="Autor"/>
        </w:trPr>
        <w:tc>
          <w:tcPr>
            <w:tcW w:w="5397" w:type="dxa"/>
          </w:tcPr>
          <w:p w:rsidR="00471531" w:rsidRPr="00574ABD" w:rsidRDefault="00471531" w:rsidP="00040A40">
            <w:pPr>
              <w:pStyle w:val="Tabletext"/>
              <w:rPr>
                <w:ins w:id="170" w:author="Autor"/>
                <w:rFonts w:eastAsiaTheme="minorEastAsia"/>
                <w:lang w:val="en-US" w:eastAsia="ja-JP"/>
              </w:rPr>
            </w:pPr>
            <w:ins w:id="171" w:author="Autor">
              <w:r w:rsidRPr="00574ABD">
                <w:rPr>
                  <w:rFonts w:eastAsiaTheme="minorEastAsia"/>
                  <w:lang w:val="en-US" w:eastAsia="ja-JP"/>
                </w:rPr>
                <w:t xml:space="preserve">Maximum </w:t>
              </w:r>
              <w:r>
                <w:rPr>
                  <w:rFonts w:eastAsiaTheme="minorEastAsia"/>
                  <w:lang w:val="en-US" w:eastAsia="ja-JP"/>
                </w:rPr>
                <w:t>distance between devices</w:t>
              </w:r>
            </w:ins>
          </w:p>
        </w:tc>
        <w:tc>
          <w:tcPr>
            <w:tcW w:w="2835" w:type="dxa"/>
          </w:tcPr>
          <w:p w:rsidR="00471531" w:rsidRPr="00574ABD" w:rsidRDefault="008354FC" w:rsidP="00040A40">
            <w:pPr>
              <w:pStyle w:val="Tabletext"/>
              <w:rPr>
                <w:ins w:id="172" w:author="Autor"/>
                <w:rFonts w:eastAsiaTheme="minorEastAsia"/>
                <w:lang w:val="en-US" w:eastAsia="ja-JP"/>
              </w:rPr>
            </w:pPr>
            <w:ins w:id="173" w:author="Autor">
              <w:r>
                <w:rPr>
                  <w:kern w:val="24"/>
                </w:rPr>
                <w:t>&lt;1</w:t>
              </w:r>
              <w:r w:rsidR="00471531" w:rsidRPr="00324133">
                <w:rPr>
                  <w:kern w:val="24"/>
                </w:rPr>
                <w:t xml:space="preserve"> m</w:t>
              </w:r>
            </w:ins>
          </w:p>
        </w:tc>
      </w:tr>
      <w:tr w:rsidR="00471531" w:rsidRPr="00574ABD" w:rsidTr="00040A40">
        <w:trPr>
          <w:cantSplit/>
          <w:jc w:val="center"/>
          <w:ins w:id="174" w:author="Autor"/>
        </w:trPr>
        <w:tc>
          <w:tcPr>
            <w:tcW w:w="5397" w:type="dxa"/>
          </w:tcPr>
          <w:p w:rsidR="00471531" w:rsidRPr="00574ABD" w:rsidRDefault="00471531" w:rsidP="00040A40">
            <w:pPr>
              <w:pStyle w:val="Tabletext"/>
              <w:rPr>
                <w:ins w:id="175" w:author="Autor"/>
                <w:rFonts w:eastAsiaTheme="minorEastAsia"/>
                <w:lang w:val="en-US" w:eastAsia="ja-JP"/>
              </w:rPr>
            </w:pPr>
            <w:ins w:id="176" w:author="Autor">
              <w:r w:rsidRPr="00574ABD">
                <w:rPr>
                  <w:rFonts w:eastAsiaTheme="minorEastAsia"/>
                  <w:lang w:val="en-US" w:eastAsia="ja-JP"/>
                </w:rPr>
                <w:t>Antenna height (m)</w:t>
              </w:r>
            </w:ins>
          </w:p>
        </w:tc>
        <w:tc>
          <w:tcPr>
            <w:tcW w:w="2835" w:type="dxa"/>
          </w:tcPr>
          <w:p w:rsidR="00471531" w:rsidRPr="00574ABD" w:rsidRDefault="00471531" w:rsidP="00040A40">
            <w:pPr>
              <w:pStyle w:val="Tabletext"/>
              <w:rPr>
                <w:ins w:id="177" w:author="Autor"/>
                <w:rFonts w:eastAsiaTheme="minorEastAsia"/>
                <w:lang w:val="en-US" w:eastAsia="ja-JP"/>
              </w:rPr>
            </w:pPr>
            <w:ins w:id="178" w:author="Autor">
              <w:r w:rsidRPr="00574ABD">
                <w:rPr>
                  <w:rFonts w:eastAsiaTheme="minorEastAsia"/>
                  <w:lang w:val="en-US" w:eastAsia="ja-JP"/>
                </w:rPr>
                <w:t>TBD</w:t>
              </w:r>
            </w:ins>
          </w:p>
        </w:tc>
      </w:tr>
      <w:tr w:rsidR="00471531" w:rsidRPr="00574ABD" w:rsidTr="00040A40">
        <w:trPr>
          <w:cantSplit/>
          <w:jc w:val="center"/>
          <w:ins w:id="179" w:author="Autor"/>
        </w:trPr>
        <w:tc>
          <w:tcPr>
            <w:tcW w:w="5397" w:type="dxa"/>
          </w:tcPr>
          <w:p w:rsidR="00471531" w:rsidRPr="00574ABD" w:rsidRDefault="00471531" w:rsidP="00040A40">
            <w:pPr>
              <w:pStyle w:val="Tabletext"/>
              <w:rPr>
                <w:ins w:id="180" w:author="Autor"/>
                <w:rFonts w:eastAsiaTheme="minorEastAsia"/>
                <w:lang w:val="en-US" w:eastAsia="ja-JP"/>
              </w:rPr>
            </w:pPr>
            <w:ins w:id="181" w:author="Autor">
              <w:r w:rsidRPr="00574ABD">
                <w:rPr>
                  <w:rFonts w:eastAsiaTheme="minorEastAsia"/>
                  <w:lang w:val="en-US" w:eastAsia="ja-JP"/>
                </w:rPr>
                <w:lastRenderedPageBreak/>
                <w:t xml:space="preserve">Antenna </w:t>
              </w:r>
              <w:proofErr w:type="spellStart"/>
              <w:r w:rsidRPr="00574ABD">
                <w:rPr>
                  <w:rFonts w:eastAsiaTheme="minorEastAsia"/>
                  <w:lang w:val="en-US" w:eastAsia="ja-JP"/>
                </w:rPr>
                <w:t>beamwidth</w:t>
              </w:r>
              <w:proofErr w:type="spellEnd"/>
              <w:r w:rsidRPr="00574ABD">
                <w:rPr>
                  <w:rFonts w:eastAsiaTheme="minorEastAsia"/>
                  <w:lang w:val="en-US" w:eastAsia="ja-JP"/>
                </w:rPr>
                <w:t xml:space="preserve"> (degree)</w:t>
              </w:r>
            </w:ins>
          </w:p>
        </w:tc>
        <w:tc>
          <w:tcPr>
            <w:tcW w:w="2835" w:type="dxa"/>
          </w:tcPr>
          <w:p w:rsidR="00471531" w:rsidRPr="00574ABD" w:rsidRDefault="00005691" w:rsidP="00040A40">
            <w:pPr>
              <w:pStyle w:val="Tabletext"/>
              <w:rPr>
                <w:ins w:id="182" w:author="Autor"/>
                <w:rFonts w:eastAsiaTheme="minorEastAsia"/>
                <w:lang w:val="en-US" w:eastAsia="ja-JP"/>
              </w:rPr>
            </w:pPr>
            <w:ins w:id="183" w:author="Autor">
              <w:r>
                <w:rPr>
                  <w:rFonts w:eastAsiaTheme="minorEastAsia"/>
                  <w:lang w:val="en-US" w:eastAsia="ja-JP"/>
                </w:rPr>
                <w:t>180</w:t>
              </w:r>
              <w:r w:rsidR="00471531">
                <w:rPr>
                  <w:rFonts w:eastAsiaTheme="minorEastAsia"/>
                  <w:lang w:val="en-US" w:eastAsia="ja-JP"/>
                </w:rPr>
                <w:t xml:space="preserve"> (expected)</w:t>
              </w:r>
            </w:ins>
          </w:p>
        </w:tc>
      </w:tr>
      <w:tr w:rsidR="00471531" w:rsidRPr="00574ABD" w:rsidTr="00040A40">
        <w:trPr>
          <w:cantSplit/>
          <w:jc w:val="center"/>
          <w:ins w:id="184" w:author="Autor"/>
        </w:trPr>
        <w:tc>
          <w:tcPr>
            <w:tcW w:w="5397" w:type="dxa"/>
          </w:tcPr>
          <w:p w:rsidR="00471531" w:rsidRPr="00574ABD" w:rsidRDefault="00471531" w:rsidP="00040A40">
            <w:pPr>
              <w:pStyle w:val="Tabletext"/>
              <w:rPr>
                <w:ins w:id="185" w:author="Autor"/>
                <w:rFonts w:eastAsiaTheme="minorEastAsia"/>
                <w:lang w:val="en-US" w:eastAsia="ja-JP"/>
              </w:rPr>
            </w:pPr>
            <w:ins w:id="186" w:author="Autor">
              <w:r w:rsidRPr="00574ABD">
                <w:rPr>
                  <w:rFonts w:eastAsiaTheme="minorEastAsia"/>
                  <w:lang w:val="en-US" w:eastAsia="ja-JP"/>
                </w:rPr>
                <w:t xml:space="preserve">Frequency reuse </w:t>
              </w:r>
            </w:ins>
          </w:p>
        </w:tc>
        <w:tc>
          <w:tcPr>
            <w:tcW w:w="2835" w:type="dxa"/>
          </w:tcPr>
          <w:p w:rsidR="00471531" w:rsidRPr="00574ABD" w:rsidRDefault="00471531" w:rsidP="00040A40">
            <w:pPr>
              <w:pStyle w:val="Tabletext"/>
              <w:rPr>
                <w:ins w:id="187" w:author="Autor"/>
                <w:rFonts w:eastAsiaTheme="minorEastAsia"/>
                <w:lang w:val="en-US" w:eastAsia="ja-JP"/>
              </w:rPr>
            </w:pPr>
            <w:ins w:id="188" w:author="Autor">
              <w:r w:rsidRPr="00574ABD">
                <w:rPr>
                  <w:rFonts w:eastAsiaTheme="minorEastAsia"/>
                  <w:lang w:val="en-US" w:eastAsia="ja-JP"/>
                </w:rPr>
                <w:t xml:space="preserve">1 </w:t>
              </w:r>
            </w:ins>
          </w:p>
        </w:tc>
      </w:tr>
      <w:tr w:rsidR="00471531" w:rsidRPr="00574ABD" w:rsidTr="00040A40">
        <w:trPr>
          <w:cantSplit/>
          <w:jc w:val="center"/>
          <w:ins w:id="189" w:author="Autor"/>
        </w:trPr>
        <w:tc>
          <w:tcPr>
            <w:tcW w:w="5397" w:type="dxa"/>
          </w:tcPr>
          <w:p w:rsidR="00471531" w:rsidRPr="00574ABD" w:rsidRDefault="00471531" w:rsidP="00040A40">
            <w:pPr>
              <w:pStyle w:val="Tabletext"/>
              <w:rPr>
                <w:ins w:id="190" w:author="Autor"/>
                <w:rFonts w:eastAsiaTheme="minorEastAsia"/>
                <w:lang w:val="en-US" w:eastAsia="ja-JP"/>
              </w:rPr>
            </w:pPr>
            <w:ins w:id="191" w:author="Autor">
              <w:r w:rsidRPr="00574ABD">
                <w:rPr>
                  <w:rFonts w:eastAsiaTheme="minorEastAsia"/>
                  <w:lang w:val="en-US" w:eastAsia="ja-JP"/>
                </w:rPr>
                <w:t xml:space="preserve">Antenna pattern </w:t>
              </w:r>
            </w:ins>
          </w:p>
        </w:tc>
        <w:tc>
          <w:tcPr>
            <w:tcW w:w="2835" w:type="dxa"/>
          </w:tcPr>
          <w:p w:rsidR="00471531" w:rsidRPr="00574ABD" w:rsidRDefault="00471531" w:rsidP="00040A40">
            <w:pPr>
              <w:pStyle w:val="Tabletext"/>
              <w:rPr>
                <w:ins w:id="192" w:author="Autor"/>
                <w:rFonts w:eastAsiaTheme="minorEastAsia"/>
                <w:lang w:val="en-US" w:eastAsia="ja-JP"/>
              </w:rPr>
            </w:pPr>
            <w:ins w:id="193" w:author="Autor">
              <w:r w:rsidRPr="00574ABD">
                <w:rPr>
                  <w:rFonts w:eastAsiaTheme="minorEastAsia"/>
                  <w:lang w:val="en-US" w:eastAsia="ja-JP"/>
                </w:rPr>
                <w:t>TBD</w:t>
              </w:r>
            </w:ins>
          </w:p>
        </w:tc>
      </w:tr>
      <w:tr w:rsidR="00471531" w:rsidRPr="00574ABD" w:rsidTr="00040A40">
        <w:trPr>
          <w:cantSplit/>
          <w:jc w:val="center"/>
          <w:ins w:id="194" w:author="Autor"/>
        </w:trPr>
        <w:tc>
          <w:tcPr>
            <w:tcW w:w="5397" w:type="dxa"/>
          </w:tcPr>
          <w:p w:rsidR="00471531" w:rsidRPr="00574ABD" w:rsidRDefault="00471531" w:rsidP="00040A40">
            <w:pPr>
              <w:pStyle w:val="Tabletext"/>
              <w:rPr>
                <w:ins w:id="195" w:author="Autor"/>
                <w:rFonts w:eastAsiaTheme="minorEastAsia"/>
                <w:lang w:val="en-US" w:eastAsia="ja-JP"/>
              </w:rPr>
            </w:pPr>
            <w:ins w:id="196" w:author="Autor">
              <w:r w:rsidRPr="00574ABD">
                <w:rPr>
                  <w:rFonts w:eastAsiaTheme="minorEastAsia"/>
                  <w:lang w:val="en-US" w:eastAsia="ja-JP"/>
                </w:rPr>
                <w:t xml:space="preserve">Antenna polarization </w:t>
              </w:r>
            </w:ins>
          </w:p>
        </w:tc>
        <w:tc>
          <w:tcPr>
            <w:tcW w:w="2835" w:type="dxa"/>
          </w:tcPr>
          <w:p w:rsidR="00471531" w:rsidRPr="00574ABD" w:rsidRDefault="00471531" w:rsidP="00040A40">
            <w:pPr>
              <w:pStyle w:val="Tabletext"/>
              <w:rPr>
                <w:ins w:id="197" w:author="Autor"/>
                <w:rFonts w:eastAsiaTheme="minorEastAsia"/>
                <w:lang w:val="en-US" w:eastAsia="ja-JP"/>
              </w:rPr>
            </w:pPr>
            <w:ins w:id="198" w:author="Autor">
              <w:r w:rsidRPr="00574ABD">
                <w:rPr>
                  <w:rFonts w:eastAsiaTheme="minorEastAsia"/>
                  <w:lang w:val="en-US" w:eastAsia="ja-JP"/>
                </w:rPr>
                <w:t>Line</w:t>
              </w:r>
              <w:r>
                <w:rPr>
                  <w:rFonts w:eastAsiaTheme="minorEastAsia"/>
                  <w:lang w:val="en-US" w:eastAsia="ja-JP"/>
                </w:rPr>
                <w:t>a</w:t>
              </w:r>
              <w:r w:rsidRPr="00574ABD">
                <w:rPr>
                  <w:rFonts w:eastAsiaTheme="minorEastAsia"/>
                  <w:lang w:val="en-US" w:eastAsia="ja-JP"/>
                </w:rPr>
                <w:t>r</w:t>
              </w:r>
            </w:ins>
          </w:p>
        </w:tc>
      </w:tr>
      <w:tr w:rsidR="00471531" w:rsidRPr="00574ABD" w:rsidTr="00040A40">
        <w:trPr>
          <w:cantSplit/>
          <w:jc w:val="center"/>
          <w:ins w:id="199" w:author="Autor"/>
        </w:trPr>
        <w:tc>
          <w:tcPr>
            <w:tcW w:w="5397" w:type="dxa"/>
          </w:tcPr>
          <w:p w:rsidR="00471531" w:rsidRPr="00574ABD" w:rsidRDefault="00471531" w:rsidP="00040A40">
            <w:pPr>
              <w:pStyle w:val="Tabletext"/>
              <w:rPr>
                <w:ins w:id="200" w:author="Autor"/>
                <w:rFonts w:eastAsiaTheme="minorEastAsia"/>
                <w:lang w:val="en-US" w:eastAsia="ja-JP"/>
              </w:rPr>
            </w:pPr>
            <w:ins w:id="201" w:author="Autor">
              <w:r w:rsidRPr="00574ABD">
                <w:rPr>
                  <w:rFonts w:eastAsiaTheme="minorEastAsia"/>
                  <w:lang w:val="en-US" w:eastAsia="ja-JP"/>
                </w:rPr>
                <w:t>Maximum device output power (dBm)</w:t>
              </w:r>
            </w:ins>
          </w:p>
        </w:tc>
        <w:tc>
          <w:tcPr>
            <w:tcW w:w="2835" w:type="dxa"/>
          </w:tcPr>
          <w:p w:rsidR="00471531" w:rsidRPr="00574ABD" w:rsidRDefault="00471531" w:rsidP="00040A40">
            <w:pPr>
              <w:pStyle w:val="Tabletext"/>
              <w:rPr>
                <w:ins w:id="202" w:author="Autor"/>
                <w:rFonts w:eastAsiaTheme="minorEastAsia"/>
                <w:lang w:val="en-US" w:eastAsia="ja-JP"/>
              </w:rPr>
            </w:pPr>
            <w:ins w:id="203" w:author="Autor">
              <w:r w:rsidRPr="00574ABD">
                <w:rPr>
                  <w:rFonts w:eastAsiaTheme="minorEastAsia"/>
                  <w:lang w:val="en-US" w:eastAsia="ja-JP"/>
                </w:rPr>
                <w:t>10</w:t>
              </w:r>
            </w:ins>
          </w:p>
        </w:tc>
      </w:tr>
      <w:tr w:rsidR="00471531" w:rsidRPr="00574ABD" w:rsidTr="00040A40">
        <w:trPr>
          <w:cantSplit/>
          <w:jc w:val="center"/>
          <w:ins w:id="204" w:author="Autor"/>
        </w:trPr>
        <w:tc>
          <w:tcPr>
            <w:tcW w:w="5397" w:type="dxa"/>
          </w:tcPr>
          <w:p w:rsidR="00471531" w:rsidRPr="00574ABD" w:rsidRDefault="00471531" w:rsidP="00040A40">
            <w:pPr>
              <w:pStyle w:val="Tabletext"/>
              <w:rPr>
                <w:ins w:id="205" w:author="Autor"/>
                <w:rFonts w:eastAsiaTheme="minorEastAsia"/>
                <w:lang w:val="en-US" w:eastAsia="ja-JP"/>
              </w:rPr>
            </w:pPr>
            <w:ins w:id="206" w:author="Autor">
              <w:r w:rsidRPr="00574ABD">
                <w:rPr>
                  <w:rFonts w:eastAsiaTheme="minorEastAsia"/>
                  <w:lang w:val="en-US" w:eastAsia="ja-JP"/>
                </w:rPr>
                <w:t>Channel bandwidth (GHz)</w:t>
              </w:r>
            </w:ins>
          </w:p>
        </w:tc>
        <w:tc>
          <w:tcPr>
            <w:tcW w:w="2835" w:type="dxa"/>
          </w:tcPr>
          <w:p w:rsidR="00471531" w:rsidRPr="00574ABD" w:rsidRDefault="00471531" w:rsidP="009443D3">
            <w:pPr>
              <w:pStyle w:val="Tabletext"/>
              <w:rPr>
                <w:ins w:id="207" w:author="Autor"/>
                <w:rFonts w:eastAsiaTheme="minorEastAsia"/>
                <w:szCs w:val="24"/>
                <w:lang w:val="en-US" w:eastAsia="ja-JP"/>
              </w:rPr>
            </w:pPr>
            <w:ins w:id="208" w:author="Autor">
              <w:r w:rsidRPr="00574ABD">
                <w:rPr>
                  <w:rFonts w:eastAsiaTheme="minorEastAsia"/>
                  <w:szCs w:val="24"/>
                  <w:lang w:val="en-US" w:eastAsia="ja-JP"/>
                </w:rPr>
                <w:t>2.16/4.32/8.64/12.96/17.28/</w:t>
              </w:r>
              <w:r>
                <w:rPr>
                  <w:rFonts w:eastAsiaTheme="minorEastAsia"/>
                  <w:szCs w:val="24"/>
                  <w:lang w:val="en-US" w:eastAsia="ja-JP"/>
                </w:rPr>
                <w:t>/25.92/51.84/69.12</w:t>
              </w:r>
              <w:r w:rsidR="00370013">
                <w:rPr>
                  <w:rStyle w:val="Funotenzeichen"/>
                  <w:rFonts w:eastAsiaTheme="minorEastAsia"/>
                  <w:szCs w:val="24"/>
                  <w:lang w:val="en-US" w:eastAsia="ja-JP"/>
                </w:rPr>
                <w:footnoteReference w:id="4"/>
              </w:r>
            </w:ins>
          </w:p>
        </w:tc>
      </w:tr>
      <w:tr w:rsidR="00471531" w:rsidRPr="00574ABD" w:rsidTr="00040A40">
        <w:trPr>
          <w:cantSplit/>
          <w:jc w:val="center"/>
          <w:ins w:id="210" w:author="Autor"/>
        </w:trPr>
        <w:tc>
          <w:tcPr>
            <w:tcW w:w="5397" w:type="dxa"/>
          </w:tcPr>
          <w:p w:rsidR="00471531" w:rsidRPr="00574ABD" w:rsidRDefault="00471531" w:rsidP="00040A40">
            <w:pPr>
              <w:pStyle w:val="Tabletext"/>
              <w:rPr>
                <w:ins w:id="211" w:author="Autor"/>
                <w:rFonts w:eastAsiaTheme="minorEastAsia"/>
                <w:lang w:val="en-US" w:eastAsia="ja-JP"/>
              </w:rPr>
            </w:pPr>
            <w:ins w:id="212" w:author="Autor">
              <w:r w:rsidRPr="00574ABD">
                <w:rPr>
                  <w:rFonts w:eastAsiaTheme="minorEastAsia"/>
                  <w:lang w:val="en-US" w:eastAsia="ja-JP"/>
                </w:rPr>
                <w:t xml:space="preserve">Transmitter spectrum mask </w:t>
              </w:r>
            </w:ins>
          </w:p>
        </w:tc>
        <w:tc>
          <w:tcPr>
            <w:tcW w:w="2835" w:type="dxa"/>
          </w:tcPr>
          <w:p w:rsidR="00471531" w:rsidRPr="00574ABD" w:rsidRDefault="00471531" w:rsidP="00040A40">
            <w:pPr>
              <w:pStyle w:val="Tabletext"/>
              <w:rPr>
                <w:ins w:id="213" w:author="Autor"/>
                <w:rFonts w:eastAsiaTheme="minorEastAsia"/>
                <w:lang w:val="en-US" w:eastAsia="ja-JP"/>
              </w:rPr>
            </w:pPr>
            <w:ins w:id="214" w:author="Autor">
              <w:r w:rsidRPr="00574ABD">
                <w:rPr>
                  <w:rFonts w:eastAsiaTheme="minorEastAsia"/>
                  <w:lang w:val="en-US" w:eastAsia="ja-JP"/>
                </w:rPr>
                <w:t>TBD</w:t>
              </w:r>
            </w:ins>
          </w:p>
        </w:tc>
      </w:tr>
      <w:tr w:rsidR="00471531" w:rsidRPr="00574ABD" w:rsidTr="00040A40">
        <w:trPr>
          <w:cantSplit/>
          <w:jc w:val="center"/>
          <w:ins w:id="215" w:author="Autor"/>
        </w:trPr>
        <w:tc>
          <w:tcPr>
            <w:tcW w:w="5397" w:type="dxa"/>
          </w:tcPr>
          <w:p w:rsidR="00471531" w:rsidRPr="00574ABD" w:rsidRDefault="00471531" w:rsidP="00040A40">
            <w:pPr>
              <w:pStyle w:val="Tabletext"/>
              <w:rPr>
                <w:ins w:id="216" w:author="Autor"/>
                <w:rFonts w:eastAsiaTheme="minorEastAsia"/>
                <w:lang w:val="en-US" w:eastAsia="ja-JP"/>
              </w:rPr>
            </w:pPr>
            <w:ins w:id="217" w:author="Autor">
              <w:r w:rsidRPr="00574ABD">
                <w:rPr>
                  <w:rFonts w:eastAsiaTheme="minorEastAsia"/>
                  <w:lang w:val="en-US" w:eastAsia="ja-JP"/>
                </w:rPr>
                <w:t>Maximum device antenna gain (dBi)</w:t>
              </w:r>
            </w:ins>
          </w:p>
        </w:tc>
        <w:tc>
          <w:tcPr>
            <w:tcW w:w="2835" w:type="dxa"/>
          </w:tcPr>
          <w:p w:rsidR="00471531" w:rsidRPr="00574ABD" w:rsidRDefault="00005691" w:rsidP="00040A40">
            <w:pPr>
              <w:pStyle w:val="Tabletext"/>
              <w:rPr>
                <w:ins w:id="218" w:author="Autor"/>
                <w:rFonts w:eastAsiaTheme="minorEastAsia"/>
                <w:lang w:val="en-US" w:eastAsia="ja-JP"/>
              </w:rPr>
            </w:pPr>
            <w:ins w:id="219" w:author="Autor">
              <w:r>
                <w:rPr>
                  <w:rFonts w:eastAsiaTheme="minorEastAsia"/>
                  <w:lang w:val="en-US" w:eastAsia="ja-JP"/>
                </w:rPr>
                <w:t>20</w:t>
              </w:r>
            </w:ins>
          </w:p>
        </w:tc>
      </w:tr>
      <w:tr w:rsidR="00ED3D37" w:rsidRPr="00574ABD" w:rsidTr="00040A40">
        <w:trPr>
          <w:cantSplit/>
          <w:jc w:val="center"/>
          <w:ins w:id="220" w:author="Autor"/>
        </w:trPr>
        <w:tc>
          <w:tcPr>
            <w:tcW w:w="5397" w:type="dxa"/>
          </w:tcPr>
          <w:p w:rsidR="00ED3D37" w:rsidRPr="00574ABD" w:rsidRDefault="00AA5889" w:rsidP="00040A40">
            <w:pPr>
              <w:pStyle w:val="Tabletext"/>
              <w:rPr>
                <w:ins w:id="221" w:author="Autor"/>
                <w:rFonts w:eastAsiaTheme="minorEastAsia"/>
                <w:lang w:val="en-US" w:eastAsia="ja-JP"/>
              </w:rPr>
            </w:pPr>
            <w:ins w:id="222" w:author="Autor">
              <w:r>
                <w:rPr>
                  <w:rFonts w:eastAsiaTheme="minorEastAsia"/>
                  <w:lang w:val="en-US" w:eastAsia="ja-JP"/>
                </w:rPr>
                <w:t>Typical expected device antenna gain (dBi)</w:t>
              </w:r>
            </w:ins>
          </w:p>
        </w:tc>
        <w:tc>
          <w:tcPr>
            <w:tcW w:w="2835" w:type="dxa"/>
          </w:tcPr>
          <w:p w:rsidR="00ED3D37" w:rsidRDefault="00AA5889" w:rsidP="00040A40">
            <w:pPr>
              <w:pStyle w:val="Tabletext"/>
              <w:rPr>
                <w:ins w:id="223" w:author="Autor"/>
                <w:rFonts w:eastAsiaTheme="minorEastAsia"/>
                <w:lang w:val="en-US" w:eastAsia="ja-JP"/>
              </w:rPr>
            </w:pPr>
            <w:ins w:id="224" w:author="Autor">
              <w:r>
                <w:rPr>
                  <w:rFonts w:eastAsiaTheme="minorEastAsia"/>
                  <w:lang w:val="en-US" w:eastAsia="ja-JP"/>
                </w:rPr>
                <w:t>6</w:t>
              </w:r>
            </w:ins>
          </w:p>
        </w:tc>
      </w:tr>
      <w:tr w:rsidR="00471531" w:rsidRPr="00574ABD" w:rsidTr="00040A40">
        <w:trPr>
          <w:cantSplit/>
          <w:jc w:val="center"/>
          <w:ins w:id="225" w:author="Autor"/>
        </w:trPr>
        <w:tc>
          <w:tcPr>
            <w:tcW w:w="5397" w:type="dxa"/>
          </w:tcPr>
          <w:p w:rsidR="00471531" w:rsidRPr="00574ABD" w:rsidRDefault="00471531" w:rsidP="00040A40">
            <w:pPr>
              <w:pStyle w:val="Tabletext"/>
              <w:rPr>
                <w:ins w:id="226" w:author="Autor"/>
                <w:rFonts w:eastAsiaTheme="minorEastAsia"/>
                <w:lang w:val="en-US" w:eastAsia="ja-JP"/>
              </w:rPr>
            </w:pPr>
            <w:ins w:id="227" w:author="Autor">
              <w:r w:rsidRPr="00574ABD">
                <w:rPr>
                  <w:rFonts w:eastAsiaTheme="minorEastAsia"/>
                  <w:lang w:val="en-US" w:eastAsia="ja-JP"/>
                </w:rPr>
                <w:t>Maximum device output power (</w:t>
              </w:r>
              <w:proofErr w:type="spellStart"/>
              <w:r w:rsidRPr="00574ABD">
                <w:rPr>
                  <w:rFonts w:eastAsiaTheme="minorEastAsia"/>
                  <w:lang w:val="en-US" w:eastAsia="ja-JP"/>
                </w:rPr>
                <w:t>e.i.r.p</w:t>
              </w:r>
              <w:proofErr w:type="spellEnd"/>
              <w:r w:rsidRPr="00574ABD">
                <w:rPr>
                  <w:rFonts w:eastAsiaTheme="minorEastAsia"/>
                  <w:lang w:val="en-US" w:eastAsia="ja-JP"/>
                </w:rPr>
                <w:t>.) (dBm)</w:t>
              </w:r>
            </w:ins>
          </w:p>
        </w:tc>
        <w:tc>
          <w:tcPr>
            <w:tcW w:w="2835" w:type="dxa"/>
          </w:tcPr>
          <w:p w:rsidR="00471531" w:rsidRPr="00574ABD" w:rsidRDefault="00005691" w:rsidP="00040A40">
            <w:pPr>
              <w:pStyle w:val="Tabletext"/>
              <w:rPr>
                <w:ins w:id="228" w:author="Autor"/>
                <w:rFonts w:eastAsiaTheme="minorEastAsia"/>
                <w:lang w:val="en-US" w:eastAsia="ja-JP"/>
              </w:rPr>
            </w:pPr>
            <w:ins w:id="229" w:author="Autor">
              <w:r>
                <w:rPr>
                  <w:rFonts w:eastAsiaTheme="minorEastAsia"/>
                  <w:lang w:val="en-US" w:eastAsia="ja-JP"/>
                </w:rPr>
                <w:t>3</w:t>
              </w:r>
              <w:r w:rsidR="00471531" w:rsidRPr="00574ABD">
                <w:rPr>
                  <w:rFonts w:eastAsiaTheme="minorEastAsia"/>
                  <w:lang w:val="en-US" w:eastAsia="ja-JP"/>
                </w:rPr>
                <w:t>0</w:t>
              </w:r>
            </w:ins>
          </w:p>
        </w:tc>
      </w:tr>
      <w:tr w:rsidR="00471531" w:rsidRPr="00574ABD" w:rsidTr="00040A40">
        <w:trPr>
          <w:cantSplit/>
          <w:jc w:val="center"/>
          <w:ins w:id="230" w:author="Autor"/>
        </w:trPr>
        <w:tc>
          <w:tcPr>
            <w:tcW w:w="5397" w:type="dxa"/>
          </w:tcPr>
          <w:p w:rsidR="00471531" w:rsidRPr="00574ABD" w:rsidRDefault="009443D3" w:rsidP="00040A40">
            <w:pPr>
              <w:pStyle w:val="Tabletext"/>
              <w:rPr>
                <w:ins w:id="231" w:author="Autor"/>
                <w:rFonts w:eastAsiaTheme="minorEastAsia"/>
                <w:lang w:val="en-US" w:eastAsia="ja-JP"/>
              </w:rPr>
            </w:pPr>
            <w:ins w:id="232" w:author="Autor">
              <w:r>
                <w:rPr>
                  <w:rFonts w:eastAsiaTheme="minorEastAsia"/>
                  <w:lang w:val="en-US" w:eastAsia="ja-JP"/>
                </w:rPr>
                <w:t>Maximum</w:t>
              </w:r>
              <w:r w:rsidR="00471531" w:rsidRPr="00574ABD">
                <w:rPr>
                  <w:rFonts w:eastAsiaTheme="minorEastAsia"/>
                  <w:lang w:val="en-US" w:eastAsia="ja-JP"/>
                </w:rPr>
                <w:t xml:space="preserve"> device activity (%)</w:t>
              </w:r>
            </w:ins>
          </w:p>
        </w:tc>
        <w:tc>
          <w:tcPr>
            <w:tcW w:w="2835" w:type="dxa"/>
          </w:tcPr>
          <w:p w:rsidR="00471531" w:rsidRPr="00574ABD" w:rsidRDefault="00471531" w:rsidP="00040A40">
            <w:pPr>
              <w:pStyle w:val="Tabletext"/>
              <w:rPr>
                <w:ins w:id="233" w:author="Autor"/>
                <w:rFonts w:eastAsiaTheme="minorEastAsia"/>
                <w:lang w:val="en-US" w:eastAsia="ja-JP"/>
              </w:rPr>
            </w:pPr>
            <w:ins w:id="234" w:author="Autor">
              <w:r>
                <w:rPr>
                  <w:rFonts w:eastAsiaTheme="minorEastAsia"/>
                  <w:lang w:val="en-US" w:eastAsia="ja-JP"/>
                </w:rPr>
                <w:t>100</w:t>
              </w:r>
            </w:ins>
          </w:p>
        </w:tc>
      </w:tr>
      <w:tr w:rsidR="00471531" w:rsidRPr="00574ABD" w:rsidTr="00040A40">
        <w:trPr>
          <w:cantSplit/>
          <w:jc w:val="center"/>
          <w:ins w:id="235" w:author="Autor"/>
        </w:trPr>
        <w:tc>
          <w:tcPr>
            <w:tcW w:w="5397" w:type="dxa"/>
          </w:tcPr>
          <w:p w:rsidR="00471531" w:rsidRPr="00574ABD" w:rsidRDefault="00471531" w:rsidP="00040A40">
            <w:pPr>
              <w:pStyle w:val="Tabletext"/>
              <w:rPr>
                <w:ins w:id="236" w:author="Autor"/>
                <w:rFonts w:eastAsiaTheme="minorEastAsia"/>
                <w:lang w:val="en-US" w:eastAsia="ja-JP"/>
              </w:rPr>
            </w:pPr>
            <w:ins w:id="237" w:author="Autor">
              <w:r w:rsidRPr="00574ABD">
                <w:rPr>
                  <w:rFonts w:eastAsiaTheme="minorEastAsia"/>
                  <w:color w:val="000000"/>
                  <w:szCs w:val="24"/>
                  <w:lang w:val="en-US" w:eastAsia="ja-JP"/>
                </w:rPr>
                <w:t>Receiver noise figure typical (dB)</w:t>
              </w:r>
            </w:ins>
          </w:p>
        </w:tc>
        <w:tc>
          <w:tcPr>
            <w:tcW w:w="2835" w:type="dxa"/>
          </w:tcPr>
          <w:p w:rsidR="00471531" w:rsidRPr="00574ABD" w:rsidRDefault="00471531" w:rsidP="00040A40">
            <w:pPr>
              <w:pStyle w:val="Tabletext"/>
              <w:rPr>
                <w:ins w:id="238" w:author="Autor"/>
                <w:rFonts w:eastAsiaTheme="minorEastAsia"/>
                <w:lang w:val="en-US" w:eastAsia="ja-JP"/>
              </w:rPr>
            </w:pPr>
            <w:ins w:id="239" w:author="Autor">
              <w:r>
                <w:rPr>
                  <w:rFonts w:eastAsiaTheme="minorEastAsia"/>
                  <w:lang w:val="en-US" w:eastAsia="ja-JP"/>
                </w:rPr>
                <w:t>10</w:t>
              </w:r>
            </w:ins>
          </w:p>
        </w:tc>
      </w:tr>
    </w:tbl>
    <w:p w:rsidR="00471531" w:rsidRPr="00FD668B" w:rsidRDefault="00471531" w:rsidP="00E74680">
      <w:pPr>
        <w:rPr>
          <w:lang w:val="en-US" w:eastAsia="ja-JP"/>
        </w:rPr>
      </w:pPr>
    </w:p>
    <w:p w:rsidR="000D413F" w:rsidRPr="00574ABD" w:rsidRDefault="000D413F" w:rsidP="000D413F">
      <w:pPr>
        <w:pStyle w:val="berschrift1"/>
        <w:rPr>
          <w:lang w:val="en-US" w:eastAsia="ja-JP"/>
        </w:rPr>
      </w:pPr>
      <w:r>
        <w:rPr>
          <w:lang w:val="en-US" w:eastAsia="ja-JP"/>
        </w:rPr>
        <w:t>9</w:t>
      </w:r>
      <w:r>
        <w:rPr>
          <w:lang w:val="en-US" w:eastAsia="ja-JP"/>
        </w:rPr>
        <w:tab/>
      </w:r>
      <w:r w:rsidRPr="00574ABD">
        <w:rPr>
          <w:lang w:val="en-US" w:eastAsia="ja-JP"/>
        </w:rPr>
        <w:t>Summary</w:t>
      </w:r>
    </w:p>
    <w:p w:rsidR="000D413F" w:rsidRPr="00574ABD" w:rsidRDefault="000D413F" w:rsidP="000D413F">
      <w:pPr>
        <w:pStyle w:val="berschrift1"/>
        <w:rPr>
          <w:lang w:val="en-US" w:eastAsia="ja-JP"/>
        </w:rPr>
      </w:pPr>
      <w:r>
        <w:rPr>
          <w:lang w:val="en-US" w:eastAsia="ja-JP"/>
        </w:rPr>
        <w:t>10</w:t>
      </w:r>
      <w:r>
        <w:rPr>
          <w:lang w:val="en-US" w:eastAsia="ja-JP"/>
        </w:rPr>
        <w:tab/>
      </w:r>
      <w:r w:rsidRPr="00574ABD">
        <w:rPr>
          <w:lang w:val="en-US" w:eastAsia="ja-JP"/>
        </w:rPr>
        <w:t>References</w:t>
      </w:r>
    </w:p>
    <w:p w:rsidR="000D413F" w:rsidRPr="00574ABD" w:rsidRDefault="000D413F" w:rsidP="000D413F">
      <w:pPr>
        <w:pStyle w:val="berschrift1"/>
        <w:rPr>
          <w:lang w:val="en-US" w:eastAsia="ja-JP"/>
        </w:rPr>
      </w:pPr>
      <w:r>
        <w:rPr>
          <w:lang w:val="en-US" w:eastAsia="ja-JP"/>
        </w:rPr>
        <w:t>11</w:t>
      </w:r>
      <w:r>
        <w:rPr>
          <w:lang w:val="en-US" w:eastAsia="ja-JP"/>
        </w:rPr>
        <w:tab/>
      </w:r>
      <w:r w:rsidRPr="00574ABD">
        <w:rPr>
          <w:lang w:val="en-US" w:eastAsia="ja-JP"/>
        </w:rPr>
        <w:t xml:space="preserve">Annex(s) </w:t>
      </w:r>
      <w:r w:rsidRPr="00BA0272">
        <w:rPr>
          <w:rFonts w:hint="eastAsia"/>
          <w:b w:val="0"/>
          <w:lang w:val="en-US" w:eastAsia="ja-JP"/>
        </w:rPr>
        <w:t>[</w:t>
      </w:r>
      <w:r w:rsidRPr="00BA0272">
        <w:rPr>
          <w:b w:val="0"/>
          <w:lang w:val="en-US" w:eastAsia="ja-JP"/>
        </w:rPr>
        <w:t>if necessary]</w:t>
      </w:r>
    </w:p>
    <w:p w:rsidR="000069D4" w:rsidRPr="000D413F" w:rsidRDefault="000069D4" w:rsidP="00DD4BED">
      <w:pPr>
        <w:rPr>
          <w:lang w:val="en-US" w:eastAsia="zh-CN"/>
        </w:rPr>
      </w:pPr>
    </w:p>
    <w:sectPr w:rsidR="000069D4" w:rsidRPr="000D413F" w:rsidSect="00D02712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7" w:h="16834"/>
      <w:pgMar w:top="1418" w:right="1134" w:bottom="1418" w:left="1134" w:header="720" w:footer="720" w:gutter="0"/>
      <w:paperSrc w:first="15" w:other="15"/>
      <w:cols w:space="720"/>
      <w:titlePg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0" w:author="Autor" w:initials="A">
    <w:p w:rsidR="009D3D1F" w:rsidRDefault="009D3D1F" w:rsidP="009D3D1F">
      <w:pPr>
        <w:pStyle w:val="Kommentartext"/>
      </w:pPr>
      <w:r>
        <w:rPr>
          <w:rStyle w:val="Kommentarzeichen"/>
        </w:rPr>
        <w:annotationRef/>
      </w:r>
    </w:p>
    <w:p w:rsidR="009D3D1F" w:rsidRDefault="009D3D1F" w:rsidP="009D3D1F">
      <w:pPr>
        <w:pStyle w:val="Kommentartext"/>
      </w:pPr>
      <w:r>
        <w:t>See IEEE 802.18-16-0077-00-0000.</w:t>
      </w:r>
    </w:p>
    <w:p w:rsidR="009D3D1F" w:rsidRDefault="009D3D1F" w:rsidP="009D3D1F">
      <w:pPr>
        <w:pStyle w:val="Kommentartext"/>
      </w:pPr>
    </w:p>
    <w:p w:rsidR="009D3D1F" w:rsidRDefault="009D3D1F" w:rsidP="009D3D1F">
      <w:pPr>
        <w:pStyle w:val="Kommentartext"/>
      </w:pPr>
      <w:r>
        <w:t>This LS is moved to the WG15 mid-week plenary in Warsaw for approval.</w:t>
      </w:r>
    </w:p>
    <w:p w:rsidR="009D3D1F" w:rsidRDefault="009D3D1F" w:rsidP="009D3D1F">
      <w:pPr>
        <w:pStyle w:val="Kommentartext"/>
      </w:pPr>
    </w:p>
    <w:p w:rsidR="009D3D1F" w:rsidRDefault="009D3D1F" w:rsidP="009D3D1F">
      <w:pPr>
        <w:pStyle w:val="Kommentartext"/>
      </w:pPr>
      <w:r>
        <w:t>WG15 has not yet approved it.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DF5" w:rsidRDefault="00091DF5">
      <w:r>
        <w:separator/>
      </w:r>
    </w:p>
  </w:endnote>
  <w:endnote w:type="continuationSeparator" w:id="0">
    <w:p w:rsidR="00091DF5" w:rsidRDefault="00091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079" w:rsidRDefault="0041207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24A" w:rsidRPr="002F7CB3" w:rsidRDefault="004155BB">
    <w:pPr>
      <w:pStyle w:val="Fuzeile"/>
      <w:rPr>
        <w:lang w:val="en-US"/>
      </w:rPr>
    </w:pPr>
    <w:r>
      <w:fldChar w:fldCharType="begin"/>
    </w:r>
    <w:r w:rsidR="00412079">
      <w:instrText xml:space="preserve"> FILENAME \p \* MERGEFORMAT </w:instrText>
    </w:r>
    <w:r>
      <w:fldChar w:fldCharType="separate"/>
    </w:r>
    <w:r w:rsidR="00412079" w:rsidRPr="00412079">
      <w:rPr>
        <w:lang w:val="en-US"/>
      </w:rPr>
      <w:t>M</w:t>
    </w:r>
    <w:r w:rsidR="00412079">
      <w:t>:\BRSGD\TEXT2016\SG05\WP5A\100\114\114N28e.docx</w:t>
    </w:r>
    <w:r>
      <w:fldChar w:fldCharType="end"/>
    </w:r>
    <w:r w:rsidR="00FA124A" w:rsidRPr="002F7CB3">
      <w:rPr>
        <w:lang w:val="en-US"/>
      </w:rPr>
      <w:tab/>
    </w:r>
    <w:r>
      <w:fldChar w:fldCharType="begin"/>
    </w:r>
    <w:r w:rsidR="00FA124A">
      <w:instrText xml:space="preserve"> savedate \@ dd.MM.yy </w:instrText>
    </w:r>
    <w:r>
      <w:fldChar w:fldCharType="separate"/>
    </w:r>
    <w:ins w:id="240" w:author="Autor">
      <w:r w:rsidR="009D3D1F">
        <w:t>13.09.16</w:t>
      </w:r>
      <w:del w:id="241" w:author="Autor">
        <w:r w:rsidR="00200AAD" w:rsidDel="009D3D1F">
          <w:delText>12.09.16</w:delText>
        </w:r>
      </w:del>
    </w:ins>
    <w:del w:id="242" w:author="Autor">
      <w:r w:rsidR="00155933" w:rsidDel="009D3D1F">
        <w:delText>25.07.16</w:delText>
      </w:r>
    </w:del>
    <w:r>
      <w:fldChar w:fldCharType="end"/>
    </w:r>
    <w:r w:rsidR="00FA124A" w:rsidRPr="002F7CB3">
      <w:rPr>
        <w:lang w:val="en-US"/>
      </w:rPr>
      <w:tab/>
    </w:r>
    <w:r>
      <w:fldChar w:fldCharType="begin"/>
    </w:r>
    <w:r w:rsidR="00FA124A">
      <w:instrText xml:space="preserve"> printdate \@ dd.MM.yy </w:instrText>
    </w:r>
    <w:r>
      <w:fldChar w:fldCharType="separate"/>
    </w:r>
    <w:r w:rsidR="000B7469">
      <w:t>21.02.08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24A" w:rsidRPr="002F7CB3" w:rsidRDefault="00091DF5" w:rsidP="00E6257C">
    <w:pPr>
      <w:pStyle w:val="Fuzeile"/>
      <w:rPr>
        <w:lang w:val="en-US"/>
      </w:rPr>
    </w:pPr>
    <w:r>
      <w:fldChar w:fldCharType="begin"/>
    </w:r>
    <w:r>
      <w:instrText xml:space="preserve"> FILENAME \p \* MERGEFORMAT </w:instrText>
    </w:r>
    <w:r>
      <w:fldChar w:fldCharType="separate"/>
    </w:r>
    <w:r w:rsidR="00256B60" w:rsidRPr="00256B60">
      <w:rPr>
        <w:lang w:val="en-US"/>
      </w:rPr>
      <w:t>M</w:t>
    </w:r>
    <w:r w:rsidR="00256B60">
      <w:t>:\BRSGD\TEXT2016\SG05\WP5A\100\114\114N28e.docx</w:t>
    </w:r>
    <w:r>
      <w:fldChar w:fldCharType="end"/>
    </w:r>
    <w:r w:rsidR="00875E81">
      <w:t xml:space="preserve"> </w:t>
    </w:r>
    <w:r w:rsidR="00FA124A" w:rsidRPr="002F7CB3">
      <w:rPr>
        <w:lang w:val="en-US"/>
      </w:rPr>
      <w:tab/>
    </w:r>
    <w:r w:rsidR="004155BB">
      <w:fldChar w:fldCharType="begin"/>
    </w:r>
    <w:r w:rsidR="00FA124A">
      <w:instrText xml:space="preserve"> savedate \@ dd.MM.yy </w:instrText>
    </w:r>
    <w:r w:rsidR="004155BB">
      <w:fldChar w:fldCharType="separate"/>
    </w:r>
    <w:ins w:id="243" w:author="Autor">
      <w:r w:rsidR="009D3D1F">
        <w:t>13.09.16</w:t>
      </w:r>
      <w:del w:id="244" w:author="Autor">
        <w:r w:rsidR="00200AAD" w:rsidDel="009D3D1F">
          <w:delText>12.09.16</w:delText>
        </w:r>
      </w:del>
    </w:ins>
    <w:del w:id="245" w:author="Autor">
      <w:r w:rsidR="00155933" w:rsidDel="009D3D1F">
        <w:delText>25.07.16</w:delText>
      </w:r>
    </w:del>
    <w:r w:rsidR="004155BB">
      <w:fldChar w:fldCharType="end"/>
    </w:r>
    <w:r w:rsidR="00FA124A" w:rsidRPr="002F7CB3">
      <w:rPr>
        <w:lang w:val="en-US"/>
      </w:rPr>
      <w:tab/>
    </w:r>
    <w:r w:rsidR="004155BB">
      <w:fldChar w:fldCharType="begin"/>
    </w:r>
    <w:r w:rsidR="00FA124A">
      <w:instrText xml:space="preserve"> printdate \@ dd.MM.yy </w:instrText>
    </w:r>
    <w:r w:rsidR="004155BB">
      <w:fldChar w:fldCharType="separate"/>
    </w:r>
    <w:r w:rsidR="000B7469">
      <w:t>21.02.08</w:t>
    </w:r>
    <w:r w:rsidR="004155BB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DF5" w:rsidRDefault="00091DF5">
      <w:r>
        <w:t>____________________</w:t>
      </w:r>
    </w:p>
  </w:footnote>
  <w:footnote w:type="continuationSeparator" w:id="0">
    <w:p w:rsidR="00091DF5" w:rsidRDefault="00091DF5">
      <w:r>
        <w:continuationSeparator/>
      </w:r>
    </w:p>
  </w:footnote>
  <w:footnote w:id="1">
    <w:p w:rsidR="000D413F" w:rsidRPr="000D413F" w:rsidRDefault="000D413F" w:rsidP="000D413F">
      <w:pPr>
        <w:pStyle w:val="Funotentext"/>
        <w:rPr>
          <w:sz w:val="28"/>
          <w:szCs w:val="22"/>
          <w:lang w:eastAsia="ja-JP"/>
        </w:rPr>
      </w:pPr>
      <w:r w:rsidRPr="00681070">
        <w:rPr>
          <w:rStyle w:val="Funotenzeichen"/>
          <w:sz w:val="16"/>
          <w:szCs w:val="16"/>
        </w:rPr>
        <w:footnoteRef/>
      </w:r>
      <w:r w:rsidRPr="00681070">
        <w:rPr>
          <w:sz w:val="16"/>
          <w:szCs w:val="16"/>
        </w:rPr>
        <w:t xml:space="preserve"> </w:t>
      </w:r>
      <w:r>
        <w:rPr>
          <w:sz w:val="16"/>
          <w:szCs w:val="16"/>
        </w:rPr>
        <w:tab/>
      </w:r>
      <w:r w:rsidRPr="000D413F">
        <w:rPr>
          <w:rFonts w:hint="eastAsia"/>
          <w:szCs w:val="24"/>
          <w:lang w:eastAsia="ja-JP"/>
        </w:rPr>
        <w:t>CPRS stands for Close Pro</w:t>
      </w:r>
      <w:r w:rsidRPr="000D413F">
        <w:rPr>
          <w:szCs w:val="24"/>
          <w:lang w:eastAsia="ja-JP"/>
        </w:rPr>
        <w:t xml:space="preserve">ximity </w:t>
      </w:r>
      <w:proofErr w:type="spellStart"/>
      <w:r w:rsidRPr="000D413F">
        <w:rPr>
          <w:szCs w:val="24"/>
          <w:lang w:eastAsia="ja-JP"/>
        </w:rPr>
        <w:t>Radiocommunication</w:t>
      </w:r>
      <w:proofErr w:type="spellEnd"/>
      <w:r w:rsidRPr="000D413F">
        <w:rPr>
          <w:szCs w:val="24"/>
          <w:lang w:eastAsia="ja-JP"/>
        </w:rPr>
        <w:t xml:space="preserve"> System.</w:t>
      </w:r>
    </w:p>
  </w:footnote>
  <w:footnote w:id="2">
    <w:p w:rsidR="00370013" w:rsidRPr="00E74680" w:rsidRDefault="00370013">
      <w:pPr>
        <w:pStyle w:val="Funotentext"/>
        <w:rPr>
          <w:lang w:val="en-US"/>
        </w:rPr>
      </w:pPr>
      <w:ins w:id="40" w:author="Autor">
        <w:r>
          <w:rPr>
            <w:rStyle w:val="Funotenzeichen"/>
          </w:rPr>
          <w:footnoteRef/>
        </w:r>
        <w:r>
          <w:t xml:space="preserve"> </w:t>
        </w:r>
        <w:r w:rsidRPr="00A31C6D">
          <w:rPr>
            <w:lang w:val="en-US"/>
          </w:rPr>
          <w:t>The planned applications will operate in the frequency range from 252</w:t>
        </w:r>
        <w:r>
          <w:rPr>
            <w:lang w:val="en-US"/>
          </w:rPr>
          <w:t>.72</w:t>
        </w:r>
        <w:r w:rsidRPr="00A31C6D">
          <w:rPr>
            <w:lang w:val="en-US"/>
          </w:rPr>
          <w:t xml:space="preserve"> to </w:t>
        </w:r>
        <w:r>
          <w:rPr>
            <w:lang w:val="en-US"/>
          </w:rPr>
          <w:t>321.84 GHz. Therefore, mentioned bandwidths may exceed the available bandwidth between 275 GHz to 321.84 GHz.</w:t>
        </w:r>
      </w:ins>
    </w:p>
  </w:footnote>
  <w:footnote w:id="3">
    <w:p w:rsidR="00370013" w:rsidRPr="00E74680" w:rsidRDefault="00370013">
      <w:pPr>
        <w:pStyle w:val="Funotentext"/>
        <w:rPr>
          <w:lang w:val="en-US"/>
        </w:rPr>
      </w:pPr>
      <w:ins w:id="117" w:author="Autor">
        <w:r>
          <w:rPr>
            <w:rStyle w:val="Funotenzeichen"/>
          </w:rPr>
          <w:footnoteRef/>
        </w:r>
        <w:r>
          <w:t xml:space="preserve"> </w:t>
        </w:r>
        <w:r w:rsidRPr="00A31C6D">
          <w:rPr>
            <w:lang w:val="en-US"/>
          </w:rPr>
          <w:t>The planned applications will operate in the frequency range from 252</w:t>
        </w:r>
        <w:r>
          <w:rPr>
            <w:lang w:val="en-US"/>
          </w:rPr>
          <w:t>.72</w:t>
        </w:r>
        <w:r w:rsidRPr="00A31C6D">
          <w:rPr>
            <w:lang w:val="en-US"/>
          </w:rPr>
          <w:t xml:space="preserve"> to </w:t>
        </w:r>
        <w:r>
          <w:rPr>
            <w:lang w:val="en-US"/>
          </w:rPr>
          <w:t>321.84 GHz. Therefore, mentioned bandwidths may exceed the available bandwidth between 275 GHz to 321.84 GHz.</w:t>
        </w:r>
      </w:ins>
    </w:p>
  </w:footnote>
  <w:footnote w:id="4">
    <w:p w:rsidR="00370013" w:rsidRPr="00E74680" w:rsidRDefault="00370013">
      <w:pPr>
        <w:pStyle w:val="Funotentext"/>
        <w:rPr>
          <w:lang w:val="en-US"/>
        </w:rPr>
      </w:pPr>
      <w:ins w:id="209" w:author="Autor">
        <w:r>
          <w:rPr>
            <w:rStyle w:val="Funotenzeichen"/>
          </w:rPr>
          <w:footnoteRef/>
        </w:r>
        <w:r>
          <w:t xml:space="preserve"> </w:t>
        </w:r>
        <w:r w:rsidRPr="00A31C6D">
          <w:rPr>
            <w:lang w:val="en-US"/>
          </w:rPr>
          <w:t>The planned applications will operate in the frequency range from 252</w:t>
        </w:r>
        <w:r>
          <w:rPr>
            <w:lang w:val="en-US"/>
          </w:rPr>
          <w:t>.72</w:t>
        </w:r>
        <w:r w:rsidRPr="00A31C6D">
          <w:rPr>
            <w:lang w:val="en-US"/>
          </w:rPr>
          <w:t xml:space="preserve"> to </w:t>
        </w:r>
        <w:r>
          <w:rPr>
            <w:lang w:val="en-US"/>
          </w:rPr>
          <w:t>321.84 GHz. Therefore, mentioned bandwidths may exceed the available bandwidth between 275 GHz to 321.84 GHz.</w:t>
        </w:r>
      </w:ins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079" w:rsidRDefault="0041207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24A" w:rsidRDefault="00FA124A" w:rsidP="00330567">
    <w:pPr>
      <w:pStyle w:val="Kopfzeile"/>
      <w:rPr>
        <w:rStyle w:val="Seitenzahl"/>
      </w:rPr>
    </w:pPr>
    <w:r>
      <w:rPr>
        <w:lang w:val="en-US"/>
      </w:rPr>
      <w:t xml:space="preserve">- </w:t>
    </w:r>
    <w:r w:rsidR="004155BB"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 w:rsidR="004155BB">
      <w:rPr>
        <w:rStyle w:val="Seitenzahl"/>
      </w:rPr>
      <w:fldChar w:fldCharType="separate"/>
    </w:r>
    <w:r w:rsidR="00891404">
      <w:rPr>
        <w:rStyle w:val="Seitenzahl"/>
        <w:noProof/>
      </w:rPr>
      <w:t>2</w:t>
    </w:r>
    <w:r w:rsidR="004155BB">
      <w:rPr>
        <w:rStyle w:val="Seitenzahl"/>
      </w:rPr>
      <w:fldChar w:fldCharType="end"/>
    </w:r>
    <w:r>
      <w:rPr>
        <w:rStyle w:val="Seitenzahl"/>
      </w:rPr>
      <w:t xml:space="preserve"> -</w:t>
    </w:r>
  </w:p>
  <w:p w:rsidR="00FA124A" w:rsidRDefault="00C01D76">
    <w:pPr>
      <w:pStyle w:val="Kopfzeile"/>
      <w:rPr>
        <w:lang w:val="en-US"/>
      </w:rPr>
    </w:pPr>
    <w:r>
      <w:rPr>
        <w:lang w:val="en-US"/>
      </w:rPr>
      <w:t>5A/</w:t>
    </w:r>
    <w:r w:rsidR="006E40AE">
      <w:rPr>
        <w:lang w:val="en-US"/>
      </w:rPr>
      <w:t xml:space="preserve">114 </w:t>
    </w:r>
    <w:r w:rsidR="00875E81">
      <w:rPr>
        <w:lang w:val="en-US"/>
      </w:rPr>
      <w:t>(</w:t>
    </w:r>
    <w:r w:rsidR="006E40AE">
      <w:rPr>
        <w:lang w:val="en-US"/>
      </w:rPr>
      <w:t>Annex 28</w:t>
    </w:r>
    <w:r w:rsidR="00875E81">
      <w:rPr>
        <w:lang w:val="en-US"/>
      </w:rPr>
      <w:t>)</w:t>
    </w:r>
    <w:r>
      <w:rPr>
        <w:lang w:val="en-US"/>
      </w:rPr>
      <w:t>-E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079" w:rsidRDefault="0041207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embedSystemFonts/>
  <w:bordersDoNotSurroundHeader/>
  <w:bordersDoNotSurroundFooter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01D76"/>
    <w:rsid w:val="00005691"/>
    <w:rsid w:val="000069D4"/>
    <w:rsid w:val="000174AD"/>
    <w:rsid w:val="00047A1D"/>
    <w:rsid w:val="000604B9"/>
    <w:rsid w:val="00091DF5"/>
    <w:rsid w:val="000A7D55"/>
    <w:rsid w:val="000B7469"/>
    <w:rsid w:val="000C2E8E"/>
    <w:rsid w:val="000D413F"/>
    <w:rsid w:val="000E0E7C"/>
    <w:rsid w:val="000F1B4B"/>
    <w:rsid w:val="0012744F"/>
    <w:rsid w:val="00131178"/>
    <w:rsid w:val="00155933"/>
    <w:rsid w:val="00156F66"/>
    <w:rsid w:val="00163271"/>
    <w:rsid w:val="00172551"/>
    <w:rsid w:val="00182528"/>
    <w:rsid w:val="0018500B"/>
    <w:rsid w:val="00190924"/>
    <w:rsid w:val="00196A19"/>
    <w:rsid w:val="00200AAD"/>
    <w:rsid w:val="00202DC1"/>
    <w:rsid w:val="002079A9"/>
    <w:rsid w:val="002116EE"/>
    <w:rsid w:val="002309D8"/>
    <w:rsid w:val="00256B60"/>
    <w:rsid w:val="002A7FE2"/>
    <w:rsid w:val="002E1B4F"/>
    <w:rsid w:val="002F02DA"/>
    <w:rsid w:val="002F2E67"/>
    <w:rsid w:val="002F7CB3"/>
    <w:rsid w:val="00302645"/>
    <w:rsid w:val="00315546"/>
    <w:rsid w:val="00330567"/>
    <w:rsid w:val="00370013"/>
    <w:rsid w:val="00386A9D"/>
    <w:rsid w:val="00391081"/>
    <w:rsid w:val="003A52A4"/>
    <w:rsid w:val="003B2789"/>
    <w:rsid w:val="003C13CE"/>
    <w:rsid w:val="003E2518"/>
    <w:rsid w:val="003E7CEF"/>
    <w:rsid w:val="00412079"/>
    <w:rsid w:val="004155BB"/>
    <w:rsid w:val="0043252D"/>
    <w:rsid w:val="00471531"/>
    <w:rsid w:val="004B1EF7"/>
    <w:rsid w:val="004B3FAD"/>
    <w:rsid w:val="004B61A4"/>
    <w:rsid w:val="00501DCA"/>
    <w:rsid w:val="00513A47"/>
    <w:rsid w:val="005408DF"/>
    <w:rsid w:val="00573344"/>
    <w:rsid w:val="00583F9B"/>
    <w:rsid w:val="00590E2A"/>
    <w:rsid w:val="005A595B"/>
    <w:rsid w:val="005D21CE"/>
    <w:rsid w:val="005E5C10"/>
    <w:rsid w:val="005F2C78"/>
    <w:rsid w:val="0060300C"/>
    <w:rsid w:val="006144E4"/>
    <w:rsid w:val="00634D85"/>
    <w:rsid w:val="00645BEF"/>
    <w:rsid w:val="00650299"/>
    <w:rsid w:val="00655FC5"/>
    <w:rsid w:val="00672A09"/>
    <w:rsid w:val="006E40AE"/>
    <w:rsid w:val="006E7210"/>
    <w:rsid w:val="00721F20"/>
    <w:rsid w:val="007479AC"/>
    <w:rsid w:val="00796028"/>
    <w:rsid w:val="008046F5"/>
    <w:rsid w:val="00814E0A"/>
    <w:rsid w:val="00822581"/>
    <w:rsid w:val="008309DD"/>
    <w:rsid w:val="0083227A"/>
    <w:rsid w:val="008354FC"/>
    <w:rsid w:val="00866900"/>
    <w:rsid w:val="00875E81"/>
    <w:rsid w:val="00881BA1"/>
    <w:rsid w:val="00891404"/>
    <w:rsid w:val="008C26B8"/>
    <w:rsid w:val="008F208F"/>
    <w:rsid w:val="00916EE0"/>
    <w:rsid w:val="00921B3D"/>
    <w:rsid w:val="009443D3"/>
    <w:rsid w:val="00982084"/>
    <w:rsid w:val="00995963"/>
    <w:rsid w:val="009B61EB"/>
    <w:rsid w:val="009C2064"/>
    <w:rsid w:val="009D1697"/>
    <w:rsid w:val="009D3D1F"/>
    <w:rsid w:val="009E63C9"/>
    <w:rsid w:val="009F3A46"/>
    <w:rsid w:val="00A014F8"/>
    <w:rsid w:val="00A5173C"/>
    <w:rsid w:val="00A51869"/>
    <w:rsid w:val="00A61AEF"/>
    <w:rsid w:val="00A65203"/>
    <w:rsid w:val="00A80E36"/>
    <w:rsid w:val="00A818CA"/>
    <w:rsid w:val="00AA5889"/>
    <w:rsid w:val="00AD2345"/>
    <w:rsid w:val="00AD67EC"/>
    <w:rsid w:val="00AF173A"/>
    <w:rsid w:val="00B066A4"/>
    <w:rsid w:val="00B07488"/>
    <w:rsid w:val="00B07A13"/>
    <w:rsid w:val="00B10BE5"/>
    <w:rsid w:val="00B4279B"/>
    <w:rsid w:val="00B45FC9"/>
    <w:rsid w:val="00B81138"/>
    <w:rsid w:val="00BC7CCF"/>
    <w:rsid w:val="00BE470B"/>
    <w:rsid w:val="00C01D76"/>
    <w:rsid w:val="00C459DE"/>
    <w:rsid w:val="00C57A91"/>
    <w:rsid w:val="00CC01C2"/>
    <w:rsid w:val="00CC4CA4"/>
    <w:rsid w:val="00CD103D"/>
    <w:rsid w:val="00CE67DB"/>
    <w:rsid w:val="00CF21F2"/>
    <w:rsid w:val="00D02712"/>
    <w:rsid w:val="00D046A7"/>
    <w:rsid w:val="00D214D0"/>
    <w:rsid w:val="00D50010"/>
    <w:rsid w:val="00D6546B"/>
    <w:rsid w:val="00DB178B"/>
    <w:rsid w:val="00DC17D3"/>
    <w:rsid w:val="00DD4BED"/>
    <w:rsid w:val="00DE39F0"/>
    <w:rsid w:val="00DF0AF3"/>
    <w:rsid w:val="00DF3140"/>
    <w:rsid w:val="00DF7E9F"/>
    <w:rsid w:val="00E27D7E"/>
    <w:rsid w:val="00E42E13"/>
    <w:rsid w:val="00E56D5C"/>
    <w:rsid w:val="00E6257C"/>
    <w:rsid w:val="00E63C59"/>
    <w:rsid w:val="00E74680"/>
    <w:rsid w:val="00ED3D37"/>
    <w:rsid w:val="00F25662"/>
    <w:rsid w:val="00F42B8A"/>
    <w:rsid w:val="00F9269E"/>
    <w:rsid w:val="00FA124A"/>
    <w:rsid w:val="00FB1181"/>
    <w:rsid w:val="00FC08DD"/>
    <w:rsid w:val="00FC2316"/>
    <w:rsid w:val="00FC2CFD"/>
    <w:rsid w:val="00FD6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MS Mincho" w:hAnsi="CG Times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F208F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8F208F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berschrift2">
    <w:name w:val="heading 2"/>
    <w:basedOn w:val="berschrift1"/>
    <w:next w:val="Standard"/>
    <w:qFormat/>
    <w:rsid w:val="008F208F"/>
    <w:pPr>
      <w:spacing w:before="200"/>
      <w:outlineLvl w:val="1"/>
    </w:pPr>
    <w:rPr>
      <w:sz w:val="24"/>
    </w:rPr>
  </w:style>
  <w:style w:type="paragraph" w:styleId="berschrift3">
    <w:name w:val="heading 3"/>
    <w:basedOn w:val="berschrift1"/>
    <w:next w:val="Standard"/>
    <w:qFormat/>
    <w:rsid w:val="008F208F"/>
    <w:pPr>
      <w:tabs>
        <w:tab w:val="clear" w:pos="1134"/>
      </w:tabs>
      <w:spacing w:before="200"/>
      <w:outlineLvl w:val="2"/>
    </w:pPr>
    <w:rPr>
      <w:sz w:val="24"/>
    </w:rPr>
  </w:style>
  <w:style w:type="paragraph" w:styleId="berschrift4">
    <w:name w:val="heading 4"/>
    <w:basedOn w:val="berschrift3"/>
    <w:next w:val="Standard"/>
    <w:qFormat/>
    <w:rsid w:val="008F208F"/>
    <w:pPr>
      <w:outlineLvl w:val="3"/>
    </w:pPr>
  </w:style>
  <w:style w:type="paragraph" w:styleId="berschrift5">
    <w:name w:val="heading 5"/>
    <w:basedOn w:val="berschrift4"/>
    <w:next w:val="Standard"/>
    <w:qFormat/>
    <w:rsid w:val="008F208F"/>
    <w:pPr>
      <w:outlineLvl w:val="4"/>
    </w:pPr>
  </w:style>
  <w:style w:type="paragraph" w:styleId="berschrift6">
    <w:name w:val="heading 6"/>
    <w:basedOn w:val="berschrift4"/>
    <w:next w:val="Standard"/>
    <w:qFormat/>
    <w:rsid w:val="008F208F"/>
    <w:pPr>
      <w:outlineLvl w:val="5"/>
    </w:pPr>
  </w:style>
  <w:style w:type="paragraph" w:styleId="berschrift7">
    <w:name w:val="heading 7"/>
    <w:basedOn w:val="berschrift6"/>
    <w:next w:val="Standard"/>
    <w:qFormat/>
    <w:rsid w:val="008F208F"/>
    <w:pPr>
      <w:outlineLvl w:val="6"/>
    </w:pPr>
  </w:style>
  <w:style w:type="paragraph" w:styleId="berschrift8">
    <w:name w:val="heading 8"/>
    <w:basedOn w:val="berschrift6"/>
    <w:next w:val="Standard"/>
    <w:qFormat/>
    <w:rsid w:val="008F208F"/>
    <w:pPr>
      <w:outlineLvl w:val="7"/>
    </w:pPr>
  </w:style>
  <w:style w:type="paragraph" w:styleId="berschrift9">
    <w:name w:val="heading 9"/>
    <w:basedOn w:val="berschrift6"/>
    <w:next w:val="Standard"/>
    <w:qFormat/>
    <w:rsid w:val="008F208F"/>
    <w:pPr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Normalaftertitle">
    <w:name w:val="Normal_after_title"/>
    <w:basedOn w:val="Standard"/>
    <w:next w:val="Standard"/>
    <w:rsid w:val="00D02712"/>
    <w:pPr>
      <w:spacing w:before="360"/>
    </w:pPr>
  </w:style>
  <w:style w:type="paragraph" w:customStyle="1" w:styleId="Artheading">
    <w:name w:val="Art_heading"/>
    <w:basedOn w:val="Standard"/>
    <w:next w:val="Standard"/>
    <w:rsid w:val="008F208F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Standard"/>
    <w:next w:val="Standard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Standard"/>
    <w:next w:val="Standard"/>
    <w:rsid w:val="008F208F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Standard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Standard"/>
    <w:next w:val="Standard"/>
    <w:rsid w:val="008F208F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Standard"/>
    <w:rsid w:val="008F208F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Standard"/>
    <w:rsid w:val="008F208F"/>
  </w:style>
  <w:style w:type="character" w:styleId="Endnotenzeichen">
    <w:name w:val="endnote reference"/>
    <w:basedOn w:val="Absatz-Standardschriftart"/>
    <w:rsid w:val="008F208F"/>
    <w:rPr>
      <w:vertAlign w:val="superscript"/>
    </w:rPr>
  </w:style>
  <w:style w:type="paragraph" w:customStyle="1" w:styleId="enumlev1">
    <w:name w:val="enumlev1"/>
    <w:basedOn w:val="Standard"/>
    <w:rsid w:val="008F208F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8F208F"/>
    <w:pPr>
      <w:ind w:left="1871" w:hanging="737"/>
    </w:pPr>
  </w:style>
  <w:style w:type="paragraph" w:customStyle="1" w:styleId="enumlev3">
    <w:name w:val="enumlev3"/>
    <w:basedOn w:val="enumlev2"/>
    <w:rsid w:val="008F208F"/>
    <w:pPr>
      <w:ind w:left="2268" w:hanging="397"/>
    </w:pPr>
  </w:style>
  <w:style w:type="paragraph" w:customStyle="1" w:styleId="Equation">
    <w:name w:val="Equation"/>
    <w:basedOn w:val="Standard"/>
    <w:rsid w:val="008F208F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Standardeinzug"/>
    <w:rsid w:val="008F208F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Standard"/>
    <w:rsid w:val="008F208F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Standard"/>
    <w:rsid w:val="008F208F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Standard"/>
    <w:rsid w:val="008F208F"/>
    <w:pPr>
      <w:keepNext w:val="0"/>
    </w:pPr>
  </w:style>
  <w:style w:type="paragraph" w:styleId="Fuzeile">
    <w:name w:val="footer"/>
    <w:basedOn w:val="Standard"/>
    <w:link w:val="FuzeileZchn"/>
    <w:rsid w:val="008F208F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uzeile"/>
    <w:rsid w:val="008F208F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unotenzeichen">
    <w:name w:val="footnote reference"/>
    <w:aliases w:val="Footnote Reference/,Appel note de bas de p"/>
    <w:basedOn w:val="Absatz-Standardschriftart"/>
    <w:rsid w:val="008F208F"/>
    <w:rPr>
      <w:position w:val="6"/>
      <w:sz w:val="18"/>
    </w:rPr>
  </w:style>
  <w:style w:type="paragraph" w:styleId="Funotentext">
    <w:name w:val="footnote text"/>
    <w:aliases w:val="DNV-FT,ALTS FOOTNOTE,Footnote Text Char1,Footnote Text Char Char1,Footnote Text Char4 Char Char,Footnote Text Char1 Char1 Char1 Char,Footnote Text Char Char1 Char1 Char Char,Footnote Text Char1 Char1 Char1 Char Char Char1"/>
    <w:basedOn w:val="Standard"/>
    <w:link w:val="FunotentextZchn"/>
    <w:rsid w:val="008F208F"/>
    <w:pPr>
      <w:keepLines/>
      <w:tabs>
        <w:tab w:val="left" w:pos="255"/>
      </w:tabs>
    </w:pPr>
  </w:style>
  <w:style w:type="paragraph" w:customStyle="1" w:styleId="Note">
    <w:name w:val="Note"/>
    <w:basedOn w:val="Standard"/>
    <w:next w:val="Standard"/>
    <w:rsid w:val="008F208F"/>
    <w:pPr>
      <w:tabs>
        <w:tab w:val="left" w:pos="284"/>
      </w:tabs>
      <w:spacing w:before="80"/>
    </w:pPr>
  </w:style>
  <w:style w:type="paragraph" w:styleId="Kopfzeile">
    <w:name w:val="header"/>
    <w:basedOn w:val="Standard"/>
    <w:link w:val="KopfzeileZchn"/>
    <w:rsid w:val="008F208F"/>
    <w:pPr>
      <w:spacing w:before="0"/>
      <w:jc w:val="center"/>
    </w:pPr>
    <w:rPr>
      <w:sz w:val="18"/>
    </w:rPr>
  </w:style>
  <w:style w:type="paragraph" w:styleId="Index1">
    <w:name w:val="index 1"/>
    <w:basedOn w:val="Standard"/>
    <w:next w:val="Standard"/>
    <w:semiHidden/>
    <w:rsid w:val="00E63C59"/>
  </w:style>
  <w:style w:type="paragraph" w:styleId="Index2">
    <w:name w:val="index 2"/>
    <w:basedOn w:val="Standard"/>
    <w:next w:val="Standard"/>
    <w:semiHidden/>
    <w:rsid w:val="00E63C59"/>
    <w:pPr>
      <w:ind w:left="283"/>
    </w:pPr>
  </w:style>
  <w:style w:type="paragraph" w:styleId="Index3">
    <w:name w:val="index 3"/>
    <w:basedOn w:val="Standard"/>
    <w:next w:val="Standard"/>
    <w:semiHidden/>
    <w:rsid w:val="00E63C59"/>
    <w:pPr>
      <w:ind w:left="566"/>
    </w:pPr>
  </w:style>
  <w:style w:type="paragraph" w:customStyle="1" w:styleId="PartNo">
    <w:name w:val="Part_No"/>
    <w:basedOn w:val="AnnexNo"/>
    <w:next w:val="Standard"/>
    <w:rsid w:val="008F208F"/>
  </w:style>
  <w:style w:type="paragraph" w:customStyle="1" w:styleId="Partref">
    <w:name w:val="Part_ref"/>
    <w:basedOn w:val="Annexref"/>
    <w:next w:val="Standard"/>
    <w:rsid w:val="008F208F"/>
  </w:style>
  <w:style w:type="paragraph" w:customStyle="1" w:styleId="Parttitle">
    <w:name w:val="Part_title"/>
    <w:basedOn w:val="Annextitle"/>
    <w:next w:val="Normalaftertitle0"/>
    <w:rsid w:val="008F208F"/>
  </w:style>
  <w:style w:type="paragraph" w:customStyle="1" w:styleId="RecNo">
    <w:name w:val="Rec_No"/>
    <w:basedOn w:val="Standard"/>
    <w:next w:val="Standard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Standard"/>
    <w:rsid w:val="008F208F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Standard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date">
    <w:name w:val="Question_date"/>
    <w:basedOn w:val="Standard"/>
    <w:next w:val="Normalaftertitle0"/>
    <w:rsid w:val="008F208F"/>
    <w:pPr>
      <w:keepNext/>
      <w:keepLines/>
      <w:jc w:val="right"/>
    </w:pPr>
    <w:rPr>
      <w:sz w:val="22"/>
    </w:rPr>
  </w:style>
  <w:style w:type="paragraph" w:customStyle="1" w:styleId="QuestionNo">
    <w:name w:val="Question_No"/>
    <w:basedOn w:val="Standard"/>
    <w:next w:val="Standard"/>
    <w:rsid w:val="008F208F"/>
    <w:pPr>
      <w:keepNext/>
      <w:keepLines/>
      <w:spacing w:before="480"/>
      <w:jc w:val="center"/>
    </w:pPr>
    <w:rPr>
      <w:caps/>
      <w:sz w:val="28"/>
    </w:rPr>
  </w:style>
  <w:style w:type="paragraph" w:customStyle="1" w:styleId="Questiontitle">
    <w:name w:val="Question_title"/>
    <w:basedOn w:val="Standard"/>
    <w:next w:val="Standard"/>
    <w:rsid w:val="008F208F"/>
    <w:pPr>
      <w:keepNext/>
      <w:keepLines/>
      <w:spacing w:before="240"/>
      <w:jc w:val="center"/>
    </w:pPr>
    <w:rPr>
      <w:rFonts w:ascii="Times New Roman Bold" w:hAnsi="Times New Roman Bold"/>
      <w:b/>
      <w:sz w:val="28"/>
    </w:rPr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Standard"/>
    <w:rsid w:val="00E63C59"/>
    <w:pPr>
      <w:ind w:left="1134" w:hanging="1134"/>
    </w:pPr>
  </w:style>
  <w:style w:type="paragraph" w:customStyle="1" w:styleId="Reftitle">
    <w:name w:val="Ref_title"/>
    <w:basedOn w:val="Standard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Standard"/>
    <w:rsid w:val="008F208F"/>
  </w:style>
  <w:style w:type="paragraph" w:customStyle="1" w:styleId="Restitle">
    <w:name w:val="Res_title"/>
    <w:basedOn w:val="Rectitle"/>
    <w:next w:val="Standard"/>
    <w:rsid w:val="008F208F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Standard"/>
    <w:rsid w:val="008F208F"/>
  </w:style>
  <w:style w:type="paragraph" w:customStyle="1" w:styleId="Sectiontitle">
    <w:name w:val="Section_title"/>
    <w:basedOn w:val="Annextitle"/>
    <w:next w:val="Normalaftertitle0"/>
    <w:rsid w:val="008F208F"/>
  </w:style>
  <w:style w:type="paragraph" w:customStyle="1" w:styleId="Source">
    <w:name w:val="Source"/>
    <w:basedOn w:val="Standard"/>
    <w:next w:val="Standard"/>
    <w:rsid w:val="008F208F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uzeile"/>
    <w:rsid w:val="008F208F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Standard"/>
    <w:rsid w:val="008F208F"/>
    <w:pPr>
      <w:keepNext/>
      <w:spacing w:before="80" w:after="80"/>
      <w:jc w:val="center"/>
    </w:pPr>
    <w:rPr>
      <w:rFonts w:ascii="Times New Roman Bold" w:hAnsi="Times New Roman Bold" w:cs="Times New Roman Bold"/>
      <w:b/>
      <w:sz w:val="20"/>
    </w:rPr>
  </w:style>
  <w:style w:type="paragraph" w:customStyle="1" w:styleId="Tablelegend">
    <w:name w:val="Table_legend"/>
    <w:basedOn w:val="Standard"/>
    <w:rsid w:val="008F208F"/>
    <w:rPr>
      <w:sz w:val="20"/>
    </w:rPr>
  </w:style>
  <w:style w:type="paragraph" w:customStyle="1" w:styleId="TableNo">
    <w:name w:val="Table_No"/>
    <w:basedOn w:val="Standard"/>
    <w:next w:val="Standard"/>
    <w:rsid w:val="008F208F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Standard"/>
    <w:next w:val="Tabletext"/>
    <w:rsid w:val="008F208F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Standard"/>
    <w:next w:val="Standard"/>
    <w:rsid w:val="008F208F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Standard"/>
    <w:rsid w:val="008F208F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Standard"/>
    <w:rsid w:val="008F208F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Standard"/>
    <w:rsid w:val="008F208F"/>
    <w:pPr>
      <w:spacing w:before="240"/>
    </w:pPr>
    <w:rPr>
      <w:caps w:val="0"/>
    </w:rPr>
  </w:style>
  <w:style w:type="paragraph" w:customStyle="1" w:styleId="Title4">
    <w:name w:val="Title 4"/>
    <w:basedOn w:val="Title3"/>
    <w:next w:val="berschrift1"/>
    <w:rsid w:val="008F208F"/>
    <w:rPr>
      <w:b/>
    </w:rPr>
  </w:style>
  <w:style w:type="paragraph" w:customStyle="1" w:styleId="toc0">
    <w:name w:val="toc 0"/>
    <w:basedOn w:val="Standard"/>
    <w:next w:val="Verzeichnis1"/>
    <w:rsid w:val="008F208F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Verzeichnis1">
    <w:name w:val="toc 1"/>
    <w:basedOn w:val="Standard"/>
    <w:rsid w:val="008F208F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Verzeichnis2">
    <w:name w:val="toc 2"/>
    <w:basedOn w:val="Verzeichnis1"/>
    <w:rsid w:val="008F208F"/>
    <w:pPr>
      <w:spacing w:before="120"/>
    </w:pPr>
  </w:style>
  <w:style w:type="paragraph" w:styleId="Verzeichnis3">
    <w:name w:val="toc 3"/>
    <w:basedOn w:val="Verzeichnis2"/>
    <w:rsid w:val="008F208F"/>
  </w:style>
  <w:style w:type="paragraph" w:styleId="Verzeichnis4">
    <w:name w:val="toc 4"/>
    <w:basedOn w:val="Verzeichnis3"/>
    <w:rsid w:val="008F208F"/>
  </w:style>
  <w:style w:type="paragraph" w:styleId="Verzeichnis5">
    <w:name w:val="toc 5"/>
    <w:basedOn w:val="Verzeichnis4"/>
    <w:rsid w:val="008F208F"/>
  </w:style>
  <w:style w:type="paragraph" w:styleId="Verzeichnis6">
    <w:name w:val="toc 6"/>
    <w:basedOn w:val="Verzeichnis4"/>
    <w:rsid w:val="008F208F"/>
  </w:style>
  <w:style w:type="paragraph" w:styleId="Verzeichnis7">
    <w:name w:val="toc 7"/>
    <w:basedOn w:val="Verzeichnis4"/>
    <w:rsid w:val="008F208F"/>
  </w:style>
  <w:style w:type="paragraph" w:styleId="Verzeichnis8">
    <w:name w:val="toc 8"/>
    <w:basedOn w:val="Verzeichnis4"/>
    <w:rsid w:val="008F208F"/>
  </w:style>
  <w:style w:type="character" w:customStyle="1" w:styleId="Appdef">
    <w:name w:val="App_def"/>
    <w:basedOn w:val="Absatz-Standardschriftart"/>
    <w:rsid w:val="008F208F"/>
    <w:rPr>
      <w:rFonts w:ascii="Times New Roman" w:hAnsi="Times New Roman"/>
      <w:b/>
    </w:rPr>
  </w:style>
  <w:style w:type="character" w:customStyle="1" w:styleId="Appref">
    <w:name w:val="App_ref"/>
    <w:basedOn w:val="Absatz-Standardschriftart"/>
    <w:rsid w:val="008F208F"/>
  </w:style>
  <w:style w:type="character" w:customStyle="1" w:styleId="Artdef">
    <w:name w:val="Art_def"/>
    <w:basedOn w:val="Absatz-Standardschriftart"/>
    <w:rsid w:val="008F208F"/>
    <w:rPr>
      <w:rFonts w:ascii="Times New Roman" w:hAnsi="Times New Roman"/>
      <w:b/>
    </w:rPr>
  </w:style>
  <w:style w:type="character" w:customStyle="1" w:styleId="Artref">
    <w:name w:val="Art_ref"/>
    <w:basedOn w:val="Absatz-Standardschriftart"/>
    <w:rsid w:val="008F208F"/>
  </w:style>
  <w:style w:type="character" w:customStyle="1" w:styleId="Recdef">
    <w:name w:val="Rec_def"/>
    <w:basedOn w:val="Absatz-Standardschriftart"/>
    <w:rsid w:val="00E63C59"/>
    <w:rPr>
      <w:b/>
    </w:rPr>
  </w:style>
  <w:style w:type="character" w:customStyle="1" w:styleId="Resdef">
    <w:name w:val="Res_def"/>
    <w:basedOn w:val="Absatz-Standardschriftar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Absatz-Standardschriftart"/>
    <w:rsid w:val="008F208F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Standard"/>
    <w:rsid w:val="008F208F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8F208F"/>
    <w:rPr>
      <w:b w:val="0"/>
      <w:i/>
    </w:rPr>
  </w:style>
  <w:style w:type="paragraph" w:customStyle="1" w:styleId="Headingi">
    <w:name w:val="Heading_i"/>
    <w:basedOn w:val="Standard"/>
    <w:next w:val="Standard"/>
    <w:qFormat/>
    <w:rsid w:val="008F208F"/>
    <w:pPr>
      <w:spacing w:before="160"/>
    </w:pPr>
    <w:rPr>
      <w:i/>
    </w:rPr>
  </w:style>
  <w:style w:type="paragraph" w:customStyle="1" w:styleId="Headingb">
    <w:name w:val="Heading_b"/>
    <w:basedOn w:val="Standard"/>
    <w:next w:val="Standard"/>
    <w:qFormat/>
    <w:rsid w:val="008F208F"/>
    <w:pPr>
      <w:spacing w:before="160"/>
    </w:pPr>
    <w:rPr>
      <w:rFonts w:ascii="Times New Roman Bold" w:hAnsi="Times New Roman Bold" w:cs="Times New Roman Bold"/>
      <w:b/>
      <w:lang w:val="fr-CH"/>
    </w:rPr>
  </w:style>
  <w:style w:type="paragraph" w:customStyle="1" w:styleId="Figure">
    <w:name w:val="Figure"/>
    <w:basedOn w:val="Standard"/>
    <w:next w:val="Standard"/>
    <w:rsid w:val="008F208F"/>
    <w:pPr>
      <w:keepNext/>
      <w:keepLines/>
      <w:jc w:val="center"/>
    </w:pPr>
  </w:style>
  <w:style w:type="character" w:styleId="Seitenzahl">
    <w:name w:val="page number"/>
    <w:basedOn w:val="Absatz-Standardschriftart"/>
    <w:rsid w:val="00E63C59"/>
  </w:style>
  <w:style w:type="paragraph" w:customStyle="1" w:styleId="Figuretitle">
    <w:name w:val="Figure_title"/>
    <w:basedOn w:val="Standard"/>
    <w:next w:val="Standard"/>
    <w:rsid w:val="008F208F"/>
    <w:pPr>
      <w:keepNext/>
      <w:keepLines/>
      <w:spacing w:before="0" w:after="480"/>
      <w:jc w:val="center"/>
    </w:pPr>
    <w:rPr>
      <w:rFonts w:ascii="Times New Roman Bold" w:hAnsi="Times New Roman Bold"/>
      <w:b/>
      <w:sz w:val="20"/>
    </w:rPr>
  </w:style>
  <w:style w:type="paragraph" w:customStyle="1" w:styleId="FigureNo">
    <w:name w:val="Figure_No"/>
    <w:basedOn w:val="Standard"/>
    <w:next w:val="Standard"/>
    <w:rsid w:val="008F208F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Standard"/>
    <w:next w:val="Standard"/>
    <w:rsid w:val="008F208F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Standard"/>
    <w:next w:val="Standard"/>
    <w:rsid w:val="008F208F"/>
    <w:pPr>
      <w:keepNext/>
      <w:keepLines/>
      <w:spacing w:after="280"/>
      <w:jc w:val="center"/>
    </w:pPr>
  </w:style>
  <w:style w:type="paragraph" w:customStyle="1" w:styleId="Annextitle">
    <w:name w:val="Annex_title"/>
    <w:basedOn w:val="Standard"/>
    <w:next w:val="Standard"/>
    <w:rsid w:val="008F208F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8F208F"/>
  </w:style>
  <w:style w:type="paragraph" w:customStyle="1" w:styleId="Appendixref">
    <w:name w:val="Appendix_ref"/>
    <w:basedOn w:val="Annexref"/>
    <w:next w:val="Annextitle"/>
    <w:rsid w:val="008F208F"/>
  </w:style>
  <w:style w:type="paragraph" w:customStyle="1" w:styleId="Appendixtitle">
    <w:name w:val="Appendix_title"/>
    <w:basedOn w:val="Annextitle"/>
    <w:next w:val="Standard"/>
    <w:rsid w:val="008F208F"/>
  </w:style>
  <w:style w:type="paragraph" w:customStyle="1" w:styleId="Border">
    <w:name w:val="Border"/>
    <w:basedOn w:val="Standard"/>
    <w:rsid w:val="008F208F"/>
    <w:pPr>
      <w:pBdr>
        <w:bottom w:val="single" w:sz="6" w:space="0" w:color="auto"/>
      </w:pBdr>
      <w:tabs>
        <w:tab w:val="clear" w:pos="1134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0" w:line="10" w:lineRule="exact"/>
      <w:ind w:left="28" w:right="28"/>
      <w:jc w:val="center"/>
    </w:pPr>
    <w:rPr>
      <w:b/>
      <w:noProof/>
      <w:sz w:val="20"/>
    </w:rPr>
  </w:style>
  <w:style w:type="paragraph" w:styleId="Standardeinzug">
    <w:name w:val="Normal Indent"/>
    <w:basedOn w:val="Standard"/>
    <w:rsid w:val="008F208F"/>
    <w:pPr>
      <w:ind w:left="1134"/>
    </w:pPr>
  </w:style>
  <w:style w:type="paragraph" w:styleId="Index4">
    <w:name w:val="index 4"/>
    <w:basedOn w:val="Standard"/>
    <w:next w:val="Standard"/>
    <w:rsid w:val="00E63C59"/>
    <w:pPr>
      <w:ind w:left="849"/>
    </w:pPr>
  </w:style>
  <w:style w:type="paragraph" w:styleId="Index5">
    <w:name w:val="index 5"/>
    <w:basedOn w:val="Standard"/>
    <w:next w:val="Standard"/>
    <w:rsid w:val="00E63C59"/>
    <w:pPr>
      <w:ind w:left="1132"/>
    </w:pPr>
  </w:style>
  <w:style w:type="paragraph" w:styleId="Index6">
    <w:name w:val="index 6"/>
    <w:basedOn w:val="Standard"/>
    <w:next w:val="Standard"/>
    <w:rsid w:val="00E63C59"/>
    <w:pPr>
      <w:ind w:left="1415"/>
    </w:pPr>
  </w:style>
  <w:style w:type="paragraph" w:styleId="Index7">
    <w:name w:val="index 7"/>
    <w:basedOn w:val="Standard"/>
    <w:next w:val="Standard"/>
    <w:rsid w:val="00E63C59"/>
    <w:pPr>
      <w:ind w:left="1698"/>
    </w:pPr>
  </w:style>
  <w:style w:type="paragraph" w:styleId="Indexberschrift">
    <w:name w:val="index heading"/>
    <w:basedOn w:val="Standard"/>
    <w:next w:val="Index1"/>
    <w:rsid w:val="00E63C59"/>
  </w:style>
  <w:style w:type="character" w:styleId="Zeilennummer">
    <w:name w:val="line number"/>
    <w:basedOn w:val="Absatz-Standardschriftart"/>
    <w:rsid w:val="00E63C59"/>
  </w:style>
  <w:style w:type="paragraph" w:customStyle="1" w:styleId="Normalaftertitle0">
    <w:name w:val="Normal after title"/>
    <w:basedOn w:val="Standard"/>
    <w:next w:val="Standard"/>
    <w:rsid w:val="008F208F"/>
    <w:pPr>
      <w:spacing w:before="280"/>
    </w:pPr>
  </w:style>
  <w:style w:type="paragraph" w:customStyle="1" w:styleId="Proposal">
    <w:name w:val="Proposal"/>
    <w:basedOn w:val="Standard"/>
    <w:next w:val="Standard"/>
    <w:rsid w:val="008F208F"/>
    <w:pPr>
      <w:keepNext/>
      <w:spacing w:before="240"/>
    </w:pPr>
    <w:rPr>
      <w:rFonts w:hAnsi="Times New Roman Bold"/>
      <w:b/>
    </w:rPr>
  </w:style>
  <w:style w:type="paragraph" w:customStyle="1" w:styleId="Reasons">
    <w:name w:val="Reasons"/>
    <w:basedOn w:val="Standard"/>
    <w:qFormat/>
    <w:rsid w:val="008F208F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8F208F"/>
    <w:rPr>
      <w:b w:val="0"/>
    </w:rPr>
  </w:style>
  <w:style w:type="paragraph" w:customStyle="1" w:styleId="TableTextS5">
    <w:name w:val="Table_TextS5"/>
    <w:basedOn w:val="Standard"/>
    <w:rsid w:val="008F208F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paragraph" w:customStyle="1" w:styleId="Agendaitem">
    <w:name w:val="Agenda_item"/>
    <w:basedOn w:val="Standard"/>
    <w:next w:val="Standard"/>
    <w:qFormat/>
    <w:rsid w:val="008F208F"/>
    <w:pPr>
      <w:overflowPunct/>
      <w:autoSpaceDE/>
      <w:autoSpaceDN/>
      <w:adjustRightInd/>
      <w:spacing w:before="240"/>
      <w:jc w:val="center"/>
      <w:textAlignment w:val="auto"/>
    </w:pPr>
    <w:rPr>
      <w:sz w:val="28"/>
      <w:lang w:val="es-ES_tradnl"/>
    </w:rPr>
  </w:style>
  <w:style w:type="paragraph" w:customStyle="1" w:styleId="AppArtNo">
    <w:name w:val="App_Art_No"/>
    <w:basedOn w:val="ArtNo"/>
    <w:qFormat/>
    <w:rsid w:val="008F208F"/>
  </w:style>
  <w:style w:type="paragraph" w:customStyle="1" w:styleId="AppArttitle">
    <w:name w:val="App_Art_title"/>
    <w:basedOn w:val="Arttitle"/>
    <w:qFormat/>
    <w:rsid w:val="008F208F"/>
  </w:style>
  <w:style w:type="paragraph" w:customStyle="1" w:styleId="ApptoAnnex">
    <w:name w:val="App_to_Annex"/>
    <w:basedOn w:val="AppendixNo"/>
    <w:next w:val="Standard"/>
    <w:qFormat/>
    <w:rsid w:val="008F208F"/>
  </w:style>
  <w:style w:type="paragraph" w:customStyle="1" w:styleId="Committee">
    <w:name w:val="Committee"/>
    <w:basedOn w:val="Standard"/>
    <w:qFormat/>
    <w:rsid w:val="008F208F"/>
    <w:pPr>
      <w:framePr w:hSpace="180" w:wrap="around" w:hAnchor="margin" w:y="-675"/>
      <w:tabs>
        <w:tab w:val="left" w:pos="851"/>
      </w:tabs>
      <w:spacing w:before="0" w:line="240" w:lineRule="atLeast"/>
    </w:pPr>
    <w:rPr>
      <w:rFonts w:asciiTheme="minorHAnsi" w:hAnsiTheme="minorHAnsi" w:cstheme="minorHAnsi"/>
      <w:b/>
      <w:szCs w:val="24"/>
    </w:rPr>
  </w:style>
  <w:style w:type="character" w:customStyle="1" w:styleId="FuzeileZchn">
    <w:name w:val="Fußzeile Zchn"/>
    <w:basedOn w:val="Absatz-Standardschriftart"/>
    <w:link w:val="Fuzeile"/>
    <w:rsid w:val="008F208F"/>
    <w:rPr>
      <w:rFonts w:ascii="Times New Roman" w:hAnsi="Times New Roman"/>
      <w:caps/>
      <w:noProof/>
      <w:sz w:val="16"/>
      <w:lang w:val="en-GB" w:eastAsia="en-US"/>
    </w:rPr>
  </w:style>
  <w:style w:type="character" w:customStyle="1" w:styleId="FunotentextZchn">
    <w:name w:val="Fußnotentext Zchn"/>
    <w:aliases w:val="DNV-FT Zchn,ALTS FOOTNOTE Zchn,Footnote Text Char1 Zchn,Footnote Text Char Char1 Zchn,Footnote Text Char4 Char Char Zchn,Footnote Text Char1 Char1 Char1 Char Zchn,Footnote Text Char Char1 Char1 Char Char Zchn"/>
    <w:basedOn w:val="Absatz-Standardschriftart"/>
    <w:link w:val="Funotentext"/>
    <w:rsid w:val="008F208F"/>
    <w:rPr>
      <w:rFonts w:ascii="Times New Roman" w:hAnsi="Times New Roman"/>
      <w:sz w:val="24"/>
      <w:lang w:val="en-GB" w:eastAsia="en-US"/>
    </w:rPr>
  </w:style>
  <w:style w:type="character" w:customStyle="1" w:styleId="KopfzeileZchn">
    <w:name w:val="Kopfzeile Zchn"/>
    <w:basedOn w:val="Absatz-Standardschriftart"/>
    <w:link w:val="Kopfzeile"/>
    <w:rsid w:val="008F208F"/>
    <w:rPr>
      <w:rFonts w:ascii="Times New Roman" w:hAnsi="Times New Roman"/>
      <w:sz w:val="18"/>
      <w:lang w:val="en-GB" w:eastAsia="en-US"/>
    </w:rPr>
  </w:style>
  <w:style w:type="paragraph" w:customStyle="1" w:styleId="Normalend">
    <w:name w:val="Normal_end"/>
    <w:basedOn w:val="Standard"/>
    <w:next w:val="Standard"/>
    <w:qFormat/>
    <w:rsid w:val="008F208F"/>
    <w:rPr>
      <w:lang w:val="en-US"/>
    </w:rPr>
  </w:style>
  <w:style w:type="paragraph" w:customStyle="1" w:styleId="Part1">
    <w:name w:val="Part_1"/>
    <w:basedOn w:val="Section1"/>
    <w:next w:val="Section1"/>
    <w:qFormat/>
    <w:rsid w:val="008F208F"/>
  </w:style>
  <w:style w:type="paragraph" w:customStyle="1" w:styleId="Subsection1">
    <w:name w:val="Subsection_1"/>
    <w:basedOn w:val="Section1"/>
    <w:next w:val="Normalaftertitle0"/>
    <w:qFormat/>
    <w:rsid w:val="008F208F"/>
  </w:style>
  <w:style w:type="paragraph" w:customStyle="1" w:styleId="Volumetitle">
    <w:name w:val="Volume_title"/>
    <w:basedOn w:val="Standard"/>
    <w:qFormat/>
    <w:rsid w:val="008F208F"/>
    <w:pPr>
      <w:jc w:val="center"/>
    </w:pPr>
    <w:rPr>
      <w:b/>
      <w:bCs/>
      <w:sz w:val="28"/>
      <w:szCs w:val="28"/>
    </w:rPr>
  </w:style>
  <w:style w:type="character" w:styleId="Hyperlink">
    <w:name w:val="Hyperlink"/>
    <w:basedOn w:val="Absatz-Standardschriftart"/>
    <w:unhideWhenUsed/>
    <w:rsid w:val="000D413F"/>
    <w:rPr>
      <w:color w:val="0000FF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9"/>
    <w:rsid w:val="000D413F"/>
    <w:rPr>
      <w:rFonts w:ascii="Times New Roman" w:hAnsi="Times New Roman"/>
      <w:b/>
      <w:sz w:val="28"/>
      <w:lang w:val="en-GB" w:eastAsia="en-US"/>
    </w:rPr>
  </w:style>
  <w:style w:type="paragraph" w:customStyle="1" w:styleId="Tablefin">
    <w:name w:val="Table_fin"/>
    <w:basedOn w:val="Standard"/>
    <w:rsid w:val="000D413F"/>
    <w:pPr>
      <w:spacing w:before="0"/>
    </w:pPr>
    <w:rPr>
      <w:sz w:val="20"/>
      <w:lang w:val="en-US"/>
    </w:rPr>
  </w:style>
  <w:style w:type="paragraph" w:styleId="Sprechblasentext">
    <w:name w:val="Balloon Text"/>
    <w:basedOn w:val="Standard"/>
    <w:link w:val="SprechblasentextZchn"/>
    <w:semiHidden/>
    <w:unhideWhenUsed/>
    <w:rsid w:val="006E7210"/>
    <w:pPr>
      <w:spacing w:before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6E7210"/>
    <w:rPr>
      <w:rFonts w:ascii="Tahoma" w:hAnsi="Tahoma" w:cs="Tahoma"/>
      <w:sz w:val="16"/>
      <w:szCs w:val="16"/>
      <w:lang w:val="en-GB" w:eastAsia="en-US"/>
    </w:rPr>
  </w:style>
  <w:style w:type="character" w:styleId="Kommentarzeichen">
    <w:name w:val="annotation reference"/>
    <w:basedOn w:val="Absatz-Standardschriftart"/>
    <w:semiHidden/>
    <w:unhideWhenUsed/>
    <w:rsid w:val="00916EE0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916EE0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916EE0"/>
    <w:rPr>
      <w:rFonts w:ascii="Times New Roman" w:hAnsi="Times New Roman"/>
      <w:lang w:val="en-GB" w:eastAsia="en-US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916EE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916EE0"/>
    <w:rPr>
      <w:rFonts w:ascii="Times New Roman" w:hAnsi="Times New Roman"/>
      <w:b/>
      <w:bCs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5.png"/><Relationship Id="rId18" Type="http://schemas.openxmlformats.org/officeDocument/2006/relationships/header" Target="header2.xml"/><Relationship Id="rId3" Type="http://schemas.microsoft.com/office/2007/relationships/stylesWithEffects" Target="stylesWithEffect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fontTable" Target="fontTable.xml"/><Relationship Id="rId10" Type="http://schemas.openxmlformats.org/officeDocument/2006/relationships/comments" Target="comments.xm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jpe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CF9D7-B496-4973-86C2-1D2CC2812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841</Words>
  <Characters>4799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2016-09-13T07:25:00Z</dcterms:created>
  <dcterms:modified xsi:type="dcterms:W3CDTF">2016-09-13T07:25:00Z</dcterms:modified>
</cp:coreProperties>
</file>