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09C9BE" w14:textId="61E9545F" w:rsidR="00EC40D4" w:rsidRPr="00E766E5" w:rsidDel="004D18E2" w:rsidRDefault="00EC40D4" w:rsidP="00A8548D">
      <w:pPr>
        <w:jc w:val="both"/>
        <w:rPr>
          <w:del w:id="0" w:author="Holcomb, Jay" w:date="2016-03-16T17:34:00Z"/>
          <w:b/>
          <w:sz w:val="28"/>
        </w:rPr>
      </w:pPr>
    </w:p>
    <w:p w14:paraId="6B8D535D" w14:textId="4D3A8904" w:rsidR="005D678E" w:rsidRDefault="005D678E">
      <w:pPr>
        <w:rPr>
          <w:b/>
          <w:sz w:val="28"/>
        </w:rPr>
      </w:pPr>
      <w:bookmarkStart w:id="1" w:name="_GoBack"/>
      <w:bookmarkEnd w:id="1"/>
    </w:p>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5D678E" w14:paraId="5DDE8E7E" w14:textId="77777777" w:rsidTr="003A698E">
        <w:trPr>
          <w:cantSplit/>
        </w:trPr>
        <w:tc>
          <w:tcPr>
            <w:tcW w:w="6580" w:type="dxa"/>
            <w:vAlign w:val="center"/>
          </w:tcPr>
          <w:p w14:paraId="27C412B8" w14:textId="77777777" w:rsidR="005D678E" w:rsidRPr="00D8032B" w:rsidRDefault="005D678E" w:rsidP="003A698E">
            <w:pPr>
              <w:shd w:val="solid" w:color="FFFFFF" w:fill="FFFFFF"/>
              <w:rPr>
                <w:rFonts w:ascii="Verdana" w:hAnsi="Verdana" w:cs="Times New Roman Bold"/>
                <w:b/>
                <w:bCs/>
                <w:sz w:val="26"/>
                <w:szCs w:val="26"/>
              </w:rPr>
            </w:pPr>
            <w:proofErr w:type="spellStart"/>
            <w:r>
              <w:rPr>
                <w:rFonts w:ascii="Verdana" w:hAnsi="Verdana" w:cs="Times New Roman Bold"/>
                <w:b/>
                <w:bCs/>
                <w:sz w:val="26"/>
                <w:szCs w:val="26"/>
              </w:rPr>
              <w:t>Radiocommunication</w:t>
            </w:r>
            <w:proofErr w:type="spellEnd"/>
            <w:r>
              <w:rPr>
                <w:rFonts w:ascii="Verdana" w:hAnsi="Verdana" w:cs="Times New Roman Bold"/>
                <w:b/>
                <w:bCs/>
                <w:sz w:val="26"/>
                <w:szCs w:val="26"/>
              </w:rPr>
              <w:t xml:space="preserve"> Study Groups</w:t>
            </w:r>
          </w:p>
        </w:tc>
        <w:tc>
          <w:tcPr>
            <w:tcW w:w="3451" w:type="dxa"/>
          </w:tcPr>
          <w:p w14:paraId="280EE11B" w14:textId="77777777" w:rsidR="005D678E" w:rsidRDefault="005D678E" w:rsidP="003A698E">
            <w:pPr>
              <w:shd w:val="solid" w:color="FFFFFF" w:fill="FFFFFF"/>
              <w:spacing w:line="240" w:lineRule="atLeast"/>
              <w:jc w:val="right"/>
            </w:pPr>
            <w:bookmarkStart w:id="2" w:name="ditulogo"/>
            <w:bookmarkEnd w:id="2"/>
            <w:r w:rsidRPr="002F7CB3">
              <w:rPr>
                <w:noProof/>
                <w:lang w:eastAsia="en-US"/>
              </w:rPr>
              <w:drawing>
                <wp:inline distT="0" distB="0" distL="0" distR="0" wp14:anchorId="4DEA5D63" wp14:editId="330D85D8">
                  <wp:extent cx="1247775" cy="93583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50logo-Blue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55763" cy="941822"/>
                          </a:xfrm>
                          <a:prstGeom prst="rect">
                            <a:avLst/>
                          </a:prstGeom>
                        </pic:spPr>
                      </pic:pic>
                    </a:graphicData>
                  </a:graphic>
                </wp:inline>
              </w:drawing>
            </w:r>
          </w:p>
        </w:tc>
      </w:tr>
      <w:tr w:rsidR="005D678E" w:rsidRPr="0051782D" w14:paraId="7A39D24C" w14:textId="77777777" w:rsidTr="003A698E">
        <w:trPr>
          <w:cantSplit/>
        </w:trPr>
        <w:tc>
          <w:tcPr>
            <w:tcW w:w="6580" w:type="dxa"/>
            <w:tcBorders>
              <w:bottom w:val="single" w:sz="12" w:space="0" w:color="auto"/>
            </w:tcBorders>
          </w:tcPr>
          <w:p w14:paraId="3E0D4EC4" w14:textId="77777777" w:rsidR="005D678E" w:rsidRPr="00163271" w:rsidRDefault="005D678E" w:rsidP="003A698E">
            <w:pPr>
              <w:shd w:val="solid" w:color="FFFFFF" w:fill="FFFFFF"/>
              <w:spacing w:after="48"/>
              <w:rPr>
                <w:rFonts w:ascii="Verdana" w:hAnsi="Verdana" w:cs="Times New Roman Bold"/>
                <w:b/>
                <w:sz w:val="22"/>
                <w:szCs w:val="22"/>
              </w:rPr>
            </w:pPr>
            <w:r w:rsidRPr="00814E0A">
              <w:rPr>
                <w:rFonts w:ascii="Verdana" w:hAnsi="Verdana" w:cs="Times New Roman Bold"/>
                <w:b/>
                <w:sz w:val="20"/>
              </w:rPr>
              <w:t>INTERNATIONAL TELECOMMUNICATION UNION</w:t>
            </w:r>
          </w:p>
        </w:tc>
        <w:tc>
          <w:tcPr>
            <w:tcW w:w="3451" w:type="dxa"/>
            <w:tcBorders>
              <w:bottom w:val="single" w:sz="12" w:space="0" w:color="auto"/>
            </w:tcBorders>
          </w:tcPr>
          <w:p w14:paraId="1F938AA0" w14:textId="77777777" w:rsidR="005D678E" w:rsidRPr="0051782D" w:rsidRDefault="005D678E" w:rsidP="003A698E">
            <w:pPr>
              <w:shd w:val="solid" w:color="FFFFFF" w:fill="FFFFFF"/>
              <w:spacing w:after="48" w:line="240" w:lineRule="atLeast"/>
              <w:rPr>
                <w:sz w:val="22"/>
                <w:szCs w:val="22"/>
              </w:rPr>
            </w:pPr>
          </w:p>
        </w:tc>
      </w:tr>
      <w:tr w:rsidR="005D678E" w14:paraId="2E2DA0A6" w14:textId="77777777" w:rsidTr="003A698E">
        <w:trPr>
          <w:cantSplit/>
        </w:trPr>
        <w:tc>
          <w:tcPr>
            <w:tcW w:w="6580" w:type="dxa"/>
            <w:tcBorders>
              <w:top w:val="single" w:sz="12" w:space="0" w:color="auto"/>
            </w:tcBorders>
          </w:tcPr>
          <w:p w14:paraId="174593F7" w14:textId="77777777" w:rsidR="005D678E" w:rsidRPr="0051782D" w:rsidRDefault="005D678E" w:rsidP="003A698E">
            <w:pPr>
              <w:shd w:val="solid" w:color="FFFFFF" w:fill="FFFFFF"/>
              <w:spacing w:after="48"/>
              <w:rPr>
                <w:rFonts w:ascii="Verdana" w:hAnsi="Verdana" w:cs="Times New Roman Bold"/>
                <w:bCs/>
                <w:sz w:val="22"/>
                <w:szCs w:val="22"/>
              </w:rPr>
            </w:pPr>
          </w:p>
        </w:tc>
        <w:tc>
          <w:tcPr>
            <w:tcW w:w="3451" w:type="dxa"/>
            <w:tcBorders>
              <w:top w:val="single" w:sz="12" w:space="0" w:color="auto"/>
            </w:tcBorders>
          </w:tcPr>
          <w:p w14:paraId="634A2300" w14:textId="77777777" w:rsidR="005D678E" w:rsidRPr="00710D66" w:rsidRDefault="005D678E" w:rsidP="003A698E">
            <w:pPr>
              <w:shd w:val="solid" w:color="FFFFFF" w:fill="FFFFFF"/>
              <w:spacing w:after="48" w:line="240" w:lineRule="atLeast"/>
            </w:pPr>
          </w:p>
        </w:tc>
      </w:tr>
      <w:tr w:rsidR="005D678E" w:rsidRPr="003C27CE" w14:paraId="03542296" w14:textId="77777777" w:rsidTr="003A698E">
        <w:trPr>
          <w:cantSplit/>
        </w:trPr>
        <w:tc>
          <w:tcPr>
            <w:tcW w:w="6580" w:type="dxa"/>
            <w:vMerge w:val="restart"/>
          </w:tcPr>
          <w:p w14:paraId="2778DE7E" w14:textId="77777777" w:rsidR="005D678E" w:rsidRPr="00982084" w:rsidRDefault="00A90D4D" w:rsidP="00A90D4D">
            <w:pPr>
              <w:shd w:val="solid" w:color="FFFFFF" w:fill="FFFFFF"/>
              <w:spacing w:after="240"/>
              <w:ind w:left="1134" w:hanging="1134"/>
              <w:rPr>
                <w:rFonts w:ascii="Verdana" w:hAnsi="Verdana"/>
                <w:sz w:val="20"/>
              </w:rPr>
            </w:pPr>
            <w:bookmarkStart w:id="3" w:name="recibido"/>
            <w:bookmarkStart w:id="4" w:name="dnum" w:colFirst="1" w:colLast="1"/>
            <w:bookmarkEnd w:id="3"/>
            <w:r>
              <w:rPr>
                <w:rFonts w:ascii="Verdana" w:hAnsi="Verdana" w:hint="eastAsia"/>
                <w:sz w:val="20"/>
              </w:rPr>
              <w:t xml:space="preserve">Received: </w:t>
            </w:r>
          </w:p>
        </w:tc>
        <w:tc>
          <w:tcPr>
            <w:tcW w:w="3451" w:type="dxa"/>
          </w:tcPr>
          <w:p w14:paraId="62FC479C" w14:textId="77777777" w:rsidR="005D678E" w:rsidRPr="0091524C" w:rsidRDefault="005D678E" w:rsidP="003A698E">
            <w:pPr>
              <w:shd w:val="solid" w:color="FFFFFF" w:fill="FFFFFF"/>
              <w:spacing w:line="240" w:lineRule="atLeast"/>
              <w:rPr>
                <w:rFonts w:ascii="Verdana" w:hAnsi="Verdana"/>
                <w:sz w:val="20"/>
                <w:lang w:val="es-ES" w:eastAsia="zh-CN"/>
              </w:rPr>
            </w:pPr>
          </w:p>
        </w:tc>
      </w:tr>
      <w:tr w:rsidR="005D678E" w14:paraId="39C254D6" w14:textId="77777777" w:rsidTr="003A698E">
        <w:trPr>
          <w:cantSplit/>
        </w:trPr>
        <w:tc>
          <w:tcPr>
            <w:tcW w:w="6580" w:type="dxa"/>
            <w:vMerge/>
          </w:tcPr>
          <w:p w14:paraId="4DBF9215" w14:textId="77777777" w:rsidR="005D678E" w:rsidRPr="0091524C" w:rsidRDefault="005D678E" w:rsidP="003A698E">
            <w:pPr>
              <w:spacing w:before="60"/>
              <w:jc w:val="center"/>
              <w:rPr>
                <w:b/>
                <w:smallCaps/>
                <w:sz w:val="32"/>
                <w:lang w:val="es-ES" w:eastAsia="zh-CN"/>
              </w:rPr>
            </w:pPr>
            <w:bookmarkStart w:id="5" w:name="ddate" w:colFirst="1" w:colLast="1"/>
            <w:bookmarkEnd w:id="4"/>
          </w:p>
        </w:tc>
        <w:tc>
          <w:tcPr>
            <w:tcW w:w="3451" w:type="dxa"/>
          </w:tcPr>
          <w:p w14:paraId="4954154F" w14:textId="77777777" w:rsidR="005D678E" w:rsidRPr="00450610" w:rsidRDefault="005D678E" w:rsidP="0014519D">
            <w:pPr>
              <w:shd w:val="solid" w:color="FFFFFF" w:fill="FFFFFF"/>
              <w:spacing w:line="240" w:lineRule="atLeast"/>
              <w:rPr>
                <w:rFonts w:ascii="Verdana" w:hAnsi="Verdana"/>
                <w:sz w:val="20"/>
                <w:lang w:eastAsia="zh-CN"/>
              </w:rPr>
            </w:pPr>
            <w:r>
              <w:rPr>
                <w:rFonts w:ascii="Verdana" w:hAnsi="Verdana" w:hint="eastAsia"/>
                <w:b/>
                <w:sz w:val="20"/>
              </w:rPr>
              <w:t>xx</w:t>
            </w:r>
            <w:r>
              <w:rPr>
                <w:rFonts w:ascii="Verdana" w:hAnsi="Verdana"/>
                <w:b/>
                <w:sz w:val="20"/>
                <w:lang w:eastAsia="zh-CN"/>
              </w:rPr>
              <w:t xml:space="preserve"> </w:t>
            </w:r>
            <w:r w:rsidR="0014519D">
              <w:rPr>
                <w:rFonts w:ascii="Verdana" w:hAnsi="Verdana"/>
                <w:b/>
                <w:sz w:val="20"/>
              </w:rPr>
              <w:t>March</w:t>
            </w:r>
            <w:r>
              <w:rPr>
                <w:rFonts w:ascii="Verdana" w:hAnsi="Verdana"/>
                <w:b/>
                <w:sz w:val="20"/>
                <w:lang w:eastAsia="zh-CN"/>
              </w:rPr>
              <w:t>201</w:t>
            </w:r>
            <w:r w:rsidR="0014519D">
              <w:rPr>
                <w:rFonts w:ascii="Verdana" w:hAnsi="Verdana"/>
                <w:b/>
                <w:sz w:val="20"/>
                <w:lang w:eastAsia="zh-CN"/>
              </w:rPr>
              <w:t>6</w:t>
            </w:r>
          </w:p>
        </w:tc>
      </w:tr>
      <w:tr w:rsidR="005D678E" w14:paraId="04886C4C" w14:textId="77777777" w:rsidTr="003A698E">
        <w:trPr>
          <w:cantSplit/>
        </w:trPr>
        <w:tc>
          <w:tcPr>
            <w:tcW w:w="6580" w:type="dxa"/>
            <w:vMerge/>
          </w:tcPr>
          <w:p w14:paraId="6F3D671D" w14:textId="77777777" w:rsidR="005D678E" w:rsidRDefault="005D678E" w:rsidP="003A698E">
            <w:pPr>
              <w:spacing w:before="60"/>
              <w:jc w:val="center"/>
              <w:rPr>
                <w:b/>
                <w:smallCaps/>
                <w:sz w:val="32"/>
                <w:lang w:eastAsia="zh-CN"/>
              </w:rPr>
            </w:pPr>
            <w:bookmarkStart w:id="6" w:name="dorlang" w:colFirst="1" w:colLast="1"/>
            <w:bookmarkEnd w:id="5"/>
          </w:p>
        </w:tc>
        <w:tc>
          <w:tcPr>
            <w:tcW w:w="3451" w:type="dxa"/>
          </w:tcPr>
          <w:p w14:paraId="21A9A76B" w14:textId="77777777" w:rsidR="005D678E" w:rsidRPr="00450610" w:rsidRDefault="005D678E" w:rsidP="003A698E">
            <w:pPr>
              <w:shd w:val="solid" w:color="FFFFFF" w:fill="FFFFFF"/>
              <w:spacing w:line="240" w:lineRule="atLeast"/>
              <w:rPr>
                <w:rFonts w:ascii="Verdana" w:eastAsia="SimSun" w:hAnsi="Verdana"/>
                <w:sz w:val="20"/>
                <w:lang w:eastAsia="zh-CN"/>
              </w:rPr>
            </w:pPr>
            <w:r>
              <w:rPr>
                <w:rFonts w:ascii="Verdana" w:eastAsia="SimSun" w:hAnsi="Verdana"/>
                <w:b/>
                <w:sz w:val="20"/>
                <w:lang w:eastAsia="zh-CN"/>
              </w:rPr>
              <w:t>English only</w:t>
            </w:r>
          </w:p>
        </w:tc>
      </w:tr>
      <w:tr w:rsidR="005D678E" w14:paraId="5FC8B389" w14:textId="77777777" w:rsidTr="003A698E">
        <w:trPr>
          <w:cantSplit/>
        </w:trPr>
        <w:tc>
          <w:tcPr>
            <w:tcW w:w="10031" w:type="dxa"/>
            <w:gridSpan w:val="2"/>
          </w:tcPr>
          <w:p w14:paraId="00AF4A79" w14:textId="77777777" w:rsidR="005D678E" w:rsidRDefault="00A90D4D" w:rsidP="00A90D4D">
            <w:pPr>
              <w:pStyle w:val="Source"/>
              <w:spacing w:before="720"/>
              <w:rPr>
                <w:lang w:eastAsia="ja-JP"/>
              </w:rPr>
            </w:pPr>
            <w:bookmarkStart w:id="7" w:name="dsource" w:colFirst="0" w:colLast="0"/>
            <w:bookmarkEnd w:id="6"/>
            <w:r w:rsidRPr="000945BB">
              <w:t>Institute of Electrical and Electronics Engineers, Inc.</w:t>
            </w:r>
          </w:p>
        </w:tc>
      </w:tr>
      <w:tr w:rsidR="005D678E" w14:paraId="5A5D0F2D" w14:textId="77777777" w:rsidTr="003A698E">
        <w:trPr>
          <w:cantSplit/>
        </w:trPr>
        <w:tc>
          <w:tcPr>
            <w:tcW w:w="10031" w:type="dxa"/>
            <w:gridSpan w:val="2"/>
          </w:tcPr>
          <w:p w14:paraId="319C75B9" w14:textId="77777777" w:rsidR="005D678E" w:rsidRDefault="001F4E8C" w:rsidP="001A1D23">
            <w:pPr>
              <w:pStyle w:val="Title1"/>
              <w:rPr>
                <w:lang w:eastAsia="zh-CN"/>
              </w:rPr>
            </w:pPr>
            <w:bookmarkStart w:id="8" w:name="drec" w:colFirst="0" w:colLast="0"/>
            <w:bookmarkEnd w:id="7"/>
            <w:r>
              <w:rPr>
                <w:rFonts w:hint="eastAsia"/>
                <w:lang w:eastAsia="ja-JP"/>
              </w:rPr>
              <w:t xml:space="preserve">draft </w:t>
            </w:r>
            <w:r w:rsidR="005D678E">
              <w:t xml:space="preserve">liaison statement to </w:t>
            </w:r>
            <w:r w:rsidR="001A1D23">
              <w:rPr>
                <w:rFonts w:hint="eastAsia"/>
                <w:lang w:eastAsia="ja-JP"/>
              </w:rPr>
              <w:t>working party 1A</w:t>
            </w:r>
            <w:r w:rsidR="005D678E">
              <w:rPr>
                <w:lang w:eastAsia="ja-JP"/>
              </w:rPr>
              <w:br/>
            </w:r>
            <w:r w:rsidR="001A1D23">
              <w:rPr>
                <w:lang w:eastAsia="ja-JP"/>
              </w:rPr>
              <w:t xml:space="preserve"> ON NEW REPORT ITU-R SM.</w:t>
            </w:r>
            <w:r w:rsidR="001A1D23">
              <w:rPr>
                <w:rFonts w:hint="eastAsia"/>
                <w:lang w:eastAsia="ja-JP"/>
              </w:rPr>
              <w:t>2352-0</w:t>
            </w:r>
          </w:p>
        </w:tc>
      </w:tr>
      <w:tr w:rsidR="005D678E" w14:paraId="31C94367" w14:textId="77777777" w:rsidTr="003A698E">
        <w:trPr>
          <w:cantSplit/>
        </w:trPr>
        <w:tc>
          <w:tcPr>
            <w:tcW w:w="10031" w:type="dxa"/>
            <w:gridSpan w:val="2"/>
          </w:tcPr>
          <w:p w14:paraId="3F1C0A70" w14:textId="77777777" w:rsidR="005D678E" w:rsidRPr="006F1032" w:rsidRDefault="005D678E" w:rsidP="003A698E">
            <w:pPr>
              <w:pStyle w:val="Title3"/>
              <w:spacing w:before="120"/>
              <w:rPr>
                <w:caps/>
                <w:lang w:eastAsia="zh-CN"/>
              </w:rPr>
            </w:pPr>
            <w:bookmarkStart w:id="9" w:name="dtitle1" w:colFirst="0" w:colLast="0"/>
            <w:bookmarkEnd w:id="8"/>
            <w:r w:rsidRPr="006F1032">
              <w:rPr>
                <w:caps/>
                <w:lang w:eastAsia="ja-JP"/>
              </w:rPr>
              <w:t xml:space="preserve">Copy for information to </w:t>
            </w:r>
            <w:r w:rsidRPr="006F1032">
              <w:rPr>
                <w:rFonts w:hint="eastAsia"/>
                <w:caps/>
                <w:lang w:eastAsia="ja-JP"/>
              </w:rPr>
              <w:t>W</w:t>
            </w:r>
            <w:r w:rsidRPr="006F1032">
              <w:rPr>
                <w:caps/>
                <w:lang w:eastAsia="ja-JP"/>
              </w:rPr>
              <w:t xml:space="preserve">orking </w:t>
            </w:r>
            <w:r w:rsidRPr="006F1032">
              <w:rPr>
                <w:rFonts w:hint="eastAsia"/>
                <w:caps/>
                <w:lang w:eastAsia="ja-JP"/>
              </w:rPr>
              <w:t>P</w:t>
            </w:r>
            <w:r w:rsidRPr="006F1032">
              <w:rPr>
                <w:caps/>
                <w:lang w:eastAsia="ja-JP"/>
              </w:rPr>
              <w:t xml:space="preserve">arties </w:t>
            </w:r>
            <w:r w:rsidRPr="006F1032">
              <w:rPr>
                <w:rFonts w:hint="eastAsia"/>
                <w:caps/>
                <w:lang w:eastAsia="ja-JP"/>
              </w:rPr>
              <w:t>5A</w:t>
            </w:r>
            <w:r w:rsidRPr="006F1032">
              <w:rPr>
                <w:caps/>
                <w:lang w:eastAsia="ja-JP"/>
              </w:rPr>
              <w:t>,</w:t>
            </w:r>
            <w:r w:rsidRPr="006F1032">
              <w:rPr>
                <w:rFonts w:hint="eastAsia"/>
                <w:caps/>
                <w:lang w:eastAsia="ja-JP"/>
              </w:rPr>
              <w:t xml:space="preserve"> 5C</w:t>
            </w:r>
            <w:r w:rsidRPr="006F1032">
              <w:rPr>
                <w:caps/>
                <w:lang w:eastAsia="ja-JP"/>
              </w:rPr>
              <w:t>, 7C and 7D</w:t>
            </w:r>
          </w:p>
        </w:tc>
      </w:tr>
      <w:tr w:rsidR="005D678E" w14:paraId="520BD182" w14:textId="77777777" w:rsidTr="003A698E">
        <w:trPr>
          <w:cantSplit/>
        </w:trPr>
        <w:tc>
          <w:tcPr>
            <w:tcW w:w="10031" w:type="dxa"/>
            <w:gridSpan w:val="2"/>
          </w:tcPr>
          <w:p w14:paraId="112BA2A8" w14:textId="77777777" w:rsidR="005D678E" w:rsidRDefault="005D678E" w:rsidP="003A698E">
            <w:pPr>
              <w:pStyle w:val="Reptitle"/>
              <w:rPr>
                <w:lang w:eastAsia="ja-JP"/>
              </w:rPr>
            </w:pPr>
            <w:r>
              <w:t>Technology trends of active services in the band above 275 GHz</w:t>
            </w:r>
          </w:p>
        </w:tc>
      </w:tr>
    </w:tbl>
    <w:p w14:paraId="2A715732" w14:textId="77777777" w:rsidR="005D678E" w:rsidRDefault="005D678E" w:rsidP="005D678E">
      <w:pPr>
        <w:pStyle w:val="Normalaftertitle"/>
        <w:rPr>
          <w:szCs w:val="24"/>
          <w:lang w:eastAsia="ja-JP" w:bidi="he-IL"/>
        </w:rPr>
      </w:pPr>
      <w:bookmarkStart w:id="10" w:name="dbreak"/>
      <w:bookmarkEnd w:id="9"/>
      <w:bookmarkEnd w:id="10"/>
      <w:r>
        <w:rPr>
          <w:szCs w:val="24"/>
          <w:lang w:eastAsia="ja-JP" w:bidi="he-IL"/>
        </w:rPr>
        <w:t xml:space="preserve"> </w:t>
      </w:r>
    </w:p>
    <w:p w14:paraId="592AF360" w14:textId="77777777" w:rsidR="00A90D4D" w:rsidRPr="00A90D4D" w:rsidRDefault="00A90D4D" w:rsidP="00A90D4D">
      <w:pPr>
        <w:spacing w:after="120"/>
        <w:rPr>
          <w:b/>
          <w:sz w:val="28"/>
          <w:szCs w:val="28"/>
          <w:lang w:bidi="he-IL"/>
        </w:rPr>
      </w:pPr>
      <w:r w:rsidRPr="00A90D4D">
        <w:rPr>
          <w:b/>
          <w:sz w:val="28"/>
          <w:szCs w:val="28"/>
          <w:lang w:bidi="he-IL"/>
        </w:rPr>
        <w:t>1</w:t>
      </w:r>
      <w:r w:rsidRPr="00A90D4D">
        <w:rPr>
          <w:b/>
          <w:sz w:val="28"/>
          <w:szCs w:val="28"/>
          <w:lang w:bidi="he-IL"/>
        </w:rPr>
        <w:tab/>
        <w:t>Source information</w:t>
      </w:r>
    </w:p>
    <w:p w14:paraId="5FC79E63" w14:textId="77777777" w:rsidR="00A90D4D" w:rsidRDefault="00A90D4D" w:rsidP="00A90D4D">
      <w:pPr>
        <w:spacing w:after="120"/>
        <w:rPr>
          <w:lang w:bidi="he-IL"/>
        </w:rPr>
      </w:pPr>
      <w:r>
        <w:rPr>
          <w:lang w:bidi="he-IL"/>
        </w:rPr>
        <w:t xml:space="preserve">This contribution was developed by IEEE Project 802®, the Local and Metropolitan Area Network Standards Committee (“IEEE 802”), an international standards development committee organized under the IEEE and the IEEE Standards Association (“IEEE-SA”). </w:t>
      </w:r>
    </w:p>
    <w:p w14:paraId="0814271E" w14:textId="77777777" w:rsidR="00A90D4D" w:rsidRPr="00A90D4D" w:rsidRDefault="00A90D4D" w:rsidP="00A90D4D">
      <w:pPr>
        <w:spacing w:after="240"/>
        <w:rPr>
          <w:lang w:bidi="he-IL"/>
        </w:rPr>
      </w:pPr>
      <w:r>
        <w:rPr>
          <w:lang w:bidi="he-IL"/>
        </w:rPr>
        <w:t>The content herein was approved for submission by the IEEE 802.15™ Working Group for WPAN, the IEEE 802.18 Radio Regulatory Technical Advisory Group, and the IEEE 802 Executive Committee, in accordance with the IEEE 802 policies and procedures, and represents the view of IEEE 802.</w:t>
      </w:r>
    </w:p>
    <w:p w14:paraId="082D53A3" w14:textId="77777777" w:rsidR="00A90D4D" w:rsidRPr="00A90D4D" w:rsidRDefault="00A90D4D" w:rsidP="00A90D4D">
      <w:pPr>
        <w:spacing w:after="120"/>
        <w:rPr>
          <w:b/>
          <w:sz w:val="28"/>
          <w:szCs w:val="28"/>
        </w:rPr>
      </w:pPr>
      <w:r w:rsidRPr="00A90D4D">
        <w:rPr>
          <w:b/>
          <w:sz w:val="28"/>
          <w:szCs w:val="28"/>
        </w:rPr>
        <w:t>2</w:t>
      </w:r>
      <w:r w:rsidRPr="00A90D4D">
        <w:rPr>
          <w:b/>
          <w:sz w:val="28"/>
          <w:szCs w:val="28"/>
        </w:rPr>
        <w:tab/>
        <w:t>Discussion</w:t>
      </w:r>
    </w:p>
    <w:p w14:paraId="4DEE4E5C" w14:textId="2B7B6571" w:rsidR="00033ACD" w:rsidRPr="00585249" w:rsidRDefault="00E61F3F" w:rsidP="00033ACD">
      <w:pPr>
        <w:spacing w:after="120"/>
        <w:rPr>
          <w:rFonts w:eastAsiaTheme="minorEastAsia"/>
        </w:rPr>
      </w:pPr>
      <w:r>
        <w:rPr>
          <w:rFonts w:eastAsiaTheme="minorEastAsia" w:hint="eastAsia"/>
        </w:rPr>
        <w:t xml:space="preserve">WP 1A informed IEEE </w:t>
      </w:r>
      <w:r w:rsidR="00130020">
        <w:rPr>
          <w:rFonts w:eastAsiaTheme="minorEastAsia"/>
        </w:rPr>
        <w:t xml:space="preserve">802 </w:t>
      </w:r>
      <w:proofErr w:type="spellStart"/>
      <w:r>
        <w:rPr>
          <w:rFonts w:eastAsiaTheme="minorEastAsia" w:hint="eastAsia"/>
        </w:rPr>
        <w:t>that</w:t>
      </w:r>
      <w:proofErr w:type="gramStart"/>
      <w:r w:rsidR="00130020">
        <w:rPr>
          <w:rFonts w:eastAsiaTheme="minorEastAsia"/>
        </w:rPr>
        <w:t>,</w:t>
      </w:r>
      <w:r w:rsidR="00033ACD">
        <w:rPr>
          <w:rFonts w:eastAsiaTheme="minorEastAsia" w:hint="eastAsia"/>
        </w:rPr>
        <w:t>s</w:t>
      </w:r>
      <w:r w:rsidR="00033ACD">
        <w:rPr>
          <w:rFonts w:eastAsiaTheme="minorEastAsia"/>
        </w:rPr>
        <w:t>ince</w:t>
      </w:r>
      <w:proofErr w:type="spellEnd"/>
      <w:proofErr w:type="gramEnd"/>
      <w:r w:rsidR="00033ACD">
        <w:rPr>
          <w:rFonts w:eastAsiaTheme="minorEastAsia"/>
        </w:rPr>
        <w:t xml:space="preserve"> the bands </w:t>
      </w:r>
      <w:r w:rsidR="00033ACD" w:rsidRPr="00133295">
        <w:rPr>
          <w:rFonts w:eastAsiaTheme="minorEastAsia"/>
        </w:rPr>
        <w:t>275-325 GHz</w:t>
      </w:r>
      <w:r w:rsidR="00033ACD">
        <w:rPr>
          <w:rFonts w:eastAsiaTheme="minorEastAsia"/>
        </w:rPr>
        <w:t xml:space="preserve"> are identified for the passive services by No. </w:t>
      </w:r>
      <w:r w:rsidR="00033ACD" w:rsidRPr="0080042C">
        <w:rPr>
          <w:rFonts w:eastAsiaTheme="minorEastAsia"/>
          <w:b/>
          <w:bCs/>
        </w:rPr>
        <w:t>5.5</w:t>
      </w:r>
      <w:r w:rsidR="00033ACD" w:rsidRPr="0080042C">
        <w:rPr>
          <w:rFonts w:eastAsiaTheme="minorEastAsia" w:hint="eastAsia"/>
          <w:b/>
          <w:bCs/>
        </w:rPr>
        <w:t>6</w:t>
      </w:r>
      <w:r w:rsidR="00033ACD" w:rsidRPr="0080042C">
        <w:rPr>
          <w:rFonts w:eastAsiaTheme="minorEastAsia"/>
          <w:b/>
          <w:bCs/>
        </w:rPr>
        <w:t xml:space="preserve">5 </w:t>
      </w:r>
      <w:r w:rsidR="00033ACD">
        <w:rPr>
          <w:rFonts w:eastAsiaTheme="minorEastAsia"/>
        </w:rPr>
        <w:t xml:space="preserve">of the Radio Regulations (RR), </w:t>
      </w:r>
      <w:r w:rsidR="00130020">
        <w:rPr>
          <w:rFonts w:eastAsiaTheme="minorEastAsia"/>
        </w:rPr>
        <w:t xml:space="preserve">new </w:t>
      </w:r>
      <w:r w:rsidR="00033ACD">
        <w:rPr>
          <w:rFonts w:eastAsiaTheme="minorEastAsia"/>
        </w:rPr>
        <w:t xml:space="preserve">studies are needed to review RR No. </w:t>
      </w:r>
      <w:r w:rsidR="00033ACD" w:rsidRPr="0080042C">
        <w:rPr>
          <w:rFonts w:eastAsiaTheme="minorEastAsia"/>
          <w:b/>
          <w:bCs/>
        </w:rPr>
        <w:t>5.5</w:t>
      </w:r>
      <w:r w:rsidR="00033ACD" w:rsidRPr="0080042C">
        <w:rPr>
          <w:rFonts w:eastAsiaTheme="minorEastAsia" w:hint="eastAsia"/>
          <w:b/>
          <w:bCs/>
        </w:rPr>
        <w:t>6</w:t>
      </w:r>
      <w:r w:rsidR="00033ACD" w:rsidRPr="0080042C">
        <w:rPr>
          <w:rFonts w:eastAsiaTheme="minorEastAsia"/>
          <w:b/>
          <w:bCs/>
        </w:rPr>
        <w:t>5</w:t>
      </w:r>
      <w:r w:rsidR="00033ACD">
        <w:rPr>
          <w:rFonts w:eastAsiaTheme="minorEastAsia"/>
        </w:rPr>
        <w:t xml:space="preserve"> for use of these bands by active services in the future.</w:t>
      </w:r>
      <w:r w:rsidR="00033ACD">
        <w:rPr>
          <w:rFonts w:eastAsiaTheme="minorEastAsia" w:hint="eastAsia"/>
        </w:rPr>
        <w:t xml:space="preserve"> WP</w:t>
      </w:r>
      <w:r w:rsidR="00D27751">
        <w:rPr>
          <w:rFonts w:eastAsiaTheme="minorEastAsia"/>
        </w:rPr>
        <w:t xml:space="preserve"> </w:t>
      </w:r>
      <w:r w:rsidR="00033ACD">
        <w:rPr>
          <w:rFonts w:eastAsiaTheme="minorEastAsia" w:hint="eastAsia"/>
        </w:rPr>
        <w:t>1A further informed</w:t>
      </w:r>
      <w:r w:rsidR="00DF4D65">
        <w:rPr>
          <w:rFonts w:eastAsiaTheme="minorEastAsia"/>
        </w:rPr>
        <w:t xml:space="preserve"> </w:t>
      </w:r>
      <w:r w:rsidR="00033ACD">
        <w:rPr>
          <w:rFonts w:eastAsiaTheme="minorEastAsia" w:hint="eastAsia"/>
        </w:rPr>
        <w:t>IEEE</w:t>
      </w:r>
      <w:r w:rsidR="00D27751">
        <w:rPr>
          <w:rFonts w:eastAsiaTheme="minorEastAsia"/>
        </w:rPr>
        <w:t xml:space="preserve"> </w:t>
      </w:r>
      <w:r w:rsidR="00130020">
        <w:rPr>
          <w:rFonts w:eastAsiaTheme="minorEastAsia"/>
        </w:rPr>
        <w:t>802</w:t>
      </w:r>
      <w:r w:rsidR="00033ACD">
        <w:rPr>
          <w:rFonts w:eastAsiaTheme="minorEastAsia" w:hint="eastAsia"/>
        </w:rPr>
        <w:t xml:space="preserve"> that</w:t>
      </w:r>
      <w:r w:rsidR="00BA1492">
        <w:rPr>
          <w:rFonts w:eastAsiaTheme="minorEastAsia"/>
        </w:rPr>
        <w:t xml:space="preserve">, </w:t>
      </w:r>
      <w:r>
        <w:rPr>
          <w:rFonts w:eastAsiaTheme="minorEastAsia" w:hint="eastAsia"/>
        </w:rPr>
        <w:t>since the band 252-275 GHz is also allocated to the mobile and fixed services, the additional contiguous bandwidth of 23 GHz could be utilized for terahertz communications.</w:t>
      </w:r>
      <w:r w:rsidR="00585249">
        <w:rPr>
          <w:rFonts w:eastAsiaTheme="minorEastAsia" w:hint="eastAsia"/>
        </w:rPr>
        <w:t xml:space="preserve"> </w:t>
      </w:r>
      <w:r w:rsidR="00473A86">
        <w:t>WP 1A also extended an invitation</w:t>
      </w:r>
      <w:r w:rsidR="000A24E1">
        <w:t xml:space="preserve"> </w:t>
      </w:r>
      <w:r w:rsidR="00585249">
        <w:t xml:space="preserve">to provide information on </w:t>
      </w:r>
      <w:r w:rsidR="00585249">
        <w:rPr>
          <w:rFonts w:eastAsiaTheme="minorEastAsia"/>
        </w:rPr>
        <w:t xml:space="preserve">spectrum requirements </w:t>
      </w:r>
      <w:r w:rsidR="00585249">
        <w:rPr>
          <w:rFonts w:eastAsiaTheme="minorEastAsia" w:hint="eastAsia"/>
        </w:rPr>
        <w:t xml:space="preserve">and technical and operational characteristics of </w:t>
      </w:r>
      <w:r w:rsidR="000A24E1">
        <w:rPr>
          <w:rFonts w:eastAsiaTheme="minorEastAsia"/>
        </w:rPr>
        <w:t xml:space="preserve">IEEE 802 technology </w:t>
      </w:r>
      <w:r w:rsidR="00585249">
        <w:rPr>
          <w:rFonts w:eastAsiaTheme="minorEastAsia" w:hint="eastAsia"/>
        </w:rPr>
        <w:t>operating in</w:t>
      </w:r>
      <w:r w:rsidR="00585249">
        <w:rPr>
          <w:rFonts w:eastAsiaTheme="minorEastAsia"/>
        </w:rPr>
        <w:t xml:space="preserve"> these bands </w:t>
      </w:r>
      <w:r w:rsidR="00585249">
        <w:rPr>
          <w:rFonts w:eastAsiaTheme="minorEastAsia" w:hint="eastAsia"/>
        </w:rPr>
        <w:t>or</w:t>
      </w:r>
      <w:r w:rsidR="00585249">
        <w:rPr>
          <w:rFonts w:eastAsiaTheme="minorEastAsia"/>
        </w:rPr>
        <w:t xml:space="preserve"> other bands </w:t>
      </w:r>
      <w:r w:rsidR="00921312">
        <w:rPr>
          <w:rFonts w:eastAsiaTheme="minorEastAsia"/>
        </w:rPr>
        <w:t>to Working Parties 5A and 5C</w:t>
      </w:r>
      <w:r w:rsidR="005117F9">
        <w:rPr>
          <w:rFonts w:eastAsiaTheme="minorEastAsia"/>
        </w:rPr>
        <w:t xml:space="preserve"> </w:t>
      </w:r>
      <w:r w:rsidR="00921312">
        <w:rPr>
          <w:rFonts w:eastAsiaTheme="minorEastAsia"/>
        </w:rPr>
        <w:t xml:space="preserve">to be used </w:t>
      </w:r>
      <w:r w:rsidR="00736A62">
        <w:rPr>
          <w:rFonts w:eastAsiaTheme="minorEastAsia"/>
        </w:rPr>
        <w:t>for sharing</w:t>
      </w:r>
      <w:r w:rsidR="00585249">
        <w:rPr>
          <w:rFonts w:eastAsiaTheme="minorEastAsia"/>
        </w:rPr>
        <w:t xml:space="preserve"> studies</w:t>
      </w:r>
      <w:r w:rsidR="005117F9">
        <w:rPr>
          <w:rFonts w:eastAsiaTheme="minorEastAsia"/>
        </w:rPr>
        <w:t>.</w:t>
      </w:r>
    </w:p>
    <w:p w14:paraId="4A40F776" w14:textId="5AD4961E" w:rsidR="00033ACD" w:rsidRDefault="00033ACD" w:rsidP="00033ACD">
      <w:pPr>
        <w:spacing w:after="120"/>
        <w:rPr>
          <w:lang w:bidi="he-IL"/>
        </w:rPr>
      </w:pPr>
      <w:r>
        <w:rPr>
          <w:rFonts w:hint="eastAsia"/>
        </w:rPr>
        <w:t xml:space="preserve">IEEE </w:t>
      </w:r>
      <w:r>
        <w:t xml:space="preserve">802 has </w:t>
      </w:r>
      <w:r>
        <w:rPr>
          <w:rFonts w:hint="eastAsia"/>
        </w:rPr>
        <w:t xml:space="preserve">initiated </w:t>
      </w:r>
      <w:r w:rsidR="007A5D05">
        <w:t xml:space="preserve">a </w:t>
      </w:r>
      <w:r>
        <w:rPr>
          <w:rFonts w:hint="eastAsia"/>
        </w:rPr>
        <w:t xml:space="preserve">sharing study between passive and active services. Although the results are still </w:t>
      </w:r>
      <w:r w:rsidR="005117F9">
        <w:t>in discussion within the</w:t>
      </w:r>
      <w:r w:rsidR="00781BA5">
        <w:t xml:space="preserve"> </w:t>
      </w:r>
      <w:r>
        <w:rPr>
          <w:lang w:bidi="he-IL"/>
        </w:rPr>
        <w:t>IEEE 802.15</w:t>
      </w:r>
      <w:r w:rsidR="00736A62">
        <w:rPr>
          <w:lang w:bidi="he-IL"/>
        </w:rPr>
        <w:t xml:space="preserve"> </w:t>
      </w:r>
      <w:r>
        <w:rPr>
          <w:lang w:bidi="he-IL"/>
        </w:rPr>
        <w:t>Working Group</w:t>
      </w:r>
      <w:r>
        <w:rPr>
          <w:rFonts w:hint="eastAsia"/>
          <w:lang w:bidi="he-IL"/>
        </w:rPr>
        <w:t>, IEEE 802</w:t>
      </w:r>
      <w:r w:rsidR="007A5D05">
        <w:rPr>
          <w:lang w:bidi="he-IL"/>
        </w:rPr>
        <w:t xml:space="preserve"> i</w:t>
      </w:r>
      <w:r w:rsidR="007346FC">
        <w:rPr>
          <w:lang w:bidi="he-IL"/>
        </w:rPr>
        <w:t>s providing</w:t>
      </w:r>
      <w:r w:rsidR="006D7781">
        <w:rPr>
          <w:lang w:bidi="he-IL"/>
        </w:rPr>
        <w:t xml:space="preserve"> </w:t>
      </w:r>
      <w:r w:rsidR="00771CE4">
        <w:rPr>
          <w:lang w:bidi="he-IL"/>
        </w:rPr>
        <w:t xml:space="preserve">links </w:t>
      </w:r>
      <w:r w:rsidR="000B5464">
        <w:rPr>
          <w:lang w:bidi="he-IL"/>
        </w:rPr>
        <w:t xml:space="preserve">in </w:t>
      </w:r>
      <w:r w:rsidR="007864DA">
        <w:rPr>
          <w:lang w:bidi="he-IL"/>
        </w:rPr>
        <w:t xml:space="preserve"> </w:t>
      </w:r>
      <w:r w:rsidR="006F657A">
        <w:rPr>
          <w:lang w:bidi="he-IL"/>
        </w:rPr>
        <w:t>A</w:t>
      </w:r>
      <w:r w:rsidR="007864DA">
        <w:rPr>
          <w:lang w:bidi="he-IL"/>
        </w:rPr>
        <w:t>ttachments</w:t>
      </w:r>
      <w:r w:rsidR="000B5464">
        <w:rPr>
          <w:lang w:bidi="he-IL"/>
        </w:rPr>
        <w:t xml:space="preserve"> 1-3</w:t>
      </w:r>
      <w:r w:rsidR="00781BA5">
        <w:rPr>
          <w:lang w:bidi="he-IL"/>
        </w:rPr>
        <w:t xml:space="preserve"> </w:t>
      </w:r>
      <w:r w:rsidR="007864DA">
        <w:rPr>
          <w:lang w:bidi="he-IL"/>
        </w:rPr>
        <w:t xml:space="preserve">in </w:t>
      </w:r>
      <w:r w:rsidR="006F657A">
        <w:rPr>
          <w:lang w:bidi="he-IL"/>
        </w:rPr>
        <w:t>A</w:t>
      </w:r>
      <w:r w:rsidR="007864DA">
        <w:rPr>
          <w:lang w:bidi="he-IL"/>
        </w:rPr>
        <w:t>nnex 1</w:t>
      </w:r>
      <w:r w:rsidR="00A67127">
        <w:rPr>
          <w:lang w:bidi="he-IL"/>
        </w:rPr>
        <w:t xml:space="preserve"> as preliminary information that may be useful for sharing studies.</w:t>
      </w:r>
    </w:p>
    <w:p w14:paraId="3962541E" w14:textId="77777777" w:rsidR="007864DA" w:rsidRDefault="008B64F8" w:rsidP="008F550A">
      <w:pPr>
        <w:spacing w:after="120"/>
      </w:pPr>
      <w:r>
        <w:rPr>
          <w:rFonts w:hint="eastAsia"/>
        </w:rPr>
        <w:lastRenderedPageBreak/>
        <w:t>IEEE 802 has reviewed the frequency range 252-275 GHz</w:t>
      </w:r>
      <w:r w:rsidR="00585249">
        <w:rPr>
          <w:rFonts w:hint="eastAsia"/>
        </w:rPr>
        <w:t xml:space="preserve"> as well as 275-325 GHz</w:t>
      </w:r>
      <w:r>
        <w:rPr>
          <w:rFonts w:hint="eastAsia"/>
        </w:rPr>
        <w:t xml:space="preserve"> and agreed to conduct </w:t>
      </w:r>
      <w:r w:rsidR="00585249">
        <w:rPr>
          <w:rFonts w:hint="eastAsia"/>
        </w:rPr>
        <w:t xml:space="preserve">studies </w:t>
      </w:r>
      <w:proofErr w:type="gramStart"/>
      <w:r w:rsidR="00585249">
        <w:rPr>
          <w:rFonts w:hint="eastAsia"/>
        </w:rPr>
        <w:t xml:space="preserve">on  </w:t>
      </w:r>
      <w:r>
        <w:rPr>
          <w:rFonts w:hint="eastAsia"/>
        </w:rPr>
        <w:t>theses</w:t>
      </w:r>
      <w:proofErr w:type="gramEnd"/>
      <w:r>
        <w:rPr>
          <w:rFonts w:hint="eastAsia"/>
        </w:rPr>
        <w:t xml:space="preserve"> </w:t>
      </w:r>
      <w:r>
        <w:t>frequency</w:t>
      </w:r>
      <w:r>
        <w:rPr>
          <w:rFonts w:hint="eastAsia"/>
        </w:rPr>
        <w:t xml:space="preserve"> bands for </w:t>
      </w:r>
      <w:r w:rsidR="00585249">
        <w:t>terahertz</w:t>
      </w:r>
      <w:r w:rsidR="00585249">
        <w:rPr>
          <w:rFonts w:hint="eastAsia"/>
        </w:rPr>
        <w:t xml:space="preserve"> applications which utilize</w:t>
      </w:r>
      <w:r>
        <w:rPr>
          <w:rFonts w:hint="eastAsia"/>
        </w:rPr>
        <w:t xml:space="preserve"> a contiguous bandwidth </w:t>
      </w:r>
      <w:r w:rsidR="00FB5751">
        <w:rPr>
          <w:rFonts w:hint="eastAsia"/>
        </w:rPr>
        <w:t xml:space="preserve">of </w:t>
      </w:r>
      <w:r w:rsidR="00FB5751">
        <w:t>73</w:t>
      </w:r>
      <w:r>
        <w:rPr>
          <w:rFonts w:hint="eastAsia"/>
        </w:rPr>
        <w:t xml:space="preserve"> GHz. </w:t>
      </w:r>
    </w:p>
    <w:p w14:paraId="12AB7539" w14:textId="54C28F77" w:rsidR="00A605A6" w:rsidRDefault="004013E6" w:rsidP="008F550A">
      <w:pPr>
        <w:spacing w:after="120"/>
        <w:rPr>
          <w:shd w:val="clear" w:color="auto" w:fill="FFFFFF" w:themeFill="background1"/>
        </w:rPr>
      </w:pPr>
      <w:r>
        <w:rPr>
          <w:shd w:val="clear" w:color="auto" w:fill="FFFFFF" w:themeFill="background1"/>
        </w:rPr>
        <w:t>On 16</w:t>
      </w:r>
      <w:r w:rsidR="00771CE4">
        <w:rPr>
          <w:shd w:val="clear" w:color="auto" w:fill="FFFFFF" w:themeFill="background1"/>
        </w:rPr>
        <w:t xml:space="preserve"> </w:t>
      </w:r>
      <w:r w:rsidR="00E40816" w:rsidRPr="00E40816">
        <w:rPr>
          <w:shd w:val="clear" w:color="auto" w:fill="FFFFFF" w:themeFill="background1"/>
        </w:rPr>
        <w:t xml:space="preserve">March 2016 IEEE 802.15 TG3d </w:t>
      </w:r>
      <w:r w:rsidR="00D87544">
        <w:rPr>
          <w:shd w:val="clear" w:color="auto" w:fill="FFFFFF" w:themeFill="background1"/>
        </w:rPr>
        <w:t>has</w:t>
      </w:r>
      <w:r w:rsidR="00E40816" w:rsidRPr="00E40816">
        <w:rPr>
          <w:shd w:val="clear" w:color="auto" w:fill="FFFFFF" w:themeFill="background1"/>
        </w:rPr>
        <w:t xml:space="preserve"> issue</w:t>
      </w:r>
      <w:r w:rsidR="00D87544">
        <w:rPr>
          <w:shd w:val="clear" w:color="auto" w:fill="FFFFFF" w:themeFill="background1"/>
        </w:rPr>
        <w:t>d</w:t>
      </w:r>
      <w:r w:rsidR="00E40816" w:rsidRPr="00E40816">
        <w:rPr>
          <w:shd w:val="clear" w:color="auto" w:fill="FFFFFF" w:themeFill="background1"/>
        </w:rPr>
        <w:t xml:space="preserve"> a call for proposals targeting an amendment to </w:t>
      </w:r>
      <w:proofErr w:type="gramStart"/>
      <w:r w:rsidR="00E40816" w:rsidRPr="00E40816">
        <w:rPr>
          <w:shd w:val="clear" w:color="auto" w:fill="FFFFFF" w:themeFill="background1"/>
        </w:rPr>
        <w:t>IEEE  802.15.3</w:t>
      </w:r>
      <w:proofErr w:type="gramEnd"/>
      <w:r w:rsidR="00E40816" w:rsidRPr="00E40816">
        <w:rPr>
          <w:shd w:val="clear" w:color="auto" w:fill="FFFFFF" w:themeFill="background1"/>
        </w:rPr>
        <w:t xml:space="preserve"> for switched point-to-point links operating </w:t>
      </w:r>
      <w:r w:rsidR="00D27751">
        <w:rPr>
          <w:shd w:val="clear" w:color="auto" w:fill="FFFFFF" w:themeFill="background1"/>
        </w:rPr>
        <w:t>in</w:t>
      </w:r>
      <w:r w:rsidR="00E40816" w:rsidRPr="00E40816">
        <w:rPr>
          <w:shd w:val="clear" w:color="auto" w:fill="FFFFFF" w:themeFill="background1"/>
        </w:rPr>
        <w:t xml:space="preserve"> the frequency bands 252-325 GHz. </w:t>
      </w:r>
      <w:r w:rsidR="00771CE4">
        <w:rPr>
          <w:shd w:val="clear" w:color="auto" w:fill="FFFFFF" w:themeFill="background1"/>
        </w:rPr>
        <w:t>The links to t</w:t>
      </w:r>
      <w:r w:rsidR="00E40816" w:rsidRPr="00E40816">
        <w:rPr>
          <w:shd w:val="clear" w:color="auto" w:fill="FFFFFF" w:themeFill="background1"/>
        </w:rPr>
        <w:t xml:space="preserve">he call for proposal </w:t>
      </w:r>
      <w:r w:rsidR="00694ECC">
        <w:rPr>
          <w:shd w:val="clear" w:color="auto" w:fill="FFFFFF" w:themeFill="background1"/>
        </w:rPr>
        <w:t>with</w:t>
      </w:r>
      <w:r w:rsidR="00E40816" w:rsidRPr="00E40816">
        <w:rPr>
          <w:shd w:val="clear" w:color="auto" w:fill="FFFFFF" w:themeFill="background1"/>
        </w:rPr>
        <w:t xml:space="preserve"> supporting documents are included in </w:t>
      </w:r>
      <w:r w:rsidR="006F657A">
        <w:rPr>
          <w:shd w:val="clear" w:color="auto" w:fill="FFFFFF" w:themeFill="background1"/>
        </w:rPr>
        <w:t>A</w:t>
      </w:r>
      <w:r w:rsidR="00E40816" w:rsidRPr="00E40816">
        <w:rPr>
          <w:shd w:val="clear" w:color="auto" w:fill="FFFFFF" w:themeFill="background1"/>
        </w:rPr>
        <w:t xml:space="preserve">ttachments 1-5 of </w:t>
      </w:r>
      <w:r w:rsidR="001371D0">
        <w:rPr>
          <w:shd w:val="clear" w:color="auto" w:fill="FFFFFF" w:themeFill="background1"/>
        </w:rPr>
        <w:t>A</w:t>
      </w:r>
      <w:r w:rsidR="00E40816" w:rsidRPr="00E40816">
        <w:rPr>
          <w:shd w:val="clear" w:color="auto" w:fill="FFFFFF" w:themeFill="background1"/>
        </w:rPr>
        <w:t xml:space="preserve">nnex 2. </w:t>
      </w:r>
    </w:p>
    <w:p w14:paraId="0C41CC1B" w14:textId="708CC45D" w:rsidR="008F550A" w:rsidRDefault="00E40816" w:rsidP="008F550A">
      <w:pPr>
        <w:spacing w:after="120"/>
      </w:pPr>
      <w:r w:rsidRPr="00E40816">
        <w:rPr>
          <w:shd w:val="clear" w:color="auto" w:fill="FFFFFF" w:themeFill="background1"/>
        </w:rPr>
        <w:t>Since all the detailed technical and operational characteristics</w:t>
      </w:r>
      <w:r w:rsidR="00DE041B">
        <w:rPr>
          <w:shd w:val="clear" w:color="auto" w:fill="FFFFFF" w:themeFill="background1"/>
        </w:rPr>
        <w:t xml:space="preserve"> will not be finalized until</w:t>
      </w:r>
      <w:r w:rsidRPr="00E40816">
        <w:rPr>
          <w:shd w:val="clear" w:color="auto" w:fill="FFFFFF" w:themeFill="background1"/>
        </w:rPr>
        <w:t xml:space="preserve"> after </w:t>
      </w:r>
      <w:r w:rsidR="00DE041B">
        <w:rPr>
          <w:shd w:val="clear" w:color="auto" w:fill="FFFFFF" w:themeFill="background1"/>
        </w:rPr>
        <w:t xml:space="preserve">the publication of the </w:t>
      </w:r>
      <w:r w:rsidRPr="00E40816">
        <w:rPr>
          <w:shd w:val="clear" w:color="auto" w:fill="FFFFFF" w:themeFill="background1"/>
        </w:rPr>
        <w:t>amendment, IEEE 802</w:t>
      </w:r>
      <w:r w:rsidR="00EA5A51">
        <w:rPr>
          <w:shd w:val="clear" w:color="auto" w:fill="FFFFFF" w:themeFill="background1"/>
        </w:rPr>
        <w:t xml:space="preserve">.15 </w:t>
      </w:r>
      <w:r w:rsidRPr="00E40816">
        <w:rPr>
          <w:shd w:val="clear" w:color="auto" w:fill="FFFFFF" w:themeFill="background1"/>
        </w:rPr>
        <w:t xml:space="preserve">TG3d has issued a Call for Contribution in its September 2015 meeting to request further contributions </w:t>
      </w:r>
      <w:r w:rsidR="00EA5A51">
        <w:rPr>
          <w:shd w:val="clear" w:color="auto" w:fill="FFFFFF" w:themeFill="background1"/>
        </w:rPr>
        <w:t xml:space="preserve">on the </w:t>
      </w:r>
      <w:r w:rsidRPr="00E40816">
        <w:rPr>
          <w:shd w:val="clear" w:color="auto" w:fill="FFFFFF" w:themeFill="background1"/>
        </w:rPr>
        <w:t xml:space="preserve">details </w:t>
      </w:r>
      <w:r w:rsidR="00A605A6">
        <w:rPr>
          <w:shd w:val="clear" w:color="auto" w:fill="FFFFFF" w:themeFill="background1"/>
        </w:rPr>
        <w:t>of</w:t>
      </w:r>
      <w:r w:rsidRPr="00E40816">
        <w:rPr>
          <w:shd w:val="clear" w:color="auto" w:fill="FFFFFF" w:themeFill="background1"/>
        </w:rPr>
        <w:t xml:space="preserve"> technical and operational characteristics </w:t>
      </w:r>
      <w:r w:rsidR="00A605A6">
        <w:rPr>
          <w:shd w:val="clear" w:color="auto" w:fill="FFFFFF" w:themeFill="background1"/>
        </w:rPr>
        <w:t xml:space="preserve">available </w:t>
      </w:r>
      <w:r w:rsidRPr="00E40816">
        <w:rPr>
          <w:shd w:val="clear" w:color="auto" w:fill="FFFFFF" w:themeFill="background1"/>
        </w:rPr>
        <w:t xml:space="preserve">from current research projects in these frequency ranges. The call and the responses are summarized </w:t>
      </w:r>
      <w:r w:rsidR="0029227A">
        <w:rPr>
          <w:shd w:val="clear" w:color="auto" w:fill="FFFFFF" w:themeFill="background1"/>
        </w:rPr>
        <w:t>A</w:t>
      </w:r>
      <w:r w:rsidRPr="00E40816">
        <w:rPr>
          <w:shd w:val="clear" w:color="auto" w:fill="FFFFFF" w:themeFill="background1"/>
        </w:rPr>
        <w:t xml:space="preserve">ttachment 1-3 in </w:t>
      </w:r>
      <w:r w:rsidR="0029227A">
        <w:rPr>
          <w:shd w:val="clear" w:color="auto" w:fill="FFFFFF" w:themeFill="background1"/>
        </w:rPr>
        <w:t>A</w:t>
      </w:r>
      <w:r w:rsidRPr="00E40816">
        <w:rPr>
          <w:shd w:val="clear" w:color="auto" w:fill="FFFFFF" w:themeFill="background1"/>
        </w:rPr>
        <w:t xml:space="preserve">nnex 3. </w:t>
      </w:r>
      <w:r w:rsidR="00834CCE">
        <w:t>Please not</w:t>
      </w:r>
      <w:r w:rsidR="00092323">
        <w:t>e</w:t>
      </w:r>
      <w:r w:rsidR="00834CCE">
        <w:t xml:space="preserve"> </w:t>
      </w:r>
      <w:proofErr w:type="gramStart"/>
      <w:r w:rsidR="00834CCE">
        <w:t xml:space="preserve">that </w:t>
      </w:r>
      <w:r w:rsidR="008F550A">
        <w:rPr>
          <w:rFonts w:hint="eastAsia"/>
        </w:rPr>
        <w:t xml:space="preserve"> </w:t>
      </w:r>
      <w:r w:rsidR="002438EC">
        <w:rPr>
          <w:rFonts w:hint="eastAsia"/>
        </w:rPr>
        <w:t>IEEE</w:t>
      </w:r>
      <w:proofErr w:type="gramEnd"/>
      <w:r w:rsidR="002438EC">
        <w:rPr>
          <w:rFonts w:hint="eastAsia"/>
        </w:rPr>
        <w:t xml:space="preserve"> 802 </w:t>
      </w:r>
      <w:r w:rsidR="00834CCE">
        <w:t xml:space="preserve">is </w:t>
      </w:r>
      <w:r w:rsidR="002438EC">
        <w:rPr>
          <w:rFonts w:hint="eastAsia"/>
        </w:rPr>
        <w:t xml:space="preserve">also interested in </w:t>
      </w:r>
      <w:r w:rsidR="001F4E8C">
        <w:rPr>
          <w:rFonts w:hint="eastAsia"/>
        </w:rPr>
        <w:t>other</w:t>
      </w:r>
      <w:r w:rsidR="000A025F">
        <w:t xml:space="preserve"> </w:t>
      </w:r>
      <w:r w:rsidR="001F4E8C">
        <w:t>frequency</w:t>
      </w:r>
      <w:r w:rsidR="001F4E8C">
        <w:rPr>
          <w:rFonts w:hint="eastAsia"/>
        </w:rPr>
        <w:t xml:space="preserve"> ranges above 325 GHz</w:t>
      </w:r>
      <w:r w:rsidR="000A025F">
        <w:t>.</w:t>
      </w:r>
      <w:r w:rsidR="001F4E8C">
        <w:rPr>
          <w:rFonts w:hint="eastAsia"/>
        </w:rPr>
        <w:t xml:space="preserve">. </w:t>
      </w:r>
    </w:p>
    <w:p w14:paraId="533FED0B" w14:textId="11EC030B" w:rsidR="002438EC" w:rsidRPr="002438EC" w:rsidRDefault="000A025F" w:rsidP="008F550A">
      <w:pPr>
        <w:spacing w:after="120"/>
      </w:pPr>
      <w:r>
        <w:t>When</w:t>
      </w:r>
      <w:r w:rsidR="00F47A2F">
        <w:t xml:space="preserve"> </w:t>
      </w:r>
      <w:r w:rsidR="001F4E8C">
        <w:rPr>
          <w:rFonts w:hint="eastAsia"/>
        </w:rPr>
        <w:t>IEEE</w:t>
      </w:r>
      <w:r w:rsidR="008F550A">
        <w:rPr>
          <w:rFonts w:hint="eastAsia"/>
        </w:rPr>
        <w:t xml:space="preserve"> 802 has made significa</w:t>
      </w:r>
      <w:r w:rsidR="00092323">
        <w:t>n</w:t>
      </w:r>
      <w:r w:rsidR="008F550A">
        <w:rPr>
          <w:rFonts w:hint="eastAsia"/>
        </w:rPr>
        <w:t>t progress in the</w:t>
      </w:r>
      <w:r w:rsidR="003562F1">
        <w:rPr>
          <w:rFonts w:hint="eastAsia"/>
        </w:rPr>
        <w:t xml:space="preserve"> technical studie</w:t>
      </w:r>
      <w:r w:rsidR="001F4E8C">
        <w:rPr>
          <w:rFonts w:hint="eastAsia"/>
        </w:rPr>
        <w:t xml:space="preserve">s </w:t>
      </w:r>
      <w:r w:rsidR="003562F1">
        <w:rPr>
          <w:rFonts w:hint="eastAsia"/>
        </w:rPr>
        <w:t>in these frequency ranges, the</w:t>
      </w:r>
      <w:r w:rsidR="001F4E8C">
        <w:rPr>
          <w:rFonts w:hint="eastAsia"/>
        </w:rPr>
        <w:t xml:space="preserve"> results </w:t>
      </w:r>
      <w:r w:rsidR="003562F1">
        <w:rPr>
          <w:rFonts w:hint="eastAsia"/>
        </w:rPr>
        <w:t>above 325 GHz</w:t>
      </w:r>
      <w:r w:rsidR="00E632FF">
        <w:t>,</w:t>
      </w:r>
      <w:r w:rsidR="003562F1">
        <w:rPr>
          <w:rFonts w:hint="eastAsia"/>
        </w:rPr>
        <w:t xml:space="preserve"> as well as in the frequency range 252-325 GHz</w:t>
      </w:r>
      <w:r w:rsidR="00F47A2F">
        <w:t xml:space="preserve">, </w:t>
      </w:r>
      <w:r w:rsidR="00D606CC">
        <w:t>will be sent to WP 1A.</w:t>
      </w:r>
    </w:p>
    <w:p w14:paraId="5675928A" w14:textId="77777777" w:rsidR="00E61F3F" w:rsidRPr="00E61F3F" w:rsidRDefault="00E61F3F" w:rsidP="00E61F3F">
      <w:pPr>
        <w:spacing w:after="120"/>
        <w:rPr>
          <w:rFonts w:eastAsiaTheme="minorEastAsia"/>
          <w:b/>
          <w:sz w:val="28"/>
          <w:szCs w:val="28"/>
        </w:rPr>
      </w:pPr>
      <w:r w:rsidRPr="00E61F3F">
        <w:rPr>
          <w:rFonts w:eastAsiaTheme="minorEastAsia"/>
          <w:b/>
          <w:sz w:val="28"/>
          <w:szCs w:val="28"/>
        </w:rPr>
        <w:t>3</w:t>
      </w:r>
      <w:r w:rsidRPr="00E61F3F">
        <w:rPr>
          <w:rFonts w:eastAsiaTheme="minorEastAsia"/>
          <w:b/>
          <w:sz w:val="28"/>
          <w:szCs w:val="28"/>
        </w:rPr>
        <w:tab/>
        <w:t>Summary</w:t>
      </w:r>
    </w:p>
    <w:p w14:paraId="7783A646" w14:textId="263D756B" w:rsidR="00E61F3F" w:rsidRPr="00E61F3F" w:rsidRDefault="00E61F3F" w:rsidP="00A90D4D">
      <w:pPr>
        <w:spacing w:after="120"/>
        <w:rPr>
          <w:rFonts w:eastAsiaTheme="minorEastAsia"/>
        </w:rPr>
      </w:pPr>
      <w:r w:rsidRPr="00E61F3F">
        <w:rPr>
          <w:rFonts w:eastAsiaTheme="minorEastAsia"/>
        </w:rPr>
        <w:t>We applaud the efforts of the participants in WP 1A for undertaking this work and giving IEEE 802 the</w:t>
      </w:r>
      <w:r>
        <w:rPr>
          <w:rFonts w:eastAsiaTheme="minorEastAsia"/>
        </w:rPr>
        <w:t xml:space="preserve"> opportunity to respond to terahertz</w:t>
      </w:r>
      <w:r>
        <w:rPr>
          <w:rFonts w:eastAsiaTheme="minorEastAsia" w:hint="eastAsia"/>
        </w:rPr>
        <w:t xml:space="preserve"> related matters</w:t>
      </w:r>
      <w:r w:rsidRPr="00E61F3F">
        <w:rPr>
          <w:rFonts w:eastAsiaTheme="minorEastAsia"/>
        </w:rPr>
        <w:t>.</w:t>
      </w:r>
    </w:p>
    <w:p w14:paraId="108ECC16" w14:textId="77777777" w:rsidR="005D678E" w:rsidRPr="00CE2D5A" w:rsidRDefault="005D678E" w:rsidP="00A90D4D">
      <w:pPr>
        <w:pStyle w:val="Reasons"/>
        <w:spacing w:after="120"/>
        <w:rPr>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91"/>
      </w:tblGrid>
      <w:tr w:rsidR="001A1D23" w14:paraId="523EBAA9" w14:textId="77777777" w:rsidTr="00E61F3F">
        <w:tc>
          <w:tcPr>
            <w:tcW w:w="4785" w:type="dxa"/>
          </w:tcPr>
          <w:p w14:paraId="6FD06448" w14:textId="70D2F3A9" w:rsidR="00E61F3F" w:rsidRDefault="005D678E" w:rsidP="00495561">
            <w:r w:rsidRPr="00FC2A30">
              <w:rPr>
                <w:rFonts w:hint="eastAsia"/>
                <w:b/>
              </w:rPr>
              <w:t>Contact</w:t>
            </w:r>
            <w:r w:rsidRPr="00FC2A30">
              <w:rPr>
                <w:rFonts w:hint="eastAsia"/>
              </w:rPr>
              <w:t>:</w:t>
            </w:r>
            <w:r w:rsidRPr="00FC2A30">
              <w:tab/>
            </w:r>
            <w:r w:rsidR="00495561">
              <w:t xml:space="preserve">LYNCH, </w:t>
            </w:r>
            <w:r w:rsidR="00E61F3F">
              <w:t>Michael</w:t>
            </w:r>
          </w:p>
        </w:tc>
        <w:tc>
          <w:tcPr>
            <w:tcW w:w="4791" w:type="dxa"/>
          </w:tcPr>
          <w:p w14:paraId="39281873" w14:textId="338432F8" w:rsidR="00E61F3F" w:rsidRPr="00E61F3F" w:rsidRDefault="005D678E" w:rsidP="00495561">
            <w:pPr>
              <w:rPr>
                <w:bCs/>
              </w:rPr>
            </w:pPr>
            <w:r w:rsidRPr="00454055">
              <w:rPr>
                <w:b/>
                <w:lang w:val="de-DE"/>
              </w:rPr>
              <w:t>E-mail:</w:t>
            </w:r>
            <w:r w:rsidR="00E61F3F" w:rsidRPr="00454055">
              <w:rPr>
                <w:bCs/>
                <w:lang w:val="de-DE"/>
              </w:rPr>
              <w:tab/>
            </w:r>
            <w:hyperlink r:id="rId9" w:history="1">
              <w:r w:rsidR="00495561" w:rsidRPr="001765D5">
                <w:rPr>
                  <w:rStyle w:val="Hyperlink"/>
                  <w:bCs/>
                  <w:lang w:val="de-DE"/>
                </w:rPr>
                <w:t>freqmgr@ieee.org</w:t>
              </w:r>
            </w:hyperlink>
            <w:r w:rsidR="00495561">
              <w:rPr>
                <w:bCs/>
                <w:lang w:val="de-DE"/>
              </w:rPr>
              <w:t xml:space="preserve"> </w:t>
            </w:r>
            <w:r w:rsidR="00495561">
              <w:rPr>
                <w:bCs/>
              </w:rPr>
              <w:fldChar w:fldCharType="begin"/>
            </w:r>
            <w:r w:rsidR="00495561">
              <w:rPr>
                <w:bCs/>
              </w:rPr>
              <w:instrText xml:space="preserve"> HYPERLINK "mailto:" </w:instrText>
            </w:r>
            <w:r w:rsidR="00495561">
              <w:rPr>
                <w:bCs/>
              </w:rPr>
              <w:fldChar w:fldCharType="separate"/>
            </w:r>
            <w:r w:rsidR="00495561">
              <w:rPr>
                <w:bCs/>
              </w:rPr>
              <w:fldChar w:fldCharType="end"/>
            </w:r>
          </w:p>
        </w:tc>
      </w:tr>
    </w:tbl>
    <w:p w14:paraId="4B8BB8CA" w14:textId="77777777" w:rsidR="00834CCE" w:rsidRDefault="00834CCE" w:rsidP="008F051D"/>
    <w:p w14:paraId="4A3CFD97" w14:textId="77777777" w:rsidR="00834CCE" w:rsidRDefault="00834CCE">
      <w:r>
        <w:br w:type="page"/>
      </w:r>
    </w:p>
    <w:p w14:paraId="20D96C63" w14:textId="414C8977" w:rsidR="008F051D" w:rsidRDefault="00834CCE" w:rsidP="00834CCE">
      <w:pPr>
        <w:ind w:left="993" w:hanging="993"/>
        <w:rPr>
          <w:b/>
        </w:rPr>
      </w:pPr>
      <w:r w:rsidRPr="00834CCE">
        <w:rPr>
          <w:b/>
        </w:rPr>
        <w:lastRenderedPageBreak/>
        <w:t xml:space="preserve">Annex 1: Sharing studies with passive services presented </w:t>
      </w:r>
      <w:r w:rsidR="007872E0">
        <w:rPr>
          <w:b/>
        </w:rPr>
        <w:t>to</w:t>
      </w:r>
      <w:r w:rsidRPr="00834CCE">
        <w:rPr>
          <w:b/>
        </w:rPr>
        <w:t xml:space="preserve"> the IEEE 802.15 Interest Group THz in the period 2010 to 2012</w:t>
      </w:r>
    </w:p>
    <w:p w14:paraId="501FE655" w14:textId="77777777" w:rsidR="00834CCE" w:rsidRDefault="00834CCE" w:rsidP="00834CCE">
      <w:pPr>
        <w:ind w:left="993" w:hanging="993"/>
        <w:rPr>
          <w:b/>
        </w:rPr>
      </w:pPr>
    </w:p>
    <w:p w14:paraId="72D438F2" w14:textId="77777777" w:rsidR="00834CCE" w:rsidRDefault="00834CCE" w:rsidP="00834CCE">
      <w:pPr>
        <w:ind w:left="993" w:hanging="993"/>
        <w:rPr>
          <w:b/>
        </w:rPr>
      </w:pPr>
    </w:p>
    <w:p w14:paraId="52999599" w14:textId="77777777" w:rsidR="00834CCE" w:rsidRPr="007C2DF7" w:rsidRDefault="00834CCE" w:rsidP="00834CCE">
      <w:pPr>
        <w:rPr>
          <w:b/>
        </w:rPr>
      </w:pPr>
      <w:r>
        <w:rPr>
          <w:b/>
        </w:rPr>
        <w:t xml:space="preserve">Attachment 1: </w:t>
      </w:r>
      <w:r w:rsidR="007C2DF7">
        <w:rPr>
          <w:b/>
        </w:rPr>
        <w:t xml:space="preserve"> </w:t>
      </w:r>
      <w:r w:rsidRPr="008B64F8">
        <w:t>Doc</w:t>
      </w:r>
      <w:r>
        <w:rPr>
          <w:rFonts w:hint="eastAsia"/>
        </w:rPr>
        <w:t>.:</w:t>
      </w:r>
      <w:r w:rsidRPr="008B64F8">
        <w:t xml:space="preserve"> IEEE 802.15-15-10-0829-00-0thz</w:t>
      </w:r>
    </w:p>
    <w:p w14:paraId="690CE7D2" w14:textId="77777777" w:rsidR="00AC1E7E" w:rsidRDefault="00A34088" w:rsidP="00834CCE">
      <w:hyperlink r:id="rId10" w:history="1">
        <w:r w:rsidR="005309C2" w:rsidRPr="00C01A3F">
          <w:rPr>
            <w:rStyle w:val="Hyperlink"/>
          </w:rPr>
          <w:t>https://mentor.ieee.org/802.15/dcn/10/15-10-0829-00-0thz-sharing-between-active-and-passive-services-at-thz-frequencies.ppt</w:t>
        </w:r>
      </w:hyperlink>
      <w:r w:rsidR="005309C2">
        <w:t xml:space="preserve"> </w:t>
      </w:r>
    </w:p>
    <w:p w14:paraId="2F2649F1" w14:textId="77777777" w:rsidR="00AC1E7E" w:rsidRDefault="00AC1E7E" w:rsidP="00834CCE"/>
    <w:p w14:paraId="6AEF768B" w14:textId="77777777" w:rsidR="00AC1E7E" w:rsidRDefault="00AC1E7E" w:rsidP="00834CCE"/>
    <w:p w14:paraId="7FA3A415" w14:textId="77777777" w:rsidR="00834CCE" w:rsidRDefault="00834CCE" w:rsidP="00834CCE">
      <w:r w:rsidRPr="00A67A61">
        <w:rPr>
          <w:b/>
        </w:rPr>
        <w:t xml:space="preserve">Attachment 2: </w:t>
      </w:r>
      <w:r>
        <w:t xml:space="preserve"> </w:t>
      </w:r>
      <w:r>
        <w:rPr>
          <w:rFonts w:hint="eastAsia"/>
        </w:rPr>
        <w:t>D</w:t>
      </w:r>
      <w:r w:rsidRPr="008B64F8">
        <w:t>oc.: IEEE 802.15-15-12-0101-00-0thz</w:t>
      </w:r>
    </w:p>
    <w:p w14:paraId="43DAC7EB" w14:textId="77777777" w:rsidR="00834CCE" w:rsidRDefault="00A34088" w:rsidP="00834CCE">
      <w:hyperlink r:id="rId11" w:history="1">
        <w:r w:rsidR="005309C2" w:rsidRPr="00C01A3F">
          <w:rPr>
            <w:rStyle w:val="Hyperlink"/>
          </w:rPr>
          <w:t>https://mentor.ieee.org/802.15/dcn/12/15-12-0101-00-0thz-will-thz-communication-interfere-with-passive-remote-sensing.pdf</w:t>
        </w:r>
      </w:hyperlink>
      <w:r w:rsidR="005309C2">
        <w:t xml:space="preserve"> </w:t>
      </w:r>
    </w:p>
    <w:p w14:paraId="3B3459D0" w14:textId="77777777" w:rsidR="00AC1E7E" w:rsidRDefault="00AC1E7E" w:rsidP="00834CCE"/>
    <w:p w14:paraId="6266596D" w14:textId="77777777" w:rsidR="00AC1E7E" w:rsidRDefault="00AC1E7E" w:rsidP="00834CCE"/>
    <w:p w14:paraId="0535322C" w14:textId="77777777" w:rsidR="005309C2" w:rsidRDefault="00834CCE" w:rsidP="00834CCE">
      <w:pPr>
        <w:spacing w:after="120"/>
      </w:pPr>
      <w:r w:rsidRPr="00A67A61">
        <w:rPr>
          <w:b/>
        </w:rPr>
        <w:t xml:space="preserve">Attachment 3: </w:t>
      </w:r>
      <w:r>
        <w:rPr>
          <w:rFonts w:hint="eastAsia"/>
        </w:rPr>
        <w:t>D</w:t>
      </w:r>
      <w:r w:rsidRPr="008B64F8">
        <w:t>oc.: IEEE 802.15-15-12-0324-00-0thz</w:t>
      </w:r>
    </w:p>
    <w:p w14:paraId="64D264F9" w14:textId="77777777" w:rsidR="007C2DF7" w:rsidRDefault="00A34088" w:rsidP="00834CCE">
      <w:pPr>
        <w:spacing w:after="120"/>
      </w:pPr>
      <w:hyperlink r:id="rId12" w:history="1">
        <w:r w:rsidR="005309C2" w:rsidRPr="00C01A3F">
          <w:rPr>
            <w:rStyle w:val="Hyperlink"/>
          </w:rPr>
          <w:t>https://mentor.ieee.org/802.15/dcn/12/15-12-0324-00-0thz-interference-between-thz-communications-and-spaceborne-earth-exploration-services.pdf</w:t>
        </w:r>
      </w:hyperlink>
      <w:r w:rsidR="005309C2">
        <w:t xml:space="preserve">   </w:t>
      </w:r>
    </w:p>
    <w:p w14:paraId="76789DFD" w14:textId="77777777" w:rsidR="00A976A8" w:rsidRDefault="00A976A8" w:rsidP="00834CCE">
      <w:pPr>
        <w:spacing w:after="120"/>
      </w:pPr>
    </w:p>
    <w:p w14:paraId="0C51E494" w14:textId="77777777" w:rsidR="00EA51FE" w:rsidRDefault="00EA51FE">
      <w:pPr>
        <w:rPr>
          <w:b/>
        </w:rPr>
      </w:pPr>
      <w:r>
        <w:rPr>
          <w:b/>
        </w:rPr>
        <w:br w:type="page"/>
      </w:r>
    </w:p>
    <w:p w14:paraId="3CBACA5F" w14:textId="77777777" w:rsidR="00834CCE" w:rsidRDefault="00834CCE" w:rsidP="00834CCE">
      <w:pPr>
        <w:ind w:left="993" w:hanging="993"/>
        <w:rPr>
          <w:b/>
        </w:rPr>
      </w:pPr>
      <w:r w:rsidRPr="00834CCE">
        <w:rPr>
          <w:b/>
        </w:rPr>
        <w:lastRenderedPageBreak/>
        <w:t xml:space="preserve">Annex </w:t>
      </w:r>
      <w:r>
        <w:rPr>
          <w:b/>
        </w:rPr>
        <w:t>2</w:t>
      </w:r>
      <w:r w:rsidRPr="00834CCE">
        <w:rPr>
          <w:b/>
        </w:rPr>
        <w:t xml:space="preserve">: </w:t>
      </w:r>
      <w:r>
        <w:rPr>
          <w:b/>
        </w:rPr>
        <w:t>Call for Proposals and supporting documen</w:t>
      </w:r>
      <w:r w:rsidR="005D0FE3">
        <w:rPr>
          <w:b/>
        </w:rPr>
        <w:t>ts</w:t>
      </w:r>
    </w:p>
    <w:p w14:paraId="64F278B9" w14:textId="77777777" w:rsidR="00834CCE" w:rsidRDefault="00834CCE" w:rsidP="00834CCE">
      <w:pPr>
        <w:ind w:left="993" w:hanging="993"/>
        <w:rPr>
          <w:b/>
        </w:rPr>
      </w:pPr>
    </w:p>
    <w:p w14:paraId="450E45B8" w14:textId="77777777" w:rsidR="00834CCE" w:rsidRDefault="00834CCE" w:rsidP="00834CCE">
      <w:r>
        <w:rPr>
          <w:b/>
        </w:rPr>
        <w:t xml:space="preserve">Attachment 1: </w:t>
      </w:r>
      <w:r>
        <w:t>Call for Proposals</w:t>
      </w:r>
    </w:p>
    <w:p w14:paraId="4F958EFE" w14:textId="77777777" w:rsidR="007C2DF7" w:rsidRDefault="00A34088" w:rsidP="00834CCE">
      <w:hyperlink r:id="rId13" w:history="1">
        <w:r w:rsidR="00E42BD6" w:rsidRPr="00C01A3F">
          <w:rPr>
            <w:rStyle w:val="Hyperlink"/>
          </w:rPr>
          <w:t>https://mentor.ieee.org/802.15/dcn/15/15-15-0936-04-003d-tg3d-100g-call-for-proposals.docx</w:t>
        </w:r>
      </w:hyperlink>
      <w:r w:rsidR="00E42BD6">
        <w:t xml:space="preserve"> </w:t>
      </w:r>
    </w:p>
    <w:p w14:paraId="379B765F" w14:textId="77777777" w:rsidR="007C2DF7" w:rsidRDefault="007C2DF7" w:rsidP="00834CCE"/>
    <w:p w14:paraId="6218FB05" w14:textId="77777777" w:rsidR="00834CCE" w:rsidRDefault="00834CCE" w:rsidP="00834CCE"/>
    <w:p w14:paraId="7362C6DB" w14:textId="77777777" w:rsidR="00834CCE" w:rsidRDefault="00834CCE" w:rsidP="00834CCE">
      <w:r w:rsidRPr="00A67A61">
        <w:rPr>
          <w:b/>
        </w:rPr>
        <w:t>Attachment 2:</w:t>
      </w:r>
      <w:r>
        <w:t xml:space="preserve"> Application Requirements Document</w:t>
      </w:r>
    </w:p>
    <w:p w14:paraId="2F73A9CF" w14:textId="77777777" w:rsidR="007D5F29" w:rsidRDefault="00A34088" w:rsidP="00834CCE">
      <w:hyperlink r:id="rId14" w:history="1">
        <w:r w:rsidR="00E42BD6" w:rsidRPr="00C01A3F">
          <w:rPr>
            <w:rStyle w:val="Hyperlink"/>
          </w:rPr>
          <w:t>https://mentor.ieee.org/802.15/dcn/14/15-14-0304-16-003d-applications-requirement-document-ard.docx</w:t>
        </w:r>
      </w:hyperlink>
      <w:r w:rsidR="00E42BD6">
        <w:t xml:space="preserve"> </w:t>
      </w:r>
    </w:p>
    <w:p w14:paraId="0346338F" w14:textId="77777777" w:rsidR="0084533B" w:rsidRDefault="0084533B" w:rsidP="00834CCE"/>
    <w:p w14:paraId="3734A1C2" w14:textId="77777777" w:rsidR="0084533B" w:rsidRDefault="0084533B" w:rsidP="00834CCE"/>
    <w:p w14:paraId="025D8A32" w14:textId="77777777" w:rsidR="00834CCE" w:rsidRDefault="00834CCE" w:rsidP="00834CCE">
      <w:pPr>
        <w:spacing w:after="120"/>
      </w:pPr>
      <w:r w:rsidRPr="00A67A61">
        <w:rPr>
          <w:b/>
        </w:rPr>
        <w:t>Attachment 3:</w:t>
      </w:r>
      <w:r>
        <w:t xml:space="preserve"> </w:t>
      </w:r>
      <w:proofErr w:type="gramStart"/>
      <w:r>
        <w:t>Technical  Requirements</w:t>
      </w:r>
      <w:proofErr w:type="gramEnd"/>
      <w:r>
        <w:t xml:space="preserve"> Document </w:t>
      </w:r>
    </w:p>
    <w:p w14:paraId="598B440E" w14:textId="77777777" w:rsidR="0084533B" w:rsidRDefault="00A34088" w:rsidP="00834CCE">
      <w:pPr>
        <w:spacing w:after="120"/>
      </w:pPr>
      <w:hyperlink r:id="rId15" w:history="1">
        <w:r w:rsidR="005309C2" w:rsidRPr="00C01A3F">
          <w:rPr>
            <w:rStyle w:val="Hyperlink"/>
          </w:rPr>
          <w:t>https://mentor.ieee.org/802.15/dcn/14/15-14-0309-20-003d-technical-requirements-document.docx</w:t>
        </w:r>
      </w:hyperlink>
      <w:r w:rsidR="005309C2">
        <w:t xml:space="preserve"> </w:t>
      </w:r>
    </w:p>
    <w:p w14:paraId="4EBEA727" w14:textId="77777777" w:rsidR="00EA51FE" w:rsidRDefault="00EA51FE" w:rsidP="00834CCE">
      <w:pPr>
        <w:spacing w:after="120"/>
      </w:pPr>
    </w:p>
    <w:p w14:paraId="031F5A63" w14:textId="77777777" w:rsidR="00834CCE" w:rsidRDefault="00834CCE" w:rsidP="00834CCE">
      <w:pPr>
        <w:spacing w:after="120"/>
      </w:pPr>
      <w:r w:rsidRPr="00A67A61">
        <w:rPr>
          <w:b/>
        </w:rPr>
        <w:t xml:space="preserve">Attachment 4: </w:t>
      </w:r>
      <w:r w:rsidR="0084533B" w:rsidRPr="0084533B">
        <w:t xml:space="preserve"> </w:t>
      </w:r>
      <w:r w:rsidRPr="0084533B">
        <w:t>C</w:t>
      </w:r>
      <w:r>
        <w:t>hannel Modeling Document</w:t>
      </w:r>
    </w:p>
    <w:p w14:paraId="64DB4BEC" w14:textId="65168C75" w:rsidR="0084533B" w:rsidRDefault="00A34088" w:rsidP="00834CCE">
      <w:pPr>
        <w:spacing w:after="120"/>
      </w:pPr>
      <w:hyperlink r:id="rId16" w:history="1">
        <w:r w:rsidR="00B06CB3">
          <w:rPr>
            <w:rStyle w:val="Hyperlink"/>
          </w:rPr>
          <w:t>https://mentor.ieee.org/802.15/dcn/14/15-14-0310-19-003d-channel-modeling-document.docx</w:t>
        </w:r>
      </w:hyperlink>
      <w:r w:rsidR="005309C2">
        <w:t xml:space="preserve"> </w:t>
      </w:r>
    </w:p>
    <w:p w14:paraId="4BFC9346" w14:textId="77777777" w:rsidR="00EA51FE" w:rsidRDefault="00EA51FE" w:rsidP="00834CCE">
      <w:pPr>
        <w:spacing w:after="120"/>
      </w:pPr>
    </w:p>
    <w:p w14:paraId="33AABC8C" w14:textId="77777777" w:rsidR="00834CCE" w:rsidRDefault="00834CCE" w:rsidP="00834CCE">
      <w:pPr>
        <w:spacing w:after="120"/>
      </w:pPr>
      <w:r w:rsidRPr="00A67A61">
        <w:rPr>
          <w:b/>
        </w:rPr>
        <w:t>Attachment 5:</w:t>
      </w:r>
      <w:r w:rsidR="00771CE4">
        <w:t xml:space="preserve"> </w:t>
      </w:r>
      <w:r>
        <w:t>Evaluation Criteria Document</w:t>
      </w:r>
    </w:p>
    <w:p w14:paraId="381011B7" w14:textId="77777777" w:rsidR="00834CCE" w:rsidRDefault="00A34088" w:rsidP="00834CCE">
      <w:pPr>
        <w:spacing w:after="120"/>
      </w:pPr>
      <w:hyperlink r:id="rId17" w:history="1">
        <w:r w:rsidR="005309C2" w:rsidRPr="00C01A3F">
          <w:rPr>
            <w:rStyle w:val="Hyperlink"/>
          </w:rPr>
          <w:t>https://mentor.ieee.org/802.15/dcn/15/15-15-0412-13-003d-evaluation-criteria-document.docx</w:t>
        </w:r>
      </w:hyperlink>
      <w:r w:rsidR="005309C2">
        <w:t xml:space="preserve"> </w:t>
      </w:r>
    </w:p>
    <w:p w14:paraId="5B845E90" w14:textId="77777777" w:rsidR="00834CCE" w:rsidRDefault="00834CCE" w:rsidP="00834CCE">
      <w:pPr>
        <w:spacing w:after="120"/>
      </w:pPr>
    </w:p>
    <w:p w14:paraId="002CA64A" w14:textId="77777777" w:rsidR="00834CCE" w:rsidRDefault="00834CCE">
      <w:pPr>
        <w:rPr>
          <w:b/>
        </w:rPr>
      </w:pPr>
      <w:r>
        <w:rPr>
          <w:b/>
        </w:rPr>
        <w:br w:type="page"/>
      </w:r>
    </w:p>
    <w:p w14:paraId="4BF40E8B" w14:textId="77777777" w:rsidR="00834CCE" w:rsidRPr="00E42B20" w:rsidRDefault="00834CCE" w:rsidP="00834CCE">
      <w:pPr>
        <w:ind w:left="993" w:hanging="993"/>
        <w:rPr>
          <w:b/>
        </w:rPr>
      </w:pPr>
      <w:r w:rsidRPr="00E42B20">
        <w:rPr>
          <w:b/>
        </w:rPr>
        <w:lastRenderedPageBreak/>
        <w:t xml:space="preserve">Annex </w:t>
      </w:r>
      <w:r w:rsidR="00E42B20" w:rsidRPr="00E42B20">
        <w:rPr>
          <w:b/>
        </w:rPr>
        <w:t>3</w:t>
      </w:r>
      <w:r w:rsidRPr="00E42B20">
        <w:rPr>
          <w:b/>
        </w:rPr>
        <w:t xml:space="preserve">: Call for contributions addressing information on </w:t>
      </w:r>
      <w:r w:rsidRPr="00E42B20">
        <w:rPr>
          <w:rFonts w:eastAsiaTheme="minorEastAsia"/>
          <w:b/>
        </w:rPr>
        <w:t xml:space="preserve">spectrum requirements </w:t>
      </w:r>
      <w:r w:rsidRPr="00E42B20">
        <w:rPr>
          <w:rFonts w:eastAsiaTheme="minorEastAsia" w:hint="eastAsia"/>
          <w:b/>
        </w:rPr>
        <w:t xml:space="preserve">and technical and operational characteristics of systems operating </w:t>
      </w:r>
      <w:r w:rsidRPr="00E42B20">
        <w:rPr>
          <w:rFonts w:eastAsiaTheme="minorEastAsia"/>
          <w:b/>
        </w:rPr>
        <w:t>in the band 252 to 325 GHz and adjacent bands for sharing studies</w:t>
      </w:r>
    </w:p>
    <w:p w14:paraId="6CDEC409" w14:textId="77777777" w:rsidR="00834CCE" w:rsidRPr="00E42B20" w:rsidRDefault="00834CCE" w:rsidP="00834CCE">
      <w:pPr>
        <w:ind w:left="993" w:hanging="993"/>
        <w:rPr>
          <w:b/>
        </w:rPr>
      </w:pPr>
    </w:p>
    <w:p w14:paraId="391377D1" w14:textId="77777777" w:rsidR="00834CCE" w:rsidRPr="00E42B20" w:rsidRDefault="00834CCE" w:rsidP="00834CCE">
      <w:pPr>
        <w:ind w:left="993" w:hanging="993"/>
        <w:rPr>
          <w:b/>
        </w:rPr>
      </w:pPr>
    </w:p>
    <w:p w14:paraId="3AE87228" w14:textId="77777777" w:rsidR="00834CCE" w:rsidRDefault="00834CCE" w:rsidP="00834CCE">
      <w:r>
        <w:rPr>
          <w:b/>
        </w:rPr>
        <w:t xml:space="preserve">Attachment 1: </w:t>
      </w:r>
      <w:r w:rsidR="005D0FE3">
        <w:t>Call for contributions</w:t>
      </w:r>
    </w:p>
    <w:p w14:paraId="02702B39" w14:textId="77777777" w:rsidR="007D5F29" w:rsidRDefault="00A34088" w:rsidP="00834CCE">
      <w:hyperlink r:id="rId18" w:history="1">
        <w:r w:rsidR="005309C2" w:rsidRPr="00C01A3F">
          <w:rPr>
            <w:rStyle w:val="Hyperlink"/>
          </w:rPr>
          <w:t>https://mentor.ieee.org/802.15/dcn/15/15-15-0733-01-003d-call-for-contributions-for-the-response-to-itu-r-wp1a.docx</w:t>
        </w:r>
      </w:hyperlink>
      <w:r w:rsidR="005309C2">
        <w:t xml:space="preserve"> </w:t>
      </w:r>
    </w:p>
    <w:p w14:paraId="2436D026" w14:textId="77777777" w:rsidR="007D5F29" w:rsidRDefault="007D5F29" w:rsidP="00834CCE"/>
    <w:p w14:paraId="65DBFC40" w14:textId="77777777" w:rsidR="00834CCE" w:rsidRDefault="00834CCE" w:rsidP="00834CCE"/>
    <w:p w14:paraId="436907CE" w14:textId="77777777" w:rsidR="00834CCE" w:rsidRDefault="00834CCE" w:rsidP="00834CCE">
      <w:r>
        <w:rPr>
          <w:b/>
        </w:rPr>
        <w:t xml:space="preserve">Attachment 2: </w:t>
      </w:r>
      <w:r>
        <w:t>Respons</w:t>
      </w:r>
      <w:r w:rsidR="003D6F2C">
        <w:t>e</w:t>
      </w:r>
      <w:r>
        <w:t xml:space="preserve"> from </w:t>
      </w:r>
      <w:r w:rsidR="003D6F2C">
        <w:t xml:space="preserve">H2020 </w:t>
      </w:r>
      <w:proofErr w:type="spellStart"/>
      <w:r w:rsidR="003D6F2C">
        <w:t>iBROW</w:t>
      </w:r>
      <w:proofErr w:type="spellEnd"/>
    </w:p>
    <w:p w14:paraId="2F5D3A89" w14:textId="77777777" w:rsidR="003D6F2C" w:rsidRDefault="00A34088" w:rsidP="00834CCE">
      <w:hyperlink r:id="rId19" w:history="1">
        <w:r w:rsidR="005309C2" w:rsidRPr="00C01A3F">
          <w:rPr>
            <w:rStyle w:val="Hyperlink"/>
          </w:rPr>
          <w:t>https://mentor.ieee.org/802.15/dcn/16/15-16-0034-00-003d-input-from-the-horizon-2020-ibrow-project-to-the-tg3d-call-for-contributions-to-the-response-on-the-liaison-statement-from-itu-r-wp1a.docx</w:t>
        </w:r>
      </w:hyperlink>
      <w:r w:rsidR="005309C2">
        <w:t xml:space="preserve"> </w:t>
      </w:r>
    </w:p>
    <w:p w14:paraId="269B654D" w14:textId="77777777" w:rsidR="003D6F2C" w:rsidRDefault="003D6F2C" w:rsidP="00834CCE"/>
    <w:p w14:paraId="3289F20C" w14:textId="77777777" w:rsidR="003D6F2C" w:rsidRDefault="003D6F2C" w:rsidP="00834CCE"/>
    <w:p w14:paraId="71177D3D" w14:textId="77777777" w:rsidR="005D0FE3" w:rsidRDefault="005D0FE3" w:rsidP="005D0FE3">
      <w:r>
        <w:rPr>
          <w:b/>
        </w:rPr>
        <w:t xml:space="preserve">Attachment 3: </w:t>
      </w:r>
      <w:r>
        <w:t>Respons</w:t>
      </w:r>
      <w:r w:rsidR="003D6F2C">
        <w:t xml:space="preserve">e </w:t>
      </w:r>
      <w:r>
        <w:t xml:space="preserve">from </w:t>
      </w:r>
      <w:r w:rsidR="003D6F2C">
        <w:t>BMBF-VIP-</w:t>
      </w:r>
      <w:proofErr w:type="spellStart"/>
      <w:r w:rsidR="003D6F2C">
        <w:t>Terapan</w:t>
      </w:r>
      <w:proofErr w:type="spellEnd"/>
    </w:p>
    <w:p w14:paraId="2D2C86EC" w14:textId="77777777" w:rsidR="005D0FE3" w:rsidRDefault="00A34088" w:rsidP="00834CCE">
      <w:hyperlink r:id="rId20" w:history="1">
        <w:r w:rsidR="005309C2" w:rsidRPr="00C01A3F">
          <w:rPr>
            <w:rStyle w:val="Hyperlink"/>
          </w:rPr>
          <w:t>https://mentor.ieee.org/802.15/dcn/16/15-16-0082-01-003d-input-from-the-terapan-project-to-the-tg3d-call-for-contributions-to-the-response-on-the-liaison-statement-from-itu-r-wp1a.docx</w:t>
        </w:r>
      </w:hyperlink>
      <w:r w:rsidR="005309C2">
        <w:t xml:space="preserve"> </w:t>
      </w:r>
    </w:p>
    <w:p w14:paraId="2040C5A8" w14:textId="77777777" w:rsidR="00CE756C" w:rsidRDefault="00CE756C" w:rsidP="00834CCE"/>
    <w:p w14:paraId="6FEB812A" w14:textId="77777777" w:rsidR="00834CCE" w:rsidRPr="00834CCE" w:rsidRDefault="00834CCE" w:rsidP="00834CCE">
      <w:pPr>
        <w:ind w:left="993" w:hanging="993"/>
        <w:rPr>
          <w:b/>
        </w:rPr>
      </w:pPr>
    </w:p>
    <w:p w14:paraId="38C71EDF" w14:textId="77777777" w:rsidR="00834CCE" w:rsidRDefault="00834CCE" w:rsidP="00834CCE"/>
    <w:p w14:paraId="49F8192B" w14:textId="77777777" w:rsidR="00DB386B" w:rsidRDefault="00DB386B">
      <w:pPr>
        <w:rPr>
          <w:b/>
        </w:rPr>
      </w:pPr>
    </w:p>
    <w:sectPr w:rsidR="00DB386B" w:rsidSect="00385847">
      <w:headerReference w:type="default" r:id="rId21"/>
      <w:footerReference w:type="default" r:id="rId22"/>
      <w:headerReference w:type="first" r:id="rId23"/>
      <w:footerReference w:type="first" r:id="rId24"/>
      <w:pgSz w:w="12240" w:h="15840" w:code="1"/>
      <w:pgMar w:top="1728" w:right="72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BFE5F0" w14:textId="77777777" w:rsidR="00A34088" w:rsidRDefault="00A34088" w:rsidP="00764CD9">
      <w:r>
        <w:separator/>
      </w:r>
    </w:p>
  </w:endnote>
  <w:endnote w:type="continuationSeparator" w:id="0">
    <w:p w14:paraId="5F7852AB" w14:textId="77777777" w:rsidR="00A34088" w:rsidRDefault="00A34088" w:rsidP="0076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E0002AFF" w:usb1="C0007841" w:usb2="00000009" w:usb3="00000000" w:csb0="000001FF" w:csb1="00000000"/>
  </w:font>
  <w:font w:name="Palatino">
    <w:panose1 w:val="02040502050505030304"/>
    <w:charset w:val="00"/>
    <w:family w:val="auto"/>
    <w:pitch w:val="variable"/>
    <w:sig w:usb0="A00002FF" w:usb1="7800205A" w:usb2="14600000" w:usb3="00000000" w:csb0="00000193"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191EA" w14:textId="305A863B" w:rsidR="00C03BB0" w:rsidRPr="00F77D7B" w:rsidRDefault="00C03BB0" w:rsidP="00E85796">
    <w:pPr>
      <w:pStyle w:val="Footer"/>
      <w:widowControl w:val="0"/>
      <w:pBdr>
        <w:top w:val="single" w:sz="6" w:space="0" w:color="auto"/>
      </w:pBdr>
      <w:tabs>
        <w:tab w:val="clear" w:pos="4320"/>
        <w:tab w:val="clear" w:pos="8640"/>
        <w:tab w:val="center" w:pos="4680"/>
        <w:tab w:val="right" w:pos="9360"/>
      </w:tabs>
      <w:spacing w:before="240"/>
      <w:jc w:val="both"/>
      <w:rPr>
        <w:lang w:val="de-DE"/>
      </w:rPr>
    </w:pPr>
    <w:r w:rsidRPr="00F77D7B">
      <w:rPr>
        <w:lang w:val="de-DE"/>
      </w:rPr>
      <w:t>Submission</w:t>
    </w:r>
    <w:r w:rsidRPr="00F77D7B">
      <w:rPr>
        <w:lang w:val="de-DE"/>
      </w:rPr>
      <w:tab/>
      <w:t xml:space="preserve">Page </w:t>
    </w:r>
    <w:r>
      <w:pgNum/>
    </w:r>
    <w:r w:rsidRPr="00F77D7B">
      <w:rPr>
        <w:lang w:val="de-DE"/>
      </w:rPr>
      <w:tab/>
      <w:t xml:space="preserve">                      </w:t>
    </w:r>
    <w:r w:rsidR="002A4FBA">
      <w:rPr>
        <w:lang w:val="de-DE"/>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E65826" w14:textId="77777777" w:rsidR="00C03BB0" w:rsidRDefault="00C03BB0">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1832D" w14:textId="77777777" w:rsidR="00A34088" w:rsidRDefault="00A34088" w:rsidP="00764CD9">
      <w:r>
        <w:separator/>
      </w:r>
    </w:p>
  </w:footnote>
  <w:footnote w:type="continuationSeparator" w:id="0">
    <w:p w14:paraId="23152CEE" w14:textId="77777777" w:rsidR="00A34088" w:rsidRDefault="00A34088" w:rsidP="00764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821CC" w14:textId="39D15FF1" w:rsidR="00C03BB0" w:rsidRDefault="00A34088" w:rsidP="00385847">
    <w:pPr>
      <w:pStyle w:val="Header"/>
      <w:tabs>
        <w:tab w:val="clear" w:pos="4320"/>
        <w:tab w:val="clear" w:pos="8640"/>
        <w:tab w:val="right" w:pos="10080"/>
      </w:tabs>
    </w:pPr>
    <w:sdt>
      <w:sdtPr>
        <w:rPr>
          <w:b/>
          <w:sz w:val="28"/>
        </w:rPr>
        <w:id w:val="765427258"/>
        <w:docPartObj>
          <w:docPartGallery w:val="Watermarks"/>
          <w:docPartUnique/>
        </w:docPartObj>
      </w:sdtPr>
      <w:sdtEndPr/>
      <w:sdtContent>
        <w:r>
          <w:rPr>
            <w:b/>
            <w:noProof/>
            <w:sz w:val="28"/>
          </w:rPr>
          <w:pict w14:anchorId="51E6D48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71CE4">
      <w:rPr>
        <w:b/>
        <w:sz w:val="28"/>
      </w:rPr>
      <w:t>March</w:t>
    </w:r>
    <w:r w:rsidR="00042777">
      <w:rPr>
        <w:b/>
        <w:sz w:val="28"/>
      </w:rPr>
      <w:t xml:space="preserve"> 2016</w:t>
    </w:r>
    <w:r w:rsidR="00C03BB0">
      <w:rPr>
        <w:b/>
        <w:sz w:val="28"/>
      </w:rPr>
      <w:t xml:space="preserve">                         </w:t>
    </w:r>
    <w:r w:rsidR="00385847">
      <w:rPr>
        <w:b/>
        <w:sz w:val="28"/>
      </w:rPr>
      <w:tab/>
    </w:r>
    <w:r w:rsidR="00A21B85">
      <w:rPr>
        <w:b/>
        <w:sz w:val="28"/>
      </w:rPr>
      <w:t xml:space="preserve">IEEE </w:t>
    </w:r>
    <w:r w:rsidR="004E5EB3">
      <w:rPr>
        <w:b/>
        <w:sz w:val="28"/>
      </w:rPr>
      <w:t>802.</w:t>
    </w:r>
    <w:r w:rsidR="00385847">
      <w:rPr>
        <w:b/>
        <w:sz w:val="28"/>
      </w:rPr>
      <w:t>18-16/0008r0</w:t>
    </w:r>
    <w:r w:rsidR="004E5EB3">
      <w:rPr>
        <w:b/>
        <w:sz w:val="28"/>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D4A72" w14:textId="77777777" w:rsidR="00C03BB0" w:rsidRDefault="00C03BB0">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6.05pt;height:14.15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" o:bullet="t">
        <v:imagedata r:id="rId1" o:title="" croptop="-2275f" cropbottom="-6144f" cropright="-2621f"/>
        <o:lock v:ext="edit" aspectratio="f"/>
      </v:shape>
    </w:pict>
  </w:numPicBullet>
  <w:abstractNum w:abstractNumId="0" w15:restartNumberingAfterBreak="0">
    <w:nsid w:val="023D13EF"/>
    <w:multiLevelType w:val="hybridMultilevel"/>
    <w:tmpl w:val="D84C70BA"/>
    <w:lvl w:ilvl="0" w:tplc="AC8E41BA">
      <w:start w:val="5"/>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F041B5"/>
    <w:multiLevelType w:val="hybridMultilevel"/>
    <w:tmpl w:val="95BCB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A72D1C"/>
    <w:multiLevelType w:val="multilevel"/>
    <w:tmpl w:val="2F3A39C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8AE3DF9"/>
    <w:multiLevelType w:val="hybridMultilevel"/>
    <w:tmpl w:val="37260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4D76D4"/>
    <w:multiLevelType w:val="hybridMultilevel"/>
    <w:tmpl w:val="B1B03354"/>
    <w:lvl w:ilvl="0" w:tplc="6A12B13A">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3224F9"/>
    <w:multiLevelType w:val="hybridMultilevel"/>
    <w:tmpl w:val="0C12671C"/>
    <w:lvl w:ilvl="0" w:tplc="4A5C25A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7035D4"/>
    <w:multiLevelType w:val="multilevel"/>
    <w:tmpl w:val="8F182FA2"/>
    <w:lvl w:ilvl="0">
      <w:start w:val="6"/>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7" w15:restartNumberingAfterBreak="0">
    <w:nsid w:val="39E36F12"/>
    <w:multiLevelType w:val="hybridMultilevel"/>
    <w:tmpl w:val="86E80A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43FA20B2"/>
    <w:multiLevelType w:val="hybridMultilevel"/>
    <w:tmpl w:val="A22E5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6835C04"/>
    <w:multiLevelType w:val="hybridMultilevel"/>
    <w:tmpl w:val="1F8CC4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C923440"/>
    <w:multiLevelType w:val="multilevel"/>
    <w:tmpl w:val="A4FE28A4"/>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0A22CF"/>
    <w:multiLevelType w:val="hybridMultilevel"/>
    <w:tmpl w:val="38928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EC048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9FD5FAF"/>
    <w:multiLevelType w:val="hybridMultilevel"/>
    <w:tmpl w:val="24FAEC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729F0D93"/>
    <w:multiLevelType w:val="multilevel"/>
    <w:tmpl w:val="2C367354"/>
    <w:lvl w:ilvl="0">
      <w:start w:val="13"/>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D83B3B"/>
    <w:multiLevelType w:val="hybridMultilevel"/>
    <w:tmpl w:val="A5F407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2"/>
  </w:num>
  <w:num w:numId="3">
    <w:abstractNumId w:val="15"/>
  </w:num>
  <w:num w:numId="4">
    <w:abstractNumId w:val="7"/>
  </w:num>
  <w:num w:numId="5">
    <w:abstractNumId w:val="9"/>
  </w:num>
  <w:num w:numId="6">
    <w:abstractNumId w:val="8"/>
  </w:num>
  <w:num w:numId="7">
    <w:abstractNumId w:val="13"/>
  </w:num>
  <w:num w:numId="8">
    <w:abstractNumId w:val="11"/>
  </w:num>
  <w:num w:numId="9">
    <w:abstractNumId w:val="1"/>
  </w:num>
  <w:num w:numId="10">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0"/>
  </w:num>
  <w:num w:numId="13">
    <w:abstractNumId w:val="5"/>
  </w:num>
  <w:num w:numId="14">
    <w:abstractNumId w:val="3"/>
  </w:num>
  <w:num w:numId="15">
    <w:abstractNumId w:val="0"/>
  </w:num>
  <w:num w:numId="16">
    <w:abstractNumId w:val="4"/>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IdMacAtCleanup w:val="1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olcomb, Jay">
    <w15:presenceInfo w15:providerId="AD" w15:userId="S-1-5-21-1644491937-113007714-682003330-57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1"/>
  <w:bordersDoNotSurroundHeader/>
  <w:bordersDoNotSurroundFooter/>
  <w:hideSpellingErrors/>
  <w:hideGrammaticalErrors/>
  <w:proofState w:spelling="clean" w:grammar="clean"/>
  <w:trackRevisions/>
  <w:defaultTabStop w:val="720"/>
  <w:hyphenationZone w:val="425"/>
  <w:drawingGridHorizontalSpacing w:val="120"/>
  <w:displayHorizontalDrawingGridEvery w:val="2"/>
  <w:characterSpacingControl w:val="doNotCompress"/>
  <w:hdrShapeDefaults>
    <o:shapedefaults v:ext="edit" spidmax="2050">
      <v:textbox inset="5.85pt,.7pt,5.85pt,.7pt"/>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D9"/>
    <w:rsid w:val="000000F1"/>
    <w:rsid w:val="00001871"/>
    <w:rsid w:val="000019CE"/>
    <w:rsid w:val="000024A0"/>
    <w:rsid w:val="00003840"/>
    <w:rsid w:val="000038F1"/>
    <w:rsid w:val="00003ED3"/>
    <w:rsid w:val="00004FD7"/>
    <w:rsid w:val="00005E07"/>
    <w:rsid w:val="00007048"/>
    <w:rsid w:val="00007F06"/>
    <w:rsid w:val="00010E30"/>
    <w:rsid w:val="000130F8"/>
    <w:rsid w:val="000201DE"/>
    <w:rsid w:val="00020351"/>
    <w:rsid w:val="00021A58"/>
    <w:rsid w:val="00022283"/>
    <w:rsid w:val="00022A4C"/>
    <w:rsid w:val="0002416B"/>
    <w:rsid w:val="00024DB3"/>
    <w:rsid w:val="0003185B"/>
    <w:rsid w:val="00032A2B"/>
    <w:rsid w:val="000336A6"/>
    <w:rsid w:val="00033753"/>
    <w:rsid w:val="00033ACD"/>
    <w:rsid w:val="0003476A"/>
    <w:rsid w:val="00040623"/>
    <w:rsid w:val="00040649"/>
    <w:rsid w:val="00042777"/>
    <w:rsid w:val="00044C5D"/>
    <w:rsid w:val="00045114"/>
    <w:rsid w:val="00045692"/>
    <w:rsid w:val="00047B80"/>
    <w:rsid w:val="000523F1"/>
    <w:rsid w:val="00052588"/>
    <w:rsid w:val="00052C44"/>
    <w:rsid w:val="00052F82"/>
    <w:rsid w:val="00055AE4"/>
    <w:rsid w:val="0005664C"/>
    <w:rsid w:val="00057939"/>
    <w:rsid w:val="0006081D"/>
    <w:rsid w:val="0006094F"/>
    <w:rsid w:val="000614A4"/>
    <w:rsid w:val="00061BE9"/>
    <w:rsid w:val="0006495C"/>
    <w:rsid w:val="000650B4"/>
    <w:rsid w:val="00065F13"/>
    <w:rsid w:val="0007133F"/>
    <w:rsid w:val="00071595"/>
    <w:rsid w:val="00071DB8"/>
    <w:rsid w:val="0007395B"/>
    <w:rsid w:val="00075D5A"/>
    <w:rsid w:val="000811C4"/>
    <w:rsid w:val="00081B46"/>
    <w:rsid w:val="00082FB2"/>
    <w:rsid w:val="00085666"/>
    <w:rsid w:val="000875F4"/>
    <w:rsid w:val="00090787"/>
    <w:rsid w:val="00090D10"/>
    <w:rsid w:val="000922C2"/>
    <w:rsid w:val="00092323"/>
    <w:rsid w:val="00092B75"/>
    <w:rsid w:val="00092E6F"/>
    <w:rsid w:val="000937C1"/>
    <w:rsid w:val="000937FA"/>
    <w:rsid w:val="00097275"/>
    <w:rsid w:val="00097C48"/>
    <w:rsid w:val="000A01E3"/>
    <w:rsid w:val="000A025F"/>
    <w:rsid w:val="000A0706"/>
    <w:rsid w:val="000A24E1"/>
    <w:rsid w:val="000A2656"/>
    <w:rsid w:val="000A2CA0"/>
    <w:rsid w:val="000A2E4B"/>
    <w:rsid w:val="000A3405"/>
    <w:rsid w:val="000A38B5"/>
    <w:rsid w:val="000A57B8"/>
    <w:rsid w:val="000A6995"/>
    <w:rsid w:val="000B054D"/>
    <w:rsid w:val="000B0AF4"/>
    <w:rsid w:val="000B1251"/>
    <w:rsid w:val="000B463B"/>
    <w:rsid w:val="000B5464"/>
    <w:rsid w:val="000B7EFD"/>
    <w:rsid w:val="000C24CF"/>
    <w:rsid w:val="000C26A9"/>
    <w:rsid w:val="000C2C1E"/>
    <w:rsid w:val="000C3FBD"/>
    <w:rsid w:val="000C65F0"/>
    <w:rsid w:val="000C76CC"/>
    <w:rsid w:val="000C7D89"/>
    <w:rsid w:val="000C7F9F"/>
    <w:rsid w:val="000D02E3"/>
    <w:rsid w:val="000D0368"/>
    <w:rsid w:val="000D2969"/>
    <w:rsid w:val="000D50F0"/>
    <w:rsid w:val="000D6EA7"/>
    <w:rsid w:val="000D7CA6"/>
    <w:rsid w:val="000D7CC8"/>
    <w:rsid w:val="000D7E9B"/>
    <w:rsid w:val="000E01CA"/>
    <w:rsid w:val="000E0349"/>
    <w:rsid w:val="000E0FD6"/>
    <w:rsid w:val="000E4178"/>
    <w:rsid w:val="000E43A8"/>
    <w:rsid w:val="000E5D3D"/>
    <w:rsid w:val="000F24BF"/>
    <w:rsid w:val="000F25C9"/>
    <w:rsid w:val="000F4927"/>
    <w:rsid w:val="000F4C4B"/>
    <w:rsid w:val="000F72C3"/>
    <w:rsid w:val="00104C03"/>
    <w:rsid w:val="001076DE"/>
    <w:rsid w:val="00107C6F"/>
    <w:rsid w:val="001103D3"/>
    <w:rsid w:val="00111414"/>
    <w:rsid w:val="001154DC"/>
    <w:rsid w:val="00122583"/>
    <w:rsid w:val="00125A74"/>
    <w:rsid w:val="00127B18"/>
    <w:rsid w:val="00130020"/>
    <w:rsid w:val="00130D99"/>
    <w:rsid w:val="00130EE9"/>
    <w:rsid w:val="001317DA"/>
    <w:rsid w:val="0013270F"/>
    <w:rsid w:val="0013332B"/>
    <w:rsid w:val="00133EE0"/>
    <w:rsid w:val="0013424A"/>
    <w:rsid w:val="001356C1"/>
    <w:rsid w:val="001371D0"/>
    <w:rsid w:val="00140333"/>
    <w:rsid w:val="0014146C"/>
    <w:rsid w:val="0014180D"/>
    <w:rsid w:val="0014505A"/>
    <w:rsid w:val="0014519D"/>
    <w:rsid w:val="00145612"/>
    <w:rsid w:val="001467F2"/>
    <w:rsid w:val="00147492"/>
    <w:rsid w:val="00147909"/>
    <w:rsid w:val="00150C50"/>
    <w:rsid w:val="00151093"/>
    <w:rsid w:val="001515FF"/>
    <w:rsid w:val="00154A34"/>
    <w:rsid w:val="00155293"/>
    <w:rsid w:val="001576FE"/>
    <w:rsid w:val="00157A04"/>
    <w:rsid w:val="00161D17"/>
    <w:rsid w:val="0016382B"/>
    <w:rsid w:val="001638CC"/>
    <w:rsid w:val="00163E4D"/>
    <w:rsid w:val="00163F6E"/>
    <w:rsid w:val="00166C71"/>
    <w:rsid w:val="00170772"/>
    <w:rsid w:val="00170B59"/>
    <w:rsid w:val="00170BDF"/>
    <w:rsid w:val="0017259A"/>
    <w:rsid w:val="00173333"/>
    <w:rsid w:val="001750D8"/>
    <w:rsid w:val="001751AA"/>
    <w:rsid w:val="00175C90"/>
    <w:rsid w:val="0017757A"/>
    <w:rsid w:val="00180DE9"/>
    <w:rsid w:val="00182162"/>
    <w:rsid w:val="00186B1C"/>
    <w:rsid w:val="001929FE"/>
    <w:rsid w:val="00195404"/>
    <w:rsid w:val="00195C60"/>
    <w:rsid w:val="001A003F"/>
    <w:rsid w:val="001A1D23"/>
    <w:rsid w:val="001A3DDC"/>
    <w:rsid w:val="001A4308"/>
    <w:rsid w:val="001A4E9F"/>
    <w:rsid w:val="001A54F5"/>
    <w:rsid w:val="001A5E3D"/>
    <w:rsid w:val="001B0537"/>
    <w:rsid w:val="001B2B66"/>
    <w:rsid w:val="001B53C2"/>
    <w:rsid w:val="001B5F86"/>
    <w:rsid w:val="001B765C"/>
    <w:rsid w:val="001C1FD3"/>
    <w:rsid w:val="001C4E4C"/>
    <w:rsid w:val="001C6150"/>
    <w:rsid w:val="001C65AA"/>
    <w:rsid w:val="001C798F"/>
    <w:rsid w:val="001C7B31"/>
    <w:rsid w:val="001D1239"/>
    <w:rsid w:val="001D1A7C"/>
    <w:rsid w:val="001D26D9"/>
    <w:rsid w:val="001D4DF5"/>
    <w:rsid w:val="001D599A"/>
    <w:rsid w:val="001D5F2A"/>
    <w:rsid w:val="001D616B"/>
    <w:rsid w:val="001D6323"/>
    <w:rsid w:val="001D6A86"/>
    <w:rsid w:val="001E04E8"/>
    <w:rsid w:val="001E6532"/>
    <w:rsid w:val="001E7516"/>
    <w:rsid w:val="001F38A3"/>
    <w:rsid w:val="001F4E8C"/>
    <w:rsid w:val="001F4F59"/>
    <w:rsid w:val="002013C1"/>
    <w:rsid w:val="002016F9"/>
    <w:rsid w:val="002025C7"/>
    <w:rsid w:val="00202CF6"/>
    <w:rsid w:val="00204477"/>
    <w:rsid w:val="0021105E"/>
    <w:rsid w:val="00212475"/>
    <w:rsid w:val="002137D4"/>
    <w:rsid w:val="00213B7B"/>
    <w:rsid w:val="00213E8D"/>
    <w:rsid w:val="00214DDB"/>
    <w:rsid w:val="0021551E"/>
    <w:rsid w:val="002158F1"/>
    <w:rsid w:val="00221564"/>
    <w:rsid w:val="00221D4D"/>
    <w:rsid w:val="00224849"/>
    <w:rsid w:val="00230170"/>
    <w:rsid w:val="00230DBC"/>
    <w:rsid w:val="00233328"/>
    <w:rsid w:val="00234C21"/>
    <w:rsid w:val="00234D30"/>
    <w:rsid w:val="00237E8E"/>
    <w:rsid w:val="002407C7"/>
    <w:rsid w:val="00240B51"/>
    <w:rsid w:val="002438EC"/>
    <w:rsid w:val="00245B0B"/>
    <w:rsid w:val="002461F1"/>
    <w:rsid w:val="00246A17"/>
    <w:rsid w:val="00246FD8"/>
    <w:rsid w:val="0024736C"/>
    <w:rsid w:val="002501F2"/>
    <w:rsid w:val="00252385"/>
    <w:rsid w:val="00252566"/>
    <w:rsid w:val="002534F7"/>
    <w:rsid w:val="002541F0"/>
    <w:rsid w:val="00255D94"/>
    <w:rsid w:val="00256F72"/>
    <w:rsid w:val="00261017"/>
    <w:rsid w:val="002611C3"/>
    <w:rsid w:val="0026193D"/>
    <w:rsid w:val="00261BA0"/>
    <w:rsid w:val="00261CA8"/>
    <w:rsid w:val="00263E35"/>
    <w:rsid w:val="002645ED"/>
    <w:rsid w:val="002653CA"/>
    <w:rsid w:val="002675A8"/>
    <w:rsid w:val="00272F7D"/>
    <w:rsid w:val="00275FDC"/>
    <w:rsid w:val="00276862"/>
    <w:rsid w:val="00276B33"/>
    <w:rsid w:val="002771F8"/>
    <w:rsid w:val="00282AA0"/>
    <w:rsid w:val="00284CBA"/>
    <w:rsid w:val="00285793"/>
    <w:rsid w:val="00286E27"/>
    <w:rsid w:val="0028739F"/>
    <w:rsid w:val="00287FC1"/>
    <w:rsid w:val="00290864"/>
    <w:rsid w:val="002911AA"/>
    <w:rsid w:val="0029227A"/>
    <w:rsid w:val="00293F30"/>
    <w:rsid w:val="002A2BB1"/>
    <w:rsid w:val="002A3611"/>
    <w:rsid w:val="002A3873"/>
    <w:rsid w:val="002A4444"/>
    <w:rsid w:val="002A4FBA"/>
    <w:rsid w:val="002A6574"/>
    <w:rsid w:val="002A67D5"/>
    <w:rsid w:val="002A7DBC"/>
    <w:rsid w:val="002B26FB"/>
    <w:rsid w:val="002B2CBE"/>
    <w:rsid w:val="002B6548"/>
    <w:rsid w:val="002C0E2B"/>
    <w:rsid w:val="002C1229"/>
    <w:rsid w:val="002C3284"/>
    <w:rsid w:val="002C3812"/>
    <w:rsid w:val="002C5F9C"/>
    <w:rsid w:val="002C7665"/>
    <w:rsid w:val="002D0332"/>
    <w:rsid w:val="002D2209"/>
    <w:rsid w:val="002D34AF"/>
    <w:rsid w:val="002D46E6"/>
    <w:rsid w:val="002D5F74"/>
    <w:rsid w:val="002D6659"/>
    <w:rsid w:val="002D6994"/>
    <w:rsid w:val="002D71CD"/>
    <w:rsid w:val="002D7E57"/>
    <w:rsid w:val="002E03B9"/>
    <w:rsid w:val="002E0DDA"/>
    <w:rsid w:val="002E134A"/>
    <w:rsid w:val="002E33AA"/>
    <w:rsid w:val="002E55CD"/>
    <w:rsid w:val="002E5E60"/>
    <w:rsid w:val="002E6C6C"/>
    <w:rsid w:val="002F181E"/>
    <w:rsid w:val="002F1B57"/>
    <w:rsid w:val="002F1D4F"/>
    <w:rsid w:val="002F6786"/>
    <w:rsid w:val="002F71C1"/>
    <w:rsid w:val="002F7495"/>
    <w:rsid w:val="00300550"/>
    <w:rsid w:val="00301840"/>
    <w:rsid w:val="00305538"/>
    <w:rsid w:val="0030665B"/>
    <w:rsid w:val="00307F09"/>
    <w:rsid w:val="003110F0"/>
    <w:rsid w:val="00311142"/>
    <w:rsid w:val="00311558"/>
    <w:rsid w:val="0031348B"/>
    <w:rsid w:val="00313D19"/>
    <w:rsid w:val="00320B25"/>
    <w:rsid w:val="003211E3"/>
    <w:rsid w:val="00322E4F"/>
    <w:rsid w:val="003236EA"/>
    <w:rsid w:val="00325FD6"/>
    <w:rsid w:val="00330B27"/>
    <w:rsid w:val="00331C09"/>
    <w:rsid w:val="00335A94"/>
    <w:rsid w:val="003360B9"/>
    <w:rsid w:val="00340DA7"/>
    <w:rsid w:val="0034304A"/>
    <w:rsid w:val="0034446D"/>
    <w:rsid w:val="003466D7"/>
    <w:rsid w:val="00347FAD"/>
    <w:rsid w:val="00350AD4"/>
    <w:rsid w:val="00350B9C"/>
    <w:rsid w:val="003517BB"/>
    <w:rsid w:val="003548DC"/>
    <w:rsid w:val="00354D2D"/>
    <w:rsid w:val="003562F1"/>
    <w:rsid w:val="00361968"/>
    <w:rsid w:val="003650A9"/>
    <w:rsid w:val="003658CE"/>
    <w:rsid w:val="0036708D"/>
    <w:rsid w:val="0036765C"/>
    <w:rsid w:val="00367752"/>
    <w:rsid w:val="003730D6"/>
    <w:rsid w:val="00373D27"/>
    <w:rsid w:val="0037428B"/>
    <w:rsid w:val="00376269"/>
    <w:rsid w:val="00382880"/>
    <w:rsid w:val="00383F97"/>
    <w:rsid w:val="00384076"/>
    <w:rsid w:val="003840B2"/>
    <w:rsid w:val="00384C4D"/>
    <w:rsid w:val="003850D5"/>
    <w:rsid w:val="00385651"/>
    <w:rsid w:val="00385847"/>
    <w:rsid w:val="00387608"/>
    <w:rsid w:val="00387944"/>
    <w:rsid w:val="00387DED"/>
    <w:rsid w:val="003902EA"/>
    <w:rsid w:val="0039068B"/>
    <w:rsid w:val="003907A0"/>
    <w:rsid w:val="00390A4A"/>
    <w:rsid w:val="00392568"/>
    <w:rsid w:val="003927B5"/>
    <w:rsid w:val="0039326A"/>
    <w:rsid w:val="00393F0A"/>
    <w:rsid w:val="00394AAD"/>
    <w:rsid w:val="00395175"/>
    <w:rsid w:val="0039576C"/>
    <w:rsid w:val="0039668A"/>
    <w:rsid w:val="00396D6D"/>
    <w:rsid w:val="00397E0F"/>
    <w:rsid w:val="00397FCF"/>
    <w:rsid w:val="003A43DE"/>
    <w:rsid w:val="003A7BA4"/>
    <w:rsid w:val="003A7F26"/>
    <w:rsid w:val="003B4903"/>
    <w:rsid w:val="003B4DA3"/>
    <w:rsid w:val="003C120E"/>
    <w:rsid w:val="003C2DCE"/>
    <w:rsid w:val="003C3F87"/>
    <w:rsid w:val="003C455F"/>
    <w:rsid w:val="003C6BD4"/>
    <w:rsid w:val="003D0D1F"/>
    <w:rsid w:val="003D1B4D"/>
    <w:rsid w:val="003D37CE"/>
    <w:rsid w:val="003D4ECB"/>
    <w:rsid w:val="003D5C6B"/>
    <w:rsid w:val="003D6F2C"/>
    <w:rsid w:val="003E39A1"/>
    <w:rsid w:val="003E3A8B"/>
    <w:rsid w:val="003E6D40"/>
    <w:rsid w:val="003F3F2D"/>
    <w:rsid w:val="003F6482"/>
    <w:rsid w:val="00400344"/>
    <w:rsid w:val="004013E6"/>
    <w:rsid w:val="00402A31"/>
    <w:rsid w:val="00402B51"/>
    <w:rsid w:val="00403B56"/>
    <w:rsid w:val="00406FF7"/>
    <w:rsid w:val="00413258"/>
    <w:rsid w:val="00415105"/>
    <w:rsid w:val="00416061"/>
    <w:rsid w:val="00416449"/>
    <w:rsid w:val="00420472"/>
    <w:rsid w:val="00424712"/>
    <w:rsid w:val="00430054"/>
    <w:rsid w:val="004303DF"/>
    <w:rsid w:val="004313A3"/>
    <w:rsid w:val="00432D67"/>
    <w:rsid w:val="00432DCC"/>
    <w:rsid w:val="0043561E"/>
    <w:rsid w:val="004461A4"/>
    <w:rsid w:val="00447F85"/>
    <w:rsid w:val="004500D1"/>
    <w:rsid w:val="004500F5"/>
    <w:rsid w:val="00450D91"/>
    <w:rsid w:val="00451219"/>
    <w:rsid w:val="0045172C"/>
    <w:rsid w:val="00451D20"/>
    <w:rsid w:val="00454055"/>
    <w:rsid w:val="00454359"/>
    <w:rsid w:val="00454919"/>
    <w:rsid w:val="00454FC7"/>
    <w:rsid w:val="004550D9"/>
    <w:rsid w:val="004555AB"/>
    <w:rsid w:val="00456155"/>
    <w:rsid w:val="00457BA7"/>
    <w:rsid w:val="004600D7"/>
    <w:rsid w:val="00460C00"/>
    <w:rsid w:val="00464D83"/>
    <w:rsid w:val="00465B6B"/>
    <w:rsid w:val="0046751B"/>
    <w:rsid w:val="00467541"/>
    <w:rsid w:val="0046780D"/>
    <w:rsid w:val="004739FC"/>
    <w:rsid w:val="00473A86"/>
    <w:rsid w:val="00474D41"/>
    <w:rsid w:val="00474EDE"/>
    <w:rsid w:val="00475F2E"/>
    <w:rsid w:val="00480715"/>
    <w:rsid w:val="0048072D"/>
    <w:rsid w:val="0048277F"/>
    <w:rsid w:val="00483265"/>
    <w:rsid w:val="004857A4"/>
    <w:rsid w:val="00486D1F"/>
    <w:rsid w:val="00486E12"/>
    <w:rsid w:val="00490A71"/>
    <w:rsid w:val="00490BC1"/>
    <w:rsid w:val="004923A7"/>
    <w:rsid w:val="0049356B"/>
    <w:rsid w:val="00495561"/>
    <w:rsid w:val="004A1EA7"/>
    <w:rsid w:val="004A1EAA"/>
    <w:rsid w:val="004A459B"/>
    <w:rsid w:val="004A6344"/>
    <w:rsid w:val="004B2014"/>
    <w:rsid w:val="004B3086"/>
    <w:rsid w:val="004B34A8"/>
    <w:rsid w:val="004B3AA8"/>
    <w:rsid w:val="004B4A9A"/>
    <w:rsid w:val="004B618A"/>
    <w:rsid w:val="004C1525"/>
    <w:rsid w:val="004C18D6"/>
    <w:rsid w:val="004C3497"/>
    <w:rsid w:val="004C3836"/>
    <w:rsid w:val="004C5941"/>
    <w:rsid w:val="004C654B"/>
    <w:rsid w:val="004C7A16"/>
    <w:rsid w:val="004D08EC"/>
    <w:rsid w:val="004D0AF9"/>
    <w:rsid w:val="004D18E2"/>
    <w:rsid w:val="004D36AD"/>
    <w:rsid w:val="004D4208"/>
    <w:rsid w:val="004D4786"/>
    <w:rsid w:val="004D50E2"/>
    <w:rsid w:val="004D6776"/>
    <w:rsid w:val="004E077E"/>
    <w:rsid w:val="004E0FEF"/>
    <w:rsid w:val="004E17D0"/>
    <w:rsid w:val="004E386C"/>
    <w:rsid w:val="004E55CE"/>
    <w:rsid w:val="004E5EB3"/>
    <w:rsid w:val="004E5F03"/>
    <w:rsid w:val="004F5609"/>
    <w:rsid w:val="004F74CD"/>
    <w:rsid w:val="00501F6C"/>
    <w:rsid w:val="00501FEF"/>
    <w:rsid w:val="005036D8"/>
    <w:rsid w:val="00510589"/>
    <w:rsid w:val="00510E97"/>
    <w:rsid w:val="005111A5"/>
    <w:rsid w:val="005117F9"/>
    <w:rsid w:val="00516BC0"/>
    <w:rsid w:val="00523927"/>
    <w:rsid w:val="00524774"/>
    <w:rsid w:val="00527A14"/>
    <w:rsid w:val="005309C2"/>
    <w:rsid w:val="00531349"/>
    <w:rsid w:val="00537E1C"/>
    <w:rsid w:val="005411CB"/>
    <w:rsid w:val="00542798"/>
    <w:rsid w:val="0054482D"/>
    <w:rsid w:val="00551A02"/>
    <w:rsid w:val="00552C31"/>
    <w:rsid w:val="00556812"/>
    <w:rsid w:val="00556ED0"/>
    <w:rsid w:val="005574DE"/>
    <w:rsid w:val="0055766F"/>
    <w:rsid w:val="00560DEA"/>
    <w:rsid w:val="00561445"/>
    <w:rsid w:val="0056180C"/>
    <w:rsid w:val="00561A6F"/>
    <w:rsid w:val="005644FC"/>
    <w:rsid w:val="00565763"/>
    <w:rsid w:val="005668C7"/>
    <w:rsid w:val="00567E25"/>
    <w:rsid w:val="0057090B"/>
    <w:rsid w:val="00571060"/>
    <w:rsid w:val="005718B2"/>
    <w:rsid w:val="00571C74"/>
    <w:rsid w:val="00573E63"/>
    <w:rsid w:val="0057640B"/>
    <w:rsid w:val="00576EE0"/>
    <w:rsid w:val="0057788B"/>
    <w:rsid w:val="00577B82"/>
    <w:rsid w:val="0058209E"/>
    <w:rsid w:val="00582377"/>
    <w:rsid w:val="00582E6B"/>
    <w:rsid w:val="00583E2E"/>
    <w:rsid w:val="00585249"/>
    <w:rsid w:val="00585CBB"/>
    <w:rsid w:val="00585F3C"/>
    <w:rsid w:val="00590205"/>
    <w:rsid w:val="00592A07"/>
    <w:rsid w:val="0059353D"/>
    <w:rsid w:val="00593ED1"/>
    <w:rsid w:val="00594F1C"/>
    <w:rsid w:val="005A20FD"/>
    <w:rsid w:val="005A3BB3"/>
    <w:rsid w:val="005A5C33"/>
    <w:rsid w:val="005A5F17"/>
    <w:rsid w:val="005B02E8"/>
    <w:rsid w:val="005B0550"/>
    <w:rsid w:val="005B10C2"/>
    <w:rsid w:val="005B167F"/>
    <w:rsid w:val="005B220B"/>
    <w:rsid w:val="005B3770"/>
    <w:rsid w:val="005B74FC"/>
    <w:rsid w:val="005C1005"/>
    <w:rsid w:val="005C17F5"/>
    <w:rsid w:val="005C3281"/>
    <w:rsid w:val="005C36C2"/>
    <w:rsid w:val="005C4E7D"/>
    <w:rsid w:val="005C791C"/>
    <w:rsid w:val="005D0FE3"/>
    <w:rsid w:val="005D20F8"/>
    <w:rsid w:val="005D56EB"/>
    <w:rsid w:val="005D678E"/>
    <w:rsid w:val="005D69F5"/>
    <w:rsid w:val="005E1C6C"/>
    <w:rsid w:val="005E1F73"/>
    <w:rsid w:val="005E2AB7"/>
    <w:rsid w:val="005E35FC"/>
    <w:rsid w:val="005E3959"/>
    <w:rsid w:val="005E58CC"/>
    <w:rsid w:val="005E610F"/>
    <w:rsid w:val="005E7CA5"/>
    <w:rsid w:val="005F210D"/>
    <w:rsid w:val="005F47C7"/>
    <w:rsid w:val="005F7AF0"/>
    <w:rsid w:val="006010A3"/>
    <w:rsid w:val="00603AFF"/>
    <w:rsid w:val="00604BD5"/>
    <w:rsid w:val="006065F5"/>
    <w:rsid w:val="00606CBE"/>
    <w:rsid w:val="006072B9"/>
    <w:rsid w:val="00610C6F"/>
    <w:rsid w:val="006118AD"/>
    <w:rsid w:val="00612376"/>
    <w:rsid w:val="00613F30"/>
    <w:rsid w:val="00615AD3"/>
    <w:rsid w:val="00620C5D"/>
    <w:rsid w:val="0062128C"/>
    <w:rsid w:val="00626CAF"/>
    <w:rsid w:val="00627C9E"/>
    <w:rsid w:val="00630B35"/>
    <w:rsid w:val="00632BA7"/>
    <w:rsid w:val="00632E62"/>
    <w:rsid w:val="006332F3"/>
    <w:rsid w:val="00633BB5"/>
    <w:rsid w:val="00634CC0"/>
    <w:rsid w:val="00635BED"/>
    <w:rsid w:val="00636F92"/>
    <w:rsid w:val="006376F7"/>
    <w:rsid w:val="00637CEF"/>
    <w:rsid w:val="00640DD1"/>
    <w:rsid w:val="00641B4E"/>
    <w:rsid w:val="00643B2F"/>
    <w:rsid w:val="006440F5"/>
    <w:rsid w:val="0065281E"/>
    <w:rsid w:val="00652BC0"/>
    <w:rsid w:val="00655072"/>
    <w:rsid w:val="006626E3"/>
    <w:rsid w:val="006630A2"/>
    <w:rsid w:val="0066392D"/>
    <w:rsid w:val="006676FC"/>
    <w:rsid w:val="0066774E"/>
    <w:rsid w:val="00667F99"/>
    <w:rsid w:val="00672EE0"/>
    <w:rsid w:val="00673932"/>
    <w:rsid w:val="006739F5"/>
    <w:rsid w:val="00675B3F"/>
    <w:rsid w:val="00677066"/>
    <w:rsid w:val="00677F4A"/>
    <w:rsid w:val="00680163"/>
    <w:rsid w:val="006814C6"/>
    <w:rsid w:val="0068429E"/>
    <w:rsid w:val="0068531C"/>
    <w:rsid w:val="00685F3F"/>
    <w:rsid w:val="00690670"/>
    <w:rsid w:val="00694ECC"/>
    <w:rsid w:val="00696A3A"/>
    <w:rsid w:val="006A02A5"/>
    <w:rsid w:val="006A062E"/>
    <w:rsid w:val="006A0CC1"/>
    <w:rsid w:val="006A3711"/>
    <w:rsid w:val="006A3CB9"/>
    <w:rsid w:val="006A51DC"/>
    <w:rsid w:val="006A610D"/>
    <w:rsid w:val="006A7580"/>
    <w:rsid w:val="006A7905"/>
    <w:rsid w:val="006B1B0C"/>
    <w:rsid w:val="006B1ED0"/>
    <w:rsid w:val="006B1FAB"/>
    <w:rsid w:val="006B255C"/>
    <w:rsid w:val="006B4E4A"/>
    <w:rsid w:val="006B5452"/>
    <w:rsid w:val="006B60AE"/>
    <w:rsid w:val="006B64AE"/>
    <w:rsid w:val="006C0D5E"/>
    <w:rsid w:val="006C1E62"/>
    <w:rsid w:val="006C2828"/>
    <w:rsid w:val="006C44AC"/>
    <w:rsid w:val="006C4561"/>
    <w:rsid w:val="006C5535"/>
    <w:rsid w:val="006C6448"/>
    <w:rsid w:val="006C65EF"/>
    <w:rsid w:val="006C6DED"/>
    <w:rsid w:val="006C7140"/>
    <w:rsid w:val="006D2242"/>
    <w:rsid w:val="006D309B"/>
    <w:rsid w:val="006D7781"/>
    <w:rsid w:val="006E0B9F"/>
    <w:rsid w:val="006E103F"/>
    <w:rsid w:val="006E2166"/>
    <w:rsid w:val="006E2244"/>
    <w:rsid w:val="006E270E"/>
    <w:rsid w:val="006E27B8"/>
    <w:rsid w:val="006E3798"/>
    <w:rsid w:val="006E3800"/>
    <w:rsid w:val="006E5F4B"/>
    <w:rsid w:val="006E6107"/>
    <w:rsid w:val="006F1A64"/>
    <w:rsid w:val="006F1C9A"/>
    <w:rsid w:val="006F657A"/>
    <w:rsid w:val="006F6ECE"/>
    <w:rsid w:val="007005E1"/>
    <w:rsid w:val="00701BA7"/>
    <w:rsid w:val="007057CE"/>
    <w:rsid w:val="00705C2C"/>
    <w:rsid w:val="00710009"/>
    <w:rsid w:val="0071209A"/>
    <w:rsid w:val="00714D05"/>
    <w:rsid w:val="00714D95"/>
    <w:rsid w:val="00715196"/>
    <w:rsid w:val="00715A3C"/>
    <w:rsid w:val="00717786"/>
    <w:rsid w:val="00717A79"/>
    <w:rsid w:val="00722FC6"/>
    <w:rsid w:val="00725415"/>
    <w:rsid w:val="00725B5E"/>
    <w:rsid w:val="00730BDB"/>
    <w:rsid w:val="0073159E"/>
    <w:rsid w:val="00733182"/>
    <w:rsid w:val="007346FC"/>
    <w:rsid w:val="0073590F"/>
    <w:rsid w:val="00736A62"/>
    <w:rsid w:val="0074131A"/>
    <w:rsid w:val="00741787"/>
    <w:rsid w:val="00742055"/>
    <w:rsid w:val="007420A5"/>
    <w:rsid w:val="00742155"/>
    <w:rsid w:val="0074285E"/>
    <w:rsid w:val="00744AF2"/>
    <w:rsid w:val="007473A5"/>
    <w:rsid w:val="007533C5"/>
    <w:rsid w:val="00753F10"/>
    <w:rsid w:val="00754AC0"/>
    <w:rsid w:val="00755B17"/>
    <w:rsid w:val="00762157"/>
    <w:rsid w:val="00764CD9"/>
    <w:rsid w:val="007702EB"/>
    <w:rsid w:val="00770615"/>
    <w:rsid w:val="00771CE4"/>
    <w:rsid w:val="007726AF"/>
    <w:rsid w:val="00772971"/>
    <w:rsid w:val="0077484E"/>
    <w:rsid w:val="00775B11"/>
    <w:rsid w:val="00776DF2"/>
    <w:rsid w:val="00777167"/>
    <w:rsid w:val="00781BA5"/>
    <w:rsid w:val="007822A3"/>
    <w:rsid w:val="00782994"/>
    <w:rsid w:val="00783203"/>
    <w:rsid w:val="00783BDC"/>
    <w:rsid w:val="007864DA"/>
    <w:rsid w:val="00786FC4"/>
    <w:rsid w:val="007872E0"/>
    <w:rsid w:val="0078753D"/>
    <w:rsid w:val="00790086"/>
    <w:rsid w:val="00790F9F"/>
    <w:rsid w:val="007916AB"/>
    <w:rsid w:val="00793692"/>
    <w:rsid w:val="00794E27"/>
    <w:rsid w:val="00795212"/>
    <w:rsid w:val="00795922"/>
    <w:rsid w:val="00795991"/>
    <w:rsid w:val="00795EA5"/>
    <w:rsid w:val="00796235"/>
    <w:rsid w:val="00796736"/>
    <w:rsid w:val="00797063"/>
    <w:rsid w:val="007A5837"/>
    <w:rsid w:val="007A5D05"/>
    <w:rsid w:val="007A5F8F"/>
    <w:rsid w:val="007A7205"/>
    <w:rsid w:val="007B4AF9"/>
    <w:rsid w:val="007B6AED"/>
    <w:rsid w:val="007B7157"/>
    <w:rsid w:val="007B7BA0"/>
    <w:rsid w:val="007C1D6C"/>
    <w:rsid w:val="007C29BE"/>
    <w:rsid w:val="007C2DF7"/>
    <w:rsid w:val="007C4016"/>
    <w:rsid w:val="007C47B7"/>
    <w:rsid w:val="007C4E9F"/>
    <w:rsid w:val="007C5E67"/>
    <w:rsid w:val="007C62A2"/>
    <w:rsid w:val="007C7639"/>
    <w:rsid w:val="007D0EB8"/>
    <w:rsid w:val="007D10AF"/>
    <w:rsid w:val="007D19C5"/>
    <w:rsid w:val="007D555D"/>
    <w:rsid w:val="007D5C92"/>
    <w:rsid w:val="007D5F29"/>
    <w:rsid w:val="007D707C"/>
    <w:rsid w:val="007D7EF4"/>
    <w:rsid w:val="007E08E1"/>
    <w:rsid w:val="007E09E9"/>
    <w:rsid w:val="007E14ED"/>
    <w:rsid w:val="007E1996"/>
    <w:rsid w:val="007E2516"/>
    <w:rsid w:val="007E31A5"/>
    <w:rsid w:val="007E325D"/>
    <w:rsid w:val="007E4D57"/>
    <w:rsid w:val="007E610C"/>
    <w:rsid w:val="007E65FD"/>
    <w:rsid w:val="007E7F66"/>
    <w:rsid w:val="007F0341"/>
    <w:rsid w:val="007F3336"/>
    <w:rsid w:val="00801004"/>
    <w:rsid w:val="0080397F"/>
    <w:rsid w:val="008042DF"/>
    <w:rsid w:val="00804672"/>
    <w:rsid w:val="008052B4"/>
    <w:rsid w:val="0080569E"/>
    <w:rsid w:val="008056AF"/>
    <w:rsid w:val="00806C80"/>
    <w:rsid w:val="0080709E"/>
    <w:rsid w:val="00807723"/>
    <w:rsid w:val="00810455"/>
    <w:rsid w:val="00811332"/>
    <w:rsid w:val="00811928"/>
    <w:rsid w:val="00811BB8"/>
    <w:rsid w:val="00811F3C"/>
    <w:rsid w:val="0081274E"/>
    <w:rsid w:val="00812FA1"/>
    <w:rsid w:val="00814871"/>
    <w:rsid w:val="008175D0"/>
    <w:rsid w:val="00817E96"/>
    <w:rsid w:val="00822663"/>
    <w:rsid w:val="00822D6D"/>
    <w:rsid w:val="00825671"/>
    <w:rsid w:val="00826B04"/>
    <w:rsid w:val="00831358"/>
    <w:rsid w:val="0083148A"/>
    <w:rsid w:val="008320EC"/>
    <w:rsid w:val="00832D30"/>
    <w:rsid w:val="00834CCE"/>
    <w:rsid w:val="00836F3A"/>
    <w:rsid w:val="00837D99"/>
    <w:rsid w:val="00842179"/>
    <w:rsid w:val="00843873"/>
    <w:rsid w:val="0084533B"/>
    <w:rsid w:val="00847CEA"/>
    <w:rsid w:val="00850CC6"/>
    <w:rsid w:val="00850D39"/>
    <w:rsid w:val="00852205"/>
    <w:rsid w:val="00852CAB"/>
    <w:rsid w:val="008563B7"/>
    <w:rsid w:val="00861623"/>
    <w:rsid w:val="00861E82"/>
    <w:rsid w:val="008627AD"/>
    <w:rsid w:val="008711BA"/>
    <w:rsid w:val="00871F31"/>
    <w:rsid w:val="00872FF7"/>
    <w:rsid w:val="00873588"/>
    <w:rsid w:val="00873DD8"/>
    <w:rsid w:val="00874CF1"/>
    <w:rsid w:val="00875384"/>
    <w:rsid w:val="00875CA9"/>
    <w:rsid w:val="0087657B"/>
    <w:rsid w:val="00881CCC"/>
    <w:rsid w:val="008835DF"/>
    <w:rsid w:val="008853C3"/>
    <w:rsid w:val="00892D7C"/>
    <w:rsid w:val="00893457"/>
    <w:rsid w:val="00893DB1"/>
    <w:rsid w:val="00893DB6"/>
    <w:rsid w:val="0089448E"/>
    <w:rsid w:val="00894BEB"/>
    <w:rsid w:val="00896092"/>
    <w:rsid w:val="008A00BD"/>
    <w:rsid w:val="008A0EFC"/>
    <w:rsid w:val="008A3C83"/>
    <w:rsid w:val="008A5817"/>
    <w:rsid w:val="008A61EF"/>
    <w:rsid w:val="008A6735"/>
    <w:rsid w:val="008A6B3C"/>
    <w:rsid w:val="008B0F91"/>
    <w:rsid w:val="008B1155"/>
    <w:rsid w:val="008B1228"/>
    <w:rsid w:val="008B2044"/>
    <w:rsid w:val="008B566C"/>
    <w:rsid w:val="008B5773"/>
    <w:rsid w:val="008B5A06"/>
    <w:rsid w:val="008B5CFC"/>
    <w:rsid w:val="008B62EC"/>
    <w:rsid w:val="008B64F8"/>
    <w:rsid w:val="008B76CB"/>
    <w:rsid w:val="008B794F"/>
    <w:rsid w:val="008B7FBF"/>
    <w:rsid w:val="008C2A38"/>
    <w:rsid w:val="008D0BC2"/>
    <w:rsid w:val="008D2C45"/>
    <w:rsid w:val="008D2ECD"/>
    <w:rsid w:val="008D384C"/>
    <w:rsid w:val="008D72CA"/>
    <w:rsid w:val="008E16F5"/>
    <w:rsid w:val="008E4A8D"/>
    <w:rsid w:val="008E7230"/>
    <w:rsid w:val="008F051D"/>
    <w:rsid w:val="008F34A3"/>
    <w:rsid w:val="008F4B63"/>
    <w:rsid w:val="008F550A"/>
    <w:rsid w:val="008F5AD1"/>
    <w:rsid w:val="008F619B"/>
    <w:rsid w:val="0090216D"/>
    <w:rsid w:val="00902C34"/>
    <w:rsid w:val="00904924"/>
    <w:rsid w:val="00921312"/>
    <w:rsid w:val="00921AF4"/>
    <w:rsid w:val="00922C19"/>
    <w:rsid w:val="0092352C"/>
    <w:rsid w:val="009237C8"/>
    <w:rsid w:val="00924553"/>
    <w:rsid w:val="0092653B"/>
    <w:rsid w:val="009271F6"/>
    <w:rsid w:val="00927DB0"/>
    <w:rsid w:val="00927E24"/>
    <w:rsid w:val="009304D8"/>
    <w:rsid w:val="009319B4"/>
    <w:rsid w:val="009322F2"/>
    <w:rsid w:val="00932A35"/>
    <w:rsid w:val="009346F1"/>
    <w:rsid w:val="00934DFE"/>
    <w:rsid w:val="00935A02"/>
    <w:rsid w:val="00935A45"/>
    <w:rsid w:val="009362DB"/>
    <w:rsid w:val="00937EE0"/>
    <w:rsid w:val="00940682"/>
    <w:rsid w:val="009409CC"/>
    <w:rsid w:val="00941E9A"/>
    <w:rsid w:val="00943D85"/>
    <w:rsid w:val="0094534B"/>
    <w:rsid w:val="0095132E"/>
    <w:rsid w:val="009525E7"/>
    <w:rsid w:val="00952917"/>
    <w:rsid w:val="00957D76"/>
    <w:rsid w:val="009604AD"/>
    <w:rsid w:val="009614E7"/>
    <w:rsid w:val="009635B0"/>
    <w:rsid w:val="00963F0F"/>
    <w:rsid w:val="00971434"/>
    <w:rsid w:val="009727B2"/>
    <w:rsid w:val="009748F5"/>
    <w:rsid w:val="00974B0D"/>
    <w:rsid w:val="00975C85"/>
    <w:rsid w:val="00977D6F"/>
    <w:rsid w:val="00982E8F"/>
    <w:rsid w:val="00983179"/>
    <w:rsid w:val="00984D41"/>
    <w:rsid w:val="00987663"/>
    <w:rsid w:val="00987C23"/>
    <w:rsid w:val="0099045F"/>
    <w:rsid w:val="00990537"/>
    <w:rsid w:val="00993C03"/>
    <w:rsid w:val="00994F9F"/>
    <w:rsid w:val="009960F9"/>
    <w:rsid w:val="00997F9C"/>
    <w:rsid w:val="009A38AB"/>
    <w:rsid w:val="009A3909"/>
    <w:rsid w:val="009A3910"/>
    <w:rsid w:val="009A48C4"/>
    <w:rsid w:val="009A7EFF"/>
    <w:rsid w:val="009B0AA7"/>
    <w:rsid w:val="009B1347"/>
    <w:rsid w:val="009B2FDB"/>
    <w:rsid w:val="009B3724"/>
    <w:rsid w:val="009B56A2"/>
    <w:rsid w:val="009C0822"/>
    <w:rsid w:val="009C33DA"/>
    <w:rsid w:val="009D049A"/>
    <w:rsid w:val="009D1920"/>
    <w:rsid w:val="009D2ECD"/>
    <w:rsid w:val="009D5A10"/>
    <w:rsid w:val="009D67E9"/>
    <w:rsid w:val="009D68D0"/>
    <w:rsid w:val="009D719B"/>
    <w:rsid w:val="009D77DE"/>
    <w:rsid w:val="009E14D0"/>
    <w:rsid w:val="009E3E87"/>
    <w:rsid w:val="009E4CF4"/>
    <w:rsid w:val="009E4E96"/>
    <w:rsid w:val="009E5E58"/>
    <w:rsid w:val="009E6AB2"/>
    <w:rsid w:val="009E7E96"/>
    <w:rsid w:val="009F077D"/>
    <w:rsid w:val="009F24DF"/>
    <w:rsid w:val="009F2548"/>
    <w:rsid w:val="009F6049"/>
    <w:rsid w:val="00A030B0"/>
    <w:rsid w:val="00A062A9"/>
    <w:rsid w:val="00A062C8"/>
    <w:rsid w:val="00A10823"/>
    <w:rsid w:val="00A111DF"/>
    <w:rsid w:val="00A119C7"/>
    <w:rsid w:val="00A12838"/>
    <w:rsid w:val="00A15286"/>
    <w:rsid w:val="00A15977"/>
    <w:rsid w:val="00A1659C"/>
    <w:rsid w:val="00A179D7"/>
    <w:rsid w:val="00A17CAE"/>
    <w:rsid w:val="00A17D87"/>
    <w:rsid w:val="00A17F91"/>
    <w:rsid w:val="00A21AE4"/>
    <w:rsid w:val="00A21B39"/>
    <w:rsid w:val="00A21B85"/>
    <w:rsid w:val="00A2250A"/>
    <w:rsid w:val="00A2281E"/>
    <w:rsid w:val="00A244E0"/>
    <w:rsid w:val="00A24DC0"/>
    <w:rsid w:val="00A2517E"/>
    <w:rsid w:val="00A25FD7"/>
    <w:rsid w:val="00A26485"/>
    <w:rsid w:val="00A30A23"/>
    <w:rsid w:val="00A31DCC"/>
    <w:rsid w:val="00A32536"/>
    <w:rsid w:val="00A33F41"/>
    <w:rsid w:val="00A34088"/>
    <w:rsid w:val="00A34188"/>
    <w:rsid w:val="00A3640F"/>
    <w:rsid w:val="00A36E9C"/>
    <w:rsid w:val="00A373DD"/>
    <w:rsid w:val="00A377E4"/>
    <w:rsid w:val="00A44601"/>
    <w:rsid w:val="00A44773"/>
    <w:rsid w:val="00A45BB5"/>
    <w:rsid w:val="00A461F9"/>
    <w:rsid w:val="00A4640C"/>
    <w:rsid w:val="00A5196D"/>
    <w:rsid w:val="00A51E81"/>
    <w:rsid w:val="00A533BA"/>
    <w:rsid w:val="00A54F25"/>
    <w:rsid w:val="00A605A6"/>
    <w:rsid w:val="00A60A8D"/>
    <w:rsid w:val="00A61433"/>
    <w:rsid w:val="00A64819"/>
    <w:rsid w:val="00A648F6"/>
    <w:rsid w:val="00A666F2"/>
    <w:rsid w:val="00A66EC3"/>
    <w:rsid w:val="00A67127"/>
    <w:rsid w:val="00A67336"/>
    <w:rsid w:val="00A67A61"/>
    <w:rsid w:val="00A7058F"/>
    <w:rsid w:val="00A72B1F"/>
    <w:rsid w:val="00A73F57"/>
    <w:rsid w:val="00A743A3"/>
    <w:rsid w:val="00A75988"/>
    <w:rsid w:val="00A77188"/>
    <w:rsid w:val="00A8548D"/>
    <w:rsid w:val="00A86635"/>
    <w:rsid w:val="00A86C53"/>
    <w:rsid w:val="00A874F5"/>
    <w:rsid w:val="00A877E2"/>
    <w:rsid w:val="00A87BE0"/>
    <w:rsid w:val="00A903B2"/>
    <w:rsid w:val="00A90D4D"/>
    <w:rsid w:val="00A91DA3"/>
    <w:rsid w:val="00A93185"/>
    <w:rsid w:val="00A939ED"/>
    <w:rsid w:val="00A9442A"/>
    <w:rsid w:val="00A94ACA"/>
    <w:rsid w:val="00A95C17"/>
    <w:rsid w:val="00A976A8"/>
    <w:rsid w:val="00AA1254"/>
    <w:rsid w:val="00AA4188"/>
    <w:rsid w:val="00AA471C"/>
    <w:rsid w:val="00AA4986"/>
    <w:rsid w:val="00AA5888"/>
    <w:rsid w:val="00AA652F"/>
    <w:rsid w:val="00AA67F4"/>
    <w:rsid w:val="00AA7C7A"/>
    <w:rsid w:val="00AB0EBE"/>
    <w:rsid w:val="00AB2E4C"/>
    <w:rsid w:val="00AB3779"/>
    <w:rsid w:val="00AB3ED0"/>
    <w:rsid w:val="00AB5254"/>
    <w:rsid w:val="00AB69C3"/>
    <w:rsid w:val="00AC05BE"/>
    <w:rsid w:val="00AC1547"/>
    <w:rsid w:val="00AC1E7E"/>
    <w:rsid w:val="00AC2697"/>
    <w:rsid w:val="00AC3955"/>
    <w:rsid w:val="00AC3FCD"/>
    <w:rsid w:val="00AC49CB"/>
    <w:rsid w:val="00AC5814"/>
    <w:rsid w:val="00AC668E"/>
    <w:rsid w:val="00AC7344"/>
    <w:rsid w:val="00AD3A7E"/>
    <w:rsid w:val="00AD41F0"/>
    <w:rsid w:val="00AE2839"/>
    <w:rsid w:val="00AE2F04"/>
    <w:rsid w:val="00AE6688"/>
    <w:rsid w:val="00AE7160"/>
    <w:rsid w:val="00AE73A9"/>
    <w:rsid w:val="00AF0DA4"/>
    <w:rsid w:val="00AF283E"/>
    <w:rsid w:val="00AF3C22"/>
    <w:rsid w:val="00AF4BFB"/>
    <w:rsid w:val="00AF4F21"/>
    <w:rsid w:val="00AF7C2D"/>
    <w:rsid w:val="00B001AE"/>
    <w:rsid w:val="00B01052"/>
    <w:rsid w:val="00B0125D"/>
    <w:rsid w:val="00B06CB3"/>
    <w:rsid w:val="00B07562"/>
    <w:rsid w:val="00B07720"/>
    <w:rsid w:val="00B079A2"/>
    <w:rsid w:val="00B13717"/>
    <w:rsid w:val="00B14250"/>
    <w:rsid w:val="00B14DA0"/>
    <w:rsid w:val="00B16611"/>
    <w:rsid w:val="00B16BFD"/>
    <w:rsid w:val="00B22885"/>
    <w:rsid w:val="00B26ED0"/>
    <w:rsid w:val="00B27440"/>
    <w:rsid w:val="00B27EAD"/>
    <w:rsid w:val="00B322BB"/>
    <w:rsid w:val="00B32CD1"/>
    <w:rsid w:val="00B36239"/>
    <w:rsid w:val="00B3640D"/>
    <w:rsid w:val="00B419F3"/>
    <w:rsid w:val="00B4422F"/>
    <w:rsid w:val="00B4534D"/>
    <w:rsid w:val="00B456DB"/>
    <w:rsid w:val="00B47956"/>
    <w:rsid w:val="00B5205E"/>
    <w:rsid w:val="00B52449"/>
    <w:rsid w:val="00B53065"/>
    <w:rsid w:val="00B53805"/>
    <w:rsid w:val="00B54C36"/>
    <w:rsid w:val="00B5667C"/>
    <w:rsid w:val="00B57E9D"/>
    <w:rsid w:val="00B6287E"/>
    <w:rsid w:val="00B628BD"/>
    <w:rsid w:val="00B62BA8"/>
    <w:rsid w:val="00B62F6B"/>
    <w:rsid w:val="00B644BA"/>
    <w:rsid w:val="00B673F9"/>
    <w:rsid w:val="00B675CE"/>
    <w:rsid w:val="00B70601"/>
    <w:rsid w:val="00B70811"/>
    <w:rsid w:val="00B711A5"/>
    <w:rsid w:val="00B7218A"/>
    <w:rsid w:val="00B741C4"/>
    <w:rsid w:val="00B75983"/>
    <w:rsid w:val="00B822B6"/>
    <w:rsid w:val="00B82982"/>
    <w:rsid w:val="00B86EF9"/>
    <w:rsid w:val="00B87316"/>
    <w:rsid w:val="00B93002"/>
    <w:rsid w:val="00B959CF"/>
    <w:rsid w:val="00B9725B"/>
    <w:rsid w:val="00BA0FF8"/>
    <w:rsid w:val="00BA1492"/>
    <w:rsid w:val="00BA1B61"/>
    <w:rsid w:val="00BA1E6C"/>
    <w:rsid w:val="00BA221D"/>
    <w:rsid w:val="00BA2A79"/>
    <w:rsid w:val="00BA44B6"/>
    <w:rsid w:val="00BA4B2A"/>
    <w:rsid w:val="00BA597C"/>
    <w:rsid w:val="00BA7AA8"/>
    <w:rsid w:val="00BB0D65"/>
    <w:rsid w:val="00BB2E6A"/>
    <w:rsid w:val="00BB36D4"/>
    <w:rsid w:val="00BB5A76"/>
    <w:rsid w:val="00BB6CDE"/>
    <w:rsid w:val="00BB72D3"/>
    <w:rsid w:val="00BB7822"/>
    <w:rsid w:val="00BC0C46"/>
    <w:rsid w:val="00BC1225"/>
    <w:rsid w:val="00BC1EB7"/>
    <w:rsid w:val="00BC22D2"/>
    <w:rsid w:val="00BC6D28"/>
    <w:rsid w:val="00BC79D5"/>
    <w:rsid w:val="00BD0789"/>
    <w:rsid w:val="00BD15F8"/>
    <w:rsid w:val="00BD3EA6"/>
    <w:rsid w:val="00BD5FB1"/>
    <w:rsid w:val="00BE08A2"/>
    <w:rsid w:val="00BE0C7A"/>
    <w:rsid w:val="00BE14B6"/>
    <w:rsid w:val="00BE255A"/>
    <w:rsid w:val="00BE4718"/>
    <w:rsid w:val="00BF0C98"/>
    <w:rsid w:val="00BF2834"/>
    <w:rsid w:val="00BF6D56"/>
    <w:rsid w:val="00BF700A"/>
    <w:rsid w:val="00BF75F0"/>
    <w:rsid w:val="00BF77A9"/>
    <w:rsid w:val="00C0207D"/>
    <w:rsid w:val="00C02596"/>
    <w:rsid w:val="00C02FE1"/>
    <w:rsid w:val="00C03BB0"/>
    <w:rsid w:val="00C06894"/>
    <w:rsid w:val="00C06CE6"/>
    <w:rsid w:val="00C07F47"/>
    <w:rsid w:val="00C10BA2"/>
    <w:rsid w:val="00C11FC3"/>
    <w:rsid w:val="00C1201E"/>
    <w:rsid w:val="00C123BE"/>
    <w:rsid w:val="00C12BD4"/>
    <w:rsid w:val="00C13812"/>
    <w:rsid w:val="00C15867"/>
    <w:rsid w:val="00C161E8"/>
    <w:rsid w:val="00C20336"/>
    <w:rsid w:val="00C24CEE"/>
    <w:rsid w:val="00C25D39"/>
    <w:rsid w:val="00C26A4B"/>
    <w:rsid w:val="00C30401"/>
    <w:rsid w:val="00C3426E"/>
    <w:rsid w:val="00C35018"/>
    <w:rsid w:val="00C367EA"/>
    <w:rsid w:val="00C372DB"/>
    <w:rsid w:val="00C42352"/>
    <w:rsid w:val="00C431AA"/>
    <w:rsid w:val="00C43D42"/>
    <w:rsid w:val="00C447BE"/>
    <w:rsid w:val="00C44AEE"/>
    <w:rsid w:val="00C46DE0"/>
    <w:rsid w:val="00C50FDE"/>
    <w:rsid w:val="00C526B1"/>
    <w:rsid w:val="00C5561F"/>
    <w:rsid w:val="00C5577D"/>
    <w:rsid w:val="00C60D13"/>
    <w:rsid w:val="00C61D23"/>
    <w:rsid w:val="00C62027"/>
    <w:rsid w:val="00C6277D"/>
    <w:rsid w:val="00C64864"/>
    <w:rsid w:val="00C64A0D"/>
    <w:rsid w:val="00C65D9F"/>
    <w:rsid w:val="00C71706"/>
    <w:rsid w:val="00C7186A"/>
    <w:rsid w:val="00C73206"/>
    <w:rsid w:val="00C802B4"/>
    <w:rsid w:val="00C80B7F"/>
    <w:rsid w:val="00C8163E"/>
    <w:rsid w:val="00C8302A"/>
    <w:rsid w:val="00C84BBF"/>
    <w:rsid w:val="00C85473"/>
    <w:rsid w:val="00C86CBD"/>
    <w:rsid w:val="00C8733C"/>
    <w:rsid w:val="00C91DE7"/>
    <w:rsid w:val="00C92631"/>
    <w:rsid w:val="00C92B73"/>
    <w:rsid w:val="00C939F2"/>
    <w:rsid w:val="00C94FA8"/>
    <w:rsid w:val="00C9632E"/>
    <w:rsid w:val="00C96C37"/>
    <w:rsid w:val="00C96F94"/>
    <w:rsid w:val="00C9715E"/>
    <w:rsid w:val="00C97631"/>
    <w:rsid w:val="00CA0256"/>
    <w:rsid w:val="00CA09CA"/>
    <w:rsid w:val="00CA1195"/>
    <w:rsid w:val="00CA1413"/>
    <w:rsid w:val="00CA28FE"/>
    <w:rsid w:val="00CA3313"/>
    <w:rsid w:val="00CA364B"/>
    <w:rsid w:val="00CA3DE7"/>
    <w:rsid w:val="00CA5BAF"/>
    <w:rsid w:val="00CA7484"/>
    <w:rsid w:val="00CB10EB"/>
    <w:rsid w:val="00CB2A99"/>
    <w:rsid w:val="00CB4BC7"/>
    <w:rsid w:val="00CB4E16"/>
    <w:rsid w:val="00CB518F"/>
    <w:rsid w:val="00CB54B4"/>
    <w:rsid w:val="00CB5DCB"/>
    <w:rsid w:val="00CB7008"/>
    <w:rsid w:val="00CC12D8"/>
    <w:rsid w:val="00CC164F"/>
    <w:rsid w:val="00CC2D98"/>
    <w:rsid w:val="00CC5A35"/>
    <w:rsid w:val="00CC70DB"/>
    <w:rsid w:val="00CC746D"/>
    <w:rsid w:val="00CC7621"/>
    <w:rsid w:val="00CD0791"/>
    <w:rsid w:val="00CD2882"/>
    <w:rsid w:val="00CD3FBD"/>
    <w:rsid w:val="00CD576B"/>
    <w:rsid w:val="00CE11AE"/>
    <w:rsid w:val="00CE2DCA"/>
    <w:rsid w:val="00CE4F38"/>
    <w:rsid w:val="00CE554A"/>
    <w:rsid w:val="00CE65CB"/>
    <w:rsid w:val="00CE756C"/>
    <w:rsid w:val="00CF0416"/>
    <w:rsid w:val="00CF0D43"/>
    <w:rsid w:val="00CF1A22"/>
    <w:rsid w:val="00CF255B"/>
    <w:rsid w:val="00CF4756"/>
    <w:rsid w:val="00CF662D"/>
    <w:rsid w:val="00D02319"/>
    <w:rsid w:val="00D031BB"/>
    <w:rsid w:val="00D04335"/>
    <w:rsid w:val="00D052A7"/>
    <w:rsid w:val="00D07210"/>
    <w:rsid w:val="00D1303D"/>
    <w:rsid w:val="00D14B9C"/>
    <w:rsid w:val="00D15267"/>
    <w:rsid w:val="00D167AB"/>
    <w:rsid w:val="00D16C7F"/>
    <w:rsid w:val="00D1755B"/>
    <w:rsid w:val="00D21518"/>
    <w:rsid w:val="00D2255B"/>
    <w:rsid w:val="00D23320"/>
    <w:rsid w:val="00D2372E"/>
    <w:rsid w:val="00D259CA"/>
    <w:rsid w:val="00D2677D"/>
    <w:rsid w:val="00D267AA"/>
    <w:rsid w:val="00D27751"/>
    <w:rsid w:val="00D277A4"/>
    <w:rsid w:val="00D30BE7"/>
    <w:rsid w:val="00D32075"/>
    <w:rsid w:val="00D3709D"/>
    <w:rsid w:val="00D403AB"/>
    <w:rsid w:val="00D406CF"/>
    <w:rsid w:val="00D41F82"/>
    <w:rsid w:val="00D4508A"/>
    <w:rsid w:val="00D4697A"/>
    <w:rsid w:val="00D504ED"/>
    <w:rsid w:val="00D51986"/>
    <w:rsid w:val="00D5409F"/>
    <w:rsid w:val="00D55ABB"/>
    <w:rsid w:val="00D55DD9"/>
    <w:rsid w:val="00D56B0F"/>
    <w:rsid w:val="00D56DCC"/>
    <w:rsid w:val="00D606CC"/>
    <w:rsid w:val="00D62DE9"/>
    <w:rsid w:val="00D64E0D"/>
    <w:rsid w:val="00D65DD0"/>
    <w:rsid w:val="00D722CE"/>
    <w:rsid w:val="00D726BC"/>
    <w:rsid w:val="00D7343C"/>
    <w:rsid w:val="00D757B7"/>
    <w:rsid w:val="00D77E85"/>
    <w:rsid w:val="00D80247"/>
    <w:rsid w:val="00D80509"/>
    <w:rsid w:val="00D814CE"/>
    <w:rsid w:val="00D84EEE"/>
    <w:rsid w:val="00D86A28"/>
    <w:rsid w:val="00D86BDF"/>
    <w:rsid w:val="00D87544"/>
    <w:rsid w:val="00D94F25"/>
    <w:rsid w:val="00D95995"/>
    <w:rsid w:val="00D96AEF"/>
    <w:rsid w:val="00DA07A1"/>
    <w:rsid w:val="00DA2047"/>
    <w:rsid w:val="00DA4BAE"/>
    <w:rsid w:val="00DA5CF6"/>
    <w:rsid w:val="00DB0021"/>
    <w:rsid w:val="00DB2A77"/>
    <w:rsid w:val="00DB386B"/>
    <w:rsid w:val="00DB4382"/>
    <w:rsid w:val="00DB4667"/>
    <w:rsid w:val="00DB49B8"/>
    <w:rsid w:val="00DB5101"/>
    <w:rsid w:val="00DB580D"/>
    <w:rsid w:val="00DB590A"/>
    <w:rsid w:val="00DC3C57"/>
    <w:rsid w:val="00DC4A30"/>
    <w:rsid w:val="00DC512F"/>
    <w:rsid w:val="00DC51F4"/>
    <w:rsid w:val="00DC54DA"/>
    <w:rsid w:val="00DC6E82"/>
    <w:rsid w:val="00DC7C5C"/>
    <w:rsid w:val="00DD13DA"/>
    <w:rsid w:val="00DD1873"/>
    <w:rsid w:val="00DD3A3B"/>
    <w:rsid w:val="00DD3BCA"/>
    <w:rsid w:val="00DD4817"/>
    <w:rsid w:val="00DD53CC"/>
    <w:rsid w:val="00DD68FB"/>
    <w:rsid w:val="00DE041B"/>
    <w:rsid w:val="00DE1ECD"/>
    <w:rsid w:val="00DE2A86"/>
    <w:rsid w:val="00DE2F01"/>
    <w:rsid w:val="00DE5207"/>
    <w:rsid w:val="00DE5733"/>
    <w:rsid w:val="00DE6ADE"/>
    <w:rsid w:val="00DE6D98"/>
    <w:rsid w:val="00DE767C"/>
    <w:rsid w:val="00DF4559"/>
    <w:rsid w:val="00DF4D65"/>
    <w:rsid w:val="00DF7421"/>
    <w:rsid w:val="00DF7E4B"/>
    <w:rsid w:val="00E009CB"/>
    <w:rsid w:val="00E01F7A"/>
    <w:rsid w:val="00E03000"/>
    <w:rsid w:val="00E0658C"/>
    <w:rsid w:val="00E073C4"/>
    <w:rsid w:val="00E0740F"/>
    <w:rsid w:val="00E116A8"/>
    <w:rsid w:val="00E152BD"/>
    <w:rsid w:val="00E16E52"/>
    <w:rsid w:val="00E17C39"/>
    <w:rsid w:val="00E22771"/>
    <w:rsid w:val="00E227DB"/>
    <w:rsid w:val="00E26ADA"/>
    <w:rsid w:val="00E270FF"/>
    <w:rsid w:val="00E33015"/>
    <w:rsid w:val="00E34F21"/>
    <w:rsid w:val="00E35536"/>
    <w:rsid w:val="00E36E8C"/>
    <w:rsid w:val="00E37197"/>
    <w:rsid w:val="00E4043C"/>
    <w:rsid w:val="00E40816"/>
    <w:rsid w:val="00E42B20"/>
    <w:rsid w:val="00E42BD6"/>
    <w:rsid w:val="00E51154"/>
    <w:rsid w:val="00E519CA"/>
    <w:rsid w:val="00E5284E"/>
    <w:rsid w:val="00E55C5C"/>
    <w:rsid w:val="00E575F7"/>
    <w:rsid w:val="00E57A5A"/>
    <w:rsid w:val="00E61725"/>
    <w:rsid w:val="00E61A1A"/>
    <w:rsid w:val="00E61F3F"/>
    <w:rsid w:val="00E632FF"/>
    <w:rsid w:val="00E64AB4"/>
    <w:rsid w:val="00E6614B"/>
    <w:rsid w:val="00E720F7"/>
    <w:rsid w:val="00E75C43"/>
    <w:rsid w:val="00E766E5"/>
    <w:rsid w:val="00E76A1C"/>
    <w:rsid w:val="00E845B5"/>
    <w:rsid w:val="00E84E47"/>
    <w:rsid w:val="00E85796"/>
    <w:rsid w:val="00E86657"/>
    <w:rsid w:val="00E879AA"/>
    <w:rsid w:val="00E879C9"/>
    <w:rsid w:val="00E90A64"/>
    <w:rsid w:val="00E91A38"/>
    <w:rsid w:val="00E94DD4"/>
    <w:rsid w:val="00E96CF6"/>
    <w:rsid w:val="00EA2F3C"/>
    <w:rsid w:val="00EA4C18"/>
    <w:rsid w:val="00EA51FE"/>
    <w:rsid w:val="00EA5490"/>
    <w:rsid w:val="00EA5A51"/>
    <w:rsid w:val="00EB095F"/>
    <w:rsid w:val="00EB0C07"/>
    <w:rsid w:val="00EB1FB6"/>
    <w:rsid w:val="00EB2B13"/>
    <w:rsid w:val="00EB703D"/>
    <w:rsid w:val="00EB7C5D"/>
    <w:rsid w:val="00EC3023"/>
    <w:rsid w:val="00EC40D4"/>
    <w:rsid w:val="00EC4697"/>
    <w:rsid w:val="00EC54D3"/>
    <w:rsid w:val="00EC61A1"/>
    <w:rsid w:val="00EC61D7"/>
    <w:rsid w:val="00EC7A7C"/>
    <w:rsid w:val="00ED1736"/>
    <w:rsid w:val="00ED1867"/>
    <w:rsid w:val="00ED486C"/>
    <w:rsid w:val="00ED4BB0"/>
    <w:rsid w:val="00EE0E90"/>
    <w:rsid w:val="00EE2144"/>
    <w:rsid w:val="00EE2454"/>
    <w:rsid w:val="00EE4334"/>
    <w:rsid w:val="00EF0287"/>
    <w:rsid w:val="00EF0E3B"/>
    <w:rsid w:val="00EF2C2C"/>
    <w:rsid w:val="00EF2FCE"/>
    <w:rsid w:val="00EF4509"/>
    <w:rsid w:val="00EF7923"/>
    <w:rsid w:val="00F00F29"/>
    <w:rsid w:val="00F00FA5"/>
    <w:rsid w:val="00F05140"/>
    <w:rsid w:val="00F066C0"/>
    <w:rsid w:val="00F076AD"/>
    <w:rsid w:val="00F12A7C"/>
    <w:rsid w:val="00F13963"/>
    <w:rsid w:val="00F13C1D"/>
    <w:rsid w:val="00F14AF2"/>
    <w:rsid w:val="00F3081E"/>
    <w:rsid w:val="00F30B09"/>
    <w:rsid w:val="00F30C90"/>
    <w:rsid w:val="00F3130D"/>
    <w:rsid w:val="00F34177"/>
    <w:rsid w:val="00F40858"/>
    <w:rsid w:val="00F41D49"/>
    <w:rsid w:val="00F42A26"/>
    <w:rsid w:val="00F457BA"/>
    <w:rsid w:val="00F4700A"/>
    <w:rsid w:val="00F47A2F"/>
    <w:rsid w:val="00F5476D"/>
    <w:rsid w:val="00F54E76"/>
    <w:rsid w:val="00F6065B"/>
    <w:rsid w:val="00F62D8B"/>
    <w:rsid w:val="00F64F3A"/>
    <w:rsid w:val="00F66EA8"/>
    <w:rsid w:val="00F70CBD"/>
    <w:rsid w:val="00F73364"/>
    <w:rsid w:val="00F73A51"/>
    <w:rsid w:val="00F74613"/>
    <w:rsid w:val="00F74873"/>
    <w:rsid w:val="00F75920"/>
    <w:rsid w:val="00F76782"/>
    <w:rsid w:val="00F77D7B"/>
    <w:rsid w:val="00F80FDA"/>
    <w:rsid w:val="00F83043"/>
    <w:rsid w:val="00F8681F"/>
    <w:rsid w:val="00F93D6B"/>
    <w:rsid w:val="00F94817"/>
    <w:rsid w:val="00F9797D"/>
    <w:rsid w:val="00FA2CBD"/>
    <w:rsid w:val="00FA2DF5"/>
    <w:rsid w:val="00FA7191"/>
    <w:rsid w:val="00FB0600"/>
    <w:rsid w:val="00FB30FC"/>
    <w:rsid w:val="00FB419D"/>
    <w:rsid w:val="00FB5751"/>
    <w:rsid w:val="00FB5CC1"/>
    <w:rsid w:val="00FB6DE5"/>
    <w:rsid w:val="00FB7045"/>
    <w:rsid w:val="00FB7339"/>
    <w:rsid w:val="00FB7F29"/>
    <w:rsid w:val="00FC04ED"/>
    <w:rsid w:val="00FC15CA"/>
    <w:rsid w:val="00FC189A"/>
    <w:rsid w:val="00FC274B"/>
    <w:rsid w:val="00FD08D6"/>
    <w:rsid w:val="00FD3EE9"/>
    <w:rsid w:val="00FD4A39"/>
    <w:rsid w:val="00FE0500"/>
    <w:rsid w:val="00FE1442"/>
    <w:rsid w:val="00FE32BF"/>
    <w:rsid w:val="00FE3DE2"/>
    <w:rsid w:val="00FE6423"/>
    <w:rsid w:val="00FE6E22"/>
    <w:rsid w:val="00FE7A32"/>
    <w:rsid w:val="00FE7DF2"/>
    <w:rsid w:val="00FF1596"/>
    <w:rsid w:val="00FF1686"/>
    <w:rsid w:val="00FF3D0A"/>
    <w:rsid w:val="00FF3D67"/>
    <w:rsid w:val="00FF3F7A"/>
    <w:rsid w:val="00FF4CAF"/>
    <w:rsid w:val="00FF4F73"/>
    <w:rsid w:val="00FF65A3"/>
    <w:rsid w:val="00FF7F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14:docId w14:val="3166BF8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CD9"/>
    <w:rPr>
      <w:rFonts w:ascii="Times New Roman" w:eastAsia="MS Mincho" w:hAnsi="Times New Roman"/>
      <w:sz w:val="24"/>
      <w:lang w:val="en-US" w:eastAsia="ja-JP"/>
    </w:rPr>
  </w:style>
  <w:style w:type="paragraph" w:styleId="Heading1">
    <w:name w:val="heading 1"/>
    <w:basedOn w:val="Normal"/>
    <w:next w:val="Normal"/>
    <w:link w:val="Heading1Char"/>
    <w:qFormat/>
    <w:rsid w:val="00764CD9"/>
    <w:pPr>
      <w:keepNext/>
      <w:numPr>
        <w:numId w:val="18"/>
      </w:numPr>
      <w:spacing w:before="240" w:after="60"/>
      <w:outlineLvl w:val="0"/>
    </w:pPr>
    <w:rPr>
      <w:rFonts w:ascii="Arial" w:hAnsi="Arial"/>
      <w:b/>
      <w:kern w:val="28"/>
      <w:sz w:val="28"/>
      <w:u w:val="double"/>
    </w:rPr>
  </w:style>
  <w:style w:type="paragraph" w:styleId="Heading2">
    <w:name w:val="heading 2"/>
    <w:basedOn w:val="Normal"/>
    <w:next w:val="Normal"/>
    <w:link w:val="Heading2Char"/>
    <w:qFormat/>
    <w:rsid w:val="00416061"/>
    <w:pPr>
      <w:keepNext/>
      <w:numPr>
        <w:ilvl w:val="1"/>
        <w:numId w:val="18"/>
      </w:numPr>
      <w:spacing w:before="240" w:after="60"/>
      <w:outlineLvl w:val="1"/>
    </w:pPr>
    <w:rPr>
      <w:b/>
      <w:i/>
      <w:sz w:val="28"/>
      <w:u w:val="wave"/>
    </w:rPr>
  </w:style>
  <w:style w:type="paragraph" w:styleId="Heading3">
    <w:name w:val="heading 3"/>
    <w:basedOn w:val="Normal"/>
    <w:next w:val="Normal"/>
    <w:link w:val="Heading3Char"/>
    <w:qFormat/>
    <w:rsid w:val="00764CD9"/>
    <w:pPr>
      <w:keepNext/>
      <w:numPr>
        <w:ilvl w:val="2"/>
        <w:numId w:val="18"/>
      </w:numPr>
      <w:tabs>
        <w:tab w:val="left" w:pos="792"/>
      </w:tabs>
      <w:spacing w:before="240" w:after="60"/>
      <w:outlineLvl w:val="2"/>
    </w:pPr>
    <w:rPr>
      <w:rFonts w:ascii="Arial" w:hAnsi="Arial"/>
      <w:sz w:val="26"/>
    </w:rPr>
  </w:style>
  <w:style w:type="paragraph" w:styleId="Heading4">
    <w:name w:val="heading 4"/>
    <w:basedOn w:val="Normal"/>
    <w:next w:val="Normal"/>
    <w:link w:val="Heading4Char"/>
    <w:qFormat/>
    <w:rsid w:val="00764CD9"/>
    <w:pPr>
      <w:numPr>
        <w:ilvl w:val="3"/>
        <w:numId w:val="18"/>
      </w:numPr>
      <w:outlineLvl w:val="3"/>
    </w:pPr>
    <w:rPr>
      <w:rFonts w:ascii="Times" w:hAnsi="Times"/>
      <w:u w:val="single"/>
    </w:rPr>
  </w:style>
  <w:style w:type="paragraph" w:styleId="Heading5">
    <w:name w:val="heading 5"/>
    <w:basedOn w:val="Normal"/>
    <w:next w:val="Normal"/>
    <w:link w:val="Heading5Char"/>
    <w:qFormat/>
    <w:rsid w:val="00764CD9"/>
    <w:pPr>
      <w:numPr>
        <w:ilvl w:val="4"/>
        <w:numId w:val="18"/>
      </w:numPr>
      <w:spacing w:before="240" w:after="60"/>
      <w:outlineLvl w:val="4"/>
    </w:pPr>
    <w:rPr>
      <w:sz w:val="22"/>
      <w:u w:val="single"/>
    </w:rPr>
  </w:style>
  <w:style w:type="paragraph" w:styleId="Heading6">
    <w:name w:val="heading 6"/>
    <w:basedOn w:val="Normal"/>
    <w:next w:val="Normal"/>
    <w:link w:val="Heading6Char"/>
    <w:qFormat/>
    <w:rsid w:val="00764CD9"/>
    <w:pPr>
      <w:numPr>
        <w:ilvl w:val="5"/>
        <w:numId w:val="18"/>
      </w:numPr>
      <w:spacing w:before="240" w:after="60"/>
      <w:outlineLvl w:val="5"/>
    </w:pPr>
    <w:rPr>
      <w:i/>
      <w:sz w:val="22"/>
    </w:rPr>
  </w:style>
  <w:style w:type="paragraph" w:styleId="Heading7">
    <w:name w:val="heading 7"/>
    <w:basedOn w:val="Normal"/>
    <w:next w:val="Normal"/>
    <w:link w:val="Heading7Char"/>
    <w:qFormat/>
    <w:rsid w:val="00764CD9"/>
    <w:pPr>
      <w:numPr>
        <w:ilvl w:val="6"/>
        <w:numId w:val="18"/>
      </w:numPr>
      <w:spacing w:before="240" w:after="60"/>
      <w:outlineLvl w:val="6"/>
    </w:pPr>
    <w:rPr>
      <w:rFonts w:ascii="Arial" w:hAnsi="Arial"/>
      <w:sz w:val="20"/>
    </w:rPr>
  </w:style>
  <w:style w:type="paragraph" w:styleId="Heading8">
    <w:name w:val="heading 8"/>
    <w:basedOn w:val="Normal"/>
    <w:next w:val="Normal"/>
    <w:link w:val="Heading8Char"/>
    <w:qFormat/>
    <w:rsid w:val="00764CD9"/>
    <w:pPr>
      <w:numPr>
        <w:ilvl w:val="7"/>
        <w:numId w:val="18"/>
      </w:numPr>
      <w:spacing w:before="240" w:after="60"/>
      <w:outlineLvl w:val="7"/>
    </w:pPr>
    <w:rPr>
      <w:rFonts w:ascii="Arial" w:hAnsi="Arial"/>
      <w:i/>
      <w:sz w:val="20"/>
    </w:rPr>
  </w:style>
  <w:style w:type="paragraph" w:styleId="Heading9">
    <w:name w:val="heading 9"/>
    <w:basedOn w:val="Normal"/>
    <w:next w:val="Normal"/>
    <w:link w:val="Heading9Char"/>
    <w:qFormat/>
    <w:rsid w:val="00764CD9"/>
    <w:pPr>
      <w:numPr>
        <w:ilvl w:val="8"/>
        <w:numId w:val="18"/>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64CD9"/>
    <w:rPr>
      <w:rFonts w:ascii="Arial" w:eastAsia="MS Mincho" w:hAnsi="Arial"/>
      <w:b/>
      <w:kern w:val="28"/>
      <w:sz w:val="28"/>
      <w:u w:val="double"/>
      <w:lang w:val="en-US" w:eastAsia="ja-JP"/>
    </w:rPr>
  </w:style>
  <w:style w:type="character" w:customStyle="1" w:styleId="Heading2Char">
    <w:name w:val="Heading 2 Char"/>
    <w:link w:val="Heading2"/>
    <w:rsid w:val="00416061"/>
    <w:rPr>
      <w:rFonts w:ascii="Times New Roman" w:eastAsia="MS Mincho" w:hAnsi="Times New Roman"/>
      <w:b/>
      <w:i/>
      <w:sz w:val="28"/>
      <w:u w:val="wave"/>
      <w:lang w:val="en-US" w:eastAsia="ja-JP"/>
    </w:rPr>
  </w:style>
  <w:style w:type="character" w:customStyle="1" w:styleId="Heading3Char">
    <w:name w:val="Heading 3 Char"/>
    <w:link w:val="Heading3"/>
    <w:rsid w:val="00764CD9"/>
    <w:rPr>
      <w:rFonts w:ascii="Arial" w:eastAsia="MS Mincho" w:hAnsi="Arial"/>
      <w:sz w:val="26"/>
      <w:lang w:val="en-US" w:eastAsia="ja-JP"/>
    </w:rPr>
  </w:style>
  <w:style w:type="character" w:customStyle="1" w:styleId="Heading4Char">
    <w:name w:val="Heading 4 Char"/>
    <w:link w:val="Heading4"/>
    <w:rsid w:val="00764CD9"/>
    <w:rPr>
      <w:rFonts w:ascii="Times" w:eastAsia="MS Mincho" w:hAnsi="Times"/>
      <w:sz w:val="24"/>
      <w:u w:val="single"/>
      <w:lang w:val="en-US" w:eastAsia="ja-JP"/>
    </w:rPr>
  </w:style>
  <w:style w:type="character" w:customStyle="1" w:styleId="Heading5Char">
    <w:name w:val="Heading 5 Char"/>
    <w:link w:val="Heading5"/>
    <w:rsid w:val="00764CD9"/>
    <w:rPr>
      <w:rFonts w:ascii="Times New Roman" w:eastAsia="MS Mincho" w:hAnsi="Times New Roman"/>
      <w:sz w:val="22"/>
      <w:u w:val="single"/>
      <w:lang w:val="en-US" w:eastAsia="ja-JP"/>
    </w:rPr>
  </w:style>
  <w:style w:type="character" w:customStyle="1" w:styleId="Heading6Char">
    <w:name w:val="Heading 6 Char"/>
    <w:link w:val="Heading6"/>
    <w:rsid w:val="00764CD9"/>
    <w:rPr>
      <w:rFonts w:ascii="Times New Roman" w:eastAsia="MS Mincho" w:hAnsi="Times New Roman"/>
      <w:i/>
      <w:sz w:val="22"/>
      <w:lang w:val="en-US" w:eastAsia="ja-JP"/>
    </w:rPr>
  </w:style>
  <w:style w:type="character" w:customStyle="1" w:styleId="Heading7Char">
    <w:name w:val="Heading 7 Char"/>
    <w:link w:val="Heading7"/>
    <w:rsid w:val="00764CD9"/>
    <w:rPr>
      <w:rFonts w:ascii="Arial" w:eastAsia="MS Mincho" w:hAnsi="Arial"/>
      <w:lang w:val="en-US" w:eastAsia="ja-JP"/>
    </w:rPr>
  </w:style>
  <w:style w:type="character" w:customStyle="1" w:styleId="Heading8Char">
    <w:name w:val="Heading 8 Char"/>
    <w:link w:val="Heading8"/>
    <w:rsid w:val="00764CD9"/>
    <w:rPr>
      <w:rFonts w:ascii="Arial" w:eastAsia="MS Mincho" w:hAnsi="Arial"/>
      <w:i/>
      <w:lang w:val="en-US" w:eastAsia="ja-JP"/>
    </w:rPr>
  </w:style>
  <w:style w:type="character" w:customStyle="1" w:styleId="Heading9Char">
    <w:name w:val="Heading 9 Char"/>
    <w:link w:val="Heading9"/>
    <w:rsid w:val="00764CD9"/>
    <w:rPr>
      <w:rFonts w:ascii="Arial" w:eastAsia="MS Mincho" w:hAnsi="Arial"/>
      <w:b/>
      <w:i/>
      <w:sz w:val="18"/>
      <w:lang w:val="en-US" w:eastAsia="ja-JP"/>
    </w:rPr>
  </w:style>
  <w:style w:type="paragraph" w:styleId="Footer">
    <w:name w:val="footer"/>
    <w:basedOn w:val="Normal"/>
    <w:link w:val="FooterChar"/>
    <w:rsid w:val="00764CD9"/>
    <w:pPr>
      <w:tabs>
        <w:tab w:val="center" w:pos="4320"/>
        <w:tab w:val="right" w:pos="8640"/>
      </w:tabs>
    </w:pPr>
  </w:style>
  <w:style w:type="character" w:customStyle="1" w:styleId="FooterChar">
    <w:name w:val="Footer Char"/>
    <w:link w:val="Footer"/>
    <w:rsid w:val="00764CD9"/>
    <w:rPr>
      <w:rFonts w:ascii="Times New Roman" w:eastAsia="MS Mincho" w:hAnsi="Times New Roman" w:cs="Times New Roman"/>
      <w:sz w:val="24"/>
      <w:szCs w:val="20"/>
      <w:lang w:eastAsia="ja-JP"/>
    </w:rPr>
  </w:style>
  <w:style w:type="paragraph" w:styleId="Header">
    <w:name w:val="header"/>
    <w:basedOn w:val="Normal"/>
    <w:link w:val="HeaderChar"/>
    <w:uiPriority w:val="99"/>
    <w:rsid w:val="00764CD9"/>
    <w:pPr>
      <w:tabs>
        <w:tab w:val="center" w:pos="4320"/>
        <w:tab w:val="right" w:pos="8640"/>
      </w:tabs>
    </w:pPr>
  </w:style>
  <w:style w:type="character" w:customStyle="1" w:styleId="HeaderChar">
    <w:name w:val="Header Char"/>
    <w:link w:val="Header"/>
    <w:uiPriority w:val="99"/>
    <w:rsid w:val="00764CD9"/>
    <w:rPr>
      <w:rFonts w:ascii="Times New Roman" w:eastAsia="MS Mincho" w:hAnsi="Times New Roman" w:cs="Times New Roman"/>
      <w:sz w:val="24"/>
      <w:szCs w:val="20"/>
      <w:lang w:eastAsia="ja-JP"/>
    </w:rPr>
  </w:style>
  <w:style w:type="paragraph" w:customStyle="1" w:styleId="BitHeading">
    <w:name w:val="Bit Heading"/>
    <w:basedOn w:val="Normal"/>
    <w:rsid w:val="00764CD9"/>
    <w:pPr>
      <w:spacing w:before="120"/>
      <w:jc w:val="both"/>
    </w:pPr>
    <w:rPr>
      <w:rFonts w:ascii="Palatino" w:hAnsi="Palatino"/>
      <w:i/>
    </w:rPr>
  </w:style>
  <w:style w:type="paragraph" w:customStyle="1" w:styleId="BlockParagraph">
    <w:name w:val="BlockParagraph"/>
    <w:basedOn w:val="Normal"/>
    <w:rsid w:val="00764CD9"/>
    <w:pPr>
      <w:spacing w:before="120"/>
    </w:pPr>
    <w:rPr>
      <w:rFonts w:ascii="Palatino" w:hAnsi="Palatino"/>
    </w:rPr>
  </w:style>
  <w:style w:type="paragraph" w:customStyle="1" w:styleId="Definition">
    <w:name w:val="Definition"/>
    <w:basedOn w:val="Normal"/>
    <w:rsid w:val="00764CD9"/>
    <w:pPr>
      <w:spacing w:after="200"/>
      <w:ind w:right="-720"/>
      <w:jc w:val="both"/>
    </w:pPr>
    <w:rPr>
      <w:rFonts w:ascii="New Century Schlbk" w:hAnsi="New Century Schlbk"/>
      <w:sz w:val="20"/>
    </w:rPr>
  </w:style>
  <w:style w:type="paragraph" w:styleId="BodyText">
    <w:name w:val="Body Text"/>
    <w:basedOn w:val="Normal"/>
    <w:link w:val="BodyTextChar"/>
    <w:rsid w:val="00764CD9"/>
    <w:rPr>
      <w:color w:val="000000"/>
    </w:rPr>
  </w:style>
  <w:style w:type="character" w:customStyle="1" w:styleId="BodyTextChar">
    <w:name w:val="Body Text Char"/>
    <w:link w:val="BodyText"/>
    <w:rsid w:val="00764CD9"/>
    <w:rPr>
      <w:rFonts w:ascii="Times New Roman" w:eastAsia="MS Mincho" w:hAnsi="Times New Roman" w:cs="Times New Roman"/>
      <w:color w:val="000000"/>
      <w:sz w:val="24"/>
      <w:szCs w:val="20"/>
    </w:rPr>
  </w:style>
  <w:style w:type="paragraph" w:styleId="DocumentMap">
    <w:name w:val="Document Map"/>
    <w:basedOn w:val="Normal"/>
    <w:link w:val="DocumentMapChar"/>
    <w:semiHidden/>
    <w:rsid w:val="00764CD9"/>
    <w:pPr>
      <w:shd w:val="clear" w:color="auto" w:fill="000080"/>
    </w:pPr>
    <w:rPr>
      <w:rFonts w:ascii="Tahoma" w:hAnsi="Tahoma"/>
    </w:rPr>
  </w:style>
  <w:style w:type="character" w:customStyle="1" w:styleId="DocumentMapChar">
    <w:name w:val="Document Map Char"/>
    <w:link w:val="DocumentMap"/>
    <w:semiHidden/>
    <w:rsid w:val="00764CD9"/>
    <w:rPr>
      <w:rFonts w:ascii="Tahoma" w:eastAsia="MS Mincho" w:hAnsi="Tahoma" w:cs="Times New Roman"/>
      <w:sz w:val="24"/>
      <w:szCs w:val="20"/>
      <w:shd w:val="clear" w:color="auto" w:fill="000080"/>
      <w:lang w:eastAsia="ja-JP"/>
    </w:rPr>
  </w:style>
  <w:style w:type="character" w:styleId="PageNumber">
    <w:name w:val="page number"/>
    <w:basedOn w:val="DefaultParagraphFont"/>
    <w:rsid w:val="00764CD9"/>
  </w:style>
  <w:style w:type="paragraph" w:customStyle="1" w:styleId="covertext">
    <w:name w:val="cover text"/>
    <w:basedOn w:val="Normal"/>
    <w:rsid w:val="00764CD9"/>
    <w:pPr>
      <w:spacing w:before="120" w:after="120"/>
    </w:pPr>
  </w:style>
  <w:style w:type="character" w:styleId="Hyperlink">
    <w:name w:val="Hyperlink"/>
    <w:uiPriority w:val="99"/>
    <w:rsid w:val="00764CD9"/>
    <w:rPr>
      <w:color w:val="0000FF"/>
      <w:u w:val="single"/>
    </w:rPr>
  </w:style>
  <w:style w:type="paragraph" w:styleId="TOC1">
    <w:name w:val="toc 1"/>
    <w:basedOn w:val="Normal"/>
    <w:next w:val="Normal"/>
    <w:autoRedefine/>
    <w:uiPriority w:val="39"/>
    <w:qFormat/>
    <w:rsid w:val="00D56B0F"/>
    <w:pPr>
      <w:spacing w:before="120" w:after="120"/>
    </w:pPr>
    <w:rPr>
      <w:rFonts w:ascii="Calibri" w:hAnsi="Calibri" w:cs="Calibri"/>
      <w:b/>
      <w:bCs/>
      <w:caps/>
      <w:sz w:val="20"/>
    </w:rPr>
  </w:style>
  <w:style w:type="character" w:styleId="FollowedHyperlink">
    <w:name w:val="FollowedHyperlink"/>
    <w:rsid w:val="00764CD9"/>
    <w:rPr>
      <w:color w:val="800080"/>
      <w:u w:val="single"/>
    </w:rPr>
  </w:style>
  <w:style w:type="paragraph" w:styleId="BalloonText">
    <w:name w:val="Balloon Text"/>
    <w:basedOn w:val="Normal"/>
    <w:link w:val="BalloonTextChar"/>
    <w:semiHidden/>
    <w:rsid w:val="00764CD9"/>
    <w:rPr>
      <w:rFonts w:ascii="Arial" w:eastAsia="MS Gothic" w:hAnsi="Arial"/>
      <w:sz w:val="18"/>
      <w:szCs w:val="18"/>
    </w:rPr>
  </w:style>
  <w:style w:type="character" w:customStyle="1" w:styleId="BalloonTextChar">
    <w:name w:val="Balloon Text Char"/>
    <w:link w:val="BalloonText"/>
    <w:semiHidden/>
    <w:rsid w:val="00764CD9"/>
    <w:rPr>
      <w:rFonts w:ascii="Arial" w:eastAsia="MS Gothic" w:hAnsi="Arial" w:cs="Times New Roman"/>
      <w:sz w:val="18"/>
      <w:szCs w:val="18"/>
      <w:lang w:eastAsia="ja-JP"/>
    </w:rPr>
  </w:style>
  <w:style w:type="paragraph" w:styleId="PlainText">
    <w:name w:val="Plain Text"/>
    <w:basedOn w:val="Normal"/>
    <w:link w:val="PlainTextChar"/>
    <w:rsid w:val="00764CD9"/>
    <w:rPr>
      <w:rFonts w:ascii="Courier New" w:eastAsia="Times New Roman" w:hAnsi="Courier New"/>
      <w:sz w:val="20"/>
    </w:rPr>
  </w:style>
  <w:style w:type="character" w:customStyle="1" w:styleId="PlainTextChar">
    <w:name w:val="Plain Text Char"/>
    <w:link w:val="PlainText"/>
    <w:rsid w:val="00764CD9"/>
    <w:rPr>
      <w:rFonts w:ascii="Courier New" w:eastAsia="Times New Roman" w:hAnsi="Courier New" w:cs="Courier New"/>
      <w:sz w:val="20"/>
      <w:szCs w:val="20"/>
    </w:rPr>
  </w:style>
  <w:style w:type="paragraph" w:styleId="FootnoteText">
    <w:name w:val="footnote text"/>
    <w:basedOn w:val="Normal"/>
    <w:link w:val="FootnoteTextChar"/>
    <w:rsid w:val="00764CD9"/>
    <w:rPr>
      <w:rFonts w:ascii="Arial" w:eastAsia="Times New Roman" w:hAnsi="Arial"/>
      <w:bCs/>
      <w:sz w:val="20"/>
    </w:rPr>
  </w:style>
  <w:style w:type="character" w:customStyle="1" w:styleId="FootnoteTextChar">
    <w:name w:val="Footnote Text Char"/>
    <w:link w:val="FootnoteText"/>
    <w:rsid w:val="00764CD9"/>
    <w:rPr>
      <w:rFonts w:ascii="Arial" w:eastAsia="Times New Roman" w:hAnsi="Arial" w:cs="Arial"/>
      <w:bCs/>
      <w:sz w:val="20"/>
      <w:szCs w:val="20"/>
    </w:rPr>
  </w:style>
  <w:style w:type="character" w:styleId="CommentReference">
    <w:name w:val="annotation reference"/>
    <w:semiHidden/>
    <w:rsid w:val="00764CD9"/>
    <w:rPr>
      <w:sz w:val="16"/>
      <w:szCs w:val="16"/>
    </w:rPr>
  </w:style>
  <w:style w:type="paragraph" w:styleId="CommentText">
    <w:name w:val="annotation text"/>
    <w:basedOn w:val="Normal"/>
    <w:link w:val="CommentTextChar"/>
    <w:semiHidden/>
    <w:rsid w:val="00764CD9"/>
    <w:rPr>
      <w:sz w:val="20"/>
    </w:rPr>
  </w:style>
  <w:style w:type="character" w:customStyle="1" w:styleId="CommentTextChar">
    <w:name w:val="Comment Text Char"/>
    <w:link w:val="CommentText"/>
    <w:semiHidden/>
    <w:rsid w:val="00764CD9"/>
    <w:rPr>
      <w:rFonts w:ascii="Times New Roman" w:eastAsia="MS Mincho" w:hAnsi="Times New Roman" w:cs="Times New Roman"/>
      <w:sz w:val="20"/>
      <w:szCs w:val="20"/>
      <w:lang w:eastAsia="ja-JP"/>
    </w:rPr>
  </w:style>
  <w:style w:type="character" w:customStyle="1" w:styleId="CommentSubjectChar">
    <w:name w:val="Comment Subject Char"/>
    <w:link w:val="CommentSubject"/>
    <w:semiHidden/>
    <w:rsid w:val="00764CD9"/>
    <w:rPr>
      <w:rFonts w:ascii="Times New Roman" w:eastAsia="MS Mincho" w:hAnsi="Times New Roman" w:cs="Times New Roman"/>
      <w:b/>
      <w:bCs/>
      <w:sz w:val="20"/>
      <w:szCs w:val="20"/>
      <w:lang w:eastAsia="ja-JP"/>
    </w:rPr>
  </w:style>
  <w:style w:type="paragraph" w:styleId="CommentSubject">
    <w:name w:val="annotation subject"/>
    <w:basedOn w:val="CommentText"/>
    <w:next w:val="CommentText"/>
    <w:link w:val="CommentSubjectChar"/>
    <w:semiHidden/>
    <w:rsid w:val="00764CD9"/>
    <w:rPr>
      <w:b/>
      <w:bCs/>
    </w:rPr>
  </w:style>
  <w:style w:type="paragraph" w:customStyle="1" w:styleId="Poprawka">
    <w:name w:val="Poprawka"/>
    <w:hidden/>
    <w:uiPriority w:val="99"/>
    <w:semiHidden/>
    <w:rsid w:val="00764CD9"/>
    <w:rPr>
      <w:rFonts w:ascii="Times New Roman" w:eastAsia="MS Mincho" w:hAnsi="Times New Roman"/>
      <w:sz w:val="24"/>
      <w:lang w:val="en-US" w:eastAsia="ja-JP"/>
    </w:rPr>
  </w:style>
  <w:style w:type="paragraph" w:customStyle="1" w:styleId="TextBody">
    <w:name w:val="TextBody"/>
    <w:basedOn w:val="Normal"/>
    <w:rsid w:val="00B26ED0"/>
    <w:pPr>
      <w:ind w:firstLine="397"/>
      <w:jc w:val="both"/>
    </w:pPr>
    <w:rPr>
      <w:sz w:val="20"/>
      <w:lang w:eastAsia="en-US"/>
    </w:rPr>
  </w:style>
  <w:style w:type="paragraph" w:customStyle="1" w:styleId="Akapitzlist">
    <w:name w:val="Akapit z listą"/>
    <w:basedOn w:val="Normal"/>
    <w:uiPriority w:val="34"/>
    <w:qFormat/>
    <w:rsid w:val="00AF283E"/>
    <w:pPr>
      <w:ind w:left="720"/>
    </w:pPr>
  </w:style>
  <w:style w:type="table" w:styleId="TableGrid">
    <w:name w:val="Table Grid"/>
    <w:basedOn w:val="TableNormal"/>
    <w:rsid w:val="007E14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245B0B"/>
    <w:pPr>
      <w:spacing w:before="100" w:beforeAutospacing="1" w:after="100" w:afterAutospacing="1"/>
    </w:pPr>
    <w:rPr>
      <w:szCs w:val="24"/>
      <w:lang w:eastAsia="zh-CN"/>
    </w:rPr>
  </w:style>
  <w:style w:type="paragraph" w:styleId="HTMLPreformatted">
    <w:name w:val="HTML Preformatted"/>
    <w:basedOn w:val="Normal"/>
    <w:link w:val="HTMLPreformattedChar"/>
    <w:uiPriority w:val="99"/>
    <w:rsid w:val="00C43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zh-CN"/>
    </w:rPr>
  </w:style>
  <w:style w:type="paragraph" w:styleId="Caption">
    <w:name w:val="caption"/>
    <w:basedOn w:val="Normal"/>
    <w:next w:val="Normal"/>
    <w:qFormat/>
    <w:rsid w:val="005F210D"/>
    <w:pPr>
      <w:jc w:val="both"/>
    </w:pPr>
    <w:rPr>
      <w:rFonts w:eastAsia="Times New Roman"/>
      <w:b/>
      <w:bCs/>
      <w:sz w:val="20"/>
      <w:lang w:val="en-GB" w:eastAsia="en-GB"/>
    </w:rPr>
  </w:style>
  <w:style w:type="character" w:customStyle="1" w:styleId="highlight">
    <w:name w:val="highlight"/>
    <w:basedOn w:val="DefaultParagraphFont"/>
    <w:rsid w:val="005F210D"/>
  </w:style>
  <w:style w:type="table" w:styleId="LightShading-Accent4">
    <w:name w:val="Light Shading Accent 4"/>
    <w:basedOn w:val="TableNormal"/>
    <w:uiPriority w:val="60"/>
    <w:rsid w:val="002D2209"/>
    <w:rPr>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styleId="Revision">
    <w:name w:val="Revision"/>
    <w:hidden/>
    <w:uiPriority w:val="99"/>
    <w:semiHidden/>
    <w:rsid w:val="009D5A10"/>
    <w:rPr>
      <w:rFonts w:ascii="Times New Roman" w:eastAsia="MS Mincho" w:hAnsi="Times New Roman"/>
      <w:sz w:val="24"/>
      <w:lang w:val="en-US" w:eastAsia="ja-JP"/>
    </w:rPr>
  </w:style>
  <w:style w:type="paragraph" w:styleId="ListParagraph">
    <w:name w:val="List Paragraph"/>
    <w:basedOn w:val="Normal"/>
    <w:uiPriority w:val="34"/>
    <w:qFormat/>
    <w:rsid w:val="003D1B4D"/>
    <w:pPr>
      <w:widowControl w:val="0"/>
      <w:wordWrap w:val="0"/>
      <w:autoSpaceDE w:val="0"/>
      <w:autoSpaceDN w:val="0"/>
      <w:ind w:leftChars="400" w:left="800"/>
      <w:jc w:val="both"/>
    </w:pPr>
    <w:rPr>
      <w:rFonts w:ascii="Malgun Gothic" w:eastAsia="Malgun Gothic" w:hAnsi="Malgun Gothic"/>
      <w:kern w:val="2"/>
      <w:sz w:val="20"/>
      <w:szCs w:val="22"/>
      <w:lang w:eastAsia="ko-KR"/>
    </w:rPr>
  </w:style>
  <w:style w:type="character" w:customStyle="1" w:styleId="highlight1">
    <w:name w:val="highlight1"/>
    <w:rsid w:val="004B3AA8"/>
    <w:rPr>
      <w:b/>
      <w:bCs/>
    </w:rPr>
  </w:style>
  <w:style w:type="paragraph" w:styleId="TOC2">
    <w:name w:val="toc 2"/>
    <w:basedOn w:val="Normal"/>
    <w:next w:val="Normal"/>
    <w:autoRedefine/>
    <w:uiPriority w:val="39"/>
    <w:unhideWhenUsed/>
    <w:qFormat/>
    <w:rsid w:val="009E4E96"/>
    <w:pPr>
      <w:ind w:left="240"/>
    </w:pPr>
    <w:rPr>
      <w:rFonts w:ascii="Calibri" w:hAnsi="Calibri" w:cs="Calibri"/>
      <w:smallCaps/>
      <w:sz w:val="20"/>
    </w:rPr>
  </w:style>
  <w:style w:type="table" w:customStyle="1" w:styleId="-4">
    <w:name w:val="옅은 음영 - 강조색 4"/>
    <w:basedOn w:val="TableNormal"/>
    <w:uiPriority w:val="60"/>
    <w:rsid w:val="0021105E"/>
    <w:rPr>
      <w:rFonts w:eastAsia="Batang"/>
      <w:color w:val="5F497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paragraph" w:customStyle="1" w:styleId="a">
    <w:name w:val="수정"/>
    <w:hidden/>
    <w:uiPriority w:val="99"/>
    <w:semiHidden/>
    <w:rsid w:val="0021105E"/>
    <w:rPr>
      <w:rFonts w:ascii="Times New Roman" w:eastAsia="MS Mincho" w:hAnsi="Times New Roman"/>
      <w:sz w:val="24"/>
      <w:lang w:val="en-US" w:eastAsia="ja-JP"/>
    </w:rPr>
  </w:style>
  <w:style w:type="paragraph" w:customStyle="1" w:styleId="a0">
    <w:name w:val="목록 단락"/>
    <w:basedOn w:val="Normal"/>
    <w:uiPriority w:val="34"/>
    <w:qFormat/>
    <w:rsid w:val="0021105E"/>
    <w:pPr>
      <w:widowControl w:val="0"/>
      <w:wordWrap w:val="0"/>
      <w:autoSpaceDE w:val="0"/>
      <w:autoSpaceDN w:val="0"/>
      <w:ind w:leftChars="400" w:left="800"/>
      <w:jc w:val="both"/>
    </w:pPr>
    <w:rPr>
      <w:rFonts w:ascii="Malgun Gothic" w:eastAsia="Malgun Gothic" w:hAnsi="Malgun Gothic"/>
      <w:kern w:val="2"/>
      <w:sz w:val="20"/>
      <w:szCs w:val="22"/>
      <w:lang w:eastAsia="ko-KR"/>
    </w:rPr>
  </w:style>
  <w:style w:type="paragraph" w:styleId="TOCHeading">
    <w:name w:val="TOC Heading"/>
    <w:basedOn w:val="Heading1"/>
    <w:next w:val="Normal"/>
    <w:uiPriority w:val="39"/>
    <w:qFormat/>
    <w:rsid w:val="00B53065"/>
    <w:pPr>
      <w:keepLines/>
      <w:numPr>
        <w:numId w:val="0"/>
      </w:numPr>
      <w:spacing w:before="480" w:after="0" w:line="276" w:lineRule="auto"/>
      <w:outlineLvl w:val="9"/>
    </w:pPr>
    <w:rPr>
      <w:rFonts w:ascii="Cambria" w:eastAsia="Times New Roman" w:hAnsi="Cambria"/>
      <w:bCs/>
      <w:color w:val="365F91"/>
      <w:kern w:val="0"/>
      <w:szCs w:val="28"/>
      <w:u w:val="none"/>
      <w:lang w:eastAsia="en-US"/>
    </w:rPr>
  </w:style>
  <w:style w:type="paragraph" w:styleId="TOC3">
    <w:name w:val="toc 3"/>
    <w:basedOn w:val="Normal"/>
    <w:next w:val="Normal"/>
    <w:autoRedefine/>
    <w:uiPriority w:val="39"/>
    <w:unhideWhenUsed/>
    <w:qFormat/>
    <w:rsid w:val="00B53065"/>
    <w:pPr>
      <w:ind w:left="480"/>
    </w:pPr>
    <w:rPr>
      <w:rFonts w:ascii="Calibri" w:hAnsi="Calibri" w:cs="Calibri"/>
      <w:i/>
      <w:iCs/>
      <w:sz w:val="20"/>
    </w:rPr>
  </w:style>
  <w:style w:type="paragraph" w:styleId="TOC4">
    <w:name w:val="toc 4"/>
    <w:basedOn w:val="Normal"/>
    <w:next w:val="Normal"/>
    <w:autoRedefine/>
    <w:uiPriority w:val="39"/>
    <w:unhideWhenUsed/>
    <w:rsid w:val="0036765C"/>
    <w:pPr>
      <w:ind w:left="720"/>
    </w:pPr>
    <w:rPr>
      <w:rFonts w:ascii="Calibri" w:hAnsi="Calibri" w:cs="Calibri"/>
      <w:sz w:val="18"/>
      <w:szCs w:val="18"/>
    </w:rPr>
  </w:style>
  <w:style w:type="paragraph" w:styleId="TOC5">
    <w:name w:val="toc 5"/>
    <w:basedOn w:val="Normal"/>
    <w:next w:val="Normal"/>
    <w:autoRedefine/>
    <w:uiPriority w:val="39"/>
    <w:unhideWhenUsed/>
    <w:rsid w:val="0036765C"/>
    <w:pPr>
      <w:ind w:left="960"/>
    </w:pPr>
    <w:rPr>
      <w:rFonts w:ascii="Calibri" w:hAnsi="Calibri" w:cs="Calibri"/>
      <w:sz w:val="18"/>
      <w:szCs w:val="18"/>
    </w:rPr>
  </w:style>
  <w:style w:type="paragraph" w:styleId="TOC6">
    <w:name w:val="toc 6"/>
    <w:basedOn w:val="Normal"/>
    <w:next w:val="Normal"/>
    <w:autoRedefine/>
    <w:uiPriority w:val="39"/>
    <w:unhideWhenUsed/>
    <w:rsid w:val="0036765C"/>
    <w:pPr>
      <w:ind w:left="1200"/>
    </w:pPr>
    <w:rPr>
      <w:rFonts w:ascii="Calibri" w:hAnsi="Calibri" w:cs="Calibri"/>
      <w:sz w:val="18"/>
      <w:szCs w:val="18"/>
    </w:rPr>
  </w:style>
  <w:style w:type="paragraph" w:styleId="TOC7">
    <w:name w:val="toc 7"/>
    <w:basedOn w:val="Normal"/>
    <w:next w:val="Normal"/>
    <w:autoRedefine/>
    <w:uiPriority w:val="39"/>
    <w:unhideWhenUsed/>
    <w:rsid w:val="0036765C"/>
    <w:pPr>
      <w:ind w:left="1440"/>
    </w:pPr>
    <w:rPr>
      <w:rFonts w:ascii="Calibri" w:hAnsi="Calibri" w:cs="Calibri"/>
      <w:sz w:val="18"/>
      <w:szCs w:val="18"/>
    </w:rPr>
  </w:style>
  <w:style w:type="paragraph" w:styleId="TOC8">
    <w:name w:val="toc 8"/>
    <w:basedOn w:val="Normal"/>
    <w:next w:val="Normal"/>
    <w:autoRedefine/>
    <w:uiPriority w:val="39"/>
    <w:unhideWhenUsed/>
    <w:rsid w:val="0036765C"/>
    <w:pPr>
      <w:ind w:left="1680"/>
    </w:pPr>
    <w:rPr>
      <w:rFonts w:ascii="Calibri" w:hAnsi="Calibri" w:cs="Calibri"/>
      <w:sz w:val="18"/>
      <w:szCs w:val="18"/>
    </w:rPr>
  </w:style>
  <w:style w:type="paragraph" w:styleId="TOC9">
    <w:name w:val="toc 9"/>
    <w:basedOn w:val="Normal"/>
    <w:next w:val="Normal"/>
    <w:autoRedefine/>
    <w:uiPriority w:val="39"/>
    <w:unhideWhenUsed/>
    <w:rsid w:val="0036765C"/>
    <w:pPr>
      <w:ind w:left="1920"/>
    </w:pPr>
    <w:rPr>
      <w:rFonts w:ascii="Calibri" w:hAnsi="Calibri" w:cs="Calibri"/>
      <w:sz w:val="18"/>
      <w:szCs w:val="18"/>
    </w:rPr>
  </w:style>
  <w:style w:type="character" w:customStyle="1" w:styleId="apple-converted-space">
    <w:name w:val="apple-converted-space"/>
    <w:rsid w:val="00C06894"/>
  </w:style>
  <w:style w:type="character" w:styleId="Emphasis">
    <w:name w:val="Emphasis"/>
    <w:uiPriority w:val="20"/>
    <w:qFormat/>
    <w:rsid w:val="00C06894"/>
    <w:rPr>
      <w:i/>
      <w:iCs/>
    </w:rPr>
  </w:style>
  <w:style w:type="character" w:customStyle="1" w:styleId="HTMLPreformattedChar">
    <w:name w:val="HTML Preformatted Char"/>
    <w:basedOn w:val="DefaultParagraphFont"/>
    <w:link w:val="HTMLPreformatted"/>
    <w:uiPriority w:val="99"/>
    <w:rsid w:val="00C06894"/>
    <w:rPr>
      <w:rFonts w:ascii="Courier New" w:eastAsia="MS Mincho" w:hAnsi="Courier New" w:cs="Courier New"/>
      <w:lang w:val="en-US" w:eastAsia="zh-CN"/>
    </w:rPr>
  </w:style>
  <w:style w:type="character" w:styleId="SubtleReference">
    <w:name w:val="Subtle Reference"/>
    <w:basedOn w:val="DefaultParagraphFont"/>
    <w:uiPriority w:val="31"/>
    <w:qFormat/>
    <w:rsid w:val="00C06894"/>
    <w:rPr>
      <w:smallCaps/>
      <w:color w:val="C0504D" w:themeColor="accent2"/>
      <w:u w:val="single"/>
    </w:rPr>
  </w:style>
  <w:style w:type="paragraph" w:customStyle="1" w:styleId="Default">
    <w:name w:val="Default"/>
    <w:rsid w:val="00C06894"/>
    <w:pPr>
      <w:widowControl w:val="0"/>
      <w:autoSpaceDE w:val="0"/>
      <w:autoSpaceDN w:val="0"/>
      <w:adjustRightInd w:val="0"/>
    </w:pPr>
    <w:rPr>
      <w:rFonts w:ascii="Times New Roman" w:eastAsia="MS Mincho" w:hAnsi="Times New Roman"/>
      <w:color w:val="000000"/>
      <w:sz w:val="24"/>
      <w:szCs w:val="24"/>
      <w:lang w:val="en-US" w:eastAsia="ja-JP"/>
    </w:rPr>
  </w:style>
  <w:style w:type="paragraph" w:customStyle="1" w:styleId="Normalaftertitle">
    <w:name w:val="Normal_after_title"/>
    <w:basedOn w:val="Normal"/>
    <w:next w:val="Normal"/>
    <w:rsid w:val="005D678E"/>
    <w:pPr>
      <w:tabs>
        <w:tab w:val="left" w:pos="1134"/>
        <w:tab w:val="left" w:pos="1871"/>
        <w:tab w:val="left" w:pos="2268"/>
      </w:tabs>
      <w:overflowPunct w:val="0"/>
      <w:autoSpaceDE w:val="0"/>
      <w:autoSpaceDN w:val="0"/>
      <w:adjustRightInd w:val="0"/>
      <w:spacing w:before="360"/>
      <w:textAlignment w:val="baseline"/>
    </w:pPr>
    <w:rPr>
      <w:lang w:val="en-GB" w:eastAsia="en-US"/>
    </w:rPr>
  </w:style>
  <w:style w:type="character" w:styleId="FootnoteReference">
    <w:name w:val="footnote reference"/>
    <w:basedOn w:val="DefaultParagraphFont"/>
    <w:rsid w:val="005D678E"/>
    <w:rPr>
      <w:position w:val="6"/>
      <w:sz w:val="18"/>
    </w:rPr>
  </w:style>
  <w:style w:type="paragraph" w:customStyle="1" w:styleId="Reptitle">
    <w:name w:val="Rep_title"/>
    <w:basedOn w:val="Normal"/>
    <w:next w:val="Normal"/>
    <w:rsid w:val="005D678E"/>
    <w:pPr>
      <w:keepNext/>
      <w:keepLines/>
      <w:tabs>
        <w:tab w:val="left" w:pos="1134"/>
        <w:tab w:val="left" w:pos="1871"/>
        <w:tab w:val="left" w:pos="2268"/>
      </w:tabs>
      <w:overflowPunct w:val="0"/>
      <w:autoSpaceDE w:val="0"/>
      <w:autoSpaceDN w:val="0"/>
      <w:adjustRightInd w:val="0"/>
      <w:spacing w:before="240"/>
      <w:jc w:val="center"/>
      <w:textAlignment w:val="baseline"/>
    </w:pPr>
    <w:rPr>
      <w:rFonts w:ascii="Times New Roman Bold" w:hAnsi="Times New Roman Bold"/>
      <w:b/>
      <w:sz w:val="28"/>
      <w:lang w:val="en-GB" w:eastAsia="en-US"/>
    </w:rPr>
  </w:style>
  <w:style w:type="paragraph" w:customStyle="1" w:styleId="Source">
    <w:name w:val="Source"/>
    <w:basedOn w:val="Normal"/>
    <w:next w:val="Normal"/>
    <w:link w:val="SourceChar"/>
    <w:rsid w:val="005D678E"/>
    <w:pPr>
      <w:tabs>
        <w:tab w:val="left" w:pos="1134"/>
        <w:tab w:val="left" w:pos="1871"/>
        <w:tab w:val="left" w:pos="2268"/>
      </w:tabs>
      <w:overflowPunct w:val="0"/>
      <w:autoSpaceDE w:val="0"/>
      <w:autoSpaceDN w:val="0"/>
      <w:adjustRightInd w:val="0"/>
      <w:spacing w:before="840"/>
      <w:jc w:val="center"/>
      <w:textAlignment w:val="baseline"/>
    </w:pPr>
    <w:rPr>
      <w:b/>
      <w:sz w:val="28"/>
      <w:lang w:val="en-GB" w:eastAsia="en-US"/>
    </w:rPr>
  </w:style>
  <w:style w:type="paragraph" w:customStyle="1" w:styleId="Title1">
    <w:name w:val="Title 1"/>
    <w:basedOn w:val="Source"/>
    <w:next w:val="Normal"/>
    <w:rsid w:val="005D678E"/>
    <w:pPr>
      <w:tabs>
        <w:tab w:val="left" w:pos="567"/>
        <w:tab w:val="left" w:pos="1701"/>
        <w:tab w:val="left" w:pos="2835"/>
      </w:tabs>
      <w:spacing w:before="240"/>
    </w:pPr>
    <w:rPr>
      <w:b w:val="0"/>
      <w:caps/>
    </w:rPr>
  </w:style>
  <w:style w:type="paragraph" w:customStyle="1" w:styleId="Title3">
    <w:name w:val="Title 3"/>
    <w:basedOn w:val="Normal"/>
    <w:next w:val="Normal"/>
    <w:rsid w:val="005D678E"/>
    <w:pPr>
      <w:tabs>
        <w:tab w:val="left" w:pos="1134"/>
        <w:tab w:val="left" w:pos="1871"/>
        <w:tab w:val="left" w:pos="2268"/>
      </w:tabs>
      <w:spacing w:before="240"/>
      <w:jc w:val="center"/>
    </w:pPr>
    <w:rPr>
      <w:sz w:val="28"/>
      <w:lang w:val="en-GB" w:eastAsia="en-US"/>
    </w:rPr>
  </w:style>
  <w:style w:type="paragraph" w:customStyle="1" w:styleId="Reasons">
    <w:name w:val="Reasons"/>
    <w:basedOn w:val="Normal"/>
    <w:qFormat/>
    <w:rsid w:val="005D678E"/>
    <w:pPr>
      <w:tabs>
        <w:tab w:val="left" w:pos="1134"/>
        <w:tab w:val="left" w:pos="1588"/>
        <w:tab w:val="left" w:pos="1985"/>
      </w:tabs>
      <w:overflowPunct w:val="0"/>
      <w:autoSpaceDE w:val="0"/>
      <w:autoSpaceDN w:val="0"/>
      <w:adjustRightInd w:val="0"/>
      <w:spacing w:before="120"/>
      <w:textAlignment w:val="baseline"/>
    </w:pPr>
    <w:rPr>
      <w:lang w:val="en-GB" w:eastAsia="en-US"/>
    </w:rPr>
  </w:style>
  <w:style w:type="character" w:customStyle="1" w:styleId="SourceChar">
    <w:name w:val="Source Char"/>
    <w:basedOn w:val="DefaultParagraphFont"/>
    <w:link w:val="Source"/>
    <w:locked/>
    <w:rsid w:val="005D678E"/>
    <w:rPr>
      <w:rFonts w:ascii="Times New Roman" w:eastAsia="MS Mincho" w:hAnsi="Times New Roman"/>
      <w:b/>
      <w:sz w:val="2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153766">
      <w:bodyDiv w:val="1"/>
      <w:marLeft w:val="0"/>
      <w:marRight w:val="0"/>
      <w:marTop w:val="0"/>
      <w:marBottom w:val="0"/>
      <w:divBdr>
        <w:top w:val="none" w:sz="0" w:space="0" w:color="auto"/>
        <w:left w:val="none" w:sz="0" w:space="0" w:color="auto"/>
        <w:bottom w:val="none" w:sz="0" w:space="0" w:color="auto"/>
        <w:right w:val="none" w:sz="0" w:space="0" w:color="auto"/>
      </w:divBdr>
    </w:div>
    <w:div w:id="67001696">
      <w:bodyDiv w:val="1"/>
      <w:marLeft w:val="0"/>
      <w:marRight w:val="0"/>
      <w:marTop w:val="0"/>
      <w:marBottom w:val="0"/>
      <w:divBdr>
        <w:top w:val="none" w:sz="0" w:space="0" w:color="auto"/>
        <w:left w:val="none" w:sz="0" w:space="0" w:color="auto"/>
        <w:bottom w:val="none" w:sz="0" w:space="0" w:color="auto"/>
        <w:right w:val="none" w:sz="0" w:space="0" w:color="auto"/>
      </w:divBdr>
    </w:div>
    <w:div w:id="171995777">
      <w:bodyDiv w:val="1"/>
      <w:marLeft w:val="0"/>
      <w:marRight w:val="0"/>
      <w:marTop w:val="0"/>
      <w:marBottom w:val="0"/>
      <w:divBdr>
        <w:top w:val="none" w:sz="0" w:space="0" w:color="auto"/>
        <w:left w:val="none" w:sz="0" w:space="0" w:color="auto"/>
        <w:bottom w:val="none" w:sz="0" w:space="0" w:color="auto"/>
        <w:right w:val="none" w:sz="0" w:space="0" w:color="auto"/>
      </w:divBdr>
    </w:div>
    <w:div w:id="212082337">
      <w:bodyDiv w:val="1"/>
      <w:marLeft w:val="0"/>
      <w:marRight w:val="0"/>
      <w:marTop w:val="0"/>
      <w:marBottom w:val="0"/>
      <w:divBdr>
        <w:top w:val="none" w:sz="0" w:space="0" w:color="auto"/>
        <w:left w:val="none" w:sz="0" w:space="0" w:color="auto"/>
        <w:bottom w:val="none" w:sz="0" w:space="0" w:color="auto"/>
        <w:right w:val="none" w:sz="0" w:space="0" w:color="auto"/>
      </w:divBdr>
    </w:div>
    <w:div w:id="320355559">
      <w:bodyDiv w:val="1"/>
      <w:marLeft w:val="0"/>
      <w:marRight w:val="0"/>
      <w:marTop w:val="0"/>
      <w:marBottom w:val="0"/>
      <w:divBdr>
        <w:top w:val="none" w:sz="0" w:space="0" w:color="auto"/>
        <w:left w:val="none" w:sz="0" w:space="0" w:color="auto"/>
        <w:bottom w:val="none" w:sz="0" w:space="0" w:color="auto"/>
        <w:right w:val="none" w:sz="0" w:space="0" w:color="auto"/>
      </w:divBdr>
    </w:div>
    <w:div w:id="364598963">
      <w:bodyDiv w:val="1"/>
      <w:marLeft w:val="0"/>
      <w:marRight w:val="0"/>
      <w:marTop w:val="0"/>
      <w:marBottom w:val="0"/>
      <w:divBdr>
        <w:top w:val="none" w:sz="0" w:space="0" w:color="auto"/>
        <w:left w:val="none" w:sz="0" w:space="0" w:color="auto"/>
        <w:bottom w:val="none" w:sz="0" w:space="0" w:color="auto"/>
        <w:right w:val="none" w:sz="0" w:space="0" w:color="auto"/>
      </w:divBdr>
    </w:div>
    <w:div w:id="393545824">
      <w:bodyDiv w:val="1"/>
      <w:marLeft w:val="0"/>
      <w:marRight w:val="0"/>
      <w:marTop w:val="0"/>
      <w:marBottom w:val="0"/>
      <w:divBdr>
        <w:top w:val="none" w:sz="0" w:space="0" w:color="auto"/>
        <w:left w:val="none" w:sz="0" w:space="0" w:color="auto"/>
        <w:bottom w:val="none" w:sz="0" w:space="0" w:color="auto"/>
        <w:right w:val="none" w:sz="0" w:space="0" w:color="auto"/>
      </w:divBdr>
    </w:div>
    <w:div w:id="698354472">
      <w:bodyDiv w:val="1"/>
      <w:marLeft w:val="0"/>
      <w:marRight w:val="0"/>
      <w:marTop w:val="0"/>
      <w:marBottom w:val="0"/>
      <w:divBdr>
        <w:top w:val="none" w:sz="0" w:space="0" w:color="auto"/>
        <w:left w:val="none" w:sz="0" w:space="0" w:color="auto"/>
        <w:bottom w:val="none" w:sz="0" w:space="0" w:color="auto"/>
        <w:right w:val="none" w:sz="0" w:space="0" w:color="auto"/>
      </w:divBdr>
    </w:div>
    <w:div w:id="768309554">
      <w:bodyDiv w:val="1"/>
      <w:marLeft w:val="0"/>
      <w:marRight w:val="0"/>
      <w:marTop w:val="0"/>
      <w:marBottom w:val="0"/>
      <w:divBdr>
        <w:top w:val="none" w:sz="0" w:space="0" w:color="auto"/>
        <w:left w:val="none" w:sz="0" w:space="0" w:color="auto"/>
        <w:bottom w:val="none" w:sz="0" w:space="0" w:color="auto"/>
        <w:right w:val="none" w:sz="0" w:space="0" w:color="auto"/>
      </w:divBdr>
    </w:div>
    <w:div w:id="1049960815">
      <w:bodyDiv w:val="1"/>
      <w:marLeft w:val="0"/>
      <w:marRight w:val="0"/>
      <w:marTop w:val="0"/>
      <w:marBottom w:val="0"/>
      <w:divBdr>
        <w:top w:val="none" w:sz="0" w:space="0" w:color="auto"/>
        <w:left w:val="none" w:sz="0" w:space="0" w:color="auto"/>
        <w:bottom w:val="none" w:sz="0" w:space="0" w:color="auto"/>
        <w:right w:val="none" w:sz="0" w:space="0" w:color="auto"/>
      </w:divBdr>
    </w:div>
    <w:div w:id="1594974280">
      <w:bodyDiv w:val="1"/>
      <w:marLeft w:val="0"/>
      <w:marRight w:val="0"/>
      <w:marTop w:val="0"/>
      <w:marBottom w:val="0"/>
      <w:divBdr>
        <w:top w:val="none" w:sz="0" w:space="0" w:color="auto"/>
        <w:left w:val="none" w:sz="0" w:space="0" w:color="auto"/>
        <w:bottom w:val="none" w:sz="0" w:space="0" w:color="auto"/>
        <w:right w:val="none" w:sz="0" w:space="0" w:color="auto"/>
      </w:divBdr>
    </w:div>
    <w:div w:id="1614022284">
      <w:bodyDiv w:val="1"/>
      <w:marLeft w:val="0"/>
      <w:marRight w:val="0"/>
      <w:marTop w:val="0"/>
      <w:marBottom w:val="0"/>
      <w:divBdr>
        <w:top w:val="none" w:sz="0" w:space="0" w:color="auto"/>
        <w:left w:val="none" w:sz="0" w:space="0" w:color="auto"/>
        <w:bottom w:val="none" w:sz="0" w:space="0" w:color="auto"/>
        <w:right w:val="none" w:sz="0" w:space="0" w:color="auto"/>
      </w:divBdr>
    </w:div>
    <w:div w:id="1644233686">
      <w:bodyDiv w:val="1"/>
      <w:marLeft w:val="0"/>
      <w:marRight w:val="0"/>
      <w:marTop w:val="0"/>
      <w:marBottom w:val="0"/>
      <w:divBdr>
        <w:top w:val="none" w:sz="0" w:space="0" w:color="auto"/>
        <w:left w:val="none" w:sz="0" w:space="0" w:color="auto"/>
        <w:bottom w:val="none" w:sz="0" w:space="0" w:color="auto"/>
        <w:right w:val="none" w:sz="0" w:space="0" w:color="auto"/>
      </w:divBdr>
    </w:div>
    <w:div w:id="1829125380">
      <w:bodyDiv w:val="1"/>
      <w:marLeft w:val="0"/>
      <w:marRight w:val="0"/>
      <w:marTop w:val="0"/>
      <w:marBottom w:val="0"/>
      <w:divBdr>
        <w:top w:val="none" w:sz="0" w:space="0" w:color="auto"/>
        <w:left w:val="none" w:sz="0" w:space="0" w:color="auto"/>
        <w:bottom w:val="none" w:sz="0" w:space="0" w:color="auto"/>
        <w:right w:val="none" w:sz="0" w:space="0" w:color="auto"/>
      </w:divBdr>
    </w:div>
    <w:div w:id="1988394743">
      <w:bodyDiv w:val="1"/>
      <w:marLeft w:val="0"/>
      <w:marRight w:val="0"/>
      <w:marTop w:val="0"/>
      <w:marBottom w:val="0"/>
      <w:divBdr>
        <w:top w:val="none" w:sz="0" w:space="0" w:color="auto"/>
        <w:left w:val="none" w:sz="0" w:space="0" w:color="auto"/>
        <w:bottom w:val="none" w:sz="0" w:space="0" w:color="auto"/>
        <w:right w:val="none" w:sz="0" w:space="0" w:color="auto"/>
      </w:divBdr>
      <w:divsChild>
        <w:div w:id="1123887744">
          <w:marLeft w:val="547"/>
          <w:marRight w:val="0"/>
          <w:marTop w:val="96"/>
          <w:marBottom w:val="0"/>
          <w:divBdr>
            <w:top w:val="none" w:sz="0" w:space="0" w:color="auto"/>
            <w:left w:val="none" w:sz="0" w:space="0" w:color="auto"/>
            <w:bottom w:val="none" w:sz="0" w:space="0" w:color="auto"/>
            <w:right w:val="none" w:sz="0" w:space="0" w:color="auto"/>
          </w:divBdr>
        </w:div>
      </w:divsChild>
    </w:div>
    <w:div w:id="205226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entor.ieee.org/802.15/dcn/15/15-15-0936-04-003d-tg3d-100g-call-for-proposals.docx" TargetMode="External"/><Relationship Id="rId18" Type="http://schemas.openxmlformats.org/officeDocument/2006/relationships/hyperlink" Target="https://mentor.ieee.org/802.15/dcn/15/15-15-0733-01-003d-call-for-contributions-for-the-response-to-itu-r-wp1a.docx"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mentor.ieee.org/802.15/dcn/12/15-12-0324-00-0thz-interference-between-thz-communications-and-spaceborne-earth-exploration-services.pdf" TargetMode="External"/><Relationship Id="rId17" Type="http://schemas.openxmlformats.org/officeDocument/2006/relationships/hyperlink" Target="https://mentor.ieee.org/802.15/dcn/15/15-15-0412-13-003d-evaluation-criteria-document.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entor.ieee.org/802.15/dcn/14/15-14-0310-19-003d-channel-modeling-document.docx" TargetMode="External"/><Relationship Id="rId20" Type="http://schemas.openxmlformats.org/officeDocument/2006/relationships/hyperlink" Target="https://mentor.ieee.org/802.15/dcn/16/15-16-0082-01-003d-input-from-the-terapan-project-to-the-tg3d-call-for-contributions-to-the-response-on-the-liaison-statement-from-itu-r-wp1a.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ntor.ieee.org/802.15/dcn/12/15-12-0101-00-0thz-will-thz-communication-interfere-with-passive-remote-sensing.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mentor.ieee.org/802.15/dcn/14/15-14-0309-20-003d-technical-requirements-document.docx" TargetMode="External"/><Relationship Id="rId23" Type="http://schemas.openxmlformats.org/officeDocument/2006/relationships/header" Target="header2.xml"/><Relationship Id="rId10" Type="http://schemas.openxmlformats.org/officeDocument/2006/relationships/hyperlink" Target="https://mentor.ieee.org/802.15/dcn/10/15-10-0829-00-0thz-sharing-between-active-and-passive-services-at-thz-frequencies.ppt" TargetMode="External"/><Relationship Id="rId19" Type="http://schemas.openxmlformats.org/officeDocument/2006/relationships/hyperlink" Target="https://mentor.ieee.org/802.15/dcn/16/15-16-0034-00-003d-input-from-the-horizon-2020-ibrow-project-to-the-tg3d-call-for-contributions-to-the-response-on-the-liaison-statement-from-itu-r-wp1a.docx" TargetMode="External"/><Relationship Id="rId4" Type="http://schemas.openxmlformats.org/officeDocument/2006/relationships/settings" Target="settings.xml"/><Relationship Id="rId9" Type="http://schemas.openxmlformats.org/officeDocument/2006/relationships/hyperlink" Target="mailto:freqmgr@ieee.org" TargetMode="External"/><Relationship Id="rId14" Type="http://schemas.openxmlformats.org/officeDocument/2006/relationships/hyperlink" Target="https://mentor.ieee.org/802.15/dcn/14/15-14-0304-16-003d-applications-requirement-document-ard.docx" TargetMode="External"/><Relationship Id="rId22" Type="http://schemas.openxmlformats.org/officeDocument/2006/relationships/footer" Target="footer1.xm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37139-2629-463E-B49A-14183B82D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1081</Words>
  <Characters>6168</Characters>
  <Application>Microsoft Office Word</Application>
  <DocSecurity>0</DocSecurity>
  <Lines>51</Lines>
  <Paragraphs>14</Paragraphs>
  <ScaleCrop>false</ScaleCrop>
  <HeadingPairs>
    <vt:vector size="6" baseType="variant">
      <vt:variant>
        <vt:lpstr>Title</vt:lpstr>
      </vt:variant>
      <vt:variant>
        <vt:i4>1</vt:i4>
      </vt:variant>
      <vt:variant>
        <vt:lpstr>Titel</vt:lpstr>
      </vt:variant>
      <vt:variant>
        <vt:i4>1</vt:i4>
      </vt:variant>
      <vt:variant>
        <vt:lpstr>タイトル</vt:lpstr>
      </vt:variant>
      <vt:variant>
        <vt:i4>1</vt:i4>
      </vt:variant>
    </vt:vector>
  </HeadingPairs>
  <TitlesOfParts>
    <vt:vector size="3" baseType="lpstr">
      <vt:lpstr>IEEE P802.15 IG THz TED</vt:lpstr>
      <vt:lpstr>IEEE P802.15 IG THz TED</vt:lpstr>
      <vt:lpstr>IEEE P802.15 IG THz TED</vt:lpstr>
    </vt:vector>
  </TitlesOfParts>
  <Company>Laboratories</Company>
  <LinksUpToDate>false</LinksUpToDate>
  <CharactersWithSpaces>7235</CharactersWithSpaces>
  <SharedDoc>false</SharedDoc>
  <HLinks>
    <vt:vector size="966" baseType="variant">
      <vt:variant>
        <vt:i4>4063278</vt:i4>
      </vt:variant>
      <vt:variant>
        <vt:i4>972</vt:i4>
      </vt:variant>
      <vt:variant>
        <vt:i4>0</vt:i4>
      </vt:variant>
      <vt:variant>
        <vt:i4>5</vt:i4>
      </vt:variant>
      <vt:variant>
        <vt:lpwstr>https://www.cfa.harvard.edu/~spaine/am/</vt:lpwstr>
      </vt:variant>
      <vt:variant>
        <vt:lpwstr/>
      </vt:variant>
      <vt:variant>
        <vt:i4>1835062</vt:i4>
      </vt:variant>
      <vt:variant>
        <vt:i4>956</vt:i4>
      </vt:variant>
      <vt:variant>
        <vt:i4>0</vt:i4>
      </vt:variant>
      <vt:variant>
        <vt:i4>5</vt:i4>
      </vt:variant>
      <vt:variant>
        <vt:lpwstr/>
      </vt:variant>
      <vt:variant>
        <vt:lpwstr>_Toc368853864</vt:lpwstr>
      </vt:variant>
      <vt:variant>
        <vt:i4>1835062</vt:i4>
      </vt:variant>
      <vt:variant>
        <vt:i4>950</vt:i4>
      </vt:variant>
      <vt:variant>
        <vt:i4>0</vt:i4>
      </vt:variant>
      <vt:variant>
        <vt:i4>5</vt:i4>
      </vt:variant>
      <vt:variant>
        <vt:lpwstr/>
      </vt:variant>
      <vt:variant>
        <vt:lpwstr>_Toc368853863</vt:lpwstr>
      </vt:variant>
      <vt:variant>
        <vt:i4>1835062</vt:i4>
      </vt:variant>
      <vt:variant>
        <vt:i4>944</vt:i4>
      </vt:variant>
      <vt:variant>
        <vt:i4>0</vt:i4>
      </vt:variant>
      <vt:variant>
        <vt:i4>5</vt:i4>
      </vt:variant>
      <vt:variant>
        <vt:lpwstr/>
      </vt:variant>
      <vt:variant>
        <vt:lpwstr>_Toc368853862</vt:lpwstr>
      </vt:variant>
      <vt:variant>
        <vt:i4>1835062</vt:i4>
      </vt:variant>
      <vt:variant>
        <vt:i4>938</vt:i4>
      </vt:variant>
      <vt:variant>
        <vt:i4>0</vt:i4>
      </vt:variant>
      <vt:variant>
        <vt:i4>5</vt:i4>
      </vt:variant>
      <vt:variant>
        <vt:lpwstr/>
      </vt:variant>
      <vt:variant>
        <vt:lpwstr>_Toc368853861</vt:lpwstr>
      </vt:variant>
      <vt:variant>
        <vt:i4>2031670</vt:i4>
      </vt:variant>
      <vt:variant>
        <vt:i4>932</vt:i4>
      </vt:variant>
      <vt:variant>
        <vt:i4>0</vt:i4>
      </vt:variant>
      <vt:variant>
        <vt:i4>5</vt:i4>
      </vt:variant>
      <vt:variant>
        <vt:lpwstr/>
      </vt:variant>
      <vt:variant>
        <vt:lpwstr>_Toc368853857</vt:lpwstr>
      </vt:variant>
      <vt:variant>
        <vt:i4>2031670</vt:i4>
      </vt:variant>
      <vt:variant>
        <vt:i4>926</vt:i4>
      </vt:variant>
      <vt:variant>
        <vt:i4>0</vt:i4>
      </vt:variant>
      <vt:variant>
        <vt:i4>5</vt:i4>
      </vt:variant>
      <vt:variant>
        <vt:lpwstr/>
      </vt:variant>
      <vt:variant>
        <vt:lpwstr>_Toc368853856</vt:lpwstr>
      </vt:variant>
      <vt:variant>
        <vt:i4>2031670</vt:i4>
      </vt:variant>
      <vt:variant>
        <vt:i4>920</vt:i4>
      </vt:variant>
      <vt:variant>
        <vt:i4>0</vt:i4>
      </vt:variant>
      <vt:variant>
        <vt:i4>5</vt:i4>
      </vt:variant>
      <vt:variant>
        <vt:lpwstr/>
      </vt:variant>
      <vt:variant>
        <vt:lpwstr>_Toc368853855</vt:lpwstr>
      </vt:variant>
      <vt:variant>
        <vt:i4>2031670</vt:i4>
      </vt:variant>
      <vt:variant>
        <vt:i4>914</vt:i4>
      </vt:variant>
      <vt:variant>
        <vt:i4>0</vt:i4>
      </vt:variant>
      <vt:variant>
        <vt:i4>5</vt:i4>
      </vt:variant>
      <vt:variant>
        <vt:lpwstr/>
      </vt:variant>
      <vt:variant>
        <vt:lpwstr>_Toc368853854</vt:lpwstr>
      </vt:variant>
      <vt:variant>
        <vt:i4>2031670</vt:i4>
      </vt:variant>
      <vt:variant>
        <vt:i4>908</vt:i4>
      </vt:variant>
      <vt:variant>
        <vt:i4>0</vt:i4>
      </vt:variant>
      <vt:variant>
        <vt:i4>5</vt:i4>
      </vt:variant>
      <vt:variant>
        <vt:lpwstr/>
      </vt:variant>
      <vt:variant>
        <vt:lpwstr>_Toc368853853</vt:lpwstr>
      </vt:variant>
      <vt:variant>
        <vt:i4>2031670</vt:i4>
      </vt:variant>
      <vt:variant>
        <vt:i4>902</vt:i4>
      </vt:variant>
      <vt:variant>
        <vt:i4>0</vt:i4>
      </vt:variant>
      <vt:variant>
        <vt:i4>5</vt:i4>
      </vt:variant>
      <vt:variant>
        <vt:lpwstr/>
      </vt:variant>
      <vt:variant>
        <vt:lpwstr>_Toc368853852</vt:lpwstr>
      </vt:variant>
      <vt:variant>
        <vt:i4>2031670</vt:i4>
      </vt:variant>
      <vt:variant>
        <vt:i4>896</vt:i4>
      </vt:variant>
      <vt:variant>
        <vt:i4>0</vt:i4>
      </vt:variant>
      <vt:variant>
        <vt:i4>5</vt:i4>
      </vt:variant>
      <vt:variant>
        <vt:lpwstr/>
      </vt:variant>
      <vt:variant>
        <vt:lpwstr>_Toc368853851</vt:lpwstr>
      </vt:variant>
      <vt:variant>
        <vt:i4>2031670</vt:i4>
      </vt:variant>
      <vt:variant>
        <vt:i4>890</vt:i4>
      </vt:variant>
      <vt:variant>
        <vt:i4>0</vt:i4>
      </vt:variant>
      <vt:variant>
        <vt:i4>5</vt:i4>
      </vt:variant>
      <vt:variant>
        <vt:lpwstr/>
      </vt:variant>
      <vt:variant>
        <vt:lpwstr>_Toc368853850</vt:lpwstr>
      </vt:variant>
      <vt:variant>
        <vt:i4>1966134</vt:i4>
      </vt:variant>
      <vt:variant>
        <vt:i4>884</vt:i4>
      </vt:variant>
      <vt:variant>
        <vt:i4>0</vt:i4>
      </vt:variant>
      <vt:variant>
        <vt:i4>5</vt:i4>
      </vt:variant>
      <vt:variant>
        <vt:lpwstr/>
      </vt:variant>
      <vt:variant>
        <vt:lpwstr>_Toc368853849</vt:lpwstr>
      </vt:variant>
      <vt:variant>
        <vt:i4>1966134</vt:i4>
      </vt:variant>
      <vt:variant>
        <vt:i4>878</vt:i4>
      </vt:variant>
      <vt:variant>
        <vt:i4>0</vt:i4>
      </vt:variant>
      <vt:variant>
        <vt:i4>5</vt:i4>
      </vt:variant>
      <vt:variant>
        <vt:lpwstr/>
      </vt:variant>
      <vt:variant>
        <vt:lpwstr>_Toc368853848</vt:lpwstr>
      </vt:variant>
      <vt:variant>
        <vt:i4>1966134</vt:i4>
      </vt:variant>
      <vt:variant>
        <vt:i4>872</vt:i4>
      </vt:variant>
      <vt:variant>
        <vt:i4>0</vt:i4>
      </vt:variant>
      <vt:variant>
        <vt:i4>5</vt:i4>
      </vt:variant>
      <vt:variant>
        <vt:lpwstr/>
      </vt:variant>
      <vt:variant>
        <vt:lpwstr>_Toc368853847</vt:lpwstr>
      </vt:variant>
      <vt:variant>
        <vt:i4>1966134</vt:i4>
      </vt:variant>
      <vt:variant>
        <vt:i4>866</vt:i4>
      </vt:variant>
      <vt:variant>
        <vt:i4>0</vt:i4>
      </vt:variant>
      <vt:variant>
        <vt:i4>5</vt:i4>
      </vt:variant>
      <vt:variant>
        <vt:lpwstr/>
      </vt:variant>
      <vt:variant>
        <vt:lpwstr>_Toc368853846</vt:lpwstr>
      </vt:variant>
      <vt:variant>
        <vt:i4>1966134</vt:i4>
      </vt:variant>
      <vt:variant>
        <vt:i4>860</vt:i4>
      </vt:variant>
      <vt:variant>
        <vt:i4>0</vt:i4>
      </vt:variant>
      <vt:variant>
        <vt:i4>5</vt:i4>
      </vt:variant>
      <vt:variant>
        <vt:lpwstr/>
      </vt:variant>
      <vt:variant>
        <vt:lpwstr>_Toc368853845</vt:lpwstr>
      </vt:variant>
      <vt:variant>
        <vt:i4>1966134</vt:i4>
      </vt:variant>
      <vt:variant>
        <vt:i4>854</vt:i4>
      </vt:variant>
      <vt:variant>
        <vt:i4>0</vt:i4>
      </vt:variant>
      <vt:variant>
        <vt:i4>5</vt:i4>
      </vt:variant>
      <vt:variant>
        <vt:lpwstr/>
      </vt:variant>
      <vt:variant>
        <vt:lpwstr>_Toc368853844</vt:lpwstr>
      </vt:variant>
      <vt:variant>
        <vt:i4>1966134</vt:i4>
      </vt:variant>
      <vt:variant>
        <vt:i4>848</vt:i4>
      </vt:variant>
      <vt:variant>
        <vt:i4>0</vt:i4>
      </vt:variant>
      <vt:variant>
        <vt:i4>5</vt:i4>
      </vt:variant>
      <vt:variant>
        <vt:lpwstr/>
      </vt:variant>
      <vt:variant>
        <vt:lpwstr>_Toc368853843</vt:lpwstr>
      </vt:variant>
      <vt:variant>
        <vt:i4>1966134</vt:i4>
      </vt:variant>
      <vt:variant>
        <vt:i4>842</vt:i4>
      </vt:variant>
      <vt:variant>
        <vt:i4>0</vt:i4>
      </vt:variant>
      <vt:variant>
        <vt:i4>5</vt:i4>
      </vt:variant>
      <vt:variant>
        <vt:lpwstr/>
      </vt:variant>
      <vt:variant>
        <vt:lpwstr>_Toc368853842</vt:lpwstr>
      </vt:variant>
      <vt:variant>
        <vt:i4>1966134</vt:i4>
      </vt:variant>
      <vt:variant>
        <vt:i4>836</vt:i4>
      </vt:variant>
      <vt:variant>
        <vt:i4>0</vt:i4>
      </vt:variant>
      <vt:variant>
        <vt:i4>5</vt:i4>
      </vt:variant>
      <vt:variant>
        <vt:lpwstr/>
      </vt:variant>
      <vt:variant>
        <vt:lpwstr>_Toc368853841</vt:lpwstr>
      </vt:variant>
      <vt:variant>
        <vt:i4>1966134</vt:i4>
      </vt:variant>
      <vt:variant>
        <vt:i4>830</vt:i4>
      </vt:variant>
      <vt:variant>
        <vt:i4>0</vt:i4>
      </vt:variant>
      <vt:variant>
        <vt:i4>5</vt:i4>
      </vt:variant>
      <vt:variant>
        <vt:lpwstr/>
      </vt:variant>
      <vt:variant>
        <vt:lpwstr>_Toc368853840</vt:lpwstr>
      </vt:variant>
      <vt:variant>
        <vt:i4>1638454</vt:i4>
      </vt:variant>
      <vt:variant>
        <vt:i4>824</vt:i4>
      </vt:variant>
      <vt:variant>
        <vt:i4>0</vt:i4>
      </vt:variant>
      <vt:variant>
        <vt:i4>5</vt:i4>
      </vt:variant>
      <vt:variant>
        <vt:lpwstr/>
      </vt:variant>
      <vt:variant>
        <vt:lpwstr>_Toc368853839</vt:lpwstr>
      </vt:variant>
      <vt:variant>
        <vt:i4>1638454</vt:i4>
      </vt:variant>
      <vt:variant>
        <vt:i4>818</vt:i4>
      </vt:variant>
      <vt:variant>
        <vt:i4>0</vt:i4>
      </vt:variant>
      <vt:variant>
        <vt:i4>5</vt:i4>
      </vt:variant>
      <vt:variant>
        <vt:lpwstr/>
      </vt:variant>
      <vt:variant>
        <vt:lpwstr>_Toc368853838</vt:lpwstr>
      </vt:variant>
      <vt:variant>
        <vt:i4>1638454</vt:i4>
      </vt:variant>
      <vt:variant>
        <vt:i4>812</vt:i4>
      </vt:variant>
      <vt:variant>
        <vt:i4>0</vt:i4>
      </vt:variant>
      <vt:variant>
        <vt:i4>5</vt:i4>
      </vt:variant>
      <vt:variant>
        <vt:lpwstr/>
      </vt:variant>
      <vt:variant>
        <vt:lpwstr>_Toc368853837</vt:lpwstr>
      </vt:variant>
      <vt:variant>
        <vt:i4>1638454</vt:i4>
      </vt:variant>
      <vt:variant>
        <vt:i4>806</vt:i4>
      </vt:variant>
      <vt:variant>
        <vt:i4>0</vt:i4>
      </vt:variant>
      <vt:variant>
        <vt:i4>5</vt:i4>
      </vt:variant>
      <vt:variant>
        <vt:lpwstr/>
      </vt:variant>
      <vt:variant>
        <vt:lpwstr>_Toc368853836</vt:lpwstr>
      </vt:variant>
      <vt:variant>
        <vt:i4>1572918</vt:i4>
      </vt:variant>
      <vt:variant>
        <vt:i4>800</vt:i4>
      </vt:variant>
      <vt:variant>
        <vt:i4>0</vt:i4>
      </vt:variant>
      <vt:variant>
        <vt:i4>5</vt:i4>
      </vt:variant>
      <vt:variant>
        <vt:lpwstr/>
      </vt:variant>
      <vt:variant>
        <vt:lpwstr>_Toc368853826</vt:lpwstr>
      </vt:variant>
      <vt:variant>
        <vt:i4>1572918</vt:i4>
      </vt:variant>
      <vt:variant>
        <vt:i4>794</vt:i4>
      </vt:variant>
      <vt:variant>
        <vt:i4>0</vt:i4>
      </vt:variant>
      <vt:variant>
        <vt:i4>5</vt:i4>
      </vt:variant>
      <vt:variant>
        <vt:lpwstr/>
      </vt:variant>
      <vt:variant>
        <vt:lpwstr>_Toc368853825</vt:lpwstr>
      </vt:variant>
      <vt:variant>
        <vt:i4>1572918</vt:i4>
      </vt:variant>
      <vt:variant>
        <vt:i4>788</vt:i4>
      </vt:variant>
      <vt:variant>
        <vt:i4>0</vt:i4>
      </vt:variant>
      <vt:variant>
        <vt:i4>5</vt:i4>
      </vt:variant>
      <vt:variant>
        <vt:lpwstr/>
      </vt:variant>
      <vt:variant>
        <vt:lpwstr>_Toc368853824</vt:lpwstr>
      </vt:variant>
      <vt:variant>
        <vt:i4>1572918</vt:i4>
      </vt:variant>
      <vt:variant>
        <vt:i4>782</vt:i4>
      </vt:variant>
      <vt:variant>
        <vt:i4>0</vt:i4>
      </vt:variant>
      <vt:variant>
        <vt:i4>5</vt:i4>
      </vt:variant>
      <vt:variant>
        <vt:lpwstr/>
      </vt:variant>
      <vt:variant>
        <vt:lpwstr>_Toc368853823</vt:lpwstr>
      </vt:variant>
      <vt:variant>
        <vt:i4>1572918</vt:i4>
      </vt:variant>
      <vt:variant>
        <vt:i4>776</vt:i4>
      </vt:variant>
      <vt:variant>
        <vt:i4>0</vt:i4>
      </vt:variant>
      <vt:variant>
        <vt:i4>5</vt:i4>
      </vt:variant>
      <vt:variant>
        <vt:lpwstr/>
      </vt:variant>
      <vt:variant>
        <vt:lpwstr>_Toc368853822</vt:lpwstr>
      </vt:variant>
      <vt:variant>
        <vt:i4>1572918</vt:i4>
      </vt:variant>
      <vt:variant>
        <vt:i4>770</vt:i4>
      </vt:variant>
      <vt:variant>
        <vt:i4>0</vt:i4>
      </vt:variant>
      <vt:variant>
        <vt:i4>5</vt:i4>
      </vt:variant>
      <vt:variant>
        <vt:lpwstr/>
      </vt:variant>
      <vt:variant>
        <vt:lpwstr>_Toc368853821</vt:lpwstr>
      </vt:variant>
      <vt:variant>
        <vt:i4>1572918</vt:i4>
      </vt:variant>
      <vt:variant>
        <vt:i4>764</vt:i4>
      </vt:variant>
      <vt:variant>
        <vt:i4>0</vt:i4>
      </vt:variant>
      <vt:variant>
        <vt:i4>5</vt:i4>
      </vt:variant>
      <vt:variant>
        <vt:lpwstr/>
      </vt:variant>
      <vt:variant>
        <vt:lpwstr>_Toc368853820</vt:lpwstr>
      </vt:variant>
      <vt:variant>
        <vt:i4>1769526</vt:i4>
      </vt:variant>
      <vt:variant>
        <vt:i4>758</vt:i4>
      </vt:variant>
      <vt:variant>
        <vt:i4>0</vt:i4>
      </vt:variant>
      <vt:variant>
        <vt:i4>5</vt:i4>
      </vt:variant>
      <vt:variant>
        <vt:lpwstr/>
      </vt:variant>
      <vt:variant>
        <vt:lpwstr>_Toc368853819</vt:lpwstr>
      </vt:variant>
      <vt:variant>
        <vt:i4>1769526</vt:i4>
      </vt:variant>
      <vt:variant>
        <vt:i4>752</vt:i4>
      </vt:variant>
      <vt:variant>
        <vt:i4>0</vt:i4>
      </vt:variant>
      <vt:variant>
        <vt:i4>5</vt:i4>
      </vt:variant>
      <vt:variant>
        <vt:lpwstr/>
      </vt:variant>
      <vt:variant>
        <vt:lpwstr>_Toc368853818</vt:lpwstr>
      </vt:variant>
      <vt:variant>
        <vt:i4>1769526</vt:i4>
      </vt:variant>
      <vt:variant>
        <vt:i4>746</vt:i4>
      </vt:variant>
      <vt:variant>
        <vt:i4>0</vt:i4>
      </vt:variant>
      <vt:variant>
        <vt:i4>5</vt:i4>
      </vt:variant>
      <vt:variant>
        <vt:lpwstr/>
      </vt:variant>
      <vt:variant>
        <vt:lpwstr>_Toc368853817</vt:lpwstr>
      </vt:variant>
      <vt:variant>
        <vt:i4>1703990</vt:i4>
      </vt:variant>
      <vt:variant>
        <vt:i4>740</vt:i4>
      </vt:variant>
      <vt:variant>
        <vt:i4>0</vt:i4>
      </vt:variant>
      <vt:variant>
        <vt:i4>5</vt:i4>
      </vt:variant>
      <vt:variant>
        <vt:lpwstr/>
      </vt:variant>
      <vt:variant>
        <vt:lpwstr>_Toc368853808</vt:lpwstr>
      </vt:variant>
      <vt:variant>
        <vt:i4>1703990</vt:i4>
      </vt:variant>
      <vt:variant>
        <vt:i4>734</vt:i4>
      </vt:variant>
      <vt:variant>
        <vt:i4>0</vt:i4>
      </vt:variant>
      <vt:variant>
        <vt:i4>5</vt:i4>
      </vt:variant>
      <vt:variant>
        <vt:lpwstr/>
      </vt:variant>
      <vt:variant>
        <vt:lpwstr>_Toc368853807</vt:lpwstr>
      </vt:variant>
      <vt:variant>
        <vt:i4>1703990</vt:i4>
      </vt:variant>
      <vt:variant>
        <vt:i4>728</vt:i4>
      </vt:variant>
      <vt:variant>
        <vt:i4>0</vt:i4>
      </vt:variant>
      <vt:variant>
        <vt:i4>5</vt:i4>
      </vt:variant>
      <vt:variant>
        <vt:lpwstr/>
      </vt:variant>
      <vt:variant>
        <vt:lpwstr>_Toc368853806</vt:lpwstr>
      </vt:variant>
      <vt:variant>
        <vt:i4>1703990</vt:i4>
      </vt:variant>
      <vt:variant>
        <vt:i4>722</vt:i4>
      </vt:variant>
      <vt:variant>
        <vt:i4>0</vt:i4>
      </vt:variant>
      <vt:variant>
        <vt:i4>5</vt:i4>
      </vt:variant>
      <vt:variant>
        <vt:lpwstr/>
      </vt:variant>
      <vt:variant>
        <vt:lpwstr>_Toc368853805</vt:lpwstr>
      </vt:variant>
      <vt:variant>
        <vt:i4>1703990</vt:i4>
      </vt:variant>
      <vt:variant>
        <vt:i4>716</vt:i4>
      </vt:variant>
      <vt:variant>
        <vt:i4>0</vt:i4>
      </vt:variant>
      <vt:variant>
        <vt:i4>5</vt:i4>
      </vt:variant>
      <vt:variant>
        <vt:lpwstr/>
      </vt:variant>
      <vt:variant>
        <vt:lpwstr>_Toc368853804</vt:lpwstr>
      </vt:variant>
      <vt:variant>
        <vt:i4>1703990</vt:i4>
      </vt:variant>
      <vt:variant>
        <vt:i4>710</vt:i4>
      </vt:variant>
      <vt:variant>
        <vt:i4>0</vt:i4>
      </vt:variant>
      <vt:variant>
        <vt:i4>5</vt:i4>
      </vt:variant>
      <vt:variant>
        <vt:lpwstr/>
      </vt:variant>
      <vt:variant>
        <vt:lpwstr>_Toc368853803</vt:lpwstr>
      </vt:variant>
      <vt:variant>
        <vt:i4>1703990</vt:i4>
      </vt:variant>
      <vt:variant>
        <vt:i4>704</vt:i4>
      </vt:variant>
      <vt:variant>
        <vt:i4>0</vt:i4>
      </vt:variant>
      <vt:variant>
        <vt:i4>5</vt:i4>
      </vt:variant>
      <vt:variant>
        <vt:lpwstr/>
      </vt:variant>
      <vt:variant>
        <vt:lpwstr>_Toc368853802</vt:lpwstr>
      </vt:variant>
      <vt:variant>
        <vt:i4>1703990</vt:i4>
      </vt:variant>
      <vt:variant>
        <vt:i4>698</vt:i4>
      </vt:variant>
      <vt:variant>
        <vt:i4>0</vt:i4>
      </vt:variant>
      <vt:variant>
        <vt:i4>5</vt:i4>
      </vt:variant>
      <vt:variant>
        <vt:lpwstr/>
      </vt:variant>
      <vt:variant>
        <vt:lpwstr>_Toc368853801</vt:lpwstr>
      </vt:variant>
      <vt:variant>
        <vt:i4>1703990</vt:i4>
      </vt:variant>
      <vt:variant>
        <vt:i4>692</vt:i4>
      </vt:variant>
      <vt:variant>
        <vt:i4>0</vt:i4>
      </vt:variant>
      <vt:variant>
        <vt:i4>5</vt:i4>
      </vt:variant>
      <vt:variant>
        <vt:lpwstr/>
      </vt:variant>
      <vt:variant>
        <vt:lpwstr>_Toc368853800</vt:lpwstr>
      </vt:variant>
      <vt:variant>
        <vt:i4>1245241</vt:i4>
      </vt:variant>
      <vt:variant>
        <vt:i4>686</vt:i4>
      </vt:variant>
      <vt:variant>
        <vt:i4>0</vt:i4>
      </vt:variant>
      <vt:variant>
        <vt:i4>5</vt:i4>
      </vt:variant>
      <vt:variant>
        <vt:lpwstr/>
      </vt:variant>
      <vt:variant>
        <vt:lpwstr>_Toc368853798</vt:lpwstr>
      </vt:variant>
      <vt:variant>
        <vt:i4>1245241</vt:i4>
      </vt:variant>
      <vt:variant>
        <vt:i4>680</vt:i4>
      </vt:variant>
      <vt:variant>
        <vt:i4>0</vt:i4>
      </vt:variant>
      <vt:variant>
        <vt:i4>5</vt:i4>
      </vt:variant>
      <vt:variant>
        <vt:lpwstr/>
      </vt:variant>
      <vt:variant>
        <vt:lpwstr>_Toc368853797</vt:lpwstr>
      </vt:variant>
      <vt:variant>
        <vt:i4>1245241</vt:i4>
      </vt:variant>
      <vt:variant>
        <vt:i4>674</vt:i4>
      </vt:variant>
      <vt:variant>
        <vt:i4>0</vt:i4>
      </vt:variant>
      <vt:variant>
        <vt:i4>5</vt:i4>
      </vt:variant>
      <vt:variant>
        <vt:lpwstr/>
      </vt:variant>
      <vt:variant>
        <vt:lpwstr>_Toc368853796</vt:lpwstr>
      </vt:variant>
      <vt:variant>
        <vt:i4>1245241</vt:i4>
      </vt:variant>
      <vt:variant>
        <vt:i4>668</vt:i4>
      </vt:variant>
      <vt:variant>
        <vt:i4>0</vt:i4>
      </vt:variant>
      <vt:variant>
        <vt:i4>5</vt:i4>
      </vt:variant>
      <vt:variant>
        <vt:lpwstr/>
      </vt:variant>
      <vt:variant>
        <vt:lpwstr>_Toc368853795</vt:lpwstr>
      </vt:variant>
      <vt:variant>
        <vt:i4>1245241</vt:i4>
      </vt:variant>
      <vt:variant>
        <vt:i4>662</vt:i4>
      </vt:variant>
      <vt:variant>
        <vt:i4>0</vt:i4>
      </vt:variant>
      <vt:variant>
        <vt:i4>5</vt:i4>
      </vt:variant>
      <vt:variant>
        <vt:lpwstr/>
      </vt:variant>
      <vt:variant>
        <vt:lpwstr>_Toc368853794</vt:lpwstr>
      </vt:variant>
      <vt:variant>
        <vt:i4>1245241</vt:i4>
      </vt:variant>
      <vt:variant>
        <vt:i4>656</vt:i4>
      </vt:variant>
      <vt:variant>
        <vt:i4>0</vt:i4>
      </vt:variant>
      <vt:variant>
        <vt:i4>5</vt:i4>
      </vt:variant>
      <vt:variant>
        <vt:lpwstr/>
      </vt:variant>
      <vt:variant>
        <vt:lpwstr>_Toc368853793</vt:lpwstr>
      </vt:variant>
      <vt:variant>
        <vt:i4>1245241</vt:i4>
      </vt:variant>
      <vt:variant>
        <vt:i4>650</vt:i4>
      </vt:variant>
      <vt:variant>
        <vt:i4>0</vt:i4>
      </vt:variant>
      <vt:variant>
        <vt:i4>5</vt:i4>
      </vt:variant>
      <vt:variant>
        <vt:lpwstr/>
      </vt:variant>
      <vt:variant>
        <vt:lpwstr>_Toc368853792</vt:lpwstr>
      </vt:variant>
      <vt:variant>
        <vt:i4>1245241</vt:i4>
      </vt:variant>
      <vt:variant>
        <vt:i4>644</vt:i4>
      </vt:variant>
      <vt:variant>
        <vt:i4>0</vt:i4>
      </vt:variant>
      <vt:variant>
        <vt:i4>5</vt:i4>
      </vt:variant>
      <vt:variant>
        <vt:lpwstr/>
      </vt:variant>
      <vt:variant>
        <vt:lpwstr>_Toc368853791</vt:lpwstr>
      </vt:variant>
      <vt:variant>
        <vt:i4>1179705</vt:i4>
      </vt:variant>
      <vt:variant>
        <vt:i4>638</vt:i4>
      </vt:variant>
      <vt:variant>
        <vt:i4>0</vt:i4>
      </vt:variant>
      <vt:variant>
        <vt:i4>5</vt:i4>
      </vt:variant>
      <vt:variant>
        <vt:lpwstr/>
      </vt:variant>
      <vt:variant>
        <vt:lpwstr>_Toc368853789</vt:lpwstr>
      </vt:variant>
      <vt:variant>
        <vt:i4>1179705</vt:i4>
      </vt:variant>
      <vt:variant>
        <vt:i4>632</vt:i4>
      </vt:variant>
      <vt:variant>
        <vt:i4>0</vt:i4>
      </vt:variant>
      <vt:variant>
        <vt:i4>5</vt:i4>
      </vt:variant>
      <vt:variant>
        <vt:lpwstr/>
      </vt:variant>
      <vt:variant>
        <vt:lpwstr>_Toc368853788</vt:lpwstr>
      </vt:variant>
      <vt:variant>
        <vt:i4>1179705</vt:i4>
      </vt:variant>
      <vt:variant>
        <vt:i4>626</vt:i4>
      </vt:variant>
      <vt:variant>
        <vt:i4>0</vt:i4>
      </vt:variant>
      <vt:variant>
        <vt:i4>5</vt:i4>
      </vt:variant>
      <vt:variant>
        <vt:lpwstr/>
      </vt:variant>
      <vt:variant>
        <vt:lpwstr>_Toc368853787</vt:lpwstr>
      </vt:variant>
      <vt:variant>
        <vt:i4>1179705</vt:i4>
      </vt:variant>
      <vt:variant>
        <vt:i4>620</vt:i4>
      </vt:variant>
      <vt:variant>
        <vt:i4>0</vt:i4>
      </vt:variant>
      <vt:variant>
        <vt:i4>5</vt:i4>
      </vt:variant>
      <vt:variant>
        <vt:lpwstr/>
      </vt:variant>
      <vt:variant>
        <vt:lpwstr>_Toc368853786</vt:lpwstr>
      </vt:variant>
      <vt:variant>
        <vt:i4>1179705</vt:i4>
      </vt:variant>
      <vt:variant>
        <vt:i4>614</vt:i4>
      </vt:variant>
      <vt:variant>
        <vt:i4>0</vt:i4>
      </vt:variant>
      <vt:variant>
        <vt:i4>5</vt:i4>
      </vt:variant>
      <vt:variant>
        <vt:lpwstr/>
      </vt:variant>
      <vt:variant>
        <vt:lpwstr>_Toc368853784</vt:lpwstr>
      </vt:variant>
      <vt:variant>
        <vt:i4>1179705</vt:i4>
      </vt:variant>
      <vt:variant>
        <vt:i4>608</vt:i4>
      </vt:variant>
      <vt:variant>
        <vt:i4>0</vt:i4>
      </vt:variant>
      <vt:variant>
        <vt:i4>5</vt:i4>
      </vt:variant>
      <vt:variant>
        <vt:lpwstr/>
      </vt:variant>
      <vt:variant>
        <vt:lpwstr>_Toc368853783</vt:lpwstr>
      </vt:variant>
      <vt:variant>
        <vt:i4>1179705</vt:i4>
      </vt:variant>
      <vt:variant>
        <vt:i4>602</vt:i4>
      </vt:variant>
      <vt:variant>
        <vt:i4>0</vt:i4>
      </vt:variant>
      <vt:variant>
        <vt:i4>5</vt:i4>
      </vt:variant>
      <vt:variant>
        <vt:lpwstr/>
      </vt:variant>
      <vt:variant>
        <vt:lpwstr>_Toc368853782</vt:lpwstr>
      </vt:variant>
      <vt:variant>
        <vt:i4>1179705</vt:i4>
      </vt:variant>
      <vt:variant>
        <vt:i4>596</vt:i4>
      </vt:variant>
      <vt:variant>
        <vt:i4>0</vt:i4>
      </vt:variant>
      <vt:variant>
        <vt:i4>5</vt:i4>
      </vt:variant>
      <vt:variant>
        <vt:lpwstr/>
      </vt:variant>
      <vt:variant>
        <vt:lpwstr>_Toc368853781</vt:lpwstr>
      </vt:variant>
      <vt:variant>
        <vt:i4>1900601</vt:i4>
      </vt:variant>
      <vt:variant>
        <vt:i4>590</vt:i4>
      </vt:variant>
      <vt:variant>
        <vt:i4>0</vt:i4>
      </vt:variant>
      <vt:variant>
        <vt:i4>5</vt:i4>
      </vt:variant>
      <vt:variant>
        <vt:lpwstr/>
      </vt:variant>
      <vt:variant>
        <vt:lpwstr>_Toc368853779</vt:lpwstr>
      </vt:variant>
      <vt:variant>
        <vt:i4>1900601</vt:i4>
      </vt:variant>
      <vt:variant>
        <vt:i4>584</vt:i4>
      </vt:variant>
      <vt:variant>
        <vt:i4>0</vt:i4>
      </vt:variant>
      <vt:variant>
        <vt:i4>5</vt:i4>
      </vt:variant>
      <vt:variant>
        <vt:lpwstr/>
      </vt:variant>
      <vt:variant>
        <vt:lpwstr>_Toc368853778</vt:lpwstr>
      </vt:variant>
      <vt:variant>
        <vt:i4>1900601</vt:i4>
      </vt:variant>
      <vt:variant>
        <vt:i4>578</vt:i4>
      </vt:variant>
      <vt:variant>
        <vt:i4>0</vt:i4>
      </vt:variant>
      <vt:variant>
        <vt:i4>5</vt:i4>
      </vt:variant>
      <vt:variant>
        <vt:lpwstr/>
      </vt:variant>
      <vt:variant>
        <vt:lpwstr>_Toc368853777</vt:lpwstr>
      </vt:variant>
      <vt:variant>
        <vt:i4>1900601</vt:i4>
      </vt:variant>
      <vt:variant>
        <vt:i4>572</vt:i4>
      </vt:variant>
      <vt:variant>
        <vt:i4>0</vt:i4>
      </vt:variant>
      <vt:variant>
        <vt:i4>5</vt:i4>
      </vt:variant>
      <vt:variant>
        <vt:lpwstr/>
      </vt:variant>
      <vt:variant>
        <vt:lpwstr>_Toc368853776</vt:lpwstr>
      </vt:variant>
      <vt:variant>
        <vt:i4>1900601</vt:i4>
      </vt:variant>
      <vt:variant>
        <vt:i4>566</vt:i4>
      </vt:variant>
      <vt:variant>
        <vt:i4>0</vt:i4>
      </vt:variant>
      <vt:variant>
        <vt:i4>5</vt:i4>
      </vt:variant>
      <vt:variant>
        <vt:lpwstr/>
      </vt:variant>
      <vt:variant>
        <vt:lpwstr>_Toc368853774</vt:lpwstr>
      </vt:variant>
      <vt:variant>
        <vt:i4>1900601</vt:i4>
      </vt:variant>
      <vt:variant>
        <vt:i4>560</vt:i4>
      </vt:variant>
      <vt:variant>
        <vt:i4>0</vt:i4>
      </vt:variant>
      <vt:variant>
        <vt:i4>5</vt:i4>
      </vt:variant>
      <vt:variant>
        <vt:lpwstr/>
      </vt:variant>
      <vt:variant>
        <vt:lpwstr>_Toc368853772</vt:lpwstr>
      </vt:variant>
      <vt:variant>
        <vt:i4>1900601</vt:i4>
      </vt:variant>
      <vt:variant>
        <vt:i4>554</vt:i4>
      </vt:variant>
      <vt:variant>
        <vt:i4>0</vt:i4>
      </vt:variant>
      <vt:variant>
        <vt:i4>5</vt:i4>
      </vt:variant>
      <vt:variant>
        <vt:lpwstr/>
      </vt:variant>
      <vt:variant>
        <vt:lpwstr>_Toc368853771</vt:lpwstr>
      </vt:variant>
      <vt:variant>
        <vt:i4>1900601</vt:i4>
      </vt:variant>
      <vt:variant>
        <vt:i4>548</vt:i4>
      </vt:variant>
      <vt:variant>
        <vt:i4>0</vt:i4>
      </vt:variant>
      <vt:variant>
        <vt:i4>5</vt:i4>
      </vt:variant>
      <vt:variant>
        <vt:lpwstr/>
      </vt:variant>
      <vt:variant>
        <vt:lpwstr>_Toc368853770</vt:lpwstr>
      </vt:variant>
      <vt:variant>
        <vt:i4>1835065</vt:i4>
      </vt:variant>
      <vt:variant>
        <vt:i4>542</vt:i4>
      </vt:variant>
      <vt:variant>
        <vt:i4>0</vt:i4>
      </vt:variant>
      <vt:variant>
        <vt:i4>5</vt:i4>
      </vt:variant>
      <vt:variant>
        <vt:lpwstr/>
      </vt:variant>
      <vt:variant>
        <vt:lpwstr>_Toc368853769</vt:lpwstr>
      </vt:variant>
      <vt:variant>
        <vt:i4>1835065</vt:i4>
      </vt:variant>
      <vt:variant>
        <vt:i4>536</vt:i4>
      </vt:variant>
      <vt:variant>
        <vt:i4>0</vt:i4>
      </vt:variant>
      <vt:variant>
        <vt:i4>5</vt:i4>
      </vt:variant>
      <vt:variant>
        <vt:lpwstr/>
      </vt:variant>
      <vt:variant>
        <vt:lpwstr>_Toc368853767</vt:lpwstr>
      </vt:variant>
      <vt:variant>
        <vt:i4>1835065</vt:i4>
      </vt:variant>
      <vt:variant>
        <vt:i4>530</vt:i4>
      </vt:variant>
      <vt:variant>
        <vt:i4>0</vt:i4>
      </vt:variant>
      <vt:variant>
        <vt:i4>5</vt:i4>
      </vt:variant>
      <vt:variant>
        <vt:lpwstr/>
      </vt:variant>
      <vt:variant>
        <vt:lpwstr>_Toc368853766</vt:lpwstr>
      </vt:variant>
      <vt:variant>
        <vt:i4>1835065</vt:i4>
      </vt:variant>
      <vt:variant>
        <vt:i4>524</vt:i4>
      </vt:variant>
      <vt:variant>
        <vt:i4>0</vt:i4>
      </vt:variant>
      <vt:variant>
        <vt:i4>5</vt:i4>
      </vt:variant>
      <vt:variant>
        <vt:lpwstr/>
      </vt:variant>
      <vt:variant>
        <vt:lpwstr>_Toc368853765</vt:lpwstr>
      </vt:variant>
      <vt:variant>
        <vt:i4>1835065</vt:i4>
      </vt:variant>
      <vt:variant>
        <vt:i4>518</vt:i4>
      </vt:variant>
      <vt:variant>
        <vt:i4>0</vt:i4>
      </vt:variant>
      <vt:variant>
        <vt:i4>5</vt:i4>
      </vt:variant>
      <vt:variant>
        <vt:lpwstr/>
      </vt:variant>
      <vt:variant>
        <vt:lpwstr>_Toc368853764</vt:lpwstr>
      </vt:variant>
      <vt:variant>
        <vt:i4>1835065</vt:i4>
      </vt:variant>
      <vt:variant>
        <vt:i4>512</vt:i4>
      </vt:variant>
      <vt:variant>
        <vt:i4>0</vt:i4>
      </vt:variant>
      <vt:variant>
        <vt:i4>5</vt:i4>
      </vt:variant>
      <vt:variant>
        <vt:lpwstr/>
      </vt:variant>
      <vt:variant>
        <vt:lpwstr>_Toc368853762</vt:lpwstr>
      </vt:variant>
      <vt:variant>
        <vt:i4>1835065</vt:i4>
      </vt:variant>
      <vt:variant>
        <vt:i4>506</vt:i4>
      </vt:variant>
      <vt:variant>
        <vt:i4>0</vt:i4>
      </vt:variant>
      <vt:variant>
        <vt:i4>5</vt:i4>
      </vt:variant>
      <vt:variant>
        <vt:lpwstr/>
      </vt:variant>
      <vt:variant>
        <vt:lpwstr>_Toc368853761</vt:lpwstr>
      </vt:variant>
      <vt:variant>
        <vt:i4>1835065</vt:i4>
      </vt:variant>
      <vt:variant>
        <vt:i4>500</vt:i4>
      </vt:variant>
      <vt:variant>
        <vt:i4>0</vt:i4>
      </vt:variant>
      <vt:variant>
        <vt:i4>5</vt:i4>
      </vt:variant>
      <vt:variant>
        <vt:lpwstr/>
      </vt:variant>
      <vt:variant>
        <vt:lpwstr>_Toc368853760</vt:lpwstr>
      </vt:variant>
      <vt:variant>
        <vt:i4>2031673</vt:i4>
      </vt:variant>
      <vt:variant>
        <vt:i4>494</vt:i4>
      </vt:variant>
      <vt:variant>
        <vt:i4>0</vt:i4>
      </vt:variant>
      <vt:variant>
        <vt:i4>5</vt:i4>
      </vt:variant>
      <vt:variant>
        <vt:lpwstr/>
      </vt:variant>
      <vt:variant>
        <vt:lpwstr>_Toc368853759</vt:lpwstr>
      </vt:variant>
      <vt:variant>
        <vt:i4>2031673</vt:i4>
      </vt:variant>
      <vt:variant>
        <vt:i4>488</vt:i4>
      </vt:variant>
      <vt:variant>
        <vt:i4>0</vt:i4>
      </vt:variant>
      <vt:variant>
        <vt:i4>5</vt:i4>
      </vt:variant>
      <vt:variant>
        <vt:lpwstr/>
      </vt:variant>
      <vt:variant>
        <vt:lpwstr>_Toc368853758</vt:lpwstr>
      </vt:variant>
      <vt:variant>
        <vt:i4>2031673</vt:i4>
      </vt:variant>
      <vt:variant>
        <vt:i4>482</vt:i4>
      </vt:variant>
      <vt:variant>
        <vt:i4>0</vt:i4>
      </vt:variant>
      <vt:variant>
        <vt:i4>5</vt:i4>
      </vt:variant>
      <vt:variant>
        <vt:lpwstr/>
      </vt:variant>
      <vt:variant>
        <vt:lpwstr>_Toc368853757</vt:lpwstr>
      </vt:variant>
      <vt:variant>
        <vt:i4>2031673</vt:i4>
      </vt:variant>
      <vt:variant>
        <vt:i4>476</vt:i4>
      </vt:variant>
      <vt:variant>
        <vt:i4>0</vt:i4>
      </vt:variant>
      <vt:variant>
        <vt:i4>5</vt:i4>
      </vt:variant>
      <vt:variant>
        <vt:lpwstr/>
      </vt:variant>
      <vt:variant>
        <vt:lpwstr>_Toc368853756</vt:lpwstr>
      </vt:variant>
      <vt:variant>
        <vt:i4>2031673</vt:i4>
      </vt:variant>
      <vt:variant>
        <vt:i4>470</vt:i4>
      </vt:variant>
      <vt:variant>
        <vt:i4>0</vt:i4>
      </vt:variant>
      <vt:variant>
        <vt:i4>5</vt:i4>
      </vt:variant>
      <vt:variant>
        <vt:lpwstr/>
      </vt:variant>
      <vt:variant>
        <vt:lpwstr>_Toc368853755</vt:lpwstr>
      </vt:variant>
      <vt:variant>
        <vt:i4>2031673</vt:i4>
      </vt:variant>
      <vt:variant>
        <vt:i4>464</vt:i4>
      </vt:variant>
      <vt:variant>
        <vt:i4>0</vt:i4>
      </vt:variant>
      <vt:variant>
        <vt:i4>5</vt:i4>
      </vt:variant>
      <vt:variant>
        <vt:lpwstr/>
      </vt:variant>
      <vt:variant>
        <vt:lpwstr>_Toc368853754</vt:lpwstr>
      </vt:variant>
      <vt:variant>
        <vt:i4>2031673</vt:i4>
      </vt:variant>
      <vt:variant>
        <vt:i4>458</vt:i4>
      </vt:variant>
      <vt:variant>
        <vt:i4>0</vt:i4>
      </vt:variant>
      <vt:variant>
        <vt:i4>5</vt:i4>
      </vt:variant>
      <vt:variant>
        <vt:lpwstr/>
      </vt:variant>
      <vt:variant>
        <vt:lpwstr>_Toc368853753</vt:lpwstr>
      </vt:variant>
      <vt:variant>
        <vt:i4>2031673</vt:i4>
      </vt:variant>
      <vt:variant>
        <vt:i4>452</vt:i4>
      </vt:variant>
      <vt:variant>
        <vt:i4>0</vt:i4>
      </vt:variant>
      <vt:variant>
        <vt:i4>5</vt:i4>
      </vt:variant>
      <vt:variant>
        <vt:lpwstr/>
      </vt:variant>
      <vt:variant>
        <vt:lpwstr>_Toc368853752</vt:lpwstr>
      </vt:variant>
      <vt:variant>
        <vt:i4>2031673</vt:i4>
      </vt:variant>
      <vt:variant>
        <vt:i4>446</vt:i4>
      </vt:variant>
      <vt:variant>
        <vt:i4>0</vt:i4>
      </vt:variant>
      <vt:variant>
        <vt:i4>5</vt:i4>
      </vt:variant>
      <vt:variant>
        <vt:lpwstr/>
      </vt:variant>
      <vt:variant>
        <vt:lpwstr>_Toc368853751</vt:lpwstr>
      </vt:variant>
      <vt:variant>
        <vt:i4>2031673</vt:i4>
      </vt:variant>
      <vt:variant>
        <vt:i4>440</vt:i4>
      </vt:variant>
      <vt:variant>
        <vt:i4>0</vt:i4>
      </vt:variant>
      <vt:variant>
        <vt:i4>5</vt:i4>
      </vt:variant>
      <vt:variant>
        <vt:lpwstr/>
      </vt:variant>
      <vt:variant>
        <vt:lpwstr>_Toc368853750</vt:lpwstr>
      </vt:variant>
      <vt:variant>
        <vt:i4>1966137</vt:i4>
      </vt:variant>
      <vt:variant>
        <vt:i4>434</vt:i4>
      </vt:variant>
      <vt:variant>
        <vt:i4>0</vt:i4>
      </vt:variant>
      <vt:variant>
        <vt:i4>5</vt:i4>
      </vt:variant>
      <vt:variant>
        <vt:lpwstr/>
      </vt:variant>
      <vt:variant>
        <vt:lpwstr>_Toc368853749</vt:lpwstr>
      </vt:variant>
      <vt:variant>
        <vt:i4>1966137</vt:i4>
      </vt:variant>
      <vt:variant>
        <vt:i4>428</vt:i4>
      </vt:variant>
      <vt:variant>
        <vt:i4>0</vt:i4>
      </vt:variant>
      <vt:variant>
        <vt:i4>5</vt:i4>
      </vt:variant>
      <vt:variant>
        <vt:lpwstr/>
      </vt:variant>
      <vt:variant>
        <vt:lpwstr>_Toc368853748</vt:lpwstr>
      </vt:variant>
      <vt:variant>
        <vt:i4>1966137</vt:i4>
      </vt:variant>
      <vt:variant>
        <vt:i4>422</vt:i4>
      </vt:variant>
      <vt:variant>
        <vt:i4>0</vt:i4>
      </vt:variant>
      <vt:variant>
        <vt:i4>5</vt:i4>
      </vt:variant>
      <vt:variant>
        <vt:lpwstr/>
      </vt:variant>
      <vt:variant>
        <vt:lpwstr>_Toc368853747</vt:lpwstr>
      </vt:variant>
      <vt:variant>
        <vt:i4>1638457</vt:i4>
      </vt:variant>
      <vt:variant>
        <vt:i4>416</vt:i4>
      </vt:variant>
      <vt:variant>
        <vt:i4>0</vt:i4>
      </vt:variant>
      <vt:variant>
        <vt:i4>5</vt:i4>
      </vt:variant>
      <vt:variant>
        <vt:lpwstr/>
      </vt:variant>
      <vt:variant>
        <vt:lpwstr>_Toc368853737</vt:lpwstr>
      </vt:variant>
      <vt:variant>
        <vt:i4>1638457</vt:i4>
      </vt:variant>
      <vt:variant>
        <vt:i4>410</vt:i4>
      </vt:variant>
      <vt:variant>
        <vt:i4>0</vt:i4>
      </vt:variant>
      <vt:variant>
        <vt:i4>5</vt:i4>
      </vt:variant>
      <vt:variant>
        <vt:lpwstr/>
      </vt:variant>
      <vt:variant>
        <vt:lpwstr>_Toc368853736</vt:lpwstr>
      </vt:variant>
      <vt:variant>
        <vt:i4>1572921</vt:i4>
      </vt:variant>
      <vt:variant>
        <vt:i4>404</vt:i4>
      </vt:variant>
      <vt:variant>
        <vt:i4>0</vt:i4>
      </vt:variant>
      <vt:variant>
        <vt:i4>5</vt:i4>
      </vt:variant>
      <vt:variant>
        <vt:lpwstr/>
      </vt:variant>
      <vt:variant>
        <vt:lpwstr>_Toc368853726</vt:lpwstr>
      </vt:variant>
      <vt:variant>
        <vt:i4>1572921</vt:i4>
      </vt:variant>
      <vt:variant>
        <vt:i4>398</vt:i4>
      </vt:variant>
      <vt:variant>
        <vt:i4>0</vt:i4>
      </vt:variant>
      <vt:variant>
        <vt:i4>5</vt:i4>
      </vt:variant>
      <vt:variant>
        <vt:lpwstr/>
      </vt:variant>
      <vt:variant>
        <vt:lpwstr>_Toc368853725</vt:lpwstr>
      </vt:variant>
      <vt:variant>
        <vt:i4>1572921</vt:i4>
      </vt:variant>
      <vt:variant>
        <vt:i4>392</vt:i4>
      </vt:variant>
      <vt:variant>
        <vt:i4>0</vt:i4>
      </vt:variant>
      <vt:variant>
        <vt:i4>5</vt:i4>
      </vt:variant>
      <vt:variant>
        <vt:lpwstr/>
      </vt:variant>
      <vt:variant>
        <vt:lpwstr>_Toc368853724</vt:lpwstr>
      </vt:variant>
      <vt:variant>
        <vt:i4>1572921</vt:i4>
      </vt:variant>
      <vt:variant>
        <vt:i4>386</vt:i4>
      </vt:variant>
      <vt:variant>
        <vt:i4>0</vt:i4>
      </vt:variant>
      <vt:variant>
        <vt:i4>5</vt:i4>
      </vt:variant>
      <vt:variant>
        <vt:lpwstr/>
      </vt:variant>
      <vt:variant>
        <vt:lpwstr>_Toc368853723</vt:lpwstr>
      </vt:variant>
      <vt:variant>
        <vt:i4>1572921</vt:i4>
      </vt:variant>
      <vt:variant>
        <vt:i4>380</vt:i4>
      </vt:variant>
      <vt:variant>
        <vt:i4>0</vt:i4>
      </vt:variant>
      <vt:variant>
        <vt:i4>5</vt:i4>
      </vt:variant>
      <vt:variant>
        <vt:lpwstr/>
      </vt:variant>
      <vt:variant>
        <vt:lpwstr>_Toc368853722</vt:lpwstr>
      </vt:variant>
      <vt:variant>
        <vt:i4>1572921</vt:i4>
      </vt:variant>
      <vt:variant>
        <vt:i4>374</vt:i4>
      </vt:variant>
      <vt:variant>
        <vt:i4>0</vt:i4>
      </vt:variant>
      <vt:variant>
        <vt:i4>5</vt:i4>
      </vt:variant>
      <vt:variant>
        <vt:lpwstr/>
      </vt:variant>
      <vt:variant>
        <vt:lpwstr>_Toc368853721</vt:lpwstr>
      </vt:variant>
      <vt:variant>
        <vt:i4>1572921</vt:i4>
      </vt:variant>
      <vt:variant>
        <vt:i4>368</vt:i4>
      </vt:variant>
      <vt:variant>
        <vt:i4>0</vt:i4>
      </vt:variant>
      <vt:variant>
        <vt:i4>5</vt:i4>
      </vt:variant>
      <vt:variant>
        <vt:lpwstr/>
      </vt:variant>
      <vt:variant>
        <vt:lpwstr>_Toc368853720</vt:lpwstr>
      </vt:variant>
      <vt:variant>
        <vt:i4>1769529</vt:i4>
      </vt:variant>
      <vt:variant>
        <vt:i4>362</vt:i4>
      </vt:variant>
      <vt:variant>
        <vt:i4>0</vt:i4>
      </vt:variant>
      <vt:variant>
        <vt:i4>5</vt:i4>
      </vt:variant>
      <vt:variant>
        <vt:lpwstr/>
      </vt:variant>
      <vt:variant>
        <vt:lpwstr>_Toc368853719</vt:lpwstr>
      </vt:variant>
      <vt:variant>
        <vt:i4>1769529</vt:i4>
      </vt:variant>
      <vt:variant>
        <vt:i4>356</vt:i4>
      </vt:variant>
      <vt:variant>
        <vt:i4>0</vt:i4>
      </vt:variant>
      <vt:variant>
        <vt:i4>5</vt:i4>
      </vt:variant>
      <vt:variant>
        <vt:lpwstr/>
      </vt:variant>
      <vt:variant>
        <vt:lpwstr>_Toc368853718</vt:lpwstr>
      </vt:variant>
      <vt:variant>
        <vt:i4>1769529</vt:i4>
      </vt:variant>
      <vt:variant>
        <vt:i4>350</vt:i4>
      </vt:variant>
      <vt:variant>
        <vt:i4>0</vt:i4>
      </vt:variant>
      <vt:variant>
        <vt:i4>5</vt:i4>
      </vt:variant>
      <vt:variant>
        <vt:lpwstr/>
      </vt:variant>
      <vt:variant>
        <vt:lpwstr>_Toc368853717</vt:lpwstr>
      </vt:variant>
      <vt:variant>
        <vt:i4>1769529</vt:i4>
      </vt:variant>
      <vt:variant>
        <vt:i4>344</vt:i4>
      </vt:variant>
      <vt:variant>
        <vt:i4>0</vt:i4>
      </vt:variant>
      <vt:variant>
        <vt:i4>5</vt:i4>
      </vt:variant>
      <vt:variant>
        <vt:lpwstr/>
      </vt:variant>
      <vt:variant>
        <vt:lpwstr>_Toc368853716</vt:lpwstr>
      </vt:variant>
      <vt:variant>
        <vt:i4>1769529</vt:i4>
      </vt:variant>
      <vt:variant>
        <vt:i4>338</vt:i4>
      </vt:variant>
      <vt:variant>
        <vt:i4>0</vt:i4>
      </vt:variant>
      <vt:variant>
        <vt:i4>5</vt:i4>
      </vt:variant>
      <vt:variant>
        <vt:lpwstr/>
      </vt:variant>
      <vt:variant>
        <vt:lpwstr>_Toc368853715</vt:lpwstr>
      </vt:variant>
      <vt:variant>
        <vt:i4>1769529</vt:i4>
      </vt:variant>
      <vt:variant>
        <vt:i4>332</vt:i4>
      </vt:variant>
      <vt:variant>
        <vt:i4>0</vt:i4>
      </vt:variant>
      <vt:variant>
        <vt:i4>5</vt:i4>
      </vt:variant>
      <vt:variant>
        <vt:lpwstr/>
      </vt:variant>
      <vt:variant>
        <vt:lpwstr>_Toc368853714</vt:lpwstr>
      </vt:variant>
      <vt:variant>
        <vt:i4>1769529</vt:i4>
      </vt:variant>
      <vt:variant>
        <vt:i4>326</vt:i4>
      </vt:variant>
      <vt:variant>
        <vt:i4>0</vt:i4>
      </vt:variant>
      <vt:variant>
        <vt:i4>5</vt:i4>
      </vt:variant>
      <vt:variant>
        <vt:lpwstr/>
      </vt:variant>
      <vt:variant>
        <vt:lpwstr>_Toc368853713</vt:lpwstr>
      </vt:variant>
      <vt:variant>
        <vt:i4>1769529</vt:i4>
      </vt:variant>
      <vt:variant>
        <vt:i4>320</vt:i4>
      </vt:variant>
      <vt:variant>
        <vt:i4>0</vt:i4>
      </vt:variant>
      <vt:variant>
        <vt:i4>5</vt:i4>
      </vt:variant>
      <vt:variant>
        <vt:lpwstr/>
      </vt:variant>
      <vt:variant>
        <vt:lpwstr>_Toc368853712</vt:lpwstr>
      </vt:variant>
      <vt:variant>
        <vt:i4>1769529</vt:i4>
      </vt:variant>
      <vt:variant>
        <vt:i4>314</vt:i4>
      </vt:variant>
      <vt:variant>
        <vt:i4>0</vt:i4>
      </vt:variant>
      <vt:variant>
        <vt:i4>5</vt:i4>
      </vt:variant>
      <vt:variant>
        <vt:lpwstr/>
      </vt:variant>
      <vt:variant>
        <vt:lpwstr>_Toc368853711</vt:lpwstr>
      </vt:variant>
      <vt:variant>
        <vt:i4>1769529</vt:i4>
      </vt:variant>
      <vt:variant>
        <vt:i4>308</vt:i4>
      </vt:variant>
      <vt:variant>
        <vt:i4>0</vt:i4>
      </vt:variant>
      <vt:variant>
        <vt:i4>5</vt:i4>
      </vt:variant>
      <vt:variant>
        <vt:lpwstr/>
      </vt:variant>
      <vt:variant>
        <vt:lpwstr>_Toc368853710</vt:lpwstr>
      </vt:variant>
      <vt:variant>
        <vt:i4>1703993</vt:i4>
      </vt:variant>
      <vt:variant>
        <vt:i4>302</vt:i4>
      </vt:variant>
      <vt:variant>
        <vt:i4>0</vt:i4>
      </vt:variant>
      <vt:variant>
        <vt:i4>5</vt:i4>
      </vt:variant>
      <vt:variant>
        <vt:lpwstr/>
      </vt:variant>
      <vt:variant>
        <vt:lpwstr>_Toc368853709</vt:lpwstr>
      </vt:variant>
      <vt:variant>
        <vt:i4>1703993</vt:i4>
      </vt:variant>
      <vt:variant>
        <vt:i4>296</vt:i4>
      </vt:variant>
      <vt:variant>
        <vt:i4>0</vt:i4>
      </vt:variant>
      <vt:variant>
        <vt:i4>5</vt:i4>
      </vt:variant>
      <vt:variant>
        <vt:lpwstr/>
      </vt:variant>
      <vt:variant>
        <vt:lpwstr>_Toc368853708</vt:lpwstr>
      </vt:variant>
      <vt:variant>
        <vt:i4>1703993</vt:i4>
      </vt:variant>
      <vt:variant>
        <vt:i4>290</vt:i4>
      </vt:variant>
      <vt:variant>
        <vt:i4>0</vt:i4>
      </vt:variant>
      <vt:variant>
        <vt:i4>5</vt:i4>
      </vt:variant>
      <vt:variant>
        <vt:lpwstr/>
      </vt:variant>
      <vt:variant>
        <vt:lpwstr>_Toc368853706</vt:lpwstr>
      </vt:variant>
      <vt:variant>
        <vt:i4>1703993</vt:i4>
      </vt:variant>
      <vt:variant>
        <vt:i4>284</vt:i4>
      </vt:variant>
      <vt:variant>
        <vt:i4>0</vt:i4>
      </vt:variant>
      <vt:variant>
        <vt:i4>5</vt:i4>
      </vt:variant>
      <vt:variant>
        <vt:lpwstr/>
      </vt:variant>
      <vt:variant>
        <vt:lpwstr>_Toc368853705</vt:lpwstr>
      </vt:variant>
      <vt:variant>
        <vt:i4>1703993</vt:i4>
      </vt:variant>
      <vt:variant>
        <vt:i4>278</vt:i4>
      </vt:variant>
      <vt:variant>
        <vt:i4>0</vt:i4>
      </vt:variant>
      <vt:variant>
        <vt:i4>5</vt:i4>
      </vt:variant>
      <vt:variant>
        <vt:lpwstr/>
      </vt:variant>
      <vt:variant>
        <vt:lpwstr>_Toc368853704</vt:lpwstr>
      </vt:variant>
      <vt:variant>
        <vt:i4>1703993</vt:i4>
      </vt:variant>
      <vt:variant>
        <vt:i4>272</vt:i4>
      </vt:variant>
      <vt:variant>
        <vt:i4>0</vt:i4>
      </vt:variant>
      <vt:variant>
        <vt:i4>5</vt:i4>
      </vt:variant>
      <vt:variant>
        <vt:lpwstr/>
      </vt:variant>
      <vt:variant>
        <vt:lpwstr>_Toc368853703</vt:lpwstr>
      </vt:variant>
      <vt:variant>
        <vt:i4>1703993</vt:i4>
      </vt:variant>
      <vt:variant>
        <vt:i4>266</vt:i4>
      </vt:variant>
      <vt:variant>
        <vt:i4>0</vt:i4>
      </vt:variant>
      <vt:variant>
        <vt:i4>5</vt:i4>
      </vt:variant>
      <vt:variant>
        <vt:lpwstr/>
      </vt:variant>
      <vt:variant>
        <vt:lpwstr>_Toc368853702</vt:lpwstr>
      </vt:variant>
      <vt:variant>
        <vt:i4>1703993</vt:i4>
      </vt:variant>
      <vt:variant>
        <vt:i4>260</vt:i4>
      </vt:variant>
      <vt:variant>
        <vt:i4>0</vt:i4>
      </vt:variant>
      <vt:variant>
        <vt:i4>5</vt:i4>
      </vt:variant>
      <vt:variant>
        <vt:lpwstr/>
      </vt:variant>
      <vt:variant>
        <vt:lpwstr>_Toc368853701</vt:lpwstr>
      </vt:variant>
      <vt:variant>
        <vt:i4>1703993</vt:i4>
      </vt:variant>
      <vt:variant>
        <vt:i4>254</vt:i4>
      </vt:variant>
      <vt:variant>
        <vt:i4>0</vt:i4>
      </vt:variant>
      <vt:variant>
        <vt:i4>5</vt:i4>
      </vt:variant>
      <vt:variant>
        <vt:lpwstr/>
      </vt:variant>
      <vt:variant>
        <vt:lpwstr>_Toc368853700</vt:lpwstr>
      </vt:variant>
      <vt:variant>
        <vt:i4>1245240</vt:i4>
      </vt:variant>
      <vt:variant>
        <vt:i4>248</vt:i4>
      </vt:variant>
      <vt:variant>
        <vt:i4>0</vt:i4>
      </vt:variant>
      <vt:variant>
        <vt:i4>5</vt:i4>
      </vt:variant>
      <vt:variant>
        <vt:lpwstr/>
      </vt:variant>
      <vt:variant>
        <vt:lpwstr>_Toc368853699</vt:lpwstr>
      </vt:variant>
      <vt:variant>
        <vt:i4>1245240</vt:i4>
      </vt:variant>
      <vt:variant>
        <vt:i4>242</vt:i4>
      </vt:variant>
      <vt:variant>
        <vt:i4>0</vt:i4>
      </vt:variant>
      <vt:variant>
        <vt:i4>5</vt:i4>
      </vt:variant>
      <vt:variant>
        <vt:lpwstr/>
      </vt:variant>
      <vt:variant>
        <vt:lpwstr>_Toc368853698</vt:lpwstr>
      </vt:variant>
      <vt:variant>
        <vt:i4>1245240</vt:i4>
      </vt:variant>
      <vt:variant>
        <vt:i4>236</vt:i4>
      </vt:variant>
      <vt:variant>
        <vt:i4>0</vt:i4>
      </vt:variant>
      <vt:variant>
        <vt:i4>5</vt:i4>
      </vt:variant>
      <vt:variant>
        <vt:lpwstr/>
      </vt:variant>
      <vt:variant>
        <vt:lpwstr>_Toc368853697</vt:lpwstr>
      </vt:variant>
      <vt:variant>
        <vt:i4>1245240</vt:i4>
      </vt:variant>
      <vt:variant>
        <vt:i4>230</vt:i4>
      </vt:variant>
      <vt:variant>
        <vt:i4>0</vt:i4>
      </vt:variant>
      <vt:variant>
        <vt:i4>5</vt:i4>
      </vt:variant>
      <vt:variant>
        <vt:lpwstr/>
      </vt:variant>
      <vt:variant>
        <vt:lpwstr>_Toc368853696</vt:lpwstr>
      </vt:variant>
      <vt:variant>
        <vt:i4>1245240</vt:i4>
      </vt:variant>
      <vt:variant>
        <vt:i4>224</vt:i4>
      </vt:variant>
      <vt:variant>
        <vt:i4>0</vt:i4>
      </vt:variant>
      <vt:variant>
        <vt:i4>5</vt:i4>
      </vt:variant>
      <vt:variant>
        <vt:lpwstr/>
      </vt:variant>
      <vt:variant>
        <vt:lpwstr>_Toc368853695</vt:lpwstr>
      </vt:variant>
      <vt:variant>
        <vt:i4>1245240</vt:i4>
      </vt:variant>
      <vt:variant>
        <vt:i4>218</vt:i4>
      </vt:variant>
      <vt:variant>
        <vt:i4>0</vt:i4>
      </vt:variant>
      <vt:variant>
        <vt:i4>5</vt:i4>
      </vt:variant>
      <vt:variant>
        <vt:lpwstr/>
      </vt:variant>
      <vt:variant>
        <vt:lpwstr>_Toc368853693</vt:lpwstr>
      </vt:variant>
      <vt:variant>
        <vt:i4>1245240</vt:i4>
      </vt:variant>
      <vt:variant>
        <vt:i4>212</vt:i4>
      </vt:variant>
      <vt:variant>
        <vt:i4>0</vt:i4>
      </vt:variant>
      <vt:variant>
        <vt:i4>5</vt:i4>
      </vt:variant>
      <vt:variant>
        <vt:lpwstr/>
      </vt:variant>
      <vt:variant>
        <vt:lpwstr>_Toc368853692</vt:lpwstr>
      </vt:variant>
      <vt:variant>
        <vt:i4>1245240</vt:i4>
      </vt:variant>
      <vt:variant>
        <vt:i4>206</vt:i4>
      </vt:variant>
      <vt:variant>
        <vt:i4>0</vt:i4>
      </vt:variant>
      <vt:variant>
        <vt:i4>5</vt:i4>
      </vt:variant>
      <vt:variant>
        <vt:lpwstr/>
      </vt:variant>
      <vt:variant>
        <vt:lpwstr>_Toc368853691</vt:lpwstr>
      </vt:variant>
      <vt:variant>
        <vt:i4>1245240</vt:i4>
      </vt:variant>
      <vt:variant>
        <vt:i4>200</vt:i4>
      </vt:variant>
      <vt:variant>
        <vt:i4>0</vt:i4>
      </vt:variant>
      <vt:variant>
        <vt:i4>5</vt:i4>
      </vt:variant>
      <vt:variant>
        <vt:lpwstr/>
      </vt:variant>
      <vt:variant>
        <vt:lpwstr>_Toc368853690</vt:lpwstr>
      </vt:variant>
      <vt:variant>
        <vt:i4>1179704</vt:i4>
      </vt:variant>
      <vt:variant>
        <vt:i4>194</vt:i4>
      </vt:variant>
      <vt:variant>
        <vt:i4>0</vt:i4>
      </vt:variant>
      <vt:variant>
        <vt:i4>5</vt:i4>
      </vt:variant>
      <vt:variant>
        <vt:lpwstr/>
      </vt:variant>
      <vt:variant>
        <vt:lpwstr>_Toc368853689</vt:lpwstr>
      </vt:variant>
      <vt:variant>
        <vt:i4>1179704</vt:i4>
      </vt:variant>
      <vt:variant>
        <vt:i4>188</vt:i4>
      </vt:variant>
      <vt:variant>
        <vt:i4>0</vt:i4>
      </vt:variant>
      <vt:variant>
        <vt:i4>5</vt:i4>
      </vt:variant>
      <vt:variant>
        <vt:lpwstr/>
      </vt:variant>
      <vt:variant>
        <vt:lpwstr>_Toc368853688</vt:lpwstr>
      </vt:variant>
      <vt:variant>
        <vt:i4>1179704</vt:i4>
      </vt:variant>
      <vt:variant>
        <vt:i4>182</vt:i4>
      </vt:variant>
      <vt:variant>
        <vt:i4>0</vt:i4>
      </vt:variant>
      <vt:variant>
        <vt:i4>5</vt:i4>
      </vt:variant>
      <vt:variant>
        <vt:lpwstr/>
      </vt:variant>
      <vt:variant>
        <vt:lpwstr>_Toc368853687</vt:lpwstr>
      </vt:variant>
      <vt:variant>
        <vt:i4>1179704</vt:i4>
      </vt:variant>
      <vt:variant>
        <vt:i4>176</vt:i4>
      </vt:variant>
      <vt:variant>
        <vt:i4>0</vt:i4>
      </vt:variant>
      <vt:variant>
        <vt:i4>5</vt:i4>
      </vt:variant>
      <vt:variant>
        <vt:lpwstr/>
      </vt:variant>
      <vt:variant>
        <vt:lpwstr>_Toc368853686</vt:lpwstr>
      </vt:variant>
      <vt:variant>
        <vt:i4>1179704</vt:i4>
      </vt:variant>
      <vt:variant>
        <vt:i4>170</vt:i4>
      </vt:variant>
      <vt:variant>
        <vt:i4>0</vt:i4>
      </vt:variant>
      <vt:variant>
        <vt:i4>5</vt:i4>
      </vt:variant>
      <vt:variant>
        <vt:lpwstr/>
      </vt:variant>
      <vt:variant>
        <vt:lpwstr>_Toc368853685</vt:lpwstr>
      </vt:variant>
      <vt:variant>
        <vt:i4>1179704</vt:i4>
      </vt:variant>
      <vt:variant>
        <vt:i4>164</vt:i4>
      </vt:variant>
      <vt:variant>
        <vt:i4>0</vt:i4>
      </vt:variant>
      <vt:variant>
        <vt:i4>5</vt:i4>
      </vt:variant>
      <vt:variant>
        <vt:lpwstr/>
      </vt:variant>
      <vt:variant>
        <vt:lpwstr>_Toc368853684</vt:lpwstr>
      </vt:variant>
      <vt:variant>
        <vt:i4>1179704</vt:i4>
      </vt:variant>
      <vt:variant>
        <vt:i4>158</vt:i4>
      </vt:variant>
      <vt:variant>
        <vt:i4>0</vt:i4>
      </vt:variant>
      <vt:variant>
        <vt:i4>5</vt:i4>
      </vt:variant>
      <vt:variant>
        <vt:lpwstr/>
      </vt:variant>
      <vt:variant>
        <vt:lpwstr>_Toc368853682</vt:lpwstr>
      </vt:variant>
      <vt:variant>
        <vt:i4>1179704</vt:i4>
      </vt:variant>
      <vt:variant>
        <vt:i4>152</vt:i4>
      </vt:variant>
      <vt:variant>
        <vt:i4>0</vt:i4>
      </vt:variant>
      <vt:variant>
        <vt:i4>5</vt:i4>
      </vt:variant>
      <vt:variant>
        <vt:lpwstr/>
      </vt:variant>
      <vt:variant>
        <vt:lpwstr>_Toc368853681</vt:lpwstr>
      </vt:variant>
      <vt:variant>
        <vt:i4>1179704</vt:i4>
      </vt:variant>
      <vt:variant>
        <vt:i4>146</vt:i4>
      </vt:variant>
      <vt:variant>
        <vt:i4>0</vt:i4>
      </vt:variant>
      <vt:variant>
        <vt:i4>5</vt:i4>
      </vt:variant>
      <vt:variant>
        <vt:lpwstr/>
      </vt:variant>
      <vt:variant>
        <vt:lpwstr>_Toc368853680</vt:lpwstr>
      </vt:variant>
      <vt:variant>
        <vt:i4>1900600</vt:i4>
      </vt:variant>
      <vt:variant>
        <vt:i4>140</vt:i4>
      </vt:variant>
      <vt:variant>
        <vt:i4>0</vt:i4>
      </vt:variant>
      <vt:variant>
        <vt:i4>5</vt:i4>
      </vt:variant>
      <vt:variant>
        <vt:lpwstr/>
      </vt:variant>
      <vt:variant>
        <vt:lpwstr>_Toc368853679</vt:lpwstr>
      </vt:variant>
      <vt:variant>
        <vt:i4>1900600</vt:i4>
      </vt:variant>
      <vt:variant>
        <vt:i4>134</vt:i4>
      </vt:variant>
      <vt:variant>
        <vt:i4>0</vt:i4>
      </vt:variant>
      <vt:variant>
        <vt:i4>5</vt:i4>
      </vt:variant>
      <vt:variant>
        <vt:lpwstr/>
      </vt:variant>
      <vt:variant>
        <vt:lpwstr>_Toc368853678</vt:lpwstr>
      </vt:variant>
      <vt:variant>
        <vt:i4>1900600</vt:i4>
      </vt:variant>
      <vt:variant>
        <vt:i4>128</vt:i4>
      </vt:variant>
      <vt:variant>
        <vt:i4>0</vt:i4>
      </vt:variant>
      <vt:variant>
        <vt:i4>5</vt:i4>
      </vt:variant>
      <vt:variant>
        <vt:lpwstr/>
      </vt:variant>
      <vt:variant>
        <vt:lpwstr>_Toc368853677</vt:lpwstr>
      </vt:variant>
      <vt:variant>
        <vt:i4>1900600</vt:i4>
      </vt:variant>
      <vt:variant>
        <vt:i4>122</vt:i4>
      </vt:variant>
      <vt:variant>
        <vt:i4>0</vt:i4>
      </vt:variant>
      <vt:variant>
        <vt:i4>5</vt:i4>
      </vt:variant>
      <vt:variant>
        <vt:lpwstr/>
      </vt:variant>
      <vt:variant>
        <vt:lpwstr>_Toc368853676</vt:lpwstr>
      </vt:variant>
      <vt:variant>
        <vt:i4>1900600</vt:i4>
      </vt:variant>
      <vt:variant>
        <vt:i4>116</vt:i4>
      </vt:variant>
      <vt:variant>
        <vt:i4>0</vt:i4>
      </vt:variant>
      <vt:variant>
        <vt:i4>5</vt:i4>
      </vt:variant>
      <vt:variant>
        <vt:lpwstr/>
      </vt:variant>
      <vt:variant>
        <vt:lpwstr>_Toc368853675</vt:lpwstr>
      </vt:variant>
      <vt:variant>
        <vt:i4>1900600</vt:i4>
      </vt:variant>
      <vt:variant>
        <vt:i4>110</vt:i4>
      </vt:variant>
      <vt:variant>
        <vt:i4>0</vt:i4>
      </vt:variant>
      <vt:variant>
        <vt:i4>5</vt:i4>
      </vt:variant>
      <vt:variant>
        <vt:lpwstr/>
      </vt:variant>
      <vt:variant>
        <vt:lpwstr>_Toc368853674</vt:lpwstr>
      </vt:variant>
      <vt:variant>
        <vt:i4>1900600</vt:i4>
      </vt:variant>
      <vt:variant>
        <vt:i4>104</vt:i4>
      </vt:variant>
      <vt:variant>
        <vt:i4>0</vt:i4>
      </vt:variant>
      <vt:variant>
        <vt:i4>5</vt:i4>
      </vt:variant>
      <vt:variant>
        <vt:lpwstr/>
      </vt:variant>
      <vt:variant>
        <vt:lpwstr>_Toc368853673</vt:lpwstr>
      </vt:variant>
      <vt:variant>
        <vt:i4>1900600</vt:i4>
      </vt:variant>
      <vt:variant>
        <vt:i4>98</vt:i4>
      </vt:variant>
      <vt:variant>
        <vt:i4>0</vt:i4>
      </vt:variant>
      <vt:variant>
        <vt:i4>5</vt:i4>
      </vt:variant>
      <vt:variant>
        <vt:lpwstr/>
      </vt:variant>
      <vt:variant>
        <vt:lpwstr>_Toc368853672</vt:lpwstr>
      </vt:variant>
      <vt:variant>
        <vt:i4>1900600</vt:i4>
      </vt:variant>
      <vt:variant>
        <vt:i4>92</vt:i4>
      </vt:variant>
      <vt:variant>
        <vt:i4>0</vt:i4>
      </vt:variant>
      <vt:variant>
        <vt:i4>5</vt:i4>
      </vt:variant>
      <vt:variant>
        <vt:lpwstr/>
      </vt:variant>
      <vt:variant>
        <vt:lpwstr>_Toc368853671</vt:lpwstr>
      </vt:variant>
      <vt:variant>
        <vt:i4>1835064</vt:i4>
      </vt:variant>
      <vt:variant>
        <vt:i4>86</vt:i4>
      </vt:variant>
      <vt:variant>
        <vt:i4>0</vt:i4>
      </vt:variant>
      <vt:variant>
        <vt:i4>5</vt:i4>
      </vt:variant>
      <vt:variant>
        <vt:lpwstr/>
      </vt:variant>
      <vt:variant>
        <vt:lpwstr>_Toc368853668</vt:lpwstr>
      </vt:variant>
      <vt:variant>
        <vt:i4>1835064</vt:i4>
      </vt:variant>
      <vt:variant>
        <vt:i4>80</vt:i4>
      </vt:variant>
      <vt:variant>
        <vt:i4>0</vt:i4>
      </vt:variant>
      <vt:variant>
        <vt:i4>5</vt:i4>
      </vt:variant>
      <vt:variant>
        <vt:lpwstr/>
      </vt:variant>
      <vt:variant>
        <vt:lpwstr>_Toc368853667</vt:lpwstr>
      </vt:variant>
      <vt:variant>
        <vt:i4>1835064</vt:i4>
      </vt:variant>
      <vt:variant>
        <vt:i4>74</vt:i4>
      </vt:variant>
      <vt:variant>
        <vt:i4>0</vt:i4>
      </vt:variant>
      <vt:variant>
        <vt:i4>5</vt:i4>
      </vt:variant>
      <vt:variant>
        <vt:lpwstr/>
      </vt:variant>
      <vt:variant>
        <vt:lpwstr>_Toc368853666</vt:lpwstr>
      </vt:variant>
      <vt:variant>
        <vt:i4>1835064</vt:i4>
      </vt:variant>
      <vt:variant>
        <vt:i4>68</vt:i4>
      </vt:variant>
      <vt:variant>
        <vt:i4>0</vt:i4>
      </vt:variant>
      <vt:variant>
        <vt:i4>5</vt:i4>
      </vt:variant>
      <vt:variant>
        <vt:lpwstr/>
      </vt:variant>
      <vt:variant>
        <vt:lpwstr>_Toc368853665</vt:lpwstr>
      </vt:variant>
      <vt:variant>
        <vt:i4>1835064</vt:i4>
      </vt:variant>
      <vt:variant>
        <vt:i4>62</vt:i4>
      </vt:variant>
      <vt:variant>
        <vt:i4>0</vt:i4>
      </vt:variant>
      <vt:variant>
        <vt:i4>5</vt:i4>
      </vt:variant>
      <vt:variant>
        <vt:lpwstr/>
      </vt:variant>
      <vt:variant>
        <vt:lpwstr>_Toc368853664</vt:lpwstr>
      </vt:variant>
      <vt:variant>
        <vt:i4>1835064</vt:i4>
      </vt:variant>
      <vt:variant>
        <vt:i4>56</vt:i4>
      </vt:variant>
      <vt:variant>
        <vt:i4>0</vt:i4>
      </vt:variant>
      <vt:variant>
        <vt:i4>5</vt:i4>
      </vt:variant>
      <vt:variant>
        <vt:lpwstr/>
      </vt:variant>
      <vt:variant>
        <vt:lpwstr>_Toc368853663</vt:lpwstr>
      </vt:variant>
      <vt:variant>
        <vt:i4>1835064</vt:i4>
      </vt:variant>
      <vt:variant>
        <vt:i4>50</vt:i4>
      </vt:variant>
      <vt:variant>
        <vt:i4>0</vt:i4>
      </vt:variant>
      <vt:variant>
        <vt:i4>5</vt:i4>
      </vt:variant>
      <vt:variant>
        <vt:lpwstr/>
      </vt:variant>
      <vt:variant>
        <vt:lpwstr>_Toc368853662</vt:lpwstr>
      </vt:variant>
      <vt:variant>
        <vt:i4>1835064</vt:i4>
      </vt:variant>
      <vt:variant>
        <vt:i4>44</vt:i4>
      </vt:variant>
      <vt:variant>
        <vt:i4>0</vt:i4>
      </vt:variant>
      <vt:variant>
        <vt:i4>5</vt:i4>
      </vt:variant>
      <vt:variant>
        <vt:lpwstr/>
      </vt:variant>
      <vt:variant>
        <vt:lpwstr>_Toc368853661</vt:lpwstr>
      </vt:variant>
      <vt:variant>
        <vt:i4>1835064</vt:i4>
      </vt:variant>
      <vt:variant>
        <vt:i4>38</vt:i4>
      </vt:variant>
      <vt:variant>
        <vt:i4>0</vt:i4>
      </vt:variant>
      <vt:variant>
        <vt:i4>5</vt:i4>
      </vt:variant>
      <vt:variant>
        <vt:lpwstr/>
      </vt:variant>
      <vt:variant>
        <vt:lpwstr>_Toc368853660</vt:lpwstr>
      </vt:variant>
      <vt:variant>
        <vt:i4>2031672</vt:i4>
      </vt:variant>
      <vt:variant>
        <vt:i4>32</vt:i4>
      </vt:variant>
      <vt:variant>
        <vt:i4>0</vt:i4>
      </vt:variant>
      <vt:variant>
        <vt:i4>5</vt:i4>
      </vt:variant>
      <vt:variant>
        <vt:lpwstr/>
      </vt:variant>
      <vt:variant>
        <vt:lpwstr>_Toc368853659</vt:lpwstr>
      </vt:variant>
      <vt:variant>
        <vt:i4>2031672</vt:i4>
      </vt:variant>
      <vt:variant>
        <vt:i4>26</vt:i4>
      </vt:variant>
      <vt:variant>
        <vt:i4>0</vt:i4>
      </vt:variant>
      <vt:variant>
        <vt:i4>5</vt:i4>
      </vt:variant>
      <vt:variant>
        <vt:lpwstr/>
      </vt:variant>
      <vt:variant>
        <vt:lpwstr>_Toc368853658</vt:lpwstr>
      </vt:variant>
      <vt:variant>
        <vt:i4>2031672</vt:i4>
      </vt:variant>
      <vt:variant>
        <vt:i4>20</vt:i4>
      </vt:variant>
      <vt:variant>
        <vt:i4>0</vt:i4>
      </vt:variant>
      <vt:variant>
        <vt:i4>5</vt:i4>
      </vt:variant>
      <vt:variant>
        <vt:lpwstr/>
      </vt:variant>
      <vt:variant>
        <vt:lpwstr>_Toc368853653</vt:lpwstr>
      </vt:variant>
      <vt:variant>
        <vt:i4>2031672</vt:i4>
      </vt:variant>
      <vt:variant>
        <vt:i4>14</vt:i4>
      </vt:variant>
      <vt:variant>
        <vt:i4>0</vt:i4>
      </vt:variant>
      <vt:variant>
        <vt:i4>5</vt:i4>
      </vt:variant>
      <vt:variant>
        <vt:lpwstr/>
      </vt:variant>
      <vt:variant>
        <vt:lpwstr>_Toc368853652</vt:lpwstr>
      </vt:variant>
      <vt:variant>
        <vt:i4>2031672</vt:i4>
      </vt:variant>
      <vt:variant>
        <vt:i4>8</vt:i4>
      </vt:variant>
      <vt:variant>
        <vt:i4>0</vt:i4>
      </vt:variant>
      <vt:variant>
        <vt:i4>5</vt:i4>
      </vt:variant>
      <vt:variant>
        <vt:lpwstr/>
      </vt:variant>
      <vt:variant>
        <vt:lpwstr>_Toc368853651</vt:lpwstr>
      </vt:variant>
      <vt:variant>
        <vt:i4>2031672</vt:i4>
      </vt:variant>
      <vt:variant>
        <vt:i4>2</vt:i4>
      </vt:variant>
      <vt:variant>
        <vt:i4>0</vt:i4>
      </vt:variant>
      <vt:variant>
        <vt:i4>5</vt:i4>
      </vt:variant>
      <vt:variant>
        <vt:lpwstr/>
      </vt:variant>
      <vt:variant>
        <vt:lpwstr>_Toc368853650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P802.15 IG THz TED</dc:title>
  <dc:creator>Sridhar Rajagopal</dc:creator>
  <cp:lastModifiedBy>Holcomb, Jay</cp:lastModifiedBy>
  <cp:revision>5</cp:revision>
  <cp:lastPrinted>2013-02-07T14:59:00Z</cp:lastPrinted>
  <dcterms:created xsi:type="dcterms:W3CDTF">2016-03-17T00:28:00Z</dcterms:created>
  <dcterms:modified xsi:type="dcterms:W3CDTF">2016-03-17T00:34:00Z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7</vt:lpwstr>
  </property>
</Properties>
</file>