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29D" w:rsidRDefault="0054029D" w:rsidP="0054029D">
      <w:pPr>
        <w:pStyle w:val="Title"/>
        <w:jc w:val="left"/>
      </w:pP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54029D" w:rsidTr="002E4FCB">
        <w:trPr>
          <w:cantSplit/>
        </w:trPr>
        <w:tc>
          <w:tcPr>
            <w:tcW w:w="6580" w:type="dxa"/>
            <w:vAlign w:val="center"/>
          </w:tcPr>
          <w:p w:rsidR="0054029D" w:rsidRPr="00D8032B" w:rsidRDefault="0054029D" w:rsidP="002E4FCB">
            <w:pPr>
              <w:shd w:val="solid" w:color="FFFFFF" w:fill="FFFFFF"/>
              <w:spacing w:before="0"/>
              <w:rPr>
                <w:rFonts w:ascii="Verdana" w:hAnsi="Verdana" w:cs="Times New Roman Bold"/>
                <w:b/>
                <w:bCs/>
                <w:sz w:val="26"/>
                <w:szCs w:val="26"/>
              </w:rPr>
            </w:pPr>
            <w:bookmarkStart w:id="0" w:name="OLE_LINK11"/>
            <w:r>
              <w:rPr>
                <w:rFonts w:ascii="Verdana" w:hAnsi="Verdana" w:cs="Times New Roman Bold"/>
                <w:b/>
                <w:bCs/>
                <w:sz w:val="26"/>
                <w:szCs w:val="26"/>
              </w:rPr>
              <w:t>Radiocommunication Study Groups</w:t>
            </w:r>
          </w:p>
        </w:tc>
        <w:tc>
          <w:tcPr>
            <w:tcW w:w="3451" w:type="dxa"/>
          </w:tcPr>
          <w:p w:rsidR="0054029D" w:rsidRDefault="006F42CA" w:rsidP="002E4FCB">
            <w:pPr>
              <w:shd w:val="solid" w:color="FFFFFF" w:fill="FFFFFF"/>
              <w:spacing w:before="0" w:line="240" w:lineRule="atLeast"/>
            </w:pPr>
            <w:r>
              <w:rPr>
                <w:noProof/>
                <w:lang w:val="en-US" w:eastAsia="ko-KR"/>
              </w:rPr>
              <w:drawing>
                <wp:inline distT="0" distB="0" distL="0" distR="0" wp14:anchorId="3C30555A" wp14:editId="25473ECE">
                  <wp:extent cx="1760220" cy="746760"/>
                  <wp:effectExtent l="1905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54029D" w:rsidRPr="0051782D" w:rsidTr="002E4FCB">
        <w:trPr>
          <w:cantSplit/>
        </w:trPr>
        <w:tc>
          <w:tcPr>
            <w:tcW w:w="6580" w:type="dxa"/>
            <w:tcBorders>
              <w:bottom w:val="single" w:sz="12" w:space="0" w:color="auto"/>
            </w:tcBorders>
          </w:tcPr>
          <w:p w:rsidR="0054029D" w:rsidRPr="0051782D" w:rsidRDefault="0054029D" w:rsidP="002E4FCB">
            <w:pPr>
              <w:shd w:val="solid" w:color="FFFFFF" w:fill="FFFFFF"/>
              <w:spacing w:before="0" w:after="48"/>
              <w:rPr>
                <w:rFonts w:ascii="Verdana" w:hAnsi="Verdana" w:cs="Times New Roman Bold"/>
                <w:b/>
                <w:szCs w:val="22"/>
              </w:rPr>
            </w:pPr>
          </w:p>
        </w:tc>
        <w:tc>
          <w:tcPr>
            <w:tcW w:w="3451" w:type="dxa"/>
            <w:tcBorders>
              <w:bottom w:val="single" w:sz="12" w:space="0" w:color="auto"/>
            </w:tcBorders>
          </w:tcPr>
          <w:p w:rsidR="0054029D" w:rsidRPr="0051782D" w:rsidRDefault="0054029D" w:rsidP="002E4FCB">
            <w:pPr>
              <w:shd w:val="solid" w:color="FFFFFF" w:fill="FFFFFF"/>
              <w:spacing w:before="0" w:after="48" w:line="240" w:lineRule="atLeast"/>
              <w:rPr>
                <w:szCs w:val="22"/>
                <w:lang w:val="en-US"/>
              </w:rPr>
            </w:pPr>
          </w:p>
        </w:tc>
      </w:tr>
      <w:tr w:rsidR="0054029D" w:rsidTr="002E4FCB">
        <w:trPr>
          <w:cantSplit/>
        </w:trPr>
        <w:tc>
          <w:tcPr>
            <w:tcW w:w="6580" w:type="dxa"/>
            <w:tcBorders>
              <w:top w:val="single" w:sz="12" w:space="0" w:color="auto"/>
            </w:tcBorders>
          </w:tcPr>
          <w:p w:rsidR="0054029D" w:rsidRPr="0051782D" w:rsidRDefault="0054029D" w:rsidP="002E4FCB">
            <w:pPr>
              <w:shd w:val="solid" w:color="FFFFFF" w:fill="FFFFFF"/>
              <w:spacing w:before="0" w:after="48"/>
              <w:rPr>
                <w:rFonts w:ascii="Verdana" w:hAnsi="Verdana" w:cs="Times New Roman Bold"/>
                <w:bCs/>
                <w:szCs w:val="22"/>
              </w:rPr>
            </w:pPr>
          </w:p>
        </w:tc>
        <w:tc>
          <w:tcPr>
            <w:tcW w:w="3451" w:type="dxa"/>
            <w:tcBorders>
              <w:top w:val="single" w:sz="12" w:space="0" w:color="auto"/>
            </w:tcBorders>
          </w:tcPr>
          <w:p w:rsidR="0054029D" w:rsidRPr="00710D66" w:rsidRDefault="0054029D" w:rsidP="002E4FCB">
            <w:pPr>
              <w:shd w:val="solid" w:color="FFFFFF" w:fill="FFFFFF"/>
              <w:spacing w:before="0" w:after="48" w:line="240" w:lineRule="atLeast"/>
              <w:rPr>
                <w:lang w:val="en-US"/>
              </w:rPr>
            </w:pPr>
          </w:p>
        </w:tc>
      </w:tr>
      <w:tr w:rsidR="0054029D" w:rsidTr="002E4FCB">
        <w:trPr>
          <w:cantSplit/>
        </w:trPr>
        <w:tc>
          <w:tcPr>
            <w:tcW w:w="6580" w:type="dxa"/>
            <w:vMerge w:val="restart"/>
          </w:tcPr>
          <w:p w:rsidR="0054029D" w:rsidRPr="00982084" w:rsidRDefault="0054029D" w:rsidP="002E4FCB">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t xml:space="preserve">XX </w:t>
            </w:r>
            <w:r w:rsidR="0001690D">
              <w:rPr>
                <w:rFonts w:ascii="Verdana" w:hAnsi="Verdana"/>
                <w:sz w:val="20"/>
              </w:rPr>
              <w:t>May</w:t>
            </w:r>
            <w:r>
              <w:rPr>
                <w:rFonts w:ascii="Verdana" w:hAnsi="Verdana"/>
                <w:sz w:val="20"/>
              </w:rPr>
              <w:t xml:space="preserve"> 2014</w:t>
            </w:r>
          </w:p>
        </w:tc>
        <w:tc>
          <w:tcPr>
            <w:tcW w:w="3451" w:type="dxa"/>
          </w:tcPr>
          <w:p w:rsidR="0054029D" w:rsidRPr="00CA3452" w:rsidRDefault="0054029D" w:rsidP="002E4FCB">
            <w:pPr>
              <w:shd w:val="solid" w:color="FFFFFF" w:fill="FFFFFF"/>
              <w:spacing w:before="0" w:line="240" w:lineRule="atLeast"/>
              <w:rPr>
                <w:rFonts w:ascii="Verdana" w:hAnsi="Verdana"/>
                <w:sz w:val="20"/>
                <w:lang w:eastAsia="zh-CN"/>
              </w:rPr>
            </w:pPr>
            <w:r>
              <w:rPr>
                <w:rFonts w:ascii="Verdana" w:hAnsi="Verdana"/>
                <w:b/>
                <w:sz w:val="20"/>
                <w:lang w:eastAsia="zh-CN"/>
              </w:rPr>
              <w:t>Document 1A/</w:t>
            </w:r>
            <w:r w:rsidR="0001690D">
              <w:rPr>
                <w:rFonts w:ascii="Verdana" w:hAnsi="Verdana"/>
                <w:b/>
                <w:sz w:val="20"/>
                <w:lang w:eastAsia="zh-CN"/>
              </w:rPr>
              <w:t>IEEE-1</w:t>
            </w:r>
            <w:r>
              <w:rPr>
                <w:rFonts w:ascii="Verdana" w:hAnsi="Verdana"/>
                <w:b/>
                <w:sz w:val="20"/>
                <w:lang w:eastAsia="zh-CN"/>
              </w:rPr>
              <w:t>-E</w:t>
            </w:r>
          </w:p>
        </w:tc>
      </w:tr>
      <w:tr w:rsidR="0054029D" w:rsidTr="002E4FCB">
        <w:trPr>
          <w:cantSplit/>
        </w:trPr>
        <w:tc>
          <w:tcPr>
            <w:tcW w:w="6580" w:type="dxa"/>
            <w:vMerge/>
          </w:tcPr>
          <w:p w:rsidR="0054029D" w:rsidRDefault="0054029D" w:rsidP="002E4FCB">
            <w:pPr>
              <w:spacing w:before="60"/>
              <w:jc w:val="center"/>
              <w:rPr>
                <w:b/>
                <w:smallCaps/>
                <w:sz w:val="32"/>
                <w:lang w:eastAsia="zh-CN"/>
              </w:rPr>
            </w:pPr>
          </w:p>
        </w:tc>
        <w:tc>
          <w:tcPr>
            <w:tcW w:w="3451" w:type="dxa"/>
          </w:tcPr>
          <w:p w:rsidR="0054029D" w:rsidRPr="00CA3452" w:rsidRDefault="0054029D" w:rsidP="002E4FCB">
            <w:pPr>
              <w:shd w:val="solid" w:color="FFFFFF" w:fill="FFFFFF"/>
              <w:spacing w:before="0" w:line="240" w:lineRule="atLeast"/>
              <w:rPr>
                <w:rFonts w:ascii="Verdana" w:hAnsi="Verdana"/>
                <w:sz w:val="20"/>
                <w:lang w:eastAsia="zh-CN"/>
              </w:rPr>
            </w:pPr>
            <w:r>
              <w:rPr>
                <w:rFonts w:ascii="Verdana" w:hAnsi="Verdana"/>
                <w:b/>
                <w:sz w:val="20"/>
                <w:lang w:eastAsia="zh-CN"/>
              </w:rPr>
              <w:t>XX Jun 2014</w:t>
            </w:r>
          </w:p>
        </w:tc>
      </w:tr>
      <w:tr w:rsidR="0054029D" w:rsidTr="002E4FCB">
        <w:trPr>
          <w:cantSplit/>
        </w:trPr>
        <w:tc>
          <w:tcPr>
            <w:tcW w:w="6580" w:type="dxa"/>
            <w:vMerge/>
          </w:tcPr>
          <w:p w:rsidR="0054029D" w:rsidRDefault="0054029D" w:rsidP="002E4FCB">
            <w:pPr>
              <w:spacing w:before="60"/>
              <w:jc w:val="center"/>
              <w:rPr>
                <w:b/>
                <w:smallCaps/>
                <w:sz w:val="32"/>
                <w:lang w:eastAsia="zh-CN"/>
              </w:rPr>
            </w:pPr>
          </w:p>
        </w:tc>
        <w:tc>
          <w:tcPr>
            <w:tcW w:w="3451" w:type="dxa"/>
          </w:tcPr>
          <w:p w:rsidR="0054029D" w:rsidRPr="002F2811" w:rsidRDefault="0054029D" w:rsidP="002E4FCB">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tc>
      </w:tr>
      <w:tr w:rsidR="0054029D" w:rsidTr="002E4FCB">
        <w:trPr>
          <w:cantSplit/>
        </w:trPr>
        <w:tc>
          <w:tcPr>
            <w:tcW w:w="10031" w:type="dxa"/>
            <w:gridSpan w:val="2"/>
          </w:tcPr>
          <w:p w:rsidR="0054029D" w:rsidRDefault="0054029D" w:rsidP="002E4FCB">
            <w:pPr>
              <w:pStyle w:val="Source"/>
              <w:rPr>
                <w:lang w:eastAsia="zh-CN"/>
              </w:rPr>
            </w:pPr>
            <w:r>
              <w:rPr>
                <w:lang w:eastAsia="zh-CN"/>
              </w:rPr>
              <w:t xml:space="preserve">Institute </w:t>
            </w:r>
            <w:r>
              <w:t>of Electrical and Electronics Engineers</w:t>
            </w:r>
          </w:p>
        </w:tc>
      </w:tr>
      <w:tr w:rsidR="0054029D" w:rsidTr="002E4FCB">
        <w:trPr>
          <w:cantSplit/>
        </w:trPr>
        <w:tc>
          <w:tcPr>
            <w:tcW w:w="10031" w:type="dxa"/>
            <w:gridSpan w:val="2"/>
          </w:tcPr>
          <w:p w:rsidR="0054029D" w:rsidRPr="00AB55BD" w:rsidRDefault="0054029D" w:rsidP="002E4FCB">
            <w:pPr>
              <w:pStyle w:val="Title1"/>
            </w:pPr>
            <w:bookmarkStart w:id="1" w:name="OLE_LINK10"/>
            <w:r>
              <w:t>Comments on</w:t>
            </w:r>
            <w:r w:rsidRPr="005404F3">
              <w:rPr>
                <w:rFonts w:eastAsia="Batang"/>
                <w:lang w:val="en-US"/>
              </w:rPr>
              <w:t xml:space="preserve"> Working Document toward</w:t>
            </w:r>
            <w:r>
              <w:rPr>
                <w:rFonts w:eastAsia="Batang"/>
                <w:lang w:val="en-US"/>
              </w:rPr>
              <w:t>s</w:t>
            </w:r>
            <w:r w:rsidRPr="005404F3">
              <w:rPr>
                <w:rFonts w:eastAsia="Batang"/>
                <w:lang w:val="en-US"/>
              </w:rPr>
              <w:t xml:space="preserve"> a </w:t>
            </w:r>
            <w:r>
              <w:rPr>
                <w:rFonts w:eastAsia="Batang"/>
                <w:lang w:val="en-US"/>
              </w:rPr>
              <w:br/>
            </w:r>
            <w:r w:rsidRPr="005404F3">
              <w:rPr>
                <w:rFonts w:eastAsia="Batang"/>
                <w:lang w:val="en-US"/>
              </w:rPr>
              <w:t>P</w:t>
            </w:r>
            <w:r>
              <w:rPr>
                <w:rFonts w:eastAsia="Batang"/>
                <w:lang w:val="en-US"/>
              </w:rPr>
              <w:t xml:space="preserve">reliminary </w:t>
            </w:r>
            <w:r w:rsidRPr="005404F3">
              <w:rPr>
                <w:rFonts w:eastAsia="Batang"/>
                <w:lang w:val="en-US"/>
              </w:rPr>
              <w:t>D</w:t>
            </w:r>
            <w:r>
              <w:rPr>
                <w:rFonts w:eastAsia="Batang"/>
                <w:lang w:val="en-US"/>
              </w:rPr>
              <w:t xml:space="preserve">raft </w:t>
            </w:r>
            <w:r w:rsidRPr="005404F3">
              <w:rPr>
                <w:rFonts w:eastAsia="Batang"/>
                <w:lang w:val="en-US"/>
              </w:rPr>
              <w:t>N</w:t>
            </w:r>
            <w:r>
              <w:rPr>
                <w:rFonts w:eastAsia="Batang"/>
                <w:lang w:val="en-US"/>
              </w:rPr>
              <w:t>ew</w:t>
            </w:r>
            <w:r w:rsidRPr="005404F3">
              <w:rPr>
                <w:rFonts w:eastAsia="Batang"/>
                <w:lang w:val="en-US"/>
              </w:rPr>
              <w:t xml:space="preserve"> REPORT ITU-R SM.[SMART_GRID]</w:t>
            </w:r>
            <w:bookmarkEnd w:id="1"/>
          </w:p>
        </w:tc>
      </w:tr>
      <w:tr w:rsidR="0054029D" w:rsidTr="002E4FCB">
        <w:trPr>
          <w:cantSplit/>
        </w:trPr>
        <w:tc>
          <w:tcPr>
            <w:tcW w:w="10031" w:type="dxa"/>
            <w:gridSpan w:val="2"/>
          </w:tcPr>
          <w:p w:rsidR="0054029D" w:rsidRDefault="0054029D" w:rsidP="002E4FCB">
            <w:pPr>
              <w:pStyle w:val="Title1"/>
              <w:rPr>
                <w:lang w:eastAsia="zh-CN"/>
              </w:rPr>
            </w:pPr>
          </w:p>
        </w:tc>
      </w:tr>
    </w:tbl>
    <w:bookmarkEnd w:id="0"/>
    <w:p w:rsidR="0054029D" w:rsidRDefault="0054029D" w:rsidP="0054029D">
      <w:pPr>
        <w:pStyle w:val="Heading1"/>
        <w:rPr>
          <w:lang w:val="en-US"/>
        </w:rPr>
      </w:pPr>
      <w:r>
        <w:rPr>
          <w:lang w:val="en-US"/>
        </w:rPr>
        <w:t>1</w:t>
      </w:r>
      <w:r>
        <w:rPr>
          <w:lang w:val="en-US"/>
        </w:rPr>
        <w:tab/>
        <w:t>Source information</w:t>
      </w:r>
    </w:p>
    <w:p w:rsidR="0054029D" w:rsidRDefault="0054029D" w:rsidP="0054029D">
      <w:pPr>
        <w:rPr>
          <w:b/>
        </w:rPr>
      </w:pPr>
      <w:bookmarkStart w:id="2" w:name="OLE_LINK169"/>
      <w:r>
        <w:t xml:space="preserve">This contribution was developed by the </w:t>
      </w:r>
      <w:bookmarkStart w:id="3" w:name="OLE_LINK66"/>
      <w:r>
        <w:t xml:space="preserve">IEEE 802.24 Technical Advisory Group on wireless metropolitan area networks and the IEEE 802.18 </w:t>
      </w:r>
      <w:bookmarkEnd w:id="3"/>
      <w:r>
        <w:t>Radio Regulatory Technical Advisory Group, in accordance with the IEEE 802 policies and procedures, and represents the view of IEEE 802.</w:t>
      </w:r>
    </w:p>
    <w:p w:rsidR="0054029D" w:rsidRDefault="0054029D" w:rsidP="0054029D">
      <w:pPr>
        <w:rPr>
          <w:b/>
        </w:rPr>
      </w:pPr>
    </w:p>
    <w:p w:rsidR="0054029D" w:rsidRPr="00075E8C" w:rsidRDefault="0054029D" w:rsidP="0054029D">
      <w:pPr>
        <w:pStyle w:val="Heading1"/>
        <w:rPr>
          <w:lang w:val="en-US"/>
        </w:rPr>
      </w:pPr>
      <w:r>
        <w:rPr>
          <w:lang w:val="en-US"/>
        </w:rPr>
        <w:t>2</w:t>
      </w:r>
      <w:r>
        <w:rPr>
          <w:lang w:val="en-US"/>
        </w:rPr>
        <w:tab/>
      </w:r>
      <w:bookmarkStart w:id="4" w:name="OLE_LINK166"/>
      <w:r>
        <w:rPr>
          <w:lang w:val="en-US"/>
        </w:rPr>
        <w:t>Background</w:t>
      </w:r>
    </w:p>
    <w:bookmarkEnd w:id="2"/>
    <w:p w:rsidR="0054029D" w:rsidRDefault="0054029D" w:rsidP="0054029D">
      <w:r>
        <w:t xml:space="preserve">IEEE 802 has reviewed the working document provided in annex 1 to 1A/105 and provides the comments in the attachment. </w:t>
      </w:r>
    </w:p>
    <w:p w:rsidR="0054029D" w:rsidRDefault="0054029D" w:rsidP="0054029D">
      <w:pPr>
        <w:pStyle w:val="Heading1"/>
        <w:ind w:left="0" w:firstLine="0"/>
        <w:rPr>
          <w:lang w:eastAsia="ja-JP"/>
        </w:rPr>
      </w:pPr>
      <w:bookmarkStart w:id="5" w:name="OLE_LINK7"/>
      <w:bookmarkEnd w:id="4"/>
    </w:p>
    <w:bookmarkEnd w:id="5"/>
    <w:p w:rsidR="0054029D" w:rsidRDefault="0054029D" w:rsidP="0054029D"/>
    <w:p w:rsidR="0054029D" w:rsidRDefault="0054029D" w:rsidP="0054029D">
      <w:pPr>
        <w:rPr>
          <w:lang w:val="en-US"/>
        </w:rPr>
      </w:pPr>
      <w:r w:rsidRPr="000B7819">
        <w:rPr>
          <w:b/>
          <w:bCs/>
          <w:lang w:val="en-US"/>
        </w:rPr>
        <w:t>Contact:</w:t>
      </w:r>
      <w:r>
        <w:rPr>
          <w:lang w:val="en-US"/>
        </w:rPr>
        <w:tab/>
        <w:t>Michael Lynch</w:t>
      </w:r>
      <w:r>
        <w:rPr>
          <w:lang w:val="en-US"/>
        </w:rPr>
        <w:br/>
      </w:r>
      <w:r w:rsidRPr="003A102C">
        <w:rPr>
          <w:b/>
          <w:bCs/>
          <w:lang w:val="en-US"/>
        </w:rPr>
        <w:t>E-mail:</w:t>
      </w:r>
      <w:r>
        <w:rPr>
          <w:lang w:val="en-US"/>
        </w:rPr>
        <w:tab/>
      </w:r>
      <w:hyperlink r:id="rId10" w:history="1">
        <w:r w:rsidRPr="00910360">
          <w:rPr>
            <w:rStyle w:val="Hyperlink"/>
            <w:lang w:val="en-US"/>
          </w:rPr>
          <w:t>freqmgr@ieee.org</w:t>
        </w:r>
      </w:hyperlink>
    </w:p>
    <w:p w:rsidR="0054029D" w:rsidRDefault="0054029D" w:rsidP="0054029D">
      <w:pPr>
        <w:rPr>
          <w:lang w:val="en-US"/>
        </w:rPr>
      </w:pPr>
    </w:p>
    <w:p w:rsidR="0054029D" w:rsidRPr="00A00004" w:rsidRDefault="0054029D" w:rsidP="0054029D">
      <w:pPr>
        <w:rPr>
          <w:lang w:val="en-US"/>
        </w:rPr>
      </w:pPr>
      <w:r>
        <w:rPr>
          <w:lang w:val="en-US"/>
        </w:rPr>
        <w:t>Attachment 1</w:t>
      </w:r>
    </w:p>
    <w:p w:rsidR="0054029D" w:rsidRDefault="0054029D">
      <w:pPr>
        <w:tabs>
          <w:tab w:val="clear" w:pos="1134"/>
          <w:tab w:val="clear" w:pos="1871"/>
          <w:tab w:val="clear" w:pos="2268"/>
        </w:tabs>
        <w:overflowPunct/>
        <w:autoSpaceDE/>
        <w:autoSpaceDN/>
        <w:adjustRightInd/>
        <w:spacing w:before="0"/>
        <w:textAlignment w:val="auto"/>
      </w:pPr>
    </w:p>
    <w:p w:rsidR="0054029D" w:rsidRDefault="0054029D">
      <w:pPr>
        <w:tabs>
          <w:tab w:val="clear" w:pos="1134"/>
          <w:tab w:val="clear" w:pos="1871"/>
          <w:tab w:val="clear" w:pos="2268"/>
        </w:tabs>
        <w:overflowPunct/>
        <w:autoSpaceDE/>
        <w:autoSpaceDN/>
        <w:adjustRightInd/>
        <w:spacing w:before="0"/>
        <w:textAlignment w:val="auto"/>
      </w:pPr>
      <w:r>
        <w:br w:type="page"/>
      </w:r>
    </w:p>
    <w:p w:rsidR="00FF3717" w:rsidRDefault="00FF3717"/>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FF3717">
        <w:trPr>
          <w:cantSplit/>
        </w:trPr>
        <w:tc>
          <w:tcPr>
            <w:tcW w:w="6580" w:type="dxa"/>
            <w:vAlign w:val="center"/>
          </w:tcPr>
          <w:p w:rsidR="00FF3717" w:rsidRPr="00D8032B" w:rsidRDefault="00FF3717"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FF3717" w:rsidRDefault="00840552" w:rsidP="00DF2E91">
            <w:pPr>
              <w:shd w:val="solid" w:color="FFFFFF" w:fill="FFFFFF"/>
              <w:spacing w:before="0" w:line="240" w:lineRule="atLeast"/>
            </w:pPr>
            <w:bookmarkStart w:id="6" w:name="ditulogo"/>
            <w:bookmarkEnd w:id="6"/>
            <w:r>
              <w:rPr>
                <w:noProof/>
                <w:lang w:val="en-US" w:eastAsia="ko-KR"/>
              </w:rPr>
              <w:drawing>
                <wp:inline distT="0" distB="0" distL="0" distR="0">
                  <wp:extent cx="1741170" cy="739775"/>
                  <wp:effectExtent l="0" t="0" r="0" b="317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41170" cy="739775"/>
                          </a:xfrm>
                          <a:prstGeom prst="rect">
                            <a:avLst/>
                          </a:prstGeom>
                          <a:noFill/>
                          <a:ln>
                            <a:noFill/>
                          </a:ln>
                        </pic:spPr>
                      </pic:pic>
                    </a:graphicData>
                  </a:graphic>
                </wp:inline>
              </w:drawing>
            </w:r>
          </w:p>
        </w:tc>
      </w:tr>
      <w:tr w:rsidR="00FF3717" w:rsidRPr="0051782D">
        <w:trPr>
          <w:cantSplit/>
        </w:trPr>
        <w:tc>
          <w:tcPr>
            <w:tcW w:w="6580" w:type="dxa"/>
            <w:tcBorders>
              <w:bottom w:val="single" w:sz="12" w:space="0" w:color="auto"/>
            </w:tcBorders>
          </w:tcPr>
          <w:p w:rsidR="00FF3717" w:rsidRPr="0051782D" w:rsidRDefault="00FF3717" w:rsidP="00A5173C">
            <w:pPr>
              <w:shd w:val="solid" w:color="FFFFFF" w:fill="FFFFFF"/>
              <w:spacing w:before="0" w:after="48"/>
              <w:rPr>
                <w:rFonts w:ascii="Verdana" w:hAnsi="Verdana" w:cs="Times New Roman Bold"/>
                <w:b/>
                <w:szCs w:val="22"/>
              </w:rPr>
            </w:pPr>
          </w:p>
        </w:tc>
        <w:tc>
          <w:tcPr>
            <w:tcW w:w="3451" w:type="dxa"/>
            <w:tcBorders>
              <w:bottom w:val="single" w:sz="12" w:space="0" w:color="auto"/>
            </w:tcBorders>
          </w:tcPr>
          <w:p w:rsidR="00FF3717" w:rsidRPr="0051782D" w:rsidRDefault="00FF3717" w:rsidP="00A5173C">
            <w:pPr>
              <w:shd w:val="solid" w:color="FFFFFF" w:fill="FFFFFF"/>
              <w:spacing w:before="0" w:after="48" w:line="240" w:lineRule="atLeast"/>
              <w:rPr>
                <w:szCs w:val="22"/>
                <w:lang w:val="en-US"/>
              </w:rPr>
            </w:pPr>
          </w:p>
        </w:tc>
      </w:tr>
      <w:tr w:rsidR="00FF3717">
        <w:trPr>
          <w:cantSplit/>
        </w:trPr>
        <w:tc>
          <w:tcPr>
            <w:tcW w:w="6580" w:type="dxa"/>
            <w:tcBorders>
              <w:top w:val="single" w:sz="12" w:space="0" w:color="auto"/>
            </w:tcBorders>
          </w:tcPr>
          <w:p w:rsidR="00FF3717" w:rsidRPr="0051782D" w:rsidRDefault="00FF3717" w:rsidP="00A5173C">
            <w:pPr>
              <w:shd w:val="solid" w:color="FFFFFF" w:fill="FFFFFF"/>
              <w:spacing w:before="0" w:after="48"/>
              <w:rPr>
                <w:rFonts w:ascii="Verdana" w:hAnsi="Verdana" w:cs="Times New Roman Bold"/>
                <w:bCs/>
                <w:szCs w:val="22"/>
              </w:rPr>
            </w:pPr>
          </w:p>
        </w:tc>
        <w:tc>
          <w:tcPr>
            <w:tcW w:w="3451" w:type="dxa"/>
            <w:tcBorders>
              <w:top w:val="single" w:sz="12" w:space="0" w:color="auto"/>
            </w:tcBorders>
          </w:tcPr>
          <w:p w:rsidR="00FF3717" w:rsidRPr="00710D66" w:rsidRDefault="00FF3717" w:rsidP="00A5173C">
            <w:pPr>
              <w:shd w:val="solid" w:color="FFFFFF" w:fill="FFFFFF"/>
              <w:spacing w:before="0" w:after="48" w:line="240" w:lineRule="atLeast"/>
              <w:rPr>
                <w:lang w:val="en-US"/>
              </w:rPr>
            </w:pPr>
          </w:p>
        </w:tc>
      </w:tr>
      <w:tr w:rsidR="00FF3717">
        <w:trPr>
          <w:cantSplit/>
        </w:trPr>
        <w:tc>
          <w:tcPr>
            <w:tcW w:w="6580" w:type="dxa"/>
            <w:vMerge w:val="restart"/>
          </w:tcPr>
          <w:p w:rsidR="00840552" w:rsidRPr="00840552" w:rsidRDefault="00840552" w:rsidP="00BD39EA">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7" w:name="recibido"/>
            <w:bookmarkStart w:id="8" w:name="dnum" w:colFirst="1" w:colLast="1"/>
            <w:bookmarkEnd w:id="7"/>
            <w:r w:rsidRPr="00840552">
              <w:rPr>
                <w:rFonts w:ascii="Verdana" w:hAnsi="Verdana"/>
                <w:sz w:val="20"/>
                <w:lang w:val="en-US"/>
              </w:rPr>
              <w:t>Source:</w:t>
            </w:r>
            <w:r>
              <w:rPr>
                <w:rFonts w:eastAsia="MS Mincho"/>
                <w:lang w:eastAsia="zh-CN"/>
              </w:rPr>
              <w:tab/>
            </w:r>
            <w:r w:rsidRPr="00840552">
              <w:rPr>
                <w:rFonts w:ascii="Verdana" w:hAnsi="Verdana"/>
                <w:sz w:val="20"/>
                <w:lang w:val="en-US"/>
              </w:rPr>
              <w:t>Document 1A/TEMP/</w:t>
            </w:r>
            <w:r>
              <w:rPr>
                <w:rFonts w:ascii="Verdana" w:hAnsi="Verdana"/>
                <w:sz w:val="20"/>
                <w:lang w:val="en-US"/>
              </w:rPr>
              <w:t>36</w:t>
            </w:r>
            <w:r w:rsidRPr="00840552">
              <w:rPr>
                <w:rFonts w:ascii="Verdana" w:hAnsi="Verdana"/>
                <w:sz w:val="20"/>
                <w:lang w:val="en-US"/>
              </w:rPr>
              <w:t xml:space="preserve"> (edited)</w:t>
            </w:r>
          </w:p>
          <w:p w:rsidR="00FF3717" w:rsidRPr="005404F3" w:rsidRDefault="00FF3717" w:rsidP="00DF2E91">
            <w:pPr>
              <w:shd w:val="solid" w:color="FFFFFF" w:fill="FFFFFF"/>
              <w:tabs>
                <w:tab w:val="clear" w:pos="1134"/>
                <w:tab w:val="clear" w:pos="1871"/>
                <w:tab w:val="clear" w:pos="2268"/>
              </w:tabs>
              <w:spacing w:after="120"/>
              <w:ind w:left="1134" w:hanging="1134"/>
              <w:rPr>
                <w:rFonts w:ascii="Verdana" w:hAnsi="Verdana"/>
                <w:sz w:val="20"/>
                <w:lang w:val="en-US"/>
              </w:rPr>
            </w:pPr>
            <w:r w:rsidRPr="005404F3">
              <w:rPr>
                <w:rFonts w:ascii="Verdana" w:eastAsia="Batang" w:hAnsi="Verdana"/>
                <w:sz w:val="20"/>
              </w:rPr>
              <w:t>Subject:</w:t>
            </w:r>
            <w:r w:rsidRPr="005404F3">
              <w:rPr>
                <w:rFonts w:ascii="Verdana" w:eastAsia="Batang" w:hAnsi="Verdana"/>
                <w:sz w:val="20"/>
              </w:rPr>
              <w:tab/>
              <w:t>Power grid management systems</w:t>
            </w:r>
          </w:p>
        </w:tc>
        <w:tc>
          <w:tcPr>
            <w:tcW w:w="3451" w:type="dxa"/>
          </w:tcPr>
          <w:p w:rsidR="00840552" w:rsidRPr="000B7C8D" w:rsidRDefault="00840552" w:rsidP="00840552">
            <w:pPr>
              <w:shd w:val="solid" w:color="FFFFFF" w:fill="FFFFFF"/>
              <w:spacing w:before="0" w:line="240" w:lineRule="atLeast"/>
              <w:rPr>
                <w:rFonts w:ascii="Verdana" w:hAnsi="Verdana"/>
                <w:b/>
                <w:sz w:val="20"/>
                <w:lang w:eastAsia="zh-CN"/>
              </w:rPr>
            </w:pPr>
            <w:r w:rsidRPr="000B7C8D">
              <w:rPr>
                <w:rFonts w:ascii="Verdana" w:hAnsi="Verdana"/>
                <w:b/>
                <w:sz w:val="20"/>
                <w:lang w:eastAsia="zh-CN"/>
              </w:rPr>
              <w:t xml:space="preserve">Annex </w:t>
            </w:r>
            <w:r>
              <w:rPr>
                <w:rFonts w:ascii="Verdana" w:hAnsi="Verdana"/>
                <w:b/>
                <w:sz w:val="20"/>
                <w:lang w:eastAsia="zh-CN"/>
              </w:rPr>
              <w:t>1</w:t>
            </w:r>
            <w:r w:rsidRPr="000B7C8D">
              <w:rPr>
                <w:rFonts w:ascii="Verdana" w:hAnsi="Verdana"/>
                <w:b/>
                <w:sz w:val="20"/>
                <w:lang w:eastAsia="zh-CN"/>
              </w:rPr>
              <w:t xml:space="preserve"> to</w:t>
            </w:r>
          </w:p>
          <w:p w:rsidR="00FF3717" w:rsidRPr="00DF2E91" w:rsidRDefault="00840552" w:rsidP="00840552">
            <w:pPr>
              <w:shd w:val="solid" w:color="FFFFFF" w:fill="FFFFFF"/>
              <w:spacing w:before="0" w:line="240" w:lineRule="atLeast"/>
              <w:rPr>
                <w:rFonts w:ascii="Verdana" w:hAnsi="Verdana"/>
                <w:sz w:val="20"/>
                <w:lang w:eastAsia="zh-CN"/>
              </w:rPr>
            </w:pPr>
            <w:r w:rsidRPr="000B7C8D">
              <w:rPr>
                <w:rFonts w:ascii="Verdana" w:hAnsi="Verdana"/>
                <w:b/>
                <w:sz w:val="20"/>
                <w:lang w:eastAsia="zh-CN"/>
              </w:rPr>
              <w:t>Document 1A/</w:t>
            </w:r>
            <w:r>
              <w:rPr>
                <w:rFonts w:ascii="Verdana" w:hAnsi="Verdana"/>
                <w:b/>
                <w:sz w:val="20"/>
                <w:lang w:eastAsia="zh-CN"/>
              </w:rPr>
              <w:t>105</w:t>
            </w:r>
            <w:r w:rsidRPr="000B7C8D">
              <w:rPr>
                <w:rFonts w:ascii="Verdana" w:hAnsi="Verdana"/>
                <w:b/>
                <w:sz w:val="20"/>
                <w:lang w:eastAsia="zh-CN"/>
              </w:rPr>
              <w:t>-E</w:t>
            </w:r>
          </w:p>
        </w:tc>
      </w:tr>
      <w:tr w:rsidR="00FF3717">
        <w:trPr>
          <w:cantSplit/>
        </w:trPr>
        <w:tc>
          <w:tcPr>
            <w:tcW w:w="6580" w:type="dxa"/>
            <w:vMerge/>
          </w:tcPr>
          <w:p w:rsidR="00FF3717" w:rsidRDefault="00FF3717" w:rsidP="00DF2E91">
            <w:pPr>
              <w:spacing w:before="60"/>
              <w:jc w:val="center"/>
              <w:rPr>
                <w:b/>
                <w:smallCaps/>
                <w:sz w:val="32"/>
                <w:lang w:eastAsia="zh-CN"/>
              </w:rPr>
            </w:pPr>
            <w:bookmarkStart w:id="9" w:name="ddate" w:colFirst="1" w:colLast="1"/>
            <w:bookmarkEnd w:id="8"/>
          </w:p>
        </w:tc>
        <w:tc>
          <w:tcPr>
            <w:tcW w:w="3451" w:type="dxa"/>
          </w:tcPr>
          <w:p w:rsidR="00FF3717" w:rsidRPr="00DF2E91" w:rsidRDefault="0011589F" w:rsidP="00DF2E91">
            <w:pPr>
              <w:shd w:val="solid" w:color="FFFFFF" w:fill="FFFFFF"/>
              <w:spacing w:before="0" w:line="240" w:lineRule="atLeast"/>
              <w:rPr>
                <w:rFonts w:ascii="Verdana" w:hAnsi="Verdana"/>
                <w:sz w:val="20"/>
                <w:lang w:eastAsia="zh-CN"/>
              </w:rPr>
            </w:pPr>
            <w:r>
              <w:rPr>
                <w:rFonts w:ascii="Verdana" w:hAnsi="Verdana"/>
                <w:b/>
                <w:sz w:val="20"/>
                <w:lang w:eastAsia="zh-CN"/>
              </w:rPr>
              <w:t>17</w:t>
            </w:r>
            <w:r w:rsidR="00FF3717">
              <w:rPr>
                <w:rFonts w:ascii="Verdana" w:hAnsi="Verdana"/>
                <w:b/>
                <w:sz w:val="20"/>
                <w:lang w:eastAsia="zh-CN"/>
              </w:rPr>
              <w:t xml:space="preserve"> June 2013</w:t>
            </w:r>
          </w:p>
        </w:tc>
      </w:tr>
      <w:tr w:rsidR="00FF3717">
        <w:trPr>
          <w:cantSplit/>
        </w:trPr>
        <w:tc>
          <w:tcPr>
            <w:tcW w:w="6580" w:type="dxa"/>
            <w:vMerge/>
          </w:tcPr>
          <w:p w:rsidR="00FF3717" w:rsidRDefault="00FF3717" w:rsidP="00DF2E91">
            <w:pPr>
              <w:spacing w:before="60"/>
              <w:jc w:val="center"/>
              <w:rPr>
                <w:b/>
                <w:smallCaps/>
                <w:sz w:val="32"/>
                <w:lang w:eastAsia="zh-CN"/>
              </w:rPr>
            </w:pPr>
            <w:bookmarkStart w:id="10" w:name="dorlang" w:colFirst="1" w:colLast="1"/>
            <w:bookmarkEnd w:id="9"/>
          </w:p>
        </w:tc>
        <w:tc>
          <w:tcPr>
            <w:tcW w:w="3451" w:type="dxa"/>
          </w:tcPr>
          <w:p w:rsidR="00FF3717" w:rsidRPr="00DF2E91" w:rsidRDefault="00FF3717" w:rsidP="00DF2E9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F3717">
        <w:trPr>
          <w:cantSplit/>
        </w:trPr>
        <w:tc>
          <w:tcPr>
            <w:tcW w:w="10031" w:type="dxa"/>
            <w:gridSpan w:val="2"/>
          </w:tcPr>
          <w:p w:rsidR="00FF3717" w:rsidRDefault="00840552" w:rsidP="00840552">
            <w:pPr>
              <w:pStyle w:val="Source"/>
              <w:rPr>
                <w:lang w:eastAsia="zh-CN"/>
              </w:rPr>
            </w:pPr>
            <w:bookmarkStart w:id="11" w:name="dsource" w:colFirst="0" w:colLast="0"/>
            <w:bookmarkEnd w:id="10"/>
            <w:r w:rsidRPr="001706E2">
              <w:t xml:space="preserve">Annex </w:t>
            </w:r>
            <w:r>
              <w:t>1</w:t>
            </w:r>
            <w:r w:rsidRPr="001706E2">
              <w:t xml:space="preserve"> to Working Party 1A Chairman’s Report</w:t>
            </w:r>
          </w:p>
        </w:tc>
      </w:tr>
      <w:tr w:rsidR="00FF3717">
        <w:trPr>
          <w:cantSplit/>
        </w:trPr>
        <w:tc>
          <w:tcPr>
            <w:tcW w:w="10031" w:type="dxa"/>
            <w:gridSpan w:val="2"/>
          </w:tcPr>
          <w:p w:rsidR="00FF3717" w:rsidRDefault="00FF3717" w:rsidP="0034246E">
            <w:pPr>
              <w:pStyle w:val="RecNo"/>
              <w:spacing w:before="360"/>
              <w:rPr>
                <w:lang w:eastAsia="zh-CN"/>
              </w:rPr>
            </w:pPr>
            <w:bookmarkStart w:id="12" w:name="drec" w:colFirst="0" w:colLast="0"/>
            <w:bookmarkEnd w:id="11"/>
            <w:r w:rsidRPr="005404F3">
              <w:rPr>
                <w:rFonts w:eastAsia="Batang"/>
                <w:lang w:val="en-US"/>
              </w:rPr>
              <w:t>Working Document toward</w:t>
            </w:r>
            <w:r>
              <w:rPr>
                <w:rFonts w:eastAsia="Batang"/>
                <w:lang w:val="en-US"/>
              </w:rPr>
              <w:t>s</w:t>
            </w:r>
            <w:r w:rsidRPr="005404F3">
              <w:rPr>
                <w:rFonts w:eastAsia="Batang"/>
                <w:lang w:val="en-US"/>
              </w:rPr>
              <w:t xml:space="preserve"> a </w:t>
            </w:r>
            <w:r w:rsidR="00840552">
              <w:rPr>
                <w:rFonts w:eastAsia="Batang"/>
                <w:lang w:val="en-US"/>
              </w:rPr>
              <w:br/>
            </w:r>
            <w:r w:rsidRPr="005404F3">
              <w:rPr>
                <w:rFonts w:eastAsia="Batang"/>
                <w:lang w:val="en-US"/>
              </w:rPr>
              <w:t>P</w:t>
            </w:r>
            <w:r>
              <w:rPr>
                <w:rFonts w:eastAsia="Batang"/>
                <w:lang w:val="en-US"/>
              </w:rPr>
              <w:t xml:space="preserve">reliminary </w:t>
            </w:r>
            <w:r w:rsidRPr="005404F3">
              <w:rPr>
                <w:rFonts w:eastAsia="Batang"/>
                <w:lang w:val="en-US"/>
              </w:rPr>
              <w:t>D</w:t>
            </w:r>
            <w:r>
              <w:rPr>
                <w:rFonts w:eastAsia="Batang"/>
                <w:lang w:val="en-US"/>
              </w:rPr>
              <w:t xml:space="preserve">raft </w:t>
            </w:r>
            <w:r w:rsidRPr="005404F3">
              <w:rPr>
                <w:rFonts w:eastAsia="Batang"/>
                <w:lang w:val="en-US"/>
              </w:rPr>
              <w:t>N</w:t>
            </w:r>
            <w:r>
              <w:rPr>
                <w:rFonts w:eastAsia="Batang"/>
                <w:lang w:val="en-US"/>
              </w:rPr>
              <w:t>ew</w:t>
            </w:r>
            <w:r w:rsidRPr="005404F3">
              <w:rPr>
                <w:rFonts w:eastAsia="Batang"/>
                <w:lang w:val="en-US"/>
              </w:rPr>
              <w:t xml:space="preserve"> REPORT ITU-R SM.[SMART_GRID]</w:t>
            </w:r>
          </w:p>
        </w:tc>
      </w:tr>
      <w:tr w:rsidR="00FF3717">
        <w:trPr>
          <w:cantSplit/>
        </w:trPr>
        <w:tc>
          <w:tcPr>
            <w:tcW w:w="10031" w:type="dxa"/>
            <w:gridSpan w:val="2"/>
          </w:tcPr>
          <w:p w:rsidR="00FF3717" w:rsidRDefault="00FF3717" w:rsidP="00DF2E91">
            <w:pPr>
              <w:pStyle w:val="Rectitle"/>
              <w:rPr>
                <w:lang w:eastAsia="zh-CN"/>
              </w:rPr>
            </w:pPr>
            <w:bookmarkStart w:id="13" w:name="dtitle1" w:colFirst="0" w:colLast="0"/>
            <w:bookmarkEnd w:id="12"/>
            <w:r w:rsidRPr="005404F3">
              <w:rPr>
                <w:rFonts w:eastAsia="Batang"/>
                <w:lang w:val="en-US"/>
              </w:rPr>
              <w:t>Smart grid power management systems</w:t>
            </w:r>
          </w:p>
        </w:tc>
      </w:tr>
    </w:tbl>
    <w:p w:rsidR="00FF3717" w:rsidRPr="005404F3" w:rsidRDefault="00FF3717" w:rsidP="00A0782E">
      <w:pPr>
        <w:pStyle w:val="Headingb"/>
        <w:rPr>
          <w:rFonts w:eastAsia="Batang"/>
          <w:lang w:eastAsia="ko-KR"/>
        </w:rPr>
      </w:pPr>
      <w:bookmarkStart w:id="14" w:name="dbreak"/>
      <w:bookmarkEnd w:id="13"/>
      <w:bookmarkEnd w:id="14"/>
      <w:r w:rsidRPr="005404F3">
        <w:rPr>
          <w:rFonts w:eastAsia="Batang"/>
          <w:lang w:eastAsia="ko-KR"/>
        </w:rPr>
        <w:t>Introduction</w:t>
      </w:r>
    </w:p>
    <w:p w:rsidR="00FF3717" w:rsidRPr="005404F3" w:rsidRDefault="00FF3717" w:rsidP="00DF2E91">
      <w:pPr>
        <w:rPr>
          <w:rFonts w:eastAsia="Batang"/>
          <w:lang w:eastAsia="ko-KR"/>
        </w:rPr>
      </w:pPr>
      <w:r w:rsidRPr="005404F3">
        <w:rPr>
          <w:rFonts w:eastAsia="Batang"/>
          <w:lang w:eastAsia="zh-CN"/>
        </w:rPr>
        <w:t xml:space="preserve">The </w:t>
      </w:r>
      <w:r>
        <w:rPr>
          <w:rFonts w:eastAsia="Batang"/>
          <w:lang w:eastAsia="zh-CN"/>
        </w:rPr>
        <w:t>w</w:t>
      </w:r>
      <w:r w:rsidRPr="005404F3">
        <w:rPr>
          <w:rFonts w:eastAsia="Batang"/>
          <w:lang w:eastAsia="zh-CN"/>
        </w:rPr>
        <w:t>orking document towards a preliminary draft n</w:t>
      </w:r>
      <w:r>
        <w:rPr>
          <w:rFonts w:eastAsia="Batang"/>
          <w:lang w:eastAsia="zh-CN"/>
        </w:rPr>
        <w:t>ew Report ITU-R SM</w:t>
      </w:r>
      <w:proofErr w:type="gramStart"/>
      <w:r>
        <w:rPr>
          <w:rFonts w:eastAsia="Batang"/>
          <w:lang w:eastAsia="zh-CN"/>
        </w:rPr>
        <w:t>.[</w:t>
      </w:r>
      <w:proofErr w:type="gramEnd"/>
      <w:r>
        <w:rPr>
          <w:rFonts w:eastAsia="Batang"/>
          <w:lang w:eastAsia="zh-CN"/>
        </w:rPr>
        <w:t>SMART_GRID]</w:t>
      </w:r>
      <w:r w:rsidRPr="005404F3">
        <w:rPr>
          <w:rFonts w:eastAsia="Batang"/>
          <w:lang w:eastAsia="zh-CN"/>
        </w:rPr>
        <w:t xml:space="preserve"> on </w:t>
      </w:r>
      <w:r w:rsidRPr="005404F3">
        <w:rPr>
          <w:rFonts w:eastAsia="Batang"/>
        </w:rPr>
        <w:t>Smar</w:t>
      </w:r>
      <w:r>
        <w:rPr>
          <w:rFonts w:eastAsia="Batang"/>
        </w:rPr>
        <w:t xml:space="preserve">t grid power management systems </w:t>
      </w:r>
      <w:r>
        <w:rPr>
          <w:rFonts w:eastAsia="Batang"/>
          <w:lang w:eastAsia="zh-CN"/>
        </w:rPr>
        <w:t xml:space="preserve">has been  reviewed and information provided by IEEE (Doc. </w:t>
      </w:r>
      <w:hyperlink r:id="rId11" w:history="1">
        <w:r>
          <w:rPr>
            <w:color w:val="0000FF"/>
            <w:u w:val="single"/>
            <w:lang w:val="en-US"/>
          </w:rPr>
          <w:t>1A/92</w:t>
        </w:r>
      </w:hyperlink>
      <w:r>
        <w:rPr>
          <w:color w:val="0000FF"/>
          <w:u w:val="single"/>
        </w:rPr>
        <w:t>)</w:t>
      </w:r>
      <w:r>
        <w:rPr>
          <w:lang w:val="en-US"/>
        </w:rPr>
        <w:t> </w:t>
      </w:r>
      <w:r>
        <w:rPr>
          <w:rFonts w:eastAsia="Batang"/>
          <w:lang w:eastAsia="zh-CN"/>
        </w:rPr>
        <w:t xml:space="preserve">has been </w:t>
      </w:r>
      <w:r w:rsidRPr="005404F3">
        <w:rPr>
          <w:rFonts w:eastAsia="Batang"/>
          <w:lang w:eastAsia="zh-CN"/>
        </w:rPr>
        <w:t xml:space="preserve">added. </w:t>
      </w:r>
    </w:p>
    <w:p w:rsidR="00FF3717" w:rsidRPr="00A0782E" w:rsidRDefault="00FF3717" w:rsidP="00A0782E">
      <w:pPr>
        <w:pStyle w:val="Headingb"/>
        <w:rPr>
          <w:rFonts w:eastAsia="Batang"/>
        </w:rPr>
      </w:pPr>
      <w:r w:rsidRPr="005404F3">
        <w:rPr>
          <w:rFonts w:eastAsia="Batang"/>
          <w:lang w:eastAsia="ko-KR"/>
        </w:rPr>
        <w:t>Comments</w:t>
      </w:r>
    </w:p>
    <w:p w:rsidR="00FF3717" w:rsidRPr="005404F3" w:rsidRDefault="00FF3717" w:rsidP="00A0782E">
      <w:pPr>
        <w:pStyle w:val="enumlev1"/>
        <w:spacing w:before="120"/>
        <w:rPr>
          <w:rFonts w:eastAsia="Batang"/>
          <w:lang w:eastAsia="ko-KR"/>
        </w:rPr>
      </w:pPr>
      <w:r w:rsidRPr="005404F3">
        <w:rPr>
          <w:rFonts w:eastAsia="Batang"/>
          <w:lang w:eastAsia="ko-KR"/>
        </w:rPr>
        <w:t>1</w:t>
      </w:r>
      <w:r>
        <w:rPr>
          <w:rFonts w:eastAsia="Batang"/>
          <w:lang w:eastAsia="ko-KR"/>
        </w:rPr>
        <w:t>)</w:t>
      </w:r>
      <w:r>
        <w:rPr>
          <w:rFonts w:eastAsia="Batang"/>
          <w:lang w:eastAsia="ko-KR"/>
        </w:rPr>
        <w:tab/>
        <w:t>Contributions to the 2014</w:t>
      </w:r>
      <w:r w:rsidRPr="005404F3">
        <w:rPr>
          <w:rFonts w:eastAsia="Batang"/>
          <w:lang w:eastAsia="ko-KR"/>
        </w:rPr>
        <w:t xml:space="preserve"> meeting of W</w:t>
      </w:r>
      <w:r>
        <w:rPr>
          <w:rFonts w:eastAsia="Batang"/>
          <w:lang w:eastAsia="ko-KR"/>
        </w:rPr>
        <w:t xml:space="preserve">orking </w:t>
      </w:r>
      <w:r w:rsidRPr="005404F3">
        <w:rPr>
          <w:rFonts w:eastAsia="Batang"/>
          <w:lang w:eastAsia="ko-KR"/>
        </w:rPr>
        <w:t>P</w:t>
      </w:r>
      <w:r>
        <w:rPr>
          <w:rFonts w:eastAsia="Batang"/>
          <w:lang w:eastAsia="ko-KR"/>
        </w:rPr>
        <w:t>arty</w:t>
      </w:r>
      <w:r w:rsidRPr="005404F3">
        <w:rPr>
          <w:rFonts w:eastAsia="Batang"/>
          <w:lang w:eastAsia="ko-KR"/>
        </w:rPr>
        <w:t xml:space="preserve"> 1A are in particular invited on chapters</w:t>
      </w:r>
    </w:p>
    <w:p w:rsidR="00FF3717" w:rsidRPr="005404F3" w:rsidRDefault="00FF3717" w:rsidP="00A0782E">
      <w:pPr>
        <w:keepNext/>
        <w:keepLines/>
        <w:ind w:left="1134" w:hanging="1134"/>
        <w:outlineLvl w:val="0"/>
        <w:rPr>
          <w:rFonts w:eastAsia="Batang"/>
          <w:i/>
          <w:szCs w:val="24"/>
          <w:lang w:val="en-US"/>
        </w:rPr>
      </w:pPr>
      <w:r w:rsidRPr="005404F3">
        <w:rPr>
          <w:rFonts w:eastAsia="Batang"/>
          <w:i/>
          <w:szCs w:val="24"/>
          <w:lang w:val="en-US" w:eastAsia="ko-KR"/>
        </w:rPr>
        <w:t>7</w:t>
      </w:r>
      <w:r w:rsidRPr="005404F3">
        <w:rPr>
          <w:rFonts w:eastAsia="Batang"/>
          <w:i/>
          <w:szCs w:val="24"/>
          <w:lang w:val="en-US"/>
        </w:rPr>
        <w:tab/>
        <w:t>Interference considerations associated with the implementation of wired and wireless data transmission technologies used for the support of power grid management systems</w:t>
      </w:r>
    </w:p>
    <w:p w:rsidR="00FF3717" w:rsidRPr="005404F3" w:rsidRDefault="00FF3717" w:rsidP="00A0782E">
      <w:pPr>
        <w:ind w:left="1134" w:hanging="1134"/>
        <w:rPr>
          <w:rFonts w:eastAsia="Batang"/>
          <w:lang w:val="en-US"/>
        </w:rPr>
      </w:pPr>
      <w:r>
        <w:rPr>
          <w:rFonts w:eastAsia="Batang"/>
          <w:lang w:val="en-US"/>
        </w:rPr>
        <w:t>and</w:t>
      </w:r>
    </w:p>
    <w:p w:rsidR="00FF3717" w:rsidRPr="005404F3" w:rsidRDefault="00FF3717" w:rsidP="00A0782E">
      <w:pPr>
        <w:keepNext/>
        <w:keepLines/>
        <w:ind w:left="1134" w:hanging="1134"/>
        <w:outlineLvl w:val="0"/>
        <w:rPr>
          <w:rFonts w:eastAsia="Batang"/>
          <w:i/>
          <w:szCs w:val="24"/>
          <w:lang w:val="en-US"/>
        </w:rPr>
      </w:pPr>
      <w:r w:rsidRPr="005404F3">
        <w:rPr>
          <w:rFonts w:eastAsia="Batang"/>
          <w:i/>
          <w:szCs w:val="24"/>
          <w:lang w:val="en-US" w:eastAsia="ko-KR"/>
        </w:rPr>
        <w:t>8</w:t>
      </w:r>
      <w:r w:rsidRPr="005404F3">
        <w:rPr>
          <w:rFonts w:eastAsia="Batang"/>
          <w:i/>
          <w:szCs w:val="24"/>
          <w:lang w:val="en-US"/>
        </w:rPr>
        <w:tab/>
        <w:t>Impact of widespread deployment of wired and wireless networks used for power grid management systems on spectrum availability</w:t>
      </w:r>
    </w:p>
    <w:p w:rsidR="00FF3717" w:rsidRDefault="00FF3717" w:rsidP="00A0782E">
      <w:pPr>
        <w:pStyle w:val="enumlev1"/>
        <w:spacing w:before="120"/>
        <w:rPr>
          <w:rFonts w:eastAsia="Batang"/>
          <w:lang w:eastAsia="ko-KR"/>
        </w:rPr>
      </w:pPr>
      <w:r>
        <w:rPr>
          <w:rFonts w:eastAsia="Batang"/>
          <w:lang w:eastAsia="ko-KR"/>
        </w:rPr>
        <w:t>2)</w:t>
      </w:r>
      <w:r>
        <w:rPr>
          <w:rFonts w:eastAsia="Batang"/>
          <w:lang w:eastAsia="ko-KR"/>
        </w:rPr>
        <w:tab/>
        <w:t xml:space="preserve">Table 1 (chapter 6.1) on AMI (advanced metering)/AMR (automated meter reading) frequencies needs further discussion on its structure and contents. The third column is intended to provide information on the actual usage (other than AMI/AMR) at the relevant frequency. This information, if once completely collected, might be very voluminous. </w:t>
      </w:r>
    </w:p>
    <w:p w:rsidR="00FF3717" w:rsidRPr="005404F3" w:rsidRDefault="00FF3717" w:rsidP="00A0782E">
      <w:pPr>
        <w:pStyle w:val="enumlev1"/>
        <w:spacing w:before="120"/>
        <w:rPr>
          <w:rFonts w:eastAsia="Batang"/>
          <w:lang w:eastAsia="ko-KR"/>
        </w:rPr>
      </w:pPr>
      <w:r>
        <w:rPr>
          <w:rFonts w:eastAsia="Batang"/>
          <w:lang w:eastAsia="ko-KR"/>
        </w:rPr>
        <w:t>3)</w:t>
      </w:r>
      <w:r>
        <w:rPr>
          <w:rFonts w:eastAsia="Batang"/>
          <w:lang w:eastAsia="ko-KR"/>
        </w:rPr>
        <w:tab/>
        <w:t>A</w:t>
      </w:r>
      <w:r w:rsidRPr="005404F3">
        <w:rPr>
          <w:rFonts w:eastAsia="Batang"/>
          <w:lang w:eastAsia="ko-KR"/>
        </w:rPr>
        <w:t>dministrations which have contributed to the nat</w:t>
      </w:r>
      <w:r w:rsidR="00A0782E">
        <w:rPr>
          <w:rFonts w:eastAsia="Batang"/>
          <w:lang w:eastAsia="ko-KR"/>
        </w:rPr>
        <w:t>ional Annexes are invited to re</w:t>
      </w:r>
      <w:r w:rsidR="00A0782E">
        <w:rPr>
          <w:rFonts w:eastAsia="Batang"/>
          <w:lang w:eastAsia="ko-KR"/>
        </w:rPr>
        <w:noBreakHyphen/>
      </w:r>
      <w:r w:rsidRPr="005404F3">
        <w:rPr>
          <w:rFonts w:eastAsia="Batang"/>
          <w:lang w:eastAsia="ko-KR"/>
        </w:rPr>
        <w:t xml:space="preserve">consider their national contributions (Annexes </w:t>
      </w:r>
      <w:r>
        <w:rPr>
          <w:rFonts w:eastAsia="Batang"/>
          <w:lang w:eastAsia="ko-KR"/>
        </w:rPr>
        <w:t xml:space="preserve">2 – 5 </w:t>
      </w:r>
      <w:r w:rsidRPr="005404F3">
        <w:rPr>
          <w:rFonts w:eastAsia="Batang"/>
          <w:lang w:eastAsia="ko-KR"/>
        </w:rPr>
        <w:t>of the working document).</w:t>
      </w:r>
    </w:p>
    <w:p w:rsidR="00FF3717" w:rsidRDefault="00FF3717" w:rsidP="00DF2E91">
      <w:pPr>
        <w:rPr>
          <w:rFonts w:eastAsia="Batang"/>
          <w:lang w:eastAsia="ko-KR"/>
        </w:rPr>
      </w:pPr>
    </w:p>
    <w:p w:rsidR="00A0782E" w:rsidRPr="005404F3" w:rsidRDefault="00A0782E" w:rsidP="00DF2E91">
      <w:pPr>
        <w:rPr>
          <w:rFonts w:eastAsia="Batang"/>
          <w:lang w:eastAsia="ko-KR"/>
        </w:rPr>
      </w:pPr>
    </w:p>
    <w:p w:rsidR="0054029D" w:rsidRDefault="00FF3717" w:rsidP="00DF2E91">
      <w:pPr>
        <w:tabs>
          <w:tab w:val="clear" w:pos="1871"/>
          <w:tab w:val="left" w:pos="1418"/>
        </w:tabs>
        <w:rPr>
          <w:ins w:id="15" w:author="Holcomb, Jay" w:date="2014-01-21T18:15:00Z"/>
          <w:rFonts w:eastAsia="Batang"/>
        </w:rPr>
      </w:pPr>
      <w:r w:rsidRPr="005404F3">
        <w:rPr>
          <w:rFonts w:eastAsia="Batang"/>
          <w:b/>
          <w:bCs/>
        </w:rPr>
        <w:t>Attachment:</w:t>
      </w:r>
      <w:r>
        <w:rPr>
          <w:rFonts w:eastAsia="Batang"/>
        </w:rPr>
        <w:tab/>
      </w:r>
      <w:r w:rsidRPr="005404F3">
        <w:rPr>
          <w:rFonts w:eastAsia="Batang"/>
        </w:rPr>
        <w:t>1</w:t>
      </w:r>
    </w:p>
    <w:p w:rsidR="00262DB7" w:rsidRDefault="00262DB7" w:rsidP="00DF2E91">
      <w:pPr>
        <w:tabs>
          <w:tab w:val="clear" w:pos="1871"/>
          <w:tab w:val="left" w:pos="1418"/>
        </w:tabs>
        <w:rPr>
          <w:ins w:id="16" w:author="Holcomb, Jay" w:date="2014-01-21T18:15:00Z"/>
          <w:rFonts w:eastAsia="Batang"/>
        </w:rPr>
      </w:pPr>
    </w:p>
    <w:p w:rsidR="00262DB7" w:rsidRDefault="00262DB7" w:rsidP="00DF2E91">
      <w:pPr>
        <w:tabs>
          <w:tab w:val="clear" w:pos="1871"/>
          <w:tab w:val="left" w:pos="1418"/>
        </w:tabs>
        <w:rPr>
          <w:ins w:id="17" w:author="Holcomb, Jay" w:date="2014-01-21T18:08:00Z"/>
          <w:rFonts w:eastAsia="Batang"/>
        </w:rPr>
        <w:sectPr w:rsidR="00262DB7" w:rsidSect="007358A7">
          <w:headerReference w:type="even" r:id="rId12"/>
          <w:headerReference w:type="default" r:id="rId13"/>
          <w:footerReference w:type="default" r:id="rId14"/>
          <w:headerReference w:type="first" r:id="rId15"/>
          <w:footerReference w:type="first" r:id="rId16"/>
          <w:pgSz w:w="11907" w:h="16834"/>
          <w:pgMar w:top="1411" w:right="1138" w:bottom="1411" w:left="1138" w:header="720" w:footer="720" w:gutter="0"/>
          <w:paperSrc w:first="15" w:other="15"/>
          <w:cols w:space="720"/>
        </w:sectPr>
      </w:pPr>
    </w:p>
    <w:p w:rsidR="00FF3717" w:rsidRPr="005404F3" w:rsidRDefault="00FF3717" w:rsidP="00C20ECE">
      <w:pPr>
        <w:pStyle w:val="AnnexNo"/>
        <w:rPr>
          <w:rFonts w:eastAsia="Batang"/>
          <w:lang w:val="en-US" w:eastAsia="ko-KR"/>
        </w:rPr>
      </w:pPr>
      <w:r w:rsidRPr="005404F3">
        <w:rPr>
          <w:rFonts w:eastAsia="Batang"/>
          <w:lang w:val="en-US" w:eastAsia="ko-KR"/>
        </w:rPr>
        <w:lastRenderedPageBreak/>
        <w:t>ATTACHMENT</w:t>
      </w:r>
    </w:p>
    <w:p w:rsidR="00FF3717" w:rsidRPr="00C20ECE" w:rsidRDefault="00FF3717" w:rsidP="00A0782E">
      <w:pPr>
        <w:pStyle w:val="RepNo"/>
      </w:pPr>
      <w:r w:rsidRPr="00C20ECE">
        <w:rPr>
          <w:rFonts w:eastAsia="Batang"/>
        </w:rPr>
        <w:t>DRAFT REPORT ITU-R SM</w:t>
      </w:r>
      <w:proofErr w:type="gramStart"/>
      <w:r w:rsidRPr="00C20ECE">
        <w:rPr>
          <w:rFonts w:eastAsia="Batang"/>
        </w:rPr>
        <w:t>.[</w:t>
      </w:r>
      <w:proofErr w:type="gramEnd"/>
      <w:r w:rsidRPr="00C20ECE">
        <w:rPr>
          <w:rFonts w:eastAsia="Batang"/>
        </w:rPr>
        <w:t>SMART_GRID]</w:t>
      </w:r>
    </w:p>
    <w:p w:rsidR="00FF3717" w:rsidRPr="005404F3" w:rsidRDefault="00FF3717" w:rsidP="00DF2E91">
      <w:pPr>
        <w:keepNext/>
        <w:keepLines/>
        <w:spacing w:before="240"/>
        <w:jc w:val="center"/>
        <w:rPr>
          <w:rFonts w:ascii="Times New Roman Bold" w:hAnsi="Times New Roman Bold"/>
          <w:b/>
          <w:sz w:val="28"/>
        </w:rPr>
      </w:pPr>
      <w:r w:rsidRPr="005404F3">
        <w:rPr>
          <w:rFonts w:ascii="Times New Roman Bold" w:hAnsi="Times New Roman Bold"/>
          <w:b/>
          <w:sz w:val="28"/>
        </w:rPr>
        <w:t>Smart grid power management systems</w:t>
      </w:r>
    </w:p>
    <w:p w:rsidR="00FF3717" w:rsidRPr="00C20ECE" w:rsidRDefault="00FF3717" w:rsidP="00C20ECE">
      <w:pPr>
        <w:pStyle w:val="Heading1"/>
        <w:rPr>
          <w:rFonts w:eastAsia="Batang"/>
        </w:rPr>
      </w:pPr>
      <w:r w:rsidRPr="00C20ECE">
        <w:rPr>
          <w:rFonts w:eastAsia="Batang"/>
        </w:rPr>
        <w:t>1</w:t>
      </w:r>
      <w:r w:rsidRPr="00C20ECE">
        <w:rPr>
          <w:rFonts w:eastAsia="Batang"/>
        </w:rPr>
        <w:tab/>
        <w:t>Introduction</w:t>
      </w:r>
    </w:p>
    <w:p w:rsidR="00FF3717" w:rsidRPr="005404F3" w:rsidRDefault="00FF3717" w:rsidP="00DF2E91">
      <w:r w:rsidRPr="005404F3">
        <w:t xml:space="preserve">Smart grid is a term used for advanced delivery systems utility services (electricity, gas and water) from sources of generation and production </w:t>
      </w:r>
      <w:r w:rsidRPr="005404F3">
        <w:rPr>
          <w:iCs/>
        </w:rPr>
        <w:t>to consumption points, and includes all the related management and back office systems, together with and an integrated modern digital information technologies. Ultimately, the im</w:t>
      </w:r>
      <w:r w:rsidRPr="005404F3">
        <w:t xml:space="preserve">proved reliability, security, and efficiency of the Smart Grid distribution infrastructure is expected to result in lower costs for providing utility services to </w:t>
      </w:r>
      <w:r>
        <w:br/>
      </w:r>
      <w:r w:rsidRPr="005404F3">
        <w:t xml:space="preserve">the user. </w:t>
      </w:r>
    </w:p>
    <w:p w:rsidR="00FF3717" w:rsidRPr="005404F3" w:rsidRDefault="00FF3717" w:rsidP="00DF2E91">
      <w:pPr>
        <w:rPr>
          <w:rFonts w:eastAsia="Batang"/>
          <w:lang w:val="en-US"/>
        </w:rPr>
      </w:pPr>
      <w:r w:rsidRPr="005404F3">
        <w:rPr>
          <w:rFonts w:eastAsia="Batang"/>
          <w:lang w:val="en-US"/>
        </w:rPr>
        <w:t>Communication technologies have fast become a fundamental tool with which many utilities are building out their smart grid infrastructure. Over recent years, for example, administrations and national commissions overseeing electric power generation distribution and consumption have made commitments to improve efficiency, conservation, security and reliability as part of their efforts to reduce the 40% of the world’s greenhouse gases produced by electric power generation</w:t>
      </w:r>
      <w:r w:rsidRPr="005404F3">
        <w:rPr>
          <w:rFonts w:eastAsia="Batang"/>
          <w:position w:val="6"/>
          <w:sz w:val="18"/>
          <w:lang w:val="en-US"/>
        </w:rPr>
        <w:footnoteReference w:id="1"/>
      </w:r>
      <w:r w:rsidRPr="005404F3">
        <w:rPr>
          <w:rFonts w:eastAsia="Batang"/>
          <w:lang w:val="en-US"/>
        </w:rPr>
        <w:t xml:space="preserve">. Smart grid systems are a key enabling technology in this respect. </w:t>
      </w:r>
    </w:p>
    <w:p w:rsidR="00FF3717" w:rsidRPr="005404F3" w:rsidRDefault="00FF3717" w:rsidP="00DF2E91">
      <w:pPr>
        <w:rPr>
          <w:rFonts w:eastAsia="Batang"/>
          <w:lang w:val="en-US"/>
        </w:rPr>
      </w:pPr>
      <w:r w:rsidRPr="005404F3">
        <w:rPr>
          <w:rFonts w:eastAsia="Batang"/>
          <w:lang w:val="en-US"/>
        </w:rPr>
        <w:t xml:space="preserve">The key objectives of the Smart Grid project are: </w:t>
      </w:r>
    </w:p>
    <w:p w:rsidR="00FF3717" w:rsidRPr="005404F3" w:rsidRDefault="00FF3717" w:rsidP="00DF2E91">
      <w:pPr>
        <w:pStyle w:val="enumlev1"/>
        <w:rPr>
          <w:rFonts w:eastAsia="Batang"/>
          <w:lang w:val="en-US"/>
        </w:rPr>
      </w:pPr>
      <w:r>
        <w:rPr>
          <w:rFonts w:eastAsia="Batang"/>
          <w:lang w:val="en-US"/>
        </w:rPr>
        <w:t>–</w:t>
      </w:r>
      <w:r>
        <w:rPr>
          <w:rFonts w:eastAsia="Batang"/>
          <w:lang w:val="en-US"/>
        </w:rPr>
        <w:tab/>
      </w:r>
      <w:r w:rsidRPr="005404F3">
        <w:rPr>
          <w:rFonts w:eastAsia="Batang"/>
          <w:lang w:val="en-US"/>
        </w:rPr>
        <w:t>to ensure secure supplies;</w:t>
      </w:r>
    </w:p>
    <w:p w:rsidR="00FF3717" w:rsidRPr="005404F3" w:rsidRDefault="00FF3717" w:rsidP="00DF2E91">
      <w:pPr>
        <w:pStyle w:val="enumlev1"/>
        <w:rPr>
          <w:rFonts w:eastAsia="Batang"/>
          <w:lang w:val="en-US"/>
        </w:rPr>
      </w:pPr>
      <w:r>
        <w:rPr>
          <w:rFonts w:eastAsia="Batang"/>
          <w:lang w:val="en-US"/>
        </w:rPr>
        <w:t>–</w:t>
      </w:r>
      <w:r>
        <w:rPr>
          <w:rFonts w:eastAsia="Batang"/>
          <w:lang w:val="en-US"/>
        </w:rPr>
        <w:tab/>
      </w:r>
      <w:r w:rsidRPr="005404F3">
        <w:rPr>
          <w:rFonts w:eastAsia="Batang"/>
          <w:lang w:val="en-US"/>
        </w:rPr>
        <w:t>to facilitate the move to a low-carbon economy;</w:t>
      </w:r>
    </w:p>
    <w:p w:rsidR="00FF3717" w:rsidRPr="005404F3" w:rsidRDefault="00FF3717" w:rsidP="00DF2E91">
      <w:pPr>
        <w:pStyle w:val="enumlev1"/>
        <w:rPr>
          <w:rFonts w:eastAsia="Batang"/>
          <w:lang w:val="en-US"/>
        </w:rPr>
      </w:pPr>
      <w:r>
        <w:rPr>
          <w:rFonts w:eastAsia="Batang"/>
          <w:lang w:val="en-US"/>
        </w:rPr>
        <w:t>–</w:t>
      </w:r>
      <w:r>
        <w:rPr>
          <w:rFonts w:eastAsia="Batang"/>
          <w:lang w:val="en-US"/>
        </w:rPr>
        <w:tab/>
      </w:r>
      <w:r w:rsidRPr="005404F3">
        <w:rPr>
          <w:rFonts w:eastAsia="Batang"/>
          <w:lang w:val="en-US"/>
        </w:rPr>
        <w:t>to maintain stable and affordable prices.</w:t>
      </w:r>
    </w:p>
    <w:p w:rsidR="00FF3717" w:rsidRPr="005404F3" w:rsidRDefault="00FF3717" w:rsidP="00DF2E91">
      <w:pPr>
        <w:rPr>
          <w:rFonts w:eastAsia="Batang"/>
          <w:lang w:val="en-US"/>
        </w:rPr>
      </w:pPr>
      <w:r w:rsidRPr="005404F3">
        <w:rPr>
          <w:rFonts w:eastAsia="Batang"/>
          <w:lang w:val="en-US"/>
        </w:rPr>
        <w:t xml:space="preserve">Secure communications form a key component of smart grid, and underpin some of the largest and most advanced smart grid deployments in development today. </w:t>
      </w:r>
      <w:r w:rsidRPr="005404F3">
        <w:t>Moreover, with its overlay of information technologies, a smart grid has the ability to be predictive and self-healing, so that problems are automatically avoided. Fundamental to the smart grid project is effective smart metering in home and industry which allows for real time monitoring of consumption and communication with the grid control centres in a way that allows consumption and production to be matched and delivery to be made at the appropriate price level.</w:t>
      </w:r>
    </w:p>
    <w:p w:rsidR="00FF3717" w:rsidRPr="005404F3" w:rsidRDefault="00FF3717" w:rsidP="00412D09">
      <w:r w:rsidRPr="005404F3">
        <w:t xml:space="preserve">In ITU, the implementation of smart grid has become intrinsically linked to various wired and wireless technologies developed for a </w:t>
      </w:r>
      <w:ins w:id="21" w:author="James P. K. Gilb" w:date="2013-07-16T08:40:00Z">
        <w:r w:rsidR="003A1DAF">
          <w:t xml:space="preserve">wide </w:t>
        </w:r>
      </w:ins>
      <w:r w:rsidRPr="005404F3">
        <w:t xml:space="preserve">range of </w:t>
      </w:r>
      <w:del w:id="22" w:author="James P. K. Gilb" w:date="2013-07-16T08:40:00Z">
        <w:r w:rsidRPr="005404F3" w:rsidDel="003A1DAF">
          <w:delText>home</w:delText>
        </w:r>
      </w:del>
      <w:r w:rsidRPr="005404F3">
        <w:t xml:space="preserve"> networking purposes</w:t>
      </w:r>
      <w:r w:rsidR="00FB7112">
        <w:rPr>
          <w:rStyle w:val="FootnoteReference"/>
        </w:rPr>
        <w:footnoteReference w:id="2"/>
      </w:r>
      <w:r w:rsidR="00FB7112">
        <w:t xml:space="preserve">. </w:t>
      </w:r>
      <w:r w:rsidRPr="005404F3">
        <w:t>Smart grid services outside the home include Advanced Metering</w:t>
      </w:r>
      <w:ins w:id="23" w:author="Tim Godfrey" w:date="2013-11-13T16:20:00Z">
        <w:r w:rsidR="00067D27">
          <w:t xml:space="preserve"> Infrastructure</w:t>
        </w:r>
      </w:ins>
      <w:r w:rsidRPr="005404F3">
        <w:t xml:space="preserve"> (AMI), Automated Meter Management (AMM),</w:t>
      </w:r>
      <w:del w:id="24" w:author="James P. K. Gilb" w:date="2013-07-16T08:41:00Z">
        <w:r w:rsidRPr="005404F3" w:rsidDel="003A1DAF">
          <w:delText xml:space="preserve"> and</w:delText>
        </w:r>
      </w:del>
      <w:r w:rsidRPr="005404F3">
        <w:t xml:space="preserve"> Automated Meter reading (AMR)</w:t>
      </w:r>
      <w:r w:rsidR="00171CF7">
        <w:t>,</w:t>
      </w:r>
      <w:ins w:id="25" w:author="James P. K. Gilb" w:date="2013-07-16T08:41:00Z">
        <w:r w:rsidR="003A1DAF">
          <w:t xml:space="preserve"> and Distribution Automation</w:t>
        </w:r>
      </w:ins>
      <w:r w:rsidRPr="005404F3">
        <w:t xml:space="preserve">. Inside the home, Smart grid applications will focus on providing metering, monitoring and control communications between the utility supplier, smart meters and smart appliances such as heaters, air conditioners, washers, and other appliances. A major application foreseen relates to the charging </w:t>
      </w:r>
      <w:r w:rsidRPr="005404F3">
        <w:lastRenderedPageBreak/>
        <w:t>and pricing communications exchanged between Plug-in Electric Vehicles (PEV) and their charging station.  The smart grid services in the home will allow for granular control of smart appliances, the ability to remotely manage of electrical devices, and the display of consumption data and associated costs to better inform consumers, and thus motivate them to conserve power.</w:t>
      </w:r>
    </w:p>
    <w:p w:rsidR="00FF3717" w:rsidRPr="00C20ECE" w:rsidRDefault="00FF3717" w:rsidP="00C20ECE">
      <w:pPr>
        <w:pStyle w:val="Heading1"/>
        <w:rPr>
          <w:rFonts w:eastAsia="Batang"/>
        </w:rPr>
      </w:pPr>
      <w:bookmarkStart w:id="26" w:name="_Toc214427373"/>
      <w:r w:rsidRPr="00C20ECE">
        <w:rPr>
          <w:rFonts w:eastAsia="Batang"/>
        </w:rPr>
        <w:t>2</w:t>
      </w:r>
      <w:r w:rsidRPr="00C20ECE">
        <w:rPr>
          <w:rFonts w:eastAsia="Batang"/>
        </w:rPr>
        <w:tab/>
        <w:t>Smart Grid features</w:t>
      </w:r>
      <w:bookmarkEnd w:id="26"/>
      <w:r w:rsidRPr="00C20ECE">
        <w:rPr>
          <w:rFonts w:eastAsia="Batang"/>
        </w:rPr>
        <w:t xml:space="preserve"> and characteristic</w:t>
      </w:r>
      <w:r w:rsidR="00A47FC4">
        <w:rPr>
          <w:rFonts w:eastAsia="Batang"/>
        </w:rPr>
        <w:t>s</w:t>
      </w:r>
    </w:p>
    <w:p w:rsidR="00FF3717" w:rsidRPr="005404F3" w:rsidRDefault="00FF3717" w:rsidP="00DF2E91">
      <w:pPr>
        <w:suppressAutoHyphens/>
        <w:autoSpaceDN/>
        <w:adjustRightInd/>
        <w:spacing w:after="120"/>
        <w:rPr>
          <w:rFonts w:cs="Calibri"/>
          <w:szCs w:val="24"/>
          <w:lang w:eastAsia="ar-SA"/>
        </w:rPr>
      </w:pPr>
      <w:r w:rsidRPr="005404F3">
        <w:rPr>
          <w:rFonts w:cs="Calibri"/>
          <w:szCs w:val="24"/>
          <w:lang w:eastAsia="ar-SA"/>
        </w:rPr>
        <w:t xml:space="preserve">The smart grid project envisages ubiquitous connectivity across all parts of utility network distribution grids from sources of supply grid, through network management centres and on to individual premises and appliances. Smart grid will require enormous 2-way data flows and complex connectivity which will be on a par with the internet. More information on the communication flows envisaged over the electricity supply grid is available in the </w:t>
      </w:r>
      <w:r w:rsidRPr="004D7ABE">
        <w:rPr>
          <w:rFonts w:cs="Calibri"/>
          <w:szCs w:val="24"/>
          <w:lang w:eastAsia="ar-SA"/>
        </w:rPr>
        <w:t>ITU Technical Paper</w:t>
      </w:r>
      <w:r w:rsidRPr="005404F3">
        <w:rPr>
          <w:rFonts w:cs="Calibri"/>
          <w:szCs w:val="24"/>
          <w:lang w:eastAsia="ar-SA"/>
        </w:rPr>
        <w:t xml:space="preserve"> “</w:t>
      </w:r>
      <w:r w:rsidRPr="005404F3">
        <w:rPr>
          <w:rFonts w:cs="Calibri"/>
          <w:i/>
          <w:szCs w:val="24"/>
          <w:lang w:eastAsia="ar-SA"/>
        </w:rPr>
        <w:t>Applications of ITU-T G.9960, ITU-T G.9961 transceivers for Smart Grid applications: Advanced metering infrastructure, energy management in the home and electric vehicles”</w:t>
      </w:r>
      <w:r w:rsidRPr="005404F3">
        <w:rPr>
          <w:rFonts w:cs="Calibri"/>
          <w:szCs w:val="24"/>
          <w:lang w:eastAsia="ar-SA"/>
        </w:rPr>
        <w:t>.</w:t>
      </w:r>
      <w:r w:rsidR="00A47FC4">
        <w:rPr>
          <w:rStyle w:val="FootnoteReference"/>
          <w:szCs w:val="24"/>
          <w:lang w:eastAsia="ar-SA"/>
        </w:rPr>
        <w:footnoteReference w:id="3"/>
      </w:r>
    </w:p>
    <w:p w:rsidR="00FF3717" w:rsidRPr="005404F3" w:rsidRDefault="00FF3717" w:rsidP="00DF2E91">
      <w:pPr>
        <w:rPr>
          <w:rFonts w:eastAsia="Batang"/>
          <w:lang w:val="en-US"/>
        </w:rPr>
      </w:pPr>
      <w:r w:rsidRPr="005404F3">
        <w:rPr>
          <w:rFonts w:eastAsia="Batang"/>
          <w:lang w:val="en-US"/>
        </w:rPr>
        <w:t xml:space="preserve">Smart grids will provide the information overlay and control infrastructure, creating an integrated communication and sensing network. The smart grid enabled distribution network provides both </w:t>
      </w:r>
      <w:r>
        <w:rPr>
          <w:rFonts w:eastAsia="Batang"/>
          <w:lang w:val="en-US"/>
        </w:rPr>
        <w:br/>
      </w:r>
      <w:r w:rsidRPr="005404F3">
        <w:rPr>
          <w:rFonts w:eastAsia="Batang"/>
          <w:lang w:val="en-US"/>
        </w:rPr>
        <w:t xml:space="preserve">the utility and the customer with increased control over the use of electricity, water and gas. Furthermore, the network enables utility distribution grids to operate more efficiently than ever before. </w:t>
      </w:r>
    </w:p>
    <w:p w:rsidR="00FF3717" w:rsidRPr="005404F3" w:rsidRDefault="00FF3717" w:rsidP="00DF2E91">
      <w:pPr>
        <w:rPr>
          <w:rFonts w:eastAsia="Batang"/>
          <w:lang w:val="en-US"/>
        </w:rPr>
      </w:pPr>
      <w:r w:rsidRPr="005404F3">
        <w:rPr>
          <w:rFonts w:eastAsia="Batang"/>
          <w:lang w:val="en-US"/>
        </w:rPr>
        <w:t>The following countries, Research Institute, Commissions, Industries and Standards Organizations have all identified features and characteristics of smart grid and smart metering:</w:t>
      </w:r>
    </w:p>
    <w:p w:rsidR="00FF3717" w:rsidRDefault="00FF3717" w:rsidP="00DF2E91">
      <w:pPr>
        <w:pStyle w:val="enumlev1"/>
        <w:rPr>
          <w:ins w:id="27" w:author="Holcomb, Jay" w:date="2014-01-21T14:23:00Z"/>
          <w:rFonts w:eastAsia="Batang"/>
        </w:rPr>
      </w:pPr>
      <w:r>
        <w:rPr>
          <w:rFonts w:eastAsia="Batang"/>
          <w:lang w:val="en-US"/>
        </w:rPr>
        <w:t>–</w:t>
      </w:r>
      <w:r>
        <w:rPr>
          <w:rFonts w:eastAsia="Batang"/>
          <w:lang w:val="en-US"/>
        </w:rPr>
        <w:tab/>
      </w:r>
      <w:r w:rsidRPr="005404F3">
        <w:rPr>
          <w:rFonts w:eastAsia="Batang"/>
        </w:rPr>
        <w:t>Recent United States legislation</w:t>
      </w:r>
      <w:r w:rsidRPr="005404F3">
        <w:rPr>
          <w:rFonts w:eastAsia="Batang"/>
          <w:szCs w:val="24"/>
          <w:vertAlign w:val="superscript"/>
        </w:rPr>
        <w:footnoteReference w:id="4"/>
      </w:r>
    </w:p>
    <w:p w:rsidR="00A41A64" w:rsidRPr="00A41A64" w:rsidRDefault="00A41A64" w:rsidP="00A41A64">
      <w:pPr>
        <w:pStyle w:val="enumlev1"/>
        <w:rPr>
          <w:lang w:val="en-US"/>
        </w:rPr>
      </w:pPr>
      <w:ins w:id="28" w:author="Holcomb, Jay" w:date="2014-01-21T14:23:00Z">
        <w:r>
          <w:rPr>
            <w:rFonts w:eastAsia="Batang"/>
          </w:rPr>
          <w:t>-</w:t>
        </w:r>
        <w:r>
          <w:rPr>
            <w:rFonts w:eastAsia="Batang"/>
          </w:rPr>
          <w:tab/>
        </w:r>
      </w:ins>
      <w:ins w:id="29" w:author="Holcomb, Jay" w:date="2014-01-21T14:29:00Z">
        <w:r>
          <w:rPr>
            <w:rFonts w:eastAsia="Batang"/>
          </w:rPr>
          <w:t>S</w:t>
        </w:r>
      </w:ins>
      <w:ins w:id="30" w:author="Holcomb, Jay" w:date="2014-01-21T14:30:00Z">
        <w:r>
          <w:rPr>
            <w:rFonts w:eastAsia="Batang"/>
          </w:rPr>
          <w:t>mart Grid Interoperability Panel (S</w:t>
        </w:r>
      </w:ins>
      <w:ins w:id="31" w:author="Holcomb, Jay" w:date="2014-01-21T14:29:00Z">
        <w:r>
          <w:rPr>
            <w:rFonts w:eastAsia="Batang"/>
          </w:rPr>
          <w:t>GIP</w:t>
        </w:r>
      </w:ins>
      <w:ins w:id="32" w:author="Holcomb, Jay" w:date="2014-01-21T14:30:00Z">
        <w:r>
          <w:rPr>
            <w:rFonts w:eastAsia="Batang"/>
          </w:rPr>
          <w:t>)</w:t>
        </w:r>
        <w:r>
          <w:rPr>
            <w:rStyle w:val="FootnoteReference"/>
            <w:rFonts w:eastAsia="Batang"/>
          </w:rPr>
          <w:footnoteReference w:id="5"/>
        </w:r>
      </w:ins>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The Electric Power Research Institute (EPRI)</w:t>
      </w:r>
      <w:r w:rsidRPr="005404F3">
        <w:rPr>
          <w:rFonts w:eastAsia="Batang"/>
          <w:szCs w:val="24"/>
          <w:vertAlign w:val="superscript"/>
        </w:rPr>
        <w:footnoteReference w:id="6"/>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The Modern Grid Initiative sponsored by the U.S. Department of Energy (DOE)</w:t>
      </w:r>
      <w:r w:rsidRPr="005404F3">
        <w:rPr>
          <w:rFonts w:eastAsia="Batang"/>
          <w:szCs w:val="24"/>
          <w:vertAlign w:val="superscript"/>
        </w:rPr>
        <w:footnoteReference w:id="7"/>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The European Commission Strategic Research Agenda </w:t>
      </w:r>
      <w:r w:rsidRPr="005404F3">
        <w:rPr>
          <w:rFonts w:eastAsia="Batang"/>
          <w:szCs w:val="24"/>
          <w:vertAlign w:val="superscript"/>
        </w:rPr>
        <w:footnoteReference w:id="8"/>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Recent United Kingdom consultation on Smart Metering Implementation</w:t>
      </w:r>
      <w:r w:rsidRPr="005404F3">
        <w:rPr>
          <w:rFonts w:eastAsia="Batang"/>
          <w:position w:val="6"/>
          <w:sz w:val="18"/>
        </w:rPr>
        <w:footnoteReference w:id="9"/>
      </w:r>
    </w:p>
    <w:p w:rsidR="00FF3717" w:rsidRPr="00C20ECE" w:rsidRDefault="00FF3717" w:rsidP="00C20ECE">
      <w:pPr>
        <w:pStyle w:val="Heading1"/>
        <w:rPr>
          <w:rFonts w:eastAsia="Batang"/>
        </w:rPr>
      </w:pPr>
      <w:bookmarkStart w:id="39" w:name="M441"/>
      <w:bookmarkStart w:id="40" w:name="MoU"/>
      <w:bookmarkStart w:id="41" w:name="_Toc214427374"/>
      <w:bookmarkEnd w:id="39"/>
      <w:bookmarkEnd w:id="40"/>
      <w:r w:rsidRPr="00C20ECE">
        <w:rPr>
          <w:rFonts w:eastAsia="Batang"/>
        </w:rPr>
        <w:lastRenderedPageBreak/>
        <w:t>3</w:t>
      </w:r>
      <w:r w:rsidRPr="00C20ECE">
        <w:rPr>
          <w:rFonts w:eastAsia="Batang"/>
        </w:rPr>
        <w:tab/>
        <w:t>Smart grid</w:t>
      </w:r>
      <w:bookmarkEnd w:id="41"/>
      <w:r w:rsidRPr="00C20ECE">
        <w:rPr>
          <w:rFonts w:eastAsia="Batang"/>
        </w:rPr>
        <w:t xml:space="preserve"> communication network technologies</w:t>
      </w:r>
    </w:p>
    <w:p w:rsidR="00FF3717" w:rsidRPr="005404F3" w:rsidRDefault="00FF3717" w:rsidP="00DF2E91">
      <w:pPr>
        <w:rPr>
          <w:rFonts w:eastAsia="Batang"/>
          <w:lang w:val="en-US"/>
        </w:rPr>
      </w:pPr>
      <w:r w:rsidRPr="005404F3">
        <w:rPr>
          <w:rFonts w:eastAsia="Batang"/>
          <w:lang w:val="en-US"/>
        </w:rPr>
        <w:t>Various types of communication networks may be used in smart grid implementation. Such communication networks, however, need to provide sufficient capacity for basic and advanced smart grid applications that exist today as well as those that will be available in the near future.</w:t>
      </w:r>
    </w:p>
    <w:p w:rsidR="00FF3717" w:rsidDel="00FB4D4A" w:rsidRDefault="00FF3717" w:rsidP="00DF2E91">
      <w:pPr>
        <w:tabs>
          <w:tab w:val="clear" w:pos="1134"/>
          <w:tab w:val="clear" w:pos="1871"/>
          <w:tab w:val="clear" w:pos="2268"/>
        </w:tabs>
        <w:overflowPunct/>
        <w:autoSpaceDE/>
        <w:autoSpaceDN/>
        <w:adjustRightInd/>
        <w:spacing w:before="0"/>
        <w:textAlignment w:val="auto"/>
        <w:rPr>
          <w:del w:id="42" w:author="Holcomb, Jay" w:date="2014-01-21T14:32:00Z"/>
          <w:rFonts w:eastAsia="Batang"/>
          <w:b/>
          <w:sz w:val="28"/>
          <w:lang w:val="en-US"/>
        </w:rPr>
      </w:pPr>
      <w:bookmarkStart w:id="43" w:name="M2MHyperlink"/>
      <w:bookmarkStart w:id="44" w:name="M2MFRA"/>
      <w:bookmarkStart w:id="45" w:name="M2MUseCases"/>
      <w:bookmarkStart w:id="46" w:name="M2MTR"/>
      <w:bookmarkStart w:id="47" w:name="_Toc214427375"/>
      <w:bookmarkEnd w:id="43"/>
      <w:bookmarkEnd w:id="44"/>
      <w:bookmarkEnd w:id="45"/>
      <w:bookmarkEnd w:id="46"/>
    </w:p>
    <w:p w:rsidR="00FF3717" w:rsidRPr="005404F3" w:rsidRDefault="00FF3717" w:rsidP="00DF2E91">
      <w:pPr>
        <w:pStyle w:val="Heading1"/>
        <w:rPr>
          <w:rFonts w:eastAsia="Batang"/>
          <w:lang w:val="en-US"/>
        </w:rPr>
      </w:pPr>
      <w:r w:rsidRPr="005404F3">
        <w:rPr>
          <w:rFonts w:eastAsia="Batang"/>
          <w:lang w:val="en-US"/>
        </w:rPr>
        <w:t>4</w:t>
      </w:r>
      <w:r w:rsidRPr="005404F3">
        <w:rPr>
          <w:rFonts w:eastAsia="Batang"/>
          <w:lang w:val="en-US"/>
        </w:rPr>
        <w:tab/>
        <w:t xml:space="preserve">Smart grid </w:t>
      </w:r>
      <w:bookmarkEnd w:id="47"/>
      <w:r w:rsidRPr="005404F3">
        <w:rPr>
          <w:rFonts w:eastAsia="Batang"/>
          <w:lang w:val="en-US"/>
        </w:rPr>
        <w:t>objectives and benefits</w:t>
      </w:r>
    </w:p>
    <w:p w:rsidR="00FF3717" w:rsidRPr="005404F3" w:rsidRDefault="00FF3717" w:rsidP="00DF2E91">
      <w:pPr>
        <w:pStyle w:val="Heading2"/>
        <w:rPr>
          <w:rFonts w:eastAsia="Batang"/>
          <w:bCs/>
          <w:lang w:val="en-US"/>
        </w:rPr>
      </w:pPr>
      <w:r w:rsidRPr="005404F3">
        <w:rPr>
          <w:rFonts w:eastAsia="Batang"/>
          <w:lang w:val="en-US"/>
        </w:rPr>
        <w:t>4.1</w:t>
      </w:r>
      <w:r w:rsidRPr="005404F3">
        <w:rPr>
          <w:rFonts w:eastAsia="Batang"/>
          <w:lang w:val="en-US"/>
        </w:rPr>
        <w:tab/>
        <w:t>Reducing overall electricity demand through system optimization</w:t>
      </w:r>
    </w:p>
    <w:p w:rsidR="00FF3717" w:rsidRPr="005404F3" w:rsidRDefault="00FF3717" w:rsidP="00DF2E91">
      <w:pPr>
        <w:rPr>
          <w:rFonts w:eastAsia="Batang"/>
          <w:lang w:val="en-US"/>
        </w:rPr>
      </w:pPr>
      <w:r w:rsidRPr="005404F3">
        <w:rPr>
          <w:rFonts w:eastAsia="Batang"/>
          <w:lang w:val="en-US"/>
        </w:rPr>
        <w:t>Existing local electric distribution systems are designed to deliver energy and send it in one direction, but lack the intelligence to optimize the delivery. As a result, energy utilities must build enough generating capacity to meet peak energy demand, even though such peaks occur only on a few days per year and the average demand is much lower. Practically, this means that during days when demand is expected to be higher than average, the utility companies will restart occasionally used, less-efficient and more expensive generators.</w:t>
      </w:r>
    </w:p>
    <w:p w:rsidR="00FF3717" w:rsidRPr="005404F3" w:rsidRDefault="00FF3717" w:rsidP="00DF2E91">
      <w:pPr>
        <w:rPr>
          <w:rFonts w:eastAsia="Batang"/>
          <w:lang w:val="en-US"/>
        </w:rPr>
      </w:pPr>
      <w:r w:rsidRPr="005404F3">
        <w:rPr>
          <w:rFonts w:eastAsia="Batang"/>
          <w:lang w:val="en-US"/>
        </w:rPr>
        <w:t>The EU, the U.S. Congress</w:t>
      </w:r>
      <w:r w:rsidRPr="005404F3">
        <w:rPr>
          <w:rFonts w:eastAsia="Batang"/>
          <w:position w:val="6"/>
          <w:sz w:val="18"/>
          <w:lang w:val="en-US"/>
        </w:rPr>
        <w:footnoteReference w:id="10"/>
      </w:r>
      <w:r w:rsidRPr="005404F3">
        <w:rPr>
          <w:rFonts w:eastAsia="Batang"/>
          <w:lang w:val="en-US"/>
        </w:rPr>
        <w:t>, the International Energy Administration</w:t>
      </w:r>
      <w:r w:rsidRPr="005404F3">
        <w:rPr>
          <w:rFonts w:eastAsia="Batang"/>
          <w:position w:val="6"/>
          <w:sz w:val="18"/>
          <w:lang w:val="en-US"/>
        </w:rPr>
        <w:footnoteReference w:id="11"/>
      </w:r>
      <w:r w:rsidRPr="005404F3">
        <w:rPr>
          <w:rFonts w:eastAsia="Batang"/>
          <w:lang w:val="en-US"/>
        </w:rPr>
        <w:t xml:space="preserve"> and many researchers and utilities believe that smart grid is an essential technology to improve the reliability and reduce the environmental impact of electric consumption. The EPRI has estimated that smart grid-enabled electrical distribution could reduce electrical energy consumption by 5% to 10% and carbon dioxide emissions by 13% to 25%</w:t>
      </w:r>
      <w:r w:rsidRPr="005404F3">
        <w:rPr>
          <w:rFonts w:eastAsia="Batang"/>
          <w:position w:val="6"/>
          <w:sz w:val="18"/>
          <w:lang w:val="en-US"/>
        </w:rPr>
        <w:footnoteReference w:id="12"/>
      </w:r>
      <w:r w:rsidRPr="005404F3">
        <w:rPr>
          <w:rFonts w:eastAsia="Batang"/>
          <w:lang w:val="en-US"/>
        </w:rPr>
        <w:t>.</w:t>
      </w:r>
    </w:p>
    <w:p w:rsidR="00FF3717" w:rsidRPr="005404F3" w:rsidRDefault="00FF3717" w:rsidP="00DF2E91">
      <w:pPr>
        <w:keepNext/>
        <w:keepLines/>
        <w:spacing w:before="200"/>
        <w:ind w:left="1134" w:hanging="1134"/>
        <w:outlineLvl w:val="1"/>
        <w:rPr>
          <w:rFonts w:eastAsia="Batang"/>
          <w:b/>
          <w:lang w:val="en-US"/>
        </w:rPr>
      </w:pPr>
      <w:r w:rsidRPr="005404F3">
        <w:rPr>
          <w:rFonts w:eastAsia="Batang"/>
          <w:b/>
          <w:lang w:val="en-US"/>
        </w:rPr>
        <w:t>4.2</w:t>
      </w:r>
      <w:r w:rsidRPr="005404F3">
        <w:rPr>
          <w:rFonts w:eastAsia="Batang"/>
          <w:b/>
          <w:lang w:val="en-US"/>
        </w:rPr>
        <w:tab/>
        <w:t>Integrating renewable and distributed energy resources</w:t>
      </w:r>
    </w:p>
    <w:p w:rsidR="00FF3717" w:rsidRPr="005404F3" w:rsidRDefault="00FF3717" w:rsidP="00DF2E91">
      <w:pPr>
        <w:rPr>
          <w:rFonts w:eastAsia="Batang"/>
          <w:lang w:val="en-US"/>
        </w:rPr>
      </w:pPr>
      <w:r w:rsidRPr="005404F3">
        <w:rPr>
          <w:rFonts w:eastAsia="Batang"/>
          <w:lang w:val="en-US"/>
        </w:rPr>
        <w:t>Smart grid connectivity and communications overcome the problem of handling self-generated electrical energy.  With rising energy costs and ever-grea</w:t>
      </w:r>
      <w:r>
        <w:rPr>
          <w:rFonts w:eastAsia="Batang"/>
          <w:lang w:val="en-US"/>
        </w:rPr>
        <w:t xml:space="preserve">ter environmental sensitivity, </w:t>
      </w:r>
      <w:r w:rsidRPr="005404F3">
        <w:rPr>
          <w:rFonts w:eastAsia="Batang"/>
          <w:lang w:val="en-US"/>
        </w:rPr>
        <w:t xml:space="preserve">more and more individuals and companies are taking it upon themselves to generate their own electricity from renewable energy sources, such as wind or solar. As a result it </w:t>
      </w:r>
      <w:ins w:id="48" w:author="Holcomb, Jay" w:date="2014-01-21T14:40:00Z">
        <w:r w:rsidR="00FB4D4A">
          <w:rPr>
            <w:rFonts w:eastAsia="Batang"/>
            <w:lang w:val="en-US"/>
          </w:rPr>
          <w:t>was</w:t>
        </w:r>
      </w:ins>
      <w:del w:id="49" w:author="Holcomb, Jay" w:date="2014-01-21T14:40:00Z">
        <w:r w:rsidRPr="005404F3" w:rsidDel="00FB4D4A">
          <w:rPr>
            <w:rFonts w:eastAsia="Batang"/>
            <w:lang w:val="en-US"/>
          </w:rPr>
          <w:delText>is</w:delText>
        </w:r>
      </w:del>
      <w:r w:rsidRPr="005404F3">
        <w:rPr>
          <w:rFonts w:eastAsia="Batang"/>
          <w:lang w:val="en-US"/>
        </w:rPr>
        <w:t xml:space="preserve"> often difficult, expensive, or even impossible to connect distributed renewable energy sources to the grid. Furthermore, even where renewable energy </w:t>
      </w:r>
      <w:ins w:id="50" w:author="Holcomb, Jay" w:date="2014-01-21T14:40:00Z">
        <w:r w:rsidR="00FB4D4A">
          <w:rPr>
            <w:rFonts w:eastAsia="Batang"/>
            <w:lang w:val="en-US"/>
          </w:rPr>
          <w:t>was</w:t>
        </w:r>
      </w:ins>
      <w:del w:id="51" w:author="Holcomb, Jay" w:date="2014-01-21T14:40:00Z">
        <w:r w:rsidRPr="005404F3" w:rsidDel="00FB4D4A">
          <w:rPr>
            <w:rFonts w:eastAsia="Batang"/>
            <w:lang w:val="en-US"/>
          </w:rPr>
          <w:delText>is</w:delText>
        </w:r>
      </w:del>
      <w:r w:rsidRPr="005404F3">
        <w:rPr>
          <w:rFonts w:eastAsia="Batang"/>
          <w:lang w:val="en-US"/>
        </w:rPr>
        <w:t xml:space="preserve"> fed back into the grid, the </w:t>
      </w:r>
      <w:del w:id="52" w:author="Holcomb, Jay" w:date="2014-01-21T14:41:00Z">
        <w:r w:rsidRPr="005404F3" w:rsidDel="00FB4D4A">
          <w:rPr>
            <w:rFonts w:eastAsia="Batang"/>
            <w:lang w:val="en-US"/>
          </w:rPr>
          <w:delText xml:space="preserve">present </w:delText>
        </w:r>
      </w:del>
      <w:r w:rsidRPr="005404F3">
        <w:rPr>
          <w:rFonts w:eastAsia="Batang"/>
          <w:lang w:val="en-US"/>
        </w:rPr>
        <w:t xml:space="preserve">distribution grids around the world </w:t>
      </w:r>
      <w:r w:rsidRPr="00426FC0">
        <w:rPr>
          <w:rFonts w:eastAsia="Batang"/>
          <w:lang w:val="en-US"/>
        </w:rPr>
        <w:t>ha</w:t>
      </w:r>
      <w:ins w:id="53" w:author="Holcomb, Jay" w:date="2014-01-21T14:41:00Z">
        <w:r w:rsidR="00FB4D4A" w:rsidRPr="00426FC0">
          <w:rPr>
            <w:rFonts w:eastAsia="Batang"/>
            <w:lang w:val="en-US"/>
          </w:rPr>
          <w:t>d</w:t>
        </w:r>
      </w:ins>
      <w:del w:id="54" w:author="Holcomb, Jay" w:date="2014-01-21T14:41:00Z">
        <w:r w:rsidRPr="008F3AB9" w:rsidDel="00FB4D4A">
          <w:rPr>
            <w:rFonts w:eastAsia="Batang"/>
            <w:lang w:val="en-US"/>
          </w:rPr>
          <w:delText>ve</w:delText>
        </w:r>
      </w:del>
      <w:r w:rsidRPr="005404F3">
        <w:rPr>
          <w:rFonts w:eastAsia="Batang"/>
          <w:lang w:val="en-US"/>
        </w:rPr>
        <w:t xml:space="preserve"> no way of anticipating or reacting to this backflow of electricity. </w:t>
      </w:r>
      <w:ins w:id="55" w:author="Holcomb, Jay" w:date="2014-01-21T14:42:00Z">
        <w:r w:rsidR="00001C9E">
          <w:rPr>
            <w:rFonts w:eastAsia="MS Mincho"/>
            <w:color w:val="000000"/>
            <w:lang w:val="en-US" w:eastAsia="ja-JP"/>
          </w:rPr>
          <w:t xml:space="preserve">Techniques involving net metering will assist in the integration of disparate renewable energy sources in the grid.  Decentralized generation and distribution of energy </w:t>
        </w:r>
      </w:ins>
      <w:ins w:id="56" w:author="Holcomb, Jay" w:date="2014-01-21T14:43:00Z">
        <w:r w:rsidR="00001C9E">
          <w:rPr>
            <w:rFonts w:eastAsia="MS Mincho"/>
            <w:color w:val="000000"/>
            <w:lang w:val="en-US" w:eastAsia="ja-JP"/>
          </w:rPr>
          <w:t xml:space="preserve">is one of the new capabilities enabled by the smart grid. </w:t>
        </w:r>
      </w:ins>
    </w:p>
    <w:p w:rsidR="00FF3717" w:rsidRPr="005404F3" w:rsidRDefault="00FF3717" w:rsidP="00DF2E91">
      <w:pPr>
        <w:rPr>
          <w:rFonts w:eastAsia="Batang"/>
          <w:lang w:val="en-US"/>
        </w:rPr>
      </w:pPr>
      <w:r w:rsidRPr="005404F3">
        <w:rPr>
          <w:rFonts w:eastAsia="Batang"/>
          <w:lang w:val="en-US"/>
        </w:rPr>
        <w:t xml:space="preserve">Smart grid offers the solution by communicating back to the control </w:t>
      </w:r>
      <w:proofErr w:type="spellStart"/>
      <w:r w:rsidRPr="005404F3">
        <w:rPr>
          <w:rFonts w:eastAsia="Batang"/>
          <w:lang w:val="en-US"/>
        </w:rPr>
        <w:t>centre</w:t>
      </w:r>
      <w:proofErr w:type="spellEnd"/>
      <w:r w:rsidRPr="005404F3">
        <w:rPr>
          <w:rFonts w:eastAsia="Batang"/>
          <w:lang w:val="en-US"/>
        </w:rPr>
        <w:t xml:space="preserve"> how much energy is required and how much is being input from the self-generator sources. The main generating capacity can then be balanced to take account of the additional inflow when meeting demand. Because smart grid enables this to happen in real time, utility companies can avoid problems arising f</w:t>
      </w:r>
      <w:r>
        <w:rPr>
          <w:rFonts w:eastAsia="Batang"/>
          <w:lang w:val="en-US"/>
        </w:rPr>
        <w:t>r</w:t>
      </w:r>
      <w:r w:rsidRPr="005404F3">
        <w:rPr>
          <w:rFonts w:eastAsia="Batang"/>
          <w:lang w:val="en-US"/>
        </w:rPr>
        <w:t xml:space="preserve">om the unpredictability of renewable energy sources. </w:t>
      </w:r>
      <w:r w:rsidRPr="005404F3">
        <w:rPr>
          <w:rFonts w:eastAsia="MS Mincho"/>
          <w:lang w:val="en-US" w:eastAsia="ja-JP"/>
        </w:rPr>
        <w:t>The</w:t>
      </w:r>
      <w:r w:rsidRPr="005404F3">
        <w:rPr>
          <w:rFonts w:eastAsia="MS Mincho"/>
          <w:color w:val="000000"/>
          <w:lang w:val="en-US" w:eastAsia="ja-JP"/>
        </w:rPr>
        <w:t xml:space="preserve"> recent report for the </w:t>
      </w:r>
      <w:bookmarkStart w:id="57" w:name="OLE_LINK3"/>
      <w:bookmarkStart w:id="58" w:name="OLE_LINK4"/>
      <w:r w:rsidRPr="005404F3">
        <w:rPr>
          <w:rFonts w:eastAsia="MS Mincho"/>
          <w:color w:val="000000"/>
          <w:lang w:val="en-US" w:eastAsia="ja-JP"/>
        </w:rPr>
        <w:t xml:space="preserve">California Energy </w:t>
      </w:r>
      <w:r w:rsidRPr="005404F3">
        <w:rPr>
          <w:rFonts w:eastAsia="MS Mincho"/>
          <w:color w:val="000000"/>
          <w:lang w:val="en-US" w:eastAsia="ja-JP"/>
        </w:rPr>
        <w:lastRenderedPageBreak/>
        <w:t>Commission on the Value of Distribution Automation</w:t>
      </w:r>
      <w:r w:rsidRPr="005404F3">
        <w:rPr>
          <w:rFonts w:eastAsia="MS Mincho"/>
          <w:lang w:val="en-US" w:eastAsia="ja-JP"/>
        </w:rPr>
        <w:t xml:space="preserve">, prepared by Energy and Environmental Economics, Inc. (E3), and EPRI Solutions, Inc., </w:t>
      </w:r>
      <w:bookmarkEnd w:id="57"/>
      <w:bookmarkEnd w:id="58"/>
      <w:r w:rsidRPr="005404F3">
        <w:rPr>
          <w:rFonts w:eastAsia="MS Mincho"/>
          <w:color w:val="000000"/>
          <w:lang w:val="en-US" w:eastAsia="ja-JP"/>
        </w:rPr>
        <w:t xml:space="preserve">stated that the value of such distributed electric storage capable of being managed in real time (such as a battery or </w:t>
      </w:r>
      <w:r w:rsidRPr="005404F3">
        <w:rPr>
          <w:rFonts w:eastAsia="MS Mincho"/>
          <w:lang w:val="en-US" w:eastAsia="ja-JP"/>
        </w:rPr>
        <w:t>plug-in vehicles</w:t>
      </w:r>
      <w:r w:rsidRPr="005404F3">
        <w:rPr>
          <w:rFonts w:eastAsia="MS Mincho"/>
          <w:color w:val="000000"/>
          <w:lang w:val="en-US" w:eastAsia="ja-JP"/>
        </w:rPr>
        <w:t>) would be increased by nearly 90% over a similar asset that is not connected by a smart grid</w:t>
      </w:r>
      <w:r w:rsidRPr="005404F3">
        <w:rPr>
          <w:rFonts w:eastAsia="MS Mincho"/>
          <w:color w:val="000000"/>
          <w:position w:val="6"/>
          <w:sz w:val="18"/>
          <w:lang w:val="en-US" w:eastAsia="ja-JP"/>
        </w:rPr>
        <w:footnoteReference w:id="13"/>
      </w:r>
      <w:ins w:id="62" w:author="Holcomb, Jay" w:date="2014-01-21T14:42:00Z">
        <w:r w:rsidR="00001C9E">
          <w:rPr>
            <w:rFonts w:eastAsia="MS Mincho"/>
            <w:color w:val="000000"/>
            <w:lang w:val="en-US" w:eastAsia="ja-JP"/>
          </w:rPr>
          <w:t xml:space="preserve">. </w:t>
        </w:r>
      </w:ins>
    </w:p>
    <w:p w:rsidR="00FF3717" w:rsidRPr="005404F3" w:rsidRDefault="00FF3717" w:rsidP="00C20ECE">
      <w:pPr>
        <w:pStyle w:val="Heading2"/>
        <w:rPr>
          <w:rFonts w:eastAsia="Batang"/>
          <w:lang w:val="en-US"/>
        </w:rPr>
      </w:pPr>
      <w:r w:rsidRPr="005404F3">
        <w:rPr>
          <w:rFonts w:eastAsia="Batang"/>
          <w:lang w:val="en-US"/>
        </w:rPr>
        <w:t>4.3</w:t>
      </w:r>
      <w:r w:rsidRPr="005404F3">
        <w:rPr>
          <w:rFonts w:eastAsia="Batang"/>
          <w:lang w:val="en-US"/>
        </w:rPr>
        <w:tab/>
        <w:t>Providing a resilient network</w:t>
      </w:r>
    </w:p>
    <w:p w:rsidR="00FF3717" w:rsidRPr="005404F3" w:rsidRDefault="00FF3717" w:rsidP="00DF2E91">
      <w:pPr>
        <w:rPr>
          <w:rFonts w:eastAsia="Batang"/>
          <w:lang w:val="en-US"/>
        </w:rPr>
      </w:pPr>
      <w:r w:rsidRPr="005404F3">
        <w:rPr>
          <w:rFonts w:eastAsia="Batang"/>
          <w:lang w:val="en-US"/>
        </w:rPr>
        <w:t xml:space="preserve">Remote sensing technology along the electric distribution lines allows network operators to gather real-time intelligence on the status of their network. This enables providers of critical national infrastructure both to prevent outages before they occur and quickly pinpoint the site of an incident when one does occur. Smart grid does this by a series of software tools that gather and </w:t>
      </w:r>
      <w:proofErr w:type="spellStart"/>
      <w:r w:rsidRPr="005404F3">
        <w:rPr>
          <w:rFonts w:eastAsia="Batang"/>
          <w:lang w:val="en-US"/>
        </w:rPr>
        <w:t>analyse</w:t>
      </w:r>
      <w:proofErr w:type="spellEnd"/>
      <w:r w:rsidRPr="005404F3">
        <w:rPr>
          <w:rFonts w:eastAsia="Batang"/>
          <w:lang w:val="en-US"/>
        </w:rPr>
        <w:t xml:space="preserve"> data from sensors distributed throughout the electric distribution network to indicate where performance is suffering. Distribution companies can maximize their maintenance </w:t>
      </w:r>
      <w:proofErr w:type="spellStart"/>
      <w:r w:rsidRPr="005404F3">
        <w:rPr>
          <w:rFonts w:eastAsia="Batang"/>
          <w:lang w:val="en-US"/>
        </w:rPr>
        <w:t>programmes</w:t>
      </w:r>
      <w:proofErr w:type="spellEnd"/>
      <w:r w:rsidRPr="005404F3">
        <w:rPr>
          <w:rFonts w:eastAsia="Batang"/>
          <w:lang w:val="en-US"/>
        </w:rPr>
        <w:t xml:space="preserve"> to prevent breakages, and quickly dispatch engineers to the scene of an incident, independent of consumer feedback. In recent years, highly publicized blackouts in North American and European networks have made electricity network security a political question, and with an</w:t>
      </w:r>
      <w:ins w:id="63" w:author="Holcomb, Jay" w:date="2014-01-23T08:53:00Z">
        <w:r w:rsidR="005B1784">
          <w:rPr>
            <w:rFonts w:eastAsia="Batang"/>
            <w:lang w:val="en-US"/>
          </w:rPr>
          <w:t xml:space="preserve"> </w:t>
        </w:r>
      </w:ins>
      <w:del w:id="64" w:author="Holcomb, Jay" w:date="2014-01-21T14:47:00Z">
        <w:r w:rsidRPr="005404F3" w:rsidDel="008F3AB9">
          <w:rPr>
            <w:rFonts w:eastAsia="Batang"/>
            <w:lang w:val="en-US"/>
          </w:rPr>
          <w:delText> </w:delText>
        </w:r>
      </w:del>
      <w:r w:rsidRPr="005404F3">
        <w:rPr>
          <w:rFonts w:eastAsia="Batang"/>
          <w:lang w:val="en-US"/>
        </w:rPr>
        <w:t>aging network the number of outages, and associated disruptions to end users, are only going to increase. Smart grid will provide a real tool in this constant battle for control.</w:t>
      </w:r>
    </w:p>
    <w:p w:rsidR="00FF3717" w:rsidRPr="005404F3" w:rsidRDefault="00FF3717" w:rsidP="00DF2E91">
      <w:pPr>
        <w:pStyle w:val="Heading1"/>
        <w:rPr>
          <w:rFonts w:eastAsia="Batang"/>
          <w:lang w:val="en-US"/>
        </w:rPr>
      </w:pPr>
      <w:r w:rsidRPr="005404F3">
        <w:rPr>
          <w:rFonts w:eastAsia="Batang"/>
          <w:lang w:val="en-US" w:eastAsia="ko-KR"/>
        </w:rPr>
        <w:t>5</w:t>
      </w:r>
      <w:r>
        <w:rPr>
          <w:rFonts w:eastAsia="Batang"/>
          <w:lang w:val="en-US"/>
        </w:rPr>
        <w:tab/>
        <w:t>ITU approach to smart grid</w:t>
      </w:r>
    </w:p>
    <w:p w:rsidR="00FF3717" w:rsidRPr="005404F3" w:rsidRDefault="00FF3717" w:rsidP="00DF2E91">
      <w:pPr>
        <w:rPr>
          <w:rFonts w:eastAsia="Batang"/>
          <w:lang w:val="en-US"/>
        </w:rPr>
      </w:pPr>
      <w:r w:rsidRPr="005404F3">
        <w:rPr>
          <w:rFonts w:eastAsia="Batang"/>
          <w:lang w:val="en-US"/>
        </w:rPr>
        <w:t xml:space="preserve">Smart grid will rely both on wired and wireless technologies in order to provide the connectivity and communication paths needed to handle the huge flows of data around utility distribution networks. </w:t>
      </w:r>
    </w:p>
    <w:p w:rsidR="00FF3717" w:rsidRPr="005404F3" w:rsidRDefault="00FF3717" w:rsidP="00A0782E">
      <w:r w:rsidRPr="005404F3">
        <w:rPr>
          <w:rFonts w:eastAsia="Batang"/>
          <w:lang w:val="en-US"/>
        </w:rPr>
        <w:t xml:space="preserve">An early candidate for consideration was power line telecommunications (PLT) following on from the simplistic rationale that the electricity supply lines themselves provide </w:t>
      </w:r>
      <w:r w:rsidRPr="005404F3">
        <w:t>ubiquitous connectivity across all parts of the electricity supply grid and that the necessary</w:t>
      </w:r>
      <w:r>
        <w:t xml:space="preserve"> data signals could be sent end</w:t>
      </w:r>
      <w:r>
        <w:noBreakHyphen/>
      </w:r>
      <w:r w:rsidRPr="005404F3">
        <w:t xml:space="preserve">to-end over the power lines themselves. This ignored some important points such as attenuation and noise along the power lines and how to route signals around the grid network, and crucially the integrity of the data. </w:t>
      </w:r>
    </w:p>
    <w:p w:rsidR="00FF3717" w:rsidRPr="005404F3" w:rsidRDefault="00FF3717" w:rsidP="00DF2E91">
      <w:r w:rsidRPr="005404F3">
        <w:t xml:space="preserve">The rationale for the ITU-T Sector to become involved with PLT was an appreciation that although increasing use was being made of mains electrical wiring for data transmission, the power lines were neither designed nor engineered for communications purposes. In particular, ITU-T had concerns with the unshielded and untwisted wires used for power transmission, which are subject to many types of strong </w:t>
      </w:r>
      <w:r w:rsidRPr="001B26D7">
        <w:t>interference</w:t>
      </w:r>
      <w:r w:rsidRPr="001B26D7">
        <w:rPr>
          <w:position w:val="6"/>
          <w:sz w:val="18"/>
        </w:rPr>
        <w:footnoteReference w:id="14"/>
      </w:r>
      <w:r w:rsidRPr="005404F3">
        <w:t xml:space="preserve">; many electrical devices are also sources of noise on the wire. </w:t>
      </w:r>
    </w:p>
    <w:p w:rsidR="00FF3717" w:rsidRPr="005404F3" w:rsidRDefault="00FF3717" w:rsidP="00A0782E">
      <w:r w:rsidRPr="005404F3">
        <w:t xml:space="preserve">Because of the susceptibility of power line communication to incoming interference, advanced communications and noise mitigation technologies have been developed for general purpose PLT applications within the Recommendation ITU-T </w:t>
      </w:r>
      <w:r w:rsidRPr="00C20ECE">
        <w:rPr>
          <w:bCs/>
        </w:rPr>
        <w:t>G.9960</w:t>
      </w:r>
      <w:r w:rsidRPr="005404F3">
        <w:t xml:space="preserve"> family of recommendations from 2010 onwards. More recently, ITU-T has developed a narrow ban</w:t>
      </w:r>
      <w:r>
        <w:t xml:space="preserve">d power line communications </w:t>
      </w:r>
      <w:r w:rsidR="00A0782E">
        <w:t>(NB</w:t>
      </w:r>
      <w:r w:rsidR="00A0782E">
        <w:noBreakHyphen/>
      </w:r>
      <w:r w:rsidRPr="005404F3">
        <w:t xml:space="preserve">PLC) technology in Recommendation ITU-T </w:t>
      </w:r>
      <w:hyperlink r:id="rId17" w:history="1">
        <w:r w:rsidRPr="005404F3">
          <w:rPr>
            <w:b/>
            <w:color w:val="0000FF"/>
            <w:szCs w:val="24"/>
            <w:u w:val="single"/>
          </w:rPr>
          <w:t>G.9955</w:t>
        </w:r>
      </w:hyperlink>
      <w:r w:rsidRPr="005404F3">
        <w:t xml:space="preserve"> designed specifically to support smart grid connectivity and communications. </w:t>
      </w:r>
      <w:ins w:id="65" w:author="James P. K. Gilb" w:date="2013-11-11T15:18:00Z">
        <w:r w:rsidR="009421E5">
          <w:t>The IEEE Standards Association has standards that leverage PLC for Smart Grid applications</w:t>
        </w:r>
      </w:ins>
      <w:ins w:id="66" w:author="James P. K. Gilb" w:date="2013-11-11T15:19:00Z">
        <w:r w:rsidR="009421E5">
          <w:t xml:space="preserve">, e.g. </w:t>
        </w:r>
      </w:ins>
      <w:ins w:id="67" w:author="James P. K. Gilb" w:date="2013-11-11T15:13:00Z">
        <w:r w:rsidR="009867B2">
          <w:t xml:space="preserve">IEEE </w:t>
        </w:r>
      </w:ins>
      <w:proofErr w:type="spellStart"/>
      <w:ins w:id="68" w:author="James P. K. Gilb" w:date="2013-11-11T15:15:00Z">
        <w:r w:rsidR="009867B2">
          <w:t>Std</w:t>
        </w:r>
        <w:proofErr w:type="spellEnd"/>
        <w:r w:rsidR="009867B2">
          <w:t xml:space="preserve"> </w:t>
        </w:r>
      </w:ins>
      <w:ins w:id="69" w:author="James P. K. Gilb" w:date="2013-11-11T15:13:00Z">
        <w:r w:rsidR="009867B2">
          <w:t>1901</w:t>
        </w:r>
      </w:ins>
      <w:ins w:id="70" w:author="James P. K. Gilb" w:date="2013-11-11T15:15:00Z">
        <w:r w:rsidR="009867B2">
          <w:t>.2-2013</w:t>
        </w:r>
      </w:ins>
      <w:ins w:id="71" w:author="James P. K. Gilb" w:date="2013-11-11T15:19:00Z">
        <w:r w:rsidR="00E44812">
          <w:t>.</w:t>
        </w:r>
      </w:ins>
    </w:p>
    <w:p w:rsidR="00FF3717" w:rsidRPr="005404F3" w:rsidRDefault="00FF3717" w:rsidP="00DF2E91">
      <w:r w:rsidRPr="005404F3">
        <w:lastRenderedPageBreak/>
        <w:t xml:space="preserve">The frequency ranges defined for NB-PLC in Recommendation ITU-T </w:t>
      </w:r>
      <w:hyperlink r:id="rId18" w:history="1">
        <w:r w:rsidRPr="005404F3">
          <w:rPr>
            <w:b/>
            <w:color w:val="0000FF"/>
            <w:szCs w:val="24"/>
            <w:u w:val="single"/>
          </w:rPr>
          <w:t>G.9955</w:t>
        </w:r>
      </w:hyperlink>
      <w:r w:rsidRPr="005404F3">
        <w:t xml:space="preserve"> are those already designated for use by PLT in Europe by CENELEC</w:t>
      </w:r>
      <w:r w:rsidRPr="005404F3">
        <w:rPr>
          <w:position w:val="6"/>
          <w:sz w:val="18"/>
        </w:rPr>
        <w:footnoteReference w:id="15"/>
      </w:r>
      <w:r w:rsidRPr="005404F3">
        <w:t xml:space="preserve"> and CEPT</w:t>
      </w:r>
      <w:r w:rsidRPr="005404F3">
        <w:rPr>
          <w:position w:val="6"/>
          <w:sz w:val="18"/>
        </w:rPr>
        <w:footnoteReference w:id="16"/>
      </w:r>
      <w:r w:rsidRPr="005404F3">
        <w:t xml:space="preserve">, and for the USA by the FCC. Moreover, the limits on conducted and radiated interference set in Annex 5 to Recommendation ITU-T </w:t>
      </w:r>
      <w:r w:rsidRPr="00C20ECE">
        <w:rPr>
          <w:bCs/>
        </w:rPr>
        <w:t>G.9955</w:t>
      </w:r>
      <w:r w:rsidRPr="005404F3">
        <w:t xml:space="preserve"> are as set by the IEC CISPR 22 standard, </w:t>
      </w:r>
      <w:r w:rsidRPr="005404F3">
        <w:rPr>
          <w:i/>
        </w:rPr>
        <w:t>“Information technology equipment – Radio disturbance characteristics – Limits and methods of measurement”</w:t>
      </w:r>
      <w:r w:rsidRPr="005404F3">
        <w:t>.</w:t>
      </w:r>
    </w:p>
    <w:p w:rsidR="00FF3717" w:rsidRDefault="00FF3717" w:rsidP="00DF2E91">
      <w:pPr>
        <w:tabs>
          <w:tab w:val="clear" w:pos="1134"/>
          <w:tab w:val="clear" w:pos="1871"/>
          <w:tab w:val="clear" w:pos="2268"/>
        </w:tabs>
        <w:overflowPunct/>
        <w:autoSpaceDE/>
        <w:autoSpaceDN/>
        <w:adjustRightInd/>
        <w:spacing w:before="0"/>
        <w:textAlignment w:val="auto"/>
      </w:pPr>
    </w:p>
    <w:p w:rsidR="00FF3717" w:rsidRPr="005404F3" w:rsidRDefault="00FF3717" w:rsidP="00A0782E">
      <w:pPr>
        <w:rPr>
          <w:color w:val="0000FF"/>
          <w:u w:val="single"/>
          <w:lang w:val="en-US"/>
        </w:rPr>
      </w:pPr>
      <w:r w:rsidRPr="005404F3">
        <w:t xml:space="preserve">The new frequency ranges used in the </w:t>
      </w:r>
      <w:r w:rsidRPr="00C20ECE">
        <w:rPr>
          <w:bCs/>
        </w:rPr>
        <w:t>G.9955</w:t>
      </w:r>
      <w:r w:rsidRPr="005404F3">
        <w:t xml:space="preserve"> standard for NB-PLC/smart grid therefore use best practice in avoiding incompatibilities with </w:t>
      </w:r>
      <w:proofErr w:type="spellStart"/>
      <w:r w:rsidRPr="005404F3">
        <w:t>radiocommunication</w:t>
      </w:r>
      <w:proofErr w:type="spellEnd"/>
      <w:r w:rsidRPr="005404F3">
        <w:t xml:space="preserve"> services that could arise with the ubiquitous deployment of PLT for smart grid communications. However, other standards developing organizations (SDOs) and industry groups outside ITU have taken an interest in developing PLT products for smart grid applications, which may give due consideration to compatibility requirements. ITU-T has therefore taken the lead in coordinating the work on PLT for smart grid through </w:t>
      </w:r>
      <w:r w:rsidRPr="005404F3">
        <w:rPr>
          <w:rFonts w:eastAsia="MS PGothic"/>
          <w:lang w:val="en-US" w:eastAsia="ja-JP"/>
        </w:rPr>
        <w:t>a dedicated group called the Joint Coordination Activity on Smart Grid and Home Networking (</w:t>
      </w:r>
      <w:hyperlink r:id="rId19" w:history="1">
        <w:r w:rsidRPr="005404F3">
          <w:rPr>
            <w:rFonts w:eastAsia="MS PGothic"/>
            <w:color w:val="0000FF"/>
            <w:u w:val="single"/>
            <w:lang w:val="en-US" w:eastAsia="ja-JP"/>
          </w:rPr>
          <w:t>JCA SG&amp;HN</w:t>
        </w:r>
      </w:hyperlink>
      <w:r w:rsidRPr="005404F3">
        <w:rPr>
          <w:rFonts w:eastAsia="MS PGothic"/>
          <w:lang w:val="en-US" w:eastAsia="ja-JP"/>
        </w:rPr>
        <w:t xml:space="preserve">). This builds on comprehensive informative previously being assembled through the </w:t>
      </w:r>
      <w:hyperlink r:id="rId20" w:history="1">
        <w:r w:rsidRPr="005404F3">
          <w:rPr>
            <w:color w:val="0000FF"/>
            <w:u w:val="single"/>
            <w:lang w:val="en-US"/>
          </w:rPr>
          <w:t>ITU-T Focus Group on Smart Grid</w:t>
        </w:r>
      </w:hyperlink>
      <w:r w:rsidRPr="007D3802">
        <w:rPr>
          <w:rFonts w:eastAsia="MS PGothic"/>
          <w:lang w:val="en-US"/>
        </w:rPr>
        <w:t>, which was established by the February 2010 meeting of the ITU_T TSAG in order to provide ITU-T Study Groups with a common forum for smart grid activities on standardization and to collaborate with smart grid communities worldwide (e.g. research institutes, forums, academia, SDOs and industry groups), in order to:</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identify potential impacts on standards development;</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investigate future ITU-T study items and related actions; </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familiarize ITU-T and standardization communities with emerging attributes of smart grid; </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encourage collaboration between ITU-T and smart grid communities. </w:t>
      </w:r>
    </w:p>
    <w:p w:rsidR="00FF3717" w:rsidRPr="00221320" w:rsidRDefault="0003770C" w:rsidP="00DF2E91">
      <w:pPr>
        <w:rPr>
          <w:rFonts w:eastAsia="MS PGothic"/>
          <w:lang w:val="en-US" w:eastAsia="ja-JP"/>
        </w:rPr>
      </w:pPr>
      <w:r w:rsidRPr="00221320">
        <w:rPr>
          <w:rFonts w:eastAsia="MS PGothic"/>
          <w:lang w:val="en-US" w:eastAsia="ja-JP"/>
        </w:rPr>
        <w:t>ITU-T has also been developing standards for wireless home network</w:t>
      </w:r>
      <w:r w:rsidR="008479AD">
        <w:rPr>
          <w:rFonts w:eastAsia="MS PGothic"/>
          <w:lang w:val="en-US" w:eastAsia="ja-JP"/>
        </w:rPr>
        <w:t xml:space="preserve">ing technologies. Wireless technologies can provide smart grid for all utilities and can easily connect directly into an IP based infrastructure when electrical safety or legal considerations prevent directly wired connections, which can be the case with gas or water meters. </w:t>
      </w:r>
    </w:p>
    <w:p w:rsidR="00FF3717" w:rsidRPr="00221320" w:rsidRDefault="008479AD" w:rsidP="00DF2E91">
      <w:r>
        <w:rPr>
          <w:rFonts w:eastAsia="MS PGothic"/>
          <w:lang w:val="en-US" w:eastAsia="ja-JP"/>
        </w:rPr>
        <w:t>Recently, ITU-T has a</w:t>
      </w:r>
      <w:proofErr w:type="spellStart"/>
      <w:r>
        <w:t>pproved</w:t>
      </w:r>
      <w:proofErr w:type="spellEnd"/>
      <w:r>
        <w:t xml:space="preserve"> Recommendation ITU-T </w:t>
      </w:r>
      <w:r w:rsidR="00894EB8" w:rsidRPr="00221320">
        <w:fldChar w:fldCharType="begin"/>
      </w:r>
      <w:r>
        <w:instrText>HYPERLINK "http://www.itu.int/rec/T-REC-G.9959"</w:instrText>
      </w:r>
      <w:r w:rsidR="00894EB8" w:rsidRPr="00221320">
        <w:rPr>
          <w:rPrChange w:id="72" w:author="James P. K. Gilb" w:date="2013-09-18T02:09:00Z">
            <w:rPr/>
          </w:rPrChange>
        </w:rPr>
        <w:fldChar w:fldCharType="separate"/>
      </w:r>
      <w:r>
        <w:rPr>
          <w:b/>
          <w:color w:val="0000FF"/>
          <w:szCs w:val="24"/>
          <w:u w:val="single"/>
        </w:rPr>
        <w:t>G.9959</w:t>
      </w:r>
      <w:r w:rsidR="00894EB8" w:rsidRPr="00221320">
        <w:fldChar w:fldCharType="end"/>
      </w:r>
      <w:r>
        <w:t xml:space="preserve"> on narrow band Wireless LANs. The frequency bands for these are still the subject of discussion between ITU-R and ITU-T. </w:t>
      </w:r>
      <w:r>
        <w:br/>
        <w:t xml:space="preserve">The original proposal was to make use of spot frequencies in the bands allocated for ISM applications (i.e., unlicensed bands), which requires careful consideration because these bands are freely available for a number of deregulated uses. </w:t>
      </w:r>
    </w:p>
    <w:p w:rsidR="00E320C2" w:rsidRDefault="008479AD" w:rsidP="00DF2E91">
      <w:pPr>
        <w:rPr>
          <w:ins w:id="73" w:author="John Notor" w:date="2013-11-14T10:08:00Z"/>
        </w:rPr>
      </w:pPr>
      <w:r>
        <w:t>In addition to the spectrum management and compatibility considerations within the remit of ITU</w:t>
      </w:r>
      <w:r>
        <w:noBreakHyphen/>
        <w:t xml:space="preserve">R, there are also legal, privacy and security issues that will need to be considered in the appropriate fora on the integrity of wireless devices used in smart grid. Such considerations may have a bearing on the identification of frequencies for use in wireless smart grid communications – in particular the need to avoid interception, spoofing, data corruption, or loss in relation to charging and billing data. This has been the subject of comment in consultations by the United Kingdom </w:t>
      </w:r>
      <w:del w:id="74" w:author="John Notor" w:date="2013-11-14T10:09:00Z">
        <w:r w:rsidR="00894EB8" w:rsidRPr="00221320" w:rsidDel="00E320C2">
          <w:fldChar w:fldCharType="begin"/>
        </w:r>
        <w:r w:rsidDel="00E320C2">
          <w:delInstrText>HYPERLINK "http://www.decc.gov.uk/en/content/cms/consultations/smart_mtr_imp/smart_mtr_imp.aspx"</w:delInstrText>
        </w:r>
        <w:r w:rsidR="00894EB8" w:rsidRPr="00221320" w:rsidDel="00E320C2">
          <w:fldChar w:fldCharType="separate"/>
        </w:r>
        <w:r w:rsidR="00894EB8" w:rsidRPr="00894EB8">
          <w:rPr>
            <w:rPrChange w:id="75" w:author="John Notor" w:date="2013-11-14T10:09:00Z">
              <w:rPr>
                <w:color w:val="0000FF"/>
                <w:u w:val="single"/>
              </w:rPr>
            </w:rPrChange>
          </w:rPr>
          <w:delText>Department of Energy and Climate Change</w:delText>
        </w:r>
        <w:r w:rsidR="00894EB8" w:rsidRPr="00221320" w:rsidDel="00E320C2">
          <w:fldChar w:fldCharType="end"/>
        </w:r>
      </w:del>
      <w:ins w:id="76" w:author="John Notor" w:date="2013-11-14T10:09:00Z">
        <w:r w:rsidR="00894EB8" w:rsidRPr="00894EB8">
          <w:rPr>
            <w:rPrChange w:id="77" w:author="John Notor" w:date="2013-11-14T10:09:00Z">
              <w:rPr>
                <w:color w:val="0000FF"/>
                <w:u w:val="single"/>
              </w:rPr>
            </w:rPrChange>
          </w:rPr>
          <w:t>Department of Energy and Climate Change</w:t>
        </w:r>
      </w:ins>
      <w:ins w:id="78" w:author="John Notor" w:date="2013-11-14T10:08:00Z">
        <w:r w:rsidR="00E320C2">
          <w:rPr>
            <w:rStyle w:val="FootnoteReference"/>
          </w:rPr>
          <w:footnoteReference w:id="17"/>
        </w:r>
      </w:ins>
      <w:r>
        <w:t xml:space="preserve"> where various views were expressed on whether the frequencies used for the wireless components of Smart Grid communications should be from bands allocated and protected for such purposes, or in </w:t>
      </w:r>
      <w:r>
        <w:lastRenderedPageBreak/>
        <w:t>deregulated (unlicensed) bands. Note that billing and charging data is deemed to personal data in several countries and therefore subject to strict protection under data protection legislations.</w:t>
      </w:r>
    </w:p>
    <w:p w:rsidR="00FF3717" w:rsidRPr="00221320" w:rsidRDefault="00894EB8" w:rsidP="00DF2E91">
      <w:ins w:id="82" w:author="James P. K. Gilb" w:date="2013-09-18T02:07:00Z">
        <w:r w:rsidRPr="00894EB8">
          <w:rPr>
            <w:rPrChange w:id="83" w:author="James P. K. Gilb" w:date="2013-09-18T02:09:00Z">
              <w:rPr>
                <w:highlight w:val="yellow"/>
              </w:rPr>
            </w:rPrChange>
          </w:rPr>
          <w:t xml:space="preserve">Many wireless technologies provide strong security and privacy to protect user data in Smart Grid applications.  For example, </w:t>
        </w:r>
      </w:ins>
      <w:ins w:id="84" w:author="James P. K. Gilb" w:date="2013-09-18T02:03:00Z">
        <w:r w:rsidRPr="00894EB8">
          <w:rPr>
            <w:rPrChange w:id="85" w:author="James P. K. Gilb" w:date="2013-09-18T02:09:00Z">
              <w:rPr>
                <w:highlight w:val="yellow"/>
              </w:rPr>
            </w:rPrChange>
          </w:rPr>
          <w:t xml:space="preserve">IEEE 802 standards provide robust, link-level </w:t>
        </w:r>
      </w:ins>
      <w:ins w:id="86" w:author="James P. K. Gilb" w:date="2013-09-18T02:04:00Z">
        <w:r w:rsidRPr="00894EB8">
          <w:rPr>
            <w:rPrChange w:id="87" w:author="James P. K. Gilb" w:date="2013-09-18T02:09:00Z">
              <w:rPr>
                <w:highlight w:val="yellow"/>
              </w:rPr>
            </w:rPrChange>
          </w:rPr>
          <w:t xml:space="preserve">privacy and </w:t>
        </w:r>
      </w:ins>
      <w:ins w:id="88" w:author="James P. K. Gilb" w:date="2013-09-18T02:03:00Z">
        <w:r w:rsidRPr="00894EB8">
          <w:rPr>
            <w:rPrChange w:id="89" w:author="James P. K. Gilb" w:date="2013-09-18T02:09:00Z">
              <w:rPr>
                <w:highlight w:val="yellow"/>
              </w:rPr>
            </w:rPrChange>
          </w:rPr>
          <w:t>security that is appropriate to protect personal data</w:t>
        </w:r>
      </w:ins>
      <w:ins w:id="90" w:author="James P. K. Gilb" w:date="2013-09-18T02:06:00Z">
        <w:r w:rsidRPr="00894EB8">
          <w:rPr>
            <w:rPrChange w:id="91" w:author="James P. K. Gilb" w:date="2013-09-18T02:09:00Z">
              <w:rPr>
                <w:highlight w:val="yellow"/>
              </w:rPr>
            </w:rPrChange>
          </w:rPr>
          <w:t xml:space="preserve"> in</w:t>
        </w:r>
      </w:ins>
      <w:ins w:id="92" w:author="James P. K. Gilb" w:date="2013-09-18T02:07:00Z">
        <w:r w:rsidRPr="00894EB8">
          <w:rPr>
            <w:rPrChange w:id="93" w:author="James P. K. Gilb" w:date="2013-09-18T02:09:00Z">
              <w:rPr>
                <w:highlight w:val="yellow"/>
              </w:rPr>
            </w:rPrChange>
          </w:rPr>
          <w:t xml:space="preserve"> cabled and wireless networks (</w:t>
        </w:r>
      </w:ins>
      <w:ins w:id="94" w:author="James P. K. Gilb" w:date="2013-09-18T02:06:00Z">
        <w:r w:rsidRPr="00894EB8">
          <w:rPr>
            <w:rPrChange w:id="95" w:author="James P. K. Gilb" w:date="2013-09-18T02:09:00Z">
              <w:rPr>
                <w:highlight w:val="yellow"/>
              </w:rPr>
            </w:rPrChange>
          </w:rPr>
          <w:t>both licensed and license exempt bands</w:t>
        </w:r>
      </w:ins>
      <w:ins w:id="96" w:author="James P. K. Gilb" w:date="2013-09-18T02:08:00Z">
        <w:r w:rsidRPr="00894EB8">
          <w:rPr>
            <w:rPrChange w:id="97" w:author="James P. K. Gilb" w:date="2013-09-18T02:09:00Z">
              <w:rPr>
                <w:highlight w:val="yellow"/>
              </w:rPr>
            </w:rPrChange>
          </w:rPr>
          <w:t>)</w:t>
        </w:r>
      </w:ins>
      <w:ins w:id="98" w:author="James P. K. Gilb" w:date="2013-09-18T02:03:00Z">
        <w:r w:rsidRPr="00894EB8">
          <w:rPr>
            <w:rPrChange w:id="99" w:author="James P. K. Gilb" w:date="2013-09-18T02:09:00Z">
              <w:rPr>
                <w:highlight w:val="yellow"/>
              </w:rPr>
            </w:rPrChange>
          </w:rPr>
          <w:t>.</w:t>
        </w:r>
      </w:ins>
    </w:p>
    <w:p w:rsidR="00FF3717" w:rsidRPr="00221320" w:rsidDel="00AA2E9E" w:rsidRDefault="008479AD" w:rsidP="00DF2E91">
      <w:pPr>
        <w:rPr>
          <w:del w:id="100" w:author="John Notor" w:date="2013-11-14T10:37:00Z"/>
        </w:rPr>
      </w:pPr>
      <w:r>
        <w:t xml:space="preserve">Other wireless communication technologies that can contribute to smart grid requirements </w:t>
      </w:r>
      <w:del w:id="101" w:author="John Notor" w:date="2013-11-14T10:14:00Z">
        <w:r w:rsidDel="00597F03">
          <w:delText xml:space="preserve">are </w:delText>
        </w:r>
      </w:del>
      <w:ins w:id="102" w:author="John Notor" w:date="2013-11-14T10:14:00Z">
        <w:r w:rsidR="00597F03">
          <w:t xml:space="preserve">include </w:t>
        </w:r>
      </w:ins>
      <w:r>
        <w:t>cellular telephone technologies</w:t>
      </w:r>
      <w:ins w:id="103" w:author="Holcomb, Jay" w:date="2014-01-23T08:54:00Z">
        <w:r w:rsidR="005B1784">
          <w:t xml:space="preserve"> </w:t>
        </w:r>
      </w:ins>
      <w:r>
        <w:t>and sound broadcasting</w:t>
      </w:r>
      <w:r w:rsidR="0003770C" w:rsidRPr="00221320">
        <w:t>. Smart meters are available with individ</w:t>
      </w:r>
      <w:r>
        <w:t>ual monitoring and control functions provided using GSM technology. Also, inaudible subcarriers have been used for decades for simple wide area switching between metering tariffs using FM broadcasting networks in the USA and the AM 198 kHz national coverage broadcasting service in the United Kingdom.</w:t>
      </w:r>
      <w:ins w:id="104" w:author="James P. K. Gilb" w:date="2013-09-18T01:58:00Z">
        <w:r w:rsidR="00894EB8" w:rsidRPr="00894EB8">
          <w:rPr>
            <w:rPrChange w:id="105" w:author="James P. K. Gilb" w:date="2013-09-18T02:09:00Z">
              <w:rPr>
                <w:highlight w:val="yellow"/>
              </w:rPr>
            </w:rPrChange>
          </w:rPr>
          <w:t xml:space="preserve"> The IEEE 802 LAN/MAN standards committee has developed </w:t>
        </w:r>
      </w:ins>
      <w:ins w:id="106" w:author="James P. K. Gilb" w:date="2014-01-22T16:06:00Z">
        <w:r w:rsidR="006F42CA">
          <w:t>several</w:t>
        </w:r>
      </w:ins>
      <w:ins w:id="107" w:author="James P. K. Gilb" w:date="2013-09-18T01:58:00Z">
        <w:r w:rsidR="00894EB8" w:rsidRPr="00894EB8">
          <w:rPr>
            <w:rPrChange w:id="108" w:author="James P. K. Gilb" w:date="2013-09-18T02:09:00Z">
              <w:rPr>
                <w:highlight w:val="yellow"/>
              </w:rPr>
            </w:rPrChange>
          </w:rPr>
          <w:t xml:space="preserve"> standards that are being used to support Smart Grid applications.  </w:t>
        </w:r>
        <w:del w:id="109" w:author="John Notor" w:date="2013-11-14T10:37:00Z">
          <w:r w:rsidR="00894EB8" w:rsidRPr="00894EB8">
            <w:rPr>
              <w:rPrChange w:id="110" w:author="James P. K. Gilb" w:date="2013-09-18T02:09:00Z">
                <w:rPr>
                  <w:highlight w:val="yellow"/>
                </w:rPr>
              </w:rPrChange>
            </w:rPr>
            <w:delText xml:space="preserve">Some of the </w:delText>
          </w:r>
        </w:del>
      </w:ins>
      <w:ins w:id="111" w:author="James P. K. Gilb" w:date="2013-09-18T02:01:00Z">
        <w:del w:id="112" w:author="John Notor" w:date="2013-11-14T10:37:00Z">
          <w:r w:rsidR="00894EB8" w:rsidRPr="00894EB8">
            <w:rPr>
              <w:rPrChange w:id="113" w:author="James P. K. Gilb" w:date="2013-09-18T02:09:00Z">
                <w:rPr>
                  <w:highlight w:val="yellow"/>
                </w:rPr>
              </w:rPrChange>
            </w:rPr>
            <w:delText xml:space="preserve">IEEE 802 </w:delText>
          </w:r>
        </w:del>
      </w:ins>
      <w:ins w:id="114" w:author="James P. K. Gilb" w:date="2013-09-18T01:58:00Z">
        <w:del w:id="115" w:author="John Notor" w:date="2013-11-14T10:37:00Z">
          <w:r w:rsidR="00894EB8" w:rsidRPr="00894EB8">
            <w:rPr>
              <w:rPrChange w:id="116" w:author="James P. K. Gilb" w:date="2013-09-18T02:09:00Z">
                <w:rPr>
                  <w:highlight w:val="yellow"/>
                </w:rPr>
              </w:rPrChange>
            </w:rPr>
            <w:delText xml:space="preserve">standards have been </w:delText>
          </w:r>
        </w:del>
      </w:ins>
      <w:ins w:id="117" w:author="James P. K. Gilb" w:date="2013-09-18T02:01:00Z">
        <w:del w:id="118" w:author="John Notor" w:date="2013-11-14T10:37:00Z">
          <w:r w:rsidR="00894EB8" w:rsidRPr="00894EB8">
            <w:rPr>
              <w:rPrChange w:id="119" w:author="James P. K. Gilb" w:date="2013-09-18T02:09:00Z">
                <w:rPr>
                  <w:highlight w:val="yellow"/>
                </w:rPr>
              </w:rPrChange>
            </w:rPr>
            <w:delText xml:space="preserve">developed </w:delText>
          </w:r>
        </w:del>
      </w:ins>
      <w:ins w:id="120" w:author="James P. K. Gilb" w:date="2013-09-18T01:58:00Z">
        <w:del w:id="121" w:author="John Notor" w:date="2013-11-14T10:37:00Z">
          <w:r w:rsidR="00894EB8" w:rsidRPr="00894EB8">
            <w:rPr>
              <w:rPrChange w:id="122" w:author="James P. K. Gilb" w:date="2013-09-18T02:09:00Z">
                <w:rPr>
                  <w:highlight w:val="yellow"/>
                </w:rPr>
              </w:rPrChange>
            </w:rPr>
            <w:delText>specifically to support particular Smart Grid applications.</w:delText>
          </w:r>
        </w:del>
      </w:ins>
    </w:p>
    <w:p w:rsidR="00FF3717" w:rsidRPr="00E84CF9" w:rsidRDefault="008479AD" w:rsidP="00DF2E91">
      <w:pPr>
        <w:rPr>
          <w:rFonts w:eastAsia="Batang"/>
        </w:rPr>
      </w:pPr>
      <w:r>
        <w:rPr>
          <w:rFonts w:eastAsia="MS PGothic"/>
          <w:lang w:val="en-US" w:eastAsia="ja-JP"/>
        </w:rPr>
        <w:t>The parallel activities on smart grid communication technologies in the ITU-R Sector come under the new ITU-R Study Group</w:t>
      </w:r>
      <w:r>
        <w:rPr>
          <w:lang w:val="en-US"/>
        </w:rPr>
        <w:t> </w:t>
      </w:r>
      <w:r>
        <w:rPr>
          <w:rFonts w:eastAsia="MS PGothic"/>
          <w:lang w:val="en-US" w:eastAsia="ja-JP"/>
        </w:rPr>
        <w:t xml:space="preserve">1 </w:t>
      </w:r>
      <w:proofErr w:type="spellStart"/>
      <w:r>
        <w:rPr>
          <w:rFonts w:eastAsia="MS PGothic"/>
          <w:lang w:val="en-US" w:eastAsia="ja-JP"/>
        </w:rPr>
        <w:t>Que</w:t>
      </w:r>
      <w:r>
        <w:t>stion</w:t>
      </w:r>
      <w:proofErr w:type="spellEnd"/>
      <w:r>
        <w:t xml:space="preserve"> ITU-R </w:t>
      </w:r>
      <w:r>
        <w:rPr>
          <w:b/>
        </w:rPr>
        <w:t>236/1</w:t>
      </w:r>
      <w:r>
        <w:t xml:space="preserve">, </w:t>
      </w:r>
      <w:r>
        <w:rPr>
          <w:i/>
        </w:rPr>
        <w:t xml:space="preserve">“Impact on </w:t>
      </w:r>
      <w:proofErr w:type="spellStart"/>
      <w:r>
        <w:rPr>
          <w:i/>
        </w:rPr>
        <w:t>radiocommunication</w:t>
      </w:r>
      <w:proofErr w:type="spellEnd"/>
      <w:r>
        <w:rPr>
          <w:i/>
        </w:rPr>
        <w:t xml:space="preserve"> systems from wireless and wired data transmission technologies used for the support of power grid management systems”</w:t>
      </w:r>
      <w:r>
        <w:rPr>
          <w:rFonts w:eastAsia="MS PGothic"/>
          <w:lang w:val="en-US" w:eastAsia="ja-JP"/>
        </w:rPr>
        <w:t>.</w:t>
      </w:r>
    </w:p>
    <w:p w:rsidR="00FF3717" w:rsidRPr="005404F3" w:rsidRDefault="00FF3717" w:rsidP="00C20ECE">
      <w:pPr>
        <w:pStyle w:val="Heading1"/>
        <w:rPr>
          <w:rFonts w:eastAsia="Batang"/>
          <w:lang w:val="en-US"/>
        </w:rPr>
      </w:pPr>
      <w:r w:rsidRPr="005404F3">
        <w:rPr>
          <w:rFonts w:eastAsia="Batang"/>
          <w:lang w:val="en-US" w:eastAsia="ko-KR"/>
        </w:rPr>
        <w:t>6</w:t>
      </w:r>
      <w:r w:rsidRPr="005404F3">
        <w:rPr>
          <w:rFonts w:eastAsia="Batang"/>
          <w:lang w:val="en-US"/>
        </w:rPr>
        <w:tab/>
        <w:t>Data rates, bandwidths, frequency bands and spectrum requirements needed to support the needs of power grid management systems</w:t>
      </w:r>
    </w:p>
    <w:p w:rsidR="00F10D6A" w:rsidRDefault="00FF3717" w:rsidP="00F10D6A">
      <w:pPr>
        <w:pStyle w:val="Heading2"/>
        <w:rPr>
          <w:rFonts w:eastAsia="Batang"/>
          <w:lang w:val="en-US"/>
        </w:rPr>
      </w:pPr>
      <w:r w:rsidRPr="005404F3">
        <w:rPr>
          <w:rFonts w:eastAsia="Batang"/>
          <w:lang w:val="en-US" w:eastAsia="ko-KR"/>
        </w:rPr>
        <w:t>6</w:t>
      </w:r>
      <w:r w:rsidRPr="005404F3">
        <w:rPr>
          <w:rFonts w:eastAsia="Batang"/>
          <w:lang w:val="en-US"/>
        </w:rPr>
        <w:t>.1</w:t>
      </w:r>
      <w:r w:rsidRPr="005404F3">
        <w:rPr>
          <w:rFonts w:eastAsia="Batang"/>
          <w:lang w:val="en-US"/>
        </w:rPr>
        <w:tab/>
      </w:r>
      <w:r w:rsidR="00F10D6A">
        <w:rPr>
          <w:rFonts w:eastAsia="Batang"/>
          <w:lang w:val="en-US"/>
        </w:rPr>
        <w:t>Overview</w:t>
      </w:r>
    </w:p>
    <w:p w:rsidR="00F10D6A" w:rsidRDefault="00894EB8" w:rsidP="00F10D6A">
      <w:pPr>
        <w:rPr>
          <w:ins w:id="123" w:author="James P. K. Gilb" w:date="2013-11-11T14:33:00Z"/>
          <w:rFonts w:eastAsia="Batang"/>
          <w:lang w:val="en-US"/>
        </w:rPr>
      </w:pPr>
      <w:ins w:id="124" w:author="James P. K. Gilb" w:date="2013-11-11T14:31:00Z">
        <w:r>
          <w:rPr>
            <w:rFonts w:eastAsia="Batang"/>
            <w:lang w:val="en-US"/>
          </w:rPr>
          <w:fldChar w:fldCharType="begin"/>
        </w:r>
        <w:r w:rsidR="009D464C">
          <w:rPr>
            <w:rFonts w:eastAsia="Batang"/>
            <w:lang w:val="en-US"/>
          </w:rPr>
          <w:instrText xml:space="preserve"> REF _Ref371943642 \h </w:instrText>
        </w:r>
      </w:ins>
      <w:r>
        <w:rPr>
          <w:rFonts w:eastAsia="Batang"/>
          <w:lang w:val="en-US"/>
        </w:rPr>
      </w:r>
      <w:r>
        <w:rPr>
          <w:rFonts w:eastAsia="Batang"/>
          <w:lang w:val="en-US"/>
        </w:rPr>
        <w:fldChar w:fldCharType="separate"/>
      </w:r>
      <w:ins w:id="125" w:author="James P. K. Gilb" w:date="2013-11-11T14:31:00Z">
        <w:r w:rsidR="009D464C">
          <w:t xml:space="preserve">Figure </w:t>
        </w:r>
        <w:r w:rsidR="009D464C">
          <w:rPr>
            <w:noProof/>
          </w:rPr>
          <w:t>1</w:t>
        </w:r>
        <w:r>
          <w:rPr>
            <w:rFonts w:eastAsia="Batang"/>
            <w:lang w:val="en-US"/>
          </w:rPr>
          <w:fldChar w:fldCharType="end"/>
        </w:r>
        <w:r w:rsidR="009D464C">
          <w:rPr>
            <w:rFonts w:eastAsia="Batang"/>
            <w:lang w:val="en-US"/>
          </w:rPr>
          <w:t xml:space="preserve"> is an example of </w:t>
        </w:r>
        <w:proofErr w:type="gramStart"/>
        <w:r w:rsidR="009D464C">
          <w:rPr>
            <w:rFonts w:eastAsia="Batang"/>
            <w:lang w:val="en-US"/>
          </w:rPr>
          <w:t>a Smart</w:t>
        </w:r>
        <w:proofErr w:type="gramEnd"/>
        <w:r w:rsidR="009D464C">
          <w:rPr>
            <w:rFonts w:eastAsia="Batang"/>
            <w:lang w:val="en-US"/>
          </w:rPr>
          <w:t xml:space="preserve"> Grid</w:t>
        </w:r>
      </w:ins>
      <w:ins w:id="126" w:author="James P. K. Gilb" w:date="2013-11-11T14:32:00Z">
        <w:r w:rsidR="009D464C">
          <w:rPr>
            <w:rFonts w:eastAsia="Batang"/>
            <w:lang w:val="en-US"/>
          </w:rPr>
          <w:t xml:space="preserve"> reference arch</w:t>
        </w:r>
      </w:ins>
      <w:ins w:id="127" w:author="James P. K. Gilb" w:date="2013-11-11T14:33:00Z">
        <w:r w:rsidR="009D464C">
          <w:rPr>
            <w:rFonts w:eastAsia="Batang"/>
            <w:lang w:val="en-US"/>
          </w:rPr>
          <w:t>itecture.  In the figure, the following elements are illustrated:</w:t>
        </w:r>
      </w:ins>
      <w:ins w:id="128" w:author="James P. K. Gilb" w:date="2013-11-11T14:44:00Z">
        <w:r w:rsidR="00F81C76">
          <w:rPr>
            <w:rStyle w:val="FootnoteReference"/>
            <w:rFonts w:eastAsia="Batang"/>
            <w:lang w:val="en-US"/>
          </w:rPr>
          <w:footnoteReference w:id="18"/>
        </w:r>
      </w:ins>
    </w:p>
    <w:p w:rsidR="006F42CA" w:rsidRDefault="009D464C">
      <w:pPr>
        <w:pStyle w:val="ListParagraph"/>
        <w:numPr>
          <w:ilvl w:val="0"/>
          <w:numId w:val="45"/>
        </w:numPr>
        <w:rPr>
          <w:ins w:id="136" w:author="James P. K. Gilb" w:date="2013-11-11T14:34:00Z"/>
          <w:rFonts w:eastAsia="Batang"/>
          <w:lang w:val="en-US"/>
        </w:rPr>
        <w:pPrChange w:id="137" w:author="James P. K. Gilb" w:date="2013-11-11T14:33:00Z">
          <w:pPr/>
        </w:pPrChange>
      </w:pPr>
      <w:ins w:id="138" w:author="James P. K. Gilb" w:date="2013-11-11T14:34:00Z">
        <w:r>
          <w:rPr>
            <w:rFonts w:eastAsia="Batang"/>
            <w:lang w:val="en-US"/>
          </w:rPr>
          <w:t>Home area network (HAN)</w:t>
        </w:r>
      </w:ins>
      <w:ins w:id="139" w:author="James P. K. Gilb" w:date="2013-11-11T14:44:00Z">
        <w:r w:rsidR="00F81C76">
          <w:rPr>
            <w:rFonts w:eastAsia="Batang"/>
            <w:lang w:val="en-US"/>
          </w:rPr>
          <w:t>–</w:t>
        </w:r>
      </w:ins>
      <w:ins w:id="140" w:author="James P. K. Gilb" w:date="2013-11-11T14:43:00Z">
        <w:r w:rsidR="00F81C76" w:rsidRPr="00F81C76">
          <w:rPr>
            <w:rFonts w:eastAsia="Batang"/>
            <w:lang w:val="en-US"/>
          </w:rPr>
          <w:t>A network of energy management devices, digital consumer electronics, signal-controlled or enabled appliances, and applications within a home environment that is on the home side of the electric meter.</w:t>
        </w:r>
      </w:ins>
    </w:p>
    <w:p w:rsidR="006F42CA" w:rsidRDefault="009D464C">
      <w:pPr>
        <w:pStyle w:val="ListParagraph"/>
        <w:numPr>
          <w:ilvl w:val="0"/>
          <w:numId w:val="45"/>
        </w:numPr>
        <w:rPr>
          <w:ins w:id="141" w:author="James P. K. Gilb" w:date="2013-11-11T14:34:00Z"/>
          <w:rFonts w:eastAsia="Batang"/>
          <w:lang w:val="en-US"/>
        </w:rPr>
        <w:pPrChange w:id="142" w:author="James P. K. Gilb" w:date="2013-11-11T14:33:00Z">
          <w:pPr/>
        </w:pPrChange>
      </w:pPr>
      <w:ins w:id="143" w:author="James P. K. Gilb" w:date="2013-11-11T14:34:00Z">
        <w:r>
          <w:rPr>
            <w:rFonts w:eastAsia="Batang"/>
            <w:lang w:val="en-US"/>
          </w:rPr>
          <w:t>Field area network (FAN</w:t>
        </w:r>
      </w:ins>
      <w:ins w:id="144" w:author="James P. K. Gilb" w:date="2013-11-11T14:35:00Z">
        <w:r>
          <w:rPr>
            <w:rFonts w:eastAsia="Batang"/>
            <w:lang w:val="en-US"/>
          </w:rPr>
          <w:t>)</w:t>
        </w:r>
      </w:ins>
      <w:ins w:id="145" w:author="James P. K. Gilb" w:date="2013-11-11T14:43:00Z">
        <w:r w:rsidR="005B5E94">
          <w:rPr>
            <w:rFonts w:eastAsia="Batang"/>
            <w:lang w:val="en-US"/>
          </w:rPr>
          <w:t xml:space="preserve"> – </w:t>
        </w:r>
        <w:r w:rsidR="005B5E94" w:rsidRPr="005B5E94">
          <w:rPr>
            <w:rFonts w:eastAsia="Batang"/>
            <w:lang w:val="en-US"/>
          </w:rPr>
          <w:t>A network designed to provide connectivity to field DA devices.  The FAN may provide a connectivity path back to the substation upstream of the field DA devices or connectivity that bypasses the Substations and links the field DA devices into a centralized management and control system (commonly called a SCADA system).</w:t>
        </w:r>
      </w:ins>
    </w:p>
    <w:p w:rsidR="006F42CA" w:rsidRDefault="009D464C">
      <w:pPr>
        <w:pStyle w:val="ListParagraph"/>
        <w:numPr>
          <w:ilvl w:val="0"/>
          <w:numId w:val="45"/>
        </w:numPr>
        <w:rPr>
          <w:ins w:id="146" w:author="James P. K. Gilb" w:date="2013-11-11T14:34:00Z"/>
          <w:rFonts w:eastAsia="Batang"/>
          <w:lang w:val="en-US"/>
        </w:rPr>
        <w:pPrChange w:id="147" w:author="James P. K. Gilb" w:date="2013-11-11T14:33:00Z">
          <w:pPr/>
        </w:pPrChange>
      </w:pPr>
      <w:ins w:id="148" w:author="James P. K. Gilb" w:date="2013-11-11T14:35:00Z">
        <w:r>
          <w:rPr>
            <w:rFonts w:eastAsia="Batang"/>
            <w:lang w:val="en-US"/>
          </w:rPr>
          <w:t>Neighbor</w:t>
        </w:r>
      </w:ins>
      <w:ins w:id="149" w:author="James P. K. Gilb" w:date="2013-11-11T14:36:00Z">
        <w:r>
          <w:rPr>
            <w:rFonts w:eastAsia="Batang"/>
            <w:lang w:val="en-US"/>
          </w:rPr>
          <w:t>hood</w:t>
        </w:r>
      </w:ins>
      <w:ins w:id="150" w:author="James P. K. Gilb" w:date="2013-11-11T14:35:00Z">
        <w:r>
          <w:rPr>
            <w:rFonts w:eastAsia="Batang"/>
            <w:lang w:val="en-US"/>
          </w:rPr>
          <w:t xml:space="preserve"> area network (</w:t>
        </w:r>
      </w:ins>
      <w:ins w:id="151" w:author="James P. K. Gilb" w:date="2013-11-11T14:34:00Z">
        <w:r>
          <w:rPr>
            <w:rFonts w:eastAsia="Batang"/>
            <w:lang w:val="en-US"/>
          </w:rPr>
          <w:t>NAN</w:t>
        </w:r>
      </w:ins>
      <w:ins w:id="152" w:author="James P. K. Gilb" w:date="2013-11-11T14:35:00Z">
        <w:r>
          <w:rPr>
            <w:rFonts w:eastAsia="Batang"/>
            <w:lang w:val="en-US"/>
          </w:rPr>
          <w:t>)</w:t>
        </w:r>
      </w:ins>
      <w:ins w:id="153" w:author="James P. K. Gilb" w:date="2013-11-11T14:48:00Z">
        <w:r w:rsidR="00330993">
          <w:rPr>
            <w:rFonts w:eastAsia="Batang"/>
            <w:lang w:val="en-US"/>
          </w:rPr>
          <w:t xml:space="preserve"> – </w:t>
        </w:r>
        <w:r w:rsidR="00330993" w:rsidRPr="00330993">
          <w:rPr>
            <w:rFonts w:eastAsia="Batang"/>
            <w:lang w:val="en-US"/>
          </w:rPr>
          <w:t>A network system intended to provide direct connectivity with Smart Grid end devices in a relatively small geographic area.  In practice a NAN may encompass an area the size of a few blocks in an urban environment, or areas several miles across in a rural environment.</w:t>
        </w:r>
      </w:ins>
    </w:p>
    <w:p w:rsidR="006F42CA" w:rsidRDefault="009D464C">
      <w:pPr>
        <w:pStyle w:val="ListParagraph"/>
        <w:numPr>
          <w:ilvl w:val="0"/>
          <w:numId w:val="45"/>
        </w:numPr>
        <w:rPr>
          <w:ins w:id="154" w:author="James P. K. Gilb" w:date="2013-11-11T14:36:00Z"/>
          <w:rFonts w:eastAsia="Batang"/>
          <w:lang w:val="en-US"/>
        </w:rPr>
        <w:pPrChange w:id="155" w:author="James P. K. Gilb" w:date="2013-11-11T14:33:00Z">
          <w:pPr/>
        </w:pPrChange>
      </w:pPr>
      <w:ins w:id="156" w:author="James P. K. Gilb" w:date="2013-11-11T14:35:00Z">
        <w:r>
          <w:rPr>
            <w:rFonts w:eastAsia="Batang"/>
            <w:lang w:val="en-US"/>
          </w:rPr>
          <w:t>Wi</w:t>
        </w:r>
      </w:ins>
      <w:ins w:id="157" w:author="James P. K. Gilb" w:date="2013-11-11T14:36:00Z">
        <w:r>
          <w:rPr>
            <w:rFonts w:eastAsia="Batang"/>
            <w:lang w:val="en-US"/>
          </w:rPr>
          <w:t>de</w:t>
        </w:r>
      </w:ins>
      <w:ins w:id="158" w:author="James P. K. Gilb" w:date="2013-11-11T14:35:00Z">
        <w:r>
          <w:rPr>
            <w:rFonts w:eastAsia="Batang"/>
            <w:lang w:val="en-US"/>
          </w:rPr>
          <w:t xml:space="preserve"> area network (</w:t>
        </w:r>
      </w:ins>
      <w:ins w:id="159" w:author="James P. K. Gilb" w:date="2013-11-11T14:34:00Z">
        <w:r>
          <w:rPr>
            <w:rFonts w:eastAsia="Batang"/>
            <w:lang w:val="en-US"/>
          </w:rPr>
          <w:t>WAN</w:t>
        </w:r>
      </w:ins>
      <w:ins w:id="160" w:author="James P. K. Gilb" w:date="2013-11-11T14:36:00Z">
        <w:r>
          <w:rPr>
            <w:rFonts w:eastAsia="Batang"/>
            <w:lang w:val="en-US"/>
          </w:rPr>
          <w:t>)</w:t>
        </w:r>
      </w:ins>
    </w:p>
    <w:p w:rsidR="006F42CA" w:rsidRDefault="00046C61">
      <w:pPr>
        <w:pStyle w:val="ListParagraph"/>
        <w:numPr>
          <w:ilvl w:val="0"/>
          <w:numId w:val="45"/>
        </w:numPr>
        <w:rPr>
          <w:ins w:id="161" w:author="James P. K. Gilb" w:date="2013-11-11T14:36:00Z"/>
          <w:rFonts w:eastAsia="Batang"/>
          <w:lang w:val="en-US"/>
        </w:rPr>
        <w:pPrChange w:id="162" w:author="James P. K. Gilb" w:date="2013-11-11T14:50:00Z">
          <w:pPr/>
        </w:pPrChange>
      </w:pPr>
      <w:ins w:id="163" w:author="James P. K. Gilb" w:date="2013-11-11T14:36:00Z">
        <w:r>
          <w:rPr>
            <w:rFonts w:eastAsia="Batang"/>
            <w:lang w:val="en-US"/>
          </w:rPr>
          <w:t xml:space="preserve">Data aggregation point (DAP) </w:t>
        </w:r>
      </w:ins>
      <w:ins w:id="164" w:author="James P. K. Gilb" w:date="2013-11-11T14:49:00Z">
        <w:r>
          <w:rPr>
            <w:rFonts w:eastAsia="Batang"/>
            <w:lang w:val="en-US"/>
          </w:rPr>
          <w:t xml:space="preserve">– </w:t>
        </w:r>
        <w:r w:rsidRPr="00046C61">
          <w:rPr>
            <w:rFonts w:eastAsia="Batang"/>
            <w:lang w:val="en-US"/>
          </w:rPr>
          <w:t>This device is a logical actor that represents a transition in most AMI networks between Wide Area Networks and Neighborhood Area Networks</w:t>
        </w:r>
        <w:del w:id="165" w:author="Holcomb, Jay" w:date="2014-01-23T08:55:00Z">
          <w:r w:rsidRPr="00046C61" w:rsidDel="005B1784">
            <w:rPr>
              <w:rFonts w:eastAsia="Batang"/>
              <w:lang w:val="en-US"/>
            </w:rPr>
            <w:delText>.</w:delText>
          </w:r>
        </w:del>
        <w:r w:rsidRPr="00046C61">
          <w:rPr>
            <w:rFonts w:eastAsia="Batang"/>
            <w:lang w:val="en-US"/>
          </w:rPr>
          <w:t xml:space="preserve"> (e.g. Collector, Cell Relay, Base Station, Access Point, etc</w:t>
        </w:r>
      </w:ins>
      <w:ins w:id="166" w:author="Holcomb, Jay" w:date="2014-01-23T08:55:00Z">
        <w:r w:rsidR="005B1784">
          <w:rPr>
            <w:rFonts w:eastAsia="Batang"/>
            <w:lang w:val="en-US"/>
          </w:rPr>
          <w:t>.</w:t>
        </w:r>
      </w:ins>
      <w:ins w:id="167" w:author="James P. K. Gilb" w:date="2013-11-11T14:49:00Z">
        <w:r w:rsidRPr="00046C61">
          <w:rPr>
            <w:rFonts w:eastAsia="Batang"/>
            <w:lang w:val="en-US"/>
          </w:rPr>
          <w:t>)</w:t>
        </w:r>
      </w:ins>
      <w:ins w:id="168" w:author="Holcomb, Jay" w:date="2014-01-23T08:55:00Z">
        <w:r w:rsidR="005B1784">
          <w:rPr>
            <w:rFonts w:eastAsia="Batang"/>
            <w:lang w:val="en-US"/>
          </w:rPr>
          <w:t>.</w:t>
        </w:r>
      </w:ins>
    </w:p>
    <w:p w:rsidR="006F42CA" w:rsidRDefault="009D464C">
      <w:pPr>
        <w:pStyle w:val="ListParagraph"/>
        <w:numPr>
          <w:ilvl w:val="0"/>
          <w:numId w:val="45"/>
        </w:numPr>
        <w:rPr>
          <w:ins w:id="169" w:author="James P. K. Gilb" w:date="2013-11-11T14:38:00Z"/>
          <w:rFonts w:eastAsia="Batang"/>
          <w:lang w:val="en-US"/>
        </w:rPr>
        <w:pPrChange w:id="170" w:author="James P. K. Gilb" w:date="2013-11-11T14:33:00Z">
          <w:pPr/>
        </w:pPrChange>
      </w:pPr>
      <w:ins w:id="171" w:author="James P. K. Gilb" w:date="2013-11-11T14:36:00Z">
        <w:r>
          <w:rPr>
            <w:rFonts w:eastAsia="Batang"/>
            <w:lang w:val="en-US"/>
          </w:rPr>
          <w:lastRenderedPageBreak/>
          <w:t>A</w:t>
        </w:r>
      </w:ins>
      <w:ins w:id="172" w:author="James P. K. Gilb" w:date="2013-11-11T14:39:00Z">
        <w:r>
          <w:rPr>
            <w:rFonts w:eastAsia="Batang"/>
            <w:lang w:val="en-US"/>
          </w:rPr>
          <w:t>dvanced</w:t>
        </w:r>
      </w:ins>
      <w:ins w:id="173" w:author="James P. K. Gilb" w:date="2013-11-11T14:36:00Z">
        <w:r>
          <w:rPr>
            <w:rFonts w:eastAsia="Batang"/>
            <w:lang w:val="en-US"/>
          </w:rPr>
          <w:t xml:space="preserve"> metering infrastructure (AMI)</w:t>
        </w:r>
      </w:ins>
      <w:ins w:id="174" w:author="James P. K. Gilb" w:date="2013-11-11T14:38:00Z">
        <w:r>
          <w:rPr>
            <w:rFonts w:eastAsia="Batang"/>
            <w:lang w:val="en-US"/>
          </w:rPr>
          <w:t>–</w:t>
        </w:r>
      </w:ins>
      <w:ins w:id="175" w:author="James P. K. Gilb" w:date="2013-11-11T14:42:00Z">
        <w:r w:rsidR="005B5E94" w:rsidRPr="005B5E94">
          <w:rPr>
            <w:rFonts w:eastAsia="Batang"/>
            <w:lang w:val="en-US"/>
          </w:rPr>
          <w:t xml:space="preserve">A network system specifically designed to support 2-way connectivity to Electric, Gas, and Water meters or more specifically for AMI meters and potentially the Energy Service Interface </w:t>
        </w:r>
        <w:r w:rsidR="005B5E94">
          <w:rPr>
            <w:rFonts w:eastAsia="Batang"/>
            <w:lang w:val="en-US"/>
          </w:rPr>
          <w:t>for the Utility</w:t>
        </w:r>
        <w:r w:rsidR="005B5E94" w:rsidRPr="005B5E94">
          <w:rPr>
            <w:rFonts w:eastAsia="Batang"/>
            <w:lang w:val="en-US"/>
          </w:rPr>
          <w:t>.</w:t>
        </w:r>
      </w:ins>
    </w:p>
    <w:p w:rsidR="006F42CA" w:rsidRDefault="009D464C">
      <w:pPr>
        <w:pStyle w:val="ListParagraph"/>
        <w:numPr>
          <w:ilvl w:val="0"/>
          <w:numId w:val="45"/>
        </w:numPr>
        <w:rPr>
          <w:ins w:id="176" w:author="James P. K. Gilb" w:date="2013-11-11T14:38:00Z"/>
          <w:rFonts w:eastAsia="Batang"/>
          <w:lang w:val="en-US"/>
        </w:rPr>
        <w:pPrChange w:id="177" w:author="James P. K. Gilb" w:date="2013-11-11T14:33:00Z">
          <w:pPr/>
        </w:pPrChange>
      </w:pPr>
      <w:ins w:id="178" w:author="James P. K. Gilb" w:date="2013-11-11T14:38:00Z">
        <w:r>
          <w:rPr>
            <w:rFonts w:eastAsia="Batang"/>
            <w:lang w:val="en-US"/>
          </w:rPr>
          <w:t xml:space="preserve">Supervisory control and data acquisition (SCADA) – </w:t>
        </w:r>
      </w:ins>
      <w:ins w:id="179" w:author="James P. K. Gilb" w:date="2013-11-11T14:54:00Z">
        <w:r w:rsidR="00C0407D" w:rsidRPr="00C0407D">
          <w:rPr>
            <w:rFonts w:eastAsia="Batang"/>
            <w:lang w:val="en-US"/>
          </w:rPr>
          <w:t>System used to routinely monitor electric distribution network operations and performs supervised control as needed.</w:t>
        </w:r>
      </w:ins>
    </w:p>
    <w:p w:rsidR="006F42CA" w:rsidRDefault="009D464C">
      <w:pPr>
        <w:pStyle w:val="ListParagraph"/>
        <w:numPr>
          <w:ilvl w:val="0"/>
          <w:numId w:val="45"/>
        </w:numPr>
        <w:rPr>
          <w:rFonts w:eastAsia="Batang"/>
          <w:lang w:val="en-US"/>
        </w:rPr>
        <w:pPrChange w:id="180" w:author="James P. K. Gilb" w:date="2013-11-11T14:33:00Z">
          <w:pPr/>
        </w:pPrChange>
      </w:pPr>
      <w:ins w:id="181" w:author="James P. K. Gilb" w:date="2013-11-11T14:38:00Z">
        <w:r>
          <w:rPr>
            <w:rFonts w:eastAsia="Batang"/>
            <w:lang w:val="en-US"/>
          </w:rPr>
          <w:t>F</w:t>
        </w:r>
        <w:r w:rsidR="00330993">
          <w:rPr>
            <w:rFonts w:eastAsia="Batang"/>
            <w:lang w:val="en-US"/>
          </w:rPr>
          <w:t>ront end p</w:t>
        </w:r>
      </w:ins>
      <w:ins w:id="182" w:author="James P. K. Gilb" w:date="2013-11-11T14:46:00Z">
        <w:r w:rsidR="00330993">
          <w:rPr>
            <w:rFonts w:eastAsia="Batang"/>
            <w:lang w:val="en-US"/>
          </w:rPr>
          <w:t>rocessor</w:t>
        </w:r>
      </w:ins>
      <w:ins w:id="183" w:author="James P. K. Gilb" w:date="2013-11-11T14:38:00Z">
        <w:r w:rsidR="00046C61">
          <w:rPr>
            <w:rFonts w:eastAsia="Batang"/>
            <w:lang w:val="en-US"/>
          </w:rPr>
          <w:t xml:space="preserve"> (FEP) </w:t>
        </w:r>
      </w:ins>
      <w:ins w:id="184" w:author="James P. K. Gilb" w:date="2013-11-11T14:50:00Z">
        <w:r w:rsidR="00046C61">
          <w:rPr>
            <w:rFonts w:eastAsia="Batang"/>
            <w:lang w:val="en-US"/>
          </w:rPr>
          <w:t>–</w:t>
        </w:r>
      </w:ins>
      <w:ins w:id="185" w:author="James P. K. Gilb" w:date="2013-11-11T14:49:00Z">
        <w:r w:rsidR="00046C61" w:rsidRPr="00046C61">
          <w:rPr>
            <w:rFonts w:eastAsia="Batang"/>
            <w:lang w:val="en-US"/>
          </w:rPr>
          <w:t>This device serves as the primary conduit for issuing commands from DMS/SCADA and receiving information from field devices deployed with in the Distribution network</w:t>
        </w:r>
        <w:r w:rsidR="00046C61">
          <w:rPr>
            <w:rFonts w:eastAsia="Batang"/>
            <w:lang w:val="en-US"/>
          </w:rPr>
          <w:t>.</w:t>
        </w:r>
      </w:ins>
    </w:p>
    <w:p w:rsidR="006F42CA" w:rsidRDefault="00F10D6A">
      <w:pPr>
        <w:keepNext/>
        <w:rPr>
          <w:ins w:id="186" w:author="James P. K. Gilb" w:date="2013-11-11T14:30:00Z"/>
        </w:rPr>
        <w:pPrChange w:id="187" w:author="James P. K. Gilb" w:date="2013-11-11T14:30:00Z">
          <w:pPr/>
        </w:pPrChange>
      </w:pPr>
      <w:r>
        <w:rPr>
          <w:rFonts w:eastAsia="Batang"/>
          <w:noProof/>
          <w:lang w:val="en-US" w:eastAsia="ko-KR"/>
        </w:rPr>
        <w:drawing>
          <wp:inline distT="0" distB="0" distL="0" distR="0">
            <wp:extent cx="6120765" cy="4111021"/>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srcRect/>
                    <a:stretch>
                      <a:fillRect/>
                    </a:stretch>
                  </pic:blipFill>
                  <pic:spPr bwMode="auto">
                    <a:xfrm>
                      <a:off x="0" y="0"/>
                      <a:ext cx="6120765" cy="4111021"/>
                    </a:xfrm>
                    <a:prstGeom prst="rect">
                      <a:avLst/>
                    </a:prstGeom>
                    <a:noFill/>
                    <a:ln w="9525">
                      <a:noFill/>
                      <a:miter lim="800000"/>
                      <a:headEnd/>
                      <a:tailEnd/>
                    </a:ln>
                  </pic:spPr>
                </pic:pic>
              </a:graphicData>
            </a:graphic>
          </wp:inline>
        </w:drawing>
      </w:r>
    </w:p>
    <w:p w:rsidR="006F42CA" w:rsidRDefault="009D464C">
      <w:pPr>
        <w:pStyle w:val="Caption"/>
        <w:jc w:val="center"/>
        <w:rPr>
          <w:rFonts w:eastAsia="Batang"/>
          <w:lang w:val="en-US"/>
        </w:rPr>
        <w:pPrChange w:id="188" w:author="James P. K. Gilb" w:date="2013-11-11T14:31:00Z">
          <w:pPr/>
        </w:pPrChange>
      </w:pPr>
      <w:bookmarkStart w:id="189" w:name="_Ref371943642"/>
      <w:ins w:id="190" w:author="James P. K. Gilb" w:date="2013-11-11T14:30:00Z">
        <w:r>
          <w:t xml:space="preserve">Figure </w:t>
        </w:r>
        <w:r w:rsidR="00894EB8">
          <w:fldChar w:fldCharType="begin"/>
        </w:r>
        <w:r>
          <w:instrText xml:space="preserve"> SEQ Figure \* ARABIC </w:instrText>
        </w:r>
      </w:ins>
      <w:r w:rsidR="00894EB8">
        <w:fldChar w:fldCharType="separate"/>
      </w:r>
      <w:ins w:id="191" w:author="James P. K. Gilb" w:date="2013-11-11T14:30:00Z">
        <w:r>
          <w:rPr>
            <w:noProof/>
          </w:rPr>
          <w:t>1</w:t>
        </w:r>
        <w:r w:rsidR="00894EB8">
          <w:fldChar w:fldCharType="end"/>
        </w:r>
        <w:bookmarkEnd w:id="189"/>
        <w:r>
          <w:t>: Example Smart Grid network</w:t>
        </w:r>
      </w:ins>
    </w:p>
    <w:p w:rsidR="009D464C" w:rsidRDefault="009D464C" w:rsidP="00F10D6A">
      <w:pPr>
        <w:rPr>
          <w:ins w:id="192" w:author="James P. K. Gilb" w:date="2013-11-11T14:32:00Z"/>
          <w:rFonts w:eastAsia="Batang"/>
        </w:rPr>
      </w:pPr>
    </w:p>
    <w:p w:rsidR="00097E31" w:rsidDel="00C0407D" w:rsidRDefault="00097E31" w:rsidP="00F10D6A">
      <w:pPr>
        <w:rPr>
          <w:del w:id="193" w:author="James P. K. Gilb" w:date="2013-11-11T14:55:00Z"/>
          <w:rFonts w:eastAsia="Batang"/>
        </w:rPr>
      </w:pPr>
      <w:r>
        <w:rPr>
          <w:rFonts w:eastAsia="Batang"/>
        </w:rPr>
        <w:t>A given wireless standard may find application in more than one of these areas.  In addition, in some applications, a certain number of the links may be achieved with wired solutions.</w:t>
      </w:r>
    </w:p>
    <w:p w:rsidR="00097E31" w:rsidRDefault="00097E31" w:rsidP="00F10D6A">
      <w:pPr>
        <w:rPr>
          <w:rFonts w:eastAsia="Batang"/>
        </w:rPr>
      </w:pPr>
    </w:p>
    <w:p w:rsidR="006F42CA" w:rsidRDefault="00C0407D">
      <w:pPr>
        <w:pStyle w:val="Heading2"/>
        <w:rPr>
          <w:ins w:id="194" w:author="James P. K. Gilb" w:date="2013-07-16T08:49:00Z"/>
          <w:rFonts w:eastAsia="Batang"/>
          <w:lang w:val="en-US"/>
        </w:rPr>
        <w:pPrChange w:id="195" w:author="James P. K. Gilb" w:date="2013-11-11T14:53:00Z">
          <w:pPr/>
        </w:pPrChange>
      </w:pPr>
      <w:ins w:id="196" w:author="James P. K. Gilb" w:date="2013-11-11T14:55:00Z">
        <w:r>
          <w:rPr>
            <w:rFonts w:eastAsia="Batang"/>
          </w:rPr>
          <w:t xml:space="preserve">6.2 </w:t>
        </w:r>
      </w:ins>
      <w:r w:rsidR="00FF3717" w:rsidRPr="00F10D6A">
        <w:rPr>
          <w:rFonts w:eastAsia="Batang"/>
        </w:rPr>
        <w:t>Frequencies</w:t>
      </w:r>
      <w:r w:rsidR="00FF3717" w:rsidRPr="005404F3">
        <w:rPr>
          <w:rFonts w:eastAsia="Batang"/>
          <w:lang w:val="en-US"/>
        </w:rPr>
        <w:t xml:space="preserve"> for </w:t>
      </w:r>
      <w:del w:id="197" w:author="James P. K. Gilb" w:date="2013-07-16T08:49:00Z">
        <w:r w:rsidR="00FF3717" w:rsidRPr="005404F3" w:rsidDel="004F029B">
          <w:rPr>
            <w:rFonts w:eastAsia="Batang"/>
            <w:lang w:val="en-US"/>
          </w:rPr>
          <w:delText>smart metering</w:delText>
        </w:r>
      </w:del>
      <w:ins w:id="198" w:author="James P. K. Gilb" w:date="2013-07-16T08:49:00Z">
        <w:r w:rsidR="004F029B">
          <w:rPr>
            <w:rFonts w:eastAsia="Batang"/>
            <w:lang w:val="en-US"/>
          </w:rPr>
          <w:t>Power Grid Management Systems.</w:t>
        </w:r>
      </w:ins>
    </w:p>
    <w:p w:rsidR="00FF3717" w:rsidRPr="005404F3" w:rsidDel="004F029B" w:rsidRDefault="004F029B" w:rsidP="00F10D6A">
      <w:pPr>
        <w:rPr>
          <w:del w:id="199" w:author="James P. K. Gilb" w:date="2013-07-16T08:50:00Z"/>
          <w:rFonts w:eastAsia="Batang"/>
          <w:lang w:val="en-US"/>
        </w:rPr>
      </w:pPr>
      <w:ins w:id="200" w:author="James P. K. Gilb" w:date="2013-07-16T08:50:00Z">
        <w:r>
          <w:rPr>
            <w:rFonts w:eastAsia="Batang"/>
            <w:lang w:val="en-US"/>
          </w:rPr>
          <w:t xml:space="preserve">One application for Power Grid Management Systems is smart metering. </w:t>
        </w:r>
      </w:ins>
    </w:p>
    <w:p w:rsidR="00FF3717" w:rsidRPr="005404F3" w:rsidRDefault="00FF3717" w:rsidP="00DF2E91">
      <w:r w:rsidRPr="005404F3">
        <w:t>Smart metering functions include:</w:t>
      </w:r>
    </w:p>
    <w:p w:rsidR="00FF3717" w:rsidRPr="005404F3" w:rsidRDefault="00FF3717" w:rsidP="00DF2E91">
      <w:pPr>
        <w:pStyle w:val="enumlev1"/>
      </w:pPr>
      <w:r>
        <w:rPr>
          <w:rFonts w:eastAsia="Batang"/>
          <w:lang w:val="en-US"/>
        </w:rPr>
        <w:t>–</w:t>
      </w:r>
      <w:r>
        <w:rPr>
          <w:rFonts w:eastAsia="Batang"/>
          <w:lang w:val="en-US"/>
        </w:rPr>
        <w:tab/>
      </w:r>
      <w:r w:rsidRPr="005404F3">
        <w:t xml:space="preserve">Advanced Metering </w:t>
      </w:r>
      <w:ins w:id="201" w:author="Holcomb, Jay" w:date="2014-01-21T14:58:00Z">
        <w:r w:rsidR="00CF3A29">
          <w:t>Infrastructure</w:t>
        </w:r>
      </w:ins>
      <w:ins w:id="202" w:author="James P. K. Gilb" w:date="2014-01-22T16:08:00Z">
        <w:r w:rsidR="006F42CA">
          <w:t xml:space="preserve"> </w:t>
        </w:r>
      </w:ins>
      <w:r w:rsidRPr="005404F3">
        <w:t xml:space="preserve">(AMI), </w:t>
      </w:r>
    </w:p>
    <w:p w:rsidR="00FF3717" w:rsidRPr="005404F3" w:rsidRDefault="00FF3717" w:rsidP="00DF2E91">
      <w:pPr>
        <w:pStyle w:val="enumlev1"/>
      </w:pPr>
      <w:r>
        <w:rPr>
          <w:rFonts w:eastAsia="Batang"/>
          <w:lang w:val="en-US"/>
        </w:rPr>
        <w:t>–</w:t>
      </w:r>
      <w:r>
        <w:rPr>
          <w:rFonts w:eastAsia="Batang"/>
          <w:lang w:val="en-US"/>
        </w:rPr>
        <w:tab/>
      </w:r>
      <w:r w:rsidRPr="005404F3">
        <w:t xml:space="preserve">Automated Meter Management (AMM), and </w:t>
      </w:r>
    </w:p>
    <w:p w:rsidR="00FF3717" w:rsidRPr="005404F3" w:rsidRDefault="00FF3717" w:rsidP="00DF2E91">
      <w:pPr>
        <w:pStyle w:val="enumlev1"/>
      </w:pPr>
      <w:r>
        <w:rPr>
          <w:rFonts w:eastAsia="Batang"/>
          <w:lang w:val="en-US"/>
        </w:rPr>
        <w:t>–</w:t>
      </w:r>
      <w:r>
        <w:rPr>
          <w:rFonts w:eastAsia="Batang"/>
          <w:lang w:val="en-US"/>
        </w:rPr>
        <w:tab/>
      </w:r>
      <w:r w:rsidRPr="005404F3">
        <w:t xml:space="preserve">Automated Meter reading (AMR). </w:t>
      </w:r>
    </w:p>
    <w:p w:rsidR="00FF3717" w:rsidRPr="005404F3" w:rsidRDefault="00FF3717" w:rsidP="00DF2E91">
      <w:pPr>
        <w:rPr>
          <w:rFonts w:eastAsia="Batang"/>
          <w:lang w:val="en-US"/>
        </w:rPr>
      </w:pPr>
      <w:r w:rsidRPr="005404F3">
        <w:rPr>
          <w:rFonts w:eastAsia="Batang"/>
          <w:lang w:val="en-US"/>
        </w:rPr>
        <w:t xml:space="preserve">The following is an example list of bands used for </w:t>
      </w:r>
      <w:del w:id="203" w:author="James P. K. Gilb" w:date="2013-07-16T08:50:00Z">
        <w:r w:rsidRPr="005404F3" w:rsidDel="004F029B">
          <w:rPr>
            <w:rFonts w:eastAsia="Batang"/>
            <w:lang w:val="en-US"/>
          </w:rPr>
          <w:delText>AMR/AMI</w:delText>
        </w:r>
      </w:del>
      <w:ins w:id="204" w:author="James P. K. Gilb" w:date="2013-07-16T08:51:00Z">
        <w:r w:rsidR="004F029B">
          <w:rPr>
            <w:rFonts w:eastAsia="Batang"/>
            <w:lang w:val="en-US"/>
          </w:rPr>
          <w:t>wireless</w:t>
        </w:r>
      </w:ins>
      <w:ins w:id="205" w:author="James P. K. Gilb" w:date="2013-07-16T08:50:00Z">
        <w:r w:rsidR="004F029B">
          <w:rPr>
            <w:rFonts w:eastAsia="Batang"/>
            <w:lang w:val="en-US"/>
          </w:rPr>
          <w:t xml:space="preserve"> Power Grid Management Systems</w:t>
        </w:r>
      </w:ins>
      <w:r w:rsidRPr="005404F3">
        <w:rPr>
          <w:rFonts w:eastAsia="Batang"/>
          <w:lang w:val="en-US"/>
        </w:rPr>
        <w:t xml:space="preserve"> in some parts of the world.</w:t>
      </w:r>
    </w:p>
    <w:p w:rsidR="00FF3717" w:rsidRPr="005404F3" w:rsidRDefault="00FF3717" w:rsidP="00C20ECE">
      <w:pPr>
        <w:pStyle w:val="TableNo"/>
        <w:rPr>
          <w:rFonts w:eastAsia="Batang"/>
          <w:lang w:val="en-US"/>
        </w:rPr>
      </w:pPr>
      <w:r w:rsidRPr="005404F3">
        <w:rPr>
          <w:rFonts w:eastAsia="Batang"/>
          <w:lang w:val="en-US"/>
        </w:rPr>
        <w:lastRenderedPageBreak/>
        <w:t>Table 1</w:t>
      </w:r>
    </w:p>
    <w:p w:rsidR="00FF3717" w:rsidRPr="00E62E86" w:rsidRDefault="00E62E86" w:rsidP="00E62E86">
      <w:pPr>
        <w:pStyle w:val="Tabletitle"/>
        <w:rPr>
          <w:rFonts w:eastAsia="Batang"/>
          <w:sz w:val="24"/>
          <w:szCs w:val="24"/>
          <w:lang w:val="en-US"/>
        </w:rPr>
      </w:pPr>
      <w:r w:rsidRPr="00E62E86">
        <w:rPr>
          <w:rFonts w:eastAsia="Batang"/>
          <w:sz w:val="24"/>
          <w:szCs w:val="24"/>
          <w:lang w:val="en-US"/>
        </w:rPr>
        <w:t>Frequency bands used for wireless Power Grid Management Systems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1"/>
        <w:gridCol w:w="2281"/>
        <w:gridCol w:w="4237"/>
      </w:tblGrid>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sidRPr="005404F3">
              <w:rPr>
                <w:rFonts w:ascii="Times New Roman Bold" w:eastAsia="Batang" w:hAnsi="Times New Roman Bold"/>
                <w:b/>
                <w:sz w:val="20"/>
                <w:lang w:val="en-US"/>
              </w:rPr>
              <w:t>Frequency (MHz)</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Pr>
                <w:rFonts w:ascii="Times New Roman Bold" w:eastAsia="Batang" w:hAnsi="Times New Roman Bold"/>
                <w:b/>
                <w:sz w:val="20"/>
                <w:lang w:val="en-US"/>
              </w:rPr>
              <w:t>Area/region</w:t>
            </w:r>
          </w:p>
        </w:tc>
        <w:tc>
          <w:tcPr>
            <w:tcW w:w="4237"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Pr>
                <w:rFonts w:ascii="Times New Roman Bold" w:eastAsia="Batang" w:hAnsi="Times New Roman Bold"/>
                <w:b/>
                <w:sz w:val="20"/>
                <w:lang w:val="en-US"/>
              </w:rPr>
              <w:t>Comments related to the actual use</w:t>
            </w:r>
          </w:p>
        </w:tc>
      </w:tr>
      <w:tr w:rsidR="00A244D1" w:rsidTr="00A244D1">
        <w:trPr>
          <w:jc w:val="center"/>
          <w:ins w:id="206" w:author="Holcomb, Jay" w:date="2014-01-23T09:00:00Z"/>
        </w:trPr>
        <w:tc>
          <w:tcPr>
            <w:tcW w:w="2281" w:type="dxa"/>
            <w:tcBorders>
              <w:top w:val="single" w:sz="4" w:space="0" w:color="auto"/>
              <w:left w:val="single" w:sz="4" w:space="0" w:color="auto"/>
              <w:bottom w:val="single" w:sz="4" w:space="0" w:color="auto"/>
              <w:right w:val="single" w:sz="4" w:space="0" w:color="auto"/>
            </w:tcBorders>
          </w:tcPr>
          <w:p w:rsidR="00A244D1" w:rsidRDefault="00A244D1" w:rsidP="00E62E86">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7" w:author="Holcomb, Jay" w:date="2014-01-23T09:00:00Z"/>
                <w:rFonts w:eastAsia="Batang"/>
                <w:sz w:val="20"/>
                <w:lang w:val="en-US"/>
              </w:rPr>
            </w:pPr>
            <w:ins w:id="208" w:author="Holcomb, Jay" w:date="2014-01-23T09:00:00Z">
              <w:r>
                <w:rPr>
                  <w:rFonts w:eastAsia="Batang"/>
                  <w:sz w:val="20"/>
                  <w:lang w:val="en-US"/>
                </w:rPr>
                <w:t>40 – 230, 470-698</w:t>
              </w:r>
            </w:ins>
          </w:p>
        </w:tc>
        <w:tc>
          <w:tcPr>
            <w:tcW w:w="2281" w:type="dxa"/>
            <w:tcBorders>
              <w:top w:val="single" w:sz="4" w:space="0" w:color="auto"/>
              <w:left w:val="single" w:sz="4" w:space="0" w:color="auto"/>
              <w:bottom w:val="single" w:sz="4" w:space="0" w:color="auto"/>
              <w:right w:val="single" w:sz="4" w:space="0" w:color="auto"/>
            </w:tcBorders>
          </w:tcPr>
          <w:p w:rsidR="00A244D1" w:rsidRDefault="00A244D1" w:rsidP="00E62E86">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09" w:author="Holcomb, Jay" w:date="2014-01-23T09:00:00Z"/>
                <w:rFonts w:eastAsia="Batang"/>
                <w:sz w:val="20"/>
                <w:lang w:val="en-US"/>
              </w:rPr>
            </w:pPr>
            <w:ins w:id="210" w:author="Holcomb, Jay" w:date="2014-01-23T09:00:00Z">
              <w:r>
                <w:rPr>
                  <w:rFonts w:eastAsia="Batang"/>
                  <w:sz w:val="20"/>
                  <w:lang w:val="en-US"/>
                </w:rPr>
                <w:t>North America, UK,  Europe, Africa, and Japan</w:t>
              </w:r>
            </w:ins>
          </w:p>
        </w:tc>
        <w:tc>
          <w:tcPr>
            <w:tcW w:w="4237" w:type="dxa"/>
            <w:tcBorders>
              <w:top w:val="single" w:sz="4" w:space="0" w:color="auto"/>
              <w:left w:val="single" w:sz="4" w:space="0" w:color="auto"/>
              <w:bottom w:val="single" w:sz="4" w:space="0" w:color="auto"/>
              <w:right w:val="single" w:sz="4" w:space="0" w:color="auto"/>
            </w:tcBorders>
          </w:tcPr>
          <w:p w:rsidR="00A244D1" w:rsidRDefault="00A244D1" w:rsidP="00E62E86">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11" w:author="Holcomb, Jay" w:date="2014-01-23T09:00:00Z"/>
                <w:rFonts w:eastAsia="Batang"/>
                <w:sz w:val="20"/>
                <w:lang w:val="en-US"/>
              </w:rPr>
            </w:pPr>
            <w:ins w:id="212" w:author="Holcomb, Jay" w:date="2014-01-23T09:00:00Z">
              <w:r>
                <w:rPr>
                  <w:rFonts w:eastAsia="Batang"/>
                  <w:sz w:val="20"/>
                  <w:lang w:val="en-US"/>
                </w:rPr>
                <w:t xml:space="preserve">TV white space, </w:t>
              </w:r>
            </w:ins>
            <w:ins w:id="213" w:author="Holcomb, Jay" w:date="2014-01-23T09:01:00Z">
              <w:r w:rsidR="004700AF">
                <w:rPr>
                  <w:rFonts w:eastAsia="Batang"/>
                  <w:sz w:val="20"/>
                  <w:lang w:val="en-US"/>
                </w:rPr>
                <w:t>rulemaking</w:t>
              </w:r>
            </w:ins>
            <w:ins w:id="214" w:author="Holcomb, Jay" w:date="2014-01-23T09:00:00Z">
              <w:r>
                <w:rPr>
                  <w:rFonts w:eastAsia="Batang"/>
                  <w:sz w:val="20"/>
                  <w:lang w:val="en-US"/>
                </w:rPr>
                <w:t xml:space="preserve"> finished in USA, Subject to upcoming </w:t>
              </w:r>
            </w:ins>
            <w:ins w:id="215" w:author="Holcomb, Jay" w:date="2014-01-23T09:01:00Z">
              <w:r w:rsidR="004700AF">
                <w:rPr>
                  <w:rFonts w:eastAsia="Batang"/>
                  <w:sz w:val="20"/>
                  <w:lang w:val="en-US"/>
                </w:rPr>
                <w:t>rulemaking</w:t>
              </w:r>
            </w:ins>
            <w:ins w:id="216" w:author="Holcomb, Jay" w:date="2014-01-23T09:00:00Z">
              <w:r>
                <w:rPr>
                  <w:rFonts w:eastAsia="Batang"/>
                  <w:sz w:val="20"/>
                  <w:lang w:val="en-US"/>
                </w:rPr>
                <w:t xml:space="preserve"> in UK, experimental licenses are available.  </w:t>
              </w:r>
            </w:ins>
            <w:ins w:id="217" w:author="Holcomb, Jay" w:date="2014-01-23T09:01:00Z">
              <w:r w:rsidR="004700AF">
                <w:rPr>
                  <w:rFonts w:eastAsia="Batang"/>
                  <w:sz w:val="20"/>
                  <w:lang w:val="en-US"/>
                </w:rPr>
                <w:t>Rulemaking</w:t>
              </w:r>
            </w:ins>
            <w:ins w:id="218" w:author="Holcomb, Jay" w:date="2014-01-23T09:00:00Z">
              <w:r>
                <w:rPr>
                  <w:rFonts w:eastAsia="Batang"/>
                  <w:sz w:val="20"/>
                  <w:lang w:val="en-US"/>
                </w:rPr>
                <w:t xml:space="preserve"> is in process in Europe.  </w:t>
              </w:r>
            </w:ins>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169.4-169.475</w:t>
            </w:r>
          </w:p>
        </w:tc>
        <w:tc>
          <w:tcPr>
            <w:tcW w:w="2281" w:type="dxa"/>
          </w:tcPr>
          <w:p w:rsidR="00FF3717" w:rsidRDefault="002B1A3D"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19" w:author="James P. K. Gilb" w:date="2013-09-18T01:32:00Z">
              <w:r>
                <w:rPr>
                  <w:rFonts w:eastAsia="Batang"/>
                  <w:sz w:val="20"/>
                  <w:lang w:val="en-US"/>
                </w:rPr>
                <w:t xml:space="preserve">Continental </w:t>
              </w:r>
            </w:ins>
            <w:ins w:id="220" w:author="James P. K. Gilb" w:date="2013-09-18T01:31:00Z">
              <w:r>
                <w:rPr>
                  <w:rFonts w:eastAsia="Batang"/>
                  <w:sz w:val="20"/>
                  <w:lang w:val="en-US"/>
                </w:rPr>
                <w:t>Europe</w:t>
              </w:r>
            </w:ins>
            <w:del w:id="221" w:author="James P. K. Gilb" w:date="2013-09-18T01:31:00Z">
              <w:r w:rsidR="00FF3717" w:rsidDel="002B1A3D">
                <w:rPr>
                  <w:rFonts w:eastAsia="Batang"/>
                  <w:sz w:val="20"/>
                  <w:lang w:val="en-US"/>
                </w:rPr>
                <w:delText>?</w:delText>
              </w:r>
            </w:del>
          </w:p>
        </w:tc>
        <w:tc>
          <w:tcPr>
            <w:tcW w:w="4237" w:type="dxa"/>
          </w:tcPr>
          <w:p w:rsidR="006F42CA" w:rsidRDefault="002B1A3D">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aps/>
                <w:sz w:val="20"/>
                <w:lang w:val="en-US"/>
              </w:rPr>
              <w:pPrChange w:id="222" w:author="James P. K. Gilb" w:date="2013-09-18T01:32: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ins w:id="223" w:author="James P. K. Gilb" w:date="2013-09-18T01:32:00Z">
              <w:r>
                <w:rPr>
                  <w:rFonts w:eastAsia="Batang"/>
                  <w:sz w:val="20"/>
                  <w:lang w:val="en-US"/>
                </w:rPr>
                <w:t xml:space="preserve">Wireless MBUS </w:t>
              </w:r>
            </w:ins>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220-222</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Some parts of ITU Region 2</w:t>
            </w:r>
          </w:p>
        </w:tc>
        <w:tc>
          <w:tcPr>
            <w:tcW w:w="4237" w:type="dxa"/>
          </w:tcPr>
          <w:p w:rsidR="00FF3717"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In ITU Region 1 + Iran, this range is part of the band used for terrestrial broadcasting according to the GE06 agreement, not used for AMR/AMI</w:t>
            </w: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450-470</w:t>
            </w:r>
          </w:p>
        </w:tc>
        <w:tc>
          <w:tcPr>
            <w:tcW w:w="2281" w:type="dxa"/>
          </w:tcPr>
          <w:p w:rsidR="00FF3717" w:rsidRPr="005404F3" w:rsidRDefault="002B1A3D"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24" w:author="James P. K. Gilb" w:date="2013-09-18T01:32:00Z">
              <w:r>
                <w:rPr>
                  <w:rFonts w:eastAsia="Batang"/>
                  <w:sz w:val="20"/>
                  <w:lang w:val="en-US"/>
                </w:rPr>
                <w:t>North America</w:t>
              </w:r>
            </w:ins>
            <w:ins w:id="225" w:author="James P. K. Gilb" w:date="2013-11-11T15:05:00Z">
              <w:r w:rsidR="00511746">
                <w:rPr>
                  <w:rFonts w:eastAsia="Batang"/>
                  <w:sz w:val="20"/>
                  <w:lang w:val="en-US"/>
                </w:rPr>
                <w:t>, parts of Europe</w:t>
              </w:r>
            </w:ins>
            <w:del w:id="226" w:author="James P. K. Gilb" w:date="2013-09-18T01:32:00Z">
              <w:r w:rsidR="00FF3717" w:rsidDel="002B1A3D">
                <w:rPr>
                  <w:rFonts w:eastAsia="Batang"/>
                  <w:sz w:val="20"/>
                  <w:lang w:val="en-US"/>
                </w:rPr>
                <w:delText>?</w:delText>
              </w:r>
            </w:del>
          </w:p>
        </w:tc>
        <w:tc>
          <w:tcPr>
            <w:tcW w:w="4237" w:type="dxa"/>
          </w:tcPr>
          <w:p w:rsidR="006F42CA" w:rsidRDefault="006F42C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Change w:id="227" w:author="James P. K. Gilb" w:date="2013-11-11T15:05: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p>
        </w:tc>
      </w:tr>
      <w:tr w:rsidR="000F0DD0" w:rsidRPr="005404F3" w:rsidTr="00C20ECE">
        <w:trPr>
          <w:jc w:val="center"/>
          <w:ins w:id="228" w:author="James P. K. Gilb" w:date="2013-09-18T01:35:00Z"/>
        </w:trPr>
        <w:tc>
          <w:tcPr>
            <w:tcW w:w="2281" w:type="dxa"/>
          </w:tcPr>
          <w:p w:rsidR="000F0DD0"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29" w:author="James P. K. Gilb" w:date="2013-09-18T01:35:00Z"/>
                <w:rFonts w:eastAsia="Batang"/>
                <w:sz w:val="20"/>
                <w:lang w:val="en-US"/>
              </w:rPr>
            </w:pPr>
            <w:ins w:id="230" w:author="James P. K. Gilb" w:date="2013-09-18T01:35:00Z">
              <w:r>
                <w:rPr>
                  <w:rFonts w:eastAsia="Batang"/>
                  <w:sz w:val="20"/>
                  <w:lang w:val="en-US"/>
                </w:rPr>
                <w:t>470-510</w:t>
              </w:r>
            </w:ins>
          </w:p>
        </w:tc>
        <w:tc>
          <w:tcPr>
            <w:tcW w:w="2281" w:type="dxa"/>
          </w:tcPr>
          <w:p w:rsidR="000F0DD0" w:rsidRDefault="000F0DD0" w:rsidP="002B1A3D">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1" w:author="James P. K. Gilb" w:date="2013-09-18T01:35:00Z"/>
                <w:rFonts w:eastAsia="Batang"/>
                <w:sz w:val="20"/>
                <w:lang w:val="en-US"/>
              </w:rPr>
            </w:pPr>
            <w:ins w:id="232" w:author="James P. K. Gilb" w:date="2013-09-18T01:35:00Z">
              <w:r>
                <w:rPr>
                  <w:rFonts w:eastAsia="Batang"/>
                  <w:sz w:val="20"/>
                  <w:lang w:val="en-US"/>
                </w:rPr>
                <w:t>China</w:t>
              </w:r>
            </w:ins>
          </w:p>
        </w:tc>
        <w:tc>
          <w:tcPr>
            <w:tcW w:w="4237" w:type="dxa"/>
          </w:tcPr>
          <w:p w:rsidR="000F0DD0" w:rsidRDefault="000F0DD0"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33" w:author="James P. K. Gilb" w:date="2013-09-18T01:35:00Z"/>
                <w:rFonts w:eastAsia="Batang"/>
                <w:sz w:val="20"/>
                <w:lang w:val="en-US"/>
              </w:rPr>
            </w:pPr>
            <w:ins w:id="234" w:author="James P. K. Gilb" w:date="2013-09-18T01:36:00Z">
              <w:r>
                <w:rPr>
                  <w:rFonts w:eastAsia="Batang"/>
                  <w:sz w:val="20"/>
                  <w:lang w:val="en-US"/>
                </w:rPr>
                <w:t>Purpose license</w:t>
              </w:r>
            </w:ins>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470-698</w:t>
            </w:r>
          </w:p>
        </w:tc>
        <w:tc>
          <w:tcPr>
            <w:tcW w:w="2281" w:type="dxa"/>
          </w:tcPr>
          <w:p w:rsidR="00FF3717" w:rsidRDefault="002B1A3D" w:rsidP="002B1A3D">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35" w:author="James P. K. Gilb" w:date="2013-09-18T01:33:00Z">
              <w:r>
                <w:rPr>
                  <w:rFonts w:eastAsia="Batang"/>
                  <w:sz w:val="20"/>
                  <w:lang w:val="en-US"/>
                </w:rPr>
                <w:t>North America</w:t>
              </w:r>
            </w:ins>
            <w:ins w:id="236" w:author="James P. K. Gilb" w:date="2013-09-18T01:34:00Z">
              <w:r>
                <w:rPr>
                  <w:rFonts w:eastAsia="Batang"/>
                  <w:sz w:val="20"/>
                  <w:lang w:val="en-US"/>
                </w:rPr>
                <w:t xml:space="preserve"> and Europe</w:t>
              </w:r>
            </w:ins>
            <w:del w:id="237" w:author="James P. K. Gilb" w:date="2013-09-18T01:33:00Z">
              <w:r w:rsidR="00FF3717" w:rsidDel="002B1A3D">
                <w:rPr>
                  <w:rFonts w:eastAsia="Batang"/>
                  <w:sz w:val="20"/>
                  <w:lang w:val="en-US"/>
                </w:rPr>
                <w:delText>?</w:delText>
              </w:r>
            </w:del>
          </w:p>
        </w:tc>
        <w:tc>
          <w:tcPr>
            <w:tcW w:w="4237" w:type="dxa"/>
          </w:tcPr>
          <w:p w:rsidR="00FF3717"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In ITU Region 1 + Iran, this range is part of the band used for terrestrial broadcasting according to the GE06 agreement, not used for AMR/AMI</w:t>
            </w:r>
          </w:p>
        </w:tc>
      </w:tr>
      <w:tr w:rsidR="00CB47FA" w:rsidRPr="005404F3" w:rsidTr="00C20ECE">
        <w:trPr>
          <w:jc w:val="center"/>
          <w:ins w:id="238" w:author="James P. K. Gilb" w:date="2013-11-11T15:04:00Z"/>
        </w:trPr>
        <w:tc>
          <w:tcPr>
            <w:tcW w:w="2281" w:type="dxa"/>
          </w:tcPr>
          <w:p w:rsidR="00CB47FA" w:rsidRDefault="00CB47FA"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39" w:author="James P. K. Gilb" w:date="2013-11-11T15:04:00Z"/>
                <w:rFonts w:eastAsia="Batang"/>
                <w:sz w:val="20"/>
                <w:lang w:val="en-US"/>
              </w:rPr>
            </w:pPr>
            <w:ins w:id="240" w:author="James P. K. Gilb" w:date="2013-11-11T15:04:00Z">
              <w:r>
                <w:rPr>
                  <w:rFonts w:eastAsia="Batang"/>
                  <w:sz w:val="20"/>
                  <w:lang w:val="en-US"/>
                </w:rPr>
                <w:t>779-787</w:t>
              </w:r>
            </w:ins>
          </w:p>
        </w:tc>
        <w:tc>
          <w:tcPr>
            <w:tcW w:w="2281" w:type="dxa"/>
          </w:tcPr>
          <w:p w:rsidR="00CB47FA" w:rsidRPr="005A2F3E" w:rsidDel="002B1A3D" w:rsidRDefault="00CB47FA"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41" w:author="James P. K. Gilb" w:date="2013-11-11T15:04:00Z"/>
                <w:rFonts w:eastAsia="Batang"/>
                <w:sz w:val="20"/>
                <w:lang w:val="en-US"/>
              </w:rPr>
            </w:pPr>
            <w:ins w:id="242" w:author="James P. K. Gilb" w:date="2013-11-11T15:04:00Z">
              <w:r>
                <w:rPr>
                  <w:rFonts w:eastAsia="Batang"/>
                  <w:sz w:val="20"/>
                  <w:lang w:val="en-US"/>
                </w:rPr>
                <w:t>China</w:t>
              </w:r>
            </w:ins>
          </w:p>
        </w:tc>
        <w:tc>
          <w:tcPr>
            <w:tcW w:w="4237" w:type="dxa"/>
          </w:tcPr>
          <w:p w:rsidR="006F42CA" w:rsidRDefault="006F42C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43" w:author="James P. K. Gilb" w:date="2013-11-11T15:04:00Z"/>
                <w:rFonts w:eastAsia="Batang"/>
                <w:sz w:val="20"/>
                <w:lang w:val="en-US"/>
              </w:rPr>
              <w:pPrChange w:id="244" w:author="James P. K. Gilb" w:date="2013-11-11T15:05: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863-870</w:t>
            </w:r>
          </w:p>
        </w:tc>
        <w:tc>
          <w:tcPr>
            <w:tcW w:w="2281"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245" w:author="James P. K. Gilb" w:date="2013-09-18T01:34:00Z">
              <w:r w:rsidRPr="005A2F3E" w:rsidDel="002B1A3D">
                <w:rPr>
                  <w:rFonts w:eastAsia="Batang"/>
                  <w:sz w:val="20"/>
                  <w:lang w:val="en-US"/>
                </w:rPr>
                <w:delText>?</w:delText>
              </w:r>
            </w:del>
            <w:ins w:id="246" w:author="James P. K. Gilb" w:date="2013-09-18T01:34:00Z">
              <w:r w:rsidR="002B1A3D">
                <w:rPr>
                  <w:rFonts w:eastAsia="Batang"/>
                  <w:sz w:val="20"/>
                  <w:lang w:val="en-US"/>
                </w:rPr>
                <w:t>Europe</w:t>
              </w:r>
            </w:ins>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Del="002B1A3D" w:rsidTr="00C20ECE">
        <w:trPr>
          <w:jc w:val="center"/>
          <w:del w:id="247" w:author="James P. K. Gilb" w:date="2013-09-18T01:34:00Z"/>
        </w:trPr>
        <w:tc>
          <w:tcPr>
            <w:tcW w:w="2281" w:type="dxa"/>
          </w:tcPr>
          <w:p w:rsidR="00FF3717" w:rsidRPr="005404F3" w:rsidDel="002B1A3D"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48" w:author="James P. K. Gilb" w:date="2013-09-18T01:34:00Z"/>
                <w:rFonts w:eastAsia="Batang"/>
                <w:sz w:val="20"/>
                <w:lang w:val="en-US"/>
              </w:rPr>
            </w:pPr>
            <w:del w:id="249" w:author="James P. K. Gilb" w:date="2013-09-18T01:34:00Z">
              <w:r w:rsidRPr="005404F3" w:rsidDel="002B1A3D">
                <w:rPr>
                  <w:rFonts w:eastAsia="Batang"/>
                  <w:sz w:val="20"/>
                  <w:lang w:val="en-US"/>
                </w:rPr>
                <w:delText>{869}</w:delText>
              </w:r>
            </w:del>
          </w:p>
        </w:tc>
        <w:tc>
          <w:tcPr>
            <w:tcW w:w="2281" w:type="dxa"/>
          </w:tcPr>
          <w:p w:rsidR="00FF3717" w:rsidRPr="005404F3" w:rsidDel="002B1A3D"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0" w:author="James P. K. Gilb" w:date="2013-09-18T01:34:00Z"/>
                <w:rFonts w:eastAsia="Batang"/>
                <w:sz w:val="20"/>
                <w:lang w:val="en-US"/>
              </w:rPr>
            </w:pPr>
            <w:del w:id="251" w:author="James P. K. Gilb" w:date="2013-09-18T01:34:00Z">
              <w:r w:rsidRPr="005A2F3E" w:rsidDel="002B1A3D">
                <w:rPr>
                  <w:rFonts w:eastAsia="Batang"/>
                  <w:sz w:val="20"/>
                  <w:lang w:val="en-US"/>
                </w:rPr>
                <w:delText>?</w:delText>
              </w:r>
            </w:del>
          </w:p>
        </w:tc>
        <w:tc>
          <w:tcPr>
            <w:tcW w:w="4237" w:type="dxa"/>
          </w:tcPr>
          <w:p w:rsidR="00FF3717" w:rsidRPr="005A2F3E" w:rsidDel="002B1A3D"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252" w:author="James P. K. Gilb" w:date="2013-09-18T01:34:00Z"/>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896-901</w:t>
            </w:r>
          </w:p>
        </w:tc>
        <w:tc>
          <w:tcPr>
            <w:tcW w:w="2281" w:type="dxa"/>
          </w:tcPr>
          <w:p w:rsidR="00FF3717" w:rsidRDefault="002B1A3D"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53" w:author="James P. K. Gilb" w:date="2013-09-18T01:35:00Z">
              <w:r>
                <w:rPr>
                  <w:rFonts w:eastAsia="Batang"/>
                  <w:sz w:val="20"/>
                  <w:lang w:val="en-US"/>
                </w:rPr>
                <w:t>North America</w:t>
              </w:r>
            </w:ins>
            <w:del w:id="254" w:author="James P. K. Gilb" w:date="2013-09-18T01:34:00Z">
              <w:r w:rsidR="00FF3717" w:rsidRPr="005A2F3E" w:rsidDel="002B1A3D">
                <w:rPr>
                  <w:rFonts w:eastAsia="Batang"/>
                  <w:sz w:val="20"/>
                  <w:lang w:val="en-US"/>
                </w:rPr>
                <w:delText>?</w:delText>
              </w:r>
            </w:del>
          </w:p>
        </w:tc>
        <w:tc>
          <w:tcPr>
            <w:tcW w:w="4237" w:type="dxa"/>
          </w:tcPr>
          <w:p w:rsidR="006F42CA" w:rsidRDefault="002B1A3D">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aps/>
                <w:sz w:val="20"/>
                <w:lang w:val="en-US"/>
              </w:rPr>
              <w:pPrChange w:id="255" w:author="James P. K. Gilb" w:date="2013-09-18T01:35: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ins w:id="256" w:author="James P. K. Gilb" w:date="2013-09-18T01:35:00Z">
              <w:r>
                <w:rPr>
                  <w:rFonts w:eastAsia="Batang"/>
                  <w:sz w:val="20"/>
                  <w:lang w:val="en-US"/>
                </w:rPr>
                <w:t xml:space="preserve">Licensed band, </w:t>
              </w:r>
            </w:ins>
            <w:ins w:id="257" w:author="James P. K. Gilb" w:date="2013-09-18T01:36:00Z">
              <w:r w:rsidR="000F0DD0">
                <w:rPr>
                  <w:rFonts w:eastAsia="Batang"/>
                  <w:sz w:val="20"/>
                  <w:lang w:val="en-US"/>
                </w:rPr>
                <w:t>Part 90 in the USA.</w:t>
              </w:r>
            </w:ins>
          </w:p>
        </w:tc>
      </w:tr>
      <w:tr w:rsidR="000F0DD0" w:rsidRPr="005404F3" w:rsidTr="00C20ECE">
        <w:trPr>
          <w:jc w:val="center"/>
        </w:trPr>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901-902</w:t>
            </w:r>
          </w:p>
        </w:tc>
        <w:tc>
          <w:tcPr>
            <w:tcW w:w="2281" w:type="dxa"/>
          </w:tcPr>
          <w:p w:rsidR="000F0DD0"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58" w:author="James P. K. Gilb" w:date="2013-09-18T01:36:00Z">
              <w:r>
                <w:rPr>
                  <w:rFonts w:eastAsia="Batang"/>
                  <w:sz w:val="20"/>
                  <w:lang w:val="en-US"/>
                </w:rPr>
                <w:t>North America</w:t>
              </w:r>
            </w:ins>
            <w:del w:id="259" w:author="James P. K. Gilb" w:date="2013-09-18T01:36:00Z">
              <w:r w:rsidRPr="005A2F3E" w:rsidDel="000F0DD0">
                <w:rPr>
                  <w:rFonts w:eastAsia="Batang"/>
                  <w:sz w:val="20"/>
                  <w:lang w:val="en-US"/>
                </w:rPr>
                <w:delText>?</w:delText>
              </w:r>
            </w:del>
          </w:p>
        </w:tc>
        <w:tc>
          <w:tcPr>
            <w:tcW w:w="4237" w:type="dxa"/>
          </w:tcPr>
          <w:p w:rsidR="006F42CA" w:rsidRDefault="000F0DD0">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aps/>
                <w:sz w:val="20"/>
                <w:lang w:val="en-US"/>
              </w:rPr>
              <w:pPrChange w:id="260" w:author="James P. K. Gilb" w:date="2013-09-18T01:36: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ins w:id="261" w:author="James P. K. Gilb" w:date="2013-09-18T01:36:00Z">
              <w:r>
                <w:rPr>
                  <w:rFonts w:eastAsia="Batang"/>
                  <w:sz w:val="20"/>
                  <w:lang w:val="en-US"/>
                </w:rPr>
                <w:t>Licensed band, Part 24 in the USA.</w:t>
              </w:r>
            </w:ins>
          </w:p>
        </w:tc>
      </w:tr>
      <w:tr w:rsidR="000F0DD0" w:rsidRPr="005404F3" w:rsidTr="00C20ECE">
        <w:trPr>
          <w:jc w:val="center"/>
        </w:trPr>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902-928</w:t>
            </w:r>
          </w:p>
        </w:tc>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62" w:author="James P. K. Gilb" w:date="2013-09-18T01:36:00Z">
              <w:r>
                <w:rPr>
                  <w:rFonts w:eastAsia="Batang"/>
                  <w:sz w:val="20"/>
                  <w:lang w:val="en-US"/>
                </w:rPr>
                <w:t>North America, South America</w:t>
              </w:r>
            </w:ins>
            <w:del w:id="263" w:author="James P. K. Gilb" w:date="2013-09-18T01:36:00Z">
              <w:r w:rsidRPr="005A2F3E" w:rsidDel="000F0DD0">
                <w:rPr>
                  <w:rFonts w:eastAsia="Batang"/>
                  <w:sz w:val="20"/>
                  <w:lang w:val="en-US"/>
                </w:rPr>
                <w:delText>?</w:delText>
              </w:r>
            </w:del>
            <w:ins w:id="264" w:author="James P. K. Gilb" w:date="2013-09-18T01:37:00Z">
              <w:r>
                <w:rPr>
                  <w:rFonts w:eastAsia="Batang"/>
                  <w:sz w:val="20"/>
                  <w:lang w:val="en-US"/>
                </w:rPr>
                <w:t>, Australia</w:t>
              </w:r>
            </w:ins>
          </w:p>
        </w:tc>
        <w:tc>
          <w:tcPr>
            <w:tcW w:w="4237" w:type="dxa"/>
          </w:tcPr>
          <w:p w:rsidR="006F42CA" w:rsidRDefault="000F0DD0">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aps/>
                <w:sz w:val="20"/>
                <w:lang w:val="en-US"/>
              </w:rPr>
              <w:pPrChange w:id="265" w:author="James P. K. Gilb" w:date="2013-09-18T01:37: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ins w:id="266" w:author="James P. K. Gilb" w:date="2013-09-18T01:37:00Z">
              <w:r>
                <w:rPr>
                  <w:rFonts w:eastAsia="Batang"/>
                  <w:sz w:val="20"/>
                  <w:lang w:val="en-US"/>
                </w:rPr>
                <w:t>License exempt ISM. In Australia, only the upper half of the band is allocated</w:t>
              </w:r>
            </w:ins>
          </w:p>
        </w:tc>
      </w:tr>
      <w:tr w:rsidR="000F0DD0" w:rsidRPr="005404F3" w:rsidTr="00C20ECE">
        <w:trPr>
          <w:jc w:val="center"/>
          <w:ins w:id="267" w:author="James P. K. Gilb" w:date="2013-09-18T01:39:00Z"/>
        </w:trPr>
        <w:tc>
          <w:tcPr>
            <w:tcW w:w="2281" w:type="dxa"/>
          </w:tcPr>
          <w:p w:rsidR="000F0DD0"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68" w:author="James P. K. Gilb" w:date="2013-09-18T01:39:00Z"/>
                <w:rFonts w:eastAsia="Batang"/>
                <w:sz w:val="20"/>
                <w:lang w:val="en-US"/>
              </w:rPr>
            </w:pPr>
            <w:ins w:id="269" w:author="James P. K. Gilb" w:date="2013-09-18T01:39:00Z">
              <w:r>
                <w:rPr>
                  <w:rFonts w:eastAsia="Batang"/>
                  <w:sz w:val="20"/>
                  <w:lang w:val="en-US"/>
                </w:rPr>
                <w:t>917-923.5</w:t>
              </w:r>
            </w:ins>
          </w:p>
        </w:tc>
        <w:tc>
          <w:tcPr>
            <w:tcW w:w="2281" w:type="dxa"/>
          </w:tcPr>
          <w:p w:rsidR="000F0DD0"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0" w:author="James P. K. Gilb" w:date="2013-09-18T01:39:00Z"/>
                <w:rFonts w:eastAsia="Batang"/>
                <w:sz w:val="20"/>
                <w:lang w:val="en-US"/>
              </w:rPr>
            </w:pPr>
            <w:ins w:id="271" w:author="James P. K. Gilb" w:date="2013-09-18T01:39:00Z">
              <w:r>
                <w:rPr>
                  <w:rFonts w:eastAsia="Batang"/>
                  <w:sz w:val="20"/>
                  <w:lang w:val="en-US"/>
                </w:rPr>
                <w:t>Korea</w:t>
              </w:r>
            </w:ins>
          </w:p>
        </w:tc>
        <w:tc>
          <w:tcPr>
            <w:tcW w:w="4237" w:type="dxa"/>
          </w:tcPr>
          <w:p w:rsidR="000F0DD0" w:rsidRDefault="000F0DD0" w:rsidP="000F0DD0">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2" w:author="James P. K. Gilb" w:date="2013-09-18T01:39:00Z"/>
                <w:rFonts w:eastAsia="Batang"/>
                <w:sz w:val="20"/>
                <w:lang w:val="en-US"/>
              </w:rPr>
            </w:pPr>
          </w:p>
        </w:tc>
      </w:tr>
      <w:tr w:rsidR="000F0DD0" w:rsidRPr="005404F3" w:rsidTr="00C20ECE">
        <w:trPr>
          <w:jc w:val="center"/>
          <w:ins w:id="273" w:author="James P. K. Gilb" w:date="2013-09-18T01:40:00Z"/>
        </w:trPr>
        <w:tc>
          <w:tcPr>
            <w:tcW w:w="2281" w:type="dxa"/>
          </w:tcPr>
          <w:p w:rsidR="000F0DD0"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4" w:author="James P. K. Gilb" w:date="2013-09-18T01:40:00Z"/>
                <w:rFonts w:eastAsia="Batang"/>
                <w:sz w:val="20"/>
                <w:lang w:val="en-US"/>
              </w:rPr>
            </w:pPr>
            <w:ins w:id="275" w:author="James P. K. Gilb" w:date="2013-09-18T01:40:00Z">
              <w:r>
                <w:rPr>
                  <w:rFonts w:eastAsia="Batang"/>
                  <w:sz w:val="20"/>
                  <w:lang w:val="en-US"/>
                </w:rPr>
                <w:t>920-928</w:t>
              </w:r>
            </w:ins>
          </w:p>
        </w:tc>
        <w:tc>
          <w:tcPr>
            <w:tcW w:w="2281" w:type="dxa"/>
          </w:tcPr>
          <w:p w:rsidR="000F0DD0"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76" w:author="James P. K. Gilb" w:date="2013-09-18T01:40:00Z"/>
                <w:rFonts w:eastAsia="Batang"/>
                <w:sz w:val="20"/>
                <w:lang w:val="en-US"/>
              </w:rPr>
            </w:pPr>
            <w:ins w:id="277" w:author="James P. K. Gilb" w:date="2013-09-18T01:40:00Z">
              <w:r>
                <w:rPr>
                  <w:rFonts w:eastAsia="Batang"/>
                  <w:sz w:val="20"/>
                  <w:lang w:val="en-US"/>
                </w:rPr>
                <w:t>Japan</w:t>
              </w:r>
            </w:ins>
          </w:p>
        </w:tc>
        <w:tc>
          <w:tcPr>
            <w:tcW w:w="4237" w:type="dxa"/>
          </w:tcPr>
          <w:p w:rsidR="000F0DD0" w:rsidRDefault="000F0DD0" w:rsidP="000F0DD0">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78" w:author="James P. K. Gilb" w:date="2013-09-18T01:40:00Z"/>
                <w:rFonts w:eastAsia="Batang"/>
                <w:sz w:val="20"/>
                <w:lang w:val="en-US"/>
              </w:rPr>
            </w:pPr>
          </w:p>
        </w:tc>
      </w:tr>
      <w:tr w:rsidR="000F0DD0" w:rsidRPr="005404F3" w:rsidTr="00C20ECE">
        <w:trPr>
          <w:jc w:val="center"/>
        </w:trPr>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928-960</w:t>
            </w:r>
          </w:p>
        </w:tc>
        <w:tc>
          <w:tcPr>
            <w:tcW w:w="2281" w:type="dxa"/>
          </w:tcPr>
          <w:p w:rsidR="000F0DD0"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79" w:author="James P. K. Gilb" w:date="2013-09-18T01:38:00Z">
              <w:r>
                <w:rPr>
                  <w:rFonts w:eastAsia="Batang"/>
                  <w:sz w:val="20"/>
                  <w:lang w:val="en-US"/>
                </w:rPr>
                <w:t>North America</w:t>
              </w:r>
            </w:ins>
            <w:del w:id="280" w:author="James P. K. Gilb" w:date="2013-09-18T01:37:00Z">
              <w:r w:rsidRPr="005A2F3E" w:rsidDel="000F0DD0">
                <w:rPr>
                  <w:rFonts w:eastAsia="Batang"/>
                  <w:sz w:val="20"/>
                  <w:lang w:val="en-US"/>
                </w:rPr>
                <w:delText>?</w:delText>
              </w:r>
            </w:del>
          </w:p>
        </w:tc>
        <w:tc>
          <w:tcPr>
            <w:tcW w:w="4237" w:type="dxa"/>
          </w:tcPr>
          <w:p w:rsidR="006F42CA" w:rsidRDefault="000F0DD0">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aps/>
                <w:sz w:val="20"/>
                <w:lang w:val="en-US"/>
              </w:rPr>
              <w:pPrChange w:id="281" w:author="James P. K. Gilb" w:date="2013-09-18T01:38: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ins w:id="282" w:author="James P. K. Gilb" w:date="2013-09-18T01:39:00Z">
              <w:r>
                <w:rPr>
                  <w:rFonts w:eastAsia="Batang"/>
                  <w:sz w:val="20"/>
                  <w:lang w:val="en-US"/>
                </w:rPr>
                <w:t>Licensed band, Part 22, 24, 90 and 101 in the USA.</w:t>
              </w:r>
            </w:ins>
          </w:p>
        </w:tc>
      </w:tr>
      <w:tr w:rsidR="000F0DD0" w:rsidRPr="005404F3" w:rsidTr="00C20ECE">
        <w:trPr>
          <w:jc w:val="center"/>
          <w:ins w:id="283" w:author="James P. K. Gilb" w:date="2013-09-18T01:40:00Z"/>
        </w:trPr>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4" w:author="James P. K. Gilb" w:date="2013-09-18T01:40:00Z"/>
                <w:rFonts w:eastAsia="Batang"/>
                <w:sz w:val="20"/>
                <w:lang w:val="en-US"/>
              </w:rPr>
            </w:pPr>
            <w:ins w:id="285" w:author="James P. K. Gilb" w:date="2013-09-18T01:40:00Z">
              <w:r>
                <w:rPr>
                  <w:rFonts w:eastAsia="Batang"/>
                  <w:sz w:val="20"/>
                  <w:lang w:val="en-US"/>
                </w:rPr>
                <w:t>950-958</w:t>
              </w:r>
            </w:ins>
          </w:p>
        </w:tc>
        <w:tc>
          <w:tcPr>
            <w:tcW w:w="2281" w:type="dxa"/>
          </w:tcPr>
          <w:p w:rsidR="000F0DD0" w:rsidRPr="005A2F3E"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ins w:id="286" w:author="James P. K. Gilb" w:date="2013-09-18T01:40:00Z"/>
                <w:rFonts w:eastAsia="Batang"/>
                <w:sz w:val="20"/>
                <w:lang w:val="en-US"/>
              </w:rPr>
            </w:pPr>
            <w:ins w:id="287" w:author="James P. K. Gilb" w:date="2013-09-18T01:40:00Z">
              <w:r>
                <w:rPr>
                  <w:rFonts w:eastAsia="Batang"/>
                  <w:sz w:val="20"/>
                  <w:lang w:val="en-US"/>
                </w:rPr>
                <w:t>Japan</w:t>
              </w:r>
            </w:ins>
          </w:p>
        </w:tc>
        <w:tc>
          <w:tcPr>
            <w:tcW w:w="4237" w:type="dxa"/>
          </w:tcPr>
          <w:p w:rsidR="000F0DD0" w:rsidRDefault="000F0DD0" w:rsidP="000F0DD0">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88" w:author="James P. K. Gilb" w:date="2013-09-18T01:40:00Z"/>
                <w:rFonts w:eastAsia="Batang"/>
                <w:sz w:val="20"/>
                <w:lang w:val="en-US"/>
              </w:rPr>
            </w:pPr>
            <w:ins w:id="289" w:author="James P. K. Gilb" w:date="2013-09-18T01:41:00Z">
              <w:r>
                <w:rPr>
                  <w:rFonts w:eastAsia="Batang"/>
                  <w:sz w:val="20"/>
                  <w:lang w:val="en-US"/>
                </w:rPr>
                <w:t>Shared with passive RFID</w:t>
              </w:r>
            </w:ins>
          </w:p>
        </w:tc>
      </w:tr>
      <w:tr w:rsidR="000F0DD0" w:rsidRPr="005404F3" w:rsidTr="00C20ECE">
        <w:trPr>
          <w:jc w:val="center"/>
        </w:trPr>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1 427-1 </w:t>
            </w:r>
            <w:r>
              <w:rPr>
                <w:rFonts w:eastAsia="Batang"/>
                <w:sz w:val="20"/>
                <w:lang w:val="en-US"/>
              </w:rPr>
              <w:t>518</w:t>
            </w:r>
          </w:p>
        </w:tc>
        <w:tc>
          <w:tcPr>
            <w:tcW w:w="2281" w:type="dxa"/>
          </w:tcPr>
          <w:p w:rsidR="000F0DD0" w:rsidRPr="005404F3" w:rsidRDefault="00AC1A4D"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90" w:author="James P. K. Gilb" w:date="2013-09-18T01:42:00Z">
              <w:r>
                <w:rPr>
                  <w:rFonts w:eastAsia="Batang"/>
                  <w:sz w:val="20"/>
                  <w:lang w:val="en-US"/>
                </w:rPr>
                <w:t>United States and Canada</w:t>
              </w:r>
            </w:ins>
            <w:del w:id="291" w:author="James P. K. Gilb" w:date="2013-09-18T01:42:00Z">
              <w:r w:rsidR="000F0DD0" w:rsidRPr="005A2F3E" w:rsidDel="00AC1A4D">
                <w:rPr>
                  <w:rFonts w:eastAsia="Batang"/>
                  <w:sz w:val="20"/>
                  <w:lang w:val="en-US"/>
                </w:rPr>
                <w:delText>?</w:delText>
              </w:r>
            </w:del>
          </w:p>
        </w:tc>
        <w:tc>
          <w:tcPr>
            <w:tcW w:w="4237" w:type="dxa"/>
          </w:tcPr>
          <w:p w:rsidR="000F0DD0" w:rsidRDefault="000F0DD0"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In parts of Region 1, namely in Europe:</w:t>
            </w:r>
          </w:p>
          <w:p w:rsidR="000F0DD0" w:rsidRDefault="000F0DD0"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Batang"/>
                <w:sz w:val="20"/>
                <w:lang w:val="en-US"/>
              </w:rPr>
            </w:pPr>
            <w:r>
              <w:rPr>
                <w:rFonts w:eastAsia="Batang"/>
                <w:sz w:val="20"/>
                <w:lang w:val="en-US"/>
              </w:rPr>
              <w:t xml:space="preserve">- </w:t>
            </w:r>
            <w:r>
              <w:rPr>
                <w:rFonts w:eastAsia="Batang"/>
                <w:sz w:val="20"/>
                <w:lang w:val="en-US"/>
              </w:rPr>
              <w:tab/>
              <w:t>The range 1452-1479.2 MHz is planned for use by terrestrial broadcasting according to the Ma02revCO07 agreement (registered in ITU as regional agreement) and by the Mobile service for supplemental downlink only according to relevant EC decision.</w:t>
            </w:r>
          </w:p>
          <w:p w:rsidR="000F0DD0" w:rsidRDefault="000F0DD0"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Batang"/>
                <w:sz w:val="20"/>
                <w:lang w:val="en-US"/>
              </w:rPr>
            </w:pPr>
            <w:r>
              <w:rPr>
                <w:rFonts w:eastAsia="Batang"/>
                <w:sz w:val="20"/>
                <w:lang w:val="en-US"/>
              </w:rPr>
              <w:t xml:space="preserve">- </w:t>
            </w:r>
            <w:r>
              <w:rPr>
                <w:rFonts w:eastAsia="Batang"/>
                <w:sz w:val="20"/>
                <w:lang w:val="en-US"/>
              </w:rPr>
              <w:tab/>
              <w:t xml:space="preserve">The range 1492-1518 is used for wireless microphones according to ECC Recommendation </w:t>
            </w:r>
            <w:r w:rsidRPr="00A3700D">
              <w:rPr>
                <w:rFonts w:eastAsia="Batang"/>
                <w:sz w:val="20"/>
                <w:lang w:val="en-US"/>
              </w:rPr>
              <w:t>70-03, Annex 10</w:t>
            </w:r>
            <w:r>
              <w:rPr>
                <w:rFonts w:eastAsia="Batang"/>
                <w:sz w:val="20"/>
                <w:lang w:val="en-US"/>
              </w:rPr>
              <w:t>.</w:t>
            </w:r>
          </w:p>
          <w:p w:rsidR="000F0DD0" w:rsidRPr="005A2F3E" w:rsidRDefault="000F0DD0"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 xml:space="preserve">- </w:t>
            </w:r>
            <w:r>
              <w:rPr>
                <w:rFonts w:eastAsia="Batang"/>
                <w:sz w:val="20"/>
                <w:lang w:val="en-US"/>
              </w:rPr>
              <w:tab/>
              <w:t>Not used for AMR/AMI</w:t>
            </w:r>
          </w:p>
        </w:tc>
      </w:tr>
      <w:tr w:rsidR="000F0DD0" w:rsidRPr="005404F3" w:rsidTr="00C20ECE">
        <w:trPr>
          <w:jc w:val="center"/>
        </w:trPr>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2 400-2 483.5</w:t>
            </w:r>
          </w:p>
        </w:tc>
        <w:tc>
          <w:tcPr>
            <w:tcW w:w="2281" w:type="dxa"/>
          </w:tcPr>
          <w:p w:rsidR="000F0DD0" w:rsidRPr="005404F3" w:rsidRDefault="00AC1A4D"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92" w:author="James P. K. Gilb" w:date="2013-09-18T01:42:00Z">
              <w:r>
                <w:rPr>
                  <w:rFonts w:eastAsia="Batang"/>
                  <w:sz w:val="20"/>
                  <w:lang w:val="en-US"/>
                </w:rPr>
                <w:t>World wide</w:t>
              </w:r>
            </w:ins>
            <w:del w:id="293" w:author="James P. K. Gilb" w:date="2013-09-18T01:42:00Z">
              <w:r w:rsidR="000F0DD0" w:rsidRPr="005A2F3E" w:rsidDel="00AC1A4D">
                <w:rPr>
                  <w:rFonts w:eastAsia="Batang"/>
                  <w:sz w:val="20"/>
                  <w:lang w:val="en-US"/>
                </w:rPr>
                <w:delText>?</w:delText>
              </w:r>
            </w:del>
          </w:p>
        </w:tc>
        <w:tc>
          <w:tcPr>
            <w:tcW w:w="4237" w:type="dxa"/>
          </w:tcPr>
          <w:p w:rsidR="000F0DD0" w:rsidRPr="005A2F3E"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0F0DD0" w:rsidRPr="005404F3" w:rsidTr="00C20ECE">
        <w:trPr>
          <w:jc w:val="center"/>
        </w:trPr>
        <w:tc>
          <w:tcPr>
            <w:tcW w:w="2281" w:type="dxa"/>
          </w:tcPr>
          <w:p w:rsidR="000F0DD0" w:rsidRPr="005404F3" w:rsidRDefault="000F0DD0" w:rsidP="005C5AED">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294" w:author="James P. K. Gilb" w:date="2014-01-22T16:12:00Z">
              <w:r w:rsidRPr="005404F3" w:rsidDel="00BD3628">
                <w:rPr>
                  <w:rFonts w:eastAsia="Batang"/>
                  <w:sz w:val="20"/>
                  <w:lang w:val="en-US"/>
                </w:rPr>
                <w:delText>3 600-3 650</w:delText>
              </w:r>
            </w:del>
          </w:p>
        </w:tc>
        <w:tc>
          <w:tcPr>
            <w:tcW w:w="2281" w:type="dxa"/>
          </w:tcPr>
          <w:p w:rsidR="000F0DD0" w:rsidRPr="005404F3" w:rsidRDefault="000F0DD0"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295" w:author="James P. K. Gilb" w:date="2014-01-22T16:12:00Z">
              <w:r w:rsidRPr="005A2F3E" w:rsidDel="00BD3628">
                <w:rPr>
                  <w:rFonts w:eastAsia="Batang"/>
                  <w:sz w:val="20"/>
                  <w:lang w:val="en-US"/>
                </w:rPr>
                <w:delText>?</w:delText>
              </w:r>
            </w:del>
          </w:p>
        </w:tc>
        <w:tc>
          <w:tcPr>
            <w:tcW w:w="4237" w:type="dxa"/>
          </w:tcPr>
          <w:p w:rsidR="006F42CA" w:rsidRDefault="006F42CA">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Change w:id="296" w:author="James P. K. Gilb" w:date="2013-09-18T01:44: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p>
        </w:tc>
      </w:tr>
      <w:tr w:rsidR="000F0DD0" w:rsidRPr="005404F3" w:rsidTr="00C20ECE">
        <w:trPr>
          <w:jc w:val="center"/>
        </w:trPr>
        <w:tc>
          <w:tcPr>
            <w:tcW w:w="2281" w:type="dxa"/>
          </w:tcPr>
          <w:p w:rsidR="000F0DD0" w:rsidRPr="005404F3"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3 650 -3 700</w:t>
            </w:r>
          </w:p>
        </w:tc>
        <w:tc>
          <w:tcPr>
            <w:tcW w:w="2281" w:type="dxa"/>
          </w:tcPr>
          <w:p w:rsidR="000F0DD0" w:rsidRDefault="00AC1A4D"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ins w:id="297" w:author="James P. K. Gilb" w:date="2013-09-18T01:43:00Z">
              <w:r>
                <w:rPr>
                  <w:rFonts w:eastAsia="Batang"/>
                  <w:sz w:val="20"/>
                  <w:lang w:val="en-US"/>
                </w:rPr>
                <w:t>United States</w:t>
              </w:r>
            </w:ins>
            <w:del w:id="298" w:author="James P. K. Gilb" w:date="2013-09-18T01:43:00Z">
              <w:r w:rsidR="000F0DD0" w:rsidRPr="005A2F3E" w:rsidDel="00AC1A4D">
                <w:rPr>
                  <w:rFonts w:eastAsia="Batang"/>
                  <w:sz w:val="20"/>
                  <w:lang w:val="en-US"/>
                </w:rPr>
                <w:delText>?</w:delText>
              </w:r>
            </w:del>
          </w:p>
        </w:tc>
        <w:tc>
          <w:tcPr>
            <w:tcW w:w="4237" w:type="dxa"/>
          </w:tcPr>
          <w:p w:rsidR="006F42CA" w:rsidRDefault="00AC1A4D">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aps/>
                <w:sz w:val="20"/>
                <w:lang w:val="en-US"/>
              </w:rPr>
              <w:pPrChange w:id="299" w:author="Holcomb, Jay" w:date="2014-01-21T15:21: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ins w:id="300" w:author="James P. K. Gilb" w:date="2013-09-18T01:43:00Z">
              <w:r>
                <w:rPr>
                  <w:rFonts w:eastAsia="Batang"/>
                  <w:sz w:val="20"/>
                  <w:lang w:val="en-US"/>
                </w:rPr>
                <w:t xml:space="preserve">Regionally </w:t>
              </w:r>
            </w:ins>
            <w:ins w:id="301" w:author="Holcomb, Jay" w:date="2014-01-21T15:21:00Z">
              <w:r w:rsidR="005C5AED">
                <w:rPr>
                  <w:rFonts w:eastAsia="Batang"/>
                  <w:sz w:val="20"/>
                  <w:lang w:val="en-US"/>
                </w:rPr>
                <w:t>l</w:t>
              </w:r>
            </w:ins>
            <w:ins w:id="302" w:author="James P. K. Gilb" w:date="2013-09-18T01:42:00Z">
              <w:r>
                <w:rPr>
                  <w:rFonts w:eastAsia="Batang"/>
                  <w:sz w:val="20"/>
                  <w:lang w:val="en-US"/>
                </w:rPr>
                <w:t xml:space="preserve">icensed </w:t>
              </w:r>
              <w:del w:id="303" w:author="Holcomb, Jay" w:date="2014-01-21T15:21:00Z">
                <w:r w:rsidDel="005C5AED">
                  <w:rPr>
                    <w:rFonts w:eastAsia="Batang"/>
                    <w:sz w:val="20"/>
                    <w:lang w:val="en-US"/>
                  </w:rPr>
                  <w:delText>except for exclusion zones around the coast</w:delText>
                </w:r>
              </w:del>
            </w:ins>
          </w:p>
        </w:tc>
      </w:tr>
      <w:tr w:rsidR="000F0DD0" w:rsidRPr="005404F3" w:rsidTr="00C20ECE">
        <w:trPr>
          <w:jc w:val="center"/>
        </w:trPr>
        <w:tc>
          <w:tcPr>
            <w:tcW w:w="2281" w:type="dxa"/>
          </w:tcPr>
          <w:p w:rsidR="000F0DD0" w:rsidRPr="005404F3"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304" w:author="James P. K. Gilb" w:date="2014-01-22T16:13:00Z">
              <w:r w:rsidRPr="005404F3" w:rsidDel="00BD3628">
                <w:rPr>
                  <w:rFonts w:eastAsia="Batang"/>
                  <w:sz w:val="20"/>
                  <w:lang w:val="en-US"/>
                </w:rPr>
                <w:delText>5 150-5 250</w:delText>
              </w:r>
            </w:del>
          </w:p>
        </w:tc>
        <w:tc>
          <w:tcPr>
            <w:tcW w:w="2281" w:type="dxa"/>
          </w:tcPr>
          <w:p w:rsidR="000F0DD0" w:rsidRPr="005404F3"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305" w:author="James P. K. Gilb" w:date="2014-01-22T16:13:00Z">
              <w:r w:rsidRPr="005A2F3E" w:rsidDel="00BD3628">
                <w:rPr>
                  <w:rFonts w:eastAsia="Batang"/>
                  <w:sz w:val="20"/>
                  <w:lang w:val="en-US"/>
                </w:rPr>
                <w:delText>?</w:delText>
              </w:r>
            </w:del>
          </w:p>
        </w:tc>
        <w:tc>
          <w:tcPr>
            <w:tcW w:w="4237" w:type="dxa"/>
          </w:tcPr>
          <w:p w:rsidR="006F42CA" w:rsidRDefault="006F42C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Change w:id="306" w:author="James P. K. Gilb" w:date="2013-09-18T01:45:00Z">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p>
        </w:tc>
      </w:tr>
      <w:tr w:rsidR="000F0DD0" w:rsidRPr="005404F3" w:rsidTr="00C20ECE">
        <w:trPr>
          <w:jc w:val="center"/>
        </w:trPr>
        <w:tc>
          <w:tcPr>
            <w:tcW w:w="2281" w:type="dxa"/>
          </w:tcPr>
          <w:p w:rsidR="000F0DD0" w:rsidRPr="005404F3"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5 250-5 350</w:t>
            </w:r>
          </w:p>
        </w:tc>
        <w:tc>
          <w:tcPr>
            <w:tcW w:w="2281" w:type="dxa"/>
          </w:tcPr>
          <w:p w:rsidR="000F0DD0"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307" w:author="James P. K. Gilb" w:date="2013-09-18T01:45:00Z">
              <w:r w:rsidRPr="005A2F3E" w:rsidDel="00AC1A4D">
                <w:rPr>
                  <w:rFonts w:eastAsia="Batang"/>
                  <w:sz w:val="20"/>
                  <w:lang w:val="en-US"/>
                </w:rPr>
                <w:delText>?</w:delText>
              </w:r>
            </w:del>
            <w:ins w:id="308" w:author="James P. K. Gilb" w:date="2013-09-18T01:46:00Z">
              <w:r w:rsidR="00611D2B">
                <w:rPr>
                  <w:rFonts w:eastAsia="Batang"/>
                  <w:sz w:val="20"/>
                  <w:lang w:val="en-US"/>
                </w:rPr>
                <w:t>North America</w:t>
              </w:r>
            </w:ins>
            <w:ins w:id="309" w:author="James P. K. Gilb" w:date="2013-09-18T01:45:00Z">
              <w:r w:rsidR="00611D2B">
                <w:rPr>
                  <w:rFonts w:eastAsia="Batang"/>
                  <w:sz w:val="20"/>
                  <w:lang w:val="en-US"/>
                </w:rPr>
                <w:t>, Europe</w:t>
              </w:r>
            </w:ins>
            <w:ins w:id="310" w:author="James P. K. Gilb" w:date="2013-09-18T01:51:00Z">
              <w:r w:rsidR="00C65697">
                <w:rPr>
                  <w:rFonts w:eastAsia="Batang"/>
                  <w:sz w:val="20"/>
                  <w:lang w:val="en-US"/>
                </w:rPr>
                <w:t>, Japan</w:t>
              </w:r>
            </w:ins>
          </w:p>
        </w:tc>
        <w:tc>
          <w:tcPr>
            <w:tcW w:w="4237" w:type="dxa"/>
          </w:tcPr>
          <w:p w:rsidR="006F42CA" w:rsidRDefault="006F42C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Change w:id="311" w:author="James P. K. Gilb" w:date="2013-09-18T01:45:00Z">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p>
        </w:tc>
      </w:tr>
      <w:tr w:rsidR="000F0DD0" w:rsidRPr="005404F3" w:rsidTr="00C20ECE">
        <w:trPr>
          <w:jc w:val="center"/>
        </w:trPr>
        <w:tc>
          <w:tcPr>
            <w:tcW w:w="2281" w:type="dxa"/>
          </w:tcPr>
          <w:p w:rsidR="000F0DD0" w:rsidRPr="005404F3"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5 470-5 725</w:t>
            </w:r>
          </w:p>
        </w:tc>
        <w:tc>
          <w:tcPr>
            <w:tcW w:w="2281" w:type="dxa"/>
          </w:tcPr>
          <w:p w:rsidR="000F0DD0" w:rsidRDefault="000F0DD0" w:rsidP="00611D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312" w:author="James P. K. Gilb" w:date="2013-09-18T01:45:00Z">
              <w:r w:rsidRPr="005A2F3E" w:rsidDel="00AC1A4D">
                <w:rPr>
                  <w:rFonts w:eastAsia="Batang"/>
                  <w:sz w:val="20"/>
                  <w:lang w:val="en-US"/>
                </w:rPr>
                <w:delText>?</w:delText>
              </w:r>
            </w:del>
            <w:ins w:id="313" w:author="James P. K. Gilb" w:date="2013-09-18T01:46:00Z">
              <w:r w:rsidR="00611D2B">
                <w:rPr>
                  <w:rFonts w:eastAsia="Batang"/>
                  <w:sz w:val="20"/>
                  <w:lang w:val="en-US"/>
                </w:rPr>
                <w:t>North America</w:t>
              </w:r>
            </w:ins>
            <w:ins w:id="314" w:author="James P. K. Gilb" w:date="2013-09-18T01:45:00Z">
              <w:r w:rsidR="00AC1A4D">
                <w:rPr>
                  <w:rFonts w:eastAsia="Batang"/>
                  <w:sz w:val="20"/>
                  <w:lang w:val="en-US"/>
                </w:rPr>
                <w:t xml:space="preserve"> Europe</w:t>
              </w:r>
            </w:ins>
            <w:ins w:id="315" w:author="James P. K. Gilb" w:date="2013-09-18T01:51:00Z">
              <w:r w:rsidR="00C65697">
                <w:rPr>
                  <w:rFonts w:eastAsia="Batang"/>
                  <w:sz w:val="20"/>
                  <w:lang w:val="en-US"/>
                </w:rPr>
                <w:t>, Japan</w:t>
              </w:r>
            </w:ins>
          </w:p>
        </w:tc>
        <w:tc>
          <w:tcPr>
            <w:tcW w:w="4237" w:type="dxa"/>
          </w:tcPr>
          <w:p w:rsidR="006F42CA" w:rsidRDefault="006F42CA">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Change w:id="316" w:author="James P. K. Gilb" w:date="2013-09-18T01:45:00Z">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p>
        </w:tc>
      </w:tr>
      <w:tr w:rsidR="000F0DD0" w:rsidRPr="005404F3" w:rsidTr="00C20ECE">
        <w:trPr>
          <w:jc w:val="center"/>
        </w:trPr>
        <w:tc>
          <w:tcPr>
            <w:tcW w:w="2281" w:type="dxa"/>
          </w:tcPr>
          <w:p w:rsidR="000F0DD0" w:rsidRPr="005404F3"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lastRenderedPageBreak/>
              <w:t>5 725-5 850</w:t>
            </w:r>
          </w:p>
        </w:tc>
        <w:tc>
          <w:tcPr>
            <w:tcW w:w="2281" w:type="dxa"/>
          </w:tcPr>
          <w:p w:rsidR="000F0DD0" w:rsidRPr="005404F3" w:rsidRDefault="000F0DD0"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del w:id="317" w:author="James P. K. Gilb" w:date="2013-09-18T01:45:00Z">
              <w:r w:rsidRPr="005A2F3E" w:rsidDel="00611D2B">
                <w:rPr>
                  <w:rFonts w:eastAsia="Batang"/>
                  <w:sz w:val="20"/>
                  <w:lang w:val="en-US"/>
                </w:rPr>
                <w:delText>?</w:delText>
              </w:r>
            </w:del>
            <w:ins w:id="318" w:author="James P. K. Gilb" w:date="2013-09-18T01:45:00Z">
              <w:r w:rsidR="00611D2B">
                <w:rPr>
                  <w:rFonts w:eastAsia="Batang"/>
                  <w:sz w:val="20"/>
                  <w:lang w:val="en-US"/>
                </w:rPr>
                <w:t>North America</w:t>
              </w:r>
            </w:ins>
          </w:p>
        </w:tc>
        <w:tc>
          <w:tcPr>
            <w:tcW w:w="4237" w:type="dxa"/>
          </w:tcPr>
          <w:p w:rsidR="006F42CA" w:rsidRDefault="00611D2B">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caps/>
                <w:sz w:val="20"/>
                <w:lang w:val="en-US"/>
              </w:rPr>
              <w:pPrChange w:id="319" w:author="James P. K. Gilb" w:date="2013-09-18T01:45:00Z">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pPrChange>
            </w:pPr>
            <w:ins w:id="320" w:author="James P. K. Gilb" w:date="2013-09-18T01:46:00Z">
              <w:r>
                <w:rPr>
                  <w:rFonts w:eastAsia="Batang"/>
                  <w:sz w:val="20"/>
                  <w:lang w:val="en-US"/>
                </w:rPr>
                <w:t>License exce</w:t>
              </w:r>
            </w:ins>
            <w:ins w:id="321" w:author="Mike Lynch" w:date="2014-02-25T21:46:00Z">
              <w:r w:rsidR="00451422">
                <w:rPr>
                  <w:rFonts w:eastAsia="Batang"/>
                  <w:sz w:val="20"/>
                  <w:lang w:val="en-US"/>
                </w:rPr>
                <w:t>m</w:t>
              </w:r>
            </w:ins>
            <w:bookmarkStart w:id="322" w:name="_GoBack"/>
            <w:bookmarkEnd w:id="322"/>
            <w:ins w:id="323" w:author="James P. K. Gilb" w:date="2013-09-18T01:46:00Z">
              <w:r>
                <w:rPr>
                  <w:rFonts w:eastAsia="Batang"/>
                  <w:sz w:val="20"/>
                  <w:lang w:val="en-US"/>
                </w:rPr>
                <w:t>pt, ISM band</w:t>
              </w:r>
            </w:ins>
          </w:p>
        </w:tc>
      </w:tr>
    </w:tbl>
    <w:p w:rsidR="00D72343" w:rsidRPr="00D72343" w:rsidRDefault="00D72343" w:rsidP="00DF2E91">
      <w:pPr>
        <w:pStyle w:val="Heading2"/>
        <w:rPr>
          <w:ins w:id="324" w:author="James P. K. Gilb" w:date="2013-09-18T01:12:00Z"/>
          <w:rFonts w:eastAsia="Batang"/>
          <w:b w:val="0"/>
          <w:lang w:val="en-US" w:eastAsia="ko-KR"/>
          <w:rPrChange w:id="325" w:author="James P. K. Gilb" w:date="2013-09-18T01:12:00Z">
            <w:rPr>
              <w:ins w:id="326" w:author="James P. K. Gilb" w:date="2013-09-18T01:12:00Z"/>
              <w:rFonts w:eastAsia="Batang"/>
              <w:lang w:val="en-US" w:eastAsia="ko-KR"/>
            </w:rPr>
          </w:rPrChange>
        </w:rPr>
      </w:pPr>
    </w:p>
    <w:p w:rsidR="00FF3717" w:rsidRDefault="00FF3717" w:rsidP="00DF2E91">
      <w:pPr>
        <w:pStyle w:val="Heading2"/>
        <w:rPr>
          <w:ins w:id="327" w:author="James P. K. Gilb" w:date="2013-09-18T01:13:00Z"/>
          <w:rFonts w:eastAsia="Batang"/>
          <w:lang w:val="en-US"/>
        </w:rPr>
      </w:pPr>
      <w:r w:rsidRPr="005404F3">
        <w:rPr>
          <w:rFonts w:eastAsia="Batang"/>
          <w:lang w:val="en-US" w:eastAsia="ko-KR"/>
        </w:rPr>
        <w:t>6</w:t>
      </w:r>
      <w:r>
        <w:rPr>
          <w:rFonts w:eastAsia="Batang"/>
          <w:lang w:val="en-US"/>
        </w:rPr>
        <w:t>.2</w:t>
      </w:r>
      <w:r w:rsidRPr="005404F3">
        <w:rPr>
          <w:rFonts w:eastAsia="Batang"/>
          <w:lang w:val="en-US"/>
        </w:rPr>
        <w:tab/>
      </w:r>
      <w:del w:id="328" w:author="James P. K. Gilb" w:date="2013-09-18T01:13:00Z">
        <w:r w:rsidDel="00D72343">
          <w:rPr>
            <w:rFonts w:eastAsia="Batang"/>
            <w:lang w:val="en-US"/>
          </w:rPr>
          <w:delText>First</w:delText>
        </w:r>
        <w:r w:rsidRPr="005404F3" w:rsidDel="00D72343">
          <w:rPr>
            <w:rFonts w:eastAsia="Batang"/>
            <w:lang w:val="en-US"/>
          </w:rPr>
          <w:delText xml:space="preserve"> mile</w:delText>
        </w:r>
      </w:del>
      <w:ins w:id="329" w:author="James P. K. Gilb" w:date="2013-09-18T01:13:00Z">
        <w:r w:rsidR="00D72343">
          <w:rPr>
            <w:rFonts w:eastAsia="Batang"/>
            <w:lang w:val="en-US"/>
          </w:rPr>
          <w:t>HAN</w:t>
        </w:r>
      </w:ins>
    </w:p>
    <w:p w:rsidR="006F42CA" w:rsidRDefault="00D72343">
      <w:pPr>
        <w:rPr>
          <w:rFonts w:eastAsia="Batang"/>
          <w:lang w:val="en-US"/>
        </w:rPr>
        <w:pPrChange w:id="330" w:author="James P. K. Gilb" w:date="2013-09-18T01:13:00Z">
          <w:pPr>
            <w:pStyle w:val="Heading2"/>
          </w:pPr>
        </w:pPrChange>
      </w:pPr>
      <w:ins w:id="331" w:author="James P. K. Gilb" w:date="2013-09-18T01:13:00Z">
        <w:r>
          <w:rPr>
            <w:rFonts w:eastAsia="Batang"/>
            <w:lang w:val="en-US"/>
          </w:rPr>
          <w:t xml:space="preserve">There are a variety of networking solutions that are already deployed for HANs, depending on the needs for energy, data rate, </w:t>
        </w:r>
        <w:proofErr w:type="gramStart"/>
        <w:r>
          <w:rPr>
            <w:rFonts w:eastAsia="Batang"/>
            <w:lang w:val="en-US"/>
          </w:rPr>
          <w:t>mobility</w:t>
        </w:r>
        <w:proofErr w:type="gramEnd"/>
        <w:r>
          <w:rPr>
            <w:rFonts w:eastAsia="Batang"/>
            <w:lang w:val="en-US"/>
          </w:rPr>
          <w:t xml:space="preserve"> and installation costs.  The most common HANs are IEEE 802.3, IEEE 802.11 and IEEE 802.15.4.</w:t>
        </w:r>
      </w:ins>
    </w:p>
    <w:p w:rsidR="00FF3717" w:rsidDel="00B77B8D" w:rsidRDefault="00FF3717" w:rsidP="00DF2E91">
      <w:pPr>
        <w:rPr>
          <w:del w:id="332" w:author="James P. K. Gilb" w:date="2013-09-18T01:15:00Z"/>
          <w:rFonts w:eastAsia="Batang"/>
          <w:lang w:val="en-US"/>
        </w:rPr>
      </w:pPr>
      <w:del w:id="333" w:author="James P. K. Gilb" w:date="2013-09-18T01:06:00Z">
        <w:r w:rsidDel="00D72343">
          <w:rPr>
            <w:rFonts w:eastAsia="Batang"/>
            <w:lang w:val="en-US"/>
          </w:rPr>
          <w:delText>TBD</w:delText>
        </w:r>
      </w:del>
    </w:p>
    <w:p w:rsidR="00FF3717" w:rsidRPr="005404F3" w:rsidRDefault="00FF3717" w:rsidP="00DF2E91">
      <w:pPr>
        <w:pStyle w:val="Heading2"/>
        <w:rPr>
          <w:rFonts w:eastAsia="Batang"/>
          <w:lang w:val="en-US"/>
        </w:rPr>
      </w:pPr>
      <w:r w:rsidRPr="005404F3">
        <w:rPr>
          <w:rFonts w:eastAsia="Batang"/>
          <w:lang w:val="en-US" w:eastAsia="ko-KR"/>
        </w:rPr>
        <w:t>6</w:t>
      </w:r>
      <w:r w:rsidRPr="005404F3">
        <w:rPr>
          <w:rFonts w:eastAsia="Batang"/>
          <w:lang w:val="en-US"/>
        </w:rPr>
        <w:t>.</w:t>
      </w:r>
      <w:r>
        <w:rPr>
          <w:rFonts w:eastAsia="Batang"/>
          <w:lang w:val="en-US"/>
        </w:rPr>
        <w:t>3</w:t>
      </w:r>
      <w:r w:rsidRPr="005404F3">
        <w:rPr>
          <w:rFonts w:eastAsia="Batang"/>
          <w:lang w:val="en-US"/>
        </w:rPr>
        <w:tab/>
      </w:r>
      <w:del w:id="334" w:author="James P. K. Gilb" w:date="2013-09-18T01:15:00Z">
        <w:r w:rsidRPr="005404F3" w:rsidDel="00B77B8D">
          <w:rPr>
            <w:rFonts w:eastAsia="Batang"/>
            <w:lang w:val="en-US"/>
          </w:rPr>
          <w:delText>Middle mile</w:delText>
        </w:r>
      </w:del>
      <w:ins w:id="335" w:author="James P. K. Gilb" w:date="2013-09-18T01:18:00Z">
        <w:r w:rsidR="00B77B8D">
          <w:rPr>
            <w:rFonts w:eastAsia="Batang"/>
            <w:lang w:val="en-US"/>
          </w:rPr>
          <w:t>WAN/</w:t>
        </w:r>
      </w:ins>
      <w:ins w:id="336" w:author="James P. K. Gilb" w:date="2013-09-18T01:15:00Z">
        <w:r w:rsidR="00B77B8D">
          <w:rPr>
            <w:rFonts w:eastAsia="Batang"/>
            <w:lang w:val="en-US"/>
          </w:rPr>
          <w:t>NAN/FAN</w:t>
        </w:r>
      </w:ins>
    </w:p>
    <w:p w:rsidR="00B77B8D" w:rsidRDefault="00FF3717" w:rsidP="00DF2E91">
      <w:pPr>
        <w:rPr>
          <w:ins w:id="337" w:author="James P. K. Gilb" w:date="2013-09-18T01:23:00Z"/>
          <w:rFonts w:eastAsia="Batang"/>
          <w:lang w:val="en-US"/>
        </w:rPr>
      </w:pPr>
      <w:del w:id="338" w:author="James P. K. Gilb" w:date="2013-09-18T01:16:00Z">
        <w:r w:rsidRPr="005404F3" w:rsidDel="00B77B8D">
          <w:rPr>
            <w:rFonts w:eastAsia="Batang"/>
            <w:lang w:val="en-US"/>
          </w:rPr>
          <w:delText xml:space="preserve">Where there are numerous collector points, it may be more efficient to use a point-to-multipoint architecture to link them to the backhaul network. This can be referred to as the middle mile. </w:delText>
        </w:r>
      </w:del>
      <w:ins w:id="339" w:author="James P. K. Gilb" w:date="2013-09-18T01:19:00Z">
        <w:r w:rsidR="00B77B8D">
          <w:rPr>
            <w:rFonts w:eastAsia="Batang"/>
            <w:lang w:val="en-US"/>
          </w:rPr>
          <w:t xml:space="preserve">The WAN/NAN/FAN communication networks share the need to carry data over relatively long distances (neighborhoods, cities) to </w:t>
        </w:r>
      </w:ins>
      <w:ins w:id="340" w:author="James P. K. Gilb" w:date="2013-09-18T01:20:00Z">
        <w:r w:rsidR="00B77B8D">
          <w:rPr>
            <w:rFonts w:eastAsia="Batang"/>
            <w:lang w:val="en-US"/>
          </w:rPr>
          <w:t>operation centers</w:t>
        </w:r>
      </w:ins>
      <w:ins w:id="341" w:author="James P. K. Gilb" w:date="2013-09-18T01:19:00Z">
        <w:r w:rsidR="00B77B8D">
          <w:rPr>
            <w:rFonts w:eastAsia="Batang"/>
            <w:lang w:val="en-US"/>
          </w:rPr>
          <w:t>.</w:t>
        </w:r>
      </w:ins>
      <w:ins w:id="342" w:author="James P. K. Gilb" w:date="2013-09-18T01:29:00Z">
        <w:r w:rsidR="00160173">
          <w:rPr>
            <w:rFonts w:eastAsia="Batang"/>
            <w:lang w:val="en-US"/>
          </w:rPr>
          <w:t xml:space="preserve">  These networks can directly service the end node or serve as a backhaul.</w:t>
        </w:r>
      </w:ins>
      <w:ins w:id="343" w:author="Holcomb, Jay" w:date="2014-01-23T09:04:00Z">
        <w:r w:rsidR="004700AF">
          <w:rPr>
            <w:rFonts w:eastAsia="Batang"/>
            <w:lang w:val="en-US"/>
          </w:rPr>
          <w:t xml:space="preserve"> </w:t>
        </w:r>
      </w:ins>
      <w:ins w:id="344" w:author="James P. K. Gilb" w:date="2013-09-18T01:23:00Z">
        <w:r w:rsidR="00B77B8D">
          <w:rPr>
            <w:rFonts w:eastAsia="Batang"/>
            <w:lang w:val="en-US"/>
          </w:rPr>
          <w:t>The type of solution that is selected depends on many considerations, some of which are:</w:t>
        </w:r>
      </w:ins>
    </w:p>
    <w:p w:rsidR="006F42CA" w:rsidRDefault="00B77B8D">
      <w:pPr>
        <w:pStyle w:val="ListParagraph"/>
        <w:numPr>
          <w:ilvl w:val="0"/>
          <w:numId w:val="44"/>
        </w:numPr>
        <w:rPr>
          <w:ins w:id="345" w:author="James P. K. Gilb" w:date="2013-09-18T01:23:00Z"/>
          <w:rFonts w:eastAsia="Batang"/>
          <w:lang w:val="en-US"/>
        </w:rPr>
        <w:pPrChange w:id="346" w:author="James P. K. Gilb" w:date="2013-09-18T01:23:00Z">
          <w:pPr/>
        </w:pPrChange>
      </w:pPr>
      <w:ins w:id="347" w:author="James P. K. Gilb" w:date="2013-09-18T01:23:00Z">
        <w:r>
          <w:rPr>
            <w:rFonts w:eastAsia="Batang"/>
            <w:lang w:val="en-US"/>
          </w:rPr>
          <w:t>Link distance</w:t>
        </w:r>
      </w:ins>
    </w:p>
    <w:p w:rsidR="006F42CA" w:rsidRDefault="00B77B8D">
      <w:pPr>
        <w:pStyle w:val="ListParagraph"/>
        <w:numPr>
          <w:ilvl w:val="0"/>
          <w:numId w:val="44"/>
        </w:numPr>
        <w:rPr>
          <w:ins w:id="348" w:author="James P. K. Gilb" w:date="2013-09-18T01:23:00Z"/>
          <w:rFonts w:eastAsia="Batang"/>
          <w:lang w:val="en-US"/>
        </w:rPr>
        <w:pPrChange w:id="349" w:author="James P. K. Gilb" w:date="2013-09-18T01:23:00Z">
          <w:pPr/>
        </w:pPrChange>
      </w:pPr>
      <w:ins w:id="350" w:author="James P. K. Gilb" w:date="2013-09-18T01:23:00Z">
        <w:r>
          <w:rPr>
            <w:rFonts w:eastAsia="Batang"/>
            <w:lang w:val="en-US"/>
          </w:rPr>
          <w:t>Availability of right of way (for cabled solutions)</w:t>
        </w:r>
      </w:ins>
    </w:p>
    <w:p w:rsidR="006F42CA" w:rsidRDefault="00B77B8D">
      <w:pPr>
        <w:pStyle w:val="ListParagraph"/>
        <w:numPr>
          <w:ilvl w:val="0"/>
          <w:numId w:val="44"/>
        </w:numPr>
        <w:rPr>
          <w:ins w:id="351" w:author="James P. K. Gilb" w:date="2013-09-18T01:24:00Z"/>
          <w:rFonts w:eastAsia="Batang"/>
          <w:lang w:val="en-US"/>
        </w:rPr>
        <w:pPrChange w:id="352" w:author="James P. K. Gilb" w:date="2013-09-18T01:23:00Z">
          <w:pPr/>
        </w:pPrChange>
      </w:pPr>
      <w:ins w:id="353" w:author="James P. K. Gilb" w:date="2013-09-18T01:24:00Z">
        <w:r>
          <w:rPr>
            <w:rFonts w:eastAsia="Batang"/>
            <w:lang w:val="en-US"/>
          </w:rPr>
          <w:t>Link capacity</w:t>
        </w:r>
      </w:ins>
    </w:p>
    <w:p w:rsidR="006F42CA" w:rsidRDefault="00B77B8D">
      <w:pPr>
        <w:pStyle w:val="ListParagraph"/>
        <w:numPr>
          <w:ilvl w:val="0"/>
          <w:numId w:val="44"/>
        </w:numPr>
        <w:rPr>
          <w:ins w:id="354" w:author="James P. K. Gilb" w:date="2013-09-18T01:24:00Z"/>
          <w:rFonts w:eastAsia="Batang"/>
          <w:lang w:val="en-US"/>
        </w:rPr>
        <w:pPrChange w:id="355" w:author="James P. K. Gilb" w:date="2013-09-18T01:23:00Z">
          <w:pPr/>
        </w:pPrChange>
      </w:pPr>
      <w:ins w:id="356" w:author="James P. K. Gilb" w:date="2013-09-18T01:24:00Z">
        <w:r>
          <w:rPr>
            <w:rFonts w:eastAsia="Batang"/>
            <w:lang w:val="en-US"/>
          </w:rPr>
          <w:t>Non-mains powered devices</w:t>
        </w:r>
      </w:ins>
    </w:p>
    <w:p w:rsidR="006F42CA" w:rsidRDefault="00B77B8D">
      <w:pPr>
        <w:pStyle w:val="ListParagraph"/>
        <w:numPr>
          <w:ilvl w:val="0"/>
          <w:numId w:val="44"/>
        </w:numPr>
        <w:rPr>
          <w:ins w:id="357" w:author="James P. K. Gilb" w:date="2013-09-18T01:25:00Z"/>
          <w:rFonts w:eastAsia="Batang"/>
          <w:lang w:val="en-US"/>
        </w:rPr>
        <w:pPrChange w:id="358" w:author="James P. K. Gilb" w:date="2013-09-18T01:23:00Z">
          <w:pPr/>
        </w:pPrChange>
      </w:pPr>
      <w:ins w:id="359" w:author="James P. K. Gilb" w:date="2013-09-18T01:25:00Z">
        <w:r>
          <w:rPr>
            <w:rFonts w:eastAsia="Batang"/>
            <w:lang w:val="en-US"/>
          </w:rPr>
          <w:t>Availability</w:t>
        </w:r>
      </w:ins>
    </w:p>
    <w:p w:rsidR="006F42CA" w:rsidRDefault="00B77B8D">
      <w:pPr>
        <w:pStyle w:val="ListParagraph"/>
        <w:numPr>
          <w:ilvl w:val="0"/>
          <w:numId w:val="44"/>
        </w:numPr>
        <w:rPr>
          <w:ins w:id="360" w:author="James P. K. Gilb" w:date="2013-09-18T01:28:00Z"/>
          <w:rFonts w:eastAsia="Batang"/>
          <w:lang w:val="en-US"/>
        </w:rPr>
        <w:pPrChange w:id="361" w:author="James P. K. Gilb" w:date="2013-09-18T01:23:00Z">
          <w:pPr/>
        </w:pPrChange>
      </w:pPr>
      <w:ins w:id="362" w:author="James P. K. Gilb" w:date="2013-09-18T01:25:00Z">
        <w:r>
          <w:rPr>
            <w:rFonts w:eastAsia="Batang"/>
            <w:lang w:val="en-US"/>
          </w:rPr>
          <w:t>Reliability</w:t>
        </w:r>
      </w:ins>
    </w:p>
    <w:p w:rsidR="006F42CA" w:rsidRDefault="005B2552">
      <w:pPr>
        <w:pStyle w:val="ListParagraph"/>
        <w:numPr>
          <w:ilvl w:val="0"/>
          <w:numId w:val="44"/>
        </w:numPr>
        <w:rPr>
          <w:ins w:id="363" w:author="James P. K. Gilb" w:date="2013-09-18T01:23:00Z"/>
          <w:rFonts w:eastAsia="Batang"/>
          <w:lang w:val="en-US"/>
        </w:rPr>
        <w:pPrChange w:id="364" w:author="James P. K. Gilb" w:date="2013-09-18T01:23:00Z">
          <w:pPr/>
        </w:pPrChange>
      </w:pPr>
      <w:ins w:id="365" w:author="James P. K. Gilb" w:date="2013-09-18T01:28:00Z">
        <w:r>
          <w:rPr>
            <w:rFonts w:eastAsia="Batang"/>
            <w:lang w:val="en-US"/>
          </w:rPr>
          <w:t>Licensed versus unlicensed spectrum</w:t>
        </w:r>
      </w:ins>
    </w:p>
    <w:p w:rsidR="00B77B8D" w:rsidRDefault="00B77B8D" w:rsidP="00DF2E91">
      <w:pPr>
        <w:rPr>
          <w:ins w:id="366" w:author="James P. K. Gilb" w:date="2013-09-18T01:18:00Z"/>
          <w:rFonts w:eastAsia="Batang"/>
          <w:lang w:val="en-US"/>
        </w:rPr>
      </w:pPr>
      <w:ins w:id="367" w:author="James P. K. Gilb" w:date="2013-09-18T01:19:00Z">
        <w:r>
          <w:rPr>
            <w:rFonts w:eastAsia="Batang"/>
            <w:lang w:val="en-US"/>
          </w:rPr>
          <w:t>These</w:t>
        </w:r>
      </w:ins>
      <w:ins w:id="368" w:author="James P. K. Gilb" w:date="2013-09-18T01:07:00Z">
        <w:r>
          <w:rPr>
            <w:rFonts w:eastAsia="Batang"/>
            <w:lang w:val="en-US"/>
          </w:rPr>
          <w:t xml:space="preserve"> solutions </w:t>
        </w:r>
      </w:ins>
      <w:ins w:id="369" w:author="James P. K. Gilb" w:date="2013-09-18T01:18:00Z">
        <w:r>
          <w:rPr>
            <w:rFonts w:eastAsia="Batang"/>
            <w:lang w:val="en-US"/>
          </w:rPr>
          <w:t>include:</w:t>
        </w:r>
      </w:ins>
    </w:p>
    <w:p w:rsidR="006F42CA" w:rsidRDefault="005B2552">
      <w:pPr>
        <w:pStyle w:val="ListParagraph"/>
        <w:numPr>
          <w:ilvl w:val="0"/>
          <w:numId w:val="43"/>
        </w:numPr>
        <w:rPr>
          <w:ins w:id="370" w:author="James P. K. Gilb" w:date="2013-09-18T01:20:00Z"/>
          <w:rFonts w:eastAsia="Batang"/>
          <w:lang w:val="en-US"/>
        </w:rPr>
        <w:pPrChange w:id="371" w:author="James P. K. Gilb" w:date="2013-09-18T01:18:00Z">
          <w:pPr/>
        </w:pPrChange>
      </w:pPr>
      <w:ins w:id="372" w:author="James P. K. Gilb" w:date="2013-09-18T01:27:00Z">
        <w:r w:rsidRPr="00067D27">
          <w:rPr>
            <w:rFonts w:eastAsia="Batang"/>
            <w:lang w:val="en-US"/>
          </w:rPr>
          <w:t xml:space="preserve">cabled </w:t>
        </w:r>
      </w:ins>
      <w:ins w:id="373" w:author="James P. K. Gilb" w:date="2013-09-18T01:20:00Z">
        <w:r w:rsidR="00B77B8D" w:rsidRPr="00067D27">
          <w:rPr>
            <w:rFonts w:eastAsia="Batang"/>
            <w:lang w:val="en-US"/>
          </w:rPr>
          <w:t>solutions, when right of way is available</w:t>
        </w:r>
      </w:ins>
      <w:ins w:id="374" w:author="Holcomb, Jay" w:date="2014-01-23T09:04:00Z">
        <w:r w:rsidR="004700AF">
          <w:rPr>
            <w:rFonts w:eastAsia="Batang"/>
            <w:lang w:val="en-US"/>
          </w:rPr>
          <w:t xml:space="preserve"> </w:t>
        </w:r>
      </w:ins>
      <w:ins w:id="375" w:author="Tim Godfrey" w:date="2013-11-13T16:13:00Z">
        <w:r w:rsidR="00067D27" w:rsidRPr="00067D27">
          <w:rPr>
            <w:rFonts w:eastAsia="Batang"/>
            <w:lang w:val="en-US"/>
          </w:rPr>
          <w:t xml:space="preserve">IEEE </w:t>
        </w:r>
        <w:proofErr w:type="spellStart"/>
        <w:r w:rsidR="00067D27" w:rsidRPr="00067D27">
          <w:rPr>
            <w:rFonts w:eastAsia="Batang"/>
            <w:lang w:val="en-US"/>
          </w:rPr>
          <w:t>Std</w:t>
        </w:r>
        <w:proofErr w:type="spellEnd"/>
        <w:r w:rsidR="00067D27" w:rsidRPr="00067D27">
          <w:rPr>
            <w:rFonts w:eastAsia="Batang"/>
            <w:lang w:val="en-US"/>
          </w:rPr>
          <w:t xml:space="preserve"> 802.3 Ethernet local area network operation is specified for selected speeds of operation from 1 Mb/s to 100 Gb/s over a variety of optical and dedicated separate-use</w:t>
        </w:r>
        <w:r w:rsidR="00067D27" w:rsidRPr="00FB7112">
          <w:rPr>
            <w:rFonts w:eastAsia="Batang"/>
            <w:lang w:val="en-US"/>
          </w:rPr>
          <w:t xml:space="preserve"> copper media over a variety of distances. </w:t>
        </w:r>
      </w:ins>
    </w:p>
    <w:p w:rsidR="006F42CA" w:rsidRDefault="00B77B8D">
      <w:pPr>
        <w:pStyle w:val="ListParagraph"/>
        <w:numPr>
          <w:ilvl w:val="1"/>
          <w:numId w:val="43"/>
        </w:numPr>
        <w:rPr>
          <w:ins w:id="376" w:author="James P. K. Gilb" w:date="2013-09-18T01:20:00Z"/>
          <w:rFonts w:eastAsia="Batang"/>
          <w:lang w:val="en-US"/>
        </w:rPr>
        <w:pPrChange w:id="377" w:author="James P. K. Gilb" w:date="2013-09-18T01:20:00Z">
          <w:pPr/>
        </w:pPrChange>
      </w:pPr>
      <w:ins w:id="378" w:author="James P. K. Gilb" w:date="2013-09-18T01:20:00Z">
        <w:r>
          <w:rPr>
            <w:rFonts w:eastAsia="Batang"/>
            <w:lang w:val="en-US"/>
          </w:rPr>
          <w:t>IEEE 802.3 EPON</w:t>
        </w:r>
      </w:ins>
    </w:p>
    <w:p w:rsidR="006F42CA" w:rsidRDefault="00B77B8D">
      <w:pPr>
        <w:pStyle w:val="ListParagraph"/>
        <w:numPr>
          <w:ilvl w:val="1"/>
          <w:numId w:val="43"/>
        </w:numPr>
        <w:rPr>
          <w:ins w:id="379" w:author="James P. K. Gilb" w:date="2013-09-18T01:20:00Z"/>
          <w:rFonts w:eastAsia="Batang"/>
          <w:lang w:val="en-US"/>
        </w:rPr>
        <w:pPrChange w:id="380" w:author="James P. K. Gilb" w:date="2013-09-18T01:20:00Z">
          <w:pPr/>
        </w:pPrChange>
      </w:pPr>
      <w:ins w:id="381" w:author="James P. K. Gilb" w:date="2013-09-18T01:20:00Z">
        <w:r>
          <w:rPr>
            <w:rFonts w:eastAsia="Batang"/>
            <w:lang w:val="en-US"/>
          </w:rPr>
          <w:t>IEEE 802.3 Ethernet in the first mile</w:t>
        </w:r>
      </w:ins>
    </w:p>
    <w:p w:rsidR="006F42CA" w:rsidRDefault="00B77B8D">
      <w:pPr>
        <w:pStyle w:val="ListParagraph"/>
        <w:numPr>
          <w:ilvl w:val="0"/>
          <w:numId w:val="43"/>
        </w:numPr>
        <w:rPr>
          <w:ins w:id="382" w:author="James P. K. Gilb" w:date="2013-09-18T01:18:00Z"/>
          <w:rFonts w:eastAsia="Batang"/>
          <w:lang w:val="en-US"/>
        </w:rPr>
        <w:pPrChange w:id="383" w:author="James P. K. Gilb" w:date="2013-09-18T01:18:00Z">
          <w:pPr/>
        </w:pPrChange>
      </w:pPr>
      <w:ins w:id="384" w:author="James P. K. Gilb" w:date="2013-09-18T01:18:00Z">
        <w:r>
          <w:rPr>
            <w:rFonts w:eastAsia="Batang"/>
            <w:lang w:val="en-US"/>
          </w:rPr>
          <w:t xml:space="preserve">wireless standards that support </w:t>
        </w:r>
      </w:ins>
      <w:ins w:id="385" w:author="James P. K. Gilb" w:date="2013-09-18T01:07:00Z">
        <w:r>
          <w:rPr>
            <w:rFonts w:eastAsia="Batang"/>
            <w:lang w:val="en-US"/>
          </w:rPr>
          <w:t>point-to-multipoint wireless</w:t>
        </w:r>
      </w:ins>
    </w:p>
    <w:p w:rsidR="006F42CA" w:rsidRDefault="00B77B8D">
      <w:pPr>
        <w:pStyle w:val="ListParagraph"/>
        <w:numPr>
          <w:ilvl w:val="1"/>
          <w:numId w:val="43"/>
        </w:numPr>
        <w:rPr>
          <w:ins w:id="386" w:author="Tim Godfrey" w:date="2013-11-13T16:23:00Z"/>
          <w:rFonts w:eastAsia="Batang"/>
          <w:lang w:val="en-US"/>
        </w:rPr>
        <w:pPrChange w:id="387" w:author="James P. K. Gilb" w:date="2013-09-18T01:18:00Z">
          <w:pPr/>
        </w:pPrChange>
      </w:pPr>
      <w:ins w:id="388" w:author="James P. K. Gilb" w:date="2013-09-18T01:07:00Z">
        <w:r>
          <w:rPr>
            <w:rFonts w:eastAsia="Batang"/>
            <w:lang w:val="en-US"/>
          </w:rPr>
          <w:t>IEEE 802.16</w:t>
        </w:r>
      </w:ins>
    </w:p>
    <w:p w:rsidR="006F42CA" w:rsidRDefault="00DB5A86">
      <w:pPr>
        <w:pStyle w:val="ListParagraph"/>
        <w:numPr>
          <w:ilvl w:val="1"/>
          <w:numId w:val="43"/>
        </w:numPr>
        <w:rPr>
          <w:ins w:id="389" w:author="James P. K. Gilb" w:date="2013-09-18T01:18:00Z"/>
          <w:rFonts w:eastAsia="Batang"/>
          <w:lang w:val="en-US"/>
        </w:rPr>
        <w:pPrChange w:id="390" w:author="James P. K. Gilb" w:date="2013-09-18T01:18:00Z">
          <w:pPr/>
        </w:pPrChange>
      </w:pPr>
      <w:ins w:id="391" w:author="Tim Godfrey" w:date="2013-11-13T16:23:00Z">
        <w:r>
          <w:rPr>
            <w:rFonts w:eastAsia="Batang"/>
            <w:lang w:val="en-US"/>
          </w:rPr>
          <w:t>IEEE 802.20</w:t>
        </w:r>
      </w:ins>
    </w:p>
    <w:p w:rsidR="006F42CA" w:rsidRDefault="00B77B8D">
      <w:pPr>
        <w:pStyle w:val="ListParagraph"/>
        <w:numPr>
          <w:ilvl w:val="1"/>
          <w:numId w:val="43"/>
        </w:numPr>
        <w:rPr>
          <w:ins w:id="392" w:author="James P. K. Gilb" w:date="2013-09-18T01:18:00Z"/>
          <w:rFonts w:eastAsia="Batang"/>
          <w:lang w:val="en-US"/>
        </w:rPr>
        <w:pPrChange w:id="393" w:author="James P. K. Gilb" w:date="2013-09-18T01:18:00Z">
          <w:pPr/>
        </w:pPrChange>
      </w:pPr>
      <w:ins w:id="394" w:author="James P. K. Gilb" w:date="2013-09-18T01:07:00Z">
        <w:r>
          <w:rPr>
            <w:rFonts w:eastAsia="Batang"/>
            <w:lang w:val="en-US"/>
          </w:rPr>
          <w:t>IEEE 802.22</w:t>
        </w:r>
      </w:ins>
    </w:p>
    <w:p w:rsidR="006F42CA" w:rsidRDefault="00B77B8D">
      <w:pPr>
        <w:pStyle w:val="ListParagraph"/>
        <w:numPr>
          <w:ilvl w:val="0"/>
          <w:numId w:val="43"/>
        </w:numPr>
        <w:rPr>
          <w:ins w:id="395" w:author="James P. K. Gilb" w:date="2013-09-18T01:18:00Z"/>
          <w:rFonts w:eastAsia="Batang"/>
          <w:lang w:val="en-US"/>
        </w:rPr>
        <w:pPrChange w:id="396" w:author="James P. K. Gilb" w:date="2013-09-18T01:18:00Z">
          <w:pPr/>
        </w:pPrChange>
      </w:pPr>
      <w:ins w:id="397" w:author="James P. K. Gilb" w:date="2013-09-18T01:18:00Z">
        <w:r>
          <w:rPr>
            <w:rFonts w:eastAsia="Batang"/>
            <w:lang w:val="en-US"/>
          </w:rPr>
          <w:t xml:space="preserve">wireless standards that support </w:t>
        </w:r>
      </w:ins>
      <w:ins w:id="398" w:author="James P. K. Gilb" w:date="2013-09-18T01:09:00Z">
        <w:r w:rsidR="00D72343" w:rsidRPr="00B77B8D">
          <w:rPr>
            <w:rFonts w:eastAsia="Batang"/>
            <w:lang w:val="en-US"/>
          </w:rPr>
          <w:t xml:space="preserve">wireless </w:t>
        </w:r>
      </w:ins>
      <w:ins w:id="399" w:author="James P. K. Gilb" w:date="2013-09-18T01:07:00Z">
        <w:r>
          <w:rPr>
            <w:rFonts w:eastAsia="Batang"/>
            <w:lang w:val="en-US"/>
          </w:rPr>
          <w:t>mesh</w:t>
        </w:r>
      </w:ins>
    </w:p>
    <w:p w:rsidR="006F42CA" w:rsidRDefault="00B77B8D">
      <w:pPr>
        <w:pStyle w:val="ListParagraph"/>
        <w:numPr>
          <w:ilvl w:val="1"/>
          <w:numId w:val="43"/>
        </w:numPr>
        <w:rPr>
          <w:ins w:id="400" w:author="James P. K. Gilb" w:date="2013-09-18T01:18:00Z"/>
          <w:rFonts w:eastAsia="Batang"/>
          <w:lang w:val="en-US"/>
        </w:rPr>
        <w:pPrChange w:id="401" w:author="James P. K. Gilb" w:date="2013-09-18T01:18:00Z">
          <w:pPr/>
        </w:pPrChange>
      </w:pPr>
      <w:ins w:id="402" w:author="James P. K. Gilb" w:date="2013-09-18T01:09:00Z">
        <w:r>
          <w:rPr>
            <w:rFonts w:eastAsia="Batang"/>
            <w:lang w:val="en-US"/>
          </w:rPr>
          <w:t>IEEE 802.15.4</w:t>
        </w:r>
      </w:ins>
    </w:p>
    <w:p w:rsidR="006F42CA" w:rsidRDefault="00B77B8D">
      <w:pPr>
        <w:pStyle w:val="ListParagraph"/>
        <w:numPr>
          <w:ilvl w:val="1"/>
          <w:numId w:val="43"/>
        </w:numPr>
        <w:rPr>
          <w:ins w:id="403" w:author="James P. K. Gilb" w:date="2013-09-18T01:07:00Z"/>
          <w:rFonts w:eastAsia="Batang"/>
          <w:lang w:val="en-US"/>
        </w:rPr>
        <w:pPrChange w:id="404" w:author="James P. K. Gilb" w:date="2013-09-18T01:18:00Z">
          <w:pPr/>
        </w:pPrChange>
      </w:pPr>
      <w:ins w:id="405" w:author="James P. K. Gilb" w:date="2013-09-18T01:09:00Z">
        <w:r>
          <w:rPr>
            <w:rFonts w:eastAsia="Batang"/>
            <w:lang w:val="en-US"/>
          </w:rPr>
          <w:t>IEEE 802.11</w:t>
        </w:r>
      </w:ins>
    </w:p>
    <w:p w:rsidR="00FF3717" w:rsidRPr="005404F3" w:rsidDel="00D72343" w:rsidRDefault="00FF3717" w:rsidP="00DF2E91">
      <w:pPr>
        <w:rPr>
          <w:del w:id="406" w:author="James P. K. Gilb" w:date="2013-09-18T01:07:00Z"/>
          <w:rFonts w:eastAsia="Batang"/>
          <w:lang w:val="en-US"/>
        </w:rPr>
      </w:pPr>
      <w:del w:id="407" w:author="James P. K. Gilb" w:date="2013-09-18T01:07:00Z">
        <w:r w:rsidRPr="005404F3" w:rsidDel="00D72343">
          <w:rPr>
            <w:rFonts w:eastAsia="Batang"/>
            <w:lang w:val="en-US"/>
          </w:rPr>
          <w:delText>Some example characteristics of middle mile are as shown in Table 2.</w:delText>
        </w:r>
      </w:del>
    </w:p>
    <w:p w:rsidR="006F42CA" w:rsidRDefault="00FF3717">
      <w:pPr>
        <w:rPr>
          <w:del w:id="408" w:author="James P. K. Gilb" w:date="2013-09-18T01:07:00Z"/>
          <w:rFonts w:eastAsia="Batang"/>
          <w:lang w:val="en-US"/>
        </w:rPr>
        <w:pPrChange w:id="409" w:author="James P. K. Gilb" w:date="2013-09-18T01:07:00Z">
          <w:pPr>
            <w:pStyle w:val="TableNo"/>
          </w:pPr>
        </w:pPrChange>
      </w:pPr>
      <w:del w:id="410" w:author="James P. K. Gilb" w:date="2013-09-18T01:07:00Z">
        <w:r w:rsidRPr="005404F3" w:rsidDel="00D72343">
          <w:rPr>
            <w:rFonts w:eastAsia="Batang"/>
            <w:lang w:val="en-US"/>
          </w:rPr>
          <w:delText>Table 2</w:delText>
        </w:r>
      </w:del>
    </w:p>
    <w:p w:rsidR="00FF3717" w:rsidRPr="005404F3" w:rsidDel="00D72343" w:rsidRDefault="00FF3717" w:rsidP="00C20ECE">
      <w:pPr>
        <w:pStyle w:val="Tabletitle"/>
        <w:rPr>
          <w:del w:id="411" w:author="James P. K. Gilb" w:date="2013-09-18T01:07:00Z"/>
          <w:rFonts w:eastAsia="Batang"/>
          <w:lang w:val="en-US"/>
        </w:rPr>
      </w:pPr>
      <w:del w:id="412" w:author="James P. K. Gilb" w:date="2013-09-18T01:07:00Z">
        <w:r w:rsidRPr="005404F3" w:rsidDel="00D72343">
          <w:rPr>
            <w:rFonts w:eastAsia="Batang"/>
            <w:lang w:val="en-US"/>
          </w:rPr>
          <w:lastRenderedPageBreak/>
          <w:delText>Middle mile</w:delText>
        </w:r>
      </w:del>
    </w:p>
    <w:tbl>
      <w:tblPr>
        <w:tblW w:w="7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8"/>
        <w:gridCol w:w="3246"/>
      </w:tblGrid>
      <w:tr w:rsidR="00FF3717" w:rsidRPr="005404F3" w:rsidDel="00D72343" w:rsidTr="008544FF">
        <w:trPr>
          <w:jc w:val="center"/>
          <w:del w:id="413" w:author="James P. K. Gilb" w:date="2013-09-18T01:07:00Z"/>
        </w:trPr>
        <w:tc>
          <w:tcPr>
            <w:tcW w:w="4098" w:type="dxa"/>
            <w:vAlign w:val="center"/>
          </w:tcPr>
          <w:p w:rsidR="00FF3717" w:rsidRPr="005404F3" w:rsidDel="00D72343"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del w:id="414" w:author="James P. K. Gilb" w:date="2013-09-18T01:07:00Z"/>
                <w:rFonts w:ascii="Times New Roman Bold" w:eastAsia="Batang" w:hAnsi="Times New Roman Bold"/>
                <w:b/>
                <w:sz w:val="20"/>
                <w:lang w:val="en-US"/>
              </w:rPr>
            </w:pPr>
            <w:del w:id="415" w:author="James P. K. Gilb" w:date="2013-09-18T01:07:00Z">
              <w:r w:rsidRPr="005404F3" w:rsidDel="00D72343">
                <w:rPr>
                  <w:rFonts w:ascii="Times New Roman Bold" w:eastAsia="Batang" w:hAnsi="Times New Roman Bold"/>
                  <w:b/>
                  <w:sz w:val="20"/>
                  <w:lang w:val="en-US"/>
                </w:rPr>
                <w:delText>Frequency band</w:delText>
              </w:r>
              <w:r w:rsidRPr="005404F3" w:rsidDel="00D72343">
                <w:rPr>
                  <w:rFonts w:ascii="Times New Roman Bold" w:eastAsia="Batang" w:hAnsi="Times New Roman Bold"/>
                  <w:b/>
                  <w:sz w:val="20"/>
                  <w:lang w:val="en-US"/>
                </w:rPr>
                <w:br/>
                <w:delText>(MHz)</w:delText>
              </w:r>
            </w:del>
          </w:p>
        </w:tc>
        <w:tc>
          <w:tcPr>
            <w:tcW w:w="3246" w:type="dxa"/>
            <w:vAlign w:val="center"/>
          </w:tcPr>
          <w:p w:rsidR="00FF3717" w:rsidRPr="005404F3" w:rsidDel="00D72343"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del w:id="416" w:author="James P. K. Gilb" w:date="2013-09-18T01:07:00Z"/>
                <w:rFonts w:ascii="Times New Roman Bold" w:eastAsia="Batang" w:hAnsi="Times New Roman Bold"/>
                <w:b/>
                <w:bCs/>
                <w:sz w:val="20"/>
                <w:lang w:val="en-US" w:eastAsia="ja-JP"/>
              </w:rPr>
            </w:pPr>
            <w:del w:id="417" w:author="James P. K. Gilb" w:date="2013-09-18T01:07:00Z">
              <w:r w:rsidRPr="005404F3" w:rsidDel="00D72343">
                <w:rPr>
                  <w:rFonts w:ascii="Times New Roman Bold" w:eastAsia="Batang" w:hAnsi="Times New Roman Bold"/>
                  <w:b/>
                  <w:bCs/>
                  <w:sz w:val="20"/>
                  <w:lang w:val="en-US" w:eastAsia="ja-JP"/>
                </w:rPr>
                <w:delText>1 800-1 830</w:delText>
              </w:r>
            </w:del>
          </w:p>
        </w:tc>
      </w:tr>
      <w:tr w:rsidR="00FF3717" w:rsidRPr="005404F3" w:rsidDel="00D72343" w:rsidTr="00C20ECE">
        <w:trPr>
          <w:jc w:val="center"/>
          <w:del w:id="418"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19" w:author="James P. K. Gilb" w:date="2013-09-18T01:07:00Z"/>
                <w:rFonts w:eastAsia="Batang"/>
                <w:sz w:val="20"/>
                <w:lang w:val="en-US"/>
              </w:rPr>
            </w:pPr>
            <w:del w:id="420" w:author="James P. K. Gilb" w:date="2013-09-18T01:07:00Z">
              <w:r w:rsidRPr="005404F3" w:rsidDel="00D72343">
                <w:rPr>
                  <w:rFonts w:eastAsia="Batang"/>
                  <w:sz w:val="20"/>
                  <w:lang w:val="en-US"/>
                </w:rPr>
                <w:delText>Architecture</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21" w:author="James P. K. Gilb" w:date="2013-09-18T01:07:00Z"/>
                <w:rFonts w:eastAsia="Batang"/>
                <w:sz w:val="20"/>
                <w:lang w:val="en-US"/>
              </w:rPr>
            </w:pPr>
            <w:del w:id="422" w:author="James P. K. Gilb" w:date="2013-09-18T01:07:00Z">
              <w:r w:rsidRPr="005404F3" w:rsidDel="00D72343">
                <w:rPr>
                  <w:rFonts w:eastAsia="Batang"/>
                  <w:sz w:val="20"/>
                  <w:lang w:val="en-US"/>
                </w:rPr>
                <w:delText>Point-to-point/point-to-multipoint</w:delText>
              </w:r>
            </w:del>
          </w:p>
        </w:tc>
      </w:tr>
      <w:tr w:rsidR="00FF3717" w:rsidRPr="005404F3" w:rsidDel="00D72343" w:rsidTr="00C20ECE">
        <w:trPr>
          <w:jc w:val="center"/>
          <w:del w:id="423"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24" w:author="James P. K. Gilb" w:date="2013-09-18T01:07:00Z"/>
                <w:rFonts w:eastAsia="Batang"/>
                <w:sz w:val="20"/>
                <w:lang w:val="en-US"/>
              </w:rPr>
            </w:pPr>
            <w:del w:id="425" w:author="James P. K. Gilb" w:date="2013-09-18T01:07:00Z">
              <w:r w:rsidRPr="005404F3" w:rsidDel="00D72343">
                <w:rPr>
                  <w:rFonts w:eastAsia="Batang"/>
                  <w:sz w:val="20"/>
                  <w:lang w:val="en-US"/>
                </w:rPr>
                <w:delText>Modulation</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26" w:author="James P. K. Gilb" w:date="2013-09-18T01:07:00Z"/>
                <w:rFonts w:eastAsia="Batang"/>
                <w:sz w:val="20"/>
                <w:lang w:val="en-US"/>
              </w:rPr>
            </w:pPr>
            <w:del w:id="427" w:author="James P. K. Gilb" w:date="2013-09-18T01:07:00Z">
              <w:r w:rsidRPr="005404F3" w:rsidDel="00D72343">
                <w:rPr>
                  <w:rFonts w:eastAsia="Batang"/>
                  <w:sz w:val="20"/>
                  <w:lang w:val="en-US"/>
                </w:rPr>
                <w:delText>QPSK/16-QAM/64 QAM</w:delText>
              </w:r>
              <w:r w:rsidRPr="005404F3" w:rsidDel="00D72343">
                <w:rPr>
                  <w:rFonts w:eastAsia="Batang"/>
                  <w:sz w:val="20"/>
                  <w:vertAlign w:val="superscript"/>
                  <w:lang w:val="en-US"/>
                </w:rPr>
                <w:delText>[1]</w:delText>
              </w:r>
            </w:del>
          </w:p>
        </w:tc>
      </w:tr>
      <w:tr w:rsidR="00FF3717" w:rsidRPr="005404F3" w:rsidDel="00D72343" w:rsidTr="00C20ECE">
        <w:trPr>
          <w:jc w:val="center"/>
          <w:del w:id="428"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29" w:author="James P. K. Gilb" w:date="2013-09-18T01:07:00Z"/>
                <w:rFonts w:eastAsia="Batang"/>
                <w:sz w:val="20"/>
                <w:lang w:val="en-US"/>
              </w:rPr>
            </w:pPr>
            <w:del w:id="430" w:author="James P. K. Gilb" w:date="2013-09-18T01:07:00Z">
              <w:r w:rsidRPr="005404F3" w:rsidDel="00D72343">
                <w:rPr>
                  <w:rFonts w:eastAsia="Batang"/>
                  <w:sz w:val="20"/>
                  <w:lang w:val="en-US"/>
                </w:rPr>
                <w:delText>Channel spacing (MHz)</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1" w:author="James P. K. Gilb" w:date="2013-09-18T01:07:00Z"/>
                <w:rFonts w:eastAsia="Batang"/>
                <w:sz w:val="20"/>
                <w:lang w:val="en-US"/>
              </w:rPr>
            </w:pPr>
            <w:del w:id="432" w:author="James P. K. Gilb" w:date="2013-09-18T01:07:00Z">
              <w:r w:rsidRPr="005404F3" w:rsidDel="00D72343">
                <w:rPr>
                  <w:rFonts w:eastAsia="Batang"/>
                  <w:sz w:val="20"/>
                  <w:lang w:val="en-US"/>
                </w:rPr>
                <w:delText>3.5 MHz/5 MHz</w:delText>
              </w:r>
            </w:del>
          </w:p>
        </w:tc>
      </w:tr>
      <w:tr w:rsidR="00FF3717" w:rsidRPr="005404F3" w:rsidDel="00D72343" w:rsidTr="00C20ECE">
        <w:trPr>
          <w:jc w:val="center"/>
          <w:del w:id="433"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right="-57"/>
              <w:rPr>
                <w:del w:id="434" w:author="James P. K. Gilb" w:date="2013-09-18T01:07:00Z"/>
                <w:rFonts w:eastAsia="Batang"/>
                <w:sz w:val="20"/>
                <w:lang w:val="en-US"/>
              </w:rPr>
            </w:pPr>
            <w:del w:id="435" w:author="James P. K. Gilb" w:date="2013-09-18T01:07:00Z">
              <w:r w:rsidRPr="005404F3" w:rsidDel="00D72343">
                <w:rPr>
                  <w:rFonts w:eastAsia="Batang"/>
                  <w:sz w:val="20"/>
                  <w:lang w:val="en-US"/>
                </w:rPr>
                <w:delText>Maximum Rx antenna gain (dBi)</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36" w:author="James P. K. Gilb" w:date="2013-09-18T01:07:00Z"/>
                <w:rFonts w:eastAsia="Batang"/>
                <w:sz w:val="20"/>
                <w:lang w:val="en-US"/>
              </w:rPr>
            </w:pPr>
            <w:del w:id="437" w:author="James P. K. Gilb" w:date="2013-09-18T01:07:00Z">
              <w:r w:rsidRPr="005404F3" w:rsidDel="00D72343">
                <w:rPr>
                  <w:rFonts w:eastAsia="Batang"/>
                  <w:sz w:val="20"/>
                  <w:lang w:val="en-US"/>
                </w:rPr>
                <w:delText>Base: 11 dBi</w:delText>
              </w:r>
            </w:del>
          </w:p>
        </w:tc>
      </w:tr>
      <w:tr w:rsidR="00FF3717" w:rsidRPr="005404F3" w:rsidDel="00D72343" w:rsidTr="00C20ECE">
        <w:trPr>
          <w:jc w:val="center"/>
          <w:del w:id="438"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39" w:author="James P. K. Gilb" w:date="2013-09-18T01:07:00Z"/>
                <w:rFonts w:eastAsia="Batang"/>
                <w:sz w:val="20"/>
                <w:lang w:val="en-US"/>
              </w:rPr>
            </w:pPr>
            <w:del w:id="440" w:author="James P. K. Gilb" w:date="2013-09-18T01:07:00Z">
              <w:r w:rsidRPr="005404F3" w:rsidDel="00D72343">
                <w:rPr>
                  <w:rFonts w:eastAsia="Batang"/>
                  <w:sz w:val="20"/>
                  <w:lang w:val="en-US"/>
                </w:rPr>
                <w:delText>Feeder/multiplexer loss (minimum) (dB)</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41" w:author="James P. K. Gilb" w:date="2013-09-18T01:07:00Z"/>
                <w:rFonts w:eastAsia="Batang"/>
                <w:sz w:val="20"/>
                <w:lang w:val="en-US"/>
              </w:rPr>
            </w:pPr>
            <w:del w:id="442" w:author="James P. K. Gilb" w:date="2013-09-18T01:07:00Z">
              <w:r w:rsidRPr="005404F3" w:rsidDel="00D72343">
                <w:rPr>
                  <w:rFonts w:eastAsia="Batang"/>
                  <w:sz w:val="20"/>
                  <w:lang w:val="en-US"/>
                </w:rPr>
                <w:delText>1 dB</w:delText>
              </w:r>
            </w:del>
          </w:p>
        </w:tc>
      </w:tr>
      <w:tr w:rsidR="00FF3717" w:rsidRPr="005404F3" w:rsidDel="00D72343" w:rsidTr="00C20ECE">
        <w:trPr>
          <w:jc w:val="center"/>
          <w:del w:id="443"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44" w:author="James P. K. Gilb" w:date="2013-09-18T01:07:00Z"/>
                <w:rFonts w:eastAsia="Batang"/>
                <w:sz w:val="20"/>
                <w:lang w:val="en-US"/>
              </w:rPr>
            </w:pPr>
            <w:del w:id="445" w:author="James P. K. Gilb" w:date="2013-09-18T01:07:00Z">
              <w:r w:rsidRPr="005404F3" w:rsidDel="00D72343">
                <w:rPr>
                  <w:rFonts w:eastAsia="Batang"/>
                  <w:sz w:val="20"/>
                  <w:lang w:val="en-US"/>
                </w:rPr>
                <w:delText>Antenna type (Tx and Rx)</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46" w:author="James P. K. Gilb" w:date="2013-09-18T01:07:00Z"/>
                <w:rFonts w:eastAsia="Batang"/>
                <w:sz w:val="20"/>
                <w:lang w:val="en-US"/>
              </w:rPr>
            </w:pPr>
            <w:del w:id="447" w:author="James P. K. Gilb" w:date="2013-09-18T01:07:00Z">
              <w:r w:rsidRPr="005404F3" w:rsidDel="00D72343">
                <w:rPr>
                  <w:rFonts w:eastAsia="Batang"/>
                  <w:sz w:val="20"/>
                  <w:lang w:val="en-US"/>
                </w:rPr>
                <w:delText>Base: Omni/sectoral</w:delText>
              </w:r>
              <w:r w:rsidRPr="005404F3" w:rsidDel="00D72343">
                <w:rPr>
                  <w:rFonts w:eastAsia="Batang"/>
                  <w:sz w:val="20"/>
                  <w:lang w:val="en-US"/>
                </w:rPr>
                <w:br/>
                <w:delText>Terminal: flat panel</w:delText>
              </w:r>
            </w:del>
          </w:p>
        </w:tc>
      </w:tr>
      <w:tr w:rsidR="00FF3717" w:rsidRPr="005404F3" w:rsidDel="00D72343" w:rsidTr="00C20ECE">
        <w:trPr>
          <w:jc w:val="center"/>
          <w:del w:id="448"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49" w:author="James P. K. Gilb" w:date="2013-09-18T01:07:00Z"/>
                <w:rFonts w:eastAsia="Batang"/>
                <w:sz w:val="20"/>
                <w:lang w:val="en-US" w:eastAsia="ja-JP"/>
              </w:rPr>
            </w:pPr>
            <w:del w:id="450" w:author="James P. K. Gilb" w:date="2013-09-18T01:07:00Z">
              <w:r w:rsidRPr="005404F3" w:rsidDel="00D72343">
                <w:rPr>
                  <w:rFonts w:eastAsia="Batang"/>
                  <w:sz w:val="20"/>
                  <w:lang w:val="en-US"/>
                </w:rPr>
                <w:delText>Maximum Tx output power (</w:delText>
              </w:r>
              <w:r w:rsidRPr="005404F3" w:rsidDel="00D72343">
                <w:rPr>
                  <w:rFonts w:eastAsia="Batang"/>
                  <w:sz w:val="20"/>
                  <w:lang w:val="en-US" w:eastAsia="ja-JP"/>
                </w:rPr>
                <w:delText>dBW)</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1" w:author="James P. K. Gilb" w:date="2013-09-18T01:07:00Z"/>
                <w:rFonts w:eastAsia="Batang"/>
                <w:sz w:val="20"/>
                <w:lang w:val="en-US"/>
              </w:rPr>
            </w:pPr>
            <w:del w:id="452" w:author="James P. K. Gilb" w:date="2013-09-18T01:07:00Z">
              <w:r w:rsidRPr="005404F3" w:rsidDel="00D72343">
                <w:rPr>
                  <w:rFonts w:eastAsia="Batang"/>
                  <w:sz w:val="20"/>
                  <w:lang w:val="en-US"/>
                </w:rPr>
                <w:delText>2 Watts in any 1 MHz</w:delText>
              </w:r>
            </w:del>
          </w:p>
        </w:tc>
      </w:tr>
      <w:tr w:rsidR="00FF3717" w:rsidRPr="005404F3" w:rsidDel="00D72343" w:rsidTr="00C20ECE">
        <w:trPr>
          <w:jc w:val="center"/>
          <w:del w:id="453"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54" w:author="James P. K. Gilb" w:date="2013-09-18T01:07:00Z"/>
                <w:rFonts w:eastAsia="Batang"/>
                <w:sz w:val="20"/>
                <w:vertAlign w:val="superscript"/>
                <w:lang w:val="en-US" w:eastAsia="ja-JP"/>
              </w:rPr>
            </w:pPr>
            <w:del w:id="455" w:author="James P. K. Gilb" w:date="2013-09-18T01:07:00Z">
              <w:r w:rsidRPr="005404F3" w:rsidDel="00D72343">
                <w:rPr>
                  <w:rFonts w:eastAsia="Batang"/>
                  <w:sz w:val="20"/>
                  <w:lang w:val="en-US"/>
                </w:rPr>
                <w:delText>e.i.r.p. (maximum) (dBW)</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56" w:author="James P. K. Gilb" w:date="2013-09-18T01:07:00Z"/>
                <w:rFonts w:eastAsia="Batang"/>
                <w:sz w:val="20"/>
                <w:lang w:val="en-US"/>
              </w:rPr>
            </w:pPr>
            <w:del w:id="457" w:author="James P. K. Gilb" w:date="2013-09-18T01:07:00Z">
              <w:r w:rsidRPr="005404F3" w:rsidDel="00D72343">
                <w:rPr>
                  <w:rFonts w:eastAsia="Batang"/>
                  <w:sz w:val="20"/>
                  <w:lang w:val="en-US"/>
                </w:rPr>
                <w:delText>+55 dBW per RF channel</w:delText>
              </w:r>
            </w:del>
          </w:p>
        </w:tc>
      </w:tr>
      <w:tr w:rsidR="00FF3717" w:rsidRPr="005404F3" w:rsidDel="00D72343" w:rsidTr="00C20ECE">
        <w:trPr>
          <w:jc w:val="center"/>
          <w:del w:id="458" w:author="James P. K. Gilb" w:date="2013-09-18T01:07:00Z"/>
        </w:trPr>
        <w:tc>
          <w:tcPr>
            <w:tcW w:w="4098"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459" w:author="James P. K. Gilb" w:date="2013-09-18T01:07:00Z"/>
                <w:rFonts w:eastAsia="Batang"/>
                <w:sz w:val="20"/>
                <w:lang w:val="en-US"/>
              </w:rPr>
            </w:pPr>
            <w:del w:id="460" w:author="James P. K. Gilb" w:date="2013-09-18T01:07:00Z">
              <w:r w:rsidRPr="005404F3" w:rsidDel="00D72343">
                <w:rPr>
                  <w:rFonts w:eastAsia="Batang"/>
                  <w:sz w:val="20"/>
                  <w:lang w:val="en-US"/>
                </w:rPr>
                <w:delText>Receiver noise figure (dB)</w:delText>
              </w:r>
            </w:del>
          </w:p>
        </w:tc>
        <w:tc>
          <w:tcPr>
            <w:tcW w:w="3246" w:type="dxa"/>
          </w:tcPr>
          <w:p w:rsidR="00FF3717" w:rsidRPr="005404F3" w:rsidDel="00D7234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del w:id="461" w:author="James P. K. Gilb" w:date="2013-09-18T01:07:00Z"/>
                <w:rFonts w:eastAsia="Batang"/>
                <w:sz w:val="20"/>
                <w:lang w:val="en-US"/>
              </w:rPr>
            </w:pPr>
            <w:del w:id="462" w:author="James P. K. Gilb" w:date="2013-09-18T01:07:00Z">
              <w:r w:rsidRPr="005404F3" w:rsidDel="00D72343">
                <w:rPr>
                  <w:rFonts w:eastAsia="Batang"/>
                  <w:sz w:val="20"/>
                  <w:lang w:val="en-US"/>
                </w:rPr>
                <w:delText>3</w:delText>
              </w:r>
            </w:del>
          </w:p>
        </w:tc>
      </w:tr>
      <w:tr w:rsidR="00FF3717" w:rsidRPr="005404F3" w:rsidDel="00D72343" w:rsidTr="00C20ECE">
        <w:trPr>
          <w:jc w:val="center"/>
          <w:del w:id="463" w:author="James P. K. Gilb" w:date="2013-09-18T01:07:00Z"/>
        </w:trPr>
        <w:tc>
          <w:tcPr>
            <w:tcW w:w="7344" w:type="dxa"/>
            <w:gridSpan w:val="2"/>
            <w:tcBorders>
              <w:left w:val="nil"/>
              <w:bottom w:val="nil"/>
              <w:right w:val="nil"/>
            </w:tcBorders>
          </w:tcPr>
          <w:p w:rsidR="00FF3717" w:rsidRPr="005404F3" w:rsidDel="00D72343" w:rsidRDefault="00FF3717" w:rsidP="00C20ECE">
            <w:pPr>
              <w:tabs>
                <w:tab w:val="left" w:pos="567"/>
                <w:tab w:val="left" w:pos="851"/>
                <w:tab w:val="left" w:pos="1418"/>
                <w:tab w:val="left" w:pos="1701"/>
                <w:tab w:val="left" w:pos="1985"/>
                <w:tab w:val="left" w:pos="2552"/>
                <w:tab w:val="left" w:pos="2835"/>
                <w:tab w:val="left" w:pos="3119"/>
                <w:tab w:val="left" w:pos="3402"/>
                <w:tab w:val="left" w:pos="3686"/>
                <w:tab w:val="left" w:pos="3969"/>
              </w:tabs>
              <w:spacing w:after="40"/>
              <w:rPr>
                <w:del w:id="464" w:author="James P. K. Gilb" w:date="2013-09-18T01:07:00Z"/>
                <w:rFonts w:eastAsia="Batang"/>
                <w:sz w:val="20"/>
                <w:lang w:val="en-US"/>
              </w:rPr>
            </w:pPr>
            <w:del w:id="465" w:author="James P. K. Gilb" w:date="2013-09-18T01:07:00Z">
              <w:r w:rsidRPr="005404F3" w:rsidDel="00D72343">
                <w:rPr>
                  <w:rFonts w:eastAsia="Batang"/>
                  <w:sz w:val="20"/>
                  <w:lang w:val="en-US"/>
                </w:rPr>
                <w:delText>Note [1]: Adaptive</w:delText>
              </w:r>
            </w:del>
          </w:p>
        </w:tc>
      </w:tr>
    </w:tbl>
    <w:p w:rsidR="00FF3717" w:rsidRPr="005404F3" w:rsidDel="002B1A3D" w:rsidRDefault="00FF3717" w:rsidP="002B1A3D">
      <w:pPr>
        <w:pStyle w:val="Heading2"/>
        <w:rPr>
          <w:del w:id="466" w:author="James P. K. Gilb" w:date="2013-09-18T01:30:00Z"/>
          <w:rFonts w:eastAsia="Batang"/>
          <w:lang w:val="en-US"/>
        </w:rPr>
      </w:pPr>
      <w:r w:rsidRPr="005404F3">
        <w:rPr>
          <w:rFonts w:eastAsia="Batang"/>
          <w:lang w:val="en-US" w:eastAsia="ko-KR"/>
        </w:rPr>
        <w:t>6</w:t>
      </w:r>
      <w:r w:rsidRPr="005404F3">
        <w:rPr>
          <w:rFonts w:eastAsia="Batang"/>
          <w:lang w:val="en-US"/>
        </w:rPr>
        <w:t>.</w:t>
      </w:r>
      <w:r>
        <w:rPr>
          <w:rFonts w:eastAsia="Batang"/>
          <w:lang w:val="en-US"/>
        </w:rPr>
        <w:t>4</w:t>
      </w:r>
      <w:r w:rsidRPr="005404F3">
        <w:rPr>
          <w:rFonts w:eastAsia="Batang"/>
          <w:lang w:val="en-US"/>
        </w:rPr>
        <w:tab/>
      </w:r>
      <w:del w:id="467" w:author="James P. K. Gilb" w:date="2013-09-18T01:30:00Z">
        <w:r w:rsidRPr="005404F3" w:rsidDel="002B1A3D">
          <w:rPr>
            <w:rFonts w:eastAsia="Batang"/>
            <w:lang w:val="en-US"/>
          </w:rPr>
          <w:delText>Backhaul</w:delText>
        </w:r>
      </w:del>
    </w:p>
    <w:p w:rsidR="006F42CA" w:rsidRDefault="00FF3717">
      <w:pPr>
        <w:pStyle w:val="Heading2"/>
        <w:rPr>
          <w:del w:id="468" w:author="James P. K. Gilb" w:date="2013-09-18T01:30:00Z"/>
          <w:rFonts w:eastAsia="Batang"/>
          <w:bCs/>
          <w:lang w:val="en-US"/>
        </w:rPr>
        <w:pPrChange w:id="469" w:author="James P. K. Gilb" w:date="2013-09-18T01:30:00Z">
          <w:pPr/>
        </w:pPrChange>
      </w:pPr>
      <w:del w:id="470" w:author="James P. K. Gilb" w:date="2013-09-18T01:30:00Z">
        <w:r w:rsidRPr="005404F3" w:rsidDel="002B1A3D">
          <w:rPr>
            <w:rFonts w:eastAsia="Batang"/>
            <w:lang w:val="en-US"/>
          </w:rPr>
          <w:delText>Wireless backhaul can make use of any fixed point-to-point frequency band.</w:delText>
        </w:r>
      </w:del>
    </w:p>
    <w:p w:rsidR="00FF3717" w:rsidRPr="005404F3" w:rsidRDefault="00FF3717" w:rsidP="00C20ECE">
      <w:pPr>
        <w:pStyle w:val="Heading1"/>
        <w:rPr>
          <w:rFonts w:eastAsia="Batang"/>
          <w:lang w:val="en-US"/>
        </w:rPr>
      </w:pPr>
      <w:r w:rsidRPr="005404F3">
        <w:rPr>
          <w:rFonts w:eastAsia="Batang"/>
          <w:lang w:val="en-US" w:eastAsia="ko-KR"/>
        </w:rPr>
        <w:t>7</w:t>
      </w:r>
      <w:r w:rsidRPr="005404F3">
        <w:rPr>
          <w:rFonts w:eastAsia="Batang"/>
          <w:lang w:val="en-US"/>
        </w:rPr>
        <w:tab/>
        <w:t xml:space="preserve">Interference considerations associated with the implementation of wired and wireless data transmission technologies used </w:t>
      </w:r>
      <w:del w:id="471" w:author="Holcomb, Jay" w:date="2014-01-21T15:33:00Z">
        <w:r w:rsidRPr="005404F3" w:rsidDel="00644778">
          <w:rPr>
            <w:rFonts w:eastAsia="Batang"/>
            <w:lang w:val="en-US"/>
          </w:rPr>
          <w:delText xml:space="preserve">for the support of </w:delText>
        </w:r>
      </w:del>
      <w:ins w:id="472" w:author="Holcomb, Jay" w:date="2014-01-21T15:33:00Z">
        <w:r w:rsidR="00644778">
          <w:rPr>
            <w:rFonts w:eastAsia="Batang"/>
            <w:lang w:val="en-US"/>
          </w:rPr>
          <w:t xml:space="preserve">in </w:t>
        </w:r>
      </w:ins>
      <w:r w:rsidRPr="005404F3">
        <w:rPr>
          <w:rFonts w:eastAsia="Batang"/>
          <w:lang w:val="en-US"/>
        </w:rPr>
        <w:t>power grid management systems</w:t>
      </w:r>
    </w:p>
    <w:p w:rsidR="00FF3717" w:rsidRDefault="00FF3717" w:rsidP="00DF2E91">
      <w:pPr>
        <w:rPr>
          <w:lang w:eastAsia="ja-JP"/>
        </w:rPr>
      </w:pPr>
      <w:r>
        <w:rPr>
          <w:lang w:eastAsia="ja-JP"/>
        </w:rPr>
        <w:t xml:space="preserve">The IEEE 802 has developed many wireless technologies that have demonstrated interference resilient communications to enable power grid management without interference to others. </w:t>
      </w:r>
    </w:p>
    <w:p w:rsidR="00FF3717" w:rsidRDefault="00FF3717" w:rsidP="00C20ECE">
      <w:pPr>
        <w:pStyle w:val="enumlev1"/>
        <w:rPr>
          <w:lang w:eastAsia="ja-JP"/>
        </w:rPr>
      </w:pPr>
      <w:r>
        <w:rPr>
          <w:lang w:eastAsia="ja-JP"/>
        </w:rPr>
        <w:t>–</w:t>
      </w:r>
      <w:r>
        <w:rPr>
          <w:lang w:eastAsia="ja-JP"/>
        </w:rPr>
        <w:tab/>
        <w:t>For example, IEEE 802.11 (Wi-Fi™), and IEEE 802.15.1 (Bluetooth™) have demonstrated that they can co-exist while operating in the same band for many years.</w:t>
      </w:r>
    </w:p>
    <w:p w:rsidR="00FF3717" w:rsidRDefault="00FF3717" w:rsidP="00C20ECE">
      <w:pPr>
        <w:pStyle w:val="enumlev1"/>
        <w:rPr>
          <w:lang w:eastAsia="ja-JP"/>
        </w:rPr>
      </w:pPr>
      <w:r>
        <w:rPr>
          <w:lang w:eastAsia="ja-JP"/>
        </w:rPr>
        <w:t>–</w:t>
      </w:r>
      <w:r>
        <w:rPr>
          <w:lang w:eastAsia="ja-JP"/>
        </w:rPr>
        <w:tab/>
        <w:t xml:space="preserve">Although thousands of smart grid devices will be deployed, their data rate requirements may be low and it is very likely that all the devices will not be transmitting at the same time. Therefore, they can efficiently share the same spectrum.  </w:t>
      </w:r>
    </w:p>
    <w:p w:rsidR="00FF3717" w:rsidRDefault="00FF3717" w:rsidP="00C20ECE">
      <w:pPr>
        <w:pStyle w:val="enumlev1"/>
        <w:rPr>
          <w:lang w:eastAsia="ja-JP"/>
        </w:rPr>
      </w:pPr>
      <w:r>
        <w:rPr>
          <w:lang w:eastAsia="ja-JP"/>
        </w:rPr>
        <w:t>–</w:t>
      </w:r>
      <w:r>
        <w:rPr>
          <w:lang w:eastAsia="ja-JP"/>
        </w:rPr>
        <w:tab/>
        <w:t>Regulators such as the Federal Communications Commission and UK Of</w:t>
      </w:r>
      <w:ins w:id="473" w:author="Holcomb, Jay" w:date="2014-01-23T09:07:00Z">
        <w:r w:rsidR="00263DD2">
          <w:rPr>
            <w:lang w:eastAsia="ja-JP"/>
          </w:rPr>
          <w:t>c</w:t>
        </w:r>
      </w:ins>
      <w:del w:id="474" w:author="Holcomb, Jay" w:date="2014-01-23T09:07:00Z">
        <w:r w:rsidDel="00263DD2">
          <w:rPr>
            <w:lang w:eastAsia="ja-JP"/>
          </w:rPr>
          <w:delText>C</w:delText>
        </w:r>
      </w:del>
      <w:proofErr w:type="gramStart"/>
      <w:r>
        <w:rPr>
          <w:lang w:eastAsia="ja-JP"/>
        </w:rPr>
        <w:t>om</w:t>
      </w:r>
      <w:proofErr w:type="gramEnd"/>
      <w:r>
        <w:rPr>
          <w:lang w:eastAsia="ja-JP"/>
        </w:rPr>
        <w:t xml:space="preserve"> have proposed strict emission limits for various bands that strictly need to be adhered to in order to be able to use these bands.</w:t>
      </w:r>
    </w:p>
    <w:p w:rsidR="00FF3717" w:rsidRDefault="00FF3717" w:rsidP="00C20ECE">
      <w:pPr>
        <w:pStyle w:val="enumlev1"/>
        <w:rPr>
          <w:lang w:eastAsia="ja-JP"/>
        </w:rPr>
      </w:pPr>
      <w:r>
        <w:rPr>
          <w:lang w:eastAsia="ja-JP"/>
        </w:rPr>
        <w:t>–</w:t>
      </w:r>
      <w:r>
        <w:rPr>
          <w:lang w:eastAsia="ja-JP"/>
        </w:rPr>
        <w:tab/>
        <w:t>New cognitive radio sharing technologies developed within the IEEE 802 Standards (</w:t>
      </w:r>
      <w:r w:rsidRPr="00711938">
        <w:rPr>
          <w:lang w:eastAsia="ja-JP"/>
        </w:rPr>
        <w:t>e.g. IEEE 802.22-2011™, also known as Wi-FAR™</w:t>
      </w:r>
      <w:r>
        <w:rPr>
          <w:lang w:eastAsia="ja-JP"/>
        </w:rPr>
        <w:t xml:space="preserve">) can make efficient use of spectrum while doing no harm to other primary users operating in these bands or </w:t>
      </w:r>
      <w:r>
        <w:rPr>
          <w:lang w:eastAsia="ja-JP"/>
        </w:rPr>
        <w:br/>
        <w:t xml:space="preserve">the adjacent bands. </w:t>
      </w:r>
    </w:p>
    <w:p w:rsidR="00FF3717" w:rsidRDefault="00FF3717" w:rsidP="00C20ECE">
      <w:pPr>
        <w:pStyle w:val="enumlev1"/>
        <w:rPr>
          <w:ins w:id="475" w:author="Tim Godfrey" w:date="2013-11-13T16:14:00Z"/>
          <w:lang w:eastAsia="ja-JP"/>
        </w:rPr>
      </w:pPr>
      <w:r>
        <w:rPr>
          <w:lang w:eastAsia="ja-JP"/>
        </w:rPr>
        <w:t>–</w:t>
      </w:r>
      <w:r>
        <w:rPr>
          <w:lang w:eastAsia="ja-JP"/>
        </w:rPr>
        <w:tab/>
        <w:t xml:space="preserve">Features embedded within IEEE 802 standards such as spectrum sensing, spectrum etiquette, channel set management and co-existence will ensure minimal interference to themselves and others. </w:t>
      </w:r>
    </w:p>
    <w:p w:rsidR="00067D27" w:rsidRPr="00067D27" w:rsidRDefault="00894EB8" w:rsidP="00C20ECE">
      <w:pPr>
        <w:pStyle w:val="enumlev1"/>
        <w:rPr>
          <w:lang w:eastAsia="ja-JP"/>
          <w:rPrChange w:id="476" w:author="Tim Godfrey" w:date="2013-11-13T16:15:00Z">
            <w:rPr>
              <w:b/>
              <w:bCs/>
            </w:rPr>
          </w:rPrChange>
        </w:rPr>
      </w:pPr>
      <w:ins w:id="477" w:author="Tim Godfrey" w:date="2013-11-13T16:14:00Z">
        <w:r w:rsidRPr="00894EB8">
          <w:rPr>
            <w:lang w:eastAsia="ja-JP"/>
            <w:rPrChange w:id="478" w:author="Tim Godfrey" w:date="2013-11-13T16:15:00Z">
              <w:rPr>
                <w:b/>
                <w:bCs/>
              </w:rPr>
            </w:rPrChange>
          </w:rPr>
          <w:tab/>
          <w:t>Wired Ethernet links are generally mandated to comply with applicable local and national codes for the limitation of electromagnetic interference for non-transmitting systems.</w:t>
        </w:r>
      </w:ins>
    </w:p>
    <w:p w:rsidR="00FF3717" w:rsidRPr="005404F3" w:rsidRDefault="00FF3717" w:rsidP="00D146F4">
      <w:pPr>
        <w:pStyle w:val="Heading1"/>
        <w:rPr>
          <w:rFonts w:eastAsia="Batang"/>
          <w:lang w:val="en-US"/>
        </w:rPr>
      </w:pPr>
      <w:r w:rsidRPr="005404F3">
        <w:rPr>
          <w:rFonts w:eastAsia="Batang"/>
          <w:lang w:val="en-US" w:eastAsia="ko-KR"/>
        </w:rPr>
        <w:lastRenderedPageBreak/>
        <w:t>8</w:t>
      </w:r>
      <w:r w:rsidRPr="005404F3">
        <w:rPr>
          <w:rFonts w:eastAsia="Batang"/>
          <w:lang w:val="en-US"/>
        </w:rPr>
        <w:tab/>
        <w:t>Impact of widespread deployment of wired and wireless networks used for power grid management systems on spectrum availability</w:t>
      </w:r>
    </w:p>
    <w:p w:rsidR="00FF3717" w:rsidRDefault="00FF3717" w:rsidP="00DF2E91">
      <w:pPr>
        <w:rPr>
          <w:lang w:eastAsia="ja-JP"/>
        </w:rPr>
      </w:pPr>
      <w:r>
        <w:rPr>
          <w:lang w:eastAsia="ja-JP"/>
        </w:rPr>
        <w:t xml:space="preserve">The IEEE 802 believes that the spectrum availability will not be affected by interference associated with wide-spread deployment of such technologies and devices. </w:t>
      </w:r>
    </w:p>
    <w:p w:rsidR="00FF3717" w:rsidRDefault="00FF3717" w:rsidP="00D146F4">
      <w:pPr>
        <w:pStyle w:val="enumlev1"/>
        <w:rPr>
          <w:lang w:eastAsia="ja-JP"/>
        </w:rPr>
      </w:pPr>
      <w:r>
        <w:rPr>
          <w:lang w:eastAsia="ja-JP"/>
        </w:rPr>
        <w:t>–</w:t>
      </w:r>
      <w:r>
        <w:rPr>
          <w:lang w:eastAsia="ja-JP"/>
        </w:rPr>
        <w:tab/>
        <w:t>There are currently millions of installed wireless smart grid devices in a variety of countries and regions, e.g., Europe, Australia, North America, that are operating in shared spectrum. These deployments are growing and more are planned in these geographic regions because they have been successful and effective.</w:t>
      </w:r>
    </w:p>
    <w:p w:rsidR="00FF3717" w:rsidRDefault="00FF3717" w:rsidP="00D146F4">
      <w:pPr>
        <w:pStyle w:val="enumlev1"/>
        <w:rPr>
          <w:lang w:eastAsia="ja-JP"/>
        </w:rPr>
      </w:pPr>
      <w:r>
        <w:rPr>
          <w:lang w:eastAsia="ja-JP"/>
        </w:rPr>
        <w:t>–</w:t>
      </w:r>
      <w:r>
        <w:rPr>
          <w:lang w:eastAsia="ja-JP"/>
        </w:rPr>
        <w:tab/>
        <w:t>Mobile consumer wireless devices are in wide use globally. Each device may transfer gigabytes of data per month. The data usage of wireless smart grid devices is orders of magnitude smaller. The licensed spectrum, which is managed by wireless carriers, can easily handle the incremental traffic.</w:t>
      </w:r>
    </w:p>
    <w:p w:rsidR="00FF3717" w:rsidRDefault="00FF3717" w:rsidP="00D146F4">
      <w:pPr>
        <w:pStyle w:val="enumlev1"/>
        <w:rPr>
          <w:lang w:eastAsia="ja-JP"/>
        </w:rPr>
      </w:pPr>
      <w:r>
        <w:rPr>
          <w:lang w:eastAsia="ja-JP"/>
        </w:rPr>
        <w:t>–</w:t>
      </w:r>
      <w:r>
        <w:rPr>
          <w:lang w:eastAsia="ja-JP"/>
        </w:rPr>
        <w:tab/>
        <w:t>Existing regulations by regulators such as the Federal Communications Commission and UK Of</w:t>
      </w:r>
      <w:ins w:id="479" w:author="Holcomb, Jay" w:date="2014-01-23T09:06:00Z">
        <w:r w:rsidR="00263DD2">
          <w:rPr>
            <w:lang w:eastAsia="ja-JP"/>
          </w:rPr>
          <w:t>c</w:t>
        </w:r>
      </w:ins>
      <w:del w:id="480" w:author="Holcomb, Jay" w:date="2014-01-23T09:06:00Z">
        <w:r w:rsidDel="00263DD2">
          <w:rPr>
            <w:lang w:eastAsia="ja-JP"/>
          </w:rPr>
          <w:delText>C</w:delText>
        </w:r>
      </w:del>
      <w:proofErr w:type="gramStart"/>
      <w:r>
        <w:rPr>
          <w:lang w:eastAsia="ja-JP"/>
        </w:rPr>
        <w:t>om</w:t>
      </w:r>
      <w:proofErr w:type="gramEnd"/>
      <w:r>
        <w:rPr>
          <w:lang w:eastAsia="ja-JP"/>
        </w:rPr>
        <w:t xml:space="preserve"> have successfully allowed for millions of wireless Smart Grid devices to operate without harm to each other.</w:t>
      </w:r>
    </w:p>
    <w:p w:rsidR="00FF3717" w:rsidRDefault="00FF3717" w:rsidP="00D146F4">
      <w:pPr>
        <w:pStyle w:val="enumlev1"/>
        <w:rPr>
          <w:lang w:eastAsia="ja-JP"/>
        </w:rPr>
      </w:pPr>
      <w:r>
        <w:rPr>
          <w:lang w:eastAsia="ja-JP"/>
        </w:rPr>
        <w:t>–</w:t>
      </w:r>
      <w:r>
        <w:rPr>
          <w:lang w:eastAsia="ja-JP"/>
        </w:rPr>
        <w:tab/>
        <w:t>IEEE 802 wireless standards use a variety of technologies, e.g., frequency hopping, mesh routing, fragmentation, coding, and high burst rate, which enable reliable wireless Smart Grid Networks. In addition, wireless Smart Grid networks are resilient to link breaks and power outages.</w:t>
      </w:r>
    </w:p>
    <w:p w:rsidR="00FF3717" w:rsidRDefault="00FF3717" w:rsidP="00D146F4">
      <w:pPr>
        <w:pStyle w:val="enumlev1"/>
        <w:rPr>
          <w:lang w:eastAsia="ja-JP"/>
        </w:rPr>
      </w:pPr>
      <w:r>
        <w:rPr>
          <w:lang w:eastAsia="ja-JP"/>
        </w:rPr>
        <w:t>–</w:t>
      </w:r>
      <w:r>
        <w:rPr>
          <w:lang w:eastAsia="ja-JP"/>
        </w:rPr>
        <w:tab/>
        <w:t xml:space="preserve">New cognitive radio sharing technologies developed within the IEEE 802 Standards can make efficient use of spectrum while doing no harm to other primary users operating in these bands or the adjacent bands. </w:t>
      </w:r>
    </w:p>
    <w:p w:rsidR="00FF3717" w:rsidRDefault="00FF3717" w:rsidP="00D146F4">
      <w:pPr>
        <w:pStyle w:val="enumlev1"/>
        <w:rPr>
          <w:ins w:id="481" w:author="Tim Godfrey" w:date="2013-11-13T16:15:00Z"/>
          <w:lang w:eastAsia="ja-JP"/>
        </w:rPr>
      </w:pPr>
      <w:r>
        <w:rPr>
          <w:lang w:eastAsia="ja-JP"/>
        </w:rPr>
        <w:t>–</w:t>
      </w:r>
      <w:r>
        <w:rPr>
          <w:lang w:eastAsia="ja-JP"/>
        </w:rPr>
        <w:tab/>
        <w:t xml:space="preserve">Features embedded within IEEE 802 standards such as spectrum sensing, spectrum etiquette, channel set management and co-existence will ensure minimal interference to themselves and others. </w:t>
      </w:r>
    </w:p>
    <w:p w:rsidR="00067D27" w:rsidRDefault="00067D27" w:rsidP="00067D27">
      <w:pPr>
        <w:pStyle w:val="enumlev1"/>
        <w:rPr>
          <w:lang w:eastAsia="ja-JP"/>
        </w:rPr>
      </w:pPr>
      <w:ins w:id="482" w:author="Tim Godfrey" w:date="2013-11-13T16:17:00Z">
        <w:r>
          <w:rPr>
            <w:lang w:eastAsia="ja-JP"/>
          </w:rPr>
          <w:t>–</w:t>
        </w:r>
        <w:r>
          <w:rPr>
            <w:lang w:eastAsia="ja-JP"/>
          </w:rPr>
          <w:tab/>
        </w:r>
        <w:r w:rsidRPr="00067D27">
          <w:rPr>
            <w:lang w:eastAsia="ja-JP"/>
          </w:rPr>
          <w:t xml:space="preserve">Wired Ethernet links </w:t>
        </w:r>
      </w:ins>
      <w:ins w:id="483" w:author="Tim Godfrey" w:date="2013-11-13T16:19:00Z">
        <w:r>
          <w:rPr>
            <w:lang w:eastAsia="ja-JP"/>
          </w:rPr>
          <w:t xml:space="preserve">do not use wireless spectrum, and </w:t>
        </w:r>
      </w:ins>
      <w:ins w:id="484" w:author="Tim Godfrey" w:date="2013-11-13T16:17:00Z">
        <w:r w:rsidRPr="00067D27">
          <w:rPr>
            <w:lang w:eastAsia="ja-JP"/>
          </w:rPr>
          <w:t>are generally mandated to comply with applicable local and national codes for the limitation of electromagnetic interference for non-transmitting systems.</w:t>
        </w:r>
      </w:ins>
      <w:ins w:id="485" w:author="Holcomb, Jay" w:date="2014-01-23T09:06:00Z">
        <w:r w:rsidR="00263DD2">
          <w:rPr>
            <w:lang w:eastAsia="ja-JP"/>
          </w:rPr>
          <w:t xml:space="preserve"> </w:t>
        </w:r>
      </w:ins>
      <w:ins w:id="486" w:author="Tim Godfrey" w:date="2013-11-13T16:16:00Z">
        <w:r>
          <w:rPr>
            <w:lang w:eastAsia="ja-JP"/>
          </w:rPr>
          <w:t xml:space="preserve">As such, there should be no additional interference considerations to </w:t>
        </w:r>
        <w:proofErr w:type="spellStart"/>
        <w:r>
          <w:rPr>
            <w:lang w:eastAsia="ja-JP"/>
          </w:rPr>
          <w:t>radiocommunication</w:t>
        </w:r>
      </w:ins>
      <w:proofErr w:type="spellEnd"/>
      <w:ins w:id="487" w:author="James P. K. Gilb" w:date="2014-01-22T16:14:00Z">
        <w:r w:rsidR="00BD3628">
          <w:rPr>
            <w:lang w:eastAsia="ja-JP"/>
          </w:rPr>
          <w:t xml:space="preserve"> </w:t>
        </w:r>
      </w:ins>
      <w:ins w:id="488" w:author="Tim Godfrey" w:date="2013-11-13T16:16:00Z">
        <w:r>
          <w:rPr>
            <w:lang w:eastAsia="ja-JP"/>
          </w:rPr>
          <w:t>associated with the use of Ethernet in the implementation of wireless and wired technologies</w:t>
        </w:r>
      </w:ins>
      <w:ins w:id="489" w:author="Holcomb, Jay" w:date="2014-01-23T09:06:00Z">
        <w:r w:rsidR="00263DD2">
          <w:rPr>
            <w:lang w:eastAsia="ja-JP"/>
          </w:rPr>
          <w:t xml:space="preserve"> </w:t>
        </w:r>
      </w:ins>
      <w:ins w:id="490" w:author="Tim Godfrey" w:date="2013-11-13T16:16:00Z">
        <w:r>
          <w:rPr>
            <w:lang w:eastAsia="ja-JP"/>
          </w:rPr>
          <w:t>and devices used in support of power grid management systems</w:t>
        </w:r>
      </w:ins>
      <w:ins w:id="491" w:author="Tim Godfrey" w:date="2013-11-13T16:17:00Z">
        <w:r>
          <w:rPr>
            <w:lang w:eastAsia="ja-JP"/>
          </w:rPr>
          <w:t>.</w:t>
        </w:r>
      </w:ins>
    </w:p>
    <w:p w:rsidR="00FF3717" w:rsidRPr="005404F3" w:rsidRDefault="00FF3717" w:rsidP="00D146F4">
      <w:pPr>
        <w:pStyle w:val="Heading1"/>
        <w:rPr>
          <w:rFonts w:eastAsia="Batang"/>
          <w:lang w:val="en-US"/>
        </w:rPr>
      </w:pPr>
      <w:r w:rsidRPr="005404F3">
        <w:rPr>
          <w:rFonts w:eastAsia="Batang"/>
          <w:lang w:val="en-US" w:eastAsia="ko-KR"/>
        </w:rPr>
        <w:t>9</w:t>
      </w:r>
      <w:r w:rsidRPr="005404F3">
        <w:rPr>
          <w:rFonts w:eastAsia="Batang"/>
          <w:lang w:val="en-US"/>
        </w:rPr>
        <w:tab/>
        <w:t>Conclusion</w:t>
      </w:r>
    </w:p>
    <w:p w:rsidR="00FF3717" w:rsidRPr="005404F3" w:rsidRDefault="00FF3717" w:rsidP="00DF2E91">
      <w:pPr>
        <w:rPr>
          <w:rFonts w:eastAsia="Batang"/>
          <w:lang w:val="en-US"/>
        </w:rPr>
      </w:pPr>
      <w:r w:rsidRPr="005404F3">
        <w:rPr>
          <w:rFonts w:eastAsia="Batang"/>
          <w:lang w:val="en-US"/>
        </w:rPr>
        <w:t xml:space="preserve">High-capacity, two-way communication networks employing wireless, PLT, or other telecommunications technologies that couple sensors and smart meters can transform existing electric distribution networks into smart grids. These interactive networks can be monitored and controlled to enhance the efficiency, reliability, and security of electric distribution networks. </w:t>
      </w:r>
    </w:p>
    <w:p w:rsidR="00FF3717" w:rsidRDefault="00FF3717" w:rsidP="00DF2E91">
      <w:pPr>
        <w:tabs>
          <w:tab w:val="clear" w:pos="1134"/>
          <w:tab w:val="clear" w:pos="1871"/>
          <w:tab w:val="clear" w:pos="2268"/>
        </w:tabs>
        <w:overflowPunct/>
        <w:autoSpaceDE/>
        <w:autoSpaceDN/>
        <w:adjustRightInd/>
        <w:spacing w:before="0"/>
        <w:textAlignment w:val="auto"/>
        <w:rPr>
          <w:lang w:eastAsia="zh-CN"/>
        </w:rPr>
      </w:pPr>
    </w:p>
    <w:p w:rsidR="00FF3717" w:rsidRDefault="00FF3717" w:rsidP="00DF2E91">
      <w:pPr>
        <w:tabs>
          <w:tab w:val="clear" w:pos="1134"/>
          <w:tab w:val="clear" w:pos="1871"/>
          <w:tab w:val="clear" w:pos="2268"/>
        </w:tabs>
        <w:overflowPunct/>
        <w:autoSpaceDE/>
        <w:autoSpaceDN/>
        <w:adjustRightInd/>
        <w:spacing w:before="0"/>
        <w:textAlignment w:val="auto"/>
        <w:rPr>
          <w:lang w:eastAsia="zh-CN"/>
        </w:rPr>
      </w:pPr>
      <w:r>
        <w:rPr>
          <w:lang w:eastAsia="zh-CN"/>
        </w:rPr>
        <w:br w:type="page"/>
      </w:r>
    </w:p>
    <w:p w:rsidR="00FF3717" w:rsidRDefault="00FF3717" w:rsidP="00D146F4">
      <w:pPr>
        <w:pStyle w:val="AnnexNo"/>
        <w:rPr>
          <w:lang w:eastAsia="zh-CN"/>
        </w:rPr>
      </w:pPr>
      <w:r>
        <w:rPr>
          <w:lang w:eastAsia="zh-CN"/>
        </w:rPr>
        <w:lastRenderedPageBreak/>
        <w:t xml:space="preserve">Annex 1 </w:t>
      </w:r>
    </w:p>
    <w:p w:rsidR="00FF3717" w:rsidRPr="00D146F4" w:rsidRDefault="00FF3717" w:rsidP="00D146F4">
      <w:pPr>
        <w:pStyle w:val="Annextitle"/>
      </w:pPr>
      <w:r w:rsidRPr="00D146F4">
        <w:t>Examples of existing standards related to power grid management systems</w:t>
      </w:r>
    </w:p>
    <w:p w:rsidR="00FF3717" w:rsidRDefault="00FF3717" w:rsidP="00D146F4">
      <w:pPr>
        <w:pStyle w:val="Headingb"/>
        <w:rPr>
          <w:lang w:eastAsia="zh-CN"/>
        </w:rPr>
      </w:pPr>
      <w:r>
        <w:rPr>
          <w:lang w:eastAsia="zh-CN"/>
        </w:rPr>
        <w:t>IEEE</w:t>
      </w:r>
    </w:p>
    <w:p w:rsidR="00FF3717" w:rsidRDefault="00FF3717" w:rsidP="00DF2E91">
      <w:pPr>
        <w:rPr>
          <w:rFonts w:eastAsia="Batang"/>
          <w:lang w:val="en-US"/>
        </w:rPr>
      </w:pPr>
      <w:r>
        <w:rPr>
          <w:rFonts w:eastAsia="Batang"/>
          <w:lang w:val="en-US"/>
        </w:rPr>
        <w:t>IEEE 802 has a variety of wireless standards that are applicable to first mile applications for power grid management systems.  A summary of the technical and operating featu</w:t>
      </w:r>
      <w:r w:rsidR="008544FF">
        <w:rPr>
          <w:rFonts w:eastAsia="Batang"/>
          <w:lang w:val="en-US"/>
        </w:rPr>
        <w:t>res of the relevant IEEE </w:t>
      </w:r>
      <w:r>
        <w:rPr>
          <w:rFonts w:eastAsia="Batang"/>
          <w:lang w:val="en-US"/>
        </w:rPr>
        <w:t>802 wireless standards are given in the tables below.</w:t>
      </w:r>
    </w:p>
    <w:p w:rsidR="00FF3717" w:rsidRDefault="00FF3717" w:rsidP="00D146F4">
      <w:pPr>
        <w:pStyle w:val="TableNo"/>
      </w:pPr>
      <w:r>
        <w:t>Table 1</w:t>
      </w:r>
    </w:p>
    <w:p w:rsidR="00FF3717" w:rsidRDefault="00FF3717" w:rsidP="00D146F4">
      <w:pPr>
        <w:pStyle w:val="Tabletitle"/>
      </w:pPr>
      <w:r>
        <w:t xml:space="preserve">Technical and operating features of IEEE </w:t>
      </w:r>
      <w:proofErr w:type="spellStart"/>
      <w:proofErr w:type="gramStart"/>
      <w:r>
        <w:t>Std</w:t>
      </w:r>
      <w:proofErr w:type="spellEnd"/>
      <w:proofErr w:type="gramEnd"/>
      <w:r>
        <w:t xml:space="preserve"> 802.11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1"/>
        <w:gridCol w:w="1102"/>
        <w:gridCol w:w="2017"/>
        <w:gridCol w:w="2017"/>
        <w:gridCol w:w="1102"/>
        <w:gridCol w:w="1148"/>
      </w:tblGrid>
      <w:tr w:rsidR="00FF3717" w:rsidTr="008544FF">
        <w:trPr>
          <w:cantSplit/>
          <w:tblHeader/>
          <w:jc w:val="center"/>
        </w:trPr>
        <w:tc>
          <w:tcPr>
            <w:tcW w:w="0" w:type="auto"/>
            <w:vMerge w:val="restart"/>
            <w:vAlign w:val="center"/>
          </w:tcPr>
          <w:p w:rsidR="00FF3717" w:rsidRDefault="00FF3717" w:rsidP="008544FF">
            <w:pPr>
              <w:pStyle w:val="Tablehead"/>
            </w:pPr>
            <w:r>
              <w:t>Item</w:t>
            </w:r>
          </w:p>
        </w:tc>
        <w:tc>
          <w:tcPr>
            <w:tcW w:w="0" w:type="auto"/>
            <w:vMerge w:val="restart"/>
            <w:vAlign w:val="center"/>
          </w:tcPr>
          <w:p w:rsidR="00FF3717" w:rsidRDefault="00FF3717" w:rsidP="008544FF">
            <w:pPr>
              <w:pStyle w:val="Tablehead"/>
            </w:pPr>
            <w:r>
              <w:t>802.11</w:t>
            </w:r>
          </w:p>
        </w:tc>
        <w:tc>
          <w:tcPr>
            <w:tcW w:w="0" w:type="auto"/>
            <w:gridSpan w:val="2"/>
            <w:vAlign w:val="center"/>
          </w:tcPr>
          <w:p w:rsidR="00FF3717" w:rsidRDefault="00FF3717" w:rsidP="008544FF">
            <w:pPr>
              <w:pStyle w:val="Tablehead"/>
            </w:pPr>
            <w:r>
              <w:t>802.11ah</w:t>
            </w:r>
          </w:p>
        </w:tc>
        <w:tc>
          <w:tcPr>
            <w:tcW w:w="0" w:type="auto"/>
            <w:vMerge w:val="restart"/>
            <w:vAlign w:val="center"/>
          </w:tcPr>
          <w:p w:rsidR="00FF3717" w:rsidRDefault="00FF3717" w:rsidP="008544FF">
            <w:pPr>
              <w:pStyle w:val="Tablehead"/>
            </w:pPr>
            <w:r>
              <w:t>802.11n</w:t>
            </w:r>
          </w:p>
        </w:tc>
        <w:tc>
          <w:tcPr>
            <w:tcW w:w="0" w:type="auto"/>
            <w:vMerge w:val="restart"/>
            <w:vAlign w:val="center"/>
          </w:tcPr>
          <w:p w:rsidR="00FF3717" w:rsidRDefault="00FF3717" w:rsidP="008544FF">
            <w:pPr>
              <w:pStyle w:val="Tablehead"/>
            </w:pPr>
            <w:r>
              <w:t>802.11ac</w:t>
            </w:r>
          </w:p>
        </w:tc>
      </w:tr>
      <w:tr w:rsidR="00FF3717" w:rsidTr="008544FF">
        <w:trPr>
          <w:cantSplit/>
          <w:tblHeader/>
          <w:jc w:val="center"/>
        </w:trPr>
        <w:tc>
          <w:tcPr>
            <w:tcW w:w="0" w:type="auto"/>
            <w:vMerge/>
            <w:vAlign w:val="center"/>
          </w:tcPr>
          <w:p w:rsidR="00FF3717" w:rsidRDefault="00FF3717" w:rsidP="008544FF">
            <w:pPr>
              <w:pStyle w:val="Tablehead"/>
            </w:pPr>
          </w:p>
        </w:tc>
        <w:tc>
          <w:tcPr>
            <w:tcW w:w="0" w:type="auto"/>
            <w:vMerge/>
            <w:vAlign w:val="center"/>
          </w:tcPr>
          <w:p w:rsidR="00FF3717" w:rsidRDefault="00FF3717" w:rsidP="008544FF">
            <w:pPr>
              <w:pStyle w:val="Tablehead"/>
            </w:pPr>
          </w:p>
        </w:tc>
        <w:tc>
          <w:tcPr>
            <w:tcW w:w="0" w:type="auto"/>
            <w:vAlign w:val="center"/>
          </w:tcPr>
          <w:p w:rsidR="00FF3717" w:rsidRDefault="00FF3717" w:rsidP="008544FF">
            <w:pPr>
              <w:pStyle w:val="Tablehead"/>
            </w:pPr>
            <w:r>
              <w:t>Model 1</w:t>
            </w:r>
            <w:r>
              <w:rPr>
                <w:rStyle w:val="FootnoteReference"/>
              </w:rPr>
              <w:footnoteReference w:id="19"/>
            </w:r>
          </w:p>
        </w:tc>
        <w:tc>
          <w:tcPr>
            <w:tcW w:w="0" w:type="auto"/>
            <w:vAlign w:val="center"/>
          </w:tcPr>
          <w:p w:rsidR="00FF3717" w:rsidRDefault="00FF3717" w:rsidP="008544FF">
            <w:pPr>
              <w:pStyle w:val="Tablehead"/>
            </w:pPr>
            <w:r>
              <w:t>Model 2</w:t>
            </w:r>
            <w:r>
              <w:rPr>
                <w:rStyle w:val="FootnoteReference"/>
              </w:rPr>
              <w:footnoteReference w:id="20"/>
            </w:r>
          </w:p>
        </w:tc>
        <w:tc>
          <w:tcPr>
            <w:tcW w:w="0" w:type="auto"/>
            <w:vMerge/>
          </w:tcPr>
          <w:p w:rsidR="00FF3717" w:rsidRDefault="00FF3717" w:rsidP="00C20ECE">
            <w:pPr>
              <w:pStyle w:val="CellHeading"/>
            </w:pPr>
          </w:p>
        </w:tc>
        <w:tc>
          <w:tcPr>
            <w:tcW w:w="0" w:type="auto"/>
            <w:vMerge/>
          </w:tcPr>
          <w:p w:rsidR="00FF3717" w:rsidRDefault="00FF3717" w:rsidP="00C20ECE">
            <w:pPr>
              <w:pStyle w:val="CellHeading"/>
            </w:pPr>
          </w:p>
        </w:tc>
      </w:tr>
      <w:tr w:rsidR="00FF3717" w:rsidTr="00C20ECE">
        <w:trPr>
          <w:cantSplit/>
          <w:jc w:val="center"/>
        </w:trPr>
        <w:tc>
          <w:tcPr>
            <w:tcW w:w="0" w:type="auto"/>
          </w:tcPr>
          <w:p w:rsidR="00FF3717" w:rsidRPr="00D146F4" w:rsidRDefault="00FF3717" w:rsidP="00D146F4">
            <w:pPr>
              <w:pStyle w:val="Tabletext"/>
            </w:pPr>
            <w:r w:rsidRPr="00D146F4">
              <w:t>Supported frequency bands (licensed or unlicensed)</w:t>
            </w:r>
          </w:p>
        </w:tc>
        <w:tc>
          <w:tcPr>
            <w:tcW w:w="0" w:type="auto"/>
          </w:tcPr>
          <w:p w:rsidR="00FF3717" w:rsidRPr="00D146F4" w:rsidRDefault="00FF3717" w:rsidP="00D146F4">
            <w:pPr>
              <w:pStyle w:val="Tabletext"/>
            </w:pPr>
            <w:r w:rsidRPr="00D146F4">
              <w:t>2.4 GHz</w:t>
            </w:r>
          </w:p>
        </w:tc>
        <w:tc>
          <w:tcPr>
            <w:tcW w:w="0" w:type="auto"/>
          </w:tcPr>
          <w:p w:rsidR="00FF3717" w:rsidRPr="00D146F4" w:rsidRDefault="00FF3717" w:rsidP="00D146F4">
            <w:pPr>
              <w:pStyle w:val="Tabletext"/>
            </w:pPr>
            <w:r w:rsidRPr="00D146F4">
              <w:t>900 MHz</w:t>
            </w:r>
          </w:p>
        </w:tc>
        <w:tc>
          <w:tcPr>
            <w:tcW w:w="0" w:type="auto"/>
          </w:tcPr>
          <w:p w:rsidR="00FF3717" w:rsidRPr="00D146F4" w:rsidRDefault="00FF3717" w:rsidP="00D146F4">
            <w:pPr>
              <w:pStyle w:val="Tabletext"/>
            </w:pPr>
            <w:r w:rsidRPr="00D146F4">
              <w:t>900 MHz</w:t>
            </w:r>
          </w:p>
        </w:tc>
        <w:tc>
          <w:tcPr>
            <w:tcW w:w="0" w:type="auto"/>
          </w:tcPr>
          <w:p w:rsidR="00FF3717" w:rsidRPr="00D146F4" w:rsidRDefault="00FF3717" w:rsidP="00D146F4">
            <w:pPr>
              <w:pStyle w:val="Tabletext"/>
            </w:pPr>
            <w:r w:rsidRPr="00D146F4">
              <w:t>2.4 GHz</w:t>
            </w:r>
          </w:p>
        </w:tc>
        <w:tc>
          <w:tcPr>
            <w:tcW w:w="0" w:type="auto"/>
          </w:tcPr>
          <w:p w:rsidR="00FF3717" w:rsidRPr="00D146F4" w:rsidRDefault="00FF3717" w:rsidP="00D146F4">
            <w:pPr>
              <w:pStyle w:val="Tabletext"/>
            </w:pPr>
            <w:r w:rsidRPr="00D146F4">
              <w:t>5 GHz</w:t>
            </w:r>
          </w:p>
        </w:tc>
      </w:tr>
      <w:tr w:rsidR="00FF3717" w:rsidTr="00C20ECE">
        <w:trPr>
          <w:cantSplit/>
          <w:jc w:val="center"/>
        </w:trPr>
        <w:tc>
          <w:tcPr>
            <w:tcW w:w="0" w:type="auto"/>
          </w:tcPr>
          <w:p w:rsidR="00FF3717" w:rsidRPr="00D146F4" w:rsidRDefault="00FF3717" w:rsidP="00D146F4">
            <w:pPr>
              <w:pStyle w:val="Tabletext"/>
            </w:pPr>
            <w:r w:rsidRPr="00D146F4">
              <w:t>Nominal operating range</w:t>
            </w:r>
          </w:p>
        </w:tc>
        <w:tc>
          <w:tcPr>
            <w:tcW w:w="0" w:type="auto"/>
          </w:tcPr>
          <w:p w:rsidR="00FF3717" w:rsidRPr="00D146F4" w:rsidRDefault="00FF3717" w:rsidP="00D146F4">
            <w:pPr>
              <w:pStyle w:val="Tabletext"/>
            </w:pPr>
            <w:r w:rsidRPr="00D146F4">
              <w:t>1.5 km</w:t>
            </w:r>
          </w:p>
        </w:tc>
        <w:tc>
          <w:tcPr>
            <w:tcW w:w="0" w:type="auto"/>
          </w:tcPr>
          <w:p w:rsidR="00FF3717" w:rsidRPr="00D146F4" w:rsidRDefault="00FF3717" w:rsidP="00D146F4">
            <w:pPr>
              <w:pStyle w:val="Tabletext"/>
            </w:pPr>
            <w:r w:rsidRPr="00D146F4">
              <w:t>2 km</w:t>
            </w:r>
          </w:p>
        </w:tc>
        <w:tc>
          <w:tcPr>
            <w:tcW w:w="0" w:type="auto"/>
          </w:tcPr>
          <w:p w:rsidR="00FF3717" w:rsidRPr="00D146F4" w:rsidRDefault="00FF3717" w:rsidP="00D146F4">
            <w:pPr>
              <w:pStyle w:val="Tabletext"/>
            </w:pPr>
            <w:r w:rsidRPr="00D146F4">
              <w:t>2 km</w:t>
            </w:r>
          </w:p>
        </w:tc>
        <w:tc>
          <w:tcPr>
            <w:tcW w:w="0" w:type="auto"/>
          </w:tcPr>
          <w:p w:rsidR="00FF3717" w:rsidRPr="00D146F4" w:rsidRDefault="00FF3717" w:rsidP="00D146F4">
            <w:pPr>
              <w:pStyle w:val="Tabletext"/>
            </w:pPr>
            <w:r w:rsidRPr="00D146F4">
              <w:t>1 km</w:t>
            </w:r>
          </w:p>
        </w:tc>
        <w:tc>
          <w:tcPr>
            <w:tcW w:w="0" w:type="auto"/>
          </w:tcPr>
          <w:p w:rsidR="00FF3717" w:rsidRPr="00D146F4" w:rsidRDefault="00FF3717" w:rsidP="00D146F4">
            <w:pPr>
              <w:pStyle w:val="Tabletext"/>
            </w:pPr>
            <w:r w:rsidRPr="00D146F4">
              <w:t>1 km</w:t>
            </w:r>
          </w:p>
        </w:tc>
      </w:tr>
      <w:tr w:rsidR="00FF3717" w:rsidTr="00C20ECE">
        <w:trPr>
          <w:cantSplit/>
          <w:jc w:val="center"/>
        </w:trPr>
        <w:tc>
          <w:tcPr>
            <w:tcW w:w="0" w:type="auto"/>
          </w:tcPr>
          <w:p w:rsidR="00FF3717" w:rsidRPr="00D146F4" w:rsidRDefault="00FF3717" w:rsidP="00D146F4">
            <w:pPr>
              <w:pStyle w:val="Tabletext"/>
            </w:pPr>
            <w:r w:rsidRPr="00D146F4">
              <w:t>Mobility capabilities (nomadic/mobile)</w:t>
            </w:r>
          </w:p>
        </w:tc>
        <w:tc>
          <w:tcPr>
            <w:tcW w:w="0" w:type="auto"/>
          </w:tcPr>
          <w:p w:rsidR="00FF3717" w:rsidRPr="00D146F4" w:rsidRDefault="00FF3717" w:rsidP="00D146F4">
            <w:pPr>
              <w:pStyle w:val="Tabletext"/>
            </w:pPr>
            <w:r w:rsidRPr="00D146F4">
              <w:t>nomadic and mobile</w:t>
            </w:r>
          </w:p>
        </w:tc>
        <w:tc>
          <w:tcPr>
            <w:tcW w:w="0" w:type="auto"/>
          </w:tcPr>
          <w:p w:rsidR="00FF3717" w:rsidRPr="00D146F4" w:rsidRDefault="00FF3717" w:rsidP="00D146F4">
            <w:pPr>
              <w:pStyle w:val="Tabletext"/>
            </w:pPr>
            <w:r w:rsidRPr="00D146F4">
              <w:t>nomadic</w:t>
            </w:r>
          </w:p>
        </w:tc>
        <w:tc>
          <w:tcPr>
            <w:tcW w:w="0" w:type="auto"/>
          </w:tcPr>
          <w:p w:rsidR="00FF3717" w:rsidRPr="00D146F4" w:rsidRDefault="00FF3717" w:rsidP="00D146F4">
            <w:pPr>
              <w:pStyle w:val="Tabletext"/>
            </w:pPr>
            <w:r w:rsidRPr="00D146F4">
              <w:t>nomadic</w:t>
            </w:r>
          </w:p>
        </w:tc>
        <w:tc>
          <w:tcPr>
            <w:tcW w:w="0" w:type="auto"/>
          </w:tcPr>
          <w:p w:rsidR="00FF3717" w:rsidRPr="00D146F4" w:rsidRDefault="00FF3717" w:rsidP="00D146F4">
            <w:pPr>
              <w:pStyle w:val="Tabletext"/>
            </w:pPr>
            <w:r w:rsidRPr="00D146F4">
              <w:t>nomadic and mobile</w:t>
            </w:r>
          </w:p>
        </w:tc>
        <w:tc>
          <w:tcPr>
            <w:tcW w:w="0" w:type="auto"/>
          </w:tcPr>
          <w:p w:rsidR="00FF3717" w:rsidRPr="00D146F4" w:rsidRDefault="00FF3717" w:rsidP="00D146F4">
            <w:pPr>
              <w:pStyle w:val="Tabletext"/>
            </w:pPr>
            <w:r w:rsidRPr="00D146F4">
              <w:t>nomadic and mobile</w:t>
            </w:r>
          </w:p>
        </w:tc>
      </w:tr>
      <w:tr w:rsidR="00FF3717" w:rsidTr="00C20ECE">
        <w:trPr>
          <w:cantSplit/>
          <w:jc w:val="center"/>
        </w:trPr>
        <w:tc>
          <w:tcPr>
            <w:tcW w:w="0" w:type="auto"/>
          </w:tcPr>
          <w:p w:rsidR="00FF3717" w:rsidRPr="00D146F4" w:rsidRDefault="00FF3717" w:rsidP="00D146F4">
            <w:pPr>
              <w:pStyle w:val="Tabletext"/>
            </w:pPr>
            <w:r w:rsidRPr="00D146F4">
              <w:t>Peak data rate (uplink/downlink if different)</w:t>
            </w:r>
          </w:p>
        </w:tc>
        <w:tc>
          <w:tcPr>
            <w:tcW w:w="0" w:type="auto"/>
          </w:tcPr>
          <w:p w:rsidR="00FF3717" w:rsidRPr="00D146F4" w:rsidRDefault="00FF3717" w:rsidP="00D146F4">
            <w:pPr>
              <w:pStyle w:val="Tabletext"/>
            </w:pPr>
            <w:r w:rsidRPr="00D146F4">
              <w:t>2 Mb/s</w:t>
            </w:r>
          </w:p>
        </w:tc>
        <w:tc>
          <w:tcPr>
            <w:tcW w:w="0" w:type="auto"/>
          </w:tcPr>
          <w:p w:rsidR="00FF3717" w:rsidRPr="00D146F4" w:rsidRDefault="00FF3717" w:rsidP="00D146F4">
            <w:pPr>
              <w:pStyle w:val="Tabletext"/>
            </w:pPr>
            <w:r w:rsidRPr="00D146F4">
              <w:t>156 Mb/s</w:t>
            </w:r>
          </w:p>
        </w:tc>
        <w:tc>
          <w:tcPr>
            <w:tcW w:w="0" w:type="auto"/>
          </w:tcPr>
          <w:p w:rsidR="00FF3717" w:rsidRPr="00D146F4" w:rsidRDefault="00FF3717" w:rsidP="00D146F4">
            <w:pPr>
              <w:pStyle w:val="Tabletext"/>
            </w:pPr>
            <w:r w:rsidRPr="00D146F4">
              <w:t>1.3 Mb/s</w:t>
            </w:r>
          </w:p>
        </w:tc>
        <w:tc>
          <w:tcPr>
            <w:tcW w:w="0" w:type="auto"/>
          </w:tcPr>
          <w:p w:rsidR="00FF3717" w:rsidRPr="00D146F4" w:rsidRDefault="00FF3717" w:rsidP="00D146F4">
            <w:pPr>
              <w:pStyle w:val="Tabletext"/>
            </w:pPr>
            <w:r w:rsidRPr="00D146F4">
              <w:t>600 Mb/s</w:t>
            </w:r>
          </w:p>
        </w:tc>
        <w:tc>
          <w:tcPr>
            <w:tcW w:w="0" w:type="auto"/>
          </w:tcPr>
          <w:p w:rsidR="00FF3717" w:rsidRPr="00D146F4" w:rsidRDefault="00FF3717" w:rsidP="00D146F4">
            <w:pPr>
              <w:pStyle w:val="Tabletext"/>
            </w:pPr>
            <w:r w:rsidRPr="00D146F4">
              <w:t>6934 Mb/s</w:t>
            </w:r>
          </w:p>
        </w:tc>
      </w:tr>
      <w:tr w:rsidR="00FF3717" w:rsidRPr="002E0EBB" w:rsidTr="00C20ECE">
        <w:trPr>
          <w:cantSplit/>
          <w:jc w:val="center"/>
        </w:trPr>
        <w:tc>
          <w:tcPr>
            <w:tcW w:w="0" w:type="auto"/>
          </w:tcPr>
          <w:p w:rsidR="00FF3717" w:rsidRPr="00D146F4" w:rsidRDefault="00FF3717" w:rsidP="00D146F4">
            <w:pPr>
              <w:pStyle w:val="Tabletext"/>
            </w:pPr>
            <w:r w:rsidRPr="00D146F4">
              <w:t>Duplex method (FDD, TDD, etc.)</w:t>
            </w:r>
          </w:p>
        </w:tc>
        <w:tc>
          <w:tcPr>
            <w:tcW w:w="0" w:type="auto"/>
            <w:gridSpan w:val="5"/>
          </w:tcPr>
          <w:p w:rsidR="00FF3717" w:rsidRPr="00D146F4" w:rsidRDefault="00FF3717" w:rsidP="00D146F4">
            <w:pPr>
              <w:pStyle w:val="Tabletext"/>
            </w:pPr>
            <w:r w:rsidRPr="00D146F4">
              <w:t>TDD</w:t>
            </w:r>
          </w:p>
        </w:tc>
      </w:tr>
      <w:tr w:rsidR="00FF3717" w:rsidTr="00C20ECE">
        <w:trPr>
          <w:cantSplit/>
          <w:jc w:val="center"/>
        </w:trPr>
        <w:tc>
          <w:tcPr>
            <w:tcW w:w="0" w:type="auto"/>
          </w:tcPr>
          <w:p w:rsidR="00FF3717" w:rsidRPr="00D146F4" w:rsidRDefault="00FF3717" w:rsidP="00D146F4">
            <w:pPr>
              <w:pStyle w:val="Tabletext"/>
            </w:pPr>
            <w:r w:rsidRPr="00D146F4">
              <w:t>Nominal RF bandwidth</w:t>
            </w:r>
          </w:p>
        </w:tc>
        <w:tc>
          <w:tcPr>
            <w:tcW w:w="0" w:type="auto"/>
          </w:tcPr>
          <w:p w:rsidR="00FF3717" w:rsidRPr="00D146F4" w:rsidRDefault="00FF3717" w:rsidP="00D146F4">
            <w:pPr>
              <w:pStyle w:val="Tabletext"/>
            </w:pPr>
            <w:r w:rsidRPr="00D146F4">
              <w:t>20 MHz</w:t>
            </w:r>
          </w:p>
        </w:tc>
        <w:tc>
          <w:tcPr>
            <w:tcW w:w="0" w:type="auto"/>
          </w:tcPr>
          <w:p w:rsidR="00FF3717" w:rsidRPr="00D146F4" w:rsidRDefault="00FF3717" w:rsidP="00D146F4">
            <w:pPr>
              <w:pStyle w:val="Tabletext"/>
            </w:pPr>
            <w:r w:rsidRPr="00D146F4">
              <w:t>1, 2, 4, 8, 16 MHz</w:t>
            </w:r>
          </w:p>
        </w:tc>
        <w:tc>
          <w:tcPr>
            <w:tcW w:w="0" w:type="auto"/>
          </w:tcPr>
          <w:p w:rsidR="00FF3717" w:rsidRPr="00D146F4" w:rsidRDefault="00FF3717" w:rsidP="00D146F4">
            <w:pPr>
              <w:pStyle w:val="Tabletext"/>
            </w:pPr>
            <w:r w:rsidRPr="00D146F4">
              <w:t>2 MHz</w:t>
            </w:r>
          </w:p>
        </w:tc>
        <w:tc>
          <w:tcPr>
            <w:tcW w:w="0" w:type="auto"/>
          </w:tcPr>
          <w:p w:rsidR="00FF3717" w:rsidRPr="00D146F4" w:rsidRDefault="00FF3717" w:rsidP="00D146F4">
            <w:pPr>
              <w:pStyle w:val="Tabletext"/>
            </w:pPr>
            <w:r w:rsidRPr="00D146F4">
              <w:t>20, 40 MHz</w:t>
            </w:r>
          </w:p>
        </w:tc>
        <w:tc>
          <w:tcPr>
            <w:tcW w:w="0" w:type="auto"/>
          </w:tcPr>
          <w:p w:rsidR="00FF3717" w:rsidRPr="00D146F4" w:rsidRDefault="00FF3717" w:rsidP="00D146F4">
            <w:pPr>
              <w:pStyle w:val="Tabletext"/>
            </w:pPr>
            <w:r w:rsidRPr="00D146F4">
              <w:t>20, 40, 80, 160 MHz</w:t>
            </w:r>
          </w:p>
        </w:tc>
      </w:tr>
      <w:tr w:rsidR="00FF3717" w:rsidRPr="002E0EBB" w:rsidTr="00C20ECE">
        <w:trPr>
          <w:cantSplit/>
          <w:jc w:val="center"/>
        </w:trPr>
        <w:tc>
          <w:tcPr>
            <w:tcW w:w="0" w:type="auto"/>
          </w:tcPr>
          <w:p w:rsidR="00FF3717" w:rsidRPr="00D146F4" w:rsidRDefault="00FF3717" w:rsidP="00D146F4">
            <w:pPr>
              <w:pStyle w:val="Tabletext"/>
            </w:pPr>
            <w:r w:rsidRPr="00D146F4">
              <w:t>Diversity techniques</w:t>
            </w:r>
          </w:p>
        </w:tc>
        <w:tc>
          <w:tcPr>
            <w:tcW w:w="0" w:type="auto"/>
            <w:gridSpan w:val="5"/>
          </w:tcPr>
          <w:p w:rsidR="00FF3717" w:rsidRPr="00D146F4" w:rsidRDefault="00FF3717" w:rsidP="00D146F4">
            <w:pPr>
              <w:pStyle w:val="Tabletext"/>
            </w:pPr>
            <w:r w:rsidRPr="00D146F4">
              <w:t>Space time</w:t>
            </w:r>
          </w:p>
        </w:tc>
      </w:tr>
      <w:tr w:rsidR="00FF3717" w:rsidTr="00C20ECE">
        <w:trPr>
          <w:cantSplit/>
          <w:jc w:val="center"/>
        </w:trPr>
        <w:tc>
          <w:tcPr>
            <w:tcW w:w="0" w:type="auto"/>
          </w:tcPr>
          <w:p w:rsidR="00FF3717" w:rsidRPr="00D146F4" w:rsidRDefault="00FF3717" w:rsidP="00D146F4">
            <w:pPr>
              <w:pStyle w:val="Tabletext"/>
            </w:pPr>
            <w:r w:rsidRPr="00D146F4">
              <w:t>Support for MIMO (yes/no)</w:t>
            </w:r>
          </w:p>
        </w:tc>
        <w:tc>
          <w:tcPr>
            <w:tcW w:w="0" w:type="auto"/>
          </w:tcPr>
          <w:p w:rsidR="00FF3717" w:rsidRPr="00D146F4" w:rsidRDefault="00FF3717" w:rsidP="00D146F4">
            <w:pPr>
              <w:pStyle w:val="Tabletext"/>
            </w:pPr>
            <w:r w:rsidRPr="00D146F4">
              <w:t>No</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No</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r>
      <w:tr w:rsidR="00FF3717" w:rsidTr="00C20ECE">
        <w:trPr>
          <w:cantSplit/>
          <w:jc w:val="center"/>
        </w:trPr>
        <w:tc>
          <w:tcPr>
            <w:tcW w:w="0" w:type="auto"/>
          </w:tcPr>
          <w:p w:rsidR="00FF3717" w:rsidRPr="00D146F4" w:rsidRDefault="00FF3717" w:rsidP="00D146F4">
            <w:pPr>
              <w:pStyle w:val="Tabletext"/>
            </w:pPr>
            <w:r w:rsidRPr="00D146F4">
              <w:t>Beam steering/forming</w:t>
            </w:r>
          </w:p>
        </w:tc>
        <w:tc>
          <w:tcPr>
            <w:tcW w:w="0" w:type="auto"/>
          </w:tcPr>
          <w:p w:rsidR="00FF3717" w:rsidRPr="00D146F4" w:rsidRDefault="00FF3717" w:rsidP="00D146F4">
            <w:pPr>
              <w:pStyle w:val="Tabletext"/>
            </w:pPr>
            <w:r w:rsidRPr="00D146F4">
              <w:t>No</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r>
      <w:tr w:rsidR="00FF3717" w:rsidRPr="002E0EBB" w:rsidTr="00C20ECE">
        <w:trPr>
          <w:cantSplit/>
          <w:jc w:val="center"/>
        </w:trPr>
        <w:tc>
          <w:tcPr>
            <w:tcW w:w="0" w:type="auto"/>
          </w:tcPr>
          <w:p w:rsidR="00FF3717" w:rsidRPr="00D146F4" w:rsidRDefault="00FF3717" w:rsidP="00D146F4">
            <w:pPr>
              <w:pStyle w:val="Tabletext"/>
            </w:pPr>
            <w:r w:rsidRPr="00D146F4">
              <w:t>Retransmission</w:t>
            </w:r>
          </w:p>
        </w:tc>
        <w:tc>
          <w:tcPr>
            <w:tcW w:w="0" w:type="auto"/>
            <w:gridSpan w:val="5"/>
          </w:tcPr>
          <w:p w:rsidR="00FF3717" w:rsidRPr="00D146F4" w:rsidRDefault="00FF3717" w:rsidP="00D146F4">
            <w:pPr>
              <w:pStyle w:val="Tabletext"/>
            </w:pPr>
            <w:r w:rsidRPr="00D146F4">
              <w:t>ARQ</w:t>
            </w:r>
          </w:p>
        </w:tc>
      </w:tr>
      <w:tr w:rsidR="00FF3717" w:rsidTr="00C20ECE">
        <w:trPr>
          <w:cantSplit/>
          <w:jc w:val="center"/>
        </w:trPr>
        <w:tc>
          <w:tcPr>
            <w:tcW w:w="0" w:type="auto"/>
          </w:tcPr>
          <w:p w:rsidR="00FF3717" w:rsidRPr="00D146F4" w:rsidRDefault="00FF3717" w:rsidP="00D146F4">
            <w:pPr>
              <w:pStyle w:val="Tabletext"/>
            </w:pPr>
            <w:r w:rsidRPr="00D146F4">
              <w:t>Forward error correction</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Convolutional and LDPC</w:t>
            </w:r>
          </w:p>
        </w:tc>
        <w:tc>
          <w:tcPr>
            <w:tcW w:w="0" w:type="auto"/>
          </w:tcPr>
          <w:p w:rsidR="00FF3717" w:rsidRPr="00D146F4" w:rsidRDefault="00FF3717" w:rsidP="00D146F4">
            <w:pPr>
              <w:pStyle w:val="Tabletext"/>
            </w:pPr>
            <w:r w:rsidRPr="00D146F4">
              <w:t>Convolutional and LDPC</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r>
      <w:tr w:rsidR="00FF3717" w:rsidTr="00C20ECE">
        <w:trPr>
          <w:cantSplit/>
          <w:jc w:val="center"/>
        </w:trPr>
        <w:tc>
          <w:tcPr>
            <w:tcW w:w="0" w:type="auto"/>
          </w:tcPr>
          <w:p w:rsidR="00FF3717" w:rsidRPr="00D146F4" w:rsidRDefault="00FF3717" w:rsidP="00D146F4">
            <w:pPr>
              <w:pStyle w:val="Tabletext"/>
            </w:pPr>
            <w:r w:rsidRPr="00D146F4">
              <w:t>Interference management</w:t>
            </w:r>
          </w:p>
        </w:tc>
        <w:tc>
          <w:tcPr>
            <w:tcW w:w="0" w:type="auto"/>
          </w:tcPr>
          <w:p w:rsidR="00FF3717" w:rsidRPr="00D146F4" w:rsidRDefault="00FF3717" w:rsidP="00D146F4">
            <w:pPr>
              <w:pStyle w:val="Tabletext"/>
            </w:pPr>
            <w:r w:rsidRPr="00D146F4">
              <w:t>Listen before talk</w:t>
            </w:r>
          </w:p>
        </w:tc>
        <w:tc>
          <w:tcPr>
            <w:tcW w:w="0" w:type="auto"/>
          </w:tcPr>
          <w:p w:rsidR="00FF3717" w:rsidRPr="00D146F4" w:rsidRDefault="00FF3717" w:rsidP="00D146F4">
            <w:pPr>
              <w:pStyle w:val="Tabletext"/>
            </w:pPr>
            <w:r w:rsidRPr="00D146F4">
              <w:t>Listen before talk and frequency channel selection</w:t>
            </w:r>
          </w:p>
        </w:tc>
        <w:tc>
          <w:tcPr>
            <w:tcW w:w="0" w:type="auto"/>
          </w:tcPr>
          <w:p w:rsidR="00FF3717" w:rsidRPr="00D146F4" w:rsidRDefault="00FF3717" w:rsidP="00D146F4">
            <w:pPr>
              <w:pStyle w:val="Tabletext"/>
            </w:pPr>
            <w:r w:rsidRPr="00D146F4">
              <w:t>Listen before talk and frequency channel selection</w:t>
            </w:r>
          </w:p>
        </w:tc>
        <w:tc>
          <w:tcPr>
            <w:tcW w:w="0" w:type="auto"/>
          </w:tcPr>
          <w:p w:rsidR="00FF3717" w:rsidRPr="00D146F4" w:rsidRDefault="00FF3717" w:rsidP="00D146F4">
            <w:pPr>
              <w:pStyle w:val="Tabletext"/>
            </w:pPr>
            <w:r w:rsidRPr="00D146F4">
              <w:t>Listen before talk</w:t>
            </w:r>
          </w:p>
        </w:tc>
        <w:tc>
          <w:tcPr>
            <w:tcW w:w="0" w:type="auto"/>
          </w:tcPr>
          <w:p w:rsidR="00FF3717" w:rsidRPr="00D146F4" w:rsidRDefault="00FF3717" w:rsidP="00D146F4">
            <w:pPr>
              <w:pStyle w:val="Tabletext"/>
            </w:pPr>
            <w:r w:rsidRPr="00D146F4">
              <w:t>Listen before talk</w:t>
            </w:r>
          </w:p>
        </w:tc>
      </w:tr>
      <w:tr w:rsidR="00FF3717" w:rsidRPr="002E0EBB" w:rsidTr="00C20ECE">
        <w:trPr>
          <w:cantSplit/>
          <w:jc w:val="center"/>
        </w:trPr>
        <w:tc>
          <w:tcPr>
            <w:tcW w:w="0" w:type="auto"/>
          </w:tcPr>
          <w:p w:rsidR="00FF3717" w:rsidRPr="00D146F4" w:rsidRDefault="00FF3717" w:rsidP="00D146F4">
            <w:pPr>
              <w:pStyle w:val="Tabletext"/>
            </w:pPr>
            <w:r w:rsidRPr="00D146F4">
              <w:t>Power management</w:t>
            </w:r>
          </w:p>
        </w:tc>
        <w:tc>
          <w:tcPr>
            <w:tcW w:w="0" w:type="auto"/>
            <w:gridSpan w:val="5"/>
          </w:tcPr>
          <w:p w:rsidR="00FF3717" w:rsidRPr="00D146F4" w:rsidRDefault="00FF3717" w:rsidP="00D146F4">
            <w:pPr>
              <w:pStyle w:val="Tabletext"/>
            </w:pPr>
            <w:r w:rsidRPr="00D146F4">
              <w:t>Yes</w:t>
            </w:r>
          </w:p>
        </w:tc>
      </w:tr>
      <w:tr w:rsidR="00FF3717" w:rsidTr="00C20ECE">
        <w:trPr>
          <w:cantSplit/>
          <w:jc w:val="center"/>
        </w:trPr>
        <w:tc>
          <w:tcPr>
            <w:tcW w:w="0" w:type="auto"/>
          </w:tcPr>
          <w:p w:rsidR="00FF3717" w:rsidRPr="00D146F4" w:rsidRDefault="00FF3717" w:rsidP="00D146F4">
            <w:pPr>
              <w:pStyle w:val="Tabletext"/>
            </w:pPr>
            <w:r w:rsidRPr="00D146F4">
              <w:t>Connection topology</w:t>
            </w:r>
          </w:p>
        </w:tc>
        <w:tc>
          <w:tcPr>
            <w:tcW w:w="0" w:type="auto"/>
            <w:gridSpan w:val="5"/>
          </w:tcPr>
          <w:p w:rsidR="00FF3717" w:rsidRPr="00D146F4" w:rsidRDefault="00FF3717" w:rsidP="00D146F4">
            <w:pPr>
              <w:pStyle w:val="Tabletext"/>
            </w:pPr>
            <w:r w:rsidRPr="00D146F4">
              <w:t>point-to-point, multi-hop, star</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Medium access methods</w:t>
            </w:r>
          </w:p>
        </w:tc>
        <w:tc>
          <w:tcPr>
            <w:tcW w:w="0" w:type="auto"/>
            <w:gridSpan w:val="5"/>
          </w:tcPr>
          <w:p w:rsidR="00FF3717" w:rsidRPr="00D146F4" w:rsidRDefault="00FF3717" w:rsidP="00C20ECE">
            <w:pPr>
              <w:pStyle w:val="CellBody"/>
              <w:jc w:val="center"/>
              <w:rPr>
                <w:sz w:val="20"/>
              </w:rPr>
            </w:pPr>
            <w:r w:rsidRPr="00D146F4">
              <w:rPr>
                <w:sz w:val="20"/>
              </w:rPr>
              <w:t>CSMA/CA</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CSMA</w:t>
            </w:r>
          </w:p>
        </w:tc>
        <w:tc>
          <w:tcPr>
            <w:tcW w:w="0" w:type="auto"/>
          </w:tcPr>
          <w:p w:rsidR="00FF3717" w:rsidRPr="00D146F4" w:rsidRDefault="00FF3717" w:rsidP="00C20ECE">
            <w:pPr>
              <w:pStyle w:val="CellBody"/>
              <w:rPr>
                <w:sz w:val="20"/>
              </w:rPr>
            </w:pPr>
            <w:r w:rsidRPr="00D146F4">
              <w:rPr>
                <w:sz w:val="20"/>
              </w:rPr>
              <w:t>CSMA/TDMA</w:t>
            </w:r>
          </w:p>
        </w:tc>
        <w:tc>
          <w:tcPr>
            <w:tcW w:w="0" w:type="auto"/>
          </w:tcPr>
          <w:p w:rsidR="00FF3717" w:rsidRPr="00D146F4" w:rsidRDefault="00FF3717" w:rsidP="00C20ECE">
            <w:pPr>
              <w:pStyle w:val="CellBody"/>
              <w:rPr>
                <w:sz w:val="20"/>
              </w:rPr>
            </w:pPr>
            <w:r w:rsidRPr="00D146F4">
              <w:rPr>
                <w:sz w:val="20"/>
              </w:rPr>
              <w:t>CSMA/TDMA</w:t>
            </w:r>
          </w:p>
        </w:tc>
        <w:tc>
          <w:tcPr>
            <w:tcW w:w="0" w:type="auto"/>
          </w:tcPr>
          <w:p w:rsidR="00FF3717" w:rsidRPr="00D146F4" w:rsidRDefault="00FF3717" w:rsidP="00C20ECE">
            <w:pPr>
              <w:pStyle w:val="CellBody"/>
              <w:rPr>
                <w:sz w:val="20"/>
              </w:rPr>
            </w:pPr>
            <w:r w:rsidRPr="00D146F4">
              <w:rPr>
                <w:sz w:val="20"/>
              </w:rPr>
              <w:t>CSMA</w:t>
            </w:r>
          </w:p>
        </w:tc>
        <w:tc>
          <w:tcPr>
            <w:tcW w:w="0" w:type="auto"/>
          </w:tcPr>
          <w:p w:rsidR="00FF3717" w:rsidRPr="00D146F4" w:rsidRDefault="00FF3717" w:rsidP="00C20ECE">
            <w:pPr>
              <w:pStyle w:val="CellBody"/>
              <w:rPr>
                <w:sz w:val="20"/>
              </w:rPr>
            </w:pPr>
            <w:r w:rsidRPr="00D146F4">
              <w:rPr>
                <w:sz w:val="20"/>
              </w:rPr>
              <w:t>CSMA</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gridSpan w:val="5"/>
          </w:tcPr>
          <w:p w:rsidR="00FF3717" w:rsidRPr="00D146F4" w:rsidRDefault="00FF3717" w:rsidP="00C20ECE">
            <w:pPr>
              <w:pStyle w:val="CellBody"/>
              <w:jc w:val="center"/>
              <w:rPr>
                <w:sz w:val="20"/>
              </w:rPr>
            </w:pPr>
            <w:r w:rsidRPr="00D146F4">
              <w:rPr>
                <w:sz w:val="20"/>
              </w:rPr>
              <w:t>Passive and active scanning</w:t>
            </w:r>
          </w:p>
        </w:tc>
      </w:tr>
      <w:tr w:rsidR="00FF3717" w:rsidRPr="002E0EBB" w:rsidTr="00C20ECE">
        <w:trPr>
          <w:cantSplit/>
          <w:jc w:val="center"/>
        </w:trPr>
        <w:tc>
          <w:tcPr>
            <w:tcW w:w="0" w:type="auto"/>
          </w:tcPr>
          <w:p w:rsidR="00FF3717" w:rsidRPr="00D146F4" w:rsidRDefault="00FF3717" w:rsidP="00C20ECE">
            <w:pPr>
              <w:pStyle w:val="CellBody"/>
              <w:rPr>
                <w:sz w:val="20"/>
              </w:rPr>
            </w:pPr>
            <w:proofErr w:type="spellStart"/>
            <w:r w:rsidRPr="00D146F4">
              <w:rPr>
                <w:sz w:val="20"/>
              </w:rPr>
              <w:t>QoS</w:t>
            </w:r>
            <w:proofErr w:type="spellEnd"/>
            <w:r w:rsidRPr="00D146F4">
              <w:rPr>
                <w:sz w:val="20"/>
              </w:rPr>
              <w:t xml:space="preserve"> methods</w:t>
            </w:r>
          </w:p>
        </w:tc>
        <w:tc>
          <w:tcPr>
            <w:tcW w:w="0" w:type="auto"/>
            <w:gridSpan w:val="5"/>
          </w:tcPr>
          <w:p w:rsidR="00FF3717" w:rsidRPr="00D146F4" w:rsidRDefault="00FF3717" w:rsidP="00C20ECE">
            <w:pPr>
              <w:pStyle w:val="CellBody"/>
              <w:rPr>
                <w:sz w:val="20"/>
              </w:rPr>
            </w:pPr>
            <w:r w:rsidRPr="00D146F4">
              <w:rPr>
                <w:sz w:val="20"/>
              </w:rPr>
              <w:t>Radio queue priority, pass-thru data tagging, and traffic priority</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Location awareness</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Tr="00C20ECE">
        <w:trPr>
          <w:cantSplit/>
          <w:jc w:val="center"/>
        </w:trPr>
        <w:tc>
          <w:tcPr>
            <w:tcW w:w="0" w:type="auto"/>
          </w:tcPr>
          <w:p w:rsidR="00FF3717" w:rsidRDefault="00FF3717" w:rsidP="00C20ECE">
            <w:pPr>
              <w:pStyle w:val="CellBody"/>
            </w:pPr>
            <w:r>
              <w:lastRenderedPageBreak/>
              <w:t>Ranging</w:t>
            </w:r>
          </w:p>
        </w:tc>
        <w:tc>
          <w:tcPr>
            <w:tcW w:w="0" w:type="auto"/>
            <w:gridSpan w:val="5"/>
          </w:tcPr>
          <w:p w:rsidR="00FF3717" w:rsidRDefault="00FF3717" w:rsidP="00C20ECE">
            <w:pPr>
              <w:pStyle w:val="CellBody"/>
              <w:jc w:val="center"/>
            </w:pPr>
            <w: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Encryption</w:t>
            </w:r>
          </w:p>
        </w:tc>
        <w:tc>
          <w:tcPr>
            <w:tcW w:w="0" w:type="auto"/>
            <w:gridSpan w:val="5"/>
          </w:tcPr>
          <w:p w:rsidR="00FF3717" w:rsidRPr="00D146F4" w:rsidRDefault="00FF3717" w:rsidP="00C20ECE">
            <w:pPr>
              <w:pStyle w:val="CellBody"/>
              <w:jc w:val="center"/>
              <w:rPr>
                <w:sz w:val="20"/>
              </w:rPr>
            </w:pPr>
            <w:r w:rsidRPr="00D146F4">
              <w:rPr>
                <w:sz w:val="20"/>
              </w:rPr>
              <w:t>AES-128, AES-256</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Key exchange</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Rogue node detection</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gridSpan w:val="5"/>
          </w:tcPr>
          <w:p w:rsidR="00FF3717" w:rsidRPr="00D146F4" w:rsidRDefault="00FF3717" w:rsidP="00C20ECE">
            <w:pPr>
              <w:pStyle w:val="CellBody"/>
              <w:jc w:val="center"/>
              <w:rPr>
                <w:sz w:val="20"/>
              </w:rPr>
            </w:pPr>
            <w:r w:rsidRPr="00D146F4">
              <w:rPr>
                <w:sz w:val="20"/>
              </w:rPr>
              <w:t>48 bit unique identifier</w:t>
            </w:r>
          </w:p>
        </w:tc>
      </w:tr>
    </w:tbl>
    <w:p w:rsidR="00FF3717" w:rsidRDefault="00FF3717" w:rsidP="00D146F4">
      <w:pPr>
        <w:pStyle w:val="TableNo"/>
      </w:pPr>
      <w:r>
        <w:t>Table</w:t>
      </w:r>
      <w:r w:rsidR="006059EA">
        <w:t xml:space="preserve"> </w:t>
      </w:r>
      <w:r>
        <w:t>2</w:t>
      </w:r>
    </w:p>
    <w:p w:rsidR="00FF3717" w:rsidRDefault="00FF3717" w:rsidP="00D146F4">
      <w:pPr>
        <w:pStyle w:val="Tabletitle"/>
      </w:pPr>
      <w:r>
        <w:t xml:space="preserve">Technical and operating features of IEEE </w:t>
      </w:r>
      <w:proofErr w:type="spellStart"/>
      <w:proofErr w:type="gramStart"/>
      <w:r>
        <w:t>Std</w:t>
      </w:r>
      <w:proofErr w:type="spellEnd"/>
      <w:proofErr w:type="gramEnd"/>
      <w:r>
        <w:t xml:space="preserve"> 802.15.4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4"/>
        <w:gridCol w:w="6053"/>
      </w:tblGrid>
      <w:tr w:rsidR="00FF3717" w:rsidRPr="008E6424" w:rsidTr="00C20ECE">
        <w:trPr>
          <w:cantSplit/>
          <w:tblHeader/>
          <w:jc w:val="center"/>
        </w:trPr>
        <w:tc>
          <w:tcPr>
            <w:tcW w:w="0" w:type="auto"/>
          </w:tcPr>
          <w:p w:rsidR="00FF3717" w:rsidRDefault="00FF3717" w:rsidP="00D146F4">
            <w:pPr>
              <w:pStyle w:val="Tablehead"/>
            </w:pPr>
            <w:r>
              <w:t>Item</w:t>
            </w:r>
          </w:p>
        </w:tc>
        <w:tc>
          <w:tcPr>
            <w:tcW w:w="0" w:type="auto"/>
          </w:tcPr>
          <w:p w:rsidR="00FF3717" w:rsidRDefault="00FF3717" w:rsidP="00D146F4">
            <w:pPr>
              <w:pStyle w:val="Tablehead"/>
            </w:pPr>
            <w:r>
              <w:t>Value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Supported frequency bands, licensed or unlicensed (MHz)</w:t>
            </w:r>
          </w:p>
        </w:tc>
        <w:tc>
          <w:tcPr>
            <w:tcW w:w="0" w:type="auto"/>
          </w:tcPr>
          <w:p w:rsidR="00FF3717" w:rsidRPr="00D146F4" w:rsidRDefault="00FF3717" w:rsidP="00C20ECE">
            <w:pPr>
              <w:pStyle w:val="CellBody"/>
              <w:rPr>
                <w:sz w:val="20"/>
              </w:rPr>
            </w:pPr>
            <w:r w:rsidRPr="00D146F4">
              <w:rPr>
                <w:sz w:val="20"/>
              </w:rPr>
              <w:t xml:space="preserve">Unlicensed: 169, 450-510, 779-787, </w:t>
            </w:r>
            <w:r w:rsidR="008544FF">
              <w:rPr>
                <w:sz w:val="20"/>
              </w:rPr>
              <w:t>863-870, 902-928, 950-958, 2400</w:t>
            </w:r>
            <w:r w:rsidR="008544FF">
              <w:rPr>
                <w:sz w:val="20"/>
              </w:rPr>
              <w:noBreakHyphen/>
            </w:r>
            <w:r w:rsidRPr="00D146F4">
              <w:rPr>
                <w:sz w:val="20"/>
              </w:rPr>
              <w:t xml:space="preserve">2483.5 </w:t>
            </w:r>
            <w:r w:rsidRPr="00D146F4">
              <w:rPr>
                <w:sz w:val="20"/>
              </w:rPr>
              <w:br/>
              <w:t>Licensed: 220, 400-1000, 1427</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OFDM – 2 km</w:t>
            </w:r>
            <w:r w:rsidRPr="00D146F4">
              <w:rPr>
                <w:sz w:val="20"/>
              </w:rPr>
              <w:br/>
              <w:t>MR-FSK – 5 km</w:t>
            </w:r>
            <w:r w:rsidRPr="00D146F4">
              <w:rPr>
                <w:sz w:val="20"/>
              </w:rPr>
              <w:br/>
              <w:t>DSSS – 0.1 km</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Mobility capabilities (nomadic/mobile)</w:t>
            </w:r>
          </w:p>
        </w:tc>
        <w:tc>
          <w:tcPr>
            <w:tcW w:w="0" w:type="auto"/>
          </w:tcPr>
          <w:p w:rsidR="00FF3717" w:rsidRPr="00D146F4" w:rsidRDefault="00FF3717" w:rsidP="00C20ECE">
            <w:pPr>
              <w:pStyle w:val="CellBody"/>
              <w:rPr>
                <w:sz w:val="20"/>
              </w:rPr>
            </w:pPr>
            <w:r w:rsidRPr="00D146F4">
              <w:rPr>
                <w:sz w:val="20"/>
              </w:rPr>
              <w:t>nomadic and mobile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OFDM – 860 kb/s</w:t>
            </w:r>
            <w:r w:rsidRPr="00D146F4">
              <w:rPr>
                <w:sz w:val="20"/>
              </w:rPr>
              <w:br/>
              <w:t>MR-FSK – 400 kb/s</w:t>
            </w:r>
            <w:r w:rsidRPr="00D146F4">
              <w:rPr>
                <w:sz w:val="20"/>
              </w:rPr>
              <w:br/>
              <w:t>DSSS – 250 kb/s</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TDD</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OFDM – ranges from 200 kHz  to 1.2 MHz</w:t>
            </w:r>
          </w:p>
          <w:p w:rsidR="00FF3717" w:rsidRPr="00D146F4" w:rsidRDefault="00FF3717" w:rsidP="00C20ECE">
            <w:pPr>
              <w:pStyle w:val="CellBody"/>
              <w:rPr>
                <w:sz w:val="20"/>
              </w:rPr>
            </w:pPr>
            <w:r w:rsidRPr="00D146F4">
              <w:rPr>
                <w:sz w:val="20"/>
              </w:rPr>
              <w:t>MR-FSK – ranges from 12 kHz to 400 kHz</w:t>
            </w:r>
          </w:p>
          <w:p w:rsidR="00FF3717" w:rsidRPr="00D146F4" w:rsidRDefault="00FF3717" w:rsidP="00C20ECE">
            <w:pPr>
              <w:pStyle w:val="CellBody"/>
              <w:rPr>
                <w:sz w:val="20"/>
              </w:rPr>
            </w:pPr>
            <w:r w:rsidRPr="00D146F4">
              <w:rPr>
                <w:sz w:val="20"/>
              </w:rPr>
              <w:t>DSSS – 5 MHz</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Space and time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No</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No</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ARQ</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Convolutional</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 xml:space="preserve">Listen before talk, frequency channel selection, frequency hopping spread spectrum, frequency agility. </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point-to-point, multi-hop, star</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CSMA/CA</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CSMA/TDMA/FDMA (in hopping systems)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Active and passive scanning</w:t>
            </w:r>
          </w:p>
        </w:tc>
      </w:tr>
      <w:tr w:rsidR="00FF3717" w:rsidTr="00C20ECE">
        <w:trPr>
          <w:cantSplit/>
          <w:jc w:val="center"/>
        </w:trPr>
        <w:tc>
          <w:tcPr>
            <w:tcW w:w="0" w:type="auto"/>
          </w:tcPr>
          <w:p w:rsidR="00FF3717" w:rsidRPr="00D146F4" w:rsidRDefault="00FF3717" w:rsidP="00C20ECE">
            <w:pPr>
              <w:pStyle w:val="CellBody"/>
              <w:rPr>
                <w:sz w:val="20"/>
              </w:rPr>
            </w:pPr>
            <w:proofErr w:type="spellStart"/>
            <w:r w:rsidRPr="00D146F4">
              <w:rPr>
                <w:sz w:val="20"/>
              </w:rPr>
              <w:t>QoS</w:t>
            </w:r>
            <w:proofErr w:type="spellEnd"/>
            <w:r w:rsidRPr="00D146F4">
              <w:rPr>
                <w:sz w:val="20"/>
              </w:rPr>
              <w:t xml:space="preserve"> methods</w:t>
            </w:r>
          </w:p>
        </w:tc>
        <w:tc>
          <w:tcPr>
            <w:tcW w:w="0" w:type="auto"/>
          </w:tcPr>
          <w:p w:rsidR="00FF3717" w:rsidRPr="00D146F4" w:rsidRDefault="00FF3717" w:rsidP="00C20ECE">
            <w:pPr>
              <w:pStyle w:val="CellBody"/>
              <w:rPr>
                <w:sz w:val="20"/>
              </w:rPr>
            </w:pPr>
            <w:r w:rsidRPr="00D146F4">
              <w:rPr>
                <w:sz w:val="20"/>
              </w:rPr>
              <w:t>Pass-thru data tagging and traffic priority</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Location awareness</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AES-128</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Rogue node detection</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Default="00FF3717" w:rsidP="00C20ECE">
            <w:pPr>
              <w:pStyle w:val="CellBody"/>
            </w:pPr>
            <w:r>
              <w:t>Unique device identification</w:t>
            </w:r>
          </w:p>
        </w:tc>
        <w:tc>
          <w:tcPr>
            <w:tcW w:w="0" w:type="auto"/>
          </w:tcPr>
          <w:p w:rsidR="00FF3717" w:rsidRDefault="00FF3717" w:rsidP="00C20ECE">
            <w:pPr>
              <w:pStyle w:val="CellBody"/>
            </w:pPr>
            <w:r>
              <w:t>64 bit unique identifier</w:t>
            </w:r>
          </w:p>
        </w:tc>
      </w:tr>
    </w:tbl>
    <w:p w:rsidR="00FF3717" w:rsidRDefault="00FF3717" w:rsidP="00DF2E91">
      <w:pPr>
        <w:pStyle w:val="Caption"/>
        <w:keepNext/>
        <w:jc w:val="center"/>
      </w:pPr>
    </w:p>
    <w:p w:rsidR="00FF3717" w:rsidRDefault="00FF3717">
      <w:pPr>
        <w:tabs>
          <w:tab w:val="clear" w:pos="1134"/>
          <w:tab w:val="clear" w:pos="1871"/>
          <w:tab w:val="clear" w:pos="2268"/>
        </w:tabs>
        <w:overflowPunct/>
        <w:autoSpaceDE/>
        <w:autoSpaceDN/>
        <w:adjustRightInd/>
        <w:spacing w:before="0"/>
        <w:textAlignment w:val="auto"/>
        <w:rPr>
          <w:rFonts w:cs="Lohit Hindi"/>
          <w:i/>
          <w:iCs/>
          <w:kern w:val="1"/>
          <w:szCs w:val="24"/>
        </w:rPr>
      </w:pPr>
    </w:p>
    <w:p w:rsidR="00FF3717" w:rsidRDefault="00FF3717" w:rsidP="00D146F4">
      <w:pPr>
        <w:pStyle w:val="TableNo"/>
      </w:pPr>
      <w:r>
        <w:lastRenderedPageBreak/>
        <w:t>Table</w:t>
      </w:r>
      <w:r w:rsidR="006059EA">
        <w:t xml:space="preserve"> </w:t>
      </w:r>
      <w:r>
        <w:t>3</w:t>
      </w:r>
    </w:p>
    <w:p w:rsidR="00FF3717" w:rsidRDefault="00FF3717" w:rsidP="00D146F4">
      <w:pPr>
        <w:pStyle w:val="Tabletitle"/>
      </w:pPr>
      <w:r>
        <w:t xml:space="preserve">Characteristics of IEEE </w:t>
      </w:r>
      <w:proofErr w:type="spellStart"/>
      <w:proofErr w:type="gramStart"/>
      <w:r>
        <w:t>Std</w:t>
      </w:r>
      <w:proofErr w:type="spellEnd"/>
      <w:proofErr w:type="gramEnd"/>
      <w:r>
        <w:t xml:space="preserve"> 802.16</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4"/>
        <w:gridCol w:w="6713"/>
      </w:tblGrid>
      <w:tr w:rsidR="00FF3717" w:rsidTr="00C20ECE">
        <w:trPr>
          <w:cantSplit/>
          <w:tblHeader/>
          <w:jc w:val="center"/>
        </w:trPr>
        <w:tc>
          <w:tcPr>
            <w:tcW w:w="0" w:type="auto"/>
          </w:tcPr>
          <w:p w:rsidR="00FF3717" w:rsidRDefault="00FF3717" w:rsidP="00D146F4">
            <w:pPr>
              <w:pStyle w:val="Tablehead"/>
            </w:pPr>
            <w:r>
              <w:t>Item</w:t>
            </w:r>
          </w:p>
        </w:tc>
        <w:tc>
          <w:tcPr>
            <w:tcW w:w="0" w:type="auto"/>
          </w:tcPr>
          <w:p w:rsidR="00FF3717" w:rsidRDefault="00FF3717" w:rsidP="00D146F4">
            <w:pPr>
              <w:pStyle w:val="Tablehead"/>
            </w:pPr>
            <w:r>
              <w:t>Value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Supported frequency bands (licensed or unlicensed)</w:t>
            </w:r>
          </w:p>
        </w:tc>
        <w:tc>
          <w:tcPr>
            <w:tcW w:w="0" w:type="auto"/>
          </w:tcPr>
          <w:p w:rsidR="00FF3717" w:rsidRPr="00D146F4" w:rsidRDefault="00FF3717" w:rsidP="00C20ECE">
            <w:pPr>
              <w:pStyle w:val="CellBody"/>
              <w:rPr>
                <w:sz w:val="20"/>
              </w:rPr>
            </w:pPr>
            <w:r w:rsidRPr="00D146F4">
              <w:rPr>
                <w:sz w:val="20"/>
              </w:rPr>
              <w:t>Licensed Frequency bands between 200MHz and 6GHz</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Optimized for range up to 5 km in typical PMP environment, functional up to 100 km</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Mobility capabilities (nomadic/mobile)</w:t>
            </w:r>
          </w:p>
        </w:tc>
        <w:tc>
          <w:tcPr>
            <w:tcW w:w="0" w:type="auto"/>
          </w:tcPr>
          <w:p w:rsidR="00FF3717" w:rsidRPr="00D146F4" w:rsidRDefault="00FF3717" w:rsidP="00C20ECE">
            <w:pPr>
              <w:pStyle w:val="CellBody"/>
              <w:rPr>
                <w:sz w:val="20"/>
              </w:rPr>
            </w:pPr>
            <w:r w:rsidRPr="00D146F4">
              <w:rPr>
                <w:sz w:val="20"/>
              </w:rPr>
              <w:t>Nomadic and Mobile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 xml:space="preserve">802.16-2012:  34.6UL / 60DL Mbps with 1 Tx BS Antenna (10 MHz BW). </w:t>
            </w:r>
            <w:r w:rsidR="008544FF">
              <w:rPr>
                <w:sz w:val="20"/>
              </w:rPr>
              <w:br/>
            </w:r>
            <w:r w:rsidRPr="00D146F4">
              <w:rPr>
                <w:sz w:val="20"/>
              </w:rPr>
              <w:t>69.2 UL / 120DL Mbps with 2 Tx BS Antennas (10 MHz BW)</w:t>
            </w:r>
            <w:r w:rsidRPr="00D146F4">
              <w:rPr>
                <w:sz w:val="20"/>
              </w:rPr>
              <w:br/>
            </w:r>
          </w:p>
          <w:p w:rsidR="00FF3717" w:rsidRPr="00D146F4" w:rsidRDefault="00FF3717" w:rsidP="008544FF">
            <w:pPr>
              <w:pStyle w:val="CellBody"/>
              <w:rPr>
                <w:sz w:val="20"/>
              </w:rPr>
            </w:pPr>
            <w:r w:rsidRPr="00D146F4">
              <w:rPr>
                <w:sz w:val="20"/>
              </w:rPr>
              <w:t>802.16.1-2012: 66.7UL / 120DL Mbps with 2 Tx BS Antenna (10 MHz BW), 137UL / 240DL Mbps with 4 Tx BS Antennas (10 MHz BW)</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Both TDD and FDD defined, TDD most commonly used, Adaptive TDD for asymmetric traffic</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Selectable: 1.25M</w:t>
            </w:r>
            <w:r w:rsidR="008544FF" w:rsidRPr="00D146F4">
              <w:rPr>
                <w:sz w:val="20"/>
              </w:rPr>
              <w:t>H</w:t>
            </w:r>
            <w:r w:rsidRPr="00D146F4">
              <w:rPr>
                <w:sz w:val="20"/>
              </w:rPr>
              <w:t>z to 10M</w:t>
            </w:r>
            <w:r w:rsidR="008544FF" w:rsidRPr="00D146F4">
              <w:rPr>
                <w:sz w:val="20"/>
              </w:rPr>
              <w:t>H</w:t>
            </w:r>
            <w:r w:rsidRPr="00D146F4">
              <w:rPr>
                <w:sz w:val="20"/>
              </w:rPr>
              <w:t>z</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Space and Time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Yes (ARQ and HARQ)</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Yes (Convolutional Coding)</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Yes (Fractional Frequency Re-use)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 xml:space="preserve">Point to Multipoint, Point to Point, </w:t>
            </w:r>
            <w:proofErr w:type="spellStart"/>
            <w:r w:rsidRPr="00D146F4">
              <w:rPr>
                <w:sz w:val="20"/>
              </w:rPr>
              <w:t>Multihop</w:t>
            </w:r>
            <w:proofErr w:type="spellEnd"/>
            <w:r w:rsidRPr="00D146F4">
              <w:rPr>
                <w:sz w:val="20"/>
              </w:rPr>
              <w:t xml:space="preserve"> Relaying</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 xml:space="preserve">Coordinated contention followed by connection oriented </w:t>
            </w:r>
            <w:proofErr w:type="spellStart"/>
            <w:r w:rsidRPr="00D146F4">
              <w:rPr>
                <w:sz w:val="20"/>
              </w:rPr>
              <w:t>QoS</w:t>
            </w:r>
            <w:proofErr w:type="spellEnd"/>
            <w:r w:rsidRPr="00D146F4">
              <w:rPr>
                <w:sz w:val="20"/>
              </w:rPr>
              <w:t xml:space="preserve"> is support through the use of 5 service disciplines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OFDMA</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Autonomous Discovery, association through CID/SFID</w:t>
            </w:r>
          </w:p>
        </w:tc>
      </w:tr>
      <w:tr w:rsidR="00FF3717" w:rsidTr="00C20ECE">
        <w:trPr>
          <w:cantSplit/>
          <w:jc w:val="center"/>
        </w:trPr>
        <w:tc>
          <w:tcPr>
            <w:tcW w:w="0" w:type="auto"/>
          </w:tcPr>
          <w:p w:rsidR="00FF3717" w:rsidRPr="00D146F4" w:rsidRDefault="00FF3717" w:rsidP="00C20ECE">
            <w:pPr>
              <w:pStyle w:val="CellBody"/>
              <w:rPr>
                <w:sz w:val="20"/>
              </w:rPr>
            </w:pPr>
            <w:proofErr w:type="spellStart"/>
            <w:r w:rsidRPr="00D146F4">
              <w:rPr>
                <w:sz w:val="20"/>
              </w:rPr>
              <w:t>QoS</w:t>
            </w:r>
            <w:proofErr w:type="spellEnd"/>
            <w:r w:rsidRPr="00D146F4">
              <w:rPr>
                <w:sz w:val="20"/>
              </w:rPr>
              <w:t xml:space="preserve"> methods</w:t>
            </w:r>
          </w:p>
        </w:tc>
        <w:tc>
          <w:tcPr>
            <w:tcW w:w="0" w:type="auto"/>
          </w:tcPr>
          <w:p w:rsidR="00FF3717" w:rsidRPr="00D146F4" w:rsidRDefault="00FF3717" w:rsidP="00C20ECE">
            <w:pPr>
              <w:pStyle w:val="CellBody"/>
              <w:rPr>
                <w:sz w:val="20"/>
              </w:rPr>
            </w:pPr>
            <w:proofErr w:type="spellStart"/>
            <w:r w:rsidRPr="00D146F4">
              <w:rPr>
                <w:sz w:val="20"/>
              </w:rPr>
              <w:t>QoS</w:t>
            </w:r>
            <w:proofErr w:type="spellEnd"/>
            <w:r w:rsidRPr="00D146F4">
              <w:rPr>
                <w:sz w:val="20"/>
              </w:rPr>
              <w:t xml:space="preserve"> differentiation (5 classes supported), and connection oriented </w:t>
            </w:r>
            <w:proofErr w:type="spellStart"/>
            <w:r w:rsidRPr="00D146F4">
              <w:rPr>
                <w:sz w:val="20"/>
              </w:rPr>
              <w:t>QoS</w:t>
            </w:r>
            <w:proofErr w:type="spellEnd"/>
            <w:r w:rsidRPr="00D146F4">
              <w:rPr>
                <w:sz w:val="20"/>
              </w:rPr>
              <w:t xml:space="preserve"> support</w:t>
            </w:r>
          </w:p>
        </w:tc>
      </w:tr>
      <w:tr w:rsidR="00FF3717" w:rsidTr="00C20ECE">
        <w:trPr>
          <w:cantSplit/>
          <w:jc w:val="center"/>
        </w:trPr>
        <w:tc>
          <w:tcPr>
            <w:tcW w:w="0" w:type="auto"/>
          </w:tcPr>
          <w:p w:rsidR="00FF3717" w:rsidRPr="00D146F4" w:rsidRDefault="00FF3717" w:rsidP="008544FF">
            <w:pPr>
              <w:pStyle w:val="CellBody"/>
              <w:rPr>
                <w:sz w:val="20"/>
              </w:rPr>
            </w:pPr>
            <w:r w:rsidRPr="00D146F4">
              <w:rPr>
                <w:sz w:val="20"/>
              </w:rPr>
              <w:t>Location awareness</w:t>
            </w:r>
          </w:p>
        </w:tc>
        <w:tc>
          <w:tcPr>
            <w:tcW w:w="0" w:type="auto"/>
          </w:tcPr>
          <w:p w:rsidR="00FF3717" w:rsidRPr="008544FF" w:rsidRDefault="00FF3717" w:rsidP="008544FF">
            <w:pPr>
              <w:spacing w:before="0"/>
              <w:rPr>
                <w:rFonts w:asciiTheme="majorBidi" w:hAnsiTheme="majorBidi" w:cstheme="majorBidi"/>
                <w:sz w:val="20"/>
              </w:rPr>
            </w:pPr>
            <w:r w:rsidRPr="008544FF">
              <w:rPr>
                <w:rFonts w:asciiTheme="majorBidi" w:hAnsiTheme="majorBidi" w:cstheme="majorBidi"/>
                <w:color w:val="000000"/>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Optional</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AES128 - CCM and CTR</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PKMv2 ([1], Section 7.2.2)</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Rogue nodes</w:t>
            </w:r>
          </w:p>
        </w:tc>
        <w:tc>
          <w:tcPr>
            <w:tcW w:w="0" w:type="auto"/>
          </w:tcPr>
          <w:p w:rsidR="00FF3717" w:rsidRPr="00D146F4" w:rsidRDefault="00FF3717" w:rsidP="00C20ECE">
            <w:pPr>
              <w:pStyle w:val="CellBody"/>
              <w:rPr>
                <w:sz w:val="20"/>
              </w:rPr>
            </w:pPr>
            <w:r w:rsidRPr="00D146F4">
              <w:rPr>
                <w:sz w:val="20"/>
              </w:rPr>
              <w:t>Yes, CMAC / HMAC key derivation for integrity protection for control messages.  Additionally ICV of AES-CCM for integrity protection of MPDUs.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tcPr>
          <w:p w:rsidR="00FF3717" w:rsidRPr="00D146F4" w:rsidRDefault="00FF3717" w:rsidP="00C20ECE">
            <w:pPr>
              <w:pStyle w:val="CellBody"/>
              <w:rPr>
                <w:sz w:val="20"/>
              </w:rPr>
            </w:pPr>
            <w:r w:rsidRPr="00D146F4">
              <w:rPr>
                <w:sz w:val="20"/>
              </w:rPr>
              <w:t>MAC Address, X.509 certificates, optional SIM Card</w:t>
            </w:r>
          </w:p>
        </w:tc>
      </w:tr>
    </w:tbl>
    <w:p w:rsidR="00FF3717" w:rsidRDefault="00FF3717" w:rsidP="00DF2E91">
      <w:pPr>
        <w:pStyle w:val="Caption"/>
      </w:pPr>
    </w:p>
    <w:p w:rsidR="00FF3717" w:rsidRDefault="00FF3717">
      <w:pPr>
        <w:tabs>
          <w:tab w:val="clear" w:pos="1134"/>
          <w:tab w:val="clear" w:pos="1871"/>
          <w:tab w:val="clear" w:pos="2268"/>
        </w:tabs>
        <w:overflowPunct/>
        <w:autoSpaceDE/>
        <w:autoSpaceDN/>
        <w:adjustRightInd/>
        <w:spacing w:before="0"/>
        <w:textAlignment w:val="auto"/>
        <w:rPr>
          <w:rFonts w:cs="Lohit Hindi"/>
          <w:i/>
          <w:iCs/>
          <w:kern w:val="1"/>
          <w:szCs w:val="24"/>
        </w:rPr>
      </w:pPr>
      <w:r>
        <w:br w:type="page"/>
      </w:r>
    </w:p>
    <w:p w:rsidR="00FF3717" w:rsidRDefault="00FF3717" w:rsidP="00D146F4">
      <w:pPr>
        <w:pStyle w:val="TableNo"/>
      </w:pPr>
      <w:r>
        <w:lastRenderedPageBreak/>
        <w:t>Table 4</w:t>
      </w:r>
    </w:p>
    <w:p w:rsidR="00FF3717" w:rsidRDefault="00FF3717" w:rsidP="00D146F4">
      <w:pPr>
        <w:pStyle w:val="Tabletitle"/>
      </w:pPr>
      <w:r>
        <w:t xml:space="preserve">Technical and operating features of IEEE </w:t>
      </w:r>
      <w:proofErr w:type="spellStart"/>
      <w:proofErr w:type="gramStart"/>
      <w:r>
        <w:t>Std</w:t>
      </w:r>
      <w:proofErr w:type="spellEnd"/>
      <w:proofErr w:type="gramEnd"/>
      <w:r>
        <w:t xml:space="preserve"> 802.20 625k-MC mode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52"/>
        <w:gridCol w:w="7095"/>
      </w:tblGrid>
      <w:tr w:rsidR="00FF3717" w:rsidRPr="00617327" w:rsidTr="00C20ECE">
        <w:trPr>
          <w:cantSplit/>
          <w:tblHeader/>
        </w:trPr>
        <w:tc>
          <w:tcPr>
            <w:tcW w:w="0" w:type="auto"/>
          </w:tcPr>
          <w:p w:rsidR="00FF3717" w:rsidRPr="00617327" w:rsidRDefault="00FF3717" w:rsidP="00D146F4">
            <w:pPr>
              <w:pStyle w:val="Tablehead"/>
            </w:pPr>
            <w:r>
              <w:t>Item</w:t>
            </w:r>
          </w:p>
        </w:tc>
        <w:tc>
          <w:tcPr>
            <w:tcW w:w="0" w:type="auto"/>
          </w:tcPr>
          <w:p w:rsidR="00FF3717" w:rsidRPr="00617327" w:rsidRDefault="00FF3717" w:rsidP="00D146F4">
            <w:pPr>
              <w:pStyle w:val="Tablehead"/>
            </w:pPr>
            <w:r>
              <w:t>Value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Supported frequency bands (licensed or unlicensed)</w:t>
            </w:r>
          </w:p>
        </w:tc>
        <w:tc>
          <w:tcPr>
            <w:tcW w:w="0" w:type="auto"/>
          </w:tcPr>
          <w:p w:rsidR="00FF3717" w:rsidRPr="00D146F4" w:rsidRDefault="00FF3717" w:rsidP="00C20ECE">
            <w:pPr>
              <w:pStyle w:val="CellBody"/>
              <w:rPr>
                <w:sz w:val="20"/>
              </w:rPr>
            </w:pPr>
            <w:r w:rsidRPr="00D146F4">
              <w:rPr>
                <w:sz w:val="20"/>
              </w:rPr>
              <w:t>Licensed bands below 3.5 GHz</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12.7 km (Max)</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 xml:space="preserve">Mobility capabilities (nomadic/mobile) </w:t>
            </w:r>
          </w:p>
        </w:tc>
        <w:tc>
          <w:tcPr>
            <w:tcW w:w="0" w:type="auto"/>
          </w:tcPr>
          <w:p w:rsidR="00FF3717" w:rsidRPr="00D146F4" w:rsidRDefault="00FF3717" w:rsidP="00C20ECE">
            <w:pPr>
              <w:pStyle w:val="CellBody"/>
              <w:rPr>
                <w:sz w:val="20"/>
              </w:rPr>
            </w:pPr>
            <w:r w:rsidRPr="00D146F4">
              <w:rPr>
                <w:sz w:val="20"/>
              </w:rPr>
              <w:t>Mobile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 xml:space="preserve">The peak downlink user data rates of 1,493 Mbps and peak uplink user data rates of 571 kbps in a carrier bandwidth of 625 kHz. </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TDD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2.5 MHz (Accommodates Four 625kHz spaced carriers), 5   MHz (Accommodates Eight 625kHz spaced carriers)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Modulation/coding rate – upstream and downstream</w:t>
            </w:r>
          </w:p>
        </w:tc>
        <w:tc>
          <w:tcPr>
            <w:tcW w:w="0" w:type="auto"/>
          </w:tcPr>
          <w:p w:rsidR="00FF3717" w:rsidRPr="00D146F4" w:rsidRDefault="00FF3717" w:rsidP="00C20ECE">
            <w:pPr>
              <w:pStyle w:val="CellBody"/>
              <w:rPr>
                <w:sz w:val="20"/>
              </w:rPr>
            </w:pPr>
            <w:r w:rsidRPr="00D146F4">
              <w:rPr>
                <w:sz w:val="20"/>
              </w:rPr>
              <w:t>Adaptive Modulation and Coding, BPSK, QPSK, 8-PSK,12-PSK,16QAM, 24 QAM, 32QAM and 64 QAM</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Spatial Diversity</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Spatial Channel Selectivity and adaptive antenna array processing.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Fast ARQ</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Block and Convolutional Coding / Viterbi Decoding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Adaptive Antenna Signal Processing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Adaptive power control (open as well as closed loop) scheme. The power control will improve network capacity and reduce power consumption on both uplink and downlink.</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 xml:space="preserve">Point to </w:t>
            </w:r>
            <w:proofErr w:type="spellStart"/>
            <w:r w:rsidRPr="00D146F4">
              <w:rPr>
                <w:sz w:val="20"/>
              </w:rPr>
              <w:t>MultiPoint</w:t>
            </w:r>
            <w:proofErr w:type="spellEnd"/>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Random Access, TDMA-TDD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FDMA-TDMA-SDMA</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 xml:space="preserve">By BS-UT Mutual Authentication </w:t>
            </w:r>
          </w:p>
        </w:tc>
      </w:tr>
      <w:tr w:rsidR="00FF3717" w:rsidRPr="00617327" w:rsidTr="00C20ECE">
        <w:trPr>
          <w:cantSplit/>
        </w:trPr>
        <w:tc>
          <w:tcPr>
            <w:tcW w:w="0" w:type="auto"/>
          </w:tcPr>
          <w:p w:rsidR="00FF3717" w:rsidRPr="00D146F4" w:rsidRDefault="00FF3717" w:rsidP="00C20ECE">
            <w:pPr>
              <w:pStyle w:val="CellBody"/>
              <w:rPr>
                <w:sz w:val="20"/>
              </w:rPr>
            </w:pPr>
            <w:proofErr w:type="spellStart"/>
            <w:r w:rsidRPr="00D146F4">
              <w:rPr>
                <w:sz w:val="20"/>
              </w:rPr>
              <w:t>QoS</w:t>
            </w:r>
            <w:proofErr w:type="spellEnd"/>
            <w:r w:rsidRPr="00D146F4">
              <w:rPr>
                <w:sz w:val="20"/>
              </w:rPr>
              <w:t xml:space="preserve"> methods</w:t>
            </w:r>
          </w:p>
        </w:tc>
        <w:tc>
          <w:tcPr>
            <w:tcW w:w="0" w:type="auto"/>
          </w:tcPr>
          <w:p w:rsidR="00FF3717" w:rsidRPr="00D146F4" w:rsidRDefault="00FF3717" w:rsidP="00C20ECE">
            <w:pPr>
              <w:pStyle w:val="CellBody"/>
              <w:rPr>
                <w:sz w:val="20"/>
              </w:rPr>
            </w:pPr>
            <w:r w:rsidRPr="00D146F4">
              <w:rPr>
                <w:sz w:val="20"/>
              </w:rPr>
              <w:t xml:space="preserve">The 625k-MC mode defines the three </w:t>
            </w:r>
            <w:proofErr w:type="spellStart"/>
            <w:r w:rsidRPr="00D146F4">
              <w:rPr>
                <w:sz w:val="20"/>
              </w:rPr>
              <w:t>QoS</w:t>
            </w:r>
            <w:proofErr w:type="spellEnd"/>
            <w:r w:rsidRPr="00D146F4">
              <w:rPr>
                <w:sz w:val="20"/>
              </w:rPr>
              <w:t xml:space="preserve"> classes. </w:t>
            </w:r>
            <w:proofErr w:type="gramStart"/>
            <w:r w:rsidRPr="00D146F4">
              <w:rPr>
                <w:sz w:val="20"/>
              </w:rPr>
              <w:t>that</w:t>
            </w:r>
            <w:proofErr w:type="gramEnd"/>
            <w:r w:rsidRPr="00D146F4">
              <w:rPr>
                <w:sz w:val="20"/>
              </w:rPr>
              <w:t xml:space="preserve"> implement IETF’s </w:t>
            </w:r>
            <w:proofErr w:type="spellStart"/>
            <w:r w:rsidRPr="00D146F4">
              <w:rPr>
                <w:sz w:val="20"/>
              </w:rPr>
              <w:t>Diffserv</w:t>
            </w:r>
            <w:proofErr w:type="spellEnd"/>
            <w:r w:rsidRPr="00D146F4">
              <w:rPr>
                <w:sz w:val="20"/>
              </w:rPr>
              <w:t xml:space="preserve"> model: Expedited Forwarding (EF), Assured Forwarding (AF) and Best effort (BE) Per Hop </w:t>
            </w:r>
            <w:proofErr w:type="spellStart"/>
            <w:r w:rsidRPr="00D146F4">
              <w:rPr>
                <w:sz w:val="20"/>
              </w:rPr>
              <w:t>Behaviors</w:t>
            </w:r>
            <w:proofErr w:type="spellEnd"/>
            <w:r w:rsidRPr="00D146F4">
              <w:rPr>
                <w:sz w:val="20"/>
              </w:rPr>
              <w:t xml:space="preserve"> based on the </w:t>
            </w:r>
            <w:proofErr w:type="spellStart"/>
            <w:r w:rsidRPr="00D146F4">
              <w:rPr>
                <w:sz w:val="20"/>
              </w:rPr>
              <w:t>DiffServ</w:t>
            </w:r>
            <w:proofErr w:type="spellEnd"/>
            <w:r w:rsidRPr="00D146F4">
              <w:rPr>
                <w:sz w:val="20"/>
              </w:rPr>
              <w:t xml:space="preserve"> Code Points (DSCP). </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Location awareness</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Stream Ciphering RC4 and AES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BS authentication and UT authentication based on using digital certificates signed according to the ISO/IEC 9796 standard using the RSA algorithm</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Elliptic curve cryptography (using curves K-163 and K-233 in FIPS-186-2 standard)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Rogue node detection</w:t>
            </w:r>
          </w:p>
        </w:tc>
        <w:tc>
          <w:tcPr>
            <w:tcW w:w="0" w:type="auto"/>
          </w:tcPr>
          <w:p w:rsidR="00FF3717" w:rsidRPr="00D146F4" w:rsidRDefault="00FF3717" w:rsidP="00C20ECE">
            <w:pPr>
              <w:pStyle w:val="CellBody"/>
              <w:rPr>
                <w:sz w:val="20"/>
              </w:rPr>
            </w:pPr>
            <w:r w:rsidRPr="00D146F4">
              <w:rPr>
                <w:sz w:val="20"/>
              </w:rPr>
              <w:t>Protected from rogue nodes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tcPr>
          <w:p w:rsidR="00FF3717" w:rsidRPr="00D146F4" w:rsidRDefault="00FF3717" w:rsidP="00C20ECE">
            <w:pPr>
              <w:pStyle w:val="CellBody"/>
              <w:rPr>
                <w:sz w:val="20"/>
              </w:rPr>
            </w:pPr>
            <w:r w:rsidRPr="00D146F4">
              <w:rPr>
                <w:sz w:val="20"/>
              </w:rPr>
              <w:t>Yes</w:t>
            </w:r>
          </w:p>
        </w:tc>
      </w:tr>
    </w:tbl>
    <w:p w:rsidR="00FF3717" w:rsidRPr="00090EF1" w:rsidRDefault="00FF3717" w:rsidP="00DF2E91">
      <w:pPr>
        <w:rPr>
          <w:rFonts w:eastAsia="Batang"/>
          <w:lang w:val="en-US"/>
        </w:rPr>
      </w:pPr>
    </w:p>
    <w:p w:rsidR="00FF3717" w:rsidRDefault="00FF3717">
      <w:pPr>
        <w:tabs>
          <w:tab w:val="clear" w:pos="1134"/>
          <w:tab w:val="clear" w:pos="1871"/>
          <w:tab w:val="clear" w:pos="2268"/>
        </w:tabs>
        <w:overflowPunct/>
        <w:autoSpaceDE/>
        <w:autoSpaceDN/>
        <w:adjustRightInd/>
        <w:spacing w:before="0"/>
        <w:textAlignment w:val="auto"/>
        <w:rPr>
          <w:rFonts w:cs="Lohit Hindi"/>
          <w:i/>
          <w:iCs/>
          <w:kern w:val="1"/>
          <w:szCs w:val="24"/>
        </w:rPr>
      </w:pPr>
      <w:r>
        <w:br w:type="page"/>
      </w:r>
    </w:p>
    <w:p w:rsidR="00FF3717" w:rsidRDefault="00FF3717" w:rsidP="00D146F4">
      <w:pPr>
        <w:pStyle w:val="TableNo"/>
      </w:pPr>
      <w:r>
        <w:lastRenderedPageBreak/>
        <w:t>Table 5</w:t>
      </w:r>
    </w:p>
    <w:p w:rsidR="00FF3717" w:rsidRDefault="00FF3717" w:rsidP="00D146F4">
      <w:pPr>
        <w:pStyle w:val="Tabletitle"/>
      </w:pPr>
      <w:r>
        <w:t xml:space="preserve">Technical and operating features of IEEE </w:t>
      </w:r>
      <w:proofErr w:type="spellStart"/>
      <w:proofErr w:type="gramStart"/>
      <w:r>
        <w:t>Std</w:t>
      </w:r>
      <w:proofErr w:type="spellEnd"/>
      <w:proofErr w:type="gramEnd"/>
      <w:r>
        <w:t xml:space="preserve"> 802.22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33"/>
        <w:gridCol w:w="6414"/>
      </w:tblGrid>
      <w:tr w:rsidR="00FF3717" w:rsidRPr="00617327" w:rsidTr="00C20ECE">
        <w:trPr>
          <w:cantSplit/>
          <w:tblHeader/>
        </w:trPr>
        <w:tc>
          <w:tcPr>
            <w:tcW w:w="0" w:type="auto"/>
          </w:tcPr>
          <w:p w:rsidR="00FF3717" w:rsidRPr="00617327" w:rsidRDefault="00FF3717" w:rsidP="00D146F4">
            <w:pPr>
              <w:pStyle w:val="Tablehead"/>
            </w:pPr>
            <w:r>
              <w:t>Item</w:t>
            </w:r>
          </w:p>
        </w:tc>
        <w:tc>
          <w:tcPr>
            <w:tcW w:w="0" w:type="auto"/>
          </w:tcPr>
          <w:p w:rsidR="00FF3717" w:rsidRPr="00617327" w:rsidRDefault="00FF3717" w:rsidP="00D146F4">
            <w:pPr>
              <w:pStyle w:val="Tablehead"/>
            </w:pPr>
            <w:r>
              <w:t>Value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Supported frequency bands (licensed or unlicensed)</w:t>
            </w:r>
          </w:p>
        </w:tc>
        <w:tc>
          <w:tcPr>
            <w:tcW w:w="0" w:type="auto"/>
          </w:tcPr>
          <w:p w:rsidR="00FF3717" w:rsidRPr="00D146F4" w:rsidRDefault="00FF3717" w:rsidP="00C20ECE">
            <w:pPr>
              <w:pStyle w:val="CellBody"/>
              <w:rPr>
                <w:sz w:val="20"/>
              </w:rPr>
            </w:pPr>
            <w:r w:rsidRPr="00D146F4">
              <w:rPr>
                <w:sz w:val="20"/>
              </w:rPr>
              <w:t>54-862 MHz</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Optimized for range up to 30 km in typical PMP environment, functional up to 100 km</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 xml:space="preserve">Mobility capabilities (nomadic/mobile) </w:t>
            </w:r>
          </w:p>
        </w:tc>
        <w:tc>
          <w:tcPr>
            <w:tcW w:w="0" w:type="auto"/>
          </w:tcPr>
          <w:p w:rsidR="00FF3717" w:rsidRPr="00D146F4" w:rsidRDefault="00FF3717" w:rsidP="00C20ECE">
            <w:pPr>
              <w:pStyle w:val="CellBody"/>
              <w:rPr>
                <w:sz w:val="20"/>
              </w:rPr>
            </w:pPr>
            <w:r w:rsidRPr="00D146F4">
              <w:rPr>
                <w:sz w:val="20"/>
              </w:rPr>
              <w:t>Nomadic and mobile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22-29 Mb/s, greater than 40 Mb/s with MIMO</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TDD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6, 7 or 8 MHz</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Space, time, block codes, spatial multiplexing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ARQ, HARQ</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Convolutional, Turbo and LDPC</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Yes, variety of low power states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Point to multipoint</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TDMA/ TDD OFDMA, reservation based MAC.</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OFDMA</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Yes, through device MAC ID, CID and SFID</w:t>
            </w:r>
          </w:p>
        </w:tc>
      </w:tr>
      <w:tr w:rsidR="00FF3717" w:rsidRPr="00617327" w:rsidTr="00C20ECE">
        <w:trPr>
          <w:cantSplit/>
        </w:trPr>
        <w:tc>
          <w:tcPr>
            <w:tcW w:w="0" w:type="auto"/>
          </w:tcPr>
          <w:p w:rsidR="00FF3717" w:rsidRPr="00D146F4" w:rsidRDefault="00FF3717" w:rsidP="00C20ECE">
            <w:pPr>
              <w:pStyle w:val="CellBody"/>
              <w:rPr>
                <w:sz w:val="20"/>
              </w:rPr>
            </w:pPr>
            <w:proofErr w:type="spellStart"/>
            <w:r w:rsidRPr="00D146F4">
              <w:rPr>
                <w:sz w:val="20"/>
              </w:rPr>
              <w:t>QoS</w:t>
            </w:r>
            <w:proofErr w:type="spellEnd"/>
            <w:r w:rsidRPr="00D146F4">
              <w:rPr>
                <w:sz w:val="20"/>
              </w:rPr>
              <w:t xml:space="preserve"> methods</w:t>
            </w:r>
          </w:p>
        </w:tc>
        <w:tc>
          <w:tcPr>
            <w:tcW w:w="0" w:type="auto"/>
          </w:tcPr>
          <w:p w:rsidR="00FF3717" w:rsidRPr="00D146F4" w:rsidRDefault="00FF3717" w:rsidP="00C20ECE">
            <w:pPr>
              <w:pStyle w:val="CellBody"/>
              <w:rPr>
                <w:sz w:val="20"/>
              </w:rPr>
            </w:pPr>
            <w:proofErr w:type="spellStart"/>
            <w:r w:rsidRPr="00D146F4">
              <w:rPr>
                <w:sz w:val="20"/>
              </w:rPr>
              <w:t>QoS</w:t>
            </w:r>
            <w:proofErr w:type="spellEnd"/>
            <w:r w:rsidRPr="00D146F4">
              <w:rPr>
                <w:sz w:val="20"/>
              </w:rPr>
              <w:t xml:space="preserve"> differentiation (5 classes supported), and connection oriented </w:t>
            </w:r>
            <w:proofErr w:type="spellStart"/>
            <w:r w:rsidRPr="00D146F4">
              <w:rPr>
                <w:sz w:val="20"/>
              </w:rPr>
              <w:t>QoS</w:t>
            </w:r>
            <w:proofErr w:type="spellEnd"/>
            <w:r w:rsidRPr="00D146F4">
              <w:rPr>
                <w:sz w:val="20"/>
              </w:rPr>
              <w:t xml:space="preserve"> support</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Location awareness</w:t>
            </w:r>
          </w:p>
        </w:tc>
        <w:tc>
          <w:tcPr>
            <w:tcW w:w="0" w:type="auto"/>
          </w:tcPr>
          <w:p w:rsidR="00FF3717" w:rsidRPr="00D146F4" w:rsidRDefault="00FF3717" w:rsidP="00C20ECE">
            <w:pPr>
              <w:pStyle w:val="CellBody"/>
              <w:rPr>
                <w:sz w:val="20"/>
              </w:rPr>
            </w:pPr>
            <w:proofErr w:type="spellStart"/>
            <w:r w:rsidRPr="00D146F4">
              <w:rPr>
                <w:sz w:val="20"/>
              </w:rPr>
              <w:t>Geolocation</w:t>
            </w:r>
            <w:proofErr w:type="spellEnd"/>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AES128 - CCM, ECC and TLS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AES128 - CCM, ECC, EAP and TLS, replay protection through encryption, authentication as well as packet tagging.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Yes, PKMv2</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Rogue node detection</w:t>
            </w:r>
          </w:p>
        </w:tc>
        <w:tc>
          <w:tcPr>
            <w:tcW w:w="0" w:type="auto"/>
          </w:tcPr>
          <w:p w:rsidR="00FF3717" w:rsidRPr="00D146F4" w:rsidRDefault="00FF3717" w:rsidP="00C20ECE">
            <w:pPr>
              <w:pStyle w:val="CellBody"/>
              <w:rPr>
                <w:sz w:val="20"/>
              </w:rPr>
            </w:pPr>
            <w:r w:rsidRPr="00D146F4">
              <w:rPr>
                <w:sz w:val="20"/>
              </w:rPr>
              <w:t>Yes</w:t>
            </w:r>
          </w:p>
        </w:tc>
      </w:tr>
      <w:tr w:rsidR="00FF3717" w:rsidRPr="0011589F" w:rsidTr="00C20ECE">
        <w:trPr>
          <w:cantSplit/>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tcPr>
          <w:p w:rsidR="00FF3717" w:rsidRPr="00D146F4" w:rsidRDefault="00FF3717" w:rsidP="00C20ECE">
            <w:pPr>
              <w:pStyle w:val="CellBody"/>
              <w:rPr>
                <w:sz w:val="20"/>
                <w:lang w:val="fr-CH"/>
              </w:rPr>
            </w:pPr>
            <w:r w:rsidRPr="00D146F4">
              <w:rPr>
                <w:sz w:val="20"/>
                <w:lang w:val="fr-CH"/>
              </w:rPr>
              <w:t xml:space="preserve">48 bit unique </w:t>
            </w:r>
            <w:proofErr w:type="spellStart"/>
            <w:r w:rsidRPr="00D146F4">
              <w:rPr>
                <w:sz w:val="20"/>
                <w:lang w:val="fr-CH"/>
              </w:rPr>
              <w:t>device</w:t>
            </w:r>
            <w:proofErr w:type="spellEnd"/>
            <w:r w:rsidRPr="00D146F4">
              <w:rPr>
                <w:sz w:val="20"/>
                <w:lang w:val="fr-CH"/>
              </w:rPr>
              <w:t xml:space="preserve"> </w:t>
            </w:r>
            <w:proofErr w:type="gramStart"/>
            <w:r w:rsidRPr="00D146F4">
              <w:rPr>
                <w:sz w:val="20"/>
                <w:lang w:val="fr-CH"/>
              </w:rPr>
              <w:t>identifier</w:t>
            </w:r>
            <w:proofErr w:type="gramEnd"/>
            <w:r w:rsidRPr="00D146F4">
              <w:rPr>
                <w:sz w:val="20"/>
                <w:lang w:val="fr-CH"/>
              </w:rPr>
              <w:t xml:space="preserve">, X.509 </w:t>
            </w:r>
            <w:proofErr w:type="spellStart"/>
            <w:r w:rsidRPr="00D146F4">
              <w:rPr>
                <w:sz w:val="20"/>
                <w:lang w:val="fr-CH"/>
              </w:rPr>
              <w:t>certificate</w:t>
            </w:r>
            <w:proofErr w:type="spellEnd"/>
          </w:p>
        </w:tc>
      </w:tr>
    </w:tbl>
    <w:p w:rsidR="00FF3717" w:rsidRPr="00AB4EED" w:rsidRDefault="00FF3717" w:rsidP="00DF2E91">
      <w:pPr>
        <w:rPr>
          <w:rFonts w:eastAsia="Batang"/>
          <w:lang w:val="fr-CH" w:eastAsia="ko-KR"/>
        </w:rPr>
      </w:pPr>
    </w:p>
    <w:p w:rsidR="00FF3717" w:rsidRPr="00840552" w:rsidRDefault="00FF3717">
      <w:pPr>
        <w:tabs>
          <w:tab w:val="clear" w:pos="1134"/>
          <w:tab w:val="clear" w:pos="1871"/>
          <w:tab w:val="clear" w:pos="2268"/>
        </w:tabs>
        <w:overflowPunct/>
        <w:autoSpaceDE/>
        <w:autoSpaceDN/>
        <w:adjustRightInd/>
        <w:spacing w:before="0"/>
        <w:textAlignment w:val="auto"/>
        <w:rPr>
          <w:caps/>
          <w:sz w:val="28"/>
          <w:lang w:val="fr-CH"/>
        </w:rPr>
      </w:pPr>
      <w:r w:rsidRPr="00840552">
        <w:rPr>
          <w:lang w:val="fr-CH"/>
        </w:rPr>
        <w:br w:type="page"/>
      </w:r>
    </w:p>
    <w:p w:rsidR="00FF3717" w:rsidRPr="00D146F4" w:rsidRDefault="00FF3717" w:rsidP="00D146F4">
      <w:pPr>
        <w:pStyle w:val="AnnexNo"/>
      </w:pPr>
      <w:r w:rsidRPr="00D146F4">
        <w:lastRenderedPageBreak/>
        <w:t>Annex 2</w:t>
      </w:r>
    </w:p>
    <w:p w:rsidR="00FF3717" w:rsidRPr="00D146F4" w:rsidRDefault="00FF3717" w:rsidP="00D146F4">
      <w:pPr>
        <w:pStyle w:val="Annextitle"/>
        <w:rPr>
          <w:rFonts w:eastAsia="Batang"/>
        </w:rPr>
      </w:pPr>
      <w:r w:rsidRPr="00D146F4">
        <w:rPr>
          <w:rFonts w:eastAsia="Batang"/>
        </w:rPr>
        <w:t>Smart grid in North America</w:t>
      </w:r>
    </w:p>
    <w:p w:rsidR="00FF3717" w:rsidRPr="005404F3" w:rsidRDefault="00FF3717" w:rsidP="00D146F4">
      <w:pPr>
        <w:rPr>
          <w:rFonts w:eastAsia="Batang"/>
          <w:lang w:val="en-US"/>
        </w:rPr>
      </w:pPr>
      <w:r w:rsidRPr="005404F3">
        <w:rPr>
          <w:rFonts w:eastAsia="Batang"/>
          <w:lang w:val="en-US"/>
        </w:rPr>
        <w:t xml:space="preserve">In the United States and Canada, government agencies have recognized the real-time, high-capacity capabilities of a smart grid will enable utilities and end users to access the full economic and </w:t>
      </w:r>
      <w:r>
        <w:rPr>
          <w:rFonts w:eastAsia="Batang"/>
          <w:lang w:val="en-US"/>
        </w:rPr>
        <w:t>e</w:t>
      </w:r>
      <w:r w:rsidRPr="005404F3">
        <w:rPr>
          <w:rFonts w:eastAsia="Batang"/>
          <w:lang w:val="en-US"/>
        </w:rPr>
        <w:t>nvironmental benefits from renewable, especially distributed renewable, resources</w:t>
      </w:r>
      <w:r w:rsidRPr="005404F3">
        <w:rPr>
          <w:rFonts w:eastAsia="Batang"/>
          <w:position w:val="6"/>
          <w:sz w:val="18"/>
          <w:lang w:val="en-US"/>
        </w:rPr>
        <w:footnoteReference w:id="21"/>
      </w:r>
      <w:r w:rsidRPr="005404F3">
        <w:rPr>
          <w:rFonts w:eastAsia="Batang"/>
          <w:lang w:val="en-US"/>
        </w:rPr>
        <w:t>. Similarly, these capabilities are expected to unleash the potential benefits of dynamic rate structures and demand response applications that require the ability to interact with many thousands of devices in real time</w:t>
      </w:r>
      <w:r w:rsidRPr="005404F3">
        <w:rPr>
          <w:rFonts w:eastAsia="Batang"/>
          <w:position w:val="6"/>
          <w:sz w:val="18"/>
          <w:lang w:val="en-US"/>
        </w:rPr>
        <w:footnoteReference w:id="22"/>
      </w:r>
      <w:r w:rsidRPr="005404F3">
        <w:rPr>
          <w:rFonts w:eastAsia="Batang"/>
          <w:lang w:val="en-US"/>
        </w:rPr>
        <w:t xml:space="preserve">. </w:t>
      </w:r>
    </w:p>
    <w:p w:rsidR="00FF3717" w:rsidRPr="005404F3" w:rsidRDefault="00FF3717" w:rsidP="00DF2E91">
      <w:pPr>
        <w:rPr>
          <w:rFonts w:eastAsia="Batang"/>
          <w:lang w:val="en-US"/>
        </w:rPr>
      </w:pPr>
      <w:r w:rsidRPr="005404F3">
        <w:rPr>
          <w:rFonts w:eastAsia="Batang"/>
          <w:lang w:val="en-US"/>
        </w:rPr>
        <w:t>U.S. and Canadian authorities already acknowledge a fully integrated communication network as an integral part of a smart grid. For instance, the U.S. Department of Energy-sponsored modern grid initiative identified that “the implementation of integrated communications is a foundational need [of a smart grid], required by the other key technologies and essential to the modern power grid …”</w:t>
      </w:r>
      <w:r w:rsidRPr="005404F3">
        <w:rPr>
          <w:rFonts w:eastAsia="Batang"/>
          <w:position w:val="6"/>
          <w:sz w:val="18"/>
          <w:lang w:val="en-US"/>
        </w:rPr>
        <w:footnoteReference w:id="23"/>
      </w:r>
    </w:p>
    <w:p w:rsidR="00FF3717" w:rsidRPr="005404F3" w:rsidRDefault="00FF3717" w:rsidP="00DF2E91">
      <w:pPr>
        <w:rPr>
          <w:rFonts w:eastAsia="Batang"/>
          <w:lang w:val="en-US"/>
        </w:rPr>
      </w:pPr>
      <w:r w:rsidRPr="005404F3">
        <w:rPr>
          <w:rFonts w:eastAsia="Batang"/>
          <w:lang w:val="en-US"/>
        </w:rPr>
        <w:t>The Department goes on to say that “[h]</w:t>
      </w:r>
      <w:proofErr w:type="spellStart"/>
      <w:r w:rsidRPr="005404F3">
        <w:rPr>
          <w:rFonts w:eastAsia="Batang"/>
          <w:lang w:val="en-US"/>
        </w:rPr>
        <w:t>igh</w:t>
      </w:r>
      <w:proofErr w:type="spellEnd"/>
      <w:r w:rsidRPr="005404F3">
        <w:rPr>
          <w:rFonts w:eastAsia="Batang"/>
          <w:lang w:val="en-US"/>
        </w:rPr>
        <w:t>-speed, fully integrated, two-way communications technologies will allow much-needed real-time information and power exchange”</w:t>
      </w:r>
      <w:r w:rsidRPr="005404F3">
        <w:rPr>
          <w:rFonts w:eastAsia="Batang"/>
          <w:position w:val="6"/>
          <w:sz w:val="18"/>
          <w:lang w:val="en-US"/>
        </w:rPr>
        <w:footnoteReference w:id="24"/>
      </w:r>
      <w:r w:rsidRPr="005404F3">
        <w:rPr>
          <w:rFonts w:eastAsia="Batang"/>
          <w:lang w:val="en-US"/>
        </w:rPr>
        <w:t>.</w:t>
      </w:r>
    </w:p>
    <w:p w:rsidR="00FF3717" w:rsidRDefault="00FF3717">
      <w:pPr>
        <w:tabs>
          <w:tab w:val="clear" w:pos="1134"/>
          <w:tab w:val="clear" w:pos="1871"/>
          <w:tab w:val="clear" w:pos="2268"/>
        </w:tabs>
        <w:overflowPunct/>
        <w:autoSpaceDE/>
        <w:autoSpaceDN/>
        <w:adjustRightInd/>
        <w:spacing w:before="0"/>
        <w:textAlignment w:val="auto"/>
        <w:rPr>
          <w:rFonts w:eastAsia="Batang"/>
          <w:lang w:val="en-US"/>
        </w:rPr>
      </w:pPr>
      <w:r>
        <w:rPr>
          <w:rFonts w:eastAsia="Batang"/>
          <w:lang w:val="en-US"/>
        </w:rPr>
        <w:br w:type="page"/>
      </w:r>
    </w:p>
    <w:p w:rsidR="00FF3717" w:rsidRPr="005404F3" w:rsidRDefault="00FF3717" w:rsidP="00DF2E91">
      <w:pPr>
        <w:rPr>
          <w:rFonts w:eastAsia="Batang"/>
          <w:lang w:val="en-US"/>
        </w:rPr>
      </w:pPr>
      <w:r w:rsidRPr="005404F3">
        <w:rPr>
          <w:rFonts w:eastAsia="Batang"/>
          <w:lang w:val="en-US"/>
        </w:rPr>
        <w:lastRenderedPageBreak/>
        <w:t>Similar emphasis on advanced communications functionality has been put forth by state authorities</w:t>
      </w:r>
      <w:r w:rsidRPr="005404F3">
        <w:rPr>
          <w:rFonts w:eastAsia="Batang"/>
          <w:position w:val="6"/>
          <w:sz w:val="18"/>
          <w:lang w:val="en-US"/>
        </w:rPr>
        <w:footnoteReference w:id="25"/>
      </w:r>
      <w:r w:rsidRPr="005404F3">
        <w:rPr>
          <w:rFonts w:eastAsia="Batang"/>
          <w:lang w:val="en-US"/>
        </w:rPr>
        <w:t xml:space="preserve"> and other industry stakeholders. For example, the Ontario Smart Grid Forum recently stated that “communications technology is at the core of the smart grid. [Such technology] brings the data generated by meters, sensors, voltage controllers, mobile work units and a host of other devices on the grid to the computer systems and other equipment necessary to turn this data into actionable information”</w:t>
      </w:r>
      <w:r w:rsidRPr="005404F3">
        <w:rPr>
          <w:rFonts w:eastAsia="Batang"/>
          <w:position w:val="6"/>
          <w:sz w:val="18"/>
          <w:lang w:val="en-US"/>
        </w:rPr>
        <w:footnoteReference w:id="26"/>
      </w:r>
      <w:r w:rsidRPr="005404F3">
        <w:rPr>
          <w:rFonts w:eastAsia="Batang"/>
          <w:lang w:val="en-US"/>
        </w:rPr>
        <w:t>.</w:t>
      </w:r>
    </w:p>
    <w:p w:rsidR="00FF3717" w:rsidRPr="005404F3" w:rsidRDefault="00FF3717" w:rsidP="00DF2E91">
      <w:pPr>
        <w:tabs>
          <w:tab w:val="clear" w:pos="1134"/>
          <w:tab w:val="clear" w:pos="1871"/>
          <w:tab w:val="clear" w:pos="2268"/>
        </w:tabs>
        <w:overflowPunct/>
        <w:autoSpaceDE/>
        <w:autoSpaceDN/>
        <w:adjustRightInd/>
        <w:spacing w:before="0"/>
        <w:textAlignment w:val="auto"/>
        <w:rPr>
          <w:b/>
          <w:lang w:val="en-US"/>
        </w:rPr>
      </w:pPr>
      <w:r w:rsidRPr="005404F3">
        <w:rPr>
          <w:b/>
          <w:lang w:val="en-US"/>
        </w:rPr>
        <w:br w:type="page"/>
      </w:r>
    </w:p>
    <w:p w:rsidR="00FF3717" w:rsidRPr="005404F3" w:rsidRDefault="00FF3717" w:rsidP="00DF2E91">
      <w:pPr>
        <w:pStyle w:val="AnnexNo"/>
      </w:pPr>
      <w:r>
        <w:lastRenderedPageBreak/>
        <w:t>Annex 3</w:t>
      </w:r>
    </w:p>
    <w:p w:rsidR="00FF3717" w:rsidRPr="005404F3" w:rsidRDefault="00FF3717" w:rsidP="00DF2E91">
      <w:pPr>
        <w:pStyle w:val="Annextitle"/>
        <w:rPr>
          <w:rFonts w:eastAsia="Batang"/>
          <w:lang w:val="en-US"/>
        </w:rPr>
      </w:pPr>
      <w:r w:rsidRPr="005404F3">
        <w:rPr>
          <w:rFonts w:eastAsia="Batang"/>
          <w:lang w:val="en-US"/>
        </w:rPr>
        <w:t>Smart grid in Europe</w:t>
      </w:r>
    </w:p>
    <w:p w:rsidR="00FF3717" w:rsidRPr="005404F3" w:rsidRDefault="00FF3717" w:rsidP="00DF2E91">
      <w:pPr>
        <w:rPr>
          <w:rFonts w:eastAsia="Batang"/>
          <w:lang w:val="en-US"/>
        </w:rPr>
      </w:pPr>
      <w:r w:rsidRPr="005404F3">
        <w:rPr>
          <w:rFonts w:eastAsia="Batang"/>
          <w:lang w:val="en-US"/>
        </w:rPr>
        <w:t>Extensive European expertise and resources have been devoted to understanding and promoting smart grids as a solution to the challenges that Europe faces in terms of climate change and energy efficiency, including all of the following initiatives:</w:t>
      </w:r>
    </w:p>
    <w:p w:rsidR="00FF3717" w:rsidRPr="005404F3" w:rsidRDefault="00FF3717" w:rsidP="00DF2E91">
      <w:pPr>
        <w:tabs>
          <w:tab w:val="clear" w:pos="2268"/>
          <w:tab w:val="left" w:pos="2608"/>
          <w:tab w:val="left" w:pos="3345"/>
        </w:tabs>
        <w:ind w:left="1134" w:hanging="1134"/>
        <w:rPr>
          <w:rFonts w:eastAsia="Batang"/>
          <w:lang w:val="en-US"/>
        </w:rPr>
      </w:pPr>
      <w:r w:rsidRPr="005404F3">
        <w:rPr>
          <w:rFonts w:eastAsia="Batang"/>
          <w:b/>
          <w:lang w:val="en-US"/>
        </w:rPr>
        <w:t>–</w:t>
      </w:r>
      <w:r w:rsidRPr="005404F3">
        <w:rPr>
          <w:rFonts w:eastAsia="Batang"/>
          <w:b/>
          <w:lang w:val="en-US"/>
        </w:rPr>
        <w:tab/>
        <w:t>January 2008, Fiona Hall MEP Report “Action plan for energy efficiency: realizing the potential”</w:t>
      </w:r>
      <w:r w:rsidRPr="005404F3">
        <w:rPr>
          <w:rFonts w:eastAsia="Batang"/>
          <w:bCs/>
          <w:vertAlign w:val="superscript"/>
          <w:lang w:val="en-US"/>
        </w:rPr>
        <w:footnoteReference w:id="27"/>
      </w:r>
      <w:r w:rsidRPr="005404F3">
        <w:rPr>
          <w:rFonts w:eastAsia="Batang"/>
          <w:lang w:val="en-US"/>
        </w:rPr>
        <w:t>Report recognizes the importance of information and communication technologies to help generate additional productivity gains beyond the EU’s 20% target and considers that “</w:t>
      </w:r>
      <w:r w:rsidRPr="005404F3">
        <w:rPr>
          <w:rFonts w:eastAsia="Batang"/>
          <w:i/>
          <w:lang w:val="en-US"/>
        </w:rPr>
        <w:t>certain technologies such as smart grid technology … should … be the subject of effective policy recommendations</w:t>
      </w:r>
      <w:r w:rsidRPr="005404F3">
        <w:rPr>
          <w:rFonts w:eastAsia="Batang"/>
          <w:lang w:val="en-US"/>
        </w:rPr>
        <w:t xml:space="preserve">”. </w:t>
      </w:r>
    </w:p>
    <w:p w:rsidR="00FF3717" w:rsidRPr="005404F3" w:rsidRDefault="00FF3717" w:rsidP="00DF2E91">
      <w:pPr>
        <w:tabs>
          <w:tab w:val="clear" w:pos="2268"/>
          <w:tab w:val="left" w:pos="2608"/>
          <w:tab w:val="left" w:pos="3345"/>
        </w:tabs>
        <w:ind w:left="1134" w:hanging="1134"/>
        <w:rPr>
          <w:rFonts w:eastAsia="Batang"/>
          <w:i/>
          <w:iCs/>
          <w:lang w:val="en-US"/>
        </w:rPr>
      </w:pPr>
      <w:r w:rsidRPr="005404F3">
        <w:rPr>
          <w:rFonts w:eastAsia="Batang"/>
          <w:b/>
          <w:lang w:val="en-US"/>
        </w:rPr>
        <w:t>–</w:t>
      </w:r>
      <w:r w:rsidRPr="005404F3">
        <w:rPr>
          <w:rFonts w:eastAsia="Batang"/>
          <w:b/>
          <w:lang w:val="en-US"/>
        </w:rPr>
        <w:tab/>
        <w:t>June 2008, European Parliament (first reading) on the Directive on common rules for the internal market in electricity</w:t>
      </w:r>
      <w:r w:rsidRPr="005404F3">
        <w:rPr>
          <w:rFonts w:eastAsia="Batang"/>
          <w:bCs/>
          <w:position w:val="6"/>
          <w:sz w:val="18"/>
          <w:lang w:val="en-US"/>
        </w:rPr>
        <w:footnoteReference w:id="28"/>
      </w:r>
      <w:r w:rsidRPr="005404F3">
        <w:rPr>
          <w:rFonts w:eastAsia="Batang"/>
          <w:lang w:val="en-US"/>
        </w:rPr>
        <w:t xml:space="preserve">advocates </w:t>
      </w:r>
      <w:proofErr w:type="spellStart"/>
      <w:r w:rsidRPr="005404F3">
        <w:rPr>
          <w:rFonts w:eastAsia="Batang"/>
          <w:lang w:val="en-US"/>
        </w:rPr>
        <w:t>that</w:t>
      </w:r>
      <w:r w:rsidRPr="005404F3">
        <w:rPr>
          <w:rFonts w:eastAsia="Batang"/>
          <w:bCs/>
          <w:lang w:val="en-US"/>
        </w:rPr>
        <w:t>“</w:t>
      </w:r>
      <w:r w:rsidRPr="005404F3">
        <w:rPr>
          <w:rFonts w:eastAsia="Batang"/>
          <w:i/>
          <w:iCs/>
          <w:lang w:val="en-US"/>
        </w:rPr>
        <w:t>pricing</w:t>
      </w:r>
      <w:proofErr w:type="spellEnd"/>
      <w:r w:rsidRPr="005404F3">
        <w:rPr>
          <w:rFonts w:eastAsia="Batang"/>
          <w:i/>
          <w:iCs/>
          <w:lang w:val="en-US"/>
        </w:rPr>
        <w:t xml:space="preserve"> formulas, combined with the introduction of </w:t>
      </w:r>
      <w:r w:rsidRPr="005404F3">
        <w:rPr>
          <w:rFonts w:eastAsia="Batang"/>
          <w:b/>
          <w:i/>
          <w:iCs/>
          <w:lang w:val="en-US"/>
        </w:rPr>
        <w:t xml:space="preserve">smart </w:t>
      </w:r>
      <w:proofErr w:type="spellStart"/>
      <w:r w:rsidRPr="005404F3">
        <w:rPr>
          <w:rFonts w:eastAsia="Batang"/>
          <w:b/>
          <w:i/>
          <w:iCs/>
          <w:lang w:val="en-US"/>
        </w:rPr>
        <w:t>metres</w:t>
      </w:r>
      <w:proofErr w:type="spellEnd"/>
      <w:r w:rsidRPr="005404F3">
        <w:rPr>
          <w:rFonts w:eastAsia="Batang"/>
          <w:b/>
          <w:i/>
          <w:iCs/>
          <w:lang w:val="en-US"/>
        </w:rPr>
        <w:t xml:space="preserve"> and grids</w:t>
      </w:r>
      <w:r w:rsidRPr="005404F3">
        <w:rPr>
          <w:rFonts w:eastAsia="Batang"/>
          <w:i/>
          <w:iCs/>
          <w:lang w:val="en-US"/>
        </w:rPr>
        <w:t xml:space="preserve">, shall promote energy efficiency </w:t>
      </w:r>
      <w:proofErr w:type="spellStart"/>
      <w:r w:rsidRPr="005404F3">
        <w:rPr>
          <w:rFonts w:eastAsia="Batang"/>
          <w:i/>
          <w:iCs/>
          <w:lang w:val="en-US"/>
        </w:rPr>
        <w:t>behaviour</w:t>
      </w:r>
      <w:proofErr w:type="spellEnd"/>
      <w:r w:rsidRPr="005404F3">
        <w:rPr>
          <w:rFonts w:eastAsia="Batang"/>
          <w:i/>
          <w:iCs/>
          <w:lang w:val="en-US"/>
        </w:rPr>
        <w:t xml:space="preserve"> and the lowest possible costs for household customers, in particular households suffering energy poverty.”</w:t>
      </w:r>
    </w:p>
    <w:p w:rsidR="00FF3717" w:rsidRPr="005404F3" w:rsidRDefault="00FF3717" w:rsidP="008544FF">
      <w:pPr>
        <w:tabs>
          <w:tab w:val="clear" w:pos="2268"/>
          <w:tab w:val="left" w:pos="2608"/>
          <w:tab w:val="left" w:pos="3345"/>
        </w:tabs>
        <w:ind w:left="1134" w:hanging="1134"/>
        <w:rPr>
          <w:rFonts w:eastAsia="Batang"/>
          <w:lang w:val="en-US"/>
        </w:rPr>
      </w:pPr>
      <w:r w:rsidRPr="005404F3">
        <w:rPr>
          <w:rFonts w:eastAsia="Batang"/>
          <w:b/>
          <w:lang w:val="en-US"/>
        </w:rPr>
        <w:t>–</w:t>
      </w:r>
      <w:r w:rsidRPr="005404F3">
        <w:rPr>
          <w:rFonts w:eastAsia="Batang"/>
          <w:b/>
          <w:lang w:val="en-US"/>
        </w:rPr>
        <w:tab/>
      </w:r>
      <w:r w:rsidRPr="005404F3">
        <w:rPr>
          <w:rFonts w:eastAsia="Batang"/>
          <w:lang w:val="en-US"/>
        </w:rPr>
        <w:t>The</w:t>
      </w:r>
      <w:r w:rsidRPr="005404F3">
        <w:rPr>
          <w:rFonts w:eastAsia="Batang"/>
          <w:b/>
          <w:lang w:val="en-US"/>
        </w:rPr>
        <w:t xml:space="preserve"> Smart Grid European Technology Platform</w:t>
      </w:r>
      <w:r w:rsidRPr="005404F3">
        <w:rPr>
          <w:rFonts w:eastAsia="Batang"/>
          <w:bCs/>
          <w:position w:val="6"/>
          <w:sz w:val="18"/>
          <w:lang w:val="en-US"/>
        </w:rPr>
        <w:footnoteReference w:id="29"/>
      </w:r>
      <w:r w:rsidRPr="005404F3">
        <w:rPr>
          <w:rFonts w:eastAsia="Batang"/>
          <w:lang w:val="en-US"/>
        </w:rPr>
        <w:t xml:space="preserve">works to “formulate and promote a vision for the development of European electricity networks looking towards 2020”, and in particular looks at how advanced ICT can help electricity networks become flexible, accessible, reliable and economic in line with changing European needs. </w:t>
      </w:r>
    </w:p>
    <w:p w:rsidR="00FF3717" w:rsidRPr="005404F3" w:rsidRDefault="00FF3717" w:rsidP="008544FF">
      <w:pPr>
        <w:tabs>
          <w:tab w:val="clear" w:pos="2268"/>
          <w:tab w:val="left" w:pos="2608"/>
          <w:tab w:val="left" w:pos="3345"/>
        </w:tabs>
        <w:ind w:left="1134" w:hanging="1134"/>
        <w:rPr>
          <w:rFonts w:eastAsia="Batang"/>
          <w:iCs/>
          <w:lang w:val="en-US"/>
        </w:rPr>
      </w:pPr>
      <w:r w:rsidRPr="005404F3">
        <w:rPr>
          <w:rFonts w:eastAsia="Batang"/>
          <w:b/>
          <w:lang w:val="en-US"/>
        </w:rPr>
        <w:t>–</w:t>
      </w:r>
      <w:r w:rsidRPr="005404F3">
        <w:rPr>
          <w:rFonts w:eastAsia="Batang"/>
          <w:b/>
          <w:lang w:val="en-US"/>
        </w:rPr>
        <w:tab/>
      </w:r>
      <w:r w:rsidRPr="005404F3">
        <w:rPr>
          <w:rFonts w:eastAsia="Batang"/>
          <w:lang w:val="en-US"/>
        </w:rPr>
        <w:t>The</w:t>
      </w:r>
      <w:r w:rsidRPr="005404F3">
        <w:rPr>
          <w:rFonts w:eastAsia="Batang"/>
          <w:b/>
          <w:lang w:val="en-US"/>
        </w:rPr>
        <w:t xml:space="preserve"> Address </w:t>
      </w:r>
      <w:proofErr w:type="gramStart"/>
      <w:r w:rsidRPr="005404F3">
        <w:rPr>
          <w:rFonts w:eastAsia="Batang"/>
          <w:b/>
          <w:lang w:val="en-US"/>
        </w:rPr>
        <w:t>project</w:t>
      </w:r>
      <w:proofErr w:type="gramEnd"/>
      <w:r w:rsidRPr="005404F3">
        <w:rPr>
          <w:rFonts w:eastAsia="Batang"/>
          <w:bCs/>
          <w:vertAlign w:val="superscript"/>
          <w:lang w:val="en-US"/>
        </w:rPr>
        <w:footnoteReference w:id="30"/>
      </w:r>
      <w:r w:rsidRPr="005404F3">
        <w:rPr>
          <w:rFonts w:eastAsia="Batang"/>
          <w:lang w:val="en-US"/>
        </w:rPr>
        <w:t>(</w:t>
      </w:r>
      <w:r w:rsidRPr="005404F3">
        <w:rPr>
          <w:rFonts w:eastAsia="Batang"/>
          <w:iCs/>
          <w:lang w:val="en-US"/>
        </w:rPr>
        <w:t>Active distribution networks with full integration of demand and distributed energy resources) is an EU-funded project which aims to deliver a comprehensive commercial and technical framework for the development of “active demand” in the smart grids of the future. ADDRESS combines 25 partners from 11 European countries spanning the entire electricity supply chain. PLT is a significant component of the projects underway pursuant to Address</w:t>
      </w:r>
      <w:r w:rsidRPr="005404F3">
        <w:rPr>
          <w:rFonts w:eastAsia="Batang"/>
          <w:iCs/>
          <w:position w:val="6"/>
          <w:sz w:val="18"/>
          <w:lang w:val="en-US"/>
        </w:rPr>
        <w:footnoteReference w:id="31"/>
      </w:r>
      <w:r w:rsidRPr="005404F3">
        <w:rPr>
          <w:rFonts w:eastAsia="Batang"/>
          <w:iCs/>
          <w:lang w:val="en-US"/>
        </w:rPr>
        <w:t>.</w:t>
      </w:r>
    </w:p>
    <w:p w:rsidR="00FF3717" w:rsidRPr="005404F3" w:rsidRDefault="00FF3717" w:rsidP="00DF2E91">
      <w:pPr>
        <w:pStyle w:val="Heading2"/>
        <w:rPr>
          <w:rFonts w:eastAsia="Batang"/>
          <w:lang w:val="en-US"/>
        </w:rPr>
      </w:pPr>
      <w:r>
        <w:rPr>
          <w:rFonts w:eastAsia="Batang"/>
          <w:lang w:val="en-US"/>
        </w:rPr>
        <w:lastRenderedPageBreak/>
        <w:t>A3</w:t>
      </w:r>
      <w:r w:rsidRPr="005404F3">
        <w:rPr>
          <w:rFonts w:eastAsia="Batang"/>
          <w:lang w:val="en-US"/>
        </w:rPr>
        <w:t>.1</w:t>
      </w:r>
      <w:r w:rsidRPr="005404F3">
        <w:rPr>
          <w:rFonts w:eastAsia="Batang"/>
          <w:lang w:val="en-US"/>
        </w:rPr>
        <w:tab/>
        <w:t>European activities in some Member States</w:t>
      </w:r>
      <w:r w:rsidRPr="005404F3">
        <w:rPr>
          <w:rFonts w:eastAsia="Batang"/>
          <w:iCs/>
          <w:position w:val="6"/>
          <w:sz w:val="18"/>
          <w:lang w:val="en-US"/>
        </w:rPr>
        <w:footnoteReference w:id="32"/>
      </w:r>
    </w:p>
    <w:p w:rsidR="00FF3717" w:rsidRPr="005404F3" w:rsidRDefault="00FF3717" w:rsidP="00DF2E91">
      <w:pPr>
        <w:pStyle w:val="Heading3"/>
        <w:rPr>
          <w:rFonts w:eastAsia="Batang"/>
          <w:lang w:val="en-US"/>
        </w:rPr>
      </w:pPr>
      <w:r>
        <w:rPr>
          <w:rFonts w:eastAsia="Batang"/>
          <w:lang w:val="en-US"/>
        </w:rPr>
        <w:t>A3</w:t>
      </w:r>
      <w:r w:rsidRPr="005404F3">
        <w:rPr>
          <w:rFonts w:eastAsia="Batang"/>
          <w:lang w:val="en-US"/>
        </w:rPr>
        <w:t>.1.1</w:t>
      </w:r>
      <w:r w:rsidRPr="005404F3">
        <w:rPr>
          <w:rFonts w:eastAsia="Batang"/>
          <w:lang w:val="en-US"/>
        </w:rPr>
        <w:tab/>
        <w:t>The European Industrial Initiative on electricity grids</w:t>
      </w:r>
    </w:p>
    <w:p w:rsidR="00FF3717" w:rsidRPr="005404F3" w:rsidRDefault="00FF3717" w:rsidP="00DF2E91">
      <w:pPr>
        <w:rPr>
          <w:rFonts w:eastAsia="Batang"/>
          <w:lang w:val="en-US"/>
        </w:rPr>
      </w:pPr>
      <w:r w:rsidRPr="005404F3">
        <w:rPr>
          <w:rFonts w:eastAsia="Batang"/>
          <w:lang w:val="en-US"/>
        </w:rPr>
        <w:t>The European Industrial Initiative on electricity grids</w:t>
      </w:r>
      <w:r w:rsidRPr="005404F3">
        <w:rPr>
          <w:rFonts w:eastAsia="Batang"/>
          <w:position w:val="6"/>
          <w:sz w:val="18"/>
          <w:lang w:val="en-US"/>
        </w:rPr>
        <w:footnoteReference w:id="33"/>
      </w:r>
      <w:r w:rsidRPr="005404F3">
        <w:rPr>
          <w:rFonts w:eastAsia="Batang"/>
          <w:lang w:val="en-US"/>
        </w:rPr>
        <w:t xml:space="preserve"> is launched by the European Commission within the European Strategic Energy Technology (SET) Plan.</w:t>
      </w:r>
    </w:p>
    <w:p w:rsidR="00FF3717" w:rsidRPr="005404F3" w:rsidRDefault="00FF3717" w:rsidP="00DF2E91">
      <w:pPr>
        <w:rPr>
          <w:rFonts w:eastAsia="Batang"/>
          <w:lang w:val="en-US"/>
        </w:rPr>
      </w:pPr>
      <w:r w:rsidRPr="005404F3">
        <w:rPr>
          <w:rFonts w:eastAsia="Batang"/>
          <w:lang w:val="en-US"/>
        </w:rPr>
        <w:t>The SET-Plan was proposed by the European Commission’s General Directorates for Energy and for Research on 22 November 2007 with the aim to accelerate the availability of new energy technologies and to create a long term EU framework for ene</w:t>
      </w:r>
      <w:r>
        <w:rPr>
          <w:rFonts w:eastAsia="Batang"/>
          <w:lang w:val="en-US"/>
        </w:rPr>
        <w:t>rgy technology development. The </w:t>
      </w:r>
      <w:r w:rsidRPr="005404F3">
        <w:rPr>
          <w:rFonts w:eastAsia="Batang"/>
          <w:lang w:val="en-US"/>
        </w:rPr>
        <w:t xml:space="preserve">SET-Plan brings together the coordination of the European Commission, the research capacities of the major European institutes and universities, the engagement of European industry and the commitment of the Member States. One of two challenges addressed by the SET-Plan is mobilizing additional financial resources, for research and related infrastructures, industrial-scale demonstration and market replication projects. In the SET-Plan communication, the Commission informed about the increased budgets of the Seventh Framework </w:t>
      </w:r>
      <w:proofErr w:type="spellStart"/>
      <w:r w:rsidRPr="005404F3">
        <w:rPr>
          <w:rFonts w:eastAsia="Batang"/>
          <w:lang w:val="en-US"/>
        </w:rPr>
        <w:t>Programme</w:t>
      </w:r>
      <w:proofErr w:type="spellEnd"/>
      <w:r w:rsidRPr="005404F3">
        <w:rPr>
          <w:rFonts w:eastAsia="Batang"/>
          <w:lang w:val="en-US"/>
        </w:rPr>
        <w:t xml:space="preserve"> of the European Communities (2007-2013), as well as the Intelligent Energy Europe </w:t>
      </w:r>
      <w:proofErr w:type="spellStart"/>
      <w:r w:rsidRPr="005404F3">
        <w:rPr>
          <w:rFonts w:eastAsia="Batang"/>
          <w:lang w:val="en-US"/>
        </w:rPr>
        <w:t>Programme</w:t>
      </w:r>
      <w:proofErr w:type="spellEnd"/>
      <w:r w:rsidRPr="005404F3">
        <w:rPr>
          <w:rFonts w:eastAsia="Batang"/>
          <w:lang w:val="en-US"/>
        </w:rPr>
        <w:t xml:space="preserve">. </w:t>
      </w:r>
    </w:p>
    <w:p w:rsidR="00FF3717" w:rsidRPr="005404F3" w:rsidRDefault="00FF3717" w:rsidP="00DF2E91">
      <w:pPr>
        <w:rPr>
          <w:rFonts w:eastAsia="Batang"/>
          <w:lang w:val="en-US"/>
        </w:rPr>
      </w:pPr>
      <w:r w:rsidRPr="005404F3">
        <w:rPr>
          <w:rFonts w:eastAsia="Batang"/>
          <w:lang w:val="en-US"/>
        </w:rPr>
        <w:t xml:space="preserve">The average annual budget dedicated to energy research (EC and </w:t>
      </w:r>
      <w:proofErr w:type="spellStart"/>
      <w:r w:rsidRPr="005404F3">
        <w:rPr>
          <w:rFonts w:eastAsia="Batang"/>
          <w:lang w:val="en-US"/>
        </w:rPr>
        <w:t>Euratom</w:t>
      </w:r>
      <w:proofErr w:type="spellEnd"/>
      <w:r w:rsidRPr="005404F3">
        <w:rPr>
          <w:rFonts w:eastAsia="Batang"/>
          <w:lang w:val="en-US"/>
        </w:rPr>
        <w:t xml:space="preserve">) will be €886 million, compared to €574 million in the previous </w:t>
      </w:r>
      <w:proofErr w:type="spellStart"/>
      <w:r w:rsidRPr="005404F3">
        <w:rPr>
          <w:rFonts w:eastAsia="Batang"/>
          <w:lang w:val="en-US"/>
        </w:rPr>
        <w:t>programmes</w:t>
      </w:r>
      <w:proofErr w:type="spellEnd"/>
      <w:r w:rsidRPr="005404F3">
        <w:rPr>
          <w:rFonts w:eastAsia="Batang"/>
          <w:position w:val="6"/>
          <w:sz w:val="18"/>
          <w:lang w:val="en-US"/>
        </w:rPr>
        <w:footnoteReference w:id="34"/>
      </w:r>
      <w:r w:rsidRPr="005404F3">
        <w:rPr>
          <w:rFonts w:eastAsia="Batang"/>
          <w:lang w:val="en-US"/>
        </w:rPr>
        <w:t xml:space="preserve">. The average annual budget dedicated to the Intelligent Energy Europe </w:t>
      </w:r>
      <w:proofErr w:type="spellStart"/>
      <w:r w:rsidRPr="005404F3">
        <w:rPr>
          <w:rFonts w:eastAsia="Batang"/>
          <w:lang w:val="en-US"/>
        </w:rPr>
        <w:t>Programme</w:t>
      </w:r>
      <w:proofErr w:type="spellEnd"/>
      <w:r w:rsidRPr="005404F3">
        <w:rPr>
          <w:rFonts w:eastAsia="Batang"/>
          <w:lang w:val="en-US"/>
        </w:rPr>
        <w:t xml:space="preserve"> will be €100 million, doubling previous values.</w:t>
      </w:r>
    </w:p>
    <w:p w:rsidR="00FF3717" w:rsidRPr="005404F3" w:rsidRDefault="00FF3717" w:rsidP="00DF2E91">
      <w:pPr>
        <w:rPr>
          <w:rFonts w:eastAsia="Batang"/>
          <w:lang w:val="en-US"/>
        </w:rPr>
      </w:pPr>
      <w:r w:rsidRPr="005404F3">
        <w:rPr>
          <w:rFonts w:eastAsia="Batang"/>
          <w:lang w:val="en-US"/>
        </w:rPr>
        <w:t>To engage the European industry, the European Commission proposed to launch in spring 2009 six European Industrial Initiatives (EII) in the areas of wind; solar; bio-energy; CO</w:t>
      </w:r>
      <w:r w:rsidRPr="005404F3">
        <w:rPr>
          <w:rFonts w:eastAsia="Batang"/>
          <w:vertAlign w:val="subscript"/>
          <w:lang w:val="en-US"/>
        </w:rPr>
        <w:t>2</w:t>
      </w:r>
      <w:r w:rsidRPr="005404F3">
        <w:rPr>
          <w:rFonts w:eastAsia="Batang"/>
          <w:lang w:val="en-US"/>
        </w:rPr>
        <w:t xml:space="preserve"> capture, transport and storage; electricity grids and nuclear fission. EIIs are devoted to strengthen energy research and innovation, to accelerate deployment of technologies </w:t>
      </w:r>
      <w:r>
        <w:rPr>
          <w:rFonts w:eastAsia="Batang"/>
          <w:lang w:val="en-US"/>
        </w:rPr>
        <w:t>and to progress beyond business</w:t>
      </w:r>
      <w:r>
        <w:rPr>
          <w:rFonts w:eastAsia="Batang"/>
          <w:lang w:val="en-US"/>
        </w:rPr>
        <w:noBreakHyphen/>
      </w:r>
      <w:r w:rsidRPr="005404F3">
        <w:rPr>
          <w:rFonts w:eastAsia="Batang"/>
          <w:lang w:val="en-US"/>
        </w:rPr>
        <w:t>as-usual approach. EIIs bring together appropriate resources and actors in industrial sectors, in which sharing of risks, public-private partnerships and financing at European level gives additional value.</w:t>
      </w:r>
    </w:p>
    <w:p w:rsidR="00FF3717" w:rsidRDefault="00FF3717" w:rsidP="00DF2E91">
      <w:pPr>
        <w:rPr>
          <w:rFonts w:eastAsia="Batang"/>
          <w:lang w:val="en-US"/>
        </w:rPr>
      </w:pPr>
      <w:r>
        <w:rPr>
          <w:rFonts w:eastAsia="Batang"/>
          <w:lang w:val="en-US"/>
        </w:rPr>
        <w:br w:type="page"/>
      </w:r>
    </w:p>
    <w:p w:rsidR="00FF3717" w:rsidRPr="005404F3" w:rsidRDefault="00FF3717" w:rsidP="00DF2E91">
      <w:pPr>
        <w:rPr>
          <w:rFonts w:eastAsia="Batang"/>
          <w:lang w:val="en-US"/>
        </w:rPr>
      </w:pPr>
      <w:r w:rsidRPr="005404F3">
        <w:rPr>
          <w:rFonts w:eastAsia="Batang"/>
          <w:lang w:val="en-US"/>
        </w:rPr>
        <w:lastRenderedPageBreak/>
        <w:t xml:space="preserve">The EII on electricity grids is expected to focus on the development of the smart electricity system, including storage, and on the creation of a European Centre to implement a research </w:t>
      </w:r>
      <w:proofErr w:type="spellStart"/>
      <w:r w:rsidRPr="005404F3">
        <w:rPr>
          <w:rFonts w:eastAsia="Batang"/>
          <w:lang w:val="en-US"/>
        </w:rPr>
        <w:t>programme</w:t>
      </w:r>
      <w:proofErr w:type="spellEnd"/>
      <w:r w:rsidRPr="005404F3">
        <w:rPr>
          <w:rFonts w:eastAsia="Batang"/>
          <w:lang w:val="en-US"/>
        </w:rPr>
        <w:t xml:space="preserve"> for the European transmission network</w:t>
      </w:r>
      <w:r w:rsidRPr="005404F3">
        <w:rPr>
          <w:rFonts w:eastAsia="Batang"/>
          <w:position w:val="6"/>
          <w:sz w:val="18"/>
          <w:lang w:val="en-US"/>
        </w:rPr>
        <w:footnoteReference w:id="35"/>
      </w:r>
      <w:r w:rsidRPr="005404F3">
        <w:rPr>
          <w:rFonts w:eastAsia="Batang"/>
          <w:lang w:val="en-US"/>
        </w:rPr>
        <w:t>, with the final objective to enable a single, smart European electricity grid able to accommodate the massive integration of renewable and decentralized energy sources</w:t>
      </w:r>
      <w:r w:rsidRPr="005404F3">
        <w:rPr>
          <w:rFonts w:eastAsia="Batang"/>
          <w:position w:val="6"/>
          <w:sz w:val="18"/>
          <w:lang w:val="en-US"/>
        </w:rPr>
        <w:footnoteReference w:id="36"/>
      </w:r>
      <w:r w:rsidRPr="005404F3">
        <w:rPr>
          <w:rFonts w:eastAsia="Batang"/>
          <w:lang w:val="en-US"/>
        </w:rPr>
        <w:t>. As for other European Industrial Initiatives, EII on electricity grids shall have measurable objectives in terms of cost reduction or improved performance.</w:t>
      </w:r>
    </w:p>
    <w:p w:rsidR="00FF3717" w:rsidRPr="005404F3" w:rsidRDefault="00FF3717" w:rsidP="00DF2E91">
      <w:pPr>
        <w:pStyle w:val="Heading3"/>
        <w:rPr>
          <w:rFonts w:eastAsia="Batang"/>
          <w:lang w:val="en-US"/>
        </w:rPr>
      </w:pPr>
      <w:r>
        <w:rPr>
          <w:rFonts w:eastAsia="Batang"/>
          <w:lang w:val="en-US"/>
        </w:rPr>
        <w:t>A3</w:t>
      </w:r>
      <w:r w:rsidRPr="005404F3">
        <w:rPr>
          <w:rFonts w:eastAsia="Batang"/>
          <w:lang w:val="en-US"/>
        </w:rPr>
        <w:t>.1.2</w:t>
      </w:r>
      <w:r w:rsidRPr="005404F3">
        <w:rPr>
          <w:rFonts w:eastAsia="Batang"/>
          <w:lang w:val="en-US"/>
        </w:rPr>
        <w:tab/>
        <w:t>National technology platform – smart grids Germany</w:t>
      </w:r>
    </w:p>
    <w:p w:rsidR="00FF3717" w:rsidRPr="005404F3" w:rsidRDefault="00FF3717" w:rsidP="00DF2E91">
      <w:pPr>
        <w:outlineLvl w:val="0"/>
        <w:rPr>
          <w:rFonts w:eastAsia="Batang"/>
          <w:color w:val="000000"/>
          <w:szCs w:val="24"/>
          <w:lang w:val="en-US"/>
        </w:rPr>
      </w:pPr>
      <w:r w:rsidRPr="005404F3">
        <w:rPr>
          <w:rFonts w:eastAsia="Batang"/>
          <w:color w:val="000000"/>
          <w:szCs w:val="24"/>
          <w:lang w:val="en-US"/>
        </w:rPr>
        <w:t>“E-Energy: ICT-based Energy System of the Future</w:t>
      </w:r>
      <w:r w:rsidRPr="005404F3">
        <w:rPr>
          <w:rFonts w:eastAsia="Batang"/>
          <w:color w:val="000000"/>
          <w:position w:val="6"/>
          <w:sz w:val="18"/>
          <w:szCs w:val="24"/>
          <w:lang w:val="en-US"/>
        </w:rPr>
        <w:footnoteReference w:id="37"/>
      </w:r>
      <w:r w:rsidRPr="005404F3">
        <w:rPr>
          <w:rFonts w:eastAsia="Batang"/>
          <w:color w:val="000000"/>
          <w:szCs w:val="24"/>
          <w:lang w:val="en-US"/>
        </w:rPr>
        <w:t>“is a new support and funding priority and part of the technology policy of the Federal Government. Just li</w:t>
      </w:r>
      <w:r>
        <w:rPr>
          <w:rFonts w:eastAsia="Batang"/>
          <w:color w:val="000000"/>
          <w:szCs w:val="24"/>
          <w:lang w:val="en-US"/>
        </w:rPr>
        <w:t xml:space="preserve">ke the terms “E-Commerce” or </w:t>
      </w:r>
      <w:r>
        <w:rPr>
          <w:rFonts w:eastAsia="Batang"/>
          <w:color w:val="000000"/>
          <w:szCs w:val="24"/>
          <w:lang w:val="en-US"/>
        </w:rPr>
        <w:br/>
        <w:t>“E-</w:t>
      </w:r>
      <w:r w:rsidRPr="005404F3">
        <w:rPr>
          <w:rFonts w:eastAsia="Batang"/>
          <w:color w:val="000000"/>
          <w:szCs w:val="24"/>
          <w:lang w:val="en-US"/>
        </w:rPr>
        <w:t>Government”, the abbreviation “E-Energy” stands for the comprehensive digital interconnection and computer-based control and monitoring of the entire energy supply system.</w:t>
      </w:r>
    </w:p>
    <w:p w:rsidR="00FF3717" w:rsidRPr="005404F3" w:rsidRDefault="00FF3717" w:rsidP="00DF2E91">
      <w:pPr>
        <w:rPr>
          <w:rFonts w:eastAsia="Batang"/>
          <w:lang w:val="en-US"/>
        </w:rPr>
      </w:pPr>
      <w:r w:rsidRPr="005404F3">
        <w:rPr>
          <w:rFonts w:eastAsia="Batang"/>
          <w:lang w:val="en-US"/>
        </w:rPr>
        <w:t>It was decided that the electricity sector would be the first area addressed by the project, as the challenges with regard to real-time interaction and computer intelligence are particularly high due to electricity's limited ability to be stored. The primary goal of E-Energy is to create E-Energy model regions that demonstrate how the tremendous potential for optimization presented by information and communication technologies (ICT) can best be tapped to achieve greater efficiency, supply security and environmental compatibility (cornerstones of energy and climate policy) in power supply, and how, in turn, new jobs and markets can be developed. What is particularly innovative about this project is that integrative ICT system concepts, which optimize the efficiency, supply security and environmental compatibility of the entire electricity supply system all along the chain - from generation and transport to distribution and consumption - are developed and tested in real-time in regional E-Energy model projects.</w:t>
      </w:r>
    </w:p>
    <w:p w:rsidR="00FF3717" w:rsidRPr="005404F3" w:rsidRDefault="00FF3717" w:rsidP="00DF2E91">
      <w:pPr>
        <w:rPr>
          <w:rFonts w:eastAsia="Batang"/>
          <w:color w:val="000000"/>
          <w:szCs w:val="24"/>
          <w:lang w:val="en-US"/>
        </w:rPr>
      </w:pPr>
      <w:r w:rsidRPr="005404F3">
        <w:rPr>
          <w:rFonts w:eastAsia="Batang"/>
          <w:color w:val="000000"/>
          <w:szCs w:val="24"/>
          <w:lang w:val="en-US"/>
        </w:rPr>
        <w:t xml:space="preserve">To force the pace on the innovative development needed and to broaden the impact of the results, the E-Energy </w:t>
      </w:r>
      <w:proofErr w:type="spellStart"/>
      <w:r w:rsidRPr="005404F3">
        <w:rPr>
          <w:rFonts w:eastAsia="Batang"/>
          <w:color w:val="000000"/>
          <w:szCs w:val="24"/>
          <w:lang w:val="en-US"/>
        </w:rPr>
        <w:t>programme</w:t>
      </w:r>
      <w:proofErr w:type="spellEnd"/>
      <w:r w:rsidRPr="005404F3">
        <w:rPr>
          <w:rFonts w:eastAsia="Batang"/>
          <w:color w:val="000000"/>
          <w:szCs w:val="24"/>
          <w:lang w:val="en-US"/>
        </w:rPr>
        <w:t xml:space="preserve"> focused on the following three aspects:</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1)</w:t>
      </w:r>
      <w:r w:rsidRPr="005404F3">
        <w:rPr>
          <w:rFonts w:eastAsia="Batang"/>
          <w:lang w:val="en-US"/>
        </w:rPr>
        <w:tab/>
        <w:t>creation of an E-Energy marketplace that facilitates electronic legal transactions and business dealings between all market participants;</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2)</w:t>
      </w:r>
      <w:r w:rsidRPr="005404F3">
        <w:rPr>
          <w:rFonts w:eastAsia="Batang"/>
          <w:lang w:val="en-US"/>
        </w:rPr>
        <w:tab/>
        <w:t>digital interconnection and computerization of the technical systems and components, and the process control and maintenance activities based on these systems and components, such that the largely independent monitoring, analysis, control and regulation of the overall technical system is ensured;</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3)</w:t>
      </w:r>
      <w:r w:rsidRPr="005404F3">
        <w:rPr>
          <w:rFonts w:eastAsia="Batang"/>
          <w:lang w:val="en-US"/>
        </w:rPr>
        <w:tab/>
        <w:t>online linking of the electronic energy marketplace and overall technical system so that real</w:t>
      </w:r>
      <w:r w:rsidRPr="005404F3">
        <w:rPr>
          <w:rFonts w:eastAsia="Batang"/>
          <w:color w:val="000000"/>
          <w:szCs w:val="24"/>
          <w:lang w:val="en-US"/>
        </w:rPr>
        <w:t>-</w:t>
      </w:r>
      <w:r w:rsidRPr="005404F3">
        <w:rPr>
          <w:rFonts w:eastAsia="Batang"/>
          <w:lang w:val="en-US"/>
        </w:rPr>
        <w:t>time digital interaction of business and technology operations is guaranteed.</w:t>
      </w:r>
    </w:p>
    <w:p w:rsidR="00FF3717" w:rsidRPr="005404F3" w:rsidRDefault="00FF3717" w:rsidP="00DF2E91">
      <w:pPr>
        <w:rPr>
          <w:rFonts w:eastAsia="Batang"/>
          <w:lang w:val="en-US"/>
        </w:rPr>
      </w:pPr>
      <w:r w:rsidRPr="005404F3">
        <w:rPr>
          <w:rFonts w:eastAsia="Batang"/>
          <w:lang w:val="en-US"/>
        </w:rPr>
        <w:t>An E-Energy technology competition was held and six model projects were declared the winners. They each pursue an integral system approach, covering all energy-relevant economic activities both at market and technical operating levels.</w:t>
      </w:r>
    </w:p>
    <w:p w:rsidR="00FF3717" w:rsidRDefault="00FF3717" w:rsidP="00DF2E91">
      <w:pPr>
        <w:rPr>
          <w:rFonts w:eastAsia="Batang"/>
          <w:lang w:val="en-US"/>
        </w:rPr>
      </w:pPr>
      <w:r>
        <w:rPr>
          <w:rFonts w:eastAsia="Batang"/>
          <w:lang w:val="en-US"/>
        </w:rPr>
        <w:br w:type="page"/>
      </w:r>
    </w:p>
    <w:p w:rsidR="00FF3717" w:rsidRPr="005404F3" w:rsidRDefault="00FF3717" w:rsidP="00DF2E91">
      <w:pPr>
        <w:rPr>
          <w:rFonts w:eastAsia="Batang"/>
          <w:color w:val="231F20"/>
          <w:lang w:val="en-US"/>
        </w:rPr>
      </w:pPr>
      <w:r w:rsidRPr="005404F3">
        <w:rPr>
          <w:rFonts w:eastAsia="Batang"/>
          <w:lang w:val="en-US"/>
        </w:rPr>
        <w:lastRenderedPageBreak/>
        <w:t xml:space="preserve">The </w:t>
      </w:r>
      <w:proofErr w:type="spellStart"/>
      <w:r w:rsidRPr="005404F3">
        <w:rPr>
          <w:rFonts w:eastAsia="Batang"/>
          <w:lang w:val="en-US"/>
        </w:rPr>
        <w:t>programme</w:t>
      </w:r>
      <w:proofErr w:type="spellEnd"/>
      <w:r w:rsidRPr="005404F3">
        <w:rPr>
          <w:rFonts w:eastAsia="Batang"/>
          <w:lang w:val="en-US"/>
        </w:rPr>
        <w:t xml:space="preserve"> will run for a 4-year term and mobilizes, together with the equity capital of the participating companies, some €140 million for the development of six E-Energy model regions</w:t>
      </w:r>
      <w:r w:rsidRPr="005404F3">
        <w:rPr>
          <w:rFonts w:eastAsia="Batang"/>
          <w:color w:val="231F20"/>
          <w:lang w:val="en-US"/>
        </w:rPr>
        <w:t>:</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r>
      <w:proofErr w:type="spellStart"/>
      <w:r w:rsidRPr="005404F3">
        <w:rPr>
          <w:rFonts w:eastAsia="Batang"/>
          <w:lang w:val="en-US"/>
        </w:rPr>
        <w:t>eTelligence</w:t>
      </w:r>
      <w:proofErr w:type="spellEnd"/>
      <w:r w:rsidRPr="005404F3">
        <w:rPr>
          <w:rFonts w:eastAsia="Batang"/>
          <w:lang w:val="en-US"/>
        </w:rPr>
        <w:t>, model region of Cuxhaven</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Intelligence for energy, markets and power grids</w:t>
      </w:r>
    </w:p>
    <w:p w:rsidR="00FF3717" w:rsidRPr="005404F3" w:rsidRDefault="00FF3717" w:rsidP="00DF2E91">
      <w:pPr>
        <w:tabs>
          <w:tab w:val="clear" w:pos="2268"/>
          <w:tab w:val="left" w:pos="2608"/>
          <w:tab w:val="left" w:pos="3345"/>
        </w:tabs>
        <w:spacing w:before="80"/>
        <w:ind w:left="1134" w:hanging="1134"/>
        <w:rPr>
          <w:rFonts w:eastAsia="Batang"/>
          <w:lang w:val="it-IT"/>
        </w:rPr>
      </w:pPr>
      <w:r w:rsidRPr="005404F3">
        <w:rPr>
          <w:rFonts w:eastAsia="Batang"/>
          <w:lang w:val="es-ES_tradnl"/>
        </w:rPr>
        <w:t>–</w:t>
      </w:r>
      <w:r w:rsidRPr="005404F3">
        <w:rPr>
          <w:rFonts w:eastAsia="Batang"/>
          <w:lang w:val="es-ES_tradnl"/>
        </w:rPr>
        <w:tab/>
      </w:r>
      <w:r w:rsidRPr="005404F3">
        <w:rPr>
          <w:rFonts w:eastAsia="Batang"/>
          <w:lang w:val="it-IT"/>
        </w:rPr>
        <w:t>E-DeMa, Ruhr area model region</w:t>
      </w:r>
    </w:p>
    <w:p w:rsidR="00FF3717" w:rsidRPr="005404F3" w:rsidRDefault="00FF3717" w:rsidP="00DF2E91">
      <w:pPr>
        <w:tabs>
          <w:tab w:val="clear" w:pos="2268"/>
          <w:tab w:val="left" w:pos="2608"/>
          <w:tab w:val="left" w:pos="3345"/>
        </w:tabs>
        <w:spacing w:before="80"/>
        <w:ind w:left="1134"/>
        <w:rPr>
          <w:rFonts w:eastAsia="Batang"/>
          <w:lang w:val="en-US"/>
        </w:rPr>
      </w:pPr>
      <w:r w:rsidRPr="005404F3">
        <w:rPr>
          <w:rFonts w:eastAsia="Batang"/>
          <w:b/>
          <w:bCs/>
          <w:lang w:val="en-US"/>
        </w:rPr>
        <w:t>Subject:</w:t>
      </w:r>
      <w:r w:rsidRPr="005404F3">
        <w:rPr>
          <w:rFonts w:eastAsia="Batang"/>
          <w:lang w:val="en-US"/>
        </w:rPr>
        <w:t xml:space="preserve"> Decentralized integrated energy systems on the way towards the E-Energy marketplace of the future</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r>
      <w:proofErr w:type="spellStart"/>
      <w:r w:rsidRPr="005404F3">
        <w:rPr>
          <w:rFonts w:eastAsia="Batang"/>
          <w:lang w:val="en-US"/>
        </w:rPr>
        <w:t>MeRegio</w:t>
      </w:r>
      <w:proofErr w:type="spellEnd"/>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Minimum Emission Region</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Mannheim model city</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 xml:space="preserve">Subject: </w:t>
      </w:r>
      <w:r w:rsidRPr="005404F3">
        <w:rPr>
          <w:rFonts w:eastAsia="Batang"/>
          <w:lang w:val="en-US"/>
        </w:rPr>
        <w:t xml:space="preserve">Model city of Mannheim in the model region of </w:t>
      </w:r>
      <w:proofErr w:type="spellStart"/>
      <w:r w:rsidRPr="005404F3">
        <w:rPr>
          <w:rFonts w:eastAsia="Batang"/>
          <w:lang w:val="en-US"/>
        </w:rPr>
        <w:t>Rhein</w:t>
      </w:r>
      <w:proofErr w:type="spellEnd"/>
      <w:r w:rsidRPr="005404F3">
        <w:rPr>
          <w:rFonts w:eastAsia="Batang"/>
          <w:lang w:val="en-US"/>
        </w:rPr>
        <w:t>-Neckar</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r>
      <w:proofErr w:type="spellStart"/>
      <w:r w:rsidRPr="005404F3">
        <w:rPr>
          <w:rFonts w:eastAsia="Batang"/>
          <w:lang w:val="en-US"/>
        </w:rPr>
        <w:t>RegModHarz</w:t>
      </w:r>
      <w:proofErr w:type="spellEnd"/>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Regenerative model region of Harz</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Smart Watts, model region Aachen</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 xml:space="preserve">Subject: </w:t>
      </w:r>
      <w:r w:rsidRPr="005404F3">
        <w:rPr>
          <w:rFonts w:eastAsia="Batang"/>
          <w:lang w:val="en-US"/>
        </w:rPr>
        <w:t>Greater efficiency and consumer benefit with the Internet of Energy</w:t>
      </w:r>
    </w:p>
    <w:p w:rsidR="00FF3717" w:rsidRPr="005404F3" w:rsidRDefault="00FF3717" w:rsidP="00DF2E91">
      <w:pPr>
        <w:rPr>
          <w:rFonts w:eastAsia="Batang"/>
          <w:lang w:val="en-US"/>
        </w:rPr>
      </w:pPr>
      <w:r w:rsidRPr="005404F3">
        <w:rPr>
          <w:rFonts w:eastAsia="Batang"/>
          <w:lang w:val="en-US"/>
        </w:rPr>
        <w:t>Besides the project coordinators, others like vendors of electrical equipment, system integrators, service providers, research institutes and universities are involved.</w:t>
      </w:r>
    </w:p>
    <w:p w:rsidR="00FF3717" w:rsidRPr="005404F3" w:rsidRDefault="00FF3717" w:rsidP="00DF2E91">
      <w:pPr>
        <w:rPr>
          <w:rFonts w:eastAsia="Batang"/>
          <w:lang w:val="en-US"/>
        </w:rPr>
      </w:pPr>
      <w:r w:rsidRPr="005404F3">
        <w:rPr>
          <w:rFonts w:eastAsia="Batang"/>
          <w:lang w:val="en-US"/>
        </w:rPr>
        <w:t>By 2012, the selected model regions are to develop their promising proposals up to the stage at which they are ready for market launching and to test their marketability in everyday application.</w:t>
      </w:r>
    </w:p>
    <w:p w:rsidR="00FF3717" w:rsidRPr="005404F3" w:rsidRDefault="00FF3717" w:rsidP="00DF2E91">
      <w:pPr>
        <w:tabs>
          <w:tab w:val="clear" w:pos="1134"/>
          <w:tab w:val="clear" w:pos="1871"/>
          <w:tab w:val="clear" w:pos="2268"/>
        </w:tabs>
        <w:overflowPunct/>
        <w:autoSpaceDE/>
        <w:autoSpaceDN/>
        <w:adjustRightInd/>
        <w:spacing w:before="0"/>
        <w:textAlignment w:val="auto"/>
        <w:rPr>
          <w:rFonts w:eastAsia="Batang"/>
          <w:lang w:val="en-US"/>
        </w:rPr>
      </w:pPr>
      <w:r w:rsidRPr="005404F3">
        <w:rPr>
          <w:rFonts w:eastAsia="Batang"/>
          <w:lang w:val="en-US"/>
        </w:rPr>
        <w:br w:type="page"/>
      </w:r>
    </w:p>
    <w:p w:rsidR="00FF3717" w:rsidRPr="005404F3" w:rsidRDefault="00FF3717" w:rsidP="00DF2E91">
      <w:pPr>
        <w:pStyle w:val="AnnexNo"/>
      </w:pPr>
      <w:r>
        <w:lastRenderedPageBreak/>
        <w:t>Annex 4</w:t>
      </w:r>
    </w:p>
    <w:p w:rsidR="00FF3717" w:rsidRPr="005404F3" w:rsidRDefault="00FF3717" w:rsidP="00DF2E91">
      <w:pPr>
        <w:pStyle w:val="Annextitle"/>
        <w:rPr>
          <w:rFonts w:eastAsia="Batang"/>
          <w:lang w:val="en-US"/>
        </w:rPr>
      </w:pPr>
      <w:r w:rsidRPr="005404F3">
        <w:rPr>
          <w:rFonts w:eastAsia="Batang"/>
          <w:lang w:val="en-US"/>
        </w:rPr>
        <w:t>Smart grid in Brazil</w:t>
      </w:r>
    </w:p>
    <w:p w:rsidR="00FF3717" w:rsidRPr="005404F3" w:rsidRDefault="00FF3717" w:rsidP="00DF2E91">
      <w:pPr>
        <w:keepNext/>
        <w:keepLines/>
        <w:spacing w:before="200"/>
        <w:ind w:left="1134" w:hanging="1134"/>
        <w:outlineLvl w:val="1"/>
        <w:rPr>
          <w:rFonts w:eastAsia="Batang"/>
          <w:b/>
          <w:lang w:val="en-US"/>
        </w:rPr>
      </w:pPr>
      <w:r>
        <w:rPr>
          <w:rFonts w:eastAsia="Batang"/>
          <w:b/>
          <w:lang w:val="en-US"/>
        </w:rPr>
        <w:t>A4</w:t>
      </w:r>
      <w:r w:rsidRPr="005404F3">
        <w:rPr>
          <w:rFonts w:eastAsia="Batang"/>
          <w:b/>
          <w:lang w:val="en-US"/>
        </w:rPr>
        <w:t>.1</w:t>
      </w:r>
      <w:r w:rsidRPr="005404F3">
        <w:rPr>
          <w:rFonts w:eastAsia="Batang"/>
          <w:b/>
          <w:lang w:val="en-US"/>
        </w:rPr>
        <w:tab/>
        <w:t>Introduction</w:t>
      </w:r>
    </w:p>
    <w:p w:rsidR="00FF3717" w:rsidRPr="005404F3" w:rsidRDefault="00FF3717" w:rsidP="00DF2E91">
      <w:pPr>
        <w:rPr>
          <w:rFonts w:eastAsia="Batang"/>
          <w:lang w:val="en-US"/>
        </w:rPr>
      </w:pPr>
      <w:r w:rsidRPr="005404F3">
        <w:rPr>
          <w:rFonts w:eastAsia="Batang"/>
          <w:lang w:val="en-US"/>
        </w:rPr>
        <w:t xml:space="preserve">The Ministry of Mines and Energy has promoted studies on technologies that could be used for </w:t>
      </w:r>
      <w:r>
        <w:rPr>
          <w:rFonts w:eastAsia="Batang"/>
          <w:lang w:val="en-US"/>
        </w:rPr>
        <w:br/>
      </w:r>
      <w:r w:rsidRPr="005404F3">
        <w:rPr>
          <w:rFonts w:eastAsia="Batang"/>
          <w:lang w:val="en-US"/>
        </w:rPr>
        <w:t xml:space="preserve">the Smart Grid concept. These studies were motivated by the necessity </w:t>
      </w:r>
      <w:r>
        <w:rPr>
          <w:rFonts w:eastAsia="Batang"/>
          <w:lang w:val="en-US"/>
        </w:rPr>
        <w:t>to reduce the technical and non</w:t>
      </w:r>
      <w:r>
        <w:rPr>
          <w:rFonts w:eastAsia="Batang"/>
          <w:lang w:val="en-US"/>
        </w:rPr>
        <w:noBreakHyphen/>
      </w:r>
      <w:r w:rsidRPr="005404F3">
        <w:rPr>
          <w:rFonts w:eastAsia="Batang"/>
          <w:lang w:val="en-US"/>
        </w:rPr>
        <w:t>technical losses and to improve the performance of the whole system in order to provide more reliability, resilience, security, etc. Recently, a study group supported by the Brazilian Ministry raised problems of the current power system and presented technologies and solutions that may reduce the losses and improve the performance of these power systems. These studies took into account the economic aspects as well, mainly the cost that would be acceptable for the installation over 45 million meters in the country.</w:t>
      </w:r>
    </w:p>
    <w:p w:rsidR="00FF3717" w:rsidRPr="005404F3" w:rsidRDefault="00FF3717" w:rsidP="00DF2E91">
      <w:pPr>
        <w:keepNext/>
        <w:keepLines/>
        <w:spacing w:before="200"/>
        <w:ind w:left="1134" w:hanging="1134"/>
        <w:outlineLvl w:val="1"/>
        <w:rPr>
          <w:rFonts w:eastAsia="Batang"/>
          <w:b/>
          <w:lang w:val="en-US"/>
        </w:rPr>
      </w:pPr>
      <w:r>
        <w:rPr>
          <w:rFonts w:eastAsia="Batang"/>
          <w:b/>
          <w:lang w:val="en-US"/>
        </w:rPr>
        <w:t>A4</w:t>
      </w:r>
      <w:r w:rsidRPr="005404F3">
        <w:rPr>
          <w:rFonts w:eastAsia="Batang"/>
          <w:b/>
          <w:lang w:val="en-US"/>
        </w:rPr>
        <w:t>.2</w:t>
      </w:r>
      <w:r w:rsidRPr="005404F3">
        <w:rPr>
          <w:rFonts w:eastAsia="Batang"/>
          <w:b/>
          <w:lang w:val="en-US"/>
        </w:rPr>
        <w:tab/>
        <w:t>Brazilian power sector</w:t>
      </w:r>
    </w:p>
    <w:p w:rsidR="00FF3717" w:rsidRPr="005404F3" w:rsidRDefault="00FF3717" w:rsidP="00DF2E91">
      <w:pPr>
        <w:rPr>
          <w:rFonts w:eastAsia="Batang"/>
          <w:lang w:val="en-US"/>
        </w:rPr>
      </w:pPr>
      <w:r w:rsidRPr="005404F3">
        <w:rPr>
          <w:rFonts w:eastAsia="Batang"/>
          <w:lang w:val="en-US"/>
        </w:rPr>
        <w:t>Currently Brazil has over 114 GW of power capacity and over</w:t>
      </w:r>
      <w:r>
        <w:rPr>
          <w:rFonts w:eastAsia="Batang"/>
          <w:lang w:val="en-US"/>
        </w:rPr>
        <w:t xml:space="preserve"> 67 million of costumer use. As </w:t>
      </w:r>
      <w:r w:rsidRPr="005404F3">
        <w:rPr>
          <w:rFonts w:eastAsia="Batang"/>
          <w:lang w:val="en-US"/>
        </w:rPr>
        <w:t xml:space="preserve">shown in Fig. </w:t>
      </w:r>
      <w:r>
        <w:rPr>
          <w:rFonts w:eastAsia="Batang"/>
          <w:lang w:val="en-US"/>
        </w:rPr>
        <w:t>A3.</w:t>
      </w:r>
      <w:r w:rsidRPr="005404F3">
        <w:rPr>
          <w:rFonts w:eastAsia="Batang"/>
          <w:lang w:val="en-US"/>
        </w:rPr>
        <w:t>1, it can be seen that the power capacity in Brazil is provided mainly by hydroelectric and thermoelectric plants that make up 94% of the total generation capacity.</w:t>
      </w:r>
    </w:p>
    <w:p w:rsidR="00FF3717" w:rsidRPr="005404F3" w:rsidRDefault="00FF3717" w:rsidP="00DF2E91">
      <w:pPr>
        <w:keepNext/>
        <w:keepLines/>
        <w:spacing w:before="480" w:after="120"/>
        <w:jc w:val="center"/>
        <w:rPr>
          <w:rFonts w:eastAsia="Batang"/>
          <w:caps/>
          <w:sz w:val="20"/>
        </w:rPr>
      </w:pPr>
      <w:r w:rsidRPr="005404F3">
        <w:rPr>
          <w:rFonts w:eastAsia="Batang"/>
          <w:caps/>
          <w:sz w:val="20"/>
        </w:rPr>
        <w:t xml:space="preserve">Figure </w:t>
      </w:r>
      <w:r>
        <w:rPr>
          <w:rFonts w:eastAsia="Batang"/>
          <w:caps/>
          <w:sz w:val="20"/>
        </w:rPr>
        <w:t>A4.</w:t>
      </w:r>
      <w:r w:rsidRPr="005404F3">
        <w:rPr>
          <w:rFonts w:eastAsia="Batang"/>
          <w:caps/>
          <w:sz w:val="20"/>
        </w:rPr>
        <w:t xml:space="preserve">1 </w:t>
      </w:r>
    </w:p>
    <w:p w:rsidR="00FF3717" w:rsidRPr="005404F3" w:rsidRDefault="00FF3717" w:rsidP="00DF2E91">
      <w:pPr>
        <w:keepNext/>
        <w:keepLines/>
        <w:spacing w:before="0" w:after="480"/>
        <w:jc w:val="center"/>
        <w:rPr>
          <w:rFonts w:ascii="Times New Roman Bold" w:eastAsia="Batang" w:hAnsi="Times New Roman Bold"/>
          <w:b/>
          <w:sz w:val="20"/>
        </w:rPr>
      </w:pPr>
      <w:r w:rsidRPr="005404F3">
        <w:rPr>
          <w:rFonts w:ascii="Times New Roman Bold" w:eastAsia="Batang" w:hAnsi="Times New Roman Bold"/>
          <w:b/>
          <w:sz w:val="20"/>
        </w:rPr>
        <w:t>Brazilian</w:t>
      </w:r>
    </w:p>
    <w:p w:rsidR="00FF3717" w:rsidRPr="005404F3" w:rsidRDefault="00840552" w:rsidP="00DF2E91">
      <w:pPr>
        <w:jc w:val="center"/>
        <w:rPr>
          <w:rFonts w:eastAsia="Batang"/>
        </w:rPr>
      </w:pPr>
      <w:r>
        <w:rPr>
          <w:rFonts w:eastAsia="Batang"/>
          <w:noProof/>
          <w:lang w:val="en-US" w:eastAsia="ko-KR"/>
        </w:rPr>
        <w:drawing>
          <wp:inline distT="0" distB="0" distL="0" distR="0">
            <wp:extent cx="4866005" cy="217868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866005" cy="2178685"/>
                    </a:xfrm>
                    <a:prstGeom prst="rect">
                      <a:avLst/>
                    </a:prstGeom>
                    <a:noFill/>
                    <a:ln>
                      <a:noFill/>
                    </a:ln>
                  </pic:spPr>
                </pic:pic>
              </a:graphicData>
            </a:graphic>
          </wp:inline>
        </w:drawing>
      </w:r>
    </w:p>
    <w:p w:rsidR="00FF3717" w:rsidRPr="005404F3" w:rsidRDefault="00FF3717" w:rsidP="00DF2E91">
      <w:pPr>
        <w:rPr>
          <w:rFonts w:eastAsia="Batang"/>
          <w:lang w:val="en-US"/>
        </w:rPr>
      </w:pPr>
      <w:r w:rsidRPr="005404F3">
        <w:rPr>
          <w:rFonts w:eastAsia="Batang"/>
          <w:lang w:val="en-US"/>
        </w:rPr>
        <w:t>The average consumption in Brazil is 68 GW with peaks over 70 GW. Recently, the electric sector informed that it is foreseen that the consumption will increase around 60%, what demands energy efficiency for the electric system.</w:t>
      </w:r>
    </w:p>
    <w:p w:rsidR="00FF3717" w:rsidRPr="005404F3" w:rsidRDefault="00FF3717" w:rsidP="00DF2E91">
      <w:pPr>
        <w:rPr>
          <w:rFonts w:eastAsia="Batang"/>
          <w:lang w:val="en-US"/>
        </w:rPr>
      </w:pPr>
      <w:r w:rsidRPr="005404F3">
        <w:rPr>
          <w:rFonts w:eastAsia="Batang"/>
          <w:lang w:val="en-US"/>
        </w:rPr>
        <w:t>As a first step of this process, the Ministry considers as priority the</w:t>
      </w:r>
      <w:r w:rsidR="00BD39EA">
        <w:rPr>
          <w:rFonts w:eastAsia="Batang"/>
          <w:lang w:val="en-US"/>
        </w:rPr>
        <w:t xml:space="preserve"> reduction of technical and non</w:t>
      </w:r>
      <w:r w:rsidR="00BD39EA">
        <w:rPr>
          <w:rFonts w:eastAsia="Batang"/>
          <w:lang w:val="en-US"/>
        </w:rPr>
        <w:noBreakHyphen/>
      </w:r>
      <w:r w:rsidRPr="005404F3">
        <w:rPr>
          <w:rFonts w:eastAsia="Batang"/>
          <w:lang w:val="en-US"/>
        </w:rPr>
        <w:t>technical losses of power systems. The technical losses in transmission system and distribution system are 5% and 7%, respectively. Additionally, the no</w:t>
      </w:r>
      <w:r>
        <w:rPr>
          <w:rFonts w:eastAsia="Batang"/>
          <w:lang w:val="en-US"/>
        </w:rPr>
        <w:t>n-technical losses, such as non-</w:t>
      </w:r>
      <w:r w:rsidRPr="005404F3">
        <w:rPr>
          <w:rFonts w:eastAsia="Batang"/>
          <w:lang w:val="en-US"/>
        </w:rPr>
        <w:t>authorized energy taps in distribution systems add up to 7%.</w:t>
      </w:r>
    </w:p>
    <w:p w:rsidR="00FF3717" w:rsidRPr="005404F3" w:rsidRDefault="00FF3717" w:rsidP="00DF2E91">
      <w:pPr>
        <w:rPr>
          <w:rFonts w:eastAsia="Batang"/>
          <w:lang w:val="en-US"/>
        </w:rPr>
      </w:pPr>
      <w:r w:rsidRPr="005404F3">
        <w:rPr>
          <w:rFonts w:eastAsia="Batang"/>
          <w:lang w:val="en-US"/>
        </w:rPr>
        <w:t>With these numbers, one can foresee huge challenges for Brazil in developing a power system that would increase efficiency and reduce losses.</w:t>
      </w:r>
    </w:p>
    <w:p w:rsidR="00FF3717" w:rsidRPr="005404F3" w:rsidRDefault="00FF3717" w:rsidP="00DF2E91">
      <w:pPr>
        <w:pStyle w:val="Heading2"/>
        <w:rPr>
          <w:rFonts w:eastAsia="Batang"/>
        </w:rPr>
      </w:pPr>
      <w:r>
        <w:rPr>
          <w:rFonts w:eastAsia="Batang"/>
          <w:lang w:val="en-US"/>
        </w:rPr>
        <w:lastRenderedPageBreak/>
        <w:t>A4</w:t>
      </w:r>
      <w:r w:rsidRPr="005404F3">
        <w:rPr>
          <w:rFonts w:eastAsia="Batang"/>
          <w:lang w:val="en-US"/>
        </w:rPr>
        <w:t>.3</w:t>
      </w:r>
      <w:r w:rsidRPr="005404F3">
        <w:rPr>
          <w:rFonts w:eastAsia="Batang"/>
          <w:lang w:val="en-US"/>
        </w:rPr>
        <w:tab/>
      </w:r>
      <w:r w:rsidRPr="005404F3">
        <w:rPr>
          <w:rFonts w:eastAsia="Batang"/>
        </w:rPr>
        <w:t>Brazilian smart grid study group</w:t>
      </w:r>
    </w:p>
    <w:p w:rsidR="00FF3717" w:rsidRPr="005404F3" w:rsidRDefault="00FF3717" w:rsidP="00DF2E91">
      <w:pPr>
        <w:spacing w:before="100"/>
        <w:rPr>
          <w:rFonts w:eastAsia="Batang"/>
          <w:lang w:val="en-US"/>
        </w:rPr>
      </w:pPr>
      <w:r w:rsidRPr="005404F3">
        <w:rPr>
          <w:rFonts w:eastAsia="Batang"/>
          <w:lang w:val="en-US"/>
        </w:rPr>
        <w:t>In order to understand the Smart Grid concept, in May 2010 the Ministry of Mines and Energy created a study group composed of members of the electric and telecommunications sectors. One of the aims of this group is to evaluate the applicability of this concept in the Brazilian Power Grid in order to increase the efficiency of the system.</w:t>
      </w:r>
    </w:p>
    <w:p w:rsidR="00FF3717" w:rsidRPr="005404F3" w:rsidRDefault="00FF3717" w:rsidP="00DF2E91">
      <w:pPr>
        <w:spacing w:before="100"/>
        <w:rPr>
          <w:rFonts w:eastAsia="Batang"/>
          <w:lang w:val="en-US"/>
        </w:rPr>
      </w:pPr>
      <w:r w:rsidRPr="005404F3">
        <w:rPr>
          <w:rFonts w:eastAsia="Batang"/>
          <w:lang w:val="en-US"/>
        </w:rPr>
        <w:t>In mid-March 2011, a report was presented to the Minister of Mines and Energy on the state of art of this technology. This report contains information on the concepts of the Smart Grid, as well as technical information on economic, billing and telecommunication issues.</w:t>
      </w:r>
    </w:p>
    <w:p w:rsidR="00FF3717" w:rsidRPr="005404F3" w:rsidRDefault="00FF3717" w:rsidP="00DF2E91">
      <w:pPr>
        <w:spacing w:before="100"/>
        <w:rPr>
          <w:rFonts w:eastAsia="Batang"/>
          <w:lang w:val="en-US"/>
        </w:rPr>
      </w:pPr>
      <w:r w:rsidRPr="005404F3">
        <w:rPr>
          <w:rFonts w:eastAsia="Batang"/>
          <w:lang w:val="en-US"/>
        </w:rPr>
        <w:t>In the part on telecommunications, the study took into account the technologies and resources available in Brazil and what kind of technologies used in other countries could be applied in Brazil. As an initial strategy, the Brazilian Government has special interest in Advanced Metering Infrastructure deployment.</w:t>
      </w:r>
    </w:p>
    <w:p w:rsidR="00FF3717" w:rsidRPr="005404F3" w:rsidRDefault="00FF3717" w:rsidP="00DF2E91">
      <w:pPr>
        <w:spacing w:before="100"/>
        <w:rPr>
          <w:rFonts w:eastAsia="Batang"/>
          <w:lang w:val="en-US"/>
        </w:rPr>
      </w:pPr>
      <w:r w:rsidRPr="005404F3">
        <w:rPr>
          <w:rFonts w:eastAsia="Batang"/>
          <w:lang w:val="en-US"/>
        </w:rPr>
        <w:t>As part of this study, in October 2010, a technical group visited the United States of America to gather information on Smart Grid issues. In general, it was detected that almost all telecommunication technologies deployed as support for Smart Grid functionalities could be applied for Brazil’s purposes.</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.4</w:t>
      </w:r>
      <w:r w:rsidRPr="005404F3">
        <w:rPr>
          <w:rFonts w:eastAsia="Batang"/>
          <w:b/>
          <w:lang w:val="en-US"/>
        </w:rPr>
        <w:tab/>
      </w:r>
      <w:r w:rsidRPr="005404F3">
        <w:rPr>
          <w:rFonts w:eastAsia="Batang"/>
          <w:b/>
        </w:rPr>
        <w:t>Telecommunication issues</w:t>
      </w:r>
    </w:p>
    <w:p w:rsidR="00FF3717" w:rsidRPr="005404F3" w:rsidRDefault="00FF3717" w:rsidP="00DF2E91">
      <w:pPr>
        <w:spacing w:before="100"/>
        <w:rPr>
          <w:rFonts w:eastAsia="Batang"/>
          <w:lang w:val="en-US"/>
        </w:rPr>
      </w:pPr>
      <w:r w:rsidRPr="005404F3">
        <w:rPr>
          <w:rFonts w:eastAsia="Batang"/>
          <w:lang w:val="en-US"/>
        </w:rPr>
        <w:t xml:space="preserve">It was seen that several kinds of telecommunication technologies can be applied for the same purpose. For example, both Zig-Bee and Mesh Grid can be used for reading end-users’ energy consumption meters. For Backhaul, </w:t>
      </w:r>
      <w:proofErr w:type="spellStart"/>
      <w:r w:rsidRPr="005404F3">
        <w:rPr>
          <w:rFonts w:eastAsia="Batang"/>
          <w:lang w:val="en-US"/>
        </w:rPr>
        <w:t>WiMax</w:t>
      </w:r>
      <w:proofErr w:type="spellEnd"/>
      <w:r w:rsidRPr="005404F3">
        <w:rPr>
          <w:rFonts w:eastAsia="Batang"/>
          <w:lang w:val="en-US"/>
        </w:rPr>
        <w:t>, GPRS, 3G, 4G etc. may all be used. Each solution depends on technical aspects like available spectrum, propagation, throughput etc.</w:t>
      </w:r>
    </w:p>
    <w:p w:rsidR="00FF3717" w:rsidRPr="005404F3" w:rsidRDefault="00FF3717" w:rsidP="00DF2E91">
      <w:pPr>
        <w:spacing w:before="100"/>
        <w:rPr>
          <w:rFonts w:eastAsia="Batang"/>
          <w:lang w:val="en-US"/>
        </w:rPr>
      </w:pPr>
      <w:r w:rsidRPr="005404F3">
        <w:rPr>
          <w:rFonts w:eastAsia="Batang"/>
          <w:lang w:val="en-US"/>
        </w:rPr>
        <w:t>Currently there is uncertainty about the backhaul throughput needed by the Smart Grid applications. Certainly, this information is strategic for Smart Grid projects in order to choose the proper solution and requirements for spectrum resources like bandwidth, limits of harmful interference to other services, power limits and propagation aspects. So far, there have not been any studies on system requirements for telecommunication system that could be applied for Smart Grid.</w:t>
      </w:r>
    </w:p>
    <w:p w:rsidR="00FF3717" w:rsidRPr="005404F3" w:rsidRDefault="00FF3717" w:rsidP="00DF2E91">
      <w:pPr>
        <w:spacing w:before="100"/>
        <w:rPr>
          <w:rFonts w:eastAsia="Batang"/>
          <w:lang w:val="en-US"/>
        </w:rPr>
      </w:pPr>
      <w:r w:rsidRPr="005404F3">
        <w:rPr>
          <w:rFonts w:eastAsia="Batang"/>
          <w:lang w:val="en-US"/>
        </w:rPr>
        <w:t>We are concerned of electric field measurement techniques in the use of Power Line Carrier (PLC) in LF band in Smart Grid applications. Recently, some companies in Brazil have demonstrated interest on certification of PLC equipment with carries around 80 kHz with 20 kHz of band for Smart Metering. The emissions around this frequency are limited by regulation and the electric field limit is presented for measures taken at 300 m from the source.</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.5</w:t>
      </w:r>
      <w:r w:rsidRPr="005404F3">
        <w:rPr>
          <w:rFonts w:eastAsia="Batang"/>
          <w:b/>
          <w:lang w:val="en-US"/>
        </w:rPr>
        <w:tab/>
      </w:r>
      <w:r w:rsidRPr="005404F3">
        <w:rPr>
          <w:rFonts w:eastAsia="Batang"/>
          <w:b/>
        </w:rPr>
        <w:t xml:space="preserve">Technical data </w:t>
      </w:r>
    </w:p>
    <w:p w:rsidR="00FF3717" w:rsidRPr="005404F3" w:rsidRDefault="00FF3717" w:rsidP="00DF2E91">
      <w:pPr>
        <w:spacing w:before="100"/>
        <w:rPr>
          <w:rFonts w:eastAsia="Batang"/>
          <w:lang w:val="en-US"/>
        </w:rPr>
      </w:pPr>
      <w:r w:rsidRPr="005404F3">
        <w:rPr>
          <w:rFonts w:eastAsia="Batang"/>
          <w:lang w:val="en-US"/>
        </w:rPr>
        <w:t>It is essential to raise data about backhaul throughput, latency, resilience, reliability etc., which would be considered suitable for Smart Grid in order to plan the necessary resources of infrastructure and spectrum and to avoid obsolescence and waste of resources.</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.6</w:t>
      </w:r>
      <w:r w:rsidRPr="005404F3">
        <w:rPr>
          <w:rFonts w:eastAsia="Batang"/>
          <w:b/>
          <w:lang w:val="en-US"/>
        </w:rPr>
        <w:tab/>
      </w:r>
      <w:r w:rsidRPr="005404F3">
        <w:rPr>
          <w:rFonts w:eastAsia="Batang"/>
          <w:b/>
        </w:rPr>
        <w:t>LF measurements</w:t>
      </w:r>
    </w:p>
    <w:p w:rsidR="00FF3717" w:rsidRPr="005404F3" w:rsidRDefault="00FF3717" w:rsidP="00DF2E91">
      <w:pPr>
        <w:spacing w:before="100"/>
        <w:rPr>
          <w:rFonts w:eastAsia="Batang"/>
          <w:lang w:val="en-US"/>
        </w:rPr>
      </w:pPr>
      <w:r w:rsidRPr="005404F3">
        <w:rPr>
          <w:rFonts w:eastAsia="Batang"/>
          <w:lang w:val="en-US"/>
        </w:rPr>
        <w:t>Additionally, for enforcement purposes, in order to avoid the cumbersome procedures for electric field measurements in urban areas, taking into account rigorous regulation, it is recognized that other procedures such as power measurement would be less cumbersome than spectrum analyzer connected to LF antenna.</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w:t>
      </w:r>
      <w:r w:rsidRPr="005404F3">
        <w:rPr>
          <w:rFonts w:eastAsia="Batang"/>
          <w:b/>
        </w:rPr>
        <w:t>7</w:t>
      </w:r>
      <w:r w:rsidRPr="005404F3">
        <w:rPr>
          <w:rFonts w:eastAsia="Batang"/>
          <w:b/>
        </w:rPr>
        <w:tab/>
        <w:t>Conclusion</w:t>
      </w:r>
    </w:p>
    <w:p w:rsidR="00FF3717" w:rsidRPr="005404F3" w:rsidRDefault="00FF3717" w:rsidP="00DF2E91">
      <w:pPr>
        <w:rPr>
          <w:rFonts w:eastAsia="Batang"/>
        </w:rPr>
      </w:pPr>
      <w:r w:rsidRPr="005404F3">
        <w:rPr>
          <w:rFonts w:eastAsia="Batang"/>
        </w:rPr>
        <w:t>Due to the strategic nature of Smart Grid implementation in developing countries, we request contributions from other administrations on technical data and LF measurements as discussed above.</w:t>
      </w:r>
    </w:p>
    <w:p w:rsidR="00FF3717" w:rsidRPr="005404F3" w:rsidRDefault="00FF3717" w:rsidP="00DF2E91">
      <w:pPr>
        <w:pStyle w:val="AnnexNo"/>
      </w:pPr>
      <w:r>
        <w:lastRenderedPageBreak/>
        <w:t>Annex 5</w:t>
      </w:r>
    </w:p>
    <w:p w:rsidR="00FF3717" w:rsidRPr="005404F3" w:rsidRDefault="00FF3717" w:rsidP="00DF2E91">
      <w:pPr>
        <w:pStyle w:val="Annextitle"/>
      </w:pPr>
      <w:r w:rsidRPr="005404F3">
        <w:rPr>
          <w:rFonts w:eastAsia="Batang"/>
          <w:lang w:val="en-US" w:eastAsia="ko-KR"/>
        </w:rPr>
        <w:t>Smart grid in the Republic of Korea</w:t>
      </w:r>
    </w:p>
    <w:p w:rsidR="00FF3717" w:rsidRPr="005404F3" w:rsidRDefault="00FF3717" w:rsidP="00DF2E91">
      <w:pPr>
        <w:pStyle w:val="Heading2"/>
        <w:rPr>
          <w:rFonts w:eastAsia="Batang"/>
          <w:lang w:val="en-US"/>
        </w:rPr>
      </w:pPr>
      <w:r>
        <w:rPr>
          <w:rFonts w:eastAsia="Batang"/>
          <w:lang w:val="en-US" w:eastAsia="ko-KR"/>
        </w:rPr>
        <w:t>A5</w:t>
      </w:r>
      <w:r w:rsidRPr="005404F3">
        <w:rPr>
          <w:rFonts w:eastAsia="Batang"/>
          <w:lang w:val="en-US" w:eastAsia="ko-KR"/>
        </w:rPr>
        <w:t>.</w:t>
      </w:r>
      <w:r w:rsidRPr="005404F3">
        <w:rPr>
          <w:rFonts w:eastAsia="Batang"/>
          <w:lang w:val="en-US"/>
        </w:rPr>
        <w:t>1</w:t>
      </w:r>
      <w:r w:rsidRPr="005404F3">
        <w:rPr>
          <w:rFonts w:eastAsia="Batang"/>
          <w:lang w:val="en-US"/>
        </w:rPr>
        <w:tab/>
      </w:r>
      <w:r w:rsidRPr="005404F3">
        <w:rPr>
          <w:rFonts w:eastAsia="Batang"/>
          <w:lang w:val="en-US" w:eastAsia="ko-KR"/>
        </w:rPr>
        <w:t>Korea’s Smart Grid Roadmap</w:t>
      </w:r>
    </w:p>
    <w:p w:rsidR="00FF3717" w:rsidRPr="005404F3" w:rsidRDefault="00FF3717" w:rsidP="00DF2E91">
      <w:pPr>
        <w:rPr>
          <w:rFonts w:eastAsia="Batang"/>
        </w:rPr>
      </w:pPr>
      <w:r w:rsidRPr="005404F3">
        <w:rPr>
          <w:rFonts w:eastAsia="Batang"/>
          <w:lang w:eastAsia="ko-KR"/>
        </w:rPr>
        <w:t>To address climate change, Korea has recognized the need of rolling out a Smart Grid as infrastructure for the low carbon, green industry in preparation for its binding reductions of greenhouse gas emissions. With this in mind, the Korean government is pursuing the Smart Grid initiative as a national policy to achieve the vision of “Low carbon, Green growth.”</w:t>
      </w:r>
    </w:p>
    <w:p w:rsidR="00FF3717" w:rsidRPr="005404F3" w:rsidRDefault="00FF3717" w:rsidP="00DF2E91">
      <w:pPr>
        <w:rPr>
          <w:rFonts w:eastAsia="Batang"/>
        </w:rPr>
      </w:pPr>
      <w:r w:rsidRPr="005404F3">
        <w:rPr>
          <w:rFonts w:eastAsia="Batang"/>
          <w:lang w:eastAsia="ko-KR"/>
        </w:rPr>
        <w:t>In 2009, Korea’s Green Growth Committee presented “Building an Advanced Green Country” as its vision, and outlined the contents of the Smart Grid Roadmap</w:t>
      </w:r>
      <w:r w:rsidRPr="005404F3">
        <w:rPr>
          <w:rFonts w:eastAsia="Batang"/>
          <w:position w:val="6"/>
          <w:sz w:val="18"/>
          <w:lang w:eastAsia="ko-KR"/>
        </w:rPr>
        <w:footnoteReference w:id="38"/>
      </w:r>
      <w:r w:rsidRPr="005404F3">
        <w:rPr>
          <w:rFonts w:eastAsia="Batang"/>
          <w:lang w:eastAsia="ko-KR"/>
        </w:rPr>
        <w:t>. Views and comments of experts from the industry, academia, and research institutes had been collected since November 2009 and were reflected into the final roadmap announced in January 2010. According to the national roadmap, the Smart Grid project has been implemented in the following five areas with the goal to build a nationwide Smart Grid by 2030:</w:t>
      </w:r>
    </w:p>
    <w:p w:rsidR="00FF3717" w:rsidRPr="005404F3" w:rsidRDefault="00FF3717" w:rsidP="00DF2E91">
      <w:pPr>
        <w:pStyle w:val="enumlev1"/>
        <w:rPr>
          <w:rFonts w:eastAsia="Batang"/>
          <w:lang w:eastAsia="ko-KR"/>
        </w:rPr>
      </w:pPr>
      <w:r w:rsidRPr="005404F3">
        <w:rPr>
          <w:rFonts w:eastAsia="Batang"/>
          <w:lang w:eastAsia="ko-KR"/>
        </w:rPr>
        <w:t>1)</w:t>
      </w:r>
      <w:r w:rsidRPr="005404F3">
        <w:rPr>
          <w:rFonts w:eastAsia="Batang"/>
          <w:lang w:eastAsia="ko-KR"/>
        </w:rPr>
        <w:tab/>
        <w:t>Smart Power Grid</w:t>
      </w:r>
    </w:p>
    <w:p w:rsidR="00FF3717" w:rsidRPr="005404F3" w:rsidRDefault="00FF3717" w:rsidP="00DF2E91">
      <w:pPr>
        <w:pStyle w:val="enumlev1"/>
        <w:rPr>
          <w:rFonts w:eastAsia="Batang"/>
          <w:lang w:eastAsia="ko-KR"/>
        </w:rPr>
      </w:pPr>
      <w:r w:rsidRPr="005404F3">
        <w:rPr>
          <w:rFonts w:eastAsia="Batang"/>
          <w:lang w:eastAsia="ko-KR"/>
        </w:rPr>
        <w:t>2)</w:t>
      </w:r>
      <w:r w:rsidRPr="005404F3">
        <w:rPr>
          <w:rFonts w:eastAsia="Batang"/>
          <w:lang w:eastAsia="ko-KR"/>
        </w:rPr>
        <w:tab/>
        <w:t>Smart Place</w:t>
      </w:r>
    </w:p>
    <w:p w:rsidR="00FF3717" w:rsidRPr="005404F3" w:rsidRDefault="00FF3717" w:rsidP="00DF2E91">
      <w:pPr>
        <w:pStyle w:val="enumlev1"/>
        <w:rPr>
          <w:rFonts w:eastAsia="Batang"/>
          <w:lang w:eastAsia="ko-KR"/>
        </w:rPr>
      </w:pPr>
      <w:r w:rsidRPr="005404F3">
        <w:rPr>
          <w:rFonts w:eastAsia="Batang"/>
          <w:lang w:eastAsia="ko-KR"/>
        </w:rPr>
        <w:t>3)</w:t>
      </w:r>
      <w:r w:rsidRPr="005404F3">
        <w:rPr>
          <w:rFonts w:eastAsia="Batang"/>
          <w:lang w:eastAsia="ko-KR"/>
        </w:rPr>
        <w:tab/>
        <w:t>Smart Transportation</w:t>
      </w:r>
    </w:p>
    <w:p w:rsidR="00FF3717" w:rsidRPr="005404F3" w:rsidRDefault="00FF3717" w:rsidP="00DF2E91">
      <w:pPr>
        <w:pStyle w:val="enumlev1"/>
        <w:rPr>
          <w:rFonts w:eastAsia="Batang"/>
          <w:lang w:eastAsia="ko-KR"/>
        </w:rPr>
      </w:pPr>
      <w:r w:rsidRPr="005404F3">
        <w:rPr>
          <w:rFonts w:eastAsia="Batang"/>
          <w:lang w:eastAsia="ko-KR"/>
        </w:rPr>
        <w:t>4)</w:t>
      </w:r>
      <w:r w:rsidRPr="005404F3">
        <w:rPr>
          <w:rFonts w:eastAsia="Batang"/>
          <w:lang w:eastAsia="ko-KR"/>
        </w:rPr>
        <w:tab/>
        <w:t>Smart Renewable</w:t>
      </w:r>
    </w:p>
    <w:p w:rsidR="00FF3717" w:rsidRPr="005404F3" w:rsidRDefault="00FF3717" w:rsidP="00DF2E91">
      <w:pPr>
        <w:pStyle w:val="enumlev1"/>
        <w:rPr>
          <w:rFonts w:eastAsia="Batang"/>
        </w:rPr>
      </w:pPr>
      <w:r w:rsidRPr="005404F3">
        <w:rPr>
          <w:rFonts w:eastAsia="Batang"/>
          <w:lang w:eastAsia="ko-KR"/>
        </w:rPr>
        <w:t>5)</w:t>
      </w:r>
      <w:r w:rsidRPr="005404F3">
        <w:rPr>
          <w:rFonts w:eastAsia="Batang"/>
          <w:lang w:eastAsia="ko-KR"/>
        </w:rPr>
        <w:tab/>
        <w:t>Smart Electricity Service</w:t>
      </w:r>
      <w:r w:rsidR="00BD39EA">
        <w:rPr>
          <w:rFonts w:eastAsia="Batang"/>
          <w:lang w:eastAsia="ko-KR"/>
        </w:rPr>
        <w:t>.</w:t>
      </w:r>
    </w:p>
    <w:p w:rsidR="00FF3717" w:rsidRPr="005404F3" w:rsidRDefault="00FF3717" w:rsidP="00DF2E91">
      <w:pPr>
        <w:rPr>
          <w:rFonts w:eastAsia="Batang"/>
          <w:lang w:eastAsia="ko-KR"/>
        </w:rPr>
      </w:pPr>
      <w:r w:rsidRPr="005404F3">
        <w:rPr>
          <w:rFonts w:eastAsia="Batang"/>
          <w:lang w:eastAsia="ko-KR"/>
        </w:rPr>
        <w:t>Korea’s Smart Grid project will be implemented by three stages; the first stage aims at the construction and operation of the Smart Grid Test-bed to test relevant technologies. The second stage is to expand the test-bed into metropolitan areas while adding intelligence on the part of consumers. The last stage is for the completion of a nationwide Smart Grid enabling all of the intelligent grid networks.</w:t>
      </w:r>
    </w:p>
    <w:p w:rsidR="00FF3717" w:rsidRPr="005404F3" w:rsidRDefault="00FF3717" w:rsidP="00B15075">
      <w:pPr>
        <w:pStyle w:val="FigureNo"/>
        <w:rPr>
          <w:rFonts w:eastAsia="Batang"/>
          <w:lang w:eastAsia="ko-KR"/>
        </w:rPr>
      </w:pPr>
      <w:r w:rsidRPr="005404F3">
        <w:rPr>
          <w:rFonts w:eastAsia="Batang"/>
          <w:lang w:eastAsia="ko-KR"/>
        </w:rPr>
        <w:lastRenderedPageBreak/>
        <w:t xml:space="preserve">Figure </w:t>
      </w:r>
      <w:r>
        <w:rPr>
          <w:rFonts w:eastAsia="Batang"/>
          <w:lang w:eastAsia="ko-KR"/>
        </w:rPr>
        <w:t>A5.1</w:t>
      </w:r>
    </w:p>
    <w:p w:rsidR="00FF3717" w:rsidRPr="005404F3" w:rsidRDefault="00FF3717" w:rsidP="00DF2E91">
      <w:pPr>
        <w:keepNext/>
        <w:keepLines/>
        <w:spacing w:before="0" w:after="480"/>
        <w:jc w:val="center"/>
        <w:rPr>
          <w:rFonts w:ascii="Times New Roman Bold" w:eastAsia="Batang" w:hAnsi="Times New Roman Bold"/>
          <w:b/>
          <w:sz w:val="20"/>
          <w:lang w:eastAsia="ko-KR"/>
        </w:rPr>
      </w:pPr>
      <w:r w:rsidRPr="005404F3">
        <w:rPr>
          <w:rFonts w:ascii="Times New Roman Bold" w:eastAsia="Batang" w:hAnsi="Times New Roman Bold"/>
          <w:b/>
          <w:sz w:val="20"/>
          <w:lang w:eastAsia="ko-KR"/>
        </w:rPr>
        <w:t>Korea’s Smart Grid Roadmap</w:t>
      </w:r>
    </w:p>
    <w:p w:rsidR="00FF3717" w:rsidRPr="005404F3" w:rsidRDefault="00840552" w:rsidP="00DF2E91">
      <w:pPr>
        <w:jc w:val="center"/>
        <w:rPr>
          <w:rFonts w:eastAsia="Batang"/>
          <w:lang w:eastAsia="ko-KR"/>
        </w:rPr>
      </w:pPr>
      <w:r>
        <w:rPr>
          <w:rFonts w:eastAsia="Batang"/>
          <w:noProof/>
          <w:lang w:val="en-US" w:eastAsia="ko-KR"/>
        </w:rPr>
        <w:drawing>
          <wp:inline distT="0" distB="0" distL="0" distR="0">
            <wp:extent cx="5001260" cy="3959860"/>
            <wp:effectExtent l="0" t="0" r="8890" b="2540"/>
            <wp:docPr id="3" name="그림 10" descr="eng4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0" descr="eng41-1.gif"/>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01260" cy="3959860"/>
                    </a:xfrm>
                    <a:prstGeom prst="rect">
                      <a:avLst/>
                    </a:prstGeom>
                    <a:noFill/>
                    <a:ln>
                      <a:noFill/>
                    </a:ln>
                  </pic:spPr>
                </pic:pic>
              </a:graphicData>
            </a:graphic>
          </wp:inline>
        </w:drawing>
      </w:r>
    </w:p>
    <w:p w:rsidR="00FF3717" w:rsidRPr="005404F3" w:rsidRDefault="00FF3717" w:rsidP="00BD39EA">
      <w:pPr>
        <w:spacing w:before="360"/>
        <w:rPr>
          <w:rFonts w:eastAsia="Batang"/>
          <w:lang w:eastAsia="ko-KR"/>
        </w:rPr>
      </w:pPr>
      <w:r w:rsidRPr="005404F3">
        <w:rPr>
          <w:rFonts w:eastAsia="Batang"/>
          <w:lang w:eastAsia="ko-KR"/>
        </w:rPr>
        <w:t xml:space="preserve">Upon completion to the third stage, the outcome and benefit of Smart Grid will be noteworthy; </w:t>
      </w:r>
      <w:r w:rsidRPr="005404F3">
        <w:rPr>
          <w:rFonts w:eastAsia="Batang"/>
          <w:lang w:val="en-US" w:eastAsia="ko-KR"/>
        </w:rPr>
        <w:t>through Smart Grid, Korea plans to reduce national electricity consumption b</w:t>
      </w:r>
      <w:r w:rsidRPr="007D3802">
        <w:rPr>
          <w:rFonts w:eastAsia="Batang"/>
          <w:lang w:val="en-US" w:eastAsia="ko-KR"/>
        </w:rPr>
        <w:t>y 6%</w:t>
      </w:r>
      <w:r w:rsidRPr="005404F3">
        <w:rPr>
          <w:rFonts w:eastAsia="Batang"/>
          <w:lang w:val="en-US" w:eastAsia="ko-KR"/>
        </w:rPr>
        <w:t xml:space="preserve"> while facilitating a wider use of new and renewable energy such as wind and solar power. In addition, Korea will reduce</w:t>
      </w:r>
      <w:r w:rsidRPr="005404F3">
        <w:rPr>
          <w:rFonts w:eastAsia="Batang"/>
          <w:lang w:eastAsia="ko-KR"/>
        </w:rPr>
        <w:t xml:space="preserve"> 230 million tons of GHG emissions and annually create 50,000 jobs w</w:t>
      </w:r>
      <w:r>
        <w:rPr>
          <w:rFonts w:eastAsia="Batang"/>
          <w:lang w:eastAsia="ko-KR"/>
        </w:rPr>
        <w:t>ith the scale of 68 </w:t>
      </w:r>
      <w:r w:rsidRPr="005404F3">
        <w:rPr>
          <w:rFonts w:eastAsia="Batang"/>
          <w:lang w:eastAsia="ko-KR"/>
        </w:rPr>
        <w:t>billion won domestic market by year 2030. The accumulated know-how’s will work as a bridge for Korea to advance into the international market. Korea’s green growth will greatly contribute to preventing global warming in future.</w:t>
      </w:r>
    </w:p>
    <w:p w:rsidR="00FF3717" w:rsidRPr="005404F3" w:rsidRDefault="00FF3717" w:rsidP="00DF2E91">
      <w:pPr>
        <w:rPr>
          <w:rFonts w:eastAsia="Batang"/>
          <w:lang w:eastAsia="ko-KR"/>
        </w:rPr>
      </w:pPr>
      <w:r w:rsidRPr="005404F3">
        <w:rPr>
          <w:rFonts w:eastAsia="Batang"/>
          <w:lang w:eastAsia="ko-KR"/>
        </w:rPr>
        <w:t>From the national standpoint, Smart Grid project aims to raise energy efficiency and implement green-energy infrastructure by building eco-friendly infrastructure that reduces CO2 emissions. From the industrial standpoint, this project seeks to secure a new growth engine that will drive Korea in the age of green growth. From an individual standpoint, it is headed for low carbon and green life by enhancing quality of life through experiences of and participation in a low carbon, green life.</w:t>
      </w:r>
    </w:p>
    <w:p w:rsidR="00FF3717" w:rsidRPr="005404F3" w:rsidRDefault="00FF3717" w:rsidP="00DF2E91">
      <w:pPr>
        <w:keepNext/>
        <w:keepLines/>
        <w:spacing w:before="200"/>
        <w:ind w:left="1134" w:hanging="1134"/>
        <w:outlineLvl w:val="1"/>
        <w:rPr>
          <w:rFonts w:eastAsia="Batang"/>
          <w:b/>
          <w:lang w:val="en-US" w:eastAsia="ko-KR"/>
        </w:rPr>
      </w:pPr>
      <w:r>
        <w:rPr>
          <w:rFonts w:eastAsia="Batang"/>
          <w:b/>
          <w:lang w:val="en-US" w:eastAsia="ko-KR"/>
        </w:rPr>
        <w:t>A5</w:t>
      </w:r>
      <w:r w:rsidRPr="005404F3">
        <w:rPr>
          <w:rFonts w:eastAsia="Batang"/>
          <w:b/>
          <w:lang w:val="en-US"/>
        </w:rPr>
        <w:t>.</w:t>
      </w:r>
      <w:r w:rsidRPr="005404F3">
        <w:rPr>
          <w:rFonts w:eastAsia="Batang"/>
          <w:b/>
          <w:lang w:val="en-US" w:eastAsia="ko-KR"/>
        </w:rPr>
        <w:t>2</w:t>
      </w:r>
      <w:r w:rsidRPr="005404F3">
        <w:rPr>
          <w:rFonts w:eastAsia="Batang"/>
          <w:b/>
          <w:lang w:val="en-US"/>
        </w:rPr>
        <w:tab/>
      </w:r>
      <w:r w:rsidRPr="005404F3">
        <w:rPr>
          <w:rFonts w:eastAsia="Batang"/>
          <w:b/>
          <w:lang w:val="en-US" w:eastAsia="ko-KR"/>
        </w:rPr>
        <w:t>Technology development</w:t>
      </w:r>
    </w:p>
    <w:p w:rsidR="00FF3717" w:rsidRPr="005404F3" w:rsidRDefault="00FF3717" w:rsidP="00DF2E91">
      <w:pPr>
        <w:rPr>
          <w:rFonts w:eastAsia="Batang"/>
          <w:lang w:eastAsia="ko-KR"/>
        </w:rPr>
      </w:pPr>
      <w:r w:rsidRPr="005404F3">
        <w:rPr>
          <w:rFonts w:eastAsia="Batang"/>
          <w:lang w:eastAsia="ko-KR"/>
        </w:rPr>
        <w:t>A town with 3,000 households is to be established as the Smart Grid Test-bed (10MW), where there will be a total of two sub-stations with at least 2 BANKs and, for each BANK, there will be two distribution lines. The Smart Grid Test-bed will be the site for the results of research programs on 'power transmission using IT' and new renewable energy resources.</w:t>
      </w:r>
    </w:p>
    <w:p w:rsidR="00FF3717" w:rsidRPr="005404F3" w:rsidRDefault="00FF3717" w:rsidP="00DF2E91">
      <w:pPr>
        <w:rPr>
          <w:rFonts w:eastAsia="Batang"/>
        </w:rPr>
      </w:pPr>
      <w:r w:rsidRPr="005404F3">
        <w:rPr>
          <w:rFonts w:eastAsia="Batang"/>
          <w:lang w:eastAsia="ko-KR"/>
        </w:rPr>
        <w:t xml:space="preserve">About 10 consortiums in five areas have participated in testing technologies and developing business models, implementing this project by two phases as shown in Table </w:t>
      </w:r>
      <w:r>
        <w:rPr>
          <w:rFonts w:eastAsia="Batang"/>
          <w:lang w:eastAsia="ko-KR"/>
        </w:rPr>
        <w:t>A4.</w:t>
      </w:r>
      <w:r w:rsidRPr="005404F3">
        <w:rPr>
          <w:rFonts w:eastAsia="Batang"/>
          <w:lang w:eastAsia="ko-KR"/>
        </w:rPr>
        <w:t>1.</w:t>
      </w:r>
    </w:p>
    <w:p w:rsidR="00FF3717" w:rsidRPr="005404F3" w:rsidRDefault="00FF3717" w:rsidP="00DF2E91">
      <w:pPr>
        <w:pStyle w:val="TableNo"/>
        <w:rPr>
          <w:rFonts w:eastAsia="Batang"/>
          <w:lang w:eastAsia="ko-KR"/>
        </w:rPr>
      </w:pPr>
      <w:r w:rsidRPr="005404F3">
        <w:rPr>
          <w:rFonts w:eastAsia="Batang"/>
          <w:lang w:eastAsia="ko-KR"/>
        </w:rPr>
        <w:lastRenderedPageBreak/>
        <w:t xml:space="preserve">Table </w:t>
      </w:r>
      <w:r>
        <w:rPr>
          <w:rFonts w:eastAsia="Batang"/>
          <w:lang w:eastAsia="ko-KR"/>
        </w:rPr>
        <w:t>A5.</w:t>
      </w:r>
      <w:r w:rsidRPr="005404F3">
        <w:rPr>
          <w:rFonts w:eastAsia="Batang"/>
          <w:lang w:eastAsia="ko-KR"/>
        </w:rPr>
        <w:t>1</w:t>
      </w:r>
    </w:p>
    <w:p w:rsidR="00FF3717" w:rsidRPr="005404F3" w:rsidRDefault="00FF3717" w:rsidP="00DF2E91">
      <w:pPr>
        <w:pStyle w:val="Tabletitle"/>
        <w:rPr>
          <w:rFonts w:eastAsia="Batang"/>
          <w:lang w:eastAsia="ko-KR"/>
        </w:rPr>
      </w:pPr>
      <w:proofErr w:type="spellStart"/>
      <w:r w:rsidRPr="005404F3">
        <w:rPr>
          <w:rFonts w:eastAsia="Batang"/>
          <w:lang w:eastAsia="ko-KR"/>
        </w:rPr>
        <w:t>Jeju</w:t>
      </w:r>
      <w:proofErr w:type="spellEnd"/>
      <w:r w:rsidRPr="005404F3">
        <w:rPr>
          <w:rFonts w:eastAsia="Batang"/>
          <w:lang w:eastAsia="ko-KR"/>
        </w:rPr>
        <w:t xml:space="preserve"> Test-bed implementation plan by phase</w:t>
      </w:r>
    </w:p>
    <w:tbl>
      <w:tblPr>
        <w:tblW w:w="0" w:type="auto"/>
        <w:tblBorders>
          <w:top w:val="single" w:sz="12" w:space="0" w:color="000000"/>
          <w:bottom w:val="single" w:sz="12" w:space="0" w:color="000000"/>
        </w:tblBorders>
        <w:tblLook w:val="00A0" w:firstRow="1" w:lastRow="0" w:firstColumn="1" w:lastColumn="0" w:noHBand="0" w:noVBand="0"/>
      </w:tblPr>
      <w:tblGrid>
        <w:gridCol w:w="2381"/>
        <w:gridCol w:w="1361"/>
        <w:gridCol w:w="2410"/>
        <w:gridCol w:w="3628"/>
      </w:tblGrid>
      <w:tr w:rsidR="00FF3717" w:rsidRPr="00625514" w:rsidTr="00FC115F">
        <w:trPr>
          <w:trHeight w:val="446"/>
        </w:trPr>
        <w:tc>
          <w:tcPr>
            <w:tcW w:w="2381" w:type="dxa"/>
            <w:tcBorders>
              <w:top w:val="single" w:sz="12" w:space="0" w:color="000000"/>
              <w:left w:val="single" w:sz="4" w:space="0" w:color="auto"/>
              <w:bottom w:val="single" w:sz="12" w:space="0" w:color="auto"/>
              <w:right w:val="single" w:sz="6" w:space="0" w:color="000000"/>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Phase</w:t>
            </w:r>
          </w:p>
        </w:tc>
        <w:tc>
          <w:tcPr>
            <w:tcW w:w="1361" w:type="dxa"/>
            <w:tcBorders>
              <w:top w:val="single" w:sz="12" w:space="0" w:color="000000"/>
              <w:bottom w:val="single" w:sz="12" w:space="0" w:color="auto"/>
              <w:right w:val="single" w:sz="4" w:space="0" w:color="auto"/>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Period</w:t>
            </w:r>
          </w:p>
        </w:tc>
        <w:tc>
          <w:tcPr>
            <w:tcW w:w="2410" w:type="dxa"/>
            <w:tcBorders>
              <w:top w:val="single" w:sz="12" w:space="0" w:color="000000"/>
              <w:left w:val="single" w:sz="4" w:space="0" w:color="auto"/>
              <w:bottom w:val="single" w:sz="12" w:space="0" w:color="auto"/>
              <w:right w:val="single" w:sz="4" w:space="0" w:color="auto"/>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Key Focus Areas</w:t>
            </w:r>
          </w:p>
        </w:tc>
        <w:tc>
          <w:tcPr>
            <w:tcW w:w="3628" w:type="dxa"/>
            <w:tcBorders>
              <w:top w:val="single" w:sz="12" w:space="0" w:color="000000"/>
              <w:left w:val="single" w:sz="4" w:space="0" w:color="auto"/>
              <w:bottom w:val="single" w:sz="12" w:space="0" w:color="auto"/>
              <w:right w:val="single" w:sz="4" w:space="0" w:color="auto"/>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Key Contents</w:t>
            </w:r>
          </w:p>
        </w:tc>
      </w:tr>
      <w:tr w:rsidR="00FF3717" w:rsidRPr="00625514" w:rsidTr="00FC115F">
        <w:tc>
          <w:tcPr>
            <w:tcW w:w="2381" w:type="dxa"/>
            <w:tcBorders>
              <w:top w:val="single" w:sz="12" w:space="0" w:color="auto"/>
              <w:left w:val="single" w:sz="4" w:space="0" w:color="auto"/>
              <w:bottom w:val="single" w:sz="4" w:space="0" w:color="auto"/>
              <w:right w:val="single" w:sz="6" w:space="0" w:color="000000"/>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Basic stage</w:t>
            </w:r>
          </w:p>
          <w:p w:rsidR="00FF3717" w:rsidRPr="00FC115F" w:rsidRDefault="00FF3717" w:rsidP="00FC115F">
            <w:pPr>
              <w:spacing w:before="0"/>
              <w:jc w:val="center"/>
              <w:rPr>
                <w:rFonts w:eastAsia="Batang"/>
                <w:sz w:val="20"/>
                <w:lang w:eastAsia="ko-KR"/>
              </w:rPr>
            </w:pPr>
            <w:r w:rsidRPr="00FC115F">
              <w:rPr>
                <w:rFonts w:eastAsia="Batang"/>
                <w:sz w:val="20"/>
                <w:lang w:eastAsia="ko-KR"/>
              </w:rPr>
              <w:t>(Infrastructure building)</w:t>
            </w:r>
          </w:p>
        </w:tc>
        <w:tc>
          <w:tcPr>
            <w:tcW w:w="1361" w:type="dxa"/>
            <w:tcBorders>
              <w:top w:val="single" w:sz="12" w:space="0" w:color="auto"/>
              <w:bottom w:val="single" w:sz="4" w:space="0" w:color="auto"/>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2010 ~ 2011</w:t>
            </w:r>
          </w:p>
        </w:tc>
        <w:tc>
          <w:tcPr>
            <w:tcW w:w="2410" w:type="dxa"/>
            <w:tcBorders>
              <w:top w:val="single" w:sz="12" w:space="0" w:color="auto"/>
              <w:left w:val="single" w:sz="4" w:space="0" w:color="auto"/>
              <w:bottom w:val="single" w:sz="4" w:space="0" w:color="auto"/>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Smart Power Grid</w:t>
            </w:r>
          </w:p>
          <w:p w:rsidR="00FF3717" w:rsidRPr="00FC115F" w:rsidRDefault="00FF3717" w:rsidP="00FC115F">
            <w:pPr>
              <w:spacing w:before="0"/>
              <w:jc w:val="center"/>
              <w:rPr>
                <w:rFonts w:eastAsia="Batang"/>
                <w:sz w:val="20"/>
                <w:lang w:eastAsia="ko-KR"/>
              </w:rPr>
            </w:pPr>
            <w:r w:rsidRPr="00FC115F">
              <w:rPr>
                <w:rFonts w:eastAsia="Batang"/>
                <w:sz w:val="20"/>
                <w:lang w:eastAsia="ko-KR"/>
              </w:rPr>
              <w:t>Smart Place</w:t>
            </w:r>
          </w:p>
          <w:p w:rsidR="00FF3717" w:rsidRPr="00FC115F" w:rsidRDefault="00FF3717" w:rsidP="00FC115F">
            <w:pPr>
              <w:spacing w:before="0"/>
              <w:jc w:val="center"/>
              <w:rPr>
                <w:rFonts w:eastAsia="Batang"/>
                <w:sz w:val="20"/>
                <w:lang w:eastAsia="ko-KR"/>
              </w:rPr>
            </w:pPr>
            <w:r w:rsidRPr="00FC115F">
              <w:rPr>
                <w:rFonts w:eastAsia="Batang"/>
                <w:sz w:val="20"/>
                <w:lang w:eastAsia="ko-KR"/>
              </w:rPr>
              <w:t>Smart Transportation</w:t>
            </w:r>
          </w:p>
        </w:tc>
        <w:tc>
          <w:tcPr>
            <w:tcW w:w="3628" w:type="dxa"/>
            <w:tcBorders>
              <w:top w:val="single" w:sz="12" w:space="0" w:color="auto"/>
              <w:left w:val="single" w:sz="4" w:space="0" w:color="auto"/>
              <w:bottom w:val="single" w:sz="4" w:space="0" w:color="auto"/>
              <w:right w:val="single" w:sz="4" w:space="0" w:color="auto"/>
            </w:tcBorders>
            <w:vAlign w:val="center"/>
          </w:tcPr>
          <w:p w:rsidR="00FF3717" w:rsidRPr="00FC115F" w:rsidRDefault="00FF3717" w:rsidP="00FC115F">
            <w:pPr>
              <w:spacing w:before="0"/>
              <w:rPr>
                <w:rFonts w:eastAsia="Batang"/>
                <w:sz w:val="20"/>
                <w:lang w:eastAsia="ko-KR"/>
              </w:rPr>
            </w:pPr>
            <w:r w:rsidRPr="00FC115F">
              <w:rPr>
                <w:rFonts w:eastAsia="Batang"/>
                <w:sz w:val="20"/>
                <w:lang w:eastAsia="ko-KR"/>
              </w:rPr>
              <w:t>Linking grid networks and consumers, grid networks and electric vehicles</w:t>
            </w:r>
          </w:p>
        </w:tc>
      </w:tr>
      <w:tr w:rsidR="00FF3717" w:rsidRPr="00625514" w:rsidTr="00FC115F">
        <w:tc>
          <w:tcPr>
            <w:tcW w:w="2381" w:type="dxa"/>
            <w:tcBorders>
              <w:top w:val="single" w:sz="4" w:space="0" w:color="auto"/>
              <w:left w:val="single" w:sz="4" w:space="0" w:color="auto"/>
              <w:bottom w:val="single" w:sz="12" w:space="0" w:color="000000"/>
              <w:right w:val="single" w:sz="6" w:space="0" w:color="000000"/>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Expansion stage</w:t>
            </w:r>
          </w:p>
          <w:p w:rsidR="00FF3717" w:rsidRPr="00FC115F" w:rsidRDefault="00FF3717" w:rsidP="00FC115F">
            <w:pPr>
              <w:spacing w:before="0"/>
              <w:jc w:val="center"/>
              <w:rPr>
                <w:rFonts w:eastAsia="Batang"/>
                <w:sz w:val="20"/>
                <w:lang w:eastAsia="ko-KR"/>
              </w:rPr>
            </w:pPr>
            <w:r w:rsidRPr="00FC115F">
              <w:rPr>
                <w:rFonts w:eastAsia="Batang"/>
                <w:sz w:val="20"/>
                <w:lang w:eastAsia="ko-KR"/>
              </w:rPr>
              <w:t>(Integrated operation)</w:t>
            </w:r>
          </w:p>
        </w:tc>
        <w:tc>
          <w:tcPr>
            <w:tcW w:w="1361" w:type="dxa"/>
            <w:tcBorders>
              <w:top w:val="single" w:sz="4" w:space="0" w:color="auto"/>
              <w:bottom w:val="single" w:sz="12" w:space="0" w:color="000000"/>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2012 ~ 2013</w:t>
            </w:r>
          </w:p>
        </w:tc>
        <w:tc>
          <w:tcPr>
            <w:tcW w:w="2410" w:type="dxa"/>
            <w:tcBorders>
              <w:top w:val="single" w:sz="4" w:space="0" w:color="auto"/>
              <w:left w:val="single" w:sz="4" w:space="0" w:color="auto"/>
              <w:bottom w:val="single" w:sz="12" w:space="0" w:color="000000"/>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Smart Renewable</w:t>
            </w:r>
          </w:p>
          <w:p w:rsidR="00FF3717" w:rsidRPr="00FC115F" w:rsidRDefault="00FF3717" w:rsidP="00FC115F">
            <w:pPr>
              <w:spacing w:before="0"/>
              <w:jc w:val="center"/>
              <w:rPr>
                <w:rFonts w:eastAsia="Batang"/>
                <w:sz w:val="20"/>
                <w:lang w:eastAsia="ko-KR"/>
              </w:rPr>
            </w:pPr>
            <w:r w:rsidRPr="00FC115F">
              <w:rPr>
                <w:rFonts w:eastAsia="Batang"/>
                <w:sz w:val="20"/>
                <w:lang w:eastAsia="ko-KR"/>
              </w:rPr>
              <w:t>Smart Electricity Service</w:t>
            </w:r>
          </w:p>
        </w:tc>
        <w:tc>
          <w:tcPr>
            <w:tcW w:w="3628" w:type="dxa"/>
            <w:tcBorders>
              <w:top w:val="single" w:sz="4" w:space="0" w:color="auto"/>
              <w:left w:val="single" w:sz="4" w:space="0" w:color="auto"/>
              <w:bottom w:val="single" w:sz="12" w:space="0" w:color="000000"/>
              <w:right w:val="single" w:sz="4" w:space="0" w:color="auto"/>
            </w:tcBorders>
            <w:vAlign w:val="center"/>
          </w:tcPr>
          <w:p w:rsidR="00FF3717" w:rsidRPr="00FC115F" w:rsidRDefault="00FF3717" w:rsidP="00FC115F">
            <w:pPr>
              <w:spacing w:before="0"/>
              <w:rPr>
                <w:rFonts w:eastAsia="Batang"/>
                <w:sz w:val="20"/>
                <w:lang w:eastAsia="ko-KR"/>
              </w:rPr>
            </w:pPr>
            <w:r w:rsidRPr="00FC115F">
              <w:rPr>
                <w:rFonts w:eastAsia="Batang"/>
                <w:sz w:val="20"/>
                <w:lang w:eastAsia="ko-KR"/>
              </w:rPr>
              <w:t>- Provide new power services</w:t>
            </w:r>
          </w:p>
          <w:p w:rsidR="00FF3717" w:rsidRPr="00FC115F" w:rsidRDefault="00FF3717" w:rsidP="004A76C7">
            <w:pPr>
              <w:spacing w:before="0"/>
              <w:ind w:left="100" w:hangingChars="50" w:hanging="100"/>
              <w:rPr>
                <w:rFonts w:eastAsia="Batang"/>
                <w:sz w:val="20"/>
                <w:lang w:eastAsia="ko-KR"/>
              </w:rPr>
            </w:pPr>
            <w:r w:rsidRPr="00FC115F">
              <w:rPr>
                <w:rFonts w:eastAsia="Batang"/>
                <w:sz w:val="20"/>
                <w:lang w:eastAsia="ko-KR"/>
              </w:rPr>
              <w:t>- Accommodate renewable energy sources to the power grid</w:t>
            </w:r>
          </w:p>
        </w:tc>
      </w:tr>
    </w:tbl>
    <w:p w:rsidR="00FF3717" w:rsidRPr="005404F3" w:rsidRDefault="00FF3717" w:rsidP="00DF2E91"/>
    <w:sectPr w:rsidR="00FF3717" w:rsidRPr="005404F3" w:rsidSect="007358A7">
      <w:headerReference w:type="default" r:id="rId24"/>
      <w:headerReference w:type="first" r:id="rId25"/>
      <w:pgSz w:w="11907" w:h="16834"/>
      <w:pgMar w:top="1411" w:right="1138" w:bottom="1411" w:left="1138" w:header="720" w:footer="720"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703" w:rsidRDefault="00AD1703">
      <w:r>
        <w:separator/>
      </w:r>
    </w:p>
  </w:endnote>
  <w:endnote w:type="continuationSeparator" w:id="0">
    <w:p w:rsidR="00AD1703" w:rsidRDefault="00AD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ohit Hindi">
    <w:charset w:val="00"/>
    <w:family w:val="auto"/>
    <w:pitch w:val="variable"/>
    <w:sig w:usb0="80008003" w:usb1="0000204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86" w:rsidRPr="0011589F" w:rsidRDefault="00E62E86" w:rsidP="0011589F">
    <w:pPr>
      <w:pStyle w:val="Footer"/>
    </w:pPr>
    <w:fldSimple w:instr=" FILENAME  \p  \* MERGEFORMAT ">
      <w:r>
        <w:t>M:\BRSGD\TEXT2013\SG01\WP1A\100\105\105N01e.docx</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86" w:rsidRPr="0011589F" w:rsidRDefault="00E62E86" w:rsidP="0011589F">
    <w:pPr>
      <w:pStyle w:val="Footer"/>
    </w:pPr>
    <w:fldSimple w:instr=" FILENAME  \p  \* MERGEFORMAT ">
      <w:r>
        <w:t>M:\BRSGD\TEXT2013\SG01\WP1A\100\105\105N01e.docx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703" w:rsidRDefault="00AD1703">
      <w:r>
        <w:t>____________________</w:t>
      </w:r>
    </w:p>
  </w:footnote>
  <w:footnote w:type="continuationSeparator" w:id="0">
    <w:p w:rsidR="00AD1703" w:rsidRDefault="00AD1703">
      <w:r>
        <w:continuationSeparator/>
      </w:r>
    </w:p>
  </w:footnote>
  <w:footnote w:id="1">
    <w:p w:rsidR="00E62E86" w:rsidRDefault="00E62E86" w:rsidP="00DF2E91">
      <w:pPr>
        <w:tabs>
          <w:tab w:val="clear" w:pos="1134"/>
          <w:tab w:val="left" w:pos="284"/>
        </w:tabs>
      </w:pPr>
      <w:r w:rsidRPr="00EB5A69">
        <w:rPr>
          <w:rStyle w:val="FootnoteReference"/>
          <w:sz w:val="20"/>
        </w:rPr>
        <w:footnoteRef/>
      </w:r>
      <w:r w:rsidRPr="00EB5A69">
        <w:rPr>
          <w:sz w:val="20"/>
        </w:rPr>
        <w:tab/>
      </w:r>
      <w:r w:rsidRPr="00625514">
        <w:t xml:space="preserve">The European Commission Smart Grid Vision and Strategy for Europe’s Electricity Networks of the Future (“EC Smart Grid Vision Report” at 7 European Commission, 2006, available at </w:t>
      </w:r>
      <w:hyperlink r:id="rId1" w:history="1">
        <w:r w:rsidRPr="00625514">
          <w:rPr>
            <w:rStyle w:val="Hyperlink"/>
            <w:szCs w:val="24"/>
          </w:rPr>
          <w:t>http://www.smartgrids.eu/documents/vision.pdf</w:t>
        </w:r>
      </w:hyperlink>
      <w:r w:rsidRPr="00625514">
        <w:t>).</w:t>
      </w:r>
    </w:p>
  </w:footnote>
  <w:footnote w:id="2">
    <w:p w:rsidR="00E62E86" w:rsidRPr="00FB7112" w:rsidRDefault="00E62E86">
      <w:pPr>
        <w:pStyle w:val="FootnoteText"/>
        <w:rPr>
          <w:lang w:val="en-US"/>
        </w:rPr>
      </w:pPr>
      <w:r>
        <w:rPr>
          <w:rStyle w:val="FootnoteReference"/>
        </w:rPr>
        <w:footnoteRef/>
      </w:r>
      <w:r w:rsidRPr="00FB7112">
        <w:t>IEEE 802 has standards that have been developed specifically for smart grid and long range outdoor connectivity</w:t>
      </w:r>
      <w:r>
        <w:t>.</w:t>
      </w:r>
    </w:p>
  </w:footnote>
  <w:footnote w:id="3">
    <w:p w:rsidR="00E62E86" w:rsidRPr="00A47FC4" w:rsidRDefault="00E62E86">
      <w:pPr>
        <w:pStyle w:val="FootnoteText"/>
        <w:rPr>
          <w:lang w:val="en-US"/>
        </w:rPr>
      </w:pPr>
      <w:r>
        <w:rPr>
          <w:rStyle w:val="FootnoteReference"/>
        </w:rPr>
        <w:footnoteRef/>
      </w:r>
      <w:hyperlink r:id="rId2" w:history="1">
        <w:r w:rsidRPr="00A47FC4">
          <w:rPr>
            <w:rStyle w:val="Hyperlink"/>
          </w:rPr>
          <w:t>http://www.itu.int/publ/T-TUT-HOME-2010/en</w:t>
        </w:r>
      </w:hyperlink>
    </w:p>
  </w:footnote>
  <w:footnote w:id="4">
    <w:p w:rsidR="00E62E86" w:rsidRDefault="00E62E86" w:rsidP="00DF2E91">
      <w:pPr>
        <w:pStyle w:val="FootnoteText"/>
      </w:pPr>
      <w:r w:rsidRPr="001622E8">
        <w:rPr>
          <w:rStyle w:val="FootnoteReference"/>
          <w:szCs w:val="18"/>
        </w:rPr>
        <w:footnoteRef/>
      </w:r>
      <w:r>
        <w:tab/>
      </w:r>
      <w:r w:rsidRPr="00625514">
        <w:rPr>
          <w:szCs w:val="24"/>
        </w:rPr>
        <w:t xml:space="preserve">The Energy Independence and Security Act of 2007 (Public Law 110-140) (TITLE XIII—SMART GRID). </w:t>
      </w:r>
      <w:hyperlink r:id="rId3" w:history="1">
        <w:r w:rsidRPr="00625514">
          <w:rPr>
            <w:rStyle w:val="Hyperlink"/>
            <w:szCs w:val="24"/>
          </w:rPr>
          <w:t>http://www.gpo.gov/fdsys/pkg/PLAW-110publ140/pdf/PLAW-110publ140.pdf</w:t>
        </w:r>
      </w:hyperlink>
      <w:r w:rsidRPr="00625514">
        <w:rPr>
          <w:rStyle w:val="Hyperlink"/>
          <w:szCs w:val="24"/>
          <w:u w:val="none"/>
        </w:rPr>
        <w:t>.</w:t>
      </w:r>
    </w:p>
  </w:footnote>
  <w:footnote w:id="5">
    <w:p w:rsidR="00E62E86" w:rsidRPr="00A41A64" w:rsidRDefault="00E62E86">
      <w:pPr>
        <w:pStyle w:val="FootnoteText"/>
        <w:rPr>
          <w:lang w:val="en-US"/>
          <w:rPrChange w:id="33" w:author="Holcomb, Jay" w:date="2014-01-21T14:30:00Z">
            <w:rPr/>
          </w:rPrChange>
        </w:rPr>
      </w:pPr>
      <w:ins w:id="34" w:author="Holcomb, Jay" w:date="2014-01-21T14:30:00Z">
        <w:r>
          <w:rPr>
            <w:rStyle w:val="FootnoteReference"/>
          </w:rPr>
          <w:footnoteRef/>
        </w:r>
        <w:r w:rsidRPr="00A41A64">
          <w:rPr>
            <w:lang w:val="en-US"/>
          </w:rPr>
          <w:t xml:space="preserve">NISTIR </w:t>
        </w:r>
        <w:r>
          <w:rPr>
            <w:lang w:val="en-US"/>
          </w:rPr>
          <w:t>7761</w:t>
        </w:r>
      </w:ins>
      <w:ins w:id="35" w:author="Holcomb, Jay" w:date="2014-01-23T08:51:00Z">
        <w:r>
          <w:rPr>
            <w:lang w:val="en-US"/>
          </w:rPr>
          <w:t>v2</w:t>
        </w:r>
      </w:ins>
      <w:ins w:id="36" w:author="Holcomb, Jay" w:date="2014-01-21T14:30:00Z">
        <w:r>
          <w:rPr>
            <w:lang w:val="en-US"/>
          </w:rPr>
          <w:t xml:space="preserve"> Priority Action Plan 2 Guidelines for a</w:t>
        </w:r>
      </w:ins>
      <w:ins w:id="37" w:author="Holcomb, Jay" w:date="2014-01-21T14:31:00Z">
        <w:r>
          <w:rPr>
            <w:lang w:val="en-US"/>
          </w:rPr>
          <w:t>ss</w:t>
        </w:r>
      </w:ins>
      <w:ins w:id="38" w:author="Holcomb, Jay" w:date="2014-01-21T14:30:00Z">
        <w:r>
          <w:rPr>
            <w:lang w:val="en-US"/>
          </w:rPr>
          <w:t>essing wireless standards for Smart Grid applications</w:t>
        </w:r>
      </w:ins>
    </w:p>
  </w:footnote>
  <w:footnote w:id="6">
    <w:p w:rsidR="00E62E86" w:rsidRDefault="00E62E86" w:rsidP="00DF2E91">
      <w:pPr>
        <w:pStyle w:val="FootnoteText"/>
      </w:pPr>
      <w:r w:rsidRPr="001622E8">
        <w:rPr>
          <w:rStyle w:val="FootnoteReference"/>
          <w:szCs w:val="18"/>
        </w:rPr>
        <w:footnoteRef/>
      </w:r>
      <w:r>
        <w:tab/>
      </w:r>
      <w:hyperlink r:id="rId4" w:history="1">
        <w:r w:rsidRPr="00625514">
          <w:rPr>
            <w:rStyle w:val="Hyperlink"/>
            <w:szCs w:val="24"/>
          </w:rPr>
          <w:t>http://my.epri.com/portal/server.pt</w:t>
        </w:r>
      </w:hyperlink>
      <w:r w:rsidRPr="00625514">
        <w:rPr>
          <w:szCs w:val="24"/>
        </w:rPr>
        <w:t xml:space="preserve">? </w:t>
      </w:r>
    </w:p>
  </w:footnote>
  <w:footnote w:id="7">
    <w:p w:rsidR="00E62E86" w:rsidRDefault="00E62E86" w:rsidP="00DF2E91">
      <w:pPr>
        <w:pStyle w:val="FootnoteText"/>
      </w:pPr>
      <w:r w:rsidRPr="001622E8">
        <w:rPr>
          <w:rStyle w:val="FootnoteReference"/>
          <w:szCs w:val="18"/>
        </w:rPr>
        <w:footnoteRef/>
      </w:r>
      <w:r>
        <w:tab/>
      </w:r>
      <w:r w:rsidRPr="00625514">
        <w:rPr>
          <w:rFonts w:eastAsia="MS Mincho"/>
          <w:szCs w:val="24"/>
        </w:rPr>
        <w:t xml:space="preserve">The DOE Sponsored Modern Grid Initiative identifies a Modern or Smart Grid is available at </w:t>
      </w:r>
      <w:hyperlink r:id="rId5" w:history="1">
        <w:r w:rsidRPr="00625514">
          <w:rPr>
            <w:rStyle w:val="Hyperlink"/>
            <w:szCs w:val="24"/>
          </w:rPr>
          <w:t>http://www.netl.doe.gov/smartgrid/referenceshelf/whitepapers/Integrated%20Communications_Final_v2_0.pdf</w:t>
        </w:r>
      </w:hyperlink>
      <w:r w:rsidRPr="00625514">
        <w:rPr>
          <w:rStyle w:val="Hyperlink"/>
          <w:szCs w:val="24"/>
          <w:u w:val="none"/>
        </w:rPr>
        <w:t>.</w:t>
      </w:r>
    </w:p>
  </w:footnote>
  <w:footnote w:id="8">
    <w:p w:rsidR="00E62E86" w:rsidRDefault="00E62E86" w:rsidP="00DF2E91">
      <w:pPr>
        <w:pStyle w:val="FootnoteText"/>
      </w:pPr>
      <w:r w:rsidRPr="001622E8">
        <w:rPr>
          <w:rStyle w:val="FootnoteReference"/>
          <w:szCs w:val="18"/>
        </w:rPr>
        <w:footnoteRef/>
      </w:r>
      <w:r>
        <w:tab/>
      </w:r>
      <w:r w:rsidRPr="00625514">
        <w:rPr>
          <w:rFonts w:eastAsia="MS Mincho"/>
          <w:szCs w:val="24"/>
        </w:rPr>
        <w:t>EUR 22580 – Strategic Research Agenda for Europe’s Electricity Networks of the Future (</w:t>
      </w:r>
      <w:r w:rsidRPr="00625514">
        <w:rPr>
          <w:szCs w:val="24"/>
        </w:rPr>
        <w:t xml:space="preserve">EC Strategic Research Agenda) at 62, </w:t>
      </w:r>
      <w:r w:rsidRPr="00625514">
        <w:rPr>
          <w:rFonts w:eastAsia="MS Mincho"/>
          <w:szCs w:val="24"/>
        </w:rPr>
        <w:t xml:space="preserve">European Commission, 2007. </w:t>
      </w:r>
      <w:hyperlink r:id="rId6" w:history="1">
        <w:r w:rsidRPr="00625514">
          <w:rPr>
            <w:rStyle w:val="Hyperlink"/>
            <w:rFonts w:eastAsia="MS Mincho"/>
            <w:szCs w:val="24"/>
          </w:rPr>
          <w:t>ftp://ftp.cordis.europa.eu/pub/fp7/energy/docs/smartgrids_agenda_en.pdf</w:t>
        </w:r>
      </w:hyperlink>
      <w:r w:rsidRPr="00625514">
        <w:rPr>
          <w:rStyle w:val="Hyperlink"/>
          <w:rFonts w:eastAsia="MS Mincho"/>
          <w:szCs w:val="24"/>
          <w:u w:val="none"/>
        </w:rPr>
        <w:t>.</w:t>
      </w:r>
    </w:p>
  </w:footnote>
  <w:footnote w:id="9">
    <w:p w:rsidR="00E62E86" w:rsidRDefault="00E62E86" w:rsidP="00DF2E91">
      <w:pPr>
        <w:pStyle w:val="FootnoteText"/>
      </w:pPr>
      <w:r>
        <w:rPr>
          <w:rStyle w:val="FootnoteReference"/>
        </w:rPr>
        <w:footnoteRef/>
      </w:r>
      <w:r>
        <w:tab/>
      </w:r>
      <w:r w:rsidRPr="00625514">
        <w:rPr>
          <w:szCs w:val="24"/>
        </w:rPr>
        <w:t xml:space="preserve">The Department of Energy and Climate Change </w:t>
      </w:r>
      <w:hyperlink r:id="rId7" w:history="1">
        <w:r w:rsidRPr="00625514">
          <w:rPr>
            <w:rStyle w:val="Hyperlink"/>
            <w:szCs w:val="24"/>
          </w:rPr>
          <w:t>consultation on Smart Metering Implementation</w:t>
        </w:r>
      </w:hyperlink>
      <w:r w:rsidRPr="00625514">
        <w:rPr>
          <w:szCs w:val="24"/>
        </w:rPr>
        <w:t>, (ref: 10D/732 20/7/2010 – 30/03/2011)</w:t>
      </w:r>
      <w:r>
        <w:rPr>
          <w:szCs w:val="24"/>
        </w:rPr>
        <w:t>.</w:t>
      </w:r>
    </w:p>
  </w:footnote>
  <w:footnote w:id="10">
    <w:p w:rsidR="00E62E86" w:rsidRDefault="00E62E86" w:rsidP="00DF2E91">
      <w:pPr>
        <w:pStyle w:val="FootnoteText"/>
      </w:pPr>
      <w:r w:rsidRPr="00C56C22">
        <w:rPr>
          <w:rStyle w:val="FootnoteReference"/>
        </w:rPr>
        <w:footnoteRef/>
      </w:r>
      <w:r w:rsidRPr="00C56C22">
        <w:rPr>
          <w:rStyle w:val="FootnoteReference"/>
        </w:rPr>
        <w:tab/>
      </w:r>
      <w:r w:rsidRPr="00625514">
        <w:rPr>
          <w:szCs w:val="24"/>
        </w:rPr>
        <w:t>For example, recent U.S. federal legislation, the Energy Independence and Security Act of 2007 (Public Law 110-140), sets out as the policy of the United States the implementation of smart grid systems to modernize the electric grid, and requires both the federal and state governments and regulators to take specific actions to support the implementation of a smart grid.</w:t>
      </w:r>
    </w:p>
  </w:footnote>
  <w:footnote w:id="11">
    <w:p w:rsidR="00E62E86" w:rsidRDefault="00E62E86" w:rsidP="00DF2E91">
      <w:pPr>
        <w:pStyle w:val="FootnoteText"/>
        <w:spacing w:before="80"/>
      </w:pPr>
      <w:r>
        <w:rPr>
          <w:rStyle w:val="FootnoteReference"/>
        </w:rPr>
        <w:footnoteRef/>
      </w:r>
      <w:r>
        <w:tab/>
      </w:r>
      <w:r w:rsidRPr="00625514">
        <w:rPr>
          <w:szCs w:val="24"/>
        </w:rPr>
        <w:t xml:space="preserve">International Energy Agency, Energy Technology </w:t>
      </w:r>
      <w:proofErr w:type="spellStart"/>
      <w:r w:rsidRPr="00625514">
        <w:rPr>
          <w:szCs w:val="24"/>
        </w:rPr>
        <w:t>Prospectives</w:t>
      </w:r>
      <w:proofErr w:type="spellEnd"/>
      <w:r w:rsidRPr="00625514">
        <w:rPr>
          <w:szCs w:val="24"/>
        </w:rPr>
        <w:t>, 2008 at 179.</w:t>
      </w:r>
    </w:p>
  </w:footnote>
  <w:footnote w:id="12">
    <w:p w:rsidR="00E62E86" w:rsidRDefault="00E62E86" w:rsidP="00DF2E91">
      <w:pPr>
        <w:pStyle w:val="FootnoteText"/>
      </w:pPr>
      <w:r>
        <w:rPr>
          <w:rStyle w:val="FootnoteReference"/>
        </w:rPr>
        <w:footnoteRef/>
      </w:r>
      <w:r>
        <w:tab/>
      </w:r>
      <w:r w:rsidRPr="00625514">
        <w:rPr>
          <w:szCs w:val="24"/>
        </w:rPr>
        <w:t>See Electricity Sector Framework for the Future: Achieving the 21</w:t>
      </w:r>
      <w:r w:rsidRPr="00625514">
        <w:rPr>
          <w:szCs w:val="24"/>
          <w:vertAlign w:val="superscript"/>
        </w:rPr>
        <w:t>st</w:t>
      </w:r>
      <w:r w:rsidRPr="00625514">
        <w:rPr>
          <w:szCs w:val="24"/>
        </w:rPr>
        <w:t xml:space="preserve"> Century Transformation at 42, Electric Power Research Institute, (Aug. 2003) (“EPRI Report”), available at: </w:t>
      </w:r>
      <w:hyperlink r:id="rId8" w:history="1">
        <w:r w:rsidRPr="00625514">
          <w:rPr>
            <w:color w:val="0000FF"/>
            <w:szCs w:val="24"/>
            <w:u w:val="single"/>
          </w:rPr>
          <w:t>http://www.globalregulatorynetwork.org/PDFs/ESFF_volume1.pdf</w:t>
        </w:r>
      </w:hyperlink>
      <w:r w:rsidRPr="00625514">
        <w:rPr>
          <w:szCs w:val="24"/>
        </w:rPr>
        <w:t>.</w:t>
      </w:r>
    </w:p>
  </w:footnote>
  <w:footnote w:id="13">
    <w:p w:rsidR="00E62E86" w:rsidRDefault="00E62E86" w:rsidP="00DF2E91">
      <w:pPr>
        <w:pStyle w:val="FootnoteText"/>
        <w:tabs>
          <w:tab w:val="left" w:pos="3000"/>
        </w:tabs>
      </w:pPr>
      <w:r>
        <w:rPr>
          <w:rStyle w:val="FootnoteReference"/>
        </w:rPr>
        <w:footnoteRef/>
      </w:r>
      <w:r>
        <w:tab/>
      </w:r>
      <w:proofErr w:type="gramStart"/>
      <w:r w:rsidRPr="00625514">
        <w:rPr>
          <w:rFonts w:eastAsia="MS Mincho"/>
          <w:szCs w:val="24"/>
        </w:rPr>
        <w:t xml:space="preserve">California Energy Commission on the Value of Distribution Automation, </w:t>
      </w:r>
      <w:ins w:id="59" w:author="John Notor" w:date="2013-11-14T10:01:00Z">
        <w:r>
          <w:rPr>
            <w:rFonts w:eastAsia="MS Mincho"/>
            <w:szCs w:val="24"/>
          </w:rPr>
          <w:fldChar w:fldCharType="begin"/>
        </w:r>
        <w:r>
          <w:rPr>
            <w:rFonts w:eastAsia="MS Mincho"/>
            <w:szCs w:val="24"/>
          </w:rPr>
          <w:instrText xml:space="preserve"> HYPERLINK "http://www.energy.ca.gov/2007publications/CEC-500-2007-028/CEC-500-2007-028.PDF" </w:instrText>
        </w:r>
        <w:r>
          <w:rPr>
            <w:rFonts w:eastAsia="MS Mincho"/>
            <w:szCs w:val="24"/>
          </w:rPr>
          <w:fldChar w:fldCharType="separate"/>
        </w:r>
        <w:r w:rsidRPr="001E15F3">
          <w:rPr>
            <w:rStyle w:val="Hyperlink"/>
            <w:rFonts w:eastAsia="MS Mincho"/>
            <w:szCs w:val="24"/>
          </w:rPr>
          <w:t>“California Energy Commission Public Interest Energy Research Final Project Report”</w:t>
        </w:r>
        <w:r>
          <w:rPr>
            <w:rFonts w:eastAsia="MS Mincho"/>
            <w:szCs w:val="24"/>
          </w:rPr>
          <w:fldChar w:fldCharType="end"/>
        </w:r>
      </w:ins>
      <w:del w:id="60" w:author="John Notor" w:date="2013-11-14T10:01:00Z">
        <w:r w:rsidRPr="00625514" w:rsidDel="00660684">
          <w:rPr>
            <w:rFonts w:eastAsia="MS Mincho"/>
            <w:szCs w:val="24"/>
          </w:rPr>
          <w:delText xml:space="preserve">at </w:delText>
        </w:r>
      </w:del>
      <w:ins w:id="61" w:author="John Notor" w:date="2013-11-14T10:01:00Z">
        <w:r>
          <w:rPr>
            <w:rFonts w:eastAsia="MS Mincho"/>
            <w:szCs w:val="24"/>
          </w:rPr>
          <w:t>p</w:t>
        </w:r>
      </w:ins>
      <w:r w:rsidRPr="00625514">
        <w:rPr>
          <w:rFonts w:eastAsia="MS Mincho"/>
          <w:szCs w:val="24"/>
        </w:rPr>
        <w:t>95 (Apr. 2007) (CEC Report).</w:t>
      </w:r>
      <w:proofErr w:type="gramEnd"/>
    </w:p>
  </w:footnote>
  <w:footnote w:id="14">
    <w:p w:rsidR="00E62E86" w:rsidRDefault="00E62E86" w:rsidP="00DF2E91">
      <w:pPr>
        <w:pStyle w:val="FootnoteText"/>
      </w:pPr>
      <w:r>
        <w:rPr>
          <w:rStyle w:val="FootnoteReference"/>
        </w:rPr>
        <w:footnoteRef/>
      </w:r>
      <w:r>
        <w:rPr>
          <w:szCs w:val="24"/>
        </w:rPr>
        <w:tab/>
      </w:r>
      <w:r w:rsidRPr="00625514">
        <w:rPr>
          <w:szCs w:val="24"/>
        </w:rPr>
        <w:t xml:space="preserve">See section 5.1.2 of ITU-T Tutorial at </w:t>
      </w:r>
      <w:hyperlink r:id="rId9" w:history="1">
        <w:r w:rsidRPr="00625514">
          <w:rPr>
            <w:rStyle w:val="Hyperlink"/>
            <w:szCs w:val="24"/>
          </w:rPr>
          <w:t>http://www.itu.int/pub/T-TUT-HOME-2010/en</w:t>
        </w:r>
      </w:hyperlink>
      <w:r w:rsidRPr="00625514">
        <w:rPr>
          <w:rStyle w:val="Hyperlink"/>
          <w:szCs w:val="24"/>
          <w:u w:val="none"/>
        </w:rPr>
        <w:t>.</w:t>
      </w:r>
    </w:p>
  </w:footnote>
  <w:footnote w:id="15">
    <w:p w:rsidR="00E62E86" w:rsidRDefault="00E62E86" w:rsidP="00DF2E91">
      <w:pPr>
        <w:pStyle w:val="FootnoteText"/>
      </w:pPr>
      <w:r>
        <w:rPr>
          <w:rStyle w:val="FootnoteReference"/>
        </w:rPr>
        <w:footnoteRef/>
      </w:r>
      <w:r>
        <w:tab/>
      </w:r>
      <w:hyperlink r:id="rId10" w:history="1">
        <w:r w:rsidRPr="00625514">
          <w:rPr>
            <w:rStyle w:val="Hyperlink"/>
            <w:szCs w:val="24"/>
          </w:rPr>
          <w:t xml:space="preserve">European Committee for </w:t>
        </w:r>
        <w:proofErr w:type="spellStart"/>
        <w:r w:rsidRPr="00625514">
          <w:rPr>
            <w:rStyle w:val="Hyperlink"/>
            <w:szCs w:val="24"/>
          </w:rPr>
          <w:t>Electrotechnical</w:t>
        </w:r>
        <w:proofErr w:type="spellEnd"/>
        <w:r w:rsidRPr="00625514">
          <w:rPr>
            <w:rStyle w:val="Hyperlink"/>
            <w:szCs w:val="24"/>
          </w:rPr>
          <w:t xml:space="preserve"> Standardization</w:t>
        </w:r>
      </w:hyperlink>
      <w:r w:rsidRPr="00625514">
        <w:rPr>
          <w:rStyle w:val="Hyperlink"/>
          <w:szCs w:val="24"/>
          <w:u w:val="none"/>
        </w:rPr>
        <w:t>.</w:t>
      </w:r>
    </w:p>
  </w:footnote>
  <w:footnote w:id="16">
    <w:p w:rsidR="00E62E86" w:rsidRDefault="00E62E86" w:rsidP="00DF2E91">
      <w:pPr>
        <w:pStyle w:val="FootnoteText"/>
      </w:pPr>
      <w:r>
        <w:rPr>
          <w:rStyle w:val="FootnoteReference"/>
        </w:rPr>
        <w:footnoteRef/>
      </w:r>
      <w:r>
        <w:tab/>
      </w:r>
      <w:hyperlink r:id="rId11" w:history="1">
        <w:r w:rsidRPr="00625514">
          <w:rPr>
            <w:rStyle w:val="Hyperlink"/>
            <w:szCs w:val="24"/>
          </w:rPr>
          <w:t>European Conference of Postal and Telecommunications Administrations</w:t>
        </w:r>
      </w:hyperlink>
      <w:r w:rsidRPr="00625514">
        <w:rPr>
          <w:rStyle w:val="Hyperlink"/>
          <w:szCs w:val="24"/>
          <w:u w:val="none"/>
        </w:rPr>
        <w:t>.</w:t>
      </w:r>
    </w:p>
  </w:footnote>
  <w:footnote w:id="17">
    <w:p w:rsidR="00E62E86" w:rsidRPr="00E320C2" w:rsidRDefault="00E62E86">
      <w:pPr>
        <w:pStyle w:val="FootnoteText"/>
        <w:rPr>
          <w:lang w:val="en-US"/>
          <w:rPrChange w:id="79" w:author="John Notor" w:date="2013-11-14T10:08:00Z">
            <w:rPr/>
          </w:rPrChange>
        </w:rPr>
      </w:pPr>
      <w:ins w:id="80" w:author="John Notor" w:date="2013-11-14T10:08:00Z">
        <w:r>
          <w:rPr>
            <w:rStyle w:val="FootnoteReference"/>
          </w:rPr>
          <w:footnoteRef/>
        </w:r>
      </w:ins>
      <w:ins w:id="81" w:author="John Notor" w:date="2013-11-14T10:09:00Z">
        <w:r w:rsidRPr="00E320C2">
          <w:t>http://www.decc.gov.uk/en/content/cms/consultations/smart_mtr_imp/smart_mtr_imp.aspx</w:t>
        </w:r>
      </w:ins>
    </w:p>
  </w:footnote>
  <w:footnote w:id="18">
    <w:p w:rsidR="00E62E86" w:rsidRPr="00F81C76" w:rsidRDefault="00E62E86">
      <w:pPr>
        <w:pStyle w:val="FootnoteText"/>
        <w:rPr>
          <w:lang w:val="en-US"/>
          <w:rPrChange w:id="129" w:author="James P. K. Gilb" w:date="2013-11-11T14:44:00Z">
            <w:rPr/>
          </w:rPrChange>
        </w:rPr>
      </w:pPr>
      <w:ins w:id="130" w:author="James P. K. Gilb" w:date="2013-11-11T14:44:00Z">
        <w:r>
          <w:rPr>
            <w:rStyle w:val="FootnoteReference"/>
          </w:rPr>
          <w:footnoteRef/>
        </w:r>
        <w:r>
          <w:rPr>
            <w:lang w:val="en-US"/>
          </w:rPr>
          <w:t xml:space="preserve">The definitions </w:t>
        </w:r>
      </w:ins>
      <w:ins w:id="131" w:author="Holcomb, Jay" w:date="2014-01-21T14:56:00Z">
        <w:r>
          <w:rPr>
            <w:lang w:val="en-US"/>
          </w:rPr>
          <w:t xml:space="preserve">and the figure </w:t>
        </w:r>
      </w:ins>
      <w:ins w:id="132" w:author="James P. K. Gilb" w:date="2013-11-11T14:44:00Z">
        <w:r>
          <w:rPr>
            <w:lang w:val="en-US"/>
          </w:rPr>
          <w:t>are</w:t>
        </w:r>
        <w:del w:id="133" w:author="Holcomb, Jay" w:date="2014-01-23T08:56:00Z">
          <w:r w:rsidDel="005B1784">
            <w:rPr>
              <w:lang w:val="en-US"/>
            </w:rPr>
            <w:delText xml:space="preserve"> taken</w:delText>
          </w:r>
        </w:del>
        <w:r>
          <w:rPr>
            <w:lang w:val="en-US"/>
          </w:rPr>
          <w:t xml:space="preserve"> from </w:t>
        </w:r>
      </w:ins>
      <w:ins w:id="134" w:author="John Notor" w:date="2013-11-14T10:42:00Z">
        <w:r>
          <w:rPr>
            <w:lang w:val="en-US"/>
          </w:rPr>
          <w:fldChar w:fldCharType="begin"/>
        </w:r>
        <w:r>
          <w:rPr>
            <w:lang w:val="en-US"/>
          </w:rPr>
          <w:instrText xml:space="preserve"> HYPERLINK "http://collaborate.nist.gov/twiki-sggrid/pub/SmartGrid/PAP02Wireless/NISTIR7761.pdf" </w:instrText>
        </w:r>
        <w:r>
          <w:rPr>
            <w:lang w:val="en-US"/>
          </w:rPr>
          <w:fldChar w:fldCharType="separate"/>
        </w:r>
        <w:r w:rsidRPr="00AE6683">
          <w:rPr>
            <w:rStyle w:val="Hyperlink"/>
            <w:lang w:val="en-US"/>
          </w:rPr>
          <w:t>NISTIR 7761 2013-07-12</w:t>
        </w:r>
        <w:r>
          <w:rPr>
            <w:lang w:val="en-US"/>
          </w:rPr>
          <w:fldChar w:fldCharType="end"/>
        </w:r>
      </w:ins>
      <w:ins w:id="135" w:author="James P. K. Gilb" w:date="2013-11-11T14:45:00Z">
        <w:r>
          <w:rPr>
            <w:lang w:val="en-US"/>
          </w:rPr>
          <w:t>.</w:t>
        </w:r>
      </w:ins>
    </w:p>
  </w:footnote>
  <w:footnote w:id="19">
    <w:p w:rsidR="00E62E86" w:rsidRDefault="00E62E86" w:rsidP="00DF2E91">
      <w:pPr>
        <w:pStyle w:val="FootnoteText"/>
      </w:pPr>
      <w:r>
        <w:rPr>
          <w:rStyle w:val="FootnoteReference"/>
        </w:rPr>
        <w:footnoteRef/>
      </w:r>
      <w:r>
        <w:rPr>
          <w:lang w:val="en-US"/>
        </w:rPr>
        <w:t>Model 1 is family description + indoor model.</w:t>
      </w:r>
    </w:p>
  </w:footnote>
  <w:footnote w:id="20">
    <w:p w:rsidR="00E62E86" w:rsidRDefault="00E62E86" w:rsidP="00DF2E91">
      <w:pPr>
        <w:pStyle w:val="FootnoteText"/>
      </w:pPr>
      <w:r>
        <w:rPr>
          <w:rStyle w:val="FootnoteReference"/>
        </w:rPr>
        <w:footnoteRef/>
      </w:r>
      <w:r>
        <w:rPr>
          <w:lang w:val="en-US"/>
        </w:rPr>
        <w:t>Model 2 is specific operating model + outdoor model.</w:t>
      </w:r>
    </w:p>
  </w:footnote>
  <w:footnote w:id="21">
    <w:p w:rsidR="00E62E86" w:rsidRDefault="00E62E86" w:rsidP="00DF2E91">
      <w:pPr>
        <w:pStyle w:val="FootnoteText"/>
      </w:pPr>
      <w:r w:rsidRPr="001622E8">
        <w:rPr>
          <w:rStyle w:val="FootnoteReference"/>
          <w:szCs w:val="18"/>
        </w:rPr>
        <w:footnoteRef/>
      </w:r>
      <w:r>
        <w:rPr>
          <w:sz w:val="22"/>
        </w:rPr>
        <w:tab/>
      </w:r>
      <w:r w:rsidRPr="00C56C22">
        <w:t xml:space="preserve">In late 2008, the California Air Resources Board (CARB) stated that “a ‘smart’ and interactive grid and communication infrastructure would allow the two-way flow of energy and data needed for widespread deployment of distributed </w:t>
      </w:r>
      <w:r w:rsidRPr="004768B2">
        <w:t>renewable</w:t>
      </w:r>
      <w:r w:rsidRPr="00C56C22">
        <w:t xml:space="preserve"> generation resources, plug-in hybrids or electric vehicles, and end</w:t>
      </w:r>
      <w:r w:rsidRPr="00C56C22">
        <w:noBreakHyphen/>
      </w:r>
      <w:r>
        <w:t xml:space="preserve">use efficiency devices. </w:t>
      </w:r>
      <w:r w:rsidRPr="00C56C22">
        <w:t xml:space="preserve">Smart grids can accommodate increasing amounts of distributed generation resources located near points of consumption, which reduce overall electricity system losses and corresponding GHG emissions. Such a system would allow distributed generation to become mainstream, … would support the use of plug-in electric vehicles as an energy storage device … [and] would in turn allow grid operators more flexibility in responding to fluctuations on the generation side, which can help alleviate the current difficulties with integrating intermittent resources </w:t>
      </w:r>
      <w:r>
        <w:t xml:space="preserve">such as wind.” </w:t>
      </w:r>
      <w:r w:rsidRPr="00C56C22">
        <w:t>California Air Resources Bo</w:t>
      </w:r>
      <w:r>
        <w:t>ard Scoping Plan, Appendix Vol. </w:t>
      </w:r>
      <w:r w:rsidRPr="00C56C22">
        <w:t>I at C-96, 97, CARB (Dec. 2008).</w:t>
      </w:r>
    </w:p>
  </w:footnote>
  <w:footnote w:id="22">
    <w:p w:rsidR="00E62E86" w:rsidRDefault="00E62E86" w:rsidP="00DF2E91">
      <w:pPr>
        <w:pStyle w:val="FootnoteText"/>
      </w:pPr>
      <w:r w:rsidRPr="001622E8">
        <w:rPr>
          <w:rStyle w:val="FootnoteReference"/>
          <w:szCs w:val="18"/>
        </w:rPr>
        <w:footnoteRef/>
      </w:r>
      <w:r>
        <w:rPr>
          <w:sz w:val="22"/>
        </w:rPr>
        <w:tab/>
      </w:r>
      <w:r w:rsidRPr="00C56C22">
        <w:t>See e.g.</w:t>
      </w:r>
      <w:r>
        <w:t> </w:t>
      </w:r>
      <w:r w:rsidRPr="00C56C22">
        <w:t xml:space="preserve">Enabling Tomorrow’s Electricity System – Report of the Ontario Smart Grid Forum, Ontario Smart Grid Forum (February, 2009) which cautions “initiatives on conservation, renewable generation and smart meters begin the move </w:t>
      </w:r>
      <w:r w:rsidRPr="004768B2">
        <w:t>towards</w:t>
      </w:r>
      <w:r w:rsidRPr="00C56C22">
        <w:t xml:space="preserve"> a new electricity system, but their full promise will not be realized without the advanced technologies that make the smart grid possible.” </w:t>
      </w:r>
    </w:p>
  </w:footnote>
  <w:footnote w:id="23">
    <w:p w:rsidR="00E62E86" w:rsidRDefault="00E62E86" w:rsidP="00DF2E91">
      <w:pPr>
        <w:pStyle w:val="FootnoteText"/>
      </w:pPr>
      <w:r w:rsidRPr="001622E8">
        <w:rPr>
          <w:rStyle w:val="FootnoteReference"/>
          <w:szCs w:val="18"/>
        </w:rPr>
        <w:footnoteRef/>
      </w:r>
      <w:r>
        <w:tab/>
      </w:r>
      <w:r w:rsidRPr="004E1F8F">
        <w:rPr>
          <w:i/>
        </w:rPr>
        <w:t xml:space="preserve">See </w:t>
      </w:r>
      <w:r w:rsidRPr="004E1F8F">
        <w:t>A Systems View of the Modern Grid at B1-2 and B1-11, Integrated Communications, conducted by the National Energy Technology Laboratory for the U.S. Department of Energy Office of Electricity Delivery and E</w:t>
      </w:r>
      <w:r>
        <w:t xml:space="preserve">nergy Reliability (Feb. 2007). </w:t>
      </w:r>
      <w:r w:rsidRPr="004E1F8F">
        <w:t xml:space="preserve">Such integrated communications will “[connect] components to open architecture for real-time information and control, allowing every part of the grid to both </w:t>
      </w:r>
      <w:r>
        <w:t>“</w:t>
      </w:r>
      <w:r w:rsidRPr="004E1F8F">
        <w:t>talk</w:t>
      </w:r>
      <w:r>
        <w:t>”</w:t>
      </w:r>
      <w:r w:rsidRPr="004E1F8F">
        <w:t xml:space="preserve"> and </w:t>
      </w:r>
      <w:r>
        <w:t>“listen</w:t>
      </w:r>
      <w:r w:rsidRPr="004E1F8F">
        <w:t>”</w:t>
      </w:r>
      <w:r>
        <w:t>.</w:t>
      </w:r>
      <w:r w:rsidRPr="004E1F8F">
        <w:t xml:space="preserve"> The smart grid: An Introduction at 29, U.S. Department of Energy (2008).</w:t>
      </w:r>
    </w:p>
  </w:footnote>
  <w:footnote w:id="24">
    <w:p w:rsidR="00E62E86" w:rsidRDefault="00E62E86" w:rsidP="00DF2E91">
      <w:pPr>
        <w:pStyle w:val="FootnoteText"/>
      </w:pPr>
      <w:r w:rsidRPr="001622E8">
        <w:rPr>
          <w:rStyle w:val="FootnoteReference"/>
          <w:szCs w:val="18"/>
        </w:rPr>
        <w:footnoteRef/>
      </w:r>
      <w:r>
        <w:tab/>
      </w:r>
      <w:r w:rsidRPr="00D3185E">
        <w:rPr>
          <w:rFonts w:ascii="Times" w:hAnsi="Times"/>
          <w:i/>
        </w:rPr>
        <w:t>Id.</w:t>
      </w:r>
    </w:p>
  </w:footnote>
  <w:footnote w:id="25">
    <w:p w:rsidR="00E62E86" w:rsidRDefault="00E62E86" w:rsidP="00DF2E91">
      <w:pPr>
        <w:pStyle w:val="FootnoteText"/>
      </w:pPr>
      <w:r w:rsidRPr="001622E8">
        <w:rPr>
          <w:rStyle w:val="FootnoteReference"/>
          <w:szCs w:val="18"/>
        </w:rPr>
        <w:footnoteRef/>
      </w:r>
      <w:r>
        <w:tab/>
      </w:r>
      <w:r w:rsidRPr="004E1F8F">
        <w:t xml:space="preserve">“Modernizing the electric grid with additional two-way communications, sensors and control technologies, key components of a smart grid, can lead to substantial benefits for </w:t>
      </w:r>
      <w:proofErr w:type="spellStart"/>
      <w:r w:rsidRPr="004E1F8F">
        <w:t>consumers.”California</w:t>
      </w:r>
      <w:proofErr w:type="spellEnd"/>
      <w:r w:rsidRPr="004E1F8F">
        <w:t xml:space="preserve"> PUC Decision Establishing Commission Processes for Review of Projects and Investments by Investor-Owned Utilities Seeking Recovery Act Funding at 3 (10Sept. 2009), available at: </w:t>
      </w:r>
      <w:hyperlink r:id="rId12" w:history="1">
        <w:r w:rsidRPr="00E239BC">
          <w:rPr>
            <w:rStyle w:val="Hyperlink"/>
            <w:sz w:val="22"/>
            <w:szCs w:val="22"/>
          </w:rPr>
          <w:t>http://docs.cpuc.ca.gov/word_pdf/FINAL_DECISION/106992.pdf</w:t>
        </w:r>
      </w:hyperlink>
      <w:r w:rsidRPr="004E1F8F">
        <w:t>.</w:t>
      </w:r>
      <w:r w:rsidRPr="004E1F8F">
        <w:rPr>
          <w:bCs/>
          <w:i/>
        </w:rPr>
        <w:t xml:space="preserve">See </w:t>
      </w:r>
      <w:proofErr w:type="spellStart"/>
      <w:r w:rsidRPr="004E1F8F">
        <w:rPr>
          <w:bCs/>
          <w:i/>
        </w:rPr>
        <w:t>also,</w:t>
      </w:r>
      <w:r w:rsidRPr="004E1F8F">
        <w:t>California</w:t>
      </w:r>
      <w:proofErr w:type="spellEnd"/>
      <w:r w:rsidRPr="004E1F8F">
        <w:t xml:space="preserve"> Energy Commission on the Value of Distribution Automation, California Energy Commission Public Interest Energy Research Final Project Report at 51 (Apr. 2007), available at: </w:t>
      </w:r>
      <w:hyperlink r:id="rId13" w:history="1">
        <w:r w:rsidRPr="000E27A3">
          <w:rPr>
            <w:color w:val="0000FF"/>
            <w:u w:val="single"/>
          </w:rPr>
          <w:t>http://www.energy.ca.gov/2007publications/CEC-100-2007-008/CEC-100-2007-008-CTF.PDF</w:t>
        </w:r>
      </w:hyperlink>
      <w:r>
        <w:rPr>
          <w:rFonts w:ascii="Times" w:hAnsi="Times"/>
        </w:rPr>
        <w:t>.</w:t>
      </w:r>
      <w:r w:rsidRPr="004E1F8F">
        <w:t>“[C]ommunications is a foundation for virtually all the applications and consists of high speed two-way communications throughout the distribution system and to individual customers.”)</w:t>
      </w:r>
    </w:p>
  </w:footnote>
  <w:footnote w:id="26">
    <w:p w:rsidR="00E62E86" w:rsidRDefault="00E62E86" w:rsidP="00DF2E91">
      <w:pPr>
        <w:pStyle w:val="FootnoteText"/>
      </w:pPr>
      <w:r w:rsidRPr="004E1F8F">
        <w:rPr>
          <w:rStyle w:val="FootnoteReference"/>
          <w:szCs w:val="18"/>
        </w:rPr>
        <w:footnoteRef/>
      </w:r>
      <w:r>
        <w:tab/>
      </w:r>
      <w:r w:rsidRPr="00D3185E">
        <w:rPr>
          <w:i/>
        </w:rPr>
        <w:t xml:space="preserve">See </w:t>
      </w:r>
      <w:r w:rsidRPr="00D3185E">
        <w:t xml:space="preserve">Enabling Tomorrow’s Electricity System – Report of the Ontario Smart Grid Forum at 34, Ontario Smart Grid Forum (Feb. 2009). The Report also states that “the communication systems that the utilities are developing for smart meters will not be adequate to support full smart grid </w:t>
      </w:r>
      <w:proofErr w:type="spellStart"/>
      <w:r w:rsidRPr="00D3185E">
        <w:t>development.The</w:t>
      </w:r>
      <w:proofErr w:type="spellEnd"/>
      <w:r w:rsidRPr="00D3185E">
        <w:t xml:space="preserve"> communications needs associated with the </w:t>
      </w:r>
      <w:r w:rsidRPr="004768B2">
        <w:t>collection</w:t>
      </w:r>
      <w:r w:rsidRPr="00D3185E">
        <w:t xml:space="preserve"> of meter data are different from those of grid operations. Additional bandwidth and redundant service will be needed for grid operations because of the quantity of operational data, the speed required to use it and its </w:t>
      </w:r>
      <w:proofErr w:type="spellStart"/>
      <w:r w:rsidRPr="00D3185E">
        <w:t>criticality.</w:t>
      </w:r>
      <w:r w:rsidRPr="00D3185E">
        <w:rPr>
          <w:i/>
        </w:rPr>
        <w:t>Id</w:t>
      </w:r>
      <w:proofErr w:type="spellEnd"/>
      <w:r w:rsidRPr="00D3185E">
        <w:t xml:space="preserve">. </w:t>
      </w:r>
      <w:proofErr w:type="gramStart"/>
      <w:r w:rsidRPr="00D3185E">
        <w:t>at</w:t>
      </w:r>
      <w:proofErr w:type="gramEnd"/>
      <w:r w:rsidRPr="00D3185E">
        <w:t xml:space="preserve"> 35.</w:t>
      </w:r>
    </w:p>
  </w:footnote>
  <w:footnote w:id="27">
    <w:p w:rsidR="00E62E86" w:rsidRDefault="00E62E86" w:rsidP="00DF2E91">
      <w:pPr>
        <w:pStyle w:val="FootnoteText"/>
      </w:pPr>
      <w:r w:rsidRPr="004E1F8F">
        <w:rPr>
          <w:rStyle w:val="FootnoteReference"/>
          <w:szCs w:val="18"/>
        </w:rPr>
        <w:footnoteRef/>
      </w:r>
      <w:r>
        <w:tab/>
      </w:r>
      <w:hyperlink r:id="rId14" w:history="1">
        <w:r w:rsidRPr="00D3185E">
          <w:rPr>
            <w:rStyle w:val="Hyperlink"/>
            <w:sz w:val="22"/>
            <w:szCs w:val="22"/>
          </w:rPr>
          <w:t>http://www.europarl.europa.eu/sides/getDoc.do?pubRef=-//EP//NONSGML+REPORT+A6-2008-0003+0+DOC+PDF+V0//EN&amp;language=</w:t>
        </w:r>
        <w:r w:rsidRPr="004768B2">
          <w:rPr>
            <w:rStyle w:val="Hyperlink"/>
          </w:rPr>
          <w:t>EN</w:t>
        </w:r>
      </w:hyperlink>
      <w:r w:rsidRPr="00D3185E">
        <w:t>.</w:t>
      </w:r>
    </w:p>
  </w:footnote>
  <w:footnote w:id="28">
    <w:p w:rsidR="00E62E86" w:rsidRDefault="00E62E86" w:rsidP="00DF2E91">
      <w:pPr>
        <w:pStyle w:val="FootnoteText"/>
      </w:pPr>
      <w:r w:rsidRPr="003C38BC">
        <w:rPr>
          <w:rStyle w:val="FootnoteReference"/>
        </w:rPr>
        <w:footnoteRef/>
      </w:r>
      <w:r w:rsidRPr="003C38BC">
        <w:rPr>
          <w:rStyle w:val="FootnoteReference"/>
        </w:rPr>
        <w:tab/>
      </w:r>
      <w:hyperlink r:id="rId15" w:history="1">
        <w:r w:rsidRPr="003C38BC">
          <w:rPr>
            <w:rStyle w:val="Hyperlink"/>
            <w:szCs w:val="22"/>
          </w:rPr>
          <w:t>http://www.europarl.europa.eu/sides/getDoc.do?type=TA&amp;language=EN&amp;reference=P6-TA-2008-0294</w:t>
        </w:r>
      </w:hyperlink>
      <w:r w:rsidRPr="003C38BC">
        <w:rPr>
          <w:szCs w:val="22"/>
        </w:rPr>
        <w:t>.</w:t>
      </w:r>
    </w:p>
  </w:footnote>
  <w:footnote w:id="29">
    <w:p w:rsidR="00E62E86" w:rsidRDefault="00E62E86" w:rsidP="00DF2E91">
      <w:pPr>
        <w:pStyle w:val="FootnoteText"/>
      </w:pPr>
      <w:r w:rsidRPr="003C38BC">
        <w:rPr>
          <w:rStyle w:val="FootnoteReference"/>
        </w:rPr>
        <w:footnoteRef/>
      </w:r>
      <w:r w:rsidRPr="003C38BC">
        <w:rPr>
          <w:rStyle w:val="FootnoteReference"/>
        </w:rPr>
        <w:tab/>
      </w:r>
      <w:hyperlink r:id="rId16" w:history="1">
        <w:r w:rsidRPr="003C38BC">
          <w:rPr>
            <w:rStyle w:val="Hyperlink"/>
          </w:rPr>
          <w:t>http://www.smartgrids.eu/</w:t>
        </w:r>
      </w:hyperlink>
      <w:r w:rsidRPr="003C38BC">
        <w:rPr>
          <w:szCs w:val="22"/>
        </w:rPr>
        <w:t>.</w:t>
      </w:r>
    </w:p>
  </w:footnote>
  <w:footnote w:id="30">
    <w:p w:rsidR="00E62E86" w:rsidRDefault="00E62E86" w:rsidP="00DF2E91">
      <w:pPr>
        <w:pStyle w:val="FootnoteText"/>
      </w:pPr>
      <w:r w:rsidRPr="003C38BC">
        <w:rPr>
          <w:rStyle w:val="FootnoteReference"/>
        </w:rPr>
        <w:footnoteRef/>
      </w:r>
      <w:r w:rsidRPr="003C38BC">
        <w:rPr>
          <w:szCs w:val="22"/>
        </w:rPr>
        <w:t> </w:t>
      </w:r>
      <w:hyperlink r:id="rId17" w:history="1">
        <w:r w:rsidRPr="003C38BC">
          <w:rPr>
            <w:rStyle w:val="Hyperlink"/>
          </w:rPr>
          <w:t>http://cordis.europa.eu/fetch?CALLER=ENERGY_NEWS&amp;ACTION=D&amp;DOC=1&amp;CAT=NEWS&amp;QUERY=011bae3744bf:2435:2d5957f8&amp;RCN=29756</w:t>
        </w:r>
      </w:hyperlink>
      <w:r w:rsidRPr="003C38BC">
        <w:rPr>
          <w:szCs w:val="22"/>
        </w:rPr>
        <w:t>.</w:t>
      </w:r>
    </w:p>
  </w:footnote>
  <w:footnote w:id="31">
    <w:p w:rsidR="00E62E86" w:rsidRDefault="00E62E86" w:rsidP="00DF2E91">
      <w:pPr>
        <w:pStyle w:val="FootnoteText"/>
      </w:pPr>
      <w:r w:rsidRPr="003C38BC">
        <w:rPr>
          <w:rStyle w:val="FootnoteReference"/>
        </w:rPr>
        <w:footnoteRef/>
      </w:r>
      <w:r w:rsidRPr="003C38BC">
        <w:tab/>
        <w:t>See “</w:t>
      </w:r>
      <w:proofErr w:type="spellStart"/>
      <w:r w:rsidRPr="003C38BC">
        <w:t>Iberdrola</w:t>
      </w:r>
      <w:proofErr w:type="spellEnd"/>
      <w:r w:rsidRPr="003C38BC">
        <w:t>, EDP Announce Big Smart Grid Expansions at EUTC Event,” Smart Grid Today, 9</w:t>
      </w:r>
      <w:r>
        <w:t> </w:t>
      </w:r>
      <w:r w:rsidRPr="003C38BC">
        <w:t>November</w:t>
      </w:r>
      <w:r>
        <w:t> </w:t>
      </w:r>
      <w:r w:rsidRPr="003C38BC">
        <w:t>2009 (“</w:t>
      </w:r>
      <w:proofErr w:type="spellStart"/>
      <w:r w:rsidRPr="003C38BC">
        <w:t>Iberdrola</w:t>
      </w:r>
      <w:proofErr w:type="spellEnd"/>
      <w:r w:rsidRPr="003C38BC">
        <w:t xml:space="preserve"> is using PLC to connect its smart meters while EDP is using a mix of PLC and wireless”).</w:t>
      </w:r>
    </w:p>
  </w:footnote>
  <w:footnote w:id="32">
    <w:p w:rsidR="00E62E86" w:rsidRDefault="00E62E86" w:rsidP="00DF2E91">
      <w:pPr>
        <w:pStyle w:val="FootnoteText"/>
      </w:pPr>
      <w:r w:rsidRPr="003C38BC">
        <w:rPr>
          <w:rStyle w:val="FootnoteReference"/>
        </w:rPr>
        <w:footnoteRef/>
      </w:r>
      <w:r w:rsidRPr="003C38BC">
        <w:tab/>
        <w:t>Source for whole paragraph: European Regulators</w:t>
      </w:r>
      <w:r>
        <w:t>’</w:t>
      </w:r>
      <w:r w:rsidRPr="003C38BC">
        <w:t xml:space="preserve"> Group for Electricity and Gas Position Paper on Smart Grids - Ref: E09-EQS-30-04,</w:t>
      </w:r>
      <w:r w:rsidRPr="004768B2">
        <w:t>Annex</w:t>
      </w:r>
      <w:r w:rsidRPr="003C38BC">
        <w:t xml:space="preserve"> III</w:t>
      </w:r>
      <w:r w:rsidRPr="003C38BC">
        <w:br/>
      </w:r>
      <w:hyperlink r:id="rId18" w:history="1">
        <w:r w:rsidRPr="003C38BC">
          <w:rPr>
            <w:rStyle w:val="Hyperlink"/>
          </w:rPr>
          <w:t>http://www.energy-regulators.eu/portal/page/portal/EER_HOME/EER_CONSULT/CLOSED PUBLIC CONSULTATIONS/ELECTRICITY/Smart Grids/CD</w:t>
        </w:r>
      </w:hyperlink>
      <w:hyperlink r:id="rId19" w:history="1">
        <w:r w:rsidRPr="003C38BC">
          <w:rPr>
            <w:rStyle w:val="Hyperlink"/>
          </w:rPr>
          <w:t>http://www.energy-regulators.eu/portal/page/portal/EER_HOME/ EER_CONSULT/CLOSED %20PUBLIC %20CONSULTATIONS/ELECTRICITY/Smart%20Grids/CD</w:t>
        </w:r>
      </w:hyperlink>
      <w:r w:rsidRPr="003C38BC">
        <w:t>.</w:t>
      </w:r>
    </w:p>
  </w:footnote>
  <w:footnote w:id="33">
    <w:p w:rsidR="00E62E86" w:rsidRDefault="00E62E86" w:rsidP="00DF2E91">
      <w:pPr>
        <w:pStyle w:val="FootnoteText"/>
      </w:pPr>
      <w:r w:rsidRPr="003C38BC">
        <w:rPr>
          <w:rStyle w:val="FootnoteReference"/>
        </w:rPr>
        <w:footnoteRef/>
      </w:r>
      <w:r w:rsidRPr="003C38BC">
        <w:tab/>
        <w:t xml:space="preserve">References: European Commission, Communication from the Commission to the Council, the European Parliament, the European Economic and Social Committee and the Committee of the Regions “A European strategic energy technology plan (SET-Plan) - Towards a low carbon future”, </w:t>
      </w:r>
      <w:proofErr w:type="gramStart"/>
      <w:r w:rsidRPr="003C38BC">
        <w:t>COM(</w:t>
      </w:r>
      <w:proofErr w:type="gramEnd"/>
      <w:r w:rsidRPr="003C38BC">
        <w:t xml:space="preserve">2007) 723 final, 22 November 2007 European </w:t>
      </w:r>
      <w:r w:rsidRPr="004768B2">
        <w:t>Commission</w:t>
      </w:r>
      <w:r w:rsidRPr="003C38BC">
        <w:t>, “Energy for the Future of Europe: The Strategic Energy Technology (SET)</w:t>
      </w:r>
      <w:r>
        <w:t xml:space="preserve"> Plan”, MEMO/08/657, 28 October </w:t>
      </w:r>
      <w:r w:rsidRPr="003C38BC">
        <w:t>2008.</w:t>
      </w:r>
    </w:p>
  </w:footnote>
  <w:footnote w:id="34">
    <w:p w:rsidR="00E62E86" w:rsidRDefault="00E62E86" w:rsidP="00DF2E91">
      <w:pPr>
        <w:pStyle w:val="FootnoteText"/>
      </w:pPr>
      <w:r w:rsidRPr="002A6D8F">
        <w:rPr>
          <w:rStyle w:val="FootnoteReference"/>
        </w:rPr>
        <w:footnoteRef/>
      </w:r>
      <w:r w:rsidRPr="002A6D8F">
        <w:tab/>
        <w:t xml:space="preserve">European Commission, Communication from the Commission to the Council, the European Parliament, the European Economic and Social </w:t>
      </w:r>
      <w:r w:rsidRPr="004768B2">
        <w:t>Committee</w:t>
      </w:r>
      <w:r w:rsidRPr="002A6D8F">
        <w:t xml:space="preserve"> and </w:t>
      </w:r>
      <w:r>
        <w:t>the Committee of the Regions “A </w:t>
      </w:r>
      <w:r w:rsidRPr="002A6D8F">
        <w:t>European strategic energy technology plan (SET-Plan) - Towards a low carbon future”, COM(2007) 723 final, 22 November 2007.</w:t>
      </w:r>
    </w:p>
  </w:footnote>
  <w:footnote w:id="35">
    <w:p w:rsidR="00E62E86" w:rsidRDefault="00E62E86" w:rsidP="00DF2E91">
      <w:pPr>
        <w:pStyle w:val="FootnoteText"/>
      </w:pPr>
      <w:r w:rsidRPr="002A6D8F">
        <w:rPr>
          <w:rStyle w:val="FootnoteReference"/>
        </w:rPr>
        <w:footnoteRef/>
      </w:r>
      <w:r w:rsidRPr="002A6D8F">
        <w:tab/>
        <w:t xml:space="preserve">The proposal to constitute a European Centre for Electricity Networks came from the 6FP RELIANCE project, in which eight European transmission system </w:t>
      </w:r>
      <w:r w:rsidRPr="004768B2">
        <w:t>operators</w:t>
      </w:r>
      <w:r w:rsidRPr="002A6D8F">
        <w:t xml:space="preserve"> participated. </w:t>
      </w:r>
    </w:p>
  </w:footnote>
  <w:footnote w:id="36">
    <w:p w:rsidR="00E62E86" w:rsidRDefault="00E62E86" w:rsidP="00DF2E91">
      <w:pPr>
        <w:pStyle w:val="FootnoteText"/>
      </w:pPr>
      <w:r w:rsidRPr="002A6D8F">
        <w:rPr>
          <w:rStyle w:val="FootnoteReference"/>
        </w:rPr>
        <w:footnoteRef/>
      </w:r>
      <w:r w:rsidRPr="002A6D8F">
        <w:tab/>
        <w:t>European Commission, “Energy for the Future of Europe: The Strategic Energy.</w:t>
      </w:r>
      <w:r w:rsidRPr="002A6D8F">
        <w:rPr>
          <w:szCs w:val="18"/>
        </w:rPr>
        <w:br/>
      </w:r>
      <w:r w:rsidRPr="002A6D8F">
        <w:t xml:space="preserve">Technology (SET) Plan”, MEMO/08/657, 28 October 2008. </w:t>
      </w:r>
    </w:p>
  </w:footnote>
  <w:footnote w:id="37">
    <w:p w:rsidR="00E62E86" w:rsidRDefault="00E62E86" w:rsidP="00DF2E91">
      <w:pPr>
        <w:pStyle w:val="FootnoteText"/>
      </w:pPr>
      <w:r w:rsidRPr="002A6D8F">
        <w:rPr>
          <w:rStyle w:val="FootnoteReference"/>
        </w:rPr>
        <w:footnoteRef/>
      </w:r>
      <w:r w:rsidRPr="002A6D8F">
        <w:rPr>
          <w:rStyle w:val="FootnoteReference"/>
        </w:rPr>
        <w:tab/>
      </w:r>
      <w:r w:rsidRPr="002A6D8F">
        <w:rPr>
          <w:rStyle w:val="Hyperlink"/>
        </w:rPr>
        <w:t>http://www.e-energy.de/en/</w:t>
      </w:r>
      <w:r w:rsidRPr="002A6D8F">
        <w:rPr>
          <w:szCs w:val="22"/>
        </w:rPr>
        <w:t>.</w:t>
      </w:r>
    </w:p>
  </w:footnote>
  <w:footnote w:id="38">
    <w:p w:rsidR="00E62E86" w:rsidRDefault="00E62E86" w:rsidP="00DF2E91">
      <w:pPr>
        <w:pStyle w:val="FootnoteText"/>
      </w:pPr>
      <w:r w:rsidRPr="00F85624">
        <w:rPr>
          <w:rStyle w:val="FootnoteReference"/>
        </w:rPr>
        <w:footnoteRef/>
      </w:r>
      <w:hyperlink r:id="rId20" w:history="1">
        <w:r w:rsidRPr="00B057CD">
          <w:rPr>
            <w:rStyle w:val="Hyperlink"/>
          </w:rPr>
          <w:t>http://www.ksmartgrid.org/eng/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86" w:rsidRDefault="00E62E8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2874" o:spid="_x0000_s2050" type="#_x0000_t136" style="position:absolute;left:0;text-align:left;margin-left:0;margin-top:0;width:485.35pt;height:194.1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86" w:rsidDel="0054029D" w:rsidRDefault="00E62E86" w:rsidP="00330567">
    <w:pPr>
      <w:pStyle w:val="Header"/>
      <w:rPr>
        <w:del w:id="18" w:author="Holcomb, Jay" w:date="2014-01-21T18:15:00Z"/>
        <w:rStyle w:val="PageNumbe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2875" o:spid="_x0000_s2051" type="#_x0000_t136" style="position:absolute;left:0;text-align:left;margin-left:0;margin-top:0;width:485.35pt;height:194.1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del w:id="19" w:author="Holcomb, Jay" w:date="2014-01-21T18:15:00Z">
      <w:r w:rsidDel="0054029D">
        <w:rPr>
          <w:lang w:val="en-US"/>
        </w:rPr>
        <w:delText xml:space="preserve">- </w:delText>
      </w:r>
      <w:r w:rsidDel="0054029D">
        <w:rPr>
          <w:rStyle w:val="PageNumber"/>
        </w:rPr>
        <w:fldChar w:fldCharType="begin"/>
      </w:r>
      <w:r w:rsidDel="0054029D">
        <w:rPr>
          <w:rStyle w:val="PageNumber"/>
        </w:rPr>
        <w:delInstrText xml:space="preserve"> PAGE </w:delInstrText>
      </w:r>
      <w:r w:rsidDel="0054029D">
        <w:rPr>
          <w:rStyle w:val="PageNumber"/>
        </w:rPr>
        <w:fldChar w:fldCharType="separate"/>
      </w:r>
      <w:r w:rsidDel="0054029D">
        <w:rPr>
          <w:rStyle w:val="PageNumber"/>
          <w:noProof/>
        </w:rPr>
        <w:delText>2</w:delText>
      </w:r>
      <w:r w:rsidDel="0054029D">
        <w:rPr>
          <w:rStyle w:val="PageNumber"/>
        </w:rPr>
        <w:fldChar w:fldCharType="end"/>
      </w:r>
      <w:r w:rsidDel="0054029D">
        <w:rPr>
          <w:rStyle w:val="PageNumber"/>
        </w:rPr>
        <w:delText xml:space="preserve"> -</w:delText>
      </w:r>
    </w:del>
  </w:p>
  <w:p w:rsidR="00E62E86" w:rsidRDefault="00E62E86" w:rsidP="00FC052B">
    <w:pPr>
      <w:pStyle w:val="Header"/>
      <w:rPr>
        <w:lang w:val="en-US"/>
      </w:rPr>
    </w:pPr>
    <w:del w:id="20" w:author="Holcomb, Jay" w:date="2014-01-21T18:15:00Z">
      <w:r w:rsidDel="0054029D">
        <w:rPr>
          <w:lang w:val="en-US"/>
        </w:rPr>
        <w:delText>1A/105 (Annex 1)-E</w:delText>
      </w:r>
    </w:del>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86" w:rsidRDefault="00E62E8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812873" o:spid="_x0000_s2049" type="#_x0000_t136" style="position:absolute;left:0;text-align:left;margin-left:0;margin-top:0;width:485.35pt;height:194.1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86" w:rsidRDefault="00E62E86" w:rsidP="00330567">
    <w:pPr>
      <w:pStyle w:val="Header"/>
      <w:rPr>
        <w:rStyle w:val="PageNumber"/>
      </w:rPr>
    </w:pPr>
    <w:r>
      <w:rPr>
        <w:noProof/>
        <w:lang w:val="en-US" w:eastAsia="ko-KR"/>
      </w:rPr>
      <mc:AlternateContent>
        <mc:Choice Requires="wps">
          <w:drawing>
            <wp:anchor distT="0" distB="0" distL="114300" distR="114300" simplePos="0" relativeHeight="251665408" behindDoc="1" locked="0" layoutInCell="0" allowOverlap="1">
              <wp:simplePos x="0" y="0"/>
              <wp:positionH relativeFrom="margin">
                <wp:align>center</wp:align>
              </wp:positionH>
              <wp:positionV relativeFrom="margin">
                <wp:align>center</wp:align>
              </wp:positionV>
              <wp:extent cx="6163945" cy="2465070"/>
              <wp:effectExtent l="0" t="1571625" r="0" b="1421130"/>
              <wp:wrapNone/>
              <wp:docPr id="7"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63945" cy="24650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62E86" w:rsidRDefault="00E62E86" w:rsidP="0067785E">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WordArt 4" o:spid="_x0000_s1026" type="#_x0000_t202" style="position:absolute;left:0;text-align:left;margin-left:0;margin-top:0;width:485.35pt;height:194.1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" o:allowincell="f" filled="f" stroked="f">
              <v:stroke joinstyle="round"/>
              <o:lock v:ext="edit" shapetype="t"/>
              <v:textbox style="mso-fit-shape-to-text:t">
                <w:txbxContent>
                  <w:p w:rsidR="0067785E" w:rsidRDefault="0067785E" w:rsidP="0067785E">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451422">
      <w:rPr>
        <w:rStyle w:val="PageNumber"/>
        <w:noProof/>
      </w:rPr>
      <w:t>11</w:t>
    </w:r>
    <w:r>
      <w:rPr>
        <w:rStyle w:val="PageNumber"/>
      </w:rPr>
      <w:fldChar w:fldCharType="end"/>
    </w:r>
    <w:r>
      <w:rPr>
        <w:rStyle w:val="PageNumber"/>
      </w:rPr>
      <w:t xml:space="preserve"> -</w:t>
    </w:r>
  </w:p>
  <w:p w:rsidR="00E62E86" w:rsidRDefault="00E62E86" w:rsidP="00FC052B">
    <w:pPr>
      <w:pStyle w:val="Header"/>
      <w:rPr>
        <w:lang w:val="en-US"/>
      </w:rPr>
    </w:pPr>
    <w:r>
      <w:rPr>
        <w:lang w:val="en-US"/>
      </w:rPr>
      <w:t>1A/105 (Annex 1)-E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2E86" w:rsidRDefault="00E62E86">
    <w:pPr>
      <w:pStyle w:val="Header"/>
    </w:pPr>
    <w:r>
      <w:rPr>
        <w:noProof/>
        <w:lang w:val="en-US" w:eastAsia="ko-KR"/>
      </w:rPr>
      <mc:AlternateContent>
        <mc:Choice Requires="wps">
          <w:drawing>
            <wp:anchor distT="0" distB="0" distL="114300" distR="114300" simplePos="0" relativeHeight="251667456" behindDoc="1" locked="0" layoutInCell="0" allowOverlap="1">
              <wp:simplePos x="0" y="0"/>
              <wp:positionH relativeFrom="margin">
                <wp:align>center</wp:align>
              </wp:positionH>
              <wp:positionV relativeFrom="margin">
                <wp:align>center</wp:align>
              </wp:positionV>
              <wp:extent cx="6163945" cy="2465070"/>
              <wp:effectExtent l="0" t="1571625" r="0" b="1421130"/>
              <wp:wrapNone/>
              <wp:docPr id="6"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163945" cy="246507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E62E86" w:rsidRDefault="00E62E86" w:rsidP="0067785E">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WordArt 5" o:spid="_x0000_s1027" type="#_x0000_t202" style="position:absolute;left:0;text-align:left;margin-left:0;margin-top:0;width:485.35pt;height:194.1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" o:allowincell="f" filled="f" stroked="f">
              <v:stroke joinstyle="round"/>
              <o:lock v:ext="edit" shapetype="t"/>
              <v:textbox style="mso-fit-shape-to-text:t">
                <w:txbxContent>
                  <w:p w:rsidR="0067785E" w:rsidRDefault="0067785E" w:rsidP="0067785E">
                    <w:pPr>
                      <w:pStyle w:val="NormalWeb"/>
                      <w:spacing w:before="0" w:beforeAutospacing="0" w:after="0" w:afterAutospacing="0"/>
                      <w:jc w:val="center"/>
                    </w:pPr>
                    <w:r>
                      <w:rPr>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962AB6"/>
    <w:multiLevelType w:val="hybridMultilevel"/>
    <w:tmpl w:val="7B06FBE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2">
    <w:nsid w:val="01392885"/>
    <w:multiLevelType w:val="multilevel"/>
    <w:tmpl w:val="1C401148"/>
    <w:lvl w:ilvl="0">
      <w:start w:val="1"/>
      <w:numFmt w:val="bullet"/>
      <w:lvlText w:val="-"/>
      <w:lvlJc w:val="left"/>
      <w:pPr>
        <w:tabs>
          <w:tab w:val="num" w:pos="360"/>
        </w:tabs>
        <w:ind w:left="360" w:hanging="360"/>
      </w:pPr>
      <w:rPr>
        <w:rFonts w:ascii="Angsana New" w:hAnsi="Angsana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43B0498"/>
    <w:multiLevelType w:val="hybridMultilevel"/>
    <w:tmpl w:val="B1F80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57D2EF4"/>
    <w:multiLevelType w:val="hybridMultilevel"/>
    <w:tmpl w:val="0EA2D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46038F"/>
    <w:multiLevelType w:val="hybridMultilevel"/>
    <w:tmpl w:val="2FA665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7E5FE3"/>
    <w:multiLevelType w:val="hybridMultilevel"/>
    <w:tmpl w:val="AEBC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3B3148"/>
    <w:multiLevelType w:val="multilevel"/>
    <w:tmpl w:val="AC36212A"/>
    <w:lvl w:ilvl="0">
      <w:start w:val="1"/>
      <w:numFmt w:val="bullet"/>
      <w:lvlText w:val=""/>
      <w:lvlJc w:val="left"/>
      <w:pPr>
        <w:tabs>
          <w:tab w:val="num" w:pos="717"/>
        </w:tabs>
        <w:ind w:left="71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0D507983"/>
    <w:multiLevelType w:val="hybridMultilevel"/>
    <w:tmpl w:val="2E9219C2"/>
    <w:lvl w:ilvl="0" w:tplc="E40C3AD4">
      <w:start w:val="1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DA64C2F"/>
    <w:multiLevelType w:val="multilevel"/>
    <w:tmpl w:val="BF56E2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0F37C82"/>
    <w:multiLevelType w:val="hybridMultilevel"/>
    <w:tmpl w:val="A454BE9C"/>
    <w:lvl w:ilvl="0" w:tplc="1B281C32">
      <w:start w:val="1"/>
      <w:numFmt w:val="bullet"/>
      <w:lvlText w:val=""/>
      <w:lvlJc w:val="left"/>
      <w:pPr>
        <w:tabs>
          <w:tab w:val="num" w:pos="720"/>
        </w:tabs>
        <w:ind w:left="720" w:hanging="360"/>
      </w:pPr>
      <w:rPr>
        <w:rFonts w:ascii="Wingdings" w:hAnsi="Wingdings" w:hint="default"/>
      </w:rPr>
    </w:lvl>
    <w:lvl w:ilvl="1" w:tplc="F4225CD4" w:tentative="1">
      <w:start w:val="1"/>
      <w:numFmt w:val="bullet"/>
      <w:lvlText w:val=""/>
      <w:lvlJc w:val="left"/>
      <w:pPr>
        <w:tabs>
          <w:tab w:val="num" w:pos="1440"/>
        </w:tabs>
        <w:ind w:left="1440" w:hanging="360"/>
      </w:pPr>
      <w:rPr>
        <w:rFonts w:ascii="Wingdings" w:hAnsi="Wingdings" w:hint="default"/>
      </w:rPr>
    </w:lvl>
    <w:lvl w:ilvl="2" w:tplc="84F08440" w:tentative="1">
      <w:start w:val="1"/>
      <w:numFmt w:val="bullet"/>
      <w:lvlText w:val=""/>
      <w:lvlJc w:val="left"/>
      <w:pPr>
        <w:tabs>
          <w:tab w:val="num" w:pos="2160"/>
        </w:tabs>
        <w:ind w:left="2160" w:hanging="360"/>
      </w:pPr>
      <w:rPr>
        <w:rFonts w:ascii="Wingdings" w:hAnsi="Wingdings" w:hint="default"/>
      </w:rPr>
    </w:lvl>
    <w:lvl w:ilvl="3" w:tplc="22349E3A" w:tentative="1">
      <w:start w:val="1"/>
      <w:numFmt w:val="bullet"/>
      <w:lvlText w:val=""/>
      <w:lvlJc w:val="left"/>
      <w:pPr>
        <w:tabs>
          <w:tab w:val="num" w:pos="2880"/>
        </w:tabs>
        <w:ind w:left="2880" w:hanging="360"/>
      </w:pPr>
      <w:rPr>
        <w:rFonts w:ascii="Wingdings" w:hAnsi="Wingdings" w:hint="default"/>
      </w:rPr>
    </w:lvl>
    <w:lvl w:ilvl="4" w:tplc="81D41C36" w:tentative="1">
      <w:start w:val="1"/>
      <w:numFmt w:val="bullet"/>
      <w:lvlText w:val=""/>
      <w:lvlJc w:val="left"/>
      <w:pPr>
        <w:tabs>
          <w:tab w:val="num" w:pos="3600"/>
        </w:tabs>
        <w:ind w:left="3600" w:hanging="360"/>
      </w:pPr>
      <w:rPr>
        <w:rFonts w:ascii="Wingdings" w:hAnsi="Wingdings" w:hint="default"/>
      </w:rPr>
    </w:lvl>
    <w:lvl w:ilvl="5" w:tplc="964C7CF4" w:tentative="1">
      <w:start w:val="1"/>
      <w:numFmt w:val="bullet"/>
      <w:lvlText w:val=""/>
      <w:lvlJc w:val="left"/>
      <w:pPr>
        <w:tabs>
          <w:tab w:val="num" w:pos="4320"/>
        </w:tabs>
        <w:ind w:left="4320" w:hanging="360"/>
      </w:pPr>
      <w:rPr>
        <w:rFonts w:ascii="Wingdings" w:hAnsi="Wingdings" w:hint="default"/>
      </w:rPr>
    </w:lvl>
    <w:lvl w:ilvl="6" w:tplc="175C95AA" w:tentative="1">
      <w:start w:val="1"/>
      <w:numFmt w:val="bullet"/>
      <w:lvlText w:val=""/>
      <w:lvlJc w:val="left"/>
      <w:pPr>
        <w:tabs>
          <w:tab w:val="num" w:pos="5040"/>
        </w:tabs>
        <w:ind w:left="5040" w:hanging="360"/>
      </w:pPr>
      <w:rPr>
        <w:rFonts w:ascii="Wingdings" w:hAnsi="Wingdings" w:hint="default"/>
      </w:rPr>
    </w:lvl>
    <w:lvl w:ilvl="7" w:tplc="13424AB2" w:tentative="1">
      <w:start w:val="1"/>
      <w:numFmt w:val="bullet"/>
      <w:lvlText w:val=""/>
      <w:lvlJc w:val="left"/>
      <w:pPr>
        <w:tabs>
          <w:tab w:val="num" w:pos="5760"/>
        </w:tabs>
        <w:ind w:left="5760" w:hanging="360"/>
      </w:pPr>
      <w:rPr>
        <w:rFonts w:ascii="Wingdings" w:hAnsi="Wingdings" w:hint="default"/>
      </w:rPr>
    </w:lvl>
    <w:lvl w:ilvl="8" w:tplc="E904CA5A" w:tentative="1">
      <w:start w:val="1"/>
      <w:numFmt w:val="bullet"/>
      <w:lvlText w:val=""/>
      <w:lvlJc w:val="left"/>
      <w:pPr>
        <w:tabs>
          <w:tab w:val="num" w:pos="6480"/>
        </w:tabs>
        <w:ind w:left="6480" w:hanging="360"/>
      </w:pPr>
      <w:rPr>
        <w:rFonts w:ascii="Wingdings" w:hAnsi="Wingdings" w:hint="default"/>
      </w:rPr>
    </w:lvl>
  </w:abstractNum>
  <w:abstractNum w:abstractNumId="11">
    <w:nsid w:val="12243160"/>
    <w:multiLevelType w:val="hybridMultilevel"/>
    <w:tmpl w:val="DBFA8598"/>
    <w:lvl w:ilvl="0" w:tplc="9E9A1D14">
      <w:start w:val="1"/>
      <w:numFmt w:val="bullet"/>
      <w:lvlText w:val=""/>
      <w:lvlJc w:val="left"/>
      <w:pPr>
        <w:tabs>
          <w:tab w:val="num" w:pos="720"/>
        </w:tabs>
        <w:ind w:left="720" w:hanging="360"/>
      </w:pPr>
      <w:rPr>
        <w:rFonts w:ascii="Wingdings" w:hAnsi="Wingdings" w:hint="default"/>
      </w:rPr>
    </w:lvl>
    <w:lvl w:ilvl="1" w:tplc="11648FB8" w:tentative="1">
      <w:start w:val="1"/>
      <w:numFmt w:val="bullet"/>
      <w:lvlText w:val=""/>
      <w:lvlJc w:val="left"/>
      <w:pPr>
        <w:tabs>
          <w:tab w:val="num" w:pos="1440"/>
        </w:tabs>
        <w:ind w:left="1440" w:hanging="360"/>
      </w:pPr>
      <w:rPr>
        <w:rFonts w:ascii="Wingdings" w:hAnsi="Wingdings" w:hint="default"/>
      </w:rPr>
    </w:lvl>
    <w:lvl w:ilvl="2" w:tplc="25602F80" w:tentative="1">
      <w:start w:val="1"/>
      <w:numFmt w:val="bullet"/>
      <w:lvlText w:val=""/>
      <w:lvlJc w:val="left"/>
      <w:pPr>
        <w:tabs>
          <w:tab w:val="num" w:pos="2160"/>
        </w:tabs>
        <w:ind w:left="2160" w:hanging="360"/>
      </w:pPr>
      <w:rPr>
        <w:rFonts w:ascii="Wingdings" w:hAnsi="Wingdings" w:hint="default"/>
      </w:rPr>
    </w:lvl>
    <w:lvl w:ilvl="3" w:tplc="87DC6C28" w:tentative="1">
      <w:start w:val="1"/>
      <w:numFmt w:val="bullet"/>
      <w:lvlText w:val=""/>
      <w:lvlJc w:val="left"/>
      <w:pPr>
        <w:tabs>
          <w:tab w:val="num" w:pos="2880"/>
        </w:tabs>
        <w:ind w:left="2880" w:hanging="360"/>
      </w:pPr>
      <w:rPr>
        <w:rFonts w:ascii="Wingdings" w:hAnsi="Wingdings" w:hint="default"/>
      </w:rPr>
    </w:lvl>
    <w:lvl w:ilvl="4" w:tplc="CA1AD0D8" w:tentative="1">
      <w:start w:val="1"/>
      <w:numFmt w:val="bullet"/>
      <w:lvlText w:val=""/>
      <w:lvlJc w:val="left"/>
      <w:pPr>
        <w:tabs>
          <w:tab w:val="num" w:pos="3600"/>
        </w:tabs>
        <w:ind w:left="3600" w:hanging="360"/>
      </w:pPr>
      <w:rPr>
        <w:rFonts w:ascii="Wingdings" w:hAnsi="Wingdings" w:hint="default"/>
      </w:rPr>
    </w:lvl>
    <w:lvl w:ilvl="5" w:tplc="68E49378" w:tentative="1">
      <w:start w:val="1"/>
      <w:numFmt w:val="bullet"/>
      <w:lvlText w:val=""/>
      <w:lvlJc w:val="left"/>
      <w:pPr>
        <w:tabs>
          <w:tab w:val="num" w:pos="4320"/>
        </w:tabs>
        <w:ind w:left="4320" w:hanging="360"/>
      </w:pPr>
      <w:rPr>
        <w:rFonts w:ascii="Wingdings" w:hAnsi="Wingdings" w:hint="default"/>
      </w:rPr>
    </w:lvl>
    <w:lvl w:ilvl="6" w:tplc="031CA17A" w:tentative="1">
      <w:start w:val="1"/>
      <w:numFmt w:val="bullet"/>
      <w:lvlText w:val=""/>
      <w:lvlJc w:val="left"/>
      <w:pPr>
        <w:tabs>
          <w:tab w:val="num" w:pos="5040"/>
        </w:tabs>
        <w:ind w:left="5040" w:hanging="360"/>
      </w:pPr>
      <w:rPr>
        <w:rFonts w:ascii="Wingdings" w:hAnsi="Wingdings" w:hint="default"/>
      </w:rPr>
    </w:lvl>
    <w:lvl w:ilvl="7" w:tplc="39A625F8" w:tentative="1">
      <w:start w:val="1"/>
      <w:numFmt w:val="bullet"/>
      <w:lvlText w:val=""/>
      <w:lvlJc w:val="left"/>
      <w:pPr>
        <w:tabs>
          <w:tab w:val="num" w:pos="5760"/>
        </w:tabs>
        <w:ind w:left="5760" w:hanging="360"/>
      </w:pPr>
      <w:rPr>
        <w:rFonts w:ascii="Wingdings" w:hAnsi="Wingdings" w:hint="default"/>
      </w:rPr>
    </w:lvl>
    <w:lvl w:ilvl="8" w:tplc="FCBC7FD2" w:tentative="1">
      <w:start w:val="1"/>
      <w:numFmt w:val="bullet"/>
      <w:lvlText w:val=""/>
      <w:lvlJc w:val="left"/>
      <w:pPr>
        <w:tabs>
          <w:tab w:val="num" w:pos="6480"/>
        </w:tabs>
        <w:ind w:left="6480" w:hanging="360"/>
      </w:pPr>
      <w:rPr>
        <w:rFonts w:ascii="Wingdings" w:hAnsi="Wingdings" w:hint="default"/>
      </w:rPr>
    </w:lvl>
  </w:abstractNum>
  <w:abstractNum w:abstractNumId="12">
    <w:nsid w:val="124B7415"/>
    <w:multiLevelType w:val="hybridMultilevel"/>
    <w:tmpl w:val="3B5CC71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3">
    <w:nsid w:val="14F0630D"/>
    <w:multiLevelType w:val="hybridMultilevel"/>
    <w:tmpl w:val="5DD63386"/>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5AF1EAA"/>
    <w:multiLevelType w:val="hybridMultilevel"/>
    <w:tmpl w:val="1C401148"/>
    <w:lvl w:ilvl="0" w:tplc="18A6061E">
      <w:start w:val="1"/>
      <w:numFmt w:val="bullet"/>
      <w:lvlText w:val="-"/>
      <w:lvlJc w:val="left"/>
      <w:pPr>
        <w:tabs>
          <w:tab w:val="num" w:pos="360"/>
        </w:tabs>
        <w:ind w:left="360" w:hanging="360"/>
      </w:pPr>
      <w:rPr>
        <w:rFonts w:ascii="Angsana New" w:hAnsi="Angsana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5">
    <w:nsid w:val="178B5B38"/>
    <w:multiLevelType w:val="multilevel"/>
    <w:tmpl w:val="67C699F8"/>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199C2B29"/>
    <w:multiLevelType w:val="hybridMultilevel"/>
    <w:tmpl w:val="028637FC"/>
    <w:lvl w:ilvl="0" w:tplc="2C063A5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AA7269"/>
    <w:multiLevelType w:val="hybridMultilevel"/>
    <w:tmpl w:val="0E48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427906"/>
    <w:multiLevelType w:val="hybridMultilevel"/>
    <w:tmpl w:val="5A1667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2A467BE5"/>
    <w:multiLevelType w:val="hybridMultilevel"/>
    <w:tmpl w:val="C9487066"/>
    <w:lvl w:ilvl="0" w:tplc="5F26C986">
      <w:start w:val="1"/>
      <w:numFmt w:val="bullet"/>
      <w:lvlText w:val=""/>
      <w:lvlJc w:val="left"/>
      <w:pPr>
        <w:tabs>
          <w:tab w:val="num" w:pos="720"/>
        </w:tabs>
        <w:ind w:left="720" w:hanging="360"/>
      </w:pPr>
      <w:rPr>
        <w:rFonts w:ascii="Wingdings" w:hAnsi="Wingdings" w:hint="default"/>
      </w:rPr>
    </w:lvl>
    <w:lvl w:ilvl="1" w:tplc="B50C3ACA" w:tentative="1">
      <w:start w:val="1"/>
      <w:numFmt w:val="bullet"/>
      <w:lvlText w:val=""/>
      <w:lvlJc w:val="left"/>
      <w:pPr>
        <w:tabs>
          <w:tab w:val="num" w:pos="1440"/>
        </w:tabs>
        <w:ind w:left="1440" w:hanging="360"/>
      </w:pPr>
      <w:rPr>
        <w:rFonts w:ascii="Wingdings" w:hAnsi="Wingdings" w:hint="default"/>
      </w:rPr>
    </w:lvl>
    <w:lvl w:ilvl="2" w:tplc="D68684DA" w:tentative="1">
      <w:start w:val="1"/>
      <w:numFmt w:val="bullet"/>
      <w:lvlText w:val=""/>
      <w:lvlJc w:val="left"/>
      <w:pPr>
        <w:tabs>
          <w:tab w:val="num" w:pos="2160"/>
        </w:tabs>
        <w:ind w:left="2160" w:hanging="360"/>
      </w:pPr>
      <w:rPr>
        <w:rFonts w:ascii="Wingdings" w:hAnsi="Wingdings" w:hint="default"/>
      </w:rPr>
    </w:lvl>
    <w:lvl w:ilvl="3" w:tplc="049AD28E" w:tentative="1">
      <w:start w:val="1"/>
      <w:numFmt w:val="bullet"/>
      <w:lvlText w:val=""/>
      <w:lvlJc w:val="left"/>
      <w:pPr>
        <w:tabs>
          <w:tab w:val="num" w:pos="2880"/>
        </w:tabs>
        <w:ind w:left="2880" w:hanging="360"/>
      </w:pPr>
      <w:rPr>
        <w:rFonts w:ascii="Wingdings" w:hAnsi="Wingdings" w:hint="default"/>
      </w:rPr>
    </w:lvl>
    <w:lvl w:ilvl="4" w:tplc="14649EAC" w:tentative="1">
      <w:start w:val="1"/>
      <w:numFmt w:val="bullet"/>
      <w:lvlText w:val=""/>
      <w:lvlJc w:val="left"/>
      <w:pPr>
        <w:tabs>
          <w:tab w:val="num" w:pos="3600"/>
        </w:tabs>
        <w:ind w:left="3600" w:hanging="360"/>
      </w:pPr>
      <w:rPr>
        <w:rFonts w:ascii="Wingdings" w:hAnsi="Wingdings" w:hint="default"/>
      </w:rPr>
    </w:lvl>
    <w:lvl w:ilvl="5" w:tplc="D3C49980" w:tentative="1">
      <w:start w:val="1"/>
      <w:numFmt w:val="bullet"/>
      <w:lvlText w:val=""/>
      <w:lvlJc w:val="left"/>
      <w:pPr>
        <w:tabs>
          <w:tab w:val="num" w:pos="4320"/>
        </w:tabs>
        <w:ind w:left="4320" w:hanging="360"/>
      </w:pPr>
      <w:rPr>
        <w:rFonts w:ascii="Wingdings" w:hAnsi="Wingdings" w:hint="default"/>
      </w:rPr>
    </w:lvl>
    <w:lvl w:ilvl="6" w:tplc="64C8E6C2" w:tentative="1">
      <w:start w:val="1"/>
      <w:numFmt w:val="bullet"/>
      <w:lvlText w:val=""/>
      <w:lvlJc w:val="left"/>
      <w:pPr>
        <w:tabs>
          <w:tab w:val="num" w:pos="5040"/>
        </w:tabs>
        <w:ind w:left="5040" w:hanging="360"/>
      </w:pPr>
      <w:rPr>
        <w:rFonts w:ascii="Wingdings" w:hAnsi="Wingdings" w:hint="default"/>
      </w:rPr>
    </w:lvl>
    <w:lvl w:ilvl="7" w:tplc="4E24126A" w:tentative="1">
      <w:start w:val="1"/>
      <w:numFmt w:val="bullet"/>
      <w:lvlText w:val=""/>
      <w:lvlJc w:val="left"/>
      <w:pPr>
        <w:tabs>
          <w:tab w:val="num" w:pos="5760"/>
        </w:tabs>
        <w:ind w:left="5760" w:hanging="360"/>
      </w:pPr>
      <w:rPr>
        <w:rFonts w:ascii="Wingdings" w:hAnsi="Wingdings" w:hint="default"/>
      </w:rPr>
    </w:lvl>
    <w:lvl w:ilvl="8" w:tplc="AAE22630" w:tentative="1">
      <w:start w:val="1"/>
      <w:numFmt w:val="bullet"/>
      <w:lvlText w:val=""/>
      <w:lvlJc w:val="left"/>
      <w:pPr>
        <w:tabs>
          <w:tab w:val="num" w:pos="6480"/>
        </w:tabs>
        <w:ind w:left="6480" w:hanging="360"/>
      </w:pPr>
      <w:rPr>
        <w:rFonts w:ascii="Wingdings" w:hAnsi="Wingdings" w:hint="default"/>
      </w:rPr>
    </w:lvl>
  </w:abstractNum>
  <w:abstractNum w:abstractNumId="20">
    <w:nsid w:val="2D3752FE"/>
    <w:multiLevelType w:val="hybridMultilevel"/>
    <w:tmpl w:val="FEB4F450"/>
    <w:lvl w:ilvl="0" w:tplc="04090001">
      <w:start w:val="1"/>
      <w:numFmt w:val="bullet"/>
      <w:lvlText w:val=""/>
      <w:lvlJc w:val="left"/>
      <w:pPr>
        <w:ind w:left="720" w:hanging="360"/>
      </w:pPr>
      <w:rPr>
        <w:rFonts w:ascii="Symbol" w:hAnsi="Symbol" w:hint="default"/>
      </w:rPr>
    </w:lvl>
    <w:lvl w:ilvl="1" w:tplc="82E2B3F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5C2306"/>
    <w:multiLevelType w:val="hybridMultilevel"/>
    <w:tmpl w:val="AC36212A"/>
    <w:lvl w:ilvl="0" w:tplc="5D90BFB6">
      <w:start w:val="1"/>
      <w:numFmt w:val="bullet"/>
      <w:lvlText w:val=""/>
      <w:lvlJc w:val="left"/>
      <w:pPr>
        <w:tabs>
          <w:tab w:val="num" w:pos="717"/>
        </w:tabs>
        <w:ind w:left="714" w:hanging="35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2">
    <w:nsid w:val="3F26622B"/>
    <w:multiLevelType w:val="hybridMultilevel"/>
    <w:tmpl w:val="CDE2E58A"/>
    <w:lvl w:ilvl="0" w:tplc="97A04C7A">
      <w:start w:val="1"/>
      <w:numFmt w:val="bullet"/>
      <w:lvlText w:val=""/>
      <w:lvlJc w:val="left"/>
      <w:pPr>
        <w:tabs>
          <w:tab w:val="num" w:pos="720"/>
        </w:tabs>
        <w:ind w:left="720" w:hanging="360"/>
      </w:pPr>
      <w:rPr>
        <w:rFonts w:ascii="Wingdings" w:hAnsi="Wingdings" w:hint="default"/>
      </w:rPr>
    </w:lvl>
    <w:lvl w:ilvl="1" w:tplc="60227D9A" w:tentative="1">
      <w:start w:val="1"/>
      <w:numFmt w:val="bullet"/>
      <w:lvlText w:val=""/>
      <w:lvlJc w:val="left"/>
      <w:pPr>
        <w:tabs>
          <w:tab w:val="num" w:pos="1440"/>
        </w:tabs>
        <w:ind w:left="1440" w:hanging="360"/>
      </w:pPr>
      <w:rPr>
        <w:rFonts w:ascii="Wingdings" w:hAnsi="Wingdings" w:hint="default"/>
      </w:rPr>
    </w:lvl>
    <w:lvl w:ilvl="2" w:tplc="F82C45EC" w:tentative="1">
      <w:start w:val="1"/>
      <w:numFmt w:val="bullet"/>
      <w:lvlText w:val=""/>
      <w:lvlJc w:val="left"/>
      <w:pPr>
        <w:tabs>
          <w:tab w:val="num" w:pos="2160"/>
        </w:tabs>
        <w:ind w:left="2160" w:hanging="360"/>
      </w:pPr>
      <w:rPr>
        <w:rFonts w:ascii="Wingdings" w:hAnsi="Wingdings" w:hint="default"/>
      </w:rPr>
    </w:lvl>
    <w:lvl w:ilvl="3" w:tplc="DC7AE362" w:tentative="1">
      <w:start w:val="1"/>
      <w:numFmt w:val="bullet"/>
      <w:lvlText w:val=""/>
      <w:lvlJc w:val="left"/>
      <w:pPr>
        <w:tabs>
          <w:tab w:val="num" w:pos="2880"/>
        </w:tabs>
        <w:ind w:left="2880" w:hanging="360"/>
      </w:pPr>
      <w:rPr>
        <w:rFonts w:ascii="Wingdings" w:hAnsi="Wingdings" w:hint="default"/>
      </w:rPr>
    </w:lvl>
    <w:lvl w:ilvl="4" w:tplc="EADC794A" w:tentative="1">
      <w:start w:val="1"/>
      <w:numFmt w:val="bullet"/>
      <w:lvlText w:val=""/>
      <w:lvlJc w:val="left"/>
      <w:pPr>
        <w:tabs>
          <w:tab w:val="num" w:pos="3600"/>
        </w:tabs>
        <w:ind w:left="3600" w:hanging="360"/>
      </w:pPr>
      <w:rPr>
        <w:rFonts w:ascii="Wingdings" w:hAnsi="Wingdings" w:hint="default"/>
      </w:rPr>
    </w:lvl>
    <w:lvl w:ilvl="5" w:tplc="7BD6645C" w:tentative="1">
      <w:start w:val="1"/>
      <w:numFmt w:val="bullet"/>
      <w:lvlText w:val=""/>
      <w:lvlJc w:val="left"/>
      <w:pPr>
        <w:tabs>
          <w:tab w:val="num" w:pos="4320"/>
        </w:tabs>
        <w:ind w:left="4320" w:hanging="360"/>
      </w:pPr>
      <w:rPr>
        <w:rFonts w:ascii="Wingdings" w:hAnsi="Wingdings" w:hint="default"/>
      </w:rPr>
    </w:lvl>
    <w:lvl w:ilvl="6" w:tplc="AC0A9130" w:tentative="1">
      <w:start w:val="1"/>
      <w:numFmt w:val="bullet"/>
      <w:lvlText w:val=""/>
      <w:lvlJc w:val="left"/>
      <w:pPr>
        <w:tabs>
          <w:tab w:val="num" w:pos="5040"/>
        </w:tabs>
        <w:ind w:left="5040" w:hanging="360"/>
      </w:pPr>
      <w:rPr>
        <w:rFonts w:ascii="Wingdings" w:hAnsi="Wingdings" w:hint="default"/>
      </w:rPr>
    </w:lvl>
    <w:lvl w:ilvl="7" w:tplc="495EFE66" w:tentative="1">
      <w:start w:val="1"/>
      <w:numFmt w:val="bullet"/>
      <w:lvlText w:val=""/>
      <w:lvlJc w:val="left"/>
      <w:pPr>
        <w:tabs>
          <w:tab w:val="num" w:pos="5760"/>
        </w:tabs>
        <w:ind w:left="5760" w:hanging="360"/>
      </w:pPr>
      <w:rPr>
        <w:rFonts w:ascii="Wingdings" w:hAnsi="Wingdings" w:hint="default"/>
      </w:rPr>
    </w:lvl>
    <w:lvl w:ilvl="8" w:tplc="58343E44" w:tentative="1">
      <w:start w:val="1"/>
      <w:numFmt w:val="bullet"/>
      <w:lvlText w:val=""/>
      <w:lvlJc w:val="left"/>
      <w:pPr>
        <w:tabs>
          <w:tab w:val="num" w:pos="6480"/>
        </w:tabs>
        <w:ind w:left="6480" w:hanging="360"/>
      </w:pPr>
      <w:rPr>
        <w:rFonts w:ascii="Wingdings" w:hAnsi="Wingdings" w:hint="default"/>
      </w:rPr>
    </w:lvl>
  </w:abstractNum>
  <w:abstractNum w:abstractNumId="23">
    <w:nsid w:val="4D562A8F"/>
    <w:multiLevelType w:val="hybridMultilevel"/>
    <w:tmpl w:val="64F0A73E"/>
    <w:lvl w:ilvl="0" w:tplc="E662F78C">
      <w:numFmt w:val="bullet"/>
      <w:lvlText w:val="–"/>
      <w:lvlJc w:val="left"/>
      <w:pPr>
        <w:ind w:left="1500" w:hanging="11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23700B"/>
    <w:multiLevelType w:val="hybridMultilevel"/>
    <w:tmpl w:val="9CFE6A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3A36DFF"/>
    <w:multiLevelType w:val="hybridMultilevel"/>
    <w:tmpl w:val="38547190"/>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4A86F55"/>
    <w:multiLevelType w:val="hybridMultilevel"/>
    <w:tmpl w:val="0A1AE7BE"/>
    <w:lvl w:ilvl="0" w:tplc="C824CABC">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4D96200"/>
    <w:multiLevelType w:val="hybridMultilevel"/>
    <w:tmpl w:val="E75A25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5932583"/>
    <w:multiLevelType w:val="hybridMultilevel"/>
    <w:tmpl w:val="BC22027A"/>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5DC15D4"/>
    <w:multiLevelType w:val="hybridMultilevel"/>
    <w:tmpl w:val="509007A2"/>
    <w:lvl w:ilvl="0" w:tplc="D1507148">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5B6D25BE"/>
    <w:multiLevelType w:val="hybridMultilevel"/>
    <w:tmpl w:val="53CE6618"/>
    <w:lvl w:ilvl="0" w:tplc="31A4BBCE">
      <w:start w:val="1"/>
      <w:numFmt w:val="bullet"/>
      <w:lvlText w:val=""/>
      <w:lvlJc w:val="left"/>
      <w:pPr>
        <w:tabs>
          <w:tab w:val="num" w:pos="720"/>
        </w:tabs>
        <w:ind w:left="720" w:hanging="360"/>
      </w:pPr>
      <w:rPr>
        <w:rFonts w:ascii="Wingdings" w:hAnsi="Wingdings" w:hint="default"/>
      </w:rPr>
    </w:lvl>
    <w:lvl w:ilvl="1" w:tplc="78A84C40">
      <w:start w:val="199"/>
      <w:numFmt w:val="bullet"/>
      <w:lvlText w:val="-"/>
      <w:lvlJc w:val="left"/>
      <w:pPr>
        <w:tabs>
          <w:tab w:val="num" w:pos="1440"/>
        </w:tabs>
        <w:ind w:left="1440" w:hanging="360"/>
      </w:pPr>
      <w:rPr>
        <w:rFonts w:ascii="Times New Roman" w:hAnsi="Times New Roman" w:hint="default"/>
      </w:rPr>
    </w:lvl>
    <w:lvl w:ilvl="2" w:tplc="B95CABB4" w:tentative="1">
      <w:start w:val="1"/>
      <w:numFmt w:val="bullet"/>
      <w:lvlText w:val=""/>
      <w:lvlJc w:val="left"/>
      <w:pPr>
        <w:tabs>
          <w:tab w:val="num" w:pos="2160"/>
        </w:tabs>
        <w:ind w:left="2160" w:hanging="360"/>
      </w:pPr>
      <w:rPr>
        <w:rFonts w:ascii="Wingdings" w:hAnsi="Wingdings" w:hint="default"/>
      </w:rPr>
    </w:lvl>
    <w:lvl w:ilvl="3" w:tplc="B906D074" w:tentative="1">
      <w:start w:val="1"/>
      <w:numFmt w:val="bullet"/>
      <w:lvlText w:val=""/>
      <w:lvlJc w:val="left"/>
      <w:pPr>
        <w:tabs>
          <w:tab w:val="num" w:pos="2880"/>
        </w:tabs>
        <w:ind w:left="2880" w:hanging="360"/>
      </w:pPr>
      <w:rPr>
        <w:rFonts w:ascii="Wingdings" w:hAnsi="Wingdings" w:hint="default"/>
      </w:rPr>
    </w:lvl>
    <w:lvl w:ilvl="4" w:tplc="84AC3FBE" w:tentative="1">
      <w:start w:val="1"/>
      <w:numFmt w:val="bullet"/>
      <w:lvlText w:val=""/>
      <w:lvlJc w:val="left"/>
      <w:pPr>
        <w:tabs>
          <w:tab w:val="num" w:pos="3600"/>
        </w:tabs>
        <w:ind w:left="3600" w:hanging="360"/>
      </w:pPr>
      <w:rPr>
        <w:rFonts w:ascii="Wingdings" w:hAnsi="Wingdings" w:hint="default"/>
      </w:rPr>
    </w:lvl>
    <w:lvl w:ilvl="5" w:tplc="B526F8B6" w:tentative="1">
      <w:start w:val="1"/>
      <w:numFmt w:val="bullet"/>
      <w:lvlText w:val=""/>
      <w:lvlJc w:val="left"/>
      <w:pPr>
        <w:tabs>
          <w:tab w:val="num" w:pos="4320"/>
        </w:tabs>
        <w:ind w:left="4320" w:hanging="360"/>
      </w:pPr>
      <w:rPr>
        <w:rFonts w:ascii="Wingdings" w:hAnsi="Wingdings" w:hint="default"/>
      </w:rPr>
    </w:lvl>
    <w:lvl w:ilvl="6" w:tplc="1EBC581A" w:tentative="1">
      <w:start w:val="1"/>
      <w:numFmt w:val="bullet"/>
      <w:lvlText w:val=""/>
      <w:lvlJc w:val="left"/>
      <w:pPr>
        <w:tabs>
          <w:tab w:val="num" w:pos="5040"/>
        </w:tabs>
        <w:ind w:left="5040" w:hanging="360"/>
      </w:pPr>
      <w:rPr>
        <w:rFonts w:ascii="Wingdings" w:hAnsi="Wingdings" w:hint="default"/>
      </w:rPr>
    </w:lvl>
    <w:lvl w:ilvl="7" w:tplc="4C2217AA" w:tentative="1">
      <w:start w:val="1"/>
      <w:numFmt w:val="bullet"/>
      <w:lvlText w:val=""/>
      <w:lvlJc w:val="left"/>
      <w:pPr>
        <w:tabs>
          <w:tab w:val="num" w:pos="5760"/>
        </w:tabs>
        <w:ind w:left="5760" w:hanging="360"/>
      </w:pPr>
      <w:rPr>
        <w:rFonts w:ascii="Wingdings" w:hAnsi="Wingdings" w:hint="default"/>
      </w:rPr>
    </w:lvl>
    <w:lvl w:ilvl="8" w:tplc="24B0F2AC" w:tentative="1">
      <w:start w:val="1"/>
      <w:numFmt w:val="bullet"/>
      <w:lvlText w:val=""/>
      <w:lvlJc w:val="left"/>
      <w:pPr>
        <w:tabs>
          <w:tab w:val="num" w:pos="6480"/>
        </w:tabs>
        <w:ind w:left="6480" w:hanging="360"/>
      </w:pPr>
      <w:rPr>
        <w:rFonts w:ascii="Wingdings" w:hAnsi="Wingdings" w:hint="default"/>
      </w:rPr>
    </w:lvl>
  </w:abstractNum>
  <w:abstractNum w:abstractNumId="31">
    <w:nsid w:val="5C740E04"/>
    <w:multiLevelType w:val="hybridMultilevel"/>
    <w:tmpl w:val="E6D63112"/>
    <w:lvl w:ilvl="0" w:tplc="18A6061E">
      <w:start w:val="1"/>
      <w:numFmt w:val="bullet"/>
      <w:lvlText w:val="-"/>
      <w:lvlJc w:val="left"/>
      <w:pPr>
        <w:tabs>
          <w:tab w:val="num" w:pos="1074"/>
        </w:tabs>
        <w:ind w:left="1074" w:hanging="360"/>
      </w:pPr>
      <w:rPr>
        <w:rFonts w:ascii="Angsana New" w:hAnsi="Angsana New" w:hint="default"/>
      </w:rPr>
    </w:lvl>
    <w:lvl w:ilvl="1" w:tplc="04070003">
      <w:start w:val="1"/>
      <w:numFmt w:val="bullet"/>
      <w:lvlText w:val="o"/>
      <w:lvlJc w:val="left"/>
      <w:pPr>
        <w:tabs>
          <w:tab w:val="num" w:pos="1797"/>
        </w:tabs>
        <w:ind w:left="1797" w:hanging="360"/>
      </w:pPr>
      <w:rPr>
        <w:rFonts w:ascii="Courier New" w:hAnsi="Courier New" w:hint="default"/>
      </w:rPr>
    </w:lvl>
    <w:lvl w:ilvl="2" w:tplc="04070005">
      <w:start w:val="1"/>
      <w:numFmt w:val="bullet"/>
      <w:lvlText w:val=""/>
      <w:lvlJc w:val="left"/>
      <w:pPr>
        <w:tabs>
          <w:tab w:val="num" w:pos="2517"/>
        </w:tabs>
        <w:ind w:left="2517" w:hanging="360"/>
      </w:pPr>
      <w:rPr>
        <w:rFonts w:ascii="Wingdings" w:hAnsi="Wingdings" w:hint="default"/>
      </w:rPr>
    </w:lvl>
    <w:lvl w:ilvl="3" w:tplc="04070001">
      <w:start w:val="1"/>
      <w:numFmt w:val="bullet"/>
      <w:lvlText w:val=""/>
      <w:lvlJc w:val="left"/>
      <w:pPr>
        <w:tabs>
          <w:tab w:val="num" w:pos="3237"/>
        </w:tabs>
        <w:ind w:left="3237" w:hanging="360"/>
      </w:pPr>
      <w:rPr>
        <w:rFonts w:ascii="Symbol" w:hAnsi="Symbol" w:hint="default"/>
      </w:rPr>
    </w:lvl>
    <w:lvl w:ilvl="4" w:tplc="04070003">
      <w:start w:val="1"/>
      <w:numFmt w:val="bullet"/>
      <w:lvlText w:val="o"/>
      <w:lvlJc w:val="left"/>
      <w:pPr>
        <w:tabs>
          <w:tab w:val="num" w:pos="3957"/>
        </w:tabs>
        <w:ind w:left="3957" w:hanging="360"/>
      </w:pPr>
      <w:rPr>
        <w:rFonts w:ascii="Courier New" w:hAnsi="Courier New" w:hint="default"/>
      </w:rPr>
    </w:lvl>
    <w:lvl w:ilvl="5" w:tplc="04070005">
      <w:start w:val="1"/>
      <w:numFmt w:val="bullet"/>
      <w:lvlText w:val=""/>
      <w:lvlJc w:val="left"/>
      <w:pPr>
        <w:tabs>
          <w:tab w:val="num" w:pos="4677"/>
        </w:tabs>
        <w:ind w:left="4677" w:hanging="360"/>
      </w:pPr>
      <w:rPr>
        <w:rFonts w:ascii="Wingdings" w:hAnsi="Wingdings" w:hint="default"/>
      </w:rPr>
    </w:lvl>
    <w:lvl w:ilvl="6" w:tplc="04070001">
      <w:start w:val="1"/>
      <w:numFmt w:val="bullet"/>
      <w:lvlText w:val=""/>
      <w:lvlJc w:val="left"/>
      <w:pPr>
        <w:tabs>
          <w:tab w:val="num" w:pos="5397"/>
        </w:tabs>
        <w:ind w:left="5397" w:hanging="360"/>
      </w:pPr>
      <w:rPr>
        <w:rFonts w:ascii="Symbol" w:hAnsi="Symbol" w:hint="default"/>
      </w:rPr>
    </w:lvl>
    <w:lvl w:ilvl="7" w:tplc="04070003">
      <w:start w:val="1"/>
      <w:numFmt w:val="bullet"/>
      <w:lvlText w:val="o"/>
      <w:lvlJc w:val="left"/>
      <w:pPr>
        <w:tabs>
          <w:tab w:val="num" w:pos="6117"/>
        </w:tabs>
        <w:ind w:left="6117" w:hanging="360"/>
      </w:pPr>
      <w:rPr>
        <w:rFonts w:ascii="Courier New" w:hAnsi="Courier New" w:hint="default"/>
      </w:rPr>
    </w:lvl>
    <w:lvl w:ilvl="8" w:tplc="04070005">
      <w:start w:val="1"/>
      <w:numFmt w:val="bullet"/>
      <w:lvlText w:val=""/>
      <w:lvlJc w:val="left"/>
      <w:pPr>
        <w:tabs>
          <w:tab w:val="num" w:pos="6837"/>
        </w:tabs>
        <w:ind w:left="6837" w:hanging="360"/>
      </w:pPr>
      <w:rPr>
        <w:rFonts w:ascii="Wingdings" w:hAnsi="Wingdings" w:hint="default"/>
      </w:rPr>
    </w:lvl>
  </w:abstractNum>
  <w:abstractNum w:abstractNumId="32">
    <w:nsid w:val="5F517953"/>
    <w:multiLevelType w:val="hybridMultilevel"/>
    <w:tmpl w:val="92ECCEB0"/>
    <w:lvl w:ilvl="0" w:tplc="5D90BFB6">
      <w:start w:val="1"/>
      <w:numFmt w:val="bullet"/>
      <w:lvlText w:val=""/>
      <w:lvlJc w:val="left"/>
      <w:pPr>
        <w:tabs>
          <w:tab w:val="num" w:pos="717"/>
        </w:tabs>
        <w:ind w:left="714" w:hanging="357"/>
      </w:pPr>
      <w:rPr>
        <w:rFonts w:ascii="Symbol" w:hAnsi="Symbol" w:hint="default"/>
      </w:rPr>
    </w:lvl>
    <w:lvl w:ilvl="1" w:tplc="04070003">
      <w:start w:val="1"/>
      <w:numFmt w:val="bullet"/>
      <w:lvlText w:val="o"/>
      <w:lvlJc w:val="left"/>
      <w:pPr>
        <w:tabs>
          <w:tab w:val="num" w:pos="1797"/>
        </w:tabs>
        <w:ind w:left="1797" w:hanging="360"/>
      </w:pPr>
      <w:rPr>
        <w:rFonts w:ascii="Courier New" w:hAnsi="Courier New" w:hint="default"/>
      </w:rPr>
    </w:lvl>
    <w:lvl w:ilvl="2" w:tplc="04070005">
      <w:start w:val="1"/>
      <w:numFmt w:val="bullet"/>
      <w:lvlText w:val=""/>
      <w:lvlJc w:val="left"/>
      <w:pPr>
        <w:tabs>
          <w:tab w:val="num" w:pos="2517"/>
        </w:tabs>
        <w:ind w:left="2517" w:hanging="360"/>
      </w:pPr>
      <w:rPr>
        <w:rFonts w:ascii="Wingdings" w:hAnsi="Wingdings" w:hint="default"/>
      </w:rPr>
    </w:lvl>
    <w:lvl w:ilvl="3" w:tplc="04070001">
      <w:start w:val="1"/>
      <w:numFmt w:val="bullet"/>
      <w:lvlText w:val=""/>
      <w:lvlJc w:val="left"/>
      <w:pPr>
        <w:tabs>
          <w:tab w:val="num" w:pos="3237"/>
        </w:tabs>
        <w:ind w:left="3237" w:hanging="360"/>
      </w:pPr>
      <w:rPr>
        <w:rFonts w:ascii="Symbol" w:hAnsi="Symbol" w:hint="default"/>
      </w:rPr>
    </w:lvl>
    <w:lvl w:ilvl="4" w:tplc="04070003">
      <w:start w:val="1"/>
      <w:numFmt w:val="bullet"/>
      <w:lvlText w:val="o"/>
      <w:lvlJc w:val="left"/>
      <w:pPr>
        <w:tabs>
          <w:tab w:val="num" w:pos="3957"/>
        </w:tabs>
        <w:ind w:left="3957" w:hanging="360"/>
      </w:pPr>
      <w:rPr>
        <w:rFonts w:ascii="Courier New" w:hAnsi="Courier New" w:hint="default"/>
      </w:rPr>
    </w:lvl>
    <w:lvl w:ilvl="5" w:tplc="04070005">
      <w:start w:val="1"/>
      <w:numFmt w:val="bullet"/>
      <w:lvlText w:val=""/>
      <w:lvlJc w:val="left"/>
      <w:pPr>
        <w:tabs>
          <w:tab w:val="num" w:pos="4677"/>
        </w:tabs>
        <w:ind w:left="4677" w:hanging="360"/>
      </w:pPr>
      <w:rPr>
        <w:rFonts w:ascii="Wingdings" w:hAnsi="Wingdings" w:hint="default"/>
      </w:rPr>
    </w:lvl>
    <w:lvl w:ilvl="6" w:tplc="04070001">
      <w:start w:val="1"/>
      <w:numFmt w:val="bullet"/>
      <w:lvlText w:val=""/>
      <w:lvlJc w:val="left"/>
      <w:pPr>
        <w:tabs>
          <w:tab w:val="num" w:pos="5397"/>
        </w:tabs>
        <w:ind w:left="5397" w:hanging="360"/>
      </w:pPr>
      <w:rPr>
        <w:rFonts w:ascii="Symbol" w:hAnsi="Symbol" w:hint="default"/>
      </w:rPr>
    </w:lvl>
    <w:lvl w:ilvl="7" w:tplc="04070003">
      <w:start w:val="1"/>
      <w:numFmt w:val="bullet"/>
      <w:lvlText w:val="o"/>
      <w:lvlJc w:val="left"/>
      <w:pPr>
        <w:tabs>
          <w:tab w:val="num" w:pos="6117"/>
        </w:tabs>
        <w:ind w:left="6117" w:hanging="360"/>
      </w:pPr>
      <w:rPr>
        <w:rFonts w:ascii="Courier New" w:hAnsi="Courier New" w:hint="default"/>
      </w:rPr>
    </w:lvl>
    <w:lvl w:ilvl="8" w:tplc="04070005">
      <w:start w:val="1"/>
      <w:numFmt w:val="bullet"/>
      <w:lvlText w:val=""/>
      <w:lvlJc w:val="left"/>
      <w:pPr>
        <w:tabs>
          <w:tab w:val="num" w:pos="6837"/>
        </w:tabs>
        <w:ind w:left="6837" w:hanging="360"/>
      </w:pPr>
      <w:rPr>
        <w:rFonts w:ascii="Wingdings" w:hAnsi="Wingdings" w:hint="default"/>
      </w:rPr>
    </w:lvl>
  </w:abstractNum>
  <w:abstractNum w:abstractNumId="33">
    <w:nsid w:val="60BE286F"/>
    <w:multiLevelType w:val="hybridMultilevel"/>
    <w:tmpl w:val="C3924B9C"/>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1B93057"/>
    <w:multiLevelType w:val="hybridMultilevel"/>
    <w:tmpl w:val="55B8EC9E"/>
    <w:lvl w:ilvl="0" w:tplc="FA10EEE8">
      <w:start w:val="1"/>
      <w:numFmt w:val="bullet"/>
      <w:lvlText w:val="•"/>
      <w:lvlJc w:val="left"/>
      <w:pPr>
        <w:tabs>
          <w:tab w:val="num" w:pos="720"/>
        </w:tabs>
        <w:ind w:left="720" w:hanging="360"/>
      </w:pPr>
      <w:rPr>
        <w:rFonts w:ascii="Times New Roman" w:hAnsi="Times New Roman" w:hint="default"/>
      </w:rPr>
    </w:lvl>
    <w:lvl w:ilvl="1" w:tplc="D7D20CB6" w:tentative="1">
      <w:start w:val="1"/>
      <w:numFmt w:val="bullet"/>
      <w:lvlText w:val="•"/>
      <w:lvlJc w:val="left"/>
      <w:pPr>
        <w:tabs>
          <w:tab w:val="num" w:pos="1440"/>
        </w:tabs>
        <w:ind w:left="1440" w:hanging="360"/>
      </w:pPr>
      <w:rPr>
        <w:rFonts w:ascii="Times New Roman" w:hAnsi="Times New Roman" w:hint="default"/>
      </w:rPr>
    </w:lvl>
    <w:lvl w:ilvl="2" w:tplc="1EDAF70C" w:tentative="1">
      <w:start w:val="1"/>
      <w:numFmt w:val="bullet"/>
      <w:lvlText w:val="•"/>
      <w:lvlJc w:val="left"/>
      <w:pPr>
        <w:tabs>
          <w:tab w:val="num" w:pos="2160"/>
        </w:tabs>
        <w:ind w:left="2160" w:hanging="360"/>
      </w:pPr>
      <w:rPr>
        <w:rFonts w:ascii="Times New Roman" w:hAnsi="Times New Roman" w:hint="default"/>
      </w:rPr>
    </w:lvl>
    <w:lvl w:ilvl="3" w:tplc="48B249D8" w:tentative="1">
      <w:start w:val="1"/>
      <w:numFmt w:val="bullet"/>
      <w:lvlText w:val="•"/>
      <w:lvlJc w:val="left"/>
      <w:pPr>
        <w:tabs>
          <w:tab w:val="num" w:pos="2880"/>
        </w:tabs>
        <w:ind w:left="2880" w:hanging="360"/>
      </w:pPr>
      <w:rPr>
        <w:rFonts w:ascii="Times New Roman" w:hAnsi="Times New Roman" w:hint="default"/>
      </w:rPr>
    </w:lvl>
    <w:lvl w:ilvl="4" w:tplc="79E4A366" w:tentative="1">
      <w:start w:val="1"/>
      <w:numFmt w:val="bullet"/>
      <w:lvlText w:val="•"/>
      <w:lvlJc w:val="left"/>
      <w:pPr>
        <w:tabs>
          <w:tab w:val="num" w:pos="3600"/>
        </w:tabs>
        <w:ind w:left="3600" w:hanging="360"/>
      </w:pPr>
      <w:rPr>
        <w:rFonts w:ascii="Times New Roman" w:hAnsi="Times New Roman" w:hint="default"/>
      </w:rPr>
    </w:lvl>
    <w:lvl w:ilvl="5" w:tplc="FEF20D2E" w:tentative="1">
      <w:start w:val="1"/>
      <w:numFmt w:val="bullet"/>
      <w:lvlText w:val="•"/>
      <w:lvlJc w:val="left"/>
      <w:pPr>
        <w:tabs>
          <w:tab w:val="num" w:pos="4320"/>
        </w:tabs>
        <w:ind w:left="4320" w:hanging="360"/>
      </w:pPr>
      <w:rPr>
        <w:rFonts w:ascii="Times New Roman" w:hAnsi="Times New Roman" w:hint="default"/>
      </w:rPr>
    </w:lvl>
    <w:lvl w:ilvl="6" w:tplc="F2C61994" w:tentative="1">
      <w:start w:val="1"/>
      <w:numFmt w:val="bullet"/>
      <w:lvlText w:val="•"/>
      <w:lvlJc w:val="left"/>
      <w:pPr>
        <w:tabs>
          <w:tab w:val="num" w:pos="5040"/>
        </w:tabs>
        <w:ind w:left="5040" w:hanging="360"/>
      </w:pPr>
      <w:rPr>
        <w:rFonts w:ascii="Times New Roman" w:hAnsi="Times New Roman" w:hint="default"/>
      </w:rPr>
    </w:lvl>
    <w:lvl w:ilvl="7" w:tplc="C57E1E9A" w:tentative="1">
      <w:start w:val="1"/>
      <w:numFmt w:val="bullet"/>
      <w:lvlText w:val="•"/>
      <w:lvlJc w:val="left"/>
      <w:pPr>
        <w:tabs>
          <w:tab w:val="num" w:pos="5760"/>
        </w:tabs>
        <w:ind w:left="5760" w:hanging="360"/>
      </w:pPr>
      <w:rPr>
        <w:rFonts w:ascii="Times New Roman" w:hAnsi="Times New Roman" w:hint="default"/>
      </w:rPr>
    </w:lvl>
    <w:lvl w:ilvl="8" w:tplc="4EEC11B8" w:tentative="1">
      <w:start w:val="1"/>
      <w:numFmt w:val="bullet"/>
      <w:lvlText w:val="•"/>
      <w:lvlJc w:val="left"/>
      <w:pPr>
        <w:tabs>
          <w:tab w:val="num" w:pos="6480"/>
        </w:tabs>
        <w:ind w:left="6480" w:hanging="360"/>
      </w:pPr>
      <w:rPr>
        <w:rFonts w:ascii="Times New Roman" w:hAnsi="Times New Roman" w:hint="default"/>
      </w:rPr>
    </w:lvl>
  </w:abstractNum>
  <w:abstractNum w:abstractNumId="35">
    <w:nsid w:val="625D558B"/>
    <w:multiLevelType w:val="hybridMultilevel"/>
    <w:tmpl w:val="09A8D1E4"/>
    <w:lvl w:ilvl="0" w:tplc="CAB2A28A">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67FC0E86"/>
    <w:multiLevelType w:val="hybridMultilevel"/>
    <w:tmpl w:val="CCA8DBDE"/>
    <w:lvl w:ilvl="0" w:tplc="543A87CA">
      <w:start w:val="1"/>
      <w:numFmt w:val="bullet"/>
      <w:lvlText w:val="•"/>
      <w:lvlJc w:val="left"/>
      <w:pPr>
        <w:tabs>
          <w:tab w:val="num" w:pos="720"/>
        </w:tabs>
        <w:ind w:left="720" w:hanging="360"/>
      </w:pPr>
      <w:rPr>
        <w:rFonts w:ascii="Times New Roman" w:hAnsi="Times New Roman" w:hint="default"/>
      </w:rPr>
    </w:lvl>
    <w:lvl w:ilvl="1" w:tplc="BABEBD20" w:tentative="1">
      <w:start w:val="1"/>
      <w:numFmt w:val="bullet"/>
      <w:lvlText w:val="•"/>
      <w:lvlJc w:val="left"/>
      <w:pPr>
        <w:tabs>
          <w:tab w:val="num" w:pos="1440"/>
        </w:tabs>
        <w:ind w:left="1440" w:hanging="360"/>
      </w:pPr>
      <w:rPr>
        <w:rFonts w:ascii="Times New Roman" w:hAnsi="Times New Roman" w:hint="default"/>
      </w:rPr>
    </w:lvl>
    <w:lvl w:ilvl="2" w:tplc="E5768C68" w:tentative="1">
      <w:start w:val="1"/>
      <w:numFmt w:val="bullet"/>
      <w:lvlText w:val="•"/>
      <w:lvlJc w:val="left"/>
      <w:pPr>
        <w:tabs>
          <w:tab w:val="num" w:pos="2160"/>
        </w:tabs>
        <w:ind w:left="2160" w:hanging="360"/>
      </w:pPr>
      <w:rPr>
        <w:rFonts w:ascii="Times New Roman" w:hAnsi="Times New Roman" w:hint="default"/>
      </w:rPr>
    </w:lvl>
    <w:lvl w:ilvl="3" w:tplc="E48A1132" w:tentative="1">
      <w:start w:val="1"/>
      <w:numFmt w:val="bullet"/>
      <w:lvlText w:val="•"/>
      <w:lvlJc w:val="left"/>
      <w:pPr>
        <w:tabs>
          <w:tab w:val="num" w:pos="2880"/>
        </w:tabs>
        <w:ind w:left="2880" w:hanging="360"/>
      </w:pPr>
      <w:rPr>
        <w:rFonts w:ascii="Times New Roman" w:hAnsi="Times New Roman" w:hint="default"/>
      </w:rPr>
    </w:lvl>
    <w:lvl w:ilvl="4" w:tplc="0664ACBA" w:tentative="1">
      <w:start w:val="1"/>
      <w:numFmt w:val="bullet"/>
      <w:lvlText w:val="•"/>
      <w:lvlJc w:val="left"/>
      <w:pPr>
        <w:tabs>
          <w:tab w:val="num" w:pos="3600"/>
        </w:tabs>
        <w:ind w:left="3600" w:hanging="360"/>
      </w:pPr>
      <w:rPr>
        <w:rFonts w:ascii="Times New Roman" w:hAnsi="Times New Roman" w:hint="default"/>
      </w:rPr>
    </w:lvl>
    <w:lvl w:ilvl="5" w:tplc="DBD4FD22" w:tentative="1">
      <w:start w:val="1"/>
      <w:numFmt w:val="bullet"/>
      <w:lvlText w:val="•"/>
      <w:lvlJc w:val="left"/>
      <w:pPr>
        <w:tabs>
          <w:tab w:val="num" w:pos="4320"/>
        </w:tabs>
        <w:ind w:left="4320" w:hanging="360"/>
      </w:pPr>
      <w:rPr>
        <w:rFonts w:ascii="Times New Roman" w:hAnsi="Times New Roman" w:hint="default"/>
      </w:rPr>
    </w:lvl>
    <w:lvl w:ilvl="6" w:tplc="BB3A4CC0" w:tentative="1">
      <w:start w:val="1"/>
      <w:numFmt w:val="bullet"/>
      <w:lvlText w:val="•"/>
      <w:lvlJc w:val="left"/>
      <w:pPr>
        <w:tabs>
          <w:tab w:val="num" w:pos="5040"/>
        </w:tabs>
        <w:ind w:left="5040" w:hanging="360"/>
      </w:pPr>
      <w:rPr>
        <w:rFonts w:ascii="Times New Roman" w:hAnsi="Times New Roman" w:hint="default"/>
      </w:rPr>
    </w:lvl>
    <w:lvl w:ilvl="7" w:tplc="EAE62976" w:tentative="1">
      <w:start w:val="1"/>
      <w:numFmt w:val="bullet"/>
      <w:lvlText w:val="•"/>
      <w:lvlJc w:val="left"/>
      <w:pPr>
        <w:tabs>
          <w:tab w:val="num" w:pos="5760"/>
        </w:tabs>
        <w:ind w:left="5760" w:hanging="360"/>
      </w:pPr>
      <w:rPr>
        <w:rFonts w:ascii="Times New Roman" w:hAnsi="Times New Roman" w:hint="default"/>
      </w:rPr>
    </w:lvl>
    <w:lvl w:ilvl="8" w:tplc="D6D2BF50" w:tentative="1">
      <w:start w:val="1"/>
      <w:numFmt w:val="bullet"/>
      <w:lvlText w:val="•"/>
      <w:lvlJc w:val="left"/>
      <w:pPr>
        <w:tabs>
          <w:tab w:val="num" w:pos="6480"/>
        </w:tabs>
        <w:ind w:left="6480" w:hanging="360"/>
      </w:pPr>
      <w:rPr>
        <w:rFonts w:ascii="Times New Roman" w:hAnsi="Times New Roman" w:hint="default"/>
      </w:rPr>
    </w:lvl>
  </w:abstractNum>
  <w:abstractNum w:abstractNumId="37">
    <w:nsid w:val="682824C2"/>
    <w:multiLevelType w:val="multilevel"/>
    <w:tmpl w:val="4B068B88"/>
    <w:lvl w:ilvl="0">
      <w:start w:val="1"/>
      <w:numFmt w:val="bullet"/>
      <w:lvlText w:val="-"/>
      <w:lvlJc w:val="left"/>
      <w:pPr>
        <w:tabs>
          <w:tab w:val="num" w:pos="360"/>
        </w:tabs>
        <w:ind w:left="360" w:hanging="360"/>
      </w:pPr>
      <w:rPr>
        <w:rFonts w:ascii="Angsana New" w:hAnsi="Angsana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68F55A57"/>
    <w:multiLevelType w:val="hybridMultilevel"/>
    <w:tmpl w:val="FEC09464"/>
    <w:lvl w:ilvl="0" w:tplc="24EA68AE">
      <w:start w:val="1"/>
      <w:numFmt w:val="bullet"/>
      <w:lvlText w:val=""/>
      <w:lvlJc w:val="left"/>
      <w:pPr>
        <w:tabs>
          <w:tab w:val="num" w:pos="720"/>
        </w:tabs>
        <w:ind w:left="720" w:hanging="360"/>
      </w:pPr>
      <w:rPr>
        <w:rFonts w:ascii="Wingdings" w:hAnsi="Wingdings" w:hint="default"/>
      </w:rPr>
    </w:lvl>
    <w:lvl w:ilvl="1" w:tplc="553C5A66" w:tentative="1">
      <w:start w:val="1"/>
      <w:numFmt w:val="bullet"/>
      <w:lvlText w:val=""/>
      <w:lvlJc w:val="left"/>
      <w:pPr>
        <w:tabs>
          <w:tab w:val="num" w:pos="1440"/>
        </w:tabs>
        <w:ind w:left="1440" w:hanging="360"/>
      </w:pPr>
      <w:rPr>
        <w:rFonts w:ascii="Wingdings" w:hAnsi="Wingdings" w:hint="default"/>
      </w:rPr>
    </w:lvl>
    <w:lvl w:ilvl="2" w:tplc="90C07C6A" w:tentative="1">
      <w:start w:val="1"/>
      <w:numFmt w:val="bullet"/>
      <w:lvlText w:val=""/>
      <w:lvlJc w:val="left"/>
      <w:pPr>
        <w:tabs>
          <w:tab w:val="num" w:pos="2160"/>
        </w:tabs>
        <w:ind w:left="2160" w:hanging="360"/>
      </w:pPr>
      <w:rPr>
        <w:rFonts w:ascii="Wingdings" w:hAnsi="Wingdings" w:hint="default"/>
      </w:rPr>
    </w:lvl>
    <w:lvl w:ilvl="3" w:tplc="70B06B98" w:tentative="1">
      <w:start w:val="1"/>
      <w:numFmt w:val="bullet"/>
      <w:lvlText w:val=""/>
      <w:lvlJc w:val="left"/>
      <w:pPr>
        <w:tabs>
          <w:tab w:val="num" w:pos="2880"/>
        </w:tabs>
        <w:ind w:left="2880" w:hanging="360"/>
      </w:pPr>
      <w:rPr>
        <w:rFonts w:ascii="Wingdings" w:hAnsi="Wingdings" w:hint="default"/>
      </w:rPr>
    </w:lvl>
    <w:lvl w:ilvl="4" w:tplc="04A48830" w:tentative="1">
      <w:start w:val="1"/>
      <w:numFmt w:val="bullet"/>
      <w:lvlText w:val=""/>
      <w:lvlJc w:val="left"/>
      <w:pPr>
        <w:tabs>
          <w:tab w:val="num" w:pos="3600"/>
        </w:tabs>
        <w:ind w:left="3600" w:hanging="360"/>
      </w:pPr>
      <w:rPr>
        <w:rFonts w:ascii="Wingdings" w:hAnsi="Wingdings" w:hint="default"/>
      </w:rPr>
    </w:lvl>
    <w:lvl w:ilvl="5" w:tplc="352E7946" w:tentative="1">
      <w:start w:val="1"/>
      <w:numFmt w:val="bullet"/>
      <w:lvlText w:val=""/>
      <w:lvlJc w:val="left"/>
      <w:pPr>
        <w:tabs>
          <w:tab w:val="num" w:pos="4320"/>
        </w:tabs>
        <w:ind w:left="4320" w:hanging="360"/>
      </w:pPr>
      <w:rPr>
        <w:rFonts w:ascii="Wingdings" w:hAnsi="Wingdings" w:hint="default"/>
      </w:rPr>
    </w:lvl>
    <w:lvl w:ilvl="6" w:tplc="E9088F28" w:tentative="1">
      <w:start w:val="1"/>
      <w:numFmt w:val="bullet"/>
      <w:lvlText w:val=""/>
      <w:lvlJc w:val="left"/>
      <w:pPr>
        <w:tabs>
          <w:tab w:val="num" w:pos="5040"/>
        </w:tabs>
        <w:ind w:left="5040" w:hanging="360"/>
      </w:pPr>
      <w:rPr>
        <w:rFonts w:ascii="Wingdings" w:hAnsi="Wingdings" w:hint="default"/>
      </w:rPr>
    </w:lvl>
    <w:lvl w:ilvl="7" w:tplc="6256F59E" w:tentative="1">
      <w:start w:val="1"/>
      <w:numFmt w:val="bullet"/>
      <w:lvlText w:val=""/>
      <w:lvlJc w:val="left"/>
      <w:pPr>
        <w:tabs>
          <w:tab w:val="num" w:pos="5760"/>
        </w:tabs>
        <w:ind w:left="5760" w:hanging="360"/>
      </w:pPr>
      <w:rPr>
        <w:rFonts w:ascii="Wingdings" w:hAnsi="Wingdings" w:hint="default"/>
      </w:rPr>
    </w:lvl>
    <w:lvl w:ilvl="8" w:tplc="570CC718" w:tentative="1">
      <w:start w:val="1"/>
      <w:numFmt w:val="bullet"/>
      <w:lvlText w:val=""/>
      <w:lvlJc w:val="left"/>
      <w:pPr>
        <w:tabs>
          <w:tab w:val="num" w:pos="6480"/>
        </w:tabs>
        <w:ind w:left="6480" w:hanging="360"/>
      </w:pPr>
      <w:rPr>
        <w:rFonts w:ascii="Wingdings" w:hAnsi="Wingdings" w:hint="default"/>
      </w:rPr>
    </w:lvl>
  </w:abstractNum>
  <w:abstractNum w:abstractNumId="39">
    <w:nsid w:val="6B7F2543"/>
    <w:multiLevelType w:val="hybridMultilevel"/>
    <w:tmpl w:val="7692412E"/>
    <w:lvl w:ilvl="0" w:tplc="0E3C6AFC">
      <w:start w:val="1"/>
      <w:numFmt w:val="bullet"/>
      <w:lvlText w:val=""/>
      <w:lvlJc w:val="left"/>
      <w:pPr>
        <w:tabs>
          <w:tab w:val="num" w:pos="720"/>
        </w:tabs>
        <w:ind w:left="720" w:hanging="360"/>
      </w:pPr>
      <w:rPr>
        <w:rFonts w:ascii="Wingdings" w:hAnsi="Wingdings" w:hint="default"/>
      </w:rPr>
    </w:lvl>
    <w:lvl w:ilvl="1" w:tplc="C1543C7C" w:tentative="1">
      <w:start w:val="1"/>
      <w:numFmt w:val="bullet"/>
      <w:lvlText w:val=""/>
      <w:lvlJc w:val="left"/>
      <w:pPr>
        <w:tabs>
          <w:tab w:val="num" w:pos="1440"/>
        </w:tabs>
        <w:ind w:left="1440" w:hanging="360"/>
      </w:pPr>
      <w:rPr>
        <w:rFonts w:ascii="Wingdings" w:hAnsi="Wingdings" w:hint="default"/>
      </w:rPr>
    </w:lvl>
    <w:lvl w:ilvl="2" w:tplc="B1BA9CCA" w:tentative="1">
      <w:start w:val="1"/>
      <w:numFmt w:val="bullet"/>
      <w:lvlText w:val=""/>
      <w:lvlJc w:val="left"/>
      <w:pPr>
        <w:tabs>
          <w:tab w:val="num" w:pos="2160"/>
        </w:tabs>
        <w:ind w:left="2160" w:hanging="360"/>
      </w:pPr>
      <w:rPr>
        <w:rFonts w:ascii="Wingdings" w:hAnsi="Wingdings" w:hint="default"/>
      </w:rPr>
    </w:lvl>
    <w:lvl w:ilvl="3" w:tplc="71D80BE4" w:tentative="1">
      <w:start w:val="1"/>
      <w:numFmt w:val="bullet"/>
      <w:lvlText w:val=""/>
      <w:lvlJc w:val="left"/>
      <w:pPr>
        <w:tabs>
          <w:tab w:val="num" w:pos="2880"/>
        </w:tabs>
        <w:ind w:left="2880" w:hanging="360"/>
      </w:pPr>
      <w:rPr>
        <w:rFonts w:ascii="Wingdings" w:hAnsi="Wingdings" w:hint="default"/>
      </w:rPr>
    </w:lvl>
    <w:lvl w:ilvl="4" w:tplc="82461F02" w:tentative="1">
      <w:start w:val="1"/>
      <w:numFmt w:val="bullet"/>
      <w:lvlText w:val=""/>
      <w:lvlJc w:val="left"/>
      <w:pPr>
        <w:tabs>
          <w:tab w:val="num" w:pos="3600"/>
        </w:tabs>
        <w:ind w:left="3600" w:hanging="360"/>
      </w:pPr>
      <w:rPr>
        <w:rFonts w:ascii="Wingdings" w:hAnsi="Wingdings" w:hint="default"/>
      </w:rPr>
    </w:lvl>
    <w:lvl w:ilvl="5" w:tplc="146A9580" w:tentative="1">
      <w:start w:val="1"/>
      <w:numFmt w:val="bullet"/>
      <w:lvlText w:val=""/>
      <w:lvlJc w:val="left"/>
      <w:pPr>
        <w:tabs>
          <w:tab w:val="num" w:pos="4320"/>
        </w:tabs>
        <w:ind w:left="4320" w:hanging="360"/>
      </w:pPr>
      <w:rPr>
        <w:rFonts w:ascii="Wingdings" w:hAnsi="Wingdings" w:hint="default"/>
      </w:rPr>
    </w:lvl>
    <w:lvl w:ilvl="6" w:tplc="E9085ECE" w:tentative="1">
      <w:start w:val="1"/>
      <w:numFmt w:val="bullet"/>
      <w:lvlText w:val=""/>
      <w:lvlJc w:val="left"/>
      <w:pPr>
        <w:tabs>
          <w:tab w:val="num" w:pos="5040"/>
        </w:tabs>
        <w:ind w:left="5040" w:hanging="360"/>
      </w:pPr>
      <w:rPr>
        <w:rFonts w:ascii="Wingdings" w:hAnsi="Wingdings" w:hint="default"/>
      </w:rPr>
    </w:lvl>
    <w:lvl w:ilvl="7" w:tplc="655A8D46" w:tentative="1">
      <w:start w:val="1"/>
      <w:numFmt w:val="bullet"/>
      <w:lvlText w:val=""/>
      <w:lvlJc w:val="left"/>
      <w:pPr>
        <w:tabs>
          <w:tab w:val="num" w:pos="5760"/>
        </w:tabs>
        <w:ind w:left="5760" w:hanging="360"/>
      </w:pPr>
      <w:rPr>
        <w:rFonts w:ascii="Wingdings" w:hAnsi="Wingdings" w:hint="default"/>
      </w:rPr>
    </w:lvl>
    <w:lvl w:ilvl="8" w:tplc="4C84D514" w:tentative="1">
      <w:start w:val="1"/>
      <w:numFmt w:val="bullet"/>
      <w:lvlText w:val=""/>
      <w:lvlJc w:val="left"/>
      <w:pPr>
        <w:tabs>
          <w:tab w:val="num" w:pos="6480"/>
        </w:tabs>
        <w:ind w:left="6480" w:hanging="360"/>
      </w:pPr>
      <w:rPr>
        <w:rFonts w:ascii="Wingdings" w:hAnsi="Wingdings" w:hint="default"/>
      </w:rPr>
    </w:lvl>
  </w:abstractNum>
  <w:abstractNum w:abstractNumId="40">
    <w:nsid w:val="6E3121CE"/>
    <w:multiLevelType w:val="hybridMultilevel"/>
    <w:tmpl w:val="4B068B88"/>
    <w:lvl w:ilvl="0" w:tplc="18A6061E">
      <w:start w:val="1"/>
      <w:numFmt w:val="bullet"/>
      <w:lvlText w:val="-"/>
      <w:lvlJc w:val="left"/>
      <w:pPr>
        <w:tabs>
          <w:tab w:val="num" w:pos="360"/>
        </w:tabs>
        <w:ind w:left="360" w:hanging="360"/>
      </w:pPr>
      <w:rPr>
        <w:rFonts w:ascii="Angsana New" w:hAnsi="Angsana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41">
    <w:nsid w:val="73140B26"/>
    <w:multiLevelType w:val="hybridMultilevel"/>
    <w:tmpl w:val="CCBCD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964716"/>
    <w:multiLevelType w:val="hybridMultilevel"/>
    <w:tmpl w:val="952AF2B2"/>
    <w:lvl w:ilvl="0" w:tplc="1E34FBFC">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7CFE69A0"/>
    <w:multiLevelType w:val="hybridMultilevel"/>
    <w:tmpl w:val="B5503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FDC01B2"/>
    <w:multiLevelType w:val="hybridMultilevel"/>
    <w:tmpl w:val="4D60CA02"/>
    <w:lvl w:ilvl="0" w:tplc="5D90BFB6">
      <w:start w:val="1"/>
      <w:numFmt w:val="bullet"/>
      <w:lvlText w:val=""/>
      <w:lvlJc w:val="left"/>
      <w:pPr>
        <w:tabs>
          <w:tab w:val="num" w:pos="720"/>
        </w:tabs>
        <w:ind w:left="717" w:hanging="35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0"/>
  </w:num>
  <w:num w:numId="3">
    <w:abstractNumId w:val="37"/>
  </w:num>
  <w:num w:numId="4">
    <w:abstractNumId w:val="32"/>
  </w:num>
  <w:num w:numId="5">
    <w:abstractNumId w:val="44"/>
  </w:num>
  <w:num w:numId="6">
    <w:abstractNumId w:val="14"/>
  </w:num>
  <w:num w:numId="7">
    <w:abstractNumId w:val="2"/>
  </w:num>
  <w:num w:numId="8">
    <w:abstractNumId w:val="21"/>
  </w:num>
  <w:num w:numId="9">
    <w:abstractNumId w:val="7"/>
  </w:num>
  <w:num w:numId="10">
    <w:abstractNumId w:val="31"/>
  </w:num>
  <w:num w:numId="11">
    <w:abstractNumId w:val="3"/>
  </w:num>
  <w:num w:numId="12">
    <w:abstractNumId w:val="18"/>
  </w:num>
  <w:num w:numId="13">
    <w:abstractNumId w:val="16"/>
  </w:num>
  <w:num w:numId="14">
    <w:abstractNumId w:val="38"/>
  </w:num>
  <w:num w:numId="15">
    <w:abstractNumId w:val="11"/>
  </w:num>
  <w:num w:numId="16">
    <w:abstractNumId w:val="36"/>
  </w:num>
  <w:num w:numId="17">
    <w:abstractNumId w:val="19"/>
  </w:num>
  <w:num w:numId="18">
    <w:abstractNumId w:val="22"/>
  </w:num>
  <w:num w:numId="19">
    <w:abstractNumId w:val="10"/>
  </w:num>
  <w:num w:numId="20">
    <w:abstractNumId w:val="39"/>
  </w:num>
  <w:num w:numId="21">
    <w:abstractNumId w:val="30"/>
  </w:num>
  <w:num w:numId="22">
    <w:abstractNumId w:val="34"/>
  </w:num>
  <w:num w:numId="23">
    <w:abstractNumId w:val="17"/>
  </w:num>
  <w:num w:numId="24">
    <w:abstractNumId w:val="23"/>
  </w:num>
  <w:num w:numId="25">
    <w:abstractNumId w:val="20"/>
  </w:num>
  <w:num w:numId="26">
    <w:abstractNumId w:val="6"/>
  </w:num>
  <w:num w:numId="27">
    <w:abstractNumId w:val="4"/>
  </w:num>
  <w:num w:numId="28">
    <w:abstractNumId w:val="12"/>
  </w:num>
  <w:num w:numId="29">
    <w:abstractNumId w:val="42"/>
  </w:num>
  <w:num w:numId="30">
    <w:abstractNumId w:val="8"/>
  </w:num>
  <w:num w:numId="31">
    <w:abstractNumId w:val="35"/>
  </w:num>
  <w:num w:numId="32">
    <w:abstractNumId w:val="26"/>
  </w:num>
  <w:num w:numId="33">
    <w:abstractNumId w:val="29"/>
  </w:num>
  <w:num w:numId="34">
    <w:abstractNumId w:val="24"/>
  </w:num>
  <w:num w:numId="35">
    <w:abstractNumId w:val="5"/>
  </w:num>
  <w:num w:numId="36">
    <w:abstractNumId w:val="9"/>
  </w:num>
  <w:num w:numId="37">
    <w:abstractNumId w:val="15"/>
  </w:num>
  <w:num w:numId="38">
    <w:abstractNumId w:val="13"/>
  </w:num>
  <w:num w:numId="39">
    <w:abstractNumId w:val="33"/>
  </w:num>
  <w:num w:numId="40">
    <w:abstractNumId w:val="25"/>
  </w:num>
  <w:num w:numId="41">
    <w:abstractNumId w:val="28"/>
  </w:num>
  <w:num w:numId="42">
    <w:abstractNumId w:val="0"/>
  </w:num>
  <w:num w:numId="43">
    <w:abstractNumId w:val="27"/>
  </w:num>
  <w:num w:numId="44">
    <w:abstractNumId w:val="43"/>
  </w:num>
  <w:num w:numId="45">
    <w:abstractNumId w:val="4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lcomb, Jay">
    <w15:presenceInfo w15:providerId="AD" w15:userId="S-1-5-21-1644491937-113007714-682003330-57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E91"/>
    <w:rsid w:val="00001C9E"/>
    <w:rsid w:val="000069D4"/>
    <w:rsid w:val="0001690D"/>
    <w:rsid w:val="000174AD"/>
    <w:rsid w:val="0003770C"/>
    <w:rsid w:val="00046C61"/>
    <w:rsid w:val="00067D27"/>
    <w:rsid w:val="00090EF1"/>
    <w:rsid w:val="00097E31"/>
    <w:rsid w:val="000A3370"/>
    <w:rsid w:val="000A7D55"/>
    <w:rsid w:val="000C2E8E"/>
    <w:rsid w:val="000D4E9E"/>
    <w:rsid w:val="000E0E7C"/>
    <w:rsid w:val="000E1613"/>
    <w:rsid w:val="000E27A3"/>
    <w:rsid w:val="000F0DD0"/>
    <w:rsid w:val="000F1B4B"/>
    <w:rsid w:val="000F624D"/>
    <w:rsid w:val="0011589F"/>
    <w:rsid w:val="0012744F"/>
    <w:rsid w:val="00156D50"/>
    <w:rsid w:val="00156F66"/>
    <w:rsid w:val="00160173"/>
    <w:rsid w:val="001622E8"/>
    <w:rsid w:val="00171CF7"/>
    <w:rsid w:val="00182528"/>
    <w:rsid w:val="0018500B"/>
    <w:rsid w:val="00186E0D"/>
    <w:rsid w:val="0019672B"/>
    <w:rsid w:val="00196A19"/>
    <w:rsid w:val="001A1C97"/>
    <w:rsid w:val="001B26D7"/>
    <w:rsid w:val="001B6402"/>
    <w:rsid w:val="001E15F3"/>
    <w:rsid w:val="00202DC1"/>
    <w:rsid w:val="002116EE"/>
    <w:rsid w:val="00211A4A"/>
    <w:rsid w:val="0021276E"/>
    <w:rsid w:val="002146C2"/>
    <w:rsid w:val="00221320"/>
    <w:rsid w:val="002309D8"/>
    <w:rsid w:val="00252C9A"/>
    <w:rsid w:val="002549F0"/>
    <w:rsid w:val="00262DB7"/>
    <w:rsid w:val="00263DD2"/>
    <w:rsid w:val="0026676C"/>
    <w:rsid w:val="002A2B1C"/>
    <w:rsid w:val="002A6B62"/>
    <w:rsid w:val="002A6D8F"/>
    <w:rsid w:val="002A7FE2"/>
    <w:rsid w:val="002B1573"/>
    <w:rsid w:val="002B1A3D"/>
    <w:rsid w:val="002E0EBB"/>
    <w:rsid w:val="002E1B4F"/>
    <w:rsid w:val="002E4FCB"/>
    <w:rsid w:val="002F2E67"/>
    <w:rsid w:val="00311327"/>
    <w:rsid w:val="00315546"/>
    <w:rsid w:val="0032202E"/>
    <w:rsid w:val="00330567"/>
    <w:rsid w:val="00330993"/>
    <w:rsid w:val="0034233A"/>
    <w:rsid w:val="0034246E"/>
    <w:rsid w:val="00353D7A"/>
    <w:rsid w:val="00364C06"/>
    <w:rsid w:val="00386A9D"/>
    <w:rsid w:val="00391081"/>
    <w:rsid w:val="00392664"/>
    <w:rsid w:val="003A1DAF"/>
    <w:rsid w:val="003B19FB"/>
    <w:rsid w:val="003B2789"/>
    <w:rsid w:val="003C13CE"/>
    <w:rsid w:val="003C38BC"/>
    <w:rsid w:val="003D7385"/>
    <w:rsid w:val="003E2518"/>
    <w:rsid w:val="00412D09"/>
    <w:rsid w:val="00423C0D"/>
    <w:rsid w:val="00426FC0"/>
    <w:rsid w:val="00451422"/>
    <w:rsid w:val="004700AF"/>
    <w:rsid w:val="004768B2"/>
    <w:rsid w:val="004A0203"/>
    <w:rsid w:val="004A76C7"/>
    <w:rsid w:val="004B1EF7"/>
    <w:rsid w:val="004B3FAD"/>
    <w:rsid w:val="004D7ABE"/>
    <w:rsid w:val="004E1F8F"/>
    <w:rsid w:val="004F029B"/>
    <w:rsid w:val="004F44F7"/>
    <w:rsid w:val="00501DCA"/>
    <w:rsid w:val="00511746"/>
    <w:rsid w:val="00513A47"/>
    <w:rsid w:val="0051782D"/>
    <w:rsid w:val="0052273F"/>
    <w:rsid w:val="00536B96"/>
    <w:rsid w:val="00537667"/>
    <w:rsid w:val="0054029D"/>
    <w:rsid w:val="005404F3"/>
    <w:rsid w:val="005408DF"/>
    <w:rsid w:val="00556E90"/>
    <w:rsid w:val="00573344"/>
    <w:rsid w:val="00583F9B"/>
    <w:rsid w:val="00597F03"/>
    <w:rsid w:val="005A2F3E"/>
    <w:rsid w:val="005B1784"/>
    <w:rsid w:val="005B2552"/>
    <w:rsid w:val="005B5E94"/>
    <w:rsid w:val="005C5AED"/>
    <w:rsid w:val="005C6453"/>
    <w:rsid w:val="005E332D"/>
    <w:rsid w:val="005E5C10"/>
    <w:rsid w:val="005F2C78"/>
    <w:rsid w:val="006059EA"/>
    <w:rsid w:val="006069B1"/>
    <w:rsid w:val="00611D2B"/>
    <w:rsid w:val="006144E4"/>
    <w:rsid w:val="00617327"/>
    <w:rsid w:val="00625514"/>
    <w:rsid w:val="00644778"/>
    <w:rsid w:val="00650299"/>
    <w:rsid w:val="00655FC5"/>
    <w:rsid w:val="00660684"/>
    <w:rsid w:val="006630ED"/>
    <w:rsid w:val="0067785E"/>
    <w:rsid w:val="006A394A"/>
    <w:rsid w:val="006D23D1"/>
    <w:rsid w:val="006F42CA"/>
    <w:rsid w:val="00710D66"/>
    <w:rsid w:val="00711938"/>
    <w:rsid w:val="007358A7"/>
    <w:rsid w:val="00746BFB"/>
    <w:rsid w:val="0076176D"/>
    <w:rsid w:val="007D3802"/>
    <w:rsid w:val="007D54B7"/>
    <w:rsid w:val="007D5AA8"/>
    <w:rsid w:val="00800E08"/>
    <w:rsid w:val="00822581"/>
    <w:rsid w:val="008309DD"/>
    <w:rsid w:val="0083227A"/>
    <w:rsid w:val="00840552"/>
    <w:rsid w:val="008479AD"/>
    <w:rsid w:val="008544FF"/>
    <w:rsid w:val="00864B69"/>
    <w:rsid w:val="00866900"/>
    <w:rsid w:val="008732B4"/>
    <w:rsid w:val="00881BA1"/>
    <w:rsid w:val="00894EB8"/>
    <w:rsid w:val="008A2A67"/>
    <w:rsid w:val="008C26B8"/>
    <w:rsid w:val="008C6B8A"/>
    <w:rsid w:val="008D5FE4"/>
    <w:rsid w:val="008E6424"/>
    <w:rsid w:val="008F3AB9"/>
    <w:rsid w:val="009421E5"/>
    <w:rsid w:val="00982084"/>
    <w:rsid w:val="009867B2"/>
    <w:rsid w:val="00995963"/>
    <w:rsid w:val="009B3218"/>
    <w:rsid w:val="009B61EB"/>
    <w:rsid w:val="009C2064"/>
    <w:rsid w:val="009D1697"/>
    <w:rsid w:val="009D464C"/>
    <w:rsid w:val="009E1BF4"/>
    <w:rsid w:val="00A014F8"/>
    <w:rsid w:val="00A0782E"/>
    <w:rsid w:val="00A1616D"/>
    <w:rsid w:val="00A244D1"/>
    <w:rsid w:val="00A3700D"/>
    <w:rsid w:val="00A41A64"/>
    <w:rsid w:val="00A47A8F"/>
    <w:rsid w:val="00A47FC4"/>
    <w:rsid w:val="00A5173C"/>
    <w:rsid w:val="00A61AEF"/>
    <w:rsid w:val="00AA2E3E"/>
    <w:rsid w:val="00AA2E9E"/>
    <w:rsid w:val="00AB4EED"/>
    <w:rsid w:val="00AC1A4D"/>
    <w:rsid w:val="00AD1703"/>
    <w:rsid w:val="00AD5AD9"/>
    <w:rsid w:val="00AE6683"/>
    <w:rsid w:val="00AF173A"/>
    <w:rsid w:val="00B057CD"/>
    <w:rsid w:val="00B066A4"/>
    <w:rsid w:val="00B07A13"/>
    <w:rsid w:val="00B15075"/>
    <w:rsid w:val="00B33228"/>
    <w:rsid w:val="00B4279B"/>
    <w:rsid w:val="00B45FC9"/>
    <w:rsid w:val="00B76D18"/>
    <w:rsid w:val="00B77B8D"/>
    <w:rsid w:val="00B91CD5"/>
    <w:rsid w:val="00B95166"/>
    <w:rsid w:val="00BC7CCF"/>
    <w:rsid w:val="00BD3628"/>
    <w:rsid w:val="00BD39EA"/>
    <w:rsid w:val="00BE470B"/>
    <w:rsid w:val="00C0407D"/>
    <w:rsid w:val="00C11F04"/>
    <w:rsid w:val="00C20ECE"/>
    <w:rsid w:val="00C3292B"/>
    <w:rsid w:val="00C56C22"/>
    <w:rsid w:val="00C57A91"/>
    <w:rsid w:val="00C65697"/>
    <w:rsid w:val="00C718F4"/>
    <w:rsid w:val="00CB47FA"/>
    <w:rsid w:val="00CC01C2"/>
    <w:rsid w:val="00CF21F2"/>
    <w:rsid w:val="00CF3A29"/>
    <w:rsid w:val="00D012B2"/>
    <w:rsid w:val="00D02712"/>
    <w:rsid w:val="00D146F4"/>
    <w:rsid w:val="00D214D0"/>
    <w:rsid w:val="00D3185E"/>
    <w:rsid w:val="00D64E5C"/>
    <w:rsid w:val="00D6546B"/>
    <w:rsid w:val="00D708DD"/>
    <w:rsid w:val="00D72343"/>
    <w:rsid w:val="00D8032B"/>
    <w:rsid w:val="00D933DA"/>
    <w:rsid w:val="00DB5A86"/>
    <w:rsid w:val="00DD4BED"/>
    <w:rsid w:val="00DE39F0"/>
    <w:rsid w:val="00DF0AF3"/>
    <w:rsid w:val="00DF17A4"/>
    <w:rsid w:val="00DF2E91"/>
    <w:rsid w:val="00E239BC"/>
    <w:rsid w:val="00E27D7E"/>
    <w:rsid w:val="00E320C2"/>
    <w:rsid w:val="00E42E13"/>
    <w:rsid w:val="00E44812"/>
    <w:rsid w:val="00E6257C"/>
    <w:rsid w:val="00E62E86"/>
    <w:rsid w:val="00E63C59"/>
    <w:rsid w:val="00E84CF9"/>
    <w:rsid w:val="00E95062"/>
    <w:rsid w:val="00EB5A69"/>
    <w:rsid w:val="00F007EE"/>
    <w:rsid w:val="00F10D6A"/>
    <w:rsid w:val="00F20DE8"/>
    <w:rsid w:val="00F67CD1"/>
    <w:rsid w:val="00F81C76"/>
    <w:rsid w:val="00F85624"/>
    <w:rsid w:val="00FA124A"/>
    <w:rsid w:val="00FB4D4A"/>
    <w:rsid w:val="00FB7112"/>
    <w:rsid w:val="00FC052B"/>
    <w:rsid w:val="00FC08DD"/>
    <w:rsid w:val="00FC115F"/>
    <w:rsid w:val="00FC2316"/>
    <w:rsid w:val="00FC2CFD"/>
    <w:rsid w:val="00FF3717"/>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uiPriority="39"/>
    <w:lsdException w:name="Normal Indent" w:locked="1" w:uiPriority="0"/>
    <w:lsdException w:name="header" w:locked="1" w:uiPriority="0"/>
    <w:lsdException w:name="footer" w:locked="1" w:uiPriority="0"/>
    <w:lsdException w:name="index heading" w:locked="1" w:uiPriority="0"/>
    <w:lsdException w:name="caption" w:locked="1" w:uiPriority="0" w:qFormat="1"/>
    <w:lsdException w:name="line number" w:locked="1" w:uiPriority="0"/>
    <w:lsdException w:name="page number" w:locked="1" w:uiPriority="0"/>
    <w:lsdException w:name="endnote reference" w:locked="1"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uiPriority="0"/>
    <w:lsdException w:name="Balloon Text" w:locked="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0"/>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2E91"/>
    <w:rPr>
      <w:rFonts w:ascii="Times New Roman" w:hAnsi="Times New Roman" w:cs="Times New Roman"/>
      <w:b/>
      <w:sz w:val="28"/>
      <w:lang w:val="en-GB" w:eastAsia="en-US"/>
    </w:rPr>
  </w:style>
  <w:style w:type="character" w:customStyle="1" w:styleId="Heading2Char">
    <w:name w:val="Heading 2 Char"/>
    <w:basedOn w:val="DefaultParagraphFont"/>
    <w:link w:val="Heading2"/>
    <w:uiPriority w:val="99"/>
    <w:locked/>
    <w:rsid w:val="00DF2E91"/>
    <w:rPr>
      <w:rFonts w:ascii="Times New Roman" w:hAnsi="Times New Roman" w:cs="Times New Roman"/>
      <w:b/>
      <w:sz w:val="24"/>
      <w:lang w:val="en-GB" w:eastAsia="en-US"/>
    </w:rPr>
  </w:style>
  <w:style w:type="character" w:customStyle="1" w:styleId="Heading3Char">
    <w:name w:val="Heading 3 Char"/>
    <w:basedOn w:val="DefaultParagraphFont"/>
    <w:link w:val="Heading3"/>
    <w:uiPriority w:val="99"/>
    <w:locked/>
    <w:rsid w:val="00DF2E91"/>
    <w:rPr>
      <w:rFonts w:ascii="Times New Roman" w:hAnsi="Times New Roman" w:cs="Times New Roman"/>
      <w:b/>
      <w:sz w:val="24"/>
      <w:lang w:val="en-GB" w:eastAsia="en-US"/>
    </w:rPr>
  </w:style>
  <w:style w:type="character" w:customStyle="1" w:styleId="Heading4Char">
    <w:name w:val="Heading 4 Char"/>
    <w:basedOn w:val="DefaultParagraphFont"/>
    <w:link w:val="Heading4"/>
    <w:uiPriority w:val="99"/>
    <w:locked/>
    <w:rsid w:val="00DF2E91"/>
    <w:rPr>
      <w:rFonts w:ascii="Times New Roman" w:hAnsi="Times New Roman" w:cs="Times New Roman"/>
      <w:b/>
      <w:sz w:val="24"/>
      <w:lang w:val="en-GB" w:eastAsia="en-US"/>
    </w:rPr>
  </w:style>
  <w:style w:type="character" w:customStyle="1" w:styleId="Heading5Char">
    <w:name w:val="Heading 5 Char"/>
    <w:basedOn w:val="DefaultParagraphFont"/>
    <w:link w:val="Heading5"/>
    <w:uiPriority w:val="99"/>
    <w:locked/>
    <w:rsid w:val="00DF2E91"/>
    <w:rPr>
      <w:rFonts w:ascii="Times New Roman" w:hAnsi="Times New Roman" w:cs="Times New Roman"/>
      <w:b/>
      <w:sz w:val="24"/>
      <w:lang w:val="en-GB" w:eastAsia="en-US"/>
    </w:rPr>
  </w:style>
  <w:style w:type="character" w:customStyle="1" w:styleId="Heading6Char">
    <w:name w:val="Heading 6 Char"/>
    <w:basedOn w:val="DefaultParagraphFont"/>
    <w:link w:val="Heading6"/>
    <w:uiPriority w:val="99"/>
    <w:locked/>
    <w:rsid w:val="00DF2E91"/>
    <w:rPr>
      <w:rFonts w:ascii="Times New Roman" w:hAnsi="Times New Roman" w:cs="Times New Roman"/>
      <w:b/>
      <w:sz w:val="24"/>
      <w:lang w:val="en-GB" w:eastAsia="en-US"/>
    </w:rPr>
  </w:style>
  <w:style w:type="character" w:customStyle="1" w:styleId="Heading7Char">
    <w:name w:val="Heading 7 Char"/>
    <w:basedOn w:val="DefaultParagraphFont"/>
    <w:link w:val="Heading7"/>
    <w:uiPriority w:val="99"/>
    <w:locked/>
    <w:rsid w:val="00DF2E91"/>
    <w:rPr>
      <w:rFonts w:ascii="Times New Roman" w:hAnsi="Times New Roman" w:cs="Times New Roman"/>
      <w:b/>
      <w:sz w:val="24"/>
      <w:lang w:val="en-GB" w:eastAsia="en-US"/>
    </w:rPr>
  </w:style>
  <w:style w:type="character" w:customStyle="1" w:styleId="Heading8Char">
    <w:name w:val="Heading 8 Char"/>
    <w:basedOn w:val="DefaultParagraphFont"/>
    <w:link w:val="Heading8"/>
    <w:uiPriority w:val="99"/>
    <w:locked/>
    <w:rsid w:val="00DF2E91"/>
    <w:rPr>
      <w:rFonts w:ascii="Times New Roman" w:hAnsi="Times New Roman" w:cs="Times New Roman"/>
      <w:b/>
      <w:sz w:val="24"/>
      <w:lang w:val="en-GB" w:eastAsia="en-US"/>
    </w:rPr>
  </w:style>
  <w:style w:type="character" w:customStyle="1" w:styleId="Heading9Char">
    <w:name w:val="Heading 9 Char"/>
    <w:basedOn w:val="DefaultParagraphFont"/>
    <w:link w:val="Heading9"/>
    <w:uiPriority w:val="99"/>
    <w:locked/>
    <w:rsid w:val="00DF2E91"/>
    <w:rPr>
      <w:rFonts w:ascii="Times New Roman" w:hAnsi="Times New Roman" w:cs="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locked/>
    <w:rsid w:val="00DF2E91"/>
    <w:rPr>
      <w:rFonts w:ascii="Times New Roman" w:hAnsi="Times New Roman" w:cs="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uiPriority w:val="99"/>
    <w:rsid w:val="00E63C59"/>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
    <w:basedOn w:val="Normal"/>
    <w:link w:val="FootnoteTextChar"/>
    <w:uiPriority w:val="99"/>
    <w:rsid w:val="00E63C5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uiPriority w:val="99"/>
    <w:locked/>
    <w:rsid w:val="00DF2E91"/>
    <w:rPr>
      <w:rFonts w:ascii="Times New Roman" w:hAnsi="Times New Roman" w:cs="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basedOn w:val="DefaultParagraphFont"/>
    <w:link w:val="Header"/>
    <w:uiPriority w:val="99"/>
    <w:locked/>
    <w:rsid w:val="00DF2E91"/>
    <w:rPr>
      <w:rFonts w:ascii="Times New Roman" w:hAnsi="Times New Roman" w:cs="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link w:val="AnnexNoCar"/>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Normalaftertitle0">
    <w:name w:val="Normal after title"/>
    <w:basedOn w:val="Normal"/>
    <w:next w:val="Normal"/>
    <w:link w:val="NormalaftertitleChar"/>
    <w:uiPriority w:val="99"/>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uiPriority w:val="99"/>
    <w:rsid w:val="00DF2E91"/>
    <w:rPr>
      <w:rFonts w:cs="Times New Roman"/>
      <w:color w:val="0000FF"/>
      <w:u w:val="single"/>
    </w:rPr>
  </w:style>
  <w:style w:type="paragraph" w:customStyle="1" w:styleId="headfoot">
    <w:name w:val="head_foot"/>
    <w:basedOn w:val="Normal"/>
    <w:next w:val="Normalaftertitle0"/>
    <w:uiPriority w:val="99"/>
    <w:rsid w:val="00DF2E91"/>
    <w:pPr>
      <w:tabs>
        <w:tab w:val="clear" w:pos="1134"/>
        <w:tab w:val="clear" w:pos="1871"/>
        <w:tab w:val="clear" w:pos="2268"/>
      </w:tabs>
      <w:overflowPunct/>
      <w:autoSpaceDE/>
      <w:autoSpaceDN/>
      <w:adjustRightInd/>
      <w:spacing w:before="0"/>
      <w:jc w:val="both"/>
      <w:textAlignment w:val="auto"/>
    </w:pPr>
    <w:rPr>
      <w:rFonts w:eastAsia="Malgun Gothic"/>
      <w:color w:val="FF0000"/>
      <w:sz w:val="8"/>
      <w:szCs w:val="8"/>
      <w:lang w:eastAsia="zh-CN"/>
    </w:rPr>
  </w:style>
  <w:style w:type="paragraph" w:customStyle="1" w:styleId="call0">
    <w:name w:val="call"/>
    <w:basedOn w:val="Normal"/>
    <w:next w:val="Normal"/>
    <w:uiPriority w:val="99"/>
    <w:rsid w:val="00DF2E91"/>
    <w:pPr>
      <w:keepNext/>
      <w:keepLines/>
      <w:tabs>
        <w:tab w:val="clear" w:pos="1134"/>
        <w:tab w:val="clear" w:pos="1871"/>
        <w:tab w:val="clear" w:pos="2268"/>
        <w:tab w:val="left" w:pos="794"/>
      </w:tabs>
      <w:overflowPunct/>
      <w:autoSpaceDE/>
      <w:autoSpaceDN/>
      <w:adjustRightInd/>
      <w:spacing w:before="227"/>
      <w:ind w:left="794"/>
      <w:textAlignment w:val="auto"/>
    </w:pPr>
    <w:rPr>
      <w:rFonts w:eastAsia="Malgun Gothic"/>
      <w:i/>
      <w:iCs/>
      <w:sz w:val="20"/>
      <w:lang w:eastAsia="zh-CN"/>
    </w:rPr>
  </w:style>
  <w:style w:type="paragraph" w:customStyle="1" w:styleId="Line">
    <w:name w:val="Line"/>
    <w:basedOn w:val="Normal"/>
    <w:next w:val="Normal"/>
    <w:uiPriority w:val="99"/>
    <w:rsid w:val="00DF2E91"/>
    <w:pPr>
      <w:tabs>
        <w:tab w:val="clear" w:pos="1134"/>
        <w:tab w:val="clear" w:pos="1871"/>
        <w:tab w:val="clear" w:pos="2268"/>
      </w:tabs>
      <w:overflowPunct/>
      <w:autoSpaceDE/>
      <w:autoSpaceDN/>
      <w:adjustRightInd/>
      <w:spacing w:before="159"/>
      <w:jc w:val="center"/>
      <w:textAlignment w:val="auto"/>
    </w:pPr>
    <w:rPr>
      <w:rFonts w:eastAsia="Malgun Gothic"/>
      <w:sz w:val="20"/>
      <w:lang w:eastAsia="zh-CN"/>
    </w:rPr>
  </w:style>
  <w:style w:type="paragraph" w:customStyle="1" w:styleId="Question">
    <w:name w:val="Question_#"/>
    <w:basedOn w:val="Normal"/>
    <w:next w:val="QuestionTitle0"/>
    <w:uiPriority w:val="99"/>
    <w:rsid w:val="00DF2E91"/>
    <w:pPr>
      <w:keepNext/>
      <w:keepLines/>
      <w:tabs>
        <w:tab w:val="clear" w:pos="1134"/>
        <w:tab w:val="clear" w:pos="1871"/>
        <w:tab w:val="clear" w:pos="2268"/>
        <w:tab w:val="center" w:pos="4849"/>
        <w:tab w:val="right" w:pos="9696"/>
      </w:tabs>
      <w:overflowPunct/>
      <w:autoSpaceDE/>
      <w:autoSpaceDN/>
      <w:adjustRightInd/>
      <w:spacing w:before="720"/>
      <w:jc w:val="center"/>
      <w:textAlignment w:val="auto"/>
    </w:pPr>
    <w:rPr>
      <w:rFonts w:eastAsia="Malgun Gothic"/>
      <w:sz w:val="20"/>
      <w:lang w:eastAsia="zh-CN"/>
    </w:rPr>
  </w:style>
  <w:style w:type="paragraph" w:customStyle="1" w:styleId="QuestionTitle0">
    <w:name w:val="Question_Title"/>
    <w:basedOn w:val="Rectitle"/>
    <w:next w:val="Normal"/>
    <w:uiPriority w:val="99"/>
    <w:rsid w:val="00DF2E91"/>
    <w:pPr>
      <w:tabs>
        <w:tab w:val="clear" w:pos="1134"/>
        <w:tab w:val="clear" w:pos="1871"/>
        <w:tab w:val="clear" w:pos="2268"/>
        <w:tab w:val="center" w:pos="4849"/>
        <w:tab w:val="right" w:pos="9696"/>
      </w:tabs>
      <w:overflowPunct/>
      <w:autoSpaceDE/>
      <w:autoSpaceDN/>
      <w:adjustRightInd/>
      <w:textAlignment w:val="auto"/>
    </w:pPr>
    <w:rPr>
      <w:rFonts w:ascii="Times New Roman" w:eastAsia="Malgun Gothic" w:hAnsi="Times New Roman"/>
      <w:bCs/>
      <w:sz w:val="18"/>
      <w:szCs w:val="18"/>
      <w:lang w:eastAsia="zh-CN"/>
    </w:rPr>
  </w:style>
  <w:style w:type="paragraph" w:customStyle="1" w:styleId="QuestionTitleDate">
    <w:name w:val="Question_Title/Date"/>
    <w:basedOn w:val="Normal"/>
    <w:next w:val="headfoot"/>
    <w:uiPriority w:val="99"/>
    <w:rsid w:val="00DF2E91"/>
    <w:pPr>
      <w:keepNext/>
      <w:keepLines/>
      <w:tabs>
        <w:tab w:val="clear" w:pos="1134"/>
        <w:tab w:val="clear" w:pos="1871"/>
        <w:tab w:val="clear" w:pos="2268"/>
        <w:tab w:val="right" w:pos="9696"/>
      </w:tabs>
      <w:overflowPunct/>
      <w:autoSpaceDE/>
      <w:autoSpaceDN/>
      <w:adjustRightInd/>
      <w:spacing w:before="136"/>
      <w:jc w:val="right"/>
      <w:textAlignment w:val="auto"/>
    </w:pPr>
    <w:rPr>
      <w:rFonts w:eastAsia="Malgun Gothic"/>
      <w:sz w:val="20"/>
      <w:lang w:eastAsia="zh-CN"/>
    </w:rPr>
  </w:style>
  <w:style w:type="table" w:styleId="TableGrid">
    <w:name w:val="Table Grid"/>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Malgun Gothic" w:cs="CG Times"/>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DF2E91"/>
    <w:pPr>
      <w:spacing w:before="0"/>
    </w:pPr>
    <w:rPr>
      <w:rFonts w:ascii="Tahoma" w:eastAsia="Malgun Gothic" w:hAnsi="Tahoma" w:cs="Tahoma"/>
      <w:sz w:val="16"/>
      <w:szCs w:val="16"/>
    </w:rPr>
  </w:style>
  <w:style w:type="character" w:customStyle="1" w:styleId="BalloonTextChar">
    <w:name w:val="Balloon Text Char"/>
    <w:basedOn w:val="DefaultParagraphFont"/>
    <w:link w:val="BalloonText"/>
    <w:uiPriority w:val="99"/>
    <w:locked/>
    <w:rsid w:val="00DF2E91"/>
    <w:rPr>
      <w:rFonts w:ascii="Tahoma" w:eastAsia="Malgun Gothic" w:hAnsi="Tahoma" w:cs="Tahoma"/>
      <w:sz w:val="16"/>
      <w:szCs w:val="16"/>
      <w:lang w:val="en-GB" w:eastAsia="en-US"/>
    </w:rPr>
  </w:style>
  <w:style w:type="character" w:customStyle="1" w:styleId="SourceChar">
    <w:name w:val="Source Char"/>
    <w:link w:val="Source"/>
    <w:uiPriority w:val="99"/>
    <w:locked/>
    <w:rsid w:val="00DF2E91"/>
    <w:rPr>
      <w:rFonts w:ascii="Times New Roman" w:hAnsi="Times New Roman"/>
      <w:b/>
      <w:sz w:val="28"/>
      <w:lang w:val="en-GB" w:eastAsia="en-US"/>
    </w:rPr>
  </w:style>
  <w:style w:type="paragraph" w:customStyle="1" w:styleId="a">
    <w:name w:val="바탕글"/>
    <w:basedOn w:val="Normal"/>
    <w:uiPriority w:val="99"/>
    <w:rsid w:val="00DF2E91"/>
    <w:pPr>
      <w:tabs>
        <w:tab w:val="clear" w:pos="1134"/>
        <w:tab w:val="clear" w:pos="1871"/>
        <w:tab w:val="clear" w:pos="2268"/>
      </w:tabs>
      <w:overflowPunct/>
      <w:autoSpaceDE/>
      <w:autoSpaceDN/>
      <w:adjustRightInd/>
      <w:snapToGrid w:val="0"/>
      <w:spacing w:before="0" w:line="384" w:lineRule="auto"/>
      <w:jc w:val="both"/>
      <w:textAlignment w:val="auto"/>
    </w:pPr>
    <w:rPr>
      <w:rFonts w:ascii="Batang" w:eastAsia="Malgun Gothic" w:hAnsi="Batang" w:cs="Batang"/>
      <w:color w:val="000000"/>
      <w:sz w:val="20"/>
      <w:lang w:val="en-US" w:eastAsia="ko-KR"/>
    </w:rPr>
  </w:style>
  <w:style w:type="paragraph" w:styleId="ListParagraph">
    <w:name w:val="List Paragraph"/>
    <w:basedOn w:val="Normal"/>
    <w:uiPriority w:val="99"/>
    <w:qFormat/>
    <w:rsid w:val="00DF2E91"/>
    <w:pPr>
      <w:ind w:left="720"/>
    </w:pPr>
    <w:rPr>
      <w:rFonts w:eastAsia="Malgun Gothic"/>
      <w:szCs w:val="24"/>
    </w:rPr>
  </w:style>
  <w:style w:type="character" w:styleId="FollowedHyperlink">
    <w:name w:val="FollowedHyperlink"/>
    <w:basedOn w:val="DefaultParagraphFont"/>
    <w:uiPriority w:val="99"/>
    <w:rsid w:val="00DF2E91"/>
    <w:rPr>
      <w:rFonts w:cs="Times New Roman"/>
      <w:color w:val="800080"/>
      <w:u w:val="single"/>
    </w:rPr>
  </w:style>
  <w:style w:type="character" w:customStyle="1" w:styleId="AnnexNoCar">
    <w:name w:val="Annex_No Car"/>
    <w:link w:val="AnnexNo"/>
    <w:uiPriority w:val="99"/>
    <w:locked/>
    <w:rsid w:val="00DF2E91"/>
    <w:rPr>
      <w:rFonts w:ascii="Times New Roman" w:hAnsi="Times New Roman"/>
      <w:caps/>
      <w:sz w:val="28"/>
      <w:lang w:val="en-GB" w:eastAsia="en-US"/>
    </w:rPr>
  </w:style>
  <w:style w:type="character" w:customStyle="1" w:styleId="NormalaftertitleChar">
    <w:name w:val="Normal after title Char"/>
    <w:link w:val="Normalaftertitle0"/>
    <w:uiPriority w:val="99"/>
    <w:locked/>
    <w:rsid w:val="00DF2E91"/>
    <w:rPr>
      <w:rFonts w:ascii="Times New Roman" w:hAnsi="Times New Roman"/>
      <w:sz w:val="24"/>
      <w:lang w:val="en-GB" w:eastAsia="en-US"/>
    </w:rPr>
  </w:style>
  <w:style w:type="character" w:customStyle="1" w:styleId="enumlev1Char">
    <w:name w:val="enumlev1 Char"/>
    <w:link w:val="enumlev1"/>
    <w:uiPriority w:val="99"/>
    <w:locked/>
    <w:rsid w:val="00DF2E91"/>
    <w:rPr>
      <w:rFonts w:ascii="Times New Roman" w:hAnsi="Times New Roman"/>
      <w:sz w:val="24"/>
      <w:lang w:val="en-GB" w:eastAsia="en-US"/>
    </w:rPr>
  </w:style>
  <w:style w:type="table" w:styleId="TableClassic1">
    <w:name w:val="Table Classic 1"/>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Batang"/>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Caption">
    <w:name w:val="caption"/>
    <w:basedOn w:val="Normal"/>
    <w:uiPriority w:val="99"/>
    <w:qFormat/>
    <w:rsid w:val="00DF2E91"/>
    <w:pPr>
      <w:suppressLineNumbers/>
      <w:tabs>
        <w:tab w:val="clear" w:pos="1134"/>
        <w:tab w:val="clear" w:pos="1871"/>
        <w:tab w:val="clear" w:pos="2268"/>
        <w:tab w:val="left" w:pos="794"/>
        <w:tab w:val="left" w:pos="1191"/>
        <w:tab w:val="left" w:pos="1588"/>
        <w:tab w:val="left" w:pos="1985"/>
      </w:tabs>
      <w:suppressAutoHyphens/>
      <w:overflowPunct/>
      <w:autoSpaceDE/>
      <w:autoSpaceDN/>
      <w:adjustRightInd/>
      <w:spacing w:after="120"/>
    </w:pPr>
    <w:rPr>
      <w:rFonts w:cs="Lohit Hindi"/>
      <w:i/>
      <w:iCs/>
      <w:kern w:val="1"/>
      <w:szCs w:val="24"/>
    </w:rPr>
  </w:style>
  <w:style w:type="paragraph" w:customStyle="1" w:styleId="CellHeading">
    <w:name w:val="Cell Heading"/>
    <w:basedOn w:val="Normal"/>
    <w:link w:val="CellHeading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100" w:beforeAutospacing="1" w:after="100" w:afterAutospacing="1"/>
      <w:jc w:val="center"/>
    </w:pPr>
    <w:rPr>
      <w:b/>
      <w:kern w:val="1"/>
    </w:rPr>
  </w:style>
  <w:style w:type="paragraph" w:customStyle="1" w:styleId="CellBody">
    <w:name w:val="Cell Body"/>
    <w:basedOn w:val="Normal"/>
    <w:link w:val="CellBody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0"/>
    </w:pPr>
    <w:rPr>
      <w:kern w:val="1"/>
    </w:rPr>
  </w:style>
  <w:style w:type="character" w:customStyle="1" w:styleId="CellHeadingChar">
    <w:name w:val="Cell Heading Char"/>
    <w:basedOn w:val="DefaultParagraphFont"/>
    <w:link w:val="CellHeading"/>
    <w:uiPriority w:val="99"/>
    <w:locked/>
    <w:rsid w:val="00DF2E91"/>
    <w:rPr>
      <w:rFonts w:ascii="Times New Roman" w:hAnsi="Times New Roman" w:cs="Times New Roman"/>
      <w:b/>
      <w:kern w:val="1"/>
      <w:sz w:val="24"/>
      <w:lang w:val="en-GB" w:eastAsia="en-US"/>
    </w:rPr>
  </w:style>
  <w:style w:type="character" w:customStyle="1" w:styleId="CellBodyChar">
    <w:name w:val="Cell Body Char"/>
    <w:basedOn w:val="DefaultParagraphFont"/>
    <w:link w:val="CellBody"/>
    <w:uiPriority w:val="99"/>
    <w:locked/>
    <w:rsid w:val="00DF2E91"/>
    <w:rPr>
      <w:rFonts w:ascii="Times New Roman" w:hAnsi="Times New Roman" w:cs="Times New Roman"/>
      <w:kern w:val="1"/>
      <w:sz w:val="24"/>
      <w:lang w:val="en-GB" w:eastAsia="en-US"/>
    </w:rPr>
  </w:style>
  <w:style w:type="paragraph" w:styleId="EndnoteText">
    <w:name w:val="endnote text"/>
    <w:basedOn w:val="Normal"/>
    <w:link w:val="EndnoteTextChar"/>
    <w:uiPriority w:val="99"/>
    <w:semiHidden/>
    <w:unhideWhenUsed/>
    <w:rsid w:val="00F81C76"/>
    <w:pPr>
      <w:spacing w:before="0"/>
    </w:pPr>
    <w:rPr>
      <w:sz w:val="20"/>
    </w:rPr>
  </w:style>
  <w:style w:type="character" w:customStyle="1" w:styleId="EndnoteTextChar">
    <w:name w:val="Endnote Text Char"/>
    <w:basedOn w:val="DefaultParagraphFont"/>
    <w:link w:val="EndnoteText"/>
    <w:uiPriority w:val="99"/>
    <w:semiHidden/>
    <w:rsid w:val="00F81C76"/>
    <w:rPr>
      <w:rFonts w:ascii="Times New Roman" w:hAnsi="Times New Roman"/>
      <w:sz w:val="20"/>
      <w:szCs w:val="20"/>
      <w:lang w:val="en-GB" w:eastAsia="en-US"/>
    </w:rPr>
  </w:style>
  <w:style w:type="paragraph" w:styleId="Title">
    <w:name w:val="Title"/>
    <w:basedOn w:val="Normal"/>
    <w:next w:val="Subtitle"/>
    <w:link w:val="TitleChar"/>
    <w:qFormat/>
    <w:locked/>
    <w:rsid w:val="0054029D"/>
    <w:pPr>
      <w:widowControl w:val="0"/>
      <w:tabs>
        <w:tab w:val="clear" w:pos="1134"/>
        <w:tab w:val="clear" w:pos="1871"/>
        <w:tab w:val="clear" w:pos="2268"/>
        <w:tab w:val="left" w:pos="5040"/>
      </w:tabs>
      <w:suppressAutoHyphens/>
      <w:overflowPunct/>
      <w:autoSpaceDE/>
      <w:autoSpaceDN/>
      <w:adjustRightInd/>
      <w:spacing w:before="240" w:after="60"/>
      <w:jc w:val="center"/>
      <w:textAlignment w:val="auto"/>
    </w:pPr>
    <w:rPr>
      <w:rFonts w:ascii="Arial" w:eastAsia="MS Mincho" w:hAnsi="Arial"/>
      <w:b/>
      <w:kern w:val="1"/>
      <w:sz w:val="32"/>
      <w:szCs w:val="24"/>
      <w:lang w:val="en-US"/>
    </w:rPr>
  </w:style>
  <w:style w:type="character" w:customStyle="1" w:styleId="TitleChar">
    <w:name w:val="Title Char"/>
    <w:basedOn w:val="DefaultParagraphFont"/>
    <w:link w:val="Title"/>
    <w:rsid w:val="0054029D"/>
    <w:rPr>
      <w:rFonts w:ascii="Arial" w:eastAsia="MS Mincho" w:hAnsi="Arial"/>
      <w:b/>
      <w:kern w:val="1"/>
      <w:sz w:val="32"/>
      <w:szCs w:val="24"/>
      <w:lang w:eastAsia="en-US"/>
    </w:rPr>
  </w:style>
  <w:style w:type="paragraph" w:styleId="Subtitle">
    <w:name w:val="Subtitle"/>
    <w:basedOn w:val="Normal"/>
    <w:next w:val="Normal"/>
    <w:link w:val="SubtitleChar"/>
    <w:qFormat/>
    <w:locked/>
    <w:rsid w:val="005402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54029D"/>
    <w:rPr>
      <w:rFonts w:asciiTheme="minorHAnsi" w:eastAsiaTheme="minorEastAsia" w:hAnsiTheme="minorHAnsi" w:cstheme="minorBidi"/>
      <w:color w:val="5A5A5A" w:themeColor="text1" w:themeTint="A5"/>
      <w:spacing w:val="15"/>
      <w:lang w:val="en-GB" w:eastAsia="en-US"/>
    </w:rPr>
  </w:style>
  <w:style w:type="paragraph" w:styleId="NormalWeb">
    <w:name w:val="Normal (Web)"/>
    <w:basedOn w:val="Normal"/>
    <w:uiPriority w:val="99"/>
    <w:semiHidden/>
    <w:unhideWhenUsed/>
    <w:rsid w:val="0067785E"/>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sz w:val="22"/>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uiPriority="39"/>
    <w:lsdException w:name="Normal Indent" w:locked="1" w:uiPriority="0"/>
    <w:lsdException w:name="header" w:locked="1" w:uiPriority="0"/>
    <w:lsdException w:name="footer" w:locked="1" w:uiPriority="0"/>
    <w:lsdException w:name="index heading" w:locked="1" w:uiPriority="0"/>
    <w:lsdException w:name="caption" w:locked="1" w:uiPriority="0" w:qFormat="1"/>
    <w:lsdException w:name="line number" w:locked="1" w:uiPriority="0"/>
    <w:lsdException w:name="page number" w:locked="1" w:uiPriority="0"/>
    <w:lsdException w:name="endnote reference" w:locked="1"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uiPriority="0"/>
    <w:lsdException w:name="Balloon Text" w:locked="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0"/>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2E91"/>
    <w:rPr>
      <w:rFonts w:ascii="Times New Roman" w:hAnsi="Times New Roman" w:cs="Times New Roman"/>
      <w:b/>
      <w:sz w:val="28"/>
      <w:lang w:val="en-GB" w:eastAsia="en-US"/>
    </w:rPr>
  </w:style>
  <w:style w:type="character" w:customStyle="1" w:styleId="Heading2Char">
    <w:name w:val="Heading 2 Char"/>
    <w:basedOn w:val="DefaultParagraphFont"/>
    <w:link w:val="Heading2"/>
    <w:uiPriority w:val="99"/>
    <w:locked/>
    <w:rsid w:val="00DF2E91"/>
    <w:rPr>
      <w:rFonts w:ascii="Times New Roman" w:hAnsi="Times New Roman" w:cs="Times New Roman"/>
      <w:b/>
      <w:sz w:val="24"/>
      <w:lang w:val="en-GB" w:eastAsia="en-US"/>
    </w:rPr>
  </w:style>
  <w:style w:type="character" w:customStyle="1" w:styleId="Heading3Char">
    <w:name w:val="Heading 3 Char"/>
    <w:basedOn w:val="DefaultParagraphFont"/>
    <w:link w:val="Heading3"/>
    <w:uiPriority w:val="99"/>
    <w:locked/>
    <w:rsid w:val="00DF2E91"/>
    <w:rPr>
      <w:rFonts w:ascii="Times New Roman" w:hAnsi="Times New Roman" w:cs="Times New Roman"/>
      <w:b/>
      <w:sz w:val="24"/>
      <w:lang w:val="en-GB" w:eastAsia="en-US"/>
    </w:rPr>
  </w:style>
  <w:style w:type="character" w:customStyle="1" w:styleId="Heading4Char">
    <w:name w:val="Heading 4 Char"/>
    <w:basedOn w:val="DefaultParagraphFont"/>
    <w:link w:val="Heading4"/>
    <w:uiPriority w:val="99"/>
    <w:locked/>
    <w:rsid w:val="00DF2E91"/>
    <w:rPr>
      <w:rFonts w:ascii="Times New Roman" w:hAnsi="Times New Roman" w:cs="Times New Roman"/>
      <w:b/>
      <w:sz w:val="24"/>
      <w:lang w:val="en-GB" w:eastAsia="en-US"/>
    </w:rPr>
  </w:style>
  <w:style w:type="character" w:customStyle="1" w:styleId="Heading5Char">
    <w:name w:val="Heading 5 Char"/>
    <w:basedOn w:val="DefaultParagraphFont"/>
    <w:link w:val="Heading5"/>
    <w:uiPriority w:val="99"/>
    <w:locked/>
    <w:rsid w:val="00DF2E91"/>
    <w:rPr>
      <w:rFonts w:ascii="Times New Roman" w:hAnsi="Times New Roman" w:cs="Times New Roman"/>
      <w:b/>
      <w:sz w:val="24"/>
      <w:lang w:val="en-GB" w:eastAsia="en-US"/>
    </w:rPr>
  </w:style>
  <w:style w:type="character" w:customStyle="1" w:styleId="Heading6Char">
    <w:name w:val="Heading 6 Char"/>
    <w:basedOn w:val="DefaultParagraphFont"/>
    <w:link w:val="Heading6"/>
    <w:uiPriority w:val="99"/>
    <w:locked/>
    <w:rsid w:val="00DF2E91"/>
    <w:rPr>
      <w:rFonts w:ascii="Times New Roman" w:hAnsi="Times New Roman" w:cs="Times New Roman"/>
      <w:b/>
      <w:sz w:val="24"/>
      <w:lang w:val="en-GB" w:eastAsia="en-US"/>
    </w:rPr>
  </w:style>
  <w:style w:type="character" w:customStyle="1" w:styleId="Heading7Char">
    <w:name w:val="Heading 7 Char"/>
    <w:basedOn w:val="DefaultParagraphFont"/>
    <w:link w:val="Heading7"/>
    <w:uiPriority w:val="99"/>
    <w:locked/>
    <w:rsid w:val="00DF2E91"/>
    <w:rPr>
      <w:rFonts w:ascii="Times New Roman" w:hAnsi="Times New Roman" w:cs="Times New Roman"/>
      <w:b/>
      <w:sz w:val="24"/>
      <w:lang w:val="en-GB" w:eastAsia="en-US"/>
    </w:rPr>
  </w:style>
  <w:style w:type="character" w:customStyle="1" w:styleId="Heading8Char">
    <w:name w:val="Heading 8 Char"/>
    <w:basedOn w:val="DefaultParagraphFont"/>
    <w:link w:val="Heading8"/>
    <w:uiPriority w:val="99"/>
    <w:locked/>
    <w:rsid w:val="00DF2E91"/>
    <w:rPr>
      <w:rFonts w:ascii="Times New Roman" w:hAnsi="Times New Roman" w:cs="Times New Roman"/>
      <w:b/>
      <w:sz w:val="24"/>
      <w:lang w:val="en-GB" w:eastAsia="en-US"/>
    </w:rPr>
  </w:style>
  <w:style w:type="character" w:customStyle="1" w:styleId="Heading9Char">
    <w:name w:val="Heading 9 Char"/>
    <w:basedOn w:val="DefaultParagraphFont"/>
    <w:link w:val="Heading9"/>
    <w:uiPriority w:val="99"/>
    <w:locked/>
    <w:rsid w:val="00DF2E91"/>
    <w:rPr>
      <w:rFonts w:ascii="Times New Roman" w:hAnsi="Times New Roman" w:cs="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locked/>
    <w:rsid w:val="00DF2E91"/>
    <w:rPr>
      <w:rFonts w:ascii="Times New Roman" w:hAnsi="Times New Roman" w:cs="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uiPriority w:val="99"/>
    <w:rsid w:val="00E63C59"/>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
    <w:basedOn w:val="Normal"/>
    <w:link w:val="FootnoteTextChar"/>
    <w:uiPriority w:val="99"/>
    <w:rsid w:val="00E63C5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uiPriority w:val="99"/>
    <w:locked/>
    <w:rsid w:val="00DF2E91"/>
    <w:rPr>
      <w:rFonts w:ascii="Times New Roman" w:hAnsi="Times New Roman" w:cs="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basedOn w:val="DefaultParagraphFont"/>
    <w:link w:val="Header"/>
    <w:uiPriority w:val="99"/>
    <w:locked/>
    <w:rsid w:val="00DF2E91"/>
    <w:rPr>
      <w:rFonts w:ascii="Times New Roman" w:hAnsi="Times New Roman" w:cs="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link w:val="AnnexNoCar"/>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Normalaftertitle0">
    <w:name w:val="Normal after title"/>
    <w:basedOn w:val="Normal"/>
    <w:next w:val="Normal"/>
    <w:link w:val="NormalaftertitleChar"/>
    <w:uiPriority w:val="99"/>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uiPriority w:val="99"/>
    <w:rsid w:val="00DF2E91"/>
    <w:rPr>
      <w:rFonts w:cs="Times New Roman"/>
      <w:color w:val="0000FF"/>
      <w:u w:val="single"/>
    </w:rPr>
  </w:style>
  <w:style w:type="paragraph" w:customStyle="1" w:styleId="headfoot">
    <w:name w:val="head_foot"/>
    <w:basedOn w:val="Normal"/>
    <w:next w:val="Normalaftertitle0"/>
    <w:uiPriority w:val="99"/>
    <w:rsid w:val="00DF2E91"/>
    <w:pPr>
      <w:tabs>
        <w:tab w:val="clear" w:pos="1134"/>
        <w:tab w:val="clear" w:pos="1871"/>
        <w:tab w:val="clear" w:pos="2268"/>
      </w:tabs>
      <w:overflowPunct/>
      <w:autoSpaceDE/>
      <w:autoSpaceDN/>
      <w:adjustRightInd/>
      <w:spacing w:before="0"/>
      <w:jc w:val="both"/>
      <w:textAlignment w:val="auto"/>
    </w:pPr>
    <w:rPr>
      <w:rFonts w:eastAsia="Malgun Gothic"/>
      <w:color w:val="FF0000"/>
      <w:sz w:val="8"/>
      <w:szCs w:val="8"/>
      <w:lang w:eastAsia="zh-CN"/>
    </w:rPr>
  </w:style>
  <w:style w:type="paragraph" w:customStyle="1" w:styleId="call0">
    <w:name w:val="call"/>
    <w:basedOn w:val="Normal"/>
    <w:next w:val="Normal"/>
    <w:uiPriority w:val="99"/>
    <w:rsid w:val="00DF2E91"/>
    <w:pPr>
      <w:keepNext/>
      <w:keepLines/>
      <w:tabs>
        <w:tab w:val="clear" w:pos="1134"/>
        <w:tab w:val="clear" w:pos="1871"/>
        <w:tab w:val="clear" w:pos="2268"/>
        <w:tab w:val="left" w:pos="794"/>
      </w:tabs>
      <w:overflowPunct/>
      <w:autoSpaceDE/>
      <w:autoSpaceDN/>
      <w:adjustRightInd/>
      <w:spacing w:before="227"/>
      <w:ind w:left="794"/>
      <w:textAlignment w:val="auto"/>
    </w:pPr>
    <w:rPr>
      <w:rFonts w:eastAsia="Malgun Gothic"/>
      <w:i/>
      <w:iCs/>
      <w:sz w:val="20"/>
      <w:lang w:eastAsia="zh-CN"/>
    </w:rPr>
  </w:style>
  <w:style w:type="paragraph" w:customStyle="1" w:styleId="Line">
    <w:name w:val="Line"/>
    <w:basedOn w:val="Normal"/>
    <w:next w:val="Normal"/>
    <w:uiPriority w:val="99"/>
    <w:rsid w:val="00DF2E91"/>
    <w:pPr>
      <w:tabs>
        <w:tab w:val="clear" w:pos="1134"/>
        <w:tab w:val="clear" w:pos="1871"/>
        <w:tab w:val="clear" w:pos="2268"/>
      </w:tabs>
      <w:overflowPunct/>
      <w:autoSpaceDE/>
      <w:autoSpaceDN/>
      <w:adjustRightInd/>
      <w:spacing w:before="159"/>
      <w:jc w:val="center"/>
      <w:textAlignment w:val="auto"/>
    </w:pPr>
    <w:rPr>
      <w:rFonts w:eastAsia="Malgun Gothic"/>
      <w:sz w:val="20"/>
      <w:lang w:eastAsia="zh-CN"/>
    </w:rPr>
  </w:style>
  <w:style w:type="paragraph" w:customStyle="1" w:styleId="Question">
    <w:name w:val="Question_#"/>
    <w:basedOn w:val="Normal"/>
    <w:next w:val="QuestionTitle0"/>
    <w:uiPriority w:val="99"/>
    <w:rsid w:val="00DF2E91"/>
    <w:pPr>
      <w:keepNext/>
      <w:keepLines/>
      <w:tabs>
        <w:tab w:val="clear" w:pos="1134"/>
        <w:tab w:val="clear" w:pos="1871"/>
        <w:tab w:val="clear" w:pos="2268"/>
        <w:tab w:val="center" w:pos="4849"/>
        <w:tab w:val="right" w:pos="9696"/>
      </w:tabs>
      <w:overflowPunct/>
      <w:autoSpaceDE/>
      <w:autoSpaceDN/>
      <w:adjustRightInd/>
      <w:spacing w:before="720"/>
      <w:jc w:val="center"/>
      <w:textAlignment w:val="auto"/>
    </w:pPr>
    <w:rPr>
      <w:rFonts w:eastAsia="Malgun Gothic"/>
      <w:sz w:val="20"/>
      <w:lang w:eastAsia="zh-CN"/>
    </w:rPr>
  </w:style>
  <w:style w:type="paragraph" w:customStyle="1" w:styleId="QuestionTitle0">
    <w:name w:val="Question_Title"/>
    <w:basedOn w:val="Rectitle"/>
    <w:next w:val="Normal"/>
    <w:uiPriority w:val="99"/>
    <w:rsid w:val="00DF2E91"/>
    <w:pPr>
      <w:tabs>
        <w:tab w:val="clear" w:pos="1134"/>
        <w:tab w:val="clear" w:pos="1871"/>
        <w:tab w:val="clear" w:pos="2268"/>
        <w:tab w:val="center" w:pos="4849"/>
        <w:tab w:val="right" w:pos="9696"/>
      </w:tabs>
      <w:overflowPunct/>
      <w:autoSpaceDE/>
      <w:autoSpaceDN/>
      <w:adjustRightInd/>
      <w:textAlignment w:val="auto"/>
    </w:pPr>
    <w:rPr>
      <w:rFonts w:ascii="Times New Roman" w:eastAsia="Malgun Gothic" w:hAnsi="Times New Roman"/>
      <w:bCs/>
      <w:sz w:val="18"/>
      <w:szCs w:val="18"/>
      <w:lang w:eastAsia="zh-CN"/>
    </w:rPr>
  </w:style>
  <w:style w:type="paragraph" w:customStyle="1" w:styleId="QuestionTitleDate">
    <w:name w:val="Question_Title/Date"/>
    <w:basedOn w:val="Normal"/>
    <w:next w:val="headfoot"/>
    <w:uiPriority w:val="99"/>
    <w:rsid w:val="00DF2E91"/>
    <w:pPr>
      <w:keepNext/>
      <w:keepLines/>
      <w:tabs>
        <w:tab w:val="clear" w:pos="1134"/>
        <w:tab w:val="clear" w:pos="1871"/>
        <w:tab w:val="clear" w:pos="2268"/>
        <w:tab w:val="right" w:pos="9696"/>
      </w:tabs>
      <w:overflowPunct/>
      <w:autoSpaceDE/>
      <w:autoSpaceDN/>
      <w:adjustRightInd/>
      <w:spacing w:before="136"/>
      <w:jc w:val="right"/>
      <w:textAlignment w:val="auto"/>
    </w:pPr>
    <w:rPr>
      <w:rFonts w:eastAsia="Malgun Gothic"/>
      <w:sz w:val="20"/>
      <w:lang w:eastAsia="zh-CN"/>
    </w:rPr>
  </w:style>
  <w:style w:type="table" w:styleId="TableGrid">
    <w:name w:val="Table Grid"/>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Malgun Gothic" w:cs="CG Times"/>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DF2E91"/>
    <w:pPr>
      <w:spacing w:before="0"/>
    </w:pPr>
    <w:rPr>
      <w:rFonts w:ascii="Tahoma" w:eastAsia="Malgun Gothic" w:hAnsi="Tahoma" w:cs="Tahoma"/>
      <w:sz w:val="16"/>
      <w:szCs w:val="16"/>
    </w:rPr>
  </w:style>
  <w:style w:type="character" w:customStyle="1" w:styleId="BalloonTextChar">
    <w:name w:val="Balloon Text Char"/>
    <w:basedOn w:val="DefaultParagraphFont"/>
    <w:link w:val="BalloonText"/>
    <w:uiPriority w:val="99"/>
    <w:locked/>
    <w:rsid w:val="00DF2E91"/>
    <w:rPr>
      <w:rFonts w:ascii="Tahoma" w:eastAsia="Malgun Gothic" w:hAnsi="Tahoma" w:cs="Tahoma"/>
      <w:sz w:val="16"/>
      <w:szCs w:val="16"/>
      <w:lang w:val="en-GB" w:eastAsia="en-US"/>
    </w:rPr>
  </w:style>
  <w:style w:type="character" w:customStyle="1" w:styleId="SourceChar">
    <w:name w:val="Source Char"/>
    <w:link w:val="Source"/>
    <w:uiPriority w:val="99"/>
    <w:locked/>
    <w:rsid w:val="00DF2E91"/>
    <w:rPr>
      <w:rFonts w:ascii="Times New Roman" w:hAnsi="Times New Roman"/>
      <w:b/>
      <w:sz w:val="28"/>
      <w:lang w:val="en-GB" w:eastAsia="en-US"/>
    </w:rPr>
  </w:style>
  <w:style w:type="paragraph" w:customStyle="1" w:styleId="a">
    <w:name w:val="바탕글"/>
    <w:basedOn w:val="Normal"/>
    <w:uiPriority w:val="99"/>
    <w:rsid w:val="00DF2E91"/>
    <w:pPr>
      <w:tabs>
        <w:tab w:val="clear" w:pos="1134"/>
        <w:tab w:val="clear" w:pos="1871"/>
        <w:tab w:val="clear" w:pos="2268"/>
      </w:tabs>
      <w:overflowPunct/>
      <w:autoSpaceDE/>
      <w:autoSpaceDN/>
      <w:adjustRightInd/>
      <w:snapToGrid w:val="0"/>
      <w:spacing w:before="0" w:line="384" w:lineRule="auto"/>
      <w:jc w:val="both"/>
      <w:textAlignment w:val="auto"/>
    </w:pPr>
    <w:rPr>
      <w:rFonts w:ascii="Batang" w:eastAsia="Malgun Gothic" w:hAnsi="Batang" w:cs="Batang"/>
      <w:color w:val="000000"/>
      <w:sz w:val="20"/>
      <w:lang w:val="en-US" w:eastAsia="ko-KR"/>
    </w:rPr>
  </w:style>
  <w:style w:type="paragraph" w:styleId="ListParagraph">
    <w:name w:val="List Paragraph"/>
    <w:basedOn w:val="Normal"/>
    <w:uiPriority w:val="99"/>
    <w:qFormat/>
    <w:rsid w:val="00DF2E91"/>
    <w:pPr>
      <w:ind w:left="720"/>
    </w:pPr>
    <w:rPr>
      <w:rFonts w:eastAsia="Malgun Gothic"/>
      <w:szCs w:val="24"/>
    </w:rPr>
  </w:style>
  <w:style w:type="character" w:styleId="FollowedHyperlink">
    <w:name w:val="FollowedHyperlink"/>
    <w:basedOn w:val="DefaultParagraphFont"/>
    <w:uiPriority w:val="99"/>
    <w:rsid w:val="00DF2E91"/>
    <w:rPr>
      <w:rFonts w:cs="Times New Roman"/>
      <w:color w:val="800080"/>
      <w:u w:val="single"/>
    </w:rPr>
  </w:style>
  <w:style w:type="character" w:customStyle="1" w:styleId="AnnexNoCar">
    <w:name w:val="Annex_No Car"/>
    <w:link w:val="AnnexNo"/>
    <w:uiPriority w:val="99"/>
    <w:locked/>
    <w:rsid w:val="00DF2E91"/>
    <w:rPr>
      <w:rFonts w:ascii="Times New Roman" w:hAnsi="Times New Roman"/>
      <w:caps/>
      <w:sz w:val="28"/>
      <w:lang w:val="en-GB" w:eastAsia="en-US"/>
    </w:rPr>
  </w:style>
  <w:style w:type="character" w:customStyle="1" w:styleId="NormalaftertitleChar">
    <w:name w:val="Normal after title Char"/>
    <w:link w:val="Normalaftertitle0"/>
    <w:uiPriority w:val="99"/>
    <w:locked/>
    <w:rsid w:val="00DF2E91"/>
    <w:rPr>
      <w:rFonts w:ascii="Times New Roman" w:hAnsi="Times New Roman"/>
      <w:sz w:val="24"/>
      <w:lang w:val="en-GB" w:eastAsia="en-US"/>
    </w:rPr>
  </w:style>
  <w:style w:type="character" w:customStyle="1" w:styleId="enumlev1Char">
    <w:name w:val="enumlev1 Char"/>
    <w:link w:val="enumlev1"/>
    <w:uiPriority w:val="99"/>
    <w:locked/>
    <w:rsid w:val="00DF2E91"/>
    <w:rPr>
      <w:rFonts w:ascii="Times New Roman" w:hAnsi="Times New Roman"/>
      <w:sz w:val="24"/>
      <w:lang w:val="en-GB" w:eastAsia="en-US"/>
    </w:rPr>
  </w:style>
  <w:style w:type="table" w:styleId="TableClassic1">
    <w:name w:val="Table Classic 1"/>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Batang"/>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Caption">
    <w:name w:val="caption"/>
    <w:basedOn w:val="Normal"/>
    <w:uiPriority w:val="99"/>
    <w:qFormat/>
    <w:rsid w:val="00DF2E91"/>
    <w:pPr>
      <w:suppressLineNumbers/>
      <w:tabs>
        <w:tab w:val="clear" w:pos="1134"/>
        <w:tab w:val="clear" w:pos="1871"/>
        <w:tab w:val="clear" w:pos="2268"/>
        <w:tab w:val="left" w:pos="794"/>
        <w:tab w:val="left" w:pos="1191"/>
        <w:tab w:val="left" w:pos="1588"/>
        <w:tab w:val="left" w:pos="1985"/>
      </w:tabs>
      <w:suppressAutoHyphens/>
      <w:overflowPunct/>
      <w:autoSpaceDE/>
      <w:autoSpaceDN/>
      <w:adjustRightInd/>
      <w:spacing w:after="120"/>
    </w:pPr>
    <w:rPr>
      <w:rFonts w:cs="Lohit Hindi"/>
      <w:i/>
      <w:iCs/>
      <w:kern w:val="1"/>
      <w:szCs w:val="24"/>
    </w:rPr>
  </w:style>
  <w:style w:type="paragraph" w:customStyle="1" w:styleId="CellHeading">
    <w:name w:val="Cell Heading"/>
    <w:basedOn w:val="Normal"/>
    <w:link w:val="CellHeading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100" w:beforeAutospacing="1" w:after="100" w:afterAutospacing="1"/>
      <w:jc w:val="center"/>
    </w:pPr>
    <w:rPr>
      <w:b/>
      <w:kern w:val="1"/>
    </w:rPr>
  </w:style>
  <w:style w:type="paragraph" w:customStyle="1" w:styleId="CellBody">
    <w:name w:val="Cell Body"/>
    <w:basedOn w:val="Normal"/>
    <w:link w:val="CellBody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0"/>
    </w:pPr>
    <w:rPr>
      <w:kern w:val="1"/>
    </w:rPr>
  </w:style>
  <w:style w:type="character" w:customStyle="1" w:styleId="CellHeadingChar">
    <w:name w:val="Cell Heading Char"/>
    <w:basedOn w:val="DefaultParagraphFont"/>
    <w:link w:val="CellHeading"/>
    <w:uiPriority w:val="99"/>
    <w:locked/>
    <w:rsid w:val="00DF2E91"/>
    <w:rPr>
      <w:rFonts w:ascii="Times New Roman" w:hAnsi="Times New Roman" w:cs="Times New Roman"/>
      <w:b/>
      <w:kern w:val="1"/>
      <w:sz w:val="24"/>
      <w:lang w:val="en-GB" w:eastAsia="en-US"/>
    </w:rPr>
  </w:style>
  <w:style w:type="character" w:customStyle="1" w:styleId="CellBodyChar">
    <w:name w:val="Cell Body Char"/>
    <w:basedOn w:val="DefaultParagraphFont"/>
    <w:link w:val="CellBody"/>
    <w:uiPriority w:val="99"/>
    <w:locked/>
    <w:rsid w:val="00DF2E91"/>
    <w:rPr>
      <w:rFonts w:ascii="Times New Roman" w:hAnsi="Times New Roman" w:cs="Times New Roman"/>
      <w:kern w:val="1"/>
      <w:sz w:val="24"/>
      <w:lang w:val="en-GB" w:eastAsia="en-US"/>
    </w:rPr>
  </w:style>
  <w:style w:type="paragraph" w:styleId="EndnoteText">
    <w:name w:val="endnote text"/>
    <w:basedOn w:val="Normal"/>
    <w:link w:val="EndnoteTextChar"/>
    <w:uiPriority w:val="99"/>
    <w:semiHidden/>
    <w:unhideWhenUsed/>
    <w:rsid w:val="00F81C76"/>
    <w:pPr>
      <w:spacing w:before="0"/>
    </w:pPr>
    <w:rPr>
      <w:sz w:val="20"/>
    </w:rPr>
  </w:style>
  <w:style w:type="character" w:customStyle="1" w:styleId="EndnoteTextChar">
    <w:name w:val="Endnote Text Char"/>
    <w:basedOn w:val="DefaultParagraphFont"/>
    <w:link w:val="EndnoteText"/>
    <w:uiPriority w:val="99"/>
    <w:semiHidden/>
    <w:rsid w:val="00F81C76"/>
    <w:rPr>
      <w:rFonts w:ascii="Times New Roman" w:hAnsi="Times New Roman"/>
      <w:sz w:val="20"/>
      <w:szCs w:val="20"/>
      <w:lang w:val="en-GB" w:eastAsia="en-US"/>
    </w:rPr>
  </w:style>
  <w:style w:type="paragraph" w:styleId="Title">
    <w:name w:val="Title"/>
    <w:basedOn w:val="Normal"/>
    <w:next w:val="Subtitle"/>
    <w:link w:val="TitleChar"/>
    <w:qFormat/>
    <w:locked/>
    <w:rsid w:val="0054029D"/>
    <w:pPr>
      <w:widowControl w:val="0"/>
      <w:tabs>
        <w:tab w:val="clear" w:pos="1134"/>
        <w:tab w:val="clear" w:pos="1871"/>
        <w:tab w:val="clear" w:pos="2268"/>
        <w:tab w:val="left" w:pos="5040"/>
      </w:tabs>
      <w:suppressAutoHyphens/>
      <w:overflowPunct/>
      <w:autoSpaceDE/>
      <w:autoSpaceDN/>
      <w:adjustRightInd/>
      <w:spacing w:before="240" w:after="60"/>
      <w:jc w:val="center"/>
      <w:textAlignment w:val="auto"/>
    </w:pPr>
    <w:rPr>
      <w:rFonts w:ascii="Arial" w:eastAsia="MS Mincho" w:hAnsi="Arial"/>
      <w:b/>
      <w:kern w:val="1"/>
      <w:sz w:val="32"/>
      <w:szCs w:val="24"/>
      <w:lang w:val="en-US"/>
    </w:rPr>
  </w:style>
  <w:style w:type="character" w:customStyle="1" w:styleId="TitleChar">
    <w:name w:val="Title Char"/>
    <w:basedOn w:val="DefaultParagraphFont"/>
    <w:link w:val="Title"/>
    <w:rsid w:val="0054029D"/>
    <w:rPr>
      <w:rFonts w:ascii="Arial" w:eastAsia="MS Mincho" w:hAnsi="Arial"/>
      <w:b/>
      <w:kern w:val="1"/>
      <w:sz w:val="32"/>
      <w:szCs w:val="24"/>
      <w:lang w:eastAsia="en-US"/>
    </w:rPr>
  </w:style>
  <w:style w:type="paragraph" w:styleId="Subtitle">
    <w:name w:val="Subtitle"/>
    <w:basedOn w:val="Normal"/>
    <w:next w:val="Normal"/>
    <w:link w:val="SubtitleChar"/>
    <w:qFormat/>
    <w:locked/>
    <w:rsid w:val="005402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54029D"/>
    <w:rPr>
      <w:rFonts w:asciiTheme="minorHAnsi" w:eastAsiaTheme="minorEastAsia" w:hAnsiTheme="minorHAnsi" w:cstheme="minorBidi"/>
      <w:color w:val="5A5A5A" w:themeColor="text1" w:themeTint="A5"/>
      <w:spacing w:val="15"/>
      <w:lang w:val="en-GB" w:eastAsia="en-US"/>
    </w:rPr>
  </w:style>
  <w:style w:type="paragraph" w:styleId="NormalWeb">
    <w:name w:val="Normal (Web)"/>
    <w:basedOn w:val="Normal"/>
    <w:uiPriority w:val="99"/>
    <w:semiHidden/>
    <w:unhideWhenUsed/>
    <w:rsid w:val="0067785E"/>
    <w:pPr>
      <w:tabs>
        <w:tab w:val="clear" w:pos="1134"/>
        <w:tab w:val="clear" w:pos="1871"/>
        <w:tab w:val="clear" w:pos="2268"/>
      </w:tabs>
      <w:overflowPunct/>
      <w:autoSpaceDE/>
      <w:autoSpaceDN/>
      <w:adjustRightInd/>
      <w:spacing w:before="100" w:beforeAutospacing="1" w:after="100" w:afterAutospacing="1"/>
      <w:textAlignment w:val="auto"/>
    </w:pPr>
    <w:rPr>
      <w:rFonts w:eastAsiaTheme="minorEastAs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www.itu.int/rec/T-REC-G.9955"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2.png"/><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yperlink" Target="http://www.itu.int/rec/T-REC-G.9955"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itu.int/en/ITU-T/focusgroups/smart/Pages/Default.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u.int/md/R12-WP1A-C-0092/en" TargetMode="Externa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image" Target="media/image4.png"/><Relationship Id="rId28" Type="http://schemas.microsoft.com/office/2011/relationships/people" Target="people.xml"/><Relationship Id="rId10" Type="http://schemas.openxmlformats.org/officeDocument/2006/relationships/hyperlink" Target="mailto:freqmgr@ieee.org" TargetMode="External"/><Relationship Id="rId19" Type="http://schemas.openxmlformats.org/officeDocument/2006/relationships/hyperlink" Target="http://www.itu.int/en/ITU-T/jca/SGHN/Pages/default.asp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3.emf"/><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globalregulatorynetwork.org/PDFs/ESFF_volume1.pdf" TargetMode="External"/><Relationship Id="rId13" Type="http://schemas.openxmlformats.org/officeDocument/2006/relationships/hyperlink" Target="http://www.energy.ca.gov/2007publications/CEC-100-2007-008/CEC-100-2007-008-CTF.PDF" TargetMode="External"/><Relationship Id="rId18" Type="http://schemas.openxmlformats.org/officeDocument/2006/relationships/hyperlink" Target="http://www.energy-regulators.eu/portal/page/portal/EER_HOME/EER_CONSULT/CLOSED%20PUBLIC%20CONSULTATIONS/ELECTRICITY/Smart%20Grids/CD" TargetMode="External"/><Relationship Id="rId3" Type="http://schemas.openxmlformats.org/officeDocument/2006/relationships/hyperlink" Target="http://www.gpo.gov/fdsys/pkg/PLAW-110publ140/pdf/PLAW-110publ140.pdf" TargetMode="External"/><Relationship Id="rId7" Type="http://schemas.openxmlformats.org/officeDocument/2006/relationships/hyperlink" Target="http://www.decc.gov.uk/en/content/cms/consultations/smart_mtr_imp/smart_mtr_imp.aspx" TargetMode="External"/><Relationship Id="rId12" Type="http://schemas.openxmlformats.org/officeDocument/2006/relationships/hyperlink" Target="http://docs.cpuc.ca.gov/word_pdf/FINAL_DECISION/106992.pdf" TargetMode="External"/><Relationship Id="rId17" Type="http://schemas.openxmlformats.org/officeDocument/2006/relationships/hyperlink" Target="http://cordis.europa.eu/fetch?CALLER=ENERGY_NEWS&amp;ACTION=D&amp;DOC=1&amp;CAT=NEWS&amp;QUERY=011bae3744bf:2435:2d5957f8&amp;RCN=29756" TargetMode="External"/><Relationship Id="rId2" Type="http://schemas.openxmlformats.org/officeDocument/2006/relationships/hyperlink" Target="http://www.itu.int/publ/T-TUT-HOME-2010/en" TargetMode="External"/><Relationship Id="rId16" Type="http://schemas.openxmlformats.org/officeDocument/2006/relationships/hyperlink" Target="http://www.smartgrids.eu/" TargetMode="External"/><Relationship Id="rId20" Type="http://schemas.openxmlformats.org/officeDocument/2006/relationships/hyperlink" Target="http://www.ksmartgrid.org/eng/" TargetMode="External"/><Relationship Id="rId1" Type="http://schemas.openxmlformats.org/officeDocument/2006/relationships/hyperlink" Target="http://www.smartgrids.eu/documents/vision.pdf" TargetMode="External"/><Relationship Id="rId6" Type="http://schemas.openxmlformats.org/officeDocument/2006/relationships/hyperlink" Target="ftp://ftp.cordis.europa.eu/pub/fp7/energy/docs/smartgrids_agenda_en.pdf" TargetMode="External"/><Relationship Id="rId11" Type="http://schemas.openxmlformats.org/officeDocument/2006/relationships/hyperlink" Target="http://www.cept.org/cept" TargetMode="External"/><Relationship Id="rId5" Type="http://schemas.openxmlformats.org/officeDocument/2006/relationships/hyperlink" Target="http://www.netl.doe.gov/smartgrid/referenceshelf/whitepapers/Integrated%20Communications_Final_v2_0.pdf" TargetMode="External"/><Relationship Id="rId15" Type="http://schemas.openxmlformats.org/officeDocument/2006/relationships/hyperlink" Target="http://www.europarl.europa.eu/sides/getDoc.do?type=TA&amp;language=EN&amp;reference=P6-TA-2008-0294" TargetMode="External"/><Relationship Id="rId10" Type="http://schemas.openxmlformats.org/officeDocument/2006/relationships/hyperlink" Target="http://www.cenelec.eu/" TargetMode="External"/><Relationship Id="rId19" Type="http://schemas.openxmlformats.org/officeDocument/2006/relationships/hyperlink" Target="http://www.energy-regulators.eu/portal/page/portal/EER_HOME/%20EER_CONSULT/CLOSED%20%20PUBLIC%20%20CONSULTATIONS/ELECTRICITY/Smart%20Grids/CD" TargetMode="External"/><Relationship Id="rId4" Type="http://schemas.openxmlformats.org/officeDocument/2006/relationships/hyperlink" Target="http://my.epri.com/portal/server.pt" TargetMode="External"/><Relationship Id="rId9" Type="http://schemas.openxmlformats.org/officeDocument/2006/relationships/hyperlink" Target="http://www.itu.int/pub/T-TUT-HOME-2010/en" TargetMode="External"/><Relationship Id="rId14" Type="http://schemas.openxmlformats.org/officeDocument/2006/relationships/hyperlink" Target="http://www.europarl.europa.eu/sides/getDoc.do?pubRef=-//EP//NONSGML+REPORT+A6-2008-0003+0+DOC+PDF+V0//EN&amp;languag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D0CDC847-8BD6-4753-868B-9FC699A16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118</TotalTime>
  <Pages>29</Pages>
  <Words>8424</Words>
  <Characters>48023</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ITU</Company>
  <LinksUpToDate>false</LinksUpToDate>
  <CharactersWithSpaces>56335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jovet</dc:creator>
  <cp:lastModifiedBy>Mike Lynch</cp:lastModifiedBy>
  <cp:revision>5</cp:revision>
  <cp:lastPrinted>2013-06-17T09:43:00Z</cp:lastPrinted>
  <dcterms:created xsi:type="dcterms:W3CDTF">2014-02-26T01:50:00Z</dcterms:created>
  <dcterms:modified xsi:type="dcterms:W3CDTF">2014-02-26T03:47:00Z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