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0E5254" w:rsidP="000E5254">
            <w:pPr>
              <w:shd w:val="solid" w:color="FFFFFF" w:fill="FFFFFF"/>
              <w:spacing w:before="0" w:line="240" w:lineRule="atLeast"/>
            </w:pPr>
            <w:bookmarkStart w:id="0" w:name="ditulogo"/>
            <w:bookmarkEnd w:id="0"/>
            <w:r>
              <w:rPr>
                <w:noProof/>
                <w:lang w:val="en-US"/>
              </w:rPr>
              <w:drawing>
                <wp:inline distT="0" distB="0" distL="0" distR="0" wp14:anchorId="4F00677A" wp14:editId="5D8E9699">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434DEF">
        <w:trPr>
          <w:cantSplit/>
        </w:trPr>
        <w:tc>
          <w:tcPr>
            <w:tcW w:w="6580" w:type="dxa"/>
            <w:vMerge w:val="restart"/>
          </w:tcPr>
          <w:p w:rsidR="000E5254" w:rsidRPr="00FC46BC" w:rsidRDefault="008306D0" w:rsidP="00FC46BC">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 xml:space="preserve">Source: </w:t>
            </w:r>
            <w:r>
              <w:t xml:space="preserve"> </w:t>
            </w:r>
            <w:r w:rsidRPr="008306D0">
              <w:rPr>
                <w:rFonts w:ascii="Verdana" w:hAnsi="Verdana"/>
                <w:sz w:val="20"/>
              </w:rPr>
              <w:t>Document 5A/TEMP/113</w:t>
            </w:r>
          </w:p>
        </w:tc>
        <w:tc>
          <w:tcPr>
            <w:tcW w:w="3451" w:type="dxa"/>
          </w:tcPr>
          <w:p w:rsidR="008306D0" w:rsidRPr="008306D0" w:rsidRDefault="008306D0" w:rsidP="009E12BE">
            <w:pPr>
              <w:shd w:val="solid" w:color="FFFFFF" w:fill="FFFFFF"/>
              <w:spacing w:before="0" w:line="240" w:lineRule="atLeast"/>
              <w:rPr>
                <w:rFonts w:ascii="Verdana" w:hAnsi="Verdana"/>
                <w:b/>
                <w:sz w:val="20"/>
                <w:lang w:val="en-CA" w:eastAsia="zh-CN"/>
              </w:rPr>
            </w:pPr>
            <w:r w:rsidRPr="008306D0">
              <w:rPr>
                <w:rFonts w:ascii="Verdana" w:hAnsi="Verdana"/>
                <w:b/>
                <w:sz w:val="20"/>
                <w:lang w:val="en-CA" w:eastAsia="zh-CN"/>
              </w:rPr>
              <w:t>Annex 17 to</w:t>
            </w:r>
          </w:p>
          <w:p w:rsidR="000069D4" w:rsidRPr="008306D0" w:rsidRDefault="000E5254" w:rsidP="008306D0">
            <w:pPr>
              <w:shd w:val="solid" w:color="FFFFFF" w:fill="FFFFFF"/>
              <w:spacing w:before="0" w:line="240" w:lineRule="atLeast"/>
              <w:rPr>
                <w:rFonts w:ascii="Verdana" w:hAnsi="Verdana"/>
                <w:sz w:val="20"/>
                <w:lang w:val="en-CA" w:eastAsia="zh-CN"/>
              </w:rPr>
            </w:pPr>
            <w:r w:rsidRPr="008306D0">
              <w:rPr>
                <w:rFonts w:ascii="Verdana" w:hAnsi="Verdana"/>
                <w:b/>
                <w:sz w:val="20"/>
                <w:lang w:val="en-CA" w:eastAsia="zh-CN"/>
              </w:rPr>
              <w:t>Document</w:t>
            </w:r>
            <w:r w:rsidR="00FC46BC" w:rsidRPr="008306D0">
              <w:rPr>
                <w:rFonts w:ascii="Verdana" w:hAnsi="Verdana"/>
                <w:b/>
                <w:sz w:val="20"/>
                <w:lang w:val="en-CA" w:eastAsia="ja-JP"/>
              </w:rPr>
              <w:t xml:space="preserve"> </w:t>
            </w:r>
            <w:r w:rsidR="00E512BE" w:rsidRPr="008306D0">
              <w:rPr>
                <w:rFonts w:ascii="Verdana" w:hAnsi="Verdana"/>
                <w:b/>
                <w:sz w:val="20"/>
                <w:lang w:val="en-CA" w:eastAsia="ja-JP"/>
              </w:rPr>
              <w:t>5A/</w:t>
            </w:r>
            <w:r w:rsidR="008306D0" w:rsidRPr="008306D0">
              <w:rPr>
                <w:rFonts w:ascii="Verdana" w:hAnsi="Verdana"/>
                <w:b/>
                <w:sz w:val="20"/>
                <w:lang w:val="en-CA" w:eastAsia="ja-JP"/>
              </w:rPr>
              <w:t>306</w:t>
            </w:r>
            <w:r w:rsidRPr="008306D0">
              <w:rPr>
                <w:rFonts w:ascii="Verdana" w:hAnsi="Verdana"/>
                <w:b/>
                <w:sz w:val="20"/>
                <w:lang w:val="en-CA" w:eastAsia="zh-CN"/>
              </w:rPr>
              <w:t>-E</w:t>
            </w:r>
          </w:p>
        </w:tc>
      </w:tr>
      <w:tr w:rsidR="000069D4">
        <w:trPr>
          <w:cantSplit/>
        </w:trPr>
        <w:tc>
          <w:tcPr>
            <w:tcW w:w="6580" w:type="dxa"/>
            <w:vMerge/>
          </w:tcPr>
          <w:p w:rsidR="000069D4" w:rsidRPr="00ED1DC3" w:rsidRDefault="000069D4" w:rsidP="00A5173C">
            <w:pPr>
              <w:spacing w:before="60"/>
              <w:jc w:val="center"/>
              <w:rPr>
                <w:b/>
                <w:smallCaps/>
                <w:sz w:val="32"/>
                <w:lang w:val="es-ES_tradnl" w:eastAsia="zh-CN"/>
              </w:rPr>
            </w:pPr>
            <w:bookmarkStart w:id="3" w:name="ddate" w:colFirst="1" w:colLast="1"/>
            <w:bookmarkEnd w:id="2"/>
          </w:p>
        </w:tc>
        <w:tc>
          <w:tcPr>
            <w:tcW w:w="3451" w:type="dxa"/>
          </w:tcPr>
          <w:p w:rsidR="000069D4" w:rsidRPr="008306D0" w:rsidRDefault="001E4614" w:rsidP="00E512BE">
            <w:pPr>
              <w:shd w:val="solid" w:color="FFFFFF" w:fill="FFFFFF"/>
              <w:spacing w:before="0" w:line="240" w:lineRule="atLeast"/>
              <w:rPr>
                <w:rFonts w:ascii="Verdana" w:hAnsi="Verdana"/>
                <w:sz w:val="20"/>
                <w:lang w:val="en-CA" w:eastAsia="ja-JP"/>
              </w:rPr>
            </w:pPr>
            <w:r>
              <w:rPr>
                <w:rFonts w:ascii="Verdana" w:hAnsi="Verdana"/>
                <w:b/>
                <w:sz w:val="20"/>
                <w:lang w:val="en-CA" w:eastAsia="ja-JP"/>
              </w:rPr>
              <w:t>3</w:t>
            </w:r>
            <w:r w:rsidR="008306D0" w:rsidRPr="008306D0">
              <w:rPr>
                <w:rFonts w:ascii="Verdana" w:hAnsi="Verdana"/>
                <w:b/>
                <w:sz w:val="20"/>
                <w:lang w:val="en-CA" w:eastAsia="ja-JP"/>
              </w:rPr>
              <w:t xml:space="preserve"> June </w:t>
            </w:r>
            <w:r w:rsidR="000E5254" w:rsidRPr="008306D0">
              <w:rPr>
                <w:rFonts w:ascii="Verdana" w:hAnsi="Verdana"/>
                <w:b/>
                <w:sz w:val="20"/>
                <w:lang w:val="en-CA" w:eastAsia="zh-CN"/>
              </w:rPr>
              <w:t>201</w:t>
            </w:r>
            <w:r w:rsidR="009E36D1" w:rsidRPr="008306D0">
              <w:rPr>
                <w:rFonts w:ascii="Verdana" w:hAnsi="Verdana"/>
                <w:b/>
                <w:sz w:val="20"/>
                <w:lang w:val="en-CA" w:eastAsia="ja-JP"/>
              </w:rPr>
              <w:t>3</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0E5254" w:rsidRDefault="000E5254"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069D4">
        <w:trPr>
          <w:cantSplit/>
        </w:trPr>
        <w:tc>
          <w:tcPr>
            <w:tcW w:w="10031" w:type="dxa"/>
            <w:gridSpan w:val="2"/>
          </w:tcPr>
          <w:p w:rsidR="00D018B0" w:rsidRPr="00D018B0" w:rsidRDefault="008306D0" w:rsidP="008306D0">
            <w:pPr>
              <w:pStyle w:val="Source"/>
              <w:rPr>
                <w:b w:val="0"/>
                <w:szCs w:val="28"/>
                <w:lang w:eastAsia="ja-JP"/>
              </w:rPr>
            </w:pPr>
            <w:bookmarkStart w:id="5" w:name="dsource" w:colFirst="0" w:colLast="0"/>
            <w:bookmarkEnd w:id="4"/>
            <w:r w:rsidRPr="00CA485B">
              <w:rPr>
                <w:lang w:eastAsia="ja-JP"/>
              </w:rPr>
              <w:t>Annex 1</w:t>
            </w:r>
            <w:r>
              <w:rPr>
                <w:lang w:eastAsia="ja-JP"/>
              </w:rPr>
              <w:t>7</w:t>
            </w:r>
            <w:r w:rsidRPr="00CA485B">
              <w:rPr>
                <w:lang w:eastAsia="ja-JP"/>
              </w:rPr>
              <w:t xml:space="preserve"> to Working Party 5A Chairman’s Report</w:t>
            </w:r>
            <w:bookmarkStart w:id="6" w:name="_GoBack"/>
            <w:bookmarkEnd w:id="6"/>
          </w:p>
        </w:tc>
      </w:tr>
      <w:tr w:rsidR="000069D4" w:rsidRPr="00ED1DC3">
        <w:trPr>
          <w:cantSplit/>
        </w:trPr>
        <w:tc>
          <w:tcPr>
            <w:tcW w:w="10031" w:type="dxa"/>
            <w:gridSpan w:val="2"/>
          </w:tcPr>
          <w:p w:rsidR="000069D4" w:rsidRPr="00F422ED" w:rsidRDefault="009E12BE" w:rsidP="009E12BE">
            <w:pPr>
              <w:pStyle w:val="RecNo"/>
            </w:pPr>
            <w:bookmarkStart w:id="7" w:name="drec" w:colFirst="0" w:colLast="0"/>
            <w:bookmarkEnd w:id="5"/>
            <w:r>
              <w:rPr>
                <w:lang w:eastAsia="ja-JP"/>
              </w:rPr>
              <w:t xml:space="preserve">working document towards </w:t>
            </w:r>
            <w:r w:rsidR="008306D0">
              <w:rPr>
                <w:lang w:eastAsia="ja-JP"/>
              </w:rPr>
              <w:t xml:space="preserve">a preliminary draft </w:t>
            </w:r>
            <w:r>
              <w:rPr>
                <w:lang w:eastAsia="ja-JP"/>
              </w:rPr>
              <w:t>revision of</w:t>
            </w:r>
            <w:r>
              <w:rPr>
                <w:lang w:eastAsia="ja-JP"/>
              </w:rPr>
              <w:br/>
              <w:t>recommendation itu-r m.2003</w:t>
            </w:r>
          </w:p>
        </w:tc>
      </w:tr>
      <w:tr w:rsidR="00F422ED" w:rsidRPr="00ED1DC3">
        <w:trPr>
          <w:cantSplit/>
        </w:trPr>
        <w:tc>
          <w:tcPr>
            <w:tcW w:w="10031" w:type="dxa"/>
            <w:gridSpan w:val="2"/>
          </w:tcPr>
          <w:p w:rsidR="00F422ED" w:rsidRDefault="009E12BE" w:rsidP="009E12BE">
            <w:pPr>
              <w:pStyle w:val="Rectitle"/>
            </w:pPr>
            <w:r>
              <w:t>Multiple Gigabit Wireless S</w:t>
            </w:r>
            <w:r w:rsidRPr="00FD6E56">
              <w:t>ystems in frequencies around 60 GHz</w:t>
            </w:r>
          </w:p>
        </w:tc>
      </w:tr>
      <w:bookmarkEnd w:id="7"/>
    </w:tbl>
    <w:p w:rsidR="00AD5452" w:rsidRDefault="00AD5452" w:rsidP="00F422ED">
      <w:pPr>
        <w:rPr>
          <w:rFonts w:asciiTheme="majorBidi" w:hAnsiTheme="majorBidi" w:cstheme="majorBidi"/>
          <w:lang w:eastAsia="ja-JP"/>
        </w:rPr>
      </w:pPr>
    </w:p>
    <w:p w:rsidR="009E12BE" w:rsidRPr="0023183F" w:rsidRDefault="009E12BE" w:rsidP="009E12BE">
      <w:pPr>
        <w:pStyle w:val="Recref"/>
        <w:rPr>
          <w:lang w:val="en-US"/>
        </w:rPr>
      </w:pPr>
      <w:r w:rsidRPr="002B15FF">
        <w:rPr>
          <w:lang w:val="en-US"/>
        </w:rPr>
        <w:t>(Question ITU-R 212-3/5)</w:t>
      </w:r>
    </w:p>
    <w:p w:rsidR="009E12BE" w:rsidRPr="0023183F" w:rsidRDefault="009E12BE" w:rsidP="009E12BE">
      <w:pPr>
        <w:pStyle w:val="Recdate"/>
        <w:rPr>
          <w:lang w:val="en-US"/>
        </w:rPr>
      </w:pPr>
      <w:r w:rsidRPr="0023183F">
        <w:rPr>
          <w:lang w:val="en-US"/>
        </w:rPr>
        <w:t>(2012)</w:t>
      </w:r>
    </w:p>
    <w:p w:rsidR="009E12BE" w:rsidRDefault="009E12BE" w:rsidP="009E12BE">
      <w:pPr>
        <w:pStyle w:val="Headingb"/>
        <w:rPr>
          <w:lang w:val="en-US"/>
        </w:rPr>
      </w:pPr>
      <w:r>
        <w:rPr>
          <w:lang w:val="en-US"/>
        </w:rPr>
        <w:t>Summary of revision</w:t>
      </w:r>
    </w:p>
    <w:p w:rsidR="009E12BE" w:rsidRPr="0029179E" w:rsidRDefault="009E12BE" w:rsidP="009E12BE">
      <w:pPr>
        <w:rPr>
          <w:b/>
          <w:lang w:val="en-US"/>
        </w:rPr>
      </w:pPr>
      <w:r w:rsidRPr="0029179E">
        <w:rPr>
          <w:lang w:val="en-US"/>
        </w:rPr>
        <w:t>[TBD]</w:t>
      </w:r>
    </w:p>
    <w:p w:rsidR="009E12BE" w:rsidRPr="009E12BE" w:rsidRDefault="009E12BE" w:rsidP="009E12BE">
      <w:pPr>
        <w:pStyle w:val="HeadingSum"/>
      </w:pPr>
      <w:r w:rsidRPr="009E12BE">
        <w:t>Scope</w:t>
      </w:r>
    </w:p>
    <w:p w:rsidR="009E12BE" w:rsidRPr="0023183F" w:rsidRDefault="009E12BE" w:rsidP="009E12BE">
      <w:pPr>
        <w:pStyle w:val="Summary"/>
        <w:rPr>
          <w:lang w:val="en-US" w:eastAsia="ja-JP"/>
        </w:rPr>
      </w:pPr>
      <w:r w:rsidRPr="0023183F">
        <w:rPr>
          <w:lang w:val="en-US"/>
        </w:rPr>
        <w:t xml:space="preserve">This Recommendation provides general characteristics and radio interface standards for Multiple Gigabit Wireless Systems in frequencies around 60 GHz. </w:t>
      </w:r>
    </w:p>
    <w:p w:rsidR="009E12BE" w:rsidRPr="0023183F" w:rsidRDefault="009E12BE" w:rsidP="009E12BE">
      <w:pPr>
        <w:pStyle w:val="Normalaftertitle"/>
        <w:rPr>
          <w:lang w:val="en-US"/>
        </w:rPr>
      </w:pPr>
      <w:r w:rsidRPr="0023183F">
        <w:rPr>
          <w:lang w:val="en-US"/>
        </w:rPr>
        <w:t xml:space="preserve">The ITU </w:t>
      </w:r>
      <w:proofErr w:type="spellStart"/>
      <w:r w:rsidRPr="0023183F">
        <w:rPr>
          <w:lang w:val="en-US"/>
        </w:rPr>
        <w:t>Radiocommunication</w:t>
      </w:r>
      <w:proofErr w:type="spellEnd"/>
      <w:r w:rsidRPr="0023183F">
        <w:rPr>
          <w:lang w:val="en-US"/>
        </w:rPr>
        <w:t xml:space="preserve"> Assembly,</w:t>
      </w:r>
    </w:p>
    <w:p w:rsidR="009E12BE" w:rsidRPr="00AA278A" w:rsidRDefault="009E12BE" w:rsidP="009E12BE">
      <w:pPr>
        <w:pStyle w:val="Call"/>
        <w:rPr>
          <w:szCs w:val="24"/>
          <w:lang w:val="en-US"/>
        </w:rPr>
      </w:pPr>
      <w:proofErr w:type="gramStart"/>
      <w:r w:rsidRPr="00AA278A">
        <w:rPr>
          <w:szCs w:val="24"/>
          <w:lang w:val="en-US"/>
        </w:rPr>
        <w:t>considering</w:t>
      </w:r>
      <w:proofErr w:type="gramEnd"/>
    </w:p>
    <w:p w:rsidR="009E12BE" w:rsidRPr="00AA278A" w:rsidRDefault="009E12BE" w:rsidP="009E12BE">
      <w:pPr>
        <w:rPr>
          <w:lang w:val="en-US"/>
        </w:rPr>
      </w:pPr>
      <w:r w:rsidRPr="009E12BE">
        <w:rPr>
          <w:i/>
          <w:iCs/>
          <w:lang w:val="en-US"/>
        </w:rPr>
        <w:t>a)</w:t>
      </w:r>
      <w:r w:rsidRPr="00AA278A">
        <w:rPr>
          <w:lang w:val="en-US"/>
        </w:rPr>
        <w:tab/>
      </w:r>
      <w:proofErr w:type="gramStart"/>
      <w:r w:rsidRPr="00AA278A">
        <w:rPr>
          <w:lang w:val="en-US"/>
        </w:rPr>
        <w:t>that</w:t>
      </w:r>
      <w:proofErr w:type="gramEnd"/>
      <w:r w:rsidRPr="00AA278A">
        <w:rPr>
          <w:lang w:val="en-US"/>
        </w:rPr>
        <w:t xml:space="preserve"> Multiple Gigabit Wireless Systems (MGWS) are widely used for fixed, semi</w:t>
      </w:r>
      <w:r w:rsidRPr="00AA278A">
        <w:rPr>
          <w:lang w:val="en-US"/>
        </w:rPr>
        <w:noBreakHyphen/>
        <w:t>fixed (transportable) and portable computer equipment for a variety of broadband applications;</w:t>
      </w:r>
    </w:p>
    <w:p w:rsidR="009E12BE" w:rsidRPr="00AA278A" w:rsidRDefault="009E12BE" w:rsidP="009E12BE">
      <w:pPr>
        <w:rPr>
          <w:lang w:val="en-US"/>
        </w:rPr>
      </w:pPr>
      <w:r w:rsidRPr="009E12BE">
        <w:rPr>
          <w:i/>
          <w:iCs/>
          <w:lang w:val="en-US"/>
        </w:rPr>
        <w:t>b)</w:t>
      </w:r>
      <w:r w:rsidRPr="00AA278A">
        <w:rPr>
          <w:lang w:val="en-US"/>
        </w:rPr>
        <w:tab/>
      </w:r>
      <w:proofErr w:type="gramStart"/>
      <w:r w:rsidRPr="00AA278A">
        <w:rPr>
          <w:lang w:val="en-US"/>
        </w:rPr>
        <w:t>that</w:t>
      </w:r>
      <w:proofErr w:type="gramEnd"/>
      <w:r w:rsidRPr="00AA278A">
        <w:rPr>
          <w:lang w:val="en-US"/>
        </w:rPr>
        <w:t xml:space="preserve"> MGWS are expected to encompass applications for wireless digital video, audio, and control applications, as well as multiple gigabit wireless local area networks</w:t>
      </w:r>
      <w:r>
        <w:rPr>
          <w:lang w:val="en-US"/>
        </w:rPr>
        <w:t xml:space="preserve"> (WLAN);</w:t>
      </w:r>
    </w:p>
    <w:p w:rsidR="009E12BE" w:rsidRPr="00AA278A" w:rsidRDefault="009E12BE" w:rsidP="009E12BE">
      <w:pPr>
        <w:rPr>
          <w:lang w:val="en-US"/>
        </w:rPr>
      </w:pPr>
      <w:r w:rsidRPr="009E12BE">
        <w:rPr>
          <w:i/>
          <w:iCs/>
          <w:lang w:val="en-US"/>
        </w:rPr>
        <w:t>c)</w:t>
      </w:r>
      <w:r w:rsidRPr="00AA278A">
        <w:rPr>
          <w:i/>
          <w:lang w:val="en-US"/>
        </w:rPr>
        <w:tab/>
      </w:r>
      <w:proofErr w:type="gramStart"/>
      <w:r w:rsidRPr="00AA278A">
        <w:rPr>
          <w:lang w:val="en-US"/>
        </w:rPr>
        <w:t>that</w:t>
      </w:r>
      <w:proofErr w:type="gramEnd"/>
      <w:r w:rsidRPr="00AA278A">
        <w:rPr>
          <w:lang w:val="en-US"/>
        </w:rPr>
        <w:t xml:space="preserve"> MGWS standards </w:t>
      </w:r>
      <w:del w:id="8" w:author="editor" w:date="2013-02-25T15:31:00Z">
        <w:r w:rsidRPr="00AA278A" w:rsidDel="00FE2769">
          <w:rPr>
            <w:lang w:val="en-US"/>
          </w:rPr>
          <w:delText>are currently being</w:delText>
        </w:r>
      </w:del>
      <w:ins w:id="9" w:author="editor" w:date="2013-02-25T15:31:00Z">
        <w:r>
          <w:rPr>
            <w:lang w:val="en-US"/>
          </w:rPr>
          <w:t>have been</w:t>
        </w:r>
      </w:ins>
      <w:r w:rsidRPr="00AA278A">
        <w:rPr>
          <w:lang w:val="en-US"/>
        </w:rPr>
        <w:t xml:space="preserve"> developed for operation in t</w:t>
      </w:r>
      <w:r>
        <w:rPr>
          <w:lang w:val="en-US"/>
        </w:rPr>
        <w:t>he 60 </w:t>
      </w:r>
      <w:r w:rsidRPr="00AA278A">
        <w:rPr>
          <w:lang w:val="en-US"/>
        </w:rPr>
        <w:t>GHz frequency range;</w:t>
      </w:r>
    </w:p>
    <w:p w:rsidR="009E12BE" w:rsidRPr="00AA278A" w:rsidRDefault="009E12BE" w:rsidP="009E12BE">
      <w:pPr>
        <w:rPr>
          <w:lang w:val="en-US"/>
        </w:rPr>
      </w:pPr>
      <w:r w:rsidRPr="009E12BE">
        <w:rPr>
          <w:i/>
          <w:iCs/>
          <w:lang w:val="en-US"/>
        </w:rPr>
        <w:t>d)</w:t>
      </w:r>
      <w:r w:rsidRPr="00AA278A">
        <w:rPr>
          <w:lang w:val="en-US"/>
        </w:rPr>
        <w:tab/>
      </w:r>
      <w:proofErr w:type="gramStart"/>
      <w:r w:rsidRPr="00AA278A">
        <w:rPr>
          <w:lang w:val="en-US"/>
        </w:rPr>
        <w:t>that</w:t>
      </w:r>
      <w:proofErr w:type="gramEnd"/>
      <w:r w:rsidRPr="00AA278A">
        <w:rPr>
          <w:lang w:val="en-US"/>
        </w:rPr>
        <w:t xml:space="preserve"> MGWS should be implemented with careful consideration to compatibility with other radio applications;</w:t>
      </w:r>
    </w:p>
    <w:p w:rsidR="009E12BE" w:rsidRPr="00AA278A" w:rsidRDefault="009E12BE" w:rsidP="009E12BE">
      <w:pPr>
        <w:rPr>
          <w:lang w:val="en-US"/>
        </w:rPr>
      </w:pPr>
      <w:r w:rsidRPr="009E12BE">
        <w:rPr>
          <w:i/>
          <w:iCs/>
          <w:lang w:val="en-US"/>
        </w:rPr>
        <w:t>e)</w:t>
      </w:r>
      <w:r w:rsidRPr="00AA278A">
        <w:rPr>
          <w:lang w:val="en-US"/>
        </w:rPr>
        <w:tab/>
      </w:r>
      <w:proofErr w:type="gramStart"/>
      <w:r w:rsidRPr="00AA278A">
        <w:rPr>
          <w:lang w:val="en-US"/>
        </w:rPr>
        <w:t>that</w:t>
      </w:r>
      <w:proofErr w:type="gramEnd"/>
      <w:r w:rsidRPr="00AA278A">
        <w:rPr>
          <w:lang w:val="en-US"/>
        </w:rPr>
        <w:t xml:space="preserve"> many administrations permit MGWS including </w:t>
      </w:r>
      <w:r>
        <w:rPr>
          <w:lang w:val="en-US"/>
        </w:rPr>
        <w:t>radio local area networks (</w:t>
      </w:r>
      <w:r w:rsidRPr="00AA278A">
        <w:rPr>
          <w:lang w:val="en-US"/>
        </w:rPr>
        <w:t>RLAN</w:t>
      </w:r>
      <w:r>
        <w:rPr>
          <w:lang w:val="en-US"/>
        </w:rPr>
        <w:t>s)</w:t>
      </w:r>
      <w:r w:rsidRPr="00AA278A">
        <w:rPr>
          <w:lang w:val="en-US"/>
        </w:rPr>
        <w:t xml:space="preserve"> devices to operate in the 60 GHz frequency range on a </w:t>
      </w:r>
      <w:del w:id="10" w:author="editor" w:date="2013-02-25T15:32:00Z">
        <w:r w:rsidRPr="00AA278A" w:rsidDel="00FE2769">
          <w:rPr>
            <w:lang w:val="en-US"/>
          </w:rPr>
          <w:delText>licence</w:delText>
        </w:r>
      </w:del>
      <w:ins w:id="11" w:author="editor" w:date="2013-02-25T15:32:00Z">
        <w:r w:rsidRPr="00AA278A">
          <w:rPr>
            <w:lang w:val="en-US"/>
          </w:rPr>
          <w:t>licen</w:t>
        </w:r>
        <w:r>
          <w:rPr>
            <w:lang w:val="en-US"/>
          </w:rPr>
          <w:t>s</w:t>
        </w:r>
        <w:r w:rsidRPr="00AA278A">
          <w:rPr>
            <w:lang w:val="en-US"/>
          </w:rPr>
          <w:t>e</w:t>
        </w:r>
      </w:ins>
      <w:r w:rsidRPr="00AA278A">
        <w:rPr>
          <w:lang w:val="en-US"/>
        </w:rPr>
        <w:t>-exempt basis;</w:t>
      </w:r>
    </w:p>
    <w:p w:rsidR="009E12BE" w:rsidRPr="00AA278A" w:rsidRDefault="009E12BE" w:rsidP="009E12BE">
      <w:pPr>
        <w:rPr>
          <w:lang w:val="en-US"/>
        </w:rPr>
      </w:pPr>
      <w:r w:rsidRPr="009E12BE">
        <w:rPr>
          <w:i/>
          <w:iCs/>
          <w:lang w:val="en-US"/>
        </w:rPr>
        <w:t>f)</w:t>
      </w:r>
      <w:r w:rsidRPr="00AA278A">
        <w:rPr>
          <w:lang w:val="en-US"/>
        </w:rPr>
        <w:tab/>
      </w:r>
      <w:proofErr w:type="gramStart"/>
      <w:r w:rsidRPr="00AA278A">
        <w:rPr>
          <w:lang w:val="en-US"/>
        </w:rPr>
        <w:t>that</w:t>
      </w:r>
      <w:proofErr w:type="gramEnd"/>
      <w:r w:rsidRPr="00AA278A">
        <w:rPr>
          <w:lang w:val="en-US"/>
        </w:rPr>
        <w:t xml:space="preserve"> harmonized frequencies in the 60 GHz frequency range for the mobile service would facilitate the introduction of MGWS including </w:t>
      </w:r>
      <w:r>
        <w:rPr>
          <w:lang w:val="en-US"/>
        </w:rPr>
        <w:t>RLANs</w:t>
      </w:r>
      <w:r w:rsidRPr="00AA278A">
        <w:rPr>
          <w:lang w:val="en-US"/>
        </w:rPr>
        <w:t>,</w:t>
      </w:r>
    </w:p>
    <w:p w:rsidR="009E12BE" w:rsidRPr="00AA278A" w:rsidRDefault="009E12BE" w:rsidP="009E12BE">
      <w:pPr>
        <w:pStyle w:val="Call"/>
        <w:rPr>
          <w:szCs w:val="24"/>
          <w:lang w:val="en-US"/>
        </w:rPr>
      </w:pPr>
      <w:proofErr w:type="gramStart"/>
      <w:r w:rsidRPr="00AA278A">
        <w:rPr>
          <w:szCs w:val="24"/>
          <w:lang w:val="en-US"/>
        </w:rPr>
        <w:lastRenderedPageBreak/>
        <w:t>recognizing</w:t>
      </w:r>
      <w:proofErr w:type="gramEnd"/>
    </w:p>
    <w:p w:rsidR="009E12BE" w:rsidRPr="00AA278A" w:rsidRDefault="009E12BE" w:rsidP="009E12BE">
      <w:pPr>
        <w:rPr>
          <w:szCs w:val="24"/>
          <w:lang w:val="en-US"/>
        </w:rPr>
      </w:pPr>
      <w:r w:rsidRPr="009E12BE">
        <w:rPr>
          <w:i/>
          <w:iCs/>
          <w:szCs w:val="24"/>
          <w:lang w:val="en-US"/>
        </w:rPr>
        <w:t>a)</w:t>
      </w:r>
      <w:r w:rsidRPr="00AA278A">
        <w:rPr>
          <w:szCs w:val="24"/>
          <w:lang w:val="en-US"/>
        </w:rPr>
        <w:tab/>
      </w:r>
      <w:proofErr w:type="gramStart"/>
      <w:r w:rsidRPr="00AA278A">
        <w:rPr>
          <w:szCs w:val="24"/>
          <w:lang w:val="en-US"/>
        </w:rPr>
        <w:t>that</w:t>
      </w:r>
      <w:proofErr w:type="gramEnd"/>
      <w:r w:rsidRPr="00AA278A">
        <w:rPr>
          <w:szCs w:val="24"/>
          <w:lang w:val="en-US"/>
        </w:rPr>
        <w:t xml:space="preserve"> both consumers and manufacturers will benefit from global harmonization of the 60 GHz spectrum for MGWS,</w:t>
      </w:r>
    </w:p>
    <w:p w:rsidR="009E12BE" w:rsidRPr="00AA278A" w:rsidRDefault="009E12BE" w:rsidP="009E12BE">
      <w:pPr>
        <w:pStyle w:val="Call"/>
        <w:rPr>
          <w:szCs w:val="24"/>
          <w:lang w:val="en-US"/>
        </w:rPr>
      </w:pPr>
      <w:proofErr w:type="gramStart"/>
      <w:r w:rsidRPr="00AA278A">
        <w:rPr>
          <w:szCs w:val="24"/>
          <w:lang w:val="en-US"/>
        </w:rPr>
        <w:t>noting</w:t>
      </w:r>
      <w:proofErr w:type="gramEnd"/>
    </w:p>
    <w:p w:rsidR="009E12BE" w:rsidRPr="00AA278A" w:rsidRDefault="009E12BE" w:rsidP="009E12BE">
      <w:pPr>
        <w:rPr>
          <w:szCs w:val="24"/>
          <w:lang w:val="en-US"/>
        </w:rPr>
      </w:pPr>
      <w:r w:rsidRPr="009E12BE">
        <w:rPr>
          <w:i/>
          <w:iCs/>
          <w:szCs w:val="24"/>
          <w:lang w:val="en-US"/>
        </w:rPr>
        <w:t>a)</w:t>
      </w:r>
      <w:r w:rsidRPr="00AA278A">
        <w:rPr>
          <w:szCs w:val="24"/>
          <w:lang w:val="en-US"/>
        </w:rPr>
        <w:tab/>
      </w:r>
      <w:proofErr w:type="gramStart"/>
      <w:r w:rsidRPr="00AA278A">
        <w:rPr>
          <w:szCs w:val="24"/>
          <w:lang w:val="en-US"/>
        </w:rPr>
        <w:t>that</w:t>
      </w:r>
      <w:proofErr w:type="gramEnd"/>
      <w:r w:rsidRPr="00AA278A">
        <w:rPr>
          <w:szCs w:val="24"/>
          <w:lang w:val="en-US"/>
        </w:rPr>
        <w:t xml:space="preserve"> several standards provide options for MGWS implementation,</w:t>
      </w:r>
    </w:p>
    <w:p w:rsidR="009E12BE" w:rsidRPr="009E12BE" w:rsidRDefault="009E12BE" w:rsidP="009E12BE">
      <w:pPr>
        <w:pStyle w:val="Call"/>
      </w:pPr>
      <w:proofErr w:type="gramStart"/>
      <w:r w:rsidRPr="009E12BE">
        <w:t>recommends</w:t>
      </w:r>
      <w:proofErr w:type="gramEnd"/>
    </w:p>
    <w:p w:rsidR="009E12BE" w:rsidRPr="00AA278A" w:rsidRDefault="009E12BE">
      <w:pPr>
        <w:rPr>
          <w:lang w:val="en-US"/>
        </w:rPr>
      </w:pPr>
      <w:r w:rsidRPr="009E12BE">
        <w:rPr>
          <w:lang w:val="en-US"/>
        </w:rPr>
        <w:t>1</w:t>
      </w:r>
      <w:r w:rsidRPr="00AA278A">
        <w:rPr>
          <w:lang w:val="en-US"/>
        </w:rPr>
        <w:tab/>
        <w:t>that the MGWS standards and their system characteristics contained in Annex 1 should be used</w:t>
      </w:r>
      <w:del w:id="12" w:author="capdessu" w:date="2013-05-23T17:56:00Z">
        <w:r w:rsidRPr="00AA278A" w:rsidDel="009E12BE">
          <w:rPr>
            <w:lang w:val="en-US"/>
          </w:rPr>
          <w:delText>;</w:delText>
        </w:r>
      </w:del>
      <w:ins w:id="13" w:author="capdessu" w:date="2013-05-23T17:56:00Z">
        <w:r>
          <w:rPr>
            <w:lang w:val="en-US"/>
          </w:rPr>
          <w:t>.</w:t>
        </w:r>
      </w:ins>
    </w:p>
    <w:p w:rsidR="009E12BE" w:rsidRPr="00AA278A" w:rsidRDefault="009E12BE" w:rsidP="009E12BE">
      <w:pPr>
        <w:rPr>
          <w:lang w:val="en-US" w:eastAsia="ja-JP"/>
        </w:rPr>
      </w:pPr>
    </w:p>
    <w:p w:rsidR="009E12BE" w:rsidRPr="00AA278A" w:rsidRDefault="009E12BE" w:rsidP="009E12BE">
      <w:pPr>
        <w:rPr>
          <w:lang w:val="en-US" w:eastAsia="ja-JP"/>
        </w:rPr>
      </w:pPr>
    </w:p>
    <w:p w:rsidR="009E12BE" w:rsidRPr="00DA3258" w:rsidRDefault="009E12BE" w:rsidP="009E12BE">
      <w:pPr>
        <w:pStyle w:val="AnnexNoTitle"/>
        <w:rPr>
          <w:lang w:val="en-US"/>
        </w:rPr>
      </w:pPr>
      <w:r w:rsidRPr="00DA3258">
        <w:rPr>
          <w:rFonts w:eastAsia="MS Mincho"/>
          <w:lang w:val="en-US"/>
        </w:rPr>
        <w:t xml:space="preserve">Annex </w:t>
      </w:r>
      <w:proofErr w:type="gramStart"/>
      <w:r w:rsidRPr="00DA3258">
        <w:rPr>
          <w:rFonts w:eastAsia="MS Mincho"/>
          <w:lang w:val="en-US"/>
        </w:rPr>
        <w:t>1</w:t>
      </w:r>
      <w:r w:rsidRPr="00DA3258">
        <w:rPr>
          <w:rFonts w:eastAsia="MS Mincho"/>
          <w:lang w:val="en-US"/>
        </w:rPr>
        <w:br/>
      </w:r>
      <w:r w:rsidRPr="00DA3258">
        <w:rPr>
          <w:rFonts w:eastAsia="MS Mincho"/>
          <w:lang w:val="en-US"/>
        </w:rPr>
        <w:br/>
      </w:r>
      <w:r w:rsidRPr="00DA3258">
        <w:rPr>
          <w:lang w:val="en-US"/>
        </w:rPr>
        <w:t xml:space="preserve">General </w:t>
      </w:r>
      <w:r w:rsidRPr="00DA3258">
        <w:rPr>
          <w:lang w:val="en-US" w:eastAsia="ja-JP"/>
        </w:rPr>
        <w:t>c</w:t>
      </w:r>
      <w:r w:rsidRPr="00DA3258">
        <w:rPr>
          <w:lang w:val="en-US"/>
        </w:rPr>
        <w:t>haracteristics</w:t>
      </w:r>
      <w:proofErr w:type="gramEnd"/>
      <w:r w:rsidRPr="00DA3258">
        <w:rPr>
          <w:lang w:val="en-US"/>
        </w:rPr>
        <w:t xml:space="preserve"> of 60 GHz Multiple Gigabit</w:t>
      </w:r>
      <w:r w:rsidRPr="00DA3258">
        <w:rPr>
          <w:lang w:val="en-US"/>
        </w:rPr>
        <w:br/>
        <w:t>Wireless Systems (MGWS)</w:t>
      </w:r>
    </w:p>
    <w:p w:rsidR="009E12BE" w:rsidRPr="00AA278A" w:rsidRDefault="009E12BE" w:rsidP="009E12BE">
      <w:pPr>
        <w:pStyle w:val="Heading1"/>
        <w:rPr>
          <w:lang w:val="en-US"/>
        </w:rPr>
      </w:pPr>
      <w:bookmarkStart w:id="14" w:name="_Toc168904819"/>
      <w:r w:rsidRPr="00AA278A">
        <w:rPr>
          <w:lang w:val="en-US"/>
        </w:rPr>
        <w:t>1</w:t>
      </w:r>
      <w:r w:rsidRPr="00AA278A">
        <w:rPr>
          <w:lang w:val="en-US"/>
        </w:rPr>
        <w:tab/>
        <w:t>Overview</w:t>
      </w:r>
      <w:bookmarkEnd w:id="14"/>
    </w:p>
    <w:p w:rsidR="009E12BE" w:rsidRPr="00AA278A" w:rsidRDefault="009E12BE" w:rsidP="009E12BE">
      <w:pPr>
        <w:rPr>
          <w:szCs w:val="24"/>
          <w:lang w:val="en-US"/>
        </w:rPr>
      </w:pPr>
      <w:r w:rsidRPr="00AA278A">
        <w:rPr>
          <w:szCs w:val="24"/>
          <w:lang w:val="en-US"/>
        </w:rPr>
        <w:t xml:space="preserve">MGWS </w:t>
      </w:r>
      <w:proofErr w:type="spellStart"/>
      <w:r w:rsidRPr="00AA278A">
        <w:rPr>
          <w:szCs w:val="24"/>
          <w:lang w:val="en-US"/>
        </w:rPr>
        <w:t>radiocommunication</w:t>
      </w:r>
      <w:proofErr w:type="spellEnd"/>
      <w:r w:rsidRPr="00AA278A">
        <w:rPr>
          <w:szCs w:val="24"/>
          <w:lang w:val="en-US"/>
        </w:rPr>
        <w:t xml:space="preserve"> networks can be used in short-range, line-of-sight and non-line-of-sight circumstances. Total communication range and performance will vary depending on the environment, but multiple gigabit performance is typically expect</w:t>
      </w:r>
      <w:r>
        <w:rPr>
          <w:szCs w:val="24"/>
          <w:lang w:val="en-US"/>
        </w:rPr>
        <w:t>ed at ranges around 10 m for in</w:t>
      </w:r>
      <w:r>
        <w:rPr>
          <w:szCs w:val="24"/>
          <w:lang w:val="en-US"/>
        </w:rPr>
        <w:noBreakHyphen/>
      </w:r>
      <w:r w:rsidRPr="00AA278A">
        <w:rPr>
          <w:szCs w:val="24"/>
          <w:lang w:val="en-US"/>
        </w:rPr>
        <w:t xml:space="preserve">room use. These networks can be deployed with an access point as in existing </w:t>
      </w:r>
      <w:r>
        <w:rPr>
          <w:szCs w:val="24"/>
          <w:lang w:val="en-US"/>
        </w:rPr>
        <w:t>WLAN</w:t>
      </w:r>
      <w:r w:rsidRPr="00AA278A">
        <w:rPr>
          <w:szCs w:val="24"/>
          <w:lang w:val="en-US"/>
        </w:rPr>
        <w:t xml:space="preserve"> deployments or without such an infrastructure such as in both WLAN in ad hoc mode and wireless personal area network (WPAN).</w:t>
      </w:r>
    </w:p>
    <w:p w:rsidR="009E12BE" w:rsidRPr="00AA278A" w:rsidRDefault="009E12BE" w:rsidP="009E12BE">
      <w:pPr>
        <w:rPr>
          <w:szCs w:val="24"/>
          <w:lang w:val="en-US"/>
        </w:rPr>
      </w:pPr>
      <w:r w:rsidRPr="00AA278A">
        <w:rPr>
          <w:szCs w:val="24"/>
          <w:lang w:val="en-US"/>
        </w:rPr>
        <w:t>When access points are used, they are mounted indoor with service covering home or an office space with a nomadic user terminal typically also used indoor, i.e. the entire WLAN system would</w:t>
      </w:r>
      <w:r>
        <w:rPr>
          <w:szCs w:val="24"/>
          <w:lang w:val="en-US"/>
        </w:rPr>
        <w:t xml:space="preserve"> be used in indoor environment.</w:t>
      </w:r>
    </w:p>
    <w:p w:rsidR="009E12BE" w:rsidRPr="00AA278A" w:rsidRDefault="009E12BE" w:rsidP="009E12BE">
      <w:pPr>
        <w:rPr>
          <w:lang w:val="en-US"/>
        </w:rPr>
      </w:pPr>
      <w:r w:rsidRPr="00AA278A">
        <w:rPr>
          <w:bCs/>
          <w:szCs w:val="24"/>
          <w:lang w:val="en-US"/>
        </w:rPr>
        <w:t xml:space="preserve">When access points are not used, MGWS devices are allowed to communicate by setting up direct links for data exchange between the devices/equipment. </w:t>
      </w:r>
      <w:r w:rsidRPr="00AA278A">
        <w:rPr>
          <w:szCs w:val="24"/>
          <w:lang w:val="en-US"/>
        </w:rPr>
        <w:t xml:space="preserve">Typical applications include equipment to equipment (e.g. laptop to projector) and a consumer electronics (CE) device to a </w:t>
      </w:r>
      <w:proofErr w:type="gramStart"/>
      <w:r w:rsidRPr="00AA278A">
        <w:rPr>
          <w:szCs w:val="24"/>
          <w:lang w:val="en-US"/>
        </w:rPr>
        <w:t>kiosk</w:t>
      </w:r>
      <w:r w:rsidRPr="00E14179">
        <w:rPr>
          <w:rStyle w:val="FootnoteReference"/>
        </w:rPr>
        <w:footnoteReference w:id="1"/>
      </w:r>
      <w:r w:rsidRPr="00AA278A">
        <w:rPr>
          <w:lang w:val="en-US"/>
        </w:rPr>
        <w:t>,</w:t>
      </w:r>
      <w:proofErr w:type="gramEnd"/>
      <w:r w:rsidRPr="00AA278A">
        <w:rPr>
          <w:lang w:val="en-US"/>
        </w:rPr>
        <w:t xml:space="preserve"> and it may be assumed that usage </w:t>
      </w:r>
      <w:r>
        <w:rPr>
          <w:lang w:val="en-US"/>
        </w:rPr>
        <w:t>would predominantly be indoors.</w:t>
      </w:r>
    </w:p>
    <w:p w:rsidR="009E12BE" w:rsidRPr="00AA278A" w:rsidRDefault="009E12BE" w:rsidP="009E12BE">
      <w:pPr>
        <w:pStyle w:val="Heading1"/>
        <w:rPr>
          <w:lang w:val="en-US"/>
        </w:rPr>
      </w:pPr>
      <w:bookmarkStart w:id="15" w:name="_Toc168904820"/>
      <w:r w:rsidRPr="00AA278A">
        <w:rPr>
          <w:lang w:val="en-US"/>
        </w:rPr>
        <w:t>2</w:t>
      </w:r>
      <w:r w:rsidRPr="00AA278A">
        <w:rPr>
          <w:lang w:val="en-US"/>
        </w:rPr>
        <w:tab/>
        <w:t>Technical characteristics of MGWS</w:t>
      </w:r>
      <w:bookmarkEnd w:id="15"/>
    </w:p>
    <w:p w:rsidR="009E12BE" w:rsidRPr="00AA278A" w:rsidRDefault="009E12BE" w:rsidP="009E12BE">
      <w:pPr>
        <w:pStyle w:val="Heading2"/>
        <w:rPr>
          <w:lang w:val="en-US"/>
        </w:rPr>
      </w:pPr>
      <w:bookmarkStart w:id="16" w:name="_Toc204649046"/>
      <w:bookmarkEnd w:id="16"/>
      <w:r w:rsidRPr="00AA278A">
        <w:rPr>
          <w:lang w:val="en-US"/>
        </w:rPr>
        <w:t>2.1</w:t>
      </w:r>
      <w:r w:rsidRPr="00AA278A">
        <w:rPr>
          <w:lang w:val="en-US"/>
        </w:rPr>
        <w:tab/>
        <w:t>Spectrum</w:t>
      </w:r>
    </w:p>
    <w:p w:rsidR="009E12BE" w:rsidRPr="00AA278A" w:rsidRDefault="009E12BE" w:rsidP="009E12BE">
      <w:pPr>
        <w:rPr>
          <w:lang w:val="en-US"/>
        </w:rPr>
      </w:pPr>
      <w:r w:rsidRPr="00AA278A">
        <w:rPr>
          <w:lang w:val="en-US"/>
        </w:rPr>
        <w:t>A minimum of 7 GHz contiguous spectrum in the 57-66 GHz is needed to satisfy the requirements</w:t>
      </w:r>
      <w:r w:rsidRPr="00E14179">
        <w:rPr>
          <w:rStyle w:val="FootnoteReference"/>
        </w:rPr>
        <w:footnoteReference w:id="2"/>
      </w:r>
      <w:r w:rsidRPr="00AA278A">
        <w:rPr>
          <w:lang w:val="en-US"/>
        </w:rPr>
        <w:t xml:space="preserve"> of the applications envisioned to be used in this spectrum, such as uncompressed video (e.g. </w:t>
      </w:r>
      <w:r>
        <w:rPr>
          <w:lang w:val="en-US"/>
        </w:rPr>
        <w:t>high definition multimedia interface (</w:t>
      </w:r>
      <w:r w:rsidRPr="00AA278A">
        <w:rPr>
          <w:lang w:val="en-US"/>
        </w:rPr>
        <w:t>HDMI</w:t>
      </w:r>
      <w:r>
        <w:rPr>
          <w:lang w:val="en-US"/>
        </w:rPr>
        <w:t>)</w:t>
      </w:r>
      <w:r w:rsidRPr="00AA278A">
        <w:rPr>
          <w:lang w:val="en-US"/>
        </w:rPr>
        <w:t xml:space="preserve"> at 3 </w:t>
      </w:r>
      <w:proofErr w:type="spellStart"/>
      <w:r w:rsidRPr="00AA278A">
        <w:rPr>
          <w:lang w:val="en-US"/>
        </w:rPr>
        <w:t>Gbit</w:t>
      </w:r>
      <w:proofErr w:type="spellEnd"/>
      <w:r w:rsidRPr="00AA278A">
        <w:rPr>
          <w:lang w:val="en-US"/>
        </w:rPr>
        <w:t xml:space="preserve">/s), wireless docking and rapid download/upload. This would allow at least three channels for flexibility and improved connectivity. Furthermore, </w:t>
      </w:r>
      <w:r w:rsidRPr="00AA278A">
        <w:rPr>
          <w:lang w:val="en-US"/>
        </w:rPr>
        <w:lastRenderedPageBreak/>
        <w:t>channel bandwidth of 2 160 MHz allows simpler modulation schemes to achieve multi-</w:t>
      </w:r>
      <w:proofErr w:type="spellStart"/>
      <w:r w:rsidRPr="00AA278A">
        <w:rPr>
          <w:lang w:val="en-US"/>
        </w:rPr>
        <w:t>Gbit</w:t>
      </w:r>
      <w:proofErr w:type="spellEnd"/>
      <w:r w:rsidRPr="00AA278A">
        <w:rPr>
          <w:lang w:val="en-US"/>
        </w:rPr>
        <w:t>/s data rates, which is suitable for adoption by low power devices such as smartphones, tablets, netbook and notebook PCs.</w:t>
      </w:r>
    </w:p>
    <w:p w:rsidR="009E12BE" w:rsidRPr="00AA278A" w:rsidRDefault="009E12BE" w:rsidP="009E12BE">
      <w:pPr>
        <w:pStyle w:val="Heading2"/>
        <w:rPr>
          <w:lang w:val="en-US"/>
        </w:rPr>
      </w:pPr>
      <w:r w:rsidRPr="00AA278A">
        <w:rPr>
          <w:lang w:val="en-US"/>
        </w:rPr>
        <w:t>2.2</w:t>
      </w:r>
      <w:r w:rsidRPr="00AA278A">
        <w:rPr>
          <w:lang w:val="en-US"/>
        </w:rPr>
        <w:tab/>
        <w:t xml:space="preserve">Channel bandwidth and </w:t>
      </w:r>
      <w:proofErr w:type="spellStart"/>
      <w:r w:rsidRPr="00AA278A">
        <w:rPr>
          <w:lang w:val="en-US"/>
        </w:rPr>
        <w:t>centre</w:t>
      </w:r>
      <w:proofErr w:type="spellEnd"/>
      <w:r w:rsidRPr="00AA278A">
        <w:rPr>
          <w:lang w:val="en-US"/>
        </w:rPr>
        <w:t xml:space="preserve"> frequencies</w:t>
      </w:r>
    </w:p>
    <w:p w:rsidR="009E12BE" w:rsidRPr="00AA278A" w:rsidRDefault="009E12BE" w:rsidP="009E12BE">
      <w:pPr>
        <w:rPr>
          <w:szCs w:val="24"/>
          <w:lang w:val="en-US"/>
        </w:rPr>
      </w:pPr>
      <w:r w:rsidRPr="00AA278A">
        <w:rPr>
          <w:lang w:val="en-US"/>
        </w:rPr>
        <w:t>A 2 160 MHz channel bandwidth is required. It is important that MGWS standards employ the same channelization in order to promote better coexistence.</w:t>
      </w:r>
      <w:r w:rsidRPr="00AA278A">
        <w:rPr>
          <w:szCs w:val="24"/>
          <w:lang w:val="en-US"/>
        </w:rPr>
        <w:t xml:space="preserve"> Four </w:t>
      </w:r>
      <w:proofErr w:type="spellStart"/>
      <w:r w:rsidRPr="00AA278A">
        <w:rPr>
          <w:szCs w:val="24"/>
          <w:lang w:val="en-US"/>
        </w:rPr>
        <w:t>centre</w:t>
      </w:r>
      <w:proofErr w:type="spellEnd"/>
      <w:r w:rsidRPr="00AA278A">
        <w:rPr>
          <w:szCs w:val="24"/>
          <w:lang w:val="en-US"/>
        </w:rPr>
        <w:t xml:space="preserve"> frequencies are recommended to be at 58.32, 60.48, 62.64, and 64.80 GHz.</w:t>
      </w:r>
    </w:p>
    <w:p w:rsidR="009E12BE" w:rsidRPr="00AA278A" w:rsidRDefault="009E12BE" w:rsidP="009E12BE">
      <w:pPr>
        <w:pStyle w:val="Heading2"/>
        <w:rPr>
          <w:lang w:val="en-US"/>
        </w:rPr>
      </w:pPr>
      <w:r w:rsidRPr="00AA278A">
        <w:rPr>
          <w:lang w:val="en-US"/>
        </w:rPr>
        <w:t>2.3</w:t>
      </w:r>
      <w:r w:rsidRPr="00AA278A">
        <w:rPr>
          <w:lang w:val="en-US"/>
        </w:rPr>
        <w:tab/>
        <w:t>Transmit mask</w:t>
      </w:r>
    </w:p>
    <w:p w:rsidR="009E12BE" w:rsidRPr="00AA278A" w:rsidRDefault="009E12BE" w:rsidP="009E12BE">
      <w:pPr>
        <w:rPr>
          <w:lang w:val="en-US"/>
        </w:rPr>
      </w:pPr>
      <w:r w:rsidRPr="00AA278A">
        <w:rPr>
          <w:lang w:val="en-US"/>
        </w:rPr>
        <w:t>The following mask is applicable to single channel operation.</w:t>
      </w:r>
    </w:p>
    <w:p w:rsidR="009E12BE" w:rsidRPr="00AA278A" w:rsidRDefault="009E12BE" w:rsidP="009E12BE">
      <w:pPr>
        <w:pStyle w:val="FigureNo"/>
        <w:rPr>
          <w:lang w:val="en-US"/>
        </w:rPr>
      </w:pPr>
      <w:r w:rsidRPr="00AA278A">
        <w:rPr>
          <w:lang w:val="en-US"/>
        </w:rPr>
        <w:t>Figure 1</w:t>
      </w:r>
    </w:p>
    <w:p w:rsidR="009E12BE" w:rsidRPr="00AA278A" w:rsidRDefault="009E12BE" w:rsidP="009E12BE">
      <w:pPr>
        <w:pStyle w:val="Figuretitle"/>
        <w:rPr>
          <w:lang w:val="en-US"/>
        </w:rPr>
      </w:pPr>
      <w:r w:rsidRPr="00AA278A">
        <w:rPr>
          <w:lang w:val="en-US"/>
        </w:rPr>
        <w:t>Spectral mask for single channel operation</w:t>
      </w:r>
    </w:p>
    <w:p w:rsidR="009E12BE" w:rsidRPr="00693BB4" w:rsidRDefault="009E12BE" w:rsidP="009E12BE">
      <w:pPr>
        <w:pStyle w:val="Figure"/>
        <w:rPr>
          <w:lang w:val="en-US"/>
        </w:rPr>
      </w:pPr>
      <w:del w:id="17" w:author="editor" w:date="2013-02-25T15:33:00Z">
        <w:r w:rsidDel="00FE2769">
          <w:object w:dxaOrig="12516" w:dyaOrig="47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3pt;height:173.45pt" o:ole="">
              <v:imagedata r:id="rId13" o:title=""/>
            </v:shape>
            <o:OLEObject Type="Embed" ProgID="CorelDRAW.Graphic.14" ShapeID="_x0000_i1025" DrawAspect="Content" ObjectID="_1432006681" r:id="rId14"/>
          </w:object>
        </w:r>
      </w:del>
    </w:p>
    <w:p w:rsidR="009E12BE" w:rsidRDefault="009E12BE" w:rsidP="009E12BE">
      <w:pPr>
        <w:rPr>
          <w:lang w:val="en-US"/>
        </w:rPr>
      </w:pPr>
      <w:ins w:id="18" w:author="editor" w:date="2013-02-25T15:34:00Z">
        <w:r>
          <w:object w:dxaOrig="10911" w:dyaOrig="2775">
            <v:shape id="_x0000_i1026" type="#_x0000_t75" style="width:494.6pt;height:127.1pt" o:ole="">
              <v:imagedata r:id="rId15" o:title=""/>
            </v:shape>
            <o:OLEObject Type="Embed" ProgID="Visio.Drawing.11" ShapeID="_x0000_i1026" DrawAspect="Content" ObjectID="_1432006682" r:id="rId16"/>
          </w:object>
        </w:r>
      </w:ins>
    </w:p>
    <w:p w:rsidR="009E12BE" w:rsidRPr="00AA278A" w:rsidRDefault="009E12BE" w:rsidP="009E12BE">
      <w:pPr>
        <w:rPr>
          <w:lang w:val="en-US"/>
        </w:rPr>
      </w:pPr>
      <w:r w:rsidRPr="00AA278A">
        <w:rPr>
          <w:lang w:val="en-US"/>
        </w:rPr>
        <w:t xml:space="preserve">In Fig. 1 above, </w:t>
      </w:r>
      <w:r w:rsidRPr="002B15FF">
        <w:rPr>
          <w:i/>
          <w:iCs/>
          <w:lang w:val="en-US"/>
        </w:rPr>
        <w:t>f</w:t>
      </w:r>
      <w:r w:rsidRPr="002B15FF">
        <w:rPr>
          <w:i/>
          <w:iCs/>
          <w:vertAlign w:val="subscript"/>
          <w:lang w:val="en-US"/>
        </w:rPr>
        <w:t>c</w:t>
      </w:r>
      <w:r w:rsidRPr="00AA278A">
        <w:rPr>
          <w:lang w:val="en-US"/>
        </w:rPr>
        <w:t xml:space="preserve"> is the carrier </w:t>
      </w:r>
      <w:proofErr w:type="spellStart"/>
      <w:r w:rsidRPr="00AA278A">
        <w:rPr>
          <w:lang w:val="en-US"/>
        </w:rPr>
        <w:t>centre</w:t>
      </w:r>
      <w:proofErr w:type="spellEnd"/>
      <w:r w:rsidRPr="00AA278A">
        <w:rPr>
          <w:lang w:val="en-US"/>
        </w:rPr>
        <w:t xml:space="preserve"> frequency.</w:t>
      </w:r>
    </w:p>
    <w:p w:rsidR="009E12BE" w:rsidRPr="00AA278A" w:rsidRDefault="009E12BE" w:rsidP="009E12BE">
      <w:pPr>
        <w:rPr>
          <w:lang w:val="en-US"/>
        </w:rPr>
      </w:pPr>
      <w:r w:rsidRPr="00AA278A">
        <w:rPr>
          <w:lang w:val="en-US"/>
        </w:rPr>
        <w:t>The following mask (Fig. 2 and Table 1) is applicable when channel bonding of more than one contiguous channel is used.</w:t>
      </w:r>
    </w:p>
    <w:p w:rsidR="009E12BE" w:rsidRPr="00AA278A" w:rsidRDefault="009E12BE" w:rsidP="009E12BE">
      <w:pPr>
        <w:pStyle w:val="FigureNo"/>
        <w:rPr>
          <w:lang w:val="en-US"/>
        </w:rPr>
      </w:pPr>
      <w:r w:rsidRPr="00AA278A">
        <w:rPr>
          <w:lang w:val="en-US"/>
        </w:rPr>
        <w:lastRenderedPageBreak/>
        <w:t xml:space="preserve">Figure 2 </w:t>
      </w:r>
    </w:p>
    <w:p w:rsidR="009E12BE" w:rsidRPr="00AA278A" w:rsidRDefault="009E12BE" w:rsidP="009E12BE">
      <w:pPr>
        <w:pStyle w:val="Figuretitle"/>
        <w:rPr>
          <w:lang w:val="en-US"/>
        </w:rPr>
      </w:pPr>
      <w:r w:rsidRPr="00AA278A">
        <w:rPr>
          <w:lang w:val="en-US"/>
        </w:rPr>
        <w:t>Spectral mask for more than one contiguous channel with channel bonding</w:t>
      </w:r>
    </w:p>
    <w:p w:rsidR="009E12BE" w:rsidRPr="00E14179" w:rsidRDefault="009E12BE" w:rsidP="009E12BE">
      <w:pPr>
        <w:pStyle w:val="Figure"/>
      </w:pPr>
      <w:r>
        <w:rPr>
          <w:noProof/>
          <w:lang w:val="en-US" w:eastAsia="zh-CN"/>
        </w:rPr>
        <w:object w:dxaOrig="12507" w:dyaOrig="5089">
          <v:shape id="_x0000_i1027" type="#_x0000_t75" style="width:467.05pt;height:190.35pt" o:ole="">
            <v:imagedata r:id="rId17" o:title=""/>
          </v:shape>
          <o:OLEObject Type="Embed" ProgID="CorelDRAW.Graphic.14" ShapeID="_x0000_i1027" DrawAspect="Content" ObjectID="_1432006683" r:id="rId18"/>
        </w:object>
      </w:r>
    </w:p>
    <w:p w:rsidR="009E12BE" w:rsidRPr="00E14179" w:rsidRDefault="009E12BE" w:rsidP="009E12BE">
      <w:pPr>
        <w:pStyle w:val="TableNo"/>
      </w:pPr>
      <w:r w:rsidRPr="00E14179">
        <w:t>TABLE 1</w:t>
      </w:r>
    </w:p>
    <w:p w:rsidR="009E12BE" w:rsidRPr="00DA3258" w:rsidRDefault="009E12BE" w:rsidP="009E12BE">
      <w:pPr>
        <w:pStyle w:val="Tabletitle"/>
      </w:pPr>
      <w:r w:rsidRPr="00E14179">
        <w:t>Transmit spectral mask parameters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970"/>
        <w:gridCol w:w="1152"/>
        <w:gridCol w:w="1152"/>
        <w:gridCol w:w="1152"/>
        <w:gridCol w:w="1152"/>
      </w:tblGrid>
      <w:tr w:rsidR="009E12BE" w:rsidRPr="00E14179" w:rsidTr="003A4EBC">
        <w:trPr>
          <w:jc w:val="center"/>
        </w:trPr>
        <w:tc>
          <w:tcPr>
            <w:tcW w:w="3970" w:type="dxa"/>
          </w:tcPr>
          <w:p w:rsidR="009E12BE" w:rsidRPr="00E14179" w:rsidRDefault="009E12BE" w:rsidP="003A4EBC">
            <w:pPr>
              <w:pStyle w:val="Tablehead"/>
            </w:pPr>
            <w:r w:rsidRPr="00E14179">
              <w:t>Channel bonding</w:t>
            </w:r>
          </w:p>
        </w:tc>
        <w:tc>
          <w:tcPr>
            <w:tcW w:w="1152" w:type="dxa"/>
          </w:tcPr>
          <w:p w:rsidR="009E12BE" w:rsidRPr="00E14179" w:rsidRDefault="009E12BE" w:rsidP="003A4EBC">
            <w:pPr>
              <w:pStyle w:val="Tablehead"/>
            </w:pPr>
            <w:r w:rsidRPr="00E14179">
              <w:rPr>
                <w:i/>
              </w:rPr>
              <w:t>f</w:t>
            </w:r>
            <w:r w:rsidRPr="00E14179">
              <w:rPr>
                <w:vertAlign w:val="subscript"/>
              </w:rPr>
              <w:t>1</w:t>
            </w:r>
            <w:r w:rsidRPr="00E14179">
              <w:t xml:space="preserve"> (GHz)</w:t>
            </w:r>
          </w:p>
        </w:tc>
        <w:tc>
          <w:tcPr>
            <w:tcW w:w="1152" w:type="dxa"/>
          </w:tcPr>
          <w:p w:rsidR="009E12BE" w:rsidRPr="00E14179" w:rsidRDefault="009E12BE" w:rsidP="003A4EBC">
            <w:pPr>
              <w:pStyle w:val="Tablehead"/>
            </w:pPr>
            <w:r w:rsidRPr="00E14179">
              <w:rPr>
                <w:i/>
              </w:rPr>
              <w:t>f</w:t>
            </w:r>
            <w:r w:rsidRPr="00E14179">
              <w:rPr>
                <w:vertAlign w:val="subscript"/>
              </w:rPr>
              <w:t>2</w:t>
            </w:r>
            <w:r w:rsidRPr="00E14179">
              <w:t xml:space="preserve"> (GHz)</w:t>
            </w:r>
          </w:p>
        </w:tc>
        <w:tc>
          <w:tcPr>
            <w:tcW w:w="1152" w:type="dxa"/>
          </w:tcPr>
          <w:p w:rsidR="009E12BE" w:rsidRPr="00E14179" w:rsidRDefault="009E12BE" w:rsidP="003A4EBC">
            <w:pPr>
              <w:pStyle w:val="Tablehead"/>
            </w:pPr>
            <w:r w:rsidRPr="00E14179">
              <w:rPr>
                <w:i/>
              </w:rPr>
              <w:t>f</w:t>
            </w:r>
            <w:r w:rsidRPr="00E14179">
              <w:rPr>
                <w:vertAlign w:val="subscript"/>
              </w:rPr>
              <w:t>3</w:t>
            </w:r>
            <w:r w:rsidRPr="00E14179">
              <w:t xml:space="preserve"> (GHz)</w:t>
            </w:r>
          </w:p>
        </w:tc>
        <w:tc>
          <w:tcPr>
            <w:tcW w:w="1152" w:type="dxa"/>
          </w:tcPr>
          <w:p w:rsidR="009E12BE" w:rsidRPr="00E14179" w:rsidRDefault="009E12BE" w:rsidP="003A4EBC">
            <w:pPr>
              <w:pStyle w:val="Tablehead"/>
            </w:pPr>
            <w:r w:rsidRPr="00E14179">
              <w:rPr>
                <w:i/>
              </w:rPr>
              <w:t>f</w:t>
            </w:r>
            <w:r w:rsidRPr="00E14179">
              <w:rPr>
                <w:vertAlign w:val="subscript"/>
              </w:rPr>
              <w:t>4</w:t>
            </w:r>
            <w:r w:rsidRPr="00E14179">
              <w:t xml:space="preserve"> (GHz)</w:t>
            </w:r>
          </w:p>
        </w:tc>
      </w:tr>
      <w:tr w:rsidR="009E12BE" w:rsidRPr="009E12BE" w:rsidTr="003A4EBC">
        <w:trPr>
          <w:jc w:val="center"/>
        </w:trPr>
        <w:tc>
          <w:tcPr>
            <w:tcW w:w="3970" w:type="dxa"/>
          </w:tcPr>
          <w:p w:rsidR="009E12BE" w:rsidRPr="009E12BE" w:rsidRDefault="009E12BE" w:rsidP="009E12BE">
            <w:pPr>
              <w:pStyle w:val="Tabletext"/>
            </w:pPr>
            <w:r w:rsidRPr="009E12BE">
              <w:t>Two-bonded channel transmission</w:t>
            </w:r>
          </w:p>
        </w:tc>
        <w:tc>
          <w:tcPr>
            <w:tcW w:w="1152" w:type="dxa"/>
          </w:tcPr>
          <w:p w:rsidR="009E12BE" w:rsidRPr="009E12BE" w:rsidRDefault="009E12BE" w:rsidP="009E12BE">
            <w:pPr>
              <w:pStyle w:val="Tabletext"/>
              <w:jc w:val="center"/>
            </w:pPr>
            <w:r w:rsidRPr="009E12BE">
              <w:t>2.100</w:t>
            </w:r>
          </w:p>
        </w:tc>
        <w:tc>
          <w:tcPr>
            <w:tcW w:w="1152" w:type="dxa"/>
          </w:tcPr>
          <w:p w:rsidR="009E12BE" w:rsidRPr="009E12BE" w:rsidRDefault="009E12BE" w:rsidP="009E12BE">
            <w:pPr>
              <w:pStyle w:val="Tabletext"/>
              <w:jc w:val="center"/>
            </w:pPr>
            <w:r w:rsidRPr="009E12BE">
              <w:t>2.160</w:t>
            </w:r>
          </w:p>
        </w:tc>
        <w:tc>
          <w:tcPr>
            <w:tcW w:w="1152" w:type="dxa"/>
          </w:tcPr>
          <w:p w:rsidR="009E12BE" w:rsidRPr="009E12BE" w:rsidRDefault="009E12BE" w:rsidP="009E12BE">
            <w:pPr>
              <w:pStyle w:val="Tabletext"/>
              <w:jc w:val="center"/>
            </w:pPr>
            <w:r w:rsidRPr="009E12BE">
              <w:t>3.000</w:t>
            </w:r>
          </w:p>
        </w:tc>
        <w:tc>
          <w:tcPr>
            <w:tcW w:w="1152" w:type="dxa"/>
          </w:tcPr>
          <w:p w:rsidR="009E12BE" w:rsidRPr="009E12BE" w:rsidRDefault="009E12BE" w:rsidP="009E12BE">
            <w:pPr>
              <w:pStyle w:val="Tabletext"/>
              <w:jc w:val="center"/>
            </w:pPr>
            <w:r w:rsidRPr="009E12BE">
              <w:t>4.000</w:t>
            </w:r>
          </w:p>
        </w:tc>
      </w:tr>
      <w:tr w:rsidR="009E12BE" w:rsidRPr="009E12BE" w:rsidTr="003A4EBC">
        <w:trPr>
          <w:jc w:val="center"/>
        </w:trPr>
        <w:tc>
          <w:tcPr>
            <w:tcW w:w="3970" w:type="dxa"/>
          </w:tcPr>
          <w:p w:rsidR="009E12BE" w:rsidRPr="009E12BE" w:rsidRDefault="009E12BE" w:rsidP="009E12BE">
            <w:pPr>
              <w:pStyle w:val="Tabletext"/>
            </w:pPr>
            <w:r w:rsidRPr="009E12BE">
              <w:t>Three-bonded channel transmission</w:t>
            </w:r>
          </w:p>
        </w:tc>
        <w:tc>
          <w:tcPr>
            <w:tcW w:w="1152" w:type="dxa"/>
          </w:tcPr>
          <w:p w:rsidR="009E12BE" w:rsidRPr="009E12BE" w:rsidRDefault="009E12BE" w:rsidP="009E12BE">
            <w:pPr>
              <w:pStyle w:val="Tabletext"/>
              <w:jc w:val="center"/>
            </w:pPr>
            <w:r w:rsidRPr="009E12BE">
              <w:t>3.150</w:t>
            </w:r>
          </w:p>
        </w:tc>
        <w:tc>
          <w:tcPr>
            <w:tcW w:w="1152" w:type="dxa"/>
          </w:tcPr>
          <w:p w:rsidR="009E12BE" w:rsidRPr="009E12BE" w:rsidRDefault="009E12BE" w:rsidP="009E12BE">
            <w:pPr>
              <w:pStyle w:val="Tabletext"/>
              <w:jc w:val="center"/>
            </w:pPr>
            <w:r w:rsidRPr="009E12BE">
              <w:t>32.40</w:t>
            </w:r>
          </w:p>
        </w:tc>
        <w:tc>
          <w:tcPr>
            <w:tcW w:w="1152" w:type="dxa"/>
          </w:tcPr>
          <w:p w:rsidR="009E12BE" w:rsidRPr="009E12BE" w:rsidRDefault="009E12BE" w:rsidP="009E12BE">
            <w:pPr>
              <w:pStyle w:val="Tabletext"/>
              <w:jc w:val="center"/>
            </w:pPr>
            <w:r w:rsidRPr="009E12BE">
              <w:t>4.500</w:t>
            </w:r>
          </w:p>
        </w:tc>
        <w:tc>
          <w:tcPr>
            <w:tcW w:w="1152" w:type="dxa"/>
          </w:tcPr>
          <w:p w:rsidR="009E12BE" w:rsidRPr="009E12BE" w:rsidRDefault="009E12BE" w:rsidP="009E12BE">
            <w:pPr>
              <w:pStyle w:val="Tabletext"/>
              <w:jc w:val="center"/>
            </w:pPr>
            <w:r w:rsidRPr="009E12BE">
              <w:t>6.000</w:t>
            </w:r>
          </w:p>
        </w:tc>
      </w:tr>
      <w:tr w:rsidR="009E12BE" w:rsidRPr="009E12BE" w:rsidTr="003A4EBC">
        <w:trPr>
          <w:jc w:val="center"/>
        </w:trPr>
        <w:tc>
          <w:tcPr>
            <w:tcW w:w="3970" w:type="dxa"/>
          </w:tcPr>
          <w:p w:rsidR="009E12BE" w:rsidRPr="009E12BE" w:rsidRDefault="009E12BE" w:rsidP="009E12BE">
            <w:pPr>
              <w:pStyle w:val="Tabletext"/>
            </w:pPr>
            <w:r w:rsidRPr="009E12BE">
              <w:t>Four-bonded channel transmission</w:t>
            </w:r>
          </w:p>
        </w:tc>
        <w:tc>
          <w:tcPr>
            <w:tcW w:w="1152" w:type="dxa"/>
          </w:tcPr>
          <w:p w:rsidR="009E12BE" w:rsidRPr="009E12BE" w:rsidRDefault="009E12BE" w:rsidP="009E12BE">
            <w:pPr>
              <w:pStyle w:val="Tabletext"/>
              <w:jc w:val="center"/>
            </w:pPr>
            <w:r w:rsidRPr="009E12BE">
              <w:t>4.200</w:t>
            </w:r>
          </w:p>
        </w:tc>
        <w:tc>
          <w:tcPr>
            <w:tcW w:w="1152" w:type="dxa"/>
          </w:tcPr>
          <w:p w:rsidR="009E12BE" w:rsidRPr="009E12BE" w:rsidRDefault="009E12BE" w:rsidP="009E12BE">
            <w:pPr>
              <w:pStyle w:val="Tabletext"/>
              <w:jc w:val="center"/>
            </w:pPr>
            <w:r w:rsidRPr="009E12BE">
              <w:t>4.320</w:t>
            </w:r>
          </w:p>
        </w:tc>
        <w:tc>
          <w:tcPr>
            <w:tcW w:w="1152" w:type="dxa"/>
          </w:tcPr>
          <w:p w:rsidR="009E12BE" w:rsidRPr="009E12BE" w:rsidRDefault="009E12BE" w:rsidP="009E12BE">
            <w:pPr>
              <w:pStyle w:val="Tabletext"/>
              <w:jc w:val="center"/>
            </w:pPr>
            <w:r w:rsidRPr="009E12BE">
              <w:t>6.000</w:t>
            </w:r>
          </w:p>
        </w:tc>
        <w:tc>
          <w:tcPr>
            <w:tcW w:w="1152" w:type="dxa"/>
          </w:tcPr>
          <w:p w:rsidR="009E12BE" w:rsidRPr="009E12BE" w:rsidRDefault="009E12BE" w:rsidP="009E12BE">
            <w:pPr>
              <w:pStyle w:val="Tabletext"/>
              <w:jc w:val="center"/>
            </w:pPr>
            <w:r w:rsidRPr="009E12BE">
              <w:t>8.000</w:t>
            </w:r>
          </w:p>
        </w:tc>
      </w:tr>
    </w:tbl>
    <w:p w:rsidR="009E12BE" w:rsidRPr="00E14179" w:rsidRDefault="009E12BE" w:rsidP="009E12BE">
      <w:pPr>
        <w:pStyle w:val="Heading2"/>
      </w:pPr>
      <w:r w:rsidRPr="00E14179">
        <w:t>2.4</w:t>
      </w:r>
      <w:r w:rsidRPr="00E14179">
        <w:tab/>
        <w:t>Common characteristics</w:t>
      </w:r>
    </w:p>
    <w:p w:rsidR="009E12BE" w:rsidRPr="00AA278A" w:rsidRDefault="009E12BE" w:rsidP="009E12BE">
      <w:pPr>
        <w:pStyle w:val="Heading3"/>
        <w:rPr>
          <w:lang w:val="en-US"/>
        </w:rPr>
      </w:pPr>
      <w:bookmarkStart w:id="19" w:name="_Toc201721895"/>
      <w:bookmarkStart w:id="20" w:name="_Toc206227629"/>
      <w:bookmarkStart w:id="21" w:name="_Toc206415576"/>
      <w:bookmarkStart w:id="22" w:name="_Toc206418383"/>
      <w:bookmarkStart w:id="23" w:name="_Toc207099138"/>
      <w:bookmarkStart w:id="24" w:name="_Toc207099743"/>
      <w:bookmarkStart w:id="25" w:name="_Toc207100662"/>
      <w:bookmarkStart w:id="26" w:name="_Toc207348584"/>
      <w:bookmarkStart w:id="27" w:name="_Toc215582940"/>
      <w:bookmarkStart w:id="28" w:name="_Toc235400633"/>
      <w:bookmarkStart w:id="29" w:name="_Toc255750496"/>
      <w:r w:rsidRPr="00AA278A">
        <w:rPr>
          <w:lang w:val="en-US"/>
        </w:rPr>
        <w:t>2.4.1</w:t>
      </w:r>
      <w:r w:rsidRPr="00AA278A">
        <w:rPr>
          <w:lang w:val="en-US"/>
        </w:rPr>
        <w:tab/>
        <w:t>Transmit and receive operating temperature range</w:t>
      </w:r>
      <w:bookmarkEnd w:id="19"/>
      <w:bookmarkEnd w:id="20"/>
      <w:bookmarkEnd w:id="21"/>
      <w:bookmarkEnd w:id="22"/>
      <w:bookmarkEnd w:id="23"/>
      <w:bookmarkEnd w:id="24"/>
      <w:bookmarkEnd w:id="25"/>
      <w:bookmarkEnd w:id="26"/>
      <w:bookmarkEnd w:id="27"/>
      <w:bookmarkEnd w:id="28"/>
      <w:bookmarkEnd w:id="29"/>
    </w:p>
    <w:p w:rsidR="009E12BE" w:rsidRPr="00AA278A" w:rsidRDefault="009E12BE" w:rsidP="009E12BE">
      <w:pPr>
        <w:rPr>
          <w:lang w:val="en-US"/>
        </w:rPr>
      </w:pPr>
      <w:r w:rsidRPr="00AA278A">
        <w:rPr>
          <w:lang w:val="en-US"/>
        </w:rPr>
        <w:t xml:space="preserve">Transmit and receive operating temperature range follows the IEEE </w:t>
      </w:r>
      <w:proofErr w:type="spellStart"/>
      <w:proofErr w:type="gramStart"/>
      <w:r w:rsidRPr="00AA278A">
        <w:rPr>
          <w:lang w:val="en-US"/>
        </w:rPr>
        <w:t>Std</w:t>
      </w:r>
      <w:proofErr w:type="spellEnd"/>
      <w:proofErr w:type="gramEnd"/>
      <w:r w:rsidRPr="00AA278A">
        <w:rPr>
          <w:lang w:val="en-US"/>
        </w:rPr>
        <w:t xml:space="preserve"> 802.11-20</w:t>
      </w:r>
      <w:ins w:id="30" w:author="editor" w:date="2013-02-25T15:36:00Z">
        <w:r>
          <w:rPr>
            <w:lang w:val="en-US"/>
          </w:rPr>
          <w:t>12</w:t>
        </w:r>
      </w:ins>
      <w:del w:id="31" w:author="editor" w:date="2013-02-25T15:36:00Z">
        <w:r w:rsidRPr="00AA278A" w:rsidDel="00FE2769">
          <w:rPr>
            <w:lang w:val="en-US"/>
          </w:rPr>
          <w:delText>07</w:delText>
        </w:r>
      </w:del>
      <w:r w:rsidRPr="00AA278A">
        <w:rPr>
          <w:lang w:val="en-US"/>
        </w:rPr>
        <w:t>.</w:t>
      </w:r>
    </w:p>
    <w:p w:rsidR="009E12BE" w:rsidRPr="00AA278A" w:rsidRDefault="009E12BE" w:rsidP="009E12BE">
      <w:pPr>
        <w:pStyle w:val="Heading3"/>
        <w:rPr>
          <w:lang w:val="en-US"/>
        </w:rPr>
      </w:pPr>
      <w:bookmarkStart w:id="32" w:name="_Toc201721896"/>
      <w:bookmarkStart w:id="33" w:name="_Toc206227630"/>
      <w:bookmarkStart w:id="34" w:name="_Toc206415577"/>
      <w:bookmarkStart w:id="35" w:name="_Toc206418384"/>
      <w:bookmarkStart w:id="36" w:name="_Toc207099139"/>
      <w:bookmarkStart w:id="37" w:name="_Toc207099744"/>
      <w:bookmarkStart w:id="38" w:name="_Toc207100663"/>
      <w:bookmarkStart w:id="39" w:name="_Toc207348585"/>
      <w:bookmarkStart w:id="40" w:name="_Toc215582941"/>
      <w:bookmarkStart w:id="41" w:name="_Toc235400634"/>
      <w:bookmarkStart w:id="42" w:name="_Toc255750497"/>
      <w:r w:rsidRPr="00AA278A">
        <w:rPr>
          <w:lang w:val="en-US"/>
        </w:rPr>
        <w:t>2.4.2</w:t>
      </w:r>
      <w:r w:rsidRPr="00AA278A">
        <w:rPr>
          <w:lang w:val="en-US"/>
        </w:rPr>
        <w:tab/>
        <w:t>Centre frequency tolerance</w:t>
      </w:r>
      <w:bookmarkEnd w:id="32"/>
      <w:bookmarkEnd w:id="33"/>
      <w:bookmarkEnd w:id="34"/>
      <w:bookmarkEnd w:id="35"/>
      <w:bookmarkEnd w:id="36"/>
      <w:bookmarkEnd w:id="37"/>
      <w:bookmarkEnd w:id="38"/>
      <w:bookmarkEnd w:id="39"/>
      <w:bookmarkEnd w:id="40"/>
      <w:bookmarkEnd w:id="41"/>
      <w:bookmarkEnd w:id="42"/>
    </w:p>
    <w:p w:rsidR="009E12BE" w:rsidRPr="00AA278A" w:rsidRDefault="009E12BE" w:rsidP="009E12BE">
      <w:pPr>
        <w:rPr>
          <w:lang w:val="en-US"/>
        </w:rPr>
      </w:pPr>
      <w:r w:rsidRPr="00AA278A">
        <w:rPr>
          <w:lang w:val="en-US"/>
        </w:rPr>
        <w:t xml:space="preserve">The transmitter </w:t>
      </w:r>
      <w:proofErr w:type="spellStart"/>
      <w:r w:rsidRPr="00AA278A">
        <w:rPr>
          <w:lang w:val="en-US"/>
        </w:rPr>
        <w:t>centre</w:t>
      </w:r>
      <w:proofErr w:type="spellEnd"/>
      <w:r w:rsidRPr="00AA278A">
        <w:rPr>
          <w:lang w:val="en-US"/>
        </w:rPr>
        <w:t xml:space="preserve"> frequency tolerance should be ±20 ppm maximum for the 60 GHz band. </w:t>
      </w:r>
    </w:p>
    <w:p w:rsidR="009E12BE" w:rsidRPr="00AA278A" w:rsidRDefault="009E12BE" w:rsidP="009E12BE">
      <w:pPr>
        <w:pStyle w:val="Heading3"/>
        <w:rPr>
          <w:lang w:val="en-US"/>
        </w:rPr>
      </w:pPr>
      <w:bookmarkStart w:id="43" w:name="_Toc201721897"/>
      <w:bookmarkStart w:id="44" w:name="_Toc206227631"/>
      <w:bookmarkStart w:id="45" w:name="_Toc206415578"/>
      <w:bookmarkStart w:id="46" w:name="_Toc206418385"/>
      <w:bookmarkStart w:id="47" w:name="_Toc207099140"/>
      <w:bookmarkStart w:id="48" w:name="_Toc207099745"/>
      <w:bookmarkStart w:id="49" w:name="_Toc207100664"/>
      <w:bookmarkStart w:id="50" w:name="_Toc207348586"/>
      <w:bookmarkStart w:id="51" w:name="_Toc215582942"/>
      <w:bookmarkStart w:id="52" w:name="_Toc235400635"/>
      <w:bookmarkStart w:id="53" w:name="_Toc255750498"/>
      <w:r w:rsidRPr="00AA278A">
        <w:rPr>
          <w:lang w:val="en-US"/>
        </w:rPr>
        <w:t>2.4.3</w:t>
      </w:r>
      <w:r w:rsidRPr="00AA278A">
        <w:rPr>
          <w:lang w:val="en-US"/>
        </w:rPr>
        <w:tab/>
        <w:t>Symbol clock tolerance</w:t>
      </w:r>
      <w:bookmarkEnd w:id="43"/>
      <w:bookmarkEnd w:id="44"/>
      <w:bookmarkEnd w:id="45"/>
      <w:bookmarkEnd w:id="46"/>
      <w:bookmarkEnd w:id="47"/>
      <w:bookmarkEnd w:id="48"/>
      <w:bookmarkEnd w:id="49"/>
      <w:bookmarkEnd w:id="50"/>
      <w:bookmarkEnd w:id="51"/>
      <w:bookmarkEnd w:id="52"/>
      <w:bookmarkEnd w:id="53"/>
    </w:p>
    <w:p w:rsidR="009E12BE" w:rsidRPr="00AA278A" w:rsidRDefault="009E12BE" w:rsidP="009E12BE">
      <w:pPr>
        <w:rPr>
          <w:lang w:val="en-US"/>
        </w:rPr>
      </w:pPr>
      <w:r w:rsidRPr="00AA278A">
        <w:rPr>
          <w:lang w:val="en-US"/>
        </w:rPr>
        <w:t xml:space="preserve">The symbol clock frequency tolerance should be ±20 ppm maximum for the 60 GHz band. The transmit </w:t>
      </w:r>
      <w:proofErr w:type="spellStart"/>
      <w:r w:rsidRPr="00AA278A">
        <w:rPr>
          <w:lang w:val="en-US"/>
        </w:rPr>
        <w:t>centre</w:t>
      </w:r>
      <w:proofErr w:type="spellEnd"/>
      <w:r w:rsidRPr="00AA278A">
        <w:rPr>
          <w:lang w:val="en-US"/>
        </w:rPr>
        <w:t xml:space="preserve"> frequency and the symbol clock frequency are derived from the same reference oscillator.</w:t>
      </w:r>
    </w:p>
    <w:p w:rsidR="009E12BE" w:rsidRPr="00AA278A" w:rsidRDefault="009E12BE" w:rsidP="009E12BE">
      <w:pPr>
        <w:pStyle w:val="Heading3"/>
        <w:rPr>
          <w:lang w:val="en-US"/>
        </w:rPr>
      </w:pPr>
      <w:bookmarkStart w:id="54" w:name="_Toc201721898"/>
      <w:bookmarkStart w:id="55" w:name="_Toc206227632"/>
      <w:bookmarkStart w:id="56" w:name="_Toc206415579"/>
      <w:bookmarkStart w:id="57" w:name="_Toc206418386"/>
      <w:bookmarkStart w:id="58" w:name="_Toc207099141"/>
      <w:bookmarkStart w:id="59" w:name="_Toc207099746"/>
      <w:bookmarkStart w:id="60" w:name="_Toc207100665"/>
      <w:bookmarkStart w:id="61" w:name="_Toc207348587"/>
      <w:bookmarkStart w:id="62" w:name="_Toc215582943"/>
      <w:bookmarkStart w:id="63" w:name="_Toc235400636"/>
      <w:bookmarkStart w:id="64" w:name="_Toc255750499"/>
      <w:r w:rsidRPr="00AA278A">
        <w:rPr>
          <w:lang w:val="en-US"/>
        </w:rPr>
        <w:t>2.4.4</w:t>
      </w:r>
      <w:r w:rsidRPr="00AA278A">
        <w:rPr>
          <w:lang w:val="en-US"/>
        </w:rPr>
        <w:tab/>
        <w:t xml:space="preserve">Transmit </w:t>
      </w:r>
      <w:proofErr w:type="spellStart"/>
      <w:r w:rsidRPr="00AA278A">
        <w:rPr>
          <w:lang w:val="en-US"/>
        </w:rPr>
        <w:t>centre</w:t>
      </w:r>
      <w:proofErr w:type="spellEnd"/>
      <w:r w:rsidRPr="00AA278A">
        <w:rPr>
          <w:lang w:val="en-US"/>
        </w:rPr>
        <w:t xml:space="preserve"> frequency leakage</w:t>
      </w:r>
      <w:bookmarkEnd w:id="54"/>
      <w:bookmarkEnd w:id="55"/>
      <w:bookmarkEnd w:id="56"/>
      <w:bookmarkEnd w:id="57"/>
      <w:bookmarkEnd w:id="58"/>
      <w:bookmarkEnd w:id="59"/>
      <w:bookmarkEnd w:id="60"/>
      <w:bookmarkEnd w:id="61"/>
      <w:bookmarkEnd w:id="62"/>
      <w:bookmarkEnd w:id="63"/>
      <w:bookmarkEnd w:id="64"/>
    </w:p>
    <w:p w:rsidR="009E12BE" w:rsidRPr="00AA278A" w:rsidRDefault="009E12BE" w:rsidP="009E12BE">
      <w:pPr>
        <w:rPr>
          <w:lang w:val="en-US"/>
        </w:rPr>
      </w:pPr>
      <w:r w:rsidRPr="00AA278A">
        <w:rPr>
          <w:lang w:val="en-US"/>
        </w:rPr>
        <w:t xml:space="preserve">The transmitter </w:t>
      </w:r>
      <w:proofErr w:type="spellStart"/>
      <w:r w:rsidRPr="00AA278A">
        <w:rPr>
          <w:lang w:val="en-US"/>
        </w:rPr>
        <w:t>centre</w:t>
      </w:r>
      <w:proofErr w:type="spellEnd"/>
      <w:r w:rsidRPr="00AA278A">
        <w:rPr>
          <w:lang w:val="en-US"/>
        </w:rPr>
        <w:t xml:space="preserve"> frequency leakage should not exceed −23 dB relative to the overall transmitted power, or, equivalently, 2.5 dB relative to the average energy of the rest of the subcarriers (in </w:t>
      </w:r>
      <w:r>
        <w:rPr>
          <w:lang w:val="en-US"/>
        </w:rPr>
        <w:t>orthogonal frequency division multiplexing (</w:t>
      </w:r>
      <w:r w:rsidRPr="00AA278A">
        <w:rPr>
          <w:lang w:val="en-US"/>
        </w:rPr>
        <w:t>OFDM)</w:t>
      </w:r>
      <w:r>
        <w:rPr>
          <w:lang w:val="en-US"/>
        </w:rPr>
        <w:t>)</w:t>
      </w:r>
      <w:r w:rsidRPr="00AA278A">
        <w:rPr>
          <w:lang w:val="en-US"/>
        </w:rPr>
        <w:t>.</w:t>
      </w:r>
    </w:p>
    <w:p w:rsidR="009E12BE" w:rsidRPr="00AA278A" w:rsidRDefault="009E12BE" w:rsidP="009E12BE">
      <w:pPr>
        <w:pStyle w:val="Heading3"/>
        <w:rPr>
          <w:lang w:val="en-US"/>
        </w:rPr>
      </w:pPr>
      <w:bookmarkStart w:id="65" w:name="_Toc201721899"/>
      <w:bookmarkStart w:id="66" w:name="_Toc206227633"/>
      <w:bookmarkStart w:id="67" w:name="_Toc206415580"/>
      <w:bookmarkStart w:id="68" w:name="_Toc206418387"/>
      <w:bookmarkStart w:id="69" w:name="_Toc207099142"/>
      <w:bookmarkStart w:id="70" w:name="_Toc207099747"/>
      <w:bookmarkStart w:id="71" w:name="_Toc207100666"/>
      <w:bookmarkStart w:id="72" w:name="_Toc207348588"/>
      <w:bookmarkStart w:id="73" w:name="_Toc215582944"/>
      <w:bookmarkStart w:id="74" w:name="_Toc235400637"/>
      <w:bookmarkStart w:id="75" w:name="_Toc255750500"/>
      <w:r w:rsidRPr="00AA278A">
        <w:rPr>
          <w:lang w:val="en-US"/>
        </w:rPr>
        <w:t>2.4.5</w:t>
      </w:r>
      <w:r w:rsidRPr="00AA278A">
        <w:rPr>
          <w:lang w:val="en-US"/>
        </w:rPr>
        <w:tab/>
        <w:t>Transmit ramp up</w:t>
      </w:r>
      <w:bookmarkEnd w:id="65"/>
      <w:bookmarkEnd w:id="66"/>
      <w:bookmarkEnd w:id="67"/>
      <w:bookmarkEnd w:id="68"/>
      <w:bookmarkEnd w:id="69"/>
      <w:bookmarkEnd w:id="70"/>
      <w:bookmarkEnd w:id="71"/>
      <w:bookmarkEnd w:id="72"/>
      <w:bookmarkEnd w:id="73"/>
      <w:bookmarkEnd w:id="74"/>
      <w:r w:rsidRPr="00AA278A">
        <w:rPr>
          <w:lang w:val="en-US"/>
        </w:rPr>
        <w:t xml:space="preserve"> and ramp down</w:t>
      </w:r>
      <w:bookmarkEnd w:id="75"/>
    </w:p>
    <w:p w:rsidR="009E12BE" w:rsidRPr="00AA278A" w:rsidRDefault="009E12BE" w:rsidP="009E12BE">
      <w:pPr>
        <w:rPr>
          <w:lang w:val="en-US"/>
        </w:rPr>
      </w:pPr>
      <w:r w:rsidRPr="00AA278A">
        <w:rPr>
          <w:lang w:val="en-US"/>
        </w:rPr>
        <w:t xml:space="preserve">The transmit power-on ramp is defined as the time it takes for a transmitter to rise from less than 10% to greater than 90% of the average power </w:t>
      </w:r>
      <w:r>
        <w:rPr>
          <w:lang w:val="en-US"/>
        </w:rPr>
        <w:t>to be transmitted in the frame.</w:t>
      </w:r>
    </w:p>
    <w:p w:rsidR="009E12BE" w:rsidRPr="00AA278A" w:rsidRDefault="009E12BE" w:rsidP="009E12BE">
      <w:pPr>
        <w:rPr>
          <w:lang w:val="en-US"/>
        </w:rPr>
      </w:pPr>
      <w:r w:rsidRPr="00AA278A">
        <w:rPr>
          <w:lang w:val="en-US"/>
        </w:rPr>
        <w:lastRenderedPageBreak/>
        <w:t>The transmit power-</w:t>
      </w:r>
      <w:r>
        <w:rPr>
          <w:lang w:val="en-US"/>
        </w:rPr>
        <w:t>on ramp should be around 10 ns.</w:t>
      </w:r>
    </w:p>
    <w:p w:rsidR="009E12BE" w:rsidRPr="00AA278A" w:rsidRDefault="009E12BE" w:rsidP="009E12BE">
      <w:pPr>
        <w:rPr>
          <w:lang w:val="en-US"/>
        </w:rPr>
      </w:pPr>
      <w:r w:rsidRPr="00AA278A">
        <w:rPr>
          <w:lang w:val="en-US"/>
        </w:rPr>
        <w:t>The transmit power-down ramp is defined as the time it takes the transmitter to fall from greater than 90% to less than 10% of the maximum power to be transmitted in the frame.</w:t>
      </w:r>
    </w:p>
    <w:p w:rsidR="009E12BE" w:rsidRPr="00AA278A" w:rsidRDefault="009E12BE" w:rsidP="009E12BE">
      <w:pPr>
        <w:rPr>
          <w:lang w:val="en-US"/>
        </w:rPr>
      </w:pPr>
      <w:r w:rsidRPr="00AA278A">
        <w:rPr>
          <w:lang w:val="en-US"/>
        </w:rPr>
        <w:t>The transmit power-down ramp should be around 10 ns.</w:t>
      </w:r>
    </w:p>
    <w:p w:rsidR="009E12BE" w:rsidRPr="00AA278A" w:rsidRDefault="009E12BE" w:rsidP="009E12BE">
      <w:pPr>
        <w:pStyle w:val="Heading3"/>
        <w:rPr>
          <w:lang w:val="en-US"/>
        </w:rPr>
      </w:pPr>
      <w:bookmarkStart w:id="76" w:name="_Toc255750501"/>
      <w:r w:rsidRPr="00AA278A">
        <w:rPr>
          <w:lang w:val="en-US"/>
        </w:rPr>
        <w:t>2.4.6</w:t>
      </w:r>
      <w:r w:rsidRPr="00AA278A">
        <w:rPr>
          <w:lang w:val="en-US"/>
        </w:rPr>
        <w:tab/>
        <w:t xml:space="preserve">Maximum input </w:t>
      </w:r>
      <w:bookmarkEnd w:id="76"/>
      <w:r w:rsidRPr="00AA278A">
        <w:rPr>
          <w:lang w:val="en-US"/>
        </w:rPr>
        <w:t>level</w:t>
      </w:r>
    </w:p>
    <w:p w:rsidR="009E12BE" w:rsidRPr="00AA278A" w:rsidRDefault="009E12BE" w:rsidP="009E12BE">
      <w:pPr>
        <w:rPr>
          <w:lang w:val="en-US"/>
        </w:rPr>
      </w:pPr>
      <w:r w:rsidRPr="00AA278A">
        <w:rPr>
          <w:lang w:val="en-US"/>
        </w:rPr>
        <w:t xml:space="preserve">The receiver maximum input level is the maximum power level of the incoming signal, in </w:t>
      </w:r>
      <w:proofErr w:type="spellStart"/>
      <w:r w:rsidRPr="00AA278A">
        <w:rPr>
          <w:lang w:val="en-US"/>
        </w:rPr>
        <w:t>dBm</w:t>
      </w:r>
      <w:proofErr w:type="spellEnd"/>
      <w:r w:rsidRPr="00AA278A">
        <w:rPr>
          <w:lang w:val="en-US"/>
        </w:rPr>
        <w:t xml:space="preserve">, present at the input of the receiver for which the error rate criterion (defined at the RX sensitivity section) is met. A compliant receiver has a receiver maximum input level of at least </w:t>
      </w:r>
      <w:r>
        <w:rPr>
          <w:lang w:val="en-US"/>
        </w:rPr>
        <w:t>–</w:t>
      </w:r>
      <w:r w:rsidRPr="00AA278A">
        <w:rPr>
          <w:lang w:val="en-US"/>
        </w:rPr>
        <w:t>33 </w:t>
      </w:r>
      <w:proofErr w:type="spellStart"/>
      <w:r w:rsidRPr="00AA278A">
        <w:rPr>
          <w:lang w:val="en-US"/>
        </w:rPr>
        <w:t>dBm</w:t>
      </w:r>
      <w:proofErr w:type="spellEnd"/>
      <w:r w:rsidRPr="00AA278A">
        <w:rPr>
          <w:lang w:val="en-US"/>
        </w:rPr>
        <w:t xml:space="preserve"> for each of the modulation formats that the receiver supports. </w:t>
      </w:r>
    </w:p>
    <w:p w:rsidR="009E12BE" w:rsidRPr="00AA278A" w:rsidRDefault="009E12BE" w:rsidP="009E12BE">
      <w:pPr>
        <w:pStyle w:val="Heading3"/>
        <w:rPr>
          <w:lang w:val="en-US" w:eastAsia="ja-JP"/>
        </w:rPr>
      </w:pPr>
      <w:r w:rsidRPr="00AA278A">
        <w:rPr>
          <w:lang w:val="en-US"/>
        </w:rPr>
        <w:t>2.4.7</w:t>
      </w:r>
      <w:r w:rsidRPr="00AA278A">
        <w:rPr>
          <w:lang w:val="en-US"/>
        </w:rPr>
        <w:tab/>
      </w:r>
      <w:r w:rsidRPr="00AA278A">
        <w:rPr>
          <w:lang w:val="en-US" w:eastAsia="ja-JP"/>
        </w:rPr>
        <w:t>System characteristics</w:t>
      </w:r>
    </w:p>
    <w:p w:rsidR="009E12BE" w:rsidRPr="00AA278A" w:rsidRDefault="009E12BE" w:rsidP="009E12BE">
      <w:pPr>
        <w:rPr>
          <w:lang w:val="en-US" w:eastAsia="ja-JP"/>
        </w:rPr>
      </w:pPr>
      <w:r w:rsidRPr="00AA278A">
        <w:rPr>
          <w:lang w:val="en-US" w:eastAsia="ja-JP"/>
        </w:rPr>
        <w:t>To exploit the full potential that MGWS can provide including the support of the applications and services described herein, certain system level characteristics need to be satisfied:</w:t>
      </w:r>
    </w:p>
    <w:p w:rsidR="009E12BE" w:rsidRPr="00AA278A" w:rsidRDefault="009E12BE" w:rsidP="009E12BE">
      <w:pPr>
        <w:pStyle w:val="enumlev1"/>
        <w:rPr>
          <w:szCs w:val="24"/>
          <w:lang w:val="en-US" w:eastAsia="ja-JP"/>
        </w:rPr>
      </w:pPr>
      <w:r w:rsidRPr="00AA278A">
        <w:rPr>
          <w:bCs/>
          <w:szCs w:val="24"/>
          <w:lang w:val="en-US" w:eastAsia="ja-JP"/>
        </w:rPr>
        <w:t>1)</w:t>
      </w:r>
      <w:r w:rsidRPr="00AA278A">
        <w:rPr>
          <w:b/>
          <w:szCs w:val="24"/>
          <w:lang w:val="en-US" w:eastAsia="ja-JP"/>
        </w:rPr>
        <w:tab/>
        <w:t>Throughput</w:t>
      </w:r>
      <w:r w:rsidRPr="00AA278A">
        <w:rPr>
          <w:szCs w:val="24"/>
          <w:lang w:val="en-US" w:eastAsia="ja-JP"/>
        </w:rPr>
        <w:t xml:space="preserve">: every MGWS device should provide a means of achieving a </w:t>
      </w:r>
      <w:r w:rsidRPr="00AA278A">
        <w:rPr>
          <w:szCs w:val="24"/>
          <w:lang w:val="en-US"/>
        </w:rPr>
        <w:t>maximum throughput, as measured at the top of the medium access control layer, of at least 1 </w:t>
      </w:r>
      <w:proofErr w:type="spellStart"/>
      <w:r w:rsidRPr="00AA278A">
        <w:rPr>
          <w:szCs w:val="24"/>
          <w:lang w:val="en-US"/>
        </w:rPr>
        <w:t>Gbps</w:t>
      </w:r>
      <w:proofErr w:type="spellEnd"/>
      <w:r>
        <w:rPr>
          <w:szCs w:val="24"/>
          <w:lang w:val="en-US" w:eastAsia="ja-JP"/>
        </w:rPr>
        <w:t xml:space="preserve"> data rate.</w:t>
      </w:r>
    </w:p>
    <w:p w:rsidR="009E12BE" w:rsidRPr="00AA278A" w:rsidRDefault="009E12BE" w:rsidP="009E12BE">
      <w:pPr>
        <w:pStyle w:val="enumlev1"/>
        <w:rPr>
          <w:szCs w:val="24"/>
          <w:lang w:val="en-US" w:eastAsia="ja-JP"/>
        </w:rPr>
      </w:pPr>
      <w:r w:rsidRPr="00AA278A">
        <w:rPr>
          <w:bCs/>
          <w:szCs w:val="24"/>
          <w:lang w:val="en-US" w:eastAsia="ja-JP"/>
        </w:rPr>
        <w:t>2)</w:t>
      </w:r>
      <w:r w:rsidRPr="00AA278A">
        <w:rPr>
          <w:b/>
          <w:szCs w:val="24"/>
          <w:lang w:val="en-US" w:eastAsia="ja-JP"/>
        </w:rPr>
        <w:tab/>
        <w:t>Range</w:t>
      </w:r>
      <w:r w:rsidRPr="00AA278A">
        <w:rPr>
          <w:szCs w:val="24"/>
          <w:lang w:val="en-US" w:eastAsia="ja-JP"/>
        </w:rPr>
        <w:t xml:space="preserve">: the system should provide a </w:t>
      </w:r>
      <w:r w:rsidRPr="00AA278A">
        <w:rPr>
          <w:szCs w:val="24"/>
          <w:lang w:val="en-US"/>
        </w:rPr>
        <w:t>means of achieving a range of at least 10 m at 1 </w:t>
      </w:r>
      <w:proofErr w:type="spellStart"/>
      <w:r w:rsidRPr="00AA278A">
        <w:rPr>
          <w:szCs w:val="24"/>
          <w:lang w:val="en-US"/>
        </w:rPr>
        <w:t>Gbps</w:t>
      </w:r>
      <w:proofErr w:type="spellEnd"/>
      <w:r w:rsidRPr="00AA278A">
        <w:rPr>
          <w:szCs w:val="24"/>
          <w:lang w:val="en-US"/>
        </w:rPr>
        <w:t xml:space="preserve">, as measured at the top of the medium access control layer, in some </w:t>
      </w:r>
      <w:proofErr w:type="spellStart"/>
      <w:r w:rsidRPr="00AA278A">
        <w:rPr>
          <w:szCs w:val="24"/>
          <w:lang w:val="en-US"/>
        </w:rPr>
        <w:t>NLoS</w:t>
      </w:r>
      <w:proofErr w:type="spellEnd"/>
      <w:r w:rsidRPr="00AA278A">
        <w:rPr>
          <w:szCs w:val="24"/>
          <w:lang w:val="en-US"/>
        </w:rPr>
        <w:t xml:space="preserve"> PHY channel conditions.</w:t>
      </w:r>
    </w:p>
    <w:p w:rsidR="009E12BE" w:rsidRPr="00AA278A" w:rsidRDefault="009E12BE" w:rsidP="009E12BE">
      <w:pPr>
        <w:rPr>
          <w:szCs w:val="24"/>
          <w:lang w:val="en-US" w:eastAsia="ja-JP"/>
        </w:rPr>
      </w:pPr>
      <w:r w:rsidRPr="00AA278A">
        <w:rPr>
          <w:szCs w:val="24"/>
          <w:lang w:val="en-US" w:eastAsia="ja-JP"/>
        </w:rPr>
        <w:t>In addition to the aforementioned characteristics, when the system supports uncompressed video streaming further characteristics</w:t>
      </w:r>
      <w:r w:rsidRPr="00AA278A" w:rsidDel="00D80F1F">
        <w:rPr>
          <w:szCs w:val="24"/>
          <w:lang w:val="en-US" w:eastAsia="ja-JP"/>
        </w:rPr>
        <w:t xml:space="preserve"> </w:t>
      </w:r>
      <w:r w:rsidRPr="00AA278A">
        <w:rPr>
          <w:szCs w:val="24"/>
          <w:lang w:val="en-US" w:eastAsia="ja-JP"/>
        </w:rPr>
        <w:t>described in the table below need to be met.</w:t>
      </w:r>
    </w:p>
    <w:p w:rsidR="009E12BE" w:rsidRPr="00E14179" w:rsidRDefault="009E12BE" w:rsidP="009E12BE">
      <w:pPr>
        <w:pStyle w:val="TableNo"/>
        <w:rPr>
          <w:lang w:eastAsia="ja-JP"/>
        </w:rPr>
      </w:pPr>
      <w:r w:rsidRPr="00E14179">
        <w:rPr>
          <w:lang w:eastAsia="ja-JP"/>
        </w:rPr>
        <w:t>TABLE 2</w:t>
      </w:r>
    </w:p>
    <w:p w:rsidR="009E12BE" w:rsidRPr="00E14179" w:rsidRDefault="009E12BE" w:rsidP="009E12BE">
      <w:pPr>
        <w:pStyle w:val="Tabletitle"/>
        <w:rPr>
          <w:lang w:eastAsia="ja-JP"/>
        </w:rPr>
      </w:pPr>
      <w:r w:rsidRPr="00E14179">
        <w:rPr>
          <w:lang w:eastAsia="ja-JP"/>
        </w:rPr>
        <w:t>System characteristics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1915"/>
        <w:gridCol w:w="2556"/>
      </w:tblGrid>
      <w:tr w:rsidR="009E12BE" w:rsidRPr="00E14179" w:rsidTr="003A4EBC">
        <w:trPr>
          <w:jc w:val="center"/>
        </w:trPr>
        <w:tc>
          <w:tcPr>
            <w:tcW w:w="1915" w:type="dxa"/>
          </w:tcPr>
          <w:p w:rsidR="009E12BE" w:rsidRPr="00E14179" w:rsidRDefault="009E12BE" w:rsidP="003A4EBC">
            <w:pPr>
              <w:pStyle w:val="Tablehead"/>
            </w:pPr>
            <w:r w:rsidRPr="00E14179">
              <w:t>Parameter</w:t>
            </w:r>
          </w:p>
        </w:tc>
        <w:tc>
          <w:tcPr>
            <w:tcW w:w="1915" w:type="dxa"/>
          </w:tcPr>
          <w:p w:rsidR="009E12BE" w:rsidRPr="00E14179" w:rsidRDefault="009E12BE" w:rsidP="003A4EBC">
            <w:pPr>
              <w:pStyle w:val="Tablehead"/>
            </w:pPr>
            <w:r w:rsidRPr="00E14179">
              <w:t>Value</w:t>
            </w:r>
          </w:p>
        </w:tc>
        <w:tc>
          <w:tcPr>
            <w:tcW w:w="2556" w:type="dxa"/>
          </w:tcPr>
          <w:p w:rsidR="009E12BE" w:rsidRPr="00E14179" w:rsidRDefault="009E12BE" w:rsidP="003A4EBC">
            <w:pPr>
              <w:pStyle w:val="Tablehead"/>
            </w:pPr>
            <w:r w:rsidRPr="00E14179">
              <w:t>Description</w:t>
            </w:r>
          </w:p>
        </w:tc>
      </w:tr>
      <w:tr w:rsidR="009E12BE" w:rsidRPr="00693BB4" w:rsidTr="003A4EBC">
        <w:trPr>
          <w:jc w:val="center"/>
        </w:trPr>
        <w:tc>
          <w:tcPr>
            <w:tcW w:w="1915" w:type="dxa"/>
          </w:tcPr>
          <w:p w:rsidR="009E12BE" w:rsidRPr="00E14179" w:rsidRDefault="009E12BE" w:rsidP="003A4EBC">
            <w:pPr>
              <w:pStyle w:val="Tabletext"/>
              <w:jc w:val="center"/>
            </w:pPr>
            <w:r w:rsidRPr="00E14179">
              <w:t>Rate</w:t>
            </w:r>
          </w:p>
        </w:tc>
        <w:tc>
          <w:tcPr>
            <w:tcW w:w="1915" w:type="dxa"/>
          </w:tcPr>
          <w:p w:rsidR="009E12BE" w:rsidRPr="00E14179" w:rsidRDefault="009E12BE" w:rsidP="003A4EBC">
            <w:pPr>
              <w:pStyle w:val="Tabletext"/>
              <w:jc w:val="center"/>
            </w:pPr>
            <w:r w:rsidRPr="00E14179">
              <w:t xml:space="preserve">3 </w:t>
            </w:r>
            <w:proofErr w:type="spellStart"/>
            <w:r w:rsidRPr="00E14179">
              <w:t>Gbps</w:t>
            </w:r>
            <w:proofErr w:type="spellEnd"/>
          </w:p>
        </w:tc>
        <w:tc>
          <w:tcPr>
            <w:tcW w:w="2556" w:type="dxa"/>
            <w:vMerge w:val="restart"/>
          </w:tcPr>
          <w:p w:rsidR="009E12BE" w:rsidRPr="00AA278A" w:rsidRDefault="009E12BE" w:rsidP="003A4EBC">
            <w:pPr>
              <w:pStyle w:val="Tabletext"/>
              <w:jc w:val="center"/>
              <w:rPr>
                <w:lang w:val="en-US"/>
              </w:rPr>
            </w:pPr>
            <w:r w:rsidRPr="00AA278A">
              <w:rPr>
                <w:lang w:val="en-US"/>
              </w:rPr>
              <w:t>Uncompressed video,</w:t>
            </w:r>
            <w:r w:rsidRPr="00AA278A">
              <w:rPr>
                <w:lang w:val="en-US"/>
              </w:rPr>
              <w:br/>
              <w:t>1 080p</w:t>
            </w:r>
          </w:p>
          <w:p w:rsidR="009E12BE" w:rsidRPr="00AA278A" w:rsidRDefault="009E12BE" w:rsidP="003A4EBC">
            <w:pPr>
              <w:pStyle w:val="Tabletext"/>
              <w:jc w:val="center"/>
              <w:rPr>
                <w:lang w:val="en-US"/>
              </w:rPr>
            </w:pPr>
            <w:r w:rsidRPr="00AA278A">
              <w:rPr>
                <w:lang w:val="en-US"/>
              </w:rPr>
              <w:t>(RGB): 1 920 × 1 080 pixels, 24 bits/pixels, 60 frames/s</w:t>
            </w:r>
          </w:p>
        </w:tc>
      </w:tr>
      <w:tr w:rsidR="009E12BE" w:rsidRPr="00E14179" w:rsidTr="003A4EBC">
        <w:trPr>
          <w:jc w:val="center"/>
        </w:trPr>
        <w:tc>
          <w:tcPr>
            <w:tcW w:w="1915" w:type="dxa"/>
          </w:tcPr>
          <w:p w:rsidR="009E12BE" w:rsidRPr="00AA278A" w:rsidRDefault="009E12BE" w:rsidP="003A4EBC">
            <w:pPr>
              <w:pStyle w:val="Tabletext"/>
              <w:jc w:val="center"/>
              <w:rPr>
                <w:lang w:val="en-US"/>
              </w:rPr>
            </w:pPr>
            <w:r w:rsidRPr="00AA278A">
              <w:rPr>
                <w:lang w:val="en-US"/>
              </w:rPr>
              <w:t>Packet loss rate (8 </w:t>
            </w:r>
            <w:proofErr w:type="spellStart"/>
            <w:r w:rsidRPr="00AA278A">
              <w:rPr>
                <w:lang w:val="en-US"/>
              </w:rPr>
              <w:t>kbyte</w:t>
            </w:r>
            <w:proofErr w:type="spellEnd"/>
            <w:r w:rsidRPr="00AA278A">
              <w:rPr>
                <w:lang w:val="en-US"/>
              </w:rPr>
              <w:t xml:space="preserve"> payload)</w:t>
            </w:r>
          </w:p>
        </w:tc>
        <w:tc>
          <w:tcPr>
            <w:tcW w:w="1915" w:type="dxa"/>
          </w:tcPr>
          <w:p w:rsidR="009E12BE" w:rsidRPr="00E14179" w:rsidRDefault="009E12BE" w:rsidP="003A4EBC">
            <w:pPr>
              <w:pStyle w:val="Tabletext"/>
              <w:jc w:val="center"/>
            </w:pPr>
            <w:r w:rsidRPr="00E14179">
              <w:t>1e-8</w:t>
            </w:r>
          </w:p>
        </w:tc>
        <w:tc>
          <w:tcPr>
            <w:tcW w:w="2556" w:type="dxa"/>
            <w:vMerge/>
          </w:tcPr>
          <w:p w:rsidR="009E12BE" w:rsidRPr="00E14179" w:rsidRDefault="009E12BE" w:rsidP="003A4EBC">
            <w:pPr>
              <w:pStyle w:val="Tabletext"/>
              <w:jc w:val="center"/>
            </w:pPr>
          </w:p>
        </w:tc>
      </w:tr>
      <w:tr w:rsidR="009E12BE" w:rsidRPr="00E14179" w:rsidTr="003A4EBC">
        <w:trPr>
          <w:jc w:val="center"/>
        </w:trPr>
        <w:tc>
          <w:tcPr>
            <w:tcW w:w="1915" w:type="dxa"/>
          </w:tcPr>
          <w:p w:rsidR="009E12BE" w:rsidRPr="00E14179" w:rsidRDefault="009E12BE" w:rsidP="003A4EBC">
            <w:pPr>
              <w:pStyle w:val="Tabletext"/>
              <w:jc w:val="center"/>
            </w:pPr>
            <w:r w:rsidRPr="00E14179">
              <w:t>Delay</w:t>
            </w:r>
            <w:r w:rsidRPr="00E14179">
              <w:rPr>
                <w:rStyle w:val="FootnoteReference"/>
              </w:rPr>
              <w:footnoteReference w:id="3"/>
            </w:r>
          </w:p>
        </w:tc>
        <w:tc>
          <w:tcPr>
            <w:tcW w:w="1915" w:type="dxa"/>
          </w:tcPr>
          <w:p w:rsidR="009E12BE" w:rsidRPr="00E14179" w:rsidRDefault="009E12BE" w:rsidP="003A4EBC">
            <w:pPr>
              <w:pStyle w:val="Tabletext"/>
              <w:jc w:val="center"/>
            </w:pPr>
            <w:r w:rsidRPr="00E14179">
              <w:t xml:space="preserve">10 </w:t>
            </w:r>
            <w:proofErr w:type="spellStart"/>
            <w:r w:rsidRPr="00E14179">
              <w:t>ms</w:t>
            </w:r>
            <w:proofErr w:type="spellEnd"/>
          </w:p>
        </w:tc>
        <w:tc>
          <w:tcPr>
            <w:tcW w:w="2556" w:type="dxa"/>
            <w:vMerge/>
          </w:tcPr>
          <w:p w:rsidR="009E12BE" w:rsidRPr="00E14179" w:rsidRDefault="009E12BE" w:rsidP="003A4EBC">
            <w:pPr>
              <w:pStyle w:val="Tabletext"/>
              <w:jc w:val="center"/>
            </w:pPr>
          </w:p>
        </w:tc>
      </w:tr>
    </w:tbl>
    <w:p w:rsidR="009E12BE" w:rsidRPr="00E14179" w:rsidRDefault="009E12BE" w:rsidP="009E12BE">
      <w:pPr>
        <w:pStyle w:val="Heading3"/>
        <w:rPr>
          <w:szCs w:val="24"/>
        </w:rPr>
      </w:pPr>
      <w:r w:rsidRPr="00E14179">
        <w:rPr>
          <w:szCs w:val="24"/>
        </w:rPr>
        <w:t>2.4.8</w:t>
      </w:r>
      <w:r w:rsidRPr="00E14179">
        <w:rPr>
          <w:szCs w:val="24"/>
        </w:rPr>
        <w:tab/>
        <w:t>Channel access schemes</w:t>
      </w:r>
    </w:p>
    <w:p w:rsidR="009E12BE" w:rsidRPr="00AA278A" w:rsidRDefault="009E12BE" w:rsidP="009E12BE">
      <w:pPr>
        <w:rPr>
          <w:lang w:val="en-US"/>
        </w:rPr>
      </w:pPr>
      <w:r w:rsidRPr="00AA278A">
        <w:rPr>
          <w:lang w:val="en-US"/>
        </w:rPr>
        <w:t>The basic access scheme is time division multiple access (TDMA), which is necessary to deal with the challenges of operation in 60 GHz, the directional nature of communication, and applications such as wireless display. TDMA can provide the necessary bandwidth guarantee to applications sensitive to quality of service given its reservation characteristics while being power efficient since devices do not need to stay awake when not communicating. In addition, since TDMA is scheduled, stations know exactly to which other station they will communicate to and when, hence are able to steer the main lobe of their antenna towards the intended destination and obviate the need for omnidirectional communication need</w:t>
      </w:r>
      <w:r>
        <w:rPr>
          <w:lang w:val="en-US"/>
        </w:rPr>
        <w:t>ed for contention-based access.</w:t>
      </w:r>
    </w:p>
    <w:p w:rsidR="009E12BE" w:rsidRDefault="009E12BE">
      <w:pPr>
        <w:tabs>
          <w:tab w:val="clear" w:pos="1134"/>
          <w:tab w:val="clear" w:pos="1871"/>
          <w:tab w:val="clear" w:pos="2268"/>
        </w:tabs>
        <w:overflowPunct/>
        <w:autoSpaceDE/>
        <w:autoSpaceDN/>
        <w:adjustRightInd/>
        <w:spacing w:before="0"/>
        <w:textAlignment w:val="auto"/>
        <w:rPr>
          <w:lang w:val="en-US"/>
        </w:rPr>
      </w:pPr>
      <w:r>
        <w:rPr>
          <w:lang w:val="en-US"/>
        </w:rPr>
        <w:br w:type="page"/>
      </w:r>
    </w:p>
    <w:p w:rsidR="009E12BE" w:rsidRPr="00AA278A" w:rsidRDefault="009E12BE" w:rsidP="009E12BE">
      <w:pPr>
        <w:rPr>
          <w:lang w:val="en-US"/>
        </w:rPr>
      </w:pPr>
      <w:r w:rsidRPr="00AA278A">
        <w:rPr>
          <w:lang w:val="en-US"/>
        </w:rPr>
        <w:lastRenderedPageBreak/>
        <w:t>Contention-based access, such as provided by in Wi-Fi, should also be supported for usages including web browsing and file transfer. However, instead of being the basic access scheme, contention-based access should be used within periods of time allocated in the TDMA channel access infrastructure.</w:t>
      </w:r>
    </w:p>
    <w:p w:rsidR="009E12BE" w:rsidRPr="00AA278A" w:rsidRDefault="009E12BE" w:rsidP="009E12BE">
      <w:pPr>
        <w:pStyle w:val="Heading2"/>
        <w:rPr>
          <w:szCs w:val="24"/>
          <w:lang w:val="en-US"/>
        </w:rPr>
      </w:pPr>
      <w:r w:rsidRPr="00AA278A">
        <w:rPr>
          <w:szCs w:val="24"/>
          <w:lang w:val="en-US"/>
        </w:rPr>
        <w:t>2.5</w:t>
      </w:r>
      <w:r w:rsidRPr="00AA278A">
        <w:rPr>
          <w:szCs w:val="24"/>
          <w:lang w:val="en-US"/>
        </w:rPr>
        <w:tab/>
        <w:t>Parameters for coexistence</w:t>
      </w:r>
    </w:p>
    <w:p w:rsidR="009E12BE" w:rsidRPr="00AA278A" w:rsidRDefault="009E12BE" w:rsidP="009E12BE">
      <w:pPr>
        <w:rPr>
          <w:szCs w:val="24"/>
          <w:lang w:val="en-US"/>
        </w:rPr>
      </w:pPr>
      <w:r w:rsidRPr="00AA278A">
        <w:rPr>
          <w:szCs w:val="24"/>
          <w:lang w:val="en-US"/>
        </w:rPr>
        <w:t>For improved coexistence, it is important that all MGWS u</w:t>
      </w:r>
      <w:r>
        <w:rPr>
          <w:szCs w:val="24"/>
          <w:lang w:val="en-US"/>
        </w:rPr>
        <w:t>tilize the same channelization.</w:t>
      </w:r>
    </w:p>
    <w:p w:rsidR="009E12BE" w:rsidRPr="00AA278A" w:rsidRDefault="009E12BE" w:rsidP="009E12BE">
      <w:pPr>
        <w:rPr>
          <w:lang w:val="en-US"/>
        </w:rPr>
      </w:pPr>
      <w:r w:rsidRPr="00AA278A">
        <w:rPr>
          <w:lang w:val="en-US"/>
        </w:rPr>
        <w:t>Examples of channelization:</w:t>
      </w:r>
    </w:p>
    <w:p w:rsidR="009E12BE" w:rsidRPr="00DA3258" w:rsidRDefault="009E12BE" w:rsidP="009E12BE">
      <w:pPr>
        <w:pStyle w:val="enumlev1"/>
        <w:rPr>
          <w:lang w:val="en-US"/>
        </w:rPr>
      </w:pPr>
      <w:r w:rsidRPr="00DA3258">
        <w:rPr>
          <w:lang w:val="en-US"/>
        </w:rPr>
        <w:t>1)</w:t>
      </w:r>
      <w:r w:rsidRPr="00DA3258">
        <w:rPr>
          <w:lang w:val="en-US"/>
        </w:rPr>
        <w:tab/>
        <w:t>IEEE:</w:t>
      </w:r>
    </w:p>
    <w:p w:rsidR="009E12BE" w:rsidRPr="00AA278A" w:rsidRDefault="009E12BE" w:rsidP="009E12BE">
      <w:pPr>
        <w:pStyle w:val="enumlev2"/>
        <w:rPr>
          <w:lang w:val="en-US"/>
        </w:rPr>
      </w:pPr>
      <w:r w:rsidRPr="00AA278A">
        <w:rPr>
          <w:lang w:val="en-US"/>
        </w:rPr>
        <w:t>a)</w:t>
      </w:r>
      <w:r w:rsidRPr="00AA278A">
        <w:rPr>
          <w:lang w:val="en-US"/>
        </w:rPr>
        <w:tab/>
        <w:t>IEEE</w:t>
      </w:r>
      <w:ins w:id="77" w:author="editor" w:date="2013-02-22T14:37:00Z">
        <w:r>
          <w:rPr>
            <w:lang w:val="en-US"/>
          </w:rPr>
          <w:t xml:space="preserve"> </w:t>
        </w:r>
        <w:proofErr w:type="spellStart"/>
        <w:r>
          <w:rPr>
            <w:lang w:val="en-US"/>
          </w:rPr>
          <w:t>Std</w:t>
        </w:r>
      </w:ins>
      <w:proofErr w:type="spellEnd"/>
      <w:r w:rsidRPr="00AA278A">
        <w:rPr>
          <w:lang w:val="en-US"/>
        </w:rPr>
        <w:t xml:space="preserve"> </w:t>
      </w:r>
      <w:del w:id="78" w:author="editor" w:date="2013-02-22T14:36:00Z">
        <w:r w:rsidRPr="00AA278A" w:rsidDel="0091145A">
          <w:rPr>
            <w:lang w:val="en-US"/>
          </w:rPr>
          <w:delText>P</w:delText>
        </w:r>
      </w:del>
      <w:r w:rsidRPr="00AA278A">
        <w:rPr>
          <w:lang w:val="en-US"/>
        </w:rPr>
        <w:t>802.11ad</w:t>
      </w:r>
      <w:ins w:id="79" w:author="editor" w:date="2013-02-25T15:38:00Z">
        <w:r>
          <w:rPr>
            <w:lang w:val="en-US"/>
          </w:rPr>
          <w:t>-2012</w:t>
        </w:r>
      </w:ins>
      <w:r w:rsidRPr="00940D80">
        <w:rPr>
          <w:rStyle w:val="FootnoteReference"/>
          <w:szCs w:val="24"/>
        </w:rPr>
        <w:footnoteReference w:id="4"/>
      </w:r>
      <w:r w:rsidRPr="00AA278A">
        <w:rPr>
          <w:lang w:val="en-US"/>
        </w:rPr>
        <w:t xml:space="preserve"> </w:t>
      </w:r>
      <w:del w:id="85" w:author="editor" w:date="2013-02-22T14:36:00Z">
        <w:r w:rsidRPr="00AA278A" w:rsidDel="0091145A">
          <w:rPr>
            <w:lang w:val="en-US"/>
          </w:rPr>
          <w:delText xml:space="preserve">draft specification </w:delText>
        </w:r>
      </w:del>
      <w:r w:rsidRPr="00AA278A">
        <w:rPr>
          <w:lang w:val="en-US"/>
        </w:rPr>
        <w:t>defines a channel bandwidth of 2 160 </w:t>
      </w:r>
      <w:proofErr w:type="spellStart"/>
      <w:r w:rsidRPr="00AA278A">
        <w:rPr>
          <w:lang w:val="en-US"/>
        </w:rPr>
        <w:t>MHz.</w:t>
      </w:r>
      <w:proofErr w:type="spellEnd"/>
    </w:p>
    <w:p w:rsidR="009E12BE" w:rsidRPr="00AA278A" w:rsidRDefault="009E12BE" w:rsidP="009E12BE">
      <w:pPr>
        <w:pStyle w:val="enumlev2"/>
        <w:rPr>
          <w:lang w:val="en-US"/>
        </w:rPr>
      </w:pPr>
      <w:r w:rsidRPr="00AA278A">
        <w:rPr>
          <w:lang w:val="en-US"/>
        </w:rPr>
        <w:t>b)</w:t>
      </w:r>
      <w:r w:rsidRPr="00AA278A">
        <w:rPr>
          <w:i/>
          <w:lang w:val="en-US"/>
        </w:rPr>
        <w:tab/>
      </w:r>
      <w:r w:rsidRPr="00AA278A">
        <w:rPr>
          <w:lang w:val="en-US"/>
        </w:rPr>
        <w:t xml:space="preserve">The IEEE </w:t>
      </w:r>
      <w:proofErr w:type="spellStart"/>
      <w:proofErr w:type="gramStart"/>
      <w:r w:rsidRPr="00AA278A">
        <w:rPr>
          <w:lang w:val="en-US"/>
        </w:rPr>
        <w:t>Std</w:t>
      </w:r>
      <w:proofErr w:type="spellEnd"/>
      <w:proofErr w:type="gramEnd"/>
      <w:r w:rsidRPr="00AA278A">
        <w:rPr>
          <w:lang w:val="en-US"/>
        </w:rPr>
        <w:t xml:space="preserve"> 802.15.3c-2009</w:t>
      </w:r>
      <w:r>
        <w:rPr>
          <w:rStyle w:val="FootnoteReference"/>
          <w:szCs w:val="24"/>
        </w:rPr>
        <w:footnoteReference w:id="5"/>
      </w:r>
      <w:r w:rsidRPr="00AA278A">
        <w:rPr>
          <w:lang w:val="en-US"/>
        </w:rPr>
        <w:t xml:space="preserve"> defines a channel bandwidth of 2 160 </w:t>
      </w:r>
      <w:proofErr w:type="spellStart"/>
      <w:r w:rsidRPr="00AA278A">
        <w:rPr>
          <w:lang w:val="en-US"/>
        </w:rPr>
        <w:t>MHz.</w:t>
      </w:r>
      <w:proofErr w:type="spellEnd"/>
    </w:p>
    <w:p w:rsidR="009E12BE" w:rsidRPr="00AA278A" w:rsidRDefault="009E12BE" w:rsidP="009E12BE">
      <w:pPr>
        <w:rPr>
          <w:lang w:val="en-US"/>
        </w:rPr>
      </w:pPr>
      <w:r w:rsidRPr="00AA278A">
        <w:rPr>
          <w:lang w:val="en-US"/>
        </w:rPr>
        <w:t xml:space="preserve">Prior to starting operation on a channel, a MGWS should scan the channel in an attempt to ensure that its operation will not cause interference to other MGWS operating on that channel. </w:t>
      </w:r>
    </w:p>
    <w:p w:rsidR="009E12BE" w:rsidRPr="00AA278A" w:rsidRDefault="009E12BE" w:rsidP="009E12BE">
      <w:pPr>
        <w:rPr>
          <w:lang w:val="en-US"/>
        </w:rPr>
      </w:pPr>
      <w:r w:rsidRPr="00AA278A">
        <w:rPr>
          <w:lang w:val="en-US"/>
        </w:rPr>
        <w:t>Examples of interference mitigation techniques:</w:t>
      </w:r>
    </w:p>
    <w:p w:rsidR="009E12BE" w:rsidRPr="009E12BE" w:rsidRDefault="009E12BE" w:rsidP="009E12BE">
      <w:pPr>
        <w:pStyle w:val="enumlev1"/>
      </w:pPr>
      <w:r w:rsidRPr="009E12BE">
        <w:t>1)</w:t>
      </w:r>
      <w:r w:rsidRPr="009E12BE">
        <w:tab/>
        <w:t>IEEE:</w:t>
      </w:r>
    </w:p>
    <w:p w:rsidR="009E12BE" w:rsidRPr="00DA3258" w:rsidRDefault="009E12BE" w:rsidP="009E12BE">
      <w:pPr>
        <w:pStyle w:val="enumlev2"/>
        <w:rPr>
          <w:lang w:val="en-US"/>
        </w:rPr>
      </w:pPr>
      <w:r w:rsidRPr="00DA3258">
        <w:rPr>
          <w:lang w:val="en-US"/>
        </w:rPr>
        <w:t>a)</w:t>
      </w:r>
      <w:r w:rsidRPr="00DA3258">
        <w:rPr>
          <w:lang w:val="en-US"/>
        </w:rPr>
        <w:tab/>
        <w:t xml:space="preserve">The IEEE </w:t>
      </w:r>
      <w:del w:id="86" w:author="editor" w:date="2013-02-22T14:37:00Z">
        <w:r w:rsidRPr="00DA3258" w:rsidDel="0091145A">
          <w:rPr>
            <w:lang w:val="en-US"/>
          </w:rPr>
          <w:delText>P802</w:delText>
        </w:r>
      </w:del>
      <w:proofErr w:type="spellStart"/>
      <w:ins w:id="87" w:author="editor" w:date="2013-02-22T14:37:00Z">
        <w:r>
          <w:rPr>
            <w:lang w:val="en-US"/>
          </w:rPr>
          <w:t>Std</w:t>
        </w:r>
        <w:proofErr w:type="spellEnd"/>
        <w:r>
          <w:rPr>
            <w:lang w:val="en-US"/>
          </w:rPr>
          <w:t xml:space="preserve"> </w:t>
        </w:r>
        <w:r w:rsidRPr="00DA3258">
          <w:rPr>
            <w:lang w:val="en-US"/>
          </w:rPr>
          <w:t>802</w:t>
        </w:r>
      </w:ins>
      <w:r w:rsidRPr="00DA3258">
        <w:rPr>
          <w:lang w:val="en-US"/>
        </w:rPr>
        <w:t>.11ad</w:t>
      </w:r>
      <w:ins w:id="88" w:author="editor" w:date="2013-02-25T15:38:00Z">
        <w:r>
          <w:rPr>
            <w:lang w:val="en-US"/>
          </w:rPr>
          <w:t>-2012</w:t>
        </w:r>
      </w:ins>
      <w:r w:rsidRPr="00DA3258">
        <w:rPr>
          <w:lang w:val="en-US"/>
        </w:rPr>
        <w:t xml:space="preserve"> access point </w:t>
      </w:r>
      <w:r>
        <w:rPr>
          <w:lang w:val="en-US"/>
        </w:rPr>
        <w:t>should not start a network on a </w:t>
      </w:r>
      <w:r w:rsidRPr="00DA3258">
        <w:rPr>
          <w:lang w:val="en-US"/>
        </w:rPr>
        <w:t xml:space="preserve">channel where the signal level is at or above –48dBm or upon detecting a valid IEEE </w:t>
      </w:r>
      <w:proofErr w:type="spellStart"/>
      <w:r w:rsidRPr="00DA3258">
        <w:rPr>
          <w:lang w:val="en-US"/>
        </w:rPr>
        <w:t>Std</w:t>
      </w:r>
      <w:proofErr w:type="spellEnd"/>
      <w:r w:rsidRPr="00DA3258">
        <w:rPr>
          <w:lang w:val="en-US"/>
        </w:rPr>
        <w:t xml:space="preserve"> 802.15.3c-2009 common mode </w:t>
      </w:r>
      <w:proofErr w:type="spellStart"/>
      <w:r w:rsidRPr="00DA3258">
        <w:rPr>
          <w:lang w:val="en-US"/>
        </w:rPr>
        <w:t>signalling</w:t>
      </w:r>
      <w:proofErr w:type="spellEnd"/>
      <w:r>
        <w:rPr>
          <w:lang w:val="en-US"/>
        </w:rPr>
        <w:t xml:space="preserve"> (CMS) preamble at a </w:t>
      </w:r>
      <w:r w:rsidRPr="00DA3258">
        <w:rPr>
          <w:lang w:val="en-US"/>
        </w:rPr>
        <w:t xml:space="preserve">receive level equal to or greater than –60 </w:t>
      </w:r>
      <w:proofErr w:type="spellStart"/>
      <w:r w:rsidRPr="00DA3258">
        <w:rPr>
          <w:lang w:val="en-US"/>
        </w:rPr>
        <w:t>dBm</w:t>
      </w:r>
      <w:proofErr w:type="spellEnd"/>
      <w:r w:rsidRPr="00DA3258">
        <w:rPr>
          <w:lang w:val="en-US"/>
        </w:rPr>
        <w:t xml:space="preserve">. Several other interference mitigation techniques are defined such as channel switching, transmit power control, </w:t>
      </w:r>
      <w:proofErr w:type="spellStart"/>
      <w:r w:rsidRPr="00DA3258">
        <w:rPr>
          <w:lang w:val="en-US"/>
        </w:rPr>
        <w:t>beamforming</w:t>
      </w:r>
      <w:proofErr w:type="spellEnd"/>
      <w:r w:rsidRPr="00DA3258">
        <w:rPr>
          <w:lang w:val="en-US"/>
        </w:rPr>
        <w:t>, to name a few.</w:t>
      </w:r>
    </w:p>
    <w:p w:rsidR="009E12BE" w:rsidRPr="00DA3258" w:rsidRDefault="009E12BE" w:rsidP="009E12BE">
      <w:pPr>
        <w:pStyle w:val="enumlev2"/>
        <w:rPr>
          <w:lang w:val="en-US"/>
        </w:rPr>
      </w:pPr>
      <w:r w:rsidRPr="00DA3258">
        <w:rPr>
          <w:lang w:val="en-US"/>
        </w:rPr>
        <w:t>b)</w:t>
      </w:r>
      <w:r w:rsidRPr="00DA3258">
        <w:rPr>
          <w:lang w:val="en-US"/>
        </w:rPr>
        <w:tab/>
        <w:t xml:space="preserve">IEEE </w:t>
      </w:r>
      <w:proofErr w:type="spellStart"/>
      <w:r w:rsidRPr="00DA3258">
        <w:rPr>
          <w:lang w:val="en-US"/>
        </w:rPr>
        <w:t>Std</w:t>
      </w:r>
      <w:proofErr w:type="spellEnd"/>
      <w:r w:rsidRPr="00DA3258">
        <w:rPr>
          <w:lang w:val="en-US"/>
        </w:rPr>
        <w:t xml:space="preserve"> 802.15.3c-2009 does not allow a </w:t>
      </w:r>
      <w:proofErr w:type="spellStart"/>
      <w:r w:rsidRPr="00DA3258">
        <w:rPr>
          <w:lang w:val="en-US"/>
        </w:rPr>
        <w:t>piconet</w:t>
      </w:r>
      <w:proofErr w:type="spellEnd"/>
      <w:r w:rsidRPr="00DA3258">
        <w:rPr>
          <w:lang w:val="en-US"/>
        </w:rPr>
        <w:t xml:space="preserve"> controller to start a new </w:t>
      </w:r>
      <w:proofErr w:type="spellStart"/>
      <w:r w:rsidRPr="00DA3258">
        <w:rPr>
          <w:lang w:val="en-US"/>
        </w:rPr>
        <w:t>piconet</w:t>
      </w:r>
      <w:proofErr w:type="spellEnd"/>
      <w:r w:rsidRPr="00DA3258">
        <w:rPr>
          <w:lang w:val="en-US"/>
        </w:rPr>
        <w:t xml:space="preserve"> on a channel currently occupied b</w:t>
      </w:r>
      <w:r>
        <w:rPr>
          <w:lang w:val="en-US"/>
        </w:rPr>
        <w:t xml:space="preserve">y another </w:t>
      </w:r>
      <w:proofErr w:type="spellStart"/>
      <w:r>
        <w:rPr>
          <w:lang w:val="en-US"/>
        </w:rPr>
        <w:t>piconet</w:t>
      </w:r>
      <w:proofErr w:type="spellEnd"/>
      <w:r>
        <w:rPr>
          <w:lang w:val="en-US"/>
        </w:rPr>
        <w:t xml:space="preserve"> controller. A </w:t>
      </w:r>
      <w:r w:rsidRPr="00DA3258">
        <w:rPr>
          <w:lang w:val="en-US"/>
        </w:rPr>
        <w:t xml:space="preserve">common mode </w:t>
      </w:r>
      <w:proofErr w:type="spellStart"/>
      <w:r w:rsidRPr="00DA3258">
        <w:rPr>
          <w:lang w:val="en-US"/>
        </w:rPr>
        <w:t>signalling</w:t>
      </w:r>
      <w:proofErr w:type="spellEnd"/>
      <w:r w:rsidRPr="00DA3258">
        <w:rPr>
          <w:lang w:val="en-US"/>
        </w:rPr>
        <w:t xml:space="preserve"> (CMS) method has been defined to allow multiple </w:t>
      </w:r>
      <w:proofErr w:type="spellStart"/>
      <w:r w:rsidRPr="00DA3258">
        <w:rPr>
          <w:lang w:val="en-US"/>
        </w:rPr>
        <w:t>piconet</w:t>
      </w:r>
      <w:proofErr w:type="spellEnd"/>
      <w:r w:rsidRPr="00DA3258">
        <w:rPr>
          <w:lang w:val="en-US"/>
        </w:rPr>
        <w:t xml:space="preserve"> controllers to share access in a channel using TDMA slots allocated to child </w:t>
      </w:r>
      <w:proofErr w:type="spellStart"/>
      <w:r w:rsidRPr="00DA3258">
        <w:rPr>
          <w:lang w:val="en-US"/>
        </w:rPr>
        <w:t>piconets</w:t>
      </w:r>
      <w:proofErr w:type="spellEnd"/>
      <w:r w:rsidRPr="00DA3258">
        <w:rPr>
          <w:lang w:val="en-US"/>
        </w:rPr>
        <w:t>.</w:t>
      </w:r>
    </w:p>
    <w:p w:rsidR="009E12BE" w:rsidRPr="009E12BE" w:rsidRDefault="009E12BE" w:rsidP="009E12BE">
      <w:pPr>
        <w:pStyle w:val="Heading2"/>
      </w:pPr>
      <w:r w:rsidRPr="009E12BE">
        <w:t>2.6</w:t>
      </w:r>
      <w:r w:rsidRPr="009E12BE">
        <w:tab/>
        <w:t>Receive sensitivity levels</w:t>
      </w:r>
    </w:p>
    <w:p w:rsidR="009E12BE" w:rsidRPr="00AA278A" w:rsidRDefault="009E12BE" w:rsidP="009E12BE">
      <w:pPr>
        <w:rPr>
          <w:lang w:val="en-US"/>
        </w:rPr>
      </w:pPr>
      <w:r w:rsidRPr="00DA3258">
        <w:rPr>
          <w:lang w:val="en-US"/>
        </w:rPr>
        <w:t>Receive Sensitivity levels are typically between −48 and −78 </w:t>
      </w:r>
      <w:proofErr w:type="spellStart"/>
      <w:r w:rsidRPr="00DA3258">
        <w:rPr>
          <w:lang w:val="en-US"/>
        </w:rPr>
        <w:t>dBm</w:t>
      </w:r>
      <w:proofErr w:type="spellEnd"/>
      <w:r w:rsidRPr="00DA3258">
        <w:rPr>
          <w:lang w:val="en-US"/>
        </w:rPr>
        <w:t>.</w:t>
      </w:r>
      <w:r w:rsidRPr="00AA278A">
        <w:rPr>
          <w:lang w:val="en-US"/>
        </w:rPr>
        <w:t xml:space="preserve"> </w:t>
      </w:r>
    </w:p>
    <w:p w:rsidR="009E12BE" w:rsidRPr="00AA278A" w:rsidRDefault="009E12BE" w:rsidP="009E12BE">
      <w:pPr>
        <w:rPr>
          <w:lang w:val="en-US"/>
        </w:rPr>
      </w:pPr>
      <w:r w:rsidRPr="00AA278A">
        <w:rPr>
          <w:lang w:val="en-US"/>
        </w:rPr>
        <w:t>Examples of receive sensitivity levels:</w:t>
      </w:r>
    </w:p>
    <w:p w:rsidR="009E12BE" w:rsidRPr="00DA3258" w:rsidRDefault="009E12BE" w:rsidP="009E12BE">
      <w:pPr>
        <w:pStyle w:val="enumlev1"/>
        <w:rPr>
          <w:lang w:val="en-US"/>
        </w:rPr>
      </w:pPr>
      <w:r w:rsidRPr="00DA3258">
        <w:rPr>
          <w:lang w:val="en-US"/>
        </w:rPr>
        <w:t>1)</w:t>
      </w:r>
      <w:r w:rsidRPr="00DA3258">
        <w:rPr>
          <w:lang w:val="en-US"/>
        </w:rPr>
        <w:tab/>
        <w:t xml:space="preserve">IEEE: In the IEEE </w:t>
      </w:r>
      <w:del w:id="89" w:author="editor" w:date="2013-02-22T14:38:00Z">
        <w:r w:rsidRPr="00DA3258" w:rsidDel="0091145A">
          <w:rPr>
            <w:lang w:val="en-US"/>
          </w:rPr>
          <w:delText>P802</w:delText>
        </w:r>
      </w:del>
      <w:proofErr w:type="spellStart"/>
      <w:ins w:id="90" w:author="editor" w:date="2013-02-22T14:38:00Z">
        <w:r>
          <w:rPr>
            <w:lang w:val="en-US"/>
          </w:rPr>
          <w:t>Std</w:t>
        </w:r>
        <w:proofErr w:type="spellEnd"/>
        <w:r>
          <w:rPr>
            <w:lang w:val="en-US"/>
          </w:rPr>
          <w:t xml:space="preserve"> </w:t>
        </w:r>
        <w:r w:rsidRPr="00DA3258">
          <w:rPr>
            <w:lang w:val="en-US"/>
          </w:rPr>
          <w:t>802</w:t>
        </w:r>
      </w:ins>
      <w:r w:rsidRPr="00DA3258">
        <w:rPr>
          <w:lang w:val="en-US"/>
        </w:rPr>
        <w:t>.11ad</w:t>
      </w:r>
      <w:ins w:id="91" w:author="editor" w:date="2013-02-25T15:39:00Z">
        <w:r>
          <w:rPr>
            <w:lang w:val="en-US"/>
          </w:rPr>
          <w:t>-2012</w:t>
        </w:r>
      </w:ins>
      <w:del w:id="92" w:author="editor" w:date="2013-02-22T14:38:00Z">
        <w:r w:rsidRPr="00DA3258" w:rsidDel="0091145A">
          <w:rPr>
            <w:lang w:val="en-US"/>
          </w:rPr>
          <w:delText xml:space="preserve"> draft specification</w:delText>
        </w:r>
      </w:del>
      <w:r w:rsidRPr="00DA3258">
        <w:rPr>
          <w:lang w:val="en-US"/>
        </w:rPr>
        <w:t>, the PER is less than 1% (5% for MCS 0) for a PSDU length of 4 096</w:t>
      </w:r>
      <w:r>
        <w:rPr>
          <w:lang w:val="en-US"/>
        </w:rPr>
        <w:t xml:space="preserve"> octets (256 octets for MCS 0).</w:t>
      </w:r>
    </w:p>
    <w:p w:rsidR="009E12BE" w:rsidRPr="00DA3258" w:rsidRDefault="009E12BE" w:rsidP="009E12BE">
      <w:pPr>
        <w:pStyle w:val="Note"/>
        <w:rPr>
          <w:lang w:val="en-US"/>
        </w:rPr>
      </w:pPr>
      <w:r w:rsidRPr="00DA3258">
        <w:rPr>
          <w:lang w:val="en-US"/>
        </w:rPr>
        <w:lastRenderedPageBreak/>
        <w:t>NOTE – For RF power measurements based on received power density, the input level shall be corrected to compensate for the antenna gain in the implementation. The gain of the antenna is the maximum estimated gain by the manufacturer. In the case of the phased-array antenna, the gain of the phased-array antenna is the maximum sum of estimated element gain −3 dB implementation loss.</w:t>
      </w:r>
    </w:p>
    <w:p w:rsidR="009E12BE" w:rsidRPr="0023183F" w:rsidRDefault="009E12BE" w:rsidP="009E12BE">
      <w:pPr>
        <w:pStyle w:val="Heading2"/>
        <w:rPr>
          <w:lang w:val="en-US"/>
        </w:rPr>
      </w:pPr>
      <w:r w:rsidRPr="0023183F">
        <w:rPr>
          <w:lang w:val="en-US"/>
        </w:rPr>
        <w:t>2.7</w:t>
      </w:r>
      <w:r w:rsidRPr="0023183F">
        <w:rPr>
          <w:lang w:val="en-US"/>
        </w:rPr>
        <w:tab/>
        <w:t>Clear channel assessment (CCA) rules</w:t>
      </w:r>
    </w:p>
    <w:p w:rsidR="009E12BE" w:rsidRPr="00AA278A" w:rsidRDefault="009E12BE" w:rsidP="009E12BE">
      <w:pPr>
        <w:rPr>
          <w:lang w:val="en-US"/>
        </w:rPr>
      </w:pPr>
      <w:r w:rsidRPr="00AA278A">
        <w:rPr>
          <w:lang w:val="en-US"/>
        </w:rPr>
        <w:t>MGWSs may employ clear channel assessment (CCA) rules to mitigate interference caused to other MGWSs.</w:t>
      </w:r>
    </w:p>
    <w:p w:rsidR="009E12BE" w:rsidRPr="00AA278A" w:rsidRDefault="009E12BE" w:rsidP="009E12BE">
      <w:pPr>
        <w:rPr>
          <w:lang w:val="en-US"/>
        </w:rPr>
      </w:pPr>
      <w:r w:rsidRPr="00AA278A">
        <w:rPr>
          <w:lang w:val="en-US"/>
        </w:rPr>
        <w:t xml:space="preserve">For example, in the case of IEEE </w:t>
      </w:r>
      <w:del w:id="93" w:author="editor" w:date="2013-02-22T14:38:00Z">
        <w:r w:rsidRPr="00AA278A" w:rsidDel="0091145A">
          <w:rPr>
            <w:lang w:val="en-US"/>
          </w:rPr>
          <w:delText>P802</w:delText>
        </w:r>
      </w:del>
      <w:proofErr w:type="spellStart"/>
      <w:proofErr w:type="gramStart"/>
      <w:ins w:id="94" w:author="editor" w:date="2013-02-22T14:38:00Z">
        <w:r>
          <w:rPr>
            <w:lang w:val="en-US"/>
          </w:rPr>
          <w:t>Std</w:t>
        </w:r>
        <w:proofErr w:type="spellEnd"/>
        <w:proofErr w:type="gramEnd"/>
        <w:r>
          <w:rPr>
            <w:lang w:val="en-US"/>
          </w:rPr>
          <w:t xml:space="preserve"> </w:t>
        </w:r>
        <w:r w:rsidRPr="00AA278A">
          <w:rPr>
            <w:lang w:val="en-US"/>
          </w:rPr>
          <w:t>802</w:t>
        </w:r>
      </w:ins>
      <w:r w:rsidRPr="00AA278A">
        <w:rPr>
          <w:lang w:val="en-US"/>
        </w:rPr>
        <w:t>.11ad</w:t>
      </w:r>
      <w:ins w:id="95" w:author="editor" w:date="2013-02-25T15:39:00Z">
        <w:r>
          <w:rPr>
            <w:lang w:val="en-US"/>
          </w:rPr>
          <w:t>-2012</w:t>
        </w:r>
      </w:ins>
      <w:r w:rsidRPr="00AA278A">
        <w:rPr>
          <w:lang w:val="en-US"/>
        </w:rPr>
        <w:t xml:space="preserve"> there are three MCS sets defined and there are specific CCA rules for each MCS set. The three MCS sets are:</w:t>
      </w:r>
    </w:p>
    <w:p w:rsidR="009E12BE" w:rsidRPr="00DA3258" w:rsidRDefault="009E12BE" w:rsidP="009E12BE">
      <w:pPr>
        <w:pStyle w:val="enumlev1"/>
      </w:pPr>
      <w:r w:rsidRPr="00DA3258">
        <w:t>a)</w:t>
      </w:r>
      <w:r w:rsidRPr="00DA3258">
        <w:tab/>
        <w:t>MCS0: known as the Control MCS and which is based on single-carrier (SC) modulation.</w:t>
      </w:r>
    </w:p>
    <w:p w:rsidR="009E12BE" w:rsidRPr="00DA3258" w:rsidRDefault="009E12BE" w:rsidP="009E12BE">
      <w:pPr>
        <w:pStyle w:val="enumlev1"/>
      </w:pPr>
      <w:proofErr w:type="gramStart"/>
      <w:r w:rsidRPr="00DA3258">
        <w:t>b)</w:t>
      </w:r>
      <w:r w:rsidRPr="00DA3258">
        <w:tab/>
        <w:t xml:space="preserve">MCS1 through MCS12, and MCS25 through </w:t>
      </w:r>
      <w:del w:id="96" w:author="editor" w:date="2013-02-25T15:39:00Z">
        <w:r w:rsidRPr="00DA3258" w:rsidDel="00FE2769">
          <w:delText>MCS27</w:delText>
        </w:r>
      </w:del>
      <w:ins w:id="97" w:author="editor" w:date="2013-02-25T15:39:00Z">
        <w:r w:rsidRPr="00DA3258">
          <w:t>MCS</w:t>
        </w:r>
        <w:r>
          <w:t>31</w:t>
        </w:r>
      </w:ins>
      <w:r w:rsidRPr="00DA3258">
        <w:t>:</w:t>
      </w:r>
      <w:proofErr w:type="gramEnd"/>
      <w:r w:rsidRPr="00DA3258">
        <w:t xml:space="preserve"> the SC MCS set.</w:t>
      </w:r>
    </w:p>
    <w:p w:rsidR="009E12BE" w:rsidRPr="00DA3258" w:rsidRDefault="009E12BE" w:rsidP="009E12BE">
      <w:pPr>
        <w:pStyle w:val="enumlev1"/>
      </w:pPr>
      <w:r w:rsidRPr="00DA3258">
        <w:t>c)</w:t>
      </w:r>
      <w:r w:rsidRPr="00DA3258">
        <w:tab/>
        <w:t>MCS13 through MCS24: and the orthogonal frequency division multiplexing (OFDM) MCS set.</w:t>
      </w:r>
    </w:p>
    <w:p w:rsidR="009E12BE" w:rsidRPr="00AA278A" w:rsidRDefault="009E12BE" w:rsidP="009E12BE">
      <w:pPr>
        <w:rPr>
          <w:lang w:val="en-US"/>
        </w:rPr>
      </w:pPr>
      <w:r w:rsidRPr="00AA278A">
        <w:rPr>
          <w:lang w:val="en-US"/>
        </w:rPr>
        <w:t xml:space="preserve">As such, the IEEE </w:t>
      </w:r>
      <w:del w:id="98" w:author="editor" w:date="2013-02-22T14:38:00Z">
        <w:r w:rsidRPr="00AA278A" w:rsidDel="0091145A">
          <w:rPr>
            <w:lang w:val="en-US"/>
          </w:rPr>
          <w:delText>P802</w:delText>
        </w:r>
      </w:del>
      <w:proofErr w:type="spellStart"/>
      <w:proofErr w:type="gramStart"/>
      <w:ins w:id="99" w:author="editor" w:date="2013-02-22T14:38:00Z">
        <w:r>
          <w:rPr>
            <w:lang w:val="en-US"/>
          </w:rPr>
          <w:t>Std</w:t>
        </w:r>
        <w:proofErr w:type="spellEnd"/>
        <w:proofErr w:type="gramEnd"/>
        <w:r>
          <w:rPr>
            <w:lang w:val="en-US"/>
          </w:rPr>
          <w:t xml:space="preserve"> </w:t>
        </w:r>
        <w:r w:rsidRPr="00AA278A">
          <w:rPr>
            <w:lang w:val="en-US"/>
          </w:rPr>
          <w:t>802</w:t>
        </w:r>
      </w:ins>
      <w:r w:rsidRPr="00AA278A">
        <w:rPr>
          <w:lang w:val="en-US"/>
        </w:rPr>
        <w:t>.11ad</w:t>
      </w:r>
      <w:ins w:id="100" w:author="editor" w:date="2013-02-25T15:39:00Z">
        <w:r>
          <w:rPr>
            <w:lang w:val="en-US"/>
          </w:rPr>
          <w:t>-2012</w:t>
        </w:r>
      </w:ins>
      <w:r w:rsidRPr="00AA278A">
        <w:rPr>
          <w:lang w:val="en-US"/>
        </w:rPr>
        <w:t xml:space="preserve"> </w:t>
      </w:r>
      <w:del w:id="101" w:author="editor" w:date="2013-02-25T15:39:00Z">
        <w:r w:rsidRPr="00AA278A" w:rsidDel="00FE2769">
          <w:rPr>
            <w:lang w:val="en-US"/>
          </w:rPr>
          <w:delText xml:space="preserve">draft specification </w:delText>
        </w:r>
      </w:del>
      <w:r w:rsidRPr="00AA278A">
        <w:rPr>
          <w:lang w:val="en-US"/>
        </w:rPr>
        <w:t>defines CCA rules applicable to each MCS set, as follows:</w:t>
      </w:r>
    </w:p>
    <w:p w:rsidR="009E12BE" w:rsidRPr="00AA278A" w:rsidRDefault="009E12BE" w:rsidP="009E12BE">
      <w:pPr>
        <w:pStyle w:val="enumlev1"/>
        <w:rPr>
          <w:lang w:val="en-US"/>
        </w:rPr>
      </w:pPr>
      <w:r w:rsidRPr="00AA278A">
        <w:rPr>
          <w:lang w:val="en-US"/>
        </w:rPr>
        <w:t>a)</w:t>
      </w:r>
      <w:r w:rsidRPr="00AA278A">
        <w:rPr>
          <w:lang w:val="en-US"/>
        </w:rPr>
        <w:tab/>
        <w:t xml:space="preserve">Control MCS: The start of a valid Control MCS transmission at a receive level greater than the minimum </w:t>
      </w:r>
      <w:r w:rsidRPr="00DA3258">
        <w:t>sensitivity</w:t>
      </w:r>
      <w:r w:rsidRPr="00AA278A">
        <w:rPr>
          <w:lang w:val="en-US"/>
        </w:rPr>
        <w:t xml:space="preserve"> for Control MCS (−78 </w:t>
      </w:r>
      <w:proofErr w:type="spellStart"/>
      <w:r w:rsidRPr="00AA278A">
        <w:rPr>
          <w:lang w:val="en-US"/>
        </w:rPr>
        <w:t>dBm</w:t>
      </w:r>
      <w:proofErr w:type="spellEnd"/>
      <w:r w:rsidRPr="00AA278A">
        <w:rPr>
          <w:lang w:val="en-US"/>
        </w:rPr>
        <w:t xml:space="preserve">) shall cause CCA to indicate busy with a probability &gt; 90% within 3 µsec. </w:t>
      </w:r>
    </w:p>
    <w:p w:rsidR="009E12BE" w:rsidRPr="00AA278A" w:rsidRDefault="009E12BE" w:rsidP="009E12BE">
      <w:pPr>
        <w:pStyle w:val="enumlev1"/>
        <w:rPr>
          <w:lang w:val="en-US"/>
        </w:rPr>
      </w:pPr>
      <w:r w:rsidRPr="00AA278A">
        <w:rPr>
          <w:lang w:val="en-US"/>
        </w:rPr>
        <w:t>b)</w:t>
      </w:r>
      <w:r w:rsidRPr="00AA278A">
        <w:rPr>
          <w:lang w:val="en-US"/>
        </w:rPr>
        <w:tab/>
        <w:t>SC MCS set: The start of a valid SC MCS transmission at a receive level greater than the minimum sensitivity for MCS1 (−68 </w:t>
      </w:r>
      <w:proofErr w:type="spellStart"/>
      <w:r w:rsidRPr="00AA278A">
        <w:rPr>
          <w:lang w:val="en-US"/>
        </w:rPr>
        <w:t>dBm</w:t>
      </w:r>
      <w:proofErr w:type="spellEnd"/>
      <w:r w:rsidRPr="00AA278A">
        <w:rPr>
          <w:lang w:val="en-US"/>
        </w:rPr>
        <w:t>) shall ca</w:t>
      </w:r>
      <w:r>
        <w:rPr>
          <w:lang w:val="en-US"/>
        </w:rPr>
        <w:t>use CCA to indicate busy with a </w:t>
      </w:r>
      <w:r w:rsidRPr="00AA278A">
        <w:rPr>
          <w:lang w:val="en-US"/>
        </w:rPr>
        <w:t xml:space="preserve">probability &gt; 90% within 1 µsec. The receiver </w:t>
      </w:r>
      <w:r w:rsidRPr="00DA3258">
        <w:t>shall</w:t>
      </w:r>
      <w:r w:rsidRPr="00AA278A">
        <w:rPr>
          <w:lang w:val="en-US"/>
        </w:rPr>
        <w:t xml:space="preserve"> hold the carrier sense signal busy for any signal 20 dB above the minimum sensitivity for MCS 1.</w:t>
      </w:r>
    </w:p>
    <w:p w:rsidR="009E12BE" w:rsidRPr="00AA278A" w:rsidRDefault="009E12BE" w:rsidP="009E12BE">
      <w:pPr>
        <w:pStyle w:val="enumlev1"/>
        <w:rPr>
          <w:lang w:val="en-US"/>
        </w:rPr>
      </w:pPr>
      <w:r w:rsidRPr="00AA278A">
        <w:rPr>
          <w:lang w:val="en-US"/>
        </w:rPr>
        <w:t>c)</w:t>
      </w:r>
      <w:r w:rsidRPr="00AA278A">
        <w:rPr>
          <w:lang w:val="en-US"/>
        </w:rPr>
        <w:tab/>
        <w:t xml:space="preserve">OFDM MCS set: The start of a valid OFDM MCS or SC MCS </w:t>
      </w:r>
      <w:r w:rsidRPr="00DA3258">
        <w:t>transmission</w:t>
      </w:r>
      <w:r w:rsidRPr="00AA278A">
        <w:rPr>
          <w:lang w:val="en-US"/>
        </w:rPr>
        <w:t xml:space="preserve"> at a receive level greater than the minimum sensitivity for MCS13 (−66 </w:t>
      </w:r>
      <w:proofErr w:type="spellStart"/>
      <w:r w:rsidRPr="00AA278A">
        <w:rPr>
          <w:lang w:val="en-US"/>
        </w:rPr>
        <w:t>dBm</w:t>
      </w:r>
      <w:proofErr w:type="spellEnd"/>
      <w:r w:rsidRPr="00AA278A">
        <w:rPr>
          <w:lang w:val="en-US"/>
        </w:rPr>
        <w:t>) shall cause CCA to indicate busy with a probability &gt; 90% within 1 µsec.</w:t>
      </w:r>
    </w:p>
    <w:p w:rsidR="009E12BE" w:rsidRPr="00AA278A" w:rsidRDefault="009E12BE" w:rsidP="009E12BE">
      <w:pPr>
        <w:pStyle w:val="Heading1"/>
        <w:rPr>
          <w:lang w:val="en-US"/>
        </w:rPr>
      </w:pPr>
      <w:r w:rsidRPr="00AA278A">
        <w:rPr>
          <w:lang w:val="en-US"/>
        </w:rPr>
        <w:t>3</w:t>
      </w:r>
      <w:r w:rsidRPr="00AA278A">
        <w:rPr>
          <w:lang w:val="en-US"/>
        </w:rPr>
        <w:tab/>
        <w:t>Multiple Gigabit Wireless Systems (MGWS) standards</w:t>
      </w:r>
    </w:p>
    <w:p w:rsidR="009E12BE" w:rsidRPr="00AA278A" w:rsidRDefault="009E12BE" w:rsidP="009E12BE">
      <w:pPr>
        <w:rPr>
          <w:lang w:val="en-US"/>
        </w:rPr>
      </w:pPr>
      <w:r w:rsidRPr="00AA278A">
        <w:rPr>
          <w:lang w:val="en-US"/>
        </w:rPr>
        <w:t>Below is a list of standards that address MWGS specifications:</w:t>
      </w:r>
    </w:p>
    <w:p w:rsidR="009E12BE" w:rsidRDefault="009E12BE" w:rsidP="009E12BE">
      <w:pPr>
        <w:pStyle w:val="enumlev1"/>
        <w:rPr>
          <w:ins w:id="102" w:author="editor" w:date="2013-02-22T14:39:00Z"/>
          <w:lang w:val="en-US"/>
        </w:rPr>
      </w:pPr>
      <w:ins w:id="103" w:author="editor" w:date="2013-02-22T14:39:00Z">
        <w:r>
          <w:rPr>
            <w:lang w:val="en-US"/>
          </w:rPr>
          <w:t>1)</w:t>
        </w:r>
        <w:r>
          <w:rPr>
            <w:lang w:val="en-US"/>
          </w:rPr>
          <w:tab/>
          <w:t xml:space="preserve">IEEE </w:t>
        </w:r>
        <w:proofErr w:type="spellStart"/>
        <w:proofErr w:type="gramStart"/>
        <w:r>
          <w:rPr>
            <w:lang w:val="en-US"/>
          </w:rPr>
          <w:t>Std</w:t>
        </w:r>
        <w:proofErr w:type="spellEnd"/>
        <w:proofErr w:type="gramEnd"/>
        <w:r>
          <w:rPr>
            <w:lang w:val="en-US"/>
          </w:rPr>
          <w:t xml:space="preserve"> 802.11ad-2012: </w:t>
        </w:r>
      </w:ins>
      <w:ins w:id="104" w:author="editor" w:date="2013-02-25T15:41:00Z">
        <w:r w:rsidRPr="00AA278A">
          <w:rPr>
            <w:lang w:val="en-US"/>
          </w:rPr>
          <w:t xml:space="preserve">IEEE Standard for Information Technology – Telecommunications and Information Exchange Between Systems – Local and Metropolitan Area Networks – Specific Requirements – Part 11: Wireless LAN Medium Access Control (MAC) and Physical Layer (PHY) Specifications – Amendment 3: Enhancements for Very High Throughput in the 60 GHz Band. </w:t>
        </w:r>
        <w:r>
          <w:rPr>
            <w:lang w:val="en-US"/>
          </w:rPr>
          <w:t>December 2012.</w:t>
        </w:r>
      </w:ins>
    </w:p>
    <w:p w:rsidR="009E12BE" w:rsidRPr="00AA278A" w:rsidRDefault="009E12BE" w:rsidP="009E12BE">
      <w:pPr>
        <w:pStyle w:val="enumlev1"/>
        <w:rPr>
          <w:lang w:val="en-US"/>
        </w:rPr>
      </w:pPr>
      <w:del w:id="105" w:author="editor" w:date="2013-02-22T14:40:00Z">
        <w:r w:rsidRPr="00AA278A" w:rsidDel="0091145A">
          <w:rPr>
            <w:lang w:val="en-US"/>
          </w:rPr>
          <w:delText>1</w:delText>
        </w:r>
      </w:del>
      <w:ins w:id="106" w:author="editor" w:date="2013-02-22T14:40:00Z">
        <w:r>
          <w:rPr>
            <w:lang w:val="en-US"/>
          </w:rPr>
          <w:t>2</w:t>
        </w:r>
      </w:ins>
      <w:r w:rsidRPr="00AA278A">
        <w:rPr>
          <w:lang w:val="en-US"/>
        </w:rPr>
        <w:t>)</w:t>
      </w:r>
      <w:r w:rsidRPr="00AA278A">
        <w:rPr>
          <w:lang w:val="en-US"/>
        </w:rPr>
        <w:tab/>
      </w:r>
      <w:hyperlink r:id="rId19" w:history="1">
        <w:r w:rsidRPr="00AA278A">
          <w:rPr>
            <w:rStyle w:val="Hyperlink"/>
            <w:szCs w:val="24"/>
            <w:lang w:val="en-US"/>
          </w:rPr>
          <w:t xml:space="preserve">IEEE </w:t>
        </w:r>
        <w:proofErr w:type="spellStart"/>
        <w:r w:rsidRPr="00AA278A">
          <w:rPr>
            <w:rStyle w:val="Hyperlink"/>
            <w:szCs w:val="24"/>
            <w:lang w:val="en-US"/>
          </w:rPr>
          <w:t>Std</w:t>
        </w:r>
        <w:proofErr w:type="spellEnd"/>
        <w:r w:rsidRPr="00AA278A">
          <w:rPr>
            <w:rStyle w:val="Hyperlink"/>
            <w:szCs w:val="24"/>
            <w:lang w:val="en-US"/>
          </w:rPr>
          <w:t xml:space="preserve"> 802.15.3c</w:t>
        </w:r>
        <w:r w:rsidRPr="00AA278A">
          <w:rPr>
            <w:rStyle w:val="Hyperlink"/>
            <w:szCs w:val="24"/>
            <w:vertAlign w:val="superscript"/>
            <w:lang w:val="en-US"/>
          </w:rPr>
          <w:t>TM</w:t>
        </w:r>
        <w:r w:rsidRPr="00AA278A">
          <w:rPr>
            <w:rStyle w:val="Hyperlink"/>
            <w:szCs w:val="24"/>
            <w:lang w:val="en-US"/>
          </w:rPr>
          <w:t>-2009</w:t>
        </w:r>
      </w:hyperlink>
      <w:r w:rsidRPr="00311760">
        <w:t xml:space="preserve">: </w:t>
      </w:r>
      <w:r w:rsidRPr="00AA278A">
        <w:rPr>
          <w:lang w:val="en-US"/>
        </w:rPr>
        <w:t xml:space="preserve">IEEE Standard for Information Technology – Telecommunications and Information Exchange Between Systems – Local and Metropolitan Area Networks – Specific Requirements – Part 15.3: Wireless Medium Access Control (MAC) and Physical Layer (PHY) Specifications for High Rate Wireless Personal Area Networks (WPANs) – Amendment 2: Millimeter-wave-based Alternative Physical Layer Extension; </w:t>
      </w:r>
    </w:p>
    <w:p w:rsidR="009E12BE" w:rsidRPr="00AA278A" w:rsidRDefault="009E12BE" w:rsidP="009E12BE">
      <w:pPr>
        <w:pStyle w:val="enumlev1"/>
        <w:rPr>
          <w:lang w:val="en-US"/>
        </w:rPr>
      </w:pPr>
      <w:del w:id="107" w:author="editor" w:date="2013-02-22T14:40:00Z">
        <w:r w:rsidRPr="00AA278A" w:rsidDel="0091145A">
          <w:rPr>
            <w:lang w:val="en-US"/>
          </w:rPr>
          <w:delText>2</w:delText>
        </w:r>
      </w:del>
      <w:ins w:id="108" w:author="editor" w:date="2013-02-22T14:40:00Z">
        <w:r>
          <w:rPr>
            <w:lang w:val="en-US"/>
          </w:rPr>
          <w:t>3</w:t>
        </w:r>
      </w:ins>
      <w:r w:rsidRPr="00AA278A">
        <w:rPr>
          <w:lang w:val="en-US"/>
        </w:rPr>
        <w:t>)</w:t>
      </w:r>
      <w:r w:rsidRPr="00AA278A">
        <w:rPr>
          <w:lang w:val="en-US"/>
        </w:rPr>
        <w:tab/>
      </w:r>
      <w:hyperlink r:id="rId20" w:history="1">
        <w:r w:rsidRPr="00AA278A">
          <w:rPr>
            <w:rStyle w:val="Hyperlink"/>
            <w:szCs w:val="24"/>
            <w:lang w:val="en-US"/>
          </w:rPr>
          <w:t>ETSI EN 302 567 V1.2.1 (2011-11) Broadband Radio Access Networks (BRAN); 60 GHz Multiple-Gigabit WAS/RLAN Systems</w:t>
        </w:r>
      </w:hyperlink>
      <w:r w:rsidRPr="00AA278A">
        <w:rPr>
          <w:lang w:val="en-US"/>
        </w:rPr>
        <w:t>;</w:t>
      </w:r>
    </w:p>
    <w:p w:rsidR="009E12BE" w:rsidRPr="00AA278A" w:rsidRDefault="009E12BE" w:rsidP="009E12BE">
      <w:pPr>
        <w:pStyle w:val="enumlev1"/>
        <w:rPr>
          <w:lang w:val="en-US"/>
        </w:rPr>
      </w:pPr>
      <w:del w:id="109" w:author="editor" w:date="2013-02-22T14:40:00Z">
        <w:r w:rsidRPr="00AA278A" w:rsidDel="0091145A">
          <w:rPr>
            <w:lang w:val="en-US"/>
          </w:rPr>
          <w:lastRenderedPageBreak/>
          <w:delText>3</w:delText>
        </w:r>
      </w:del>
      <w:ins w:id="110" w:author="editor" w:date="2013-02-22T14:40:00Z">
        <w:r>
          <w:rPr>
            <w:lang w:val="en-US"/>
          </w:rPr>
          <w:t>4</w:t>
        </w:r>
      </w:ins>
      <w:r w:rsidRPr="00AA278A">
        <w:rPr>
          <w:lang w:val="en-US"/>
        </w:rPr>
        <w:t>)</w:t>
      </w:r>
      <w:r w:rsidRPr="00AA278A">
        <w:rPr>
          <w:lang w:val="en-US"/>
        </w:rPr>
        <w:tab/>
      </w:r>
      <w:r>
        <w:fldChar w:fldCharType="begin"/>
      </w:r>
      <w:r>
        <w:instrText xml:space="preserve"> HYPERLINK "http://www.wigig.org" </w:instrText>
      </w:r>
      <w:r>
        <w:fldChar w:fldCharType="separate"/>
      </w:r>
      <w:r w:rsidRPr="00AA278A">
        <w:rPr>
          <w:rStyle w:val="Hyperlink"/>
          <w:szCs w:val="24"/>
          <w:lang w:val="en-US"/>
        </w:rPr>
        <w:t xml:space="preserve">Wireless Gigabit Alliance (WGA): </w:t>
      </w:r>
      <w:proofErr w:type="spellStart"/>
      <w:r w:rsidRPr="00AA278A">
        <w:rPr>
          <w:rStyle w:val="Hyperlink"/>
          <w:szCs w:val="24"/>
          <w:lang w:val="en-US"/>
        </w:rPr>
        <w:t>WiGig</w:t>
      </w:r>
      <w:proofErr w:type="spellEnd"/>
      <w:r w:rsidRPr="00AA278A">
        <w:rPr>
          <w:rStyle w:val="Hyperlink"/>
          <w:szCs w:val="24"/>
          <w:lang w:val="en-US"/>
        </w:rPr>
        <w:t xml:space="preserve"> MAC and PHY Specification v1.</w:t>
      </w:r>
      <w:del w:id="111" w:author="editor" w:date="2013-02-25T15:42:00Z">
        <w:r w:rsidRPr="00AA278A" w:rsidDel="00C83AD4">
          <w:rPr>
            <w:rStyle w:val="Hyperlink"/>
            <w:szCs w:val="24"/>
            <w:lang w:val="en-US"/>
          </w:rPr>
          <w:delText>1</w:delText>
        </w:r>
      </w:del>
      <w:ins w:id="112" w:author="editor" w:date="2013-02-25T15:42:00Z">
        <w:r>
          <w:rPr>
            <w:rStyle w:val="Hyperlink"/>
            <w:szCs w:val="24"/>
            <w:lang w:val="en-US"/>
          </w:rPr>
          <w:t>2</w:t>
        </w:r>
      </w:ins>
      <w:r w:rsidRPr="00AA278A">
        <w:rPr>
          <w:rStyle w:val="Hyperlink"/>
          <w:szCs w:val="24"/>
          <w:lang w:val="en-US"/>
        </w:rPr>
        <w:t xml:space="preserve">, </w:t>
      </w:r>
      <w:del w:id="113" w:author="editor" w:date="2013-02-25T15:42:00Z">
        <w:r w:rsidRPr="00AA278A" w:rsidDel="00C83AD4">
          <w:rPr>
            <w:rStyle w:val="Hyperlink"/>
            <w:szCs w:val="24"/>
            <w:lang w:val="en-US"/>
          </w:rPr>
          <w:delText xml:space="preserve">April </w:delText>
        </w:r>
      </w:del>
      <w:ins w:id="114" w:author="editor" w:date="2013-02-25T15:42:00Z">
        <w:r>
          <w:rPr>
            <w:rStyle w:val="Hyperlink"/>
            <w:szCs w:val="24"/>
            <w:lang w:val="en-US"/>
          </w:rPr>
          <w:t>March</w:t>
        </w:r>
        <w:r w:rsidRPr="00AA278A">
          <w:rPr>
            <w:rStyle w:val="Hyperlink"/>
            <w:szCs w:val="24"/>
            <w:lang w:val="en-US"/>
          </w:rPr>
          <w:t xml:space="preserve"> </w:t>
        </w:r>
      </w:ins>
      <w:r w:rsidRPr="00AA278A">
        <w:rPr>
          <w:rStyle w:val="Hyperlink"/>
          <w:szCs w:val="24"/>
          <w:lang w:val="en-US"/>
        </w:rPr>
        <w:t>201</w:t>
      </w:r>
      <w:del w:id="115" w:author="editor" w:date="2013-02-25T15:42:00Z">
        <w:r w:rsidRPr="00AA278A" w:rsidDel="00C83AD4">
          <w:rPr>
            <w:rStyle w:val="Hyperlink"/>
            <w:szCs w:val="24"/>
            <w:lang w:val="en-US"/>
          </w:rPr>
          <w:delText>1</w:delText>
        </w:r>
      </w:del>
      <w:ins w:id="116" w:author="editor" w:date="2013-02-25T15:42:00Z">
        <w:r w:rsidRPr="001E4614">
          <w:rPr>
            <w:rStyle w:val="Hyperlink"/>
            <w:szCs w:val="24"/>
            <w:u w:val="none"/>
            <w:lang w:val="en-US"/>
          </w:rPr>
          <w:t>2</w:t>
        </w:r>
      </w:ins>
      <w:r>
        <w:rPr>
          <w:rStyle w:val="Hyperlink"/>
          <w:szCs w:val="24"/>
          <w:lang w:val="en-US"/>
        </w:rPr>
        <w:fldChar w:fldCharType="end"/>
      </w:r>
      <w:r w:rsidRPr="00AA278A">
        <w:rPr>
          <w:lang w:val="en-US"/>
        </w:rPr>
        <w:t>;</w:t>
      </w:r>
    </w:p>
    <w:p w:rsidR="009E12BE" w:rsidRPr="00883049" w:rsidRDefault="009E12BE" w:rsidP="009E12BE">
      <w:pPr>
        <w:pStyle w:val="enumlev1"/>
        <w:rPr>
          <w:lang w:val="en-US"/>
        </w:rPr>
      </w:pPr>
      <w:del w:id="117" w:author="editor" w:date="2013-02-22T14:40:00Z">
        <w:r w:rsidRPr="00AA278A" w:rsidDel="0091145A">
          <w:rPr>
            <w:lang w:val="en-US"/>
          </w:rPr>
          <w:delText>4</w:delText>
        </w:r>
      </w:del>
      <w:ins w:id="118" w:author="editor" w:date="2013-02-22T14:40:00Z">
        <w:r>
          <w:rPr>
            <w:lang w:val="en-US"/>
          </w:rPr>
          <w:t>5</w:t>
        </w:r>
      </w:ins>
      <w:r w:rsidRPr="00AA278A">
        <w:rPr>
          <w:lang w:val="en-US"/>
        </w:rPr>
        <w:t>)</w:t>
      </w:r>
      <w:r w:rsidRPr="00AA278A">
        <w:rPr>
          <w:lang w:val="en-US"/>
        </w:rPr>
        <w:tab/>
      </w:r>
      <w:hyperlink r:id="rId21" w:history="1">
        <w:r w:rsidRPr="00AA278A">
          <w:rPr>
            <w:rStyle w:val="Hyperlink"/>
            <w:szCs w:val="24"/>
            <w:lang w:val="en-US"/>
          </w:rPr>
          <w:t>ISO/IEC 13156</w:t>
        </w:r>
      </w:hyperlink>
      <w:r w:rsidRPr="00311760">
        <w:t xml:space="preserve">: </w:t>
      </w:r>
      <w:r w:rsidRPr="00883049">
        <w:rPr>
          <w:lang w:val="en-US"/>
        </w:rPr>
        <w:t xml:space="preserve">Information technology </w:t>
      </w:r>
      <w:r>
        <w:rPr>
          <w:lang w:val="en-US"/>
        </w:rPr>
        <w:t>–</w:t>
      </w:r>
      <w:r w:rsidRPr="00883049">
        <w:rPr>
          <w:lang w:val="en-US"/>
        </w:rPr>
        <w:t xml:space="preserve"> Telecommunications and information exchange between systems </w:t>
      </w:r>
      <w:r>
        <w:rPr>
          <w:lang w:val="en-US"/>
        </w:rPr>
        <w:t>–</w:t>
      </w:r>
      <w:r w:rsidRPr="00883049">
        <w:rPr>
          <w:lang w:val="en-US"/>
        </w:rPr>
        <w:t xml:space="preserve"> High rate 60 GHz PHY, MAC and PALs.</w:t>
      </w:r>
    </w:p>
    <w:p w:rsidR="009E12BE" w:rsidRPr="00AA278A" w:rsidRDefault="009E12BE" w:rsidP="009E12BE">
      <w:pPr>
        <w:pStyle w:val="Heading1"/>
        <w:rPr>
          <w:lang w:val="en-US"/>
        </w:rPr>
      </w:pPr>
      <w:r w:rsidRPr="00AA278A">
        <w:rPr>
          <w:lang w:val="en-US"/>
        </w:rPr>
        <w:t>4</w:t>
      </w:r>
      <w:r w:rsidRPr="00AA278A">
        <w:rPr>
          <w:lang w:val="en-US"/>
        </w:rPr>
        <w:tab/>
        <w:t>Acronyms and abbreviations</w:t>
      </w:r>
    </w:p>
    <w:p w:rsidR="009E12BE" w:rsidRPr="00AA278A" w:rsidRDefault="009E12BE" w:rsidP="009E12BE">
      <w:pPr>
        <w:rPr>
          <w:lang w:val="en-US"/>
        </w:rPr>
      </w:pPr>
      <w:r w:rsidRPr="00AA278A">
        <w:rPr>
          <w:lang w:val="en-US"/>
        </w:rPr>
        <w:t>CCA</w:t>
      </w:r>
      <w:r w:rsidRPr="00AA278A">
        <w:rPr>
          <w:lang w:val="en-US"/>
        </w:rPr>
        <w:tab/>
      </w:r>
      <w:r>
        <w:rPr>
          <w:lang w:val="en-US"/>
        </w:rPr>
        <w:tab/>
      </w:r>
      <w:r w:rsidRPr="00AA278A">
        <w:rPr>
          <w:lang w:val="en-US"/>
        </w:rPr>
        <w:t>Clear channel assessment</w:t>
      </w:r>
    </w:p>
    <w:p w:rsidR="009E12BE" w:rsidRPr="00AA278A" w:rsidRDefault="009E12BE" w:rsidP="009E12BE">
      <w:pPr>
        <w:rPr>
          <w:lang w:val="en-US"/>
        </w:rPr>
      </w:pPr>
      <w:r w:rsidRPr="00AA278A">
        <w:rPr>
          <w:lang w:val="en-US"/>
        </w:rPr>
        <w:t>CE</w:t>
      </w:r>
      <w:r w:rsidRPr="00AA278A">
        <w:rPr>
          <w:lang w:val="en-US"/>
        </w:rPr>
        <w:tab/>
      </w:r>
      <w:r>
        <w:rPr>
          <w:lang w:val="en-US"/>
        </w:rPr>
        <w:tab/>
      </w:r>
      <w:r w:rsidRPr="00AA278A">
        <w:rPr>
          <w:lang w:val="en-US"/>
        </w:rPr>
        <w:t>Consumer electronics</w:t>
      </w:r>
    </w:p>
    <w:p w:rsidR="009E12BE" w:rsidRPr="00AA278A" w:rsidRDefault="009E12BE" w:rsidP="009E12BE">
      <w:pPr>
        <w:rPr>
          <w:lang w:val="en-US"/>
        </w:rPr>
      </w:pPr>
      <w:r w:rsidRPr="00AA278A">
        <w:rPr>
          <w:lang w:val="en-US"/>
        </w:rPr>
        <w:t>HDMI</w:t>
      </w:r>
      <w:r w:rsidRPr="00AA278A">
        <w:rPr>
          <w:lang w:val="en-US"/>
        </w:rPr>
        <w:tab/>
      </w:r>
      <w:r>
        <w:rPr>
          <w:lang w:val="en-US"/>
        </w:rPr>
        <w:tab/>
      </w:r>
      <w:r w:rsidRPr="00AA278A">
        <w:rPr>
          <w:lang w:val="en-US"/>
        </w:rPr>
        <w:t>High definition multimedia interface</w:t>
      </w:r>
    </w:p>
    <w:p w:rsidR="009E12BE" w:rsidRPr="00AA278A" w:rsidRDefault="009E12BE" w:rsidP="009E12BE">
      <w:pPr>
        <w:rPr>
          <w:lang w:val="en-US"/>
        </w:rPr>
      </w:pPr>
      <w:r w:rsidRPr="00AA278A">
        <w:rPr>
          <w:lang w:val="en-US"/>
        </w:rPr>
        <w:t>MGWS</w:t>
      </w:r>
      <w:r>
        <w:rPr>
          <w:lang w:val="en-US"/>
        </w:rPr>
        <w:tab/>
      </w:r>
      <w:r w:rsidRPr="00AA278A">
        <w:rPr>
          <w:lang w:val="en-US"/>
        </w:rPr>
        <w:tab/>
        <w:t>Multiple Gigabit Wireless Systems</w:t>
      </w:r>
    </w:p>
    <w:p w:rsidR="009E12BE" w:rsidRPr="00AA278A" w:rsidRDefault="009E12BE" w:rsidP="009E12BE">
      <w:pPr>
        <w:rPr>
          <w:lang w:val="en-US"/>
        </w:rPr>
      </w:pPr>
      <w:r w:rsidRPr="00AA278A">
        <w:rPr>
          <w:lang w:val="en-US"/>
        </w:rPr>
        <w:t>MCS</w:t>
      </w:r>
      <w:r w:rsidRPr="00AA278A">
        <w:rPr>
          <w:lang w:val="en-US"/>
        </w:rPr>
        <w:tab/>
      </w:r>
      <w:r>
        <w:rPr>
          <w:lang w:val="en-US"/>
        </w:rPr>
        <w:tab/>
      </w:r>
      <w:r w:rsidRPr="00AA278A">
        <w:rPr>
          <w:lang w:val="en-US"/>
        </w:rPr>
        <w:t>Modulation and coding scheme</w:t>
      </w:r>
    </w:p>
    <w:p w:rsidR="009E12BE" w:rsidRPr="00AA278A" w:rsidRDefault="009E12BE" w:rsidP="009E12BE">
      <w:pPr>
        <w:rPr>
          <w:lang w:val="en-US"/>
        </w:rPr>
      </w:pPr>
      <w:r w:rsidRPr="00AA278A">
        <w:rPr>
          <w:lang w:val="en-US"/>
        </w:rPr>
        <w:t>OFDM</w:t>
      </w:r>
      <w:r w:rsidRPr="00AA278A">
        <w:rPr>
          <w:lang w:val="en-US"/>
        </w:rPr>
        <w:tab/>
      </w:r>
      <w:r>
        <w:rPr>
          <w:lang w:val="en-US"/>
        </w:rPr>
        <w:tab/>
      </w:r>
      <w:r w:rsidRPr="00AA278A">
        <w:rPr>
          <w:lang w:val="en-US"/>
        </w:rPr>
        <w:t>Orthogonal frequency division multiplexing</w:t>
      </w:r>
    </w:p>
    <w:p w:rsidR="009E12BE" w:rsidRPr="00AA278A" w:rsidRDefault="009E12BE" w:rsidP="009E12BE">
      <w:pPr>
        <w:rPr>
          <w:lang w:val="en-US"/>
        </w:rPr>
      </w:pPr>
      <w:r w:rsidRPr="00AA278A">
        <w:rPr>
          <w:lang w:val="en-US"/>
        </w:rPr>
        <w:t>PER</w:t>
      </w:r>
      <w:r w:rsidRPr="00AA278A">
        <w:rPr>
          <w:lang w:val="en-US"/>
        </w:rPr>
        <w:tab/>
      </w:r>
      <w:r>
        <w:rPr>
          <w:lang w:val="en-US"/>
        </w:rPr>
        <w:tab/>
      </w:r>
      <w:r w:rsidRPr="00AA278A">
        <w:rPr>
          <w:lang w:val="en-US"/>
        </w:rPr>
        <w:t>Packet error rate</w:t>
      </w:r>
    </w:p>
    <w:p w:rsidR="009E12BE" w:rsidRPr="00AA278A" w:rsidRDefault="009E12BE" w:rsidP="009E12BE">
      <w:pPr>
        <w:rPr>
          <w:lang w:val="en-US"/>
        </w:rPr>
      </w:pPr>
      <w:r w:rsidRPr="00AA278A">
        <w:rPr>
          <w:lang w:val="en-US"/>
        </w:rPr>
        <w:t>RLAN</w:t>
      </w:r>
      <w:r w:rsidRPr="00AA278A">
        <w:rPr>
          <w:lang w:val="en-US"/>
        </w:rPr>
        <w:tab/>
      </w:r>
      <w:r>
        <w:rPr>
          <w:lang w:val="en-US"/>
        </w:rPr>
        <w:tab/>
      </w:r>
      <w:r w:rsidRPr="00AA278A">
        <w:rPr>
          <w:lang w:val="en-US"/>
        </w:rPr>
        <w:t>Radio local area network</w:t>
      </w:r>
    </w:p>
    <w:p w:rsidR="009E12BE" w:rsidRPr="00AA278A" w:rsidRDefault="009E12BE" w:rsidP="009E12BE">
      <w:pPr>
        <w:rPr>
          <w:lang w:val="en-US"/>
        </w:rPr>
      </w:pPr>
      <w:r w:rsidRPr="00AA278A">
        <w:rPr>
          <w:lang w:val="en-US"/>
        </w:rPr>
        <w:t>SC</w:t>
      </w:r>
      <w:r w:rsidRPr="00AA278A">
        <w:rPr>
          <w:lang w:val="en-US"/>
        </w:rPr>
        <w:tab/>
      </w:r>
      <w:r>
        <w:rPr>
          <w:lang w:val="en-US"/>
        </w:rPr>
        <w:tab/>
      </w:r>
      <w:r w:rsidRPr="00AA278A">
        <w:rPr>
          <w:lang w:val="en-US"/>
        </w:rPr>
        <w:t>Single carrier</w:t>
      </w:r>
    </w:p>
    <w:p w:rsidR="009E12BE" w:rsidRPr="00AA278A" w:rsidRDefault="009E12BE" w:rsidP="009E12BE">
      <w:pPr>
        <w:rPr>
          <w:lang w:val="en-US"/>
        </w:rPr>
      </w:pPr>
      <w:r w:rsidRPr="00AA278A">
        <w:rPr>
          <w:lang w:val="en-US"/>
        </w:rPr>
        <w:t>TDMA</w:t>
      </w:r>
      <w:r w:rsidRPr="00AA278A">
        <w:rPr>
          <w:lang w:val="en-US"/>
        </w:rPr>
        <w:tab/>
      </w:r>
      <w:r>
        <w:rPr>
          <w:lang w:val="en-US"/>
        </w:rPr>
        <w:tab/>
      </w:r>
      <w:r w:rsidRPr="00AA278A">
        <w:rPr>
          <w:lang w:val="en-US"/>
        </w:rPr>
        <w:t>Time division multiple access</w:t>
      </w:r>
    </w:p>
    <w:p w:rsidR="009E12BE" w:rsidRPr="00AA278A" w:rsidRDefault="009E12BE" w:rsidP="009E12BE">
      <w:pPr>
        <w:rPr>
          <w:lang w:val="en-US"/>
        </w:rPr>
      </w:pPr>
      <w:r w:rsidRPr="00AA278A">
        <w:rPr>
          <w:lang w:val="en-US"/>
        </w:rPr>
        <w:t>WLAN</w:t>
      </w:r>
      <w:r w:rsidRPr="00AA278A">
        <w:rPr>
          <w:lang w:val="en-US"/>
        </w:rPr>
        <w:tab/>
      </w:r>
      <w:r>
        <w:rPr>
          <w:lang w:val="en-US"/>
        </w:rPr>
        <w:tab/>
      </w:r>
      <w:r w:rsidRPr="00AA278A">
        <w:rPr>
          <w:lang w:val="en-US"/>
        </w:rPr>
        <w:t>Wireless local area network</w:t>
      </w:r>
    </w:p>
    <w:p w:rsidR="009E12BE" w:rsidRDefault="009E12BE" w:rsidP="009E12BE">
      <w:pPr>
        <w:rPr>
          <w:lang w:val="en-US"/>
        </w:rPr>
      </w:pPr>
      <w:r w:rsidRPr="00AA278A">
        <w:rPr>
          <w:lang w:val="en-US"/>
        </w:rPr>
        <w:t>WPAN</w:t>
      </w:r>
      <w:r w:rsidRPr="00AA278A">
        <w:rPr>
          <w:lang w:val="en-US"/>
        </w:rPr>
        <w:tab/>
      </w:r>
      <w:r>
        <w:rPr>
          <w:lang w:val="en-US"/>
        </w:rPr>
        <w:tab/>
      </w:r>
      <w:r w:rsidRPr="00AA278A">
        <w:rPr>
          <w:lang w:val="en-US"/>
        </w:rPr>
        <w:t>Wireless personal area network</w:t>
      </w:r>
    </w:p>
    <w:p w:rsidR="009E12BE" w:rsidRDefault="009E12BE" w:rsidP="009E12BE">
      <w:pPr>
        <w:rPr>
          <w:lang w:val="en-US"/>
        </w:rPr>
      </w:pPr>
    </w:p>
    <w:p w:rsidR="009E12BE" w:rsidRDefault="009E12BE" w:rsidP="009E12BE">
      <w:pPr>
        <w:rPr>
          <w:lang w:val="en-US"/>
        </w:rPr>
      </w:pPr>
    </w:p>
    <w:p w:rsidR="009E12BE" w:rsidRDefault="009E12BE" w:rsidP="009E12BE">
      <w:pPr>
        <w:rPr>
          <w:lang w:val="en-US"/>
        </w:rPr>
      </w:pPr>
    </w:p>
    <w:p w:rsidR="009E12BE" w:rsidRDefault="009E12BE" w:rsidP="00F422ED">
      <w:pPr>
        <w:rPr>
          <w:rFonts w:asciiTheme="majorBidi" w:hAnsiTheme="majorBidi" w:cstheme="majorBidi"/>
          <w:lang w:eastAsia="ja-JP"/>
        </w:rPr>
      </w:pPr>
    </w:p>
    <w:sectPr w:rsidR="009E12BE" w:rsidSect="00D02712">
      <w:headerReference w:type="default" r:id="rId22"/>
      <w:footerReference w:type="default" r:id="rId23"/>
      <w:headerReference w:type="first" r:id="rId24"/>
      <w:footerReference w:type="first" r:id="rId2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112" w:rsidRDefault="003B5112">
      <w:r>
        <w:separator/>
      </w:r>
    </w:p>
  </w:endnote>
  <w:endnote w:type="continuationSeparator" w:id="0">
    <w:p w:rsidR="003B5112" w:rsidRDefault="003B5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DE5" w:rsidRDefault="00471DE5">
    <w:pPr>
      <w:pStyle w:val="Footer"/>
    </w:pPr>
    <w:fldSimple w:instr=" FILENAME \p  \* MERGEFORMAT ">
      <w:r>
        <w:t>M:\BRSGD\TEXT2013\SG05\WP5A\300\306\306N17e.docx</w:t>
      </w:r>
    </w:fldSimple>
    <w:r>
      <w:tab/>
    </w:r>
    <w:r>
      <w:fldChar w:fldCharType="begin"/>
    </w:r>
    <w:r>
      <w:instrText xml:space="preserve"> SAVEDATE \@ DD.MM.YY </w:instrText>
    </w:r>
    <w:r>
      <w:fldChar w:fldCharType="separate"/>
    </w:r>
    <w:r w:rsidR="00E64AC7">
      <w:t>03.06.13</w:t>
    </w:r>
    <w:r>
      <w:fldChar w:fldCharType="end"/>
    </w:r>
    <w:r>
      <w:tab/>
    </w:r>
    <w:r>
      <w:fldChar w:fldCharType="begin"/>
    </w:r>
    <w:r>
      <w:instrText xml:space="preserve"> PRINTDATE \@ DD.MM.YY </w:instrText>
    </w:r>
    <w:r>
      <w:fldChar w:fldCharType="separate"/>
    </w:r>
    <w:r>
      <w:t>03.06.13</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7B3" w:rsidRDefault="001E4614" w:rsidP="00FC27B3">
    <w:pPr>
      <w:pStyle w:val="Footer"/>
    </w:pPr>
    <w:fldSimple w:instr=" FILENAME \p  \* MERGEFORMAT ">
      <w:r w:rsidR="00471DE5">
        <w:t>M:\BRSGD\TEXT2013\SG05\WP5A\300\306\306N17e.docx</w:t>
      </w:r>
    </w:fldSimple>
    <w:r w:rsidR="00FC27B3">
      <w:tab/>
    </w:r>
    <w:r w:rsidR="00FC27B3">
      <w:fldChar w:fldCharType="begin"/>
    </w:r>
    <w:r w:rsidR="00FC27B3">
      <w:instrText xml:space="preserve"> SAVEDATE \@ DD.MM.YY </w:instrText>
    </w:r>
    <w:r w:rsidR="00FC27B3">
      <w:fldChar w:fldCharType="separate"/>
    </w:r>
    <w:r w:rsidR="00E64AC7">
      <w:t>03.06.13</w:t>
    </w:r>
    <w:r w:rsidR="00FC27B3">
      <w:fldChar w:fldCharType="end"/>
    </w:r>
    <w:r w:rsidR="00FC27B3">
      <w:tab/>
    </w:r>
    <w:r w:rsidR="00FC27B3">
      <w:fldChar w:fldCharType="begin"/>
    </w:r>
    <w:r w:rsidR="00FC27B3">
      <w:instrText xml:space="preserve"> PRINTDATE \@ DD.MM.YY </w:instrText>
    </w:r>
    <w:r w:rsidR="00FC27B3">
      <w:fldChar w:fldCharType="separate"/>
    </w:r>
    <w:r w:rsidR="00471DE5">
      <w:t>03.06.13</w:t>
    </w:r>
    <w:r w:rsidR="00FC27B3">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112" w:rsidRDefault="003B5112">
      <w:r>
        <w:t>____________________</w:t>
      </w:r>
    </w:p>
  </w:footnote>
  <w:footnote w:type="continuationSeparator" w:id="0">
    <w:p w:rsidR="003B5112" w:rsidRDefault="003B5112">
      <w:r>
        <w:continuationSeparator/>
      </w:r>
    </w:p>
  </w:footnote>
  <w:footnote w:id="1">
    <w:p w:rsidR="009E12BE" w:rsidRPr="00AA278A" w:rsidRDefault="009E12BE" w:rsidP="009E12BE">
      <w:pPr>
        <w:pStyle w:val="FootnoteText"/>
        <w:rPr>
          <w:lang w:val="en-US"/>
        </w:rPr>
      </w:pPr>
      <w:r>
        <w:rPr>
          <w:rStyle w:val="FootnoteReference"/>
        </w:rPr>
        <w:footnoteRef/>
      </w:r>
      <w:r w:rsidRPr="00AA278A">
        <w:rPr>
          <w:lang w:val="en-US"/>
        </w:rPr>
        <w:tab/>
        <w:t>In this context, a kiosk is a booth providing distribution of, and providing access to, electronic content such as movies, music, video, e-books, etc.</w:t>
      </w:r>
    </w:p>
  </w:footnote>
  <w:footnote w:id="2">
    <w:p w:rsidR="009E12BE" w:rsidRPr="00AA278A" w:rsidRDefault="009E12BE" w:rsidP="009E12BE">
      <w:pPr>
        <w:pStyle w:val="FootnoteText"/>
        <w:rPr>
          <w:lang w:val="en-US"/>
        </w:rPr>
      </w:pPr>
      <w:r>
        <w:rPr>
          <w:rStyle w:val="FootnoteReference"/>
        </w:rPr>
        <w:footnoteRef/>
      </w:r>
      <w:r w:rsidRPr="00AA278A">
        <w:rPr>
          <w:lang w:val="en-US"/>
        </w:rPr>
        <w:tab/>
      </w:r>
      <w:r w:rsidRPr="008E6BC4">
        <w:rPr>
          <w:lang w:val="en-US"/>
        </w:rPr>
        <w:t>System requirements are provided in the standards contained in Annex 1.</w:t>
      </w:r>
    </w:p>
  </w:footnote>
  <w:footnote w:id="3">
    <w:p w:rsidR="009E12BE" w:rsidRPr="00AA278A" w:rsidRDefault="009E12BE" w:rsidP="009E12BE">
      <w:pPr>
        <w:pStyle w:val="FootnoteText"/>
        <w:rPr>
          <w:lang w:val="en-US"/>
        </w:rPr>
      </w:pPr>
      <w:r>
        <w:rPr>
          <w:rStyle w:val="FootnoteReference"/>
        </w:rPr>
        <w:footnoteRef/>
      </w:r>
      <w:r w:rsidRPr="00AA278A">
        <w:rPr>
          <w:lang w:val="en-US"/>
        </w:rPr>
        <w:tab/>
      </w:r>
      <w:r>
        <w:rPr>
          <w:lang w:val="en-US"/>
        </w:rPr>
        <w:t>This represents delay from top of MAC layer in one end to the top</w:t>
      </w:r>
      <w:r w:rsidR="00DD5B70">
        <w:rPr>
          <w:lang w:val="en-US"/>
        </w:rPr>
        <w:t xml:space="preserve"> of MAC layer at the other end.</w:t>
      </w:r>
    </w:p>
  </w:footnote>
  <w:footnote w:id="4">
    <w:p w:rsidR="009E12BE" w:rsidRPr="00AA278A" w:rsidRDefault="009E12BE" w:rsidP="009E12BE">
      <w:pPr>
        <w:pStyle w:val="FootnoteText"/>
        <w:rPr>
          <w:lang w:val="en-US"/>
        </w:rPr>
      </w:pPr>
      <w:r>
        <w:rPr>
          <w:rStyle w:val="FootnoteReference"/>
        </w:rPr>
        <w:footnoteRef/>
      </w:r>
      <w:r w:rsidRPr="00AA278A">
        <w:rPr>
          <w:lang w:val="en-US"/>
        </w:rPr>
        <w:tab/>
        <w:t xml:space="preserve">IEEE </w:t>
      </w:r>
      <w:del w:id="80" w:author="editor" w:date="2013-02-25T15:37:00Z">
        <w:r w:rsidRPr="00AA278A" w:rsidDel="00FE2769">
          <w:rPr>
            <w:lang w:val="en-US"/>
          </w:rPr>
          <w:delText xml:space="preserve">P802.11ad™/D5.0 Draft </w:delText>
        </w:r>
      </w:del>
      <w:r w:rsidRPr="00AA278A">
        <w:rPr>
          <w:lang w:val="en-US"/>
        </w:rPr>
        <w:t>Standard for Information Technology – Telecommunications and Information Exchange Between Systems – Local and Metropolitan Area Networks – Specific Requirements – Part 11: Wireless LAN Medium Access Control (MAC) and Physical Layer (PHY) Specifications – Amendment 3: Enhancements for Very High Throughput in the 60 GHz Band</w:t>
      </w:r>
      <w:ins w:id="81" w:author="editor" w:date="2013-02-25T15:38:00Z">
        <w:r>
          <w:rPr>
            <w:lang w:val="en-US"/>
          </w:rPr>
          <w:t>,</w:t>
        </w:r>
      </w:ins>
      <w:del w:id="82" w:author="editor" w:date="2013-02-25T15:38:00Z">
        <w:r w:rsidRPr="00AA278A" w:rsidDel="00FE2769">
          <w:rPr>
            <w:lang w:val="en-US"/>
          </w:rPr>
          <w:delText>.</w:delText>
        </w:r>
      </w:del>
      <w:r w:rsidRPr="00AA278A">
        <w:rPr>
          <w:lang w:val="en-US"/>
        </w:rPr>
        <w:t xml:space="preserve"> </w:t>
      </w:r>
      <w:del w:id="83" w:author="editor" w:date="2013-02-25T15:37:00Z">
        <w:r w:rsidRPr="00AA278A" w:rsidDel="00FE2769">
          <w:rPr>
            <w:lang w:val="en-US"/>
          </w:rPr>
          <w:delText>This draft standard is scheduled to be approved in</w:delText>
        </w:r>
      </w:del>
      <w:ins w:id="84" w:author="editor" w:date="2013-02-25T15:37:00Z">
        <w:r>
          <w:rPr>
            <w:lang w:val="en-US"/>
          </w:rPr>
          <w:t>December</w:t>
        </w:r>
      </w:ins>
      <w:r w:rsidRPr="00AA278A">
        <w:rPr>
          <w:lang w:val="en-US"/>
        </w:rPr>
        <w:t xml:space="preserve"> 2012.</w:t>
      </w:r>
    </w:p>
  </w:footnote>
  <w:footnote w:id="5">
    <w:p w:rsidR="009E12BE" w:rsidRPr="00940D80" w:rsidRDefault="009E12BE" w:rsidP="009E12BE">
      <w:pPr>
        <w:pStyle w:val="FootnoteText"/>
        <w:rPr>
          <w:lang w:val="en-US"/>
        </w:rPr>
      </w:pPr>
      <w:r>
        <w:rPr>
          <w:rStyle w:val="FootnoteReference"/>
        </w:rPr>
        <w:footnoteRef/>
      </w:r>
      <w:r>
        <w:rPr>
          <w:lang w:val="en-US"/>
        </w:rPr>
        <w:tab/>
      </w:r>
      <w:r w:rsidRPr="00AA278A">
        <w:rPr>
          <w:lang w:val="en-US"/>
        </w:rPr>
        <w:t>IEEE Standard for Information Technology – Telecommunications and Information Exchange Between Systems – Local and Metropolitan Area Networks – Specific Requirements – Part 15.3: Wireless Medium Access Control (MAC) and Physical Layer (PHY) Specifications for High Rate Wireless Personal Area Networks (WPANs) – Amendment 2: Millimeter-wave-based Alternative Physical Layer Extension.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765" w:rsidRDefault="008D3765"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E64AC7">
      <w:rPr>
        <w:rStyle w:val="PageNumber"/>
        <w:noProof/>
      </w:rPr>
      <w:t>8</w:t>
    </w:r>
    <w:r>
      <w:rPr>
        <w:rStyle w:val="PageNumber"/>
      </w:rPr>
      <w:fldChar w:fldCharType="end"/>
    </w:r>
    <w:r>
      <w:rPr>
        <w:rStyle w:val="PageNumber"/>
      </w:rPr>
      <w:t xml:space="preserve"> -</w:t>
    </w:r>
  </w:p>
  <w:p w:rsidR="008D3765" w:rsidRDefault="003C65B3" w:rsidP="009E12BE">
    <w:pPr>
      <w:pStyle w:val="Header"/>
      <w:rPr>
        <w:lang w:val="en-US"/>
      </w:rPr>
    </w:pPr>
    <w:r>
      <w:rPr>
        <w:lang w:val="en-US"/>
      </w:rPr>
      <w:t>5A/</w:t>
    </w:r>
    <w:r w:rsidR="008306D0">
      <w:rPr>
        <w:lang w:val="en-US"/>
      </w:rPr>
      <w:t>306 (Annex 17)</w:t>
    </w:r>
    <w:r>
      <w:rPr>
        <w:lang w:val="en-US"/>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6D0" w:rsidRPr="008306D0" w:rsidRDefault="008306D0" w:rsidP="008306D0">
    <w:pPr>
      <w:pStyle w:val="Header"/>
      <w:jc w:val="lef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452D78"/>
    <w:multiLevelType w:val="hybridMultilevel"/>
    <w:tmpl w:val="7DDAA11C"/>
    <w:lvl w:ilvl="0" w:tplc="58F649A4">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9CE1885"/>
    <w:multiLevelType w:val="hybridMultilevel"/>
    <w:tmpl w:val="CFB0308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ja-JP" w:vendorID="64" w:dllVersion="131078" w:nlCheck="1" w:checkStyle="1"/>
  <w:activeWritingStyle w:appName="MSWord" w:lang="en-CA"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5254"/>
    <w:rsid w:val="000069D4"/>
    <w:rsid w:val="00006DBF"/>
    <w:rsid w:val="000174AD"/>
    <w:rsid w:val="000239BF"/>
    <w:rsid w:val="00064E61"/>
    <w:rsid w:val="00067069"/>
    <w:rsid w:val="000713E1"/>
    <w:rsid w:val="00077B21"/>
    <w:rsid w:val="00094BF2"/>
    <w:rsid w:val="000A7D55"/>
    <w:rsid w:val="000C2E8E"/>
    <w:rsid w:val="000D59C1"/>
    <w:rsid w:val="000E0E7C"/>
    <w:rsid w:val="000E5254"/>
    <w:rsid w:val="000F1B4B"/>
    <w:rsid w:val="00104E99"/>
    <w:rsid w:val="00116C57"/>
    <w:rsid w:val="0012744F"/>
    <w:rsid w:val="00132895"/>
    <w:rsid w:val="001415A7"/>
    <w:rsid w:val="00156F66"/>
    <w:rsid w:val="00175E39"/>
    <w:rsid w:val="00182528"/>
    <w:rsid w:val="0018500B"/>
    <w:rsid w:val="00196A19"/>
    <w:rsid w:val="001C314A"/>
    <w:rsid w:val="001E4614"/>
    <w:rsid w:val="00202DC1"/>
    <w:rsid w:val="00204BE6"/>
    <w:rsid w:val="00206CB9"/>
    <w:rsid w:val="002116EE"/>
    <w:rsid w:val="0021338E"/>
    <w:rsid w:val="002309D8"/>
    <w:rsid w:val="0027240B"/>
    <w:rsid w:val="002755FB"/>
    <w:rsid w:val="00282221"/>
    <w:rsid w:val="002A7FE2"/>
    <w:rsid w:val="002B165D"/>
    <w:rsid w:val="002D6D70"/>
    <w:rsid w:val="002E1B4F"/>
    <w:rsid w:val="002F2E67"/>
    <w:rsid w:val="00315546"/>
    <w:rsid w:val="00324F08"/>
    <w:rsid w:val="00330567"/>
    <w:rsid w:val="003329F1"/>
    <w:rsid w:val="00346FDA"/>
    <w:rsid w:val="00380D4D"/>
    <w:rsid w:val="00386A9D"/>
    <w:rsid w:val="00391081"/>
    <w:rsid w:val="003B2789"/>
    <w:rsid w:val="003B5112"/>
    <w:rsid w:val="003C13CE"/>
    <w:rsid w:val="003C65B3"/>
    <w:rsid w:val="003E0E4D"/>
    <w:rsid w:val="003E2518"/>
    <w:rsid w:val="003F153A"/>
    <w:rsid w:val="003F156F"/>
    <w:rsid w:val="00434DEF"/>
    <w:rsid w:val="00471DE5"/>
    <w:rsid w:val="004B1EF7"/>
    <w:rsid w:val="004B3FAD"/>
    <w:rsid w:val="004F5FB6"/>
    <w:rsid w:val="00501DCA"/>
    <w:rsid w:val="00513A47"/>
    <w:rsid w:val="00524310"/>
    <w:rsid w:val="005408DF"/>
    <w:rsid w:val="00571F6D"/>
    <w:rsid w:val="00573344"/>
    <w:rsid w:val="00583F9B"/>
    <w:rsid w:val="005A2264"/>
    <w:rsid w:val="005E5C10"/>
    <w:rsid w:val="005F2C78"/>
    <w:rsid w:val="00606553"/>
    <w:rsid w:val="006128DC"/>
    <w:rsid w:val="006144E4"/>
    <w:rsid w:val="006341D1"/>
    <w:rsid w:val="00646797"/>
    <w:rsid w:val="00650299"/>
    <w:rsid w:val="00655FC5"/>
    <w:rsid w:val="00672E23"/>
    <w:rsid w:val="006C193C"/>
    <w:rsid w:val="006E38FE"/>
    <w:rsid w:val="007A2CFB"/>
    <w:rsid w:val="007D1627"/>
    <w:rsid w:val="00812685"/>
    <w:rsid w:val="00822581"/>
    <w:rsid w:val="008306D0"/>
    <w:rsid w:val="0083099D"/>
    <w:rsid w:val="008309DD"/>
    <w:rsid w:val="0083227A"/>
    <w:rsid w:val="00853A18"/>
    <w:rsid w:val="008554ED"/>
    <w:rsid w:val="00866900"/>
    <w:rsid w:val="00873ED3"/>
    <w:rsid w:val="00877CFD"/>
    <w:rsid w:val="00881BA1"/>
    <w:rsid w:val="00883EB9"/>
    <w:rsid w:val="008C26B8"/>
    <w:rsid w:val="008D3765"/>
    <w:rsid w:val="008E3088"/>
    <w:rsid w:val="00932990"/>
    <w:rsid w:val="00982084"/>
    <w:rsid w:val="00995963"/>
    <w:rsid w:val="009B61EB"/>
    <w:rsid w:val="009C2064"/>
    <w:rsid w:val="009D1697"/>
    <w:rsid w:val="009E12BE"/>
    <w:rsid w:val="009E36D1"/>
    <w:rsid w:val="00A014F8"/>
    <w:rsid w:val="00A2231D"/>
    <w:rsid w:val="00A27B6E"/>
    <w:rsid w:val="00A5173C"/>
    <w:rsid w:val="00A61AEF"/>
    <w:rsid w:val="00A667B2"/>
    <w:rsid w:val="00AA3208"/>
    <w:rsid w:val="00AC609F"/>
    <w:rsid w:val="00AC668A"/>
    <w:rsid w:val="00AD5452"/>
    <w:rsid w:val="00AF173A"/>
    <w:rsid w:val="00B066A4"/>
    <w:rsid w:val="00B07A13"/>
    <w:rsid w:val="00B128AE"/>
    <w:rsid w:val="00B21046"/>
    <w:rsid w:val="00B37FE0"/>
    <w:rsid w:val="00B4279B"/>
    <w:rsid w:val="00B45FC9"/>
    <w:rsid w:val="00B731D2"/>
    <w:rsid w:val="00B97247"/>
    <w:rsid w:val="00BC5ADE"/>
    <w:rsid w:val="00BC7CCF"/>
    <w:rsid w:val="00BD09C2"/>
    <w:rsid w:val="00BE470B"/>
    <w:rsid w:val="00C036F6"/>
    <w:rsid w:val="00C27CAE"/>
    <w:rsid w:val="00C4328A"/>
    <w:rsid w:val="00C5117D"/>
    <w:rsid w:val="00C57A91"/>
    <w:rsid w:val="00C765EE"/>
    <w:rsid w:val="00C770C4"/>
    <w:rsid w:val="00CC01C2"/>
    <w:rsid w:val="00CE31AB"/>
    <w:rsid w:val="00CF21F2"/>
    <w:rsid w:val="00D018B0"/>
    <w:rsid w:val="00D02712"/>
    <w:rsid w:val="00D14527"/>
    <w:rsid w:val="00D214D0"/>
    <w:rsid w:val="00D61C3D"/>
    <w:rsid w:val="00D6546B"/>
    <w:rsid w:val="00D6758D"/>
    <w:rsid w:val="00DA4DEB"/>
    <w:rsid w:val="00DB101F"/>
    <w:rsid w:val="00DC38D4"/>
    <w:rsid w:val="00DD1095"/>
    <w:rsid w:val="00DD4BED"/>
    <w:rsid w:val="00DD5B70"/>
    <w:rsid w:val="00DE39F0"/>
    <w:rsid w:val="00DF0AF3"/>
    <w:rsid w:val="00E12522"/>
    <w:rsid w:val="00E27D7E"/>
    <w:rsid w:val="00E42E13"/>
    <w:rsid w:val="00E47638"/>
    <w:rsid w:val="00E512BE"/>
    <w:rsid w:val="00E55819"/>
    <w:rsid w:val="00E6257C"/>
    <w:rsid w:val="00E63C59"/>
    <w:rsid w:val="00E63E08"/>
    <w:rsid w:val="00E64AC7"/>
    <w:rsid w:val="00EA2FEE"/>
    <w:rsid w:val="00ED026A"/>
    <w:rsid w:val="00ED1DC3"/>
    <w:rsid w:val="00EF7B26"/>
    <w:rsid w:val="00F36BA6"/>
    <w:rsid w:val="00F422ED"/>
    <w:rsid w:val="00F47AF3"/>
    <w:rsid w:val="00F5145A"/>
    <w:rsid w:val="00F538EE"/>
    <w:rsid w:val="00F56B12"/>
    <w:rsid w:val="00F80EA6"/>
    <w:rsid w:val="00F84866"/>
    <w:rsid w:val="00FA124A"/>
    <w:rsid w:val="00FB4EA1"/>
    <w:rsid w:val="00FB5BA4"/>
    <w:rsid w:val="00FC08DD"/>
    <w:rsid w:val="00FC2316"/>
    <w:rsid w:val="00FC27B3"/>
    <w:rsid w:val="00FC2CFD"/>
    <w:rsid w:val="00FC4501"/>
    <w:rsid w:val="00FC46B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link w:val="RecNoChar"/>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uiPriority w:val="99"/>
    <w:rsid w:val="00E63C59"/>
    <w:pPr>
      <w:keepNext/>
      <w:spacing w:before="560" w:after="120"/>
      <w:jc w:val="center"/>
    </w:pPr>
    <w:rPr>
      <w:caps/>
      <w:sz w:val="20"/>
    </w:rPr>
  </w:style>
  <w:style w:type="paragraph" w:customStyle="1" w:styleId="Tabletitle">
    <w:name w:val="Table_title"/>
    <w:basedOn w:val="Normal"/>
    <w:next w:val="Tabletext"/>
    <w:link w:val="TabletitleChar"/>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uiPriority w:val="99"/>
    <w:rsid w:val="00E63C59"/>
    <w:pPr>
      <w:spacing w:after="480"/>
    </w:pPr>
  </w:style>
  <w:style w:type="paragraph" w:customStyle="1" w:styleId="FigureNo">
    <w:name w:val="Figure_No"/>
    <w:basedOn w:val="Normal"/>
    <w:next w:val="Figuretitle"/>
    <w:link w:val="FigureNoChar"/>
    <w:uiPriority w:val="99"/>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LSDeadline">
    <w:name w:val="LSDeadline"/>
    <w:basedOn w:val="Normal"/>
    <w:rsid w:val="008D3765"/>
    <w:pPr>
      <w:tabs>
        <w:tab w:val="clear" w:pos="1134"/>
        <w:tab w:val="clear" w:pos="1871"/>
        <w:tab w:val="clear" w:pos="2268"/>
        <w:tab w:val="left" w:pos="794"/>
        <w:tab w:val="left" w:pos="1191"/>
        <w:tab w:val="left" w:pos="1588"/>
        <w:tab w:val="left" w:pos="1985"/>
      </w:tabs>
    </w:pPr>
    <w:rPr>
      <w:b/>
      <w:bCs/>
    </w:rPr>
  </w:style>
  <w:style w:type="paragraph" w:customStyle="1" w:styleId="LSForAction">
    <w:name w:val="LSForAction"/>
    <w:basedOn w:val="Normal"/>
    <w:rsid w:val="008D3765"/>
    <w:pPr>
      <w:tabs>
        <w:tab w:val="clear" w:pos="1134"/>
        <w:tab w:val="clear" w:pos="1871"/>
        <w:tab w:val="clear" w:pos="2268"/>
        <w:tab w:val="left" w:pos="794"/>
        <w:tab w:val="left" w:pos="1191"/>
        <w:tab w:val="left" w:pos="1588"/>
        <w:tab w:val="left" w:pos="1985"/>
      </w:tabs>
    </w:pPr>
    <w:rPr>
      <w:b/>
      <w:bCs/>
    </w:rPr>
  </w:style>
  <w:style w:type="paragraph" w:customStyle="1" w:styleId="LSForInfo">
    <w:name w:val="LSForInfo"/>
    <w:basedOn w:val="LSForAction"/>
    <w:rsid w:val="008D3765"/>
  </w:style>
  <w:style w:type="paragraph" w:customStyle="1" w:styleId="LSForComment">
    <w:name w:val="LSForComment"/>
    <w:basedOn w:val="LSForAction"/>
    <w:rsid w:val="008D3765"/>
  </w:style>
  <w:style w:type="character" w:styleId="Hyperlink">
    <w:name w:val="Hyperlink"/>
    <w:rsid w:val="008D3765"/>
    <w:rPr>
      <w:color w:val="0000FF"/>
      <w:u w:val="single"/>
    </w:rPr>
  </w:style>
  <w:style w:type="character" w:customStyle="1" w:styleId="enumlev1Char">
    <w:name w:val="enumlev1 Char"/>
    <w:basedOn w:val="DefaultParagraphFont"/>
    <w:link w:val="enumlev1"/>
    <w:uiPriority w:val="99"/>
    <w:rsid w:val="008D3765"/>
    <w:rPr>
      <w:rFonts w:ascii="Times New Roman" w:hAnsi="Times New Roman"/>
      <w:sz w:val="24"/>
      <w:lang w:val="en-GB" w:eastAsia="en-US"/>
    </w:rPr>
  </w:style>
  <w:style w:type="table" w:styleId="TableGrid">
    <w:name w:val="Table Grid"/>
    <w:basedOn w:val="TableNormal"/>
    <w:rsid w:val="00873E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80D4D"/>
    <w:pPr>
      <w:ind w:left="720"/>
      <w:contextualSpacing/>
    </w:pPr>
  </w:style>
  <w:style w:type="paragraph" w:styleId="BalloonText">
    <w:name w:val="Balloon Text"/>
    <w:basedOn w:val="Normal"/>
    <w:link w:val="BalloonTextChar"/>
    <w:rsid w:val="00F36BA6"/>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36BA6"/>
    <w:rPr>
      <w:rFonts w:asciiTheme="majorHAnsi" w:eastAsiaTheme="majorEastAsia" w:hAnsiTheme="majorHAnsi" w:cstheme="majorBidi"/>
      <w:sz w:val="18"/>
      <w:szCs w:val="18"/>
      <w:lang w:val="en-GB" w:eastAsia="en-US"/>
    </w:rPr>
  </w:style>
  <w:style w:type="character" w:customStyle="1" w:styleId="Title1Char">
    <w:name w:val="Title 1 Char"/>
    <w:link w:val="Title1"/>
    <w:uiPriority w:val="99"/>
    <w:locked/>
    <w:rsid w:val="001415A7"/>
    <w:rPr>
      <w:rFonts w:ascii="Times New Roman" w:hAnsi="Times New Roman"/>
      <w:caps/>
      <w:sz w:val="28"/>
      <w:lang w:val="en-GB" w:eastAsia="en-US"/>
    </w:rPr>
  </w:style>
  <w:style w:type="character" w:customStyle="1" w:styleId="TabletextChar">
    <w:name w:val="Table_text Char"/>
    <w:link w:val="Tabletext"/>
    <w:uiPriority w:val="99"/>
    <w:locked/>
    <w:rsid w:val="00AD5452"/>
    <w:rPr>
      <w:rFonts w:ascii="Times New Roman" w:hAnsi="Times New Roman"/>
      <w:lang w:val="en-GB" w:eastAsia="en-US"/>
    </w:rPr>
  </w:style>
  <w:style w:type="character" w:customStyle="1" w:styleId="FootnoteTextChar">
    <w:name w:val="Footnote Text Char"/>
    <w:basedOn w:val="DefaultParagraphFont"/>
    <w:link w:val="FootnoteText"/>
    <w:locked/>
    <w:rsid w:val="00F56B12"/>
    <w:rPr>
      <w:rFonts w:ascii="Times New Roman" w:hAnsi="Times New Roman"/>
      <w:sz w:val="24"/>
      <w:lang w:val="en-GB" w:eastAsia="en-US"/>
    </w:rPr>
  </w:style>
  <w:style w:type="character" w:customStyle="1" w:styleId="RecNoChar">
    <w:name w:val="Rec_No Char"/>
    <w:link w:val="RecNo"/>
    <w:locked/>
    <w:rsid w:val="00F56B12"/>
    <w:rPr>
      <w:rFonts w:ascii="Times New Roman" w:hAnsi="Times New Roman"/>
      <w:caps/>
      <w:sz w:val="28"/>
      <w:lang w:val="en-GB" w:eastAsia="en-US"/>
    </w:rPr>
  </w:style>
  <w:style w:type="paragraph" w:customStyle="1" w:styleId="call0">
    <w:name w:val="call"/>
    <w:basedOn w:val="Normal"/>
    <w:next w:val="Normal"/>
    <w:rsid w:val="00FB4EA1"/>
    <w:pPr>
      <w:keepNext/>
      <w:keepLines/>
      <w:tabs>
        <w:tab w:val="clear" w:pos="1134"/>
        <w:tab w:val="clear" w:pos="1871"/>
        <w:tab w:val="clear" w:pos="2268"/>
        <w:tab w:val="left" w:pos="794"/>
      </w:tabs>
      <w:overflowPunct/>
      <w:autoSpaceDE/>
      <w:autoSpaceDN/>
      <w:adjustRightInd/>
      <w:spacing w:before="227"/>
      <w:ind w:left="794"/>
      <w:textAlignment w:val="auto"/>
    </w:pPr>
    <w:rPr>
      <w:rFonts w:eastAsia="Times New Roman"/>
      <w:i/>
      <w:sz w:val="20"/>
      <w:lang w:eastAsia="en-CA"/>
    </w:rPr>
  </w:style>
  <w:style w:type="paragraph" w:customStyle="1" w:styleId="headfoot">
    <w:name w:val="head_foot"/>
    <w:basedOn w:val="Normal"/>
    <w:next w:val="Normalaftertitle0"/>
    <w:rsid w:val="00FB4EA1"/>
    <w:pPr>
      <w:tabs>
        <w:tab w:val="clear" w:pos="1134"/>
        <w:tab w:val="clear" w:pos="1871"/>
        <w:tab w:val="clear" w:pos="2268"/>
      </w:tabs>
      <w:overflowPunct/>
      <w:autoSpaceDE/>
      <w:autoSpaceDN/>
      <w:adjustRightInd/>
      <w:spacing w:before="0"/>
      <w:jc w:val="both"/>
      <w:textAlignment w:val="auto"/>
    </w:pPr>
    <w:rPr>
      <w:rFonts w:eastAsia="Times New Roman"/>
      <w:color w:val="FFFFFF"/>
      <w:sz w:val="8"/>
      <w:lang w:eastAsia="en-CA"/>
    </w:rPr>
  </w:style>
  <w:style w:type="paragraph" w:customStyle="1" w:styleId="QuestionTitleDate">
    <w:name w:val="Question_Title/Date"/>
    <w:basedOn w:val="Normal"/>
    <w:next w:val="headfoot"/>
    <w:rsid w:val="00FB4EA1"/>
    <w:pPr>
      <w:keepNext/>
      <w:keepLines/>
      <w:tabs>
        <w:tab w:val="clear" w:pos="1134"/>
        <w:tab w:val="clear" w:pos="1871"/>
        <w:tab w:val="clear" w:pos="2268"/>
        <w:tab w:val="right" w:pos="9696"/>
      </w:tabs>
      <w:overflowPunct/>
      <w:autoSpaceDE/>
      <w:autoSpaceDN/>
      <w:adjustRightInd/>
      <w:spacing w:before="136"/>
      <w:jc w:val="right"/>
      <w:textAlignment w:val="auto"/>
    </w:pPr>
    <w:rPr>
      <w:rFonts w:eastAsia="Times New Roman"/>
      <w:sz w:val="20"/>
      <w:lang w:eastAsia="en-CA"/>
    </w:rPr>
  </w:style>
  <w:style w:type="paragraph" w:customStyle="1" w:styleId="AnnexNoTitle">
    <w:name w:val="Annex_NoTitle"/>
    <w:basedOn w:val="Normal"/>
    <w:next w:val="Normalaftertitle"/>
    <w:rsid w:val="009E12BE"/>
    <w:pPr>
      <w:keepNext/>
      <w:keepLines/>
      <w:tabs>
        <w:tab w:val="clear" w:pos="1134"/>
        <w:tab w:val="clear" w:pos="1871"/>
        <w:tab w:val="clear" w:pos="2268"/>
        <w:tab w:val="left" w:pos="794"/>
        <w:tab w:val="left" w:pos="1191"/>
        <w:tab w:val="left" w:pos="1588"/>
        <w:tab w:val="left" w:pos="1985"/>
      </w:tabs>
      <w:spacing w:before="480" w:after="80"/>
      <w:jc w:val="center"/>
    </w:pPr>
    <w:rPr>
      <w:rFonts w:eastAsia="Times New Roman"/>
      <w:b/>
      <w:sz w:val="28"/>
      <w:lang w:val="fr-FR"/>
    </w:rPr>
  </w:style>
  <w:style w:type="paragraph" w:customStyle="1" w:styleId="HeadingSum">
    <w:name w:val="Heading_Sum"/>
    <w:basedOn w:val="Headingb"/>
    <w:next w:val="Normal"/>
    <w:autoRedefine/>
    <w:rsid w:val="009E12BE"/>
    <w:pPr>
      <w:keepLines/>
      <w:tabs>
        <w:tab w:val="clear" w:pos="1134"/>
        <w:tab w:val="clear" w:pos="1871"/>
        <w:tab w:val="clear" w:pos="2268"/>
        <w:tab w:val="left" w:pos="794"/>
        <w:tab w:val="left" w:pos="1191"/>
        <w:tab w:val="left" w:pos="1588"/>
        <w:tab w:val="left" w:pos="1985"/>
      </w:tabs>
      <w:spacing w:before="240"/>
      <w:jc w:val="both"/>
    </w:pPr>
    <w:rPr>
      <w:rFonts w:ascii="Times New Roman" w:eastAsia="Times New Roman" w:hAnsi="Times New Roman"/>
      <w:sz w:val="22"/>
      <w:lang w:val="en-US"/>
    </w:rPr>
  </w:style>
  <w:style w:type="paragraph" w:customStyle="1" w:styleId="Summary">
    <w:name w:val="Summary"/>
    <w:basedOn w:val="Normal"/>
    <w:next w:val="Normalaftertitle"/>
    <w:autoRedefine/>
    <w:rsid w:val="009E12BE"/>
    <w:pPr>
      <w:tabs>
        <w:tab w:val="clear" w:pos="1134"/>
        <w:tab w:val="clear" w:pos="1871"/>
        <w:tab w:val="clear" w:pos="2268"/>
        <w:tab w:val="left" w:pos="794"/>
        <w:tab w:val="left" w:pos="1191"/>
        <w:tab w:val="left" w:pos="1588"/>
        <w:tab w:val="left" w:pos="1985"/>
      </w:tabs>
      <w:spacing w:after="480"/>
      <w:jc w:val="both"/>
    </w:pPr>
    <w:rPr>
      <w:rFonts w:eastAsia="Times New Roman"/>
      <w:sz w:val="22"/>
      <w:lang w:val="es-ES_tradnl"/>
    </w:rPr>
  </w:style>
  <w:style w:type="character" w:customStyle="1" w:styleId="TabletitleChar">
    <w:name w:val="Table_title Char"/>
    <w:link w:val="Tabletitle"/>
    <w:uiPriority w:val="99"/>
    <w:locked/>
    <w:rsid w:val="009E12BE"/>
    <w:rPr>
      <w:rFonts w:ascii="Times New Roman Bold" w:hAnsi="Times New Roman Bold"/>
      <w:b/>
      <w:lang w:val="en-GB" w:eastAsia="en-US"/>
    </w:rPr>
  </w:style>
  <w:style w:type="character" w:customStyle="1" w:styleId="FiguretitleChar">
    <w:name w:val="Figure_title Char"/>
    <w:link w:val="Figuretitle"/>
    <w:uiPriority w:val="99"/>
    <w:locked/>
    <w:rsid w:val="009E12BE"/>
    <w:rPr>
      <w:rFonts w:ascii="Times New Roman Bold" w:hAnsi="Times New Roman Bold"/>
      <w:b/>
      <w:lang w:val="en-GB" w:eastAsia="en-US"/>
    </w:rPr>
  </w:style>
  <w:style w:type="character" w:customStyle="1" w:styleId="FigureNoChar">
    <w:name w:val="Figure_No Char"/>
    <w:link w:val="FigureNo"/>
    <w:uiPriority w:val="99"/>
    <w:locked/>
    <w:rsid w:val="009E12BE"/>
    <w:rPr>
      <w:rFonts w:ascii="Times New Roman" w:hAnsi="Times New Roman"/>
      <w:caps/>
      <w:lang w:val="en-GB" w:eastAsia="en-US"/>
    </w:rPr>
  </w:style>
  <w:style w:type="character" w:customStyle="1" w:styleId="TableheadChar">
    <w:name w:val="Table_head Char"/>
    <w:link w:val="Tablehead"/>
    <w:uiPriority w:val="99"/>
    <w:locked/>
    <w:rsid w:val="009E12BE"/>
    <w:rPr>
      <w:rFonts w:ascii="Times New Roman Bold" w:hAnsi="Times New Roman Bold"/>
      <w:b/>
      <w:lang w:val="en-GB" w:eastAsia="en-US"/>
    </w:rPr>
  </w:style>
  <w:style w:type="character" w:customStyle="1" w:styleId="TableNoChar">
    <w:name w:val="Table_No Char"/>
    <w:link w:val="TableNo"/>
    <w:uiPriority w:val="99"/>
    <w:locked/>
    <w:rsid w:val="009E12BE"/>
    <w:rPr>
      <w:rFonts w:ascii="Times New Roman" w:hAnsi="Times New Roman"/>
      <w:caps/>
      <w:lang w:val="en-GB" w:eastAsia="en-US"/>
    </w:rPr>
  </w:style>
  <w:style w:type="character" w:customStyle="1" w:styleId="CallChar">
    <w:name w:val="Call Char"/>
    <w:link w:val="Call"/>
    <w:uiPriority w:val="99"/>
    <w:locked/>
    <w:rsid w:val="009E12BE"/>
    <w:rPr>
      <w:rFonts w:ascii="Times New Roman" w:hAnsi="Times New Roman"/>
      <w:i/>
      <w:sz w:val="24"/>
      <w:lang w:val="en-GB" w:eastAsia="en-US"/>
    </w:rPr>
  </w:style>
  <w:style w:type="character" w:customStyle="1" w:styleId="FooterChar">
    <w:name w:val="Footer Char"/>
    <w:basedOn w:val="DefaultParagraphFont"/>
    <w:link w:val="Footer"/>
    <w:uiPriority w:val="99"/>
    <w:rsid w:val="00FC27B3"/>
    <w:rPr>
      <w:rFonts w:ascii="Times New Roman" w:hAnsi="Times New Roman"/>
      <w:caps/>
      <w:noProof/>
      <w:sz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MS Mincho"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link w:val="RecNoChar"/>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uiPriority w:val="99"/>
    <w:rsid w:val="00E63C59"/>
    <w:pPr>
      <w:keepNext/>
      <w:spacing w:before="560" w:after="120"/>
      <w:jc w:val="center"/>
    </w:pPr>
    <w:rPr>
      <w:caps/>
      <w:sz w:val="20"/>
    </w:rPr>
  </w:style>
  <w:style w:type="paragraph" w:customStyle="1" w:styleId="Tabletitle">
    <w:name w:val="Table_title"/>
    <w:basedOn w:val="Normal"/>
    <w:next w:val="Tabletext"/>
    <w:link w:val="TabletitleChar"/>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link w:val="FiguretitleChar"/>
    <w:uiPriority w:val="99"/>
    <w:rsid w:val="00E63C59"/>
    <w:pPr>
      <w:spacing w:after="480"/>
    </w:pPr>
  </w:style>
  <w:style w:type="paragraph" w:customStyle="1" w:styleId="FigureNo">
    <w:name w:val="Figure_No"/>
    <w:basedOn w:val="Normal"/>
    <w:next w:val="Figuretitle"/>
    <w:link w:val="FigureNoChar"/>
    <w:uiPriority w:val="99"/>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LSDeadline">
    <w:name w:val="LSDeadline"/>
    <w:basedOn w:val="Normal"/>
    <w:rsid w:val="008D3765"/>
    <w:pPr>
      <w:tabs>
        <w:tab w:val="clear" w:pos="1134"/>
        <w:tab w:val="clear" w:pos="1871"/>
        <w:tab w:val="clear" w:pos="2268"/>
        <w:tab w:val="left" w:pos="794"/>
        <w:tab w:val="left" w:pos="1191"/>
        <w:tab w:val="left" w:pos="1588"/>
        <w:tab w:val="left" w:pos="1985"/>
      </w:tabs>
    </w:pPr>
    <w:rPr>
      <w:b/>
      <w:bCs/>
    </w:rPr>
  </w:style>
  <w:style w:type="paragraph" w:customStyle="1" w:styleId="LSForAction">
    <w:name w:val="LSForAction"/>
    <w:basedOn w:val="Normal"/>
    <w:rsid w:val="008D3765"/>
    <w:pPr>
      <w:tabs>
        <w:tab w:val="clear" w:pos="1134"/>
        <w:tab w:val="clear" w:pos="1871"/>
        <w:tab w:val="clear" w:pos="2268"/>
        <w:tab w:val="left" w:pos="794"/>
        <w:tab w:val="left" w:pos="1191"/>
        <w:tab w:val="left" w:pos="1588"/>
        <w:tab w:val="left" w:pos="1985"/>
      </w:tabs>
    </w:pPr>
    <w:rPr>
      <w:b/>
      <w:bCs/>
    </w:rPr>
  </w:style>
  <w:style w:type="paragraph" w:customStyle="1" w:styleId="LSForInfo">
    <w:name w:val="LSForInfo"/>
    <w:basedOn w:val="LSForAction"/>
    <w:rsid w:val="008D3765"/>
  </w:style>
  <w:style w:type="paragraph" w:customStyle="1" w:styleId="LSForComment">
    <w:name w:val="LSForComment"/>
    <w:basedOn w:val="LSForAction"/>
    <w:rsid w:val="008D3765"/>
  </w:style>
  <w:style w:type="character" w:styleId="Hyperlink">
    <w:name w:val="Hyperlink"/>
    <w:rsid w:val="008D3765"/>
    <w:rPr>
      <w:color w:val="0000FF"/>
      <w:u w:val="single"/>
    </w:rPr>
  </w:style>
  <w:style w:type="character" w:customStyle="1" w:styleId="enumlev1Char">
    <w:name w:val="enumlev1 Char"/>
    <w:basedOn w:val="DefaultParagraphFont"/>
    <w:link w:val="enumlev1"/>
    <w:uiPriority w:val="99"/>
    <w:rsid w:val="008D3765"/>
    <w:rPr>
      <w:rFonts w:ascii="Times New Roman" w:hAnsi="Times New Roman"/>
      <w:sz w:val="24"/>
      <w:lang w:val="en-GB" w:eastAsia="en-US"/>
    </w:rPr>
  </w:style>
  <w:style w:type="table" w:styleId="TableGrid">
    <w:name w:val="Table Grid"/>
    <w:basedOn w:val="TableNormal"/>
    <w:rsid w:val="00873E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380D4D"/>
    <w:pPr>
      <w:ind w:left="720"/>
      <w:contextualSpacing/>
    </w:pPr>
  </w:style>
  <w:style w:type="paragraph" w:styleId="BalloonText">
    <w:name w:val="Balloon Text"/>
    <w:basedOn w:val="Normal"/>
    <w:link w:val="BalloonTextChar"/>
    <w:rsid w:val="00F36BA6"/>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F36BA6"/>
    <w:rPr>
      <w:rFonts w:asciiTheme="majorHAnsi" w:eastAsiaTheme="majorEastAsia" w:hAnsiTheme="majorHAnsi" w:cstheme="majorBidi"/>
      <w:sz w:val="18"/>
      <w:szCs w:val="18"/>
      <w:lang w:val="en-GB" w:eastAsia="en-US"/>
    </w:rPr>
  </w:style>
  <w:style w:type="character" w:customStyle="1" w:styleId="Title1Char">
    <w:name w:val="Title 1 Char"/>
    <w:link w:val="Title1"/>
    <w:uiPriority w:val="99"/>
    <w:locked/>
    <w:rsid w:val="001415A7"/>
    <w:rPr>
      <w:rFonts w:ascii="Times New Roman" w:hAnsi="Times New Roman"/>
      <w:caps/>
      <w:sz w:val="28"/>
      <w:lang w:val="en-GB" w:eastAsia="en-US"/>
    </w:rPr>
  </w:style>
  <w:style w:type="character" w:customStyle="1" w:styleId="TabletextChar">
    <w:name w:val="Table_text Char"/>
    <w:link w:val="Tabletext"/>
    <w:uiPriority w:val="99"/>
    <w:locked/>
    <w:rsid w:val="00AD5452"/>
    <w:rPr>
      <w:rFonts w:ascii="Times New Roman" w:hAnsi="Times New Roman"/>
      <w:lang w:val="en-GB" w:eastAsia="en-US"/>
    </w:rPr>
  </w:style>
  <w:style w:type="character" w:customStyle="1" w:styleId="FootnoteTextChar">
    <w:name w:val="Footnote Text Char"/>
    <w:basedOn w:val="DefaultParagraphFont"/>
    <w:link w:val="FootnoteText"/>
    <w:locked/>
    <w:rsid w:val="00F56B12"/>
    <w:rPr>
      <w:rFonts w:ascii="Times New Roman" w:hAnsi="Times New Roman"/>
      <w:sz w:val="24"/>
      <w:lang w:val="en-GB" w:eastAsia="en-US"/>
    </w:rPr>
  </w:style>
  <w:style w:type="character" w:customStyle="1" w:styleId="RecNoChar">
    <w:name w:val="Rec_No Char"/>
    <w:link w:val="RecNo"/>
    <w:locked/>
    <w:rsid w:val="00F56B12"/>
    <w:rPr>
      <w:rFonts w:ascii="Times New Roman" w:hAnsi="Times New Roman"/>
      <w:caps/>
      <w:sz w:val="28"/>
      <w:lang w:val="en-GB" w:eastAsia="en-US"/>
    </w:rPr>
  </w:style>
  <w:style w:type="paragraph" w:customStyle="1" w:styleId="call0">
    <w:name w:val="call"/>
    <w:basedOn w:val="Normal"/>
    <w:next w:val="Normal"/>
    <w:rsid w:val="00FB4EA1"/>
    <w:pPr>
      <w:keepNext/>
      <w:keepLines/>
      <w:tabs>
        <w:tab w:val="clear" w:pos="1134"/>
        <w:tab w:val="clear" w:pos="1871"/>
        <w:tab w:val="clear" w:pos="2268"/>
        <w:tab w:val="left" w:pos="794"/>
      </w:tabs>
      <w:overflowPunct/>
      <w:autoSpaceDE/>
      <w:autoSpaceDN/>
      <w:adjustRightInd/>
      <w:spacing w:before="227"/>
      <w:ind w:left="794"/>
      <w:textAlignment w:val="auto"/>
    </w:pPr>
    <w:rPr>
      <w:rFonts w:eastAsia="Times New Roman"/>
      <w:i/>
      <w:sz w:val="20"/>
      <w:lang w:eastAsia="en-CA"/>
    </w:rPr>
  </w:style>
  <w:style w:type="paragraph" w:customStyle="1" w:styleId="headfoot">
    <w:name w:val="head_foot"/>
    <w:basedOn w:val="Normal"/>
    <w:next w:val="Normalaftertitle0"/>
    <w:rsid w:val="00FB4EA1"/>
    <w:pPr>
      <w:tabs>
        <w:tab w:val="clear" w:pos="1134"/>
        <w:tab w:val="clear" w:pos="1871"/>
        <w:tab w:val="clear" w:pos="2268"/>
      </w:tabs>
      <w:overflowPunct/>
      <w:autoSpaceDE/>
      <w:autoSpaceDN/>
      <w:adjustRightInd/>
      <w:spacing w:before="0"/>
      <w:jc w:val="both"/>
      <w:textAlignment w:val="auto"/>
    </w:pPr>
    <w:rPr>
      <w:rFonts w:eastAsia="Times New Roman"/>
      <w:color w:val="FFFFFF"/>
      <w:sz w:val="8"/>
      <w:lang w:eastAsia="en-CA"/>
    </w:rPr>
  </w:style>
  <w:style w:type="paragraph" w:customStyle="1" w:styleId="QuestionTitleDate">
    <w:name w:val="Question_Title/Date"/>
    <w:basedOn w:val="Normal"/>
    <w:next w:val="headfoot"/>
    <w:rsid w:val="00FB4EA1"/>
    <w:pPr>
      <w:keepNext/>
      <w:keepLines/>
      <w:tabs>
        <w:tab w:val="clear" w:pos="1134"/>
        <w:tab w:val="clear" w:pos="1871"/>
        <w:tab w:val="clear" w:pos="2268"/>
        <w:tab w:val="right" w:pos="9696"/>
      </w:tabs>
      <w:overflowPunct/>
      <w:autoSpaceDE/>
      <w:autoSpaceDN/>
      <w:adjustRightInd/>
      <w:spacing w:before="136"/>
      <w:jc w:val="right"/>
      <w:textAlignment w:val="auto"/>
    </w:pPr>
    <w:rPr>
      <w:rFonts w:eastAsia="Times New Roman"/>
      <w:sz w:val="20"/>
      <w:lang w:eastAsia="en-CA"/>
    </w:rPr>
  </w:style>
  <w:style w:type="paragraph" w:customStyle="1" w:styleId="AnnexNoTitle">
    <w:name w:val="Annex_NoTitle"/>
    <w:basedOn w:val="Normal"/>
    <w:next w:val="Normalaftertitle"/>
    <w:rsid w:val="009E12BE"/>
    <w:pPr>
      <w:keepNext/>
      <w:keepLines/>
      <w:tabs>
        <w:tab w:val="clear" w:pos="1134"/>
        <w:tab w:val="clear" w:pos="1871"/>
        <w:tab w:val="clear" w:pos="2268"/>
        <w:tab w:val="left" w:pos="794"/>
        <w:tab w:val="left" w:pos="1191"/>
        <w:tab w:val="left" w:pos="1588"/>
        <w:tab w:val="left" w:pos="1985"/>
      </w:tabs>
      <w:spacing w:before="480" w:after="80"/>
      <w:jc w:val="center"/>
    </w:pPr>
    <w:rPr>
      <w:rFonts w:eastAsia="Times New Roman"/>
      <w:b/>
      <w:sz w:val="28"/>
      <w:lang w:val="fr-FR"/>
    </w:rPr>
  </w:style>
  <w:style w:type="paragraph" w:customStyle="1" w:styleId="HeadingSum">
    <w:name w:val="Heading_Sum"/>
    <w:basedOn w:val="Headingb"/>
    <w:next w:val="Normal"/>
    <w:autoRedefine/>
    <w:rsid w:val="009E12BE"/>
    <w:pPr>
      <w:keepLines/>
      <w:tabs>
        <w:tab w:val="clear" w:pos="1134"/>
        <w:tab w:val="clear" w:pos="1871"/>
        <w:tab w:val="clear" w:pos="2268"/>
        <w:tab w:val="left" w:pos="794"/>
        <w:tab w:val="left" w:pos="1191"/>
        <w:tab w:val="left" w:pos="1588"/>
        <w:tab w:val="left" w:pos="1985"/>
      </w:tabs>
      <w:spacing w:before="240"/>
      <w:jc w:val="both"/>
    </w:pPr>
    <w:rPr>
      <w:rFonts w:ascii="Times New Roman" w:eastAsia="Times New Roman" w:hAnsi="Times New Roman"/>
      <w:sz w:val="22"/>
      <w:lang w:val="en-US"/>
    </w:rPr>
  </w:style>
  <w:style w:type="paragraph" w:customStyle="1" w:styleId="Summary">
    <w:name w:val="Summary"/>
    <w:basedOn w:val="Normal"/>
    <w:next w:val="Normalaftertitle"/>
    <w:autoRedefine/>
    <w:rsid w:val="009E12BE"/>
    <w:pPr>
      <w:tabs>
        <w:tab w:val="clear" w:pos="1134"/>
        <w:tab w:val="clear" w:pos="1871"/>
        <w:tab w:val="clear" w:pos="2268"/>
        <w:tab w:val="left" w:pos="794"/>
        <w:tab w:val="left" w:pos="1191"/>
        <w:tab w:val="left" w:pos="1588"/>
        <w:tab w:val="left" w:pos="1985"/>
      </w:tabs>
      <w:spacing w:after="480"/>
      <w:jc w:val="both"/>
    </w:pPr>
    <w:rPr>
      <w:rFonts w:eastAsia="Times New Roman"/>
      <w:sz w:val="22"/>
      <w:lang w:val="es-ES_tradnl"/>
    </w:rPr>
  </w:style>
  <w:style w:type="character" w:customStyle="1" w:styleId="TabletitleChar">
    <w:name w:val="Table_title Char"/>
    <w:link w:val="Tabletitle"/>
    <w:uiPriority w:val="99"/>
    <w:locked/>
    <w:rsid w:val="009E12BE"/>
    <w:rPr>
      <w:rFonts w:ascii="Times New Roman Bold" w:hAnsi="Times New Roman Bold"/>
      <w:b/>
      <w:lang w:val="en-GB" w:eastAsia="en-US"/>
    </w:rPr>
  </w:style>
  <w:style w:type="character" w:customStyle="1" w:styleId="FiguretitleChar">
    <w:name w:val="Figure_title Char"/>
    <w:link w:val="Figuretitle"/>
    <w:uiPriority w:val="99"/>
    <w:locked/>
    <w:rsid w:val="009E12BE"/>
    <w:rPr>
      <w:rFonts w:ascii="Times New Roman Bold" w:hAnsi="Times New Roman Bold"/>
      <w:b/>
      <w:lang w:val="en-GB" w:eastAsia="en-US"/>
    </w:rPr>
  </w:style>
  <w:style w:type="character" w:customStyle="1" w:styleId="FigureNoChar">
    <w:name w:val="Figure_No Char"/>
    <w:link w:val="FigureNo"/>
    <w:uiPriority w:val="99"/>
    <w:locked/>
    <w:rsid w:val="009E12BE"/>
    <w:rPr>
      <w:rFonts w:ascii="Times New Roman" w:hAnsi="Times New Roman"/>
      <w:caps/>
      <w:lang w:val="en-GB" w:eastAsia="en-US"/>
    </w:rPr>
  </w:style>
  <w:style w:type="character" w:customStyle="1" w:styleId="TableheadChar">
    <w:name w:val="Table_head Char"/>
    <w:link w:val="Tablehead"/>
    <w:uiPriority w:val="99"/>
    <w:locked/>
    <w:rsid w:val="009E12BE"/>
    <w:rPr>
      <w:rFonts w:ascii="Times New Roman Bold" w:hAnsi="Times New Roman Bold"/>
      <w:b/>
      <w:lang w:val="en-GB" w:eastAsia="en-US"/>
    </w:rPr>
  </w:style>
  <w:style w:type="character" w:customStyle="1" w:styleId="TableNoChar">
    <w:name w:val="Table_No Char"/>
    <w:link w:val="TableNo"/>
    <w:uiPriority w:val="99"/>
    <w:locked/>
    <w:rsid w:val="009E12BE"/>
    <w:rPr>
      <w:rFonts w:ascii="Times New Roman" w:hAnsi="Times New Roman"/>
      <w:caps/>
      <w:lang w:val="en-GB" w:eastAsia="en-US"/>
    </w:rPr>
  </w:style>
  <w:style w:type="character" w:customStyle="1" w:styleId="CallChar">
    <w:name w:val="Call Char"/>
    <w:link w:val="Call"/>
    <w:uiPriority w:val="99"/>
    <w:locked/>
    <w:rsid w:val="009E12BE"/>
    <w:rPr>
      <w:rFonts w:ascii="Times New Roman" w:hAnsi="Times New Roman"/>
      <w:i/>
      <w:sz w:val="24"/>
      <w:lang w:val="en-GB" w:eastAsia="en-US"/>
    </w:rPr>
  </w:style>
  <w:style w:type="character" w:customStyle="1" w:styleId="FooterChar">
    <w:name w:val="Footer Char"/>
    <w:basedOn w:val="DefaultParagraphFont"/>
    <w:link w:val="Footer"/>
    <w:uiPriority w:val="99"/>
    <w:rsid w:val="00FC27B3"/>
    <w:rPr>
      <w:rFonts w:ascii="Times New Roman" w:hAnsi="Times New Roman"/>
      <w:caps/>
      <w:noProof/>
      <w:sz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tandards.iso.org/ittf/PubliclyAvailableStandards/index.html" TargetMode="Externa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image" Target="media/image4.emf"/><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hyperlink" Target="http://www.etsi.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tandards.ieee.org/getieee802/download/802.15.3c-2009.pdf"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oleObject" Target="embeddings/oleObject1.bin"/><Relationship Id="rId22" Type="http://schemas.openxmlformats.org/officeDocument/2006/relationships/header" Target="head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4c6a61cb-1973-4fc6-92ae-f4d7a447140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F50F04B0195A4593392ECA23D33DCE" ma:contentTypeVersion="1" ma:contentTypeDescription="Create a new document." ma:contentTypeScope="" ma:versionID="9c26139cd68eaeb3ac68dc0aa36d6ebb">
  <xsd:schema xmlns:xsd="http://www.w3.org/2001/XMLSchema" xmlns:xs="http://www.w3.org/2001/XMLSchema" xmlns:p="http://schemas.microsoft.com/office/2006/metadata/properties" xmlns:ns2="4c6a61cb-1973-4fc6-92ae-f4d7a4471404" targetNamespace="http://schemas.microsoft.com/office/2006/metadata/properties" ma:root="true" ma:fieldsID="b1344d7f3f04310ee3e9e9e992118a32" ns2:_="">
    <xsd:import namespace="4c6a61cb-1973-4fc6-92ae-f4d7a4471404"/>
    <xsd:element name="properties">
      <xsd:complexType>
        <xsd:sequence>
          <xsd:element name="documentManagement">
            <xsd:complexType>
              <xsd:all>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BC7555-F208-44F7-815B-8D2B7D571DB8}">
  <ds:schemaRefs>
    <ds:schemaRef ds:uri="http://schemas.microsoft.com/office/2006/documentManagement/types"/>
    <ds:schemaRef ds:uri="http://schemas.openxmlformats.org/package/2006/metadata/core-properties"/>
    <ds:schemaRef ds:uri="4c6a61cb-1973-4fc6-92ae-f4d7a4471404"/>
    <ds:schemaRef ds:uri="http://purl.org/dc/dcmitype/"/>
    <ds:schemaRef ds:uri="http://purl.org/dc/terms/"/>
    <ds:schemaRef ds:uri="http://purl.org/dc/elements/1.1/"/>
    <ds:schemaRef ds:uri="http://www.w3.org/XML/1998/namespace"/>
    <ds:schemaRef ds:uri="http://schemas.microsoft.com/office/infopath/2007/PartnerControls"/>
    <ds:schemaRef ds:uri="http://schemas.microsoft.com/office/2006/metadata/properties"/>
  </ds:schemaRefs>
</ds:datastoreItem>
</file>

<file path=customXml/itemProps2.xml><?xml version="1.0" encoding="utf-8"?>
<ds:datastoreItem xmlns:ds="http://schemas.openxmlformats.org/officeDocument/2006/customXml" ds:itemID="{E004FE6F-FCA9-4F3C-9613-937E6C3914B0}">
  <ds:schemaRefs>
    <ds:schemaRef ds:uri="http://schemas.microsoft.com/sharepoint/v3/contenttype/forms"/>
  </ds:schemaRefs>
</ds:datastoreItem>
</file>

<file path=customXml/itemProps3.xml><?xml version="1.0" encoding="utf-8"?>
<ds:datastoreItem xmlns:ds="http://schemas.openxmlformats.org/officeDocument/2006/customXml" ds:itemID="{71ACC7C3-5BEF-4745-8830-C4A783FFD2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51BF6F-58E9-4702-A730-393E494A3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3</TotalTime>
  <Pages>8</Pages>
  <Words>2047</Words>
  <Characters>11625</Characters>
  <Application>Microsoft Office Word</Application>
  <DocSecurity>4</DocSecurity>
  <Lines>96</Lines>
  <Paragraphs>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Toshiba</Company>
  <LinksUpToDate>false</LinksUpToDate>
  <CharactersWithSpaces>13645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bonnici</dc:creator>
  <cp:lastModifiedBy>John Notor</cp:lastModifiedBy>
  <cp:revision>2</cp:revision>
  <cp:lastPrinted>2013-06-03T08:00:00Z</cp:lastPrinted>
  <dcterms:created xsi:type="dcterms:W3CDTF">2013-06-06T13:52:00Z</dcterms:created>
  <dcterms:modified xsi:type="dcterms:W3CDTF">2013-06-06T13:52:00Z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0x0101007BF50F04B0195A4593392ECA23D33DCE</vt:lpwstr>
  </property>
</Properties>
</file>