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CF36A" w14:textId="77777777" w:rsidR="004E3A07" w:rsidRDefault="004E3A07">
      <w:pPr>
        <w:jc w:val="center"/>
        <w:rPr>
          <w:b/>
          <w:sz w:val="28"/>
        </w:rPr>
      </w:pPr>
      <w:r>
        <w:rPr>
          <w:b/>
          <w:sz w:val="28"/>
        </w:rPr>
        <w:t>IEEE P802.15</w:t>
      </w:r>
    </w:p>
    <w:p w14:paraId="26D32897" w14:textId="77777777" w:rsidR="004C10CF" w:rsidRDefault="004C10CF">
      <w:pPr>
        <w:jc w:val="center"/>
        <w:rPr>
          <w:b/>
          <w:sz w:val="28"/>
        </w:rPr>
      </w:pPr>
    </w:p>
    <w:p w14:paraId="0DC8DEBB" w14:textId="490CA12C" w:rsidR="004E3A07" w:rsidRDefault="004E3A07">
      <w:pPr>
        <w:jc w:val="center"/>
        <w:rPr>
          <w:b/>
          <w:sz w:val="28"/>
        </w:rPr>
      </w:pPr>
      <w:r>
        <w:rPr>
          <w:b/>
          <w:sz w:val="28"/>
        </w:rPr>
        <w:t xml:space="preserve">Wireless </w:t>
      </w:r>
      <w:r w:rsidR="004A0E20">
        <w:rPr>
          <w:b/>
          <w:sz w:val="28"/>
        </w:rPr>
        <w:t>Specialty</w:t>
      </w:r>
      <w:r>
        <w:rPr>
          <w:b/>
          <w:sz w:val="28"/>
        </w:rPr>
        <w:t xml:space="preserve"> Networks</w:t>
      </w:r>
    </w:p>
    <w:p w14:paraId="6E157669" w14:textId="77777777" w:rsidR="00B20755" w:rsidRDefault="00B20755">
      <w:pPr>
        <w:jc w:val="center"/>
        <w:rPr>
          <w:b/>
          <w:sz w:val="28"/>
        </w:rPr>
      </w:pPr>
    </w:p>
    <w:p w14:paraId="486C891D" w14:textId="77777777" w:rsidR="004E3A07" w:rsidRDefault="004E3A07">
      <w:pPr>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4E3A07" w:rsidRPr="00B20755" w14:paraId="73F32297" w14:textId="77777777" w:rsidTr="00E32014">
        <w:tc>
          <w:tcPr>
            <w:tcW w:w="1260" w:type="dxa"/>
            <w:tcBorders>
              <w:top w:val="single" w:sz="6" w:space="0" w:color="auto"/>
            </w:tcBorders>
            <w:vAlign w:val="center"/>
          </w:tcPr>
          <w:p w14:paraId="06D4F7D4" w14:textId="77777777" w:rsidR="004E3A07" w:rsidRPr="00B20755" w:rsidRDefault="004E3A07">
            <w:pPr>
              <w:pStyle w:val="covertext"/>
              <w:rPr>
                <w:sz w:val="22"/>
              </w:rPr>
            </w:pPr>
            <w:r w:rsidRPr="00B20755">
              <w:rPr>
                <w:sz w:val="22"/>
              </w:rPr>
              <w:t>Project</w:t>
            </w:r>
          </w:p>
        </w:tc>
        <w:tc>
          <w:tcPr>
            <w:tcW w:w="8190" w:type="dxa"/>
            <w:gridSpan w:val="2"/>
            <w:tcBorders>
              <w:top w:val="single" w:sz="6" w:space="0" w:color="auto"/>
            </w:tcBorders>
            <w:vAlign w:val="center"/>
          </w:tcPr>
          <w:p w14:paraId="33342EC6" w14:textId="43E08AF2" w:rsidR="004E3A07" w:rsidRPr="00B20755" w:rsidRDefault="004E3A07">
            <w:pPr>
              <w:pStyle w:val="covertext"/>
              <w:rPr>
                <w:sz w:val="22"/>
              </w:rPr>
            </w:pPr>
            <w:r w:rsidRPr="00B20755">
              <w:rPr>
                <w:sz w:val="22"/>
              </w:rPr>
              <w:t xml:space="preserve">IEEE P802.15 Working Group for Wireless </w:t>
            </w:r>
            <w:r w:rsidR="004A0E20">
              <w:rPr>
                <w:sz w:val="22"/>
              </w:rPr>
              <w:t>Specialty</w:t>
            </w:r>
            <w:r w:rsidRPr="00B20755">
              <w:rPr>
                <w:sz w:val="22"/>
              </w:rPr>
              <w:t xml:space="preserve"> Networks (</w:t>
            </w:r>
            <w:r w:rsidR="004A0E20">
              <w:rPr>
                <w:sz w:val="22"/>
              </w:rPr>
              <w:t>WSN</w:t>
            </w:r>
            <w:r w:rsidRPr="00B20755">
              <w:rPr>
                <w:sz w:val="22"/>
              </w:rPr>
              <w:t>s)</w:t>
            </w:r>
          </w:p>
        </w:tc>
      </w:tr>
      <w:tr w:rsidR="004E3A07" w14:paraId="4BDACA0F" w14:textId="77777777" w:rsidTr="00E32014">
        <w:tc>
          <w:tcPr>
            <w:tcW w:w="1260" w:type="dxa"/>
            <w:tcBorders>
              <w:top w:val="single" w:sz="6" w:space="0" w:color="auto"/>
            </w:tcBorders>
            <w:vAlign w:val="center"/>
          </w:tcPr>
          <w:p w14:paraId="5182F1B1" w14:textId="77777777" w:rsidR="004E3A07" w:rsidRDefault="004E3A07">
            <w:pPr>
              <w:pStyle w:val="covertext"/>
            </w:pPr>
            <w:r w:rsidRPr="00B20755">
              <w:rPr>
                <w:sz w:val="22"/>
              </w:rPr>
              <w:t>Title</w:t>
            </w:r>
          </w:p>
        </w:tc>
        <w:tc>
          <w:tcPr>
            <w:tcW w:w="8190" w:type="dxa"/>
            <w:gridSpan w:val="2"/>
            <w:tcBorders>
              <w:top w:val="single" w:sz="6" w:space="0" w:color="auto"/>
            </w:tcBorders>
            <w:vAlign w:val="center"/>
          </w:tcPr>
          <w:p w14:paraId="277EF070" w14:textId="4A7FAEDA" w:rsidR="004E3A07" w:rsidRPr="001D2099" w:rsidRDefault="00792C79">
            <w:pPr>
              <w:pStyle w:val="covertext"/>
              <w:rPr>
                <w:b/>
                <w:sz w:val="22"/>
                <w:szCs w:val="22"/>
              </w:rPr>
            </w:pPr>
            <w:r w:rsidRPr="001D2099">
              <w:rPr>
                <w:b/>
                <w:sz w:val="22"/>
                <w:szCs w:val="22"/>
              </w:rPr>
              <w:t>IEEE 802 Criteria for Standards Development</w:t>
            </w:r>
            <w:r w:rsidR="00B0493F" w:rsidRPr="001D2099">
              <w:rPr>
                <w:b/>
                <w:sz w:val="22"/>
                <w:szCs w:val="22"/>
              </w:rPr>
              <w:t xml:space="preserve"> </w:t>
            </w:r>
            <w:r w:rsidRPr="001D2099">
              <w:rPr>
                <w:b/>
                <w:sz w:val="22"/>
                <w:szCs w:val="22"/>
              </w:rPr>
              <w:t>for P802.15.6a Amendment –</w:t>
            </w:r>
            <w:r w:rsidR="00B60D9F">
              <w:rPr>
                <w:b/>
                <w:sz w:val="22"/>
                <w:szCs w:val="22"/>
              </w:rPr>
              <w:t xml:space="preserve"> </w:t>
            </w:r>
            <w:r w:rsidR="00B60D9F" w:rsidRPr="00B60D9F">
              <w:rPr>
                <w:b/>
                <w:sz w:val="22"/>
                <w:szCs w:val="22"/>
              </w:rPr>
              <w:t>Dependable Human and Vehicle Body Area Networks</w:t>
            </w:r>
          </w:p>
        </w:tc>
      </w:tr>
      <w:tr w:rsidR="004E3A07" w:rsidRPr="00B20755" w14:paraId="2A826953" w14:textId="77777777" w:rsidTr="00E32014">
        <w:tc>
          <w:tcPr>
            <w:tcW w:w="1260" w:type="dxa"/>
            <w:tcBorders>
              <w:top w:val="single" w:sz="6" w:space="0" w:color="auto"/>
            </w:tcBorders>
            <w:vAlign w:val="center"/>
          </w:tcPr>
          <w:p w14:paraId="23868555" w14:textId="77777777" w:rsidR="004E3A07" w:rsidRPr="00B20755" w:rsidRDefault="004E3A07">
            <w:pPr>
              <w:pStyle w:val="covertext"/>
              <w:rPr>
                <w:sz w:val="22"/>
              </w:rPr>
            </w:pPr>
            <w:r w:rsidRPr="00B20755">
              <w:rPr>
                <w:sz w:val="22"/>
              </w:rPr>
              <w:t>Date Submitted</w:t>
            </w:r>
          </w:p>
        </w:tc>
        <w:tc>
          <w:tcPr>
            <w:tcW w:w="8190" w:type="dxa"/>
            <w:gridSpan w:val="2"/>
            <w:tcBorders>
              <w:top w:val="single" w:sz="6" w:space="0" w:color="auto"/>
            </w:tcBorders>
            <w:vAlign w:val="center"/>
          </w:tcPr>
          <w:p w14:paraId="7AB5C639" w14:textId="3135A47C" w:rsidR="004E3A07" w:rsidRPr="00B20755" w:rsidRDefault="00FC54A1">
            <w:pPr>
              <w:pStyle w:val="covertext"/>
              <w:rPr>
                <w:sz w:val="22"/>
              </w:rPr>
            </w:pPr>
            <w:r>
              <w:rPr>
                <w:sz w:val="22"/>
              </w:rPr>
              <w:t>May</w:t>
            </w:r>
            <w:r w:rsidR="00E32014" w:rsidRPr="00B20755">
              <w:rPr>
                <w:sz w:val="22"/>
              </w:rPr>
              <w:t xml:space="preserve"> </w:t>
            </w:r>
            <w:r w:rsidR="00B60D9F">
              <w:rPr>
                <w:sz w:val="22"/>
              </w:rPr>
              <w:t>18</w:t>
            </w:r>
            <w:r>
              <w:rPr>
                <w:sz w:val="22"/>
              </w:rPr>
              <w:t>th,</w:t>
            </w:r>
            <w:r w:rsidR="00E32014" w:rsidRPr="00B20755">
              <w:rPr>
                <w:sz w:val="22"/>
              </w:rPr>
              <w:t xml:space="preserve"> 2021</w:t>
            </w:r>
          </w:p>
        </w:tc>
      </w:tr>
      <w:tr w:rsidR="00CB0B01" w14:paraId="245F62BC" w14:textId="77777777" w:rsidTr="00E32014">
        <w:tc>
          <w:tcPr>
            <w:tcW w:w="1260" w:type="dxa"/>
            <w:tcBorders>
              <w:top w:val="single" w:sz="4" w:space="0" w:color="auto"/>
              <w:bottom w:val="single" w:sz="4" w:space="0" w:color="auto"/>
            </w:tcBorders>
            <w:vAlign w:val="center"/>
          </w:tcPr>
          <w:p w14:paraId="680F6F4A" w14:textId="77777777" w:rsidR="00CB0B01" w:rsidRDefault="00CB0B01" w:rsidP="00CB0B01">
            <w:pPr>
              <w:pStyle w:val="covertext"/>
            </w:pPr>
            <w:r w:rsidRPr="00B20755">
              <w:rPr>
                <w:sz w:val="22"/>
              </w:rPr>
              <w:t>Source</w:t>
            </w:r>
          </w:p>
        </w:tc>
        <w:tc>
          <w:tcPr>
            <w:tcW w:w="4050" w:type="dxa"/>
            <w:tcBorders>
              <w:top w:val="single" w:sz="4" w:space="0" w:color="auto"/>
              <w:bottom w:val="single" w:sz="4" w:space="0" w:color="auto"/>
            </w:tcBorders>
            <w:vAlign w:val="center"/>
          </w:tcPr>
          <w:p w14:paraId="332D576E" w14:textId="77777777" w:rsidR="00B20755" w:rsidRDefault="00B20755" w:rsidP="00CB0B01">
            <w:pPr>
              <w:pStyle w:val="covertext"/>
              <w:spacing w:before="0" w:after="0"/>
            </w:pPr>
          </w:p>
          <w:p w14:paraId="3C48F9CE" w14:textId="77777777" w:rsidR="008B3831" w:rsidRDefault="00AD5D85" w:rsidP="00CB0B01">
            <w:pPr>
              <w:pStyle w:val="covertext"/>
              <w:spacing w:before="0" w:after="0"/>
            </w:pPr>
            <w:r>
              <w:t>Ryuji Kohno</w:t>
            </w:r>
            <w:r w:rsidR="008B3831">
              <w:t xml:space="preserve">, </w:t>
            </w:r>
          </w:p>
          <w:p w14:paraId="724E24F7" w14:textId="77777777" w:rsidR="008B3831" w:rsidRDefault="008B3831" w:rsidP="00CB0B01">
            <w:pPr>
              <w:pStyle w:val="covertext"/>
              <w:spacing w:before="0" w:after="0"/>
            </w:pPr>
            <w:r>
              <w:t xml:space="preserve">Takumi Kobayashi, </w:t>
            </w:r>
          </w:p>
          <w:p w14:paraId="1B6DA747" w14:textId="77777777" w:rsidR="00365321" w:rsidRDefault="008B3831" w:rsidP="00CB0B01">
            <w:pPr>
              <w:pStyle w:val="covertext"/>
              <w:spacing w:before="0" w:after="0"/>
            </w:pPr>
            <w:r>
              <w:t>Minsoo Kim</w:t>
            </w:r>
          </w:p>
          <w:p w14:paraId="6D7FDFDD" w14:textId="10212593" w:rsidR="00CB0B01" w:rsidRPr="00365321" w:rsidRDefault="00365321" w:rsidP="00CB0B01">
            <w:pPr>
              <w:pStyle w:val="covertext"/>
              <w:spacing w:before="0" w:after="0"/>
              <w:rPr>
                <w:lang w:val="es-MX"/>
              </w:rPr>
            </w:pPr>
            <w:r w:rsidRPr="00365321">
              <w:rPr>
                <w:lang w:val="es-MX"/>
              </w:rPr>
              <w:t>Marco</w:t>
            </w:r>
            <w:r>
              <w:rPr>
                <w:lang w:val="es-MX"/>
              </w:rPr>
              <w:t xml:space="preserve"> Hernandez</w:t>
            </w:r>
            <w:r w:rsidR="00CB0B01" w:rsidRPr="00365321">
              <w:rPr>
                <w:lang w:val="es-MX"/>
              </w:rPr>
              <w:br/>
            </w:r>
            <w:r w:rsidR="00AD5D85" w:rsidRPr="00365321">
              <w:rPr>
                <w:lang w:val="es-MX"/>
              </w:rPr>
              <w:t xml:space="preserve">Yokohama </w:t>
            </w:r>
            <w:proofErr w:type="spellStart"/>
            <w:r w:rsidR="00AD5D85" w:rsidRPr="00365321">
              <w:rPr>
                <w:lang w:val="es-MX"/>
              </w:rPr>
              <w:t>N</w:t>
            </w:r>
            <w:r w:rsidR="008B3831" w:rsidRPr="00365321">
              <w:rPr>
                <w:lang w:val="es-MX"/>
              </w:rPr>
              <w:t>ational</w:t>
            </w:r>
            <w:proofErr w:type="spellEnd"/>
            <w:r w:rsidR="00AD5D85" w:rsidRPr="00365321">
              <w:rPr>
                <w:lang w:val="es-MX"/>
              </w:rPr>
              <w:t xml:space="preserve"> </w:t>
            </w:r>
            <w:proofErr w:type="spellStart"/>
            <w:r w:rsidR="00AD5D85" w:rsidRPr="00365321">
              <w:rPr>
                <w:lang w:val="es-MX"/>
              </w:rPr>
              <w:t>University</w:t>
            </w:r>
            <w:proofErr w:type="spellEnd"/>
            <w:r w:rsidR="00CB0B01" w:rsidRPr="00365321">
              <w:rPr>
                <w:lang w:val="es-MX"/>
              </w:rPr>
              <w:br/>
            </w:r>
            <w:r w:rsidR="00AD5D85" w:rsidRPr="00365321">
              <w:rPr>
                <w:lang w:val="es-MX"/>
              </w:rPr>
              <w:t xml:space="preserve">79-5 </w:t>
            </w:r>
            <w:proofErr w:type="spellStart"/>
            <w:r w:rsidR="00AD5D85" w:rsidRPr="00365321">
              <w:rPr>
                <w:lang w:val="es-MX"/>
              </w:rPr>
              <w:t>Tokiwadai</w:t>
            </w:r>
            <w:proofErr w:type="spellEnd"/>
            <w:r w:rsidR="00AD5D85" w:rsidRPr="00365321">
              <w:rPr>
                <w:lang w:val="es-MX"/>
              </w:rPr>
              <w:t xml:space="preserve">, </w:t>
            </w:r>
            <w:proofErr w:type="spellStart"/>
            <w:r w:rsidR="00AD5D85" w:rsidRPr="00365321">
              <w:rPr>
                <w:lang w:val="es-MX"/>
              </w:rPr>
              <w:t>Hodogaya-ku</w:t>
            </w:r>
            <w:proofErr w:type="spellEnd"/>
            <w:r w:rsidR="00AD5D85" w:rsidRPr="00365321">
              <w:rPr>
                <w:lang w:val="es-MX"/>
              </w:rPr>
              <w:t xml:space="preserve">, Yokohama, 240-8501 </w:t>
            </w:r>
            <w:proofErr w:type="spellStart"/>
            <w:r w:rsidR="00AD5D85" w:rsidRPr="00365321">
              <w:rPr>
                <w:lang w:val="es-MX"/>
              </w:rPr>
              <w:t>Japan</w:t>
            </w:r>
            <w:proofErr w:type="spellEnd"/>
          </w:p>
          <w:p w14:paraId="5DBC175F" w14:textId="77777777" w:rsidR="00997367" w:rsidRPr="00365321" w:rsidRDefault="00997367" w:rsidP="00CB0B01">
            <w:pPr>
              <w:pStyle w:val="covertext"/>
              <w:spacing w:before="0" w:after="0"/>
              <w:rPr>
                <w:lang w:val="es-MX"/>
              </w:rPr>
            </w:pPr>
          </w:p>
          <w:p w14:paraId="196549C8" w14:textId="77777777" w:rsidR="00CB0B01" w:rsidRPr="00365321" w:rsidRDefault="00CB0B01" w:rsidP="008B3831">
            <w:pPr>
              <w:pStyle w:val="covertext"/>
              <w:spacing w:before="0" w:after="0"/>
              <w:rPr>
                <w:lang w:val="es-MX"/>
              </w:rPr>
            </w:pPr>
          </w:p>
        </w:tc>
        <w:tc>
          <w:tcPr>
            <w:tcW w:w="4140" w:type="dxa"/>
            <w:tcBorders>
              <w:top w:val="single" w:sz="4" w:space="0" w:color="auto"/>
              <w:bottom w:val="single" w:sz="4" w:space="0" w:color="auto"/>
            </w:tcBorders>
            <w:vAlign w:val="center"/>
          </w:tcPr>
          <w:p w14:paraId="5DCC3FAB" w14:textId="77777777" w:rsidR="00997367" w:rsidRPr="00365321" w:rsidRDefault="00997367" w:rsidP="00CB0B01">
            <w:pPr>
              <w:pStyle w:val="covertext"/>
              <w:tabs>
                <w:tab w:val="left" w:pos="1152"/>
              </w:tabs>
              <w:spacing w:before="0" w:after="0"/>
              <w:rPr>
                <w:lang w:val="es-MX"/>
              </w:rPr>
            </w:pPr>
          </w:p>
          <w:p w14:paraId="7FB35DEE" w14:textId="19E9F965" w:rsidR="00CB0B01" w:rsidRDefault="004905A8" w:rsidP="00CB0B01">
            <w:pPr>
              <w:pStyle w:val="covertext"/>
              <w:tabs>
                <w:tab w:val="left" w:pos="1152"/>
              </w:tabs>
              <w:spacing w:before="0" w:after="0"/>
              <w:rPr>
                <w:rStyle w:val="Hyperlink"/>
                <w:color w:val="000000" w:themeColor="text1"/>
                <w:u w:val="none"/>
                <w:lang w:eastAsia="ja-JP"/>
              </w:rPr>
            </w:pPr>
            <w:r>
              <w:t>Phone</w:t>
            </w:r>
            <w:r w:rsidR="00CB0B01">
              <w:t>:</w:t>
            </w:r>
            <w:r w:rsidR="00F319C7" w:rsidRPr="00163847">
              <w:rPr>
                <w:rFonts w:hint="eastAsia"/>
                <w:lang w:eastAsia="ja-JP"/>
              </w:rPr>
              <w:t xml:space="preserve"> +81-45-339-4115</w:t>
            </w:r>
            <w:r w:rsidR="008B3831">
              <w:rPr>
                <w:lang w:eastAsia="ja-JP"/>
              </w:rPr>
              <w:t>, 4116, 4117</w:t>
            </w:r>
            <w:r w:rsidR="00CB0B01">
              <w:br/>
              <w:t>Fax:</w:t>
            </w:r>
            <w:r w:rsidR="00732A91">
              <w:rPr>
                <w:rFonts w:hint="eastAsia"/>
                <w:lang w:eastAsia="ja-JP"/>
              </w:rPr>
              <w:t xml:space="preserve"> +</w:t>
            </w:r>
            <w:r w:rsidR="00732A91" w:rsidRPr="00163847">
              <w:rPr>
                <w:rFonts w:hint="eastAsia"/>
                <w:lang w:eastAsia="ja-JP"/>
              </w:rPr>
              <w:t>81-45-33</w:t>
            </w:r>
            <w:r w:rsidR="008B3831">
              <w:rPr>
                <w:lang w:eastAsia="ja-JP"/>
              </w:rPr>
              <w:t>9-4113</w:t>
            </w:r>
            <w:r w:rsidR="00CB0B01">
              <w:br/>
              <w:t>Email:</w:t>
            </w:r>
            <w:r w:rsidR="00732A91">
              <w:rPr>
                <w:rStyle w:val="Hyperlink"/>
                <w:lang w:eastAsia="ja-JP"/>
              </w:rPr>
              <w:t xml:space="preserve"> </w:t>
            </w:r>
            <w:hyperlink r:id="rId8" w:history="1">
              <w:r w:rsidR="00732A91" w:rsidRPr="00732A91">
                <w:rPr>
                  <w:rStyle w:val="Hyperlink"/>
                  <w:rFonts w:hint="eastAsia"/>
                  <w:color w:val="000000" w:themeColor="text1"/>
                  <w:u w:val="none"/>
                  <w:lang w:eastAsia="ja-JP"/>
                </w:rPr>
                <w:t>kohno@ynu.ac.jp</w:t>
              </w:r>
            </w:hyperlink>
          </w:p>
          <w:p w14:paraId="1F27795C" w14:textId="760F158B" w:rsidR="00997367" w:rsidRDefault="008B3831" w:rsidP="00CB0B01">
            <w:pPr>
              <w:pStyle w:val="covertext"/>
              <w:tabs>
                <w:tab w:val="left" w:pos="1152"/>
              </w:tabs>
              <w:spacing w:before="0" w:after="0"/>
              <w:rPr>
                <w:color w:val="000000" w:themeColor="text1"/>
              </w:rPr>
            </w:pPr>
            <w:r w:rsidRPr="008B3831">
              <w:rPr>
                <w:color w:val="000000" w:themeColor="text1"/>
              </w:rPr>
              <w:t>kobayashi-takumi-ch@ynu.ac.jp</w:t>
            </w:r>
          </w:p>
          <w:p w14:paraId="3BBA6271" w14:textId="60F78E34" w:rsidR="008B3831" w:rsidRPr="00DE60EC" w:rsidRDefault="001854FA" w:rsidP="00CB0B01">
            <w:pPr>
              <w:pStyle w:val="covertext"/>
              <w:tabs>
                <w:tab w:val="left" w:pos="1152"/>
              </w:tabs>
              <w:spacing w:before="0" w:after="0"/>
              <w:rPr>
                <w:color w:val="000000" w:themeColor="text1"/>
              </w:rPr>
            </w:pPr>
            <w:hyperlink r:id="rId9" w:history="1">
              <w:r w:rsidR="00DE60EC" w:rsidRPr="00DE60EC">
                <w:rPr>
                  <w:rStyle w:val="Hyperlink"/>
                  <w:color w:val="000000" w:themeColor="text1"/>
                  <w:u w:val="none"/>
                </w:rPr>
                <w:t>minsoo@minsookim.com</w:t>
              </w:r>
            </w:hyperlink>
          </w:p>
          <w:p w14:paraId="302F075B" w14:textId="5DCF584C" w:rsidR="00DE60EC" w:rsidRDefault="00FC54A1" w:rsidP="00CB0B01">
            <w:pPr>
              <w:pStyle w:val="covertext"/>
              <w:tabs>
                <w:tab w:val="left" w:pos="1152"/>
              </w:tabs>
              <w:spacing w:before="0" w:after="0"/>
              <w:rPr>
                <w:color w:val="000000" w:themeColor="text1"/>
              </w:rPr>
            </w:pPr>
            <w:r>
              <w:rPr>
                <w:color w:val="000000" w:themeColor="text1"/>
              </w:rPr>
              <w:t>m</w:t>
            </w:r>
            <w:r w:rsidR="00DE60EC">
              <w:rPr>
                <w:color w:val="000000" w:themeColor="text1"/>
              </w:rPr>
              <w:t>arco.</w:t>
            </w:r>
            <w:r>
              <w:rPr>
                <w:color w:val="000000" w:themeColor="text1"/>
              </w:rPr>
              <w:t>h</w:t>
            </w:r>
            <w:r w:rsidR="00DE60EC">
              <w:rPr>
                <w:color w:val="000000" w:themeColor="text1"/>
              </w:rPr>
              <w:t>ernandez@ieee.org</w:t>
            </w:r>
          </w:p>
          <w:p w14:paraId="486788AD" w14:textId="77777777" w:rsidR="00997367" w:rsidRPr="00732A91" w:rsidRDefault="00997367" w:rsidP="00CB0B01">
            <w:pPr>
              <w:pStyle w:val="covertext"/>
              <w:tabs>
                <w:tab w:val="left" w:pos="1152"/>
              </w:tabs>
              <w:spacing w:before="0" w:after="0"/>
              <w:rPr>
                <w:color w:val="000000" w:themeColor="text1"/>
              </w:rPr>
            </w:pPr>
          </w:p>
          <w:p w14:paraId="7A5B8738" w14:textId="77777777" w:rsidR="00CB0B01" w:rsidRDefault="00CB0B01" w:rsidP="008B3831">
            <w:pPr>
              <w:pStyle w:val="covertext"/>
              <w:tabs>
                <w:tab w:val="left" w:pos="1152"/>
              </w:tabs>
              <w:spacing w:before="0" w:after="0"/>
              <w:rPr>
                <w:sz w:val="18"/>
              </w:rPr>
            </w:pPr>
          </w:p>
        </w:tc>
      </w:tr>
      <w:tr w:rsidR="00CB0B01" w:rsidRPr="00B20755" w14:paraId="679A36CF" w14:textId="77777777" w:rsidTr="00E32014">
        <w:tc>
          <w:tcPr>
            <w:tcW w:w="1260" w:type="dxa"/>
            <w:tcBorders>
              <w:top w:val="single" w:sz="6" w:space="0" w:color="auto"/>
            </w:tcBorders>
            <w:vAlign w:val="center"/>
          </w:tcPr>
          <w:p w14:paraId="7A5B95A5" w14:textId="77777777" w:rsidR="00CB0B01" w:rsidRPr="00B20755" w:rsidRDefault="00CB0B01" w:rsidP="00CB0B01">
            <w:pPr>
              <w:pStyle w:val="covertext"/>
              <w:rPr>
                <w:sz w:val="22"/>
              </w:rPr>
            </w:pPr>
            <w:r w:rsidRPr="00B20755">
              <w:rPr>
                <w:sz w:val="22"/>
              </w:rPr>
              <w:t>Re:</w:t>
            </w:r>
          </w:p>
        </w:tc>
        <w:tc>
          <w:tcPr>
            <w:tcW w:w="8190" w:type="dxa"/>
            <w:gridSpan w:val="2"/>
            <w:tcBorders>
              <w:top w:val="single" w:sz="6" w:space="0" w:color="auto"/>
            </w:tcBorders>
            <w:vAlign w:val="center"/>
          </w:tcPr>
          <w:p w14:paraId="2688C27F" w14:textId="77777777" w:rsidR="00CB0B01" w:rsidRPr="00B20755" w:rsidRDefault="00CB0B01" w:rsidP="00CB0B01">
            <w:pPr>
              <w:pStyle w:val="covertext"/>
              <w:rPr>
                <w:sz w:val="22"/>
              </w:rPr>
            </w:pPr>
            <w:r w:rsidRPr="00B20755">
              <w:rPr>
                <w:sz w:val="22"/>
              </w:rPr>
              <w:t>Amendment of IEEE Std 802.15.6 Wireless Body Area Networks</w:t>
            </w:r>
          </w:p>
        </w:tc>
      </w:tr>
      <w:tr w:rsidR="00CB0B01" w:rsidRPr="00B20755" w14:paraId="173EF2EA" w14:textId="77777777" w:rsidTr="00E32014">
        <w:tc>
          <w:tcPr>
            <w:tcW w:w="1260" w:type="dxa"/>
            <w:tcBorders>
              <w:top w:val="single" w:sz="6" w:space="0" w:color="auto"/>
            </w:tcBorders>
            <w:vAlign w:val="center"/>
          </w:tcPr>
          <w:p w14:paraId="223597A4" w14:textId="77777777" w:rsidR="00CB0B01" w:rsidRPr="00B20755" w:rsidRDefault="00CB0B01" w:rsidP="00CB0B01">
            <w:pPr>
              <w:pStyle w:val="covertext"/>
              <w:rPr>
                <w:sz w:val="22"/>
              </w:rPr>
            </w:pPr>
            <w:r w:rsidRPr="00B20755">
              <w:rPr>
                <w:sz w:val="22"/>
              </w:rPr>
              <w:t>Abstract</w:t>
            </w:r>
          </w:p>
        </w:tc>
        <w:tc>
          <w:tcPr>
            <w:tcW w:w="8190" w:type="dxa"/>
            <w:gridSpan w:val="2"/>
            <w:tcBorders>
              <w:top w:val="single" w:sz="6" w:space="0" w:color="auto"/>
            </w:tcBorders>
            <w:vAlign w:val="center"/>
          </w:tcPr>
          <w:p w14:paraId="7D072C64" w14:textId="04EE0ABF" w:rsidR="00CB0B01" w:rsidRPr="00B20755" w:rsidRDefault="00CB0B01" w:rsidP="00CB0B01">
            <w:pPr>
              <w:pStyle w:val="covertext"/>
              <w:rPr>
                <w:sz w:val="22"/>
              </w:rPr>
            </w:pPr>
            <w:r w:rsidRPr="00B20755">
              <w:rPr>
                <w:sz w:val="22"/>
              </w:rPr>
              <w:t xml:space="preserve">Draft of IEEE 802.15.6a </w:t>
            </w:r>
            <w:ins w:id="0" w:author="Marco Hernandez" w:date="2021-07-17T20:18:00Z">
              <w:r w:rsidR="00C1359A">
                <w:rPr>
                  <w:sz w:val="22"/>
                </w:rPr>
                <w:t>CSD</w:t>
              </w:r>
            </w:ins>
            <w:del w:id="1" w:author="Marco Hernandez" w:date="2021-07-17T20:18:00Z">
              <w:r w:rsidRPr="00B20755" w:rsidDel="00C1359A">
                <w:rPr>
                  <w:sz w:val="22"/>
                </w:rPr>
                <w:delText>PAR</w:delText>
              </w:r>
            </w:del>
          </w:p>
        </w:tc>
      </w:tr>
      <w:tr w:rsidR="00CB0B01" w:rsidRPr="00B20755" w14:paraId="3D4ED70D" w14:textId="77777777" w:rsidTr="00E32014">
        <w:tc>
          <w:tcPr>
            <w:tcW w:w="1260" w:type="dxa"/>
            <w:tcBorders>
              <w:top w:val="single" w:sz="6" w:space="0" w:color="auto"/>
            </w:tcBorders>
            <w:vAlign w:val="center"/>
          </w:tcPr>
          <w:p w14:paraId="64F9B4C7" w14:textId="77777777" w:rsidR="00CB0B01" w:rsidRPr="00B20755" w:rsidRDefault="00CB0B01" w:rsidP="00CB0B01">
            <w:pPr>
              <w:pStyle w:val="covertext"/>
              <w:rPr>
                <w:sz w:val="22"/>
              </w:rPr>
            </w:pPr>
            <w:r w:rsidRPr="00B20755">
              <w:rPr>
                <w:sz w:val="22"/>
              </w:rPr>
              <w:t>Purpose</w:t>
            </w:r>
          </w:p>
        </w:tc>
        <w:tc>
          <w:tcPr>
            <w:tcW w:w="8190" w:type="dxa"/>
            <w:gridSpan w:val="2"/>
            <w:tcBorders>
              <w:top w:val="single" w:sz="6" w:space="0" w:color="auto"/>
            </w:tcBorders>
            <w:vAlign w:val="center"/>
          </w:tcPr>
          <w:p w14:paraId="5A9911DB" w14:textId="7488BFF3" w:rsidR="00CB0B01" w:rsidRPr="00B20755" w:rsidRDefault="00CB0B01" w:rsidP="00CB0B01">
            <w:pPr>
              <w:pStyle w:val="covertext"/>
              <w:rPr>
                <w:sz w:val="22"/>
              </w:rPr>
            </w:pPr>
            <w:r w:rsidRPr="00B20755">
              <w:rPr>
                <w:sz w:val="22"/>
              </w:rPr>
              <w:t xml:space="preserve">For discussion in </w:t>
            </w:r>
            <w:r w:rsidR="00B60D9F">
              <w:rPr>
                <w:sz w:val="22"/>
              </w:rPr>
              <w:t xml:space="preserve">SG 802.15.6a </w:t>
            </w:r>
          </w:p>
        </w:tc>
      </w:tr>
      <w:tr w:rsidR="00CB0B01" w:rsidRPr="00B20755" w14:paraId="0A7B81F2" w14:textId="77777777" w:rsidTr="00E32014">
        <w:tc>
          <w:tcPr>
            <w:tcW w:w="1260" w:type="dxa"/>
            <w:tcBorders>
              <w:top w:val="single" w:sz="6" w:space="0" w:color="auto"/>
              <w:bottom w:val="single" w:sz="6" w:space="0" w:color="auto"/>
            </w:tcBorders>
            <w:vAlign w:val="center"/>
          </w:tcPr>
          <w:p w14:paraId="149CD50F" w14:textId="77777777" w:rsidR="00CB0B01" w:rsidRPr="00B20755" w:rsidRDefault="00CB0B01" w:rsidP="00CB0B01">
            <w:pPr>
              <w:pStyle w:val="covertext"/>
              <w:rPr>
                <w:sz w:val="22"/>
              </w:rPr>
            </w:pPr>
            <w:r w:rsidRPr="00B20755">
              <w:rPr>
                <w:sz w:val="22"/>
              </w:rPr>
              <w:t>Notice</w:t>
            </w:r>
          </w:p>
        </w:tc>
        <w:tc>
          <w:tcPr>
            <w:tcW w:w="8190" w:type="dxa"/>
            <w:gridSpan w:val="2"/>
            <w:tcBorders>
              <w:top w:val="single" w:sz="6" w:space="0" w:color="auto"/>
              <w:bottom w:val="single" w:sz="6" w:space="0" w:color="auto"/>
            </w:tcBorders>
            <w:vAlign w:val="center"/>
          </w:tcPr>
          <w:p w14:paraId="5FA650ED" w14:textId="77777777" w:rsidR="00CB0B01" w:rsidRPr="00B20755" w:rsidRDefault="00CB0B01" w:rsidP="00B20755">
            <w:pPr>
              <w:pStyle w:val="covertext"/>
              <w:jc w:val="both"/>
              <w:rPr>
                <w:sz w:val="22"/>
              </w:rPr>
            </w:pPr>
            <w:r w:rsidRPr="00B20755">
              <w:rPr>
                <w:sz w:val="22"/>
              </w:rP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CB0B01" w:rsidRPr="00B20755" w14:paraId="45E1876D" w14:textId="77777777" w:rsidTr="00E32014">
        <w:tc>
          <w:tcPr>
            <w:tcW w:w="1260" w:type="dxa"/>
            <w:tcBorders>
              <w:top w:val="single" w:sz="6" w:space="0" w:color="auto"/>
              <w:bottom w:val="single" w:sz="6" w:space="0" w:color="auto"/>
            </w:tcBorders>
            <w:vAlign w:val="center"/>
          </w:tcPr>
          <w:p w14:paraId="3F34DF54" w14:textId="77777777" w:rsidR="00CB0B01" w:rsidRPr="00B20755" w:rsidRDefault="00CB0B01" w:rsidP="00CB0B01">
            <w:pPr>
              <w:pStyle w:val="covertext"/>
              <w:rPr>
                <w:sz w:val="22"/>
              </w:rPr>
            </w:pPr>
            <w:r w:rsidRPr="00B20755">
              <w:rPr>
                <w:sz w:val="22"/>
              </w:rPr>
              <w:t>Release</w:t>
            </w:r>
          </w:p>
        </w:tc>
        <w:tc>
          <w:tcPr>
            <w:tcW w:w="8190" w:type="dxa"/>
            <w:gridSpan w:val="2"/>
            <w:tcBorders>
              <w:top w:val="single" w:sz="6" w:space="0" w:color="auto"/>
              <w:bottom w:val="single" w:sz="6" w:space="0" w:color="auto"/>
            </w:tcBorders>
            <w:vAlign w:val="center"/>
          </w:tcPr>
          <w:p w14:paraId="6A687F1E" w14:textId="77777777" w:rsidR="00CB0B01" w:rsidRPr="00B20755" w:rsidRDefault="00CB0B01" w:rsidP="00B20755">
            <w:pPr>
              <w:pStyle w:val="covertext"/>
              <w:jc w:val="both"/>
              <w:rPr>
                <w:sz w:val="22"/>
              </w:rPr>
            </w:pPr>
            <w:r w:rsidRPr="00B20755">
              <w:rPr>
                <w:sz w:val="22"/>
              </w:rPr>
              <w:t>The contributor acknowledges and accepts that this contribution becomes the property of IEEE and may be made publicly available by P802.15.</w:t>
            </w:r>
          </w:p>
        </w:tc>
      </w:tr>
    </w:tbl>
    <w:p w14:paraId="420A9291" w14:textId="24D37D63" w:rsidR="00390517" w:rsidRDefault="004E3A07" w:rsidP="00390517">
      <w:pPr>
        <w:pStyle w:val="Heading2"/>
      </w:pPr>
      <w:r>
        <w:br w:type="page"/>
      </w:r>
      <w:bookmarkStart w:id="2" w:name="20150917012124-47969-hx41z00j"/>
      <w:bookmarkEnd w:id="2"/>
    </w:p>
    <w:p w14:paraId="01A18A5E" w14:textId="77777777" w:rsidR="00ED1964" w:rsidRPr="0098202F" w:rsidRDefault="00ED1964" w:rsidP="00ED1964">
      <w:pPr>
        <w:spacing w:before="37"/>
        <w:jc w:val="center"/>
        <w:rPr>
          <w:b/>
          <w:sz w:val="28"/>
        </w:rPr>
      </w:pPr>
      <w:r w:rsidRPr="0098202F">
        <w:rPr>
          <w:b/>
          <w:sz w:val="28"/>
        </w:rPr>
        <w:lastRenderedPageBreak/>
        <w:t>Revision History</w:t>
      </w:r>
    </w:p>
    <w:p w14:paraId="2D45E721" w14:textId="77777777" w:rsidR="00ED1964" w:rsidRDefault="00ED1964" w:rsidP="00ED1964">
      <w:pPr>
        <w:spacing w:before="37"/>
        <w:rPr>
          <w:sz w:val="28"/>
        </w:rPr>
      </w:pPr>
    </w:p>
    <w:tbl>
      <w:tblPr>
        <w:tblStyle w:val="TableGrid"/>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65"/>
        <w:gridCol w:w="1620"/>
        <w:gridCol w:w="6645"/>
      </w:tblGrid>
      <w:tr w:rsidR="00ED1964" w14:paraId="0DC16036" w14:textId="77777777" w:rsidTr="00D8047C">
        <w:trPr>
          <w:jc w:val="center"/>
        </w:trPr>
        <w:tc>
          <w:tcPr>
            <w:tcW w:w="1065" w:type="dxa"/>
            <w:tcBorders>
              <w:top w:val="single" w:sz="12" w:space="0" w:color="auto"/>
              <w:bottom w:val="single" w:sz="12" w:space="0" w:color="auto"/>
            </w:tcBorders>
            <w:vAlign w:val="center"/>
          </w:tcPr>
          <w:p w14:paraId="6DC0B28E" w14:textId="77777777" w:rsidR="00ED1964" w:rsidRPr="00D5270C" w:rsidRDefault="00ED1964" w:rsidP="00D8047C">
            <w:pPr>
              <w:spacing w:before="37"/>
              <w:jc w:val="center"/>
              <w:rPr>
                <w:b/>
                <w:sz w:val="22"/>
              </w:rPr>
            </w:pPr>
            <w:r w:rsidRPr="00D5270C">
              <w:rPr>
                <w:b/>
                <w:sz w:val="22"/>
              </w:rPr>
              <w:t>Revision</w:t>
            </w:r>
          </w:p>
        </w:tc>
        <w:tc>
          <w:tcPr>
            <w:tcW w:w="1620" w:type="dxa"/>
            <w:tcBorders>
              <w:top w:val="single" w:sz="12" w:space="0" w:color="auto"/>
              <w:bottom w:val="single" w:sz="12" w:space="0" w:color="auto"/>
            </w:tcBorders>
            <w:vAlign w:val="center"/>
          </w:tcPr>
          <w:p w14:paraId="148EE790" w14:textId="77777777" w:rsidR="00ED1964" w:rsidRPr="00D5270C" w:rsidRDefault="00ED1964" w:rsidP="00D8047C">
            <w:pPr>
              <w:spacing w:before="37"/>
              <w:jc w:val="center"/>
              <w:rPr>
                <w:b/>
                <w:sz w:val="22"/>
              </w:rPr>
            </w:pPr>
            <w:r w:rsidRPr="00D5270C">
              <w:rPr>
                <w:b/>
                <w:sz w:val="22"/>
              </w:rPr>
              <w:t>Date</w:t>
            </w:r>
          </w:p>
        </w:tc>
        <w:tc>
          <w:tcPr>
            <w:tcW w:w="6645" w:type="dxa"/>
            <w:tcBorders>
              <w:top w:val="single" w:sz="12" w:space="0" w:color="auto"/>
              <w:bottom w:val="single" w:sz="12" w:space="0" w:color="auto"/>
            </w:tcBorders>
            <w:vAlign w:val="center"/>
          </w:tcPr>
          <w:p w14:paraId="495645D2" w14:textId="77777777" w:rsidR="00ED1964" w:rsidRPr="00D5270C" w:rsidRDefault="00ED1964" w:rsidP="00D8047C">
            <w:pPr>
              <w:spacing w:before="37"/>
              <w:jc w:val="center"/>
              <w:rPr>
                <w:b/>
                <w:sz w:val="22"/>
              </w:rPr>
            </w:pPr>
            <w:r w:rsidRPr="00D5270C">
              <w:rPr>
                <w:b/>
                <w:sz w:val="22"/>
              </w:rPr>
              <w:t>Edits</w:t>
            </w:r>
          </w:p>
        </w:tc>
      </w:tr>
      <w:tr w:rsidR="00ED1964" w14:paraId="3437B440" w14:textId="77777777" w:rsidTr="00D8047C">
        <w:trPr>
          <w:jc w:val="center"/>
        </w:trPr>
        <w:tc>
          <w:tcPr>
            <w:tcW w:w="1065" w:type="dxa"/>
            <w:tcBorders>
              <w:top w:val="single" w:sz="12" w:space="0" w:color="auto"/>
            </w:tcBorders>
            <w:vAlign w:val="center"/>
          </w:tcPr>
          <w:p w14:paraId="4E949FB4" w14:textId="77777777" w:rsidR="00ED1964" w:rsidRPr="00D5270C" w:rsidRDefault="00ED1964" w:rsidP="00D8047C">
            <w:pPr>
              <w:spacing w:before="37"/>
              <w:jc w:val="center"/>
              <w:rPr>
                <w:sz w:val="22"/>
              </w:rPr>
            </w:pPr>
            <w:r>
              <w:rPr>
                <w:sz w:val="22"/>
              </w:rPr>
              <w:t>0</w:t>
            </w:r>
          </w:p>
        </w:tc>
        <w:tc>
          <w:tcPr>
            <w:tcW w:w="1620" w:type="dxa"/>
            <w:tcBorders>
              <w:top w:val="single" w:sz="12" w:space="0" w:color="auto"/>
            </w:tcBorders>
            <w:vAlign w:val="center"/>
          </w:tcPr>
          <w:p w14:paraId="36BF9D0D" w14:textId="1A1D0F15" w:rsidR="00ED1964" w:rsidRPr="00D5270C" w:rsidRDefault="00983E42" w:rsidP="00D8047C">
            <w:pPr>
              <w:spacing w:before="37"/>
              <w:rPr>
                <w:sz w:val="22"/>
              </w:rPr>
            </w:pPr>
            <w:r>
              <w:rPr>
                <w:sz w:val="22"/>
              </w:rPr>
              <w:t>18</w:t>
            </w:r>
            <w:r w:rsidR="00ED1964">
              <w:rPr>
                <w:sz w:val="22"/>
              </w:rPr>
              <w:t xml:space="preserve"> May 2021</w:t>
            </w:r>
          </w:p>
        </w:tc>
        <w:tc>
          <w:tcPr>
            <w:tcW w:w="6645" w:type="dxa"/>
            <w:tcBorders>
              <w:top w:val="single" w:sz="12" w:space="0" w:color="auto"/>
            </w:tcBorders>
            <w:vAlign w:val="center"/>
          </w:tcPr>
          <w:p w14:paraId="6FF8BB56" w14:textId="28673A6B" w:rsidR="00ED1964" w:rsidRPr="00D5270C" w:rsidRDefault="00ED1964" w:rsidP="00D8047C">
            <w:pPr>
              <w:spacing w:before="37"/>
              <w:rPr>
                <w:sz w:val="22"/>
              </w:rPr>
            </w:pPr>
            <w:r>
              <w:rPr>
                <w:sz w:val="22"/>
              </w:rPr>
              <w:t>Edits to Doc 21-0088-0</w:t>
            </w:r>
            <w:r w:rsidR="008E0B66">
              <w:rPr>
                <w:sz w:val="22"/>
              </w:rPr>
              <w:t>0-0dep</w:t>
            </w:r>
          </w:p>
        </w:tc>
      </w:tr>
      <w:tr w:rsidR="00ED1964" w14:paraId="7F9FF20F" w14:textId="77777777" w:rsidTr="00D8047C">
        <w:trPr>
          <w:jc w:val="center"/>
        </w:trPr>
        <w:tc>
          <w:tcPr>
            <w:tcW w:w="1065" w:type="dxa"/>
            <w:vAlign w:val="center"/>
          </w:tcPr>
          <w:p w14:paraId="580AC534" w14:textId="77565FAC" w:rsidR="00ED1964" w:rsidRPr="00D5270C" w:rsidRDefault="00254F18" w:rsidP="00D8047C">
            <w:pPr>
              <w:spacing w:before="37"/>
              <w:jc w:val="center"/>
              <w:rPr>
                <w:sz w:val="22"/>
              </w:rPr>
            </w:pPr>
            <w:r>
              <w:rPr>
                <w:sz w:val="22"/>
              </w:rPr>
              <w:t>1</w:t>
            </w:r>
          </w:p>
        </w:tc>
        <w:tc>
          <w:tcPr>
            <w:tcW w:w="1620" w:type="dxa"/>
            <w:vAlign w:val="center"/>
          </w:tcPr>
          <w:p w14:paraId="303C4072" w14:textId="0B259F0C" w:rsidR="00ED1964" w:rsidRPr="00D5270C" w:rsidRDefault="00254F18" w:rsidP="00D8047C">
            <w:pPr>
              <w:spacing w:before="37"/>
              <w:rPr>
                <w:sz w:val="22"/>
              </w:rPr>
            </w:pPr>
            <w:r>
              <w:rPr>
                <w:sz w:val="22"/>
              </w:rPr>
              <w:t>18 May 2021</w:t>
            </w:r>
          </w:p>
        </w:tc>
        <w:tc>
          <w:tcPr>
            <w:tcW w:w="6645" w:type="dxa"/>
            <w:vAlign w:val="center"/>
          </w:tcPr>
          <w:p w14:paraId="1281261D" w14:textId="33E7CBC1" w:rsidR="00ED1964" w:rsidRPr="00D5270C" w:rsidRDefault="00254F18" w:rsidP="00D8047C">
            <w:pPr>
              <w:spacing w:before="37"/>
              <w:rPr>
                <w:sz w:val="22"/>
              </w:rPr>
            </w:pPr>
            <w:r>
              <w:rPr>
                <w:sz w:val="22"/>
              </w:rPr>
              <w:t>Edits to Doc 21-0260</w:t>
            </w:r>
            <w:r w:rsidR="006F45E0">
              <w:rPr>
                <w:sz w:val="22"/>
              </w:rPr>
              <w:t>-00</w:t>
            </w:r>
            <w:r>
              <w:rPr>
                <w:sz w:val="22"/>
              </w:rPr>
              <w:t>-6a</w:t>
            </w:r>
          </w:p>
        </w:tc>
      </w:tr>
      <w:tr w:rsidR="006F45E0" w14:paraId="011EA5FF" w14:textId="77777777" w:rsidTr="00D8047C">
        <w:trPr>
          <w:jc w:val="center"/>
        </w:trPr>
        <w:tc>
          <w:tcPr>
            <w:tcW w:w="1065" w:type="dxa"/>
            <w:vAlign w:val="center"/>
          </w:tcPr>
          <w:p w14:paraId="78C5E162" w14:textId="0FD2C8FC" w:rsidR="006F45E0" w:rsidRDefault="006F45E0" w:rsidP="006F45E0">
            <w:pPr>
              <w:spacing w:before="37"/>
              <w:jc w:val="center"/>
              <w:rPr>
                <w:sz w:val="22"/>
              </w:rPr>
            </w:pPr>
            <w:r>
              <w:rPr>
                <w:sz w:val="22"/>
              </w:rPr>
              <w:t>2</w:t>
            </w:r>
          </w:p>
        </w:tc>
        <w:tc>
          <w:tcPr>
            <w:tcW w:w="1620" w:type="dxa"/>
            <w:vAlign w:val="center"/>
          </w:tcPr>
          <w:p w14:paraId="5A6473FF" w14:textId="23F2F723" w:rsidR="006F45E0" w:rsidRDefault="006F45E0" w:rsidP="006F45E0">
            <w:pPr>
              <w:spacing w:before="37"/>
              <w:rPr>
                <w:sz w:val="22"/>
              </w:rPr>
            </w:pPr>
            <w:r>
              <w:rPr>
                <w:sz w:val="22"/>
              </w:rPr>
              <w:t>18 May 2021</w:t>
            </w:r>
          </w:p>
        </w:tc>
        <w:tc>
          <w:tcPr>
            <w:tcW w:w="6645" w:type="dxa"/>
            <w:vAlign w:val="center"/>
          </w:tcPr>
          <w:p w14:paraId="5AC2E02B" w14:textId="18812F46" w:rsidR="006F45E0" w:rsidRDefault="006F45E0" w:rsidP="006F45E0">
            <w:pPr>
              <w:spacing w:before="37"/>
              <w:rPr>
                <w:sz w:val="22"/>
              </w:rPr>
            </w:pPr>
            <w:r>
              <w:rPr>
                <w:sz w:val="22"/>
              </w:rPr>
              <w:t>Edits to Doc 21-0260-01-6a</w:t>
            </w:r>
          </w:p>
        </w:tc>
      </w:tr>
      <w:tr w:rsidR="00C1359A" w14:paraId="1F682629" w14:textId="77777777" w:rsidTr="00D8047C">
        <w:trPr>
          <w:jc w:val="center"/>
          <w:ins w:id="3" w:author="Marco Hernandez" w:date="2021-07-17T20:19:00Z"/>
        </w:trPr>
        <w:tc>
          <w:tcPr>
            <w:tcW w:w="1065" w:type="dxa"/>
            <w:vAlign w:val="center"/>
          </w:tcPr>
          <w:p w14:paraId="471910D6" w14:textId="540FBE73" w:rsidR="00C1359A" w:rsidRDefault="00C1359A" w:rsidP="00C1359A">
            <w:pPr>
              <w:spacing w:before="37"/>
              <w:jc w:val="center"/>
              <w:rPr>
                <w:ins w:id="4" w:author="Marco Hernandez" w:date="2021-07-17T20:19:00Z"/>
                <w:sz w:val="22"/>
              </w:rPr>
            </w:pPr>
            <w:ins w:id="5" w:author="Marco Hernandez" w:date="2021-07-17T20:19:00Z">
              <w:r>
                <w:rPr>
                  <w:sz w:val="22"/>
                </w:rPr>
                <w:t>3</w:t>
              </w:r>
            </w:ins>
          </w:p>
        </w:tc>
        <w:tc>
          <w:tcPr>
            <w:tcW w:w="1620" w:type="dxa"/>
            <w:vAlign w:val="center"/>
          </w:tcPr>
          <w:p w14:paraId="27A7BA02" w14:textId="7B0A15B2" w:rsidR="00C1359A" w:rsidRDefault="00C1359A" w:rsidP="00C1359A">
            <w:pPr>
              <w:spacing w:before="37"/>
              <w:rPr>
                <w:ins w:id="6" w:author="Marco Hernandez" w:date="2021-07-17T20:19:00Z"/>
                <w:sz w:val="22"/>
              </w:rPr>
            </w:pPr>
            <w:ins w:id="7" w:author="Marco Hernandez" w:date="2021-07-17T20:19:00Z">
              <w:r>
                <w:rPr>
                  <w:sz w:val="22"/>
                </w:rPr>
                <w:t>19 July 2021</w:t>
              </w:r>
            </w:ins>
          </w:p>
        </w:tc>
        <w:tc>
          <w:tcPr>
            <w:tcW w:w="6645" w:type="dxa"/>
            <w:vAlign w:val="center"/>
          </w:tcPr>
          <w:p w14:paraId="6897B784" w14:textId="4CEF3849" w:rsidR="00C1359A" w:rsidRDefault="00C1359A" w:rsidP="00C1359A">
            <w:pPr>
              <w:spacing w:before="37"/>
              <w:rPr>
                <w:ins w:id="8" w:author="Marco Hernandez" w:date="2021-07-17T20:19:00Z"/>
                <w:sz w:val="22"/>
              </w:rPr>
            </w:pPr>
            <w:ins w:id="9" w:author="Marco Hernandez" w:date="2021-07-17T20:19:00Z">
              <w:r>
                <w:rPr>
                  <w:sz w:val="22"/>
                </w:rPr>
                <w:t>Edits to Doc 21-0260-02-6a</w:t>
              </w:r>
            </w:ins>
          </w:p>
        </w:tc>
      </w:tr>
    </w:tbl>
    <w:p w14:paraId="607E0446" w14:textId="09E213E1" w:rsidR="00ED1964" w:rsidRDefault="00ED1964" w:rsidP="00E87696"/>
    <w:p w14:paraId="41214D92" w14:textId="304EAC5E" w:rsidR="00ED1964" w:rsidRDefault="00ED1964">
      <w:r>
        <w:br w:type="page"/>
      </w:r>
    </w:p>
    <w:p w14:paraId="3BE3C0CB" w14:textId="0317C048" w:rsidR="004A4D69" w:rsidRPr="007155B6" w:rsidRDefault="004A4D69" w:rsidP="007155B6">
      <w:pPr>
        <w:jc w:val="center"/>
        <w:rPr>
          <w:sz w:val="32"/>
        </w:rPr>
      </w:pPr>
      <w:r w:rsidRPr="007155B6">
        <w:rPr>
          <w:sz w:val="32"/>
        </w:rPr>
        <w:lastRenderedPageBreak/>
        <w:t>IEEE 802 LAN/MAN STANDARDS COMMITTEE (LMSC)</w:t>
      </w:r>
      <w:r w:rsidR="00C76661" w:rsidRPr="007155B6">
        <w:rPr>
          <w:sz w:val="32"/>
        </w:rPr>
        <w:t xml:space="preserve"> </w:t>
      </w:r>
      <w:r w:rsidRPr="007155B6">
        <w:rPr>
          <w:sz w:val="32"/>
        </w:rPr>
        <w:t>CRITERIA FOR STANDARDS DEVELOPMENT (CSD)</w:t>
      </w:r>
    </w:p>
    <w:p w14:paraId="2B67F6FA" w14:textId="77777777" w:rsidR="004A4D69" w:rsidRPr="007155B6" w:rsidRDefault="004A4D69" w:rsidP="007155B6">
      <w:pPr>
        <w:jc w:val="center"/>
        <w:rPr>
          <w:sz w:val="24"/>
        </w:rPr>
      </w:pPr>
    </w:p>
    <w:p w14:paraId="553766BE" w14:textId="4193B56A" w:rsidR="004A4D69" w:rsidRPr="007155B6" w:rsidRDefault="004A4D69" w:rsidP="007155B6">
      <w:pPr>
        <w:jc w:val="center"/>
        <w:rPr>
          <w:sz w:val="22"/>
        </w:rPr>
      </w:pPr>
      <w:r w:rsidRPr="007155B6">
        <w:rPr>
          <w:sz w:val="22"/>
        </w:rPr>
        <w:t>Based on IEEE 802 LMSC Operations Manuals approved 4 August 2020</w:t>
      </w:r>
      <w:r w:rsidR="004320C0" w:rsidRPr="007155B6">
        <w:rPr>
          <w:sz w:val="22"/>
        </w:rPr>
        <w:t xml:space="preserve">. </w:t>
      </w:r>
      <w:r w:rsidRPr="007155B6">
        <w:rPr>
          <w:sz w:val="22"/>
        </w:rPr>
        <w:t>Last edited 31 August 2020</w:t>
      </w:r>
    </w:p>
    <w:p w14:paraId="5EC52DB8" w14:textId="55BF0AED" w:rsidR="002B779E" w:rsidRDefault="002B779E" w:rsidP="002B779E">
      <w:pPr>
        <w:pStyle w:val="Heading1"/>
        <w:numPr>
          <w:ilvl w:val="0"/>
          <w:numId w:val="16"/>
        </w:numPr>
        <w:rPr>
          <w:u w:val="none"/>
        </w:rPr>
      </w:pPr>
      <w:r w:rsidRPr="00EC6150">
        <w:rPr>
          <w:u w:val="none"/>
        </w:rPr>
        <w:t>IEEE 802 criteria for standards development (CSD)</w:t>
      </w:r>
    </w:p>
    <w:p w14:paraId="1D12FF0A" w14:textId="77777777" w:rsidR="002B779E" w:rsidRPr="002B779E" w:rsidRDefault="002B779E" w:rsidP="002B779E"/>
    <w:p w14:paraId="63BD5A5B" w14:textId="2DC43CF1" w:rsidR="00CF7654" w:rsidRPr="007155B6" w:rsidRDefault="004320C0" w:rsidP="007155B6">
      <w:r>
        <w:t xml:space="preserve">The CSD documents an agreement </w:t>
      </w:r>
      <w:r w:rsidRPr="00CF7654">
        <w:t xml:space="preserve">between the WG and the Sponsor that provides a description of the project and the Sponsor's requirements more detailed than required in the PAR.  The CSD consists of the project process requirements, </w:t>
      </w:r>
      <w:r w:rsidRPr="007155B6">
        <w:fldChar w:fldCharType="begin"/>
      </w:r>
      <w:r w:rsidRPr="007155B6">
        <w:instrText xml:space="preserve"> REF __RefHeading__5867_1944447809 \w \h </w:instrText>
      </w:r>
      <w:r w:rsidR="001F71A0">
        <w:instrText xml:space="preserve"> \* MERGEFORMAT </w:instrText>
      </w:r>
      <w:r w:rsidRPr="007155B6">
        <w:fldChar w:fldCharType="separate"/>
      </w:r>
      <w:r w:rsidRPr="007155B6">
        <w:t>1.1</w:t>
      </w:r>
      <w:r w:rsidRPr="007155B6">
        <w:fldChar w:fldCharType="end"/>
      </w:r>
      <w:r w:rsidR="004D3BC7">
        <w:t xml:space="preserve"> </w:t>
      </w:r>
      <w:r w:rsidRPr="008E0B66">
        <w:t>and the 5C requirements</w:t>
      </w:r>
      <w:r w:rsidR="004D3BC7">
        <w:t xml:space="preserve"> 1.2.</w:t>
      </w:r>
    </w:p>
    <w:p w14:paraId="427B757B" w14:textId="60A9EAB5" w:rsidR="002B779E" w:rsidRPr="007155B6" w:rsidRDefault="004320C0" w:rsidP="007155B6">
      <w:pPr>
        <w:pStyle w:val="Heading2"/>
        <w:numPr>
          <w:ilvl w:val="1"/>
          <w:numId w:val="24"/>
        </w:numPr>
        <w:rPr>
          <w:i w:val="0"/>
          <w:sz w:val="24"/>
          <w:u w:val="none"/>
        </w:rPr>
      </w:pPr>
      <w:r w:rsidRPr="007155B6">
        <w:rPr>
          <w:sz w:val="22"/>
        </w:rPr>
        <w:t xml:space="preserve"> </w:t>
      </w:r>
      <w:r w:rsidR="002B779E" w:rsidRPr="007155B6">
        <w:rPr>
          <w:i w:val="0"/>
          <w:sz w:val="24"/>
          <w:u w:val="none"/>
        </w:rPr>
        <w:t>Project process requirements</w:t>
      </w:r>
    </w:p>
    <w:p w14:paraId="19E18B7A" w14:textId="3534567D" w:rsidR="002B779E" w:rsidRPr="00E8002B" w:rsidRDefault="00732F16" w:rsidP="00732F16">
      <w:pPr>
        <w:pStyle w:val="Heading3"/>
        <w:rPr>
          <w:b/>
          <w:sz w:val="22"/>
        </w:rPr>
      </w:pPr>
      <w:r w:rsidRPr="00E8002B">
        <w:rPr>
          <w:b/>
          <w:sz w:val="22"/>
        </w:rPr>
        <w:t>Managed objects</w:t>
      </w:r>
    </w:p>
    <w:p w14:paraId="30B704CE" w14:textId="6E5E7B07" w:rsidR="00732F16" w:rsidRDefault="00732F16" w:rsidP="00E8002B">
      <w:pPr>
        <w:jc w:val="both"/>
        <w:rPr>
          <w:sz w:val="22"/>
          <w:szCs w:val="22"/>
        </w:rPr>
      </w:pPr>
      <w:r w:rsidRPr="00E8002B">
        <w:rPr>
          <w:sz w:val="22"/>
          <w:szCs w:val="22"/>
        </w:rPr>
        <w:t>Describe the plan for developing a definition of managed objects. The plan shall specify one of</w:t>
      </w:r>
      <w:r w:rsidR="00466A06">
        <w:rPr>
          <w:sz w:val="22"/>
          <w:szCs w:val="22"/>
        </w:rPr>
        <w:t xml:space="preserve"> </w:t>
      </w:r>
      <w:r w:rsidRPr="00E8002B">
        <w:rPr>
          <w:sz w:val="22"/>
          <w:szCs w:val="22"/>
        </w:rPr>
        <w:t>the following:</w:t>
      </w:r>
    </w:p>
    <w:p w14:paraId="4E49333D" w14:textId="77777777" w:rsidR="00E8002B" w:rsidRPr="00E8002B" w:rsidRDefault="00E8002B" w:rsidP="00E8002B">
      <w:pPr>
        <w:jc w:val="both"/>
        <w:rPr>
          <w:sz w:val="22"/>
          <w:szCs w:val="22"/>
        </w:rPr>
      </w:pPr>
    </w:p>
    <w:p w14:paraId="41E4CCDE" w14:textId="77777777" w:rsidR="0073505B" w:rsidRDefault="00732F16" w:rsidP="00E8002B">
      <w:pPr>
        <w:pStyle w:val="ListParagraph"/>
        <w:numPr>
          <w:ilvl w:val="0"/>
          <w:numId w:val="18"/>
        </w:numPr>
        <w:jc w:val="both"/>
        <w:rPr>
          <w:color w:val="auto"/>
          <w:sz w:val="22"/>
          <w:szCs w:val="22"/>
        </w:rPr>
      </w:pPr>
      <w:r w:rsidRPr="00017A99">
        <w:rPr>
          <w:color w:val="auto"/>
          <w:sz w:val="22"/>
          <w:szCs w:val="22"/>
        </w:rPr>
        <w:t>The definitions will be part of this project</w:t>
      </w:r>
      <w:r w:rsidR="00E8002B" w:rsidRPr="00017A99">
        <w:rPr>
          <w:color w:val="auto"/>
          <w:sz w:val="22"/>
          <w:szCs w:val="22"/>
        </w:rPr>
        <w:t xml:space="preserve">: </w:t>
      </w:r>
    </w:p>
    <w:p w14:paraId="78402C5F" w14:textId="6985824E" w:rsidR="00732F16" w:rsidRPr="00017A99" w:rsidRDefault="00625C46" w:rsidP="007155B6">
      <w:pPr>
        <w:pStyle w:val="ListParagraph"/>
        <w:ind w:left="720"/>
        <w:jc w:val="both"/>
        <w:rPr>
          <w:color w:val="auto"/>
          <w:sz w:val="22"/>
          <w:szCs w:val="22"/>
        </w:rPr>
      </w:pPr>
      <w:r w:rsidRPr="007155B6">
        <w:rPr>
          <w:rFonts w:ascii="Times-Roman" w:hAnsi="Times-Roman" w:cs="Times-Roman"/>
          <w:b/>
          <w:color w:val="auto"/>
          <w:sz w:val="24"/>
        </w:rPr>
        <w:t>YES</w:t>
      </w:r>
      <w:r w:rsidRPr="00017A99">
        <w:rPr>
          <w:b/>
          <w:color w:val="auto"/>
          <w:sz w:val="22"/>
          <w:szCs w:val="22"/>
        </w:rPr>
        <w:t>.</w:t>
      </w:r>
    </w:p>
    <w:p w14:paraId="1E2CB24C" w14:textId="416342C4" w:rsidR="00732F16" w:rsidRPr="00017A99" w:rsidRDefault="00732F16" w:rsidP="00E8002B">
      <w:pPr>
        <w:pStyle w:val="ListParagraph"/>
        <w:numPr>
          <w:ilvl w:val="0"/>
          <w:numId w:val="18"/>
        </w:numPr>
        <w:jc w:val="both"/>
        <w:rPr>
          <w:color w:val="auto"/>
          <w:sz w:val="22"/>
          <w:szCs w:val="22"/>
        </w:rPr>
      </w:pPr>
      <w:r w:rsidRPr="00017A99">
        <w:rPr>
          <w:color w:val="auto"/>
          <w:sz w:val="22"/>
          <w:szCs w:val="22"/>
        </w:rPr>
        <w:t>The definitions will be part of a different project and provide the plan for that project or anticipated future project.</w:t>
      </w:r>
    </w:p>
    <w:p w14:paraId="33E6D99F" w14:textId="4B2BB122" w:rsidR="00732F16" w:rsidRPr="00017A99" w:rsidRDefault="00732F16" w:rsidP="00E8002B">
      <w:pPr>
        <w:pStyle w:val="ListParagraph"/>
        <w:numPr>
          <w:ilvl w:val="0"/>
          <w:numId w:val="18"/>
        </w:numPr>
        <w:jc w:val="both"/>
        <w:rPr>
          <w:color w:val="auto"/>
          <w:sz w:val="22"/>
          <w:szCs w:val="22"/>
        </w:rPr>
      </w:pPr>
      <w:r w:rsidRPr="00017A99">
        <w:rPr>
          <w:color w:val="auto"/>
          <w:sz w:val="22"/>
          <w:szCs w:val="22"/>
        </w:rPr>
        <w:t>The definitions will not be developed and explain why such definitions are not needed.</w:t>
      </w:r>
    </w:p>
    <w:p w14:paraId="09812D8E" w14:textId="26D4F440" w:rsidR="00732F16" w:rsidRPr="00017A99" w:rsidRDefault="00732F16" w:rsidP="00732F16">
      <w:pPr>
        <w:pStyle w:val="Heading3"/>
        <w:rPr>
          <w:b/>
          <w:color w:val="auto"/>
          <w:sz w:val="22"/>
        </w:rPr>
      </w:pPr>
      <w:r w:rsidRPr="00017A99">
        <w:rPr>
          <w:b/>
          <w:color w:val="auto"/>
          <w:sz w:val="22"/>
        </w:rPr>
        <w:t>Coexistence</w:t>
      </w:r>
    </w:p>
    <w:p w14:paraId="66ABB026" w14:textId="5EBA2121" w:rsidR="00E8002B" w:rsidRPr="007155B6" w:rsidRDefault="00E8002B" w:rsidP="00E8002B">
      <w:pPr>
        <w:jc w:val="both"/>
        <w:rPr>
          <w:color w:val="auto"/>
          <w:sz w:val="22"/>
          <w:szCs w:val="22"/>
        </w:rPr>
      </w:pPr>
      <w:r w:rsidRPr="007155B6">
        <w:rPr>
          <w:color w:val="auto"/>
          <w:sz w:val="22"/>
          <w:szCs w:val="22"/>
        </w:rPr>
        <w:t xml:space="preserve">A WG proposing a wireless project shall </w:t>
      </w:r>
      <w:r w:rsidR="001F71A0">
        <w:rPr>
          <w:color w:val="auto"/>
          <w:sz w:val="22"/>
          <w:szCs w:val="22"/>
        </w:rPr>
        <w:t>prepare</w:t>
      </w:r>
      <w:r w:rsidR="001F71A0" w:rsidRPr="007155B6">
        <w:rPr>
          <w:color w:val="auto"/>
          <w:sz w:val="22"/>
          <w:szCs w:val="22"/>
        </w:rPr>
        <w:t xml:space="preserve"> </w:t>
      </w:r>
      <w:r w:rsidR="00E22D3F">
        <w:rPr>
          <w:color w:val="auto"/>
          <w:sz w:val="22"/>
          <w:szCs w:val="22"/>
        </w:rPr>
        <w:t xml:space="preserve">a </w:t>
      </w:r>
      <w:r w:rsidR="001F71A0">
        <w:rPr>
          <w:color w:val="auto"/>
          <w:sz w:val="22"/>
          <w:szCs w:val="22"/>
        </w:rPr>
        <w:t>C</w:t>
      </w:r>
      <w:r w:rsidRPr="007155B6">
        <w:rPr>
          <w:color w:val="auto"/>
          <w:sz w:val="22"/>
          <w:szCs w:val="22"/>
        </w:rPr>
        <w:t>oexistence</w:t>
      </w:r>
      <w:r w:rsidR="001F71A0">
        <w:rPr>
          <w:color w:val="auto"/>
          <w:sz w:val="22"/>
          <w:szCs w:val="22"/>
        </w:rPr>
        <w:t xml:space="preserve"> Assessment</w:t>
      </w:r>
      <w:r w:rsidR="00E22D3F">
        <w:rPr>
          <w:color w:val="auto"/>
          <w:sz w:val="22"/>
          <w:szCs w:val="22"/>
        </w:rPr>
        <w:t xml:space="preserve"> </w:t>
      </w:r>
      <w:proofErr w:type="gramStart"/>
      <w:r w:rsidR="00E22D3F">
        <w:rPr>
          <w:color w:val="auto"/>
          <w:sz w:val="22"/>
          <w:szCs w:val="22"/>
        </w:rPr>
        <w:t>document</w:t>
      </w:r>
      <w:r w:rsidR="001F71A0">
        <w:rPr>
          <w:color w:val="auto"/>
          <w:sz w:val="22"/>
          <w:szCs w:val="22"/>
        </w:rPr>
        <w:t>,</w:t>
      </w:r>
      <w:r w:rsidRPr="007155B6">
        <w:rPr>
          <w:color w:val="auto"/>
          <w:sz w:val="22"/>
          <w:szCs w:val="22"/>
        </w:rPr>
        <w:t xml:space="preserve"> </w:t>
      </w:r>
      <w:r w:rsidR="001F71A0">
        <w:rPr>
          <w:color w:val="auto"/>
          <w:sz w:val="22"/>
          <w:szCs w:val="22"/>
        </w:rPr>
        <w:t xml:space="preserve"> </w:t>
      </w:r>
      <w:r w:rsidRPr="007155B6">
        <w:rPr>
          <w:color w:val="auto"/>
          <w:sz w:val="22"/>
          <w:szCs w:val="22"/>
        </w:rPr>
        <w:t xml:space="preserve"> </w:t>
      </w:r>
      <w:proofErr w:type="gramEnd"/>
      <w:r w:rsidRPr="007155B6">
        <w:rPr>
          <w:color w:val="auto"/>
          <w:sz w:val="22"/>
          <w:szCs w:val="22"/>
        </w:rPr>
        <w:t>unless it is not applicable.</w:t>
      </w:r>
    </w:p>
    <w:p w14:paraId="0C689034" w14:textId="77777777" w:rsidR="00E8002B" w:rsidRPr="007155B6" w:rsidRDefault="00E8002B" w:rsidP="00E8002B">
      <w:pPr>
        <w:rPr>
          <w:color w:val="auto"/>
          <w:sz w:val="22"/>
          <w:szCs w:val="22"/>
        </w:rPr>
      </w:pPr>
    </w:p>
    <w:p w14:paraId="627195E2" w14:textId="4D9D54DB" w:rsidR="00E8002B" w:rsidRPr="001F71A0" w:rsidRDefault="00E8002B" w:rsidP="00E8002B">
      <w:pPr>
        <w:pStyle w:val="ListParagraph"/>
        <w:numPr>
          <w:ilvl w:val="0"/>
          <w:numId w:val="19"/>
        </w:numPr>
        <w:jc w:val="both"/>
        <w:rPr>
          <w:color w:val="auto"/>
          <w:sz w:val="22"/>
          <w:szCs w:val="22"/>
        </w:rPr>
      </w:pPr>
      <w:r w:rsidRPr="001F71A0">
        <w:rPr>
          <w:color w:val="auto"/>
          <w:sz w:val="22"/>
          <w:szCs w:val="22"/>
        </w:rPr>
        <w:t xml:space="preserve">Will the WG create a CA document as part of the WG balloting process as described in Clause 13? </w:t>
      </w:r>
      <w:r w:rsidR="00625C46" w:rsidRPr="007155B6">
        <w:rPr>
          <w:rFonts w:ascii="Times-Roman" w:hAnsi="Times-Roman" w:cs="Times-Roman"/>
          <w:b/>
          <w:color w:val="auto"/>
          <w:sz w:val="22"/>
          <w:szCs w:val="22"/>
        </w:rPr>
        <w:t>YES</w:t>
      </w:r>
      <w:r w:rsidR="00625C46" w:rsidRPr="001F71A0">
        <w:rPr>
          <w:b/>
          <w:color w:val="auto"/>
          <w:sz w:val="22"/>
          <w:szCs w:val="22"/>
        </w:rPr>
        <w:t>.</w:t>
      </w:r>
    </w:p>
    <w:p w14:paraId="52AB00B5" w14:textId="314BE066" w:rsidR="00E8002B" w:rsidRPr="001F71A0" w:rsidRDefault="00E8002B" w:rsidP="00E8002B">
      <w:pPr>
        <w:pStyle w:val="ListParagraph"/>
        <w:numPr>
          <w:ilvl w:val="0"/>
          <w:numId w:val="19"/>
        </w:numPr>
        <w:jc w:val="both"/>
        <w:rPr>
          <w:color w:val="auto"/>
          <w:sz w:val="22"/>
          <w:szCs w:val="22"/>
        </w:rPr>
      </w:pPr>
      <w:r w:rsidRPr="001F71A0">
        <w:rPr>
          <w:color w:val="auto"/>
          <w:sz w:val="22"/>
          <w:szCs w:val="22"/>
        </w:rPr>
        <w:t>If not, explain why the CA document is not applicable.</w:t>
      </w:r>
    </w:p>
    <w:p w14:paraId="30DE992B" w14:textId="22148719" w:rsidR="00466A06" w:rsidRPr="00017A99" w:rsidRDefault="002B779E" w:rsidP="00466A06">
      <w:pPr>
        <w:pStyle w:val="Heading2"/>
        <w:rPr>
          <w:i w:val="0"/>
          <w:color w:val="auto"/>
          <w:sz w:val="24"/>
          <w:u w:val="none"/>
        </w:rPr>
      </w:pPr>
      <w:r w:rsidRPr="00017A99">
        <w:rPr>
          <w:i w:val="0"/>
          <w:color w:val="auto"/>
          <w:sz w:val="24"/>
          <w:u w:val="none"/>
        </w:rPr>
        <w:t>5C requirements</w:t>
      </w:r>
    </w:p>
    <w:p w14:paraId="1DB943DD" w14:textId="088F844E" w:rsidR="002B779E" w:rsidRPr="00017A99" w:rsidRDefault="00732F16" w:rsidP="00732F16">
      <w:pPr>
        <w:pStyle w:val="Heading3"/>
        <w:rPr>
          <w:b/>
          <w:color w:val="auto"/>
          <w:sz w:val="22"/>
        </w:rPr>
      </w:pPr>
      <w:r w:rsidRPr="00017A99">
        <w:rPr>
          <w:b/>
          <w:color w:val="auto"/>
          <w:sz w:val="22"/>
        </w:rPr>
        <w:t>Broad market potential</w:t>
      </w:r>
    </w:p>
    <w:p w14:paraId="410613B5" w14:textId="4F065A57" w:rsidR="00466A06" w:rsidRPr="00254F18" w:rsidRDefault="00466A06" w:rsidP="00466A06">
      <w:pPr>
        <w:jc w:val="both"/>
        <w:rPr>
          <w:color w:val="auto"/>
          <w:sz w:val="22"/>
          <w:szCs w:val="22"/>
        </w:rPr>
      </w:pPr>
      <w:r w:rsidRPr="00A0777A">
        <w:rPr>
          <w:color w:val="auto"/>
          <w:sz w:val="22"/>
          <w:szCs w:val="22"/>
        </w:rPr>
        <w:t>Each proposed IEEE 802 LMSC standard shall have broad market potential. At a minimum, address the following areas:</w:t>
      </w:r>
    </w:p>
    <w:p w14:paraId="04D35CFC" w14:textId="6678AF59" w:rsidR="00466A06" w:rsidRPr="00254F18" w:rsidRDefault="00466A06" w:rsidP="00466A06">
      <w:pPr>
        <w:pStyle w:val="ListParagraph"/>
        <w:numPr>
          <w:ilvl w:val="0"/>
          <w:numId w:val="20"/>
        </w:numPr>
        <w:rPr>
          <w:color w:val="auto"/>
          <w:sz w:val="22"/>
          <w:szCs w:val="22"/>
        </w:rPr>
      </w:pPr>
      <w:r w:rsidRPr="00254F18">
        <w:rPr>
          <w:color w:val="auto"/>
          <w:sz w:val="22"/>
          <w:szCs w:val="22"/>
        </w:rPr>
        <w:t>Broad sets of applicability.</w:t>
      </w:r>
    </w:p>
    <w:p w14:paraId="42FB0057" w14:textId="082835D5" w:rsidR="00436300" w:rsidRPr="00436300" w:rsidRDefault="00436300" w:rsidP="00436300">
      <w:pPr>
        <w:pStyle w:val="ListParagraph"/>
        <w:ind w:left="720"/>
        <w:jc w:val="both"/>
        <w:rPr>
          <w:rFonts w:ascii="Times-Roman" w:hAnsi="Times-Roman" w:cs="Times-Roman"/>
          <w:color w:val="auto"/>
          <w:sz w:val="22"/>
          <w:szCs w:val="22"/>
        </w:rPr>
      </w:pPr>
      <w:r w:rsidRPr="00436300">
        <w:rPr>
          <w:rFonts w:ascii="Times-Roman" w:hAnsi="Times-Roman" w:cs="Times-Roman"/>
          <w:color w:val="auto"/>
          <w:sz w:val="22"/>
          <w:szCs w:val="22"/>
        </w:rPr>
        <w:t xml:space="preserve">Currently </w:t>
      </w:r>
      <w:r w:rsidR="00516928">
        <w:rPr>
          <w:rFonts w:ascii="Times-Roman" w:hAnsi="Times-Roman" w:cs="Times-Roman"/>
          <w:color w:val="auto"/>
          <w:sz w:val="22"/>
          <w:szCs w:val="22"/>
        </w:rPr>
        <w:t xml:space="preserve">IEEE </w:t>
      </w:r>
      <w:ins w:id="10" w:author="Marco Hernandez" w:date="2021-07-17T20:23:00Z">
        <w:r w:rsidR="00C1359A">
          <w:rPr>
            <w:rFonts w:ascii="Times-Roman" w:hAnsi="Times-Roman" w:cs="Times-Roman"/>
            <w:color w:val="auto"/>
            <w:sz w:val="22"/>
            <w:szCs w:val="22"/>
          </w:rPr>
          <w:t xml:space="preserve">Std </w:t>
        </w:r>
      </w:ins>
      <w:r w:rsidRPr="00436300">
        <w:rPr>
          <w:rFonts w:ascii="Times-Roman" w:hAnsi="Times-Roman" w:cs="Times-Roman"/>
          <w:color w:val="auto"/>
          <w:sz w:val="22"/>
          <w:szCs w:val="22"/>
        </w:rPr>
        <w:t>802.15.6</w:t>
      </w:r>
      <w:r w:rsidR="00516928">
        <w:rPr>
          <w:rFonts w:ascii="Times-Roman" w:hAnsi="Times-Roman" w:cs="Times-Roman"/>
          <w:color w:val="auto"/>
          <w:sz w:val="22"/>
          <w:szCs w:val="22"/>
        </w:rPr>
        <w:t>-2012</w:t>
      </w:r>
      <w:r w:rsidRPr="00436300">
        <w:rPr>
          <w:rFonts w:ascii="Times-Roman" w:hAnsi="Times-Roman" w:cs="Times-Roman"/>
          <w:color w:val="auto"/>
          <w:sz w:val="22"/>
          <w:szCs w:val="22"/>
        </w:rPr>
        <w:t xml:space="preserve"> </w:t>
      </w:r>
      <w:r w:rsidR="00516928">
        <w:rPr>
          <w:rFonts w:ascii="Times-Roman" w:hAnsi="Times-Roman" w:cs="Times-Roman"/>
          <w:color w:val="auto"/>
          <w:sz w:val="22"/>
          <w:szCs w:val="22"/>
        </w:rPr>
        <w:t xml:space="preserve">Wireless </w:t>
      </w:r>
      <w:r w:rsidRPr="00436300">
        <w:rPr>
          <w:rFonts w:ascii="Times-Roman" w:hAnsi="Times-Roman" w:cs="Times-Roman"/>
          <w:color w:val="auto"/>
          <w:sz w:val="22"/>
          <w:szCs w:val="22"/>
        </w:rPr>
        <w:t>B</w:t>
      </w:r>
      <w:ins w:id="11" w:author="Marco Hernandez" w:date="2021-07-17T20:54:00Z">
        <w:r w:rsidR="00FE5C85">
          <w:rPr>
            <w:rFonts w:ascii="Times-Roman" w:hAnsi="Times-Roman" w:cs="Times-Roman"/>
            <w:color w:val="auto"/>
            <w:sz w:val="22"/>
            <w:szCs w:val="22"/>
          </w:rPr>
          <w:t xml:space="preserve">ody </w:t>
        </w:r>
      </w:ins>
      <w:r w:rsidRPr="00436300">
        <w:rPr>
          <w:rFonts w:ascii="Times-Roman" w:hAnsi="Times-Roman" w:cs="Times-Roman"/>
          <w:color w:val="auto"/>
          <w:sz w:val="22"/>
          <w:szCs w:val="22"/>
        </w:rPr>
        <w:t>A</w:t>
      </w:r>
      <w:ins w:id="12" w:author="Marco Hernandez" w:date="2021-07-17T20:54:00Z">
        <w:r w:rsidR="00FE5C85">
          <w:rPr>
            <w:rFonts w:ascii="Times-Roman" w:hAnsi="Times-Roman" w:cs="Times-Roman"/>
            <w:color w:val="auto"/>
            <w:sz w:val="22"/>
            <w:szCs w:val="22"/>
          </w:rPr>
          <w:t xml:space="preserve">rea </w:t>
        </w:r>
      </w:ins>
      <w:r w:rsidRPr="00436300">
        <w:rPr>
          <w:rFonts w:ascii="Times-Roman" w:hAnsi="Times-Roman" w:cs="Times-Roman"/>
          <w:color w:val="auto"/>
          <w:sz w:val="22"/>
          <w:szCs w:val="22"/>
        </w:rPr>
        <w:t>N</w:t>
      </w:r>
      <w:ins w:id="13" w:author="Marco Hernandez" w:date="2021-07-17T20:54:00Z">
        <w:r w:rsidR="00FE5C85">
          <w:rPr>
            <w:rFonts w:ascii="Times-Roman" w:hAnsi="Times-Roman" w:cs="Times-Roman"/>
            <w:color w:val="auto"/>
            <w:sz w:val="22"/>
            <w:szCs w:val="22"/>
          </w:rPr>
          <w:t>etw</w:t>
        </w:r>
      </w:ins>
      <w:ins w:id="14" w:author="Marco Hernandez" w:date="2021-07-17T20:55:00Z">
        <w:r w:rsidR="00FE5C85">
          <w:rPr>
            <w:rFonts w:ascii="Times-Roman" w:hAnsi="Times-Roman" w:cs="Times-Roman"/>
            <w:color w:val="auto"/>
            <w:sz w:val="22"/>
            <w:szCs w:val="22"/>
          </w:rPr>
          <w:t>ork (BAN)</w:t>
        </w:r>
      </w:ins>
      <w:r w:rsidRPr="00436300">
        <w:rPr>
          <w:rFonts w:ascii="Times-Roman" w:hAnsi="Times-Roman" w:cs="Times-Roman"/>
          <w:color w:val="auto"/>
          <w:sz w:val="22"/>
          <w:szCs w:val="22"/>
        </w:rPr>
        <w:t xml:space="preserve"> enables a wide variety of medical, fitness and entertainment applications based on the unique capabilities of U</w:t>
      </w:r>
      <w:ins w:id="15" w:author="Marco Hernandez" w:date="2021-07-17T20:55:00Z">
        <w:r w:rsidR="00FE5C85">
          <w:rPr>
            <w:rFonts w:ascii="Times-Roman" w:hAnsi="Times-Roman" w:cs="Times-Roman"/>
            <w:color w:val="auto"/>
            <w:sz w:val="22"/>
            <w:szCs w:val="22"/>
          </w:rPr>
          <w:t>ltra-</w:t>
        </w:r>
      </w:ins>
      <w:r w:rsidRPr="00436300">
        <w:rPr>
          <w:rFonts w:ascii="Times-Roman" w:hAnsi="Times-Roman" w:cs="Times-Roman"/>
          <w:color w:val="auto"/>
          <w:sz w:val="22"/>
          <w:szCs w:val="22"/>
        </w:rPr>
        <w:t>W</w:t>
      </w:r>
      <w:ins w:id="16" w:author="Marco Hernandez" w:date="2021-07-17T20:55:00Z">
        <w:r w:rsidR="00FE5C85">
          <w:rPr>
            <w:rFonts w:ascii="Times-Roman" w:hAnsi="Times-Roman" w:cs="Times-Roman"/>
            <w:color w:val="auto"/>
            <w:sz w:val="22"/>
            <w:szCs w:val="22"/>
          </w:rPr>
          <w:t xml:space="preserve">ide </w:t>
        </w:r>
      </w:ins>
      <w:r w:rsidRPr="00436300">
        <w:rPr>
          <w:rFonts w:ascii="Times-Roman" w:hAnsi="Times-Roman" w:cs="Times-Roman"/>
          <w:color w:val="auto"/>
          <w:sz w:val="22"/>
          <w:szCs w:val="22"/>
        </w:rPr>
        <w:t>B</w:t>
      </w:r>
      <w:ins w:id="17" w:author="Marco Hernandez" w:date="2021-07-17T20:55:00Z">
        <w:r w:rsidR="00FE5C85">
          <w:rPr>
            <w:rFonts w:ascii="Times-Roman" w:hAnsi="Times-Roman" w:cs="Times-Roman"/>
            <w:color w:val="auto"/>
            <w:sz w:val="22"/>
            <w:szCs w:val="22"/>
          </w:rPr>
          <w:t>and</w:t>
        </w:r>
      </w:ins>
      <w:r w:rsidRPr="00436300">
        <w:rPr>
          <w:rFonts w:ascii="Times-Roman" w:hAnsi="Times-Roman" w:cs="Times-Roman"/>
          <w:color w:val="auto"/>
          <w:sz w:val="22"/>
          <w:szCs w:val="22"/>
        </w:rPr>
        <w:t xml:space="preserve"> </w:t>
      </w:r>
      <w:ins w:id="18" w:author="Marco Hernandez" w:date="2021-07-17T20:55:00Z">
        <w:r w:rsidR="00FE5C85">
          <w:rPr>
            <w:rFonts w:ascii="Times-Roman" w:hAnsi="Times-Roman" w:cs="Times-Roman"/>
            <w:color w:val="auto"/>
            <w:sz w:val="22"/>
            <w:szCs w:val="22"/>
          </w:rPr>
          <w:t xml:space="preserve">(UWB) </w:t>
        </w:r>
      </w:ins>
      <w:r w:rsidRPr="00436300">
        <w:rPr>
          <w:rFonts w:ascii="Times-Roman" w:hAnsi="Times-Roman" w:cs="Times-Roman"/>
          <w:color w:val="auto"/>
          <w:sz w:val="22"/>
          <w:szCs w:val="22"/>
        </w:rPr>
        <w:t xml:space="preserve">technology such as low power consumption, sensing and communication. </w:t>
      </w:r>
    </w:p>
    <w:p w14:paraId="3248F341" w14:textId="77777777" w:rsidR="00436300" w:rsidRPr="00436300" w:rsidRDefault="00436300" w:rsidP="00436300">
      <w:pPr>
        <w:pStyle w:val="ListParagraph"/>
        <w:ind w:left="720"/>
        <w:jc w:val="both"/>
        <w:rPr>
          <w:rFonts w:ascii="Times-Roman" w:hAnsi="Times-Roman" w:cs="Times-Roman"/>
          <w:color w:val="auto"/>
          <w:sz w:val="22"/>
          <w:szCs w:val="22"/>
        </w:rPr>
      </w:pPr>
    </w:p>
    <w:p w14:paraId="6685EE85" w14:textId="04E532F4" w:rsidR="00126B26" w:rsidRDefault="00436300" w:rsidP="007E3229">
      <w:pPr>
        <w:pStyle w:val="ListParagraph"/>
        <w:ind w:left="720"/>
        <w:jc w:val="both"/>
        <w:rPr>
          <w:ins w:id="19" w:author="Marco Hernandez" w:date="2021-07-17T20:28:00Z"/>
          <w:rFonts w:ascii="Times-Roman" w:hAnsi="Times-Roman" w:cs="Times-Roman"/>
          <w:color w:val="auto"/>
          <w:sz w:val="22"/>
          <w:szCs w:val="22"/>
        </w:rPr>
      </w:pPr>
      <w:r w:rsidRPr="00436300">
        <w:rPr>
          <w:rFonts w:ascii="Times-Roman" w:hAnsi="Times-Roman" w:cs="Times-Roman"/>
          <w:color w:val="auto"/>
          <w:sz w:val="22"/>
          <w:szCs w:val="22"/>
        </w:rPr>
        <w:t xml:space="preserve">Enhancements </w:t>
      </w:r>
      <w:ins w:id="20" w:author="Marco Hernandez" w:date="2021-07-17T20:24:00Z">
        <w:r w:rsidR="00126B26">
          <w:rPr>
            <w:rFonts w:ascii="Times-Roman" w:hAnsi="Times-Roman" w:cs="Times-Roman"/>
            <w:color w:val="auto"/>
            <w:sz w:val="22"/>
            <w:szCs w:val="22"/>
          </w:rPr>
          <w:t>of</w:t>
        </w:r>
      </w:ins>
      <w:del w:id="21" w:author="Marco Hernandez" w:date="2021-07-17T20:24:00Z">
        <w:r w:rsidRPr="00436300" w:rsidDel="00126B26">
          <w:rPr>
            <w:rFonts w:ascii="Times-Roman" w:hAnsi="Times-Roman" w:cs="Times-Roman"/>
            <w:color w:val="auto"/>
            <w:sz w:val="22"/>
            <w:szCs w:val="22"/>
          </w:rPr>
          <w:delText>to</w:delText>
        </w:r>
      </w:del>
      <w:r w:rsidRPr="00436300">
        <w:rPr>
          <w:rFonts w:ascii="Times-Roman" w:hAnsi="Times-Roman" w:cs="Times-Roman"/>
          <w:color w:val="auto"/>
          <w:sz w:val="22"/>
          <w:szCs w:val="22"/>
        </w:rPr>
        <w:t xml:space="preserve"> </w:t>
      </w:r>
      <w:r w:rsidR="00516928">
        <w:rPr>
          <w:rFonts w:ascii="Times-Roman" w:hAnsi="Times-Roman" w:cs="Times-Roman"/>
          <w:color w:val="auto"/>
          <w:sz w:val="22"/>
          <w:szCs w:val="22"/>
        </w:rPr>
        <w:t xml:space="preserve">IEEE </w:t>
      </w:r>
      <w:r w:rsidRPr="00436300">
        <w:rPr>
          <w:rFonts w:ascii="Times-Roman" w:hAnsi="Times-Roman" w:cs="Times-Roman"/>
          <w:color w:val="auto"/>
          <w:sz w:val="22"/>
          <w:szCs w:val="22"/>
        </w:rPr>
        <w:t>802.15.6a enable medical applications with higher dependability</w:t>
      </w:r>
      <w:ins w:id="22" w:author="Marco Hernandez" w:date="2021-07-17T20:49:00Z">
        <w:r w:rsidR="00C200F0">
          <w:rPr>
            <w:rFonts w:ascii="Times-Roman" w:hAnsi="Times-Roman" w:cs="Times-Roman"/>
            <w:color w:val="auto"/>
            <w:sz w:val="22"/>
            <w:szCs w:val="22"/>
          </w:rPr>
          <w:t xml:space="preserve"> </w:t>
        </w:r>
        <w:r w:rsidR="00C200F0" w:rsidRPr="00C200F0">
          <w:rPr>
            <w:rFonts w:ascii="Times-Roman" w:hAnsi="Times-Roman" w:cs="Times-Roman"/>
            <w:color w:val="auto"/>
            <w:sz w:val="22"/>
            <w:szCs w:val="22"/>
          </w:rPr>
          <w:t>than IEEE Std 802.15.6</w:t>
        </w:r>
      </w:ins>
      <w:ins w:id="23" w:author="Marco Hernandez" w:date="2021-07-17T20:50:00Z">
        <w:r w:rsidR="00FE5C85">
          <w:rPr>
            <w:rFonts w:ascii="Times-Roman" w:hAnsi="Times-Roman" w:cs="Times-Roman"/>
            <w:color w:val="auto"/>
            <w:sz w:val="22"/>
            <w:szCs w:val="22"/>
          </w:rPr>
          <w:t xml:space="preserve">, </w:t>
        </w:r>
      </w:ins>
      <w:r w:rsidRPr="00436300">
        <w:rPr>
          <w:rFonts w:ascii="Times-Roman" w:hAnsi="Times-Roman" w:cs="Times-Roman"/>
          <w:color w:val="auto"/>
          <w:sz w:val="22"/>
          <w:szCs w:val="22"/>
        </w:rPr>
        <w:t>as well as interactions wit</w:t>
      </w:r>
      <w:r w:rsidR="00516928">
        <w:rPr>
          <w:rFonts w:ascii="Times-Roman" w:hAnsi="Times-Roman" w:cs="Times-Roman"/>
          <w:color w:val="auto"/>
          <w:sz w:val="22"/>
          <w:szCs w:val="22"/>
        </w:rPr>
        <w:t xml:space="preserve">h </w:t>
      </w:r>
      <w:ins w:id="24" w:author="Marco Hernandez" w:date="2021-07-17T20:57:00Z">
        <w:r w:rsidR="00FE5C85">
          <w:rPr>
            <w:rFonts w:ascii="Times-Roman" w:hAnsi="Times-Roman" w:cs="Times-Roman"/>
            <w:color w:val="auto"/>
            <w:sz w:val="22"/>
            <w:szCs w:val="22"/>
          </w:rPr>
          <w:t>V</w:t>
        </w:r>
      </w:ins>
      <w:del w:id="25" w:author="Marco Hernandez" w:date="2021-07-17T20:57:00Z">
        <w:r w:rsidR="00516928" w:rsidDel="00FE5C85">
          <w:rPr>
            <w:rFonts w:ascii="Times-Roman" w:hAnsi="Times-Roman" w:cs="Times-Roman"/>
            <w:color w:val="auto"/>
            <w:sz w:val="22"/>
            <w:szCs w:val="22"/>
          </w:rPr>
          <w:delText>v</w:delText>
        </w:r>
      </w:del>
      <w:r w:rsidR="00516928">
        <w:rPr>
          <w:rFonts w:ascii="Times-Roman" w:hAnsi="Times-Roman" w:cs="Times-Roman"/>
          <w:color w:val="auto"/>
          <w:sz w:val="22"/>
          <w:szCs w:val="22"/>
        </w:rPr>
        <w:t>ehicle</w:t>
      </w:r>
      <w:r w:rsidRPr="00436300">
        <w:rPr>
          <w:rFonts w:ascii="Times-Roman" w:hAnsi="Times-Roman" w:cs="Times-Roman"/>
          <w:color w:val="auto"/>
          <w:sz w:val="22"/>
          <w:szCs w:val="22"/>
        </w:rPr>
        <w:t xml:space="preserve"> </w:t>
      </w:r>
      <w:ins w:id="26" w:author="Marco Hernandez" w:date="2021-07-17T20:57:00Z">
        <w:r w:rsidR="00FE5C85">
          <w:rPr>
            <w:rFonts w:ascii="Times-Roman" w:hAnsi="Times-Roman" w:cs="Times-Roman"/>
            <w:color w:val="auto"/>
            <w:sz w:val="22"/>
            <w:szCs w:val="22"/>
          </w:rPr>
          <w:t>B</w:t>
        </w:r>
      </w:ins>
      <w:del w:id="27" w:author="Marco Hernandez" w:date="2021-07-17T20:57:00Z">
        <w:r w:rsidRPr="00436300" w:rsidDel="00FE5C85">
          <w:rPr>
            <w:rFonts w:ascii="Times-Roman" w:hAnsi="Times-Roman" w:cs="Times-Roman"/>
            <w:color w:val="auto"/>
            <w:sz w:val="22"/>
            <w:szCs w:val="22"/>
          </w:rPr>
          <w:delText>b</w:delText>
        </w:r>
      </w:del>
      <w:r w:rsidRPr="00436300">
        <w:rPr>
          <w:rFonts w:ascii="Times-Roman" w:hAnsi="Times-Roman" w:cs="Times-Roman"/>
          <w:color w:val="auto"/>
          <w:sz w:val="22"/>
          <w:szCs w:val="22"/>
        </w:rPr>
        <w:t xml:space="preserve">ody </w:t>
      </w:r>
      <w:ins w:id="28" w:author="Marco Hernandez" w:date="2021-07-17T20:57:00Z">
        <w:r w:rsidR="00FE5C85">
          <w:rPr>
            <w:rFonts w:ascii="Times-Roman" w:hAnsi="Times-Roman" w:cs="Times-Roman"/>
            <w:color w:val="auto"/>
            <w:sz w:val="22"/>
            <w:szCs w:val="22"/>
          </w:rPr>
          <w:t>A</w:t>
        </w:r>
      </w:ins>
      <w:del w:id="29" w:author="Marco Hernandez" w:date="2021-07-17T20:57:00Z">
        <w:r w:rsidRPr="00436300" w:rsidDel="00FE5C85">
          <w:rPr>
            <w:rFonts w:ascii="Times-Roman" w:hAnsi="Times-Roman" w:cs="Times-Roman"/>
            <w:color w:val="auto"/>
            <w:sz w:val="22"/>
            <w:szCs w:val="22"/>
          </w:rPr>
          <w:delText>a</w:delText>
        </w:r>
      </w:del>
      <w:r w:rsidRPr="00436300">
        <w:rPr>
          <w:rFonts w:ascii="Times-Roman" w:hAnsi="Times-Roman" w:cs="Times-Roman"/>
          <w:color w:val="auto"/>
          <w:sz w:val="22"/>
          <w:szCs w:val="22"/>
        </w:rPr>
        <w:t xml:space="preserve">rea </w:t>
      </w:r>
      <w:ins w:id="30" w:author="Marco Hernandez" w:date="2021-07-17T20:57:00Z">
        <w:r w:rsidR="00FE5C85">
          <w:rPr>
            <w:rFonts w:ascii="Times-Roman" w:hAnsi="Times-Roman" w:cs="Times-Roman"/>
            <w:color w:val="auto"/>
            <w:sz w:val="22"/>
            <w:szCs w:val="22"/>
          </w:rPr>
          <w:t>N</w:t>
        </w:r>
      </w:ins>
      <w:del w:id="31" w:author="Marco Hernandez" w:date="2021-07-17T20:57:00Z">
        <w:r w:rsidRPr="00436300" w:rsidDel="00FE5C85">
          <w:rPr>
            <w:rFonts w:ascii="Times-Roman" w:hAnsi="Times-Roman" w:cs="Times-Roman"/>
            <w:color w:val="auto"/>
            <w:sz w:val="22"/>
            <w:szCs w:val="22"/>
          </w:rPr>
          <w:delText>n</w:delText>
        </w:r>
      </w:del>
      <w:r w:rsidRPr="00436300">
        <w:rPr>
          <w:rFonts w:ascii="Times-Roman" w:hAnsi="Times-Roman" w:cs="Times-Roman"/>
          <w:color w:val="auto"/>
          <w:sz w:val="22"/>
          <w:szCs w:val="22"/>
        </w:rPr>
        <w:t>etworks</w:t>
      </w:r>
      <w:ins w:id="32" w:author="Marco Hernandez" w:date="2021-07-17T20:57:00Z">
        <w:r w:rsidR="00FE5C85">
          <w:rPr>
            <w:rFonts w:ascii="Times-Roman" w:hAnsi="Times-Roman" w:cs="Times-Roman"/>
            <w:color w:val="auto"/>
            <w:sz w:val="22"/>
            <w:szCs w:val="22"/>
          </w:rPr>
          <w:t xml:space="preserve"> </w:t>
        </w:r>
      </w:ins>
      <w:ins w:id="33" w:author="Marco Hernandez" w:date="2021-07-17T20:58:00Z">
        <w:r w:rsidR="00FE5C85">
          <w:rPr>
            <w:rFonts w:ascii="Times-Roman" w:hAnsi="Times-Roman" w:cs="Times-Roman"/>
            <w:color w:val="auto"/>
            <w:sz w:val="22"/>
            <w:szCs w:val="22"/>
          </w:rPr>
          <w:t>(VBAN)</w:t>
        </w:r>
      </w:ins>
      <w:r w:rsidR="00126B26">
        <w:rPr>
          <w:rFonts w:ascii="Times-Roman" w:hAnsi="Times-Roman" w:cs="Times-Roman"/>
          <w:color w:val="auto"/>
          <w:sz w:val="22"/>
          <w:szCs w:val="22"/>
        </w:rPr>
        <w:t xml:space="preserve">. </w:t>
      </w:r>
      <w:ins w:id="34" w:author="Marco Hernandez" w:date="2021-07-17T20:35:00Z">
        <w:r w:rsidR="00427494" w:rsidRPr="00427494">
          <w:rPr>
            <w:rFonts w:ascii="Times-Roman" w:hAnsi="Times-Roman" w:cs="Times-Roman"/>
            <w:color w:val="auto"/>
            <w:sz w:val="22"/>
            <w:szCs w:val="22"/>
          </w:rPr>
          <w:t>A H</w:t>
        </w:r>
      </w:ins>
      <w:ins w:id="35" w:author="Marco Hernandez" w:date="2021-07-17T20:58:00Z">
        <w:r w:rsidR="00FE5C85">
          <w:rPr>
            <w:rFonts w:ascii="Times-Roman" w:hAnsi="Times-Roman" w:cs="Times-Roman"/>
            <w:color w:val="auto"/>
            <w:sz w:val="22"/>
            <w:szCs w:val="22"/>
          </w:rPr>
          <w:t xml:space="preserve">uman </w:t>
        </w:r>
      </w:ins>
      <w:ins w:id="36" w:author="Marco Hernandez" w:date="2021-07-17T20:35:00Z">
        <w:r w:rsidR="00427494" w:rsidRPr="00427494">
          <w:rPr>
            <w:rFonts w:ascii="Times-Roman" w:hAnsi="Times-Roman" w:cs="Times-Roman"/>
            <w:color w:val="auto"/>
            <w:sz w:val="22"/>
            <w:szCs w:val="22"/>
          </w:rPr>
          <w:t>B</w:t>
        </w:r>
      </w:ins>
      <w:ins w:id="37" w:author="Marco Hernandez" w:date="2021-07-17T20:58:00Z">
        <w:r w:rsidR="00FE5C85">
          <w:rPr>
            <w:rFonts w:ascii="Times-Roman" w:hAnsi="Times-Roman" w:cs="Times-Roman"/>
            <w:color w:val="auto"/>
            <w:sz w:val="22"/>
            <w:szCs w:val="22"/>
          </w:rPr>
          <w:t xml:space="preserve">ody </w:t>
        </w:r>
      </w:ins>
      <w:ins w:id="38" w:author="Marco Hernandez" w:date="2021-07-17T20:35:00Z">
        <w:r w:rsidR="00427494" w:rsidRPr="00427494">
          <w:rPr>
            <w:rFonts w:ascii="Times-Roman" w:hAnsi="Times-Roman" w:cs="Times-Roman"/>
            <w:color w:val="auto"/>
            <w:sz w:val="22"/>
            <w:szCs w:val="22"/>
          </w:rPr>
          <w:t>A</w:t>
        </w:r>
      </w:ins>
      <w:ins w:id="39" w:author="Marco Hernandez" w:date="2021-07-17T20:58:00Z">
        <w:r w:rsidR="00FE5C85">
          <w:rPr>
            <w:rFonts w:ascii="Times-Roman" w:hAnsi="Times-Roman" w:cs="Times-Roman"/>
            <w:color w:val="auto"/>
            <w:sz w:val="22"/>
            <w:szCs w:val="22"/>
          </w:rPr>
          <w:t xml:space="preserve">rea </w:t>
        </w:r>
      </w:ins>
      <w:ins w:id="40" w:author="Marco Hernandez" w:date="2021-07-17T20:35:00Z">
        <w:r w:rsidR="00427494" w:rsidRPr="00427494">
          <w:rPr>
            <w:rFonts w:ascii="Times-Roman" w:hAnsi="Times-Roman" w:cs="Times-Roman"/>
            <w:color w:val="auto"/>
            <w:sz w:val="22"/>
            <w:szCs w:val="22"/>
          </w:rPr>
          <w:t>N</w:t>
        </w:r>
      </w:ins>
      <w:ins w:id="41" w:author="Marco Hernandez" w:date="2021-07-17T20:58:00Z">
        <w:r w:rsidR="00FE5C85">
          <w:rPr>
            <w:rFonts w:ascii="Times-Roman" w:hAnsi="Times-Roman" w:cs="Times-Roman"/>
            <w:color w:val="auto"/>
            <w:sz w:val="22"/>
            <w:szCs w:val="22"/>
          </w:rPr>
          <w:t>etwork (HBAN)</w:t>
        </w:r>
      </w:ins>
      <w:ins w:id="42" w:author="Marco Hernandez" w:date="2021-07-17T20:35:00Z">
        <w:r w:rsidR="00427494" w:rsidRPr="00427494">
          <w:rPr>
            <w:rFonts w:ascii="Times-Roman" w:hAnsi="Times-Roman" w:cs="Times-Roman"/>
            <w:color w:val="auto"/>
            <w:sz w:val="22"/>
            <w:szCs w:val="22"/>
          </w:rPr>
          <w:t xml:space="preserve"> coordinator can interact with a VBAN coordinator as they are part of the </w:t>
        </w:r>
        <w:r w:rsidR="00427494" w:rsidRPr="00427494">
          <w:rPr>
            <w:rFonts w:ascii="Times-Roman" w:hAnsi="Times-Roman" w:cs="Times-Roman"/>
            <w:color w:val="auto"/>
            <w:sz w:val="22"/>
            <w:szCs w:val="22"/>
          </w:rPr>
          <w:lastRenderedPageBreak/>
          <w:t xml:space="preserve">same </w:t>
        </w:r>
      </w:ins>
      <w:ins w:id="43" w:author="Marco Hernandez" w:date="2021-07-17T21:24:00Z">
        <w:r w:rsidR="001D06F8">
          <w:rPr>
            <w:rFonts w:ascii="Times-Roman" w:hAnsi="Times-Roman" w:cs="Times-Roman"/>
            <w:color w:val="auto"/>
            <w:sz w:val="22"/>
            <w:szCs w:val="22"/>
          </w:rPr>
          <w:t>802.</w:t>
        </w:r>
      </w:ins>
      <w:ins w:id="44" w:author="Marco Hernandez" w:date="2021-07-17T20:35:00Z">
        <w:r w:rsidR="00427494" w:rsidRPr="00427494">
          <w:rPr>
            <w:rFonts w:ascii="Times-Roman" w:hAnsi="Times-Roman" w:cs="Times-Roman"/>
            <w:color w:val="auto"/>
            <w:sz w:val="22"/>
            <w:szCs w:val="22"/>
          </w:rPr>
          <w:t>15.6a specification. An example use case is about a senior car driver, monitoring health (HBAN) and safety for preventing car incidents (VBAN).</w:t>
        </w:r>
      </w:ins>
      <w:ins w:id="45" w:author="Marco Hernandez" w:date="2021-07-17T20:26:00Z">
        <w:r w:rsidR="00126B26">
          <w:rPr>
            <w:rFonts w:ascii="Times-Roman" w:hAnsi="Times-Roman" w:cs="Times-Roman"/>
            <w:color w:val="auto"/>
            <w:sz w:val="22"/>
            <w:szCs w:val="22"/>
          </w:rPr>
          <w:t xml:space="preserve"> </w:t>
        </w:r>
      </w:ins>
    </w:p>
    <w:p w14:paraId="5EA4BFD6" w14:textId="77777777" w:rsidR="00126B26" w:rsidRDefault="00126B26" w:rsidP="007E3229">
      <w:pPr>
        <w:pStyle w:val="ListParagraph"/>
        <w:ind w:left="720"/>
        <w:jc w:val="both"/>
        <w:rPr>
          <w:ins w:id="46" w:author="Marco Hernandez" w:date="2021-07-17T20:28:00Z"/>
          <w:color w:val="auto"/>
          <w:sz w:val="22"/>
          <w:szCs w:val="22"/>
        </w:rPr>
      </w:pPr>
    </w:p>
    <w:p w14:paraId="619A27DF" w14:textId="619EDC75" w:rsidR="00466A06" w:rsidRPr="00254F18" w:rsidRDefault="00466A06" w:rsidP="00126B26">
      <w:pPr>
        <w:pStyle w:val="ListParagraph"/>
        <w:numPr>
          <w:ilvl w:val="0"/>
          <w:numId w:val="20"/>
        </w:numPr>
        <w:jc w:val="both"/>
        <w:rPr>
          <w:color w:val="auto"/>
          <w:sz w:val="22"/>
          <w:szCs w:val="22"/>
        </w:rPr>
      </w:pPr>
      <w:r w:rsidRPr="00254F18">
        <w:rPr>
          <w:color w:val="auto"/>
          <w:sz w:val="22"/>
          <w:szCs w:val="22"/>
        </w:rPr>
        <w:t>Multiple vendors and numerous users.</w:t>
      </w:r>
    </w:p>
    <w:p w14:paraId="3F2031BF" w14:textId="77777777" w:rsidR="0095085B" w:rsidRPr="007155B6" w:rsidRDefault="0095085B" w:rsidP="0095085B">
      <w:pPr>
        <w:pStyle w:val="ListParagraph"/>
        <w:autoSpaceDE w:val="0"/>
        <w:autoSpaceDN w:val="0"/>
        <w:adjustRightInd w:val="0"/>
        <w:ind w:left="720"/>
        <w:jc w:val="both"/>
        <w:rPr>
          <w:rFonts w:ascii="Times-Roman" w:hAnsi="Times-Roman" w:cs="Times-Roman"/>
          <w:color w:val="auto"/>
          <w:sz w:val="22"/>
          <w:szCs w:val="22"/>
        </w:rPr>
      </w:pPr>
      <w:r w:rsidRPr="007155B6">
        <w:rPr>
          <w:rFonts w:ascii="Times-Roman" w:hAnsi="Times-Roman" w:cs="Times-Roman"/>
          <w:color w:val="auto"/>
          <w:sz w:val="22"/>
          <w:szCs w:val="22"/>
        </w:rPr>
        <w:t>There is identified interest and support for the outcome of this project from individuals</w:t>
      </w:r>
    </w:p>
    <w:p w14:paraId="6CEE9ABF" w14:textId="4F758A5D" w:rsidR="00436804" w:rsidRPr="00A0777A" w:rsidRDefault="0095085B" w:rsidP="0095085B">
      <w:pPr>
        <w:pStyle w:val="ListParagraph"/>
        <w:ind w:left="720"/>
        <w:jc w:val="both"/>
        <w:rPr>
          <w:color w:val="auto"/>
          <w:sz w:val="22"/>
          <w:szCs w:val="22"/>
        </w:rPr>
      </w:pPr>
      <w:r w:rsidRPr="007155B6">
        <w:rPr>
          <w:rFonts w:ascii="Times-Roman" w:hAnsi="Times-Roman" w:cs="Times-Roman"/>
          <w:color w:val="auto"/>
          <w:sz w:val="22"/>
          <w:szCs w:val="22"/>
        </w:rPr>
        <w:t xml:space="preserve">affiliated with the following: </w:t>
      </w:r>
      <w:r w:rsidR="00FB3D5D">
        <w:rPr>
          <w:rFonts w:ascii="Times-Roman" w:hAnsi="Times-Roman" w:cs="Times-Roman"/>
          <w:color w:val="auto"/>
          <w:sz w:val="22"/>
          <w:szCs w:val="22"/>
        </w:rPr>
        <w:t>1</w:t>
      </w:r>
      <w:r w:rsidR="00625C46" w:rsidRPr="007155B6">
        <w:rPr>
          <w:rFonts w:ascii="Times-Roman" w:hAnsi="Times-Roman" w:cs="Times-Roman"/>
          <w:color w:val="auto"/>
          <w:sz w:val="22"/>
          <w:szCs w:val="22"/>
        </w:rPr>
        <w:t>) Medical device</w:t>
      </w:r>
      <w:r w:rsidR="009304F7" w:rsidRPr="007155B6">
        <w:rPr>
          <w:rFonts w:ascii="Times-Roman" w:hAnsi="Times-Roman" w:cs="Times-Roman"/>
          <w:color w:val="auto"/>
          <w:sz w:val="22"/>
          <w:szCs w:val="22"/>
        </w:rPr>
        <w:t xml:space="preserve"> and equipment</w:t>
      </w:r>
      <w:r w:rsidR="00625C46" w:rsidRPr="007155B6">
        <w:rPr>
          <w:rFonts w:ascii="Times-Roman" w:hAnsi="Times-Roman" w:cs="Times-Roman"/>
          <w:color w:val="auto"/>
          <w:sz w:val="22"/>
          <w:szCs w:val="22"/>
        </w:rPr>
        <w:t xml:space="preserve"> manufacturers, </w:t>
      </w:r>
      <w:r w:rsidR="00FB3D5D">
        <w:rPr>
          <w:rFonts w:ascii="Times-Roman" w:hAnsi="Times-Roman" w:cs="Times-Roman"/>
          <w:color w:val="auto"/>
          <w:sz w:val="22"/>
          <w:szCs w:val="22"/>
        </w:rPr>
        <w:t>2</w:t>
      </w:r>
      <w:r w:rsidR="009304F7" w:rsidRPr="007155B6">
        <w:rPr>
          <w:rFonts w:ascii="Times-Roman" w:hAnsi="Times-Roman" w:cs="Times-Roman"/>
          <w:color w:val="auto"/>
          <w:sz w:val="22"/>
          <w:szCs w:val="22"/>
        </w:rPr>
        <w:t xml:space="preserve">) Automotive </w:t>
      </w:r>
      <w:r w:rsidR="00011CA1">
        <w:rPr>
          <w:rFonts w:ascii="Times-Roman" w:hAnsi="Times-Roman" w:cs="Times-Roman"/>
          <w:color w:val="auto"/>
          <w:sz w:val="22"/>
          <w:szCs w:val="22"/>
        </w:rPr>
        <w:t>OEMs</w:t>
      </w:r>
      <w:r w:rsidR="009304F7" w:rsidRPr="007155B6">
        <w:rPr>
          <w:rFonts w:ascii="Times-Roman" w:hAnsi="Times-Roman" w:cs="Times-Roman"/>
          <w:color w:val="auto"/>
          <w:sz w:val="22"/>
          <w:szCs w:val="22"/>
        </w:rPr>
        <w:t xml:space="preserve"> and equipment manufacturers, </w:t>
      </w:r>
      <w:r w:rsidR="00FB3D5D">
        <w:rPr>
          <w:rFonts w:ascii="Times-Roman" w:hAnsi="Times-Roman" w:cs="Times-Roman"/>
          <w:color w:val="auto"/>
          <w:sz w:val="22"/>
          <w:szCs w:val="22"/>
        </w:rPr>
        <w:t>3</w:t>
      </w:r>
      <w:r w:rsidR="009304F7" w:rsidRPr="007155B6">
        <w:rPr>
          <w:rFonts w:ascii="Times-Roman" w:hAnsi="Times-Roman" w:cs="Times-Roman"/>
          <w:color w:val="auto"/>
          <w:sz w:val="22"/>
          <w:szCs w:val="22"/>
        </w:rPr>
        <w:t>) Environmental, Energy, and Consumer electronics equipment and manufacturers.</w:t>
      </w:r>
      <w:r w:rsidR="00011CA1">
        <w:rPr>
          <w:rFonts w:ascii="Times-Roman" w:hAnsi="Times-Roman" w:cs="Times-Roman"/>
          <w:color w:val="auto"/>
          <w:sz w:val="22"/>
          <w:szCs w:val="22"/>
        </w:rPr>
        <w:t xml:space="preserve"> </w:t>
      </w:r>
      <w:r w:rsidR="00FB3D5D">
        <w:rPr>
          <w:rFonts w:ascii="Times-Roman" w:hAnsi="Times-Roman" w:cs="Times-Roman"/>
          <w:color w:val="auto"/>
          <w:sz w:val="22"/>
          <w:szCs w:val="22"/>
        </w:rPr>
        <w:t>4</w:t>
      </w:r>
      <w:r w:rsidR="00FB3D5D" w:rsidRPr="00CC2246">
        <w:rPr>
          <w:rFonts w:ascii="Times-Roman" w:hAnsi="Times-Roman" w:cs="Times-Roman"/>
          <w:color w:val="auto"/>
          <w:sz w:val="22"/>
          <w:szCs w:val="22"/>
        </w:rPr>
        <w:t>) leading industry support and research groups</w:t>
      </w:r>
      <w:r w:rsidR="00FB3D5D">
        <w:rPr>
          <w:rFonts w:ascii="Times-Roman" w:hAnsi="Times-Roman" w:cs="Times-Roman"/>
          <w:color w:val="auto"/>
          <w:sz w:val="22"/>
          <w:szCs w:val="22"/>
        </w:rPr>
        <w:t>.</w:t>
      </w:r>
      <w:r w:rsidR="00FB3D5D" w:rsidRPr="00CC2246">
        <w:rPr>
          <w:rFonts w:ascii="Times-Roman" w:hAnsi="Times-Roman" w:cs="Times-Roman"/>
          <w:color w:val="auto"/>
          <w:sz w:val="22"/>
          <w:szCs w:val="22"/>
        </w:rPr>
        <w:t xml:space="preserve"> </w:t>
      </w:r>
      <w:r w:rsidR="00FB3D5D">
        <w:rPr>
          <w:rFonts w:ascii="Times-Roman" w:hAnsi="Times-Roman" w:cs="Times-Roman"/>
          <w:color w:val="auto"/>
          <w:sz w:val="22"/>
          <w:szCs w:val="22"/>
        </w:rPr>
        <w:t>5</w:t>
      </w:r>
      <w:r w:rsidR="00FB3D5D" w:rsidRPr="00CC2246">
        <w:rPr>
          <w:rFonts w:ascii="Times-Roman" w:hAnsi="Times-Roman" w:cs="Times-Roman"/>
          <w:color w:val="auto"/>
          <w:sz w:val="22"/>
          <w:szCs w:val="22"/>
        </w:rPr>
        <w:t>) Silicon manufacturers</w:t>
      </w:r>
      <w:r w:rsidR="00FB3D5D">
        <w:rPr>
          <w:rFonts w:ascii="Times-Roman" w:hAnsi="Times-Roman" w:cs="Times-Roman"/>
          <w:color w:val="auto"/>
          <w:sz w:val="22"/>
          <w:szCs w:val="22"/>
        </w:rPr>
        <w:t>.</w:t>
      </w:r>
    </w:p>
    <w:p w14:paraId="3F5E2312" w14:textId="542D7E0F" w:rsidR="00732F16" w:rsidRPr="00017A99" w:rsidRDefault="00732F16" w:rsidP="00732F16">
      <w:pPr>
        <w:pStyle w:val="Heading3"/>
        <w:rPr>
          <w:b/>
          <w:color w:val="auto"/>
          <w:sz w:val="22"/>
        </w:rPr>
      </w:pPr>
      <w:r w:rsidRPr="00017A99">
        <w:rPr>
          <w:b/>
          <w:color w:val="auto"/>
          <w:sz w:val="22"/>
        </w:rPr>
        <w:t>Compatibility</w:t>
      </w:r>
    </w:p>
    <w:p w14:paraId="3F54A6D8" w14:textId="35FBEAD1" w:rsidR="00796AF6" w:rsidRDefault="00796AF6" w:rsidP="00796AF6">
      <w:pPr>
        <w:jc w:val="both"/>
        <w:rPr>
          <w:color w:val="auto"/>
          <w:sz w:val="22"/>
          <w:szCs w:val="22"/>
        </w:rPr>
      </w:pPr>
      <w:r w:rsidRPr="00796AF6">
        <w:rPr>
          <w:color w:val="auto"/>
          <w:sz w:val="22"/>
          <w:szCs w:val="22"/>
        </w:rPr>
        <w:t>Each proposed IEEE 802 LMSC standard should be in conformance with IEEE Std 802, IEEE 802.1AC, and IEEE 802.1Q. If any variances in conformance emerge, they shall be thoroughly disclosed and reviewed with IEEE 802.1 WG prior to submitting a PAR to the Sponsor.</w:t>
      </w:r>
    </w:p>
    <w:p w14:paraId="1C6C1604" w14:textId="77777777" w:rsidR="00796AF6" w:rsidRPr="00796AF6" w:rsidRDefault="00796AF6" w:rsidP="00796AF6">
      <w:pPr>
        <w:jc w:val="both"/>
        <w:rPr>
          <w:color w:val="auto"/>
          <w:sz w:val="22"/>
          <w:szCs w:val="22"/>
        </w:rPr>
      </w:pPr>
    </w:p>
    <w:p w14:paraId="2D9184D0" w14:textId="3B4FB75F" w:rsidR="00796AF6" w:rsidRDefault="00796AF6">
      <w:pPr>
        <w:pStyle w:val="ListParagraph"/>
        <w:numPr>
          <w:ilvl w:val="0"/>
          <w:numId w:val="25"/>
        </w:numPr>
        <w:jc w:val="both"/>
        <w:rPr>
          <w:color w:val="auto"/>
          <w:sz w:val="22"/>
          <w:szCs w:val="22"/>
        </w:rPr>
      </w:pPr>
      <w:r w:rsidRPr="007155B6">
        <w:rPr>
          <w:color w:val="auto"/>
          <w:sz w:val="22"/>
          <w:szCs w:val="22"/>
        </w:rPr>
        <w:t>Will the proposed standard comply with IEEE Std 802, IEEE Std 802.1AC and IEEE Std 802.1Q?</w:t>
      </w:r>
      <w:r>
        <w:rPr>
          <w:color w:val="auto"/>
          <w:sz w:val="22"/>
          <w:szCs w:val="22"/>
        </w:rPr>
        <w:t xml:space="preserve"> </w:t>
      </w:r>
    </w:p>
    <w:p w14:paraId="1A6D92A4" w14:textId="750B33E2" w:rsidR="00210B54" w:rsidRPr="007155B6" w:rsidRDefault="00FB3D5D" w:rsidP="007155B6">
      <w:pPr>
        <w:pStyle w:val="LetteredList1"/>
        <w:tabs>
          <w:tab w:val="clear" w:pos="720"/>
        </w:tabs>
        <w:ind w:firstLine="0"/>
        <w:rPr>
          <w:b/>
          <w:iCs/>
          <w:color w:val="000000" w:themeColor="text1"/>
          <w:sz w:val="23"/>
          <w:szCs w:val="23"/>
          <w:lang w:eastAsia="ja-JP"/>
        </w:rPr>
      </w:pPr>
      <w:r w:rsidRPr="007155B6">
        <w:rPr>
          <w:b/>
          <w:color w:val="000000" w:themeColor="text1"/>
        </w:rPr>
        <w:t>YES.</w:t>
      </w:r>
    </w:p>
    <w:p w14:paraId="7C3A9A0A" w14:textId="77777777" w:rsidR="00C22701" w:rsidRPr="007155B6" w:rsidRDefault="00C22701" w:rsidP="007155B6">
      <w:pPr>
        <w:pStyle w:val="ListParagraph"/>
        <w:ind w:left="720"/>
        <w:jc w:val="both"/>
        <w:rPr>
          <w:color w:val="auto"/>
          <w:sz w:val="22"/>
          <w:szCs w:val="22"/>
        </w:rPr>
      </w:pPr>
    </w:p>
    <w:p w14:paraId="42A0D8F5" w14:textId="05D1A506" w:rsidR="00796AF6" w:rsidRDefault="00796AF6">
      <w:pPr>
        <w:pStyle w:val="ListParagraph"/>
        <w:numPr>
          <w:ilvl w:val="0"/>
          <w:numId w:val="25"/>
        </w:numPr>
        <w:jc w:val="both"/>
        <w:rPr>
          <w:color w:val="auto"/>
          <w:sz w:val="22"/>
          <w:szCs w:val="22"/>
        </w:rPr>
      </w:pPr>
      <w:r w:rsidRPr="007155B6">
        <w:rPr>
          <w:color w:val="auto"/>
          <w:sz w:val="22"/>
          <w:szCs w:val="22"/>
        </w:rPr>
        <w:t>If the answer to a) is no, supply the response from the IEEE 802.1 WG.</w:t>
      </w:r>
    </w:p>
    <w:p w14:paraId="66608A67" w14:textId="7365AF6A" w:rsidR="00210B54" w:rsidRPr="007155B6" w:rsidRDefault="00FB3D5D" w:rsidP="007155B6">
      <w:pPr>
        <w:pStyle w:val="ListParagraph"/>
        <w:ind w:left="720"/>
        <w:rPr>
          <w:color w:val="auto"/>
          <w:sz w:val="22"/>
          <w:szCs w:val="22"/>
        </w:rPr>
      </w:pPr>
      <w:r>
        <w:rPr>
          <w:color w:val="FF0000"/>
          <w:sz w:val="23"/>
          <w:szCs w:val="23"/>
          <w:lang w:eastAsia="zh-CN"/>
        </w:rPr>
        <w:t xml:space="preserve"> </w:t>
      </w:r>
    </w:p>
    <w:p w14:paraId="2FB00E17" w14:textId="77777777" w:rsidR="00796AF6" w:rsidRPr="00796AF6" w:rsidRDefault="00796AF6" w:rsidP="00796AF6">
      <w:pPr>
        <w:jc w:val="both"/>
        <w:rPr>
          <w:color w:val="auto"/>
          <w:sz w:val="22"/>
          <w:szCs w:val="22"/>
        </w:rPr>
      </w:pPr>
    </w:p>
    <w:p w14:paraId="10194F17" w14:textId="28558B02" w:rsidR="00796AF6" w:rsidRPr="00796AF6" w:rsidRDefault="00796AF6" w:rsidP="00796AF6">
      <w:pPr>
        <w:jc w:val="both"/>
        <w:rPr>
          <w:color w:val="auto"/>
          <w:sz w:val="22"/>
          <w:szCs w:val="22"/>
        </w:rPr>
      </w:pPr>
      <w:r w:rsidRPr="00796AF6">
        <w:rPr>
          <w:color w:val="auto"/>
          <w:sz w:val="22"/>
          <w:szCs w:val="22"/>
        </w:rPr>
        <w:t xml:space="preserve">The review and response </w:t>
      </w:r>
      <w:r>
        <w:rPr>
          <w:color w:val="auto"/>
          <w:sz w:val="22"/>
          <w:szCs w:val="22"/>
        </w:rPr>
        <w:t>are</w:t>
      </w:r>
      <w:r w:rsidRPr="00796AF6">
        <w:rPr>
          <w:color w:val="auto"/>
          <w:sz w:val="22"/>
          <w:szCs w:val="22"/>
        </w:rP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124AE74F" w14:textId="66B6DFC9" w:rsidR="00732F16" w:rsidRPr="00017A99" w:rsidRDefault="00732F16" w:rsidP="00732F16">
      <w:pPr>
        <w:pStyle w:val="Heading3"/>
        <w:rPr>
          <w:b/>
          <w:color w:val="auto"/>
          <w:sz w:val="22"/>
        </w:rPr>
      </w:pPr>
      <w:r w:rsidRPr="00017A99">
        <w:rPr>
          <w:b/>
          <w:color w:val="auto"/>
          <w:sz w:val="22"/>
        </w:rPr>
        <w:t>Distinct Identity</w:t>
      </w:r>
    </w:p>
    <w:p w14:paraId="10B420F4" w14:textId="198C7639" w:rsidR="00EA551D" w:rsidRDefault="00EA551D" w:rsidP="00EA551D">
      <w:pPr>
        <w:jc w:val="both"/>
        <w:rPr>
          <w:color w:val="auto"/>
          <w:sz w:val="22"/>
        </w:rPr>
      </w:pPr>
      <w:r w:rsidRPr="00017A99">
        <w:rPr>
          <w:color w:val="auto"/>
          <w:sz w:val="22"/>
        </w:rPr>
        <w:t xml:space="preserve">Each proposed IEEE 802 LMSC standard shall provide evidence of a distinct identity. Identify standards and standards projects with similar scopes and for each one </w:t>
      </w:r>
      <w:r w:rsidR="001338DE" w:rsidRPr="00017A99">
        <w:rPr>
          <w:color w:val="auto"/>
          <w:sz w:val="22"/>
        </w:rPr>
        <w:t>describes</w:t>
      </w:r>
      <w:r w:rsidRPr="00017A99">
        <w:rPr>
          <w:color w:val="auto"/>
          <w:sz w:val="22"/>
        </w:rPr>
        <w:t xml:space="preserve"> why the proposed project is substantially different.</w:t>
      </w:r>
    </w:p>
    <w:p w14:paraId="6E57B7C0" w14:textId="77777777" w:rsidR="00F55D0D" w:rsidRDefault="00F55D0D" w:rsidP="00EA551D">
      <w:pPr>
        <w:jc w:val="both"/>
        <w:rPr>
          <w:color w:val="auto"/>
          <w:sz w:val="22"/>
        </w:rPr>
      </w:pPr>
    </w:p>
    <w:p w14:paraId="3CA02F5D" w14:textId="004190AC" w:rsidR="00FB3D5D" w:rsidRPr="00017A99" w:rsidRDefault="00FB3D5D" w:rsidP="00EA551D">
      <w:pPr>
        <w:jc w:val="both"/>
        <w:rPr>
          <w:color w:val="auto"/>
          <w:sz w:val="22"/>
        </w:rPr>
      </w:pPr>
      <w:r>
        <w:rPr>
          <w:color w:val="auto"/>
          <w:sz w:val="22"/>
        </w:rPr>
        <w:t>This amendment is unique</w:t>
      </w:r>
      <w:r w:rsidR="00F55D0D">
        <w:rPr>
          <w:color w:val="auto"/>
          <w:sz w:val="22"/>
        </w:rPr>
        <w:t xml:space="preserve"> in</w:t>
      </w:r>
      <w:r>
        <w:rPr>
          <w:color w:val="auto"/>
          <w:sz w:val="22"/>
        </w:rPr>
        <w:t xml:space="preserve"> </w:t>
      </w:r>
      <w:r w:rsidR="00F55D0D">
        <w:rPr>
          <w:color w:val="auto"/>
          <w:sz w:val="22"/>
        </w:rPr>
        <w:t xml:space="preserve">its </w:t>
      </w:r>
      <w:r>
        <w:rPr>
          <w:color w:val="auto"/>
          <w:sz w:val="22"/>
        </w:rPr>
        <w:t>focu</w:t>
      </w:r>
      <w:r w:rsidR="00F55D0D">
        <w:rPr>
          <w:color w:val="auto"/>
          <w:sz w:val="22"/>
        </w:rPr>
        <w:t>s</w:t>
      </w:r>
      <w:r>
        <w:rPr>
          <w:color w:val="auto"/>
          <w:sz w:val="22"/>
        </w:rPr>
        <w:t xml:space="preserve"> on enhanced dependability in HBAN </w:t>
      </w:r>
      <w:r w:rsidR="00F55D0D">
        <w:rPr>
          <w:color w:val="auto"/>
          <w:sz w:val="22"/>
        </w:rPr>
        <w:t>and its extension of the HBAN protocols to</w:t>
      </w:r>
      <w:r>
        <w:rPr>
          <w:color w:val="auto"/>
          <w:sz w:val="22"/>
        </w:rPr>
        <w:t xml:space="preserve"> VBAN. </w:t>
      </w:r>
    </w:p>
    <w:p w14:paraId="43853D1A" w14:textId="1FD642EC" w:rsidR="004B13B1" w:rsidRDefault="004B13B1" w:rsidP="00732F16">
      <w:pPr>
        <w:pStyle w:val="Heading3"/>
        <w:rPr>
          <w:rFonts w:ascii="Times-Roman" w:hAnsi="Times-Roman" w:cs="Times-Roman"/>
          <w:color w:val="auto"/>
          <w:sz w:val="24"/>
          <w:szCs w:val="24"/>
        </w:rPr>
      </w:pPr>
      <w:r w:rsidRPr="00017A99">
        <w:rPr>
          <w:b/>
          <w:color w:val="auto"/>
          <w:sz w:val="22"/>
        </w:rPr>
        <w:t>Technical Feasibility</w:t>
      </w:r>
    </w:p>
    <w:p w14:paraId="0AD0A160" w14:textId="3AEF5840" w:rsidR="001338DE" w:rsidRPr="007155B6" w:rsidRDefault="001338DE" w:rsidP="001338DE">
      <w:pPr>
        <w:jc w:val="both"/>
        <w:rPr>
          <w:color w:val="auto"/>
          <w:sz w:val="22"/>
          <w:szCs w:val="22"/>
        </w:rPr>
      </w:pPr>
      <w:r w:rsidRPr="007155B6">
        <w:rPr>
          <w:color w:val="auto"/>
          <w:sz w:val="22"/>
          <w:szCs w:val="22"/>
        </w:rPr>
        <w:t>Each proposed IEEE 802 LMSC standard shall provide evidence that the project is technically feasible within the time frame of the project. At a minimum, address the following items to demonstrate technical feasibility:</w:t>
      </w:r>
    </w:p>
    <w:p w14:paraId="2C2C9A81" w14:textId="77777777" w:rsidR="001338DE" w:rsidRPr="007155B6" w:rsidRDefault="001338DE" w:rsidP="001338DE">
      <w:pPr>
        <w:rPr>
          <w:color w:val="auto"/>
          <w:sz w:val="22"/>
          <w:szCs w:val="22"/>
        </w:rPr>
      </w:pPr>
    </w:p>
    <w:p w14:paraId="00CBA736" w14:textId="746D2E93" w:rsidR="001338DE" w:rsidRPr="00A0777A" w:rsidRDefault="001338DE" w:rsidP="001338DE">
      <w:pPr>
        <w:pStyle w:val="ListParagraph"/>
        <w:numPr>
          <w:ilvl w:val="0"/>
          <w:numId w:val="22"/>
        </w:numPr>
        <w:rPr>
          <w:color w:val="auto"/>
          <w:sz w:val="22"/>
          <w:szCs w:val="22"/>
        </w:rPr>
      </w:pPr>
      <w:r w:rsidRPr="00A0777A">
        <w:rPr>
          <w:color w:val="auto"/>
          <w:sz w:val="22"/>
          <w:szCs w:val="22"/>
        </w:rPr>
        <w:t>Demonstrated system feasibility.</w:t>
      </w:r>
    </w:p>
    <w:p w14:paraId="110B5C76" w14:textId="73428567" w:rsidR="00B60D9F" w:rsidRPr="00A0777A" w:rsidRDefault="00A51F27" w:rsidP="00CD73C4">
      <w:pPr>
        <w:pStyle w:val="ListParagraph"/>
        <w:ind w:left="720"/>
        <w:rPr>
          <w:color w:val="auto"/>
          <w:sz w:val="22"/>
          <w:szCs w:val="22"/>
        </w:rPr>
      </w:pPr>
      <w:r w:rsidRPr="00A51F27">
        <w:rPr>
          <w:rFonts w:ascii="Times-Roman" w:hAnsi="Times-Roman" w:cs="Times-Roman"/>
          <w:color w:val="auto"/>
          <w:sz w:val="22"/>
          <w:szCs w:val="22"/>
        </w:rPr>
        <w:t xml:space="preserve">Enhancements </w:t>
      </w:r>
      <w:ins w:id="47" w:author="Marco Hernandez" w:date="2021-07-17T20:25:00Z">
        <w:r w:rsidR="00126B26">
          <w:rPr>
            <w:rFonts w:ascii="Times-Roman" w:hAnsi="Times-Roman" w:cs="Times-Roman"/>
            <w:color w:val="auto"/>
            <w:sz w:val="22"/>
            <w:szCs w:val="22"/>
          </w:rPr>
          <w:t>of</w:t>
        </w:r>
      </w:ins>
      <w:del w:id="48" w:author="Marco Hernandez" w:date="2021-07-17T20:25:00Z">
        <w:r w:rsidRPr="00A51F27" w:rsidDel="00126B26">
          <w:rPr>
            <w:rFonts w:ascii="Times-Roman" w:hAnsi="Times-Roman" w:cs="Times-Roman"/>
            <w:color w:val="auto"/>
            <w:sz w:val="22"/>
            <w:szCs w:val="22"/>
          </w:rPr>
          <w:delText>to</w:delText>
        </w:r>
      </w:del>
      <w:r w:rsidRPr="00A51F27">
        <w:rPr>
          <w:rFonts w:ascii="Times-Roman" w:hAnsi="Times-Roman" w:cs="Times-Roman"/>
          <w:color w:val="auto"/>
          <w:sz w:val="22"/>
          <w:szCs w:val="22"/>
        </w:rPr>
        <w:t xml:space="preserve"> </w:t>
      </w:r>
      <w:ins w:id="49" w:author="Marco Hernandez" w:date="2021-07-17T20:24:00Z">
        <w:r w:rsidR="00126B26">
          <w:rPr>
            <w:rFonts w:ascii="Times-Roman" w:hAnsi="Times-Roman" w:cs="Times-Roman"/>
            <w:color w:val="auto"/>
            <w:sz w:val="22"/>
            <w:szCs w:val="22"/>
          </w:rPr>
          <w:t xml:space="preserve">IEEE Std </w:t>
        </w:r>
      </w:ins>
      <w:r w:rsidRPr="00A51F27">
        <w:rPr>
          <w:rFonts w:ascii="Times-Roman" w:hAnsi="Times-Roman" w:cs="Times-Roman"/>
          <w:color w:val="auto"/>
          <w:sz w:val="22"/>
          <w:szCs w:val="22"/>
        </w:rPr>
        <w:t>802.15.6a are based on UWB technology</w:t>
      </w:r>
      <w:r w:rsidR="000016DC">
        <w:rPr>
          <w:rFonts w:ascii="Times-Roman" w:hAnsi="Times-Roman" w:cs="Times-Roman"/>
          <w:color w:val="auto"/>
          <w:sz w:val="22"/>
          <w:szCs w:val="22"/>
        </w:rPr>
        <w:t xml:space="preserve"> and hybrid contention-free and contention access MAC protocol</w:t>
      </w:r>
      <w:r w:rsidR="00446538">
        <w:rPr>
          <w:rFonts w:ascii="Times-Roman" w:hAnsi="Times-Roman" w:cs="Times-Roman"/>
          <w:color w:val="auto"/>
          <w:sz w:val="22"/>
          <w:szCs w:val="22"/>
        </w:rPr>
        <w:t>s</w:t>
      </w:r>
      <w:r w:rsidRPr="00A51F27">
        <w:rPr>
          <w:rFonts w:ascii="Times-Roman" w:hAnsi="Times-Roman" w:cs="Times-Roman"/>
          <w:color w:val="auto"/>
          <w:sz w:val="22"/>
          <w:szCs w:val="22"/>
        </w:rPr>
        <w:t xml:space="preserve">, which </w:t>
      </w:r>
      <w:r w:rsidR="00B60D9F">
        <w:rPr>
          <w:rFonts w:ascii="Times-Roman" w:hAnsi="Times-Roman" w:cs="Times-Roman"/>
          <w:color w:val="auto"/>
          <w:sz w:val="22"/>
          <w:szCs w:val="22"/>
        </w:rPr>
        <w:t xml:space="preserve">are </w:t>
      </w:r>
      <w:r w:rsidR="00B60D9F" w:rsidRPr="00A51F27">
        <w:rPr>
          <w:rFonts w:ascii="Times-Roman" w:hAnsi="Times-Roman" w:cs="Times-Roman"/>
          <w:color w:val="auto"/>
          <w:sz w:val="22"/>
          <w:szCs w:val="22"/>
        </w:rPr>
        <w:t>widely</w:t>
      </w:r>
      <w:r w:rsidRPr="00A51F27">
        <w:rPr>
          <w:rFonts w:ascii="Times-Roman" w:hAnsi="Times-Roman" w:cs="Times-Roman"/>
          <w:color w:val="auto"/>
          <w:sz w:val="22"/>
          <w:szCs w:val="22"/>
        </w:rPr>
        <w:t xml:space="preserve"> researched</w:t>
      </w:r>
      <w:r>
        <w:rPr>
          <w:rFonts w:ascii="Times-Roman" w:hAnsi="Times-Roman" w:cs="Times-Roman"/>
          <w:color w:val="auto"/>
          <w:sz w:val="22"/>
          <w:szCs w:val="22"/>
        </w:rPr>
        <w:t>, prototyped</w:t>
      </w:r>
      <w:r w:rsidRPr="00A51F27">
        <w:rPr>
          <w:rFonts w:ascii="Times-Roman" w:hAnsi="Times-Roman" w:cs="Times-Roman"/>
          <w:color w:val="auto"/>
          <w:sz w:val="22"/>
          <w:szCs w:val="22"/>
        </w:rPr>
        <w:t xml:space="preserve"> and applied to consumer electronic products.  </w:t>
      </w:r>
    </w:p>
    <w:p w14:paraId="55995A75" w14:textId="7322EE1E" w:rsidR="00EA551D" w:rsidRPr="00254F18" w:rsidRDefault="001338DE" w:rsidP="001338DE">
      <w:pPr>
        <w:pStyle w:val="ListParagraph"/>
        <w:numPr>
          <w:ilvl w:val="0"/>
          <w:numId w:val="22"/>
        </w:numPr>
        <w:rPr>
          <w:color w:val="auto"/>
          <w:sz w:val="22"/>
          <w:szCs w:val="22"/>
        </w:rPr>
      </w:pPr>
      <w:r w:rsidRPr="00A0777A">
        <w:rPr>
          <w:color w:val="auto"/>
          <w:sz w:val="22"/>
          <w:szCs w:val="22"/>
        </w:rPr>
        <w:t>Proven similar technology via testing, modeling, simulation, etc.</w:t>
      </w:r>
    </w:p>
    <w:p w14:paraId="1E15EDAD" w14:textId="48E499EF" w:rsidR="00CD73C4" w:rsidRDefault="00B60D9F" w:rsidP="00CD73C4">
      <w:pPr>
        <w:pStyle w:val="ListParagraph"/>
        <w:ind w:left="720"/>
        <w:rPr>
          <w:ins w:id="50" w:author="Marco Hernandez" w:date="2021-07-17T21:18:00Z"/>
          <w:rFonts w:ascii="Times New Roman" w:hAnsi="Times New Roman"/>
          <w:color w:val="000000" w:themeColor="text1"/>
          <w:sz w:val="22"/>
          <w:szCs w:val="22"/>
        </w:rPr>
      </w:pPr>
      <w:r w:rsidRPr="007155B6">
        <w:rPr>
          <w:rFonts w:ascii="Times New Roman" w:hAnsi="Times New Roman"/>
          <w:color w:val="000000" w:themeColor="text1"/>
          <w:sz w:val="22"/>
          <w:szCs w:val="22"/>
        </w:rPr>
        <w:t>The enhancements created by this project have been proven by implementation, testing and demonstration in non-standards-based products, testbeds and peer-reviewed publications.</w:t>
      </w:r>
    </w:p>
    <w:p w14:paraId="077895D6" w14:textId="77777777" w:rsidR="005C38F2" w:rsidRPr="005C38F2" w:rsidRDefault="005C38F2" w:rsidP="005C38F2">
      <w:pPr>
        <w:pStyle w:val="ListParagraph"/>
        <w:ind w:left="720"/>
        <w:rPr>
          <w:ins w:id="51" w:author="Marco Hernandez" w:date="2021-07-19T14:27:00Z"/>
          <w:color w:val="000000" w:themeColor="text1"/>
          <w:sz w:val="22"/>
          <w:szCs w:val="22"/>
        </w:rPr>
      </w:pPr>
      <w:ins w:id="52" w:author="Marco Hernandez" w:date="2021-07-19T14:27:00Z">
        <w:r w:rsidRPr="005C38F2">
          <w:rPr>
            <w:color w:val="000000" w:themeColor="text1"/>
            <w:sz w:val="22"/>
            <w:szCs w:val="22"/>
          </w:rPr>
          <w:lastRenderedPageBreak/>
          <w:t>IEEE Std 802.15.6-2012 provides a link between a BAN coordinator and an Access Point (AP) for supporting infrastructure protocols.</w:t>
        </w:r>
      </w:ins>
    </w:p>
    <w:p w14:paraId="04F23357" w14:textId="72DC30E4" w:rsidR="00741DCF" w:rsidRPr="007155B6" w:rsidRDefault="001D06F8" w:rsidP="005C38F2">
      <w:pPr>
        <w:pStyle w:val="ListParagraph"/>
        <w:ind w:left="720"/>
        <w:rPr>
          <w:color w:val="000000" w:themeColor="text1"/>
          <w:sz w:val="22"/>
          <w:szCs w:val="22"/>
        </w:rPr>
      </w:pPr>
      <w:ins w:id="53" w:author="Marco Hernandez" w:date="2021-07-17T21:21:00Z">
        <w:r>
          <w:rPr>
            <w:color w:val="000000" w:themeColor="text1"/>
            <w:sz w:val="22"/>
            <w:szCs w:val="22"/>
          </w:rPr>
          <w:t xml:space="preserve"> </w:t>
        </w:r>
      </w:ins>
    </w:p>
    <w:p w14:paraId="644F0864" w14:textId="1A7E4D91" w:rsidR="00732F16" w:rsidRPr="00017A99" w:rsidRDefault="00732F16" w:rsidP="00732F16">
      <w:pPr>
        <w:pStyle w:val="Heading3"/>
        <w:rPr>
          <w:b/>
          <w:color w:val="auto"/>
          <w:sz w:val="22"/>
        </w:rPr>
      </w:pPr>
      <w:r w:rsidRPr="00017A99">
        <w:rPr>
          <w:b/>
          <w:color w:val="auto"/>
          <w:sz w:val="22"/>
          <w:szCs w:val="22"/>
        </w:rPr>
        <w:t>Economic</w:t>
      </w:r>
      <w:r w:rsidRPr="00017A99">
        <w:rPr>
          <w:b/>
          <w:color w:val="auto"/>
          <w:sz w:val="22"/>
        </w:rPr>
        <w:t xml:space="preserve"> Feasibility</w:t>
      </w:r>
    </w:p>
    <w:p w14:paraId="6DC416B9" w14:textId="64F3DDC6" w:rsidR="001338DE" w:rsidRPr="007155B6" w:rsidRDefault="001338DE" w:rsidP="001338DE">
      <w:pPr>
        <w:jc w:val="both"/>
        <w:rPr>
          <w:color w:val="auto"/>
          <w:sz w:val="22"/>
          <w:szCs w:val="22"/>
        </w:rPr>
      </w:pPr>
      <w:r w:rsidRPr="007155B6">
        <w:rPr>
          <w:color w:val="auto"/>
          <w:sz w:val="22"/>
          <w:szCs w:val="22"/>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027849B7" w14:textId="77777777" w:rsidR="001338DE" w:rsidRPr="007155B6" w:rsidRDefault="001338DE" w:rsidP="001338DE">
      <w:pPr>
        <w:rPr>
          <w:color w:val="auto"/>
          <w:sz w:val="22"/>
          <w:szCs w:val="22"/>
        </w:rPr>
      </w:pPr>
    </w:p>
    <w:p w14:paraId="16A89AF0" w14:textId="0A757A52" w:rsidR="001338DE" w:rsidRPr="00A0777A" w:rsidRDefault="001338DE" w:rsidP="001338DE">
      <w:pPr>
        <w:pStyle w:val="ListParagraph"/>
        <w:numPr>
          <w:ilvl w:val="0"/>
          <w:numId w:val="23"/>
        </w:numPr>
        <w:rPr>
          <w:color w:val="auto"/>
          <w:sz w:val="22"/>
          <w:szCs w:val="22"/>
        </w:rPr>
      </w:pPr>
      <w:r w:rsidRPr="00A0777A">
        <w:rPr>
          <w:color w:val="auto"/>
          <w:sz w:val="22"/>
          <w:szCs w:val="22"/>
        </w:rPr>
        <w:t xml:space="preserve">Balanced costs </w:t>
      </w:r>
    </w:p>
    <w:p w14:paraId="41FBC019" w14:textId="112B33E1" w:rsidR="00C72A9F" w:rsidRPr="00A0777A" w:rsidRDefault="00C72A9F" w:rsidP="00C72A9F">
      <w:pPr>
        <w:pStyle w:val="ListParagraph"/>
        <w:ind w:left="720"/>
        <w:rPr>
          <w:color w:val="auto"/>
          <w:sz w:val="22"/>
          <w:szCs w:val="22"/>
        </w:rPr>
      </w:pPr>
      <w:r w:rsidRPr="007155B6">
        <w:rPr>
          <w:rFonts w:ascii="Times-Roman" w:hAnsi="Times-Roman" w:cs="Times-Roman"/>
          <w:color w:val="auto"/>
          <w:sz w:val="22"/>
          <w:szCs w:val="22"/>
        </w:rPr>
        <w:t xml:space="preserve">The proposed </w:t>
      </w:r>
      <w:r w:rsidR="001C31FE">
        <w:rPr>
          <w:rFonts w:ascii="Times-Roman" w:hAnsi="Times-Roman" w:cs="Times-Roman"/>
          <w:color w:val="auto"/>
          <w:sz w:val="22"/>
          <w:szCs w:val="22"/>
        </w:rPr>
        <w:t>enhancements</w:t>
      </w:r>
      <w:r w:rsidR="001C31FE" w:rsidRPr="007155B6">
        <w:rPr>
          <w:rFonts w:ascii="Times-Roman" w:hAnsi="Times-Roman" w:cs="Times-Roman"/>
          <w:color w:val="auto"/>
          <w:sz w:val="22"/>
          <w:szCs w:val="22"/>
        </w:rPr>
        <w:t xml:space="preserve"> </w:t>
      </w:r>
      <w:r w:rsidR="00750936" w:rsidRPr="007155B6">
        <w:rPr>
          <w:rFonts w:ascii="Times-Roman" w:hAnsi="Times-Roman" w:cs="Times-Roman"/>
          <w:color w:val="auto"/>
          <w:sz w:val="22"/>
          <w:szCs w:val="22"/>
        </w:rPr>
        <w:t>do not add significant cost</w:t>
      </w:r>
      <w:r w:rsidR="001C31FE">
        <w:rPr>
          <w:rFonts w:ascii="Times-Roman" w:hAnsi="Times-Roman" w:cs="Times-Roman"/>
          <w:color w:val="auto"/>
          <w:sz w:val="22"/>
          <w:szCs w:val="22"/>
        </w:rPr>
        <w:t>.</w:t>
      </w:r>
    </w:p>
    <w:p w14:paraId="5D4CBA09" w14:textId="544D8F18" w:rsidR="001338DE" w:rsidRPr="00254F18" w:rsidRDefault="001338DE" w:rsidP="001338DE">
      <w:pPr>
        <w:pStyle w:val="ListParagraph"/>
        <w:numPr>
          <w:ilvl w:val="0"/>
          <w:numId w:val="23"/>
        </w:numPr>
        <w:rPr>
          <w:color w:val="auto"/>
          <w:sz w:val="22"/>
          <w:szCs w:val="22"/>
        </w:rPr>
      </w:pPr>
      <w:r w:rsidRPr="00254F18">
        <w:rPr>
          <w:color w:val="auto"/>
          <w:sz w:val="22"/>
          <w:szCs w:val="22"/>
        </w:rPr>
        <w:t>Known cost factors.</w:t>
      </w:r>
    </w:p>
    <w:p w14:paraId="3E775DC4" w14:textId="43E70096" w:rsidR="00C72A9F" w:rsidRPr="00A0777A" w:rsidRDefault="00750936" w:rsidP="00C72A9F">
      <w:pPr>
        <w:pStyle w:val="ListParagraph"/>
        <w:ind w:left="720"/>
        <w:rPr>
          <w:color w:val="auto"/>
          <w:sz w:val="22"/>
          <w:szCs w:val="22"/>
        </w:rPr>
      </w:pPr>
      <w:r w:rsidRPr="007155B6">
        <w:rPr>
          <w:rFonts w:ascii="Times-Roman" w:hAnsi="Times-Roman" w:cs="Times-Roman"/>
          <w:color w:val="auto"/>
          <w:sz w:val="22"/>
          <w:szCs w:val="22"/>
        </w:rPr>
        <w:t xml:space="preserve">The standard is built on </w:t>
      </w:r>
      <w:ins w:id="54" w:author="Marco Hernandez" w:date="2021-07-17T20:59:00Z">
        <w:r w:rsidR="00FE5C85">
          <w:rPr>
            <w:rFonts w:ascii="Times-Roman" w:hAnsi="Times-Roman" w:cs="Times-Roman"/>
            <w:color w:val="auto"/>
            <w:sz w:val="22"/>
            <w:szCs w:val="22"/>
          </w:rPr>
          <w:t xml:space="preserve">IEEE Std </w:t>
        </w:r>
      </w:ins>
      <w:r w:rsidRPr="007155B6">
        <w:rPr>
          <w:rFonts w:ascii="Times-Roman" w:hAnsi="Times-Roman" w:cs="Times-Roman"/>
          <w:color w:val="auto"/>
          <w:sz w:val="22"/>
          <w:szCs w:val="22"/>
        </w:rPr>
        <w:t xml:space="preserve">802.15.6 </w:t>
      </w:r>
      <w:r w:rsidR="001C31FE">
        <w:rPr>
          <w:rFonts w:ascii="Times-Roman" w:hAnsi="Times-Roman" w:cs="Times-Roman"/>
          <w:color w:val="auto"/>
          <w:sz w:val="22"/>
          <w:szCs w:val="22"/>
        </w:rPr>
        <w:t>UWB technology</w:t>
      </w:r>
      <w:r w:rsidR="00446538">
        <w:rPr>
          <w:rFonts w:ascii="Times-Roman" w:hAnsi="Times-Roman" w:cs="Times-Roman"/>
          <w:color w:val="auto"/>
          <w:sz w:val="22"/>
          <w:szCs w:val="22"/>
        </w:rPr>
        <w:t xml:space="preserve"> and hybrid contention-free and contention access MAC protocols</w:t>
      </w:r>
      <w:r w:rsidR="001C31FE">
        <w:rPr>
          <w:rFonts w:ascii="Times-Roman" w:hAnsi="Times-Roman" w:cs="Times-Roman"/>
          <w:color w:val="auto"/>
          <w:sz w:val="22"/>
          <w:szCs w:val="22"/>
        </w:rPr>
        <w:t xml:space="preserve"> known to be obtained </w:t>
      </w:r>
      <w:r w:rsidRPr="007155B6">
        <w:rPr>
          <w:rFonts w:ascii="Times-Roman" w:hAnsi="Times-Roman" w:cs="Times-Roman"/>
          <w:color w:val="auto"/>
          <w:sz w:val="22"/>
          <w:szCs w:val="22"/>
        </w:rPr>
        <w:t>at reasonable cost.</w:t>
      </w:r>
    </w:p>
    <w:p w14:paraId="67B65A4E" w14:textId="0C42655E" w:rsidR="00C72A9F" w:rsidRPr="00254F18" w:rsidRDefault="001338DE" w:rsidP="00C72A9F">
      <w:pPr>
        <w:pStyle w:val="ListParagraph"/>
        <w:numPr>
          <w:ilvl w:val="0"/>
          <w:numId w:val="23"/>
        </w:numPr>
        <w:rPr>
          <w:color w:val="auto"/>
          <w:sz w:val="22"/>
          <w:szCs w:val="22"/>
        </w:rPr>
      </w:pPr>
      <w:r w:rsidRPr="00254F18">
        <w:rPr>
          <w:color w:val="auto"/>
          <w:sz w:val="22"/>
          <w:szCs w:val="22"/>
        </w:rPr>
        <w:t>Consideration of installation costs.</w:t>
      </w:r>
    </w:p>
    <w:p w14:paraId="4BA3D886" w14:textId="15BCD181" w:rsidR="00C72A9F" w:rsidRPr="00A0777A" w:rsidRDefault="00750936" w:rsidP="00C72A9F">
      <w:pPr>
        <w:pStyle w:val="ListParagraph"/>
        <w:ind w:left="720"/>
        <w:rPr>
          <w:color w:val="auto"/>
          <w:sz w:val="22"/>
          <w:szCs w:val="22"/>
        </w:rPr>
      </w:pPr>
      <w:r w:rsidRPr="007155B6">
        <w:rPr>
          <w:rFonts w:ascii="Times-Roman" w:hAnsi="Times-Roman" w:cs="Times-Roman"/>
          <w:color w:val="auto"/>
          <w:sz w:val="22"/>
          <w:szCs w:val="22"/>
        </w:rPr>
        <w:t xml:space="preserve">There is minimal impact on installation costs. </w:t>
      </w:r>
    </w:p>
    <w:p w14:paraId="374D357E" w14:textId="60D1C20F" w:rsidR="001338DE" w:rsidRPr="00254F18" w:rsidRDefault="001338DE" w:rsidP="001338DE">
      <w:pPr>
        <w:pStyle w:val="ListParagraph"/>
        <w:numPr>
          <w:ilvl w:val="0"/>
          <w:numId w:val="23"/>
        </w:numPr>
        <w:rPr>
          <w:color w:val="auto"/>
          <w:sz w:val="22"/>
          <w:szCs w:val="22"/>
        </w:rPr>
      </w:pPr>
      <w:r w:rsidRPr="00254F18">
        <w:rPr>
          <w:color w:val="auto"/>
          <w:sz w:val="22"/>
          <w:szCs w:val="22"/>
        </w:rPr>
        <w:t>Consideration of operational costs (e.g., energy consumption).</w:t>
      </w:r>
    </w:p>
    <w:p w14:paraId="6A0E9DDA" w14:textId="7C3C7407" w:rsidR="00C72A9F" w:rsidRPr="00A0777A" w:rsidRDefault="001C31FE" w:rsidP="00C72A9F">
      <w:pPr>
        <w:pStyle w:val="ListParagraph"/>
        <w:ind w:left="720"/>
        <w:rPr>
          <w:color w:val="auto"/>
          <w:sz w:val="22"/>
          <w:szCs w:val="22"/>
        </w:rPr>
      </w:pPr>
      <w:r>
        <w:rPr>
          <w:rFonts w:ascii="Times-Roman" w:hAnsi="Times-Roman" w:cs="Times-Roman"/>
          <w:color w:val="auto"/>
          <w:sz w:val="22"/>
          <w:szCs w:val="22"/>
        </w:rPr>
        <w:t>UWB</w:t>
      </w:r>
      <w:ins w:id="55" w:author="Marco Hernandez" w:date="2021-07-19T14:30:00Z">
        <w:r w:rsidR="005C38F2">
          <w:rPr>
            <w:rFonts w:ascii="Times-Roman" w:hAnsi="Times-Roman" w:cs="Times-Roman"/>
            <w:color w:val="auto"/>
            <w:sz w:val="22"/>
            <w:szCs w:val="22"/>
          </w:rPr>
          <w:t xml:space="preserve"> </w:t>
        </w:r>
        <w:r w:rsidR="005C38F2" w:rsidRPr="005C38F2">
          <w:rPr>
            <w:rFonts w:ascii="Times-Roman" w:hAnsi="Times-Roman" w:cs="Times-Roman"/>
            <w:color w:val="auto"/>
            <w:sz w:val="22"/>
            <w:szCs w:val="22"/>
          </w:rPr>
          <w:t>devices operate with lower power consumption than the radio interfaces define</w:t>
        </w:r>
        <w:r w:rsidR="005C38F2">
          <w:rPr>
            <w:rFonts w:ascii="Times-Roman" w:hAnsi="Times-Roman" w:cs="Times-Roman"/>
            <w:color w:val="auto"/>
            <w:sz w:val="22"/>
            <w:szCs w:val="22"/>
          </w:rPr>
          <w:t>d</w:t>
        </w:r>
        <w:r w:rsidR="005C38F2" w:rsidRPr="005C38F2">
          <w:rPr>
            <w:rFonts w:ascii="Times-Roman" w:hAnsi="Times-Roman" w:cs="Times-Roman"/>
            <w:color w:val="auto"/>
            <w:sz w:val="22"/>
            <w:szCs w:val="22"/>
          </w:rPr>
          <w:t xml:space="preserve"> in IEEE Std 802.15.6-2012</w:t>
        </w:r>
        <w:r w:rsidR="005C38F2">
          <w:rPr>
            <w:rFonts w:ascii="Times-Roman" w:hAnsi="Times-Roman" w:cs="Times-Roman"/>
            <w:color w:val="auto"/>
            <w:sz w:val="22"/>
            <w:szCs w:val="22"/>
          </w:rPr>
          <w:t>.</w:t>
        </w:r>
      </w:ins>
      <w:bookmarkStart w:id="56" w:name="_GoBack"/>
      <w:bookmarkEnd w:id="56"/>
      <w:ins w:id="57" w:author="Marco Hernandez" w:date="2021-07-17T21:07:00Z">
        <w:r w:rsidR="00EB4AE6">
          <w:rPr>
            <w:rFonts w:ascii="Times-Roman" w:hAnsi="Times-Roman" w:cs="Times-Roman"/>
            <w:color w:val="auto"/>
            <w:sz w:val="22"/>
            <w:szCs w:val="22"/>
          </w:rPr>
          <w:t xml:space="preserve"> </w:t>
        </w:r>
      </w:ins>
      <w:del w:id="58" w:author="Marco Hernandez" w:date="2021-07-17T21:08:00Z">
        <w:r w:rsidDel="00EB4AE6">
          <w:rPr>
            <w:rFonts w:ascii="Times-Roman" w:hAnsi="Times-Roman" w:cs="Times-Roman"/>
            <w:color w:val="auto"/>
            <w:sz w:val="22"/>
            <w:szCs w:val="22"/>
          </w:rPr>
          <w:delText>technology</w:delText>
        </w:r>
        <w:r w:rsidR="00813774" w:rsidRPr="007155B6" w:rsidDel="00EB4AE6">
          <w:rPr>
            <w:rFonts w:ascii="Times-Roman" w:hAnsi="Times-Roman" w:cs="Times-Roman"/>
            <w:color w:val="auto"/>
            <w:sz w:val="22"/>
            <w:szCs w:val="22"/>
          </w:rPr>
          <w:delText xml:space="preserve"> incur</w:delText>
        </w:r>
        <w:r w:rsidDel="00EB4AE6">
          <w:rPr>
            <w:rFonts w:ascii="Times-Roman" w:hAnsi="Times-Roman" w:cs="Times-Roman"/>
            <w:color w:val="auto"/>
            <w:sz w:val="22"/>
            <w:szCs w:val="22"/>
          </w:rPr>
          <w:delText>s</w:delText>
        </w:r>
        <w:r w:rsidR="00813774" w:rsidRPr="007155B6" w:rsidDel="00EB4AE6">
          <w:rPr>
            <w:rFonts w:ascii="Times-Roman" w:hAnsi="Times-Roman" w:cs="Times-Roman"/>
            <w:color w:val="auto"/>
            <w:sz w:val="22"/>
            <w:szCs w:val="22"/>
          </w:rPr>
          <w:delText xml:space="preserve"> in </w:delText>
        </w:r>
        <w:r w:rsidDel="00EB4AE6">
          <w:rPr>
            <w:rFonts w:ascii="Times-Roman" w:hAnsi="Times-Roman" w:cs="Times-Roman"/>
            <w:color w:val="auto"/>
            <w:sz w:val="22"/>
            <w:szCs w:val="22"/>
          </w:rPr>
          <w:delText>very small</w:delText>
        </w:r>
        <w:r w:rsidR="00813774" w:rsidRPr="007155B6" w:rsidDel="00EB4AE6">
          <w:rPr>
            <w:rFonts w:ascii="Times-Roman" w:hAnsi="Times-Roman" w:cs="Times-Roman"/>
            <w:color w:val="auto"/>
            <w:sz w:val="22"/>
            <w:szCs w:val="22"/>
          </w:rPr>
          <w:delText xml:space="preserve"> energy consumption cost</w:delText>
        </w:r>
        <w:r w:rsidDel="00EB4AE6">
          <w:rPr>
            <w:rFonts w:ascii="Times-Roman" w:hAnsi="Times-Roman" w:cs="Times-Roman"/>
            <w:color w:val="auto"/>
            <w:sz w:val="22"/>
            <w:szCs w:val="22"/>
          </w:rPr>
          <w:delText xml:space="preserve"> </w:delText>
        </w:r>
      </w:del>
    </w:p>
    <w:p w14:paraId="45DFB568" w14:textId="77777777" w:rsidR="00732F16" w:rsidRPr="00017A99" w:rsidRDefault="00732F16" w:rsidP="002B779E">
      <w:pPr>
        <w:jc w:val="both"/>
        <w:rPr>
          <w:color w:val="auto"/>
        </w:rPr>
      </w:pPr>
    </w:p>
    <w:p w14:paraId="64C3EFDA" w14:textId="6DCF9923" w:rsidR="002B779E" w:rsidRPr="00017A99" w:rsidRDefault="002B779E" w:rsidP="002B779E">
      <w:pPr>
        <w:jc w:val="both"/>
        <w:rPr>
          <w:color w:val="auto"/>
        </w:rPr>
      </w:pPr>
    </w:p>
    <w:sectPr w:rsidR="002B779E" w:rsidRPr="00017A99">
      <w:headerReference w:type="default" r:id="rId10"/>
      <w:footerReference w:type="default" r:id="rId11"/>
      <w:headerReference w:type="first" r:id="rId12"/>
      <w:footerReference w:type="first" r:id="rId13"/>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47A46" w14:textId="77777777" w:rsidR="001854FA" w:rsidRDefault="001854FA">
      <w:r>
        <w:separator/>
      </w:r>
    </w:p>
  </w:endnote>
  <w:endnote w:type="continuationSeparator" w:id="0">
    <w:p w14:paraId="42BF8BAB" w14:textId="77777777" w:rsidR="001854FA" w:rsidRDefault="00185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altName w:val="Sylfae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alatino">
    <w:altName w:val="Palatino Linotype"/>
    <w:charset w:val="00"/>
    <w:family w:val="roman"/>
    <w:pitch w:val="variable"/>
  </w:font>
  <w:font w:name="New Century Schlbk">
    <w:altName w:val="Century Schoolbook"/>
    <w:charset w:val="00"/>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1B8BD" w14:textId="544747DE" w:rsidR="00DC5E72" w:rsidRDefault="00DC5E72" w:rsidP="008B3831">
    <w:pPr>
      <w:pStyle w:val="Footer"/>
      <w:widowControl w:val="0"/>
      <w:pBdr>
        <w:top w:val="single" w:sz="6" w:space="0" w:color="auto"/>
      </w:pBdr>
      <w:tabs>
        <w:tab w:val="clear" w:pos="4320"/>
        <w:tab w:val="clear" w:pos="8640"/>
        <w:tab w:val="center" w:pos="4680"/>
        <w:tab w:val="right" w:pos="9360"/>
      </w:tabs>
      <w:spacing w:before="240"/>
      <w:jc w:val="center"/>
    </w:pPr>
    <w:r>
      <w:t>Submission</w:t>
    </w:r>
    <w:r>
      <w:tab/>
    </w:r>
    <w:r w:rsidR="008B3831">
      <w:t xml:space="preserve">                       </w:t>
    </w:r>
    <w:r w:rsidR="00365321">
      <w:t xml:space="preserve"> </w:t>
    </w:r>
    <w:r w:rsidR="008B3831">
      <w:t xml:space="preserve">   </w:t>
    </w:r>
    <w:r w:rsidR="00365321">
      <w:t xml:space="preserve">   </w:t>
    </w:r>
    <w:r w:rsidR="008B3831">
      <w:t xml:space="preserve">             </w:t>
    </w:r>
    <w:r>
      <w:t xml:space="preserve">Page </w:t>
    </w:r>
    <w:r>
      <w:pgNum/>
    </w:r>
    <w:r w:rsidR="008B3831">
      <w:t xml:space="preserve"> </w:t>
    </w:r>
    <w:r w:rsidR="00ED1964">
      <w:t xml:space="preserve">           </w:t>
    </w:r>
    <w:r w:rsidR="00365321">
      <w:t xml:space="preserve">  </w:t>
    </w:r>
    <w:r w:rsidR="00ED1964">
      <w:t xml:space="preserve">  </w:t>
    </w:r>
    <w:r w:rsidR="00365321">
      <w:t xml:space="preserve">   </w:t>
    </w:r>
    <w:r w:rsidR="00ED1964">
      <w:t xml:space="preserve">          </w:t>
    </w:r>
    <w:r w:rsidR="008B3831">
      <w:t xml:space="preserve">  </w:t>
    </w:r>
    <w:r w:rsidR="00071B7E">
      <w:t>Kohno</w:t>
    </w:r>
    <w:r w:rsidR="00ED1964">
      <w:t xml:space="preserve">. </w:t>
    </w:r>
    <w:r w:rsidR="008B3831">
      <w:t>Kobayashi</w:t>
    </w:r>
    <w:r w:rsidR="00ED1964">
      <w:t xml:space="preserve">, </w:t>
    </w:r>
    <w:r w:rsidR="008B3831">
      <w:t>Kim</w:t>
    </w:r>
    <w:r w:rsidR="00365321">
      <w:t>, Hernandez</w:t>
    </w:r>
    <w:r w:rsidR="00ED1964">
      <w:t xml:space="preserve"> </w:t>
    </w:r>
    <w:r w:rsidR="008B3831">
      <w:t>(YNU)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92996" w14:textId="77777777" w:rsidR="00DC5E72" w:rsidRDefault="00DC5E72">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9FA432" w14:textId="77777777" w:rsidR="001854FA" w:rsidRDefault="001854FA">
      <w:r>
        <w:separator/>
      </w:r>
    </w:p>
  </w:footnote>
  <w:footnote w:type="continuationSeparator" w:id="0">
    <w:p w14:paraId="6915A043" w14:textId="77777777" w:rsidR="001854FA" w:rsidRDefault="00185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CE8A6" w14:textId="1FF277C9" w:rsidR="00DC5E72" w:rsidRDefault="004A4D69">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t>May 2021</w:t>
    </w:r>
    <w:r w:rsidR="00DC5E72">
      <w:rPr>
        <w:b/>
        <w:sz w:val="28"/>
      </w:rPr>
      <w:tab/>
      <w:t xml:space="preserve"> IEEE P802.15-</w:t>
    </w:r>
    <w:r w:rsidR="00DA688F">
      <w:rPr>
        <w:b/>
        <w:sz w:val="28"/>
      </w:rPr>
      <w:t>21-0</w:t>
    </w:r>
    <w:r w:rsidR="00A0777A">
      <w:rPr>
        <w:b/>
        <w:sz w:val="28"/>
      </w:rPr>
      <w:t>26</w:t>
    </w:r>
    <w:r w:rsidR="00150146">
      <w:rPr>
        <w:b/>
        <w:sz w:val="28"/>
      </w:rPr>
      <w:t>0</w:t>
    </w:r>
    <w:r w:rsidR="00DA688F">
      <w:rPr>
        <w:b/>
        <w:sz w:val="28"/>
      </w:rPr>
      <w:t>-0</w:t>
    </w:r>
    <w:r w:rsidR="007E3229">
      <w:rPr>
        <w:b/>
        <w:sz w:val="28"/>
      </w:rPr>
      <w:t>3</w:t>
    </w:r>
    <w:r w:rsidR="00DA688F">
      <w:rPr>
        <w:b/>
        <w:sz w:val="28"/>
      </w:rPr>
      <w:t>-</w:t>
    </w:r>
    <w:r w:rsidR="00ED1964">
      <w:rPr>
        <w:b/>
        <w:sz w:val="28"/>
      </w:rPr>
      <w:t>6a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5B99A" w14:textId="77777777" w:rsidR="00DC5E72" w:rsidRDefault="00DC5E72">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A7705"/>
    <w:multiLevelType w:val="hybridMultilevel"/>
    <w:tmpl w:val="96CECE08"/>
    <w:lvl w:ilvl="0" w:tplc="A9D8357A">
      <w:start w:val="1"/>
      <w:numFmt w:val="bullet"/>
      <w:lvlText w:val="-"/>
      <w:lvlJc w:val="left"/>
      <w:pPr>
        <w:tabs>
          <w:tab w:val="num" w:pos="720"/>
        </w:tabs>
        <w:ind w:left="720" w:hanging="360"/>
      </w:pPr>
      <w:rPr>
        <w:rFonts w:ascii="Times" w:hAnsi="Times" w:hint="default"/>
      </w:rPr>
    </w:lvl>
    <w:lvl w:ilvl="1" w:tplc="04CA3240">
      <w:start w:val="1"/>
      <w:numFmt w:val="bullet"/>
      <w:lvlText w:val="-"/>
      <w:lvlJc w:val="left"/>
      <w:pPr>
        <w:tabs>
          <w:tab w:val="num" w:pos="1440"/>
        </w:tabs>
        <w:ind w:left="1440" w:hanging="360"/>
      </w:pPr>
      <w:rPr>
        <w:rFonts w:ascii="Times" w:hAnsi="Times" w:hint="default"/>
      </w:rPr>
    </w:lvl>
    <w:lvl w:ilvl="2" w:tplc="1402CF6E">
      <w:start w:val="1"/>
      <w:numFmt w:val="bullet"/>
      <w:lvlText w:val="-"/>
      <w:lvlJc w:val="left"/>
      <w:pPr>
        <w:tabs>
          <w:tab w:val="num" w:pos="2160"/>
        </w:tabs>
        <w:ind w:left="2160" w:hanging="360"/>
      </w:pPr>
      <w:rPr>
        <w:rFonts w:ascii="Times" w:hAnsi="Times" w:hint="default"/>
      </w:rPr>
    </w:lvl>
    <w:lvl w:ilvl="3" w:tplc="66322316" w:tentative="1">
      <w:start w:val="1"/>
      <w:numFmt w:val="bullet"/>
      <w:lvlText w:val="-"/>
      <w:lvlJc w:val="left"/>
      <w:pPr>
        <w:tabs>
          <w:tab w:val="num" w:pos="2880"/>
        </w:tabs>
        <w:ind w:left="2880" w:hanging="360"/>
      </w:pPr>
      <w:rPr>
        <w:rFonts w:ascii="Times" w:hAnsi="Times" w:hint="default"/>
      </w:rPr>
    </w:lvl>
    <w:lvl w:ilvl="4" w:tplc="5C3E47B2" w:tentative="1">
      <w:start w:val="1"/>
      <w:numFmt w:val="bullet"/>
      <w:lvlText w:val="-"/>
      <w:lvlJc w:val="left"/>
      <w:pPr>
        <w:tabs>
          <w:tab w:val="num" w:pos="3600"/>
        </w:tabs>
        <w:ind w:left="3600" w:hanging="360"/>
      </w:pPr>
      <w:rPr>
        <w:rFonts w:ascii="Times" w:hAnsi="Times" w:hint="default"/>
      </w:rPr>
    </w:lvl>
    <w:lvl w:ilvl="5" w:tplc="FF2CCF60" w:tentative="1">
      <w:start w:val="1"/>
      <w:numFmt w:val="bullet"/>
      <w:lvlText w:val="-"/>
      <w:lvlJc w:val="left"/>
      <w:pPr>
        <w:tabs>
          <w:tab w:val="num" w:pos="4320"/>
        </w:tabs>
        <w:ind w:left="4320" w:hanging="360"/>
      </w:pPr>
      <w:rPr>
        <w:rFonts w:ascii="Times" w:hAnsi="Times" w:hint="default"/>
      </w:rPr>
    </w:lvl>
    <w:lvl w:ilvl="6" w:tplc="21F06524" w:tentative="1">
      <w:start w:val="1"/>
      <w:numFmt w:val="bullet"/>
      <w:lvlText w:val="-"/>
      <w:lvlJc w:val="left"/>
      <w:pPr>
        <w:tabs>
          <w:tab w:val="num" w:pos="5040"/>
        </w:tabs>
        <w:ind w:left="5040" w:hanging="360"/>
      </w:pPr>
      <w:rPr>
        <w:rFonts w:ascii="Times" w:hAnsi="Times" w:hint="default"/>
      </w:rPr>
    </w:lvl>
    <w:lvl w:ilvl="7" w:tplc="A55A083A" w:tentative="1">
      <w:start w:val="1"/>
      <w:numFmt w:val="bullet"/>
      <w:lvlText w:val="-"/>
      <w:lvlJc w:val="left"/>
      <w:pPr>
        <w:tabs>
          <w:tab w:val="num" w:pos="5760"/>
        </w:tabs>
        <w:ind w:left="5760" w:hanging="360"/>
      </w:pPr>
      <w:rPr>
        <w:rFonts w:ascii="Times" w:hAnsi="Times" w:hint="default"/>
      </w:rPr>
    </w:lvl>
    <w:lvl w:ilvl="8" w:tplc="FCAA9F2C" w:tentative="1">
      <w:start w:val="1"/>
      <w:numFmt w:val="bullet"/>
      <w:lvlText w:val="-"/>
      <w:lvlJc w:val="left"/>
      <w:pPr>
        <w:tabs>
          <w:tab w:val="num" w:pos="6480"/>
        </w:tabs>
        <w:ind w:left="6480" w:hanging="360"/>
      </w:pPr>
      <w:rPr>
        <w:rFonts w:ascii="Times" w:hAnsi="Times" w:hint="default"/>
      </w:rPr>
    </w:lvl>
  </w:abstractNum>
  <w:abstractNum w:abstractNumId="1" w15:restartNumberingAfterBreak="0">
    <w:nsid w:val="085E224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F850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380B5E"/>
    <w:multiLevelType w:val="multilevel"/>
    <w:tmpl w:val="9BA6ADC2"/>
    <w:lvl w:ilvl="0">
      <w:start w:val="7"/>
      <w:numFmt w:val="decimal"/>
      <w:lvlText w:val="%1"/>
      <w:lvlJc w:val="left"/>
      <w:pPr>
        <w:ind w:left="420" w:hanging="300"/>
      </w:pPr>
      <w:rPr>
        <w:rFonts w:hint="default"/>
      </w:rPr>
    </w:lvl>
    <w:lvl w:ilvl="1">
      <w:start w:val="1"/>
      <w:numFmt w:val="decimal"/>
      <w:lvlText w:val="%1.%2"/>
      <w:lvlJc w:val="left"/>
      <w:pPr>
        <w:ind w:left="420" w:hanging="300"/>
      </w:pPr>
      <w:rPr>
        <w:rFonts w:ascii="Times New Roman" w:eastAsia="Times New Roman" w:hAnsi="Times New Roman" w:hint="default"/>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4" w15:restartNumberingAfterBreak="0">
    <w:nsid w:val="107D44D2"/>
    <w:multiLevelType w:val="hybridMultilevel"/>
    <w:tmpl w:val="CCA67814"/>
    <w:lvl w:ilvl="0" w:tplc="0409000F">
      <w:start w:val="1"/>
      <w:numFmt w:val="decimal"/>
      <w:lvlText w:val="%1."/>
      <w:lvlJc w:val="left"/>
      <w:pPr>
        <w:ind w:left="1710" w:hanging="420"/>
      </w:pPr>
    </w:lvl>
    <w:lvl w:ilvl="1" w:tplc="04090017" w:tentative="1">
      <w:start w:val="1"/>
      <w:numFmt w:val="aiueoFullWidth"/>
      <w:lvlText w:val="(%2)"/>
      <w:lvlJc w:val="left"/>
      <w:pPr>
        <w:ind w:left="2130" w:hanging="420"/>
      </w:pPr>
    </w:lvl>
    <w:lvl w:ilvl="2" w:tplc="04090011" w:tentative="1">
      <w:start w:val="1"/>
      <w:numFmt w:val="decimalEnclosedCircle"/>
      <w:lvlText w:val="%3"/>
      <w:lvlJc w:val="left"/>
      <w:pPr>
        <w:ind w:left="2550" w:hanging="420"/>
      </w:pPr>
    </w:lvl>
    <w:lvl w:ilvl="3" w:tplc="0409000F" w:tentative="1">
      <w:start w:val="1"/>
      <w:numFmt w:val="decimal"/>
      <w:lvlText w:val="%4."/>
      <w:lvlJc w:val="left"/>
      <w:pPr>
        <w:ind w:left="2970" w:hanging="420"/>
      </w:pPr>
    </w:lvl>
    <w:lvl w:ilvl="4" w:tplc="04090017" w:tentative="1">
      <w:start w:val="1"/>
      <w:numFmt w:val="aiueoFullWidth"/>
      <w:lvlText w:val="(%5)"/>
      <w:lvlJc w:val="left"/>
      <w:pPr>
        <w:ind w:left="3390" w:hanging="420"/>
      </w:pPr>
    </w:lvl>
    <w:lvl w:ilvl="5" w:tplc="04090011" w:tentative="1">
      <w:start w:val="1"/>
      <w:numFmt w:val="decimalEnclosedCircle"/>
      <w:lvlText w:val="%6"/>
      <w:lvlJc w:val="left"/>
      <w:pPr>
        <w:ind w:left="3810" w:hanging="420"/>
      </w:pPr>
    </w:lvl>
    <w:lvl w:ilvl="6" w:tplc="0409000F" w:tentative="1">
      <w:start w:val="1"/>
      <w:numFmt w:val="decimal"/>
      <w:lvlText w:val="%7."/>
      <w:lvlJc w:val="left"/>
      <w:pPr>
        <w:ind w:left="4230" w:hanging="420"/>
      </w:pPr>
    </w:lvl>
    <w:lvl w:ilvl="7" w:tplc="04090017" w:tentative="1">
      <w:start w:val="1"/>
      <w:numFmt w:val="aiueoFullWidth"/>
      <w:lvlText w:val="(%8)"/>
      <w:lvlJc w:val="left"/>
      <w:pPr>
        <w:ind w:left="4650" w:hanging="420"/>
      </w:pPr>
    </w:lvl>
    <w:lvl w:ilvl="8" w:tplc="04090011" w:tentative="1">
      <w:start w:val="1"/>
      <w:numFmt w:val="decimalEnclosedCircle"/>
      <w:lvlText w:val="%9"/>
      <w:lvlJc w:val="left"/>
      <w:pPr>
        <w:ind w:left="5070" w:hanging="420"/>
      </w:pPr>
    </w:lvl>
  </w:abstractNum>
  <w:abstractNum w:abstractNumId="5" w15:restartNumberingAfterBreak="0">
    <w:nsid w:val="14D67E66"/>
    <w:multiLevelType w:val="multilevel"/>
    <w:tmpl w:val="5946259E"/>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b/>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14F47634"/>
    <w:multiLevelType w:val="multilevel"/>
    <w:tmpl w:val="61428614"/>
    <w:lvl w:ilvl="0">
      <w:start w:val="1"/>
      <w:numFmt w:val="decimal"/>
      <w:lvlText w:val="%1"/>
      <w:lvlJc w:val="left"/>
      <w:pPr>
        <w:ind w:left="420" w:hanging="300"/>
      </w:pPr>
      <w:rPr>
        <w:rFonts w:hint="default"/>
      </w:rPr>
    </w:lvl>
    <w:lvl w:ilvl="1">
      <w:start w:val="1"/>
      <w:numFmt w:val="decimal"/>
      <w:lvlText w:val="%1.%2"/>
      <w:lvlJc w:val="left"/>
      <w:pPr>
        <w:ind w:left="420" w:hanging="300"/>
      </w:pPr>
      <w:rPr>
        <w:rFonts w:ascii="Times New Roman" w:eastAsia="Times New Roman" w:hAnsi="Times New Roman" w:hint="default"/>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7" w15:restartNumberingAfterBreak="0">
    <w:nsid w:val="1A4E614B"/>
    <w:multiLevelType w:val="multilevel"/>
    <w:tmpl w:val="9156F98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222F8C"/>
    <w:multiLevelType w:val="hybridMultilevel"/>
    <w:tmpl w:val="A34ABBF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1930EE"/>
    <w:multiLevelType w:val="hybridMultilevel"/>
    <w:tmpl w:val="C85CF66E"/>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0" w15:restartNumberingAfterBreak="0">
    <w:nsid w:val="31066CB5"/>
    <w:multiLevelType w:val="multilevel"/>
    <w:tmpl w:val="2D9AEE3A"/>
    <w:lvl w:ilvl="0">
      <w:start w:val="4"/>
      <w:numFmt w:val="decimal"/>
      <w:lvlText w:val="%1"/>
      <w:lvlJc w:val="left"/>
      <w:pPr>
        <w:ind w:left="420" w:hanging="300"/>
      </w:pPr>
      <w:rPr>
        <w:rFonts w:hint="default"/>
      </w:rPr>
    </w:lvl>
    <w:lvl w:ilvl="1">
      <w:start w:val="1"/>
      <w:numFmt w:val="decimal"/>
      <w:lvlText w:val="%1.%2"/>
      <w:lvlJc w:val="left"/>
      <w:pPr>
        <w:ind w:left="420" w:hanging="300"/>
      </w:pPr>
      <w:rPr>
        <w:rFonts w:ascii="Times New Roman" w:eastAsia="Times New Roman" w:hAnsi="Times New Roman" w:hint="default"/>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11" w15:restartNumberingAfterBreak="0">
    <w:nsid w:val="370867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7E10B0"/>
    <w:multiLevelType w:val="multilevel"/>
    <w:tmpl w:val="BE24185C"/>
    <w:lvl w:ilvl="0">
      <w:start w:val="6"/>
      <w:numFmt w:val="decimal"/>
      <w:lvlText w:val="%1"/>
      <w:lvlJc w:val="left"/>
      <w:pPr>
        <w:ind w:left="620" w:hanging="500"/>
      </w:pPr>
      <w:rPr>
        <w:rFonts w:hint="default"/>
      </w:rPr>
    </w:lvl>
    <w:lvl w:ilvl="1">
      <w:start w:val="1"/>
      <w:numFmt w:val="decimal"/>
      <w:lvlText w:val="%1.%2"/>
      <w:lvlJc w:val="left"/>
      <w:pPr>
        <w:ind w:left="620" w:hanging="500"/>
      </w:pPr>
      <w:rPr>
        <w:rFonts w:hint="default"/>
      </w:rPr>
    </w:lvl>
    <w:lvl w:ilvl="2">
      <w:start w:val="1"/>
      <w:numFmt w:val="lowerLetter"/>
      <w:lvlText w:val="%1.%2.%3."/>
      <w:lvlJc w:val="left"/>
      <w:pPr>
        <w:ind w:left="620" w:hanging="500"/>
      </w:pPr>
      <w:rPr>
        <w:rFonts w:ascii="Times New Roman" w:eastAsia="Times New Roman" w:hAnsi="Times New Roman" w:hint="default"/>
        <w:b/>
        <w:bCs/>
        <w:sz w:val="20"/>
        <w:szCs w:val="20"/>
      </w:rPr>
    </w:lvl>
    <w:lvl w:ilvl="3">
      <w:start w:val="1"/>
      <w:numFmt w:val="bullet"/>
      <w:lvlText w:val="•"/>
      <w:lvlJc w:val="left"/>
      <w:pPr>
        <w:ind w:left="3962" w:hanging="500"/>
      </w:pPr>
      <w:rPr>
        <w:rFonts w:hint="default"/>
      </w:rPr>
    </w:lvl>
    <w:lvl w:ilvl="4">
      <w:start w:val="1"/>
      <w:numFmt w:val="bullet"/>
      <w:lvlText w:val="•"/>
      <w:lvlJc w:val="left"/>
      <w:pPr>
        <w:ind w:left="5076" w:hanging="500"/>
      </w:pPr>
      <w:rPr>
        <w:rFonts w:hint="default"/>
      </w:rPr>
    </w:lvl>
    <w:lvl w:ilvl="5">
      <w:start w:val="1"/>
      <w:numFmt w:val="bullet"/>
      <w:lvlText w:val="•"/>
      <w:lvlJc w:val="left"/>
      <w:pPr>
        <w:ind w:left="6190" w:hanging="500"/>
      </w:pPr>
      <w:rPr>
        <w:rFonts w:hint="default"/>
      </w:rPr>
    </w:lvl>
    <w:lvl w:ilvl="6">
      <w:start w:val="1"/>
      <w:numFmt w:val="bullet"/>
      <w:lvlText w:val="•"/>
      <w:lvlJc w:val="left"/>
      <w:pPr>
        <w:ind w:left="7304" w:hanging="500"/>
      </w:pPr>
      <w:rPr>
        <w:rFonts w:hint="default"/>
      </w:rPr>
    </w:lvl>
    <w:lvl w:ilvl="7">
      <w:start w:val="1"/>
      <w:numFmt w:val="bullet"/>
      <w:lvlText w:val="•"/>
      <w:lvlJc w:val="left"/>
      <w:pPr>
        <w:ind w:left="8418" w:hanging="500"/>
      </w:pPr>
      <w:rPr>
        <w:rFonts w:hint="default"/>
      </w:rPr>
    </w:lvl>
    <w:lvl w:ilvl="8">
      <w:start w:val="1"/>
      <w:numFmt w:val="bullet"/>
      <w:lvlText w:val="•"/>
      <w:lvlJc w:val="left"/>
      <w:pPr>
        <w:ind w:left="9532" w:hanging="500"/>
      </w:pPr>
      <w:rPr>
        <w:rFonts w:hint="default"/>
      </w:rPr>
    </w:lvl>
  </w:abstractNum>
  <w:abstractNum w:abstractNumId="13" w15:restartNumberingAfterBreak="0">
    <w:nsid w:val="4642110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8918DE"/>
    <w:multiLevelType w:val="hybridMultilevel"/>
    <w:tmpl w:val="47E459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753FA"/>
    <w:multiLevelType w:val="hybridMultilevel"/>
    <w:tmpl w:val="3384DA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8918DE"/>
    <w:multiLevelType w:val="hybridMultilevel"/>
    <w:tmpl w:val="55D441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8D1143"/>
    <w:multiLevelType w:val="hybridMultilevel"/>
    <w:tmpl w:val="DE5AC7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FB760A"/>
    <w:multiLevelType w:val="hybridMultilevel"/>
    <w:tmpl w:val="B1F8140A"/>
    <w:lvl w:ilvl="0" w:tplc="10F84086">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F22530"/>
    <w:multiLevelType w:val="multilevel"/>
    <w:tmpl w:val="D48A2D66"/>
    <w:lvl w:ilvl="0">
      <w:start w:val="3"/>
      <w:numFmt w:val="decimal"/>
      <w:lvlText w:val="%1"/>
      <w:lvlJc w:val="left"/>
      <w:pPr>
        <w:ind w:left="420" w:hanging="300"/>
      </w:pPr>
      <w:rPr>
        <w:rFonts w:hint="default"/>
      </w:rPr>
    </w:lvl>
    <w:lvl w:ilvl="1">
      <w:start w:val="1"/>
      <w:numFmt w:val="decimal"/>
      <w:lvlText w:val="%1.%2"/>
      <w:lvlJc w:val="left"/>
      <w:pPr>
        <w:ind w:left="420" w:hanging="300"/>
      </w:pPr>
      <w:rPr>
        <w:rFonts w:ascii="Times New Roman" w:eastAsia="Times New Roman" w:hAnsi="Times New Roman" w:hint="default"/>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20" w15:restartNumberingAfterBreak="0">
    <w:nsid w:val="78BF7AC4"/>
    <w:multiLevelType w:val="multilevel"/>
    <w:tmpl w:val="F1E0CB34"/>
    <w:lvl w:ilvl="0">
      <w:start w:val="5"/>
      <w:numFmt w:val="decimal"/>
      <w:lvlText w:val="%1"/>
      <w:lvlJc w:val="left"/>
      <w:pPr>
        <w:ind w:left="120" w:hanging="300"/>
      </w:pPr>
      <w:rPr>
        <w:rFonts w:hint="default"/>
      </w:rPr>
    </w:lvl>
    <w:lvl w:ilvl="1">
      <w:start w:val="1"/>
      <w:numFmt w:val="decimal"/>
      <w:lvlText w:val="%1.%2"/>
      <w:lvlJc w:val="left"/>
      <w:pPr>
        <w:ind w:left="1290" w:hanging="300"/>
      </w:pPr>
      <w:rPr>
        <w:rFonts w:ascii="Times New Roman" w:eastAsia="Times New Roman" w:hAnsi="Times New Roman" w:hint="default"/>
        <w:b/>
        <w:bCs/>
        <w:sz w:val="20"/>
        <w:szCs w:val="20"/>
      </w:rPr>
    </w:lvl>
    <w:lvl w:ilvl="2">
      <w:start w:val="1"/>
      <w:numFmt w:val="bullet"/>
      <w:lvlText w:val="•"/>
      <w:lvlJc w:val="left"/>
      <w:pPr>
        <w:ind w:left="2448" w:hanging="300"/>
      </w:pPr>
      <w:rPr>
        <w:rFonts w:hint="default"/>
      </w:rPr>
    </w:lvl>
    <w:lvl w:ilvl="3">
      <w:start w:val="1"/>
      <w:numFmt w:val="bullet"/>
      <w:lvlText w:val="•"/>
      <w:lvlJc w:val="left"/>
      <w:pPr>
        <w:ind w:left="3612" w:hanging="300"/>
      </w:pPr>
      <w:rPr>
        <w:rFonts w:hint="default"/>
      </w:rPr>
    </w:lvl>
    <w:lvl w:ilvl="4">
      <w:start w:val="1"/>
      <w:numFmt w:val="bullet"/>
      <w:lvlText w:val="•"/>
      <w:lvlJc w:val="left"/>
      <w:pPr>
        <w:ind w:left="4776" w:hanging="300"/>
      </w:pPr>
      <w:rPr>
        <w:rFonts w:hint="default"/>
      </w:rPr>
    </w:lvl>
    <w:lvl w:ilvl="5">
      <w:start w:val="1"/>
      <w:numFmt w:val="bullet"/>
      <w:lvlText w:val="•"/>
      <w:lvlJc w:val="left"/>
      <w:pPr>
        <w:ind w:left="5940" w:hanging="300"/>
      </w:pPr>
      <w:rPr>
        <w:rFonts w:hint="default"/>
      </w:rPr>
    </w:lvl>
    <w:lvl w:ilvl="6">
      <w:start w:val="1"/>
      <w:numFmt w:val="bullet"/>
      <w:lvlText w:val="•"/>
      <w:lvlJc w:val="left"/>
      <w:pPr>
        <w:ind w:left="7104" w:hanging="300"/>
      </w:pPr>
      <w:rPr>
        <w:rFonts w:hint="default"/>
      </w:rPr>
    </w:lvl>
    <w:lvl w:ilvl="7">
      <w:start w:val="1"/>
      <w:numFmt w:val="bullet"/>
      <w:lvlText w:val="•"/>
      <w:lvlJc w:val="left"/>
      <w:pPr>
        <w:ind w:left="8268" w:hanging="300"/>
      </w:pPr>
      <w:rPr>
        <w:rFonts w:hint="default"/>
      </w:rPr>
    </w:lvl>
    <w:lvl w:ilvl="8">
      <w:start w:val="1"/>
      <w:numFmt w:val="bullet"/>
      <w:lvlText w:val="•"/>
      <w:lvlJc w:val="left"/>
      <w:pPr>
        <w:ind w:left="9432" w:hanging="300"/>
      </w:pPr>
      <w:rPr>
        <w:rFonts w:hint="default"/>
      </w:rPr>
    </w:lvl>
  </w:abstractNum>
  <w:abstractNum w:abstractNumId="21"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7BE974DA"/>
    <w:multiLevelType w:val="hybridMultilevel"/>
    <w:tmpl w:val="4A88C334"/>
    <w:lvl w:ilvl="0" w:tplc="0409000F">
      <w:start w:val="1"/>
      <w:numFmt w:val="decimal"/>
      <w:lvlText w:val="%1."/>
      <w:lvlJc w:val="left"/>
      <w:pPr>
        <w:ind w:left="2250" w:hanging="360"/>
      </w:pPr>
      <w:rPr>
        <w:rFont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3" w15:restartNumberingAfterBreak="0">
    <w:nsid w:val="7E4C0E29"/>
    <w:multiLevelType w:val="hybridMultilevel"/>
    <w:tmpl w:val="90988EBC"/>
    <w:lvl w:ilvl="0" w:tplc="37E6EFA8">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
  </w:num>
  <w:num w:numId="3">
    <w:abstractNumId w:val="12"/>
  </w:num>
  <w:num w:numId="4">
    <w:abstractNumId w:val="20"/>
  </w:num>
  <w:num w:numId="5">
    <w:abstractNumId w:val="10"/>
  </w:num>
  <w:num w:numId="6">
    <w:abstractNumId w:val="19"/>
  </w:num>
  <w:num w:numId="7">
    <w:abstractNumId w:val="6"/>
  </w:num>
  <w:num w:numId="8">
    <w:abstractNumId w:val="9"/>
  </w:num>
  <w:num w:numId="9">
    <w:abstractNumId w:val="22"/>
  </w:num>
  <w:num w:numId="10">
    <w:abstractNumId w:val="13"/>
  </w:num>
  <w:num w:numId="11">
    <w:abstractNumId w:val="7"/>
  </w:num>
  <w:num w:numId="12">
    <w:abstractNumId w:val="1"/>
  </w:num>
  <w:num w:numId="13">
    <w:abstractNumId w:val="0"/>
  </w:num>
  <w:num w:numId="14">
    <w:abstractNumId w:val="4"/>
  </w:num>
  <w:num w:numId="15">
    <w:abstractNumId w:val="2"/>
  </w:num>
  <w:num w:numId="16">
    <w:abstractNumId w:val="11"/>
  </w:num>
  <w:num w:numId="17">
    <w:abstractNumId w:val="5"/>
  </w:num>
  <w:num w:numId="18">
    <w:abstractNumId w:val="23"/>
  </w:num>
  <w:num w:numId="19">
    <w:abstractNumId w:val="8"/>
  </w:num>
  <w:num w:numId="20">
    <w:abstractNumId w:val="18"/>
  </w:num>
  <w:num w:numId="21">
    <w:abstractNumId w:val="17"/>
  </w:num>
  <w:num w:numId="22">
    <w:abstractNumId w:val="14"/>
  </w:num>
  <w:num w:numId="23">
    <w:abstractNumId w:val="16"/>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co Hernandez">
    <w15:presenceInfo w15:providerId="None" w15:userId="Marco Hernand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0AB"/>
    <w:rsid w:val="000016DC"/>
    <w:rsid w:val="00011CA1"/>
    <w:rsid w:val="00017A99"/>
    <w:rsid w:val="000529DE"/>
    <w:rsid w:val="0005468E"/>
    <w:rsid w:val="00071B7E"/>
    <w:rsid w:val="000724A0"/>
    <w:rsid w:val="000769C7"/>
    <w:rsid w:val="0009584B"/>
    <w:rsid w:val="000C30ED"/>
    <w:rsid w:val="000D1CA3"/>
    <w:rsid w:val="000E3D25"/>
    <w:rsid w:val="000E4900"/>
    <w:rsid w:val="001062DB"/>
    <w:rsid w:val="00107FE7"/>
    <w:rsid w:val="00126B26"/>
    <w:rsid w:val="001338DE"/>
    <w:rsid w:val="00137FEB"/>
    <w:rsid w:val="00150146"/>
    <w:rsid w:val="00161F41"/>
    <w:rsid w:val="00165E8C"/>
    <w:rsid w:val="001854FA"/>
    <w:rsid w:val="0019192C"/>
    <w:rsid w:val="001B7BBC"/>
    <w:rsid w:val="001C31FE"/>
    <w:rsid w:val="001D06F8"/>
    <w:rsid w:val="001D070F"/>
    <w:rsid w:val="001D2099"/>
    <w:rsid w:val="001F71A0"/>
    <w:rsid w:val="00210B54"/>
    <w:rsid w:val="002124F2"/>
    <w:rsid w:val="0021678E"/>
    <w:rsid w:val="00225568"/>
    <w:rsid w:val="00254F18"/>
    <w:rsid w:val="00262196"/>
    <w:rsid w:val="00277AA0"/>
    <w:rsid w:val="002B0988"/>
    <w:rsid w:val="002B779E"/>
    <w:rsid w:val="002D7D57"/>
    <w:rsid w:val="00310115"/>
    <w:rsid w:val="00324E8A"/>
    <w:rsid w:val="00330552"/>
    <w:rsid w:val="0034162E"/>
    <w:rsid w:val="00342EF6"/>
    <w:rsid w:val="00344033"/>
    <w:rsid w:val="00346B95"/>
    <w:rsid w:val="00353CB0"/>
    <w:rsid w:val="003553C4"/>
    <w:rsid w:val="00365321"/>
    <w:rsid w:val="0036720F"/>
    <w:rsid w:val="00376AB7"/>
    <w:rsid w:val="00380FFF"/>
    <w:rsid w:val="00390517"/>
    <w:rsid w:val="0039070C"/>
    <w:rsid w:val="003D2C8D"/>
    <w:rsid w:val="003D79AE"/>
    <w:rsid w:val="003E547F"/>
    <w:rsid w:val="00400160"/>
    <w:rsid w:val="004037DF"/>
    <w:rsid w:val="00425B96"/>
    <w:rsid w:val="00427494"/>
    <w:rsid w:val="004320C0"/>
    <w:rsid w:val="00436300"/>
    <w:rsid w:val="00436804"/>
    <w:rsid w:val="004459CA"/>
    <w:rsid w:val="00446538"/>
    <w:rsid w:val="00456857"/>
    <w:rsid w:val="00457E15"/>
    <w:rsid w:val="00466A06"/>
    <w:rsid w:val="00467C10"/>
    <w:rsid w:val="004905A8"/>
    <w:rsid w:val="004A0E20"/>
    <w:rsid w:val="004A4A81"/>
    <w:rsid w:val="004A4D69"/>
    <w:rsid w:val="004B13B1"/>
    <w:rsid w:val="004B7634"/>
    <w:rsid w:val="004C10CF"/>
    <w:rsid w:val="004C14CE"/>
    <w:rsid w:val="004D3BC7"/>
    <w:rsid w:val="004E3A07"/>
    <w:rsid w:val="004E53A3"/>
    <w:rsid w:val="004F02E9"/>
    <w:rsid w:val="00500489"/>
    <w:rsid w:val="00505502"/>
    <w:rsid w:val="00513A9A"/>
    <w:rsid w:val="00516928"/>
    <w:rsid w:val="00532A18"/>
    <w:rsid w:val="00537A6A"/>
    <w:rsid w:val="00537B64"/>
    <w:rsid w:val="005534B7"/>
    <w:rsid w:val="00574B30"/>
    <w:rsid w:val="00593E19"/>
    <w:rsid w:val="005B278E"/>
    <w:rsid w:val="005B6207"/>
    <w:rsid w:val="005C1B47"/>
    <w:rsid w:val="005C38F2"/>
    <w:rsid w:val="005C4488"/>
    <w:rsid w:val="005C55C0"/>
    <w:rsid w:val="005C5B34"/>
    <w:rsid w:val="005C7D49"/>
    <w:rsid w:val="005D3FAC"/>
    <w:rsid w:val="00600B05"/>
    <w:rsid w:val="006178F1"/>
    <w:rsid w:val="00625C46"/>
    <w:rsid w:val="006874D1"/>
    <w:rsid w:val="00690564"/>
    <w:rsid w:val="00695EC3"/>
    <w:rsid w:val="00697BB8"/>
    <w:rsid w:val="006C4DE8"/>
    <w:rsid w:val="006D0514"/>
    <w:rsid w:val="006D0F37"/>
    <w:rsid w:val="006F45E0"/>
    <w:rsid w:val="00701E6C"/>
    <w:rsid w:val="00713D0B"/>
    <w:rsid w:val="007155B6"/>
    <w:rsid w:val="00732A91"/>
    <w:rsid w:val="00732F16"/>
    <w:rsid w:val="007343C5"/>
    <w:rsid w:val="0073505B"/>
    <w:rsid w:val="00741DCF"/>
    <w:rsid w:val="00750936"/>
    <w:rsid w:val="00751F41"/>
    <w:rsid w:val="00763CFD"/>
    <w:rsid w:val="00792C79"/>
    <w:rsid w:val="00796AF6"/>
    <w:rsid w:val="007A3B71"/>
    <w:rsid w:val="007A3B80"/>
    <w:rsid w:val="007A3D0A"/>
    <w:rsid w:val="007A40A2"/>
    <w:rsid w:val="007B687D"/>
    <w:rsid w:val="007E2A24"/>
    <w:rsid w:val="007E3229"/>
    <w:rsid w:val="00805B89"/>
    <w:rsid w:val="00813774"/>
    <w:rsid w:val="00823CF0"/>
    <w:rsid w:val="008472A7"/>
    <w:rsid w:val="0087137B"/>
    <w:rsid w:val="00875DDD"/>
    <w:rsid w:val="008870AD"/>
    <w:rsid w:val="00893B3C"/>
    <w:rsid w:val="008B3831"/>
    <w:rsid w:val="008B64D8"/>
    <w:rsid w:val="008D6B88"/>
    <w:rsid w:val="008D7EC6"/>
    <w:rsid w:val="008E0B66"/>
    <w:rsid w:val="009142B2"/>
    <w:rsid w:val="009149DB"/>
    <w:rsid w:val="009304F7"/>
    <w:rsid w:val="0093086F"/>
    <w:rsid w:val="0095085B"/>
    <w:rsid w:val="009833B3"/>
    <w:rsid w:val="00983DDA"/>
    <w:rsid w:val="00983E42"/>
    <w:rsid w:val="009932C1"/>
    <w:rsid w:val="00997367"/>
    <w:rsid w:val="00A0777A"/>
    <w:rsid w:val="00A27B81"/>
    <w:rsid w:val="00A513F6"/>
    <w:rsid w:val="00A51F27"/>
    <w:rsid w:val="00A546C3"/>
    <w:rsid w:val="00AA10AB"/>
    <w:rsid w:val="00AD5D85"/>
    <w:rsid w:val="00AF450E"/>
    <w:rsid w:val="00B0493F"/>
    <w:rsid w:val="00B06BBE"/>
    <w:rsid w:val="00B07570"/>
    <w:rsid w:val="00B20755"/>
    <w:rsid w:val="00B5630E"/>
    <w:rsid w:val="00B60D9F"/>
    <w:rsid w:val="00B714FD"/>
    <w:rsid w:val="00BC1994"/>
    <w:rsid w:val="00BC40FC"/>
    <w:rsid w:val="00BE0A7C"/>
    <w:rsid w:val="00BE1AED"/>
    <w:rsid w:val="00BF18AD"/>
    <w:rsid w:val="00BF2555"/>
    <w:rsid w:val="00BF541B"/>
    <w:rsid w:val="00C07DC6"/>
    <w:rsid w:val="00C1359A"/>
    <w:rsid w:val="00C200F0"/>
    <w:rsid w:val="00C20E72"/>
    <w:rsid w:val="00C22701"/>
    <w:rsid w:val="00C352E5"/>
    <w:rsid w:val="00C44AE5"/>
    <w:rsid w:val="00C7098A"/>
    <w:rsid w:val="00C72A9F"/>
    <w:rsid w:val="00C76661"/>
    <w:rsid w:val="00C77F90"/>
    <w:rsid w:val="00C87DE2"/>
    <w:rsid w:val="00C949A0"/>
    <w:rsid w:val="00CB0B01"/>
    <w:rsid w:val="00CB4625"/>
    <w:rsid w:val="00CC094E"/>
    <w:rsid w:val="00CC42AD"/>
    <w:rsid w:val="00CD73C4"/>
    <w:rsid w:val="00CE3841"/>
    <w:rsid w:val="00CF34A1"/>
    <w:rsid w:val="00CF7654"/>
    <w:rsid w:val="00CF7661"/>
    <w:rsid w:val="00D04636"/>
    <w:rsid w:val="00D26090"/>
    <w:rsid w:val="00D46138"/>
    <w:rsid w:val="00D56851"/>
    <w:rsid w:val="00D776CB"/>
    <w:rsid w:val="00D90C21"/>
    <w:rsid w:val="00D91FDB"/>
    <w:rsid w:val="00D93B6C"/>
    <w:rsid w:val="00DA688F"/>
    <w:rsid w:val="00DC5E72"/>
    <w:rsid w:val="00DD290D"/>
    <w:rsid w:val="00DD70EF"/>
    <w:rsid w:val="00DE18C3"/>
    <w:rsid w:val="00DE48F6"/>
    <w:rsid w:val="00DE5C1F"/>
    <w:rsid w:val="00DE60EC"/>
    <w:rsid w:val="00E067B3"/>
    <w:rsid w:val="00E10211"/>
    <w:rsid w:val="00E103FF"/>
    <w:rsid w:val="00E22D3F"/>
    <w:rsid w:val="00E32014"/>
    <w:rsid w:val="00E34FEF"/>
    <w:rsid w:val="00E644CF"/>
    <w:rsid w:val="00E64937"/>
    <w:rsid w:val="00E8002B"/>
    <w:rsid w:val="00E80AD3"/>
    <w:rsid w:val="00E87696"/>
    <w:rsid w:val="00EA0E3E"/>
    <w:rsid w:val="00EA551D"/>
    <w:rsid w:val="00EB40BF"/>
    <w:rsid w:val="00EB4AE6"/>
    <w:rsid w:val="00EB4EEF"/>
    <w:rsid w:val="00EC6150"/>
    <w:rsid w:val="00ED1964"/>
    <w:rsid w:val="00ED6489"/>
    <w:rsid w:val="00F273FB"/>
    <w:rsid w:val="00F319C7"/>
    <w:rsid w:val="00F33A47"/>
    <w:rsid w:val="00F55D0D"/>
    <w:rsid w:val="00F566B2"/>
    <w:rsid w:val="00F94C45"/>
    <w:rsid w:val="00F95A9F"/>
    <w:rsid w:val="00FB3D5D"/>
    <w:rsid w:val="00FB64A7"/>
    <w:rsid w:val="00FC54A1"/>
    <w:rsid w:val="00FD07C3"/>
    <w:rsid w:val="00FE5C85"/>
    <w:rsid w:val="00FF1D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03EAD35"/>
  <w14:defaultImageDpi w14:val="330"/>
  <w15:docId w15:val="{361C85A8-EE33-4402-AB14-130308E8B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687D"/>
    <w:rPr>
      <w:color w:val="000000"/>
    </w:rPr>
  </w:style>
  <w:style w:type="paragraph" w:styleId="Heading1">
    <w:name w:val="heading 1"/>
    <w:basedOn w:val="Normal"/>
    <w:next w:val="Normal"/>
    <w:uiPriority w:val="1"/>
    <w:qFormat/>
    <w:pPr>
      <w:keepNext/>
      <w:numPr>
        <w:numId w:val="17"/>
      </w:numPr>
      <w:spacing w:before="240" w:after="60"/>
      <w:outlineLvl w:val="0"/>
    </w:pPr>
    <w:rPr>
      <w:rFonts w:ascii="Arial" w:hAnsi="Arial"/>
      <w:b/>
      <w:kern w:val="28"/>
      <w:sz w:val="28"/>
      <w:u w:val="double"/>
    </w:rPr>
  </w:style>
  <w:style w:type="paragraph" w:styleId="Heading2">
    <w:name w:val="heading 2"/>
    <w:basedOn w:val="Normal"/>
    <w:next w:val="Normal"/>
    <w:qFormat/>
    <w:pPr>
      <w:keepNext/>
      <w:numPr>
        <w:ilvl w:val="1"/>
        <w:numId w:val="17"/>
      </w:numPr>
      <w:spacing w:before="240" w:after="60"/>
      <w:outlineLvl w:val="1"/>
    </w:pPr>
    <w:rPr>
      <w:rFonts w:ascii="Arial" w:hAnsi="Arial"/>
      <w:b/>
      <w:i/>
      <w:sz w:val="28"/>
      <w:u w:val="wave"/>
    </w:rPr>
  </w:style>
  <w:style w:type="paragraph" w:styleId="Heading3">
    <w:name w:val="heading 3"/>
    <w:basedOn w:val="Normal"/>
    <w:next w:val="Normal"/>
    <w:qFormat/>
    <w:pPr>
      <w:keepNext/>
      <w:numPr>
        <w:ilvl w:val="2"/>
        <w:numId w:val="17"/>
      </w:numPr>
      <w:tabs>
        <w:tab w:val="left" w:pos="792"/>
      </w:tabs>
      <w:spacing w:before="240" w:after="60"/>
      <w:outlineLvl w:val="2"/>
    </w:pPr>
    <w:rPr>
      <w:rFonts w:ascii="Arial" w:hAnsi="Arial"/>
      <w:sz w:val="26"/>
    </w:rPr>
  </w:style>
  <w:style w:type="paragraph" w:styleId="Heading4">
    <w:name w:val="heading 4"/>
    <w:basedOn w:val="Normal"/>
    <w:next w:val="Normal"/>
    <w:qFormat/>
    <w:pPr>
      <w:numPr>
        <w:ilvl w:val="3"/>
        <w:numId w:val="17"/>
      </w:numPr>
      <w:outlineLvl w:val="3"/>
    </w:pPr>
    <w:rPr>
      <w:rFonts w:ascii="Times" w:hAnsi="Times"/>
      <w:u w:val="single"/>
    </w:rPr>
  </w:style>
  <w:style w:type="paragraph" w:styleId="Heading5">
    <w:name w:val="heading 5"/>
    <w:basedOn w:val="Normal"/>
    <w:next w:val="Normal"/>
    <w:qFormat/>
    <w:pPr>
      <w:numPr>
        <w:ilvl w:val="4"/>
        <w:numId w:val="17"/>
      </w:numPr>
      <w:spacing w:before="240" w:after="60"/>
      <w:outlineLvl w:val="4"/>
    </w:pPr>
    <w:rPr>
      <w:sz w:val="22"/>
      <w:u w:val="single"/>
    </w:rPr>
  </w:style>
  <w:style w:type="paragraph" w:styleId="Heading6">
    <w:name w:val="heading 6"/>
    <w:basedOn w:val="Normal"/>
    <w:next w:val="Normal"/>
    <w:qFormat/>
    <w:pPr>
      <w:numPr>
        <w:ilvl w:val="5"/>
        <w:numId w:val="17"/>
      </w:numPr>
      <w:spacing w:before="240" w:after="60"/>
      <w:outlineLvl w:val="5"/>
    </w:pPr>
    <w:rPr>
      <w:i/>
      <w:sz w:val="22"/>
    </w:rPr>
  </w:style>
  <w:style w:type="paragraph" w:styleId="Heading7">
    <w:name w:val="heading 7"/>
    <w:basedOn w:val="Normal"/>
    <w:next w:val="Normal"/>
    <w:qFormat/>
    <w:pPr>
      <w:numPr>
        <w:ilvl w:val="6"/>
        <w:numId w:val="17"/>
      </w:numPr>
      <w:spacing w:before="240" w:after="60"/>
      <w:outlineLvl w:val="6"/>
    </w:pPr>
    <w:rPr>
      <w:rFonts w:ascii="Arial" w:hAnsi="Arial"/>
    </w:rPr>
  </w:style>
  <w:style w:type="paragraph" w:styleId="Heading8">
    <w:name w:val="heading 8"/>
    <w:basedOn w:val="Normal"/>
    <w:next w:val="Normal"/>
    <w:qFormat/>
    <w:pPr>
      <w:numPr>
        <w:ilvl w:val="7"/>
        <w:numId w:val="17"/>
      </w:numPr>
      <w:spacing w:before="240" w:after="60"/>
      <w:outlineLvl w:val="7"/>
    </w:pPr>
    <w:rPr>
      <w:rFonts w:ascii="Arial" w:hAnsi="Arial"/>
      <w:i/>
    </w:rPr>
  </w:style>
  <w:style w:type="paragraph" w:styleId="Heading9">
    <w:name w:val="heading 9"/>
    <w:basedOn w:val="Normal"/>
    <w:next w:val="Normal"/>
    <w:qFormat/>
    <w:pPr>
      <w:numPr>
        <w:ilvl w:val="8"/>
        <w:numId w:val="17"/>
      </w:num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rPr>
  </w:style>
  <w:style w:type="paragraph" w:styleId="BodyText">
    <w:name w:val="Body Text"/>
    <w:basedOn w:val="Normal"/>
    <w:uiPriority w:val="1"/>
    <w:qFormat/>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paragraph" w:styleId="ListParagraph">
    <w:name w:val="List Paragraph"/>
    <w:basedOn w:val="Normal"/>
    <w:uiPriority w:val="34"/>
    <w:qFormat/>
    <w:rsid w:val="00467C10"/>
    <w:pPr>
      <w:contextualSpacing/>
    </w:pPr>
    <w:rPr>
      <w:rFonts w:ascii="Times" w:hAnsi="Times"/>
      <w:sz w:val="28"/>
      <w:szCs w:val="24"/>
    </w:rPr>
  </w:style>
  <w:style w:type="character" w:styleId="Hyperlink">
    <w:name w:val="Hyperlink"/>
    <w:basedOn w:val="DefaultParagraphFont"/>
    <w:uiPriority w:val="99"/>
    <w:unhideWhenUsed/>
    <w:rsid w:val="00CB4625"/>
    <w:rPr>
      <w:color w:val="0000FF" w:themeColor="hyperlink"/>
      <w:u w:val="single"/>
    </w:rPr>
  </w:style>
  <w:style w:type="character" w:styleId="UnresolvedMention">
    <w:name w:val="Unresolved Mention"/>
    <w:basedOn w:val="DefaultParagraphFont"/>
    <w:uiPriority w:val="99"/>
    <w:semiHidden/>
    <w:unhideWhenUsed/>
    <w:rsid w:val="00CB4625"/>
    <w:rPr>
      <w:color w:val="605E5C"/>
      <w:shd w:val="clear" w:color="auto" w:fill="E1DFDD"/>
    </w:rPr>
  </w:style>
  <w:style w:type="character" w:styleId="CommentReference">
    <w:name w:val="annotation reference"/>
    <w:basedOn w:val="DefaultParagraphFont"/>
    <w:uiPriority w:val="99"/>
    <w:semiHidden/>
    <w:unhideWhenUsed/>
    <w:rsid w:val="00107FE7"/>
    <w:rPr>
      <w:sz w:val="16"/>
      <w:szCs w:val="16"/>
    </w:rPr>
  </w:style>
  <w:style w:type="paragraph" w:styleId="CommentText">
    <w:name w:val="annotation text"/>
    <w:basedOn w:val="Normal"/>
    <w:link w:val="CommentTextChar"/>
    <w:uiPriority w:val="99"/>
    <w:semiHidden/>
    <w:unhideWhenUsed/>
    <w:rsid w:val="00107FE7"/>
  </w:style>
  <w:style w:type="character" w:customStyle="1" w:styleId="CommentTextChar">
    <w:name w:val="Comment Text Char"/>
    <w:basedOn w:val="DefaultParagraphFont"/>
    <w:link w:val="CommentText"/>
    <w:uiPriority w:val="99"/>
    <w:semiHidden/>
    <w:rsid w:val="00107FE7"/>
    <w:rPr>
      <w:color w:val="000000"/>
    </w:rPr>
  </w:style>
  <w:style w:type="paragraph" w:styleId="CommentSubject">
    <w:name w:val="annotation subject"/>
    <w:basedOn w:val="CommentText"/>
    <w:next w:val="CommentText"/>
    <w:link w:val="CommentSubjectChar"/>
    <w:uiPriority w:val="99"/>
    <w:semiHidden/>
    <w:unhideWhenUsed/>
    <w:rsid w:val="00107FE7"/>
    <w:rPr>
      <w:b/>
      <w:bCs/>
    </w:rPr>
  </w:style>
  <w:style w:type="character" w:customStyle="1" w:styleId="CommentSubjectChar">
    <w:name w:val="Comment Subject Char"/>
    <w:basedOn w:val="CommentTextChar"/>
    <w:link w:val="CommentSubject"/>
    <w:uiPriority w:val="99"/>
    <w:semiHidden/>
    <w:rsid w:val="00107FE7"/>
    <w:rPr>
      <w:b/>
      <w:bCs/>
      <w:color w:val="000000"/>
    </w:rPr>
  </w:style>
  <w:style w:type="paragraph" w:styleId="BalloonText">
    <w:name w:val="Balloon Text"/>
    <w:basedOn w:val="Normal"/>
    <w:link w:val="BalloonTextChar"/>
    <w:uiPriority w:val="99"/>
    <w:semiHidden/>
    <w:unhideWhenUsed/>
    <w:rsid w:val="00107F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7FE7"/>
    <w:rPr>
      <w:rFonts w:ascii="Segoe UI" w:hAnsi="Segoe UI" w:cs="Segoe UI"/>
      <w:color w:val="000000"/>
      <w:sz w:val="18"/>
      <w:szCs w:val="18"/>
    </w:rPr>
  </w:style>
  <w:style w:type="table" w:styleId="TableGrid">
    <w:name w:val="Table Grid"/>
    <w:basedOn w:val="TableNormal"/>
    <w:uiPriority w:val="59"/>
    <w:rsid w:val="00ED19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6BBE"/>
    <w:rPr>
      <w:color w:val="000000"/>
    </w:rPr>
  </w:style>
  <w:style w:type="paragraph" w:customStyle="1" w:styleId="LetteredList1">
    <w:name w:val="Lettered List 1"/>
    <w:basedOn w:val="Normal"/>
    <w:qFormat/>
    <w:rsid w:val="00210B54"/>
    <w:pPr>
      <w:tabs>
        <w:tab w:val="left" w:pos="0"/>
        <w:tab w:val="left" w:pos="720"/>
      </w:tabs>
      <w:suppressAutoHyphens/>
      <w:ind w:left="720" w:hanging="720"/>
    </w:pPr>
    <w:rPr>
      <w:rFonts w:eastAsia="MS Mincho"/>
      <w:color w:val="00000A"/>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818171">
      <w:bodyDiv w:val="1"/>
      <w:marLeft w:val="0"/>
      <w:marRight w:val="0"/>
      <w:marTop w:val="0"/>
      <w:marBottom w:val="0"/>
      <w:divBdr>
        <w:top w:val="none" w:sz="0" w:space="0" w:color="auto"/>
        <w:left w:val="none" w:sz="0" w:space="0" w:color="auto"/>
        <w:bottom w:val="none" w:sz="0" w:space="0" w:color="auto"/>
        <w:right w:val="none" w:sz="0" w:space="0" w:color="auto"/>
      </w:divBdr>
    </w:div>
    <w:div w:id="110869559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hno@ynu.ac.jp"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nsoo@minsookim.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772C2DE-7DC6-4889-A4B9-460613F6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5</Pages>
  <Words>1042</Words>
  <Characters>5943</Characters>
  <Application>Microsoft Office Word</Application>
  <DocSecurity>0</DocSecurity>
  <Lines>49</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802.15.6a CSD</vt:lpstr>
      <vt:lpstr>&lt;802.15.12 PAR draft&gt;</vt:lpstr>
    </vt:vector>
  </TitlesOfParts>
  <Manager/>
  <Company>&lt;Kinney Consulting&gt;</Company>
  <LinksUpToDate>false</LinksUpToDate>
  <CharactersWithSpaces>6972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802.15.6a CSD</dc:title>
  <dc:subject/>
  <dc:creator>Marco Hernandez</dc:creator>
  <cp:keywords/>
  <dc:description/>
  <cp:lastModifiedBy>Marco Hernandez</cp:lastModifiedBy>
  <cp:revision>12</cp:revision>
  <cp:lastPrinted>1900-01-01T06:00:00Z</cp:lastPrinted>
  <dcterms:created xsi:type="dcterms:W3CDTF">2021-07-18T01:17:00Z</dcterms:created>
  <dcterms:modified xsi:type="dcterms:W3CDTF">2021-07-19T19:32:00Z</dcterms:modified>
  <cp:category>&lt;15-15-0760-00-0llc&gt;</cp:category>
</cp:coreProperties>
</file>