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E6AFB" w14:textId="77777777" w:rsidR="00CA09B2" w:rsidRPr="00612492" w:rsidRDefault="00CA09B2">
      <w:pPr>
        <w:pStyle w:val="T1"/>
        <w:pBdr>
          <w:bottom w:val="single" w:sz="6" w:space="0" w:color="auto"/>
        </w:pBdr>
        <w:spacing w:after="240"/>
      </w:pPr>
      <w:r w:rsidRPr="00612492">
        <w:t>IEEE P802.11</w:t>
      </w:r>
      <w:r w:rsidRPr="00612492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612492" w:rsidRPr="00612492" w14:paraId="301E056D" w14:textId="77777777" w:rsidTr="00520011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74AEACA" w14:textId="0F580D34" w:rsidR="00CA09B2" w:rsidRPr="00612492" w:rsidRDefault="00B86FA2">
            <w:pPr>
              <w:pStyle w:val="T2"/>
            </w:pPr>
            <w:r>
              <w:t>November</w:t>
            </w:r>
            <w:r w:rsidR="00B948D1">
              <w:t xml:space="preserve"> </w:t>
            </w:r>
            <w:r w:rsidR="009160DE">
              <w:t>2024</w:t>
            </w:r>
            <w:r w:rsidR="00EC24B4" w:rsidRPr="00612492">
              <w:t xml:space="preserve"> </w:t>
            </w:r>
            <w:r w:rsidR="0047568B">
              <w:t>Plenary</w:t>
            </w:r>
            <w:r w:rsidR="008018B3" w:rsidRPr="00612492">
              <w:t xml:space="preserve"> </w:t>
            </w:r>
            <w:r w:rsidR="00EC24B4" w:rsidRPr="00612492">
              <w:t>minutes</w:t>
            </w:r>
          </w:p>
        </w:tc>
      </w:tr>
      <w:tr w:rsidR="00612492" w:rsidRPr="00612492" w14:paraId="727F4230" w14:textId="77777777" w:rsidTr="00520011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AC2E95D" w14:textId="534FB92E" w:rsidR="00CA09B2" w:rsidRPr="00612492" w:rsidRDefault="00CA09B2">
            <w:pPr>
              <w:pStyle w:val="T2"/>
              <w:ind w:left="0"/>
              <w:rPr>
                <w:sz w:val="20"/>
              </w:rPr>
            </w:pPr>
            <w:r w:rsidRPr="00612492">
              <w:rPr>
                <w:sz w:val="20"/>
              </w:rPr>
              <w:t>Date:</w:t>
            </w:r>
            <w:r w:rsidRPr="00612492">
              <w:rPr>
                <w:b w:val="0"/>
                <w:sz w:val="20"/>
              </w:rPr>
              <w:t xml:space="preserve">  </w:t>
            </w:r>
            <w:r w:rsidR="00EC24B4" w:rsidRPr="00612492">
              <w:rPr>
                <w:b w:val="0"/>
                <w:sz w:val="20"/>
              </w:rPr>
              <w:t>202</w:t>
            </w:r>
            <w:r w:rsidR="009160DE">
              <w:rPr>
                <w:b w:val="0"/>
                <w:sz w:val="20"/>
              </w:rPr>
              <w:t>4</w:t>
            </w:r>
            <w:r w:rsidR="00EC24B4" w:rsidRPr="00612492">
              <w:rPr>
                <w:b w:val="0"/>
                <w:sz w:val="20"/>
              </w:rPr>
              <w:t>-</w:t>
            </w:r>
            <w:r w:rsidR="00B86FA2">
              <w:rPr>
                <w:b w:val="0"/>
                <w:sz w:val="20"/>
              </w:rPr>
              <w:t>11</w:t>
            </w:r>
            <w:r w:rsidR="00EC24B4" w:rsidRPr="00612492">
              <w:rPr>
                <w:b w:val="0"/>
                <w:sz w:val="20"/>
              </w:rPr>
              <w:t>-</w:t>
            </w:r>
            <w:r w:rsidR="009160DE">
              <w:rPr>
                <w:b w:val="0"/>
                <w:sz w:val="20"/>
              </w:rPr>
              <w:t>1</w:t>
            </w:r>
            <w:r w:rsidR="00B86FA2">
              <w:rPr>
                <w:b w:val="0"/>
                <w:sz w:val="20"/>
              </w:rPr>
              <w:t>2</w:t>
            </w:r>
          </w:p>
        </w:tc>
      </w:tr>
      <w:tr w:rsidR="00612492" w:rsidRPr="00612492" w14:paraId="08D33F6A" w14:textId="77777777" w:rsidTr="00520011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71B2E7D" w14:textId="77777777" w:rsidR="00CA09B2" w:rsidRPr="0061249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12492">
              <w:rPr>
                <w:sz w:val="20"/>
              </w:rPr>
              <w:t>Author(s):</w:t>
            </w:r>
          </w:p>
        </w:tc>
      </w:tr>
      <w:tr w:rsidR="00612492" w:rsidRPr="00612492" w14:paraId="570AC917" w14:textId="77777777" w:rsidTr="00520011">
        <w:trPr>
          <w:jc w:val="center"/>
        </w:trPr>
        <w:tc>
          <w:tcPr>
            <w:tcW w:w="1336" w:type="dxa"/>
            <w:vAlign w:val="center"/>
          </w:tcPr>
          <w:p w14:paraId="2B347C5B" w14:textId="77777777" w:rsidR="00CA09B2" w:rsidRPr="0061249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12492"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17938767" w14:textId="77777777" w:rsidR="00CA09B2" w:rsidRPr="0061249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12492"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11BE33D1" w14:textId="77777777" w:rsidR="00CA09B2" w:rsidRPr="0061249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12492"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48D691A5" w14:textId="77777777" w:rsidR="00CA09B2" w:rsidRPr="0061249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12492"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6A9E5409" w14:textId="77777777" w:rsidR="00CA09B2" w:rsidRPr="0061249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612492">
              <w:rPr>
                <w:sz w:val="20"/>
              </w:rPr>
              <w:t>email</w:t>
            </w:r>
          </w:p>
        </w:tc>
      </w:tr>
      <w:tr w:rsidR="00612492" w:rsidRPr="00612492" w14:paraId="35A5CF0D" w14:textId="77777777" w:rsidTr="00520011">
        <w:trPr>
          <w:jc w:val="center"/>
        </w:trPr>
        <w:tc>
          <w:tcPr>
            <w:tcW w:w="1336" w:type="dxa"/>
            <w:vAlign w:val="center"/>
          </w:tcPr>
          <w:p w14:paraId="53D15FCE" w14:textId="4B835C25" w:rsidR="00CA09B2" w:rsidRPr="00612492" w:rsidRDefault="00FB65E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612492">
              <w:rPr>
                <w:b w:val="0"/>
                <w:sz w:val="20"/>
              </w:rPr>
              <w:t>Dibakar Das</w:t>
            </w:r>
          </w:p>
        </w:tc>
        <w:tc>
          <w:tcPr>
            <w:tcW w:w="2064" w:type="dxa"/>
            <w:vAlign w:val="center"/>
          </w:tcPr>
          <w:p w14:paraId="2255439F" w14:textId="45D9733F" w:rsidR="00CA09B2" w:rsidRPr="00612492" w:rsidRDefault="00FB65E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612492"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3C0FDFD0" w14:textId="77777777" w:rsidR="00CA09B2" w:rsidRPr="0061249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4809F91E" w14:textId="77777777" w:rsidR="00CA09B2" w:rsidRPr="0061249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1A6C379" w14:textId="4FB3444E" w:rsidR="00CA09B2" w:rsidRPr="00612492" w:rsidRDefault="00FB65E0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 w:rsidRPr="00612492">
              <w:rPr>
                <w:b w:val="0"/>
                <w:sz w:val="16"/>
              </w:rPr>
              <w:t>Dibakar.das@intel.com</w:t>
            </w:r>
          </w:p>
        </w:tc>
      </w:tr>
    </w:tbl>
    <w:p w14:paraId="5587A5FC" w14:textId="5D8A7327" w:rsidR="00CA09B2" w:rsidRPr="00612492" w:rsidRDefault="00F82671">
      <w:pPr>
        <w:pStyle w:val="T1"/>
        <w:spacing w:after="120"/>
        <w:rPr>
          <w:sz w:val="22"/>
        </w:rPr>
      </w:pPr>
      <w:r>
        <w:rPr>
          <w:noProof/>
        </w:rPr>
        <w:pict w14:anchorId="23F7EE8E"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50" type="#_x0000_t202" style="position:absolute;left:0;text-align:left;margin-left:-4.95pt;margin-top:16.2pt;width:468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<v:textbox>
              <w:txbxContent>
                <w:p w14:paraId="49DDBD41" w14:textId="77777777" w:rsidR="0029020B" w:rsidRDefault="0029020B">
                  <w:pPr>
                    <w:pStyle w:val="T1"/>
                    <w:spacing w:after="120"/>
                  </w:pPr>
                  <w:r>
                    <w:t>Abstract</w:t>
                  </w:r>
                </w:p>
                <w:p w14:paraId="04AD6FF8" w14:textId="68BA2D2B" w:rsidR="009322E6" w:rsidRDefault="009322E6" w:rsidP="009322E6">
                  <w:pPr>
                    <w:jc w:val="both"/>
                  </w:pPr>
                  <w:r>
                    <w:t xml:space="preserve">This document contains TGbk </w:t>
                  </w:r>
                  <w:r w:rsidR="00B86FA2">
                    <w:t>November 2024</w:t>
                  </w:r>
                  <w:r w:rsidR="00B86FA2" w:rsidRPr="00612492">
                    <w:t xml:space="preserve"> </w:t>
                  </w:r>
                  <w:r w:rsidR="0047568B">
                    <w:t>plenary</w:t>
                  </w:r>
                  <w:r w:rsidR="00B86FA2" w:rsidRPr="00612492">
                    <w:t xml:space="preserve"> </w:t>
                  </w:r>
                  <w:r w:rsidR="008018B3">
                    <w:t xml:space="preserve">meeting </w:t>
                  </w:r>
                  <w:r>
                    <w:t xml:space="preserve">minutes </w:t>
                  </w:r>
                </w:p>
                <w:p w14:paraId="5AB249AB" w14:textId="34A04CC2" w:rsidR="0029020B" w:rsidRDefault="0029020B" w:rsidP="009322E6">
                  <w:pPr>
                    <w:jc w:val="both"/>
                  </w:pPr>
                </w:p>
              </w:txbxContent>
            </v:textbox>
          </v:shape>
        </w:pict>
      </w:r>
    </w:p>
    <w:p w14:paraId="32F04C1F" w14:textId="5CA1BF25" w:rsidR="00CA09B2" w:rsidRPr="00612492" w:rsidRDefault="00CA09B2" w:rsidP="001057AC">
      <w:pPr>
        <w:rPr>
          <w:b/>
          <w:sz w:val="24"/>
        </w:rPr>
      </w:pPr>
      <w:r w:rsidRPr="00612492">
        <w:br w:type="page"/>
      </w:r>
    </w:p>
    <w:p w14:paraId="55ECF1D0" w14:textId="3CE17027" w:rsidR="00493B2D" w:rsidRPr="00612492" w:rsidRDefault="00493B2D" w:rsidP="00E45EB1">
      <w:pPr>
        <w:pStyle w:val="Heading2"/>
        <w:numPr>
          <w:ilvl w:val="0"/>
          <w:numId w:val="27"/>
        </w:numPr>
        <w:rPr>
          <w:lang w:val="en-US"/>
        </w:rPr>
      </w:pPr>
      <w:bookmarkStart w:id="0" w:name="_Hlk74161377"/>
      <w:r w:rsidRPr="00612492">
        <w:rPr>
          <w:lang w:val="en-US"/>
        </w:rPr>
        <w:lastRenderedPageBreak/>
        <w:t xml:space="preserve">TGbk – </w:t>
      </w:r>
      <w:r w:rsidR="004D4644">
        <w:rPr>
          <w:lang w:val="en-US"/>
        </w:rPr>
        <w:t>November</w:t>
      </w:r>
      <w:r w:rsidR="00B948D1">
        <w:rPr>
          <w:lang w:val="en-US"/>
        </w:rPr>
        <w:t xml:space="preserve"> </w:t>
      </w:r>
      <w:r w:rsidR="008B4B53">
        <w:rPr>
          <w:lang w:val="en-US"/>
        </w:rPr>
        <w:t>12</w:t>
      </w:r>
      <w:r w:rsidRPr="00612492">
        <w:rPr>
          <w:lang w:val="en-US"/>
        </w:rPr>
        <w:t xml:space="preserve">, </w:t>
      </w:r>
      <w:r w:rsidRPr="009160DE">
        <w:rPr>
          <w:lang w:val="en-US"/>
        </w:rPr>
        <w:t>202</w:t>
      </w:r>
      <w:bookmarkEnd w:id="0"/>
      <w:r w:rsidR="0071448B">
        <w:rPr>
          <w:lang w:val="en-US"/>
        </w:rPr>
        <w:t>4</w:t>
      </w:r>
      <w:r w:rsidR="009160DE" w:rsidRPr="009160DE">
        <w:rPr>
          <w:lang w:val="en-US"/>
        </w:rPr>
        <w:t xml:space="preserve"> </w:t>
      </w:r>
    </w:p>
    <w:p w14:paraId="17893359" w14:textId="61E466D6" w:rsidR="001A2FE9" w:rsidRPr="00E67456" w:rsidRDefault="001A2FE9" w:rsidP="00E45EB1">
      <w:pPr>
        <w:jc w:val="both"/>
        <w:rPr>
          <w:szCs w:val="22"/>
          <w:lang w:val="en-US" w:eastAsia="ja-JP"/>
        </w:rPr>
      </w:pPr>
    </w:p>
    <w:p w14:paraId="7CAF369D" w14:textId="4003A02B" w:rsidR="00E67456" w:rsidRPr="00086F46" w:rsidRDefault="0071448B" w:rsidP="00E67456">
      <w:pPr>
        <w:pStyle w:val="ListParagraph"/>
        <w:numPr>
          <w:ilvl w:val="1"/>
          <w:numId w:val="26"/>
        </w:numPr>
        <w:rPr>
          <w:b/>
          <w:szCs w:val="22"/>
          <w:lang w:val="en-US"/>
        </w:rPr>
      </w:pPr>
      <w:r w:rsidRPr="00086F46">
        <w:rPr>
          <w:szCs w:val="22"/>
          <w:lang w:val="en-US"/>
        </w:rPr>
        <w:t xml:space="preserve">Called to order by TGbk Chair, </w:t>
      </w:r>
      <w:r w:rsidR="00B04470">
        <w:rPr>
          <w:szCs w:val="22"/>
          <w:lang w:val="en-US"/>
        </w:rPr>
        <w:t>Jonathan Segev</w:t>
      </w:r>
      <w:r w:rsidR="00406CA8">
        <w:rPr>
          <w:szCs w:val="22"/>
          <w:lang w:val="en-US"/>
        </w:rPr>
        <w:t xml:space="preserve"> (</w:t>
      </w:r>
      <w:r w:rsidR="00B04470">
        <w:rPr>
          <w:szCs w:val="22"/>
          <w:lang w:val="en-US"/>
        </w:rPr>
        <w:t>Intel</w:t>
      </w:r>
      <w:r w:rsidR="002D401C">
        <w:rPr>
          <w:szCs w:val="22"/>
          <w:lang w:val="en-US"/>
        </w:rPr>
        <w:t>)</w:t>
      </w:r>
    </w:p>
    <w:p w14:paraId="3F51BF4B" w14:textId="4E42CDB5" w:rsidR="0071448B" w:rsidRPr="00A7552B" w:rsidRDefault="0071448B" w:rsidP="00E45EB1">
      <w:pPr>
        <w:pStyle w:val="ListParagraph"/>
        <w:numPr>
          <w:ilvl w:val="1"/>
          <w:numId w:val="26"/>
        </w:numPr>
        <w:rPr>
          <w:b/>
          <w:szCs w:val="22"/>
          <w:lang w:val="en-US"/>
        </w:rPr>
      </w:pPr>
      <w:r w:rsidRPr="00A7552B">
        <w:rPr>
          <w:szCs w:val="22"/>
          <w:lang w:val="en-US"/>
        </w:rPr>
        <w:t xml:space="preserve">Agenda </w:t>
      </w:r>
      <w:r w:rsidRPr="00A7552B">
        <w:rPr>
          <w:szCs w:val="22"/>
          <w:lang w:val="en-US" w:eastAsia="ja-JP"/>
        </w:rPr>
        <w:t xml:space="preserve">Doc. </w:t>
      </w:r>
      <w:r>
        <w:fldChar w:fldCharType="begin"/>
      </w:r>
      <w:ins w:id="1" w:author="Das, Dibakar" w:date="2024-12-14T10:54:00Z" w16du:dateUtc="2024-12-14T18:54:00Z">
        <w:r w:rsidR="00E21A85">
          <w:instrText>HYPERLINK "https://mentor.ieee.org/802.11/dcn/24/11-24-1638-01-00bk-tgbk-nov-meeting-agenda.pptx"</w:instrText>
        </w:r>
      </w:ins>
      <w:del w:id="2" w:author="Das, Dibakar" w:date="2024-12-14T10:54:00Z" w16du:dateUtc="2024-12-14T18:54:00Z">
        <w:r w:rsidDel="00E21A85">
          <w:delInstrText>HYPERLINK "https://mentor.ieee.org/802.11/dcn/24/11-24-1638-01-00bk-tgbk-nov-meeting-agenda.pptx"</w:delInstrText>
        </w:r>
      </w:del>
      <w:ins w:id="3" w:author="Das, Dibakar" w:date="2024-12-14T10:54:00Z" w16du:dateUtc="2024-12-14T18:54:00Z"/>
      <w:r>
        <w:fldChar w:fldCharType="separate"/>
      </w:r>
      <w:r w:rsidRPr="00A7552B">
        <w:rPr>
          <w:rStyle w:val="Hyperlink"/>
          <w:b/>
          <w:color w:val="auto"/>
          <w:szCs w:val="22"/>
          <w:lang w:val="en-US" w:eastAsia="ja-JP"/>
        </w:rPr>
        <w:t>IEEE 802.11-</w:t>
      </w:r>
      <w:r w:rsidR="008B4B53">
        <w:rPr>
          <w:rStyle w:val="Hyperlink"/>
          <w:b/>
          <w:color w:val="auto"/>
          <w:szCs w:val="22"/>
          <w:lang w:val="en-US" w:eastAsia="ja-JP"/>
        </w:rPr>
        <w:t>1638</w:t>
      </w:r>
      <w:r w:rsidR="00406CA8">
        <w:rPr>
          <w:rStyle w:val="Hyperlink"/>
          <w:b/>
          <w:color w:val="auto"/>
          <w:szCs w:val="22"/>
          <w:lang w:val="en-US" w:eastAsia="ja-JP"/>
        </w:rPr>
        <w:t>/r</w:t>
      </w:r>
      <w:r w:rsidR="008B4B53">
        <w:rPr>
          <w:rStyle w:val="Hyperlink"/>
          <w:b/>
          <w:color w:val="auto"/>
          <w:szCs w:val="22"/>
          <w:lang w:val="en-US" w:eastAsia="ja-JP"/>
        </w:rPr>
        <w:t>1</w:t>
      </w:r>
      <w:r w:rsidRPr="00A7552B">
        <w:rPr>
          <w:rFonts w:hint="cs"/>
          <w:b/>
          <w:szCs w:val="22"/>
          <w:u w:val="single"/>
          <w:rtl/>
          <w:lang w:val="en-US" w:eastAsia="ja-JP" w:bidi="he-IL"/>
        </w:rPr>
        <w:br/>
      </w:r>
      <w:r>
        <w:rPr>
          <w:b/>
          <w:szCs w:val="22"/>
          <w:u w:val="single"/>
          <w:lang w:val="en-US" w:eastAsia="ja-JP" w:bidi="he-IL"/>
        </w:rPr>
        <w:fldChar w:fldCharType="end"/>
      </w:r>
    </w:p>
    <w:p w14:paraId="3E24804E" w14:textId="0462D623" w:rsidR="0071448B" w:rsidRPr="00C7261D" w:rsidRDefault="0071448B" w:rsidP="00E45EB1">
      <w:pPr>
        <w:pStyle w:val="ListParagraph"/>
        <w:numPr>
          <w:ilvl w:val="1"/>
          <w:numId w:val="26"/>
        </w:numPr>
        <w:rPr>
          <w:szCs w:val="22"/>
          <w:lang w:val="en-US"/>
        </w:rPr>
      </w:pPr>
      <w:r w:rsidRPr="00C7261D">
        <w:rPr>
          <w:szCs w:val="22"/>
          <w:lang w:val="en-US"/>
        </w:rPr>
        <w:t>Review Patent Policy and logistics</w:t>
      </w:r>
    </w:p>
    <w:p w14:paraId="2238B807" w14:textId="77777777" w:rsidR="008C12E9" w:rsidRPr="00912EFC" w:rsidRDefault="0071448B" w:rsidP="00E45EB1">
      <w:pPr>
        <w:numPr>
          <w:ilvl w:val="2"/>
          <w:numId w:val="26"/>
        </w:numPr>
        <w:rPr>
          <w:szCs w:val="22"/>
          <w:lang w:val="en-US"/>
          <w:rPrChange w:id="4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</w:pPr>
      <w:r w:rsidRPr="00912EFC">
        <w:rPr>
          <w:szCs w:val="22"/>
          <w:lang w:val="en-US"/>
          <w:rPrChange w:id="5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 xml:space="preserve">Chair reviewed </w:t>
      </w:r>
      <w:r w:rsidR="008C12E9" w:rsidRPr="00912EFC">
        <w:rPr>
          <w:rPrChange w:id="6" w:author="Das, Dibakar" w:date="2024-11-12T13:45:00Z" w16du:dateUtc="2024-11-12T21:45:00Z">
            <w:rPr>
              <w:color w:val="FF0000"/>
            </w:rPr>
          </w:rPrChange>
        </w:rPr>
        <w:t xml:space="preserve">policy guidelines for the members </w:t>
      </w:r>
    </w:p>
    <w:p w14:paraId="77514FA1" w14:textId="77777777" w:rsidR="008C12E9" w:rsidRPr="00912EFC" w:rsidRDefault="008C12E9" w:rsidP="008C12E9">
      <w:pPr>
        <w:pStyle w:val="ListParagraph"/>
        <w:numPr>
          <w:ilvl w:val="2"/>
          <w:numId w:val="26"/>
        </w:numPr>
        <w:rPr>
          <w:szCs w:val="22"/>
          <w:lang w:val="en-US"/>
          <w:rPrChange w:id="7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</w:pPr>
      <w:r w:rsidRPr="00912EFC">
        <w:rPr>
          <w:szCs w:val="22"/>
          <w:lang w:val="en-US"/>
          <w:rPrChange w:id="8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>Suggested members to sign-in to Attendance server (IMAT) with the link shown on the slide</w:t>
      </w:r>
    </w:p>
    <w:p w14:paraId="6E7354A8" w14:textId="3AC6695B" w:rsidR="00797164" w:rsidRPr="00912EFC" w:rsidRDefault="00797164" w:rsidP="00797164">
      <w:pPr>
        <w:pStyle w:val="ListParagraph"/>
        <w:numPr>
          <w:ilvl w:val="2"/>
          <w:numId w:val="26"/>
        </w:numPr>
        <w:rPr>
          <w:szCs w:val="22"/>
          <w:lang w:val="en-US"/>
          <w:rPrChange w:id="9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</w:pPr>
      <w:r w:rsidRPr="00912EFC">
        <w:rPr>
          <w:szCs w:val="22"/>
          <w:lang w:val="en-US"/>
          <w:rPrChange w:id="10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>Asked everyone to register</w:t>
      </w:r>
      <w:ins w:id="11" w:author="Das, Dibakar" w:date="2024-12-14T10:55:00Z" w16du:dateUtc="2024-12-14T18:55:00Z">
        <w:r w:rsidR="005734D0">
          <w:rPr>
            <w:szCs w:val="22"/>
            <w:lang w:val="en-US"/>
          </w:rPr>
          <w:t>.</w:t>
        </w:r>
      </w:ins>
      <w:r w:rsidRPr="00912EFC">
        <w:rPr>
          <w:szCs w:val="22"/>
          <w:lang w:val="en-US"/>
          <w:rPrChange w:id="12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 xml:space="preserve"> </w:t>
      </w:r>
    </w:p>
    <w:p w14:paraId="6B4ED20A" w14:textId="68CED583" w:rsidR="008108FC" w:rsidRPr="00912EFC" w:rsidRDefault="008108FC" w:rsidP="008108FC">
      <w:pPr>
        <w:numPr>
          <w:ilvl w:val="2"/>
          <w:numId w:val="26"/>
        </w:numPr>
        <w:jc w:val="both"/>
        <w:rPr>
          <w:szCs w:val="22"/>
          <w:lang w:val="en-US" w:eastAsia="ja-JP"/>
          <w:rPrChange w:id="13" w:author="Das, Dibakar" w:date="2024-11-12T13:45:00Z" w16du:dateUtc="2024-11-12T21:45:00Z">
            <w:rPr>
              <w:color w:val="FF0000"/>
              <w:szCs w:val="22"/>
              <w:lang w:val="en-US" w:eastAsia="ja-JP"/>
            </w:rPr>
          </w:rPrChange>
        </w:rPr>
      </w:pPr>
      <w:r w:rsidRPr="00912EFC">
        <w:rPr>
          <w:szCs w:val="22"/>
          <w:lang w:val="en-US" w:eastAsia="ja-JP"/>
          <w:rPrChange w:id="14" w:author="Das, Dibakar" w:date="2024-11-12T13:45:00Z" w16du:dateUtc="2024-11-12T21:45:00Z">
            <w:rPr>
              <w:color w:val="FF0000"/>
              <w:szCs w:val="22"/>
              <w:lang w:val="en-US" w:eastAsia="ja-JP"/>
            </w:rPr>
          </w:rPrChange>
        </w:rPr>
        <w:t>Chair reminded audience of the IEEE-SA Patent Policy, duty to inform, the guideline for IEEE WG meetings and logistics</w:t>
      </w:r>
      <w:r w:rsidR="001B7949" w:rsidRPr="00912EFC">
        <w:rPr>
          <w:szCs w:val="22"/>
          <w:lang w:val="en-US" w:eastAsia="ja-JP"/>
          <w:rPrChange w:id="15" w:author="Das, Dibakar" w:date="2024-11-12T13:45:00Z" w16du:dateUtc="2024-11-12T21:45:00Z">
            <w:rPr>
              <w:color w:val="FF0000"/>
              <w:szCs w:val="22"/>
              <w:lang w:val="en-US" w:eastAsia="ja-JP"/>
            </w:rPr>
          </w:rPrChange>
        </w:rPr>
        <w:t>.</w:t>
      </w:r>
      <w:r w:rsidRPr="00912EFC">
        <w:rPr>
          <w:szCs w:val="22"/>
          <w:lang w:val="en-US" w:eastAsia="ja-JP"/>
          <w:rPrChange w:id="16" w:author="Das, Dibakar" w:date="2024-11-12T13:45:00Z" w16du:dateUtc="2024-11-12T21:45:00Z">
            <w:rPr>
              <w:color w:val="FF0000"/>
              <w:szCs w:val="22"/>
              <w:lang w:val="en-US" w:eastAsia="ja-JP"/>
            </w:rPr>
          </w:rPrChange>
        </w:rPr>
        <w:t xml:space="preserve"> Chair called for any potentially essential patents, no one stepped forward.</w:t>
      </w:r>
    </w:p>
    <w:p w14:paraId="2121615B" w14:textId="48CBBE18" w:rsidR="00EE1613" w:rsidRPr="00912EFC" w:rsidRDefault="00EE1613" w:rsidP="00EE1613">
      <w:pPr>
        <w:pStyle w:val="ListParagraph"/>
        <w:numPr>
          <w:ilvl w:val="2"/>
          <w:numId w:val="26"/>
        </w:numPr>
        <w:rPr>
          <w:szCs w:val="22"/>
          <w:lang w:val="en-US"/>
          <w:rPrChange w:id="17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</w:pPr>
      <w:r w:rsidRPr="00912EFC">
        <w:rPr>
          <w:szCs w:val="22"/>
          <w:lang w:val="en-US"/>
          <w:rPrChange w:id="18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>Chair reminded audience of the other guidelines for IEEE meetings, antitrust and competition laws, provided link to patent-related information asked if any clarifications are requested, no one stepped forward.</w:t>
      </w:r>
    </w:p>
    <w:p w14:paraId="2CF2AC1C" w14:textId="22046726" w:rsidR="00EE1613" w:rsidRPr="00912EFC" w:rsidRDefault="00EE1613" w:rsidP="00EE1613">
      <w:pPr>
        <w:numPr>
          <w:ilvl w:val="2"/>
          <w:numId w:val="26"/>
        </w:numPr>
        <w:jc w:val="both"/>
        <w:rPr>
          <w:szCs w:val="22"/>
          <w:lang w:val="en-US"/>
          <w:rPrChange w:id="19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</w:pPr>
      <w:r w:rsidRPr="00912EFC">
        <w:rPr>
          <w:szCs w:val="22"/>
          <w:lang w:val="en-US"/>
          <w:rPrChange w:id="20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>Chair re</w:t>
      </w:r>
      <w:r w:rsidR="000348AD" w:rsidRPr="00912EFC">
        <w:rPr>
          <w:szCs w:val="22"/>
          <w:lang w:val="en-US"/>
          <w:rPrChange w:id="21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>minded audience of</w:t>
      </w:r>
      <w:r w:rsidRPr="00912EFC">
        <w:rPr>
          <w:szCs w:val="22"/>
          <w:lang w:val="en-US"/>
          <w:rPrChange w:id="22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 xml:space="preserve"> the IEEE SA copyright policy.</w:t>
      </w:r>
    </w:p>
    <w:p w14:paraId="74C1860F" w14:textId="4705DF99" w:rsidR="00EE1613" w:rsidRPr="00912EFC" w:rsidRDefault="00EE1613" w:rsidP="00EE1613">
      <w:pPr>
        <w:numPr>
          <w:ilvl w:val="2"/>
          <w:numId w:val="26"/>
        </w:numPr>
        <w:jc w:val="both"/>
        <w:rPr>
          <w:szCs w:val="22"/>
          <w:lang w:val="en-US"/>
          <w:rPrChange w:id="23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</w:pPr>
      <w:r w:rsidRPr="00912EFC">
        <w:rPr>
          <w:szCs w:val="22"/>
          <w:lang w:val="en-US"/>
          <w:rPrChange w:id="24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>Chair re</w:t>
      </w:r>
      <w:r w:rsidR="000348AD" w:rsidRPr="00912EFC">
        <w:rPr>
          <w:szCs w:val="22"/>
          <w:lang w:val="en-US"/>
          <w:rPrChange w:id="25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 xml:space="preserve">minded audience </w:t>
      </w:r>
      <w:r w:rsidR="00CF4E79" w:rsidRPr="00912EFC">
        <w:rPr>
          <w:szCs w:val="22"/>
          <w:lang w:val="en-US"/>
          <w:rPrChange w:id="26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>of the</w:t>
      </w:r>
      <w:r w:rsidRPr="00912EFC">
        <w:rPr>
          <w:szCs w:val="22"/>
          <w:lang w:val="en-US"/>
          <w:rPrChange w:id="27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 xml:space="preserve"> IEEE code of ethics and reviewed WG participation as an individual professional. – no clarification requested.</w:t>
      </w:r>
    </w:p>
    <w:p w14:paraId="6CD31D79" w14:textId="105374E1" w:rsidR="00912EFC" w:rsidRPr="00912EFC" w:rsidRDefault="00912EFC" w:rsidP="00EE1613">
      <w:pPr>
        <w:numPr>
          <w:ilvl w:val="2"/>
          <w:numId w:val="26"/>
        </w:numPr>
        <w:jc w:val="both"/>
        <w:rPr>
          <w:szCs w:val="22"/>
          <w:lang w:val="en-US"/>
          <w:rPrChange w:id="28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</w:pPr>
      <w:r w:rsidRPr="00912EFC">
        <w:rPr>
          <w:szCs w:val="22"/>
          <w:lang w:val="en-US"/>
          <w:rPrChange w:id="29" w:author="Das, Dibakar" w:date="2024-11-12T13:45:00Z" w16du:dateUtc="2024-11-12T21:45:00Z">
            <w:rPr>
              <w:color w:val="FF0000"/>
              <w:szCs w:val="22"/>
              <w:lang w:val="en-US"/>
            </w:rPr>
          </w:rPrChange>
        </w:rPr>
        <w:t>Second attendance reminder</w:t>
      </w:r>
    </w:p>
    <w:p w14:paraId="4624CEDC" w14:textId="49DCAFD6" w:rsidR="0071448B" w:rsidRPr="00C7261D" w:rsidRDefault="0071448B" w:rsidP="00DF6644">
      <w:pPr>
        <w:ind w:left="2376"/>
        <w:jc w:val="both"/>
        <w:rPr>
          <w:szCs w:val="22"/>
          <w:lang w:val="en-US"/>
        </w:rPr>
      </w:pPr>
    </w:p>
    <w:p w14:paraId="04204CE2" w14:textId="56B083C7" w:rsidR="0071448B" w:rsidRPr="00100816" w:rsidRDefault="0071448B" w:rsidP="00E45EB1">
      <w:pPr>
        <w:numPr>
          <w:ilvl w:val="1"/>
          <w:numId w:val="26"/>
        </w:numPr>
        <w:rPr>
          <w:szCs w:val="22"/>
          <w:lang w:val="en-US" w:eastAsia="ja-JP"/>
        </w:rPr>
      </w:pPr>
      <w:r w:rsidRPr="00100816">
        <w:rPr>
          <w:szCs w:val="22"/>
          <w:lang w:val="en-US" w:eastAsia="ja-JP"/>
        </w:rPr>
        <w:t xml:space="preserve">Agenda </w:t>
      </w:r>
      <w:r w:rsidR="00507766">
        <w:rPr>
          <w:szCs w:val="22"/>
          <w:lang w:val="en-US" w:eastAsia="ja-JP"/>
        </w:rPr>
        <w:t xml:space="preserve">for week </w:t>
      </w:r>
      <w:r w:rsidR="006E4F8E">
        <w:rPr>
          <w:szCs w:val="22"/>
          <w:lang w:val="en-US" w:eastAsia="ja-JP"/>
        </w:rPr>
        <w:t>(slide 2</w:t>
      </w:r>
      <w:r w:rsidR="005F7A33">
        <w:rPr>
          <w:szCs w:val="22"/>
          <w:lang w:val="en-US" w:eastAsia="ja-JP"/>
        </w:rPr>
        <w:t>3</w:t>
      </w:r>
      <w:r w:rsidR="006E4F8E">
        <w:rPr>
          <w:szCs w:val="22"/>
          <w:lang w:val="en-US" w:eastAsia="ja-JP"/>
        </w:rPr>
        <w:t>)</w:t>
      </w:r>
    </w:p>
    <w:p w14:paraId="18A9C4C0" w14:textId="73C9093D" w:rsidR="005F7A33" w:rsidRPr="005F7A33" w:rsidRDefault="0071448B" w:rsidP="005F7A33">
      <w:pPr>
        <w:numPr>
          <w:ilvl w:val="2"/>
          <w:numId w:val="26"/>
        </w:numPr>
        <w:rPr>
          <w:szCs w:val="22"/>
          <w:lang w:val="en-US" w:eastAsia="ja-JP"/>
        </w:rPr>
      </w:pPr>
      <w:r w:rsidRPr="00100816">
        <w:rPr>
          <w:szCs w:val="22"/>
          <w:lang w:val="en-US" w:eastAsia="ja-JP"/>
        </w:rPr>
        <w:t xml:space="preserve"> </w:t>
      </w:r>
      <w:r w:rsidR="00A45E4F" w:rsidRPr="00A45E4F">
        <w:rPr>
          <w:szCs w:val="22"/>
          <w:lang w:eastAsia="ja-JP"/>
        </w:rPr>
        <w:t>Approval of previous meeting minutes and motion from telecon that met draft text threshold</w:t>
      </w:r>
    </w:p>
    <w:p w14:paraId="23FAB1EE" w14:textId="77777777" w:rsidR="008003EF" w:rsidRDefault="008003EF" w:rsidP="008003EF">
      <w:pPr>
        <w:numPr>
          <w:ilvl w:val="2"/>
          <w:numId w:val="26"/>
        </w:numPr>
        <w:rPr>
          <w:szCs w:val="22"/>
          <w:lang w:val="en-US" w:eastAsia="ja-JP"/>
        </w:rPr>
      </w:pPr>
      <w:r w:rsidRPr="008003EF">
        <w:rPr>
          <w:szCs w:val="22"/>
          <w:lang w:val="en-US" w:eastAsia="ja-JP"/>
        </w:rPr>
        <w:t xml:space="preserve">Review SA ballot results, process going forward and resulting plans for the week. </w:t>
      </w:r>
    </w:p>
    <w:p w14:paraId="5CC654F4" w14:textId="47B613B9" w:rsidR="008003EF" w:rsidRPr="008003EF" w:rsidRDefault="008003EF" w:rsidP="008003EF">
      <w:pPr>
        <w:numPr>
          <w:ilvl w:val="2"/>
          <w:numId w:val="26"/>
        </w:numPr>
        <w:rPr>
          <w:szCs w:val="22"/>
          <w:lang w:val="en-US" w:eastAsia="ja-JP"/>
        </w:rPr>
      </w:pPr>
      <w:r w:rsidRPr="008003EF">
        <w:rPr>
          <w:szCs w:val="22"/>
          <w:lang w:eastAsia="ja-JP"/>
        </w:rPr>
        <w:t>Conduct comment assignment</w:t>
      </w:r>
    </w:p>
    <w:p w14:paraId="53677C2E" w14:textId="1AD640AE" w:rsidR="008003EF" w:rsidRPr="008003EF" w:rsidRDefault="008003EF" w:rsidP="008003EF">
      <w:pPr>
        <w:numPr>
          <w:ilvl w:val="2"/>
          <w:numId w:val="26"/>
        </w:numPr>
        <w:rPr>
          <w:szCs w:val="22"/>
          <w:lang w:val="en-US" w:eastAsia="ja-JP"/>
        </w:rPr>
      </w:pPr>
      <w:r w:rsidRPr="008003EF">
        <w:rPr>
          <w:szCs w:val="22"/>
          <w:lang w:val="en-US" w:eastAsia="ja-JP"/>
        </w:rPr>
        <w:t>Conduct comment resolution for available submissions.</w:t>
      </w:r>
    </w:p>
    <w:p w14:paraId="30742925" w14:textId="0357F74D" w:rsidR="005F7A33" w:rsidRDefault="005F7A33" w:rsidP="005F7A33">
      <w:pPr>
        <w:numPr>
          <w:ilvl w:val="2"/>
          <w:numId w:val="26"/>
        </w:numPr>
        <w:rPr>
          <w:szCs w:val="22"/>
          <w:lang w:val="en-US" w:eastAsia="ja-JP"/>
        </w:rPr>
      </w:pPr>
      <w:r w:rsidRPr="005F7A33">
        <w:rPr>
          <w:szCs w:val="22"/>
          <w:lang w:val="en-US" w:eastAsia="ja-JP"/>
        </w:rPr>
        <w:t xml:space="preserve">Review progress made during the week </w:t>
      </w:r>
    </w:p>
    <w:p w14:paraId="32578AEA" w14:textId="0250392E" w:rsidR="005F7A33" w:rsidRDefault="005F7A33" w:rsidP="005F7A33">
      <w:pPr>
        <w:numPr>
          <w:ilvl w:val="2"/>
          <w:numId w:val="26"/>
        </w:numPr>
        <w:rPr>
          <w:szCs w:val="22"/>
          <w:lang w:val="en-US" w:eastAsia="ja-JP"/>
        </w:rPr>
      </w:pPr>
      <w:r w:rsidRPr="005F7A33">
        <w:rPr>
          <w:szCs w:val="22"/>
          <w:lang w:val="en-US" w:eastAsia="ja-JP"/>
        </w:rPr>
        <w:t xml:space="preserve">Review program timelines </w:t>
      </w:r>
    </w:p>
    <w:p w14:paraId="2AF36E2C" w14:textId="5506D618" w:rsidR="005F7A33" w:rsidRDefault="005F7A33" w:rsidP="005F7A33">
      <w:pPr>
        <w:numPr>
          <w:ilvl w:val="2"/>
          <w:numId w:val="26"/>
        </w:numPr>
        <w:rPr>
          <w:szCs w:val="22"/>
          <w:lang w:val="en-US" w:eastAsia="ja-JP"/>
        </w:rPr>
      </w:pPr>
      <w:r w:rsidRPr="005F7A33">
        <w:rPr>
          <w:szCs w:val="22"/>
          <w:lang w:val="en-US" w:eastAsia="ja-JP"/>
        </w:rPr>
        <w:t xml:space="preserve">Review and setup telecon plan </w:t>
      </w:r>
    </w:p>
    <w:p w14:paraId="692A12A8" w14:textId="57D65850" w:rsidR="005F7A33" w:rsidRPr="005F7A33" w:rsidRDefault="005F7A33" w:rsidP="005F7A33">
      <w:pPr>
        <w:numPr>
          <w:ilvl w:val="2"/>
          <w:numId w:val="26"/>
        </w:numPr>
        <w:rPr>
          <w:szCs w:val="22"/>
          <w:lang w:val="en-US" w:eastAsia="ja-JP"/>
        </w:rPr>
      </w:pPr>
      <w:r w:rsidRPr="005F7A33">
        <w:rPr>
          <w:szCs w:val="22"/>
          <w:lang w:val="en-US" w:eastAsia="ja-JP"/>
        </w:rPr>
        <w:t xml:space="preserve">Review submission pipeline </w:t>
      </w:r>
    </w:p>
    <w:p w14:paraId="53EF2AD6" w14:textId="63AD35F0" w:rsidR="003A6CC6" w:rsidRPr="00B05C15" w:rsidRDefault="003A6CC6" w:rsidP="005F7A33">
      <w:pPr>
        <w:ind w:left="3096"/>
        <w:rPr>
          <w:szCs w:val="22"/>
          <w:lang w:val="en-US" w:eastAsia="ja-JP"/>
        </w:rPr>
      </w:pPr>
    </w:p>
    <w:p w14:paraId="45269D63" w14:textId="3BE30338" w:rsidR="00507766" w:rsidRDefault="00507766" w:rsidP="00507766">
      <w:pPr>
        <w:numPr>
          <w:ilvl w:val="1"/>
          <w:numId w:val="26"/>
        </w:numPr>
        <w:rPr>
          <w:szCs w:val="22"/>
          <w:lang w:val="en-US" w:eastAsia="ja-JP"/>
        </w:rPr>
      </w:pPr>
      <w:r w:rsidRPr="00507766">
        <w:rPr>
          <w:szCs w:val="22"/>
          <w:lang w:val="en-US" w:eastAsia="ja-JP"/>
        </w:rPr>
        <w:t xml:space="preserve">Agenda for this slot (slide 25): </w:t>
      </w:r>
    </w:p>
    <w:p w14:paraId="776D467A" w14:textId="77777777" w:rsidR="00EE5970" w:rsidRPr="00EE5970" w:rsidRDefault="00EE5970" w:rsidP="00EE5970">
      <w:pPr>
        <w:numPr>
          <w:ilvl w:val="2"/>
          <w:numId w:val="26"/>
        </w:numPr>
        <w:rPr>
          <w:szCs w:val="22"/>
          <w:lang w:val="en-US" w:eastAsia="ja-JP"/>
        </w:rPr>
      </w:pPr>
      <w:r w:rsidRPr="00EE5970">
        <w:rPr>
          <w:szCs w:val="22"/>
          <w:lang w:val="en-US" w:eastAsia="ja-JP"/>
        </w:rPr>
        <w:t>Approval of previous meeting minutes (10min).</w:t>
      </w:r>
    </w:p>
    <w:p w14:paraId="3635BE51" w14:textId="77777777" w:rsidR="00EE5970" w:rsidRPr="00EE5970" w:rsidRDefault="00EE5970" w:rsidP="00EE5970">
      <w:pPr>
        <w:numPr>
          <w:ilvl w:val="2"/>
          <w:numId w:val="26"/>
        </w:numPr>
        <w:rPr>
          <w:szCs w:val="22"/>
          <w:lang w:val="en-US" w:eastAsia="ja-JP"/>
        </w:rPr>
      </w:pPr>
      <w:r w:rsidRPr="00EE5970">
        <w:rPr>
          <w:szCs w:val="22"/>
          <w:lang w:val="en-US" w:eastAsia="ja-JP"/>
        </w:rPr>
        <w:t xml:space="preserve">Review SA ballot results, process going forward and resulting plans for the week. </w:t>
      </w:r>
    </w:p>
    <w:p w14:paraId="46D2F6FA" w14:textId="77777777" w:rsidR="00EE5970" w:rsidRPr="00EE5970" w:rsidRDefault="00EE5970" w:rsidP="00EE5970">
      <w:pPr>
        <w:numPr>
          <w:ilvl w:val="2"/>
          <w:numId w:val="26"/>
        </w:numPr>
        <w:rPr>
          <w:szCs w:val="22"/>
          <w:lang w:val="en-US" w:eastAsia="ja-JP"/>
        </w:rPr>
      </w:pPr>
      <w:r w:rsidRPr="00EE5970">
        <w:rPr>
          <w:szCs w:val="22"/>
          <w:lang w:val="en-US" w:eastAsia="ja-JP"/>
        </w:rPr>
        <w:t xml:space="preserve">Conduct comment assignment. </w:t>
      </w:r>
    </w:p>
    <w:p w14:paraId="2659AE96" w14:textId="77777777" w:rsidR="00EE5970" w:rsidRDefault="00EE5970" w:rsidP="00EE5970">
      <w:pPr>
        <w:numPr>
          <w:ilvl w:val="2"/>
          <w:numId w:val="26"/>
        </w:numPr>
        <w:rPr>
          <w:ins w:id="30" w:author="Das, Dibakar" w:date="2024-11-12T13:49:00Z" w16du:dateUtc="2024-11-12T21:49:00Z"/>
          <w:szCs w:val="22"/>
          <w:lang w:val="en-US" w:eastAsia="ja-JP"/>
        </w:rPr>
      </w:pPr>
      <w:r w:rsidRPr="00EE5970">
        <w:rPr>
          <w:szCs w:val="22"/>
          <w:lang w:val="en-US" w:eastAsia="ja-JP"/>
        </w:rPr>
        <w:t>Conduct comment resolution for available submissions.</w:t>
      </w:r>
    </w:p>
    <w:p w14:paraId="7DC9BB98" w14:textId="4A615B91" w:rsidR="001774EF" w:rsidRDefault="001774EF" w:rsidP="00EE5970">
      <w:pPr>
        <w:numPr>
          <w:ilvl w:val="2"/>
          <w:numId w:val="26"/>
        </w:numPr>
        <w:rPr>
          <w:szCs w:val="22"/>
          <w:lang w:val="en-US" w:eastAsia="ja-JP"/>
        </w:rPr>
      </w:pPr>
      <w:ins w:id="31" w:author="Das, Dibakar" w:date="2024-11-12T13:49:00Z" w16du:dateUtc="2024-11-12T21:49:00Z">
        <w:r>
          <w:rPr>
            <w:szCs w:val="22"/>
            <w:lang w:val="en-US" w:eastAsia="ja-JP"/>
          </w:rPr>
          <w:t>Submission list:</w:t>
        </w:r>
      </w:ins>
    </w:p>
    <w:p w14:paraId="31EBA7C9" w14:textId="152837F9" w:rsidR="00271EDE" w:rsidRPr="00271EDE" w:rsidRDefault="00E00EC2" w:rsidP="00271EDE">
      <w:pPr>
        <w:numPr>
          <w:ilvl w:val="3"/>
          <w:numId w:val="26"/>
        </w:numPr>
        <w:rPr>
          <w:szCs w:val="22"/>
          <w:lang w:val="en-US" w:eastAsia="ja-JP"/>
        </w:rPr>
      </w:pPr>
      <w:ins w:id="32" w:author="Das, Dibakar" w:date="2024-11-12T13:48:00Z" w16du:dateUtc="2024-11-12T21:48:00Z">
        <w:r>
          <w:rPr>
            <w:szCs w:val="22"/>
            <w:lang w:val="en-US" w:eastAsia="ja-JP"/>
          </w:rPr>
          <w:t>11-24-1920-</w:t>
        </w:r>
      </w:ins>
      <w:r w:rsidR="00271EDE" w:rsidRPr="00271EDE">
        <w:rPr>
          <w:szCs w:val="22"/>
          <w:lang w:val="en-US" w:eastAsia="ja-JP"/>
        </w:rPr>
        <w:t>SA 1 Comment database</w:t>
      </w:r>
      <w:r w:rsidR="00271EDE">
        <w:rPr>
          <w:szCs w:val="22"/>
          <w:lang w:val="en-US" w:eastAsia="ja-JP"/>
        </w:rPr>
        <w:t xml:space="preserve"> (Roy Want)</w:t>
      </w:r>
    </w:p>
    <w:p w14:paraId="7A06105D" w14:textId="314131E8" w:rsidR="00C065FA" w:rsidRDefault="00BA735C" w:rsidP="00C065FA">
      <w:pPr>
        <w:numPr>
          <w:ilvl w:val="3"/>
          <w:numId w:val="26"/>
        </w:numPr>
        <w:rPr>
          <w:szCs w:val="22"/>
          <w:lang w:val="en-US" w:eastAsia="ja-JP"/>
        </w:rPr>
      </w:pPr>
      <w:ins w:id="33" w:author="Das, Dibakar" w:date="2024-11-12T13:48:00Z" w16du:dateUtc="2024-11-12T21:48:00Z">
        <w:r>
          <w:rPr>
            <w:szCs w:val="22"/>
            <w:lang w:val="en-US" w:eastAsia="ja-JP"/>
          </w:rPr>
          <w:t xml:space="preserve">11-24-1921- </w:t>
        </w:r>
      </w:ins>
      <w:r w:rsidR="00C065FA" w:rsidRPr="00C065FA">
        <w:rPr>
          <w:szCs w:val="22"/>
          <w:lang w:val="en-US" w:eastAsia="ja-JP"/>
        </w:rPr>
        <w:t>Comment Resolution Spatial Reuse</w:t>
      </w:r>
      <w:r w:rsidR="00C065FA">
        <w:rPr>
          <w:szCs w:val="22"/>
          <w:lang w:val="en-US" w:eastAsia="ja-JP"/>
        </w:rPr>
        <w:t xml:space="preserve"> (Christian Berger)</w:t>
      </w:r>
    </w:p>
    <w:p w14:paraId="26A6B6AD" w14:textId="1BE775E7" w:rsidR="00C065FA" w:rsidRDefault="00BA735C" w:rsidP="00C065FA">
      <w:pPr>
        <w:numPr>
          <w:ilvl w:val="3"/>
          <w:numId w:val="26"/>
        </w:numPr>
        <w:rPr>
          <w:szCs w:val="22"/>
          <w:lang w:val="en-US" w:eastAsia="ja-JP"/>
        </w:rPr>
      </w:pPr>
      <w:ins w:id="34" w:author="Das, Dibakar" w:date="2024-11-12T13:48:00Z" w16du:dateUtc="2024-11-12T21:48:00Z">
        <w:r>
          <w:rPr>
            <w:szCs w:val="22"/>
            <w:lang w:val="en-US" w:eastAsia="ja-JP"/>
          </w:rPr>
          <w:t>11-24-1929-</w:t>
        </w:r>
      </w:ins>
      <w:r w:rsidR="00C065FA" w:rsidRPr="00C065FA">
        <w:rPr>
          <w:szCs w:val="22"/>
          <w:lang w:val="en-US" w:eastAsia="ja-JP"/>
        </w:rPr>
        <w:t>SA1 editorial comment resolution</w:t>
      </w:r>
      <w:r w:rsidR="00C065FA">
        <w:rPr>
          <w:szCs w:val="22"/>
          <w:lang w:val="en-US" w:eastAsia="ja-JP"/>
        </w:rPr>
        <w:t xml:space="preserve"> (Roy Want)</w:t>
      </w:r>
    </w:p>
    <w:p w14:paraId="4C94C292" w14:textId="016953C4" w:rsidR="00EE5970" w:rsidRDefault="00BA735C" w:rsidP="004A77D3">
      <w:pPr>
        <w:numPr>
          <w:ilvl w:val="3"/>
          <w:numId w:val="26"/>
        </w:numPr>
        <w:rPr>
          <w:ins w:id="35" w:author="Das, Dibakar" w:date="2024-11-12T13:49:00Z" w16du:dateUtc="2024-11-12T21:49:00Z"/>
          <w:szCs w:val="22"/>
          <w:lang w:val="en-US" w:eastAsia="ja-JP"/>
        </w:rPr>
      </w:pPr>
      <w:ins w:id="36" w:author="Das, Dibakar" w:date="2024-11-12T13:48:00Z" w16du:dateUtc="2024-11-12T21:48:00Z">
        <w:r>
          <w:rPr>
            <w:szCs w:val="22"/>
            <w:lang w:val="en-US" w:eastAsia="ja-JP"/>
          </w:rPr>
          <w:t>11-24-1923-</w:t>
        </w:r>
      </w:ins>
      <w:r w:rsidR="00C065FA" w:rsidRPr="00C065FA">
        <w:rPr>
          <w:szCs w:val="22"/>
          <w:lang w:val="en-US" w:eastAsia="ja-JP"/>
        </w:rPr>
        <w:t>CR SA ballot</w:t>
      </w:r>
      <w:r w:rsidR="00C065FA">
        <w:rPr>
          <w:szCs w:val="22"/>
          <w:lang w:val="en-US" w:eastAsia="ja-JP"/>
        </w:rPr>
        <w:t xml:space="preserve"> (</w:t>
      </w:r>
      <w:r w:rsidR="004A77D3">
        <w:rPr>
          <w:szCs w:val="22"/>
          <w:lang w:val="en-US" w:eastAsia="ja-JP"/>
        </w:rPr>
        <w:t>Christian Berger</w:t>
      </w:r>
      <w:r w:rsidR="00C065FA">
        <w:rPr>
          <w:szCs w:val="22"/>
          <w:lang w:val="en-US" w:eastAsia="ja-JP"/>
        </w:rPr>
        <w:t>)</w:t>
      </w:r>
    </w:p>
    <w:p w14:paraId="0EE55D28" w14:textId="77777777" w:rsidR="00EE5970" w:rsidRPr="00EE5970" w:rsidRDefault="00EE5970">
      <w:pPr>
        <w:ind w:left="4284"/>
        <w:rPr>
          <w:szCs w:val="22"/>
          <w:lang w:val="en-US" w:eastAsia="ja-JP"/>
        </w:rPr>
        <w:pPrChange w:id="37" w:author="Das, Dibakar" w:date="2024-11-12T13:50:00Z" w16du:dateUtc="2024-11-12T21:50:00Z">
          <w:pPr>
            <w:numPr>
              <w:ilvl w:val="3"/>
              <w:numId w:val="26"/>
            </w:numPr>
            <w:ind w:left="4284" w:hanging="720"/>
          </w:pPr>
        </w:pPrChange>
      </w:pPr>
    </w:p>
    <w:p w14:paraId="5785BB2C" w14:textId="66F3EABA" w:rsidR="00310EE0" w:rsidRDefault="000E5E12" w:rsidP="00D92706">
      <w:pPr>
        <w:numPr>
          <w:ilvl w:val="2"/>
          <w:numId w:val="26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 xml:space="preserve">Agenda approved. </w:t>
      </w:r>
    </w:p>
    <w:p w14:paraId="4B111739" w14:textId="77777777" w:rsidR="00A209EE" w:rsidRPr="00507766" w:rsidRDefault="00A209EE" w:rsidP="00A209EE">
      <w:pPr>
        <w:ind w:left="4284"/>
        <w:rPr>
          <w:szCs w:val="22"/>
          <w:lang w:val="en-US" w:eastAsia="ja-JP"/>
        </w:rPr>
      </w:pPr>
    </w:p>
    <w:p w14:paraId="2BF931B5" w14:textId="233B2B38" w:rsidR="00981065" w:rsidRPr="00DA7364" w:rsidRDefault="00981065" w:rsidP="00981065">
      <w:pPr>
        <w:numPr>
          <w:ilvl w:val="1"/>
          <w:numId w:val="26"/>
        </w:numPr>
        <w:rPr>
          <w:szCs w:val="22"/>
          <w:lang w:val="en-US" w:eastAsia="ja-JP"/>
        </w:rPr>
      </w:pPr>
      <w:r w:rsidRPr="00DA7364">
        <w:rPr>
          <w:b/>
          <w:bCs/>
          <w:szCs w:val="22"/>
          <w:lang w:val="en-US" w:eastAsia="ja-JP"/>
        </w:rPr>
        <w:t xml:space="preserve">Motion </w:t>
      </w:r>
      <w:r w:rsidRPr="00DA7364">
        <w:rPr>
          <w:szCs w:val="22"/>
          <w:lang w:val="en-US" w:eastAsia="ja-JP"/>
        </w:rPr>
        <w:t>(2024</w:t>
      </w:r>
      <w:ins w:id="38" w:author="Das, Dibakar" w:date="2024-11-12T13:53:00Z" w16du:dateUtc="2024-11-12T21:53:00Z">
        <w:r w:rsidR="00E1794A">
          <w:rPr>
            <w:szCs w:val="22"/>
            <w:lang w:val="en-US" w:eastAsia="ja-JP"/>
          </w:rPr>
          <w:t>11</w:t>
        </w:r>
      </w:ins>
      <w:del w:id="39" w:author="Das, Dibakar" w:date="2024-11-12T13:53:00Z" w16du:dateUtc="2024-11-12T21:53:00Z">
        <w:r w:rsidRPr="00DA7364" w:rsidDel="00E1794A">
          <w:rPr>
            <w:szCs w:val="22"/>
            <w:lang w:val="en-US" w:eastAsia="ja-JP"/>
          </w:rPr>
          <w:delText>0</w:delText>
        </w:r>
        <w:r w:rsidR="000F4CC0" w:rsidDel="00E1794A">
          <w:rPr>
            <w:szCs w:val="22"/>
            <w:lang w:val="en-US" w:eastAsia="ja-JP"/>
          </w:rPr>
          <w:delText>9</w:delText>
        </w:r>
      </w:del>
      <w:r w:rsidRPr="00DA7364">
        <w:rPr>
          <w:szCs w:val="22"/>
          <w:lang w:val="en-US" w:eastAsia="ja-JP"/>
        </w:rPr>
        <w:t>-01):</w:t>
      </w:r>
    </w:p>
    <w:p w14:paraId="29A0B20F" w14:textId="54B2AE12" w:rsidR="008E1A2C" w:rsidDel="00FA194A" w:rsidRDefault="00FA194A" w:rsidP="00981065">
      <w:pPr>
        <w:ind w:left="3096"/>
        <w:rPr>
          <w:del w:id="40" w:author="Das, Dibakar" w:date="2024-12-14T11:00:00Z" w16du:dateUtc="2024-12-14T19:00:00Z"/>
          <w:szCs w:val="22"/>
          <w:lang w:val="en-US" w:eastAsia="ja-JP"/>
        </w:rPr>
      </w:pPr>
      <w:r w:rsidRPr="00FA194A">
        <w:rPr>
          <w:szCs w:val="22"/>
          <w:lang w:val="en-US" w:eastAsia="ja-JP"/>
        </w:rPr>
        <w:lastRenderedPageBreak/>
        <w:t>Move to approve document 11-24/1686r0 as TGbk meeting minutes for the 2024 September meeting week.</w:t>
      </w:r>
      <w:del w:id="41" w:author="Das, Dibakar" w:date="2024-12-14T11:00:00Z" w16du:dateUtc="2024-12-14T19:00:00Z">
        <w:r w:rsidR="008E1A2C" w:rsidRPr="008E1A2C" w:rsidDel="00FA194A">
          <w:rPr>
            <w:szCs w:val="22"/>
            <w:lang w:val="en-US" w:eastAsia="ja-JP"/>
          </w:rPr>
          <w:delText>.</w:delText>
        </w:r>
      </w:del>
    </w:p>
    <w:p w14:paraId="759910B7" w14:textId="67BF4DA4" w:rsidR="00981065" w:rsidRPr="00DA7364" w:rsidRDefault="00981065" w:rsidP="00981065">
      <w:pPr>
        <w:ind w:left="3096"/>
        <w:rPr>
          <w:szCs w:val="22"/>
          <w:lang w:val="en-US" w:eastAsia="ja-JP"/>
        </w:rPr>
      </w:pPr>
      <w:r w:rsidRPr="00DA7364">
        <w:rPr>
          <w:szCs w:val="22"/>
          <w:lang w:val="en-US" w:eastAsia="ja-JP"/>
        </w:rPr>
        <w:t>Moved by: Dibakar Das</w:t>
      </w:r>
    </w:p>
    <w:p w14:paraId="0C234288" w14:textId="5B05040C" w:rsidR="00981065" w:rsidRPr="00DA7364" w:rsidRDefault="00981065" w:rsidP="00981065">
      <w:pPr>
        <w:ind w:left="3096"/>
        <w:rPr>
          <w:szCs w:val="22"/>
          <w:lang w:val="en-US" w:eastAsia="ja-JP"/>
        </w:rPr>
      </w:pPr>
      <w:r w:rsidRPr="00DA7364">
        <w:rPr>
          <w:szCs w:val="22"/>
          <w:lang w:val="en-US" w:eastAsia="ja-JP"/>
        </w:rPr>
        <w:t xml:space="preserve">Seconded by: </w:t>
      </w:r>
      <w:r w:rsidR="005004C9">
        <w:rPr>
          <w:szCs w:val="22"/>
          <w:lang w:val="en-US" w:eastAsia="ja-JP"/>
        </w:rPr>
        <w:t>Roy Want</w:t>
      </w:r>
    </w:p>
    <w:p w14:paraId="3FBC0D3C" w14:textId="4217EA55" w:rsidR="00981065" w:rsidRDefault="00981065" w:rsidP="00981065">
      <w:pPr>
        <w:ind w:left="3096"/>
        <w:rPr>
          <w:szCs w:val="22"/>
          <w:lang w:val="en-US" w:eastAsia="ja-JP"/>
        </w:rPr>
      </w:pPr>
      <w:r w:rsidRPr="00DA7364">
        <w:rPr>
          <w:szCs w:val="22"/>
          <w:lang w:val="en-US" w:eastAsia="ja-JP"/>
        </w:rPr>
        <w:t xml:space="preserve">Results (Y/N/A): unanimous </w:t>
      </w:r>
    </w:p>
    <w:p w14:paraId="672E13EA" w14:textId="2A858A7C" w:rsidR="00DA7364" w:rsidRPr="00DA7364" w:rsidDel="004A77D3" w:rsidRDefault="00DA7364" w:rsidP="00981065">
      <w:pPr>
        <w:ind w:left="3096"/>
        <w:rPr>
          <w:del w:id="42" w:author="Das, Dibakar" w:date="2024-11-12T13:42:00Z" w16du:dateUtc="2024-11-12T21:42:00Z"/>
          <w:szCs w:val="22"/>
          <w:lang w:val="en-US" w:eastAsia="ja-JP"/>
        </w:rPr>
      </w:pPr>
    </w:p>
    <w:p w14:paraId="53BC9173" w14:textId="77777777" w:rsidR="00BD2EF7" w:rsidRDefault="005E60AB" w:rsidP="005E60AB">
      <w:pPr>
        <w:numPr>
          <w:ilvl w:val="1"/>
          <w:numId w:val="26"/>
        </w:numPr>
        <w:rPr>
          <w:ins w:id="43" w:author="Das, Dibakar" w:date="2024-11-12T13:56:00Z" w16du:dateUtc="2024-11-12T21:56:00Z"/>
          <w:szCs w:val="22"/>
          <w:lang w:val="en-US" w:eastAsia="ja-JP"/>
        </w:rPr>
      </w:pPr>
      <w:r>
        <w:rPr>
          <w:szCs w:val="22"/>
          <w:lang w:val="en-US" w:eastAsia="ja-JP"/>
        </w:rPr>
        <w:t>Roy Want presented 11-24-</w:t>
      </w:r>
      <w:del w:id="44" w:author="Das, Dibakar" w:date="2024-11-12T13:56:00Z" w16du:dateUtc="2024-11-12T21:56:00Z">
        <w:r w:rsidR="00C6056A" w:rsidDel="00BD2EF7">
          <w:rPr>
            <w:szCs w:val="22"/>
            <w:lang w:val="en-US" w:eastAsia="ja-JP"/>
          </w:rPr>
          <w:delText>141</w:delText>
        </w:r>
      </w:del>
      <w:ins w:id="45" w:author="Das, Dibakar" w:date="2024-11-12T13:56:00Z" w16du:dateUtc="2024-11-12T21:56:00Z">
        <w:r w:rsidR="00BD2EF7">
          <w:rPr>
            <w:szCs w:val="22"/>
            <w:lang w:val="en-US" w:eastAsia="ja-JP"/>
          </w:rPr>
          <w:t>1</w:t>
        </w:r>
      </w:ins>
      <w:r w:rsidR="00C6056A">
        <w:rPr>
          <w:szCs w:val="22"/>
          <w:lang w:val="en-US" w:eastAsia="ja-JP"/>
        </w:rPr>
        <w:t>9</w:t>
      </w:r>
      <w:ins w:id="46" w:author="Das, Dibakar" w:date="2024-11-12T13:56:00Z" w16du:dateUtc="2024-11-12T21:56:00Z">
        <w:r w:rsidR="00BD2EF7">
          <w:rPr>
            <w:szCs w:val="22"/>
            <w:lang w:val="en-US" w:eastAsia="ja-JP"/>
          </w:rPr>
          <w:t>20</w:t>
        </w:r>
      </w:ins>
      <w:r w:rsidR="002E1EB7">
        <w:rPr>
          <w:szCs w:val="22"/>
          <w:lang w:val="en-US" w:eastAsia="ja-JP"/>
        </w:rPr>
        <w:t>r</w:t>
      </w:r>
      <w:ins w:id="47" w:author="Das, Dibakar" w:date="2024-11-12T13:56:00Z" w16du:dateUtc="2024-11-12T21:56:00Z">
        <w:r w:rsidR="00BD2EF7">
          <w:rPr>
            <w:szCs w:val="22"/>
            <w:lang w:val="en-US" w:eastAsia="ja-JP"/>
          </w:rPr>
          <w:t>0</w:t>
        </w:r>
      </w:ins>
    </w:p>
    <w:p w14:paraId="72BBC122" w14:textId="77777777" w:rsidR="00A25D27" w:rsidDel="00664BE6" w:rsidRDefault="00FD1D97" w:rsidP="00BD2EF7">
      <w:pPr>
        <w:numPr>
          <w:ilvl w:val="2"/>
          <w:numId w:val="26"/>
        </w:numPr>
        <w:rPr>
          <w:del w:id="48" w:author="Das, Dibakar" w:date="2024-12-14T11:01:00Z" w16du:dateUtc="2024-12-14T19:01:00Z"/>
          <w:szCs w:val="22"/>
          <w:lang w:val="en-US" w:eastAsia="ja-JP"/>
        </w:rPr>
      </w:pPr>
      <w:r>
        <w:rPr>
          <w:szCs w:val="22"/>
          <w:lang w:val="en-US" w:eastAsia="ja-JP"/>
        </w:rPr>
        <w:t xml:space="preserve">Chair clarifies that we can </w:t>
      </w:r>
      <w:r w:rsidR="00A25D27">
        <w:rPr>
          <w:szCs w:val="22"/>
          <w:lang w:val="en-US" w:eastAsia="ja-JP"/>
        </w:rPr>
        <w:t>run motions at any meeting since we are in expedited process</w:t>
      </w:r>
    </w:p>
    <w:p w14:paraId="25BD3F77" w14:textId="349408FC" w:rsidR="005E60AB" w:rsidRPr="00664BE6" w:rsidRDefault="005E60AB" w:rsidP="00664BE6">
      <w:pPr>
        <w:numPr>
          <w:ilvl w:val="2"/>
          <w:numId w:val="26"/>
        </w:numPr>
        <w:rPr>
          <w:szCs w:val="22"/>
          <w:lang w:val="en-US" w:eastAsia="ja-JP"/>
        </w:rPr>
        <w:pPrChange w:id="49" w:author="Das, Dibakar" w:date="2024-12-14T11:01:00Z" w16du:dateUtc="2024-12-14T19:01:00Z">
          <w:pPr>
            <w:ind w:left="3096"/>
          </w:pPr>
        </w:pPrChange>
      </w:pPr>
    </w:p>
    <w:p w14:paraId="018AD738" w14:textId="272744C1" w:rsidR="005E60AB" w:rsidRDefault="00EB6347" w:rsidP="005E60AB">
      <w:pPr>
        <w:numPr>
          <w:ilvl w:val="2"/>
          <w:numId w:val="26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>No comments</w:t>
      </w:r>
    </w:p>
    <w:p w14:paraId="7D426738" w14:textId="28855996" w:rsidR="005E60AB" w:rsidDel="004A77D3" w:rsidRDefault="005E60AB" w:rsidP="00522F77">
      <w:pPr>
        <w:ind w:left="3096"/>
        <w:rPr>
          <w:del w:id="50" w:author="Das, Dibakar" w:date="2024-11-12T13:42:00Z" w16du:dateUtc="2024-11-12T21:42:00Z"/>
          <w:szCs w:val="22"/>
          <w:lang w:val="en-US" w:eastAsia="ja-JP"/>
        </w:rPr>
      </w:pPr>
    </w:p>
    <w:p w14:paraId="2E3995BF" w14:textId="1740D6BD" w:rsidR="00B04A02" w:rsidRPr="00B04A02" w:rsidRDefault="00C33304" w:rsidP="005E60AB">
      <w:pPr>
        <w:numPr>
          <w:ilvl w:val="1"/>
          <w:numId w:val="26"/>
        </w:numPr>
        <w:rPr>
          <w:szCs w:val="22"/>
          <w:lang w:val="en-US" w:eastAsia="ja-JP"/>
        </w:rPr>
      </w:pPr>
      <w:del w:id="51" w:author="Das, Dibakar" w:date="2024-11-12T13:42:00Z" w16du:dateUtc="2024-11-12T21:42:00Z">
        <w:r w:rsidDel="004A77D3">
          <w:rPr>
            <w:szCs w:val="22"/>
            <w:lang w:val="en-US" w:eastAsia="ja-JP"/>
          </w:rPr>
          <w:delText>J</w:delText>
        </w:r>
        <w:r w:rsidR="008D12F8" w:rsidDel="004A77D3">
          <w:rPr>
            <w:szCs w:val="22"/>
            <w:lang w:val="en-US" w:eastAsia="ja-JP"/>
          </w:rPr>
          <w:delText>onathan</w:delText>
        </w:r>
        <w:r w:rsidDel="004A77D3">
          <w:rPr>
            <w:szCs w:val="22"/>
            <w:lang w:val="en-US" w:eastAsia="ja-JP"/>
          </w:rPr>
          <w:delText xml:space="preserve"> Segev</w:delText>
        </w:r>
      </w:del>
      <w:ins w:id="52" w:author="Das, Dibakar" w:date="2024-12-14T11:01:00Z" w16du:dateUtc="2024-12-14T19:01:00Z">
        <w:r w:rsidR="00664BE6">
          <w:rPr>
            <w:szCs w:val="22"/>
            <w:lang w:val="en-US" w:eastAsia="ja-JP"/>
          </w:rPr>
          <w:t>Christian</w:t>
        </w:r>
      </w:ins>
      <w:ins w:id="53" w:author="Das, Dibakar" w:date="2024-11-12T14:04:00Z" w16du:dateUtc="2024-11-12T22:04:00Z">
        <w:r w:rsidR="003B0D11">
          <w:rPr>
            <w:szCs w:val="22"/>
            <w:lang w:val="en-US" w:eastAsia="ja-JP"/>
          </w:rPr>
          <w:t xml:space="preserve"> Berger </w:t>
        </w:r>
      </w:ins>
      <w:del w:id="54" w:author="Das, Dibakar" w:date="2024-11-12T13:42:00Z" w16du:dateUtc="2024-11-12T21:42:00Z">
        <w:r w:rsidR="00B04A02" w:rsidRPr="00B04A02" w:rsidDel="004A77D3">
          <w:rPr>
            <w:szCs w:val="22"/>
            <w:lang w:val="en-US" w:eastAsia="ja-JP"/>
          </w:rPr>
          <w:delText xml:space="preserve"> </w:delText>
        </w:r>
      </w:del>
      <w:r w:rsidR="00B04A02" w:rsidRPr="00B04A02">
        <w:rPr>
          <w:szCs w:val="22"/>
          <w:lang w:val="en-US" w:eastAsia="ja-JP"/>
        </w:rPr>
        <w:t xml:space="preserve">presented </w:t>
      </w:r>
      <w:r w:rsidR="00B04A02" w:rsidRPr="005F7A33">
        <w:rPr>
          <w:szCs w:val="22"/>
          <w:lang w:val="en-US" w:eastAsia="ja-JP"/>
        </w:rPr>
        <w:t>11-24-</w:t>
      </w:r>
      <w:ins w:id="55" w:author="Das, Dibakar" w:date="2024-11-12T14:04:00Z" w16du:dateUtc="2024-11-12T22:04:00Z">
        <w:r w:rsidR="003B0D11">
          <w:rPr>
            <w:szCs w:val="22"/>
            <w:lang w:val="en-US" w:eastAsia="ja-JP"/>
          </w:rPr>
          <w:t>1921</w:t>
        </w:r>
      </w:ins>
      <w:del w:id="56" w:author="Das, Dibakar" w:date="2024-11-12T14:04:00Z" w16du:dateUtc="2024-11-12T22:04:00Z">
        <w:r w:rsidR="00903B86" w:rsidDel="003B0D11">
          <w:rPr>
            <w:szCs w:val="22"/>
            <w:lang w:val="en-US" w:eastAsia="ja-JP"/>
          </w:rPr>
          <w:delText>1446</w:delText>
        </w:r>
      </w:del>
      <w:r w:rsidR="00903B86" w:rsidRPr="00B04A02">
        <w:rPr>
          <w:szCs w:val="22"/>
          <w:lang w:val="en-US" w:eastAsia="ja-JP"/>
        </w:rPr>
        <w:t>r</w:t>
      </w:r>
      <w:del w:id="57" w:author="Das, Dibakar" w:date="2024-11-12T14:06:00Z" w16du:dateUtc="2024-11-12T22:06:00Z">
        <w:r w:rsidR="00903B86" w:rsidRPr="00B04A02" w:rsidDel="009619A2">
          <w:rPr>
            <w:szCs w:val="22"/>
            <w:lang w:val="en-US" w:eastAsia="ja-JP"/>
          </w:rPr>
          <w:delText>0</w:delText>
        </w:r>
      </w:del>
      <w:ins w:id="58" w:author="Das, Dibakar" w:date="2024-11-12T14:06:00Z" w16du:dateUtc="2024-11-12T22:06:00Z">
        <w:r w:rsidR="00A22570">
          <w:rPr>
            <w:szCs w:val="22"/>
            <w:lang w:val="en-US" w:eastAsia="ja-JP"/>
          </w:rPr>
          <w:t>2</w:t>
        </w:r>
      </w:ins>
      <w:r w:rsidR="00903B86" w:rsidRPr="00B04A02">
        <w:rPr>
          <w:szCs w:val="22"/>
          <w:lang w:val="en-US" w:eastAsia="ja-JP"/>
        </w:rPr>
        <w:t xml:space="preserve"> </w:t>
      </w:r>
    </w:p>
    <w:p w14:paraId="293B4675" w14:textId="2FA0492F" w:rsidR="00411968" w:rsidRPr="009619A2" w:rsidRDefault="00B04A02" w:rsidP="00B04A02">
      <w:pPr>
        <w:numPr>
          <w:ilvl w:val="2"/>
          <w:numId w:val="26"/>
        </w:numPr>
        <w:rPr>
          <w:ins w:id="59" w:author="Das, Dibakar" w:date="2024-11-12T14:05:00Z" w16du:dateUtc="2024-11-12T22:05:00Z"/>
          <w:szCs w:val="22"/>
          <w:lang w:val="en-US" w:eastAsia="ja-JP"/>
          <w:rPrChange w:id="60" w:author="Das, Dibakar" w:date="2024-11-12T14:05:00Z" w16du:dateUtc="2024-11-12T22:05:00Z">
            <w:rPr>
              <w:ins w:id="61" w:author="Das, Dibakar" w:date="2024-11-12T14:05:00Z" w16du:dateUtc="2024-11-12T22:05:00Z"/>
              <w:szCs w:val="22"/>
              <w:lang w:eastAsia="ja-JP"/>
            </w:rPr>
          </w:rPrChange>
        </w:rPr>
      </w:pPr>
      <w:r w:rsidRPr="00B04A02">
        <w:rPr>
          <w:szCs w:val="22"/>
          <w:lang w:val="en-US" w:eastAsia="ja-JP"/>
        </w:rPr>
        <w:t xml:space="preserve">Title: </w:t>
      </w:r>
      <w:r w:rsidR="006A4368" w:rsidRPr="006A4368">
        <w:t xml:space="preserve"> </w:t>
      </w:r>
      <w:r w:rsidR="003B0D11">
        <w:rPr>
          <w:szCs w:val="22"/>
          <w:lang w:eastAsia="ja-JP"/>
        </w:rPr>
        <w:t>Comment Resolution Spatial Reuse</w:t>
      </w:r>
    </w:p>
    <w:p w14:paraId="57D096A4" w14:textId="4A7F8398" w:rsidR="00843304" w:rsidRPr="00843304" w:rsidRDefault="009619A2" w:rsidP="00B04A02">
      <w:pPr>
        <w:numPr>
          <w:ilvl w:val="2"/>
          <w:numId w:val="26"/>
        </w:numPr>
        <w:rPr>
          <w:ins w:id="62" w:author="Das, Dibakar" w:date="2024-11-12T14:14:00Z" w16du:dateUtc="2024-11-12T22:14:00Z"/>
          <w:szCs w:val="22"/>
          <w:lang w:val="en-US" w:eastAsia="ja-JP"/>
          <w:rPrChange w:id="63" w:author="Das, Dibakar" w:date="2024-11-12T14:14:00Z" w16du:dateUtc="2024-11-12T22:14:00Z">
            <w:rPr>
              <w:ins w:id="64" w:author="Das, Dibakar" w:date="2024-11-12T14:14:00Z" w16du:dateUtc="2024-11-12T22:14:00Z"/>
              <w:szCs w:val="22"/>
              <w:lang w:eastAsia="ja-JP"/>
            </w:rPr>
          </w:rPrChange>
        </w:rPr>
      </w:pPr>
      <w:ins w:id="65" w:author="Das, Dibakar" w:date="2024-11-12T14:05:00Z" w16du:dateUtc="2024-11-12T22:05:00Z">
        <w:r>
          <w:rPr>
            <w:szCs w:val="22"/>
            <w:lang w:eastAsia="ja-JP"/>
          </w:rPr>
          <w:t xml:space="preserve">C: </w:t>
        </w:r>
      </w:ins>
      <w:ins w:id="66" w:author="Das, Dibakar" w:date="2024-11-12T14:11:00Z" w16du:dateUtc="2024-11-12T22:11:00Z">
        <w:r w:rsidR="007F0758">
          <w:rPr>
            <w:szCs w:val="22"/>
            <w:lang w:eastAsia="ja-JP"/>
          </w:rPr>
          <w:t xml:space="preserve">Regarding whether to </w:t>
        </w:r>
        <w:r w:rsidR="00F15CDA">
          <w:rPr>
            <w:szCs w:val="22"/>
            <w:lang w:eastAsia="ja-JP"/>
          </w:rPr>
          <w:t xml:space="preserve">leave the text in </w:t>
        </w:r>
      </w:ins>
      <w:ins w:id="67" w:author="Das, Dibakar" w:date="2024-11-12T14:16:00Z" w16du:dateUtc="2024-11-12T22:16:00Z">
        <w:r w:rsidR="004F6A10">
          <w:rPr>
            <w:szCs w:val="22"/>
            <w:lang w:eastAsia="ja-JP"/>
          </w:rPr>
          <w:t>clause</w:t>
        </w:r>
        <w:r w:rsidR="003F456F">
          <w:rPr>
            <w:szCs w:val="22"/>
            <w:lang w:eastAsia="ja-JP"/>
          </w:rPr>
          <w:t xml:space="preserve"> 11</w:t>
        </w:r>
      </w:ins>
      <w:ins w:id="68" w:author="Das, Dibakar" w:date="2024-11-12T14:11:00Z" w16du:dateUtc="2024-11-12T22:11:00Z">
        <w:r w:rsidR="00F15CDA">
          <w:rPr>
            <w:szCs w:val="22"/>
            <w:lang w:eastAsia="ja-JP"/>
          </w:rPr>
          <w:t xml:space="preserve"> about SPATIAL_REUSE </w:t>
        </w:r>
      </w:ins>
      <w:ins w:id="69" w:author="Das, Dibakar" w:date="2024-11-12T14:12:00Z" w16du:dateUtc="2024-11-12T22:12:00Z">
        <w:r w:rsidR="002C142D">
          <w:rPr>
            <w:szCs w:val="22"/>
            <w:lang w:eastAsia="ja-JP"/>
          </w:rPr>
          <w:t>parameter,</w:t>
        </w:r>
      </w:ins>
      <w:ins w:id="70" w:author="Das, Dibakar" w:date="2024-11-12T14:14:00Z" w16du:dateUtc="2024-11-12T22:14:00Z">
        <w:r w:rsidR="002C1413">
          <w:rPr>
            <w:szCs w:val="22"/>
            <w:lang w:eastAsia="ja-JP"/>
          </w:rPr>
          <w:t xml:space="preserve"> prefer to </w:t>
        </w:r>
        <w:r w:rsidR="00843304">
          <w:rPr>
            <w:szCs w:val="22"/>
            <w:lang w:eastAsia="ja-JP"/>
          </w:rPr>
          <w:t xml:space="preserve">keep this text since its talking about NDP </w:t>
        </w:r>
      </w:ins>
      <w:ins w:id="71" w:author="Das, Dibakar" w:date="2024-12-14T11:02:00Z" w16du:dateUtc="2024-12-14T19:02:00Z">
        <w:r w:rsidR="00664BE6">
          <w:rPr>
            <w:szCs w:val="22"/>
            <w:lang w:eastAsia="ja-JP"/>
          </w:rPr>
          <w:t>behaviour</w:t>
        </w:r>
      </w:ins>
      <w:ins w:id="72" w:author="Das, Dibakar" w:date="2024-11-12T14:14:00Z" w16du:dateUtc="2024-11-12T22:14:00Z">
        <w:r w:rsidR="00843304">
          <w:rPr>
            <w:szCs w:val="22"/>
            <w:lang w:eastAsia="ja-JP"/>
          </w:rPr>
          <w:t xml:space="preserve">. </w:t>
        </w:r>
      </w:ins>
    </w:p>
    <w:p w14:paraId="1B62D0DA" w14:textId="4BAFA199" w:rsidR="00050C42" w:rsidRPr="00050C42" w:rsidRDefault="008E0814" w:rsidP="00B04A02">
      <w:pPr>
        <w:numPr>
          <w:ilvl w:val="2"/>
          <w:numId w:val="26"/>
        </w:numPr>
        <w:rPr>
          <w:ins w:id="73" w:author="Das, Dibakar" w:date="2024-11-12T14:21:00Z" w16du:dateUtc="2024-11-12T22:21:00Z"/>
          <w:szCs w:val="22"/>
          <w:lang w:val="en-US" w:eastAsia="ja-JP"/>
          <w:rPrChange w:id="74" w:author="Das, Dibakar" w:date="2024-11-12T14:21:00Z" w16du:dateUtc="2024-11-12T22:21:00Z">
            <w:rPr>
              <w:ins w:id="75" w:author="Das, Dibakar" w:date="2024-11-12T14:21:00Z" w16du:dateUtc="2024-11-12T22:21:00Z"/>
              <w:szCs w:val="22"/>
              <w:lang w:eastAsia="ja-JP"/>
            </w:rPr>
          </w:rPrChange>
        </w:rPr>
      </w:pPr>
      <w:ins w:id="76" w:author="Das, Dibakar" w:date="2024-11-12T14:20:00Z" w16du:dateUtc="2024-11-12T22:20:00Z">
        <w:r>
          <w:rPr>
            <w:szCs w:val="22"/>
            <w:lang w:eastAsia="ja-JP"/>
          </w:rPr>
          <w:t xml:space="preserve">Some clarification that the </w:t>
        </w:r>
      </w:ins>
      <w:ins w:id="77" w:author="Das, Dibakar" w:date="2024-12-14T11:02:00Z" w16du:dateUtc="2024-12-14T19:02:00Z">
        <w:r w:rsidR="00664BE6">
          <w:rPr>
            <w:szCs w:val="22"/>
            <w:lang w:eastAsia="ja-JP"/>
          </w:rPr>
          <w:t>revised</w:t>
        </w:r>
      </w:ins>
      <w:ins w:id="78" w:author="Das, Dibakar" w:date="2024-11-12T14:21:00Z" w16du:dateUtc="2024-11-12T22:21:00Z">
        <w:r w:rsidR="00050C42">
          <w:rPr>
            <w:szCs w:val="22"/>
            <w:lang w:eastAsia="ja-JP"/>
          </w:rPr>
          <w:t xml:space="preserve"> text on </w:t>
        </w:r>
      </w:ins>
      <w:ins w:id="79" w:author="Das, Dibakar" w:date="2024-11-12T14:20:00Z" w16du:dateUtc="2024-11-12T22:20:00Z">
        <w:r>
          <w:rPr>
            <w:szCs w:val="22"/>
            <w:lang w:eastAsia="ja-JP"/>
          </w:rPr>
          <w:t>CH_BW parameter h</w:t>
        </w:r>
      </w:ins>
      <w:ins w:id="80" w:author="Das, Dibakar" w:date="2024-11-12T14:21:00Z" w16du:dateUtc="2024-11-12T22:21:00Z">
        <w:r w:rsidR="00050C42">
          <w:rPr>
            <w:szCs w:val="22"/>
            <w:lang w:eastAsia="ja-JP"/>
          </w:rPr>
          <w:t xml:space="preserve">as same principle as the previous two bullets. </w:t>
        </w:r>
      </w:ins>
    </w:p>
    <w:p w14:paraId="4DFBF930" w14:textId="2B19C537" w:rsidR="00DE226B" w:rsidRPr="00DE226B" w:rsidRDefault="00DE226B" w:rsidP="00B04A02">
      <w:pPr>
        <w:numPr>
          <w:ilvl w:val="2"/>
          <w:numId w:val="26"/>
        </w:numPr>
        <w:rPr>
          <w:ins w:id="81" w:author="Das, Dibakar" w:date="2024-11-12T14:21:00Z" w16du:dateUtc="2024-11-12T22:21:00Z"/>
          <w:szCs w:val="22"/>
          <w:lang w:val="en-US" w:eastAsia="ja-JP"/>
          <w:rPrChange w:id="82" w:author="Das, Dibakar" w:date="2024-11-12T14:21:00Z" w16du:dateUtc="2024-11-12T22:21:00Z">
            <w:rPr>
              <w:ins w:id="83" w:author="Das, Dibakar" w:date="2024-11-12T14:21:00Z" w16du:dateUtc="2024-11-12T22:21:00Z"/>
              <w:szCs w:val="22"/>
              <w:lang w:eastAsia="ja-JP"/>
            </w:rPr>
          </w:rPrChange>
        </w:rPr>
      </w:pPr>
      <w:ins w:id="84" w:author="Das, Dibakar" w:date="2024-11-12T14:21:00Z" w16du:dateUtc="2024-11-12T22:21:00Z">
        <w:r>
          <w:rPr>
            <w:szCs w:val="22"/>
            <w:lang w:eastAsia="ja-JP"/>
          </w:rPr>
          <w:t xml:space="preserve">C: Is this changing 11az </w:t>
        </w:r>
      </w:ins>
      <w:ins w:id="85" w:author="Das, Dibakar" w:date="2024-12-14T11:02:00Z" w16du:dateUtc="2024-12-14T19:02:00Z">
        <w:r w:rsidR="00664BE6">
          <w:rPr>
            <w:szCs w:val="22"/>
            <w:lang w:eastAsia="ja-JP"/>
          </w:rPr>
          <w:t>text?</w:t>
        </w:r>
      </w:ins>
      <w:ins w:id="86" w:author="Das, Dibakar" w:date="2024-11-12T14:21:00Z" w16du:dateUtc="2024-11-12T22:21:00Z">
        <w:r>
          <w:rPr>
            <w:szCs w:val="22"/>
            <w:lang w:eastAsia="ja-JP"/>
          </w:rPr>
          <w:t xml:space="preserve"> </w:t>
        </w:r>
      </w:ins>
      <w:ins w:id="87" w:author="Das, Dibakar" w:date="2024-11-12T14:22:00Z" w16du:dateUtc="2024-11-12T22:22:00Z">
        <w:r>
          <w:rPr>
            <w:szCs w:val="22"/>
            <w:lang w:eastAsia="ja-JP"/>
          </w:rPr>
          <w:t xml:space="preserve">Note there is another bit somewhere else that indicates complete </w:t>
        </w:r>
        <w:r w:rsidR="00446F3D">
          <w:rPr>
            <w:szCs w:val="22"/>
            <w:lang w:eastAsia="ja-JP"/>
          </w:rPr>
          <w:t xml:space="preserve">BW for 320 </w:t>
        </w:r>
      </w:ins>
      <w:ins w:id="88" w:author="Das, Dibakar" w:date="2024-12-14T11:02:00Z" w16du:dateUtc="2024-12-14T19:02:00Z">
        <w:r w:rsidR="00664BE6">
          <w:rPr>
            <w:szCs w:val="22"/>
            <w:lang w:eastAsia="ja-JP"/>
          </w:rPr>
          <w:t>MHz</w:t>
        </w:r>
      </w:ins>
      <w:ins w:id="89" w:author="Das, Dibakar" w:date="2024-11-12T14:22:00Z" w16du:dateUtc="2024-11-12T22:22:00Z">
        <w:r w:rsidR="00446F3D">
          <w:rPr>
            <w:szCs w:val="22"/>
            <w:lang w:eastAsia="ja-JP"/>
          </w:rPr>
          <w:t xml:space="preserve"> case. </w:t>
        </w:r>
      </w:ins>
    </w:p>
    <w:p w14:paraId="45BE4B50" w14:textId="63DD6C5E" w:rsidR="009619A2" w:rsidRPr="00FF46DD" w:rsidRDefault="00DE226B" w:rsidP="00B04A02">
      <w:pPr>
        <w:numPr>
          <w:ilvl w:val="2"/>
          <w:numId w:val="26"/>
        </w:numPr>
        <w:rPr>
          <w:ins w:id="90" w:author="Das, Dibakar" w:date="2024-11-12T14:23:00Z" w16du:dateUtc="2024-11-12T22:23:00Z"/>
          <w:szCs w:val="22"/>
          <w:lang w:val="en-US" w:eastAsia="ja-JP"/>
          <w:rPrChange w:id="91" w:author="Das, Dibakar" w:date="2024-11-12T14:23:00Z" w16du:dateUtc="2024-11-12T22:23:00Z">
            <w:rPr>
              <w:ins w:id="92" w:author="Das, Dibakar" w:date="2024-11-12T14:23:00Z" w16du:dateUtc="2024-11-12T22:23:00Z"/>
              <w:szCs w:val="22"/>
              <w:lang w:eastAsia="ja-JP"/>
            </w:rPr>
          </w:rPrChange>
        </w:rPr>
      </w:pPr>
      <w:ins w:id="93" w:author="Das, Dibakar" w:date="2024-11-12T14:21:00Z" w16du:dateUtc="2024-11-12T22:21:00Z">
        <w:r>
          <w:rPr>
            <w:szCs w:val="22"/>
            <w:lang w:eastAsia="ja-JP"/>
          </w:rPr>
          <w:t xml:space="preserve">R: </w:t>
        </w:r>
      </w:ins>
      <w:ins w:id="94" w:author="Das, Dibakar" w:date="2024-11-12T14:20:00Z" w16du:dateUtc="2024-11-12T22:20:00Z">
        <w:r w:rsidR="008E0814">
          <w:rPr>
            <w:szCs w:val="22"/>
            <w:lang w:eastAsia="ja-JP"/>
          </w:rPr>
          <w:t xml:space="preserve"> </w:t>
        </w:r>
      </w:ins>
      <w:ins w:id="95" w:author="Das, Dibakar" w:date="2024-11-12T14:12:00Z" w16du:dateUtc="2024-11-12T22:12:00Z">
        <w:r w:rsidR="002C142D">
          <w:rPr>
            <w:szCs w:val="22"/>
            <w:lang w:eastAsia="ja-JP"/>
          </w:rPr>
          <w:t xml:space="preserve"> </w:t>
        </w:r>
      </w:ins>
      <w:ins w:id="96" w:author="Das, Dibakar" w:date="2024-11-12T14:11:00Z" w16du:dateUtc="2024-11-12T22:11:00Z">
        <w:r w:rsidR="007F0758">
          <w:rPr>
            <w:szCs w:val="22"/>
            <w:lang w:eastAsia="ja-JP"/>
          </w:rPr>
          <w:t xml:space="preserve"> </w:t>
        </w:r>
      </w:ins>
      <w:ins w:id="97" w:author="Das, Dibakar" w:date="2024-11-12T14:22:00Z" w16du:dateUtc="2024-11-12T22:22:00Z">
        <w:r w:rsidR="00446F3D">
          <w:rPr>
            <w:szCs w:val="22"/>
            <w:lang w:eastAsia="ja-JP"/>
          </w:rPr>
          <w:t xml:space="preserve">There is no separate text for 320 </w:t>
        </w:r>
      </w:ins>
      <w:ins w:id="98" w:author="Das, Dibakar" w:date="2024-12-14T11:02:00Z" w16du:dateUtc="2024-12-14T19:02:00Z">
        <w:r w:rsidR="00664BE6">
          <w:rPr>
            <w:szCs w:val="22"/>
            <w:lang w:eastAsia="ja-JP"/>
          </w:rPr>
          <w:t xml:space="preserve">MHz . </w:t>
        </w:r>
      </w:ins>
      <w:ins w:id="99" w:author="Das, Dibakar" w:date="2024-11-12T14:23:00Z" w16du:dateUtc="2024-11-12T22:23:00Z">
        <w:r w:rsidR="00446F3D">
          <w:rPr>
            <w:szCs w:val="22"/>
            <w:lang w:eastAsia="ja-JP"/>
          </w:rPr>
          <w:t xml:space="preserve"> </w:t>
        </w:r>
        <w:r w:rsidR="00206D6B">
          <w:rPr>
            <w:szCs w:val="22"/>
            <w:lang w:eastAsia="ja-JP"/>
          </w:rPr>
          <w:t xml:space="preserve">Need to take it </w:t>
        </w:r>
        <w:r w:rsidR="00FF46DD">
          <w:rPr>
            <w:szCs w:val="22"/>
            <w:lang w:eastAsia="ja-JP"/>
          </w:rPr>
          <w:t xml:space="preserve">offline. </w:t>
        </w:r>
      </w:ins>
    </w:p>
    <w:p w14:paraId="09AC9341" w14:textId="0B108888" w:rsidR="00FF46DD" w:rsidRDefault="00FC708C" w:rsidP="00B04A02">
      <w:pPr>
        <w:numPr>
          <w:ilvl w:val="2"/>
          <w:numId w:val="26"/>
        </w:numPr>
        <w:rPr>
          <w:ins w:id="100" w:author="Das, Dibakar" w:date="2024-11-12T15:07:00Z" w16du:dateUtc="2024-11-12T23:07:00Z"/>
          <w:szCs w:val="22"/>
          <w:lang w:val="en-US" w:eastAsia="ja-JP"/>
        </w:rPr>
      </w:pPr>
      <w:ins w:id="101" w:author="Das, Dibakar" w:date="2024-11-12T15:03:00Z" w16du:dateUtc="2024-11-12T23:03:00Z">
        <w:r>
          <w:rPr>
            <w:szCs w:val="22"/>
            <w:lang w:val="en-US" w:eastAsia="ja-JP"/>
          </w:rPr>
          <w:t xml:space="preserve">C: For I-3: </w:t>
        </w:r>
      </w:ins>
      <w:ins w:id="102" w:author="Das, Dibakar" w:date="2024-11-12T15:04:00Z" w16du:dateUtc="2024-11-12T23:04:00Z">
        <w:r w:rsidR="00B8259F">
          <w:rPr>
            <w:szCs w:val="22"/>
            <w:lang w:val="en-US" w:eastAsia="ja-JP"/>
          </w:rPr>
          <w:t xml:space="preserve">change resolution </w:t>
        </w:r>
      </w:ins>
      <w:ins w:id="103" w:author="Das, Dibakar" w:date="2024-12-14T11:02:00Z" w16du:dateUtc="2024-12-14T19:02:00Z">
        <w:r w:rsidR="00664BE6">
          <w:rPr>
            <w:szCs w:val="22"/>
            <w:lang w:val="en-US" w:eastAsia="ja-JP"/>
          </w:rPr>
          <w:t>box</w:t>
        </w:r>
      </w:ins>
    </w:p>
    <w:p w14:paraId="437318BC" w14:textId="5AADB020" w:rsidR="00590C36" w:rsidRDefault="00590C36" w:rsidP="00B04A02">
      <w:pPr>
        <w:numPr>
          <w:ilvl w:val="2"/>
          <w:numId w:val="26"/>
        </w:numPr>
        <w:rPr>
          <w:ins w:id="104" w:author="Das, Dibakar" w:date="2024-11-12T15:11:00Z" w16du:dateUtc="2024-11-12T23:11:00Z"/>
          <w:szCs w:val="22"/>
          <w:lang w:val="en-US" w:eastAsia="ja-JP"/>
        </w:rPr>
      </w:pPr>
      <w:ins w:id="105" w:author="Das, Dibakar" w:date="2024-11-12T15:07:00Z" w16du:dateUtc="2024-11-12T23:07:00Z">
        <w:r>
          <w:rPr>
            <w:szCs w:val="22"/>
            <w:lang w:val="en-US" w:eastAsia="ja-JP"/>
          </w:rPr>
          <w:t xml:space="preserve">C: </w:t>
        </w:r>
      </w:ins>
      <w:ins w:id="106" w:author="Das, Dibakar" w:date="2024-11-12T15:10:00Z" w16du:dateUtc="2024-11-12T23:10:00Z">
        <w:r w:rsidR="00274FC1">
          <w:rPr>
            <w:szCs w:val="22"/>
            <w:lang w:val="en-US" w:eastAsia="ja-JP"/>
          </w:rPr>
          <w:t>need to be careful that th</w:t>
        </w:r>
        <w:r w:rsidR="00DF79B2">
          <w:rPr>
            <w:szCs w:val="22"/>
            <w:lang w:val="en-US" w:eastAsia="ja-JP"/>
          </w:rPr>
          <w:t>is added text can make some existing implementations as in</w:t>
        </w:r>
      </w:ins>
      <w:ins w:id="107" w:author="Das, Dibakar" w:date="2024-11-12T15:11:00Z" w16du:dateUtc="2024-11-12T23:11:00Z">
        <w:r w:rsidR="00DF79B2">
          <w:rPr>
            <w:szCs w:val="22"/>
            <w:lang w:val="en-US" w:eastAsia="ja-JP"/>
          </w:rPr>
          <w:t xml:space="preserve">valid. </w:t>
        </w:r>
        <w:r w:rsidR="00DC229B">
          <w:rPr>
            <w:szCs w:val="22"/>
            <w:lang w:val="en-US" w:eastAsia="ja-JP"/>
          </w:rPr>
          <w:t xml:space="preserve">Can we do “may” ? </w:t>
        </w:r>
      </w:ins>
    </w:p>
    <w:p w14:paraId="535E511D" w14:textId="10CD800F" w:rsidR="00DF79B2" w:rsidRDefault="00DC229B" w:rsidP="00B04A02">
      <w:pPr>
        <w:numPr>
          <w:ilvl w:val="2"/>
          <w:numId w:val="26"/>
        </w:numPr>
        <w:rPr>
          <w:ins w:id="108" w:author="Das, Dibakar" w:date="2024-11-12T15:11:00Z" w16du:dateUtc="2024-11-12T23:11:00Z"/>
          <w:szCs w:val="22"/>
          <w:lang w:val="en-US" w:eastAsia="ja-JP"/>
        </w:rPr>
      </w:pPr>
      <w:ins w:id="109" w:author="Das, Dibakar" w:date="2024-11-12T15:11:00Z" w16du:dateUtc="2024-11-12T23:11:00Z">
        <w:r>
          <w:rPr>
            <w:szCs w:val="22"/>
            <w:lang w:val="en-US" w:eastAsia="ja-JP"/>
          </w:rPr>
          <w:t xml:space="preserve">C: “may” is wrong. “should” is better. </w:t>
        </w:r>
      </w:ins>
    </w:p>
    <w:p w14:paraId="057F885F" w14:textId="7DA5A8C9" w:rsidR="00DC229B" w:rsidRDefault="008354E4" w:rsidP="00B04A02">
      <w:pPr>
        <w:numPr>
          <w:ilvl w:val="2"/>
          <w:numId w:val="26"/>
        </w:numPr>
        <w:rPr>
          <w:ins w:id="110" w:author="Das, Dibakar" w:date="2024-11-12T15:12:00Z" w16du:dateUtc="2024-11-12T23:12:00Z"/>
          <w:szCs w:val="22"/>
          <w:lang w:val="en-US" w:eastAsia="ja-JP"/>
        </w:rPr>
      </w:pPr>
      <w:ins w:id="111" w:author="Das, Dibakar" w:date="2024-11-12T15:12:00Z" w16du:dateUtc="2024-11-12T23:12:00Z">
        <w:r>
          <w:rPr>
            <w:szCs w:val="22"/>
            <w:lang w:val="en-US" w:eastAsia="ja-JP"/>
          </w:rPr>
          <w:t>C: can we make it “reserved</w:t>
        </w:r>
        <w:r w:rsidR="00723978">
          <w:rPr>
            <w:szCs w:val="22"/>
            <w:lang w:val="en-US" w:eastAsia="ja-JP"/>
          </w:rPr>
          <w:t>”?</w:t>
        </w:r>
      </w:ins>
    </w:p>
    <w:p w14:paraId="628D3562" w14:textId="77777777" w:rsidR="00945399" w:rsidRPr="00B04A02" w:rsidRDefault="00945399" w:rsidP="00664BE6">
      <w:pPr>
        <w:rPr>
          <w:szCs w:val="22"/>
          <w:lang w:val="en-US" w:eastAsia="ja-JP"/>
        </w:rPr>
        <w:pPrChange w:id="112" w:author="Das, Dibakar" w:date="2024-12-14T11:02:00Z" w16du:dateUtc="2024-12-14T19:02:00Z">
          <w:pPr>
            <w:numPr>
              <w:ilvl w:val="2"/>
              <w:numId w:val="26"/>
            </w:numPr>
            <w:ind w:left="3096" w:hanging="720"/>
          </w:pPr>
        </w:pPrChange>
      </w:pPr>
    </w:p>
    <w:p w14:paraId="641C45F4" w14:textId="0E3C4B8E" w:rsidR="00D95852" w:rsidDel="005F0C94" w:rsidRDefault="0020511C" w:rsidP="00903B86">
      <w:pPr>
        <w:numPr>
          <w:ilvl w:val="2"/>
          <w:numId w:val="26"/>
        </w:numPr>
        <w:rPr>
          <w:del w:id="113" w:author="Das, Dibakar" w:date="2024-11-12T15:14:00Z" w16du:dateUtc="2024-11-12T23:14:00Z"/>
          <w:szCs w:val="22"/>
          <w:lang w:val="en-US" w:eastAsia="ja-JP"/>
        </w:rPr>
      </w:pPr>
      <w:del w:id="114" w:author="Das, Dibakar" w:date="2024-11-12T15:14:00Z" w16du:dateUtc="2024-11-12T23:14:00Z">
        <w:r w:rsidDel="005F0C94">
          <w:rPr>
            <w:szCs w:val="22"/>
            <w:lang w:val="en-US" w:eastAsia="ja-JP"/>
          </w:rPr>
          <w:delText>Motion 2024-</w:delText>
        </w:r>
      </w:del>
      <w:del w:id="115" w:author="Das, Dibakar" w:date="2024-11-12T15:07:00Z" w16du:dateUtc="2024-11-12T23:07:00Z">
        <w:r w:rsidDel="003637C8">
          <w:rPr>
            <w:szCs w:val="22"/>
            <w:lang w:val="en-US" w:eastAsia="ja-JP"/>
          </w:rPr>
          <w:delText>0904</w:delText>
        </w:r>
      </w:del>
    </w:p>
    <w:p w14:paraId="78577E13" w14:textId="67D855E0" w:rsidR="00331B2E" w:rsidRPr="00331B2E" w:rsidDel="005F0C94" w:rsidRDefault="00331B2E" w:rsidP="00331B2E">
      <w:pPr>
        <w:numPr>
          <w:ilvl w:val="3"/>
          <w:numId w:val="26"/>
        </w:numPr>
        <w:rPr>
          <w:del w:id="116" w:author="Das, Dibakar" w:date="2024-11-12T15:14:00Z" w16du:dateUtc="2024-11-12T23:14:00Z"/>
          <w:szCs w:val="22"/>
          <w:lang w:val="en-US" w:eastAsia="ja-JP"/>
        </w:rPr>
      </w:pPr>
      <w:del w:id="117" w:author="Das, Dibakar" w:date="2024-11-12T15:14:00Z" w16du:dateUtc="2024-11-12T23:14:00Z">
        <w:r w:rsidDel="005F0C94">
          <w:rPr>
            <w:szCs w:val="22"/>
            <w:lang w:val="en-US" w:eastAsia="ja-JP"/>
          </w:rPr>
          <w:delText xml:space="preserve"> </w:delText>
        </w:r>
        <w:r w:rsidRPr="00331B2E" w:rsidDel="005F0C94">
          <w:rPr>
            <w:szCs w:val="22"/>
            <w:lang w:val="en-US" w:eastAsia="ja-JP"/>
          </w:rPr>
          <w:delText>Approve document 11-24-1446r1 as the report to the IEEE 802 LMSC on the requirements for unconditional approval to forward P802.11bk  D3.0 to SA Ballot, and</w:delText>
        </w:r>
      </w:del>
    </w:p>
    <w:p w14:paraId="4F8CA88C" w14:textId="0B249800" w:rsidR="00331B2E" w:rsidRPr="00331B2E" w:rsidDel="005F0C94" w:rsidRDefault="00331B2E" w:rsidP="00331B2E">
      <w:pPr>
        <w:ind w:left="4284"/>
        <w:rPr>
          <w:del w:id="118" w:author="Das, Dibakar" w:date="2024-11-12T15:14:00Z" w16du:dateUtc="2024-11-12T23:14:00Z"/>
          <w:szCs w:val="22"/>
          <w:lang w:val="en-US" w:eastAsia="ja-JP"/>
        </w:rPr>
      </w:pPr>
      <w:del w:id="119" w:author="Das, Dibakar" w:date="2024-11-12T15:14:00Z" w16du:dateUtc="2024-11-12T23:14:00Z">
        <w:r w:rsidRPr="00331B2E" w:rsidDel="005F0C94">
          <w:rPr>
            <w:szCs w:val="22"/>
            <w:lang w:val="en-US" w:eastAsia="ja-JP"/>
          </w:rPr>
          <w:delText>Request the IEEE 802 LMSC to unconditionally approve forwarding P802.11bk D3.0 to SA ballot.</w:delText>
        </w:r>
      </w:del>
    </w:p>
    <w:p w14:paraId="49646C17" w14:textId="09F44230" w:rsidR="006D524E" w:rsidDel="005F0C94" w:rsidRDefault="006D5258" w:rsidP="00B72DA2">
      <w:pPr>
        <w:numPr>
          <w:ilvl w:val="3"/>
          <w:numId w:val="26"/>
        </w:numPr>
        <w:rPr>
          <w:del w:id="120" w:author="Das, Dibakar" w:date="2024-11-12T15:14:00Z" w16du:dateUtc="2024-11-12T23:14:00Z"/>
          <w:szCs w:val="22"/>
          <w:lang w:val="en-US" w:eastAsia="ja-JP"/>
        </w:rPr>
      </w:pPr>
      <w:del w:id="121" w:author="Das, Dibakar" w:date="2024-11-12T15:14:00Z" w16du:dateUtc="2024-11-12T23:14:00Z">
        <w:r w:rsidDel="005F0C94">
          <w:rPr>
            <w:szCs w:val="22"/>
            <w:lang w:val="en-US" w:eastAsia="ja-JP"/>
          </w:rPr>
          <w:delText xml:space="preserve"> </w:delText>
        </w:r>
        <w:r w:rsidR="006D524E" w:rsidDel="005F0C94">
          <w:rPr>
            <w:szCs w:val="22"/>
            <w:lang w:val="en-US" w:eastAsia="ja-JP"/>
          </w:rPr>
          <w:delText xml:space="preserve">C: </w:delText>
        </w:r>
        <w:r w:rsidR="00D302FD" w:rsidDel="005F0C94">
          <w:rPr>
            <w:szCs w:val="22"/>
            <w:lang w:val="en-US" w:eastAsia="ja-JP"/>
          </w:rPr>
          <w:delText>don’t talk about “EC”. Its replaced with LMSC.</w:delText>
        </w:r>
      </w:del>
    </w:p>
    <w:p w14:paraId="5CC6CB57" w14:textId="5F4113B8" w:rsidR="006D524E" w:rsidDel="005F0C94" w:rsidRDefault="006D524E" w:rsidP="006D5258">
      <w:pPr>
        <w:ind w:left="4284"/>
        <w:rPr>
          <w:del w:id="122" w:author="Das, Dibakar" w:date="2024-11-12T15:14:00Z" w16du:dateUtc="2024-11-12T23:14:00Z"/>
          <w:szCs w:val="22"/>
          <w:lang w:val="en-US" w:eastAsia="ja-JP"/>
        </w:rPr>
      </w:pPr>
      <w:del w:id="123" w:author="Das, Dibakar" w:date="2024-11-12T15:14:00Z" w16du:dateUtc="2024-11-12T23:14:00Z">
        <w:r w:rsidDel="005F0C94">
          <w:rPr>
            <w:szCs w:val="22"/>
            <w:lang w:val="en-US" w:eastAsia="ja-JP"/>
          </w:rPr>
          <w:delText xml:space="preserve">Moved: </w:delText>
        </w:r>
        <w:r w:rsidR="0037436E" w:rsidDel="005F0C94">
          <w:rPr>
            <w:szCs w:val="22"/>
            <w:lang w:val="en-US" w:eastAsia="ja-JP"/>
          </w:rPr>
          <w:delText>Stephen</w:delText>
        </w:r>
        <w:r w:rsidR="00D302FD" w:rsidDel="005F0C94">
          <w:rPr>
            <w:szCs w:val="22"/>
            <w:lang w:val="en-US" w:eastAsia="ja-JP"/>
          </w:rPr>
          <w:delText xml:space="preserve"> </w:delText>
        </w:r>
        <w:r w:rsidR="0037436E" w:rsidDel="005F0C94">
          <w:rPr>
            <w:szCs w:val="22"/>
            <w:lang w:val="en-US" w:eastAsia="ja-JP"/>
          </w:rPr>
          <w:delText>McCann</w:delText>
        </w:r>
      </w:del>
    </w:p>
    <w:p w14:paraId="5B19DE54" w14:textId="7EE8651C" w:rsidR="00D302FD" w:rsidDel="005F0C94" w:rsidRDefault="004F4851" w:rsidP="006D5258">
      <w:pPr>
        <w:ind w:left="4284"/>
        <w:rPr>
          <w:del w:id="124" w:author="Das, Dibakar" w:date="2024-11-12T15:14:00Z" w16du:dateUtc="2024-11-12T23:14:00Z"/>
          <w:szCs w:val="22"/>
          <w:lang w:val="en-US" w:eastAsia="ja-JP"/>
        </w:rPr>
      </w:pPr>
      <w:del w:id="125" w:author="Das, Dibakar" w:date="2024-11-12T15:14:00Z" w16du:dateUtc="2024-11-12T23:14:00Z">
        <w:r w:rsidDel="005F0C94">
          <w:rPr>
            <w:szCs w:val="22"/>
            <w:lang w:val="en-US" w:eastAsia="ja-JP"/>
          </w:rPr>
          <w:delText>Second: Ali Raissinia</w:delText>
        </w:r>
      </w:del>
    </w:p>
    <w:p w14:paraId="6D576BA0" w14:textId="1B4BFC26" w:rsidR="004F4851" w:rsidDel="005F0C94" w:rsidRDefault="004F4851" w:rsidP="006D5258">
      <w:pPr>
        <w:ind w:left="4284"/>
        <w:rPr>
          <w:del w:id="126" w:author="Das, Dibakar" w:date="2024-11-12T15:14:00Z" w16du:dateUtc="2024-11-12T23:14:00Z"/>
          <w:szCs w:val="22"/>
          <w:lang w:val="en-US" w:eastAsia="ja-JP"/>
        </w:rPr>
      </w:pPr>
      <w:del w:id="127" w:author="Das, Dibakar" w:date="2024-11-12T15:14:00Z" w16du:dateUtc="2024-11-12T23:14:00Z">
        <w:r w:rsidDel="005F0C94">
          <w:rPr>
            <w:szCs w:val="22"/>
            <w:lang w:val="en-US" w:eastAsia="ja-JP"/>
          </w:rPr>
          <w:delText xml:space="preserve">Results: </w:delText>
        </w:r>
        <w:r w:rsidR="00A4098E" w:rsidDel="005F0C94">
          <w:rPr>
            <w:szCs w:val="22"/>
            <w:lang w:val="en-US" w:eastAsia="ja-JP"/>
          </w:rPr>
          <w:delText>14/0/1</w:delText>
        </w:r>
        <w:r w:rsidR="005A6411" w:rsidDel="005F0C94">
          <w:rPr>
            <w:szCs w:val="22"/>
            <w:lang w:val="en-US" w:eastAsia="ja-JP"/>
          </w:rPr>
          <w:delText xml:space="preserve"> (motion passes)</w:delText>
        </w:r>
      </w:del>
    </w:p>
    <w:p w14:paraId="1286188B" w14:textId="07BD3D2D" w:rsidR="00FF46DD" w:rsidRPr="00B04A02" w:rsidRDefault="00FF46DD" w:rsidP="00FF46DD">
      <w:pPr>
        <w:numPr>
          <w:ilvl w:val="1"/>
          <w:numId w:val="26"/>
        </w:numPr>
        <w:rPr>
          <w:ins w:id="128" w:author="Das, Dibakar" w:date="2024-11-12T14:24:00Z" w16du:dateUtc="2024-11-12T22:24:00Z"/>
          <w:szCs w:val="22"/>
          <w:lang w:val="en-US" w:eastAsia="ja-JP"/>
        </w:rPr>
      </w:pPr>
      <w:ins w:id="129" w:author="Das, Dibakar" w:date="2024-11-12T14:24:00Z" w16du:dateUtc="2024-11-12T22:24:00Z">
        <w:r>
          <w:rPr>
            <w:szCs w:val="22"/>
            <w:lang w:val="en-US" w:eastAsia="ja-JP"/>
          </w:rPr>
          <w:t xml:space="preserve">Roy Want </w:t>
        </w:r>
        <w:r w:rsidRPr="00B04A02">
          <w:rPr>
            <w:szCs w:val="22"/>
            <w:lang w:val="en-US" w:eastAsia="ja-JP"/>
          </w:rPr>
          <w:t xml:space="preserve">presented </w:t>
        </w:r>
        <w:r w:rsidRPr="005F7A33">
          <w:rPr>
            <w:szCs w:val="22"/>
            <w:lang w:val="en-US" w:eastAsia="ja-JP"/>
          </w:rPr>
          <w:t>11-24-</w:t>
        </w:r>
      </w:ins>
      <w:ins w:id="130" w:author="Das, Dibakar" w:date="2024-11-12T14:25:00Z" w16du:dateUtc="2024-11-12T22:25:00Z">
        <w:r w:rsidR="008E17AC">
          <w:rPr>
            <w:szCs w:val="22"/>
            <w:lang w:val="en-US" w:eastAsia="ja-JP"/>
          </w:rPr>
          <w:t>1929r0</w:t>
        </w:r>
      </w:ins>
    </w:p>
    <w:p w14:paraId="3D683D20" w14:textId="4A4823E2" w:rsidR="00FF46DD" w:rsidRDefault="00FF46DD" w:rsidP="00FF46DD">
      <w:pPr>
        <w:numPr>
          <w:ilvl w:val="2"/>
          <w:numId w:val="26"/>
        </w:numPr>
        <w:rPr>
          <w:ins w:id="131" w:author="Das, Dibakar" w:date="2024-11-12T14:25:00Z" w16du:dateUtc="2024-11-12T22:25:00Z"/>
          <w:szCs w:val="22"/>
          <w:lang w:val="en-US" w:eastAsia="ja-JP"/>
        </w:rPr>
      </w:pPr>
      <w:ins w:id="132" w:author="Das, Dibakar" w:date="2024-11-12T14:24:00Z" w16du:dateUtc="2024-11-12T22:24:00Z">
        <w:r w:rsidRPr="00B04A02">
          <w:rPr>
            <w:szCs w:val="22"/>
            <w:lang w:val="en-US" w:eastAsia="ja-JP"/>
          </w:rPr>
          <w:t xml:space="preserve">Title: </w:t>
        </w:r>
        <w:r w:rsidRPr="006A4368">
          <w:t xml:space="preserve"> </w:t>
        </w:r>
      </w:ins>
      <w:ins w:id="133" w:author="Das, Dibakar" w:date="2024-11-12T14:25:00Z" w16du:dateUtc="2024-11-12T22:25:00Z">
        <w:r w:rsidR="008E17AC" w:rsidRPr="00C065FA">
          <w:rPr>
            <w:szCs w:val="22"/>
            <w:lang w:val="en-US" w:eastAsia="ja-JP"/>
          </w:rPr>
          <w:t>SA1 editorial comment resolution</w:t>
        </w:r>
      </w:ins>
    </w:p>
    <w:p w14:paraId="22AF3CC6" w14:textId="0BFB8F4F" w:rsidR="008E17AC" w:rsidRDefault="00CF7587" w:rsidP="00FF46DD">
      <w:pPr>
        <w:numPr>
          <w:ilvl w:val="2"/>
          <w:numId w:val="26"/>
        </w:numPr>
        <w:rPr>
          <w:ins w:id="134" w:author="Das, Dibakar" w:date="2024-11-12T14:34:00Z" w16du:dateUtc="2024-11-12T22:34:00Z"/>
          <w:szCs w:val="22"/>
          <w:lang w:val="en-US" w:eastAsia="ja-JP"/>
        </w:rPr>
      </w:pPr>
      <w:ins w:id="135" w:author="Das, Dibakar" w:date="2024-11-12T14:33:00Z" w16du:dateUtc="2024-11-12T22:33:00Z">
        <w:r>
          <w:rPr>
            <w:szCs w:val="22"/>
            <w:lang w:val="en-US" w:eastAsia="ja-JP"/>
          </w:rPr>
          <w:t xml:space="preserve">C: </w:t>
        </w:r>
      </w:ins>
      <w:ins w:id="136" w:author="Das, Dibakar" w:date="2024-11-12T14:34:00Z" w16du:dateUtc="2024-11-12T22:34:00Z">
        <w:r w:rsidR="009F7239">
          <w:rPr>
            <w:szCs w:val="22"/>
            <w:lang w:val="en-US" w:eastAsia="ja-JP"/>
          </w:rPr>
          <w:t>“Ranging Trigger frame for TB Ranging” -&gt; “..Ranging Trigger frame”  since its only used for TB Ranging</w:t>
        </w:r>
      </w:ins>
      <w:ins w:id="137" w:author="Das, Dibakar" w:date="2024-12-14T11:03:00Z" w16du:dateUtc="2024-12-14T19:03:00Z">
        <w:r w:rsidR="00664BE6">
          <w:rPr>
            <w:szCs w:val="22"/>
            <w:lang w:val="en-US" w:eastAsia="ja-JP"/>
          </w:rPr>
          <w:t xml:space="preserve">. </w:t>
        </w:r>
      </w:ins>
    </w:p>
    <w:p w14:paraId="31F1DBF4" w14:textId="2770DD7F" w:rsidR="009F7239" w:rsidRDefault="00B10031" w:rsidP="00FF46DD">
      <w:pPr>
        <w:numPr>
          <w:ilvl w:val="2"/>
          <w:numId w:val="26"/>
        </w:numPr>
        <w:rPr>
          <w:ins w:id="138" w:author="Das, Dibakar" w:date="2024-11-12T14:41:00Z" w16du:dateUtc="2024-11-12T22:41:00Z"/>
          <w:szCs w:val="22"/>
          <w:lang w:val="en-US" w:eastAsia="ja-JP"/>
        </w:rPr>
      </w:pPr>
      <w:ins w:id="139" w:author="Das, Dibakar" w:date="2024-11-12T14:40:00Z" w16du:dateUtc="2024-11-12T22:40:00Z">
        <w:r>
          <w:rPr>
            <w:szCs w:val="22"/>
            <w:lang w:val="en-US" w:eastAsia="ja-JP"/>
          </w:rPr>
          <w:t xml:space="preserve">C: In </w:t>
        </w:r>
        <w:r w:rsidR="00105236">
          <w:rPr>
            <w:szCs w:val="22"/>
            <w:lang w:val="en-US" w:eastAsia="ja-JP"/>
          </w:rPr>
          <w:t>the associated text, no need for the underlined text: and th</w:t>
        </w:r>
      </w:ins>
      <w:ins w:id="140" w:author="Das, Dibakar" w:date="2024-11-12T14:41:00Z" w16du:dateUtc="2024-11-12T22:41:00Z">
        <w:r w:rsidR="00105236">
          <w:rPr>
            <w:szCs w:val="22"/>
            <w:lang w:val="en-US" w:eastAsia="ja-JP"/>
          </w:rPr>
          <w:t xml:space="preserve">e following rules also apply to the transmission of a Ranging NDP Announcement frame”. </w:t>
        </w:r>
      </w:ins>
    </w:p>
    <w:p w14:paraId="61963580" w14:textId="3A5B94A2" w:rsidR="00EA54F3" w:rsidRDefault="0080754D" w:rsidP="00FF46DD">
      <w:pPr>
        <w:numPr>
          <w:ilvl w:val="2"/>
          <w:numId w:val="26"/>
        </w:numPr>
        <w:rPr>
          <w:ins w:id="141" w:author="Das, Dibakar" w:date="2024-11-12T14:41:00Z" w16du:dateUtc="2024-11-12T22:41:00Z"/>
          <w:szCs w:val="22"/>
          <w:lang w:val="en-US" w:eastAsia="ja-JP"/>
        </w:rPr>
      </w:pPr>
      <w:ins w:id="142" w:author="Das, Dibakar" w:date="2024-11-12T14:42:00Z" w16du:dateUtc="2024-11-12T22:42:00Z">
        <w:r>
          <w:rPr>
            <w:szCs w:val="22"/>
            <w:lang w:val="en-US" w:eastAsia="ja-JP"/>
          </w:rPr>
          <w:t>Per discussion t</w:t>
        </w:r>
      </w:ins>
      <w:ins w:id="143" w:author="Das, Dibakar" w:date="2024-11-12T14:41:00Z" w16du:dateUtc="2024-11-12T22:41:00Z">
        <w:r w:rsidR="00EA54F3">
          <w:rPr>
            <w:szCs w:val="22"/>
            <w:lang w:val="en-US" w:eastAsia="ja-JP"/>
          </w:rPr>
          <w:t xml:space="preserve">he CID </w:t>
        </w:r>
      </w:ins>
      <w:ins w:id="144" w:author="Das, Dibakar" w:date="2024-11-12T14:43:00Z" w16du:dateUtc="2024-11-12T22:43:00Z">
        <w:r w:rsidR="004B3C56">
          <w:rPr>
            <w:szCs w:val="22"/>
            <w:lang w:val="en-US" w:eastAsia="ja-JP"/>
          </w:rPr>
          <w:t>I-</w:t>
        </w:r>
      </w:ins>
      <w:ins w:id="145" w:author="Das, Dibakar" w:date="2024-11-12T14:42:00Z" w16du:dateUtc="2024-11-12T22:42:00Z">
        <w:r>
          <w:rPr>
            <w:szCs w:val="22"/>
            <w:lang w:val="en-US" w:eastAsia="ja-JP"/>
          </w:rPr>
          <w:t xml:space="preserve">14 </w:t>
        </w:r>
      </w:ins>
      <w:ins w:id="146" w:author="Das, Dibakar" w:date="2024-11-12T14:41:00Z" w16du:dateUtc="2024-11-12T22:41:00Z">
        <w:r w:rsidR="00EA54F3">
          <w:rPr>
            <w:szCs w:val="22"/>
            <w:lang w:val="en-US" w:eastAsia="ja-JP"/>
          </w:rPr>
          <w:t xml:space="preserve">is reclassified as technical. </w:t>
        </w:r>
      </w:ins>
    </w:p>
    <w:p w14:paraId="11A4523A" w14:textId="53629E65" w:rsidR="00EA54F3" w:rsidRDefault="00DA1613" w:rsidP="00FF46DD">
      <w:pPr>
        <w:numPr>
          <w:ilvl w:val="2"/>
          <w:numId w:val="26"/>
        </w:numPr>
        <w:rPr>
          <w:ins w:id="147" w:author="Das, Dibakar" w:date="2024-11-12T14:53:00Z" w16du:dateUtc="2024-11-12T22:53:00Z"/>
          <w:szCs w:val="22"/>
          <w:lang w:val="en-US" w:eastAsia="ja-JP"/>
        </w:rPr>
      </w:pPr>
      <w:ins w:id="148" w:author="Das, Dibakar" w:date="2024-11-12T14:52:00Z" w16du:dateUtc="2024-11-12T22:52:00Z">
        <w:r>
          <w:rPr>
            <w:szCs w:val="22"/>
            <w:lang w:val="en-US" w:eastAsia="ja-JP"/>
          </w:rPr>
          <w:t>For CID I-25</w:t>
        </w:r>
        <w:r w:rsidR="001C1B36">
          <w:rPr>
            <w:szCs w:val="22"/>
            <w:lang w:val="en-US" w:eastAsia="ja-JP"/>
          </w:rPr>
          <w:t xml:space="preserve">, group confirmed that its indeed for TB case only </w:t>
        </w:r>
      </w:ins>
      <w:ins w:id="149" w:author="Das, Dibakar" w:date="2024-11-12T14:53:00Z" w16du:dateUtc="2024-11-12T22:53:00Z">
        <w:r w:rsidR="00D82AA7">
          <w:rPr>
            <w:szCs w:val="22"/>
            <w:lang w:val="en-US" w:eastAsia="ja-JP"/>
          </w:rPr>
          <w:t>based on a comment</w:t>
        </w:r>
      </w:ins>
    </w:p>
    <w:p w14:paraId="46A84389" w14:textId="44D1EDD6" w:rsidR="00D82AA7" w:rsidRPr="00664BE6" w:rsidRDefault="002F0636" w:rsidP="00664BE6">
      <w:pPr>
        <w:numPr>
          <w:ilvl w:val="2"/>
          <w:numId w:val="26"/>
        </w:numPr>
        <w:rPr>
          <w:ins w:id="150" w:author="Das, Dibakar" w:date="2024-11-12T14:24:00Z" w16du:dateUtc="2024-11-12T22:24:00Z"/>
          <w:szCs w:val="22"/>
          <w:lang w:val="en-US" w:eastAsia="ja-JP"/>
        </w:rPr>
      </w:pPr>
      <w:ins w:id="151" w:author="Das, Dibakar" w:date="2024-11-12T14:57:00Z" w16du:dateUtc="2024-11-12T22:57:00Z">
        <w:r>
          <w:rPr>
            <w:szCs w:val="22"/>
            <w:lang w:val="en-US" w:eastAsia="ja-JP"/>
          </w:rPr>
          <w:t xml:space="preserve">C: </w:t>
        </w:r>
        <w:r w:rsidR="00C81E73">
          <w:rPr>
            <w:szCs w:val="22"/>
            <w:lang w:val="en-US" w:eastAsia="ja-JP"/>
          </w:rPr>
          <w:t>For CID I-26,</w:t>
        </w:r>
        <w:r>
          <w:rPr>
            <w:szCs w:val="22"/>
            <w:lang w:val="en-US" w:eastAsia="ja-JP"/>
          </w:rPr>
          <w:t xml:space="preserve"> is it correct to use “I2R NDP” ?</w:t>
        </w:r>
      </w:ins>
      <w:ins w:id="152" w:author="Das, Dibakar" w:date="2024-11-12T14:58:00Z" w16du:dateUtc="2024-11-12T22:58:00Z">
        <w:r>
          <w:rPr>
            <w:szCs w:val="22"/>
            <w:lang w:val="en-US" w:eastAsia="ja-JP"/>
          </w:rPr>
          <w:t xml:space="preserve"> R: yes, because in MAC context we use this term</w:t>
        </w:r>
      </w:ins>
    </w:p>
    <w:p w14:paraId="29DFA9D7" w14:textId="053DFDE4" w:rsidR="00FF46DD" w:rsidRDefault="00474223" w:rsidP="005A6411">
      <w:pPr>
        <w:numPr>
          <w:ilvl w:val="1"/>
          <w:numId w:val="26"/>
        </w:numPr>
        <w:rPr>
          <w:ins w:id="153" w:author="Das, Dibakar" w:date="2024-11-12T15:19:00Z" w16du:dateUtc="2024-11-12T23:19:00Z"/>
          <w:szCs w:val="22"/>
          <w:lang w:val="en-US" w:eastAsia="ja-JP"/>
        </w:rPr>
      </w:pPr>
      <w:ins w:id="154" w:author="Das, Dibakar" w:date="2024-11-12T15:18:00Z" w16du:dateUtc="2024-11-12T23:18:00Z">
        <w:r>
          <w:rPr>
            <w:szCs w:val="22"/>
            <w:lang w:val="en-US" w:eastAsia="ja-JP"/>
          </w:rPr>
          <w:t>Chair suggested to add an extra slot for Thursday P</w:t>
        </w:r>
      </w:ins>
      <w:ins w:id="155" w:author="Das, Dibakar" w:date="2024-11-12T15:19:00Z" w16du:dateUtc="2024-11-12T23:19:00Z">
        <w:r>
          <w:rPr>
            <w:szCs w:val="22"/>
            <w:lang w:val="en-US" w:eastAsia="ja-JP"/>
          </w:rPr>
          <w:t>M1.</w:t>
        </w:r>
        <w:r w:rsidR="005665A4">
          <w:rPr>
            <w:szCs w:val="22"/>
            <w:lang w:val="en-US" w:eastAsia="ja-JP"/>
          </w:rPr>
          <w:t xml:space="preserve"> But based on some conflicts, decided to keep current schedule. </w:t>
        </w:r>
      </w:ins>
    </w:p>
    <w:p w14:paraId="5F5B3ADE" w14:textId="0FF158AF" w:rsidR="00E06758" w:rsidRPr="00B04A02" w:rsidRDefault="00664BE6" w:rsidP="00E06758">
      <w:pPr>
        <w:numPr>
          <w:ilvl w:val="1"/>
          <w:numId w:val="26"/>
        </w:numPr>
        <w:rPr>
          <w:ins w:id="156" w:author="Das, Dibakar" w:date="2024-11-12T15:20:00Z" w16du:dateUtc="2024-11-12T23:20:00Z"/>
          <w:szCs w:val="22"/>
          <w:lang w:val="en-US" w:eastAsia="ja-JP"/>
        </w:rPr>
      </w:pPr>
      <w:ins w:id="157" w:author="Das, Dibakar" w:date="2024-12-14T11:03:00Z" w16du:dateUtc="2024-12-14T19:03:00Z">
        <w:r>
          <w:rPr>
            <w:szCs w:val="22"/>
            <w:lang w:val="en-US" w:eastAsia="ja-JP"/>
          </w:rPr>
          <w:t>Christian</w:t>
        </w:r>
      </w:ins>
      <w:ins w:id="158" w:author="Das, Dibakar" w:date="2024-11-12T15:20:00Z" w16du:dateUtc="2024-11-12T23:20:00Z">
        <w:r w:rsidR="00E06758">
          <w:rPr>
            <w:szCs w:val="22"/>
            <w:lang w:val="en-US" w:eastAsia="ja-JP"/>
          </w:rPr>
          <w:t xml:space="preserve"> Berger </w:t>
        </w:r>
        <w:r w:rsidR="00E06758" w:rsidRPr="00B04A02">
          <w:rPr>
            <w:szCs w:val="22"/>
            <w:lang w:val="en-US" w:eastAsia="ja-JP"/>
          </w:rPr>
          <w:t xml:space="preserve">presented </w:t>
        </w:r>
        <w:r w:rsidR="00E06758" w:rsidRPr="005F7A33">
          <w:rPr>
            <w:szCs w:val="22"/>
            <w:lang w:val="en-US" w:eastAsia="ja-JP"/>
          </w:rPr>
          <w:t>11-24-</w:t>
        </w:r>
        <w:r w:rsidR="00E06758">
          <w:rPr>
            <w:szCs w:val="22"/>
            <w:lang w:val="en-US" w:eastAsia="ja-JP"/>
          </w:rPr>
          <w:t>1923</w:t>
        </w:r>
        <w:r w:rsidR="00E06758" w:rsidRPr="00B04A02">
          <w:rPr>
            <w:szCs w:val="22"/>
            <w:lang w:val="en-US" w:eastAsia="ja-JP"/>
          </w:rPr>
          <w:t>r</w:t>
        </w:r>
        <w:r w:rsidR="00E06758">
          <w:rPr>
            <w:szCs w:val="22"/>
            <w:lang w:val="en-US" w:eastAsia="ja-JP"/>
          </w:rPr>
          <w:t>0</w:t>
        </w:r>
        <w:r w:rsidR="00E06758" w:rsidRPr="00B04A02">
          <w:rPr>
            <w:szCs w:val="22"/>
            <w:lang w:val="en-US" w:eastAsia="ja-JP"/>
          </w:rPr>
          <w:t xml:space="preserve"> </w:t>
        </w:r>
      </w:ins>
    </w:p>
    <w:p w14:paraId="49EE36C8" w14:textId="08F1284F" w:rsidR="00E06758" w:rsidRDefault="00E06758" w:rsidP="00E06758">
      <w:pPr>
        <w:numPr>
          <w:ilvl w:val="2"/>
          <w:numId w:val="26"/>
        </w:numPr>
        <w:rPr>
          <w:ins w:id="159" w:author="Das, Dibakar" w:date="2024-11-12T15:20:00Z" w16du:dateUtc="2024-11-12T23:20:00Z"/>
          <w:szCs w:val="22"/>
          <w:lang w:val="en-US" w:eastAsia="ja-JP"/>
        </w:rPr>
      </w:pPr>
      <w:ins w:id="160" w:author="Das, Dibakar" w:date="2024-11-12T15:20:00Z" w16du:dateUtc="2024-11-12T23:20:00Z">
        <w:r w:rsidRPr="00B04A02">
          <w:rPr>
            <w:szCs w:val="22"/>
            <w:lang w:val="en-US" w:eastAsia="ja-JP"/>
          </w:rPr>
          <w:t xml:space="preserve">Title: </w:t>
        </w:r>
        <w:r w:rsidRPr="006A4368">
          <w:t xml:space="preserve"> </w:t>
        </w:r>
        <w:r w:rsidRPr="00C065FA">
          <w:rPr>
            <w:szCs w:val="22"/>
            <w:lang w:val="en-US" w:eastAsia="ja-JP"/>
          </w:rPr>
          <w:t>CR SA ballot</w:t>
        </w:r>
      </w:ins>
    </w:p>
    <w:p w14:paraId="6E4CB772" w14:textId="6DF4C529" w:rsidR="00E06758" w:rsidRDefault="004C7CE8" w:rsidP="00E06758">
      <w:pPr>
        <w:numPr>
          <w:ilvl w:val="2"/>
          <w:numId w:val="26"/>
        </w:numPr>
        <w:rPr>
          <w:ins w:id="161" w:author="Das, Dibakar" w:date="2024-11-12T15:25:00Z" w16du:dateUtc="2024-11-12T23:25:00Z"/>
          <w:szCs w:val="22"/>
          <w:lang w:val="en-US" w:eastAsia="ja-JP"/>
        </w:rPr>
      </w:pPr>
      <w:ins w:id="162" w:author="Das, Dibakar" w:date="2024-11-12T15:25:00Z" w16du:dateUtc="2024-11-12T23:25:00Z">
        <w:r>
          <w:rPr>
            <w:szCs w:val="22"/>
            <w:lang w:val="en-US" w:eastAsia="ja-JP"/>
          </w:rPr>
          <w:lastRenderedPageBreak/>
          <w:t xml:space="preserve">C: “set to indicate” is not </w:t>
        </w:r>
        <w:r w:rsidR="00997527">
          <w:rPr>
            <w:szCs w:val="22"/>
            <w:lang w:val="en-US" w:eastAsia="ja-JP"/>
          </w:rPr>
          <w:t xml:space="preserve">a language we normally used. </w:t>
        </w:r>
      </w:ins>
    </w:p>
    <w:p w14:paraId="493575B0" w14:textId="11A93A50" w:rsidR="005665A4" w:rsidRPr="00664BE6" w:rsidRDefault="006D05B5" w:rsidP="00664BE6">
      <w:pPr>
        <w:numPr>
          <w:ilvl w:val="2"/>
          <w:numId w:val="26"/>
        </w:numPr>
        <w:rPr>
          <w:ins w:id="163" w:author="Das, Dibakar" w:date="2024-11-12T14:24:00Z" w16du:dateUtc="2024-11-12T22:24:00Z"/>
          <w:szCs w:val="22"/>
          <w:lang w:val="en-US" w:eastAsia="ja-JP"/>
        </w:rPr>
        <w:pPrChange w:id="164" w:author="Das, Dibakar" w:date="2024-12-14T11:03:00Z" w16du:dateUtc="2024-12-14T19:03:00Z">
          <w:pPr>
            <w:numPr>
              <w:ilvl w:val="1"/>
              <w:numId w:val="26"/>
            </w:numPr>
            <w:ind w:left="1548" w:hanging="360"/>
          </w:pPr>
        </w:pPrChange>
      </w:pPr>
      <w:ins w:id="165" w:author="Das, Dibakar" w:date="2024-11-12T15:27:00Z" w16du:dateUtc="2024-11-12T23:27:00Z">
        <w:r>
          <w:rPr>
            <w:szCs w:val="22"/>
            <w:lang w:val="en-US" w:eastAsia="ja-JP"/>
          </w:rPr>
          <w:t xml:space="preserve">Group discussed </w:t>
        </w:r>
        <w:r w:rsidR="0094522B">
          <w:rPr>
            <w:szCs w:val="22"/>
            <w:lang w:val="en-US" w:eastAsia="ja-JP"/>
          </w:rPr>
          <w:t xml:space="preserve">and fine with the new text. </w:t>
        </w:r>
      </w:ins>
    </w:p>
    <w:p w14:paraId="7DA9F1BC" w14:textId="196DF1BD" w:rsidR="00993F23" w:rsidRPr="00993F23" w:rsidDel="004A77D3" w:rsidRDefault="008C709F" w:rsidP="005A6411">
      <w:pPr>
        <w:numPr>
          <w:ilvl w:val="1"/>
          <w:numId w:val="26"/>
        </w:numPr>
        <w:rPr>
          <w:del w:id="166" w:author="Das, Dibakar" w:date="2024-11-12T13:42:00Z" w16du:dateUtc="2024-11-12T21:42:00Z"/>
          <w:szCs w:val="22"/>
          <w:lang w:val="en-US" w:eastAsia="ja-JP"/>
        </w:rPr>
      </w:pPr>
      <w:del w:id="167" w:author="Das, Dibakar" w:date="2024-11-12T13:42:00Z" w16du:dateUtc="2024-11-12T21:42:00Z">
        <w:r w:rsidDel="004A77D3">
          <w:rPr>
            <w:szCs w:val="22"/>
            <w:lang w:val="en-US" w:eastAsia="ja-JP"/>
          </w:rPr>
          <w:delText xml:space="preserve">Motion </w:delText>
        </w:r>
        <w:r w:rsidR="00993F23" w:rsidDel="004A77D3">
          <w:rPr>
            <w:szCs w:val="22"/>
            <w:lang w:val="en-US" w:eastAsia="ja-JP"/>
          </w:rPr>
          <w:delText>(</w:delText>
        </w:r>
        <w:r w:rsidR="00993F23" w:rsidRPr="00993F23" w:rsidDel="004A77D3">
          <w:rPr>
            <w:szCs w:val="22"/>
            <w:lang w:eastAsia="ja-JP"/>
          </w:rPr>
          <w:delText>202409-05</w:delText>
        </w:r>
        <w:r w:rsidR="00993F23" w:rsidDel="004A77D3">
          <w:rPr>
            <w:szCs w:val="22"/>
            <w:lang w:eastAsia="ja-JP"/>
          </w:rPr>
          <w:delText xml:space="preserve">) </w:delText>
        </w:r>
      </w:del>
    </w:p>
    <w:p w14:paraId="25F5FF8D" w14:textId="0D008AA0" w:rsidR="0077625D" w:rsidDel="004A77D3" w:rsidRDefault="0077625D" w:rsidP="00497CBD">
      <w:pPr>
        <w:numPr>
          <w:ilvl w:val="2"/>
          <w:numId w:val="26"/>
        </w:numPr>
        <w:rPr>
          <w:del w:id="168" w:author="Das, Dibakar" w:date="2024-11-12T13:42:00Z" w16du:dateUtc="2024-11-12T21:42:00Z"/>
          <w:szCs w:val="22"/>
          <w:lang w:val="en-US" w:eastAsia="ja-JP"/>
        </w:rPr>
      </w:pPr>
      <w:del w:id="169" w:author="Das, Dibakar" w:date="2024-11-12T13:42:00Z" w16du:dateUtc="2024-11-12T21:42:00Z">
        <w:r w:rsidRPr="0077625D" w:rsidDel="004A77D3">
          <w:rPr>
            <w:szCs w:val="22"/>
            <w:lang w:val="en-US" w:eastAsia="ja-JP"/>
          </w:rPr>
          <w:delText>Re-affirm the P802.11bk CSD in ec-23-0155-00-ACSD-p802-11bk</w:delText>
        </w:r>
      </w:del>
    </w:p>
    <w:p w14:paraId="533D6990" w14:textId="696BAE7A" w:rsidR="00497CBD" w:rsidDel="004A77D3" w:rsidRDefault="00497CBD" w:rsidP="00497CBD">
      <w:pPr>
        <w:numPr>
          <w:ilvl w:val="2"/>
          <w:numId w:val="26"/>
        </w:numPr>
        <w:rPr>
          <w:del w:id="170" w:author="Das, Dibakar" w:date="2024-11-12T13:42:00Z" w16du:dateUtc="2024-11-12T21:42:00Z"/>
          <w:szCs w:val="22"/>
          <w:lang w:val="en-US" w:eastAsia="ja-JP"/>
        </w:rPr>
      </w:pPr>
      <w:del w:id="171" w:author="Das, Dibakar" w:date="2024-11-12T13:42:00Z" w16du:dateUtc="2024-11-12T21:42:00Z">
        <w:r w:rsidDel="004A77D3">
          <w:rPr>
            <w:szCs w:val="22"/>
            <w:lang w:val="en-US" w:eastAsia="ja-JP"/>
          </w:rPr>
          <w:delText xml:space="preserve">C: </w:delText>
        </w:r>
        <w:r w:rsidR="006410BD" w:rsidDel="004A77D3">
          <w:rPr>
            <w:szCs w:val="22"/>
            <w:lang w:val="en-US" w:eastAsia="ja-JP"/>
          </w:rPr>
          <w:delText>editorial change to text</w:delText>
        </w:r>
      </w:del>
    </w:p>
    <w:p w14:paraId="6F63FC37" w14:textId="5A49855B" w:rsidR="008C709F" w:rsidDel="004A77D3" w:rsidRDefault="00497CBD" w:rsidP="0077625D">
      <w:pPr>
        <w:ind w:left="3096"/>
        <w:rPr>
          <w:del w:id="172" w:author="Das, Dibakar" w:date="2024-11-12T13:42:00Z" w16du:dateUtc="2024-11-12T21:42:00Z"/>
          <w:szCs w:val="22"/>
          <w:lang w:val="en-US" w:eastAsia="ja-JP"/>
        </w:rPr>
      </w:pPr>
      <w:del w:id="173" w:author="Das, Dibakar" w:date="2024-11-12T13:42:00Z" w16du:dateUtc="2024-11-12T21:42:00Z">
        <w:r w:rsidDel="004A77D3">
          <w:rPr>
            <w:szCs w:val="22"/>
            <w:lang w:val="en-US" w:eastAsia="ja-JP"/>
          </w:rPr>
          <w:delText xml:space="preserve">Moved: </w:delText>
        </w:r>
        <w:r w:rsidR="0037436E" w:rsidRPr="0037436E" w:rsidDel="004A77D3">
          <w:rPr>
            <w:b/>
            <w:bCs/>
            <w:szCs w:val="22"/>
            <w:lang w:eastAsia="ja-JP"/>
          </w:rPr>
          <w:delText>Peter Yee</w:delText>
        </w:r>
      </w:del>
    </w:p>
    <w:p w14:paraId="7E11FDAD" w14:textId="4793E890" w:rsidR="006410BD" w:rsidDel="004A77D3" w:rsidRDefault="006410BD" w:rsidP="0077625D">
      <w:pPr>
        <w:ind w:left="3096"/>
        <w:rPr>
          <w:del w:id="174" w:author="Das, Dibakar" w:date="2024-11-12T13:42:00Z" w16du:dateUtc="2024-11-12T21:42:00Z"/>
          <w:szCs w:val="22"/>
          <w:lang w:val="en-US" w:eastAsia="ja-JP"/>
        </w:rPr>
      </w:pPr>
      <w:del w:id="175" w:author="Das, Dibakar" w:date="2024-11-12T13:42:00Z" w16du:dateUtc="2024-11-12T21:42:00Z">
        <w:r w:rsidDel="004A77D3">
          <w:rPr>
            <w:szCs w:val="22"/>
            <w:lang w:val="en-US" w:eastAsia="ja-JP"/>
          </w:rPr>
          <w:delText>Second: Christian Berger</w:delText>
        </w:r>
      </w:del>
    </w:p>
    <w:p w14:paraId="0E7683C0" w14:textId="3DE7B864" w:rsidR="006410BD" w:rsidDel="004A77D3" w:rsidRDefault="0092649E" w:rsidP="00497CBD">
      <w:pPr>
        <w:numPr>
          <w:ilvl w:val="2"/>
          <w:numId w:val="26"/>
        </w:numPr>
        <w:rPr>
          <w:del w:id="176" w:author="Das, Dibakar" w:date="2024-11-12T13:42:00Z" w16du:dateUtc="2024-11-12T21:42:00Z"/>
          <w:szCs w:val="22"/>
          <w:lang w:val="en-US" w:eastAsia="ja-JP"/>
        </w:rPr>
      </w:pPr>
      <w:del w:id="177" w:author="Das, Dibakar" w:date="2024-11-12T13:42:00Z" w16du:dateUtc="2024-11-12T21:42:00Z">
        <w:r w:rsidDel="004A77D3">
          <w:rPr>
            <w:szCs w:val="22"/>
            <w:lang w:val="en-US" w:eastAsia="ja-JP"/>
          </w:rPr>
          <w:delText>Results: 13/0/</w:delText>
        </w:r>
        <w:r w:rsidR="00A07C17" w:rsidDel="004A77D3">
          <w:rPr>
            <w:szCs w:val="22"/>
            <w:lang w:val="en-US" w:eastAsia="ja-JP"/>
          </w:rPr>
          <w:delText xml:space="preserve">0 </w:delText>
        </w:r>
      </w:del>
    </w:p>
    <w:p w14:paraId="2FD5ECEA" w14:textId="50EC4AAF" w:rsidR="00E6351D" w:rsidRPr="00E6351D" w:rsidDel="004A77D3" w:rsidRDefault="008314DA" w:rsidP="008314DA">
      <w:pPr>
        <w:numPr>
          <w:ilvl w:val="1"/>
          <w:numId w:val="26"/>
        </w:numPr>
        <w:rPr>
          <w:del w:id="178" w:author="Das, Dibakar" w:date="2024-11-12T13:42:00Z" w16du:dateUtc="2024-11-12T21:42:00Z"/>
          <w:szCs w:val="22"/>
          <w:lang w:val="en-US" w:eastAsia="ja-JP"/>
        </w:rPr>
      </w:pPr>
      <w:del w:id="179" w:author="Das, Dibakar" w:date="2024-11-12T13:42:00Z" w16du:dateUtc="2024-11-12T21:42:00Z">
        <w:r w:rsidDel="004A77D3">
          <w:rPr>
            <w:szCs w:val="22"/>
            <w:lang w:val="en-US" w:eastAsia="ja-JP"/>
          </w:rPr>
          <w:delText>Motion</w:delText>
        </w:r>
        <w:r w:rsidR="00E6351D" w:rsidDel="004A77D3">
          <w:rPr>
            <w:szCs w:val="22"/>
            <w:lang w:val="en-US" w:eastAsia="ja-JP"/>
          </w:rPr>
          <w:delText xml:space="preserve"> (</w:delText>
        </w:r>
        <w:r w:rsidR="00E6351D" w:rsidRPr="00993F23" w:rsidDel="004A77D3">
          <w:rPr>
            <w:szCs w:val="22"/>
            <w:lang w:eastAsia="ja-JP"/>
          </w:rPr>
          <w:delText>202409-0</w:delText>
        </w:r>
        <w:r w:rsidR="00E6351D" w:rsidDel="004A77D3">
          <w:rPr>
            <w:szCs w:val="22"/>
            <w:lang w:eastAsia="ja-JP"/>
          </w:rPr>
          <w:delText xml:space="preserve">6) </w:delText>
        </w:r>
      </w:del>
    </w:p>
    <w:p w14:paraId="07D5E836" w14:textId="2726B484" w:rsidR="00291112" w:rsidRPr="00291112" w:rsidDel="004A77D3" w:rsidRDefault="008314DA" w:rsidP="00291112">
      <w:pPr>
        <w:numPr>
          <w:ilvl w:val="2"/>
          <w:numId w:val="26"/>
        </w:numPr>
        <w:rPr>
          <w:del w:id="180" w:author="Das, Dibakar" w:date="2024-11-12T13:42:00Z" w16du:dateUtc="2024-11-12T21:42:00Z"/>
          <w:szCs w:val="22"/>
          <w:lang w:eastAsia="ja-JP"/>
        </w:rPr>
      </w:pPr>
      <w:del w:id="181" w:author="Das, Dibakar" w:date="2024-11-12T13:42:00Z" w16du:dateUtc="2024-11-12T21:42:00Z">
        <w:r w:rsidRPr="00291112" w:rsidDel="004A77D3">
          <w:rPr>
            <w:szCs w:val="22"/>
            <w:lang w:val="en-US" w:eastAsia="ja-JP"/>
          </w:rPr>
          <w:delText xml:space="preserve"> </w:delText>
        </w:r>
        <w:r w:rsidR="00291112" w:rsidRPr="00291112" w:rsidDel="004A77D3">
          <w:rPr>
            <w:b/>
            <w:bCs/>
            <w:szCs w:val="22"/>
            <w:lang w:eastAsia="ja-JP"/>
          </w:rPr>
          <w:delText xml:space="preserve">Re-affirm the P802.11bk PAR in </w:delText>
        </w:r>
        <w:r w:rsidDel="004A77D3">
          <w:fldChar w:fldCharType="begin"/>
        </w:r>
        <w:r w:rsidDel="004A77D3">
          <w:delInstrText>HYPERLINK "https://grouper.ieee.org/groups/802/11/PARs/P802.11bk.pdf"</w:delInstrText>
        </w:r>
        <w:r w:rsidDel="004A77D3">
          <w:fldChar w:fldCharType="separate"/>
        </w:r>
        <w:r w:rsidR="00291112" w:rsidRPr="00291112" w:rsidDel="004A77D3">
          <w:rPr>
            <w:rStyle w:val="Hyperlink"/>
            <w:b/>
            <w:bCs/>
            <w:szCs w:val="22"/>
            <w:lang w:eastAsia="ja-JP"/>
          </w:rPr>
          <w:delText>https://grouper.ieee.org/groups/802/11/PARs/P802.11bk.pdf</w:delText>
        </w:r>
        <w:r w:rsidDel="004A77D3">
          <w:rPr>
            <w:rStyle w:val="Hyperlink"/>
            <w:b/>
            <w:bCs/>
            <w:szCs w:val="22"/>
            <w:lang w:eastAsia="ja-JP"/>
          </w:rPr>
          <w:fldChar w:fldCharType="end"/>
        </w:r>
        <w:r w:rsidR="00291112" w:rsidRPr="00291112" w:rsidDel="004A77D3">
          <w:rPr>
            <w:b/>
            <w:bCs/>
            <w:szCs w:val="22"/>
            <w:lang w:eastAsia="ja-JP"/>
          </w:rPr>
          <w:delText xml:space="preserve"> </w:delText>
        </w:r>
      </w:del>
    </w:p>
    <w:p w14:paraId="5C8A56D9" w14:textId="20E55D94" w:rsidR="00985917" w:rsidDel="004A77D3" w:rsidRDefault="009E7C51" w:rsidP="00291112">
      <w:pPr>
        <w:ind w:left="3096"/>
        <w:rPr>
          <w:del w:id="182" w:author="Das, Dibakar" w:date="2024-11-12T13:42:00Z" w16du:dateUtc="2024-11-12T21:42:00Z"/>
          <w:szCs w:val="22"/>
          <w:lang w:val="en-US" w:eastAsia="ja-JP"/>
        </w:rPr>
      </w:pPr>
      <w:del w:id="183" w:author="Das, Dibakar" w:date="2024-11-12T13:42:00Z" w16du:dateUtc="2024-11-12T21:42:00Z">
        <w:r w:rsidDel="004A77D3">
          <w:rPr>
            <w:szCs w:val="22"/>
            <w:lang w:val="en-US" w:eastAsia="ja-JP"/>
          </w:rPr>
          <w:delText xml:space="preserve">Moved: </w:delText>
        </w:r>
        <w:r w:rsidR="00250FA8" w:rsidRPr="00250FA8" w:rsidDel="004A77D3">
          <w:rPr>
            <w:b/>
            <w:bCs/>
            <w:szCs w:val="22"/>
            <w:lang w:eastAsia="ja-JP"/>
          </w:rPr>
          <w:delText>Christian Berger</w:delText>
        </w:r>
      </w:del>
    </w:p>
    <w:p w14:paraId="36045C27" w14:textId="645DFB28" w:rsidR="009E7C51" w:rsidDel="004A77D3" w:rsidRDefault="009E7C51" w:rsidP="00291112">
      <w:pPr>
        <w:ind w:left="3096"/>
        <w:rPr>
          <w:del w:id="184" w:author="Das, Dibakar" w:date="2024-11-12T13:42:00Z" w16du:dateUtc="2024-11-12T21:42:00Z"/>
          <w:szCs w:val="22"/>
          <w:lang w:val="en-US" w:eastAsia="ja-JP"/>
        </w:rPr>
      </w:pPr>
      <w:del w:id="185" w:author="Das, Dibakar" w:date="2024-11-12T13:42:00Z" w16du:dateUtc="2024-11-12T21:42:00Z">
        <w:r w:rsidDel="004A77D3">
          <w:rPr>
            <w:szCs w:val="22"/>
            <w:lang w:val="en-US" w:eastAsia="ja-JP"/>
          </w:rPr>
          <w:delText xml:space="preserve">Seconded: </w:delText>
        </w:r>
        <w:r w:rsidR="00250FA8" w:rsidRPr="00250FA8" w:rsidDel="004A77D3">
          <w:rPr>
            <w:b/>
            <w:bCs/>
            <w:szCs w:val="22"/>
            <w:lang w:eastAsia="ja-JP"/>
          </w:rPr>
          <w:delText>Roy Want</w:delText>
        </w:r>
      </w:del>
    </w:p>
    <w:p w14:paraId="613AEE49" w14:textId="7236C064" w:rsidR="009E7C51" w:rsidDel="004A77D3" w:rsidRDefault="0014280F" w:rsidP="00250FA8">
      <w:pPr>
        <w:ind w:left="3096"/>
        <w:rPr>
          <w:del w:id="186" w:author="Das, Dibakar" w:date="2024-11-12T13:42:00Z" w16du:dateUtc="2024-11-12T21:42:00Z"/>
          <w:szCs w:val="22"/>
          <w:lang w:val="en-US" w:eastAsia="ja-JP"/>
        </w:rPr>
      </w:pPr>
      <w:del w:id="187" w:author="Das, Dibakar" w:date="2024-11-12T13:42:00Z" w16du:dateUtc="2024-11-12T21:42:00Z">
        <w:r w:rsidDel="004A77D3">
          <w:rPr>
            <w:szCs w:val="22"/>
            <w:lang w:val="en-US" w:eastAsia="ja-JP"/>
          </w:rPr>
          <w:delText xml:space="preserve">Results: </w:delText>
        </w:r>
        <w:r w:rsidR="00D76375" w:rsidDel="004A77D3">
          <w:rPr>
            <w:szCs w:val="22"/>
            <w:lang w:val="en-US" w:eastAsia="ja-JP"/>
          </w:rPr>
          <w:delText>12/0/0</w:delText>
        </w:r>
      </w:del>
    </w:p>
    <w:p w14:paraId="24C97B8E" w14:textId="730C0F30" w:rsidR="00D76375" w:rsidDel="004A77D3" w:rsidRDefault="00A04647" w:rsidP="00005EB2">
      <w:pPr>
        <w:numPr>
          <w:ilvl w:val="1"/>
          <w:numId w:val="26"/>
        </w:numPr>
        <w:rPr>
          <w:del w:id="188" w:author="Das, Dibakar" w:date="2024-11-12T13:42:00Z" w16du:dateUtc="2024-11-12T21:42:00Z"/>
          <w:szCs w:val="22"/>
          <w:lang w:val="en-US" w:eastAsia="ja-JP"/>
        </w:rPr>
      </w:pPr>
      <w:del w:id="189" w:author="Das, Dibakar" w:date="2024-11-12T13:42:00Z" w16du:dateUtc="2024-11-12T21:42:00Z">
        <w:r w:rsidDel="004A77D3">
          <w:rPr>
            <w:szCs w:val="22"/>
            <w:lang w:val="en-US" w:eastAsia="ja-JP"/>
          </w:rPr>
          <w:delText>Scheduled telecons</w:delText>
        </w:r>
      </w:del>
    </w:p>
    <w:p w14:paraId="29080C96" w14:textId="58E1AFEB" w:rsidR="00A04647" w:rsidDel="004A77D3" w:rsidRDefault="001065A5" w:rsidP="00B72DA2">
      <w:pPr>
        <w:numPr>
          <w:ilvl w:val="1"/>
          <w:numId w:val="26"/>
        </w:numPr>
        <w:rPr>
          <w:del w:id="190" w:author="Das, Dibakar" w:date="2024-11-12T13:42:00Z" w16du:dateUtc="2024-11-12T21:42:00Z"/>
          <w:szCs w:val="22"/>
          <w:lang w:val="en-US" w:eastAsia="ja-JP"/>
        </w:rPr>
      </w:pPr>
      <w:del w:id="191" w:author="Das, Dibakar" w:date="2024-11-12T13:42:00Z" w16du:dateUtc="2024-11-12T21:42:00Z">
        <w:r w:rsidDel="004A77D3">
          <w:rPr>
            <w:szCs w:val="22"/>
            <w:lang w:val="en-US" w:eastAsia="ja-JP"/>
          </w:rPr>
          <w:delText xml:space="preserve">Recess at </w:delText>
        </w:r>
        <w:r w:rsidR="0049040C" w:rsidDel="004A77D3">
          <w:rPr>
            <w:szCs w:val="22"/>
            <w:lang w:val="en-US" w:eastAsia="ja-JP"/>
          </w:rPr>
          <w:delText>5:59 PM PST</w:delText>
        </w:r>
      </w:del>
    </w:p>
    <w:p w14:paraId="7A924465" w14:textId="07BD12A9" w:rsidR="00411968" w:rsidRPr="00B92D40" w:rsidRDefault="00B65D19" w:rsidP="00B65D19">
      <w:pPr>
        <w:numPr>
          <w:ilvl w:val="1"/>
          <w:numId w:val="26"/>
        </w:numPr>
        <w:rPr>
          <w:color w:val="000000" w:themeColor="text1"/>
          <w:szCs w:val="22"/>
          <w:lang w:val="en-US" w:eastAsia="ja-JP"/>
        </w:rPr>
      </w:pPr>
      <w:r w:rsidRPr="00B92D40">
        <w:rPr>
          <w:color w:val="000000" w:themeColor="text1"/>
          <w:szCs w:val="22"/>
          <w:lang w:val="en-US" w:eastAsia="ja-JP"/>
        </w:rPr>
        <w:t xml:space="preserve">Meeting adjourned at </w:t>
      </w:r>
      <w:del w:id="192" w:author="Das, Dibakar" w:date="2024-11-12T13:42:00Z" w16du:dateUtc="2024-11-12T21:42:00Z">
        <w:r w:rsidRPr="00B92D40" w:rsidDel="004A77D3">
          <w:rPr>
            <w:color w:val="000000" w:themeColor="text1"/>
            <w:szCs w:val="22"/>
            <w:lang w:val="en-US" w:eastAsia="ja-JP"/>
          </w:rPr>
          <w:delText>3</w:delText>
        </w:r>
      </w:del>
      <w:ins w:id="193" w:author="Das, Dibakar" w:date="2024-11-12T15:30:00Z" w16du:dateUtc="2024-11-12T23:30:00Z">
        <w:r w:rsidR="00510F98">
          <w:rPr>
            <w:color w:val="000000" w:themeColor="text1"/>
            <w:szCs w:val="22"/>
            <w:lang w:val="en-US" w:eastAsia="ja-JP"/>
          </w:rPr>
          <w:t>3:30</w:t>
        </w:r>
      </w:ins>
      <w:del w:id="194" w:author="Das, Dibakar" w:date="2024-11-12T13:42:00Z" w16du:dateUtc="2024-11-12T21:42:00Z">
        <w:r w:rsidRPr="00B92D40" w:rsidDel="004A77D3">
          <w:rPr>
            <w:color w:val="000000" w:themeColor="text1"/>
            <w:szCs w:val="22"/>
            <w:lang w:val="en-US" w:eastAsia="ja-JP"/>
          </w:rPr>
          <w:delText xml:space="preserve"> </w:delText>
        </w:r>
      </w:del>
      <w:r w:rsidRPr="00B92D40">
        <w:rPr>
          <w:color w:val="000000" w:themeColor="text1"/>
          <w:szCs w:val="22"/>
          <w:lang w:val="en-US" w:eastAsia="ja-JP"/>
        </w:rPr>
        <w:t xml:space="preserve">PM PST. </w:t>
      </w:r>
    </w:p>
    <w:p w14:paraId="15F1317B" w14:textId="77777777" w:rsidR="00A96002" w:rsidRPr="00DA7364" w:rsidRDefault="00A96002" w:rsidP="00A96002">
      <w:pPr>
        <w:rPr>
          <w:color w:val="FF0000"/>
          <w:szCs w:val="22"/>
          <w:lang w:val="en-US" w:eastAsia="ja-JP"/>
        </w:rPr>
      </w:pPr>
    </w:p>
    <w:p w14:paraId="2BFB505A" w14:textId="0DF62E5C" w:rsidR="00DA7EB6" w:rsidRPr="00DA7EB6" w:rsidRDefault="00A96002" w:rsidP="00E45EB1">
      <w:pPr>
        <w:pStyle w:val="Heading2"/>
        <w:numPr>
          <w:ilvl w:val="0"/>
          <w:numId w:val="27"/>
        </w:numPr>
        <w:rPr>
          <w:lang w:val="en-US"/>
        </w:rPr>
      </w:pPr>
      <w:r w:rsidRPr="00DA7EB6">
        <w:rPr>
          <w:lang w:val="en-US"/>
        </w:rPr>
        <w:t xml:space="preserve">TGbk – </w:t>
      </w:r>
      <w:del w:id="195" w:author="Das, Dibakar" w:date="2024-11-13T16:07:00Z" w16du:dateUtc="2024-11-14T00:07:00Z">
        <w:r w:rsidR="009B6323" w:rsidDel="00737F87">
          <w:rPr>
            <w:lang w:val="en-US"/>
          </w:rPr>
          <w:delText>September 1</w:delText>
        </w:r>
      </w:del>
      <w:ins w:id="196" w:author="Das, Dibakar" w:date="2024-11-13T16:07:00Z" w16du:dateUtc="2024-11-14T00:07:00Z">
        <w:r w:rsidR="00737F87">
          <w:rPr>
            <w:lang w:val="en-US"/>
          </w:rPr>
          <w:t>November 13</w:t>
        </w:r>
      </w:ins>
      <w:del w:id="197" w:author="Das, Dibakar" w:date="2024-11-13T16:07:00Z" w16du:dateUtc="2024-11-14T00:07:00Z">
        <w:r w:rsidR="009B6323" w:rsidDel="00737F87">
          <w:rPr>
            <w:lang w:val="en-US"/>
          </w:rPr>
          <w:delText>0</w:delText>
        </w:r>
      </w:del>
      <w:r w:rsidRPr="00DA7EB6">
        <w:rPr>
          <w:lang w:val="en-US"/>
        </w:rPr>
        <w:t>, 202</w:t>
      </w:r>
      <w:r w:rsidR="009160DE">
        <w:rPr>
          <w:lang w:val="en-US"/>
        </w:rPr>
        <w:t>4</w:t>
      </w:r>
      <w:r w:rsidR="00035739">
        <w:rPr>
          <w:lang w:val="en-US"/>
        </w:rPr>
        <w:t xml:space="preserve">, </w:t>
      </w:r>
      <w:r w:rsidR="009B6323">
        <w:rPr>
          <w:lang w:val="en-US"/>
        </w:rPr>
        <w:t>PM</w:t>
      </w:r>
      <w:ins w:id="198" w:author="Das, Dibakar" w:date="2024-11-13T16:07:00Z" w16du:dateUtc="2024-11-14T00:07:00Z">
        <w:r w:rsidR="00737F87">
          <w:rPr>
            <w:lang w:val="en-US"/>
          </w:rPr>
          <w:t>2</w:t>
        </w:r>
      </w:ins>
      <w:del w:id="199" w:author="Das, Dibakar" w:date="2024-11-13T16:07:00Z" w16du:dateUtc="2024-11-14T00:07:00Z">
        <w:r w:rsidR="009B6323" w:rsidDel="00737F87">
          <w:rPr>
            <w:lang w:val="en-US"/>
          </w:rPr>
          <w:delText>1</w:delText>
        </w:r>
      </w:del>
    </w:p>
    <w:p w14:paraId="25A72B78" w14:textId="3214586E" w:rsidR="00007187" w:rsidRPr="00086F46" w:rsidRDefault="00007187" w:rsidP="00007187">
      <w:pPr>
        <w:pStyle w:val="ListParagraph"/>
        <w:numPr>
          <w:ilvl w:val="1"/>
          <w:numId w:val="27"/>
        </w:numPr>
        <w:rPr>
          <w:b/>
          <w:szCs w:val="22"/>
          <w:lang w:val="en-US"/>
        </w:rPr>
      </w:pPr>
      <w:r w:rsidRPr="00086F46">
        <w:rPr>
          <w:szCs w:val="22"/>
          <w:lang w:val="en-US"/>
        </w:rPr>
        <w:t xml:space="preserve">Called to order by TGbk Chair, </w:t>
      </w:r>
      <w:r w:rsidR="009B6323">
        <w:rPr>
          <w:szCs w:val="22"/>
          <w:lang w:val="en-US"/>
        </w:rPr>
        <w:t xml:space="preserve">Jonathan Segev (Intel) </w:t>
      </w:r>
      <w:r>
        <w:rPr>
          <w:szCs w:val="22"/>
          <w:lang w:val="en-US"/>
        </w:rPr>
        <w:t xml:space="preserve">at </w:t>
      </w:r>
      <w:r w:rsidR="009B6323">
        <w:rPr>
          <w:szCs w:val="22"/>
          <w:lang w:val="en-US"/>
        </w:rPr>
        <w:t>4:</w:t>
      </w:r>
      <w:ins w:id="200" w:author="Das, Dibakar" w:date="2024-11-13T16:07:00Z" w16du:dateUtc="2024-11-14T00:07:00Z">
        <w:r w:rsidR="00737F87">
          <w:rPr>
            <w:szCs w:val="22"/>
            <w:lang w:val="en-US"/>
          </w:rPr>
          <w:t>0</w:t>
        </w:r>
      </w:ins>
      <w:del w:id="201" w:author="Das, Dibakar" w:date="2024-11-13T16:07:00Z" w16du:dateUtc="2024-11-14T00:07:00Z">
        <w:r w:rsidR="009B6323" w:rsidDel="00737F87">
          <w:rPr>
            <w:szCs w:val="22"/>
            <w:lang w:val="en-US"/>
          </w:rPr>
          <w:delText>3</w:delText>
        </w:r>
      </w:del>
      <w:r w:rsidR="009B6323">
        <w:rPr>
          <w:szCs w:val="22"/>
          <w:lang w:val="en-US"/>
        </w:rPr>
        <w:t>0</w:t>
      </w:r>
      <w:r>
        <w:rPr>
          <w:szCs w:val="22"/>
          <w:lang w:val="en-US"/>
        </w:rPr>
        <w:t xml:space="preserve"> </w:t>
      </w:r>
      <w:r w:rsidR="009B6323">
        <w:rPr>
          <w:szCs w:val="22"/>
          <w:lang w:val="en-US"/>
        </w:rPr>
        <w:t>P</w:t>
      </w:r>
      <w:r>
        <w:rPr>
          <w:szCs w:val="22"/>
          <w:lang w:val="en-US"/>
        </w:rPr>
        <w:t>M PST.</w:t>
      </w:r>
    </w:p>
    <w:p w14:paraId="193B5DF5" w14:textId="7FAE5461" w:rsidR="00007187" w:rsidRPr="00A7552B" w:rsidRDefault="00007187" w:rsidP="00007187">
      <w:pPr>
        <w:pStyle w:val="ListParagraph"/>
        <w:numPr>
          <w:ilvl w:val="1"/>
          <w:numId w:val="27"/>
        </w:numPr>
        <w:rPr>
          <w:b/>
          <w:szCs w:val="22"/>
          <w:lang w:val="en-US"/>
        </w:rPr>
      </w:pPr>
      <w:r w:rsidRPr="00A7552B">
        <w:rPr>
          <w:szCs w:val="22"/>
          <w:lang w:val="en-US"/>
        </w:rPr>
        <w:t xml:space="preserve">Agenda </w:t>
      </w:r>
      <w:r w:rsidRPr="00A7552B">
        <w:rPr>
          <w:szCs w:val="22"/>
          <w:lang w:val="en-US" w:eastAsia="ja-JP"/>
        </w:rPr>
        <w:t xml:space="preserve">Doc. </w:t>
      </w:r>
      <w:r>
        <w:fldChar w:fldCharType="begin"/>
      </w:r>
      <w:ins w:id="202" w:author="Das, Dibakar" w:date="2024-12-14T11:04:00Z" w16du:dateUtc="2024-12-14T19:04:00Z">
        <w:r w:rsidR="006335CC">
          <w:instrText>HYPERLINK "https://mentor.ieee.org/802.11/dcn/24/11-24-1638-02-00bk-tgbk-nov-meeting-agenda.pptx"</w:instrText>
        </w:r>
      </w:ins>
      <w:del w:id="203" w:author="Das, Dibakar" w:date="2024-12-14T11:04:00Z" w16du:dateUtc="2024-12-14T19:04:00Z">
        <w:r w:rsidDel="006335CC">
          <w:delInstrText>HYPERLINK "https://mentor.ieee.org/802.11/dcn/24/11-24-1385-01-00bk-tgbk-sep-meeting-agenda.pptx"</w:delInstrText>
        </w:r>
      </w:del>
      <w:ins w:id="204" w:author="Das, Dibakar" w:date="2024-12-14T11:04:00Z" w16du:dateUtc="2024-12-14T19:04:00Z"/>
      <w:r>
        <w:fldChar w:fldCharType="separate"/>
      </w:r>
      <w:r w:rsidRPr="00A7552B">
        <w:rPr>
          <w:rStyle w:val="Hyperlink"/>
          <w:b/>
          <w:color w:val="auto"/>
          <w:szCs w:val="22"/>
          <w:lang w:val="en-US" w:eastAsia="ja-JP"/>
        </w:rPr>
        <w:t>IEEE 802.11-</w:t>
      </w:r>
      <w:del w:id="205" w:author="Das, Dibakar" w:date="2024-11-13T16:07:00Z" w16du:dateUtc="2024-11-14T00:07:00Z">
        <w:r w:rsidR="003B1004" w:rsidDel="004B3516">
          <w:rPr>
            <w:rStyle w:val="Hyperlink"/>
            <w:b/>
            <w:color w:val="auto"/>
            <w:szCs w:val="22"/>
            <w:lang w:val="en-US" w:eastAsia="ja-JP"/>
          </w:rPr>
          <w:delText>1385</w:delText>
        </w:r>
      </w:del>
      <w:ins w:id="206" w:author="Das, Dibakar" w:date="2024-11-13T16:07:00Z" w16du:dateUtc="2024-11-14T00:07:00Z">
        <w:r w:rsidR="004B3516">
          <w:rPr>
            <w:rStyle w:val="Hyperlink"/>
            <w:b/>
            <w:color w:val="auto"/>
            <w:szCs w:val="22"/>
            <w:lang w:val="en-US" w:eastAsia="ja-JP"/>
          </w:rPr>
          <w:t>1638</w:t>
        </w:r>
      </w:ins>
      <w:r>
        <w:rPr>
          <w:rStyle w:val="Hyperlink"/>
          <w:b/>
          <w:color w:val="auto"/>
          <w:szCs w:val="22"/>
          <w:lang w:val="en-US" w:eastAsia="ja-JP"/>
        </w:rPr>
        <w:t>/</w:t>
      </w:r>
      <w:r w:rsidR="003B1004">
        <w:rPr>
          <w:rStyle w:val="Hyperlink"/>
          <w:b/>
          <w:color w:val="auto"/>
          <w:szCs w:val="22"/>
          <w:lang w:val="en-US" w:eastAsia="ja-JP"/>
        </w:rPr>
        <w:t>r</w:t>
      </w:r>
      <w:ins w:id="207" w:author="Das, Dibakar" w:date="2024-11-13T16:07:00Z" w16du:dateUtc="2024-11-14T00:07:00Z">
        <w:r w:rsidR="004B3516">
          <w:rPr>
            <w:rStyle w:val="Hyperlink"/>
            <w:b/>
            <w:color w:val="auto"/>
            <w:szCs w:val="22"/>
            <w:lang w:val="en-US" w:eastAsia="ja-JP"/>
          </w:rPr>
          <w:t>2</w:t>
        </w:r>
      </w:ins>
      <w:del w:id="208" w:author="Das, Dibakar" w:date="2024-11-13T16:07:00Z" w16du:dateUtc="2024-11-14T00:07:00Z">
        <w:r w:rsidR="003B1004" w:rsidDel="004B3516">
          <w:rPr>
            <w:rStyle w:val="Hyperlink"/>
            <w:b/>
            <w:color w:val="auto"/>
            <w:szCs w:val="22"/>
            <w:lang w:val="en-US" w:eastAsia="ja-JP"/>
          </w:rPr>
          <w:delText>1</w:delText>
        </w:r>
      </w:del>
      <w:r w:rsidRPr="00A7552B">
        <w:rPr>
          <w:rFonts w:hint="cs"/>
          <w:b/>
          <w:szCs w:val="22"/>
          <w:u w:val="single"/>
          <w:rtl/>
          <w:lang w:val="en-US" w:eastAsia="ja-JP" w:bidi="he-IL"/>
        </w:rPr>
        <w:br/>
      </w:r>
      <w:r>
        <w:rPr>
          <w:b/>
          <w:szCs w:val="22"/>
          <w:u w:val="single"/>
          <w:lang w:val="en-US" w:eastAsia="ja-JP" w:bidi="he-IL"/>
        </w:rPr>
        <w:fldChar w:fldCharType="end"/>
      </w:r>
    </w:p>
    <w:p w14:paraId="15903ECC" w14:textId="77777777" w:rsidR="00007187" w:rsidRPr="00C7261D" w:rsidRDefault="00007187" w:rsidP="00007187">
      <w:pPr>
        <w:pStyle w:val="ListParagraph"/>
        <w:numPr>
          <w:ilvl w:val="1"/>
          <w:numId w:val="27"/>
        </w:numPr>
        <w:rPr>
          <w:szCs w:val="22"/>
          <w:lang w:val="en-US"/>
        </w:rPr>
      </w:pPr>
      <w:r w:rsidRPr="00C7261D">
        <w:rPr>
          <w:szCs w:val="22"/>
          <w:lang w:val="en-US"/>
        </w:rPr>
        <w:t>Review Patent Policy and logistics</w:t>
      </w:r>
    </w:p>
    <w:p w14:paraId="59C5D3D3" w14:textId="77777777" w:rsidR="00007187" w:rsidRPr="00570055" w:rsidRDefault="00007187" w:rsidP="00007187">
      <w:pPr>
        <w:numPr>
          <w:ilvl w:val="2"/>
          <w:numId w:val="27"/>
        </w:numPr>
        <w:rPr>
          <w:szCs w:val="22"/>
          <w:lang w:val="en-US"/>
        </w:rPr>
      </w:pPr>
      <w:r w:rsidRPr="00570055">
        <w:rPr>
          <w:szCs w:val="22"/>
          <w:lang w:val="en-US"/>
        </w:rPr>
        <w:t xml:space="preserve">Chair reviewed </w:t>
      </w:r>
      <w:r w:rsidRPr="00570055">
        <w:t xml:space="preserve">policy guidelines for the members </w:t>
      </w:r>
    </w:p>
    <w:p w14:paraId="155C3CF1" w14:textId="77777777" w:rsidR="00007187" w:rsidRPr="00570055" w:rsidRDefault="00007187" w:rsidP="00007187">
      <w:pPr>
        <w:pStyle w:val="ListParagraph"/>
        <w:numPr>
          <w:ilvl w:val="2"/>
          <w:numId w:val="27"/>
        </w:numPr>
        <w:rPr>
          <w:szCs w:val="22"/>
          <w:lang w:val="en-US"/>
        </w:rPr>
      </w:pPr>
      <w:r w:rsidRPr="00570055">
        <w:rPr>
          <w:szCs w:val="22"/>
          <w:lang w:val="en-US"/>
        </w:rPr>
        <w:t>Suggested members to sign-in to Attendance server (IMAT) with the link shown on the slide</w:t>
      </w:r>
    </w:p>
    <w:p w14:paraId="0E9AA3A0" w14:textId="77777777" w:rsidR="00007187" w:rsidRPr="00570055" w:rsidRDefault="00007187" w:rsidP="00007187">
      <w:pPr>
        <w:pStyle w:val="ListParagraph"/>
        <w:numPr>
          <w:ilvl w:val="2"/>
          <w:numId w:val="27"/>
        </w:numPr>
        <w:rPr>
          <w:szCs w:val="22"/>
          <w:lang w:val="en-US"/>
        </w:rPr>
      </w:pPr>
      <w:r w:rsidRPr="00570055">
        <w:rPr>
          <w:szCs w:val="22"/>
          <w:lang w:val="en-US"/>
        </w:rPr>
        <w:t xml:space="preserve">Asked everyone to register </w:t>
      </w:r>
    </w:p>
    <w:p w14:paraId="502A16A5" w14:textId="77777777" w:rsidR="006335CC" w:rsidRPr="00CA2655" w:rsidRDefault="006335CC" w:rsidP="006335CC">
      <w:pPr>
        <w:numPr>
          <w:ilvl w:val="2"/>
          <w:numId w:val="27"/>
        </w:numPr>
        <w:jc w:val="both"/>
        <w:rPr>
          <w:szCs w:val="22"/>
          <w:lang w:val="en-US" w:eastAsia="ja-JP"/>
        </w:rPr>
      </w:pPr>
      <w:r w:rsidRPr="00CA2655">
        <w:rPr>
          <w:szCs w:val="22"/>
          <w:lang w:val="en-US" w:eastAsia="ja-JP"/>
        </w:rPr>
        <w:t>Chair reminded audience of the IEEE-SA Patent Policy, duty to inform, the guideline for IEEE WG meetings and logistics. Chair called for any potentially essential patents, no one stepped forward.</w:t>
      </w:r>
    </w:p>
    <w:p w14:paraId="79B389FC" w14:textId="77777777" w:rsidR="006335CC" w:rsidRPr="00CA2655" w:rsidRDefault="006335CC" w:rsidP="006335CC">
      <w:pPr>
        <w:pStyle w:val="ListParagraph"/>
        <w:numPr>
          <w:ilvl w:val="2"/>
          <w:numId w:val="27"/>
        </w:numPr>
        <w:rPr>
          <w:szCs w:val="22"/>
          <w:lang w:val="en-US"/>
        </w:rPr>
      </w:pPr>
      <w:r w:rsidRPr="00CA2655">
        <w:rPr>
          <w:szCs w:val="22"/>
          <w:lang w:val="en-US"/>
        </w:rPr>
        <w:t>Chair reminded audience of the other guidelines for IEEE meetings, antitrust and competition laws, provided link to patent-related information asked if any clarifications are requested, no one stepped forward.</w:t>
      </w:r>
    </w:p>
    <w:p w14:paraId="77C184C6" w14:textId="77777777" w:rsidR="006335CC" w:rsidRPr="00CA2655" w:rsidRDefault="006335CC" w:rsidP="006335CC">
      <w:pPr>
        <w:numPr>
          <w:ilvl w:val="2"/>
          <w:numId w:val="27"/>
        </w:numPr>
        <w:jc w:val="both"/>
        <w:rPr>
          <w:szCs w:val="22"/>
          <w:lang w:val="en-US"/>
        </w:rPr>
      </w:pPr>
      <w:r w:rsidRPr="00CA2655">
        <w:rPr>
          <w:szCs w:val="22"/>
          <w:lang w:val="en-US"/>
        </w:rPr>
        <w:t>Chair reminded audience of the IEEE SA copyright policy.</w:t>
      </w:r>
    </w:p>
    <w:p w14:paraId="5D83DBD5" w14:textId="560FA66D" w:rsidR="00007187" w:rsidDel="006335CC" w:rsidRDefault="006335CC" w:rsidP="00007187">
      <w:pPr>
        <w:numPr>
          <w:ilvl w:val="2"/>
          <w:numId w:val="27"/>
        </w:numPr>
        <w:jc w:val="both"/>
        <w:rPr>
          <w:del w:id="209" w:author="Das, Dibakar" w:date="2024-12-14T11:04:00Z" w16du:dateUtc="2024-12-14T19:04:00Z"/>
          <w:szCs w:val="22"/>
          <w:lang w:val="en-US" w:eastAsia="ja-JP"/>
        </w:rPr>
      </w:pPr>
      <w:r w:rsidRPr="00CA2655">
        <w:rPr>
          <w:szCs w:val="22"/>
          <w:lang w:val="en-US"/>
        </w:rPr>
        <w:t>Chair reminded audience of the IEEE code of ethics and reviewed WG participation as an individual professional. – no clarification requested</w:t>
      </w:r>
      <w:del w:id="210" w:author="Das, Dibakar" w:date="2024-12-14T11:04:00Z" w16du:dateUtc="2024-12-14T19:04:00Z">
        <w:r w:rsidR="00007187" w:rsidRPr="00570055" w:rsidDel="006335CC">
          <w:rPr>
            <w:szCs w:val="22"/>
            <w:lang w:val="en-US" w:eastAsia="ja-JP"/>
          </w:rPr>
          <w:delText>Chair reminded audience of the IEEE-SA Patent Policy, duty to inform, the guideline for IEEE WG meetings and logistics</w:delText>
        </w:r>
        <w:r w:rsidR="00570055" w:rsidRPr="00570055" w:rsidDel="006335CC">
          <w:rPr>
            <w:szCs w:val="22"/>
            <w:lang w:val="en-US" w:eastAsia="ja-JP"/>
          </w:rPr>
          <w:delText>.</w:delText>
        </w:r>
        <w:r w:rsidR="00007187" w:rsidRPr="00570055" w:rsidDel="006335CC">
          <w:rPr>
            <w:szCs w:val="22"/>
            <w:lang w:val="en-US" w:eastAsia="ja-JP"/>
          </w:rPr>
          <w:delText xml:space="preserve"> Chair called for any potentially essential patents, no one stepped forward.</w:delText>
        </w:r>
      </w:del>
    </w:p>
    <w:p w14:paraId="25A4CC5C" w14:textId="77777777" w:rsidR="006335CC" w:rsidRPr="00570055" w:rsidRDefault="006335CC" w:rsidP="006335CC">
      <w:pPr>
        <w:numPr>
          <w:ilvl w:val="2"/>
          <w:numId w:val="27"/>
        </w:numPr>
        <w:jc w:val="both"/>
        <w:rPr>
          <w:ins w:id="211" w:author="Das, Dibakar" w:date="2024-12-14T11:04:00Z" w16du:dateUtc="2024-12-14T19:04:00Z"/>
          <w:szCs w:val="22"/>
          <w:lang w:val="en-US" w:eastAsia="ja-JP"/>
        </w:rPr>
      </w:pPr>
    </w:p>
    <w:p w14:paraId="269568C0" w14:textId="6CA7567D" w:rsidR="00007187" w:rsidRPr="00570055" w:rsidDel="006335CC" w:rsidRDefault="00007187" w:rsidP="00007187">
      <w:pPr>
        <w:pStyle w:val="ListParagraph"/>
        <w:numPr>
          <w:ilvl w:val="2"/>
          <w:numId w:val="27"/>
        </w:numPr>
        <w:rPr>
          <w:del w:id="212" w:author="Das, Dibakar" w:date="2024-12-14T11:04:00Z" w16du:dateUtc="2024-12-14T19:04:00Z"/>
          <w:szCs w:val="22"/>
          <w:lang w:val="en-US"/>
        </w:rPr>
      </w:pPr>
      <w:del w:id="213" w:author="Das, Dibakar" w:date="2024-12-14T11:04:00Z" w16du:dateUtc="2024-12-14T19:04:00Z">
        <w:r w:rsidRPr="00570055" w:rsidDel="006335CC">
          <w:rPr>
            <w:szCs w:val="22"/>
            <w:lang w:val="en-US"/>
          </w:rPr>
          <w:delText>Chair reminded audience of the about other guidelines for IEEE meetings, antitrust and competition laws, provided link to patent-related information asked if any clarifications are requested, no one stepped forward.</w:delText>
        </w:r>
      </w:del>
    </w:p>
    <w:p w14:paraId="4CE05694" w14:textId="2B1D9E19" w:rsidR="00007187" w:rsidRPr="00570055" w:rsidDel="006335CC" w:rsidRDefault="00007187" w:rsidP="00007187">
      <w:pPr>
        <w:numPr>
          <w:ilvl w:val="2"/>
          <w:numId w:val="27"/>
        </w:numPr>
        <w:jc w:val="both"/>
        <w:rPr>
          <w:del w:id="214" w:author="Das, Dibakar" w:date="2024-12-14T11:04:00Z" w16du:dateUtc="2024-12-14T19:04:00Z"/>
          <w:szCs w:val="22"/>
          <w:lang w:val="en-US"/>
        </w:rPr>
      </w:pPr>
      <w:del w:id="215" w:author="Das, Dibakar" w:date="2024-12-14T11:04:00Z" w16du:dateUtc="2024-12-14T19:04:00Z">
        <w:r w:rsidRPr="00570055" w:rsidDel="006335CC">
          <w:rPr>
            <w:szCs w:val="22"/>
            <w:lang w:val="en-US"/>
          </w:rPr>
          <w:delText>Chair reminded audience of the IEEE SA copyright policy.</w:delText>
        </w:r>
      </w:del>
    </w:p>
    <w:p w14:paraId="55665AE2" w14:textId="7D58BBD0" w:rsidR="00007187" w:rsidRPr="00570055" w:rsidDel="006335CC" w:rsidRDefault="00007187" w:rsidP="00007187">
      <w:pPr>
        <w:numPr>
          <w:ilvl w:val="2"/>
          <w:numId w:val="27"/>
        </w:numPr>
        <w:jc w:val="both"/>
        <w:rPr>
          <w:del w:id="216" w:author="Das, Dibakar" w:date="2024-12-14T11:04:00Z" w16du:dateUtc="2024-12-14T19:04:00Z"/>
          <w:szCs w:val="22"/>
          <w:lang w:val="en-US"/>
        </w:rPr>
      </w:pPr>
      <w:del w:id="217" w:author="Das, Dibakar" w:date="2024-12-14T11:04:00Z" w16du:dateUtc="2024-12-14T19:04:00Z">
        <w:r w:rsidRPr="00570055" w:rsidDel="006335CC">
          <w:rPr>
            <w:szCs w:val="22"/>
            <w:lang w:val="en-US"/>
          </w:rPr>
          <w:delText>Chair reminded audience of the IEEE code of ethics and reviewed WG participation as an individual professional. – no clarification requested.</w:delText>
        </w:r>
      </w:del>
    </w:p>
    <w:p w14:paraId="1791D95C" w14:textId="66AE5105" w:rsidR="00D236DA" w:rsidRPr="00570055" w:rsidRDefault="00D236DA" w:rsidP="00007187">
      <w:pPr>
        <w:numPr>
          <w:ilvl w:val="2"/>
          <w:numId w:val="27"/>
        </w:numPr>
        <w:jc w:val="both"/>
        <w:rPr>
          <w:szCs w:val="22"/>
          <w:lang w:val="en-US"/>
        </w:rPr>
      </w:pPr>
      <w:r w:rsidRPr="00570055">
        <w:rPr>
          <w:szCs w:val="22"/>
          <w:lang w:val="en-US"/>
        </w:rPr>
        <w:t xml:space="preserve">Second </w:t>
      </w:r>
      <w:r w:rsidR="00C6046D" w:rsidRPr="00570055">
        <w:rPr>
          <w:szCs w:val="22"/>
          <w:lang w:val="en-US"/>
        </w:rPr>
        <w:t xml:space="preserve">attendance reminder. </w:t>
      </w:r>
    </w:p>
    <w:p w14:paraId="52B97840" w14:textId="77777777" w:rsidR="00007187" w:rsidRPr="00C7261D" w:rsidRDefault="00007187" w:rsidP="00007187">
      <w:pPr>
        <w:ind w:left="2376"/>
        <w:jc w:val="both"/>
        <w:rPr>
          <w:szCs w:val="22"/>
          <w:lang w:val="en-US"/>
        </w:rPr>
      </w:pPr>
    </w:p>
    <w:p w14:paraId="7F3EEB18" w14:textId="182D2EF3" w:rsidR="00417A5E" w:rsidRPr="00A509D5" w:rsidRDefault="00A96002" w:rsidP="00A509D5">
      <w:pPr>
        <w:numPr>
          <w:ilvl w:val="1"/>
          <w:numId w:val="27"/>
        </w:numPr>
        <w:rPr>
          <w:szCs w:val="22"/>
          <w:lang w:val="en-US" w:eastAsia="ja-JP"/>
        </w:rPr>
      </w:pPr>
      <w:r w:rsidRPr="00612492">
        <w:rPr>
          <w:szCs w:val="22"/>
          <w:lang w:val="en-US" w:eastAsia="ja-JP"/>
        </w:rPr>
        <w:t>Agenda</w:t>
      </w:r>
      <w:r w:rsidR="00C74AAC">
        <w:rPr>
          <w:szCs w:val="22"/>
          <w:lang w:val="en-US" w:eastAsia="ja-JP"/>
        </w:rPr>
        <w:t>:</w:t>
      </w:r>
      <w:r w:rsidRPr="00612492">
        <w:rPr>
          <w:szCs w:val="22"/>
          <w:lang w:val="en-US" w:eastAsia="ja-JP"/>
        </w:rPr>
        <w:t xml:space="preserve"> </w:t>
      </w:r>
    </w:p>
    <w:p w14:paraId="1873E6F5" w14:textId="28BFE6DA" w:rsidR="00F5236C" w:rsidRDefault="00F5236C" w:rsidP="00E45EB1">
      <w:pPr>
        <w:numPr>
          <w:ilvl w:val="2"/>
          <w:numId w:val="27"/>
        </w:numPr>
        <w:rPr>
          <w:ins w:id="218" w:author="Das, Dibakar" w:date="2024-11-13T16:09:00Z" w16du:dateUtc="2024-11-14T00:09:00Z"/>
          <w:szCs w:val="22"/>
          <w:lang w:val="en-US" w:eastAsia="ja-JP"/>
        </w:rPr>
      </w:pPr>
      <w:ins w:id="219" w:author="Das, Dibakar" w:date="2024-11-13T16:09:00Z" w16du:dateUtc="2024-11-14T00:09:00Z">
        <w:r>
          <w:rPr>
            <w:szCs w:val="22"/>
            <w:lang w:val="en-US" w:eastAsia="ja-JP"/>
          </w:rPr>
          <w:t>Comment assignment</w:t>
        </w:r>
      </w:ins>
    </w:p>
    <w:p w14:paraId="494F7710" w14:textId="225E5873" w:rsidR="00DB1362" w:rsidRDefault="00DB1362" w:rsidP="00E45EB1">
      <w:pPr>
        <w:numPr>
          <w:ilvl w:val="2"/>
          <w:numId w:val="27"/>
        </w:numPr>
        <w:rPr>
          <w:ins w:id="220" w:author="Das, Dibakar" w:date="2024-11-13T16:10:00Z" w16du:dateUtc="2024-11-14T00:10:00Z"/>
          <w:szCs w:val="22"/>
          <w:lang w:val="en-US" w:eastAsia="ja-JP"/>
        </w:rPr>
      </w:pPr>
      <w:ins w:id="221" w:author="Das, Dibakar" w:date="2024-11-13T16:08:00Z" w16du:dateUtc="2024-11-14T00:08:00Z">
        <w:r>
          <w:rPr>
            <w:szCs w:val="22"/>
            <w:lang w:val="en-US" w:eastAsia="ja-JP"/>
          </w:rPr>
          <w:t xml:space="preserve">Comment resolution </w:t>
        </w:r>
      </w:ins>
    </w:p>
    <w:p w14:paraId="3A28EC9E" w14:textId="7841C279" w:rsidR="00D35E04" w:rsidRDefault="00BA1CF0" w:rsidP="00D35E04">
      <w:pPr>
        <w:numPr>
          <w:ilvl w:val="3"/>
          <w:numId w:val="27"/>
        </w:numPr>
        <w:rPr>
          <w:ins w:id="222" w:author="Das, Dibakar" w:date="2024-11-13T16:11:00Z" w16du:dateUtc="2024-11-14T00:11:00Z"/>
          <w:szCs w:val="22"/>
          <w:lang w:val="en-US" w:eastAsia="ja-JP"/>
        </w:rPr>
      </w:pPr>
      <w:ins w:id="223" w:author="Das, Dibakar" w:date="2024-11-13T16:10:00Z" w16du:dateUtc="2024-11-14T00:10:00Z">
        <w:r>
          <w:rPr>
            <w:szCs w:val="22"/>
            <w:lang w:val="en-US" w:eastAsia="ja-JP"/>
          </w:rPr>
          <w:t>11</w:t>
        </w:r>
      </w:ins>
      <w:ins w:id="224" w:author="Das, Dibakar" w:date="2024-11-13T16:11:00Z" w16du:dateUtc="2024-11-14T00:11:00Z">
        <w:r>
          <w:rPr>
            <w:szCs w:val="22"/>
            <w:lang w:val="en-US" w:eastAsia="ja-JP"/>
          </w:rPr>
          <w:t>-24-1923</w:t>
        </w:r>
      </w:ins>
      <w:ins w:id="225" w:author="Das, Dibakar" w:date="2024-12-14T11:05:00Z" w16du:dateUtc="2024-12-14T19:05:00Z">
        <w:r w:rsidR="00B96D91">
          <w:rPr>
            <w:szCs w:val="22"/>
            <w:lang w:val="en-US" w:eastAsia="ja-JP"/>
          </w:rPr>
          <w:t xml:space="preserve"> </w:t>
        </w:r>
        <w:r w:rsidR="00B32B6A">
          <w:rPr>
            <w:szCs w:val="22"/>
            <w:lang w:val="en-US" w:eastAsia="ja-JP"/>
          </w:rPr>
          <w:t>– CR SA Ballot (Christian Berger)</w:t>
        </w:r>
      </w:ins>
    </w:p>
    <w:p w14:paraId="2F711F8D" w14:textId="76D1F360" w:rsidR="00BA1CF0" w:rsidRPr="00B32B6A" w:rsidRDefault="00BA1CF0" w:rsidP="00B32B6A">
      <w:pPr>
        <w:numPr>
          <w:ilvl w:val="3"/>
          <w:numId w:val="27"/>
        </w:numPr>
        <w:rPr>
          <w:ins w:id="226" w:author="Das, Dibakar" w:date="2024-11-13T16:11:00Z" w16du:dateUtc="2024-11-14T00:11:00Z"/>
          <w:szCs w:val="22"/>
          <w:lang w:val="en-US" w:eastAsia="ja-JP"/>
        </w:rPr>
      </w:pPr>
      <w:ins w:id="227" w:author="Das, Dibakar" w:date="2024-11-13T16:11:00Z" w16du:dateUtc="2024-11-14T00:11:00Z">
        <w:r>
          <w:rPr>
            <w:szCs w:val="22"/>
            <w:lang w:val="en-US" w:eastAsia="ja-JP"/>
          </w:rPr>
          <w:t>11-24-1935</w:t>
        </w:r>
      </w:ins>
      <w:ins w:id="228" w:author="Das, Dibakar" w:date="2024-12-14T11:05:00Z" w16du:dateUtc="2024-12-14T19:05:00Z">
        <w:r w:rsidR="00B32B6A">
          <w:rPr>
            <w:szCs w:val="22"/>
            <w:lang w:val="en-US" w:eastAsia="ja-JP"/>
          </w:rPr>
          <w:t xml:space="preserve"> </w:t>
        </w:r>
      </w:ins>
      <w:ins w:id="229" w:author="Das, Dibakar" w:date="2024-12-14T11:06:00Z" w16du:dateUtc="2024-12-14T19:06:00Z">
        <w:r w:rsidR="00B32B6A">
          <w:rPr>
            <w:szCs w:val="22"/>
            <w:lang w:val="en-US" w:eastAsia="ja-JP"/>
          </w:rPr>
          <w:t xml:space="preserve">– CR SA Ballot </w:t>
        </w:r>
        <w:r w:rsidR="00B32B6A">
          <w:rPr>
            <w:szCs w:val="22"/>
            <w:lang w:val="en-US" w:eastAsia="ja-JP"/>
          </w:rPr>
          <w:t xml:space="preserve"> II </w:t>
        </w:r>
        <w:r w:rsidR="00B32B6A">
          <w:rPr>
            <w:szCs w:val="22"/>
            <w:lang w:val="en-US" w:eastAsia="ja-JP"/>
          </w:rPr>
          <w:t>(Christian Berger)</w:t>
        </w:r>
      </w:ins>
    </w:p>
    <w:p w14:paraId="4854751F" w14:textId="2764BB7B" w:rsidR="009D09B8" w:rsidRPr="00AB33D2" w:rsidRDefault="009D09B8" w:rsidP="00AB33D2">
      <w:pPr>
        <w:numPr>
          <w:ilvl w:val="3"/>
          <w:numId w:val="27"/>
        </w:numPr>
        <w:rPr>
          <w:ins w:id="230" w:author="Das, Dibakar" w:date="2024-11-13T16:11:00Z" w16du:dateUtc="2024-11-14T00:11:00Z"/>
          <w:szCs w:val="22"/>
          <w:lang w:val="en-US" w:eastAsia="ja-JP"/>
        </w:rPr>
      </w:pPr>
      <w:ins w:id="231" w:author="Das, Dibakar" w:date="2024-11-13T16:11:00Z" w16du:dateUtc="2024-11-14T00:11:00Z">
        <w:r>
          <w:rPr>
            <w:szCs w:val="22"/>
            <w:lang w:val="en-US" w:eastAsia="ja-JP"/>
          </w:rPr>
          <w:t>11-24-1921</w:t>
        </w:r>
      </w:ins>
      <w:ins w:id="232" w:author="Das, Dibakar" w:date="2024-12-14T11:06:00Z" w16du:dateUtc="2024-12-14T19:06:00Z">
        <w:r w:rsidR="00B32B6A">
          <w:rPr>
            <w:szCs w:val="22"/>
            <w:lang w:val="en-US" w:eastAsia="ja-JP"/>
          </w:rPr>
          <w:t xml:space="preserve"> - </w:t>
        </w:r>
      </w:ins>
      <w:ins w:id="233" w:author="Das, Dibakar" w:date="2024-12-14T11:06:00Z">
        <w:r w:rsidR="00AB33D2" w:rsidRPr="00AB33D2">
          <w:rPr>
            <w:szCs w:val="22"/>
            <w:lang w:val="en-US" w:eastAsia="ja-JP"/>
          </w:rPr>
          <w:t>Comment Resolution Spatial Reuse (Christian Berger)</w:t>
        </w:r>
      </w:ins>
    </w:p>
    <w:p w14:paraId="2BBF0B4B" w14:textId="77777777" w:rsidR="00DB1362" w:rsidRDefault="00DB1362" w:rsidP="00E45EB1">
      <w:pPr>
        <w:numPr>
          <w:ilvl w:val="2"/>
          <w:numId w:val="27"/>
        </w:numPr>
        <w:rPr>
          <w:ins w:id="234" w:author="Das, Dibakar" w:date="2024-11-13T16:08:00Z" w16du:dateUtc="2024-11-14T00:08:00Z"/>
          <w:szCs w:val="22"/>
          <w:lang w:val="en-US" w:eastAsia="ja-JP"/>
        </w:rPr>
      </w:pPr>
      <w:ins w:id="235" w:author="Das, Dibakar" w:date="2024-11-13T16:08:00Z" w16du:dateUtc="2024-11-14T00:08:00Z">
        <w:r>
          <w:rPr>
            <w:szCs w:val="22"/>
            <w:lang w:val="en-US" w:eastAsia="ja-JP"/>
          </w:rPr>
          <w:t xml:space="preserve">Set telecon </w:t>
        </w:r>
      </w:ins>
    </w:p>
    <w:p w14:paraId="26B61234" w14:textId="47CA0217" w:rsidR="00E36FB7" w:rsidDel="0084672A" w:rsidRDefault="00B1590A" w:rsidP="00E45EB1">
      <w:pPr>
        <w:numPr>
          <w:ilvl w:val="2"/>
          <w:numId w:val="27"/>
        </w:numPr>
        <w:rPr>
          <w:del w:id="236" w:author="Das, Dibakar" w:date="2024-11-13T16:08:00Z" w16du:dateUtc="2024-11-14T00:08:00Z"/>
          <w:szCs w:val="22"/>
          <w:lang w:val="en-US" w:eastAsia="ja-JP"/>
        </w:rPr>
      </w:pPr>
      <w:del w:id="237" w:author="Das, Dibakar" w:date="2024-11-13T16:08:00Z" w16du:dateUtc="2024-11-14T00:08:00Z">
        <w:r w:rsidDel="0084672A">
          <w:rPr>
            <w:szCs w:val="22"/>
            <w:lang w:val="en-US" w:eastAsia="ja-JP"/>
          </w:rPr>
          <w:delText>Short status update</w:delText>
        </w:r>
      </w:del>
    </w:p>
    <w:p w14:paraId="21623F0D" w14:textId="0E73ABB2" w:rsidR="00937130" w:rsidDel="0084672A" w:rsidRDefault="00937130" w:rsidP="00E45EB1">
      <w:pPr>
        <w:numPr>
          <w:ilvl w:val="2"/>
          <w:numId w:val="27"/>
        </w:numPr>
        <w:rPr>
          <w:del w:id="238" w:author="Das, Dibakar" w:date="2024-11-13T16:08:00Z" w16du:dateUtc="2024-11-14T00:08:00Z"/>
          <w:szCs w:val="22"/>
          <w:lang w:val="en-US" w:eastAsia="ja-JP"/>
        </w:rPr>
      </w:pPr>
      <w:del w:id="239" w:author="Das, Dibakar" w:date="2024-11-13T16:08:00Z" w16du:dateUtc="2024-11-14T00:08:00Z">
        <w:r w:rsidRPr="00612492" w:rsidDel="0084672A">
          <w:rPr>
            <w:szCs w:val="22"/>
            <w:lang w:val="en-US" w:eastAsia="ja-JP"/>
          </w:rPr>
          <w:delText xml:space="preserve">Agenda approved. </w:delText>
        </w:r>
      </w:del>
    </w:p>
    <w:p w14:paraId="6BE389CE" w14:textId="77777777" w:rsidR="00E36FB7" w:rsidRDefault="00E36FB7" w:rsidP="00B1590A">
      <w:pPr>
        <w:ind w:left="3456"/>
        <w:rPr>
          <w:szCs w:val="22"/>
          <w:lang w:val="en-US" w:eastAsia="ja-JP"/>
        </w:rPr>
      </w:pPr>
    </w:p>
    <w:p w14:paraId="097291B8" w14:textId="1D3F289F" w:rsidR="00F31A93" w:rsidRPr="00B04A02" w:rsidDel="00950028" w:rsidRDefault="0038680B" w:rsidP="00F31A93">
      <w:pPr>
        <w:numPr>
          <w:ilvl w:val="1"/>
          <w:numId w:val="27"/>
        </w:numPr>
        <w:rPr>
          <w:del w:id="240" w:author="Das, Dibakar" w:date="2024-11-13T16:13:00Z" w16du:dateUtc="2024-11-14T00:13:00Z"/>
          <w:szCs w:val="22"/>
          <w:lang w:val="en-US" w:eastAsia="ja-JP"/>
        </w:rPr>
      </w:pPr>
      <w:del w:id="241" w:author="Das, Dibakar" w:date="2024-11-13T16:13:00Z" w16du:dateUtc="2024-11-14T00:13:00Z">
        <w:r w:rsidDel="00950028">
          <w:rPr>
            <w:szCs w:val="22"/>
            <w:lang w:val="en-US" w:eastAsia="ja-JP"/>
          </w:rPr>
          <w:delText xml:space="preserve">Jonathan Segev </w:delText>
        </w:r>
        <w:r w:rsidR="00F00012" w:rsidDel="00950028">
          <w:rPr>
            <w:szCs w:val="22"/>
            <w:lang w:val="en-US" w:eastAsia="ja-JP"/>
          </w:rPr>
          <w:delText>gave a short status update</w:delText>
        </w:r>
        <w:r w:rsidR="00F31A93" w:rsidRPr="00B04A02" w:rsidDel="00950028">
          <w:rPr>
            <w:szCs w:val="22"/>
            <w:lang w:val="en-US" w:eastAsia="ja-JP"/>
          </w:rPr>
          <w:delText xml:space="preserve"> </w:delText>
        </w:r>
        <w:r w:rsidR="0063446B" w:rsidDel="00950028">
          <w:rPr>
            <w:szCs w:val="22"/>
            <w:lang w:val="en-US" w:eastAsia="ja-JP"/>
          </w:rPr>
          <w:delText>by presenting 1466r2</w:delText>
        </w:r>
      </w:del>
    </w:p>
    <w:p w14:paraId="58AB33FB" w14:textId="2ED7FB50" w:rsidR="0063446B" w:rsidRDefault="00AF2965" w:rsidP="00950028">
      <w:pPr>
        <w:numPr>
          <w:ilvl w:val="1"/>
          <w:numId w:val="27"/>
        </w:numPr>
        <w:rPr>
          <w:szCs w:val="22"/>
          <w:lang w:val="en-US" w:eastAsia="ja-JP"/>
        </w:rPr>
      </w:pPr>
      <w:del w:id="242" w:author="Das, Dibakar" w:date="2024-11-13T16:13:00Z" w16du:dateUtc="2024-11-14T00:13:00Z">
        <w:r w:rsidDel="00950028">
          <w:rPr>
            <w:szCs w:val="22"/>
            <w:lang w:val="en-US" w:eastAsia="ja-JP"/>
          </w:rPr>
          <w:delText xml:space="preserve">Mostly went over the </w:delText>
        </w:r>
        <w:r w:rsidR="00A63F18" w:rsidDel="00950028">
          <w:rPr>
            <w:szCs w:val="22"/>
            <w:lang w:val="en-US" w:eastAsia="ja-JP"/>
          </w:rPr>
          <w:delText xml:space="preserve">update from the commenter with unsatisfied comments. </w:delText>
        </w:r>
      </w:del>
      <w:r w:rsidR="00950028">
        <w:rPr>
          <w:szCs w:val="22"/>
          <w:lang w:val="en-US" w:eastAsia="ja-JP"/>
        </w:rPr>
        <w:t xml:space="preserve">Roy Want </w:t>
      </w:r>
      <w:r w:rsidR="00680896">
        <w:rPr>
          <w:szCs w:val="22"/>
          <w:lang w:val="en-US" w:eastAsia="ja-JP"/>
        </w:rPr>
        <w:t>performed</w:t>
      </w:r>
      <w:r w:rsidR="00950028">
        <w:rPr>
          <w:szCs w:val="22"/>
          <w:lang w:val="en-US" w:eastAsia="ja-JP"/>
        </w:rPr>
        <w:t xml:space="preserve"> </w:t>
      </w:r>
      <w:r w:rsidR="0059283C">
        <w:rPr>
          <w:szCs w:val="22"/>
          <w:lang w:val="en-US" w:eastAsia="ja-JP"/>
        </w:rPr>
        <w:t>comment assignment</w:t>
      </w:r>
    </w:p>
    <w:p w14:paraId="43A53A57" w14:textId="77777777" w:rsidR="00EA1D39" w:rsidRDefault="00EA1D39" w:rsidP="00EA1D39">
      <w:pPr>
        <w:numPr>
          <w:ilvl w:val="1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>Christian Berger presented 11-24-1923</w:t>
      </w:r>
    </w:p>
    <w:p w14:paraId="2A9D0485" w14:textId="423E2B9A" w:rsidR="00511E40" w:rsidRDefault="00511E40" w:rsidP="00511E40">
      <w:pPr>
        <w:numPr>
          <w:ilvl w:val="2"/>
          <w:numId w:val="27"/>
        </w:numPr>
        <w:rPr>
          <w:szCs w:val="22"/>
          <w:lang w:val="en-US" w:eastAsia="ja-JP"/>
        </w:rPr>
        <w:pPrChange w:id="243" w:author="Das, Dibakar" w:date="2024-12-14T11:06:00Z" w16du:dateUtc="2024-12-14T19:06:00Z">
          <w:pPr>
            <w:numPr>
              <w:ilvl w:val="1"/>
              <w:numId w:val="27"/>
            </w:numPr>
            <w:ind w:left="1908" w:hanging="360"/>
          </w:pPr>
        </w:pPrChange>
      </w:pPr>
      <w:r>
        <w:rPr>
          <w:szCs w:val="22"/>
          <w:lang w:val="en-US" w:eastAsia="ja-JP"/>
        </w:rPr>
        <w:t xml:space="preserve">Title: </w:t>
      </w:r>
      <w:r>
        <w:rPr>
          <w:szCs w:val="22"/>
          <w:lang w:val="en-US" w:eastAsia="ja-JP"/>
        </w:rPr>
        <w:t>CR SA Ballot</w:t>
      </w:r>
    </w:p>
    <w:p w14:paraId="3A358E3B" w14:textId="77777777" w:rsidR="00511E40" w:rsidRDefault="003F12F8" w:rsidP="00401C7D">
      <w:pPr>
        <w:numPr>
          <w:ilvl w:val="2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 xml:space="preserve">Motion </w:t>
      </w:r>
      <w:r w:rsidR="00D71B41">
        <w:rPr>
          <w:szCs w:val="22"/>
          <w:lang w:val="en-US" w:eastAsia="ja-JP"/>
        </w:rPr>
        <w:t>202411-02</w:t>
      </w:r>
      <w:r w:rsidR="00511E40">
        <w:rPr>
          <w:szCs w:val="22"/>
          <w:lang w:val="en-US" w:eastAsia="ja-JP"/>
        </w:rPr>
        <w:t>:</w:t>
      </w:r>
    </w:p>
    <w:p w14:paraId="1F377881" w14:textId="77777777" w:rsidR="00511E40" w:rsidRPr="00511E40" w:rsidRDefault="00511E40" w:rsidP="00665E8C">
      <w:pPr>
        <w:ind w:left="3456"/>
        <w:rPr>
          <w:szCs w:val="22"/>
          <w:lang w:val="en-US" w:eastAsia="ja-JP"/>
        </w:rPr>
        <w:pPrChange w:id="244" w:author="Das, Dibakar" w:date="2024-12-14T11:07:00Z" w16du:dateUtc="2024-12-14T19:07:00Z">
          <w:pPr>
            <w:numPr>
              <w:ilvl w:val="2"/>
              <w:numId w:val="27"/>
            </w:numPr>
            <w:ind w:left="3456" w:hanging="720"/>
          </w:pPr>
        </w:pPrChange>
      </w:pPr>
      <w:r w:rsidRPr="00511E40">
        <w:rPr>
          <w:szCs w:val="22"/>
          <w:lang w:val="en-US" w:eastAsia="ja-JP"/>
        </w:rPr>
        <w:t xml:space="preserve">Move to adopt the resolutions depicted by document 11-24-1923r1 for CIDs I-4, I-11, I-12, I-21, I-22, I-23, I-24, I-28, (8 CID total), instruct the technical editor to incorporate it in the P802.11bk draft and grant the editor editorial license. </w:t>
      </w:r>
    </w:p>
    <w:p w14:paraId="481C84AA" w14:textId="77777777" w:rsidR="00665E8C" w:rsidRPr="00665E8C" w:rsidRDefault="00F471B6" w:rsidP="00665E8C">
      <w:pPr>
        <w:ind w:left="3456"/>
        <w:rPr>
          <w:szCs w:val="22"/>
          <w:lang w:eastAsia="ja-JP"/>
        </w:rPr>
        <w:pPrChange w:id="245" w:author="Das, Dibakar" w:date="2024-12-14T11:08:00Z" w16du:dateUtc="2024-12-14T19:08:00Z">
          <w:pPr>
            <w:numPr>
              <w:ilvl w:val="2"/>
              <w:numId w:val="27"/>
            </w:numPr>
            <w:ind w:left="3456" w:hanging="720"/>
          </w:pPr>
        </w:pPrChange>
      </w:pPr>
      <w:r>
        <w:rPr>
          <w:szCs w:val="22"/>
          <w:lang w:val="en-US" w:eastAsia="ja-JP"/>
        </w:rPr>
        <w:t xml:space="preserve"> </w:t>
      </w:r>
      <w:r w:rsidR="00665E8C" w:rsidRPr="00665E8C">
        <w:rPr>
          <w:szCs w:val="22"/>
          <w:lang w:eastAsia="ja-JP"/>
        </w:rPr>
        <w:t>Moved:  Christian Berger</w:t>
      </w:r>
    </w:p>
    <w:p w14:paraId="091A5949" w14:textId="77777777" w:rsidR="00665E8C" w:rsidRPr="00665E8C" w:rsidRDefault="00665E8C" w:rsidP="00665E8C">
      <w:pPr>
        <w:ind w:left="3456"/>
        <w:rPr>
          <w:szCs w:val="22"/>
          <w:lang w:val="en-US" w:eastAsia="ja-JP"/>
        </w:rPr>
        <w:pPrChange w:id="246" w:author="Das, Dibakar" w:date="2024-12-14T11:08:00Z" w16du:dateUtc="2024-12-14T19:08:00Z">
          <w:pPr>
            <w:numPr>
              <w:ilvl w:val="2"/>
              <w:numId w:val="27"/>
            </w:numPr>
            <w:ind w:left="3456" w:hanging="720"/>
          </w:pPr>
        </w:pPrChange>
      </w:pPr>
      <w:r w:rsidRPr="00665E8C">
        <w:rPr>
          <w:szCs w:val="22"/>
          <w:lang w:val="en-US" w:eastAsia="ja-JP"/>
        </w:rPr>
        <w:t>Seconded: Ali Raissinia</w:t>
      </w:r>
    </w:p>
    <w:p w14:paraId="52DFEBBB" w14:textId="77777777" w:rsidR="00665E8C" w:rsidRPr="00665E8C" w:rsidRDefault="00665E8C" w:rsidP="00665E8C">
      <w:pPr>
        <w:ind w:left="3456"/>
        <w:rPr>
          <w:szCs w:val="22"/>
          <w:lang w:val="en-US" w:eastAsia="ja-JP"/>
        </w:rPr>
        <w:pPrChange w:id="247" w:author="Das, Dibakar" w:date="2024-12-14T11:08:00Z" w16du:dateUtc="2024-12-14T19:08:00Z">
          <w:pPr>
            <w:numPr>
              <w:ilvl w:val="2"/>
              <w:numId w:val="27"/>
            </w:numPr>
            <w:ind w:left="3456" w:hanging="720"/>
          </w:pPr>
        </w:pPrChange>
      </w:pPr>
      <w:r w:rsidRPr="00665E8C">
        <w:rPr>
          <w:szCs w:val="22"/>
          <w:lang w:val="en-US" w:eastAsia="ja-JP"/>
        </w:rPr>
        <w:t xml:space="preserve">Result (Y/N/A): Motion passes (unanimous) </w:t>
      </w:r>
    </w:p>
    <w:p w14:paraId="339BC96D" w14:textId="2358B561" w:rsidR="00DF1596" w:rsidRDefault="00206847" w:rsidP="00665E8C">
      <w:pPr>
        <w:numPr>
          <w:ilvl w:val="1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>Motion 202411-03</w:t>
      </w:r>
      <w:r w:rsidR="00F6485C">
        <w:rPr>
          <w:szCs w:val="22"/>
          <w:lang w:val="en-US" w:eastAsia="ja-JP"/>
        </w:rPr>
        <w:t>:</w:t>
      </w:r>
    </w:p>
    <w:p w14:paraId="114103FA" w14:textId="77777777" w:rsidR="00F6485C" w:rsidRPr="00F6485C" w:rsidRDefault="00F6485C" w:rsidP="00F6485C">
      <w:pPr>
        <w:numPr>
          <w:ilvl w:val="2"/>
          <w:numId w:val="27"/>
        </w:numPr>
        <w:rPr>
          <w:szCs w:val="22"/>
          <w:lang w:val="en-US" w:eastAsia="ja-JP"/>
        </w:rPr>
      </w:pPr>
      <w:r w:rsidRPr="00F6485C">
        <w:rPr>
          <w:szCs w:val="22"/>
          <w:lang w:val="en-US" w:eastAsia="ja-JP"/>
        </w:rPr>
        <w:t xml:space="preserve">Move to adopt the resolutions depicted by document 11-24-1929r1 for 49 editorial CIDs, instruct the technical editor to incorporate it in the P802.11bk draft and grant the editor editorial license. </w:t>
      </w:r>
    </w:p>
    <w:p w14:paraId="63044023" w14:textId="77777777" w:rsidR="00F6485C" w:rsidRDefault="00F6485C" w:rsidP="00F6485C">
      <w:pPr>
        <w:ind w:left="3456"/>
        <w:rPr>
          <w:szCs w:val="22"/>
          <w:lang w:val="en-US" w:eastAsia="ja-JP"/>
        </w:rPr>
        <w:pPrChange w:id="248" w:author="Das, Dibakar" w:date="2024-12-14T11:08:00Z" w16du:dateUtc="2024-12-14T19:08:00Z">
          <w:pPr>
            <w:numPr>
              <w:ilvl w:val="2"/>
              <w:numId w:val="27"/>
            </w:numPr>
            <w:ind w:left="3456" w:hanging="720"/>
          </w:pPr>
        </w:pPrChange>
      </w:pPr>
    </w:p>
    <w:p w14:paraId="43E876A3" w14:textId="77777777" w:rsidR="00F6485C" w:rsidRPr="00F6485C" w:rsidRDefault="00F6485C" w:rsidP="00F6485C">
      <w:pPr>
        <w:ind w:left="3456"/>
        <w:rPr>
          <w:szCs w:val="22"/>
          <w:lang w:val="en-US" w:eastAsia="ja-JP"/>
        </w:rPr>
        <w:pPrChange w:id="249" w:author="Das, Dibakar" w:date="2024-12-14T11:08:00Z" w16du:dateUtc="2024-12-14T19:08:00Z">
          <w:pPr>
            <w:numPr>
              <w:ilvl w:val="2"/>
              <w:numId w:val="27"/>
            </w:numPr>
            <w:ind w:left="3456" w:hanging="720"/>
          </w:pPr>
        </w:pPrChange>
      </w:pPr>
      <w:r w:rsidRPr="00F6485C">
        <w:rPr>
          <w:szCs w:val="22"/>
          <w:lang w:val="en-US" w:eastAsia="ja-JP"/>
        </w:rPr>
        <w:t>Moved: Roy Want</w:t>
      </w:r>
    </w:p>
    <w:p w14:paraId="481C28F3" w14:textId="77777777" w:rsidR="00F6485C" w:rsidRPr="00F6485C" w:rsidRDefault="00F6485C" w:rsidP="00F6485C">
      <w:pPr>
        <w:ind w:left="3456"/>
        <w:rPr>
          <w:szCs w:val="22"/>
          <w:lang w:val="en-US" w:eastAsia="ja-JP"/>
        </w:rPr>
        <w:pPrChange w:id="250" w:author="Das, Dibakar" w:date="2024-12-14T11:08:00Z" w16du:dateUtc="2024-12-14T19:08:00Z">
          <w:pPr>
            <w:numPr>
              <w:ilvl w:val="2"/>
              <w:numId w:val="27"/>
            </w:numPr>
            <w:ind w:left="3456" w:hanging="720"/>
          </w:pPr>
        </w:pPrChange>
      </w:pPr>
      <w:r w:rsidRPr="00F6485C">
        <w:rPr>
          <w:szCs w:val="22"/>
          <w:lang w:val="en-US" w:eastAsia="ja-JP"/>
        </w:rPr>
        <w:t>Seconded: Ali Raissinia</w:t>
      </w:r>
    </w:p>
    <w:p w14:paraId="1B119EDB" w14:textId="77777777" w:rsidR="00F6485C" w:rsidRPr="00F6485C" w:rsidRDefault="00F6485C" w:rsidP="00F6485C">
      <w:pPr>
        <w:pStyle w:val="ListParagraph"/>
        <w:ind w:left="3456"/>
        <w:rPr>
          <w:szCs w:val="22"/>
          <w:lang w:val="en-US" w:eastAsia="ja-JP"/>
        </w:rPr>
        <w:pPrChange w:id="251" w:author="Das, Dibakar" w:date="2024-12-14T11:08:00Z" w16du:dateUtc="2024-12-14T19:08:00Z">
          <w:pPr>
            <w:pStyle w:val="ListParagraph"/>
            <w:numPr>
              <w:numId w:val="27"/>
            </w:numPr>
            <w:ind w:hanging="360"/>
          </w:pPr>
        </w:pPrChange>
      </w:pPr>
      <w:r w:rsidRPr="00F6485C">
        <w:rPr>
          <w:szCs w:val="22"/>
          <w:lang w:val="en-US" w:eastAsia="ja-JP"/>
        </w:rPr>
        <w:t xml:space="preserve">Result (Y/N/A): Motion passes (unanimous) </w:t>
      </w:r>
    </w:p>
    <w:p w14:paraId="1DFDABD7" w14:textId="77777777" w:rsidR="00206847" w:rsidRDefault="00206847" w:rsidP="00F6485C">
      <w:pPr>
        <w:ind w:left="3456"/>
        <w:rPr>
          <w:szCs w:val="22"/>
          <w:lang w:val="en-US" w:eastAsia="ja-JP"/>
        </w:rPr>
        <w:pPrChange w:id="252" w:author="Das, Dibakar" w:date="2024-12-14T11:08:00Z" w16du:dateUtc="2024-12-14T19:08:00Z">
          <w:pPr>
            <w:numPr>
              <w:ilvl w:val="2"/>
              <w:numId w:val="27"/>
            </w:numPr>
            <w:ind w:left="3456" w:hanging="720"/>
          </w:pPr>
        </w:pPrChange>
      </w:pPr>
    </w:p>
    <w:p w14:paraId="5ACEC799" w14:textId="7423A74D" w:rsidR="00F471B6" w:rsidRDefault="00F471B6" w:rsidP="00F471B6">
      <w:pPr>
        <w:numPr>
          <w:ilvl w:val="1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>Christian Berger presented 11-24-1935</w:t>
      </w:r>
    </w:p>
    <w:p w14:paraId="26E5A80F" w14:textId="519DB2BC" w:rsidR="00104D40" w:rsidRDefault="00104D40" w:rsidP="00104D40">
      <w:pPr>
        <w:numPr>
          <w:ilvl w:val="2"/>
          <w:numId w:val="27"/>
        </w:numPr>
        <w:rPr>
          <w:szCs w:val="22"/>
          <w:lang w:val="en-US" w:eastAsia="ja-JP"/>
        </w:rPr>
        <w:pPrChange w:id="253" w:author="Das, Dibakar" w:date="2024-12-14T11:08:00Z" w16du:dateUtc="2024-12-14T19:08:00Z">
          <w:pPr>
            <w:numPr>
              <w:ilvl w:val="1"/>
              <w:numId w:val="27"/>
            </w:numPr>
            <w:ind w:left="1908" w:hanging="360"/>
          </w:pPr>
        </w:pPrChange>
      </w:pPr>
      <w:r>
        <w:rPr>
          <w:szCs w:val="22"/>
          <w:lang w:val="en-US" w:eastAsia="ja-JP"/>
        </w:rPr>
        <w:t xml:space="preserve">Title: </w:t>
      </w:r>
      <w:r w:rsidR="00F32009">
        <w:rPr>
          <w:szCs w:val="22"/>
          <w:lang w:val="en-US" w:eastAsia="ja-JP"/>
        </w:rPr>
        <w:t>CR SA Ballot  II</w:t>
      </w:r>
    </w:p>
    <w:p w14:paraId="3F2034F9" w14:textId="6A26AD34" w:rsidR="00F471B6" w:rsidRDefault="003E47A0" w:rsidP="00F471B6">
      <w:pPr>
        <w:numPr>
          <w:ilvl w:val="2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 xml:space="preserve">C: </w:t>
      </w:r>
      <w:r w:rsidR="00B71EB6">
        <w:rPr>
          <w:szCs w:val="22"/>
          <w:lang w:val="en-US" w:eastAsia="ja-JP"/>
        </w:rPr>
        <w:t>how would clients know that AP support 320 MHz before making IFTMR Request ?</w:t>
      </w:r>
    </w:p>
    <w:p w14:paraId="71F52E19" w14:textId="54306896" w:rsidR="00B71EB6" w:rsidRDefault="00B71EB6" w:rsidP="00F471B6">
      <w:pPr>
        <w:numPr>
          <w:ilvl w:val="2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 xml:space="preserve">R: client wont know. It will attempt and see if </w:t>
      </w:r>
      <w:r w:rsidR="00F32009">
        <w:rPr>
          <w:szCs w:val="22"/>
          <w:lang w:val="en-US" w:eastAsia="ja-JP"/>
        </w:rPr>
        <w:t xml:space="preserve">negotiation </w:t>
      </w:r>
      <w:r>
        <w:rPr>
          <w:szCs w:val="22"/>
          <w:lang w:val="en-US" w:eastAsia="ja-JP"/>
        </w:rPr>
        <w:t>succeeds</w:t>
      </w:r>
      <w:r w:rsidR="00F32009">
        <w:rPr>
          <w:szCs w:val="22"/>
          <w:lang w:val="en-US" w:eastAsia="ja-JP"/>
        </w:rPr>
        <w:t xml:space="preserve">. </w:t>
      </w:r>
    </w:p>
    <w:p w14:paraId="5CECB0AB" w14:textId="51BB9FBE" w:rsidR="00B71EB6" w:rsidRDefault="00425894" w:rsidP="00F471B6">
      <w:pPr>
        <w:numPr>
          <w:ilvl w:val="2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 xml:space="preserve">C: </w:t>
      </w:r>
      <w:r w:rsidR="001F05CD">
        <w:rPr>
          <w:szCs w:val="22"/>
          <w:lang w:val="en-US" w:eastAsia="ja-JP"/>
        </w:rPr>
        <w:t>request to defer I-16</w:t>
      </w:r>
    </w:p>
    <w:p w14:paraId="78747020" w14:textId="2CBED25F" w:rsidR="001F05CD" w:rsidRDefault="001F05CD" w:rsidP="00F471B6">
      <w:pPr>
        <w:numPr>
          <w:ilvl w:val="2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 xml:space="preserve">C: </w:t>
      </w:r>
      <w:r w:rsidR="00424B46">
        <w:rPr>
          <w:szCs w:val="22"/>
          <w:lang w:val="en-US" w:eastAsia="ja-JP"/>
        </w:rPr>
        <w:t xml:space="preserve">we need to keep the text about More TF bit. </w:t>
      </w:r>
    </w:p>
    <w:p w14:paraId="05D9773E" w14:textId="7963A57F" w:rsidR="00424B46" w:rsidRDefault="00424B46" w:rsidP="00F471B6">
      <w:pPr>
        <w:numPr>
          <w:ilvl w:val="2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 xml:space="preserve">R: from need to have normative text POV we already cover it elsewhere. </w:t>
      </w:r>
    </w:p>
    <w:p w14:paraId="64518340" w14:textId="333204C2" w:rsidR="00424B46" w:rsidRDefault="008732D1" w:rsidP="00F471B6">
      <w:pPr>
        <w:numPr>
          <w:ilvl w:val="2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 xml:space="preserve">C: re CID </w:t>
      </w:r>
      <w:r w:rsidR="00D709EE">
        <w:rPr>
          <w:szCs w:val="22"/>
          <w:lang w:val="en-US" w:eastAsia="ja-JP"/>
        </w:rPr>
        <w:t xml:space="preserve">I-18, </w:t>
      </w:r>
      <w:r w:rsidR="00C05A8A">
        <w:rPr>
          <w:szCs w:val="22"/>
          <w:lang w:val="en-US" w:eastAsia="ja-JP"/>
        </w:rPr>
        <w:t xml:space="preserve">this note was supposed to be generic and cover HE PPDU cases too. </w:t>
      </w:r>
    </w:p>
    <w:p w14:paraId="66ECA04C" w14:textId="593E4F4B" w:rsidR="00C040DC" w:rsidRDefault="00C040DC" w:rsidP="00F471B6">
      <w:pPr>
        <w:numPr>
          <w:ilvl w:val="2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 xml:space="preserve">R: </w:t>
      </w:r>
      <w:r w:rsidR="00080B6E">
        <w:rPr>
          <w:szCs w:val="22"/>
          <w:lang w:val="en-US" w:eastAsia="ja-JP"/>
        </w:rPr>
        <w:t xml:space="preserve">this text is only for NTB case where the HE PPDU never carries STA_ID. </w:t>
      </w:r>
    </w:p>
    <w:p w14:paraId="44F0CA0C" w14:textId="1B49B957" w:rsidR="00080B6E" w:rsidRDefault="005C29AD" w:rsidP="00F471B6">
      <w:pPr>
        <w:numPr>
          <w:ilvl w:val="2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 xml:space="preserve">C: we never said RSID is same as STA_ID in preamble. </w:t>
      </w:r>
      <w:r w:rsidR="002F4BF0">
        <w:rPr>
          <w:szCs w:val="22"/>
          <w:lang w:val="en-US" w:eastAsia="ja-JP"/>
        </w:rPr>
        <w:t xml:space="preserve">RSID is MAC </w:t>
      </w:r>
      <w:del w:id="254" w:author="Das, Dibakar" w:date="2024-12-14T11:11:00Z" w16du:dateUtc="2024-12-14T19:11:00Z">
        <w:r w:rsidR="002F4BF0" w:rsidDel="00F82671">
          <w:rPr>
            <w:szCs w:val="22"/>
            <w:lang w:val="en-US" w:eastAsia="ja-JP"/>
          </w:rPr>
          <w:delText>concept</w:delText>
        </w:r>
      </w:del>
      <w:ins w:id="255" w:author="Das, Dibakar" w:date="2024-12-14T11:11:00Z" w16du:dateUtc="2024-12-14T19:11:00Z">
        <w:r w:rsidR="00F82671">
          <w:rPr>
            <w:szCs w:val="22"/>
            <w:lang w:val="en-US" w:eastAsia="ja-JP"/>
          </w:rPr>
          <w:t>concept,</w:t>
        </w:r>
      </w:ins>
      <w:r w:rsidR="002F4BF0">
        <w:rPr>
          <w:szCs w:val="22"/>
          <w:lang w:val="en-US" w:eastAsia="ja-JP"/>
        </w:rPr>
        <w:t xml:space="preserve"> and we never differentiated this in PHY. </w:t>
      </w:r>
    </w:p>
    <w:p w14:paraId="270591CF" w14:textId="77777777" w:rsidR="002F4BF0" w:rsidRDefault="002F4BF0" w:rsidP="00F32009">
      <w:pPr>
        <w:ind w:left="3456"/>
        <w:rPr>
          <w:szCs w:val="22"/>
          <w:lang w:val="en-US" w:eastAsia="ja-JP"/>
        </w:rPr>
        <w:pPrChange w:id="256" w:author="Das, Dibakar" w:date="2024-12-14T11:10:00Z" w16du:dateUtc="2024-12-14T19:10:00Z">
          <w:pPr>
            <w:numPr>
              <w:ilvl w:val="3"/>
              <w:numId w:val="27"/>
            </w:numPr>
            <w:ind w:left="4644" w:hanging="720"/>
          </w:pPr>
        </w:pPrChange>
      </w:pPr>
    </w:p>
    <w:p w14:paraId="051ED3B6" w14:textId="77777777" w:rsidR="00F32009" w:rsidRDefault="005B2CCC" w:rsidP="00F32009">
      <w:pPr>
        <w:numPr>
          <w:ilvl w:val="1"/>
          <w:numId w:val="27"/>
        </w:numPr>
        <w:rPr>
          <w:szCs w:val="22"/>
          <w:lang w:val="en-US" w:eastAsia="ja-JP"/>
        </w:rPr>
      </w:pPr>
      <w:r>
        <w:rPr>
          <w:szCs w:val="22"/>
          <w:lang w:val="en-US" w:eastAsia="ja-JP"/>
        </w:rPr>
        <w:t>Scheduled telecons</w:t>
      </w:r>
    </w:p>
    <w:p w14:paraId="2B73ADDE" w14:textId="3A3B0440" w:rsidR="005B2CCC" w:rsidRPr="00F32009" w:rsidDel="00277A90" w:rsidRDefault="00FE1724" w:rsidP="00F32009">
      <w:pPr>
        <w:numPr>
          <w:ilvl w:val="1"/>
          <w:numId w:val="27"/>
        </w:numPr>
        <w:rPr>
          <w:del w:id="257" w:author="Das, Dibakar" w:date="2024-12-14T11:11:00Z" w16du:dateUtc="2024-12-14T19:11:00Z"/>
          <w:szCs w:val="22"/>
          <w:lang w:val="en-US" w:eastAsia="ja-JP"/>
        </w:rPr>
      </w:pPr>
      <w:r w:rsidRPr="00F32009">
        <w:rPr>
          <w:szCs w:val="22"/>
          <w:lang w:val="en-US" w:eastAsia="ja-JP"/>
        </w:rPr>
        <w:t>Reviewed submission pi</w:t>
      </w:r>
      <w:r w:rsidR="006A0859" w:rsidRPr="00F32009">
        <w:rPr>
          <w:szCs w:val="22"/>
          <w:lang w:val="en-US" w:eastAsia="ja-JP"/>
        </w:rPr>
        <w:t>peline</w:t>
      </w:r>
    </w:p>
    <w:p w14:paraId="47C8E542" w14:textId="77777777" w:rsidR="00950028" w:rsidRPr="00277A90" w:rsidRDefault="00950028" w:rsidP="00277A90">
      <w:pPr>
        <w:numPr>
          <w:ilvl w:val="1"/>
          <w:numId w:val="27"/>
        </w:numPr>
        <w:rPr>
          <w:szCs w:val="22"/>
          <w:lang w:val="en-US" w:eastAsia="ja-JP"/>
        </w:rPr>
        <w:pPrChange w:id="258" w:author="Das, Dibakar" w:date="2024-12-14T11:11:00Z" w16du:dateUtc="2024-12-14T19:11:00Z">
          <w:pPr>
            <w:numPr>
              <w:ilvl w:val="2"/>
              <w:numId w:val="27"/>
            </w:numPr>
            <w:ind w:left="3456" w:hanging="720"/>
          </w:pPr>
        </w:pPrChange>
      </w:pPr>
    </w:p>
    <w:p w14:paraId="708A412E" w14:textId="74C1FCB1" w:rsidR="00A63F18" w:rsidDel="005C2A7B" w:rsidRDefault="00A63F18">
      <w:pPr>
        <w:numPr>
          <w:ilvl w:val="1"/>
          <w:numId w:val="27"/>
        </w:numPr>
        <w:rPr>
          <w:del w:id="259" w:author="Das, Dibakar" w:date="2024-11-13T17:51:00Z" w16du:dateUtc="2024-11-14T01:51:00Z"/>
          <w:szCs w:val="22"/>
          <w:lang w:val="en-US" w:eastAsia="ja-JP"/>
        </w:rPr>
      </w:pPr>
      <w:r>
        <w:rPr>
          <w:szCs w:val="22"/>
          <w:lang w:val="en-US" w:eastAsia="ja-JP"/>
        </w:rPr>
        <w:t>AoB</w:t>
      </w:r>
    </w:p>
    <w:p w14:paraId="2BAB3F9C" w14:textId="6E9C5803" w:rsidR="0052609C" w:rsidDel="005C2A7B" w:rsidRDefault="0052609C">
      <w:pPr>
        <w:numPr>
          <w:ilvl w:val="1"/>
          <w:numId w:val="27"/>
        </w:numPr>
        <w:rPr>
          <w:del w:id="260" w:author="Das, Dibakar" w:date="2024-11-13T17:51:00Z" w16du:dateUtc="2024-11-14T01:51:00Z"/>
          <w:szCs w:val="22"/>
          <w:lang w:val="en-US" w:eastAsia="ja-JP"/>
        </w:rPr>
        <w:pPrChange w:id="261" w:author="Das, Dibakar" w:date="2024-11-13T17:51:00Z" w16du:dateUtc="2024-11-14T01:51:00Z">
          <w:pPr>
            <w:numPr>
              <w:ilvl w:val="2"/>
              <w:numId w:val="27"/>
            </w:numPr>
            <w:ind w:left="3456" w:hanging="720"/>
          </w:pPr>
        </w:pPrChange>
      </w:pPr>
      <w:del w:id="262" w:author="Das, Dibakar" w:date="2024-11-13T17:51:00Z" w16du:dateUtc="2024-11-14T01:51:00Z">
        <w:r w:rsidDel="005C2A7B">
          <w:rPr>
            <w:szCs w:val="22"/>
            <w:lang w:val="en-US" w:eastAsia="ja-JP"/>
          </w:rPr>
          <w:delText xml:space="preserve">Keeping the slot tomorrow </w:delText>
        </w:r>
        <w:r w:rsidR="00E97C8D" w:rsidDel="005C2A7B">
          <w:rPr>
            <w:szCs w:val="22"/>
            <w:lang w:val="en-US" w:eastAsia="ja-JP"/>
          </w:rPr>
          <w:delText xml:space="preserve">in case anything comes up after mid-week </w:delText>
        </w:r>
        <w:r w:rsidR="00B1590A" w:rsidDel="005C2A7B">
          <w:rPr>
            <w:szCs w:val="22"/>
            <w:lang w:val="en-US" w:eastAsia="ja-JP"/>
          </w:rPr>
          <w:delText>plenary</w:delText>
        </w:r>
        <w:r w:rsidR="00E97C8D" w:rsidDel="005C2A7B">
          <w:rPr>
            <w:szCs w:val="22"/>
            <w:lang w:val="en-US" w:eastAsia="ja-JP"/>
          </w:rPr>
          <w:delText xml:space="preserve">. </w:delText>
        </w:r>
      </w:del>
    </w:p>
    <w:p w14:paraId="1A0331D1" w14:textId="7EE96B83" w:rsidR="00E97C8D" w:rsidRDefault="00E97C8D">
      <w:pPr>
        <w:numPr>
          <w:ilvl w:val="1"/>
          <w:numId w:val="27"/>
        </w:numPr>
        <w:rPr>
          <w:szCs w:val="22"/>
          <w:lang w:val="en-US" w:eastAsia="ja-JP"/>
        </w:rPr>
        <w:pPrChange w:id="263" w:author="Das, Dibakar" w:date="2024-11-13T17:51:00Z" w16du:dateUtc="2024-11-14T01:51:00Z">
          <w:pPr>
            <w:numPr>
              <w:ilvl w:val="2"/>
              <w:numId w:val="27"/>
            </w:numPr>
            <w:ind w:left="3456" w:hanging="720"/>
          </w:pPr>
        </w:pPrChange>
      </w:pPr>
      <w:del w:id="264" w:author="Das, Dibakar" w:date="2024-11-13T17:51:00Z" w16du:dateUtc="2024-11-14T01:51:00Z">
        <w:r w:rsidDel="005C2A7B">
          <w:rPr>
            <w:szCs w:val="22"/>
            <w:lang w:val="en-US" w:eastAsia="ja-JP"/>
          </w:rPr>
          <w:delText>Canceled Thursday meetings.</w:delText>
        </w:r>
      </w:del>
      <w:r>
        <w:rPr>
          <w:szCs w:val="22"/>
          <w:lang w:val="en-US" w:eastAsia="ja-JP"/>
        </w:rPr>
        <w:t xml:space="preserve"> </w:t>
      </w:r>
    </w:p>
    <w:p w14:paraId="0B4D00A9" w14:textId="7FD05548" w:rsidR="00F31A93" w:rsidRPr="00434338" w:rsidRDefault="0052609C" w:rsidP="00B72DA2">
      <w:pPr>
        <w:numPr>
          <w:ilvl w:val="1"/>
          <w:numId w:val="27"/>
        </w:numPr>
        <w:rPr>
          <w:szCs w:val="22"/>
          <w:lang w:val="en-US" w:eastAsia="ja-JP"/>
        </w:rPr>
      </w:pPr>
      <w:del w:id="265" w:author="Das, Dibakar" w:date="2024-11-13T17:51:00Z" w16du:dateUtc="2024-11-14T01:51:00Z">
        <w:r w:rsidDel="005C2A7B">
          <w:rPr>
            <w:szCs w:val="22"/>
            <w:lang w:val="en-US" w:eastAsia="ja-JP"/>
          </w:rPr>
          <w:delText xml:space="preserve">Recess </w:delText>
        </w:r>
      </w:del>
      <w:ins w:id="266" w:author="Das, Dibakar" w:date="2024-11-13T17:51:00Z" w16du:dateUtc="2024-11-14T01:51:00Z">
        <w:r w:rsidR="005C2A7B">
          <w:rPr>
            <w:szCs w:val="22"/>
            <w:lang w:val="en-US" w:eastAsia="ja-JP"/>
          </w:rPr>
          <w:t xml:space="preserve">Adjourned </w:t>
        </w:r>
      </w:ins>
      <w:r w:rsidR="00E97C8D">
        <w:rPr>
          <w:szCs w:val="22"/>
          <w:lang w:val="en-US" w:eastAsia="ja-JP"/>
        </w:rPr>
        <w:t xml:space="preserve">at </w:t>
      </w:r>
      <w:r w:rsidR="006A1D59">
        <w:rPr>
          <w:szCs w:val="22"/>
          <w:lang w:val="en-US" w:eastAsia="ja-JP"/>
        </w:rPr>
        <w:t>5:</w:t>
      </w:r>
      <w:del w:id="267" w:author="Das, Dibakar" w:date="2024-11-13T17:51:00Z" w16du:dateUtc="2024-11-14T01:51:00Z">
        <w:r w:rsidR="006A1D59" w:rsidDel="005C2A7B">
          <w:rPr>
            <w:szCs w:val="22"/>
            <w:lang w:val="en-US" w:eastAsia="ja-JP"/>
          </w:rPr>
          <w:delText xml:space="preserve">01 </w:delText>
        </w:r>
      </w:del>
      <w:ins w:id="268" w:author="Das, Dibakar" w:date="2024-11-13T17:51:00Z" w16du:dateUtc="2024-11-14T01:51:00Z">
        <w:r w:rsidR="005C2A7B">
          <w:rPr>
            <w:szCs w:val="22"/>
            <w:lang w:val="en-US" w:eastAsia="ja-JP"/>
          </w:rPr>
          <w:t xml:space="preserve">51 </w:t>
        </w:r>
      </w:ins>
      <w:r w:rsidR="006A1D59">
        <w:rPr>
          <w:szCs w:val="22"/>
          <w:lang w:val="en-US" w:eastAsia="ja-JP"/>
        </w:rPr>
        <w:t>PM PST</w:t>
      </w:r>
      <w:r>
        <w:rPr>
          <w:szCs w:val="22"/>
          <w:lang w:val="en-US" w:eastAsia="ja-JP"/>
        </w:rPr>
        <w:t xml:space="preserve">. </w:t>
      </w:r>
    </w:p>
    <w:p w14:paraId="0D33419F" w14:textId="77777777" w:rsidR="00B30FE1" w:rsidRPr="00B6738D" w:rsidRDefault="00B30FE1" w:rsidP="00B30FE1">
      <w:pPr>
        <w:ind w:left="3456"/>
        <w:rPr>
          <w:szCs w:val="22"/>
          <w:lang w:val="en-US" w:eastAsia="ja-JP"/>
        </w:rPr>
      </w:pPr>
    </w:p>
    <w:p w14:paraId="5C953A08" w14:textId="500E89C0" w:rsidR="00D9289C" w:rsidRDefault="00D9289C" w:rsidP="002C440A">
      <w:pPr>
        <w:ind w:left="1908"/>
        <w:rPr>
          <w:szCs w:val="22"/>
          <w:lang w:val="en-US" w:eastAsia="ja-JP"/>
        </w:rPr>
      </w:pPr>
    </w:p>
    <w:p w14:paraId="08C2E8C7" w14:textId="56629CFC" w:rsidR="00005373" w:rsidRPr="00DA7EB6" w:rsidDel="0084672A" w:rsidRDefault="00005373" w:rsidP="00005373">
      <w:pPr>
        <w:pStyle w:val="Heading2"/>
        <w:numPr>
          <w:ilvl w:val="0"/>
          <w:numId w:val="27"/>
        </w:numPr>
        <w:rPr>
          <w:del w:id="269" w:author="Das, Dibakar" w:date="2024-11-13T16:08:00Z" w16du:dateUtc="2024-11-14T00:08:00Z"/>
          <w:lang w:val="en-US"/>
        </w:rPr>
      </w:pPr>
      <w:del w:id="270" w:author="Das, Dibakar" w:date="2024-11-13T16:08:00Z" w16du:dateUtc="2024-11-14T00:08:00Z">
        <w:r w:rsidRPr="00DA7EB6" w:rsidDel="0084672A">
          <w:rPr>
            <w:lang w:val="en-US"/>
          </w:rPr>
          <w:delText xml:space="preserve">TGbk – </w:delText>
        </w:r>
        <w:r w:rsidR="00A3524F" w:rsidDel="0084672A">
          <w:rPr>
            <w:lang w:val="en-US"/>
          </w:rPr>
          <w:delText>September 11</w:delText>
        </w:r>
        <w:r w:rsidRPr="00DA7EB6" w:rsidDel="0084672A">
          <w:rPr>
            <w:lang w:val="en-US"/>
          </w:rPr>
          <w:delText>, 202</w:delText>
        </w:r>
        <w:r w:rsidDel="0084672A">
          <w:rPr>
            <w:lang w:val="en-US"/>
          </w:rPr>
          <w:delText>4</w:delText>
        </w:r>
        <w:r w:rsidR="00480F13" w:rsidDel="0084672A">
          <w:rPr>
            <w:lang w:val="en-US"/>
          </w:rPr>
          <w:delText xml:space="preserve"> </w:delText>
        </w:r>
        <w:r w:rsidR="00A3524F" w:rsidDel="0084672A">
          <w:rPr>
            <w:lang w:val="en-US"/>
          </w:rPr>
          <w:delText>PM2</w:delText>
        </w:r>
      </w:del>
    </w:p>
    <w:p w14:paraId="3868DCAE" w14:textId="1FCE0BA5" w:rsidR="00005373" w:rsidRPr="00480F13" w:rsidDel="0084672A" w:rsidRDefault="00005373" w:rsidP="00480F13">
      <w:pPr>
        <w:pStyle w:val="ListParagraph"/>
        <w:numPr>
          <w:ilvl w:val="1"/>
          <w:numId w:val="27"/>
        </w:numPr>
        <w:rPr>
          <w:del w:id="271" w:author="Das, Dibakar" w:date="2024-11-13T16:08:00Z" w16du:dateUtc="2024-11-14T00:08:00Z"/>
          <w:b/>
          <w:szCs w:val="22"/>
          <w:lang w:val="en-US"/>
        </w:rPr>
      </w:pPr>
      <w:del w:id="272" w:author="Das, Dibakar" w:date="2024-11-13T16:08:00Z" w16du:dateUtc="2024-11-14T00:08:00Z">
        <w:r w:rsidRPr="003133C6" w:rsidDel="0084672A">
          <w:rPr>
            <w:szCs w:val="22"/>
            <w:lang w:val="en-US"/>
          </w:rPr>
          <w:delText xml:space="preserve">Called to order by </w:delText>
        </w:r>
        <w:r w:rsidR="00480F13" w:rsidRPr="00086F46" w:rsidDel="0084672A">
          <w:rPr>
            <w:szCs w:val="22"/>
            <w:lang w:val="en-US"/>
          </w:rPr>
          <w:delText xml:space="preserve">Chair, </w:delText>
        </w:r>
        <w:r w:rsidR="00CD1C94" w:rsidDel="0084672A">
          <w:rPr>
            <w:szCs w:val="22"/>
            <w:lang w:val="en-US"/>
          </w:rPr>
          <w:delText>Jonathan Segev</w:delText>
        </w:r>
        <w:r w:rsidR="00480F13" w:rsidDel="0084672A">
          <w:rPr>
            <w:szCs w:val="22"/>
            <w:lang w:val="en-US"/>
          </w:rPr>
          <w:delText xml:space="preserve"> at </w:delText>
        </w:r>
        <w:r w:rsidR="00245C2A" w:rsidDel="0084672A">
          <w:rPr>
            <w:szCs w:val="22"/>
            <w:lang w:val="en-US"/>
          </w:rPr>
          <w:delText>7 P</w:delText>
        </w:r>
        <w:r w:rsidR="00480F13" w:rsidDel="0084672A">
          <w:rPr>
            <w:szCs w:val="22"/>
            <w:lang w:val="en-US"/>
          </w:rPr>
          <w:delText>M PST.</w:delText>
        </w:r>
      </w:del>
    </w:p>
    <w:p w14:paraId="29E6D681" w14:textId="18DF84FB" w:rsidR="00005373" w:rsidRPr="00612492" w:rsidDel="0084672A" w:rsidRDefault="00005373" w:rsidP="00005373">
      <w:pPr>
        <w:pStyle w:val="ListParagraph"/>
        <w:numPr>
          <w:ilvl w:val="1"/>
          <w:numId w:val="27"/>
        </w:numPr>
        <w:rPr>
          <w:del w:id="273" w:author="Das, Dibakar" w:date="2024-11-13T16:08:00Z" w16du:dateUtc="2024-11-14T00:08:00Z"/>
          <w:lang w:val="en-US"/>
        </w:rPr>
      </w:pPr>
      <w:del w:id="274" w:author="Das, Dibakar" w:date="2024-11-13T16:08:00Z" w16du:dateUtc="2024-11-14T00:08:00Z">
        <w:r w:rsidRPr="00612492" w:rsidDel="0084672A">
          <w:rPr>
            <w:lang w:val="en-US"/>
          </w:rPr>
          <w:delText xml:space="preserve">Agenda </w:delText>
        </w:r>
        <w:r w:rsidRPr="00612492" w:rsidDel="0084672A">
          <w:rPr>
            <w:lang w:val="en-US" w:eastAsia="ja-JP"/>
          </w:rPr>
          <w:delText xml:space="preserve">Doc. </w:delText>
        </w:r>
        <w:r w:rsidDel="0084672A">
          <w:fldChar w:fldCharType="begin"/>
        </w:r>
        <w:r w:rsidDel="0084672A">
          <w:delInstrText>HYPERLINK "https://mentor.ieee.org/802.11/dcn/24/11-24-1385-02-00bk-tgbk-sep-meeting-agenda.pptx"</w:delInstrText>
        </w:r>
        <w:r w:rsidDel="0084672A">
          <w:fldChar w:fldCharType="separate"/>
        </w:r>
        <w:r w:rsidRPr="00612492" w:rsidDel="0084672A">
          <w:rPr>
            <w:rStyle w:val="Hyperlink"/>
            <w:b/>
            <w:color w:val="auto"/>
            <w:szCs w:val="22"/>
            <w:lang w:val="en-US" w:eastAsia="ja-JP"/>
          </w:rPr>
          <w:delText>IEEE 802.1</w:delText>
        </w:r>
        <w:r w:rsidRPr="00572400" w:rsidDel="0084672A">
          <w:rPr>
            <w:rStyle w:val="Hyperlink"/>
            <w:b/>
            <w:color w:val="auto"/>
            <w:szCs w:val="22"/>
            <w:lang w:val="en-US" w:eastAsia="ja-JP"/>
          </w:rPr>
          <w:delText>1-</w:delText>
        </w:r>
        <w:r w:rsidR="00763CF4" w:rsidDel="0084672A">
          <w:rPr>
            <w:rStyle w:val="Hyperlink"/>
            <w:b/>
            <w:color w:val="auto"/>
            <w:szCs w:val="22"/>
            <w:lang w:val="en-US" w:eastAsia="ja-JP"/>
          </w:rPr>
          <w:delText>1385</w:delText>
        </w:r>
        <w:r w:rsidRPr="00572400" w:rsidDel="0084672A">
          <w:rPr>
            <w:rStyle w:val="Hyperlink"/>
            <w:b/>
            <w:color w:val="auto"/>
            <w:szCs w:val="22"/>
            <w:lang w:val="en-US" w:eastAsia="ja-JP"/>
          </w:rPr>
          <w:delText>/r</w:delText>
        </w:r>
        <w:r w:rsidR="00763CF4" w:rsidDel="0084672A">
          <w:rPr>
            <w:rStyle w:val="Hyperlink"/>
            <w:b/>
            <w:color w:val="auto"/>
            <w:szCs w:val="22"/>
            <w:lang w:val="en-US" w:eastAsia="ja-JP"/>
          </w:rPr>
          <w:delText>2</w:delText>
        </w:r>
        <w:r w:rsidRPr="00612492" w:rsidDel="0084672A">
          <w:rPr>
            <w:rFonts w:hint="cs"/>
            <w:b/>
            <w:u w:val="single"/>
            <w:rtl/>
            <w:lang w:val="en-US" w:eastAsia="ja-JP" w:bidi="he-IL"/>
          </w:rPr>
          <w:br/>
        </w:r>
        <w:r w:rsidDel="0084672A">
          <w:rPr>
            <w:b/>
            <w:u w:val="single"/>
            <w:lang w:val="en-US" w:eastAsia="ja-JP" w:bidi="he-IL"/>
          </w:rPr>
          <w:fldChar w:fldCharType="end"/>
        </w:r>
      </w:del>
    </w:p>
    <w:p w14:paraId="17BFDDCB" w14:textId="7CEC514E" w:rsidR="00005373" w:rsidRPr="00612492" w:rsidDel="0084672A" w:rsidRDefault="00005373" w:rsidP="00005373">
      <w:pPr>
        <w:numPr>
          <w:ilvl w:val="1"/>
          <w:numId w:val="27"/>
        </w:numPr>
        <w:rPr>
          <w:del w:id="275" w:author="Das, Dibakar" w:date="2024-11-13T16:08:00Z" w16du:dateUtc="2024-11-14T00:08:00Z"/>
          <w:szCs w:val="22"/>
          <w:lang w:val="en-US"/>
        </w:rPr>
      </w:pPr>
      <w:del w:id="276" w:author="Das, Dibakar" w:date="2024-11-13T16:08:00Z" w16du:dateUtc="2024-11-14T00:08:00Z">
        <w:r w:rsidRPr="00612492" w:rsidDel="0084672A">
          <w:rPr>
            <w:szCs w:val="22"/>
            <w:lang w:val="en-US"/>
          </w:rPr>
          <w:delText>Review Patent Policy and logistics</w:delText>
        </w:r>
      </w:del>
    </w:p>
    <w:p w14:paraId="34987C50" w14:textId="460EB5AE" w:rsidR="00597DE2" w:rsidRPr="00570055" w:rsidDel="0084672A" w:rsidRDefault="00597DE2" w:rsidP="00597DE2">
      <w:pPr>
        <w:numPr>
          <w:ilvl w:val="2"/>
          <w:numId w:val="27"/>
        </w:numPr>
        <w:rPr>
          <w:del w:id="277" w:author="Das, Dibakar" w:date="2024-11-13T16:08:00Z" w16du:dateUtc="2024-11-14T00:08:00Z"/>
          <w:szCs w:val="22"/>
          <w:lang w:val="en-US"/>
        </w:rPr>
      </w:pPr>
      <w:del w:id="278" w:author="Das, Dibakar" w:date="2024-11-13T16:08:00Z" w16du:dateUtc="2024-11-14T00:08:00Z">
        <w:r w:rsidRPr="00570055" w:rsidDel="0084672A">
          <w:rPr>
            <w:szCs w:val="22"/>
            <w:lang w:val="en-US"/>
          </w:rPr>
          <w:delText xml:space="preserve">Chair reviewed </w:delText>
        </w:r>
        <w:r w:rsidRPr="00570055" w:rsidDel="0084672A">
          <w:delText xml:space="preserve">policy guidelines for the members </w:delText>
        </w:r>
      </w:del>
    </w:p>
    <w:p w14:paraId="58E5CAA0" w14:textId="294E6639" w:rsidR="00597DE2" w:rsidRPr="00570055" w:rsidDel="0084672A" w:rsidRDefault="00597DE2" w:rsidP="00597DE2">
      <w:pPr>
        <w:pStyle w:val="ListParagraph"/>
        <w:numPr>
          <w:ilvl w:val="2"/>
          <w:numId w:val="27"/>
        </w:numPr>
        <w:rPr>
          <w:del w:id="279" w:author="Das, Dibakar" w:date="2024-11-13T16:08:00Z" w16du:dateUtc="2024-11-14T00:08:00Z"/>
          <w:szCs w:val="22"/>
          <w:lang w:val="en-US"/>
        </w:rPr>
      </w:pPr>
      <w:del w:id="280" w:author="Das, Dibakar" w:date="2024-11-13T16:08:00Z" w16du:dateUtc="2024-11-14T00:08:00Z">
        <w:r w:rsidRPr="00570055" w:rsidDel="0084672A">
          <w:rPr>
            <w:szCs w:val="22"/>
            <w:lang w:val="en-US"/>
          </w:rPr>
          <w:delText>Suggested members to sign-in to Attendance server (IMAT) with the link shown on the slide</w:delText>
        </w:r>
      </w:del>
    </w:p>
    <w:p w14:paraId="029B337F" w14:textId="0D28DFE1" w:rsidR="00597DE2" w:rsidRPr="00570055" w:rsidDel="0084672A" w:rsidRDefault="0095495A" w:rsidP="00597DE2">
      <w:pPr>
        <w:pStyle w:val="ListParagraph"/>
        <w:numPr>
          <w:ilvl w:val="2"/>
          <w:numId w:val="27"/>
        </w:numPr>
        <w:rPr>
          <w:del w:id="281" w:author="Das, Dibakar" w:date="2024-11-13T16:08:00Z" w16du:dateUtc="2024-11-14T00:08:00Z"/>
          <w:szCs w:val="22"/>
          <w:lang w:val="en-US"/>
        </w:rPr>
      </w:pPr>
      <w:del w:id="282" w:author="Das, Dibakar" w:date="2024-11-13T16:08:00Z" w16du:dateUtc="2024-11-14T00:08:00Z">
        <w:r w:rsidDel="0084672A">
          <w:rPr>
            <w:szCs w:val="22"/>
            <w:lang w:val="en-US"/>
          </w:rPr>
          <w:delText>Reminded</w:delText>
        </w:r>
        <w:r w:rsidR="00597DE2" w:rsidRPr="00570055" w:rsidDel="0084672A">
          <w:rPr>
            <w:szCs w:val="22"/>
            <w:lang w:val="en-US"/>
          </w:rPr>
          <w:delText xml:space="preserve"> everyone to register </w:delText>
        </w:r>
      </w:del>
    </w:p>
    <w:p w14:paraId="17133AAC" w14:textId="554DD78D" w:rsidR="00597DE2" w:rsidRPr="00570055" w:rsidDel="0084672A" w:rsidRDefault="00597DE2" w:rsidP="00597DE2">
      <w:pPr>
        <w:numPr>
          <w:ilvl w:val="2"/>
          <w:numId w:val="27"/>
        </w:numPr>
        <w:jc w:val="both"/>
        <w:rPr>
          <w:del w:id="283" w:author="Das, Dibakar" w:date="2024-11-13T16:08:00Z" w16du:dateUtc="2024-11-14T00:08:00Z"/>
          <w:szCs w:val="22"/>
          <w:lang w:val="en-US" w:eastAsia="ja-JP"/>
        </w:rPr>
      </w:pPr>
      <w:del w:id="284" w:author="Das, Dibakar" w:date="2024-11-13T16:08:00Z" w16du:dateUtc="2024-11-14T00:08:00Z">
        <w:r w:rsidRPr="00570055" w:rsidDel="0084672A">
          <w:rPr>
            <w:szCs w:val="22"/>
            <w:lang w:val="en-US" w:eastAsia="ja-JP"/>
          </w:rPr>
          <w:delText>Chair reminded audience of the IEEE-SA Patent Policy, duty to inform, the guideline for IEEE WG meetings and logistics. Chair called for any potentially essential patents, no one stepped forward.</w:delText>
        </w:r>
      </w:del>
    </w:p>
    <w:p w14:paraId="57BEA06B" w14:textId="5D3D0D14" w:rsidR="00597DE2" w:rsidRPr="00570055" w:rsidDel="0084672A" w:rsidRDefault="00597DE2" w:rsidP="00597DE2">
      <w:pPr>
        <w:pStyle w:val="ListParagraph"/>
        <w:numPr>
          <w:ilvl w:val="2"/>
          <w:numId w:val="27"/>
        </w:numPr>
        <w:rPr>
          <w:del w:id="285" w:author="Das, Dibakar" w:date="2024-11-13T16:08:00Z" w16du:dateUtc="2024-11-14T00:08:00Z"/>
          <w:szCs w:val="22"/>
          <w:lang w:val="en-US"/>
        </w:rPr>
      </w:pPr>
      <w:del w:id="286" w:author="Das, Dibakar" w:date="2024-11-13T16:08:00Z" w16du:dateUtc="2024-11-14T00:08:00Z">
        <w:r w:rsidRPr="00570055" w:rsidDel="0084672A">
          <w:rPr>
            <w:szCs w:val="22"/>
            <w:lang w:val="en-US"/>
          </w:rPr>
          <w:delText>Chair reminded audience of the about other guidelines for IEEE meetings, antitrust and competition laws, provided link to patent-related information asked if any clarifications are requested, no one stepped forward.</w:delText>
        </w:r>
      </w:del>
    </w:p>
    <w:p w14:paraId="471D01BC" w14:textId="44998718" w:rsidR="00597DE2" w:rsidRPr="00570055" w:rsidDel="0084672A" w:rsidRDefault="00597DE2" w:rsidP="00597DE2">
      <w:pPr>
        <w:numPr>
          <w:ilvl w:val="2"/>
          <w:numId w:val="27"/>
        </w:numPr>
        <w:jc w:val="both"/>
        <w:rPr>
          <w:del w:id="287" w:author="Das, Dibakar" w:date="2024-11-13T16:08:00Z" w16du:dateUtc="2024-11-14T00:08:00Z"/>
          <w:szCs w:val="22"/>
          <w:lang w:val="en-US"/>
        </w:rPr>
      </w:pPr>
      <w:del w:id="288" w:author="Das, Dibakar" w:date="2024-11-13T16:08:00Z" w16du:dateUtc="2024-11-14T00:08:00Z">
        <w:r w:rsidRPr="00570055" w:rsidDel="0084672A">
          <w:rPr>
            <w:szCs w:val="22"/>
            <w:lang w:val="en-US"/>
          </w:rPr>
          <w:delText>Chair reminded audience of the IEEE SA copyright policy.</w:delText>
        </w:r>
      </w:del>
    </w:p>
    <w:p w14:paraId="3ED87378" w14:textId="4D521EBC" w:rsidR="00597DE2" w:rsidRPr="00570055" w:rsidDel="0084672A" w:rsidRDefault="00597DE2" w:rsidP="00597DE2">
      <w:pPr>
        <w:numPr>
          <w:ilvl w:val="2"/>
          <w:numId w:val="27"/>
        </w:numPr>
        <w:jc w:val="both"/>
        <w:rPr>
          <w:del w:id="289" w:author="Das, Dibakar" w:date="2024-11-13T16:08:00Z" w16du:dateUtc="2024-11-14T00:08:00Z"/>
          <w:szCs w:val="22"/>
          <w:lang w:val="en-US"/>
        </w:rPr>
      </w:pPr>
      <w:del w:id="290" w:author="Das, Dibakar" w:date="2024-11-13T16:08:00Z" w16du:dateUtc="2024-11-14T00:08:00Z">
        <w:r w:rsidRPr="00570055" w:rsidDel="0084672A">
          <w:rPr>
            <w:szCs w:val="22"/>
            <w:lang w:val="en-US"/>
          </w:rPr>
          <w:delText>Chair reminded audience of  the IEEE code of ethics and reviewed WG participation as an individual professional. – no clarification requested.</w:delText>
        </w:r>
      </w:del>
    </w:p>
    <w:p w14:paraId="10D2AB32" w14:textId="498AD4B8" w:rsidR="00597DE2" w:rsidRPr="00570055" w:rsidDel="0084672A" w:rsidRDefault="00597DE2" w:rsidP="00597DE2">
      <w:pPr>
        <w:numPr>
          <w:ilvl w:val="2"/>
          <w:numId w:val="27"/>
        </w:numPr>
        <w:jc w:val="both"/>
        <w:rPr>
          <w:del w:id="291" w:author="Das, Dibakar" w:date="2024-11-13T16:08:00Z" w16du:dateUtc="2024-11-14T00:08:00Z"/>
          <w:szCs w:val="22"/>
          <w:lang w:val="en-US"/>
        </w:rPr>
      </w:pPr>
      <w:del w:id="292" w:author="Das, Dibakar" w:date="2024-11-13T16:08:00Z" w16du:dateUtc="2024-11-14T00:08:00Z">
        <w:r w:rsidRPr="00570055" w:rsidDel="0084672A">
          <w:rPr>
            <w:szCs w:val="22"/>
            <w:lang w:val="en-US"/>
          </w:rPr>
          <w:delText xml:space="preserve">Second attendance reminder. </w:delText>
        </w:r>
      </w:del>
    </w:p>
    <w:p w14:paraId="76DD4BF1" w14:textId="6E0F7D58" w:rsidR="008B75F5" w:rsidDel="0084672A" w:rsidRDefault="008B75F5" w:rsidP="002305F3">
      <w:pPr>
        <w:rPr>
          <w:del w:id="293" w:author="Das, Dibakar" w:date="2024-11-13T16:08:00Z" w16du:dateUtc="2024-11-14T00:08:00Z"/>
          <w:szCs w:val="22"/>
          <w:lang w:val="en-US" w:eastAsia="ja-JP"/>
        </w:rPr>
      </w:pPr>
    </w:p>
    <w:p w14:paraId="0E2DF2DF" w14:textId="5FD27827" w:rsidR="00C92416" w:rsidRPr="00B04A02" w:rsidDel="0084672A" w:rsidRDefault="00ED030D" w:rsidP="00C92416">
      <w:pPr>
        <w:numPr>
          <w:ilvl w:val="1"/>
          <w:numId w:val="27"/>
        </w:numPr>
        <w:rPr>
          <w:del w:id="294" w:author="Das, Dibakar" w:date="2024-11-13T16:08:00Z" w16du:dateUtc="2024-11-14T00:08:00Z"/>
          <w:szCs w:val="22"/>
          <w:lang w:val="en-US" w:eastAsia="ja-JP"/>
        </w:rPr>
      </w:pPr>
      <w:del w:id="295" w:author="Das, Dibakar" w:date="2024-11-13T16:08:00Z" w16du:dateUtc="2024-11-14T00:08:00Z">
        <w:r w:rsidDel="0084672A">
          <w:rPr>
            <w:szCs w:val="22"/>
            <w:lang w:val="en-US" w:eastAsia="ja-JP"/>
          </w:rPr>
          <w:delText>Jonathan Segev</w:delText>
        </w:r>
        <w:r w:rsidR="00C92416" w:rsidRPr="00B04A02" w:rsidDel="0084672A">
          <w:rPr>
            <w:szCs w:val="22"/>
            <w:lang w:val="en-US" w:eastAsia="ja-JP"/>
          </w:rPr>
          <w:delText xml:space="preserve"> </w:delText>
        </w:r>
        <w:r w:rsidR="00895D0F" w:rsidDel="0084672A">
          <w:rPr>
            <w:szCs w:val="22"/>
            <w:lang w:val="en-US" w:eastAsia="ja-JP"/>
          </w:rPr>
          <w:delText xml:space="preserve">reviewed meeting progress </w:delText>
        </w:r>
        <w:r w:rsidR="00E25419" w:rsidDel="0084672A">
          <w:rPr>
            <w:szCs w:val="22"/>
            <w:lang w:val="en-US" w:eastAsia="ja-JP"/>
          </w:rPr>
          <w:delText>and targets</w:delText>
        </w:r>
        <w:r w:rsidR="00C92416" w:rsidRPr="00B04A02" w:rsidDel="0084672A">
          <w:rPr>
            <w:szCs w:val="22"/>
            <w:lang w:val="en-US" w:eastAsia="ja-JP"/>
          </w:rPr>
          <w:delText xml:space="preserve"> </w:delText>
        </w:r>
        <w:r w:rsidR="002305F3" w:rsidDel="0084672A">
          <w:rPr>
            <w:szCs w:val="22"/>
            <w:lang w:val="en-US" w:eastAsia="ja-JP"/>
          </w:rPr>
          <w:delText>towards the Nov meeting</w:delText>
        </w:r>
      </w:del>
    </w:p>
    <w:p w14:paraId="406B35CE" w14:textId="5E91DB18" w:rsidR="00ED030D" w:rsidRPr="002305F3" w:rsidDel="0084672A" w:rsidRDefault="00ED030D" w:rsidP="002305F3">
      <w:pPr>
        <w:numPr>
          <w:ilvl w:val="2"/>
          <w:numId w:val="27"/>
        </w:numPr>
        <w:rPr>
          <w:del w:id="296" w:author="Das, Dibakar" w:date="2024-11-13T16:08:00Z" w16du:dateUtc="2024-11-14T00:08:00Z"/>
          <w:szCs w:val="22"/>
          <w:lang w:val="en-US" w:eastAsia="ja-JP"/>
        </w:rPr>
      </w:pPr>
      <w:del w:id="297" w:author="Das, Dibakar" w:date="2024-11-13T16:08:00Z" w16du:dateUtc="2024-11-14T00:08:00Z">
        <w:r w:rsidDel="0084672A">
          <w:rPr>
            <w:szCs w:val="22"/>
            <w:lang w:val="en-US" w:eastAsia="ja-JP"/>
          </w:rPr>
          <w:delText>C: initial SA ballot can be started in October.</w:delText>
        </w:r>
      </w:del>
    </w:p>
    <w:p w14:paraId="40FA6BC1" w14:textId="389715F4" w:rsidR="00EE275D" w:rsidRPr="00B72DA2" w:rsidDel="0084672A" w:rsidRDefault="00C8472E" w:rsidP="00EE275D">
      <w:pPr>
        <w:numPr>
          <w:ilvl w:val="1"/>
          <w:numId w:val="27"/>
        </w:numPr>
        <w:rPr>
          <w:del w:id="298" w:author="Das, Dibakar" w:date="2024-11-13T16:08:00Z" w16du:dateUtc="2024-11-14T00:08:00Z"/>
          <w:szCs w:val="22"/>
          <w:lang w:val="en-US" w:eastAsia="ja-JP"/>
        </w:rPr>
      </w:pPr>
      <w:del w:id="299" w:author="Das, Dibakar" w:date="2024-11-13T16:08:00Z" w16du:dateUtc="2024-11-14T00:08:00Z">
        <w:r w:rsidDel="0084672A">
          <w:rPr>
            <w:b/>
            <w:bCs/>
            <w:szCs w:val="22"/>
            <w:lang w:val="en-US" w:eastAsia="ja-JP"/>
          </w:rPr>
          <w:delText xml:space="preserve">Reviewed timeline. </w:delText>
        </w:r>
      </w:del>
    </w:p>
    <w:p w14:paraId="2115AF5E" w14:textId="2B9B8D23" w:rsidR="00882DD9" w:rsidRPr="002305F3" w:rsidDel="0084672A" w:rsidRDefault="008910E3" w:rsidP="00B72DA2">
      <w:pPr>
        <w:numPr>
          <w:ilvl w:val="2"/>
          <w:numId w:val="27"/>
        </w:numPr>
        <w:rPr>
          <w:del w:id="300" w:author="Das, Dibakar" w:date="2024-11-13T16:08:00Z" w16du:dateUtc="2024-11-14T00:08:00Z"/>
          <w:szCs w:val="22"/>
          <w:lang w:val="en-US" w:eastAsia="ja-JP"/>
        </w:rPr>
      </w:pPr>
      <w:del w:id="301" w:author="Das, Dibakar" w:date="2024-11-13T16:08:00Z" w16du:dateUtc="2024-11-14T00:08:00Z">
        <w:r w:rsidDel="0084672A">
          <w:rPr>
            <w:b/>
            <w:bCs/>
            <w:szCs w:val="22"/>
            <w:lang w:val="en-US" w:eastAsia="ja-JP"/>
          </w:rPr>
          <w:delText xml:space="preserve">C: </w:delText>
        </w:r>
        <w:r w:rsidRPr="002305F3" w:rsidDel="0084672A">
          <w:rPr>
            <w:szCs w:val="22"/>
            <w:lang w:val="en-US" w:eastAsia="ja-JP"/>
          </w:rPr>
          <w:delText xml:space="preserve">need to meet EC </w:delText>
        </w:r>
        <w:r w:rsidR="00882DD9" w:rsidRPr="002305F3" w:rsidDel="0084672A">
          <w:rPr>
            <w:szCs w:val="22"/>
            <w:lang w:val="en-US" w:eastAsia="ja-JP"/>
          </w:rPr>
          <w:delText>approval in March to meet May REVcom deadline.</w:delText>
        </w:r>
        <w:r w:rsidR="00882DD9" w:rsidDel="0084672A">
          <w:rPr>
            <w:b/>
            <w:bCs/>
            <w:szCs w:val="22"/>
            <w:lang w:val="en-US" w:eastAsia="ja-JP"/>
          </w:rPr>
          <w:delText xml:space="preserve"> </w:delText>
        </w:r>
      </w:del>
    </w:p>
    <w:p w14:paraId="37B62E61" w14:textId="498AF431" w:rsidR="004F6A09" w:rsidDel="0084672A" w:rsidRDefault="004F6A09" w:rsidP="004F6A09">
      <w:pPr>
        <w:pStyle w:val="ListParagraph"/>
        <w:numPr>
          <w:ilvl w:val="1"/>
          <w:numId w:val="27"/>
        </w:numPr>
        <w:rPr>
          <w:del w:id="302" w:author="Das, Dibakar" w:date="2024-11-13T16:08:00Z" w16du:dateUtc="2024-11-14T00:08:00Z"/>
        </w:rPr>
      </w:pPr>
      <w:del w:id="303" w:author="Das, Dibakar" w:date="2024-11-13T16:08:00Z" w16du:dateUtc="2024-11-14T00:08:00Z">
        <w:r w:rsidDel="0084672A">
          <w:delText xml:space="preserve">Adjourned at </w:delText>
        </w:r>
        <w:r w:rsidR="002A2CD2" w:rsidDel="0084672A">
          <w:delText>7:27</w:delText>
        </w:r>
        <w:r w:rsidR="00EB04C2" w:rsidDel="0084672A">
          <w:delText xml:space="preserve"> PM PST</w:delText>
        </w:r>
        <w:r w:rsidDel="0084672A">
          <w:delText xml:space="preserve">. </w:delText>
        </w:r>
      </w:del>
    </w:p>
    <w:p w14:paraId="37145F23" w14:textId="72C6CFB8" w:rsidR="004F6A09" w:rsidRPr="00114749" w:rsidDel="0084672A" w:rsidRDefault="004F6A09" w:rsidP="001B6C42">
      <w:pPr>
        <w:ind w:left="1908"/>
        <w:rPr>
          <w:del w:id="304" w:author="Das, Dibakar" w:date="2024-11-13T16:08:00Z" w16du:dateUtc="2024-11-14T00:08:00Z"/>
          <w:szCs w:val="22"/>
          <w:lang w:val="en-US" w:eastAsia="ja-JP"/>
        </w:rPr>
      </w:pPr>
    </w:p>
    <w:p w14:paraId="693491E5" w14:textId="501BB077" w:rsidR="00114749" w:rsidRPr="00434338" w:rsidDel="0084672A" w:rsidRDefault="00114749" w:rsidP="003A51F9">
      <w:pPr>
        <w:ind w:left="3456"/>
        <w:rPr>
          <w:del w:id="305" w:author="Das, Dibakar" w:date="2024-11-13T16:08:00Z" w16du:dateUtc="2024-11-14T00:08:00Z"/>
          <w:szCs w:val="22"/>
          <w:lang w:val="en-US" w:eastAsia="ja-JP"/>
        </w:rPr>
      </w:pPr>
    </w:p>
    <w:p w14:paraId="349B77CF" w14:textId="514DB15A" w:rsidR="00BD683F" w:rsidRPr="00BD683F" w:rsidDel="0084672A" w:rsidRDefault="00BD683F" w:rsidP="00C92416">
      <w:pPr>
        <w:rPr>
          <w:del w:id="306" w:author="Das, Dibakar" w:date="2024-11-13T16:08:00Z" w16du:dateUtc="2024-11-14T00:08:00Z"/>
          <w:szCs w:val="22"/>
          <w:lang w:val="en-US" w:eastAsia="ja-JP"/>
        </w:rPr>
      </w:pPr>
    </w:p>
    <w:p w14:paraId="7B31F29D" w14:textId="2C99A7A8" w:rsidR="00DE4911" w:rsidRPr="00900E3F" w:rsidDel="0084672A" w:rsidRDefault="00DE4911" w:rsidP="0032748B">
      <w:pPr>
        <w:ind w:left="3600"/>
        <w:rPr>
          <w:del w:id="307" w:author="Das, Dibakar" w:date="2024-11-13T16:08:00Z" w16du:dateUtc="2024-11-14T00:08:00Z"/>
          <w:szCs w:val="22"/>
          <w:lang w:val="en-US" w:eastAsia="ja-JP"/>
        </w:rPr>
      </w:pPr>
    </w:p>
    <w:p w14:paraId="66B10576" w14:textId="1DC1A955" w:rsidR="0018650B" w:rsidDel="0084672A" w:rsidRDefault="0018650B" w:rsidP="00040FD1">
      <w:pPr>
        <w:pStyle w:val="ListParagraph"/>
        <w:ind w:left="3456"/>
        <w:rPr>
          <w:del w:id="308" w:author="Das, Dibakar" w:date="2024-11-13T16:08:00Z" w16du:dateUtc="2024-11-14T00:08:00Z"/>
        </w:rPr>
      </w:pPr>
    </w:p>
    <w:p w14:paraId="662766FF" w14:textId="2989D86E" w:rsidR="006B4ECF" w:rsidRPr="00612492" w:rsidRDefault="006B4ECF" w:rsidP="006B4ECF">
      <w:pPr>
        <w:ind w:left="1314"/>
        <w:rPr>
          <w:szCs w:val="22"/>
          <w:lang w:val="en-US" w:eastAsia="ja-JP"/>
        </w:rPr>
      </w:pPr>
      <w:del w:id="309" w:author="Das, Dibakar" w:date="2024-11-13T16:08:00Z" w16du:dateUtc="2024-11-14T00:08:00Z">
        <w:r w:rsidRPr="00612492" w:rsidDel="0084672A">
          <w:rPr>
            <w:szCs w:val="22"/>
            <w:lang w:val="en-US" w:eastAsia="ja-JP"/>
          </w:rPr>
          <w:delText xml:space="preserve">       </w:delText>
        </w:r>
      </w:del>
      <w:r w:rsidRPr="00612492">
        <w:rPr>
          <w:szCs w:val="22"/>
          <w:lang w:val="en-US" w:eastAsia="ja-JP"/>
        </w:rPr>
        <w:t xml:space="preserve"> </w:t>
      </w:r>
    </w:p>
    <w:sectPr w:rsidR="006B4ECF" w:rsidRPr="00612492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55ACB" w14:textId="77777777" w:rsidR="00E640F0" w:rsidRDefault="00E640F0">
      <w:r>
        <w:separator/>
      </w:r>
    </w:p>
  </w:endnote>
  <w:endnote w:type="continuationSeparator" w:id="0">
    <w:p w14:paraId="4CD7E8FE" w14:textId="77777777" w:rsidR="00E640F0" w:rsidRDefault="00E640F0">
      <w:r>
        <w:continuationSeparator/>
      </w:r>
    </w:p>
  </w:endnote>
  <w:endnote w:type="continuationNotice" w:id="1">
    <w:p w14:paraId="5F55B17D" w14:textId="77777777" w:rsidR="00E640F0" w:rsidRDefault="00E640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985CE" w14:textId="05A06762" w:rsidR="0029020B" w:rsidRDefault="005C6738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1057AC">
      <w:t>Dibakar Das, Intel</w:t>
    </w:r>
  </w:p>
  <w:p w14:paraId="77BF235F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A7E94" w14:textId="77777777" w:rsidR="00E640F0" w:rsidRDefault="00E640F0">
      <w:r>
        <w:separator/>
      </w:r>
    </w:p>
  </w:footnote>
  <w:footnote w:type="continuationSeparator" w:id="0">
    <w:p w14:paraId="22CE8D73" w14:textId="77777777" w:rsidR="00E640F0" w:rsidRDefault="00E640F0">
      <w:r>
        <w:continuationSeparator/>
      </w:r>
    </w:p>
  </w:footnote>
  <w:footnote w:type="continuationNotice" w:id="1">
    <w:p w14:paraId="6B9678B5" w14:textId="77777777" w:rsidR="00E640F0" w:rsidRDefault="00E640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3A4080" w14:textId="4F47EA07" w:rsidR="0029020B" w:rsidRDefault="00A52B49">
    <w:pPr>
      <w:pStyle w:val="Header"/>
      <w:tabs>
        <w:tab w:val="clear" w:pos="6480"/>
        <w:tab w:val="center" w:pos="4680"/>
        <w:tab w:val="right" w:pos="9360"/>
      </w:tabs>
    </w:pPr>
    <w:r>
      <w:t>November</w:t>
    </w:r>
    <w:r w:rsidR="00A765D4">
      <w:t xml:space="preserve"> </w:t>
    </w:r>
    <w:r w:rsidR="00946E95">
      <w:t>2024</w:t>
    </w:r>
    <w:r w:rsidR="0029020B">
      <w:tab/>
    </w:r>
    <w:r w:rsidR="0029020B">
      <w:tab/>
    </w:r>
    <w:fldSimple w:instr=" TITLE  \* MERGEFORMAT ">
      <w:r w:rsidR="008F2AF1">
        <w:t>doc.: IEEE 802.11-2</w:t>
      </w:r>
      <w:r w:rsidR="00946E95">
        <w:t>4</w:t>
      </w:r>
      <w:r w:rsidR="008F2AF1">
        <w:t>/</w:t>
      </w:r>
      <w:r w:rsidR="00574380" w:rsidRPr="00574380">
        <w:t xml:space="preserve"> </w:t>
      </w:r>
      <w:r w:rsidR="000376F3" w:rsidRPr="000376F3">
        <w:rPr>
          <w:bCs/>
        </w:rPr>
        <w:t>2094</w:t>
      </w:r>
      <w:r w:rsidR="008F2AF1">
        <w:t>r</w:t>
      </w:r>
      <w:r w:rsidR="00364B0C">
        <w:t>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73860"/>
    <w:multiLevelType w:val="hybridMultilevel"/>
    <w:tmpl w:val="D9A8BBA0"/>
    <w:lvl w:ilvl="0" w:tplc="97367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8C05F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4A6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9EEB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1C7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08BD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1232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818A0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03E95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70D2A8C"/>
    <w:multiLevelType w:val="multilevel"/>
    <w:tmpl w:val="954C0D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456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44" w:hanging="720"/>
      </w:pPr>
      <w:rPr>
        <w:rFonts w:hint="default"/>
        <w:b w:val="0"/>
        <w:lang w:val="en-GB"/>
      </w:rPr>
    </w:lvl>
    <w:lvl w:ilvl="4">
      <w:start w:val="1"/>
      <w:numFmt w:val="decimal"/>
      <w:isLgl/>
      <w:lvlText w:val="%1.%2.%3.%4.%5"/>
      <w:lvlJc w:val="left"/>
      <w:pPr>
        <w:ind w:left="619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3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92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011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1304" w:hanging="1440"/>
      </w:pPr>
      <w:rPr>
        <w:rFonts w:hint="default"/>
        <w:b w:val="0"/>
      </w:rPr>
    </w:lvl>
  </w:abstractNum>
  <w:abstractNum w:abstractNumId="2" w15:restartNumberingAfterBreak="0">
    <w:nsid w:val="0FA8551A"/>
    <w:multiLevelType w:val="hybridMultilevel"/>
    <w:tmpl w:val="71820B0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D933CA"/>
    <w:multiLevelType w:val="multilevel"/>
    <w:tmpl w:val="19844E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4" w15:restartNumberingAfterBreak="0">
    <w:nsid w:val="13211E66"/>
    <w:multiLevelType w:val="hybridMultilevel"/>
    <w:tmpl w:val="E8E64D12"/>
    <w:lvl w:ilvl="0" w:tplc="369421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38ED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2DA7E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D0E1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0AEF9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387F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4C2C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BA9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F0B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3677AF9"/>
    <w:multiLevelType w:val="hybridMultilevel"/>
    <w:tmpl w:val="098C9752"/>
    <w:lvl w:ilvl="0" w:tplc="BEEE4F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025A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12FC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9C1D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5A81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608A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C484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768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36E80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A223709"/>
    <w:multiLevelType w:val="hybridMultilevel"/>
    <w:tmpl w:val="27FE90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DF64C3"/>
    <w:multiLevelType w:val="multilevel"/>
    <w:tmpl w:val="BE649F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C366F40"/>
    <w:multiLevelType w:val="hybridMultilevel"/>
    <w:tmpl w:val="7B8E8A6A"/>
    <w:lvl w:ilvl="0" w:tplc="6F84A9CC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1" w:tplc="9108658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2" w:tplc="2E2EE7B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3" w:tplc="667044B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4" w:tplc="5C8A8498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5" w:tplc="1D5C9BD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6" w:tplc="2CD0779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7" w:tplc="47AAD6C2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  <w:lvl w:ilvl="8" w:tplc="78221A46" w:tentative="1">
      <w:start w:val="1"/>
      <w:numFmt w:val="bullet"/>
      <w:lvlText w:val="•"/>
      <w:lvlJc w:val="left"/>
      <w:pPr>
        <w:tabs>
          <w:tab w:val="num" w:pos="7560"/>
        </w:tabs>
        <w:ind w:left="7560" w:hanging="360"/>
      </w:pPr>
      <w:rPr>
        <w:rFonts w:ascii="Arial" w:hAnsi="Arial" w:hint="default"/>
      </w:rPr>
    </w:lvl>
  </w:abstractNum>
  <w:abstractNum w:abstractNumId="9" w15:restartNumberingAfterBreak="0">
    <w:nsid w:val="1CC565B8"/>
    <w:multiLevelType w:val="hybridMultilevel"/>
    <w:tmpl w:val="362C9EA0"/>
    <w:lvl w:ilvl="0" w:tplc="F5463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CC64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0EB0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4AF3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1800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5896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60D3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EC1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688B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CCD19FA"/>
    <w:multiLevelType w:val="hybridMultilevel"/>
    <w:tmpl w:val="83A26734"/>
    <w:lvl w:ilvl="0" w:tplc="BE683F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8039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DA00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38B0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800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B2BB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CACFA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800D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52DD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FDE4AE0"/>
    <w:multiLevelType w:val="multilevel"/>
    <w:tmpl w:val="FDB807F8"/>
    <w:lvl w:ilvl="0">
      <w:start w:val="1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804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608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2052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856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330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4104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548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992" w:hanging="1440"/>
      </w:pPr>
      <w:rPr>
        <w:b/>
      </w:rPr>
    </w:lvl>
  </w:abstractNum>
  <w:abstractNum w:abstractNumId="12" w15:restartNumberingAfterBreak="0">
    <w:nsid w:val="208C5D09"/>
    <w:multiLevelType w:val="hybridMultilevel"/>
    <w:tmpl w:val="FB7A2BA8"/>
    <w:lvl w:ilvl="0" w:tplc="29364D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98DA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9625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8BEC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F2E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5C1D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502B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3291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48A7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32A443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73F53BE"/>
    <w:multiLevelType w:val="hybridMultilevel"/>
    <w:tmpl w:val="ACD0522A"/>
    <w:lvl w:ilvl="0" w:tplc="9474C0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42F5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00EF5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B616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E2BE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D2BF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38AF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9EC7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B0CB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7F75B8B"/>
    <w:multiLevelType w:val="hybridMultilevel"/>
    <w:tmpl w:val="40F42268"/>
    <w:lvl w:ilvl="0" w:tplc="4BDE10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12B6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61698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963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1873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DEC0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DAFD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2241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F651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D361FD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4C5511"/>
    <w:multiLevelType w:val="hybridMultilevel"/>
    <w:tmpl w:val="80A25D9C"/>
    <w:lvl w:ilvl="0" w:tplc="8F7869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4E11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BFCE7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6E70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3E3A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1E62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900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423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149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5F52428"/>
    <w:multiLevelType w:val="hybridMultilevel"/>
    <w:tmpl w:val="90C44EC0"/>
    <w:lvl w:ilvl="0" w:tplc="868C1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5CE69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A14A2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19ADF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B02E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5831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3A6D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CE5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CB2CD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7E761F1"/>
    <w:multiLevelType w:val="hybridMultilevel"/>
    <w:tmpl w:val="54E8B79E"/>
    <w:lvl w:ilvl="0" w:tplc="A9F6B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7425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70E3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48E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4E2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A0A1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E65A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E83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0434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B270AEC"/>
    <w:multiLevelType w:val="multilevel"/>
    <w:tmpl w:val="B8C03A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548" w:hanging="360"/>
      </w:pPr>
      <w:rPr>
        <w:rFonts w:hint="default"/>
        <w:b w:val="0"/>
        <w:strike w:val="0"/>
      </w:rPr>
    </w:lvl>
    <w:lvl w:ilvl="2">
      <w:start w:val="1"/>
      <w:numFmt w:val="decimal"/>
      <w:lvlText w:val="%1.%2.%3"/>
      <w:lvlJc w:val="left"/>
      <w:pPr>
        <w:ind w:left="309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28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02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56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75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944" w:hanging="1440"/>
      </w:pPr>
      <w:rPr>
        <w:rFonts w:hint="default"/>
        <w:b w:val="0"/>
      </w:rPr>
    </w:lvl>
  </w:abstractNum>
  <w:abstractNum w:abstractNumId="21" w15:restartNumberingAfterBreak="0">
    <w:nsid w:val="3BE63215"/>
    <w:multiLevelType w:val="hybridMultilevel"/>
    <w:tmpl w:val="FC12F274"/>
    <w:lvl w:ilvl="0" w:tplc="FD0A1F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4417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FAF5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AC8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CA1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FE47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8254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723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824C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C705F6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17F7335"/>
    <w:multiLevelType w:val="multilevel"/>
    <w:tmpl w:val="0B842C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64" w:hanging="1440"/>
      </w:pPr>
      <w:rPr>
        <w:rFonts w:hint="default"/>
      </w:rPr>
    </w:lvl>
  </w:abstractNum>
  <w:abstractNum w:abstractNumId="24" w15:restartNumberingAfterBreak="0">
    <w:nsid w:val="425876C5"/>
    <w:multiLevelType w:val="hybridMultilevel"/>
    <w:tmpl w:val="7AFA55D4"/>
    <w:lvl w:ilvl="0" w:tplc="038215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7ECF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AD84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6AC12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98423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688B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8820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94E50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480B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2B305D3"/>
    <w:multiLevelType w:val="hybridMultilevel"/>
    <w:tmpl w:val="5CF24018"/>
    <w:lvl w:ilvl="0" w:tplc="2D4E6B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CE84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97E7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3225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F253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122B2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C4AAB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65ACC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1303D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58077F0"/>
    <w:multiLevelType w:val="multilevel"/>
    <w:tmpl w:val="E38C0C2C"/>
    <w:lvl w:ilvl="0">
      <w:start w:val="2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01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1440"/>
      </w:pPr>
      <w:rPr>
        <w:rFonts w:hint="default"/>
      </w:rPr>
    </w:lvl>
  </w:abstractNum>
  <w:abstractNum w:abstractNumId="27" w15:restartNumberingAfterBreak="0">
    <w:nsid w:val="45CE232D"/>
    <w:multiLevelType w:val="hybridMultilevel"/>
    <w:tmpl w:val="53B814A6"/>
    <w:lvl w:ilvl="0" w:tplc="8A542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DE6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249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6528E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C89A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E0A8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FE37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42C9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AEA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7E27C20"/>
    <w:multiLevelType w:val="hybridMultilevel"/>
    <w:tmpl w:val="3120EB36"/>
    <w:lvl w:ilvl="0" w:tplc="198A07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2A6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2E8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7638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0CEA6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B7CA3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DA56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96CA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26BA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48146078"/>
    <w:multiLevelType w:val="hybridMultilevel"/>
    <w:tmpl w:val="6BC02298"/>
    <w:lvl w:ilvl="0" w:tplc="827E87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4D25C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EE79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8D44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EC3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2FE6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E480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686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BB07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49086CD5"/>
    <w:multiLevelType w:val="hybridMultilevel"/>
    <w:tmpl w:val="D6308886"/>
    <w:lvl w:ilvl="0" w:tplc="F7DA1E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281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8C28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0E76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67C82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980F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F09E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940CB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36BD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4BFA7DAC"/>
    <w:multiLevelType w:val="hybridMultilevel"/>
    <w:tmpl w:val="FBC20676"/>
    <w:lvl w:ilvl="0" w:tplc="3C8886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18AD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BCE5E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40F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82B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E6A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F65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16BE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D25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4D656D86"/>
    <w:multiLevelType w:val="multilevel"/>
    <w:tmpl w:val="1338CB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EC06111"/>
    <w:multiLevelType w:val="hybridMultilevel"/>
    <w:tmpl w:val="18E801AE"/>
    <w:lvl w:ilvl="0" w:tplc="D88020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B43D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1C76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4E83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EA81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3873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6A624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2CC5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1AD8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4FC03A06"/>
    <w:multiLevelType w:val="multilevel"/>
    <w:tmpl w:val="5DC6DB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548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09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284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02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56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756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944" w:hanging="1440"/>
      </w:pPr>
      <w:rPr>
        <w:rFonts w:hint="default"/>
        <w:b w:val="0"/>
      </w:rPr>
    </w:lvl>
  </w:abstractNum>
  <w:abstractNum w:abstractNumId="35" w15:restartNumberingAfterBreak="0">
    <w:nsid w:val="50836AF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1A60C1F"/>
    <w:multiLevelType w:val="hybridMultilevel"/>
    <w:tmpl w:val="79507A36"/>
    <w:lvl w:ilvl="0" w:tplc="0409000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76" w:hanging="360"/>
      </w:pPr>
      <w:rPr>
        <w:rFonts w:ascii="Wingdings" w:hAnsi="Wingdings" w:hint="default"/>
      </w:rPr>
    </w:lvl>
  </w:abstractNum>
  <w:abstractNum w:abstractNumId="37" w15:restartNumberingAfterBreak="0">
    <w:nsid w:val="54772C6D"/>
    <w:multiLevelType w:val="multilevel"/>
    <w:tmpl w:val="1338CB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9DF7CA1"/>
    <w:multiLevelType w:val="hybridMultilevel"/>
    <w:tmpl w:val="0936E066"/>
    <w:lvl w:ilvl="0" w:tplc="35EAA2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F9622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5C3B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2149C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B6EB7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4EAE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62F6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A34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42E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 w15:restartNumberingAfterBreak="0">
    <w:nsid w:val="5BAD5152"/>
    <w:multiLevelType w:val="hybridMultilevel"/>
    <w:tmpl w:val="ECE0F508"/>
    <w:lvl w:ilvl="0" w:tplc="D048ED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D4409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810F0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2C44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66F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16F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276E6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C4B0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F2ED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0" w15:restartNumberingAfterBreak="0">
    <w:nsid w:val="6BD775BC"/>
    <w:multiLevelType w:val="hybridMultilevel"/>
    <w:tmpl w:val="D78ED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C839D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3124B60"/>
    <w:multiLevelType w:val="hybridMultilevel"/>
    <w:tmpl w:val="B4B2B662"/>
    <w:lvl w:ilvl="0" w:tplc="82AEC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9A4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B8FF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59240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4D6F1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DF884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A81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14AD7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F26B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3" w15:restartNumberingAfterBreak="0">
    <w:nsid w:val="77F12827"/>
    <w:multiLevelType w:val="hybridMultilevel"/>
    <w:tmpl w:val="3482C754"/>
    <w:lvl w:ilvl="0" w:tplc="74148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404D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9606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780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FAB7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B47A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2D252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69207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14A1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4" w15:restartNumberingAfterBreak="0">
    <w:nsid w:val="7A025F42"/>
    <w:multiLevelType w:val="hybridMultilevel"/>
    <w:tmpl w:val="81028FF0"/>
    <w:lvl w:ilvl="0" w:tplc="7D3A8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F8BE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DAF1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A82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C0828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FD848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24EE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71296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FECD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5" w15:restartNumberingAfterBreak="0">
    <w:nsid w:val="7C273E68"/>
    <w:multiLevelType w:val="multilevel"/>
    <w:tmpl w:val="9D80B7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1440"/>
      </w:pPr>
      <w:rPr>
        <w:rFonts w:hint="default"/>
      </w:rPr>
    </w:lvl>
  </w:abstractNum>
  <w:abstractNum w:abstractNumId="46" w15:restartNumberingAfterBreak="0">
    <w:nsid w:val="7C8A0E6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31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2532051">
    <w:abstractNumId w:val="2"/>
  </w:num>
  <w:num w:numId="2" w16cid:durableId="164438863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0733137">
    <w:abstractNumId w:val="46"/>
  </w:num>
  <w:num w:numId="4" w16cid:durableId="810900809">
    <w:abstractNumId w:val="22"/>
  </w:num>
  <w:num w:numId="5" w16cid:durableId="148133073">
    <w:abstractNumId w:val="17"/>
  </w:num>
  <w:num w:numId="6" w16cid:durableId="2054649272">
    <w:abstractNumId w:val="5"/>
  </w:num>
  <w:num w:numId="7" w16cid:durableId="1129276261">
    <w:abstractNumId w:val="12"/>
  </w:num>
  <w:num w:numId="8" w16cid:durableId="835682187">
    <w:abstractNumId w:val="26"/>
  </w:num>
  <w:num w:numId="9" w16cid:durableId="1753312639">
    <w:abstractNumId w:val="39"/>
  </w:num>
  <w:num w:numId="10" w16cid:durableId="2057966658">
    <w:abstractNumId w:val="35"/>
  </w:num>
  <w:num w:numId="11" w16cid:durableId="1622373961">
    <w:abstractNumId w:val="1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28967394">
    <w:abstractNumId w:val="41"/>
  </w:num>
  <w:num w:numId="13" w16cid:durableId="1353608167">
    <w:abstractNumId w:val="16"/>
  </w:num>
  <w:num w:numId="14" w16cid:durableId="802499276">
    <w:abstractNumId w:val="3"/>
  </w:num>
  <w:num w:numId="15" w16cid:durableId="1034304164">
    <w:abstractNumId w:val="45"/>
  </w:num>
  <w:num w:numId="16" w16cid:durableId="917249935">
    <w:abstractNumId w:val="13"/>
  </w:num>
  <w:num w:numId="17" w16cid:durableId="530655955">
    <w:abstractNumId w:val="32"/>
  </w:num>
  <w:num w:numId="18" w16cid:durableId="234240852">
    <w:abstractNumId w:val="37"/>
  </w:num>
  <w:num w:numId="19" w16cid:durableId="677974088">
    <w:abstractNumId w:val="29"/>
  </w:num>
  <w:num w:numId="20" w16cid:durableId="1327511031">
    <w:abstractNumId w:val="7"/>
  </w:num>
  <w:num w:numId="21" w16cid:durableId="815031980">
    <w:abstractNumId w:val="33"/>
  </w:num>
  <w:num w:numId="22" w16cid:durableId="844251426">
    <w:abstractNumId w:val="23"/>
  </w:num>
  <w:num w:numId="23" w16cid:durableId="217790262">
    <w:abstractNumId w:val="8"/>
  </w:num>
  <w:num w:numId="24" w16cid:durableId="2098403701">
    <w:abstractNumId w:val="34"/>
  </w:num>
  <w:num w:numId="25" w16cid:durableId="8964712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54890251">
    <w:abstractNumId w:val="20"/>
  </w:num>
  <w:num w:numId="27" w16cid:durableId="1896894709">
    <w:abstractNumId w:val="1"/>
  </w:num>
  <w:num w:numId="28" w16cid:durableId="1748959232">
    <w:abstractNumId w:val="27"/>
  </w:num>
  <w:num w:numId="29" w16cid:durableId="587151309">
    <w:abstractNumId w:val="21"/>
  </w:num>
  <w:num w:numId="30" w16cid:durableId="803238328">
    <w:abstractNumId w:val="18"/>
  </w:num>
  <w:num w:numId="31" w16cid:durableId="1448621959">
    <w:abstractNumId w:val="42"/>
  </w:num>
  <w:num w:numId="32" w16cid:durableId="1624538217">
    <w:abstractNumId w:val="9"/>
  </w:num>
  <w:num w:numId="33" w16cid:durableId="808979084">
    <w:abstractNumId w:val="43"/>
  </w:num>
  <w:num w:numId="34" w16cid:durableId="455685429">
    <w:abstractNumId w:val="6"/>
  </w:num>
  <w:num w:numId="35" w16cid:durableId="1410230447">
    <w:abstractNumId w:val="36"/>
  </w:num>
  <w:num w:numId="36" w16cid:durableId="681129851">
    <w:abstractNumId w:val="14"/>
  </w:num>
  <w:num w:numId="37" w16cid:durableId="637152966">
    <w:abstractNumId w:val="4"/>
  </w:num>
  <w:num w:numId="38" w16cid:durableId="468789751">
    <w:abstractNumId w:val="38"/>
  </w:num>
  <w:num w:numId="39" w16cid:durableId="422920540">
    <w:abstractNumId w:val="24"/>
  </w:num>
  <w:num w:numId="40" w16cid:durableId="395905371">
    <w:abstractNumId w:val="30"/>
  </w:num>
  <w:num w:numId="41" w16cid:durableId="1982538767">
    <w:abstractNumId w:val="44"/>
  </w:num>
  <w:num w:numId="42" w16cid:durableId="695037159">
    <w:abstractNumId w:val="10"/>
  </w:num>
  <w:num w:numId="43" w16cid:durableId="413205693">
    <w:abstractNumId w:val="0"/>
  </w:num>
  <w:num w:numId="44" w16cid:durableId="107742021">
    <w:abstractNumId w:val="31"/>
  </w:num>
  <w:num w:numId="45" w16cid:durableId="1486317281">
    <w:abstractNumId w:val="19"/>
  </w:num>
  <w:num w:numId="46" w16cid:durableId="1287546112">
    <w:abstractNumId w:val="25"/>
  </w:num>
  <w:num w:numId="47" w16cid:durableId="550843288">
    <w:abstractNumId w:val="28"/>
  </w:num>
  <w:num w:numId="48" w16cid:durableId="1639913767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Das, Dibakar">
    <w15:presenceInfo w15:providerId="AD" w15:userId="S::dibakar.das@intel.com::5555b401-5ad5-4206-a20e-01f22605f8f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intFractionalCharacterWidth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2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6738"/>
    <w:rsid w:val="00005373"/>
    <w:rsid w:val="00005901"/>
    <w:rsid w:val="00005EB2"/>
    <w:rsid w:val="00006C57"/>
    <w:rsid w:val="00006F0B"/>
    <w:rsid w:val="000070B1"/>
    <w:rsid w:val="00007187"/>
    <w:rsid w:val="00013B1C"/>
    <w:rsid w:val="0002093B"/>
    <w:rsid w:val="0002490A"/>
    <w:rsid w:val="00024D9B"/>
    <w:rsid w:val="00027B43"/>
    <w:rsid w:val="000316FF"/>
    <w:rsid w:val="00031C0C"/>
    <w:rsid w:val="000339AF"/>
    <w:rsid w:val="00034335"/>
    <w:rsid w:val="000348AD"/>
    <w:rsid w:val="000348E4"/>
    <w:rsid w:val="00035739"/>
    <w:rsid w:val="000365A2"/>
    <w:rsid w:val="000367A4"/>
    <w:rsid w:val="0003763A"/>
    <w:rsid w:val="000376F3"/>
    <w:rsid w:val="00037C72"/>
    <w:rsid w:val="00040222"/>
    <w:rsid w:val="00040FD1"/>
    <w:rsid w:val="00041422"/>
    <w:rsid w:val="00041BCD"/>
    <w:rsid w:val="000433AB"/>
    <w:rsid w:val="00044606"/>
    <w:rsid w:val="00046FA1"/>
    <w:rsid w:val="0004770D"/>
    <w:rsid w:val="000509AC"/>
    <w:rsid w:val="00050C42"/>
    <w:rsid w:val="000526C5"/>
    <w:rsid w:val="000560E2"/>
    <w:rsid w:val="00060D0F"/>
    <w:rsid w:val="00061816"/>
    <w:rsid w:val="00063878"/>
    <w:rsid w:val="000657A2"/>
    <w:rsid w:val="00066FC5"/>
    <w:rsid w:val="0007292D"/>
    <w:rsid w:val="00073314"/>
    <w:rsid w:val="000741FC"/>
    <w:rsid w:val="000758E2"/>
    <w:rsid w:val="00075E42"/>
    <w:rsid w:val="000764BE"/>
    <w:rsid w:val="000775F5"/>
    <w:rsid w:val="00080B6E"/>
    <w:rsid w:val="000810F9"/>
    <w:rsid w:val="00082300"/>
    <w:rsid w:val="00082BCE"/>
    <w:rsid w:val="000836A6"/>
    <w:rsid w:val="00086F46"/>
    <w:rsid w:val="00094961"/>
    <w:rsid w:val="00094CAC"/>
    <w:rsid w:val="00095E0C"/>
    <w:rsid w:val="000979CD"/>
    <w:rsid w:val="000A23A9"/>
    <w:rsid w:val="000A2E90"/>
    <w:rsid w:val="000A32C9"/>
    <w:rsid w:val="000A724C"/>
    <w:rsid w:val="000A79B9"/>
    <w:rsid w:val="000B439C"/>
    <w:rsid w:val="000B7BC2"/>
    <w:rsid w:val="000C2593"/>
    <w:rsid w:val="000C4804"/>
    <w:rsid w:val="000C4C6D"/>
    <w:rsid w:val="000C4CD8"/>
    <w:rsid w:val="000C5BAA"/>
    <w:rsid w:val="000D149C"/>
    <w:rsid w:val="000D31E1"/>
    <w:rsid w:val="000D7807"/>
    <w:rsid w:val="000D78AD"/>
    <w:rsid w:val="000D7944"/>
    <w:rsid w:val="000D7A4B"/>
    <w:rsid w:val="000D7D13"/>
    <w:rsid w:val="000E1D43"/>
    <w:rsid w:val="000E2275"/>
    <w:rsid w:val="000E2609"/>
    <w:rsid w:val="000E49FC"/>
    <w:rsid w:val="000E5E12"/>
    <w:rsid w:val="000F1E24"/>
    <w:rsid w:val="000F4CC0"/>
    <w:rsid w:val="000F4E09"/>
    <w:rsid w:val="000F547E"/>
    <w:rsid w:val="000F78F7"/>
    <w:rsid w:val="00100816"/>
    <w:rsid w:val="001027EE"/>
    <w:rsid w:val="00103638"/>
    <w:rsid w:val="00104D40"/>
    <w:rsid w:val="00105236"/>
    <w:rsid w:val="00105405"/>
    <w:rsid w:val="001057AC"/>
    <w:rsid w:val="001065A5"/>
    <w:rsid w:val="0011016C"/>
    <w:rsid w:val="00111447"/>
    <w:rsid w:val="001135D0"/>
    <w:rsid w:val="001138EF"/>
    <w:rsid w:val="00114749"/>
    <w:rsid w:val="0011498E"/>
    <w:rsid w:val="00117908"/>
    <w:rsid w:val="00117994"/>
    <w:rsid w:val="00121D3C"/>
    <w:rsid w:val="00122C17"/>
    <w:rsid w:val="001235BF"/>
    <w:rsid w:val="00123A3A"/>
    <w:rsid w:val="00126D65"/>
    <w:rsid w:val="00126ED9"/>
    <w:rsid w:val="001271EA"/>
    <w:rsid w:val="001277AA"/>
    <w:rsid w:val="00127CAB"/>
    <w:rsid w:val="00133516"/>
    <w:rsid w:val="00133FEE"/>
    <w:rsid w:val="00135537"/>
    <w:rsid w:val="0013561E"/>
    <w:rsid w:val="0013772D"/>
    <w:rsid w:val="001377BC"/>
    <w:rsid w:val="00137E8C"/>
    <w:rsid w:val="00142204"/>
    <w:rsid w:val="0014280F"/>
    <w:rsid w:val="001434F1"/>
    <w:rsid w:val="001454A3"/>
    <w:rsid w:val="00145539"/>
    <w:rsid w:val="00145B90"/>
    <w:rsid w:val="00146528"/>
    <w:rsid w:val="00147229"/>
    <w:rsid w:val="00153ED7"/>
    <w:rsid w:val="001565B9"/>
    <w:rsid w:val="0016105A"/>
    <w:rsid w:val="00164CD4"/>
    <w:rsid w:val="00167342"/>
    <w:rsid w:val="00171EF7"/>
    <w:rsid w:val="001732FC"/>
    <w:rsid w:val="001766B1"/>
    <w:rsid w:val="001774EF"/>
    <w:rsid w:val="00180861"/>
    <w:rsid w:val="00181280"/>
    <w:rsid w:val="00181532"/>
    <w:rsid w:val="0018327A"/>
    <w:rsid w:val="00185BB6"/>
    <w:rsid w:val="0018650B"/>
    <w:rsid w:val="00187162"/>
    <w:rsid w:val="001909AA"/>
    <w:rsid w:val="00191BBC"/>
    <w:rsid w:val="001923C7"/>
    <w:rsid w:val="00192478"/>
    <w:rsid w:val="001925C7"/>
    <w:rsid w:val="00193AA2"/>
    <w:rsid w:val="00195C83"/>
    <w:rsid w:val="001964D8"/>
    <w:rsid w:val="001A12E6"/>
    <w:rsid w:val="001A2809"/>
    <w:rsid w:val="001A2FE9"/>
    <w:rsid w:val="001A4C63"/>
    <w:rsid w:val="001A6DDB"/>
    <w:rsid w:val="001B3637"/>
    <w:rsid w:val="001B6133"/>
    <w:rsid w:val="001B6C42"/>
    <w:rsid w:val="001B7949"/>
    <w:rsid w:val="001C0E00"/>
    <w:rsid w:val="001C1B36"/>
    <w:rsid w:val="001C6A5A"/>
    <w:rsid w:val="001D0B7A"/>
    <w:rsid w:val="001D2AC1"/>
    <w:rsid w:val="001D2C34"/>
    <w:rsid w:val="001D5EA6"/>
    <w:rsid w:val="001D723B"/>
    <w:rsid w:val="001E172E"/>
    <w:rsid w:val="001E1D7A"/>
    <w:rsid w:val="001E2F4C"/>
    <w:rsid w:val="001E3F4E"/>
    <w:rsid w:val="001E4583"/>
    <w:rsid w:val="001E7389"/>
    <w:rsid w:val="001F05CD"/>
    <w:rsid w:val="001F1283"/>
    <w:rsid w:val="001F66E9"/>
    <w:rsid w:val="00200BB5"/>
    <w:rsid w:val="0020341D"/>
    <w:rsid w:val="00204A82"/>
    <w:rsid w:val="0020511C"/>
    <w:rsid w:val="00206847"/>
    <w:rsid w:val="00206D6B"/>
    <w:rsid w:val="00210301"/>
    <w:rsid w:val="002117A3"/>
    <w:rsid w:val="00214130"/>
    <w:rsid w:val="00215CC7"/>
    <w:rsid w:val="00216BE3"/>
    <w:rsid w:val="00217482"/>
    <w:rsid w:val="00221B80"/>
    <w:rsid w:val="0022223E"/>
    <w:rsid w:val="00222B9B"/>
    <w:rsid w:val="00223796"/>
    <w:rsid w:val="002242A6"/>
    <w:rsid w:val="00225289"/>
    <w:rsid w:val="002305F3"/>
    <w:rsid w:val="00231FCC"/>
    <w:rsid w:val="00237C3F"/>
    <w:rsid w:val="00240FAC"/>
    <w:rsid w:val="00242706"/>
    <w:rsid w:val="00245C2A"/>
    <w:rsid w:val="00246C61"/>
    <w:rsid w:val="00250A2D"/>
    <w:rsid w:val="00250B87"/>
    <w:rsid w:val="00250FA8"/>
    <w:rsid w:val="002560FE"/>
    <w:rsid w:val="002660FB"/>
    <w:rsid w:val="002702F3"/>
    <w:rsid w:val="00270BA2"/>
    <w:rsid w:val="002714E9"/>
    <w:rsid w:val="00271EDE"/>
    <w:rsid w:val="00272B26"/>
    <w:rsid w:val="0027414D"/>
    <w:rsid w:val="00274FC1"/>
    <w:rsid w:val="00275315"/>
    <w:rsid w:val="00276084"/>
    <w:rsid w:val="00277A17"/>
    <w:rsid w:val="00277A90"/>
    <w:rsid w:val="0028097E"/>
    <w:rsid w:val="0028239D"/>
    <w:rsid w:val="00283A5E"/>
    <w:rsid w:val="00285084"/>
    <w:rsid w:val="00286E4C"/>
    <w:rsid w:val="0029020B"/>
    <w:rsid w:val="00291112"/>
    <w:rsid w:val="00292B0D"/>
    <w:rsid w:val="00292B7B"/>
    <w:rsid w:val="002942EF"/>
    <w:rsid w:val="00294F6E"/>
    <w:rsid w:val="00297020"/>
    <w:rsid w:val="002971C4"/>
    <w:rsid w:val="002A0080"/>
    <w:rsid w:val="002A19C0"/>
    <w:rsid w:val="002A1EE2"/>
    <w:rsid w:val="002A2CD2"/>
    <w:rsid w:val="002A60D6"/>
    <w:rsid w:val="002B197C"/>
    <w:rsid w:val="002B1B85"/>
    <w:rsid w:val="002B277B"/>
    <w:rsid w:val="002B581D"/>
    <w:rsid w:val="002B6150"/>
    <w:rsid w:val="002C02C0"/>
    <w:rsid w:val="002C1413"/>
    <w:rsid w:val="002C142D"/>
    <w:rsid w:val="002C3C48"/>
    <w:rsid w:val="002C440A"/>
    <w:rsid w:val="002C59F5"/>
    <w:rsid w:val="002C76BD"/>
    <w:rsid w:val="002C7C9C"/>
    <w:rsid w:val="002D10D0"/>
    <w:rsid w:val="002D3845"/>
    <w:rsid w:val="002D401C"/>
    <w:rsid w:val="002D44BE"/>
    <w:rsid w:val="002D5FE7"/>
    <w:rsid w:val="002D64EE"/>
    <w:rsid w:val="002D653B"/>
    <w:rsid w:val="002D7198"/>
    <w:rsid w:val="002D732B"/>
    <w:rsid w:val="002E198D"/>
    <w:rsid w:val="002E1EB7"/>
    <w:rsid w:val="002E317A"/>
    <w:rsid w:val="002E493A"/>
    <w:rsid w:val="002E6088"/>
    <w:rsid w:val="002F0636"/>
    <w:rsid w:val="002F1022"/>
    <w:rsid w:val="002F2012"/>
    <w:rsid w:val="002F36DA"/>
    <w:rsid w:val="002F4BF0"/>
    <w:rsid w:val="002F5BE3"/>
    <w:rsid w:val="002F78DF"/>
    <w:rsid w:val="00301A93"/>
    <w:rsid w:val="00303B88"/>
    <w:rsid w:val="00303CF7"/>
    <w:rsid w:val="00305919"/>
    <w:rsid w:val="00305ACA"/>
    <w:rsid w:val="00305BE8"/>
    <w:rsid w:val="00305D18"/>
    <w:rsid w:val="003109D6"/>
    <w:rsid w:val="00310EE0"/>
    <w:rsid w:val="00312DB0"/>
    <w:rsid w:val="003133C6"/>
    <w:rsid w:val="00313F2C"/>
    <w:rsid w:val="00321772"/>
    <w:rsid w:val="00323E7F"/>
    <w:rsid w:val="0032436C"/>
    <w:rsid w:val="0032476B"/>
    <w:rsid w:val="00326AC4"/>
    <w:rsid w:val="0032748B"/>
    <w:rsid w:val="003275AF"/>
    <w:rsid w:val="003314FC"/>
    <w:rsid w:val="00331B2E"/>
    <w:rsid w:val="003325B2"/>
    <w:rsid w:val="003353EE"/>
    <w:rsid w:val="003371F0"/>
    <w:rsid w:val="00341844"/>
    <w:rsid w:val="00341C8E"/>
    <w:rsid w:val="00343F45"/>
    <w:rsid w:val="00345E98"/>
    <w:rsid w:val="00354874"/>
    <w:rsid w:val="003550A1"/>
    <w:rsid w:val="003557D2"/>
    <w:rsid w:val="00356039"/>
    <w:rsid w:val="00360ABA"/>
    <w:rsid w:val="00361865"/>
    <w:rsid w:val="00361DBB"/>
    <w:rsid w:val="00362159"/>
    <w:rsid w:val="0036283A"/>
    <w:rsid w:val="003637C8"/>
    <w:rsid w:val="00363A97"/>
    <w:rsid w:val="00364B0C"/>
    <w:rsid w:val="00366914"/>
    <w:rsid w:val="00370249"/>
    <w:rsid w:val="0037436E"/>
    <w:rsid w:val="00375825"/>
    <w:rsid w:val="003772A1"/>
    <w:rsid w:val="003809E1"/>
    <w:rsid w:val="00382AE5"/>
    <w:rsid w:val="00382BBB"/>
    <w:rsid w:val="0038361B"/>
    <w:rsid w:val="00385D46"/>
    <w:rsid w:val="00386126"/>
    <w:rsid w:val="0038680B"/>
    <w:rsid w:val="003871F6"/>
    <w:rsid w:val="00390DE3"/>
    <w:rsid w:val="003936CF"/>
    <w:rsid w:val="0039427D"/>
    <w:rsid w:val="00395779"/>
    <w:rsid w:val="00395ED5"/>
    <w:rsid w:val="003963D8"/>
    <w:rsid w:val="00396A3C"/>
    <w:rsid w:val="003A0685"/>
    <w:rsid w:val="003A24F5"/>
    <w:rsid w:val="003A51F9"/>
    <w:rsid w:val="003A59E3"/>
    <w:rsid w:val="003A6767"/>
    <w:rsid w:val="003A6CC6"/>
    <w:rsid w:val="003B0D11"/>
    <w:rsid w:val="003B1004"/>
    <w:rsid w:val="003B1464"/>
    <w:rsid w:val="003B35DB"/>
    <w:rsid w:val="003B473A"/>
    <w:rsid w:val="003B4EE9"/>
    <w:rsid w:val="003B50F7"/>
    <w:rsid w:val="003B5735"/>
    <w:rsid w:val="003C1D74"/>
    <w:rsid w:val="003C1FC7"/>
    <w:rsid w:val="003C4EB4"/>
    <w:rsid w:val="003C63F7"/>
    <w:rsid w:val="003C6CA3"/>
    <w:rsid w:val="003C7C6C"/>
    <w:rsid w:val="003D09BF"/>
    <w:rsid w:val="003D1A0A"/>
    <w:rsid w:val="003D2AE1"/>
    <w:rsid w:val="003D4EA1"/>
    <w:rsid w:val="003D54D7"/>
    <w:rsid w:val="003E0B1B"/>
    <w:rsid w:val="003E3AD4"/>
    <w:rsid w:val="003E47A0"/>
    <w:rsid w:val="003E53FA"/>
    <w:rsid w:val="003F10EF"/>
    <w:rsid w:val="003F12F8"/>
    <w:rsid w:val="003F1738"/>
    <w:rsid w:val="003F1F50"/>
    <w:rsid w:val="003F456F"/>
    <w:rsid w:val="003F5B3A"/>
    <w:rsid w:val="004012A2"/>
    <w:rsid w:val="00401639"/>
    <w:rsid w:val="00401C7D"/>
    <w:rsid w:val="00404431"/>
    <w:rsid w:val="00406CA8"/>
    <w:rsid w:val="004100D6"/>
    <w:rsid w:val="00411968"/>
    <w:rsid w:val="004148FA"/>
    <w:rsid w:val="00414EC4"/>
    <w:rsid w:val="00415245"/>
    <w:rsid w:val="004159F3"/>
    <w:rsid w:val="00416834"/>
    <w:rsid w:val="00417A5E"/>
    <w:rsid w:val="004221EA"/>
    <w:rsid w:val="00422D9C"/>
    <w:rsid w:val="004242F8"/>
    <w:rsid w:val="00424B46"/>
    <w:rsid w:val="00425707"/>
    <w:rsid w:val="00425894"/>
    <w:rsid w:val="004267EF"/>
    <w:rsid w:val="004277AB"/>
    <w:rsid w:val="00434338"/>
    <w:rsid w:val="0043601B"/>
    <w:rsid w:val="00442037"/>
    <w:rsid w:val="004449A1"/>
    <w:rsid w:val="0044517E"/>
    <w:rsid w:val="00445393"/>
    <w:rsid w:val="00446F3D"/>
    <w:rsid w:val="004470A8"/>
    <w:rsid w:val="0045580E"/>
    <w:rsid w:val="00455BE3"/>
    <w:rsid w:val="00456C44"/>
    <w:rsid w:val="004574F6"/>
    <w:rsid w:val="00457E27"/>
    <w:rsid w:val="004626D5"/>
    <w:rsid w:val="00463D68"/>
    <w:rsid w:val="00466535"/>
    <w:rsid w:val="00467033"/>
    <w:rsid w:val="004706B9"/>
    <w:rsid w:val="004735B0"/>
    <w:rsid w:val="00474223"/>
    <w:rsid w:val="0047568B"/>
    <w:rsid w:val="0047772E"/>
    <w:rsid w:val="00477A18"/>
    <w:rsid w:val="00480F13"/>
    <w:rsid w:val="00481A17"/>
    <w:rsid w:val="004839A5"/>
    <w:rsid w:val="004860E6"/>
    <w:rsid w:val="00486947"/>
    <w:rsid w:val="0049040C"/>
    <w:rsid w:val="00493B2D"/>
    <w:rsid w:val="00496381"/>
    <w:rsid w:val="004964FC"/>
    <w:rsid w:val="00497CBD"/>
    <w:rsid w:val="004A095B"/>
    <w:rsid w:val="004A61CF"/>
    <w:rsid w:val="004A6A34"/>
    <w:rsid w:val="004A7788"/>
    <w:rsid w:val="004A77D3"/>
    <w:rsid w:val="004B064B"/>
    <w:rsid w:val="004B0712"/>
    <w:rsid w:val="004B0E04"/>
    <w:rsid w:val="004B2579"/>
    <w:rsid w:val="004B3516"/>
    <w:rsid w:val="004B3C56"/>
    <w:rsid w:val="004B3FFC"/>
    <w:rsid w:val="004B4355"/>
    <w:rsid w:val="004B5C1D"/>
    <w:rsid w:val="004B5CA0"/>
    <w:rsid w:val="004B7238"/>
    <w:rsid w:val="004B789F"/>
    <w:rsid w:val="004C1138"/>
    <w:rsid w:val="004C1E9D"/>
    <w:rsid w:val="004C43C5"/>
    <w:rsid w:val="004C7CE8"/>
    <w:rsid w:val="004D2057"/>
    <w:rsid w:val="004D3EA6"/>
    <w:rsid w:val="004D4644"/>
    <w:rsid w:val="004D4E61"/>
    <w:rsid w:val="004D545A"/>
    <w:rsid w:val="004D60D2"/>
    <w:rsid w:val="004D7CD6"/>
    <w:rsid w:val="004E2401"/>
    <w:rsid w:val="004F03B7"/>
    <w:rsid w:val="004F43D1"/>
    <w:rsid w:val="004F4851"/>
    <w:rsid w:val="004F4C5A"/>
    <w:rsid w:val="004F5585"/>
    <w:rsid w:val="004F6A09"/>
    <w:rsid w:val="004F6A10"/>
    <w:rsid w:val="004F7864"/>
    <w:rsid w:val="005004C9"/>
    <w:rsid w:val="00503811"/>
    <w:rsid w:val="00504A24"/>
    <w:rsid w:val="005050CE"/>
    <w:rsid w:val="00507603"/>
    <w:rsid w:val="00507766"/>
    <w:rsid w:val="00507918"/>
    <w:rsid w:val="00510F98"/>
    <w:rsid w:val="00511E40"/>
    <w:rsid w:val="00514CC6"/>
    <w:rsid w:val="005150A7"/>
    <w:rsid w:val="0051654E"/>
    <w:rsid w:val="00517655"/>
    <w:rsid w:val="00517DE5"/>
    <w:rsid w:val="00520011"/>
    <w:rsid w:val="00520699"/>
    <w:rsid w:val="00521E8A"/>
    <w:rsid w:val="00522F77"/>
    <w:rsid w:val="0052609C"/>
    <w:rsid w:val="005262A3"/>
    <w:rsid w:val="00526AB3"/>
    <w:rsid w:val="00526B19"/>
    <w:rsid w:val="005273D9"/>
    <w:rsid w:val="005312EA"/>
    <w:rsid w:val="00531AAE"/>
    <w:rsid w:val="00535789"/>
    <w:rsid w:val="00535D59"/>
    <w:rsid w:val="00536CAF"/>
    <w:rsid w:val="00540191"/>
    <w:rsid w:val="005428C9"/>
    <w:rsid w:val="005428DF"/>
    <w:rsid w:val="00544E08"/>
    <w:rsid w:val="00544F5A"/>
    <w:rsid w:val="00545411"/>
    <w:rsid w:val="00545AC5"/>
    <w:rsid w:val="00551CF2"/>
    <w:rsid w:val="00555AF1"/>
    <w:rsid w:val="0055668C"/>
    <w:rsid w:val="005665A4"/>
    <w:rsid w:val="0056694D"/>
    <w:rsid w:val="00566B64"/>
    <w:rsid w:val="00566E7C"/>
    <w:rsid w:val="00567A2A"/>
    <w:rsid w:val="00570055"/>
    <w:rsid w:val="0057093B"/>
    <w:rsid w:val="00571903"/>
    <w:rsid w:val="00572400"/>
    <w:rsid w:val="00572EFA"/>
    <w:rsid w:val="005734D0"/>
    <w:rsid w:val="00574380"/>
    <w:rsid w:val="00575B9D"/>
    <w:rsid w:val="0057633A"/>
    <w:rsid w:val="0057739C"/>
    <w:rsid w:val="00581F28"/>
    <w:rsid w:val="0058248B"/>
    <w:rsid w:val="00587186"/>
    <w:rsid w:val="0059027D"/>
    <w:rsid w:val="00590474"/>
    <w:rsid w:val="00590C36"/>
    <w:rsid w:val="0059283C"/>
    <w:rsid w:val="00597399"/>
    <w:rsid w:val="00597DE2"/>
    <w:rsid w:val="005A2828"/>
    <w:rsid w:val="005A286F"/>
    <w:rsid w:val="005A313B"/>
    <w:rsid w:val="005A4BF2"/>
    <w:rsid w:val="005A6411"/>
    <w:rsid w:val="005A68C9"/>
    <w:rsid w:val="005A792F"/>
    <w:rsid w:val="005B0551"/>
    <w:rsid w:val="005B0751"/>
    <w:rsid w:val="005B16C2"/>
    <w:rsid w:val="005B2CCC"/>
    <w:rsid w:val="005B5991"/>
    <w:rsid w:val="005B603B"/>
    <w:rsid w:val="005C0099"/>
    <w:rsid w:val="005C0686"/>
    <w:rsid w:val="005C29AD"/>
    <w:rsid w:val="005C2A7B"/>
    <w:rsid w:val="005C3446"/>
    <w:rsid w:val="005C3E36"/>
    <w:rsid w:val="005C5D3B"/>
    <w:rsid w:val="005C635A"/>
    <w:rsid w:val="005C6738"/>
    <w:rsid w:val="005C726F"/>
    <w:rsid w:val="005C76F6"/>
    <w:rsid w:val="005D3AD1"/>
    <w:rsid w:val="005D47E2"/>
    <w:rsid w:val="005D6299"/>
    <w:rsid w:val="005D6982"/>
    <w:rsid w:val="005D7024"/>
    <w:rsid w:val="005E43F7"/>
    <w:rsid w:val="005E60AB"/>
    <w:rsid w:val="005F0C94"/>
    <w:rsid w:val="005F1A33"/>
    <w:rsid w:val="005F293E"/>
    <w:rsid w:val="005F2C1C"/>
    <w:rsid w:val="005F324F"/>
    <w:rsid w:val="005F590E"/>
    <w:rsid w:val="005F7A33"/>
    <w:rsid w:val="00601990"/>
    <w:rsid w:val="006022EF"/>
    <w:rsid w:val="00603E6B"/>
    <w:rsid w:val="00604440"/>
    <w:rsid w:val="006047C6"/>
    <w:rsid w:val="006058A7"/>
    <w:rsid w:val="00606598"/>
    <w:rsid w:val="00606BCF"/>
    <w:rsid w:val="006072A5"/>
    <w:rsid w:val="0060775D"/>
    <w:rsid w:val="00607E7A"/>
    <w:rsid w:val="00612492"/>
    <w:rsid w:val="006129AE"/>
    <w:rsid w:val="00613D2B"/>
    <w:rsid w:val="00620ED6"/>
    <w:rsid w:val="0062304F"/>
    <w:rsid w:val="006242B2"/>
    <w:rsid w:val="0062440B"/>
    <w:rsid w:val="0062635E"/>
    <w:rsid w:val="00627614"/>
    <w:rsid w:val="00631860"/>
    <w:rsid w:val="006334EA"/>
    <w:rsid w:val="006335CC"/>
    <w:rsid w:val="00633F08"/>
    <w:rsid w:val="0063446B"/>
    <w:rsid w:val="00634B2C"/>
    <w:rsid w:val="00640A23"/>
    <w:rsid w:val="006410BD"/>
    <w:rsid w:val="006412FC"/>
    <w:rsid w:val="00643E48"/>
    <w:rsid w:val="0065077D"/>
    <w:rsid w:val="00650D1A"/>
    <w:rsid w:val="00651BD5"/>
    <w:rsid w:val="00654CF4"/>
    <w:rsid w:val="006566B5"/>
    <w:rsid w:val="0065789B"/>
    <w:rsid w:val="00660639"/>
    <w:rsid w:val="00660E8F"/>
    <w:rsid w:val="00661165"/>
    <w:rsid w:val="00661338"/>
    <w:rsid w:val="00664BE6"/>
    <w:rsid w:val="00665E8C"/>
    <w:rsid w:val="006662E2"/>
    <w:rsid w:val="00670382"/>
    <w:rsid w:val="00671417"/>
    <w:rsid w:val="00672C83"/>
    <w:rsid w:val="0067316C"/>
    <w:rsid w:val="0068067E"/>
    <w:rsid w:val="00680896"/>
    <w:rsid w:val="006811C1"/>
    <w:rsid w:val="00683097"/>
    <w:rsid w:val="0068445D"/>
    <w:rsid w:val="00684CD5"/>
    <w:rsid w:val="00686ADB"/>
    <w:rsid w:val="0069086B"/>
    <w:rsid w:val="00690A5A"/>
    <w:rsid w:val="00694D0C"/>
    <w:rsid w:val="006971AF"/>
    <w:rsid w:val="006A03E5"/>
    <w:rsid w:val="006A0859"/>
    <w:rsid w:val="006A119F"/>
    <w:rsid w:val="006A1D59"/>
    <w:rsid w:val="006A2D7F"/>
    <w:rsid w:val="006A4368"/>
    <w:rsid w:val="006A4C4D"/>
    <w:rsid w:val="006B2351"/>
    <w:rsid w:val="006B2EDC"/>
    <w:rsid w:val="006B4134"/>
    <w:rsid w:val="006B4520"/>
    <w:rsid w:val="006B4ECF"/>
    <w:rsid w:val="006B5172"/>
    <w:rsid w:val="006C0727"/>
    <w:rsid w:val="006C3847"/>
    <w:rsid w:val="006C4206"/>
    <w:rsid w:val="006C51C0"/>
    <w:rsid w:val="006C5C59"/>
    <w:rsid w:val="006C5C5A"/>
    <w:rsid w:val="006C5CED"/>
    <w:rsid w:val="006C6A6B"/>
    <w:rsid w:val="006D05B5"/>
    <w:rsid w:val="006D0B65"/>
    <w:rsid w:val="006D524E"/>
    <w:rsid w:val="006D5258"/>
    <w:rsid w:val="006D68BC"/>
    <w:rsid w:val="006D6F8A"/>
    <w:rsid w:val="006E0DC1"/>
    <w:rsid w:val="006E145F"/>
    <w:rsid w:val="006E345C"/>
    <w:rsid w:val="006E3CA3"/>
    <w:rsid w:val="006E4F8E"/>
    <w:rsid w:val="006F1439"/>
    <w:rsid w:val="006F3CE7"/>
    <w:rsid w:val="006F5CDF"/>
    <w:rsid w:val="00700C9D"/>
    <w:rsid w:val="00701E12"/>
    <w:rsid w:val="007036B2"/>
    <w:rsid w:val="007042CE"/>
    <w:rsid w:val="007066E1"/>
    <w:rsid w:val="0070694C"/>
    <w:rsid w:val="0071062E"/>
    <w:rsid w:val="00711A46"/>
    <w:rsid w:val="0071448B"/>
    <w:rsid w:val="007179B5"/>
    <w:rsid w:val="007213BA"/>
    <w:rsid w:val="0072166F"/>
    <w:rsid w:val="007229DA"/>
    <w:rsid w:val="00723978"/>
    <w:rsid w:val="007268B8"/>
    <w:rsid w:val="00726A61"/>
    <w:rsid w:val="00726BCD"/>
    <w:rsid w:val="00726D1B"/>
    <w:rsid w:val="00730B82"/>
    <w:rsid w:val="00731D12"/>
    <w:rsid w:val="007325CF"/>
    <w:rsid w:val="0073442C"/>
    <w:rsid w:val="00734735"/>
    <w:rsid w:val="00735E75"/>
    <w:rsid w:val="00735F18"/>
    <w:rsid w:val="00737CDB"/>
    <w:rsid w:val="00737F87"/>
    <w:rsid w:val="007402F1"/>
    <w:rsid w:val="007409A6"/>
    <w:rsid w:val="00741439"/>
    <w:rsid w:val="007428F2"/>
    <w:rsid w:val="00744504"/>
    <w:rsid w:val="007452BB"/>
    <w:rsid w:val="00745E34"/>
    <w:rsid w:val="00747198"/>
    <w:rsid w:val="007474F1"/>
    <w:rsid w:val="00747E61"/>
    <w:rsid w:val="0075120E"/>
    <w:rsid w:val="0075549A"/>
    <w:rsid w:val="007579C1"/>
    <w:rsid w:val="00761673"/>
    <w:rsid w:val="007623F3"/>
    <w:rsid w:val="00762AF5"/>
    <w:rsid w:val="00763A25"/>
    <w:rsid w:val="00763CF4"/>
    <w:rsid w:val="00764BA6"/>
    <w:rsid w:val="00765DCB"/>
    <w:rsid w:val="007677F4"/>
    <w:rsid w:val="007679E2"/>
    <w:rsid w:val="00770184"/>
    <w:rsid w:val="00770572"/>
    <w:rsid w:val="0077128A"/>
    <w:rsid w:val="00772004"/>
    <w:rsid w:val="0077212C"/>
    <w:rsid w:val="007746C8"/>
    <w:rsid w:val="007753BB"/>
    <w:rsid w:val="0077625D"/>
    <w:rsid w:val="007812CD"/>
    <w:rsid w:val="00781626"/>
    <w:rsid w:val="00781B93"/>
    <w:rsid w:val="0078325D"/>
    <w:rsid w:val="00783D3B"/>
    <w:rsid w:val="00784774"/>
    <w:rsid w:val="00797164"/>
    <w:rsid w:val="007A1480"/>
    <w:rsid w:val="007A2489"/>
    <w:rsid w:val="007B41D3"/>
    <w:rsid w:val="007B4AA4"/>
    <w:rsid w:val="007B5761"/>
    <w:rsid w:val="007C35EF"/>
    <w:rsid w:val="007C643F"/>
    <w:rsid w:val="007D1F16"/>
    <w:rsid w:val="007E09A1"/>
    <w:rsid w:val="007E1669"/>
    <w:rsid w:val="007E2F0D"/>
    <w:rsid w:val="007E4F3D"/>
    <w:rsid w:val="007F0758"/>
    <w:rsid w:val="007F0DD2"/>
    <w:rsid w:val="007F1518"/>
    <w:rsid w:val="007F183F"/>
    <w:rsid w:val="007F2261"/>
    <w:rsid w:val="007F478D"/>
    <w:rsid w:val="007F479D"/>
    <w:rsid w:val="007F523C"/>
    <w:rsid w:val="007F77C8"/>
    <w:rsid w:val="008003EF"/>
    <w:rsid w:val="00800707"/>
    <w:rsid w:val="008018B3"/>
    <w:rsid w:val="00803F5B"/>
    <w:rsid w:val="0080424B"/>
    <w:rsid w:val="00804643"/>
    <w:rsid w:val="0080754D"/>
    <w:rsid w:val="008108FC"/>
    <w:rsid w:val="00812286"/>
    <w:rsid w:val="0081586E"/>
    <w:rsid w:val="0081698C"/>
    <w:rsid w:val="00820BFD"/>
    <w:rsid w:val="00822DAF"/>
    <w:rsid w:val="0082425F"/>
    <w:rsid w:val="0082476B"/>
    <w:rsid w:val="008249EF"/>
    <w:rsid w:val="008261AA"/>
    <w:rsid w:val="008265D0"/>
    <w:rsid w:val="00830210"/>
    <w:rsid w:val="00830422"/>
    <w:rsid w:val="008314DA"/>
    <w:rsid w:val="0083161D"/>
    <w:rsid w:val="008354E4"/>
    <w:rsid w:val="00840E05"/>
    <w:rsid w:val="00843304"/>
    <w:rsid w:val="00844A36"/>
    <w:rsid w:val="0084584C"/>
    <w:rsid w:val="00845F30"/>
    <w:rsid w:val="0084672A"/>
    <w:rsid w:val="00846B16"/>
    <w:rsid w:val="008473DC"/>
    <w:rsid w:val="00847DFE"/>
    <w:rsid w:val="0085159B"/>
    <w:rsid w:val="008525ED"/>
    <w:rsid w:val="00855605"/>
    <w:rsid w:val="008558C9"/>
    <w:rsid w:val="008561E0"/>
    <w:rsid w:val="008638FA"/>
    <w:rsid w:val="00864025"/>
    <w:rsid w:val="0086590F"/>
    <w:rsid w:val="00866471"/>
    <w:rsid w:val="00870919"/>
    <w:rsid w:val="008720E7"/>
    <w:rsid w:val="008722E9"/>
    <w:rsid w:val="00872653"/>
    <w:rsid w:val="008732D1"/>
    <w:rsid w:val="00873EC7"/>
    <w:rsid w:val="00875044"/>
    <w:rsid w:val="008805A8"/>
    <w:rsid w:val="00880769"/>
    <w:rsid w:val="00880FF6"/>
    <w:rsid w:val="008819E7"/>
    <w:rsid w:val="00882D72"/>
    <w:rsid w:val="00882DD9"/>
    <w:rsid w:val="00885E22"/>
    <w:rsid w:val="00886D5D"/>
    <w:rsid w:val="00887365"/>
    <w:rsid w:val="0088749F"/>
    <w:rsid w:val="00887E21"/>
    <w:rsid w:val="00890995"/>
    <w:rsid w:val="008910E3"/>
    <w:rsid w:val="00891704"/>
    <w:rsid w:val="00891FBB"/>
    <w:rsid w:val="00892061"/>
    <w:rsid w:val="008920C7"/>
    <w:rsid w:val="00892177"/>
    <w:rsid w:val="0089296A"/>
    <w:rsid w:val="00894980"/>
    <w:rsid w:val="00895D0F"/>
    <w:rsid w:val="008962D4"/>
    <w:rsid w:val="008964BA"/>
    <w:rsid w:val="00897202"/>
    <w:rsid w:val="00897D9B"/>
    <w:rsid w:val="00897E08"/>
    <w:rsid w:val="008A2143"/>
    <w:rsid w:val="008A4ADE"/>
    <w:rsid w:val="008A5C23"/>
    <w:rsid w:val="008A7329"/>
    <w:rsid w:val="008B00E3"/>
    <w:rsid w:val="008B02B8"/>
    <w:rsid w:val="008B0B8C"/>
    <w:rsid w:val="008B33E3"/>
    <w:rsid w:val="008B377B"/>
    <w:rsid w:val="008B4A10"/>
    <w:rsid w:val="008B4B53"/>
    <w:rsid w:val="008B586F"/>
    <w:rsid w:val="008B75F5"/>
    <w:rsid w:val="008C0021"/>
    <w:rsid w:val="008C12E9"/>
    <w:rsid w:val="008C142C"/>
    <w:rsid w:val="008C1FA8"/>
    <w:rsid w:val="008C26E3"/>
    <w:rsid w:val="008C3AD4"/>
    <w:rsid w:val="008C3C43"/>
    <w:rsid w:val="008C6396"/>
    <w:rsid w:val="008C6F0E"/>
    <w:rsid w:val="008C709F"/>
    <w:rsid w:val="008C7301"/>
    <w:rsid w:val="008D028C"/>
    <w:rsid w:val="008D0AC4"/>
    <w:rsid w:val="008D12F8"/>
    <w:rsid w:val="008D181C"/>
    <w:rsid w:val="008D1C74"/>
    <w:rsid w:val="008D40B4"/>
    <w:rsid w:val="008D605F"/>
    <w:rsid w:val="008D7368"/>
    <w:rsid w:val="008E0814"/>
    <w:rsid w:val="008E13C1"/>
    <w:rsid w:val="008E15BB"/>
    <w:rsid w:val="008E17AC"/>
    <w:rsid w:val="008E1A2C"/>
    <w:rsid w:val="008E237D"/>
    <w:rsid w:val="008E32B6"/>
    <w:rsid w:val="008E527C"/>
    <w:rsid w:val="008E6C36"/>
    <w:rsid w:val="008E762E"/>
    <w:rsid w:val="008F2AF1"/>
    <w:rsid w:val="008F2FA0"/>
    <w:rsid w:val="008F54DF"/>
    <w:rsid w:val="008F5AE0"/>
    <w:rsid w:val="008F6BEB"/>
    <w:rsid w:val="008F7A67"/>
    <w:rsid w:val="00900D48"/>
    <w:rsid w:val="00900E3F"/>
    <w:rsid w:val="00903B86"/>
    <w:rsid w:val="00904F83"/>
    <w:rsid w:val="0090574F"/>
    <w:rsid w:val="00906AF7"/>
    <w:rsid w:val="00907A68"/>
    <w:rsid w:val="00910DDB"/>
    <w:rsid w:val="0091136A"/>
    <w:rsid w:val="009113A1"/>
    <w:rsid w:val="009113D4"/>
    <w:rsid w:val="00911F95"/>
    <w:rsid w:val="009125C5"/>
    <w:rsid w:val="00912EFC"/>
    <w:rsid w:val="0091421B"/>
    <w:rsid w:val="00914C93"/>
    <w:rsid w:val="00915141"/>
    <w:rsid w:val="009160DE"/>
    <w:rsid w:val="00916A00"/>
    <w:rsid w:val="00917D6C"/>
    <w:rsid w:val="00920707"/>
    <w:rsid w:val="0092092D"/>
    <w:rsid w:val="009219CC"/>
    <w:rsid w:val="00924C9E"/>
    <w:rsid w:val="00924FA7"/>
    <w:rsid w:val="00925A36"/>
    <w:rsid w:val="0092649E"/>
    <w:rsid w:val="00927490"/>
    <w:rsid w:val="00931C7D"/>
    <w:rsid w:val="009322E6"/>
    <w:rsid w:val="00932F20"/>
    <w:rsid w:val="00934B9F"/>
    <w:rsid w:val="00935478"/>
    <w:rsid w:val="00936572"/>
    <w:rsid w:val="00937130"/>
    <w:rsid w:val="009401A7"/>
    <w:rsid w:val="0094038A"/>
    <w:rsid w:val="009410D1"/>
    <w:rsid w:val="00941C1A"/>
    <w:rsid w:val="0094522B"/>
    <w:rsid w:val="00945399"/>
    <w:rsid w:val="0094663B"/>
    <w:rsid w:val="0094697D"/>
    <w:rsid w:val="00946E95"/>
    <w:rsid w:val="00947CB5"/>
    <w:rsid w:val="00950028"/>
    <w:rsid w:val="00950EE1"/>
    <w:rsid w:val="009544AE"/>
    <w:rsid w:val="0095495A"/>
    <w:rsid w:val="0095544C"/>
    <w:rsid w:val="00956422"/>
    <w:rsid w:val="00957C1E"/>
    <w:rsid w:val="009619A2"/>
    <w:rsid w:val="00962399"/>
    <w:rsid w:val="0096333B"/>
    <w:rsid w:val="009643CE"/>
    <w:rsid w:val="00967A41"/>
    <w:rsid w:val="0097082E"/>
    <w:rsid w:val="00971C20"/>
    <w:rsid w:val="00972356"/>
    <w:rsid w:val="00973161"/>
    <w:rsid w:val="00976164"/>
    <w:rsid w:val="00981065"/>
    <w:rsid w:val="009826C8"/>
    <w:rsid w:val="00985917"/>
    <w:rsid w:val="00986F9F"/>
    <w:rsid w:val="009907DB"/>
    <w:rsid w:val="00992F3C"/>
    <w:rsid w:val="00993A96"/>
    <w:rsid w:val="00993F23"/>
    <w:rsid w:val="00997527"/>
    <w:rsid w:val="009A1AB5"/>
    <w:rsid w:val="009A3E86"/>
    <w:rsid w:val="009A5CDD"/>
    <w:rsid w:val="009A69BD"/>
    <w:rsid w:val="009B3A9D"/>
    <w:rsid w:val="009B46BC"/>
    <w:rsid w:val="009B54A9"/>
    <w:rsid w:val="009B59CC"/>
    <w:rsid w:val="009B6084"/>
    <w:rsid w:val="009B6323"/>
    <w:rsid w:val="009C1596"/>
    <w:rsid w:val="009C1E10"/>
    <w:rsid w:val="009C3299"/>
    <w:rsid w:val="009C5680"/>
    <w:rsid w:val="009C5913"/>
    <w:rsid w:val="009C7046"/>
    <w:rsid w:val="009D09B8"/>
    <w:rsid w:val="009D36BC"/>
    <w:rsid w:val="009D6DEC"/>
    <w:rsid w:val="009D6FC7"/>
    <w:rsid w:val="009D7A58"/>
    <w:rsid w:val="009E0164"/>
    <w:rsid w:val="009E1BEB"/>
    <w:rsid w:val="009E541B"/>
    <w:rsid w:val="009E6085"/>
    <w:rsid w:val="009E69FF"/>
    <w:rsid w:val="009E788A"/>
    <w:rsid w:val="009E7C51"/>
    <w:rsid w:val="009F09E7"/>
    <w:rsid w:val="009F2FBC"/>
    <w:rsid w:val="009F4475"/>
    <w:rsid w:val="009F466A"/>
    <w:rsid w:val="009F7239"/>
    <w:rsid w:val="009F75DC"/>
    <w:rsid w:val="00A015BA"/>
    <w:rsid w:val="00A03F49"/>
    <w:rsid w:val="00A04647"/>
    <w:rsid w:val="00A05850"/>
    <w:rsid w:val="00A07C17"/>
    <w:rsid w:val="00A07F61"/>
    <w:rsid w:val="00A1067F"/>
    <w:rsid w:val="00A106E0"/>
    <w:rsid w:val="00A1180E"/>
    <w:rsid w:val="00A13839"/>
    <w:rsid w:val="00A209EE"/>
    <w:rsid w:val="00A21DDE"/>
    <w:rsid w:val="00A22570"/>
    <w:rsid w:val="00A2318E"/>
    <w:rsid w:val="00A236B1"/>
    <w:rsid w:val="00A23E8E"/>
    <w:rsid w:val="00A24A61"/>
    <w:rsid w:val="00A25D27"/>
    <w:rsid w:val="00A27360"/>
    <w:rsid w:val="00A273A9"/>
    <w:rsid w:val="00A27C94"/>
    <w:rsid w:val="00A27E89"/>
    <w:rsid w:val="00A309CC"/>
    <w:rsid w:val="00A31B7D"/>
    <w:rsid w:val="00A340B4"/>
    <w:rsid w:val="00A351FD"/>
    <w:rsid w:val="00A3524F"/>
    <w:rsid w:val="00A37855"/>
    <w:rsid w:val="00A4098E"/>
    <w:rsid w:val="00A40B83"/>
    <w:rsid w:val="00A4360E"/>
    <w:rsid w:val="00A45E4F"/>
    <w:rsid w:val="00A509D5"/>
    <w:rsid w:val="00A50B18"/>
    <w:rsid w:val="00A52B49"/>
    <w:rsid w:val="00A54847"/>
    <w:rsid w:val="00A5624B"/>
    <w:rsid w:val="00A568FA"/>
    <w:rsid w:val="00A56B49"/>
    <w:rsid w:val="00A60CBA"/>
    <w:rsid w:val="00A63F18"/>
    <w:rsid w:val="00A649F6"/>
    <w:rsid w:val="00A64F38"/>
    <w:rsid w:val="00A678AD"/>
    <w:rsid w:val="00A71C38"/>
    <w:rsid w:val="00A75001"/>
    <w:rsid w:val="00A7552B"/>
    <w:rsid w:val="00A7644E"/>
    <w:rsid w:val="00A765D4"/>
    <w:rsid w:val="00A76C5D"/>
    <w:rsid w:val="00A77761"/>
    <w:rsid w:val="00A8144B"/>
    <w:rsid w:val="00A828F7"/>
    <w:rsid w:val="00A82B42"/>
    <w:rsid w:val="00A83EB8"/>
    <w:rsid w:val="00A840C3"/>
    <w:rsid w:val="00A85F7B"/>
    <w:rsid w:val="00A87630"/>
    <w:rsid w:val="00A87E28"/>
    <w:rsid w:val="00A90E13"/>
    <w:rsid w:val="00A90F5A"/>
    <w:rsid w:val="00A9288F"/>
    <w:rsid w:val="00A96002"/>
    <w:rsid w:val="00A96B67"/>
    <w:rsid w:val="00AA0D59"/>
    <w:rsid w:val="00AA108B"/>
    <w:rsid w:val="00AA427C"/>
    <w:rsid w:val="00AA637A"/>
    <w:rsid w:val="00AB0329"/>
    <w:rsid w:val="00AB167C"/>
    <w:rsid w:val="00AB33D2"/>
    <w:rsid w:val="00AC1FDF"/>
    <w:rsid w:val="00AC37C2"/>
    <w:rsid w:val="00AC5344"/>
    <w:rsid w:val="00AC601B"/>
    <w:rsid w:val="00AC624C"/>
    <w:rsid w:val="00AC6F11"/>
    <w:rsid w:val="00AC7A76"/>
    <w:rsid w:val="00AD17A5"/>
    <w:rsid w:val="00AD27F9"/>
    <w:rsid w:val="00AD29CB"/>
    <w:rsid w:val="00AD3547"/>
    <w:rsid w:val="00AD4808"/>
    <w:rsid w:val="00AD55B5"/>
    <w:rsid w:val="00AE15F0"/>
    <w:rsid w:val="00AE2BBD"/>
    <w:rsid w:val="00AE73EC"/>
    <w:rsid w:val="00AE78E8"/>
    <w:rsid w:val="00AF157E"/>
    <w:rsid w:val="00AF18A7"/>
    <w:rsid w:val="00AF2965"/>
    <w:rsid w:val="00AF3807"/>
    <w:rsid w:val="00AF5767"/>
    <w:rsid w:val="00AF5ADE"/>
    <w:rsid w:val="00AF63EB"/>
    <w:rsid w:val="00AF6BE3"/>
    <w:rsid w:val="00B00340"/>
    <w:rsid w:val="00B015DE"/>
    <w:rsid w:val="00B04470"/>
    <w:rsid w:val="00B04A02"/>
    <w:rsid w:val="00B04ACE"/>
    <w:rsid w:val="00B04CDA"/>
    <w:rsid w:val="00B05B18"/>
    <w:rsid w:val="00B05C15"/>
    <w:rsid w:val="00B066C9"/>
    <w:rsid w:val="00B07CA1"/>
    <w:rsid w:val="00B10031"/>
    <w:rsid w:val="00B13044"/>
    <w:rsid w:val="00B14BD9"/>
    <w:rsid w:val="00B15146"/>
    <w:rsid w:val="00B1590A"/>
    <w:rsid w:val="00B20EE2"/>
    <w:rsid w:val="00B23E7C"/>
    <w:rsid w:val="00B25ADA"/>
    <w:rsid w:val="00B264C6"/>
    <w:rsid w:val="00B30FE1"/>
    <w:rsid w:val="00B32B6A"/>
    <w:rsid w:val="00B33A67"/>
    <w:rsid w:val="00B3452D"/>
    <w:rsid w:val="00B34F3D"/>
    <w:rsid w:val="00B3638F"/>
    <w:rsid w:val="00B36C0D"/>
    <w:rsid w:val="00B3728C"/>
    <w:rsid w:val="00B3745C"/>
    <w:rsid w:val="00B405C3"/>
    <w:rsid w:val="00B445F9"/>
    <w:rsid w:val="00B511E1"/>
    <w:rsid w:val="00B539E2"/>
    <w:rsid w:val="00B53B84"/>
    <w:rsid w:val="00B5483B"/>
    <w:rsid w:val="00B54FB5"/>
    <w:rsid w:val="00B60C25"/>
    <w:rsid w:val="00B6251A"/>
    <w:rsid w:val="00B636B7"/>
    <w:rsid w:val="00B65D19"/>
    <w:rsid w:val="00B67051"/>
    <w:rsid w:val="00B6738D"/>
    <w:rsid w:val="00B67618"/>
    <w:rsid w:val="00B67B18"/>
    <w:rsid w:val="00B708C8"/>
    <w:rsid w:val="00B71EB6"/>
    <w:rsid w:val="00B721EE"/>
    <w:rsid w:val="00B72DA2"/>
    <w:rsid w:val="00B73801"/>
    <w:rsid w:val="00B73FA0"/>
    <w:rsid w:val="00B750B2"/>
    <w:rsid w:val="00B754E2"/>
    <w:rsid w:val="00B7775E"/>
    <w:rsid w:val="00B8027C"/>
    <w:rsid w:val="00B8194B"/>
    <w:rsid w:val="00B81A20"/>
    <w:rsid w:val="00B8259F"/>
    <w:rsid w:val="00B82B4B"/>
    <w:rsid w:val="00B8348F"/>
    <w:rsid w:val="00B86FA2"/>
    <w:rsid w:val="00B92D40"/>
    <w:rsid w:val="00B948D1"/>
    <w:rsid w:val="00B94BB5"/>
    <w:rsid w:val="00B96D91"/>
    <w:rsid w:val="00B977E8"/>
    <w:rsid w:val="00BA032D"/>
    <w:rsid w:val="00BA1CF0"/>
    <w:rsid w:val="00BA2D7C"/>
    <w:rsid w:val="00BA3BFA"/>
    <w:rsid w:val="00BA735C"/>
    <w:rsid w:val="00BB0477"/>
    <w:rsid w:val="00BB134C"/>
    <w:rsid w:val="00BB23C0"/>
    <w:rsid w:val="00BB334C"/>
    <w:rsid w:val="00BB33EC"/>
    <w:rsid w:val="00BB501C"/>
    <w:rsid w:val="00BB5733"/>
    <w:rsid w:val="00BB6732"/>
    <w:rsid w:val="00BC06E2"/>
    <w:rsid w:val="00BC0B84"/>
    <w:rsid w:val="00BC0CB4"/>
    <w:rsid w:val="00BC23D5"/>
    <w:rsid w:val="00BC2B0F"/>
    <w:rsid w:val="00BC5F5F"/>
    <w:rsid w:val="00BC6446"/>
    <w:rsid w:val="00BC6BEB"/>
    <w:rsid w:val="00BC6C89"/>
    <w:rsid w:val="00BD2820"/>
    <w:rsid w:val="00BD2EF7"/>
    <w:rsid w:val="00BD5A83"/>
    <w:rsid w:val="00BD683F"/>
    <w:rsid w:val="00BD72AC"/>
    <w:rsid w:val="00BE17FD"/>
    <w:rsid w:val="00BE1BF6"/>
    <w:rsid w:val="00BE2381"/>
    <w:rsid w:val="00BE36A3"/>
    <w:rsid w:val="00BE574D"/>
    <w:rsid w:val="00BE64DF"/>
    <w:rsid w:val="00BE68C2"/>
    <w:rsid w:val="00BF234E"/>
    <w:rsid w:val="00BF2AE7"/>
    <w:rsid w:val="00BF43B0"/>
    <w:rsid w:val="00BF5107"/>
    <w:rsid w:val="00BF7A79"/>
    <w:rsid w:val="00C00CE0"/>
    <w:rsid w:val="00C0117C"/>
    <w:rsid w:val="00C011EC"/>
    <w:rsid w:val="00C02D0F"/>
    <w:rsid w:val="00C040DC"/>
    <w:rsid w:val="00C05A8A"/>
    <w:rsid w:val="00C05C8E"/>
    <w:rsid w:val="00C065FA"/>
    <w:rsid w:val="00C06A9D"/>
    <w:rsid w:val="00C10469"/>
    <w:rsid w:val="00C1162A"/>
    <w:rsid w:val="00C11CC3"/>
    <w:rsid w:val="00C13B94"/>
    <w:rsid w:val="00C14E82"/>
    <w:rsid w:val="00C2170C"/>
    <w:rsid w:val="00C23C31"/>
    <w:rsid w:val="00C24C40"/>
    <w:rsid w:val="00C254B0"/>
    <w:rsid w:val="00C26467"/>
    <w:rsid w:val="00C26A28"/>
    <w:rsid w:val="00C26E54"/>
    <w:rsid w:val="00C26F6B"/>
    <w:rsid w:val="00C27963"/>
    <w:rsid w:val="00C31113"/>
    <w:rsid w:val="00C31F71"/>
    <w:rsid w:val="00C33304"/>
    <w:rsid w:val="00C35232"/>
    <w:rsid w:val="00C35A69"/>
    <w:rsid w:val="00C36A2B"/>
    <w:rsid w:val="00C41AC5"/>
    <w:rsid w:val="00C4298A"/>
    <w:rsid w:val="00C44E26"/>
    <w:rsid w:val="00C47E9E"/>
    <w:rsid w:val="00C50407"/>
    <w:rsid w:val="00C526B0"/>
    <w:rsid w:val="00C529D8"/>
    <w:rsid w:val="00C52A77"/>
    <w:rsid w:val="00C53381"/>
    <w:rsid w:val="00C55D06"/>
    <w:rsid w:val="00C60223"/>
    <w:rsid w:val="00C6046D"/>
    <w:rsid w:val="00C6056A"/>
    <w:rsid w:val="00C6149E"/>
    <w:rsid w:val="00C621E4"/>
    <w:rsid w:val="00C6464A"/>
    <w:rsid w:val="00C64BAF"/>
    <w:rsid w:val="00C65DB7"/>
    <w:rsid w:val="00C66411"/>
    <w:rsid w:val="00C66E67"/>
    <w:rsid w:val="00C71B92"/>
    <w:rsid w:val="00C71FD5"/>
    <w:rsid w:val="00C7245D"/>
    <w:rsid w:val="00C7261D"/>
    <w:rsid w:val="00C7429B"/>
    <w:rsid w:val="00C74AAC"/>
    <w:rsid w:val="00C76566"/>
    <w:rsid w:val="00C80364"/>
    <w:rsid w:val="00C80AFD"/>
    <w:rsid w:val="00C81E73"/>
    <w:rsid w:val="00C82DF1"/>
    <w:rsid w:val="00C8388E"/>
    <w:rsid w:val="00C83C80"/>
    <w:rsid w:val="00C83C9E"/>
    <w:rsid w:val="00C8472E"/>
    <w:rsid w:val="00C84C16"/>
    <w:rsid w:val="00C85268"/>
    <w:rsid w:val="00C8548C"/>
    <w:rsid w:val="00C871AB"/>
    <w:rsid w:val="00C9144E"/>
    <w:rsid w:val="00C92416"/>
    <w:rsid w:val="00C96595"/>
    <w:rsid w:val="00C9781F"/>
    <w:rsid w:val="00CA09B2"/>
    <w:rsid w:val="00CA2E8C"/>
    <w:rsid w:val="00CA2ED7"/>
    <w:rsid w:val="00CA34FE"/>
    <w:rsid w:val="00CA3E68"/>
    <w:rsid w:val="00CA56E4"/>
    <w:rsid w:val="00CB5A5A"/>
    <w:rsid w:val="00CB66DD"/>
    <w:rsid w:val="00CC126D"/>
    <w:rsid w:val="00CC14C0"/>
    <w:rsid w:val="00CC1734"/>
    <w:rsid w:val="00CC1C9C"/>
    <w:rsid w:val="00CC3119"/>
    <w:rsid w:val="00CC3777"/>
    <w:rsid w:val="00CC3AF3"/>
    <w:rsid w:val="00CC495C"/>
    <w:rsid w:val="00CD13C1"/>
    <w:rsid w:val="00CD1C94"/>
    <w:rsid w:val="00CD6EA5"/>
    <w:rsid w:val="00CE14AF"/>
    <w:rsid w:val="00CE1FB9"/>
    <w:rsid w:val="00CE2147"/>
    <w:rsid w:val="00CE2B68"/>
    <w:rsid w:val="00CE4000"/>
    <w:rsid w:val="00CE4B09"/>
    <w:rsid w:val="00CE7502"/>
    <w:rsid w:val="00CF3BE8"/>
    <w:rsid w:val="00CF4E79"/>
    <w:rsid w:val="00CF7093"/>
    <w:rsid w:val="00CF7587"/>
    <w:rsid w:val="00CF7B39"/>
    <w:rsid w:val="00D001B6"/>
    <w:rsid w:val="00D00D5B"/>
    <w:rsid w:val="00D00D5C"/>
    <w:rsid w:val="00D0191E"/>
    <w:rsid w:val="00D02DC0"/>
    <w:rsid w:val="00D030B9"/>
    <w:rsid w:val="00D06475"/>
    <w:rsid w:val="00D06B44"/>
    <w:rsid w:val="00D07865"/>
    <w:rsid w:val="00D07F90"/>
    <w:rsid w:val="00D10D91"/>
    <w:rsid w:val="00D138BB"/>
    <w:rsid w:val="00D1630E"/>
    <w:rsid w:val="00D17840"/>
    <w:rsid w:val="00D20078"/>
    <w:rsid w:val="00D20BFB"/>
    <w:rsid w:val="00D236DA"/>
    <w:rsid w:val="00D250B8"/>
    <w:rsid w:val="00D25A3D"/>
    <w:rsid w:val="00D302B2"/>
    <w:rsid w:val="00D302FD"/>
    <w:rsid w:val="00D32617"/>
    <w:rsid w:val="00D32C4E"/>
    <w:rsid w:val="00D32F06"/>
    <w:rsid w:val="00D33540"/>
    <w:rsid w:val="00D35E04"/>
    <w:rsid w:val="00D41ACF"/>
    <w:rsid w:val="00D42A77"/>
    <w:rsid w:val="00D435C2"/>
    <w:rsid w:val="00D44CC5"/>
    <w:rsid w:val="00D45E25"/>
    <w:rsid w:val="00D46266"/>
    <w:rsid w:val="00D46D69"/>
    <w:rsid w:val="00D4722B"/>
    <w:rsid w:val="00D517A4"/>
    <w:rsid w:val="00D52682"/>
    <w:rsid w:val="00D53290"/>
    <w:rsid w:val="00D53A25"/>
    <w:rsid w:val="00D56215"/>
    <w:rsid w:val="00D62A31"/>
    <w:rsid w:val="00D62ADC"/>
    <w:rsid w:val="00D63A4D"/>
    <w:rsid w:val="00D63A50"/>
    <w:rsid w:val="00D640E8"/>
    <w:rsid w:val="00D66832"/>
    <w:rsid w:val="00D70430"/>
    <w:rsid w:val="00D709EE"/>
    <w:rsid w:val="00D71B41"/>
    <w:rsid w:val="00D71F7C"/>
    <w:rsid w:val="00D76375"/>
    <w:rsid w:val="00D766C0"/>
    <w:rsid w:val="00D82AA7"/>
    <w:rsid w:val="00D83269"/>
    <w:rsid w:val="00D85AE1"/>
    <w:rsid w:val="00D913E5"/>
    <w:rsid w:val="00D9140C"/>
    <w:rsid w:val="00D91DEF"/>
    <w:rsid w:val="00D92706"/>
    <w:rsid w:val="00D9289C"/>
    <w:rsid w:val="00D9487F"/>
    <w:rsid w:val="00D95852"/>
    <w:rsid w:val="00DA1613"/>
    <w:rsid w:val="00DA7364"/>
    <w:rsid w:val="00DA7B73"/>
    <w:rsid w:val="00DA7EB6"/>
    <w:rsid w:val="00DB0BD3"/>
    <w:rsid w:val="00DB0E2F"/>
    <w:rsid w:val="00DB1362"/>
    <w:rsid w:val="00DB199F"/>
    <w:rsid w:val="00DB227D"/>
    <w:rsid w:val="00DB37A2"/>
    <w:rsid w:val="00DB3B75"/>
    <w:rsid w:val="00DB4070"/>
    <w:rsid w:val="00DB5A7B"/>
    <w:rsid w:val="00DB5FB4"/>
    <w:rsid w:val="00DC0545"/>
    <w:rsid w:val="00DC054F"/>
    <w:rsid w:val="00DC229B"/>
    <w:rsid w:val="00DC5172"/>
    <w:rsid w:val="00DC571C"/>
    <w:rsid w:val="00DC5A7B"/>
    <w:rsid w:val="00DC7654"/>
    <w:rsid w:val="00DC798B"/>
    <w:rsid w:val="00DD0BBE"/>
    <w:rsid w:val="00DD0E2B"/>
    <w:rsid w:val="00DD1F99"/>
    <w:rsid w:val="00DD2688"/>
    <w:rsid w:val="00DD3473"/>
    <w:rsid w:val="00DE226B"/>
    <w:rsid w:val="00DE4434"/>
    <w:rsid w:val="00DE4911"/>
    <w:rsid w:val="00DE5D7E"/>
    <w:rsid w:val="00DF12C7"/>
    <w:rsid w:val="00DF131B"/>
    <w:rsid w:val="00DF1596"/>
    <w:rsid w:val="00DF16D0"/>
    <w:rsid w:val="00DF2D87"/>
    <w:rsid w:val="00DF396E"/>
    <w:rsid w:val="00DF45E4"/>
    <w:rsid w:val="00DF55ED"/>
    <w:rsid w:val="00DF6644"/>
    <w:rsid w:val="00DF6C47"/>
    <w:rsid w:val="00DF79B2"/>
    <w:rsid w:val="00E00EC2"/>
    <w:rsid w:val="00E010B5"/>
    <w:rsid w:val="00E025D1"/>
    <w:rsid w:val="00E0429B"/>
    <w:rsid w:val="00E04654"/>
    <w:rsid w:val="00E06193"/>
    <w:rsid w:val="00E06758"/>
    <w:rsid w:val="00E07510"/>
    <w:rsid w:val="00E100AF"/>
    <w:rsid w:val="00E11106"/>
    <w:rsid w:val="00E131C5"/>
    <w:rsid w:val="00E155FA"/>
    <w:rsid w:val="00E1794A"/>
    <w:rsid w:val="00E17C25"/>
    <w:rsid w:val="00E217DD"/>
    <w:rsid w:val="00E21A85"/>
    <w:rsid w:val="00E2336D"/>
    <w:rsid w:val="00E23ACB"/>
    <w:rsid w:val="00E23B72"/>
    <w:rsid w:val="00E23DBF"/>
    <w:rsid w:val="00E25419"/>
    <w:rsid w:val="00E272E9"/>
    <w:rsid w:val="00E30668"/>
    <w:rsid w:val="00E33FB6"/>
    <w:rsid w:val="00E36D91"/>
    <w:rsid w:val="00E36FB7"/>
    <w:rsid w:val="00E404DE"/>
    <w:rsid w:val="00E4067B"/>
    <w:rsid w:val="00E412A3"/>
    <w:rsid w:val="00E43811"/>
    <w:rsid w:val="00E45EB1"/>
    <w:rsid w:val="00E461E9"/>
    <w:rsid w:val="00E52349"/>
    <w:rsid w:val="00E61C00"/>
    <w:rsid w:val="00E62D46"/>
    <w:rsid w:val="00E6351D"/>
    <w:rsid w:val="00E640F0"/>
    <w:rsid w:val="00E65FA6"/>
    <w:rsid w:val="00E67456"/>
    <w:rsid w:val="00E70632"/>
    <w:rsid w:val="00E73DF4"/>
    <w:rsid w:val="00E7425A"/>
    <w:rsid w:val="00E75A83"/>
    <w:rsid w:val="00E76063"/>
    <w:rsid w:val="00E76E5D"/>
    <w:rsid w:val="00E77ECF"/>
    <w:rsid w:val="00E81DD2"/>
    <w:rsid w:val="00E910DE"/>
    <w:rsid w:val="00E91C50"/>
    <w:rsid w:val="00E93B48"/>
    <w:rsid w:val="00E96122"/>
    <w:rsid w:val="00E97C8D"/>
    <w:rsid w:val="00EA0C59"/>
    <w:rsid w:val="00EA1D39"/>
    <w:rsid w:val="00EA1E7F"/>
    <w:rsid w:val="00EA2093"/>
    <w:rsid w:val="00EA274F"/>
    <w:rsid w:val="00EA2DB9"/>
    <w:rsid w:val="00EA31A0"/>
    <w:rsid w:val="00EA4B0F"/>
    <w:rsid w:val="00EA502C"/>
    <w:rsid w:val="00EA54F3"/>
    <w:rsid w:val="00EA5A88"/>
    <w:rsid w:val="00EA61F2"/>
    <w:rsid w:val="00EA624E"/>
    <w:rsid w:val="00EB04C2"/>
    <w:rsid w:val="00EB05CA"/>
    <w:rsid w:val="00EB181A"/>
    <w:rsid w:val="00EB1AB4"/>
    <w:rsid w:val="00EB223A"/>
    <w:rsid w:val="00EB22CF"/>
    <w:rsid w:val="00EB46B3"/>
    <w:rsid w:val="00EB6347"/>
    <w:rsid w:val="00EC10C1"/>
    <w:rsid w:val="00EC24B4"/>
    <w:rsid w:val="00EC2784"/>
    <w:rsid w:val="00EC2F6E"/>
    <w:rsid w:val="00EC3903"/>
    <w:rsid w:val="00ED030D"/>
    <w:rsid w:val="00ED07A1"/>
    <w:rsid w:val="00ED1642"/>
    <w:rsid w:val="00ED2628"/>
    <w:rsid w:val="00ED3185"/>
    <w:rsid w:val="00ED35E3"/>
    <w:rsid w:val="00ED5164"/>
    <w:rsid w:val="00ED7B90"/>
    <w:rsid w:val="00ED7E5F"/>
    <w:rsid w:val="00EE1613"/>
    <w:rsid w:val="00EE275D"/>
    <w:rsid w:val="00EE2CCB"/>
    <w:rsid w:val="00EE3D2F"/>
    <w:rsid w:val="00EE4F13"/>
    <w:rsid w:val="00EE5970"/>
    <w:rsid w:val="00EF14CB"/>
    <w:rsid w:val="00EF22E2"/>
    <w:rsid w:val="00EF38A5"/>
    <w:rsid w:val="00EF5287"/>
    <w:rsid w:val="00EF7A1B"/>
    <w:rsid w:val="00F00012"/>
    <w:rsid w:val="00F002B3"/>
    <w:rsid w:val="00F00A80"/>
    <w:rsid w:val="00F01499"/>
    <w:rsid w:val="00F014C5"/>
    <w:rsid w:val="00F030BD"/>
    <w:rsid w:val="00F065EE"/>
    <w:rsid w:val="00F13E5C"/>
    <w:rsid w:val="00F1521E"/>
    <w:rsid w:val="00F15CDA"/>
    <w:rsid w:val="00F248AC"/>
    <w:rsid w:val="00F25DA3"/>
    <w:rsid w:val="00F27283"/>
    <w:rsid w:val="00F319A0"/>
    <w:rsid w:val="00F31A93"/>
    <w:rsid w:val="00F32009"/>
    <w:rsid w:val="00F3223C"/>
    <w:rsid w:val="00F322D0"/>
    <w:rsid w:val="00F3322B"/>
    <w:rsid w:val="00F3424B"/>
    <w:rsid w:val="00F34C96"/>
    <w:rsid w:val="00F34CF7"/>
    <w:rsid w:val="00F376AD"/>
    <w:rsid w:val="00F37A35"/>
    <w:rsid w:val="00F44B72"/>
    <w:rsid w:val="00F471B6"/>
    <w:rsid w:val="00F512A3"/>
    <w:rsid w:val="00F5236C"/>
    <w:rsid w:val="00F5240F"/>
    <w:rsid w:val="00F542B1"/>
    <w:rsid w:val="00F542FB"/>
    <w:rsid w:val="00F55921"/>
    <w:rsid w:val="00F55D33"/>
    <w:rsid w:val="00F606EB"/>
    <w:rsid w:val="00F6485C"/>
    <w:rsid w:val="00F65ACE"/>
    <w:rsid w:val="00F65B41"/>
    <w:rsid w:val="00F67586"/>
    <w:rsid w:val="00F677DC"/>
    <w:rsid w:val="00F70ABC"/>
    <w:rsid w:val="00F715AD"/>
    <w:rsid w:val="00F72172"/>
    <w:rsid w:val="00F7340C"/>
    <w:rsid w:val="00F73D78"/>
    <w:rsid w:val="00F74132"/>
    <w:rsid w:val="00F749FC"/>
    <w:rsid w:val="00F74FE9"/>
    <w:rsid w:val="00F75139"/>
    <w:rsid w:val="00F751B6"/>
    <w:rsid w:val="00F803C5"/>
    <w:rsid w:val="00F80490"/>
    <w:rsid w:val="00F80612"/>
    <w:rsid w:val="00F80D97"/>
    <w:rsid w:val="00F82671"/>
    <w:rsid w:val="00F83719"/>
    <w:rsid w:val="00F84B51"/>
    <w:rsid w:val="00F8756B"/>
    <w:rsid w:val="00F90324"/>
    <w:rsid w:val="00F905F0"/>
    <w:rsid w:val="00F90F7D"/>
    <w:rsid w:val="00F91C1E"/>
    <w:rsid w:val="00F91D12"/>
    <w:rsid w:val="00F9570E"/>
    <w:rsid w:val="00F961A7"/>
    <w:rsid w:val="00F97514"/>
    <w:rsid w:val="00FA007B"/>
    <w:rsid w:val="00FA0108"/>
    <w:rsid w:val="00FA14CD"/>
    <w:rsid w:val="00FA194A"/>
    <w:rsid w:val="00FA253C"/>
    <w:rsid w:val="00FA2D4D"/>
    <w:rsid w:val="00FA395C"/>
    <w:rsid w:val="00FA60DF"/>
    <w:rsid w:val="00FA7CAA"/>
    <w:rsid w:val="00FB0D97"/>
    <w:rsid w:val="00FB25F6"/>
    <w:rsid w:val="00FB65E0"/>
    <w:rsid w:val="00FB7E1E"/>
    <w:rsid w:val="00FC0B86"/>
    <w:rsid w:val="00FC0D9D"/>
    <w:rsid w:val="00FC510A"/>
    <w:rsid w:val="00FC708C"/>
    <w:rsid w:val="00FD1D97"/>
    <w:rsid w:val="00FD5936"/>
    <w:rsid w:val="00FD6B91"/>
    <w:rsid w:val="00FD7431"/>
    <w:rsid w:val="00FD7EFA"/>
    <w:rsid w:val="00FE059F"/>
    <w:rsid w:val="00FE0E39"/>
    <w:rsid w:val="00FE1724"/>
    <w:rsid w:val="00FE293B"/>
    <w:rsid w:val="00FE6F0A"/>
    <w:rsid w:val="00FF25E7"/>
    <w:rsid w:val="00FF3E90"/>
    <w:rsid w:val="00FF46DD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3B9113DD"/>
  <w15:docId w15:val="{5E427C10-0E28-4B80-9ED6-CDC65345B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683F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057A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rsid w:val="00D640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40E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40E8"/>
    <w:rPr>
      <w:lang w:val="en-GB"/>
    </w:rPr>
  </w:style>
  <w:style w:type="paragraph" w:styleId="NormalWeb">
    <w:name w:val="Normal (Web)"/>
    <w:basedOn w:val="Normal"/>
    <w:uiPriority w:val="99"/>
    <w:unhideWhenUsed/>
    <w:rsid w:val="00AC37C2"/>
    <w:pPr>
      <w:spacing w:before="100" w:beforeAutospacing="1" w:after="100" w:afterAutospacing="1"/>
    </w:pPr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0D79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D7944"/>
    <w:rPr>
      <w:b/>
      <w:bCs/>
      <w:lang w:val="en-GB"/>
    </w:rPr>
  </w:style>
  <w:style w:type="character" w:styleId="FollowedHyperlink">
    <w:name w:val="FollowedHyperlink"/>
    <w:basedOn w:val="DefaultParagraphFont"/>
    <w:rsid w:val="002C59F5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860E6"/>
    <w:rPr>
      <w:sz w:val="22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5763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39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70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9571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705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580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1132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468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27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303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95491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97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17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0006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397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01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768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690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9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182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905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656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04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02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63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56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89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56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425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72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22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103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41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2490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604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3343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67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0218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98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652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310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00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9896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084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3237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3041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17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3893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1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3432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7104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221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27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4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365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2283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08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33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3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4387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45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754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5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61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15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078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0863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6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3717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557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478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9428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414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44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769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858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912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71803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117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bakard\Downloads\802-11-Submission-Portrait%20(3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E443D-1DCA-44CC-8845-CAD35012EA3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6c98d88-e344-4ed4-8496-4ed7712e255d}" enabled="0" method="" siteId="{46c98d88-e344-4ed4-8496-4ed7712e255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(3).dot</Template>
  <TotalTime>1</TotalTime>
  <Pages>5</Pages>
  <Words>1517</Words>
  <Characters>8652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10149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Das, Dibakar</dc:creator>
  <cp:keywords>Month Year</cp:keywords>
  <dc:description/>
  <cp:lastModifiedBy>Das, Dibakar</cp:lastModifiedBy>
  <cp:revision>4</cp:revision>
  <cp:lastPrinted>1900-01-01T08:00:00Z</cp:lastPrinted>
  <dcterms:created xsi:type="dcterms:W3CDTF">2024-12-14T19:11:00Z</dcterms:created>
  <dcterms:modified xsi:type="dcterms:W3CDTF">2024-12-14T19:11:00Z</dcterms:modified>
</cp:coreProperties>
</file>