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1333A4" w14:textId="3480266C" w:rsidR="005E768D" w:rsidRPr="004D2D75" w:rsidRDefault="005E768D" w:rsidP="00111A50">
      <w:pPr>
        <w:pStyle w:val="T1"/>
        <w:pBdr>
          <w:bottom w:val="single" w:sz="6" w:space="0" w:color="auto"/>
        </w:pBdr>
        <w:spacing w:after="240"/>
      </w:pPr>
      <w:r w:rsidRPr="004D2D75">
        <w:t>IEEE P802.11</w:t>
      </w:r>
      <w:r w:rsidRPr="004D2D75">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55"/>
        <w:gridCol w:w="1440"/>
        <w:gridCol w:w="2003"/>
        <w:gridCol w:w="1507"/>
        <w:gridCol w:w="2471"/>
      </w:tblGrid>
      <w:tr w:rsidR="00C723BC" w:rsidRPr="00183F4C" w14:paraId="695881A5" w14:textId="77777777" w:rsidTr="00974ED8">
        <w:trPr>
          <w:trHeight w:val="485"/>
          <w:jc w:val="center"/>
        </w:trPr>
        <w:tc>
          <w:tcPr>
            <w:tcW w:w="9576" w:type="dxa"/>
            <w:gridSpan w:val="5"/>
            <w:vAlign w:val="center"/>
          </w:tcPr>
          <w:p w14:paraId="52B0F29E" w14:textId="52270016" w:rsidR="00C723BC" w:rsidRPr="00183F4C" w:rsidRDefault="006617DB" w:rsidP="00CE6018">
            <w:pPr>
              <w:pStyle w:val="T2"/>
            </w:pPr>
            <w:r>
              <w:rPr>
                <w:lang w:eastAsia="ko-KR"/>
              </w:rPr>
              <w:t xml:space="preserve">Proposed </w:t>
            </w:r>
            <w:r w:rsidR="0057359F" w:rsidRPr="0057359F">
              <w:rPr>
                <w:lang w:eastAsia="ko-KR"/>
              </w:rPr>
              <w:t xml:space="preserve">Text </w:t>
            </w:r>
            <w:r>
              <w:rPr>
                <w:lang w:eastAsia="ko-KR"/>
              </w:rPr>
              <w:t>Draft</w:t>
            </w:r>
            <w:r w:rsidR="0057359F" w:rsidRPr="0057359F">
              <w:rPr>
                <w:lang w:eastAsia="ko-KR"/>
              </w:rPr>
              <w:t xml:space="preserve"> on </w:t>
            </w:r>
            <w:r w:rsidR="00397A07">
              <w:rPr>
                <w:lang w:eastAsia="ko-KR"/>
              </w:rPr>
              <w:t>DRU</w:t>
            </w:r>
          </w:p>
        </w:tc>
      </w:tr>
      <w:tr w:rsidR="00C723BC" w:rsidRPr="00183F4C" w14:paraId="5B9F14D2" w14:textId="77777777" w:rsidTr="00974ED8">
        <w:trPr>
          <w:trHeight w:val="359"/>
          <w:jc w:val="center"/>
        </w:trPr>
        <w:tc>
          <w:tcPr>
            <w:tcW w:w="9576" w:type="dxa"/>
            <w:gridSpan w:val="5"/>
            <w:vAlign w:val="center"/>
          </w:tcPr>
          <w:p w14:paraId="03728683" w14:textId="7A1F8F6A" w:rsidR="00C723BC" w:rsidRPr="00183F4C" w:rsidRDefault="00C723BC" w:rsidP="0023516E">
            <w:pPr>
              <w:pStyle w:val="T2"/>
              <w:ind w:left="0"/>
              <w:rPr>
                <w:b w:val="0"/>
                <w:sz w:val="20"/>
              </w:rPr>
            </w:pPr>
            <w:r w:rsidRPr="00183F4C">
              <w:rPr>
                <w:sz w:val="20"/>
              </w:rPr>
              <w:t>Date:</w:t>
            </w:r>
            <w:r w:rsidR="00A00A90">
              <w:rPr>
                <w:b w:val="0"/>
                <w:sz w:val="20"/>
              </w:rPr>
              <w:t xml:space="preserve">  202</w:t>
            </w:r>
            <w:r w:rsidR="00A97272">
              <w:rPr>
                <w:b w:val="0"/>
                <w:sz w:val="20"/>
              </w:rPr>
              <w:t>4</w:t>
            </w:r>
            <w:r w:rsidRPr="00183F4C">
              <w:rPr>
                <w:b w:val="0"/>
                <w:sz w:val="20"/>
              </w:rPr>
              <w:t>-</w:t>
            </w:r>
            <w:r w:rsidR="00A97272">
              <w:rPr>
                <w:b w:val="0"/>
                <w:sz w:val="20"/>
              </w:rPr>
              <w:t>1</w:t>
            </w:r>
            <w:r w:rsidR="000D7BCA">
              <w:rPr>
                <w:b w:val="0"/>
                <w:sz w:val="20"/>
              </w:rPr>
              <w:t>1</w:t>
            </w:r>
            <w:r>
              <w:rPr>
                <w:rFonts w:hint="eastAsia"/>
                <w:b w:val="0"/>
                <w:sz w:val="20"/>
                <w:lang w:eastAsia="ko-KR"/>
              </w:rPr>
              <w:t>-</w:t>
            </w:r>
            <w:r w:rsidR="000D7BCA">
              <w:rPr>
                <w:b w:val="0"/>
                <w:sz w:val="20"/>
                <w:lang w:eastAsia="ko-KR"/>
              </w:rPr>
              <w:t>18</w:t>
            </w:r>
          </w:p>
        </w:tc>
      </w:tr>
      <w:tr w:rsidR="00C723BC" w:rsidRPr="00183F4C" w14:paraId="60D08A4F" w14:textId="77777777" w:rsidTr="00974ED8">
        <w:trPr>
          <w:cantSplit/>
          <w:jc w:val="center"/>
        </w:trPr>
        <w:tc>
          <w:tcPr>
            <w:tcW w:w="9576" w:type="dxa"/>
            <w:gridSpan w:val="5"/>
            <w:vAlign w:val="center"/>
          </w:tcPr>
          <w:p w14:paraId="00EEB634" w14:textId="77777777" w:rsidR="00C723BC" w:rsidRPr="00183F4C" w:rsidRDefault="00C723BC" w:rsidP="00111A50">
            <w:pPr>
              <w:pStyle w:val="T2"/>
              <w:spacing w:after="0"/>
              <w:ind w:left="0" w:right="0"/>
              <w:rPr>
                <w:sz w:val="20"/>
              </w:rPr>
            </w:pPr>
            <w:r w:rsidRPr="00183F4C">
              <w:rPr>
                <w:sz w:val="20"/>
              </w:rPr>
              <w:t>Author(s):</w:t>
            </w:r>
          </w:p>
        </w:tc>
      </w:tr>
      <w:tr w:rsidR="00C723BC" w:rsidRPr="00183F4C" w14:paraId="5BAC7FA8" w14:textId="77777777" w:rsidTr="00974ED8">
        <w:trPr>
          <w:jc w:val="center"/>
        </w:trPr>
        <w:tc>
          <w:tcPr>
            <w:tcW w:w="2155" w:type="dxa"/>
            <w:vAlign w:val="center"/>
          </w:tcPr>
          <w:p w14:paraId="3B56D2FD" w14:textId="77777777" w:rsidR="00C723BC" w:rsidRPr="00183F4C" w:rsidRDefault="00C723BC" w:rsidP="00111A50">
            <w:pPr>
              <w:pStyle w:val="T2"/>
              <w:spacing w:after="0"/>
              <w:ind w:left="0" w:right="0"/>
              <w:rPr>
                <w:sz w:val="20"/>
              </w:rPr>
            </w:pPr>
            <w:r w:rsidRPr="00183F4C">
              <w:rPr>
                <w:sz w:val="20"/>
              </w:rPr>
              <w:t>Name</w:t>
            </w:r>
          </w:p>
        </w:tc>
        <w:tc>
          <w:tcPr>
            <w:tcW w:w="1440" w:type="dxa"/>
            <w:vAlign w:val="center"/>
          </w:tcPr>
          <w:p w14:paraId="0CE9147F" w14:textId="77777777" w:rsidR="00C723BC" w:rsidRPr="00183F4C" w:rsidRDefault="00C723BC" w:rsidP="00111A50">
            <w:pPr>
              <w:pStyle w:val="T2"/>
              <w:spacing w:after="0"/>
              <w:ind w:left="0" w:right="0"/>
              <w:rPr>
                <w:sz w:val="20"/>
              </w:rPr>
            </w:pPr>
            <w:r w:rsidRPr="00183F4C">
              <w:rPr>
                <w:sz w:val="20"/>
              </w:rPr>
              <w:t>Affiliation</w:t>
            </w:r>
          </w:p>
        </w:tc>
        <w:tc>
          <w:tcPr>
            <w:tcW w:w="2003" w:type="dxa"/>
            <w:vAlign w:val="center"/>
          </w:tcPr>
          <w:p w14:paraId="64C404C8" w14:textId="77777777" w:rsidR="00C723BC" w:rsidRPr="00183F4C" w:rsidRDefault="00C723BC" w:rsidP="00111A50">
            <w:pPr>
              <w:pStyle w:val="T2"/>
              <w:spacing w:after="0"/>
              <w:ind w:left="0" w:right="0"/>
              <w:rPr>
                <w:sz w:val="20"/>
              </w:rPr>
            </w:pPr>
            <w:r w:rsidRPr="00183F4C">
              <w:rPr>
                <w:sz w:val="20"/>
              </w:rPr>
              <w:t>Address</w:t>
            </w:r>
          </w:p>
        </w:tc>
        <w:tc>
          <w:tcPr>
            <w:tcW w:w="1507" w:type="dxa"/>
            <w:vAlign w:val="center"/>
          </w:tcPr>
          <w:p w14:paraId="4EF852C8" w14:textId="77777777" w:rsidR="00C723BC" w:rsidRPr="00183F4C" w:rsidRDefault="00C723BC" w:rsidP="00111A50">
            <w:pPr>
              <w:pStyle w:val="T2"/>
              <w:spacing w:after="0"/>
              <w:ind w:left="0" w:right="0"/>
              <w:rPr>
                <w:sz w:val="20"/>
              </w:rPr>
            </w:pPr>
            <w:r w:rsidRPr="00183F4C">
              <w:rPr>
                <w:sz w:val="20"/>
              </w:rPr>
              <w:t>Phone</w:t>
            </w:r>
          </w:p>
        </w:tc>
        <w:tc>
          <w:tcPr>
            <w:tcW w:w="2471" w:type="dxa"/>
            <w:vAlign w:val="center"/>
          </w:tcPr>
          <w:p w14:paraId="278CB29A" w14:textId="77777777" w:rsidR="00C723BC" w:rsidRPr="00183F4C" w:rsidRDefault="00C723BC" w:rsidP="00111A50">
            <w:pPr>
              <w:pStyle w:val="T2"/>
              <w:spacing w:after="0"/>
              <w:ind w:left="0" w:right="0"/>
              <w:rPr>
                <w:sz w:val="20"/>
              </w:rPr>
            </w:pPr>
            <w:r w:rsidRPr="00183F4C">
              <w:rPr>
                <w:sz w:val="20"/>
              </w:rPr>
              <w:t>email</w:t>
            </w:r>
          </w:p>
        </w:tc>
      </w:tr>
      <w:tr w:rsidR="00397A07" w:rsidRPr="00183F4C" w14:paraId="6300B208" w14:textId="77777777" w:rsidTr="00974ED8">
        <w:trPr>
          <w:trHeight w:val="371"/>
          <w:jc w:val="center"/>
        </w:trPr>
        <w:tc>
          <w:tcPr>
            <w:tcW w:w="2155" w:type="dxa"/>
            <w:vAlign w:val="center"/>
          </w:tcPr>
          <w:p w14:paraId="3CA4FE86" w14:textId="580861D3" w:rsidR="00397A07" w:rsidRDefault="00397A07" w:rsidP="00111A50">
            <w:pPr>
              <w:pStyle w:val="T2"/>
              <w:spacing w:after="0"/>
              <w:ind w:left="0" w:right="0"/>
              <w:rPr>
                <w:b w:val="0"/>
                <w:sz w:val="18"/>
                <w:szCs w:val="18"/>
                <w:lang w:eastAsia="ko-KR"/>
              </w:rPr>
            </w:pPr>
            <w:r>
              <w:rPr>
                <w:b w:val="0"/>
                <w:sz w:val="18"/>
                <w:szCs w:val="18"/>
                <w:lang w:eastAsia="ko-KR"/>
              </w:rPr>
              <w:t>Jianhan Liu</w:t>
            </w:r>
          </w:p>
        </w:tc>
        <w:tc>
          <w:tcPr>
            <w:tcW w:w="1440" w:type="dxa"/>
            <w:vAlign w:val="center"/>
          </w:tcPr>
          <w:p w14:paraId="20C52FCD" w14:textId="410D7755" w:rsidR="00397A07" w:rsidRDefault="00397A07" w:rsidP="00111A50">
            <w:pPr>
              <w:pStyle w:val="T2"/>
              <w:spacing w:after="0"/>
              <w:ind w:left="0" w:right="0"/>
              <w:rPr>
                <w:b w:val="0"/>
                <w:sz w:val="18"/>
                <w:szCs w:val="18"/>
                <w:lang w:eastAsia="ko-KR"/>
              </w:rPr>
            </w:pPr>
            <w:r>
              <w:rPr>
                <w:b w:val="0"/>
                <w:sz w:val="18"/>
                <w:szCs w:val="18"/>
                <w:lang w:eastAsia="ko-KR"/>
              </w:rPr>
              <w:t>MediaTek</w:t>
            </w:r>
          </w:p>
        </w:tc>
        <w:tc>
          <w:tcPr>
            <w:tcW w:w="2003" w:type="dxa"/>
            <w:vAlign w:val="center"/>
          </w:tcPr>
          <w:p w14:paraId="47C78C23" w14:textId="77777777" w:rsidR="00397A07" w:rsidRPr="002C60AE" w:rsidRDefault="00397A07" w:rsidP="00111A50">
            <w:pPr>
              <w:pStyle w:val="T2"/>
              <w:spacing w:after="0"/>
              <w:ind w:left="0" w:right="0"/>
              <w:rPr>
                <w:b w:val="0"/>
                <w:sz w:val="18"/>
                <w:szCs w:val="18"/>
                <w:lang w:eastAsia="ko-KR"/>
              </w:rPr>
            </w:pPr>
          </w:p>
        </w:tc>
        <w:tc>
          <w:tcPr>
            <w:tcW w:w="1507" w:type="dxa"/>
            <w:vAlign w:val="center"/>
          </w:tcPr>
          <w:p w14:paraId="4D57EB30" w14:textId="77777777" w:rsidR="00397A07" w:rsidRDefault="00397A07" w:rsidP="00111A50">
            <w:pPr>
              <w:pStyle w:val="T2"/>
              <w:spacing w:after="0"/>
              <w:ind w:left="0" w:right="0"/>
              <w:rPr>
                <w:b w:val="0"/>
                <w:sz w:val="18"/>
                <w:szCs w:val="18"/>
                <w:lang w:eastAsia="ko-KR"/>
              </w:rPr>
            </w:pPr>
          </w:p>
        </w:tc>
        <w:tc>
          <w:tcPr>
            <w:tcW w:w="2471" w:type="dxa"/>
            <w:vAlign w:val="center"/>
          </w:tcPr>
          <w:p w14:paraId="40E66D6C" w14:textId="063B210B" w:rsidR="00397A07" w:rsidRPr="00777246" w:rsidRDefault="003E751C" w:rsidP="00111A50">
            <w:pPr>
              <w:pStyle w:val="T2"/>
              <w:spacing w:after="0"/>
              <w:ind w:left="0" w:right="0"/>
              <w:rPr>
                <w:b w:val="0"/>
                <w:sz w:val="18"/>
                <w:szCs w:val="18"/>
                <w:lang w:eastAsia="ko-KR"/>
              </w:rPr>
            </w:pPr>
            <w:r>
              <w:rPr>
                <w:b w:val="0"/>
                <w:sz w:val="18"/>
                <w:szCs w:val="18"/>
                <w:lang w:eastAsia="ko-KR"/>
              </w:rPr>
              <w:t>Jianhan.liu@mediatek.com</w:t>
            </w:r>
          </w:p>
        </w:tc>
      </w:tr>
      <w:tr w:rsidR="006F514F" w:rsidRPr="00183F4C" w14:paraId="65B43AC4" w14:textId="77777777" w:rsidTr="00974ED8">
        <w:trPr>
          <w:trHeight w:val="371"/>
          <w:jc w:val="center"/>
        </w:trPr>
        <w:tc>
          <w:tcPr>
            <w:tcW w:w="2155" w:type="dxa"/>
            <w:vAlign w:val="center"/>
          </w:tcPr>
          <w:p w14:paraId="45AC39C1" w14:textId="1E37BF79" w:rsidR="006F514F" w:rsidRDefault="00934610" w:rsidP="00111A50">
            <w:pPr>
              <w:pStyle w:val="T2"/>
              <w:spacing w:after="0"/>
              <w:ind w:left="0" w:right="0"/>
              <w:rPr>
                <w:b w:val="0"/>
                <w:sz w:val="18"/>
                <w:szCs w:val="18"/>
                <w:lang w:eastAsia="ko-KR"/>
              </w:rPr>
            </w:pPr>
            <w:r>
              <w:rPr>
                <w:b w:val="0"/>
                <w:sz w:val="18"/>
                <w:szCs w:val="18"/>
                <w:lang w:eastAsia="ko-KR"/>
              </w:rPr>
              <w:t>Ross Yu</w:t>
            </w:r>
          </w:p>
        </w:tc>
        <w:tc>
          <w:tcPr>
            <w:tcW w:w="1440" w:type="dxa"/>
            <w:vAlign w:val="center"/>
          </w:tcPr>
          <w:p w14:paraId="7B308CA2" w14:textId="7E55FCF1" w:rsidR="006F514F" w:rsidRDefault="00934610" w:rsidP="00111A50">
            <w:pPr>
              <w:pStyle w:val="T2"/>
              <w:spacing w:after="0"/>
              <w:ind w:left="0" w:right="0"/>
              <w:rPr>
                <w:b w:val="0"/>
                <w:sz w:val="18"/>
                <w:szCs w:val="18"/>
                <w:lang w:eastAsia="ko-KR"/>
              </w:rPr>
            </w:pPr>
            <w:r>
              <w:rPr>
                <w:b w:val="0"/>
                <w:sz w:val="18"/>
                <w:szCs w:val="18"/>
                <w:lang w:eastAsia="ko-KR"/>
              </w:rPr>
              <w:t>Huawei</w:t>
            </w:r>
          </w:p>
        </w:tc>
        <w:tc>
          <w:tcPr>
            <w:tcW w:w="2003" w:type="dxa"/>
            <w:vAlign w:val="center"/>
          </w:tcPr>
          <w:p w14:paraId="109015CB" w14:textId="77777777" w:rsidR="006F514F" w:rsidRPr="002C60AE" w:rsidRDefault="006F514F" w:rsidP="00111A50">
            <w:pPr>
              <w:pStyle w:val="T2"/>
              <w:spacing w:after="0"/>
              <w:ind w:left="0" w:right="0"/>
              <w:rPr>
                <w:b w:val="0"/>
                <w:sz w:val="18"/>
                <w:szCs w:val="18"/>
                <w:lang w:eastAsia="ko-KR"/>
              </w:rPr>
            </w:pPr>
          </w:p>
        </w:tc>
        <w:tc>
          <w:tcPr>
            <w:tcW w:w="1507" w:type="dxa"/>
            <w:vAlign w:val="center"/>
          </w:tcPr>
          <w:p w14:paraId="02A0D8CD" w14:textId="77777777" w:rsidR="006F514F" w:rsidRDefault="006F514F" w:rsidP="00111A50">
            <w:pPr>
              <w:pStyle w:val="T2"/>
              <w:spacing w:after="0"/>
              <w:ind w:left="0" w:right="0"/>
              <w:rPr>
                <w:b w:val="0"/>
                <w:sz w:val="18"/>
                <w:szCs w:val="18"/>
                <w:lang w:eastAsia="ko-KR"/>
              </w:rPr>
            </w:pPr>
          </w:p>
        </w:tc>
        <w:tc>
          <w:tcPr>
            <w:tcW w:w="2471" w:type="dxa"/>
            <w:vAlign w:val="center"/>
          </w:tcPr>
          <w:p w14:paraId="6FA9F1F5" w14:textId="77777777" w:rsidR="006F514F" w:rsidRPr="00777246" w:rsidRDefault="006F514F" w:rsidP="00111A50">
            <w:pPr>
              <w:pStyle w:val="T2"/>
              <w:spacing w:after="0"/>
              <w:ind w:left="0" w:right="0"/>
              <w:rPr>
                <w:b w:val="0"/>
                <w:sz w:val="18"/>
                <w:szCs w:val="18"/>
                <w:lang w:eastAsia="ko-KR"/>
              </w:rPr>
            </w:pPr>
          </w:p>
        </w:tc>
      </w:tr>
      <w:tr w:rsidR="00DA4409" w:rsidRPr="00183F4C" w14:paraId="43CA81A6" w14:textId="77777777" w:rsidTr="00974ED8">
        <w:trPr>
          <w:trHeight w:val="371"/>
          <w:jc w:val="center"/>
        </w:trPr>
        <w:tc>
          <w:tcPr>
            <w:tcW w:w="2155" w:type="dxa"/>
            <w:vAlign w:val="center"/>
          </w:tcPr>
          <w:p w14:paraId="70008F98" w14:textId="4D126686" w:rsidR="00DA4409" w:rsidRDefault="00A51177" w:rsidP="00111A50">
            <w:pPr>
              <w:pStyle w:val="T2"/>
              <w:spacing w:after="0"/>
              <w:ind w:left="0" w:right="0"/>
              <w:rPr>
                <w:b w:val="0"/>
                <w:sz w:val="18"/>
                <w:szCs w:val="18"/>
                <w:lang w:eastAsia="ko-KR"/>
              </w:rPr>
            </w:pPr>
            <w:r>
              <w:rPr>
                <w:b w:val="0"/>
                <w:sz w:val="18"/>
                <w:szCs w:val="18"/>
                <w:lang w:eastAsia="ko-KR"/>
              </w:rPr>
              <w:t>Shengquan Hu</w:t>
            </w:r>
          </w:p>
        </w:tc>
        <w:tc>
          <w:tcPr>
            <w:tcW w:w="1440" w:type="dxa"/>
            <w:vAlign w:val="center"/>
          </w:tcPr>
          <w:p w14:paraId="6091B33A" w14:textId="10DF5941" w:rsidR="00DA4409" w:rsidRDefault="009648C3" w:rsidP="00111A50">
            <w:pPr>
              <w:pStyle w:val="T2"/>
              <w:spacing w:after="0"/>
              <w:ind w:left="0" w:right="0"/>
              <w:rPr>
                <w:b w:val="0"/>
                <w:sz w:val="18"/>
                <w:szCs w:val="18"/>
                <w:lang w:eastAsia="ko-KR"/>
              </w:rPr>
            </w:pPr>
            <w:r>
              <w:rPr>
                <w:b w:val="0"/>
                <w:sz w:val="18"/>
                <w:szCs w:val="18"/>
                <w:lang w:eastAsia="ko-KR"/>
              </w:rPr>
              <w:t>MediaTek</w:t>
            </w:r>
          </w:p>
        </w:tc>
        <w:tc>
          <w:tcPr>
            <w:tcW w:w="2003" w:type="dxa"/>
            <w:vAlign w:val="center"/>
          </w:tcPr>
          <w:p w14:paraId="50959F65" w14:textId="77777777" w:rsidR="00DA4409" w:rsidRPr="002C60AE" w:rsidRDefault="00DA4409" w:rsidP="00111A50">
            <w:pPr>
              <w:pStyle w:val="T2"/>
              <w:spacing w:after="0"/>
              <w:ind w:left="0" w:right="0"/>
              <w:rPr>
                <w:b w:val="0"/>
                <w:sz w:val="18"/>
                <w:szCs w:val="18"/>
                <w:lang w:eastAsia="ko-KR"/>
              </w:rPr>
            </w:pPr>
          </w:p>
        </w:tc>
        <w:tc>
          <w:tcPr>
            <w:tcW w:w="1507" w:type="dxa"/>
            <w:vAlign w:val="center"/>
          </w:tcPr>
          <w:p w14:paraId="1710D20A" w14:textId="77777777" w:rsidR="00DA4409" w:rsidRDefault="00DA4409" w:rsidP="00111A50">
            <w:pPr>
              <w:pStyle w:val="T2"/>
              <w:spacing w:after="0"/>
              <w:ind w:left="0" w:right="0"/>
              <w:rPr>
                <w:b w:val="0"/>
                <w:sz w:val="18"/>
                <w:szCs w:val="18"/>
                <w:lang w:eastAsia="ko-KR"/>
              </w:rPr>
            </w:pPr>
          </w:p>
        </w:tc>
        <w:tc>
          <w:tcPr>
            <w:tcW w:w="2471" w:type="dxa"/>
            <w:vAlign w:val="center"/>
          </w:tcPr>
          <w:p w14:paraId="7B569622" w14:textId="77777777" w:rsidR="00DA4409" w:rsidRPr="00777246" w:rsidRDefault="00DA4409" w:rsidP="00111A50">
            <w:pPr>
              <w:pStyle w:val="T2"/>
              <w:spacing w:after="0"/>
              <w:ind w:left="0" w:right="0"/>
              <w:rPr>
                <w:b w:val="0"/>
                <w:sz w:val="18"/>
                <w:szCs w:val="18"/>
                <w:lang w:eastAsia="ko-KR"/>
              </w:rPr>
            </w:pPr>
          </w:p>
        </w:tc>
      </w:tr>
      <w:tr w:rsidR="00934610" w:rsidRPr="00183F4C" w14:paraId="2F82446A" w14:textId="77777777" w:rsidTr="00974ED8">
        <w:trPr>
          <w:trHeight w:val="371"/>
          <w:jc w:val="center"/>
        </w:trPr>
        <w:tc>
          <w:tcPr>
            <w:tcW w:w="2155" w:type="dxa"/>
            <w:vAlign w:val="center"/>
          </w:tcPr>
          <w:p w14:paraId="6C2BDABC" w14:textId="6530D2DB" w:rsidR="00934610" w:rsidRDefault="00934610" w:rsidP="00934610">
            <w:pPr>
              <w:pStyle w:val="T2"/>
              <w:spacing w:after="0"/>
              <w:ind w:left="0" w:right="0"/>
              <w:rPr>
                <w:b w:val="0"/>
                <w:sz w:val="18"/>
                <w:szCs w:val="18"/>
                <w:lang w:eastAsia="ko-KR"/>
              </w:rPr>
            </w:pPr>
            <w:r>
              <w:rPr>
                <w:b w:val="0"/>
                <w:sz w:val="18"/>
                <w:szCs w:val="18"/>
                <w:lang w:eastAsia="ko-KR"/>
              </w:rPr>
              <w:t>Lin Yang</w:t>
            </w:r>
          </w:p>
        </w:tc>
        <w:tc>
          <w:tcPr>
            <w:tcW w:w="1440" w:type="dxa"/>
            <w:vAlign w:val="center"/>
          </w:tcPr>
          <w:p w14:paraId="69734B9D" w14:textId="1D161B04" w:rsidR="00934610" w:rsidRDefault="00934610" w:rsidP="00934610">
            <w:pPr>
              <w:pStyle w:val="T2"/>
              <w:spacing w:after="0"/>
              <w:ind w:left="0" w:right="0"/>
              <w:rPr>
                <w:b w:val="0"/>
                <w:sz w:val="18"/>
                <w:szCs w:val="18"/>
                <w:lang w:eastAsia="ko-KR"/>
              </w:rPr>
            </w:pPr>
            <w:r>
              <w:rPr>
                <w:b w:val="0"/>
                <w:sz w:val="18"/>
                <w:szCs w:val="18"/>
                <w:lang w:eastAsia="ko-KR"/>
              </w:rPr>
              <w:t>Qualcomm Inc</w:t>
            </w:r>
          </w:p>
        </w:tc>
        <w:tc>
          <w:tcPr>
            <w:tcW w:w="2003" w:type="dxa"/>
            <w:vAlign w:val="center"/>
          </w:tcPr>
          <w:p w14:paraId="0728C6D7" w14:textId="77777777" w:rsidR="00934610" w:rsidRPr="002C60AE" w:rsidRDefault="00934610" w:rsidP="00934610">
            <w:pPr>
              <w:pStyle w:val="T2"/>
              <w:spacing w:after="0"/>
              <w:ind w:left="0" w:right="0"/>
              <w:rPr>
                <w:b w:val="0"/>
                <w:sz w:val="18"/>
                <w:szCs w:val="18"/>
                <w:lang w:eastAsia="ko-KR"/>
              </w:rPr>
            </w:pPr>
          </w:p>
        </w:tc>
        <w:tc>
          <w:tcPr>
            <w:tcW w:w="1507" w:type="dxa"/>
            <w:vAlign w:val="center"/>
          </w:tcPr>
          <w:p w14:paraId="4260E2CC" w14:textId="77777777" w:rsidR="00934610" w:rsidRDefault="00934610" w:rsidP="00934610">
            <w:pPr>
              <w:pStyle w:val="T2"/>
              <w:spacing w:after="0"/>
              <w:ind w:left="0" w:right="0"/>
              <w:rPr>
                <w:b w:val="0"/>
                <w:sz w:val="18"/>
                <w:szCs w:val="18"/>
                <w:lang w:eastAsia="ko-KR"/>
              </w:rPr>
            </w:pPr>
          </w:p>
        </w:tc>
        <w:tc>
          <w:tcPr>
            <w:tcW w:w="2471" w:type="dxa"/>
            <w:vAlign w:val="center"/>
          </w:tcPr>
          <w:p w14:paraId="19E98AE5" w14:textId="77777777" w:rsidR="00934610" w:rsidRPr="00777246" w:rsidRDefault="00934610" w:rsidP="00934610">
            <w:pPr>
              <w:pStyle w:val="T2"/>
              <w:spacing w:after="0"/>
              <w:ind w:left="0" w:right="0"/>
              <w:rPr>
                <w:b w:val="0"/>
                <w:sz w:val="18"/>
                <w:szCs w:val="18"/>
                <w:lang w:eastAsia="ko-KR"/>
              </w:rPr>
            </w:pPr>
          </w:p>
        </w:tc>
      </w:tr>
      <w:tr w:rsidR="00920369" w:rsidRPr="00183F4C" w14:paraId="2EB5B88F" w14:textId="77777777" w:rsidTr="00974ED8">
        <w:trPr>
          <w:trHeight w:val="371"/>
          <w:jc w:val="center"/>
        </w:trPr>
        <w:tc>
          <w:tcPr>
            <w:tcW w:w="2155" w:type="dxa"/>
            <w:vAlign w:val="center"/>
          </w:tcPr>
          <w:p w14:paraId="69D7BD65" w14:textId="029DA13B" w:rsidR="00920369" w:rsidRDefault="00920369" w:rsidP="00111A50">
            <w:pPr>
              <w:pStyle w:val="T2"/>
              <w:spacing w:after="0"/>
              <w:ind w:left="0" w:right="0"/>
              <w:rPr>
                <w:b w:val="0"/>
                <w:sz w:val="18"/>
                <w:szCs w:val="18"/>
                <w:lang w:eastAsia="ko-KR"/>
              </w:rPr>
            </w:pPr>
            <w:r w:rsidRPr="00920369">
              <w:rPr>
                <w:b w:val="0"/>
                <w:sz w:val="18"/>
                <w:szCs w:val="18"/>
                <w:lang w:eastAsia="ko-KR"/>
              </w:rPr>
              <w:t>Eunsung Park</w:t>
            </w:r>
          </w:p>
        </w:tc>
        <w:tc>
          <w:tcPr>
            <w:tcW w:w="1440" w:type="dxa"/>
            <w:vAlign w:val="center"/>
          </w:tcPr>
          <w:p w14:paraId="1489ABE7" w14:textId="339A8ABD" w:rsidR="00920369" w:rsidRDefault="00920369" w:rsidP="00111A50">
            <w:pPr>
              <w:pStyle w:val="T2"/>
              <w:spacing w:after="0"/>
              <w:ind w:left="0" w:right="0"/>
              <w:rPr>
                <w:b w:val="0"/>
                <w:sz w:val="18"/>
                <w:szCs w:val="18"/>
                <w:lang w:eastAsia="ko-KR"/>
              </w:rPr>
            </w:pPr>
            <w:r>
              <w:rPr>
                <w:b w:val="0"/>
                <w:sz w:val="18"/>
                <w:szCs w:val="18"/>
                <w:lang w:eastAsia="ko-KR"/>
              </w:rPr>
              <w:t>LG</w:t>
            </w:r>
          </w:p>
        </w:tc>
        <w:tc>
          <w:tcPr>
            <w:tcW w:w="2003" w:type="dxa"/>
            <w:vAlign w:val="center"/>
          </w:tcPr>
          <w:p w14:paraId="00947917" w14:textId="77777777" w:rsidR="00920369" w:rsidRPr="002C60AE" w:rsidRDefault="00920369" w:rsidP="00111A50">
            <w:pPr>
              <w:pStyle w:val="T2"/>
              <w:spacing w:after="0"/>
              <w:ind w:left="0" w:right="0"/>
              <w:rPr>
                <w:b w:val="0"/>
                <w:sz w:val="18"/>
                <w:szCs w:val="18"/>
                <w:lang w:eastAsia="ko-KR"/>
              </w:rPr>
            </w:pPr>
          </w:p>
        </w:tc>
        <w:tc>
          <w:tcPr>
            <w:tcW w:w="1507" w:type="dxa"/>
            <w:vAlign w:val="center"/>
          </w:tcPr>
          <w:p w14:paraId="5AF6155C" w14:textId="77777777" w:rsidR="00920369" w:rsidRDefault="00920369" w:rsidP="00111A50">
            <w:pPr>
              <w:pStyle w:val="T2"/>
              <w:spacing w:after="0"/>
              <w:ind w:left="0" w:right="0"/>
              <w:rPr>
                <w:b w:val="0"/>
                <w:sz w:val="18"/>
                <w:szCs w:val="18"/>
                <w:lang w:eastAsia="ko-KR"/>
              </w:rPr>
            </w:pPr>
          </w:p>
        </w:tc>
        <w:tc>
          <w:tcPr>
            <w:tcW w:w="2471" w:type="dxa"/>
            <w:vAlign w:val="center"/>
          </w:tcPr>
          <w:p w14:paraId="2D9E587F" w14:textId="77777777" w:rsidR="00920369" w:rsidRPr="00777246" w:rsidRDefault="00920369" w:rsidP="00111A50">
            <w:pPr>
              <w:pStyle w:val="T2"/>
              <w:spacing w:after="0"/>
              <w:ind w:left="0" w:right="0"/>
              <w:rPr>
                <w:b w:val="0"/>
                <w:sz w:val="18"/>
                <w:szCs w:val="18"/>
                <w:lang w:eastAsia="ko-KR"/>
              </w:rPr>
            </w:pPr>
          </w:p>
        </w:tc>
      </w:tr>
      <w:tr w:rsidR="00934610" w:rsidRPr="00183F4C" w14:paraId="474CBBF7" w14:textId="77777777" w:rsidTr="00974ED8">
        <w:trPr>
          <w:trHeight w:val="371"/>
          <w:jc w:val="center"/>
        </w:trPr>
        <w:tc>
          <w:tcPr>
            <w:tcW w:w="2155" w:type="dxa"/>
            <w:vAlign w:val="center"/>
          </w:tcPr>
          <w:p w14:paraId="4C1DDA7C" w14:textId="292A2712" w:rsidR="00934610" w:rsidRPr="00920369" w:rsidRDefault="00934610" w:rsidP="00934610">
            <w:pPr>
              <w:pStyle w:val="T2"/>
              <w:spacing w:after="0"/>
              <w:ind w:left="0" w:right="0"/>
              <w:rPr>
                <w:b w:val="0"/>
                <w:sz w:val="18"/>
                <w:szCs w:val="18"/>
                <w:lang w:eastAsia="ko-KR"/>
              </w:rPr>
            </w:pPr>
            <w:r>
              <w:rPr>
                <w:b w:val="0"/>
                <w:sz w:val="18"/>
                <w:szCs w:val="18"/>
                <w:lang w:eastAsia="ko-KR"/>
              </w:rPr>
              <w:t>Ron Porat</w:t>
            </w:r>
          </w:p>
        </w:tc>
        <w:tc>
          <w:tcPr>
            <w:tcW w:w="1440" w:type="dxa"/>
            <w:vAlign w:val="center"/>
          </w:tcPr>
          <w:p w14:paraId="3053A010" w14:textId="51299DE7" w:rsidR="00934610" w:rsidRDefault="00934610" w:rsidP="00934610">
            <w:pPr>
              <w:pStyle w:val="T2"/>
              <w:spacing w:after="0"/>
              <w:ind w:left="0" w:right="0"/>
              <w:rPr>
                <w:b w:val="0"/>
                <w:sz w:val="18"/>
                <w:szCs w:val="18"/>
                <w:lang w:eastAsia="ko-KR"/>
              </w:rPr>
            </w:pPr>
            <w:r>
              <w:rPr>
                <w:b w:val="0"/>
                <w:sz w:val="18"/>
                <w:szCs w:val="18"/>
                <w:lang w:eastAsia="ko-KR"/>
              </w:rPr>
              <w:t>Broadcom Inc</w:t>
            </w:r>
          </w:p>
        </w:tc>
        <w:tc>
          <w:tcPr>
            <w:tcW w:w="2003" w:type="dxa"/>
            <w:vAlign w:val="center"/>
          </w:tcPr>
          <w:p w14:paraId="13305790" w14:textId="77777777" w:rsidR="00934610" w:rsidRPr="002C60AE" w:rsidRDefault="00934610" w:rsidP="00934610">
            <w:pPr>
              <w:pStyle w:val="T2"/>
              <w:spacing w:after="0"/>
              <w:ind w:left="0" w:right="0"/>
              <w:rPr>
                <w:b w:val="0"/>
                <w:sz w:val="18"/>
                <w:szCs w:val="18"/>
                <w:lang w:eastAsia="ko-KR"/>
              </w:rPr>
            </w:pPr>
          </w:p>
        </w:tc>
        <w:tc>
          <w:tcPr>
            <w:tcW w:w="1507" w:type="dxa"/>
            <w:vAlign w:val="center"/>
          </w:tcPr>
          <w:p w14:paraId="409BE94F" w14:textId="77777777" w:rsidR="00934610" w:rsidRDefault="00934610" w:rsidP="00934610">
            <w:pPr>
              <w:pStyle w:val="T2"/>
              <w:spacing w:after="0"/>
              <w:ind w:left="0" w:right="0"/>
              <w:rPr>
                <w:b w:val="0"/>
                <w:sz w:val="18"/>
                <w:szCs w:val="18"/>
                <w:lang w:eastAsia="ko-KR"/>
              </w:rPr>
            </w:pPr>
          </w:p>
        </w:tc>
        <w:tc>
          <w:tcPr>
            <w:tcW w:w="2471" w:type="dxa"/>
            <w:vAlign w:val="center"/>
          </w:tcPr>
          <w:p w14:paraId="385245CE" w14:textId="77777777" w:rsidR="00934610" w:rsidRPr="00777246" w:rsidRDefault="00934610" w:rsidP="00934610">
            <w:pPr>
              <w:pStyle w:val="T2"/>
              <w:spacing w:after="0"/>
              <w:ind w:left="0" w:right="0"/>
              <w:rPr>
                <w:b w:val="0"/>
                <w:sz w:val="18"/>
                <w:szCs w:val="18"/>
                <w:lang w:eastAsia="ko-KR"/>
              </w:rPr>
            </w:pPr>
          </w:p>
        </w:tc>
      </w:tr>
      <w:tr w:rsidR="00DB4011" w:rsidRPr="00183F4C" w14:paraId="2FDA51FB" w14:textId="77777777" w:rsidTr="00974ED8">
        <w:trPr>
          <w:trHeight w:val="371"/>
          <w:jc w:val="center"/>
        </w:trPr>
        <w:tc>
          <w:tcPr>
            <w:tcW w:w="2155" w:type="dxa"/>
            <w:vAlign w:val="center"/>
          </w:tcPr>
          <w:p w14:paraId="04457793" w14:textId="725F9181" w:rsidR="00DB4011" w:rsidRDefault="00DB4011" w:rsidP="00111A50">
            <w:pPr>
              <w:pStyle w:val="T2"/>
              <w:spacing w:after="0"/>
              <w:ind w:left="0" w:right="0"/>
              <w:rPr>
                <w:b w:val="0"/>
                <w:sz w:val="18"/>
                <w:szCs w:val="18"/>
                <w:lang w:eastAsia="ko-KR"/>
              </w:rPr>
            </w:pPr>
            <w:r>
              <w:rPr>
                <w:b w:val="0"/>
                <w:sz w:val="18"/>
                <w:szCs w:val="18"/>
                <w:lang w:eastAsia="ko-KR"/>
              </w:rPr>
              <w:t>Yan Zhang</w:t>
            </w:r>
          </w:p>
        </w:tc>
        <w:tc>
          <w:tcPr>
            <w:tcW w:w="1440" w:type="dxa"/>
            <w:vAlign w:val="center"/>
          </w:tcPr>
          <w:p w14:paraId="7808F846" w14:textId="7C5A68F3" w:rsidR="00DB4011" w:rsidRDefault="00DB4011" w:rsidP="00111A50">
            <w:pPr>
              <w:pStyle w:val="T2"/>
              <w:spacing w:after="0"/>
              <w:ind w:left="0" w:right="0"/>
              <w:rPr>
                <w:b w:val="0"/>
                <w:sz w:val="18"/>
                <w:szCs w:val="18"/>
                <w:lang w:eastAsia="ko-KR"/>
              </w:rPr>
            </w:pPr>
            <w:r>
              <w:rPr>
                <w:b w:val="0"/>
                <w:sz w:val="18"/>
                <w:szCs w:val="18"/>
                <w:lang w:eastAsia="ko-KR"/>
              </w:rPr>
              <w:t>Apple</w:t>
            </w:r>
          </w:p>
        </w:tc>
        <w:tc>
          <w:tcPr>
            <w:tcW w:w="2003" w:type="dxa"/>
            <w:vAlign w:val="center"/>
          </w:tcPr>
          <w:p w14:paraId="0B298646" w14:textId="77777777" w:rsidR="00DB4011" w:rsidRPr="002C60AE" w:rsidRDefault="00DB4011" w:rsidP="00111A50">
            <w:pPr>
              <w:pStyle w:val="T2"/>
              <w:spacing w:after="0"/>
              <w:ind w:left="0" w:right="0"/>
              <w:rPr>
                <w:b w:val="0"/>
                <w:sz w:val="18"/>
                <w:szCs w:val="18"/>
                <w:lang w:eastAsia="ko-KR"/>
              </w:rPr>
            </w:pPr>
          </w:p>
        </w:tc>
        <w:tc>
          <w:tcPr>
            <w:tcW w:w="1507" w:type="dxa"/>
            <w:vAlign w:val="center"/>
          </w:tcPr>
          <w:p w14:paraId="5310F42F" w14:textId="77777777" w:rsidR="00DB4011" w:rsidRDefault="00DB4011" w:rsidP="00111A50">
            <w:pPr>
              <w:pStyle w:val="T2"/>
              <w:spacing w:after="0"/>
              <w:ind w:left="0" w:right="0"/>
              <w:rPr>
                <w:b w:val="0"/>
                <w:sz w:val="18"/>
                <w:szCs w:val="18"/>
                <w:lang w:eastAsia="ko-KR"/>
              </w:rPr>
            </w:pPr>
          </w:p>
        </w:tc>
        <w:tc>
          <w:tcPr>
            <w:tcW w:w="2471" w:type="dxa"/>
            <w:vAlign w:val="center"/>
          </w:tcPr>
          <w:p w14:paraId="4C749739" w14:textId="77777777" w:rsidR="00DB4011" w:rsidRPr="00777246" w:rsidRDefault="00DB4011" w:rsidP="00111A50">
            <w:pPr>
              <w:pStyle w:val="T2"/>
              <w:spacing w:after="0"/>
              <w:ind w:left="0" w:right="0"/>
              <w:rPr>
                <w:b w:val="0"/>
                <w:sz w:val="18"/>
                <w:szCs w:val="18"/>
                <w:lang w:eastAsia="ko-KR"/>
              </w:rPr>
            </w:pPr>
          </w:p>
        </w:tc>
      </w:tr>
      <w:tr w:rsidR="00EE4F3A" w:rsidRPr="00183F4C" w14:paraId="2F20E72B" w14:textId="77777777" w:rsidTr="00974ED8">
        <w:trPr>
          <w:trHeight w:val="371"/>
          <w:jc w:val="center"/>
        </w:trPr>
        <w:tc>
          <w:tcPr>
            <w:tcW w:w="2155" w:type="dxa"/>
            <w:vAlign w:val="center"/>
          </w:tcPr>
          <w:p w14:paraId="7A809BB4" w14:textId="33637975" w:rsidR="00EE4F3A" w:rsidRDefault="00EE4F3A" w:rsidP="00111A50">
            <w:pPr>
              <w:pStyle w:val="T2"/>
              <w:spacing w:after="0"/>
              <w:ind w:left="0" w:right="0"/>
              <w:rPr>
                <w:b w:val="0"/>
                <w:sz w:val="18"/>
                <w:szCs w:val="18"/>
                <w:lang w:eastAsia="ko-KR"/>
              </w:rPr>
            </w:pPr>
            <w:r>
              <w:rPr>
                <w:b w:val="0"/>
                <w:sz w:val="18"/>
                <w:szCs w:val="18"/>
                <w:lang w:eastAsia="ko-KR"/>
              </w:rPr>
              <w:t>Yan</w:t>
            </w:r>
            <w:r w:rsidR="00F01FFF">
              <w:rPr>
                <w:b w:val="0"/>
                <w:sz w:val="18"/>
                <w:szCs w:val="18"/>
                <w:lang w:eastAsia="ko-KR"/>
              </w:rPr>
              <w:t xml:space="preserve"> Xin</w:t>
            </w:r>
          </w:p>
        </w:tc>
        <w:tc>
          <w:tcPr>
            <w:tcW w:w="1440" w:type="dxa"/>
            <w:vAlign w:val="center"/>
          </w:tcPr>
          <w:p w14:paraId="32E24260" w14:textId="00954C82" w:rsidR="00EE4F3A" w:rsidRDefault="00EE4F3A" w:rsidP="00111A50">
            <w:pPr>
              <w:pStyle w:val="T2"/>
              <w:spacing w:after="0"/>
              <w:ind w:left="0" w:right="0"/>
              <w:rPr>
                <w:b w:val="0"/>
                <w:sz w:val="18"/>
                <w:szCs w:val="18"/>
                <w:lang w:eastAsia="ko-KR"/>
              </w:rPr>
            </w:pPr>
            <w:r>
              <w:rPr>
                <w:b w:val="0"/>
                <w:sz w:val="18"/>
                <w:szCs w:val="18"/>
                <w:lang w:eastAsia="ko-KR"/>
              </w:rPr>
              <w:t>Huawei</w:t>
            </w:r>
          </w:p>
        </w:tc>
        <w:tc>
          <w:tcPr>
            <w:tcW w:w="2003" w:type="dxa"/>
            <w:vAlign w:val="center"/>
          </w:tcPr>
          <w:p w14:paraId="2D192BA0" w14:textId="77777777" w:rsidR="00EE4F3A" w:rsidRPr="002C60AE" w:rsidRDefault="00EE4F3A" w:rsidP="00111A50">
            <w:pPr>
              <w:pStyle w:val="T2"/>
              <w:spacing w:after="0"/>
              <w:ind w:left="0" w:right="0"/>
              <w:rPr>
                <w:b w:val="0"/>
                <w:sz w:val="18"/>
                <w:szCs w:val="18"/>
                <w:lang w:eastAsia="ko-KR"/>
              </w:rPr>
            </w:pPr>
          </w:p>
        </w:tc>
        <w:tc>
          <w:tcPr>
            <w:tcW w:w="1507" w:type="dxa"/>
            <w:vAlign w:val="center"/>
          </w:tcPr>
          <w:p w14:paraId="39AB6F4B" w14:textId="77777777" w:rsidR="00EE4F3A" w:rsidRDefault="00EE4F3A" w:rsidP="00111A50">
            <w:pPr>
              <w:pStyle w:val="T2"/>
              <w:spacing w:after="0"/>
              <w:ind w:left="0" w:right="0"/>
              <w:rPr>
                <w:b w:val="0"/>
                <w:sz w:val="18"/>
                <w:szCs w:val="18"/>
                <w:lang w:eastAsia="ko-KR"/>
              </w:rPr>
            </w:pPr>
          </w:p>
        </w:tc>
        <w:tc>
          <w:tcPr>
            <w:tcW w:w="2471" w:type="dxa"/>
            <w:vAlign w:val="center"/>
          </w:tcPr>
          <w:p w14:paraId="00D965BE" w14:textId="77777777" w:rsidR="00EE4F3A" w:rsidRPr="00777246" w:rsidRDefault="00EE4F3A" w:rsidP="00111A50">
            <w:pPr>
              <w:pStyle w:val="T2"/>
              <w:spacing w:after="0"/>
              <w:ind w:left="0" w:right="0"/>
              <w:rPr>
                <w:b w:val="0"/>
                <w:sz w:val="18"/>
                <w:szCs w:val="18"/>
                <w:lang w:eastAsia="ko-KR"/>
              </w:rPr>
            </w:pPr>
          </w:p>
        </w:tc>
      </w:tr>
      <w:tr w:rsidR="007F29A2" w:rsidRPr="00183F4C" w14:paraId="396C1867" w14:textId="77777777" w:rsidTr="00974ED8">
        <w:trPr>
          <w:trHeight w:val="371"/>
          <w:jc w:val="center"/>
          <w:ins w:id="0" w:author="Jianhan Liu" w:date="2024-12-23T16:48:00Z"/>
        </w:trPr>
        <w:tc>
          <w:tcPr>
            <w:tcW w:w="2155" w:type="dxa"/>
            <w:vAlign w:val="center"/>
          </w:tcPr>
          <w:p w14:paraId="28825835" w14:textId="246A5F30" w:rsidR="007F29A2" w:rsidRDefault="007F29A2" w:rsidP="00111A50">
            <w:pPr>
              <w:pStyle w:val="T2"/>
              <w:spacing w:after="0"/>
              <w:ind w:left="0" w:right="0"/>
              <w:rPr>
                <w:ins w:id="1" w:author="Jianhan Liu" w:date="2024-12-23T16:48:00Z"/>
                <w:b w:val="0"/>
                <w:sz w:val="18"/>
                <w:szCs w:val="18"/>
                <w:lang w:eastAsia="ko-KR"/>
              </w:rPr>
            </w:pPr>
            <w:ins w:id="2" w:author="Jianhan Liu" w:date="2024-12-23T16:48:00Z">
              <w:r w:rsidRPr="007F29A2">
                <w:rPr>
                  <w:b w:val="0"/>
                  <w:sz w:val="18"/>
                  <w:szCs w:val="18"/>
                  <w:lang w:eastAsia="ko-KR"/>
                </w:rPr>
                <w:t xml:space="preserve">Leo Montreuil </w:t>
              </w:r>
            </w:ins>
          </w:p>
        </w:tc>
        <w:tc>
          <w:tcPr>
            <w:tcW w:w="1440" w:type="dxa"/>
            <w:vAlign w:val="center"/>
          </w:tcPr>
          <w:p w14:paraId="2B7EBD06" w14:textId="6C049BE0" w:rsidR="007F29A2" w:rsidRDefault="007F29A2" w:rsidP="00111A50">
            <w:pPr>
              <w:pStyle w:val="T2"/>
              <w:spacing w:after="0"/>
              <w:ind w:left="0" w:right="0"/>
              <w:rPr>
                <w:ins w:id="3" w:author="Jianhan Liu" w:date="2024-12-23T16:48:00Z"/>
                <w:b w:val="0"/>
                <w:sz w:val="18"/>
                <w:szCs w:val="18"/>
                <w:lang w:eastAsia="ko-KR"/>
              </w:rPr>
            </w:pPr>
            <w:ins w:id="4" w:author="Jianhan Liu" w:date="2024-12-23T16:49:00Z">
              <w:r w:rsidRPr="007F29A2">
                <w:rPr>
                  <w:b w:val="0"/>
                  <w:sz w:val="18"/>
                  <w:szCs w:val="18"/>
                  <w:lang w:eastAsia="ko-KR"/>
                </w:rPr>
                <w:t>Broadcom Inc</w:t>
              </w:r>
            </w:ins>
          </w:p>
        </w:tc>
        <w:tc>
          <w:tcPr>
            <w:tcW w:w="2003" w:type="dxa"/>
            <w:vAlign w:val="center"/>
          </w:tcPr>
          <w:p w14:paraId="38266BDE" w14:textId="77777777" w:rsidR="007F29A2" w:rsidRPr="002C60AE" w:rsidRDefault="007F29A2" w:rsidP="00111A50">
            <w:pPr>
              <w:pStyle w:val="T2"/>
              <w:spacing w:after="0"/>
              <w:ind w:left="0" w:right="0"/>
              <w:rPr>
                <w:ins w:id="5" w:author="Jianhan Liu" w:date="2024-12-23T16:48:00Z"/>
                <w:b w:val="0"/>
                <w:sz w:val="18"/>
                <w:szCs w:val="18"/>
                <w:lang w:eastAsia="ko-KR"/>
              </w:rPr>
            </w:pPr>
          </w:p>
        </w:tc>
        <w:tc>
          <w:tcPr>
            <w:tcW w:w="1507" w:type="dxa"/>
            <w:vAlign w:val="center"/>
          </w:tcPr>
          <w:p w14:paraId="3504F193" w14:textId="77777777" w:rsidR="007F29A2" w:rsidRDefault="007F29A2" w:rsidP="00111A50">
            <w:pPr>
              <w:pStyle w:val="T2"/>
              <w:spacing w:after="0"/>
              <w:ind w:left="0" w:right="0"/>
              <w:rPr>
                <w:ins w:id="6" w:author="Jianhan Liu" w:date="2024-12-23T16:48:00Z"/>
                <w:b w:val="0"/>
                <w:sz w:val="18"/>
                <w:szCs w:val="18"/>
                <w:lang w:eastAsia="ko-KR"/>
              </w:rPr>
            </w:pPr>
          </w:p>
        </w:tc>
        <w:tc>
          <w:tcPr>
            <w:tcW w:w="2471" w:type="dxa"/>
            <w:vAlign w:val="center"/>
          </w:tcPr>
          <w:p w14:paraId="19B46AA6" w14:textId="77777777" w:rsidR="007F29A2" w:rsidRPr="00777246" w:rsidRDefault="007F29A2" w:rsidP="00111A50">
            <w:pPr>
              <w:pStyle w:val="T2"/>
              <w:spacing w:after="0"/>
              <w:ind w:left="0" w:right="0"/>
              <w:rPr>
                <w:ins w:id="7" w:author="Jianhan Liu" w:date="2024-12-23T16:48:00Z"/>
                <w:b w:val="0"/>
                <w:sz w:val="18"/>
                <w:szCs w:val="18"/>
                <w:lang w:eastAsia="ko-KR"/>
              </w:rPr>
            </w:pPr>
          </w:p>
        </w:tc>
      </w:tr>
    </w:tbl>
    <w:p w14:paraId="4433A613" w14:textId="77777777" w:rsidR="00BC097A" w:rsidRDefault="00BC097A" w:rsidP="00BC097A"/>
    <w:p w14:paraId="04F34CFF" w14:textId="77777777" w:rsidR="00EA36A1" w:rsidRDefault="00EA36A1" w:rsidP="00BC097A"/>
    <w:p w14:paraId="3F8BEDEF" w14:textId="77777777" w:rsidR="00EA36A1" w:rsidRDefault="00EA36A1" w:rsidP="00BC097A"/>
    <w:p w14:paraId="065890B0" w14:textId="77777777" w:rsidR="00DA1E2C" w:rsidRDefault="00BC097A" w:rsidP="00BC097A">
      <w:r>
        <w:t xml:space="preserve">This document is based on the following IEEE contributions on </w:t>
      </w:r>
      <w:r w:rsidR="003E751C">
        <w:t>DRU</w:t>
      </w:r>
      <w:r w:rsidR="000F0FB9">
        <w:t xml:space="preserve"> and 11bn SFD</w:t>
      </w:r>
      <w:r>
        <w:t>.</w:t>
      </w:r>
    </w:p>
    <w:p w14:paraId="14135E82" w14:textId="77777777" w:rsidR="00DA1E2C" w:rsidRDefault="00DA1E2C" w:rsidP="00BC097A"/>
    <w:p w14:paraId="088E8227" w14:textId="17BE6590" w:rsidR="00A7433E" w:rsidRDefault="00000000" w:rsidP="006A4AF9">
      <w:pPr>
        <w:pStyle w:val="ListParagraph"/>
        <w:numPr>
          <w:ilvl w:val="0"/>
          <w:numId w:val="21"/>
        </w:numPr>
        <w:ind w:leftChars="0"/>
        <w:contextualSpacing/>
      </w:pPr>
      <w:hyperlink r:id="rId8" w:history="1">
        <w:r w:rsidR="00A7433E">
          <w:rPr>
            <w:rStyle w:val="Hyperlink"/>
            <w:lang w:eastAsia="zh-CN"/>
          </w:rPr>
          <w:t>11-23/2200r3</w:t>
        </w:r>
      </w:hyperlink>
      <w:r w:rsidR="00A7433E">
        <w:rPr>
          <w:lang w:eastAsia="zh-CN"/>
        </w:rPr>
        <w:t>: 11-23-2200-03-00bn-distribution-bandwidth-of-dru, Ross Jian Yu</w:t>
      </w:r>
    </w:p>
    <w:p w14:paraId="6C41BD14" w14:textId="443035D8" w:rsidR="00D16280" w:rsidRDefault="00000000" w:rsidP="006A4AF9">
      <w:pPr>
        <w:pStyle w:val="ListParagraph"/>
        <w:numPr>
          <w:ilvl w:val="0"/>
          <w:numId w:val="21"/>
        </w:numPr>
        <w:ind w:leftChars="0"/>
        <w:contextualSpacing/>
      </w:pPr>
      <w:hyperlink r:id="rId9" w:history="1">
        <w:r w:rsidR="00D16280">
          <w:rPr>
            <w:rStyle w:val="Hyperlink"/>
          </w:rPr>
          <w:t>11-24/0468r2</w:t>
        </w:r>
      </w:hyperlink>
      <w:r w:rsidR="00D16280">
        <w:t>: 11-24-0468-02-00bn-dru-tone-plan-for-11bn, Shengquan Hu</w:t>
      </w:r>
    </w:p>
    <w:p w14:paraId="4842FC1C" w14:textId="5E677D88" w:rsidR="00DA1E2C" w:rsidRDefault="00000000" w:rsidP="006A4AF9">
      <w:pPr>
        <w:pStyle w:val="ListParagraph"/>
        <w:numPr>
          <w:ilvl w:val="0"/>
          <w:numId w:val="21"/>
        </w:numPr>
        <w:ind w:leftChars="0"/>
        <w:contextualSpacing/>
      </w:pPr>
      <w:hyperlink r:id="rId10" w:history="1">
        <w:r w:rsidR="00DA1E2C">
          <w:rPr>
            <w:rStyle w:val="Hyperlink"/>
          </w:rPr>
          <w:t>11-24/0477r2</w:t>
        </w:r>
      </w:hyperlink>
      <w:r w:rsidR="00DA1E2C">
        <w:t>: 11-24-0477-02-00bn-high-level-perspective-on-dru-follow-up, Shengquan Hu</w:t>
      </w:r>
    </w:p>
    <w:p w14:paraId="6E855CAC" w14:textId="317A3F89" w:rsidR="00D16280" w:rsidRDefault="00000000" w:rsidP="006A4AF9">
      <w:pPr>
        <w:pStyle w:val="ListParagraph"/>
        <w:numPr>
          <w:ilvl w:val="0"/>
          <w:numId w:val="21"/>
        </w:numPr>
        <w:ind w:leftChars="0"/>
        <w:contextualSpacing/>
      </w:pPr>
      <w:hyperlink r:id="rId11" w:history="1">
        <w:r w:rsidR="00D16280">
          <w:rPr>
            <w:rStyle w:val="Hyperlink"/>
            <w:lang w:eastAsia="zh-CN"/>
          </w:rPr>
          <w:t>11-</w:t>
        </w:r>
        <w:r w:rsidR="00D16280">
          <w:rPr>
            <w:rStyle w:val="Hyperlink"/>
            <w:iCs/>
            <w:lang w:eastAsia="zh-CN"/>
          </w:rPr>
          <w:t>24/1510r2</w:t>
        </w:r>
      </w:hyperlink>
      <w:r w:rsidR="00D16280">
        <w:rPr>
          <w:lang w:eastAsia="zh-CN"/>
        </w:rPr>
        <w:t>: 11-24-1510-02-00bn-open-issues-on-dru, Lin Yang</w:t>
      </w:r>
    </w:p>
    <w:p w14:paraId="44345633" w14:textId="7AC9BC33" w:rsidR="00D16280" w:rsidRDefault="00005CCE" w:rsidP="006A4AF9">
      <w:pPr>
        <w:pStyle w:val="ListParagraph"/>
        <w:numPr>
          <w:ilvl w:val="0"/>
          <w:numId w:val="21"/>
        </w:numPr>
        <w:ind w:leftChars="0"/>
        <w:contextualSpacing/>
      </w:pPr>
      <w:r w:rsidRPr="00005CCE">
        <w:rPr>
          <w:color w:val="0000FF"/>
          <w:u w:val="single"/>
        </w:rPr>
        <w:t>11-24/1471r3:</w:t>
      </w:r>
      <w:r w:rsidRPr="00005CCE">
        <w:t xml:space="preserve"> 11-24-1471-03-00bn-signaling-for-dru-in-trigger-frame, Eunsung Park </w:t>
      </w:r>
    </w:p>
    <w:p w14:paraId="2B3059D9" w14:textId="2B4B3588" w:rsidR="00005CCE" w:rsidRDefault="00000000" w:rsidP="006A4AF9">
      <w:pPr>
        <w:pStyle w:val="ListParagraph"/>
        <w:numPr>
          <w:ilvl w:val="0"/>
          <w:numId w:val="21"/>
        </w:numPr>
        <w:ind w:leftChars="0"/>
        <w:contextualSpacing/>
      </w:pPr>
      <w:hyperlink r:id="rId12" w:history="1">
        <w:r w:rsidR="00005CCE">
          <w:rPr>
            <w:rStyle w:val="Hyperlink"/>
            <w:lang w:eastAsia="zh-CN"/>
          </w:rPr>
          <w:t>11-24/1189r1</w:t>
        </w:r>
      </w:hyperlink>
      <w:r w:rsidR="00005CCE">
        <w:rPr>
          <w:lang w:eastAsia="zh-CN"/>
        </w:rPr>
        <w:t>: 11-24-1189-01-00bn-dru-transmission-on-frequency-subblocks-of-wide-bandwidth-ppdu, Shengquan Hu</w:t>
      </w:r>
    </w:p>
    <w:p w14:paraId="609251B5" w14:textId="1DB2CF04" w:rsidR="00CA0C6E" w:rsidRDefault="00000000" w:rsidP="00CA0C6E">
      <w:pPr>
        <w:pStyle w:val="ListParagraph"/>
        <w:numPr>
          <w:ilvl w:val="0"/>
          <w:numId w:val="21"/>
        </w:numPr>
        <w:ind w:leftChars="0"/>
        <w:contextualSpacing/>
        <w:rPr>
          <w:sz w:val="22"/>
        </w:rPr>
      </w:pPr>
      <w:hyperlink r:id="rId13" w:history="1">
        <w:r w:rsidR="00CA0C6E">
          <w:rPr>
            <w:rStyle w:val="Hyperlink"/>
          </w:rPr>
          <w:t>11-24/0876r0</w:t>
        </w:r>
      </w:hyperlink>
      <w:r w:rsidR="00CA0C6E">
        <w:t>: 11-24-0876-00-00bn-uhr-ppdu-phy-version, Rui Cao</w:t>
      </w:r>
    </w:p>
    <w:p w14:paraId="68EA86DB" w14:textId="1F9663B1" w:rsidR="00C00635" w:rsidRDefault="00000000" w:rsidP="00C00635">
      <w:pPr>
        <w:pStyle w:val="ListParagraph"/>
        <w:numPr>
          <w:ilvl w:val="0"/>
          <w:numId w:val="21"/>
        </w:numPr>
        <w:ind w:leftChars="0"/>
        <w:contextualSpacing/>
        <w:rPr>
          <w:sz w:val="22"/>
        </w:rPr>
      </w:pPr>
      <w:hyperlink r:id="rId14" w:history="1">
        <w:r w:rsidR="00C00635">
          <w:rPr>
            <w:rStyle w:val="Hyperlink"/>
          </w:rPr>
          <w:t>11-24/0752r2</w:t>
        </w:r>
      </w:hyperlink>
      <w:r w:rsidR="00C00635">
        <w:rPr>
          <w:lang w:eastAsia="zh-CN"/>
        </w:rPr>
        <w:t>: 11-24-0752-02-00bn-stf-design-consideration-for-dru, Lin Yang</w:t>
      </w:r>
    </w:p>
    <w:p w14:paraId="14564253" w14:textId="134282CA" w:rsidR="00D16280" w:rsidRDefault="00000000" w:rsidP="006A4AF9">
      <w:pPr>
        <w:pStyle w:val="ListParagraph"/>
        <w:numPr>
          <w:ilvl w:val="0"/>
          <w:numId w:val="21"/>
        </w:numPr>
        <w:ind w:leftChars="0"/>
        <w:contextualSpacing/>
      </w:pPr>
      <w:hyperlink r:id="rId15" w:history="1">
        <w:r w:rsidR="00C00635">
          <w:rPr>
            <w:rStyle w:val="Hyperlink"/>
          </w:rPr>
          <w:t>11-24/1188r2</w:t>
        </w:r>
      </w:hyperlink>
      <w:r w:rsidR="00C00635">
        <w:t>: 11-24-1188-02-00bn-global-csd-index-assignment-for-dru-stf-transmission-in-11bn, Shengquan Hu</w:t>
      </w:r>
    </w:p>
    <w:p w14:paraId="689FDF2E" w14:textId="28CE08BE" w:rsidR="00D906C2" w:rsidRDefault="00000000" w:rsidP="00D906C2">
      <w:pPr>
        <w:pStyle w:val="ListParagraph"/>
        <w:numPr>
          <w:ilvl w:val="0"/>
          <w:numId w:val="21"/>
        </w:numPr>
        <w:ind w:leftChars="0"/>
        <w:contextualSpacing/>
        <w:rPr>
          <w:sz w:val="22"/>
        </w:rPr>
      </w:pPr>
      <w:hyperlink r:id="rId16" w:history="1">
        <w:r w:rsidR="00D906C2">
          <w:rPr>
            <w:rStyle w:val="Hyperlink"/>
            <w:lang w:eastAsia="zh-CN"/>
          </w:rPr>
          <w:t xml:space="preserve"> 11-24/1097r1</w:t>
        </w:r>
      </w:hyperlink>
      <w:r w:rsidR="00D906C2">
        <w:rPr>
          <w:lang w:eastAsia="zh-CN"/>
        </w:rPr>
        <w:t xml:space="preserve">: 11-24-1097-01-00bn-thoughts-on-uhr-ltf-for-dru, Eunsung Park </w:t>
      </w:r>
    </w:p>
    <w:p w14:paraId="05615394" w14:textId="03323B51" w:rsidR="00D906C2" w:rsidRDefault="00000000" w:rsidP="00D906C2">
      <w:pPr>
        <w:pStyle w:val="ListParagraph"/>
        <w:numPr>
          <w:ilvl w:val="0"/>
          <w:numId w:val="21"/>
        </w:numPr>
        <w:ind w:leftChars="0"/>
        <w:contextualSpacing/>
        <w:rPr>
          <w:sz w:val="22"/>
        </w:rPr>
      </w:pPr>
      <w:hyperlink r:id="rId17" w:history="1">
        <w:r w:rsidR="00D906C2">
          <w:rPr>
            <w:rStyle w:val="Hyperlink"/>
            <w:lang w:eastAsia="zh-CN"/>
          </w:rPr>
          <w:t xml:space="preserve"> 11-24/1567r0</w:t>
        </w:r>
      </w:hyperlink>
      <w:r w:rsidR="00D906C2">
        <w:rPr>
          <w:lang w:eastAsia="zh-CN"/>
        </w:rPr>
        <w:t xml:space="preserve">: 11-24-1567-00-00bn-ltf-design-for-dru, Ron Porat </w:t>
      </w:r>
    </w:p>
    <w:p w14:paraId="125E8D00" w14:textId="7B0511C9" w:rsidR="00C00635" w:rsidRDefault="00000000" w:rsidP="006A4AF9">
      <w:pPr>
        <w:pStyle w:val="ListParagraph"/>
        <w:numPr>
          <w:ilvl w:val="0"/>
          <w:numId w:val="21"/>
        </w:numPr>
        <w:ind w:leftChars="0"/>
        <w:contextualSpacing/>
      </w:pPr>
      <w:hyperlink r:id="rId18" w:history="1">
        <w:r w:rsidR="00834026">
          <w:rPr>
            <w:rStyle w:val="Hyperlink"/>
            <w:lang w:eastAsia="zh-CN"/>
          </w:rPr>
          <w:t xml:space="preserve"> 11-24/1901r0</w:t>
        </w:r>
      </w:hyperlink>
      <w:r w:rsidR="00834026">
        <w:rPr>
          <w:lang w:eastAsia="zh-CN"/>
        </w:rPr>
        <w:t xml:space="preserve">: 11-24-1901-00-00bn-dru-ltf-sequence-design-for-40mhz-dbw, </w:t>
      </w:r>
      <w:proofErr w:type="spellStart"/>
      <w:r w:rsidR="00834026">
        <w:rPr>
          <w:lang w:eastAsia="zh-CN"/>
        </w:rPr>
        <w:t>Chenchen</w:t>
      </w:r>
      <w:proofErr w:type="spellEnd"/>
      <w:r w:rsidR="00834026">
        <w:rPr>
          <w:lang w:eastAsia="zh-CN"/>
        </w:rPr>
        <w:t xml:space="preserve"> LIU</w:t>
      </w:r>
    </w:p>
    <w:p w14:paraId="4928A8A8" w14:textId="3782F507" w:rsidR="00834026" w:rsidRDefault="00000000" w:rsidP="006A4AF9">
      <w:pPr>
        <w:pStyle w:val="ListParagraph"/>
        <w:numPr>
          <w:ilvl w:val="0"/>
          <w:numId w:val="21"/>
        </w:numPr>
        <w:ind w:leftChars="0"/>
        <w:contextualSpacing/>
      </w:pPr>
      <w:hyperlink r:id="rId19" w:history="1">
        <w:r w:rsidR="00834026">
          <w:rPr>
            <w:rStyle w:val="Hyperlink"/>
          </w:rPr>
          <w:t>11-24/0501r2</w:t>
        </w:r>
      </w:hyperlink>
      <w:r w:rsidR="00834026">
        <w:t>: 11-24-0501-02-00bn-pilot-design-considerations-for-dru, Lin Yang</w:t>
      </w:r>
    </w:p>
    <w:p w14:paraId="0E2C481B" w14:textId="6A47DC70" w:rsidR="00DA1E2C" w:rsidRDefault="00000000" w:rsidP="006A4AF9">
      <w:pPr>
        <w:pStyle w:val="ListParagraph"/>
        <w:numPr>
          <w:ilvl w:val="0"/>
          <w:numId w:val="21"/>
        </w:numPr>
        <w:ind w:leftChars="0"/>
        <w:contextualSpacing/>
      </w:pPr>
      <w:hyperlink r:id="rId20" w:history="1">
        <w:r w:rsidR="00834026">
          <w:rPr>
            <w:rStyle w:val="Hyperlink"/>
          </w:rPr>
          <w:t>11-24/0402r1</w:t>
        </w:r>
      </w:hyperlink>
      <w:r w:rsidR="00834026">
        <w:t>: 11-24-0402-01-00bn-20-mhz-tone-plan-and-pilot-design-for-dru, Eunsung Park</w:t>
      </w:r>
    </w:p>
    <w:p w14:paraId="75EEF4C2" w14:textId="223D839B" w:rsidR="00834026" w:rsidRDefault="00000000" w:rsidP="006A4AF9">
      <w:pPr>
        <w:pStyle w:val="ListParagraph"/>
        <w:numPr>
          <w:ilvl w:val="0"/>
          <w:numId w:val="21"/>
        </w:numPr>
        <w:ind w:leftChars="0"/>
        <w:contextualSpacing/>
      </w:pPr>
      <w:hyperlink r:id="rId21" w:history="1">
        <w:r w:rsidR="00A35822">
          <w:rPr>
            <w:rStyle w:val="Hyperlink"/>
            <w:lang w:eastAsia="zh-CN"/>
          </w:rPr>
          <w:t>11-24/1489r1</w:t>
        </w:r>
      </w:hyperlink>
      <w:r w:rsidR="00A35822">
        <w:rPr>
          <w:lang w:eastAsia="zh-CN"/>
        </w:rPr>
        <w:t>: 11-24-1489-01-00bn-signaling-for-dru-transmission, Shengquan Hu</w:t>
      </w:r>
    </w:p>
    <w:p w14:paraId="538B062D" w14:textId="77777777" w:rsidR="00EE4F3A" w:rsidRDefault="00000000" w:rsidP="00EE4F3A">
      <w:pPr>
        <w:pStyle w:val="ListParagraph"/>
        <w:numPr>
          <w:ilvl w:val="0"/>
          <w:numId w:val="21"/>
        </w:numPr>
        <w:ind w:leftChars="0"/>
        <w:contextualSpacing/>
      </w:pPr>
      <w:hyperlink r:id="rId22" w:history="1">
        <w:r w:rsidR="00A7433E">
          <w:rPr>
            <w:rStyle w:val="Hyperlink"/>
          </w:rPr>
          <w:t>11-24/0736r1</w:t>
        </w:r>
      </w:hyperlink>
      <w:r w:rsidR="00A7433E">
        <w:t>: 11-24-0736-01-00bn-preamble-and-pe-transmission-in-ppdu-using-dru, using DRU</w:t>
      </w:r>
      <w:r w:rsidR="00A7433E">
        <w:rPr>
          <w:lang w:eastAsia="zh-CN"/>
        </w:rPr>
        <w:t xml:space="preserve">, </w:t>
      </w:r>
      <w:r w:rsidR="00A7433E">
        <w:t>Yapu Li</w:t>
      </w:r>
    </w:p>
    <w:p w14:paraId="6F93AA9B" w14:textId="2684E67D" w:rsidR="00EE4F3A" w:rsidRDefault="00000000" w:rsidP="00EE4F3A">
      <w:pPr>
        <w:pStyle w:val="ListParagraph"/>
        <w:numPr>
          <w:ilvl w:val="0"/>
          <w:numId w:val="21"/>
        </w:numPr>
        <w:ind w:leftChars="0"/>
        <w:contextualSpacing/>
      </w:pPr>
      <w:hyperlink r:id="rId23" w:history="1">
        <w:r w:rsidR="00EE4F3A">
          <w:rPr>
            <w:rStyle w:val="Hyperlink"/>
            <w:lang w:eastAsia="zh-CN"/>
          </w:rPr>
          <w:t>11-24/1856r1</w:t>
        </w:r>
      </w:hyperlink>
      <w:r w:rsidR="00EE4F3A">
        <w:rPr>
          <w:lang w:eastAsia="zh-CN"/>
        </w:rPr>
        <w:t>: 11-24-1856-01-00bn-tone-distribution-in-dru-with-puncturing-follow-up, Yan Xin</w:t>
      </w:r>
    </w:p>
    <w:p w14:paraId="5A78DE11" w14:textId="1F24895A" w:rsidR="00B61364" w:rsidRDefault="00B61364" w:rsidP="006A4AF9">
      <w:pPr>
        <w:pStyle w:val="ListParagraph"/>
        <w:numPr>
          <w:ilvl w:val="0"/>
          <w:numId w:val="21"/>
        </w:numPr>
        <w:ind w:leftChars="0"/>
        <w:contextualSpacing/>
      </w:pPr>
      <w:r>
        <w:br w:type="page"/>
      </w:r>
    </w:p>
    <w:p w14:paraId="61B5A350" w14:textId="0724157D" w:rsidR="00356661" w:rsidRPr="00356661" w:rsidRDefault="00356661" w:rsidP="00356661">
      <w:pPr>
        <w:pStyle w:val="Heading1"/>
        <w:rPr>
          <w:rFonts w:ascii="Times New Roman" w:hAnsi="Times New Roman"/>
          <w:u w:val="none"/>
        </w:rPr>
      </w:pPr>
      <w:r w:rsidRPr="00356661">
        <w:rPr>
          <w:rFonts w:ascii="Times New Roman" w:hAnsi="Times New Roman"/>
          <w:u w:val="none"/>
        </w:rPr>
        <w:lastRenderedPageBreak/>
        <w:t>38.3.2 Subcarrier and resource allocation</w:t>
      </w:r>
    </w:p>
    <w:p w14:paraId="52FAFDC5" w14:textId="2F2003E3" w:rsidR="00356661" w:rsidRPr="00356661" w:rsidRDefault="00356661" w:rsidP="00356661">
      <w:pPr>
        <w:pStyle w:val="Heading1"/>
        <w:rPr>
          <w:rFonts w:ascii="Times New Roman" w:hAnsi="Times New Roman"/>
          <w:sz w:val="28"/>
          <w:szCs w:val="18"/>
          <w:u w:val="none"/>
        </w:rPr>
      </w:pPr>
      <w:r w:rsidRPr="00356661">
        <w:rPr>
          <w:rFonts w:ascii="Times New Roman" w:hAnsi="Times New Roman"/>
          <w:sz w:val="28"/>
          <w:szCs w:val="18"/>
          <w:u w:val="none"/>
        </w:rPr>
        <w:t>38.3.2.1 Tone Plan for DRUs</w:t>
      </w:r>
    </w:p>
    <w:p w14:paraId="01E65A51" w14:textId="77777777" w:rsidR="00356661" w:rsidRPr="00356661" w:rsidRDefault="00356661" w:rsidP="00356661"/>
    <w:p w14:paraId="7D23908A" w14:textId="77777777" w:rsidR="00356661" w:rsidRDefault="00356661" w:rsidP="00356661">
      <w:pPr>
        <w:rPr>
          <w:sz w:val="20"/>
          <w:szCs w:val="22"/>
        </w:rPr>
      </w:pPr>
    </w:p>
    <w:p w14:paraId="586D0A66" w14:textId="77777777" w:rsidR="00356661" w:rsidRDefault="00356661" w:rsidP="00356661">
      <w:pPr>
        <w:widowControl w:val="0"/>
        <w:autoSpaceDE w:val="0"/>
        <w:autoSpaceDN w:val="0"/>
        <w:spacing w:before="11"/>
        <w:rPr>
          <w:rFonts w:eastAsia="Times New Roman"/>
          <w:color w:val="000000"/>
          <w:sz w:val="20"/>
          <w:lang w:val="en-US"/>
        </w:rPr>
      </w:pPr>
      <w:r>
        <w:rPr>
          <w:rFonts w:eastAsia="Times New Roman"/>
          <w:color w:val="000000"/>
          <w:sz w:val="20"/>
          <w:lang w:val="en-US"/>
        </w:rPr>
        <w:t>The UHR PHY subcarrier frequency spacing used in Distributed-tone RU (DRU) tone plan is identical to EHT PHY subcarrier frequency spacing defined in Clause 36 (Extreme High Efficiency (EHT) PHY specification).</w:t>
      </w:r>
    </w:p>
    <w:p w14:paraId="6A34DD2B" w14:textId="77777777" w:rsidR="00356661" w:rsidRDefault="00356661" w:rsidP="00356661">
      <w:pPr>
        <w:widowControl w:val="0"/>
        <w:autoSpaceDE w:val="0"/>
        <w:autoSpaceDN w:val="0"/>
        <w:spacing w:before="11"/>
        <w:rPr>
          <w:rFonts w:eastAsia="Times New Roman"/>
          <w:color w:val="000000"/>
          <w:sz w:val="20"/>
          <w:lang w:val="en-US"/>
        </w:rPr>
      </w:pPr>
    </w:p>
    <w:p w14:paraId="0915ACF7" w14:textId="77777777" w:rsidR="00356661" w:rsidRDefault="00356661" w:rsidP="00356661">
      <w:pPr>
        <w:widowControl w:val="0"/>
        <w:autoSpaceDE w:val="0"/>
        <w:autoSpaceDN w:val="0"/>
        <w:spacing w:before="11"/>
        <w:rPr>
          <w:rFonts w:eastAsia="Times New Roman"/>
          <w:color w:val="000000"/>
          <w:sz w:val="20"/>
          <w:lang w:val="en-US"/>
        </w:rPr>
      </w:pPr>
      <w:r>
        <w:rPr>
          <w:rFonts w:eastAsia="Times New Roman"/>
          <w:color w:val="000000"/>
          <w:sz w:val="20"/>
          <w:lang w:val="en-US"/>
        </w:rPr>
        <w:t>The DRUs defined for UHR UL TB PPDU transmission are 26-tone DRU, 52-tone DRU, 106-tone DRU, 242-tone DRU, and 484-tone DRU.</w:t>
      </w:r>
    </w:p>
    <w:p w14:paraId="1F993A40" w14:textId="77777777" w:rsidR="00356661" w:rsidRDefault="00356661" w:rsidP="00356661">
      <w:pPr>
        <w:widowControl w:val="0"/>
        <w:autoSpaceDE w:val="0"/>
        <w:autoSpaceDN w:val="0"/>
        <w:spacing w:before="11"/>
        <w:rPr>
          <w:rFonts w:eastAsia="Times New Roman"/>
          <w:color w:val="000000"/>
          <w:sz w:val="20"/>
          <w:lang w:val="en-US"/>
        </w:rPr>
      </w:pPr>
    </w:p>
    <w:p w14:paraId="545C7DC5" w14:textId="77777777" w:rsidR="00356661" w:rsidRDefault="00356661" w:rsidP="00356661">
      <w:pPr>
        <w:widowControl w:val="0"/>
        <w:autoSpaceDE w:val="0"/>
        <w:autoSpaceDN w:val="0"/>
        <w:spacing w:before="11"/>
        <w:rPr>
          <w:rFonts w:eastAsia="Times New Roman"/>
          <w:color w:val="000000"/>
          <w:sz w:val="20"/>
          <w:lang w:val="en-US"/>
        </w:rPr>
      </w:pPr>
      <w:r>
        <w:rPr>
          <w:rFonts w:eastAsia="Times New Roman"/>
          <w:color w:val="000000"/>
          <w:sz w:val="20"/>
          <w:lang w:val="en-US"/>
        </w:rPr>
        <w:t xml:space="preserve">Distribution bandwidth defined for UHR UL TB PPDU transmission are 20 MHz, 40 MHz, 60 </w:t>
      </w:r>
      <w:proofErr w:type="gramStart"/>
      <w:r>
        <w:rPr>
          <w:rFonts w:eastAsia="Times New Roman"/>
          <w:color w:val="000000"/>
          <w:sz w:val="20"/>
          <w:lang w:val="en-US"/>
        </w:rPr>
        <w:t>MHz</w:t>
      </w:r>
      <w:proofErr w:type="gramEnd"/>
      <w:r>
        <w:rPr>
          <w:rFonts w:eastAsia="Times New Roman"/>
          <w:color w:val="000000"/>
          <w:sz w:val="20"/>
          <w:lang w:val="en-US"/>
        </w:rPr>
        <w:t xml:space="preserve"> and 80 </w:t>
      </w:r>
      <w:proofErr w:type="spellStart"/>
      <w:r>
        <w:rPr>
          <w:rFonts w:eastAsia="Times New Roman"/>
          <w:color w:val="000000"/>
          <w:sz w:val="20"/>
          <w:lang w:val="en-US"/>
        </w:rPr>
        <w:t>MHz.</w:t>
      </w:r>
      <w:proofErr w:type="spellEnd"/>
    </w:p>
    <w:p w14:paraId="7B51C435" w14:textId="77777777" w:rsidR="00356661" w:rsidRDefault="00356661" w:rsidP="00356661">
      <w:pPr>
        <w:widowControl w:val="0"/>
        <w:autoSpaceDE w:val="0"/>
        <w:autoSpaceDN w:val="0"/>
        <w:spacing w:before="11"/>
        <w:rPr>
          <w:rFonts w:eastAsia="Times New Roman"/>
          <w:color w:val="000000"/>
          <w:sz w:val="20"/>
          <w:lang w:val="en-US"/>
        </w:rPr>
      </w:pPr>
    </w:p>
    <w:p w14:paraId="0AE116B3" w14:textId="77777777" w:rsidR="00356661" w:rsidRDefault="00356661" w:rsidP="00356661">
      <w:pPr>
        <w:rPr>
          <w:sz w:val="24"/>
          <w:szCs w:val="24"/>
          <w:lang w:val="en-US" w:eastAsia="zh-CN"/>
        </w:rPr>
      </w:pPr>
      <w:r>
        <w:rPr>
          <w:rFonts w:eastAsia="Times New Roman"/>
          <w:color w:val="000000"/>
          <w:sz w:val="20"/>
          <w:lang w:val="en-US"/>
        </w:rPr>
        <w:t>The 26-tone DRU, 52-tone DRU, and 106-tone DRU are used in 20 MHz distribution bandwidth. 26-tone DRU, 52-tone DRU, 106-tone DRU, and 242-tone DRU are used in 40 MHz distribution bandwidth.  52-tone DRU, 106-tone DRU, 242-tone DRU, and 484-tone DRU are used in 80 MHz distribution bandwidth.</w:t>
      </w:r>
      <w:r>
        <w:rPr>
          <w:sz w:val="24"/>
          <w:szCs w:val="24"/>
          <w:lang w:val="en-US" w:eastAsia="zh-CN"/>
        </w:rPr>
        <w:t xml:space="preserve"> </w:t>
      </w:r>
    </w:p>
    <w:p w14:paraId="783084CD" w14:textId="77777777" w:rsidR="00356661" w:rsidRDefault="00356661" w:rsidP="00356661">
      <w:pPr>
        <w:autoSpaceDE w:val="0"/>
        <w:autoSpaceDN w:val="0"/>
        <w:adjustRightInd w:val="0"/>
        <w:rPr>
          <w:rFonts w:eastAsia="Times New Roman"/>
          <w:color w:val="000000"/>
          <w:sz w:val="20"/>
          <w:lang w:val="en-US"/>
        </w:rPr>
      </w:pPr>
    </w:p>
    <w:p w14:paraId="78639A04"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The maximum number of DRUs in the 20 MHz, 40 MHz, 80 MHz UHR PPDU formats is defined in Table 38-x.</w:t>
      </w:r>
    </w:p>
    <w:p w14:paraId="20187AE0" w14:textId="77777777" w:rsidR="00356661" w:rsidRDefault="00356661" w:rsidP="00356661">
      <w:pPr>
        <w:autoSpaceDE w:val="0"/>
        <w:autoSpaceDN w:val="0"/>
        <w:adjustRightInd w:val="0"/>
        <w:rPr>
          <w:rFonts w:ascii="TimesNewRoman" w:eastAsia="TimesNewRoman" w:hAnsi="Calibri" w:cs="TimesNewRoman"/>
          <w:sz w:val="20"/>
          <w:lang w:val="en-US" w:eastAsia="zh-CN"/>
        </w:rPr>
      </w:pPr>
    </w:p>
    <w:p w14:paraId="662E9ABF"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An UHR UL TB PPDU using OFDMA transmission can carry a mixture of 26-, 52-, 106-, 242-, and 484-</w:t>
      </w:r>
    </w:p>
    <w:p w14:paraId="24F37425"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tone DRUs.</w:t>
      </w:r>
    </w:p>
    <w:p w14:paraId="2ABB725B" w14:textId="77777777" w:rsidR="00356661" w:rsidRDefault="00356661" w:rsidP="00356661">
      <w:pPr>
        <w:autoSpaceDE w:val="0"/>
        <w:autoSpaceDN w:val="0"/>
        <w:adjustRightInd w:val="0"/>
        <w:rPr>
          <w:rFonts w:ascii="TimesNewRoman" w:eastAsia="TimesNewRoman" w:hAnsi="Calibri" w:cs="TimesNewRoman"/>
          <w:sz w:val="20"/>
          <w:lang w:val="en-US" w:eastAsia="zh-CN"/>
        </w:rPr>
      </w:pPr>
    </w:p>
    <w:p w14:paraId="741EC866" w14:textId="77777777" w:rsidR="00356661" w:rsidRDefault="00356661" w:rsidP="00356661">
      <w:pPr>
        <w:autoSpaceDE w:val="0"/>
        <w:autoSpaceDN w:val="0"/>
        <w:adjustRightInd w:val="0"/>
        <w:jc w:val="center"/>
        <w:rPr>
          <w:rFonts w:ascii="Arial,Bold" w:eastAsia="DengXian" w:hAnsi="Arial,Bold" w:cs="Arial,Bold"/>
          <w:b/>
          <w:bCs/>
          <w:sz w:val="20"/>
          <w:lang w:val="en-US" w:eastAsia="zh-CN"/>
        </w:rPr>
      </w:pPr>
      <w:r>
        <w:rPr>
          <w:rFonts w:ascii="Arial,Bold" w:eastAsia="DengXian" w:hAnsi="Arial,Bold" w:cs="Arial,Bold"/>
          <w:b/>
          <w:bCs/>
          <w:sz w:val="20"/>
          <w:lang w:val="en-US" w:eastAsia="zh-CN"/>
        </w:rPr>
        <w:t>Table 38-x—Maximum number of DRUs for each distribution bandwidth</w:t>
      </w:r>
    </w:p>
    <w:p w14:paraId="5BFAEBDC" w14:textId="77777777" w:rsidR="00356661" w:rsidRDefault="00356661" w:rsidP="00356661">
      <w:pPr>
        <w:autoSpaceDE w:val="0"/>
        <w:autoSpaceDN w:val="0"/>
        <w:adjustRightInd w:val="0"/>
        <w:rPr>
          <w:rFonts w:ascii="TimesNewRoman" w:eastAsia="TimesNewRoman" w:hAnsi="Calibri" w:cs="TimesNewRoman"/>
          <w:sz w:val="20"/>
          <w:lang w:val="en-US" w:eastAsia="zh-CN"/>
        </w:rPr>
      </w:pPr>
    </w:p>
    <w:tbl>
      <w:tblPr>
        <w:tblStyle w:val="TableGrid2"/>
        <w:tblW w:w="0" w:type="auto"/>
        <w:tblInd w:w="0" w:type="dxa"/>
        <w:tblLook w:val="04A0" w:firstRow="1" w:lastRow="0" w:firstColumn="1" w:lastColumn="0" w:noHBand="0" w:noVBand="1"/>
      </w:tblPr>
      <w:tblGrid>
        <w:gridCol w:w="2337"/>
        <w:gridCol w:w="2337"/>
        <w:gridCol w:w="2338"/>
        <w:gridCol w:w="2338"/>
      </w:tblGrid>
      <w:tr w:rsidR="00356661" w14:paraId="3493CD36"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44374C09" w14:textId="77777777" w:rsidR="00356661" w:rsidRDefault="00356661">
            <w:pPr>
              <w:autoSpaceDE w:val="0"/>
              <w:autoSpaceDN w:val="0"/>
              <w:adjustRightInd w:val="0"/>
              <w:rPr>
                <w:rFonts w:ascii="TimesNewRoman" w:eastAsia="TimesNewRoman" w:cs="TimesNewRoman"/>
                <w:bCs/>
                <w:sz w:val="20"/>
                <w:lang w:val="en-US" w:eastAsia="zh-CN"/>
              </w:rPr>
            </w:pPr>
            <w:r>
              <w:rPr>
                <w:rFonts w:ascii="TimesNewRoman" w:eastAsia="TimesNewRoman" w:cs="TimesNewRoman"/>
                <w:bCs/>
                <w:sz w:val="20"/>
                <w:lang w:val="en-US" w:eastAsia="zh-CN"/>
              </w:rPr>
              <w:t>DRU Type</w:t>
            </w:r>
          </w:p>
        </w:tc>
        <w:tc>
          <w:tcPr>
            <w:tcW w:w="2337" w:type="dxa"/>
            <w:tcBorders>
              <w:top w:val="single" w:sz="4" w:space="0" w:color="auto"/>
              <w:left w:val="single" w:sz="4" w:space="0" w:color="auto"/>
              <w:bottom w:val="single" w:sz="4" w:space="0" w:color="auto"/>
              <w:right w:val="single" w:sz="4" w:space="0" w:color="auto"/>
            </w:tcBorders>
            <w:hideMark/>
          </w:tcPr>
          <w:p w14:paraId="186CCB71" w14:textId="77777777" w:rsidR="00356661" w:rsidRDefault="00356661">
            <w:pPr>
              <w:autoSpaceDE w:val="0"/>
              <w:autoSpaceDN w:val="0"/>
              <w:adjustRightInd w:val="0"/>
              <w:rPr>
                <w:rFonts w:ascii="TimesNewRoman" w:eastAsia="TimesNewRoman" w:cs="TimesNewRoman"/>
                <w:bCs/>
                <w:sz w:val="20"/>
                <w:lang w:val="en-US" w:eastAsia="zh-CN"/>
              </w:rPr>
            </w:pPr>
            <w:r>
              <w:rPr>
                <w:rFonts w:ascii="TimesNewRoman" w:eastAsia="TimesNewRoman" w:cs="TimesNewRoman"/>
                <w:bCs/>
                <w:sz w:val="20"/>
                <w:lang w:val="en-US" w:eastAsia="zh-CN"/>
              </w:rPr>
              <w:t>Distribution BW20</w:t>
            </w:r>
          </w:p>
        </w:tc>
        <w:tc>
          <w:tcPr>
            <w:tcW w:w="2338" w:type="dxa"/>
            <w:tcBorders>
              <w:top w:val="single" w:sz="4" w:space="0" w:color="auto"/>
              <w:left w:val="single" w:sz="4" w:space="0" w:color="auto"/>
              <w:bottom w:val="single" w:sz="4" w:space="0" w:color="auto"/>
              <w:right w:val="single" w:sz="4" w:space="0" w:color="auto"/>
            </w:tcBorders>
            <w:hideMark/>
          </w:tcPr>
          <w:p w14:paraId="20C55D2F" w14:textId="77777777" w:rsidR="00356661" w:rsidRDefault="00356661">
            <w:pPr>
              <w:autoSpaceDE w:val="0"/>
              <w:autoSpaceDN w:val="0"/>
              <w:adjustRightInd w:val="0"/>
              <w:rPr>
                <w:rFonts w:ascii="TimesNewRoman" w:eastAsia="TimesNewRoman" w:cs="TimesNewRoman"/>
                <w:bCs/>
                <w:sz w:val="20"/>
                <w:lang w:val="en-US" w:eastAsia="zh-CN"/>
              </w:rPr>
            </w:pPr>
            <w:r>
              <w:rPr>
                <w:rFonts w:ascii="TimesNewRoman" w:eastAsia="TimesNewRoman" w:cs="TimesNewRoman"/>
                <w:bCs/>
                <w:sz w:val="20"/>
                <w:lang w:val="en-US" w:eastAsia="zh-CN"/>
              </w:rPr>
              <w:t>Distribution BW40</w:t>
            </w:r>
          </w:p>
        </w:tc>
        <w:tc>
          <w:tcPr>
            <w:tcW w:w="2338" w:type="dxa"/>
            <w:tcBorders>
              <w:top w:val="single" w:sz="4" w:space="0" w:color="auto"/>
              <w:left w:val="single" w:sz="4" w:space="0" w:color="auto"/>
              <w:bottom w:val="single" w:sz="4" w:space="0" w:color="auto"/>
              <w:right w:val="single" w:sz="4" w:space="0" w:color="auto"/>
            </w:tcBorders>
            <w:hideMark/>
          </w:tcPr>
          <w:p w14:paraId="4E949137" w14:textId="77777777" w:rsidR="00356661" w:rsidRDefault="00356661">
            <w:pPr>
              <w:autoSpaceDE w:val="0"/>
              <w:autoSpaceDN w:val="0"/>
              <w:adjustRightInd w:val="0"/>
              <w:rPr>
                <w:rFonts w:ascii="TimesNewRoman" w:eastAsia="TimesNewRoman" w:cs="TimesNewRoman"/>
                <w:bCs/>
                <w:sz w:val="20"/>
                <w:lang w:val="en-US" w:eastAsia="zh-CN"/>
              </w:rPr>
            </w:pPr>
            <w:r>
              <w:rPr>
                <w:rFonts w:ascii="TimesNewRoman" w:eastAsia="TimesNewRoman" w:cs="TimesNewRoman"/>
                <w:bCs/>
                <w:sz w:val="20"/>
                <w:lang w:val="en-US" w:eastAsia="zh-CN"/>
              </w:rPr>
              <w:t>Distribution BW80</w:t>
            </w:r>
          </w:p>
        </w:tc>
      </w:tr>
      <w:tr w:rsidR="00356661" w14:paraId="542CA8F0"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25346F7A"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26-tone DRU</w:t>
            </w:r>
          </w:p>
        </w:tc>
        <w:tc>
          <w:tcPr>
            <w:tcW w:w="2337" w:type="dxa"/>
            <w:tcBorders>
              <w:top w:val="single" w:sz="4" w:space="0" w:color="auto"/>
              <w:left w:val="single" w:sz="4" w:space="0" w:color="auto"/>
              <w:bottom w:val="single" w:sz="4" w:space="0" w:color="auto"/>
              <w:right w:val="single" w:sz="4" w:space="0" w:color="auto"/>
            </w:tcBorders>
            <w:hideMark/>
          </w:tcPr>
          <w:p w14:paraId="67A57382"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9</w:t>
            </w:r>
          </w:p>
        </w:tc>
        <w:tc>
          <w:tcPr>
            <w:tcW w:w="2338" w:type="dxa"/>
            <w:tcBorders>
              <w:top w:val="single" w:sz="4" w:space="0" w:color="auto"/>
              <w:left w:val="single" w:sz="4" w:space="0" w:color="auto"/>
              <w:bottom w:val="single" w:sz="4" w:space="0" w:color="auto"/>
              <w:right w:val="single" w:sz="4" w:space="0" w:color="auto"/>
            </w:tcBorders>
            <w:hideMark/>
          </w:tcPr>
          <w:p w14:paraId="514D3A69"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18</w:t>
            </w:r>
          </w:p>
        </w:tc>
        <w:tc>
          <w:tcPr>
            <w:tcW w:w="2338" w:type="dxa"/>
            <w:tcBorders>
              <w:top w:val="single" w:sz="4" w:space="0" w:color="auto"/>
              <w:left w:val="single" w:sz="4" w:space="0" w:color="auto"/>
              <w:bottom w:val="single" w:sz="4" w:space="0" w:color="auto"/>
              <w:right w:val="single" w:sz="4" w:space="0" w:color="auto"/>
            </w:tcBorders>
            <w:hideMark/>
          </w:tcPr>
          <w:p w14:paraId="1AC6B579"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N/A</w:t>
            </w:r>
          </w:p>
        </w:tc>
      </w:tr>
      <w:tr w:rsidR="00356661" w14:paraId="52394BA8"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5059F20D"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52-tone DRU</w:t>
            </w:r>
          </w:p>
        </w:tc>
        <w:tc>
          <w:tcPr>
            <w:tcW w:w="2337" w:type="dxa"/>
            <w:tcBorders>
              <w:top w:val="single" w:sz="4" w:space="0" w:color="auto"/>
              <w:left w:val="single" w:sz="4" w:space="0" w:color="auto"/>
              <w:bottom w:val="single" w:sz="4" w:space="0" w:color="auto"/>
              <w:right w:val="single" w:sz="4" w:space="0" w:color="auto"/>
            </w:tcBorders>
            <w:hideMark/>
          </w:tcPr>
          <w:p w14:paraId="25A7C806"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4</w:t>
            </w:r>
          </w:p>
        </w:tc>
        <w:tc>
          <w:tcPr>
            <w:tcW w:w="2338" w:type="dxa"/>
            <w:tcBorders>
              <w:top w:val="single" w:sz="4" w:space="0" w:color="auto"/>
              <w:left w:val="single" w:sz="4" w:space="0" w:color="auto"/>
              <w:bottom w:val="single" w:sz="4" w:space="0" w:color="auto"/>
              <w:right w:val="single" w:sz="4" w:space="0" w:color="auto"/>
            </w:tcBorders>
            <w:hideMark/>
          </w:tcPr>
          <w:p w14:paraId="30B145DA"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8</w:t>
            </w:r>
          </w:p>
        </w:tc>
        <w:tc>
          <w:tcPr>
            <w:tcW w:w="2338" w:type="dxa"/>
            <w:tcBorders>
              <w:top w:val="single" w:sz="4" w:space="0" w:color="auto"/>
              <w:left w:val="single" w:sz="4" w:space="0" w:color="auto"/>
              <w:bottom w:val="single" w:sz="4" w:space="0" w:color="auto"/>
              <w:right w:val="single" w:sz="4" w:space="0" w:color="auto"/>
            </w:tcBorders>
            <w:hideMark/>
          </w:tcPr>
          <w:p w14:paraId="1BD19477"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16</w:t>
            </w:r>
          </w:p>
        </w:tc>
      </w:tr>
      <w:tr w:rsidR="00356661" w14:paraId="217485A5"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7B184F3C"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106-tone DRU</w:t>
            </w:r>
          </w:p>
        </w:tc>
        <w:tc>
          <w:tcPr>
            <w:tcW w:w="2337" w:type="dxa"/>
            <w:tcBorders>
              <w:top w:val="single" w:sz="4" w:space="0" w:color="auto"/>
              <w:left w:val="single" w:sz="4" w:space="0" w:color="auto"/>
              <w:bottom w:val="single" w:sz="4" w:space="0" w:color="auto"/>
              <w:right w:val="single" w:sz="4" w:space="0" w:color="auto"/>
            </w:tcBorders>
            <w:hideMark/>
          </w:tcPr>
          <w:p w14:paraId="6EA49D84"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2</w:t>
            </w:r>
          </w:p>
        </w:tc>
        <w:tc>
          <w:tcPr>
            <w:tcW w:w="2338" w:type="dxa"/>
            <w:tcBorders>
              <w:top w:val="single" w:sz="4" w:space="0" w:color="auto"/>
              <w:left w:val="single" w:sz="4" w:space="0" w:color="auto"/>
              <w:bottom w:val="single" w:sz="4" w:space="0" w:color="auto"/>
              <w:right w:val="single" w:sz="4" w:space="0" w:color="auto"/>
            </w:tcBorders>
            <w:hideMark/>
          </w:tcPr>
          <w:p w14:paraId="3C3BC05F"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4</w:t>
            </w:r>
          </w:p>
        </w:tc>
        <w:tc>
          <w:tcPr>
            <w:tcW w:w="2338" w:type="dxa"/>
            <w:tcBorders>
              <w:top w:val="single" w:sz="4" w:space="0" w:color="auto"/>
              <w:left w:val="single" w:sz="4" w:space="0" w:color="auto"/>
              <w:bottom w:val="single" w:sz="4" w:space="0" w:color="auto"/>
              <w:right w:val="single" w:sz="4" w:space="0" w:color="auto"/>
            </w:tcBorders>
            <w:hideMark/>
          </w:tcPr>
          <w:p w14:paraId="5B4FDA3F"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8</w:t>
            </w:r>
          </w:p>
        </w:tc>
      </w:tr>
      <w:tr w:rsidR="00356661" w14:paraId="09C11F12"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0E37CDDB"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242-tone DRU</w:t>
            </w:r>
          </w:p>
        </w:tc>
        <w:tc>
          <w:tcPr>
            <w:tcW w:w="2337" w:type="dxa"/>
            <w:tcBorders>
              <w:top w:val="single" w:sz="4" w:space="0" w:color="auto"/>
              <w:left w:val="single" w:sz="4" w:space="0" w:color="auto"/>
              <w:bottom w:val="single" w:sz="4" w:space="0" w:color="auto"/>
              <w:right w:val="single" w:sz="4" w:space="0" w:color="auto"/>
            </w:tcBorders>
            <w:hideMark/>
          </w:tcPr>
          <w:p w14:paraId="0DE105E8"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N/A</w:t>
            </w:r>
          </w:p>
        </w:tc>
        <w:tc>
          <w:tcPr>
            <w:tcW w:w="2338" w:type="dxa"/>
            <w:tcBorders>
              <w:top w:val="single" w:sz="4" w:space="0" w:color="auto"/>
              <w:left w:val="single" w:sz="4" w:space="0" w:color="auto"/>
              <w:bottom w:val="single" w:sz="4" w:space="0" w:color="auto"/>
              <w:right w:val="single" w:sz="4" w:space="0" w:color="auto"/>
            </w:tcBorders>
            <w:hideMark/>
          </w:tcPr>
          <w:p w14:paraId="0CAC435E"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2</w:t>
            </w:r>
          </w:p>
        </w:tc>
        <w:tc>
          <w:tcPr>
            <w:tcW w:w="2338" w:type="dxa"/>
            <w:tcBorders>
              <w:top w:val="single" w:sz="4" w:space="0" w:color="auto"/>
              <w:left w:val="single" w:sz="4" w:space="0" w:color="auto"/>
              <w:bottom w:val="single" w:sz="4" w:space="0" w:color="auto"/>
              <w:right w:val="single" w:sz="4" w:space="0" w:color="auto"/>
            </w:tcBorders>
            <w:hideMark/>
          </w:tcPr>
          <w:p w14:paraId="47A11576"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4</w:t>
            </w:r>
          </w:p>
        </w:tc>
      </w:tr>
      <w:tr w:rsidR="00356661" w14:paraId="651D60EE" w14:textId="77777777" w:rsidTr="00356661">
        <w:tc>
          <w:tcPr>
            <w:tcW w:w="2337" w:type="dxa"/>
            <w:tcBorders>
              <w:top w:val="single" w:sz="4" w:space="0" w:color="auto"/>
              <w:left w:val="single" w:sz="4" w:space="0" w:color="auto"/>
              <w:bottom w:val="single" w:sz="4" w:space="0" w:color="auto"/>
              <w:right w:val="single" w:sz="4" w:space="0" w:color="auto"/>
            </w:tcBorders>
            <w:hideMark/>
          </w:tcPr>
          <w:p w14:paraId="50D1A8CA"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484-tone DRU</w:t>
            </w:r>
          </w:p>
        </w:tc>
        <w:tc>
          <w:tcPr>
            <w:tcW w:w="2337" w:type="dxa"/>
            <w:tcBorders>
              <w:top w:val="single" w:sz="4" w:space="0" w:color="auto"/>
              <w:left w:val="single" w:sz="4" w:space="0" w:color="auto"/>
              <w:bottom w:val="single" w:sz="4" w:space="0" w:color="auto"/>
              <w:right w:val="single" w:sz="4" w:space="0" w:color="auto"/>
            </w:tcBorders>
            <w:hideMark/>
          </w:tcPr>
          <w:p w14:paraId="16453084"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N/A</w:t>
            </w:r>
          </w:p>
        </w:tc>
        <w:tc>
          <w:tcPr>
            <w:tcW w:w="2338" w:type="dxa"/>
            <w:tcBorders>
              <w:top w:val="single" w:sz="4" w:space="0" w:color="auto"/>
              <w:left w:val="single" w:sz="4" w:space="0" w:color="auto"/>
              <w:bottom w:val="single" w:sz="4" w:space="0" w:color="auto"/>
              <w:right w:val="single" w:sz="4" w:space="0" w:color="auto"/>
            </w:tcBorders>
            <w:hideMark/>
          </w:tcPr>
          <w:p w14:paraId="7762F757"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N/A</w:t>
            </w:r>
          </w:p>
        </w:tc>
        <w:tc>
          <w:tcPr>
            <w:tcW w:w="2338" w:type="dxa"/>
            <w:tcBorders>
              <w:top w:val="single" w:sz="4" w:space="0" w:color="auto"/>
              <w:left w:val="single" w:sz="4" w:space="0" w:color="auto"/>
              <w:bottom w:val="single" w:sz="4" w:space="0" w:color="auto"/>
              <w:right w:val="single" w:sz="4" w:space="0" w:color="auto"/>
            </w:tcBorders>
            <w:hideMark/>
          </w:tcPr>
          <w:p w14:paraId="2AB7B812" w14:textId="77777777" w:rsidR="00356661" w:rsidRDefault="00356661">
            <w:pPr>
              <w:autoSpaceDE w:val="0"/>
              <w:autoSpaceDN w:val="0"/>
              <w:adjustRightInd w:val="0"/>
              <w:rPr>
                <w:rFonts w:ascii="TimesNewRoman" w:eastAsia="TimesNewRoman" w:cs="TimesNewRoman"/>
                <w:sz w:val="20"/>
                <w:lang w:val="en-US" w:eastAsia="zh-CN"/>
              </w:rPr>
            </w:pPr>
            <w:r>
              <w:rPr>
                <w:rFonts w:ascii="TimesNewRoman" w:eastAsia="TimesNewRoman" w:cs="TimesNewRoman"/>
                <w:sz w:val="20"/>
                <w:lang w:val="en-US" w:eastAsia="zh-CN"/>
              </w:rPr>
              <w:t>2</w:t>
            </w:r>
          </w:p>
        </w:tc>
      </w:tr>
    </w:tbl>
    <w:p w14:paraId="331C74DC" w14:textId="77777777" w:rsidR="00356661" w:rsidRDefault="00356661" w:rsidP="00356661">
      <w:pPr>
        <w:autoSpaceDE w:val="0"/>
        <w:autoSpaceDN w:val="0"/>
        <w:adjustRightInd w:val="0"/>
        <w:rPr>
          <w:rFonts w:ascii="TimesNewRoman" w:eastAsia="TimesNewRoman" w:hAnsi="Calibri" w:cs="TimesNewRoman"/>
          <w:sz w:val="20"/>
          <w:lang w:val="en-US" w:eastAsia="zh-CN"/>
        </w:rPr>
      </w:pPr>
    </w:p>
    <w:p w14:paraId="65BBF310"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DRU tone plans on distribution bandwidth 20 MHz and 40 MHz are designed by using 26-tone DRUs as basic building blocks, (80MHz TBD), the hierarchical tone structure as regular RUs (RRUs) is preserved for DRU.</w:t>
      </w:r>
    </w:p>
    <w:p w14:paraId="7668902A" w14:textId="77777777" w:rsidR="00356661" w:rsidRDefault="00356661" w:rsidP="00356661">
      <w:pPr>
        <w:autoSpaceDE w:val="0"/>
        <w:autoSpaceDN w:val="0"/>
        <w:adjustRightInd w:val="0"/>
        <w:rPr>
          <w:rFonts w:ascii="TimesNewRoman" w:eastAsia="TimesNewRoman" w:hAnsi="Calibri" w:cs="TimesNewRoman"/>
          <w:sz w:val="20"/>
          <w:lang w:val="en-US" w:eastAsia="zh-CN"/>
        </w:rPr>
      </w:pPr>
    </w:p>
    <w:p w14:paraId="246F95EB"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 26-tone DRU consists of 24 data subcarriers and 2 pilot subcarriers. The positions of the pilots for the 26-</w:t>
      </w:r>
    </w:p>
    <w:p w14:paraId="67D7192F"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0"/>
          <w:lang w:val="en-US" w:eastAsia="zh-CN"/>
        </w:rPr>
        <w:t xml:space="preserve">tone </w:t>
      </w:r>
      <w:r>
        <w:rPr>
          <w:rFonts w:ascii="TimesNewRoman" w:eastAsia="TimesNewRoman" w:hAnsi="Calibri" w:cs="TimesNewRoman"/>
          <w:sz w:val="22"/>
          <w:szCs w:val="22"/>
          <w:lang w:val="en-US" w:eastAsia="zh-CN"/>
        </w:rPr>
        <w:t>D</w:t>
      </w:r>
      <w:r>
        <w:rPr>
          <w:rFonts w:ascii="TimesNewRoman" w:eastAsia="TimesNewRoman" w:hAnsi="Calibri" w:cs="TimesNewRoman"/>
          <w:sz w:val="20"/>
          <w:lang w:val="en-US" w:eastAsia="zh-CN"/>
        </w:rPr>
        <w:t xml:space="preserve">RU are defined in </w:t>
      </w:r>
      <w:r>
        <w:rPr>
          <w:rFonts w:ascii="TimesNewRoman" w:eastAsia="TimesNewRoman" w:hAnsi="Calibri" w:cs="TimesNewRoman"/>
          <w:sz w:val="22"/>
          <w:szCs w:val="22"/>
          <w:lang w:val="en-US" w:eastAsia="zh-CN"/>
        </w:rPr>
        <w:t>38</w:t>
      </w:r>
      <w:r>
        <w:rPr>
          <w:rFonts w:ascii="TimesNewRoman" w:eastAsia="TimesNewRoman" w:hAnsi="Calibri" w:cs="TimesNewRoman"/>
          <w:sz w:val="20"/>
          <w:lang w:val="en-US" w:eastAsia="zh-CN"/>
        </w:rPr>
        <w:t>-TBD.</w:t>
      </w:r>
      <w:r>
        <w:rPr>
          <w:rFonts w:ascii="TimesNewRoman" w:eastAsia="TimesNewRoman" w:hAnsi="Calibri" w:cs="TimesNewRoman"/>
          <w:sz w:val="22"/>
          <w:szCs w:val="22"/>
          <w:lang w:val="en-US" w:eastAsia="zh-CN"/>
        </w:rPr>
        <w:t xml:space="preserve"> </w:t>
      </w:r>
      <w:r>
        <w:rPr>
          <w:rFonts w:ascii="TimesNewRoman" w:eastAsia="TimesNewRoman" w:hAnsi="Calibri" w:cs="TimesNewRoman"/>
          <w:sz w:val="20"/>
          <w:lang w:val="en-US" w:eastAsia="zh-CN"/>
        </w:rPr>
        <w:t>The locations of the 26-tone DRUs are fixed as defined in Table 38-x and Table 38-x</w:t>
      </w:r>
      <w:r>
        <w:rPr>
          <w:rFonts w:ascii="TimesNewRoman" w:eastAsia="TimesNewRoman" w:hAnsi="Calibri" w:cs="TimesNewRoman"/>
          <w:sz w:val="22"/>
          <w:szCs w:val="22"/>
          <w:lang w:val="en-US" w:eastAsia="zh-CN"/>
        </w:rPr>
        <w:t>.</w:t>
      </w:r>
    </w:p>
    <w:p w14:paraId="41EDFE7C"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6248AFCA"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 52-tone DRU consists of 48 data subcarriers and 4 pilot subcarriers. The positions of the pilots for the 52-</w:t>
      </w:r>
    </w:p>
    <w:p w14:paraId="198CC2EF"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0"/>
          <w:lang w:val="en-US" w:eastAsia="zh-CN"/>
        </w:rPr>
        <w:t xml:space="preserve">tone </w:t>
      </w:r>
      <w:r>
        <w:rPr>
          <w:rFonts w:ascii="TimesNewRoman" w:eastAsia="TimesNewRoman" w:hAnsi="Calibri" w:cs="TimesNewRoman"/>
          <w:sz w:val="22"/>
          <w:szCs w:val="22"/>
          <w:lang w:val="en-US" w:eastAsia="zh-CN"/>
        </w:rPr>
        <w:t>D</w:t>
      </w:r>
      <w:r>
        <w:rPr>
          <w:rFonts w:ascii="TimesNewRoman" w:eastAsia="TimesNewRoman" w:hAnsi="Calibri" w:cs="TimesNewRoman"/>
          <w:sz w:val="20"/>
          <w:lang w:val="en-US" w:eastAsia="zh-CN"/>
        </w:rPr>
        <w:t xml:space="preserve">RU are defined in </w:t>
      </w:r>
      <w:r>
        <w:rPr>
          <w:rFonts w:ascii="TimesNewRoman" w:eastAsia="TimesNewRoman" w:hAnsi="Calibri" w:cs="TimesNewRoman"/>
          <w:sz w:val="22"/>
          <w:szCs w:val="22"/>
          <w:lang w:val="en-US" w:eastAsia="zh-CN"/>
        </w:rPr>
        <w:t>38</w:t>
      </w:r>
      <w:r>
        <w:rPr>
          <w:rFonts w:ascii="TimesNewRoman" w:eastAsia="TimesNewRoman" w:hAnsi="Calibri" w:cs="TimesNewRoman"/>
          <w:sz w:val="20"/>
          <w:lang w:val="en-US" w:eastAsia="zh-CN"/>
        </w:rPr>
        <w:t>-TBD.</w:t>
      </w:r>
      <w:r>
        <w:rPr>
          <w:rFonts w:ascii="TimesNewRoman" w:eastAsia="TimesNewRoman" w:hAnsi="Calibri" w:cs="TimesNewRoman"/>
          <w:sz w:val="22"/>
          <w:szCs w:val="22"/>
          <w:lang w:val="en-US" w:eastAsia="zh-CN"/>
        </w:rPr>
        <w:t xml:space="preserve"> </w:t>
      </w:r>
      <w:r>
        <w:rPr>
          <w:rFonts w:ascii="TimesNewRoman" w:eastAsia="TimesNewRoman" w:hAnsi="Calibri" w:cs="TimesNewRoman"/>
          <w:sz w:val="20"/>
          <w:lang w:val="en-US" w:eastAsia="zh-CN"/>
        </w:rPr>
        <w:t>The locations of the 52-tone DRUs are fixed as defined in Table 38-x, Table 38-x</w:t>
      </w:r>
      <w:r>
        <w:rPr>
          <w:rFonts w:ascii="TimesNewRoman" w:eastAsia="TimesNewRoman" w:hAnsi="Calibri" w:cs="TimesNewRoman"/>
          <w:sz w:val="22"/>
          <w:szCs w:val="22"/>
          <w:lang w:val="en-US" w:eastAsia="zh-CN"/>
        </w:rPr>
        <w:t xml:space="preserve"> and Table 38-x.</w:t>
      </w:r>
    </w:p>
    <w:p w14:paraId="481F098A"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69BDCE3E"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2"/>
          <w:szCs w:val="22"/>
          <w:lang w:val="en-US" w:eastAsia="zh-CN"/>
        </w:rPr>
        <w:t xml:space="preserve">A 52-tone DRU consists of </w:t>
      </w:r>
      <w:r>
        <w:rPr>
          <w:rFonts w:ascii="TimesNewRoman" w:eastAsiaTheme="minorEastAsia" w:hAnsi="Calibri" w:cs="TimesNewRoman"/>
          <w:sz w:val="22"/>
          <w:szCs w:val="22"/>
          <w:lang w:val="en-US" w:eastAsia="ko-KR"/>
        </w:rPr>
        <w:t xml:space="preserve">tones of </w:t>
      </w:r>
      <w:r>
        <w:rPr>
          <w:rFonts w:ascii="TimesNewRoman" w:eastAsia="TimesNewRoman" w:hAnsi="Calibri" w:cs="TimesNewRoman"/>
          <w:sz w:val="22"/>
          <w:szCs w:val="22"/>
          <w:lang w:val="en-US" w:eastAsia="zh-CN"/>
        </w:rPr>
        <w:t xml:space="preserve">two corresponding 26-tone DRUs. For example, 52-tone DRU1 consists of </w:t>
      </w:r>
      <w:r>
        <w:rPr>
          <w:rFonts w:ascii="TimesNewRoman" w:eastAsiaTheme="minorEastAsia" w:hAnsi="Calibri" w:cs="TimesNewRoman"/>
          <w:sz w:val="22"/>
          <w:szCs w:val="22"/>
          <w:lang w:val="en-US" w:eastAsia="ko-KR"/>
        </w:rPr>
        <w:t xml:space="preserve">tones of </w:t>
      </w:r>
      <w:r>
        <w:rPr>
          <w:rFonts w:ascii="TimesNewRoman" w:eastAsia="TimesNewRoman" w:hAnsi="Calibri" w:cs="TimesNewRoman"/>
          <w:sz w:val="22"/>
          <w:szCs w:val="22"/>
          <w:lang w:val="en-US" w:eastAsia="zh-CN"/>
        </w:rPr>
        <w:t>26-tone DRU1 and DRU2.</w:t>
      </w:r>
    </w:p>
    <w:p w14:paraId="319E1BEE"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19A25986"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 106-tone DRU consists of 102 data subcarriers and 4 pilot subcarriers. The positions of the pilots for the 106-</w:t>
      </w:r>
    </w:p>
    <w:p w14:paraId="045117EA"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0"/>
          <w:lang w:val="en-US" w:eastAsia="zh-CN"/>
        </w:rPr>
        <w:t xml:space="preserve">tone </w:t>
      </w:r>
      <w:r>
        <w:rPr>
          <w:rFonts w:ascii="TimesNewRoman" w:eastAsia="TimesNewRoman" w:hAnsi="Calibri" w:cs="TimesNewRoman"/>
          <w:sz w:val="22"/>
          <w:szCs w:val="22"/>
          <w:lang w:val="en-US" w:eastAsia="zh-CN"/>
        </w:rPr>
        <w:t>D</w:t>
      </w:r>
      <w:r>
        <w:rPr>
          <w:rFonts w:ascii="TimesNewRoman" w:eastAsia="TimesNewRoman" w:hAnsi="Calibri" w:cs="TimesNewRoman"/>
          <w:sz w:val="20"/>
          <w:lang w:val="en-US" w:eastAsia="zh-CN"/>
        </w:rPr>
        <w:t xml:space="preserve">RU are defined in </w:t>
      </w:r>
      <w:r>
        <w:rPr>
          <w:rFonts w:ascii="TimesNewRoman" w:eastAsia="TimesNewRoman" w:hAnsi="Calibri" w:cs="TimesNewRoman"/>
          <w:sz w:val="22"/>
          <w:szCs w:val="22"/>
          <w:lang w:val="en-US" w:eastAsia="zh-CN"/>
        </w:rPr>
        <w:t>38</w:t>
      </w:r>
      <w:r>
        <w:rPr>
          <w:rFonts w:ascii="TimesNewRoman" w:eastAsia="TimesNewRoman" w:hAnsi="Calibri" w:cs="TimesNewRoman"/>
          <w:sz w:val="20"/>
          <w:lang w:val="en-US" w:eastAsia="zh-CN"/>
        </w:rPr>
        <w:t>-TBD.</w:t>
      </w:r>
      <w:r>
        <w:rPr>
          <w:rFonts w:ascii="TimesNewRoman" w:eastAsia="TimesNewRoman" w:hAnsi="Calibri" w:cs="TimesNewRoman"/>
          <w:sz w:val="22"/>
          <w:szCs w:val="22"/>
          <w:lang w:val="en-US" w:eastAsia="zh-CN"/>
        </w:rPr>
        <w:t xml:space="preserve"> </w:t>
      </w:r>
      <w:r>
        <w:rPr>
          <w:rFonts w:ascii="TimesNewRoman" w:eastAsia="TimesNewRoman" w:hAnsi="Calibri" w:cs="TimesNewRoman"/>
          <w:sz w:val="20"/>
          <w:lang w:val="en-US" w:eastAsia="zh-CN"/>
        </w:rPr>
        <w:t>The locations of the 106-tone DRUs are fixed as defined in Table 38-x, Table 38-x</w:t>
      </w:r>
      <w:r>
        <w:rPr>
          <w:rFonts w:ascii="TimesNewRoman" w:eastAsia="TimesNewRoman" w:hAnsi="Calibri" w:cs="TimesNewRoman"/>
          <w:sz w:val="22"/>
          <w:szCs w:val="22"/>
          <w:lang w:val="en-US" w:eastAsia="zh-CN"/>
        </w:rPr>
        <w:t xml:space="preserve"> and Table 38-x.</w:t>
      </w:r>
    </w:p>
    <w:p w14:paraId="360F2242"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7DA204EE"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2"/>
          <w:szCs w:val="22"/>
          <w:lang w:val="en-US" w:eastAsia="zh-CN"/>
        </w:rPr>
        <w:t xml:space="preserve">A 106-tone DRU consists of </w:t>
      </w:r>
      <w:r>
        <w:rPr>
          <w:rFonts w:ascii="TimesNewRoman" w:eastAsiaTheme="minorEastAsia" w:hAnsi="Calibri" w:cs="TimesNewRoman"/>
          <w:sz w:val="22"/>
          <w:szCs w:val="22"/>
          <w:lang w:val="en-US" w:eastAsia="ko-KR"/>
        </w:rPr>
        <w:t xml:space="preserve">tones of </w:t>
      </w:r>
      <w:r>
        <w:rPr>
          <w:rFonts w:ascii="TimesNewRoman" w:eastAsia="TimesNewRoman" w:hAnsi="Calibri" w:cs="TimesNewRoman"/>
          <w:sz w:val="22"/>
          <w:szCs w:val="22"/>
          <w:lang w:val="en-US" w:eastAsia="zh-CN"/>
        </w:rPr>
        <w:t>two corresponding 52-tone DRUs and two extra tones. For example, 106-tone DRU1 consists of</w:t>
      </w:r>
      <w:r>
        <w:rPr>
          <w:rFonts w:ascii="TimesNewRoman" w:eastAsiaTheme="minorEastAsia" w:hAnsi="Calibri" w:cs="TimesNewRoman"/>
          <w:sz w:val="22"/>
          <w:szCs w:val="22"/>
          <w:lang w:val="en-US" w:eastAsia="ko-KR"/>
        </w:rPr>
        <w:t xml:space="preserve"> tones of</w:t>
      </w:r>
      <w:r>
        <w:rPr>
          <w:rFonts w:ascii="TimesNewRoman" w:eastAsia="TimesNewRoman" w:hAnsi="Calibri" w:cs="TimesNewRoman"/>
          <w:sz w:val="22"/>
          <w:szCs w:val="22"/>
          <w:lang w:val="en-US" w:eastAsia="zh-CN"/>
        </w:rPr>
        <w:t xml:space="preserve"> 52-tone DRU1, 52-tone DRU2, and two extra tones. </w:t>
      </w:r>
    </w:p>
    <w:p w14:paraId="4BA41F30"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724D50AC"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 242-tone DRU consists of 234 data subcarriers and 8 pilot subcarriers. The positions of the pilots for the 242-</w:t>
      </w:r>
    </w:p>
    <w:p w14:paraId="1B1CC754"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0"/>
          <w:lang w:val="en-US" w:eastAsia="zh-CN"/>
        </w:rPr>
        <w:t xml:space="preserve">tone </w:t>
      </w:r>
      <w:r>
        <w:rPr>
          <w:rFonts w:ascii="TimesNewRoman" w:eastAsia="TimesNewRoman" w:hAnsi="Calibri" w:cs="TimesNewRoman"/>
          <w:sz w:val="22"/>
          <w:szCs w:val="22"/>
          <w:lang w:val="en-US" w:eastAsia="zh-CN"/>
        </w:rPr>
        <w:t>D</w:t>
      </w:r>
      <w:r>
        <w:rPr>
          <w:rFonts w:ascii="TimesNewRoman" w:eastAsia="TimesNewRoman" w:hAnsi="Calibri" w:cs="TimesNewRoman"/>
          <w:sz w:val="20"/>
          <w:lang w:val="en-US" w:eastAsia="zh-CN"/>
        </w:rPr>
        <w:t xml:space="preserve">RU are defined in </w:t>
      </w:r>
      <w:r>
        <w:rPr>
          <w:rFonts w:ascii="TimesNewRoman" w:eastAsia="TimesNewRoman" w:hAnsi="Calibri" w:cs="TimesNewRoman"/>
          <w:sz w:val="22"/>
          <w:szCs w:val="22"/>
          <w:lang w:val="en-US" w:eastAsia="zh-CN"/>
        </w:rPr>
        <w:t>38</w:t>
      </w:r>
      <w:r>
        <w:rPr>
          <w:rFonts w:ascii="TimesNewRoman" w:eastAsia="TimesNewRoman" w:hAnsi="Calibri" w:cs="TimesNewRoman"/>
          <w:sz w:val="20"/>
          <w:lang w:val="en-US" w:eastAsia="zh-CN"/>
        </w:rPr>
        <w:t>-TBD.</w:t>
      </w:r>
      <w:r>
        <w:rPr>
          <w:rFonts w:ascii="TimesNewRoman" w:eastAsia="TimesNewRoman" w:hAnsi="Calibri" w:cs="TimesNewRoman"/>
          <w:sz w:val="22"/>
          <w:szCs w:val="22"/>
          <w:lang w:val="en-US" w:eastAsia="zh-CN"/>
        </w:rPr>
        <w:t xml:space="preserve"> </w:t>
      </w:r>
      <w:r>
        <w:rPr>
          <w:rFonts w:ascii="TimesNewRoman" w:eastAsia="TimesNewRoman" w:hAnsi="Calibri" w:cs="TimesNewRoman"/>
          <w:sz w:val="20"/>
          <w:lang w:val="en-US" w:eastAsia="zh-CN"/>
        </w:rPr>
        <w:t>The locations of the 242-tone DRUs are fixed as defined in Table 38-x, Table 38-x</w:t>
      </w:r>
      <w:r>
        <w:rPr>
          <w:rFonts w:ascii="TimesNewRoman" w:eastAsia="TimesNewRoman" w:hAnsi="Calibri" w:cs="TimesNewRoman"/>
          <w:sz w:val="22"/>
          <w:szCs w:val="22"/>
          <w:lang w:val="en-US" w:eastAsia="zh-CN"/>
        </w:rPr>
        <w:t xml:space="preserve"> and Table 38-x.</w:t>
      </w:r>
    </w:p>
    <w:p w14:paraId="3A17AA46"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38EC0138"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2"/>
          <w:szCs w:val="22"/>
          <w:lang w:val="en-US" w:eastAsia="zh-CN"/>
        </w:rPr>
        <w:t>A 242-tone DRU consists</w:t>
      </w:r>
      <w:r>
        <w:rPr>
          <w:rFonts w:ascii="TimesNewRoman" w:eastAsiaTheme="minorEastAsia" w:hAnsi="Calibri" w:cs="TimesNewRoman"/>
          <w:sz w:val="22"/>
          <w:szCs w:val="22"/>
          <w:lang w:val="en-US" w:eastAsia="ko-KR"/>
        </w:rPr>
        <w:t xml:space="preserve"> </w:t>
      </w:r>
      <w:r>
        <w:rPr>
          <w:rFonts w:ascii="TimesNewRoman" w:eastAsia="TimesNewRoman" w:hAnsi="Calibri" w:cs="TimesNewRoman"/>
          <w:sz w:val="22"/>
          <w:szCs w:val="22"/>
          <w:lang w:val="en-US" w:eastAsia="zh-CN"/>
        </w:rPr>
        <w:t xml:space="preserve">of </w:t>
      </w:r>
      <w:r>
        <w:rPr>
          <w:rFonts w:ascii="TimesNewRoman" w:eastAsiaTheme="minorEastAsia" w:hAnsi="Calibri" w:cs="TimesNewRoman"/>
          <w:sz w:val="22"/>
          <w:szCs w:val="22"/>
          <w:lang w:val="en-US" w:eastAsia="ko-KR"/>
        </w:rPr>
        <w:t>tones of</w:t>
      </w:r>
      <w:r>
        <w:rPr>
          <w:rFonts w:ascii="TimesNewRoman" w:eastAsia="TimesNewRoman" w:hAnsi="Calibri" w:cs="TimesNewRoman"/>
          <w:sz w:val="22"/>
          <w:szCs w:val="22"/>
          <w:lang w:val="en-US" w:eastAsia="zh-CN"/>
        </w:rPr>
        <w:t xml:space="preserve"> two corresponding 106-tone DRUs, one 26-tone DRUs, and four extra tones. For example, 242-tone DRU1 consists of </w:t>
      </w:r>
      <w:r>
        <w:rPr>
          <w:rFonts w:ascii="TimesNewRoman" w:eastAsiaTheme="minorEastAsia" w:hAnsi="Calibri" w:cs="TimesNewRoman"/>
          <w:sz w:val="22"/>
          <w:szCs w:val="22"/>
          <w:lang w:val="en-US" w:eastAsia="ko-KR"/>
        </w:rPr>
        <w:t>tones of</w:t>
      </w:r>
      <w:r>
        <w:rPr>
          <w:rFonts w:ascii="TimesNewRoman" w:eastAsia="TimesNewRoman" w:hAnsi="Calibri" w:cs="TimesNewRoman"/>
          <w:sz w:val="22"/>
          <w:szCs w:val="22"/>
          <w:lang w:val="en-US" w:eastAsia="zh-CN"/>
        </w:rPr>
        <w:t xml:space="preserve"> 106-tone DRU1, 106-tone DRU2, 26-tone DRU5, and four extra tones.</w:t>
      </w:r>
    </w:p>
    <w:p w14:paraId="50F78740"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430C8E26"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53B610DC" w14:textId="77777777" w:rsidR="00356661" w:rsidRDefault="00356661" w:rsidP="00356661">
      <w:pPr>
        <w:autoSpaceDE w:val="0"/>
        <w:autoSpaceDN w:val="0"/>
        <w:adjustRightInd w:val="0"/>
        <w:rPr>
          <w:rFonts w:ascii="TimesNewRoman" w:eastAsia="TimesNewRoman" w:hAnsi="Calibri" w:cs="TimesNewRoman"/>
          <w:sz w:val="20"/>
          <w:lang w:val="en-US" w:eastAsia="zh-CN"/>
        </w:rPr>
      </w:pPr>
      <w:r>
        <w:rPr>
          <w:rFonts w:ascii="TimesNewRoman" w:eastAsia="TimesNewRoman" w:hAnsi="Calibri" w:cs="TimesNewRoman"/>
          <w:sz w:val="20"/>
          <w:lang w:val="en-US" w:eastAsia="zh-CN"/>
        </w:rPr>
        <w:t>A 484-tone DRU consists of 468 data subcarriers and 16 pilot subcarriers. The positions of the pilots for the 484-</w:t>
      </w:r>
    </w:p>
    <w:p w14:paraId="0AB1A596"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0"/>
          <w:lang w:val="en-US" w:eastAsia="zh-CN"/>
        </w:rPr>
        <w:t xml:space="preserve">tone </w:t>
      </w:r>
      <w:r>
        <w:rPr>
          <w:rFonts w:ascii="TimesNewRoman" w:eastAsia="TimesNewRoman" w:hAnsi="Calibri" w:cs="TimesNewRoman"/>
          <w:sz w:val="22"/>
          <w:szCs w:val="22"/>
          <w:lang w:val="en-US" w:eastAsia="zh-CN"/>
        </w:rPr>
        <w:t>D</w:t>
      </w:r>
      <w:r>
        <w:rPr>
          <w:rFonts w:ascii="TimesNewRoman" w:eastAsia="TimesNewRoman" w:hAnsi="Calibri" w:cs="TimesNewRoman"/>
          <w:sz w:val="20"/>
          <w:lang w:val="en-US" w:eastAsia="zh-CN"/>
        </w:rPr>
        <w:t xml:space="preserve">RU are defined in </w:t>
      </w:r>
      <w:r>
        <w:rPr>
          <w:rFonts w:ascii="TimesNewRoman" w:eastAsia="TimesNewRoman" w:hAnsi="Calibri" w:cs="TimesNewRoman"/>
          <w:sz w:val="22"/>
          <w:szCs w:val="22"/>
          <w:lang w:val="en-US" w:eastAsia="zh-CN"/>
        </w:rPr>
        <w:t>38</w:t>
      </w:r>
      <w:r>
        <w:rPr>
          <w:rFonts w:ascii="TimesNewRoman" w:eastAsia="TimesNewRoman" w:hAnsi="Calibri" w:cs="TimesNewRoman"/>
          <w:sz w:val="20"/>
          <w:lang w:val="en-US" w:eastAsia="zh-CN"/>
        </w:rPr>
        <w:t>-TBD.</w:t>
      </w:r>
      <w:r>
        <w:rPr>
          <w:rFonts w:ascii="TimesNewRoman" w:eastAsia="TimesNewRoman" w:hAnsi="Calibri" w:cs="TimesNewRoman"/>
          <w:sz w:val="22"/>
          <w:szCs w:val="22"/>
          <w:lang w:val="en-US" w:eastAsia="zh-CN"/>
        </w:rPr>
        <w:t xml:space="preserve"> </w:t>
      </w:r>
      <w:r>
        <w:rPr>
          <w:rFonts w:ascii="TimesNewRoman" w:eastAsia="TimesNewRoman" w:hAnsi="Calibri" w:cs="TimesNewRoman"/>
          <w:sz w:val="20"/>
          <w:lang w:val="en-US" w:eastAsia="zh-CN"/>
        </w:rPr>
        <w:t>The locations of the 106-tone DRUs are fixed as defined in Table 38-x, Table 38-x</w:t>
      </w:r>
      <w:r>
        <w:rPr>
          <w:rFonts w:ascii="TimesNewRoman" w:eastAsia="TimesNewRoman" w:hAnsi="Calibri" w:cs="TimesNewRoman"/>
          <w:sz w:val="22"/>
          <w:szCs w:val="22"/>
          <w:lang w:val="en-US" w:eastAsia="zh-CN"/>
        </w:rPr>
        <w:t xml:space="preserve"> and Table 38-x.</w:t>
      </w:r>
    </w:p>
    <w:p w14:paraId="5C2A20EA"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573D9E67"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r>
        <w:rPr>
          <w:rFonts w:ascii="TimesNewRoman" w:eastAsia="TimesNewRoman" w:hAnsi="Calibri" w:cs="TimesNewRoman"/>
          <w:sz w:val="22"/>
          <w:szCs w:val="22"/>
          <w:lang w:val="en-US" w:eastAsia="zh-CN"/>
        </w:rPr>
        <w:t>A 484-tone DRU consists of</w:t>
      </w:r>
      <w:r>
        <w:rPr>
          <w:rFonts w:ascii="TimesNewRoman" w:eastAsiaTheme="minorEastAsia" w:hAnsi="Calibri" w:cs="TimesNewRoman"/>
          <w:sz w:val="22"/>
          <w:szCs w:val="22"/>
          <w:lang w:val="en-US" w:eastAsia="ko-KR"/>
        </w:rPr>
        <w:t xml:space="preserve"> tones of</w:t>
      </w:r>
      <w:r>
        <w:rPr>
          <w:rFonts w:ascii="TimesNewRoman" w:eastAsia="TimesNewRoman" w:hAnsi="Calibri" w:cs="TimesNewRoman"/>
          <w:sz w:val="22"/>
          <w:szCs w:val="22"/>
          <w:lang w:val="en-US" w:eastAsia="zh-CN"/>
        </w:rPr>
        <w:t xml:space="preserve"> two corresponding 242-tone DRUs. For example, 484-tone DRU1 consists of </w:t>
      </w:r>
      <w:r>
        <w:rPr>
          <w:rFonts w:ascii="TimesNewRoman" w:eastAsiaTheme="minorEastAsia" w:hAnsi="Calibri" w:cs="TimesNewRoman"/>
          <w:sz w:val="22"/>
          <w:szCs w:val="22"/>
          <w:lang w:val="en-US" w:eastAsia="ko-KR"/>
        </w:rPr>
        <w:t>tones of</w:t>
      </w:r>
      <w:r>
        <w:rPr>
          <w:rFonts w:ascii="TimesNewRoman" w:eastAsia="TimesNewRoman" w:hAnsi="Calibri" w:cs="TimesNewRoman"/>
          <w:sz w:val="22"/>
          <w:szCs w:val="22"/>
          <w:lang w:val="en-US" w:eastAsia="zh-CN"/>
        </w:rPr>
        <w:t xml:space="preserve"> 242-tone DRU1 and DRU2. </w:t>
      </w:r>
    </w:p>
    <w:p w14:paraId="71F2B6BF" w14:textId="77777777" w:rsidR="00356661" w:rsidRDefault="00356661" w:rsidP="00356661">
      <w:pPr>
        <w:autoSpaceDE w:val="0"/>
        <w:autoSpaceDN w:val="0"/>
        <w:adjustRightInd w:val="0"/>
        <w:rPr>
          <w:rFonts w:ascii="TimesNewRoman" w:eastAsia="TimesNewRoman" w:hAnsi="Calibri" w:cs="TimesNewRoman"/>
          <w:sz w:val="22"/>
          <w:szCs w:val="22"/>
          <w:lang w:val="en-US" w:eastAsia="zh-CN"/>
        </w:rPr>
      </w:pPr>
    </w:p>
    <w:p w14:paraId="0759BBB8" w14:textId="77777777" w:rsidR="00356661" w:rsidRDefault="00356661" w:rsidP="00356661">
      <w:pPr>
        <w:widowControl w:val="0"/>
        <w:autoSpaceDE w:val="0"/>
        <w:autoSpaceDN w:val="0"/>
        <w:spacing w:before="11"/>
        <w:rPr>
          <w:rFonts w:eastAsia="Times New Roman"/>
          <w:color w:val="000000"/>
          <w:sz w:val="20"/>
          <w:lang w:val="en-US"/>
        </w:rPr>
      </w:pPr>
    </w:p>
    <w:tbl>
      <w:tblPr>
        <w:tblW w:w="9618" w:type="dxa"/>
        <w:tblCellMar>
          <w:left w:w="0" w:type="dxa"/>
          <w:right w:w="0" w:type="dxa"/>
        </w:tblCellMar>
        <w:tblLook w:val="04A0" w:firstRow="1" w:lastRow="0" w:firstColumn="1" w:lastColumn="0" w:noHBand="0" w:noVBand="1"/>
      </w:tblPr>
      <w:tblGrid>
        <w:gridCol w:w="1603"/>
        <w:gridCol w:w="1603"/>
        <w:gridCol w:w="1603"/>
        <w:gridCol w:w="1603"/>
        <w:gridCol w:w="1603"/>
        <w:gridCol w:w="1603"/>
      </w:tblGrid>
      <w:tr w:rsidR="00356661" w14:paraId="7899E642" w14:textId="77777777" w:rsidTr="00356661">
        <w:trPr>
          <w:trHeight w:val="284"/>
        </w:trPr>
        <w:tc>
          <w:tcPr>
            <w:tcW w:w="9618" w:type="dxa"/>
            <w:gridSpan w:val="6"/>
            <w:tcBorders>
              <w:top w:val="nil"/>
              <w:left w:val="nil"/>
              <w:bottom w:val="single" w:sz="8" w:space="0" w:color="000000"/>
              <w:right w:val="nil"/>
            </w:tcBorders>
            <w:tcMar>
              <w:top w:w="15" w:type="dxa"/>
              <w:left w:w="15" w:type="dxa"/>
              <w:bottom w:w="0" w:type="dxa"/>
              <w:right w:w="15" w:type="dxa"/>
            </w:tcMar>
            <w:vAlign w:val="center"/>
          </w:tcPr>
          <w:p w14:paraId="18833EEA" w14:textId="1E12C37C" w:rsidR="00356661" w:rsidRDefault="00356661">
            <w:pPr>
              <w:widowControl w:val="0"/>
              <w:autoSpaceDE w:val="0"/>
              <w:autoSpaceDN w:val="0"/>
              <w:spacing w:line="252" w:lineRule="auto"/>
              <w:jc w:val="center"/>
              <w:rPr>
                <w:rFonts w:eastAsia="Times New Roman"/>
                <w:b/>
                <w:bCs/>
                <w:color w:val="000000"/>
                <w:kern w:val="2"/>
                <w:sz w:val="20"/>
                <w:lang w:val="en-US"/>
                <w14:ligatures w14:val="standardContextual"/>
              </w:rPr>
            </w:pPr>
            <w:r>
              <w:rPr>
                <w:rFonts w:eastAsia="Times New Roman"/>
                <w:b/>
                <w:bCs/>
                <w:color w:val="000000"/>
                <w:kern w:val="2"/>
                <w:sz w:val="20"/>
                <w:lang w:val="en-US"/>
                <w14:ligatures w14:val="standardContextual"/>
              </w:rPr>
              <w:t>Table 38-x</w:t>
            </w:r>
            <w:proofErr w:type="gramStart"/>
            <w:r w:rsidR="00F21432">
              <w:rPr>
                <w:rFonts w:eastAsia="Times New Roman"/>
                <w:b/>
                <w:bCs/>
                <w:color w:val="000000"/>
                <w:kern w:val="2"/>
                <w:sz w:val="20"/>
                <w:lang w:val="en-US"/>
                <w14:ligatures w14:val="standardContextual"/>
              </w:rPr>
              <w:t>1</w:t>
            </w:r>
            <w:r>
              <w:rPr>
                <w:rFonts w:eastAsia="Times New Roman"/>
                <w:b/>
                <w:bCs/>
                <w:color w:val="000000"/>
                <w:kern w:val="2"/>
                <w:sz w:val="20"/>
                <w:lang w:val="en-US"/>
                <w14:ligatures w14:val="standardContextual"/>
              </w:rPr>
              <w:t xml:space="preserve">  Data</w:t>
            </w:r>
            <w:proofErr w:type="gramEnd"/>
            <w:r>
              <w:rPr>
                <w:rFonts w:eastAsia="Times New Roman"/>
                <w:b/>
                <w:bCs/>
                <w:color w:val="000000"/>
                <w:kern w:val="2"/>
                <w:sz w:val="20"/>
                <w:lang w:val="en-US"/>
                <w14:ligatures w14:val="standardContextual"/>
              </w:rPr>
              <w:t xml:space="preserve"> and pilot subcarrier indices for Distributed-tone RUs (DRU)  in a 20 MHz UHR TB PPDU</w:t>
            </w:r>
          </w:p>
          <w:p w14:paraId="7E114BE7" w14:textId="77777777" w:rsidR="00356661" w:rsidRDefault="00356661">
            <w:pPr>
              <w:widowControl w:val="0"/>
              <w:autoSpaceDE w:val="0"/>
              <w:autoSpaceDN w:val="0"/>
              <w:spacing w:line="252" w:lineRule="auto"/>
              <w:jc w:val="center"/>
              <w:rPr>
                <w:rFonts w:eastAsia="Times New Roman"/>
                <w:b/>
                <w:bCs/>
                <w:color w:val="000000"/>
                <w:kern w:val="2"/>
                <w:sz w:val="20"/>
                <w:lang w:val="en-US"/>
                <w14:ligatures w14:val="standardContextual"/>
              </w:rPr>
            </w:pPr>
          </w:p>
        </w:tc>
      </w:tr>
      <w:tr w:rsidR="00356661" w14:paraId="1B2347B5" w14:textId="77777777" w:rsidTr="00356661">
        <w:trPr>
          <w:trHeight w:val="284"/>
        </w:trPr>
        <w:tc>
          <w:tcPr>
            <w:tcW w:w="1603" w:type="dxa"/>
            <w:tcBorders>
              <w:top w:val="nil"/>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4323703B"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type</w:t>
            </w:r>
          </w:p>
        </w:tc>
        <w:tc>
          <w:tcPr>
            <w:tcW w:w="8015" w:type="dxa"/>
            <w:gridSpan w:val="5"/>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419563D2"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index and subcarrier range</w:t>
            </w:r>
          </w:p>
        </w:tc>
      </w:tr>
      <w:tr w:rsidR="00356661" w14:paraId="422EFEDF" w14:textId="77777777" w:rsidTr="00356661">
        <w:trPr>
          <w:trHeight w:val="568"/>
        </w:trPr>
        <w:tc>
          <w:tcPr>
            <w:tcW w:w="1603" w:type="dxa"/>
            <w:vMerge w:val="restart"/>
            <w:tcBorders>
              <w:top w:val="nil"/>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3382AB1E"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26-tone DRU</w:t>
            </w:r>
            <w:r>
              <w:rPr>
                <w:rFonts w:eastAsia="Times New Roman"/>
                <w:color w:val="000000"/>
                <w:kern w:val="2"/>
                <w:sz w:val="20"/>
                <w:lang w:val="en-US"/>
                <w14:ligatures w14:val="standardContextual"/>
              </w:rPr>
              <w:br/>
              <w:t>i=1:9</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36EB78DD"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120:9:-</w:t>
            </w:r>
            <w:proofErr w:type="gramEnd"/>
            <w:r>
              <w:rPr>
                <w:rFonts w:eastAsia="Times New Roman"/>
                <w:color w:val="000000"/>
                <w:kern w:val="2"/>
                <w:sz w:val="20"/>
                <w:lang w:val="en-US"/>
                <w14:ligatures w14:val="standardContextual"/>
              </w:rPr>
              <w:t>12, 6:9:114]</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2887D65"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116:9:-</w:t>
            </w:r>
            <w:proofErr w:type="gramEnd"/>
            <w:r>
              <w:rPr>
                <w:rFonts w:eastAsia="Times New Roman"/>
                <w:color w:val="000000"/>
                <w:kern w:val="2"/>
                <w:sz w:val="20"/>
                <w:lang w:val="en-US"/>
                <w14:ligatures w14:val="standardContextual"/>
              </w:rPr>
              <w:t>8, 10:9:118]</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493F4DA1"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118:9:-</w:t>
            </w:r>
            <w:proofErr w:type="gramEnd"/>
            <w:r>
              <w:rPr>
                <w:rFonts w:eastAsia="Times New Roman"/>
                <w:color w:val="000000"/>
                <w:kern w:val="2"/>
                <w:sz w:val="20"/>
                <w:lang w:val="en-US"/>
                <w14:ligatures w14:val="standardContextual"/>
              </w:rPr>
              <w:t>10, 8:9:116]</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1C91ED5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114:9:-</w:t>
            </w:r>
            <w:proofErr w:type="gramEnd"/>
            <w:r>
              <w:rPr>
                <w:rFonts w:eastAsia="Times New Roman"/>
                <w:color w:val="000000"/>
                <w:kern w:val="2"/>
                <w:sz w:val="20"/>
                <w:lang w:val="en-US"/>
                <w14:ligatures w14:val="standardContextual"/>
              </w:rPr>
              <w:t>6, 12:9:120]</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254AD08A"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dRU5</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112:9:-</w:t>
            </w:r>
            <w:proofErr w:type="gramEnd"/>
            <w:r>
              <w:rPr>
                <w:rFonts w:eastAsia="Times New Roman"/>
                <w:color w:val="000000"/>
                <w:kern w:val="2"/>
                <w:sz w:val="20"/>
                <w:lang w:val="en-US"/>
                <w14:ligatures w14:val="standardContextual"/>
              </w:rPr>
              <w:t>4, 5:9:113]</w:t>
            </w:r>
          </w:p>
        </w:tc>
      </w:tr>
      <w:tr w:rsidR="00356661" w14:paraId="24D6CDEA" w14:textId="77777777" w:rsidTr="00356661">
        <w:trPr>
          <w:trHeight w:val="568"/>
        </w:trPr>
        <w:tc>
          <w:tcPr>
            <w:tcW w:w="0" w:type="auto"/>
            <w:vMerge/>
            <w:tcBorders>
              <w:top w:val="nil"/>
              <w:left w:val="single" w:sz="8" w:space="0" w:color="000000"/>
              <w:bottom w:val="single" w:sz="8" w:space="0" w:color="000000"/>
              <w:right w:val="single" w:sz="8" w:space="0" w:color="000000"/>
            </w:tcBorders>
            <w:vAlign w:val="center"/>
            <w:hideMark/>
          </w:tcPr>
          <w:p w14:paraId="1FF48875" w14:textId="77777777" w:rsidR="00356661" w:rsidRDefault="00356661">
            <w:pPr>
              <w:rPr>
                <w:rFonts w:eastAsia="Times New Roman"/>
                <w:color w:val="000000"/>
                <w:kern w:val="2"/>
                <w:sz w:val="20"/>
                <w:lang w:val="en-US"/>
                <w14:ligatures w14:val="standardContextual"/>
              </w:rPr>
            </w:pP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323A302"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DRU6</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119:9:-</w:t>
            </w:r>
            <w:proofErr w:type="gramEnd"/>
            <w:r>
              <w:rPr>
                <w:rFonts w:eastAsia="Times New Roman"/>
                <w:color w:val="000000"/>
                <w:kern w:val="2"/>
                <w:sz w:val="20"/>
                <w:lang w:val="en-US"/>
                <w14:ligatures w14:val="standardContextual"/>
              </w:rPr>
              <w:t>11, 7:9:115]</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931478A"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DRU7</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115:9:-</w:t>
            </w:r>
            <w:proofErr w:type="gramEnd"/>
            <w:r>
              <w:rPr>
                <w:rFonts w:eastAsia="Times New Roman"/>
                <w:color w:val="000000"/>
                <w:kern w:val="2"/>
                <w:sz w:val="20"/>
                <w:lang w:val="en-US"/>
                <w14:ligatures w14:val="standardContextual"/>
              </w:rPr>
              <w:t>7, 11:9:119]</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42923B5F"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DRU8</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117:9:-</w:t>
            </w:r>
            <w:proofErr w:type="gramEnd"/>
            <w:r>
              <w:rPr>
                <w:rFonts w:eastAsia="Times New Roman"/>
                <w:color w:val="000000"/>
                <w:kern w:val="2"/>
                <w:sz w:val="20"/>
                <w:lang w:val="en-US"/>
                <w14:ligatures w14:val="standardContextual"/>
              </w:rPr>
              <w:t>9, 9:9:117]</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7EFC8BDB"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dRU9</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113:9:-</w:t>
            </w:r>
            <w:proofErr w:type="gramEnd"/>
            <w:r>
              <w:rPr>
                <w:rFonts w:eastAsia="Times New Roman"/>
                <w:color w:val="000000"/>
                <w:kern w:val="2"/>
                <w:sz w:val="20"/>
                <w:lang w:val="en-US"/>
                <w14:ligatures w14:val="standardContextual"/>
              </w:rPr>
              <w:t>5, 4:9:112]</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398E581B" w14:textId="77777777" w:rsidR="00356661" w:rsidRDefault="00356661">
            <w:pPr>
              <w:rPr>
                <w:rFonts w:eastAsia="Times New Roman"/>
                <w:color w:val="000000"/>
                <w:kern w:val="2"/>
                <w:sz w:val="20"/>
                <w:lang w:val="en-US"/>
                <w14:ligatures w14:val="standardContextual"/>
              </w:rPr>
            </w:pPr>
          </w:p>
        </w:tc>
      </w:tr>
      <w:tr w:rsidR="00356661" w14:paraId="2BFE2D55" w14:textId="77777777" w:rsidTr="00356661">
        <w:trPr>
          <w:trHeight w:val="556"/>
        </w:trPr>
        <w:tc>
          <w:tcPr>
            <w:tcW w:w="1603" w:type="dxa"/>
            <w:vMerge w:val="restart"/>
            <w:tcBorders>
              <w:top w:val="nil"/>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5FA65622" w14:textId="77777777" w:rsidR="00356661" w:rsidRDefault="00356661">
            <w:pPr>
              <w:widowControl w:val="0"/>
              <w:autoSpaceDE w:val="0"/>
              <w:autoSpaceDN w:val="0"/>
              <w:spacing w:line="252" w:lineRule="auto"/>
              <w:jc w:val="center"/>
              <w:rPr>
                <w:rFonts w:ascii="Calibri" w:eastAsia="Times New Roman" w:hAnsi="Calibri" w:cs="Calibri"/>
                <w:color w:val="000000"/>
                <w:kern w:val="2"/>
                <w:sz w:val="20"/>
                <w:lang w:val="en-US"/>
                <w14:ligatures w14:val="standardContextual"/>
              </w:rPr>
            </w:pPr>
            <w:r>
              <w:rPr>
                <w:rFonts w:eastAsia="Times New Roman"/>
                <w:color w:val="000000"/>
                <w:kern w:val="2"/>
                <w:sz w:val="20"/>
                <w:lang w:val="en-US"/>
                <w14:ligatures w14:val="standardContextual"/>
              </w:rPr>
              <w:t>52-tone DRU</w:t>
            </w:r>
            <w:r>
              <w:rPr>
                <w:rFonts w:eastAsia="Times New Roman"/>
                <w:color w:val="000000"/>
                <w:kern w:val="2"/>
                <w:sz w:val="20"/>
                <w:lang w:val="en-US"/>
                <w14:ligatures w14:val="standardContextual"/>
              </w:rPr>
              <w:br/>
              <w:t>i=1:4</w:t>
            </w: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B43452D"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26-tone [DRU1, DRU2]</w:t>
            </w: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2EC17543"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26-tone [DRU3, DRU4]</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4EBC61BB" w14:textId="77777777" w:rsidR="00356661" w:rsidRDefault="00356661">
            <w:pPr>
              <w:rPr>
                <w:rFonts w:eastAsia="Times New Roman"/>
                <w:color w:val="000000"/>
                <w:kern w:val="2"/>
                <w:sz w:val="20"/>
                <w:lang w:val="en-US"/>
                <w14:ligatures w14:val="standardContextual"/>
              </w:rPr>
            </w:pPr>
          </w:p>
        </w:tc>
      </w:tr>
      <w:tr w:rsidR="00356661" w14:paraId="0999C2A3" w14:textId="77777777" w:rsidTr="00356661">
        <w:trPr>
          <w:trHeight w:val="604"/>
        </w:trPr>
        <w:tc>
          <w:tcPr>
            <w:tcW w:w="0" w:type="auto"/>
            <w:vMerge/>
            <w:tcBorders>
              <w:top w:val="nil"/>
              <w:left w:val="single" w:sz="8" w:space="0" w:color="000000"/>
              <w:bottom w:val="single" w:sz="8" w:space="0" w:color="000000"/>
              <w:right w:val="single" w:sz="8" w:space="0" w:color="000000"/>
            </w:tcBorders>
            <w:vAlign w:val="center"/>
            <w:hideMark/>
          </w:tcPr>
          <w:p w14:paraId="511DED05" w14:textId="77777777" w:rsidR="00356661" w:rsidRDefault="00356661">
            <w:pPr>
              <w:rPr>
                <w:rFonts w:ascii="Calibri" w:eastAsia="Times New Roman" w:hAnsi="Calibri" w:cs="Calibri"/>
                <w:color w:val="000000"/>
                <w:kern w:val="2"/>
                <w:sz w:val="20"/>
                <w:lang w:val="en-US"/>
                <w14:ligatures w14:val="standardContextual"/>
              </w:rPr>
            </w:pP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41ABC2D" w14:textId="77777777" w:rsidR="00356661" w:rsidRDefault="00356661">
            <w:pPr>
              <w:widowControl w:val="0"/>
              <w:autoSpaceDE w:val="0"/>
              <w:autoSpaceDN w:val="0"/>
              <w:spacing w:line="252" w:lineRule="auto"/>
              <w:jc w:val="center"/>
              <w:rPr>
                <w:rFonts w:ascii="Calibri" w:eastAsia="Times New Roman" w:hAnsi="Calibri" w:cs="Calibri"/>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26-tone [DRU6, DRU7]</w:t>
            </w: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10B1B848"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26-tone [DRU8, DRU9]</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CF762E6" w14:textId="77777777" w:rsidR="00356661" w:rsidRDefault="00356661">
            <w:pPr>
              <w:rPr>
                <w:rFonts w:eastAsia="Times New Roman"/>
                <w:color w:val="000000"/>
                <w:kern w:val="2"/>
                <w:sz w:val="20"/>
                <w:lang w:val="en-US"/>
                <w14:ligatures w14:val="standardContextual"/>
              </w:rPr>
            </w:pPr>
          </w:p>
        </w:tc>
      </w:tr>
      <w:tr w:rsidR="00356661" w14:paraId="02574A4D" w14:textId="77777777" w:rsidTr="00356661">
        <w:trPr>
          <w:trHeight w:val="568"/>
        </w:trPr>
        <w:tc>
          <w:tcPr>
            <w:tcW w:w="1603" w:type="dxa"/>
            <w:tcBorders>
              <w:top w:val="nil"/>
              <w:left w:val="single" w:sz="8" w:space="0" w:color="000000"/>
              <w:bottom w:val="single" w:sz="8" w:space="0" w:color="000000"/>
              <w:right w:val="single" w:sz="8" w:space="0" w:color="000000"/>
            </w:tcBorders>
            <w:tcMar>
              <w:top w:w="15" w:type="dxa"/>
              <w:left w:w="15" w:type="dxa"/>
              <w:bottom w:w="0" w:type="dxa"/>
              <w:right w:w="15" w:type="dxa"/>
            </w:tcMar>
            <w:vAlign w:val="center"/>
            <w:hideMark/>
          </w:tcPr>
          <w:p w14:paraId="6ACC99B7" w14:textId="77777777" w:rsidR="00356661" w:rsidRDefault="00356661">
            <w:pPr>
              <w:widowControl w:val="0"/>
              <w:autoSpaceDE w:val="0"/>
              <w:autoSpaceDN w:val="0"/>
              <w:spacing w:line="252" w:lineRule="auto"/>
              <w:jc w:val="center"/>
              <w:rPr>
                <w:rFonts w:ascii="Calibri" w:eastAsia="Times New Roman" w:hAnsi="Calibri" w:cs="Calibri"/>
                <w:color w:val="000000"/>
                <w:kern w:val="2"/>
                <w:sz w:val="20"/>
                <w:lang w:val="en-US"/>
                <w14:ligatures w14:val="standardContextual"/>
              </w:rPr>
            </w:pPr>
            <w:r>
              <w:rPr>
                <w:rFonts w:eastAsia="Times New Roman"/>
                <w:color w:val="000000"/>
                <w:kern w:val="2"/>
                <w:sz w:val="20"/>
                <w:lang w:val="en-US"/>
                <w14:ligatures w14:val="standardContextual"/>
              </w:rPr>
              <w:t>106-tone DRU</w:t>
            </w:r>
            <w:r>
              <w:rPr>
                <w:rFonts w:eastAsia="Times New Roman"/>
                <w:color w:val="000000"/>
                <w:kern w:val="2"/>
                <w:sz w:val="20"/>
                <w:lang w:val="en-US"/>
                <w14:ligatures w14:val="standardContextual"/>
              </w:rPr>
              <w:br/>
              <w:t>i=1:2</w:t>
            </w: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4631EBA7"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w:t>
            </w:r>
            <w:r>
              <w:rPr>
                <w:rFonts w:eastAsia="Times New Roman"/>
                <w:color w:val="000000"/>
                <w:kern w:val="2"/>
                <w:sz w:val="20"/>
                <w:lang w:val="pl-PL"/>
                <w14:ligatures w14:val="standardContextual"/>
              </w:rPr>
              <w:br/>
              <w:t>26-tone [DRU1~4], [-3, 3]</w:t>
            </w:r>
          </w:p>
        </w:tc>
        <w:tc>
          <w:tcPr>
            <w:tcW w:w="3206" w:type="dxa"/>
            <w:gridSpan w:val="2"/>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042A4E5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DRU2</w:t>
            </w:r>
            <w:r>
              <w:rPr>
                <w:rFonts w:eastAsia="Times New Roman"/>
                <w:color w:val="000000"/>
                <w:kern w:val="2"/>
                <w:sz w:val="20"/>
                <w:lang w:val="pl-PL"/>
                <w14:ligatures w14:val="standardContextual"/>
              </w:rPr>
              <w:br/>
              <w:t>26-tone [DRU6~9], [-2, 2]</w:t>
            </w:r>
          </w:p>
        </w:tc>
        <w:tc>
          <w:tcPr>
            <w:tcW w:w="1603" w:type="dxa"/>
            <w:tcBorders>
              <w:top w:val="nil"/>
              <w:left w:val="nil"/>
              <w:bottom w:val="single" w:sz="8" w:space="0" w:color="000000"/>
              <w:right w:val="single" w:sz="8" w:space="0" w:color="000000"/>
            </w:tcBorders>
            <w:tcMar>
              <w:top w:w="15" w:type="dxa"/>
              <w:left w:w="15" w:type="dxa"/>
              <w:bottom w:w="0" w:type="dxa"/>
              <w:right w:w="15" w:type="dxa"/>
            </w:tcMar>
            <w:vAlign w:val="center"/>
            <w:hideMark/>
          </w:tcPr>
          <w:p w14:paraId="660C564A" w14:textId="77777777" w:rsidR="00356661" w:rsidRDefault="00356661">
            <w:pPr>
              <w:rPr>
                <w:rFonts w:eastAsia="Times New Roman"/>
                <w:color w:val="000000"/>
                <w:kern w:val="2"/>
                <w:sz w:val="20"/>
                <w:lang w:val="en-US"/>
                <w14:ligatures w14:val="standardContextual"/>
              </w:rPr>
            </w:pPr>
          </w:p>
        </w:tc>
      </w:tr>
    </w:tbl>
    <w:p w14:paraId="69CA1149" w14:textId="77777777" w:rsidR="00356661" w:rsidRDefault="00356661" w:rsidP="00356661">
      <w:pPr>
        <w:widowControl w:val="0"/>
        <w:autoSpaceDE w:val="0"/>
        <w:autoSpaceDN w:val="0"/>
        <w:spacing w:before="11"/>
        <w:rPr>
          <w:rFonts w:eastAsia="Times New Roman"/>
          <w:color w:val="000000"/>
          <w:sz w:val="20"/>
          <w:lang w:val="en-US"/>
        </w:rPr>
      </w:pPr>
    </w:p>
    <w:p w14:paraId="080608E6" w14:textId="77777777" w:rsidR="00356661" w:rsidRDefault="00356661" w:rsidP="00356661">
      <w:pPr>
        <w:widowControl w:val="0"/>
        <w:autoSpaceDE w:val="0"/>
        <w:autoSpaceDN w:val="0"/>
        <w:spacing w:before="11"/>
        <w:rPr>
          <w:rFonts w:eastAsia="Times New Roman"/>
          <w:color w:val="000000"/>
          <w:sz w:val="20"/>
          <w:lang w:val="en-US"/>
        </w:rPr>
      </w:pPr>
    </w:p>
    <w:tbl>
      <w:tblPr>
        <w:tblW w:w="9639" w:type="dxa"/>
        <w:tblCellMar>
          <w:left w:w="0" w:type="dxa"/>
          <w:right w:w="0" w:type="dxa"/>
        </w:tblCellMar>
        <w:tblLook w:val="04A0" w:firstRow="1" w:lastRow="0" w:firstColumn="1" w:lastColumn="0" w:noHBand="0" w:noVBand="1"/>
      </w:tblPr>
      <w:tblGrid>
        <w:gridCol w:w="1307"/>
        <w:gridCol w:w="1309"/>
        <w:gridCol w:w="1312"/>
        <w:gridCol w:w="1310"/>
        <w:gridCol w:w="1312"/>
        <w:gridCol w:w="1310"/>
        <w:gridCol w:w="1779"/>
      </w:tblGrid>
      <w:tr w:rsidR="00356661" w14:paraId="1A913C48" w14:textId="77777777" w:rsidTr="00356661">
        <w:trPr>
          <w:trHeight w:val="71"/>
        </w:trPr>
        <w:tc>
          <w:tcPr>
            <w:tcW w:w="9639" w:type="dxa"/>
            <w:gridSpan w:val="7"/>
            <w:tcBorders>
              <w:top w:val="nil"/>
              <w:left w:val="nil"/>
              <w:bottom w:val="single" w:sz="8" w:space="0" w:color="000000"/>
              <w:right w:val="nil"/>
            </w:tcBorders>
            <w:tcMar>
              <w:top w:w="9" w:type="dxa"/>
              <w:left w:w="9" w:type="dxa"/>
              <w:bottom w:w="0" w:type="dxa"/>
              <w:right w:w="9" w:type="dxa"/>
            </w:tcMar>
            <w:vAlign w:val="center"/>
          </w:tcPr>
          <w:p w14:paraId="6A900ED5" w14:textId="50E22CA2" w:rsidR="00356661" w:rsidRDefault="00356661">
            <w:pPr>
              <w:widowControl w:val="0"/>
              <w:autoSpaceDE w:val="0"/>
              <w:autoSpaceDN w:val="0"/>
              <w:spacing w:line="252" w:lineRule="auto"/>
              <w:jc w:val="center"/>
              <w:rPr>
                <w:rFonts w:eastAsia="Times New Roman"/>
                <w:b/>
                <w:bCs/>
                <w:color w:val="000000"/>
                <w:kern w:val="2"/>
                <w:sz w:val="20"/>
                <w:lang w:val="en-US"/>
                <w14:ligatures w14:val="standardContextual"/>
              </w:rPr>
            </w:pPr>
            <w:r>
              <w:rPr>
                <w:rFonts w:eastAsia="Times New Roman"/>
                <w:b/>
                <w:bCs/>
                <w:color w:val="000000"/>
                <w:kern w:val="2"/>
                <w:sz w:val="20"/>
                <w:lang w:val="en-US"/>
                <w14:ligatures w14:val="standardContextual"/>
              </w:rPr>
              <w:t>Table 38-x</w:t>
            </w:r>
            <w:r w:rsidR="00F21432">
              <w:rPr>
                <w:rFonts w:eastAsia="Times New Roman"/>
                <w:b/>
                <w:bCs/>
                <w:color w:val="000000"/>
                <w:kern w:val="2"/>
                <w:sz w:val="20"/>
                <w:lang w:val="en-US"/>
                <w14:ligatures w14:val="standardContextual"/>
              </w:rPr>
              <w:t>2</w:t>
            </w:r>
            <w:r>
              <w:rPr>
                <w:rFonts w:eastAsia="Times New Roman"/>
                <w:b/>
                <w:bCs/>
                <w:color w:val="000000"/>
                <w:kern w:val="2"/>
                <w:sz w:val="20"/>
                <w:lang w:val="en-US"/>
                <w14:ligatures w14:val="standardContextual"/>
              </w:rPr>
              <w:t xml:space="preserve"> Data and pilot subcarrier indices for Distributed-tone RUs (</w:t>
            </w:r>
            <w:proofErr w:type="gramStart"/>
            <w:r>
              <w:rPr>
                <w:rFonts w:eastAsia="Times New Roman"/>
                <w:b/>
                <w:bCs/>
                <w:color w:val="000000"/>
                <w:kern w:val="2"/>
                <w:sz w:val="20"/>
                <w:lang w:val="en-US"/>
                <w14:ligatures w14:val="standardContextual"/>
              </w:rPr>
              <w:t>DRU)  in</w:t>
            </w:r>
            <w:proofErr w:type="gramEnd"/>
            <w:r>
              <w:rPr>
                <w:rFonts w:eastAsia="Times New Roman"/>
                <w:b/>
                <w:bCs/>
                <w:color w:val="000000"/>
                <w:kern w:val="2"/>
                <w:sz w:val="20"/>
                <w:lang w:val="en-US"/>
                <w14:ligatures w14:val="standardContextual"/>
              </w:rPr>
              <w:t xml:space="preserve"> a 40 MHz UHR TB PPDU</w:t>
            </w:r>
          </w:p>
          <w:p w14:paraId="3395F2D2" w14:textId="77777777" w:rsidR="00356661" w:rsidRDefault="00356661">
            <w:pPr>
              <w:widowControl w:val="0"/>
              <w:autoSpaceDE w:val="0"/>
              <w:autoSpaceDN w:val="0"/>
              <w:spacing w:line="252" w:lineRule="auto"/>
              <w:jc w:val="center"/>
              <w:rPr>
                <w:rFonts w:eastAsia="Times New Roman"/>
                <w:b/>
                <w:bCs/>
                <w:color w:val="000000"/>
                <w:kern w:val="2"/>
                <w:sz w:val="20"/>
                <w:lang w:val="en-US"/>
                <w14:ligatures w14:val="standardContextual"/>
              </w:rPr>
            </w:pPr>
          </w:p>
        </w:tc>
      </w:tr>
      <w:tr w:rsidR="00356661" w14:paraId="73C8D0A6" w14:textId="77777777" w:rsidTr="00356661">
        <w:trPr>
          <w:trHeight w:val="71"/>
        </w:trPr>
        <w:tc>
          <w:tcPr>
            <w:tcW w:w="1307" w:type="dxa"/>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50C24F67"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type</w:t>
            </w:r>
          </w:p>
        </w:tc>
        <w:tc>
          <w:tcPr>
            <w:tcW w:w="8332" w:type="dxa"/>
            <w:gridSpan w:val="6"/>
            <w:tcBorders>
              <w:top w:val="nil"/>
              <w:left w:val="nil"/>
              <w:bottom w:val="single" w:sz="8" w:space="0" w:color="000000"/>
              <w:right w:val="single" w:sz="8" w:space="0" w:color="000000"/>
            </w:tcBorders>
            <w:tcMar>
              <w:top w:w="9" w:type="dxa"/>
              <w:left w:w="9" w:type="dxa"/>
              <w:bottom w:w="0" w:type="dxa"/>
              <w:right w:w="9" w:type="dxa"/>
            </w:tcMar>
            <w:vAlign w:val="center"/>
            <w:hideMark/>
          </w:tcPr>
          <w:p w14:paraId="496CF391"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index and subcarrier range</w:t>
            </w:r>
          </w:p>
        </w:tc>
      </w:tr>
      <w:tr w:rsidR="00356661" w14:paraId="02F5E430" w14:textId="77777777" w:rsidTr="00356661">
        <w:trPr>
          <w:trHeight w:val="143"/>
        </w:trPr>
        <w:tc>
          <w:tcPr>
            <w:tcW w:w="1307" w:type="dxa"/>
            <w:vMerge w:val="restart"/>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79F95B60"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26-tone DRU</w:t>
            </w:r>
            <w:r>
              <w:rPr>
                <w:rFonts w:eastAsia="Times New Roman"/>
                <w:color w:val="000000"/>
                <w:kern w:val="2"/>
                <w:sz w:val="20"/>
                <w:lang w:val="en-US"/>
                <w14:ligatures w14:val="standardContextual"/>
              </w:rPr>
              <w:br/>
              <w:t>i=1:18</w:t>
            </w:r>
          </w:p>
        </w:tc>
        <w:tc>
          <w:tcPr>
            <w:tcW w:w="130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6E336171"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242:18:-</w:t>
            </w:r>
            <w:proofErr w:type="gramEnd"/>
            <w:r>
              <w:rPr>
                <w:rFonts w:eastAsia="Times New Roman"/>
                <w:color w:val="000000"/>
                <w:kern w:val="2"/>
                <w:sz w:val="20"/>
                <w:lang w:val="en-US"/>
                <w14:ligatures w14:val="standardContextual"/>
              </w:rPr>
              <w:t>26, 10:18:226]</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442E17B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233:18:-</w:t>
            </w:r>
            <w:proofErr w:type="gramEnd"/>
            <w:r>
              <w:rPr>
                <w:rFonts w:eastAsia="Times New Roman"/>
                <w:color w:val="000000"/>
                <w:kern w:val="2"/>
                <w:sz w:val="20"/>
                <w:lang w:val="en-US"/>
                <w14:ligatures w14:val="standardContextual"/>
              </w:rPr>
              <w:t>17, 19:18:235]</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3750EECC"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238:18:-</w:t>
            </w:r>
            <w:proofErr w:type="gramEnd"/>
            <w:r>
              <w:rPr>
                <w:rFonts w:eastAsia="Times New Roman"/>
                <w:color w:val="000000"/>
                <w:kern w:val="2"/>
                <w:sz w:val="20"/>
                <w:lang w:val="en-US"/>
                <w14:ligatures w14:val="standardContextual"/>
              </w:rPr>
              <w:t>22, 14:18:230]</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36E5D2BD"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229:18:-</w:t>
            </w:r>
            <w:proofErr w:type="gramEnd"/>
            <w:r>
              <w:rPr>
                <w:rFonts w:eastAsia="Times New Roman"/>
                <w:color w:val="000000"/>
                <w:kern w:val="2"/>
                <w:sz w:val="20"/>
                <w:lang w:val="en-US"/>
                <w14:ligatures w14:val="standardContextual"/>
              </w:rPr>
              <w:t>13, 23:18:239]</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29D27334"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DRU5</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225:18:-</w:t>
            </w:r>
            <w:proofErr w:type="gramEnd"/>
            <w:r>
              <w:rPr>
                <w:rFonts w:eastAsia="Times New Roman"/>
                <w:color w:val="000000"/>
                <w:kern w:val="2"/>
                <w:sz w:val="20"/>
                <w:lang w:val="en-US"/>
                <w14:ligatures w14:val="standardContextual"/>
              </w:rPr>
              <w:t>9, 27:18:243]</w:t>
            </w:r>
          </w:p>
        </w:tc>
        <w:tc>
          <w:tcPr>
            <w:tcW w:w="177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099A63DE"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DRU6</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240:18:-</w:t>
            </w:r>
            <w:proofErr w:type="gramEnd"/>
            <w:r>
              <w:rPr>
                <w:rFonts w:eastAsia="Times New Roman"/>
                <w:color w:val="000000"/>
                <w:kern w:val="2"/>
                <w:sz w:val="20"/>
                <w:lang w:val="en-US"/>
                <w14:ligatures w14:val="standardContextual"/>
              </w:rPr>
              <w:t>24, 12:18:228]</w:t>
            </w:r>
          </w:p>
        </w:tc>
      </w:tr>
      <w:tr w:rsidR="00356661" w14:paraId="3C405558" w14:textId="77777777" w:rsidTr="00356661">
        <w:trPr>
          <w:trHeight w:val="143"/>
        </w:trPr>
        <w:tc>
          <w:tcPr>
            <w:tcW w:w="0" w:type="auto"/>
            <w:vMerge/>
            <w:tcBorders>
              <w:top w:val="nil"/>
              <w:left w:val="single" w:sz="8" w:space="0" w:color="000000"/>
              <w:bottom w:val="single" w:sz="8" w:space="0" w:color="000000"/>
              <w:right w:val="single" w:sz="8" w:space="0" w:color="000000"/>
            </w:tcBorders>
            <w:vAlign w:val="center"/>
            <w:hideMark/>
          </w:tcPr>
          <w:p w14:paraId="2E3FC32E" w14:textId="77777777" w:rsidR="00356661" w:rsidRDefault="00356661">
            <w:pPr>
              <w:rPr>
                <w:rFonts w:eastAsia="Times New Roman"/>
                <w:color w:val="000000"/>
                <w:kern w:val="2"/>
                <w:sz w:val="20"/>
                <w:lang w:val="en-US"/>
                <w14:ligatures w14:val="standardContextual"/>
              </w:rPr>
            </w:pPr>
          </w:p>
        </w:tc>
        <w:tc>
          <w:tcPr>
            <w:tcW w:w="130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5F2F88F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DRU7</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231:18:-</w:t>
            </w:r>
            <w:proofErr w:type="gramEnd"/>
            <w:r>
              <w:rPr>
                <w:rFonts w:eastAsia="Times New Roman"/>
                <w:color w:val="000000"/>
                <w:kern w:val="2"/>
                <w:sz w:val="20"/>
                <w:lang w:val="en-US"/>
                <w14:ligatures w14:val="standardContextual"/>
              </w:rPr>
              <w:t>15, 21:18:237]</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3DA640A0"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DRU8</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236:18:-</w:t>
            </w:r>
            <w:proofErr w:type="gramEnd"/>
            <w:r>
              <w:rPr>
                <w:rFonts w:eastAsia="Times New Roman"/>
                <w:color w:val="000000"/>
                <w:kern w:val="2"/>
                <w:sz w:val="20"/>
                <w:lang w:val="en-US"/>
                <w14:ligatures w14:val="standardContextual"/>
              </w:rPr>
              <w:t>20, 16:18:232]</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2E0A0C3F"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DRU9</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227:18:-</w:t>
            </w:r>
            <w:proofErr w:type="gramEnd"/>
            <w:r>
              <w:rPr>
                <w:rFonts w:eastAsia="Times New Roman"/>
                <w:color w:val="000000"/>
                <w:kern w:val="2"/>
                <w:sz w:val="20"/>
                <w:lang w:val="en-US"/>
                <w14:ligatures w14:val="standardContextual"/>
              </w:rPr>
              <w:t>11, 25:18:241]</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5284A9B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DRU10</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241:18:-</w:t>
            </w:r>
            <w:proofErr w:type="gramEnd"/>
            <w:r>
              <w:rPr>
                <w:rFonts w:eastAsia="Times New Roman"/>
                <w:color w:val="000000"/>
                <w:kern w:val="2"/>
                <w:sz w:val="20"/>
                <w:lang w:val="en-US"/>
                <w14:ligatures w14:val="standardContextual"/>
              </w:rPr>
              <w:t>25, 11:18:227]</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466FFA12"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232:18:-</w:t>
            </w:r>
            <w:proofErr w:type="gramEnd"/>
            <w:r>
              <w:rPr>
                <w:rFonts w:eastAsia="Times New Roman"/>
                <w:color w:val="000000"/>
                <w:kern w:val="2"/>
                <w:sz w:val="20"/>
                <w:lang w:val="en-US"/>
                <w14:ligatures w14:val="standardContextual"/>
              </w:rPr>
              <w:t>16, 20:18:236]</w:t>
            </w:r>
          </w:p>
        </w:tc>
        <w:tc>
          <w:tcPr>
            <w:tcW w:w="177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50D9528A"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237:18:-</w:t>
            </w:r>
            <w:proofErr w:type="gramEnd"/>
            <w:r>
              <w:rPr>
                <w:rFonts w:eastAsia="Times New Roman"/>
                <w:color w:val="000000"/>
                <w:kern w:val="2"/>
                <w:sz w:val="20"/>
                <w:lang w:val="en-US"/>
                <w14:ligatures w14:val="standardContextual"/>
              </w:rPr>
              <w:t>21, 15:18:231]</w:t>
            </w:r>
          </w:p>
        </w:tc>
      </w:tr>
      <w:tr w:rsidR="00356661" w14:paraId="74D438F6" w14:textId="77777777" w:rsidTr="00356661">
        <w:trPr>
          <w:trHeight w:val="143"/>
        </w:trPr>
        <w:tc>
          <w:tcPr>
            <w:tcW w:w="0" w:type="auto"/>
            <w:vMerge/>
            <w:tcBorders>
              <w:top w:val="nil"/>
              <w:left w:val="single" w:sz="8" w:space="0" w:color="000000"/>
              <w:bottom w:val="single" w:sz="8" w:space="0" w:color="000000"/>
              <w:right w:val="single" w:sz="8" w:space="0" w:color="000000"/>
            </w:tcBorders>
            <w:vAlign w:val="center"/>
            <w:hideMark/>
          </w:tcPr>
          <w:p w14:paraId="0B16E950" w14:textId="77777777" w:rsidR="00356661" w:rsidRDefault="00356661">
            <w:pPr>
              <w:rPr>
                <w:rFonts w:eastAsia="Times New Roman"/>
                <w:color w:val="000000"/>
                <w:kern w:val="2"/>
                <w:sz w:val="20"/>
                <w:lang w:val="en-US"/>
                <w14:ligatures w14:val="standardContextual"/>
              </w:rPr>
            </w:pPr>
          </w:p>
        </w:tc>
        <w:tc>
          <w:tcPr>
            <w:tcW w:w="130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09015B7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DRU13</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228:18:-</w:t>
            </w:r>
            <w:proofErr w:type="gramEnd"/>
            <w:r>
              <w:rPr>
                <w:rFonts w:eastAsia="Times New Roman"/>
                <w:color w:val="000000"/>
                <w:kern w:val="2"/>
                <w:sz w:val="20"/>
                <w:lang w:val="en-US"/>
                <w14:ligatures w14:val="standardContextual"/>
              </w:rPr>
              <w:t>12, 24:18:240]</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141E7697"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DRU14</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234:18:-</w:t>
            </w:r>
            <w:proofErr w:type="gramEnd"/>
            <w:r>
              <w:rPr>
                <w:rFonts w:eastAsia="Times New Roman"/>
                <w:color w:val="000000"/>
                <w:kern w:val="2"/>
                <w:sz w:val="20"/>
                <w:lang w:val="en-US"/>
                <w14:ligatures w14:val="standardContextual"/>
              </w:rPr>
              <w:t>18, 18:18:234]</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6FB8459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DRU15</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239:18:-</w:t>
            </w:r>
            <w:proofErr w:type="gramEnd"/>
            <w:r>
              <w:rPr>
                <w:rFonts w:eastAsia="Times New Roman"/>
                <w:color w:val="000000"/>
                <w:kern w:val="2"/>
                <w:sz w:val="20"/>
                <w:lang w:val="en-US"/>
                <w14:ligatures w14:val="standardContextual"/>
              </w:rPr>
              <w:t>23, 13:18:229]</w:t>
            </w:r>
          </w:p>
        </w:tc>
        <w:tc>
          <w:tcPr>
            <w:tcW w:w="1312"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0B527751"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DRU16</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230:18:-</w:t>
            </w:r>
            <w:proofErr w:type="gramEnd"/>
            <w:r>
              <w:rPr>
                <w:rFonts w:eastAsia="Times New Roman"/>
                <w:color w:val="000000"/>
                <w:kern w:val="2"/>
                <w:sz w:val="20"/>
                <w:lang w:val="en-US"/>
                <w14:ligatures w14:val="standardContextual"/>
              </w:rPr>
              <w:t>14, 22:18:238]</w:t>
            </w:r>
          </w:p>
        </w:tc>
        <w:tc>
          <w:tcPr>
            <w:tcW w:w="1310"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75B8209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DRU17</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235:18:-</w:t>
            </w:r>
            <w:proofErr w:type="gramEnd"/>
            <w:r>
              <w:rPr>
                <w:rFonts w:eastAsia="Times New Roman"/>
                <w:color w:val="000000"/>
                <w:kern w:val="2"/>
                <w:sz w:val="20"/>
                <w:lang w:val="en-US"/>
                <w14:ligatures w14:val="standardContextual"/>
              </w:rPr>
              <w:t>19, 17:18:233]</w:t>
            </w:r>
          </w:p>
        </w:tc>
        <w:tc>
          <w:tcPr>
            <w:tcW w:w="1779" w:type="dxa"/>
            <w:tcBorders>
              <w:top w:val="nil"/>
              <w:left w:val="nil"/>
              <w:bottom w:val="single" w:sz="8" w:space="0" w:color="000000"/>
              <w:right w:val="single" w:sz="8" w:space="0" w:color="000000"/>
            </w:tcBorders>
            <w:tcMar>
              <w:top w:w="9" w:type="dxa"/>
              <w:left w:w="9" w:type="dxa"/>
              <w:bottom w:w="0" w:type="dxa"/>
              <w:right w:w="9" w:type="dxa"/>
            </w:tcMar>
            <w:vAlign w:val="center"/>
            <w:hideMark/>
          </w:tcPr>
          <w:p w14:paraId="33C7033E"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DRU18</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226:18:-</w:t>
            </w:r>
            <w:proofErr w:type="gramEnd"/>
            <w:r>
              <w:rPr>
                <w:rFonts w:eastAsia="Times New Roman"/>
                <w:color w:val="000000"/>
                <w:kern w:val="2"/>
                <w:sz w:val="20"/>
                <w:lang w:val="en-US"/>
                <w14:ligatures w14:val="standardContextual"/>
              </w:rPr>
              <w:t>10, 26:18:242]</w:t>
            </w:r>
          </w:p>
        </w:tc>
      </w:tr>
      <w:tr w:rsidR="00356661" w14:paraId="51757980" w14:textId="77777777" w:rsidTr="00356661">
        <w:trPr>
          <w:trHeight w:val="165"/>
        </w:trPr>
        <w:tc>
          <w:tcPr>
            <w:tcW w:w="1307" w:type="dxa"/>
            <w:vMerge w:val="restart"/>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0C9A349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52-tone DRU</w:t>
            </w:r>
            <w:r>
              <w:rPr>
                <w:rFonts w:eastAsia="Times New Roman"/>
                <w:color w:val="000000"/>
                <w:kern w:val="2"/>
                <w:sz w:val="20"/>
                <w:lang w:val="en-US"/>
                <w14:ligatures w14:val="standardContextual"/>
              </w:rPr>
              <w:br/>
              <w:t>i=1:8</w:t>
            </w: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12E0958C"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242:9:-</w:t>
            </w:r>
            <w:proofErr w:type="gramEnd"/>
            <w:r>
              <w:rPr>
                <w:rFonts w:eastAsia="Times New Roman"/>
                <w:color w:val="000000"/>
                <w:kern w:val="2"/>
                <w:sz w:val="20"/>
                <w:lang w:val="en-US"/>
                <w14:ligatures w14:val="standardContextual"/>
              </w:rPr>
              <w:t>17, 10:9:235]</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4CD5C5AB"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238:9:-</w:t>
            </w:r>
            <w:proofErr w:type="gramEnd"/>
            <w:r>
              <w:rPr>
                <w:rFonts w:eastAsia="Times New Roman"/>
                <w:color w:val="000000"/>
                <w:kern w:val="2"/>
                <w:sz w:val="20"/>
                <w:lang w:val="en-US"/>
                <w14:ligatures w14:val="standardContextual"/>
              </w:rPr>
              <w:t>13, 14:9:239]</w:t>
            </w: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400D189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240:9:-</w:t>
            </w:r>
            <w:proofErr w:type="gramEnd"/>
            <w:r>
              <w:rPr>
                <w:rFonts w:eastAsia="Times New Roman"/>
                <w:color w:val="000000"/>
                <w:kern w:val="2"/>
                <w:sz w:val="20"/>
                <w:lang w:val="en-US"/>
                <w14:ligatures w14:val="standardContextual"/>
              </w:rPr>
              <w:t>15, 12:9:237]</w:t>
            </w:r>
          </w:p>
        </w:tc>
      </w:tr>
      <w:tr w:rsidR="00356661" w14:paraId="408F9661" w14:textId="77777777" w:rsidTr="00356661">
        <w:trPr>
          <w:trHeight w:val="162"/>
        </w:trPr>
        <w:tc>
          <w:tcPr>
            <w:tcW w:w="0" w:type="auto"/>
            <w:vMerge/>
            <w:tcBorders>
              <w:top w:val="nil"/>
              <w:left w:val="single" w:sz="8" w:space="0" w:color="000000"/>
              <w:bottom w:val="single" w:sz="8" w:space="0" w:color="000000"/>
              <w:right w:val="single" w:sz="8" w:space="0" w:color="000000"/>
            </w:tcBorders>
            <w:vAlign w:val="center"/>
            <w:hideMark/>
          </w:tcPr>
          <w:p w14:paraId="22C30E20" w14:textId="77777777" w:rsidR="00356661" w:rsidRDefault="00356661">
            <w:pPr>
              <w:rPr>
                <w:rFonts w:eastAsia="Times New Roman"/>
                <w:color w:val="000000"/>
                <w:kern w:val="2"/>
                <w:sz w:val="20"/>
                <w:lang w:val="en-US"/>
                <w14:ligatures w14:val="standardContextual"/>
              </w:rPr>
            </w:pP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3001A74F"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236:9:-</w:t>
            </w:r>
            <w:proofErr w:type="gramEnd"/>
            <w:r>
              <w:rPr>
                <w:rFonts w:eastAsia="Times New Roman"/>
                <w:color w:val="000000"/>
                <w:kern w:val="2"/>
                <w:sz w:val="20"/>
                <w:lang w:val="en-US"/>
                <w14:ligatures w14:val="standardContextual"/>
              </w:rPr>
              <w:t>11, 16:9:241]</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4A7C58B1"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DRU5</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241:9:-</w:t>
            </w:r>
            <w:proofErr w:type="gramEnd"/>
            <w:r>
              <w:rPr>
                <w:rFonts w:eastAsia="Times New Roman"/>
                <w:color w:val="000000"/>
                <w:kern w:val="2"/>
                <w:sz w:val="20"/>
                <w:lang w:val="en-US"/>
                <w14:ligatures w14:val="standardContextual"/>
              </w:rPr>
              <w:t>16, 11:9:236]</w:t>
            </w: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1F6353B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DRU6</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237:9:-</w:t>
            </w:r>
            <w:proofErr w:type="gramEnd"/>
            <w:r>
              <w:rPr>
                <w:rFonts w:eastAsia="Times New Roman"/>
                <w:color w:val="000000"/>
                <w:kern w:val="2"/>
                <w:sz w:val="20"/>
                <w:lang w:val="en-US"/>
                <w14:ligatures w14:val="standardContextual"/>
              </w:rPr>
              <w:t>12, 15:9:240]</w:t>
            </w:r>
          </w:p>
        </w:tc>
      </w:tr>
      <w:tr w:rsidR="00356661" w14:paraId="110F9AA7" w14:textId="77777777" w:rsidTr="00356661">
        <w:trPr>
          <w:trHeight w:val="173"/>
        </w:trPr>
        <w:tc>
          <w:tcPr>
            <w:tcW w:w="0" w:type="auto"/>
            <w:vMerge/>
            <w:tcBorders>
              <w:top w:val="nil"/>
              <w:left w:val="single" w:sz="8" w:space="0" w:color="000000"/>
              <w:bottom w:val="single" w:sz="8" w:space="0" w:color="000000"/>
              <w:right w:val="single" w:sz="8" w:space="0" w:color="000000"/>
            </w:tcBorders>
            <w:vAlign w:val="center"/>
            <w:hideMark/>
          </w:tcPr>
          <w:p w14:paraId="5F88ED97" w14:textId="77777777" w:rsidR="00356661" w:rsidRDefault="00356661">
            <w:pPr>
              <w:rPr>
                <w:rFonts w:eastAsia="Times New Roman"/>
                <w:color w:val="000000"/>
                <w:kern w:val="2"/>
                <w:sz w:val="20"/>
                <w:lang w:val="en-US"/>
                <w14:ligatures w14:val="standardContextual"/>
              </w:rPr>
            </w:pP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230F9858"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DRU7</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239:9:-</w:t>
            </w:r>
            <w:proofErr w:type="gramEnd"/>
            <w:r>
              <w:rPr>
                <w:rFonts w:eastAsia="Times New Roman"/>
                <w:color w:val="000000"/>
                <w:kern w:val="2"/>
                <w:sz w:val="20"/>
                <w:lang w:val="en-US"/>
                <w14:ligatures w14:val="standardContextual"/>
              </w:rPr>
              <w:t>14, 13:9:238]</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28541D52"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DRU8</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235:9:-</w:t>
            </w:r>
            <w:proofErr w:type="gramEnd"/>
            <w:r>
              <w:rPr>
                <w:rFonts w:eastAsia="Times New Roman"/>
                <w:color w:val="000000"/>
                <w:kern w:val="2"/>
                <w:sz w:val="20"/>
                <w:lang w:val="en-US"/>
                <w14:ligatures w14:val="standardContextual"/>
              </w:rPr>
              <w:t>10, 17:9:242]</w:t>
            </w: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3DF592DA" w14:textId="77777777" w:rsidR="00356661" w:rsidRDefault="00356661">
            <w:pPr>
              <w:rPr>
                <w:rFonts w:eastAsia="Times New Roman"/>
                <w:color w:val="000000"/>
                <w:kern w:val="2"/>
                <w:sz w:val="20"/>
                <w:lang w:val="en-US"/>
                <w14:ligatures w14:val="standardContextual"/>
              </w:rPr>
            </w:pPr>
          </w:p>
        </w:tc>
      </w:tr>
      <w:tr w:rsidR="00356661" w14:paraId="6CD67ED5" w14:textId="77777777" w:rsidTr="00356661">
        <w:trPr>
          <w:trHeight w:val="173"/>
        </w:trPr>
        <w:tc>
          <w:tcPr>
            <w:tcW w:w="1307" w:type="dxa"/>
            <w:vMerge w:val="restart"/>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1EACA9E6"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106-tone DRU</w:t>
            </w:r>
            <w:r>
              <w:rPr>
                <w:rFonts w:eastAsia="Times New Roman"/>
                <w:color w:val="000000"/>
                <w:kern w:val="2"/>
                <w:sz w:val="20"/>
                <w:lang w:val="en-US"/>
                <w14:ligatures w14:val="standardContextual"/>
              </w:rPr>
              <w:br/>
              <w:t>i=1:4</w:t>
            </w: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60FE9CFE"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26-tone [DRU1~4], [-8,5]</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22D99E35"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26-tone [DRU6~9], [-6,7]</w:t>
            </w: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11971A3E"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26-tone [DRU10~13], [-7,6]</w:t>
            </w:r>
          </w:p>
        </w:tc>
      </w:tr>
      <w:tr w:rsidR="00356661" w14:paraId="2782AE3E" w14:textId="77777777" w:rsidTr="00356661">
        <w:trPr>
          <w:trHeight w:val="180"/>
        </w:trPr>
        <w:tc>
          <w:tcPr>
            <w:tcW w:w="0" w:type="auto"/>
            <w:vMerge/>
            <w:tcBorders>
              <w:top w:val="nil"/>
              <w:left w:val="single" w:sz="8" w:space="0" w:color="000000"/>
              <w:bottom w:val="single" w:sz="8" w:space="0" w:color="000000"/>
              <w:right w:val="single" w:sz="8" w:space="0" w:color="000000"/>
            </w:tcBorders>
            <w:vAlign w:val="center"/>
            <w:hideMark/>
          </w:tcPr>
          <w:p w14:paraId="7BCCA810" w14:textId="77777777" w:rsidR="00356661" w:rsidRDefault="00356661">
            <w:pPr>
              <w:rPr>
                <w:rFonts w:eastAsia="Times New Roman"/>
                <w:color w:val="000000"/>
                <w:kern w:val="2"/>
                <w:sz w:val="20"/>
                <w:lang w:val="en-US"/>
                <w14:ligatures w14:val="standardContextual"/>
              </w:rPr>
            </w:pP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75586339"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26-tone [DRU15~18], [-5,8]</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5AE373D2" w14:textId="77777777" w:rsidR="00356661" w:rsidRDefault="00356661">
            <w:pPr>
              <w:rPr>
                <w:rFonts w:eastAsia="Times New Roman"/>
                <w:color w:val="000000"/>
                <w:kern w:val="2"/>
                <w:sz w:val="20"/>
                <w:lang w:val="en-US"/>
                <w14:ligatures w14:val="standardContextual"/>
              </w:rPr>
            </w:pP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62DF31B4" w14:textId="77777777" w:rsidR="00356661" w:rsidRDefault="00356661">
            <w:pPr>
              <w:rPr>
                <w:sz w:val="20"/>
                <w:lang w:val="en-US" w:eastAsia="zh-CN"/>
              </w:rPr>
            </w:pPr>
          </w:p>
        </w:tc>
      </w:tr>
      <w:tr w:rsidR="00356661" w14:paraId="24C27F22" w14:textId="77777777" w:rsidTr="00356661">
        <w:trPr>
          <w:trHeight w:val="173"/>
        </w:trPr>
        <w:tc>
          <w:tcPr>
            <w:tcW w:w="1307" w:type="dxa"/>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5B6350EC"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242-tone DRU</w:t>
            </w:r>
            <w:r>
              <w:rPr>
                <w:rFonts w:eastAsia="Times New Roman"/>
                <w:color w:val="000000"/>
                <w:kern w:val="2"/>
                <w:sz w:val="20"/>
                <w:lang w:val="en-US"/>
                <w14:ligatures w14:val="standardContextual"/>
              </w:rPr>
              <w:br/>
              <w:t>i=1:2</w:t>
            </w:r>
          </w:p>
        </w:tc>
        <w:tc>
          <w:tcPr>
            <w:tcW w:w="2621"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0C2443C1" w14:textId="77777777" w:rsidR="00356661" w:rsidRDefault="00356661">
            <w:pPr>
              <w:widowControl w:val="0"/>
              <w:autoSpaceDE w:val="0"/>
              <w:autoSpaceDN w:val="0"/>
              <w:spacing w:line="252" w:lineRule="auto"/>
              <w:jc w:val="center"/>
              <w:rPr>
                <w:rFonts w:eastAsia="Times New Roman"/>
                <w:color w:val="000000"/>
                <w:kern w:val="2"/>
                <w:sz w:val="20"/>
                <w:lang w:val="nl-BE"/>
                <w14:ligatures w14:val="standardContextual"/>
              </w:rPr>
            </w:pPr>
            <w:r>
              <w:rPr>
                <w:rFonts w:eastAsia="Times New Roman"/>
                <w:color w:val="000000"/>
                <w:kern w:val="2"/>
                <w:sz w:val="20"/>
                <w:lang w:val="nl-BE"/>
                <w14:ligatures w14:val="standardContextual"/>
              </w:rPr>
              <w:t>DRU1</w:t>
            </w:r>
            <w:r>
              <w:rPr>
                <w:rFonts w:eastAsia="Times New Roman"/>
                <w:color w:val="000000"/>
                <w:kern w:val="2"/>
                <w:sz w:val="20"/>
                <w:lang w:val="nl-BE"/>
                <w14:ligatures w14:val="standardContextual"/>
              </w:rPr>
              <w:br/>
              <w:t>106-tone [DRU1~2],26-tone DRU5, [-244,-4,3,9]</w:t>
            </w:r>
          </w:p>
        </w:tc>
        <w:tc>
          <w:tcPr>
            <w:tcW w:w="2622"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66480AAB" w14:textId="77777777" w:rsidR="00356661" w:rsidRDefault="00356661">
            <w:pPr>
              <w:widowControl w:val="0"/>
              <w:autoSpaceDE w:val="0"/>
              <w:autoSpaceDN w:val="0"/>
              <w:spacing w:line="252" w:lineRule="auto"/>
              <w:jc w:val="center"/>
              <w:rPr>
                <w:rFonts w:eastAsia="Times New Roman"/>
                <w:color w:val="000000"/>
                <w:kern w:val="2"/>
                <w:sz w:val="20"/>
                <w:lang w:val="nl-BE"/>
                <w14:ligatures w14:val="standardContextual"/>
              </w:rPr>
            </w:pPr>
            <w:r>
              <w:rPr>
                <w:rFonts w:eastAsia="Times New Roman"/>
                <w:color w:val="000000"/>
                <w:kern w:val="2"/>
                <w:sz w:val="20"/>
                <w:lang w:val="nl-BE"/>
                <w14:ligatures w14:val="standardContextual"/>
              </w:rPr>
              <w:t>DRU2</w:t>
            </w:r>
            <w:r>
              <w:rPr>
                <w:rFonts w:eastAsia="Times New Roman"/>
                <w:color w:val="000000"/>
                <w:kern w:val="2"/>
                <w:sz w:val="20"/>
                <w:lang w:val="nl-BE"/>
                <w14:ligatures w14:val="standardContextual"/>
              </w:rPr>
              <w:br/>
              <w:t>106-tone [DRU3~4],26-tone DRU14, [-243,-3,4,244]</w:t>
            </w:r>
          </w:p>
        </w:tc>
        <w:tc>
          <w:tcPr>
            <w:tcW w:w="3089" w:type="dxa"/>
            <w:gridSpan w:val="2"/>
            <w:tcBorders>
              <w:top w:val="nil"/>
              <w:left w:val="nil"/>
              <w:bottom w:val="single" w:sz="8" w:space="0" w:color="000000"/>
              <w:right w:val="single" w:sz="8" w:space="0" w:color="000000"/>
            </w:tcBorders>
            <w:tcMar>
              <w:top w:w="9" w:type="dxa"/>
              <w:left w:w="9" w:type="dxa"/>
              <w:bottom w:w="0" w:type="dxa"/>
              <w:right w:w="9" w:type="dxa"/>
            </w:tcMar>
            <w:vAlign w:val="center"/>
            <w:hideMark/>
          </w:tcPr>
          <w:p w14:paraId="74CE2DDD" w14:textId="77777777" w:rsidR="00356661" w:rsidRDefault="00356661">
            <w:pPr>
              <w:rPr>
                <w:rFonts w:eastAsia="Times New Roman"/>
                <w:color w:val="000000"/>
                <w:kern w:val="2"/>
                <w:sz w:val="20"/>
                <w:lang w:val="nl-BE"/>
                <w14:ligatures w14:val="standardContextual"/>
              </w:rPr>
            </w:pPr>
          </w:p>
        </w:tc>
      </w:tr>
    </w:tbl>
    <w:p w14:paraId="5493FAF7" w14:textId="77777777" w:rsidR="00356661" w:rsidRDefault="00356661" w:rsidP="00356661">
      <w:pPr>
        <w:widowControl w:val="0"/>
        <w:autoSpaceDE w:val="0"/>
        <w:autoSpaceDN w:val="0"/>
        <w:spacing w:before="11"/>
        <w:rPr>
          <w:rFonts w:eastAsia="Times New Roman"/>
          <w:color w:val="000000"/>
          <w:sz w:val="20"/>
          <w:lang w:val="en-US"/>
        </w:rPr>
      </w:pPr>
    </w:p>
    <w:p w14:paraId="4C0FB7BC" w14:textId="77777777" w:rsidR="00356661" w:rsidRDefault="00356661" w:rsidP="00356661">
      <w:pPr>
        <w:widowControl w:val="0"/>
        <w:autoSpaceDE w:val="0"/>
        <w:autoSpaceDN w:val="0"/>
        <w:spacing w:before="11"/>
        <w:rPr>
          <w:rFonts w:eastAsia="Times New Roman"/>
          <w:color w:val="000000"/>
          <w:sz w:val="20"/>
          <w:lang w:val="en-US"/>
        </w:rPr>
      </w:pPr>
    </w:p>
    <w:p w14:paraId="1208979E" w14:textId="77777777" w:rsidR="00356661" w:rsidRDefault="00356661" w:rsidP="00356661">
      <w:pPr>
        <w:widowControl w:val="0"/>
        <w:autoSpaceDE w:val="0"/>
        <w:autoSpaceDN w:val="0"/>
        <w:spacing w:before="11"/>
        <w:rPr>
          <w:rFonts w:eastAsia="Times New Roman"/>
          <w:color w:val="000000"/>
          <w:sz w:val="20"/>
          <w:lang w:val="en-US"/>
        </w:rPr>
      </w:pPr>
    </w:p>
    <w:p w14:paraId="6EAD4696" w14:textId="77777777" w:rsidR="00356661" w:rsidRDefault="00356661" w:rsidP="00356661">
      <w:pPr>
        <w:widowControl w:val="0"/>
        <w:autoSpaceDE w:val="0"/>
        <w:autoSpaceDN w:val="0"/>
        <w:spacing w:before="11"/>
        <w:rPr>
          <w:rFonts w:eastAsia="Times New Roman"/>
          <w:color w:val="000000"/>
          <w:sz w:val="20"/>
          <w:lang w:val="en-US"/>
        </w:rPr>
      </w:pPr>
    </w:p>
    <w:tbl>
      <w:tblPr>
        <w:tblW w:w="9630" w:type="dxa"/>
        <w:tblCellMar>
          <w:left w:w="0" w:type="dxa"/>
          <w:right w:w="0" w:type="dxa"/>
        </w:tblCellMar>
        <w:tblLook w:val="04A0" w:firstRow="1" w:lastRow="0" w:firstColumn="1" w:lastColumn="0" w:noHBand="0" w:noVBand="1"/>
      </w:tblPr>
      <w:tblGrid>
        <w:gridCol w:w="1140"/>
        <w:gridCol w:w="2100"/>
        <w:gridCol w:w="1800"/>
        <w:gridCol w:w="2250"/>
        <w:gridCol w:w="2340"/>
      </w:tblGrid>
      <w:tr w:rsidR="00356661" w14:paraId="46821630" w14:textId="77777777" w:rsidTr="00356661">
        <w:trPr>
          <w:trHeight w:val="234"/>
        </w:trPr>
        <w:tc>
          <w:tcPr>
            <w:tcW w:w="9630" w:type="dxa"/>
            <w:gridSpan w:val="5"/>
            <w:tcBorders>
              <w:top w:val="nil"/>
              <w:left w:val="nil"/>
              <w:bottom w:val="single" w:sz="8" w:space="0" w:color="000000"/>
              <w:right w:val="nil"/>
            </w:tcBorders>
            <w:tcMar>
              <w:top w:w="9" w:type="dxa"/>
              <w:left w:w="9" w:type="dxa"/>
              <w:bottom w:w="0" w:type="dxa"/>
              <w:right w:w="9" w:type="dxa"/>
            </w:tcMar>
            <w:vAlign w:val="center"/>
            <w:hideMark/>
          </w:tcPr>
          <w:p w14:paraId="0879DF8F" w14:textId="0FD732B9"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Table 38-x</w:t>
            </w:r>
            <w:r w:rsidR="00F21432">
              <w:rPr>
                <w:rFonts w:eastAsia="Times New Roman"/>
                <w:b/>
                <w:bCs/>
                <w:color w:val="000000"/>
                <w:kern w:val="2"/>
                <w:sz w:val="20"/>
                <w:lang w:val="en-US"/>
                <w14:ligatures w14:val="standardContextual"/>
              </w:rPr>
              <w:t>3</w:t>
            </w:r>
            <w:r>
              <w:rPr>
                <w:rFonts w:eastAsia="Times New Roman"/>
                <w:b/>
                <w:bCs/>
                <w:color w:val="000000"/>
                <w:kern w:val="2"/>
                <w:sz w:val="20"/>
                <w:lang w:val="en-US"/>
                <w14:ligatures w14:val="standardContextual"/>
              </w:rPr>
              <w:t xml:space="preserve"> Data and pilot subcarrier indices for Distributed-tone RUs (</w:t>
            </w:r>
            <w:proofErr w:type="gramStart"/>
            <w:r>
              <w:rPr>
                <w:rFonts w:eastAsia="Times New Roman"/>
                <w:b/>
                <w:bCs/>
                <w:color w:val="000000"/>
                <w:kern w:val="2"/>
                <w:sz w:val="20"/>
                <w:lang w:val="en-US"/>
                <w14:ligatures w14:val="standardContextual"/>
              </w:rPr>
              <w:t>DRU)  in</w:t>
            </w:r>
            <w:proofErr w:type="gramEnd"/>
            <w:r>
              <w:rPr>
                <w:rFonts w:eastAsia="Times New Roman"/>
                <w:b/>
                <w:bCs/>
                <w:color w:val="000000"/>
                <w:kern w:val="2"/>
                <w:sz w:val="20"/>
                <w:lang w:val="en-US"/>
                <w14:ligatures w14:val="standardContextual"/>
              </w:rPr>
              <w:t xml:space="preserve"> a 80 MHz UHR TB PPDU</w:t>
            </w:r>
          </w:p>
        </w:tc>
      </w:tr>
      <w:tr w:rsidR="00356661" w14:paraId="12609335" w14:textId="77777777" w:rsidTr="00356661">
        <w:trPr>
          <w:trHeight w:val="234"/>
        </w:trPr>
        <w:tc>
          <w:tcPr>
            <w:tcW w:w="1140" w:type="dxa"/>
            <w:tcBorders>
              <w:top w:val="nil"/>
              <w:left w:val="single" w:sz="8" w:space="0" w:color="000000"/>
              <w:bottom w:val="single" w:sz="8" w:space="0" w:color="000000"/>
              <w:right w:val="single" w:sz="8" w:space="0" w:color="000000"/>
            </w:tcBorders>
            <w:tcMar>
              <w:top w:w="9" w:type="dxa"/>
              <w:left w:w="9" w:type="dxa"/>
              <w:bottom w:w="0" w:type="dxa"/>
              <w:right w:w="9" w:type="dxa"/>
            </w:tcMar>
            <w:vAlign w:val="center"/>
            <w:hideMark/>
          </w:tcPr>
          <w:p w14:paraId="079A13D8"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type</w:t>
            </w:r>
          </w:p>
        </w:tc>
        <w:tc>
          <w:tcPr>
            <w:tcW w:w="8490" w:type="dxa"/>
            <w:gridSpan w:val="4"/>
            <w:tcBorders>
              <w:top w:val="nil"/>
              <w:left w:val="nil"/>
              <w:bottom w:val="single" w:sz="8" w:space="0" w:color="000000"/>
              <w:right w:val="single" w:sz="8" w:space="0" w:color="000000"/>
            </w:tcBorders>
            <w:tcMar>
              <w:top w:w="9" w:type="dxa"/>
              <w:left w:w="9" w:type="dxa"/>
              <w:bottom w:w="0" w:type="dxa"/>
              <w:right w:w="9" w:type="dxa"/>
            </w:tcMar>
            <w:vAlign w:val="center"/>
            <w:hideMark/>
          </w:tcPr>
          <w:p w14:paraId="3CF8083B" w14:textId="77777777" w:rsidR="00356661" w:rsidRDefault="00356661">
            <w:pPr>
              <w:widowControl w:val="0"/>
              <w:autoSpaceDE w:val="0"/>
              <w:autoSpaceDN w:val="0"/>
              <w:spacing w:line="252" w:lineRule="auto"/>
              <w:jc w:val="center"/>
              <w:rPr>
                <w:rFonts w:eastAsia="Times New Roman"/>
                <w:color w:val="000000"/>
                <w:kern w:val="2"/>
                <w:sz w:val="20"/>
                <w:lang w:val="en-US"/>
                <w14:ligatures w14:val="standardContextual"/>
              </w:rPr>
            </w:pPr>
            <w:r>
              <w:rPr>
                <w:rFonts w:eastAsia="Times New Roman"/>
                <w:b/>
                <w:bCs/>
                <w:color w:val="000000"/>
                <w:kern w:val="2"/>
                <w:sz w:val="20"/>
                <w:lang w:val="en-US"/>
                <w14:ligatures w14:val="standardContextual"/>
              </w:rPr>
              <w:t>DRU index and subcarrier range</w:t>
            </w:r>
          </w:p>
        </w:tc>
      </w:tr>
      <w:tr w:rsidR="00356661" w14:paraId="6B981391" w14:textId="77777777" w:rsidTr="00356661">
        <w:trPr>
          <w:trHeight w:val="683"/>
        </w:trPr>
        <w:tc>
          <w:tcPr>
            <w:tcW w:w="1140" w:type="dxa"/>
            <w:vMerge w:val="restart"/>
            <w:tcBorders>
              <w:top w:val="nil"/>
              <w:left w:val="single" w:sz="8" w:space="0" w:color="000000"/>
              <w:bottom w:val="single" w:sz="8" w:space="0" w:color="000000"/>
              <w:right w:val="single" w:sz="8" w:space="0" w:color="000000"/>
            </w:tcBorders>
            <w:tcMar>
              <w:top w:w="11" w:type="dxa"/>
              <w:left w:w="11" w:type="dxa"/>
              <w:bottom w:w="0" w:type="dxa"/>
              <w:right w:w="11" w:type="dxa"/>
            </w:tcMar>
            <w:vAlign w:val="center"/>
            <w:hideMark/>
          </w:tcPr>
          <w:p w14:paraId="1DFC0E94"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52-tone DRU</w:t>
            </w:r>
            <w:r>
              <w:rPr>
                <w:rFonts w:eastAsia="Times New Roman"/>
                <w:color w:val="000000"/>
                <w:kern w:val="2"/>
                <w:sz w:val="20"/>
                <w:lang w:val="en-US"/>
                <w14:ligatures w14:val="standardContextual"/>
              </w:rPr>
              <w:br/>
              <w:t>i=1:16</w:t>
            </w: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69C811B0"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w:t>
            </w:r>
            <w:r>
              <w:rPr>
                <w:rFonts w:eastAsia="Times New Roman"/>
                <w:color w:val="000000"/>
                <w:kern w:val="2"/>
                <w:sz w:val="20"/>
                <w:lang w:val="pl-PL"/>
                <w14:ligatures w14:val="standardContextual"/>
              </w:rPr>
              <w:br/>
              <w:t>[-483:36:-51, 17:36:449],[-467:36:-35, 33:36:465]</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B5B898B"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DRU2</w:t>
            </w:r>
            <w:r>
              <w:rPr>
                <w:rFonts w:eastAsia="Times New Roman"/>
                <w:color w:val="000000"/>
                <w:kern w:val="2"/>
                <w:sz w:val="20"/>
                <w:lang w:val="pl-PL"/>
                <w14:ligatures w14:val="standardContextual"/>
              </w:rPr>
              <w:br/>
              <w:t>[-475:36:-43, 25:36:457],[-459:36:-27, 41:36:473]</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41B875F5"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DRU3</w:t>
            </w:r>
            <w:r>
              <w:rPr>
                <w:rFonts w:eastAsia="Times New Roman"/>
                <w:color w:val="000000"/>
                <w:kern w:val="2"/>
                <w:sz w:val="20"/>
                <w:lang w:val="pl-PL"/>
                <w14:ligatures w14:val="standardContextual"/>
              </w:rPr>
              <w:br/>
              <w:t>[-479:36:-47, 21:36:453],[-463:36:-31, 37:36:469]</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5C921763"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DRU4</w:t>
            </w:r>
            <w:r>
              <w:rPr>
                <w:rFonts w:eastAsia="Times New Roman"/>
                <w:color w:val="000000"/>
                <w:kern w:val="2"/>
                <w:sz w:val="20"/>
                <w:lang w:val="pl-PL"/>
                <w14:ligatures w14:val="standardContextual"/>
              </w:rPr>
              <w:br/>
              <w:t>[-471:36:-39, 29:36:461],[-455:36:-23, 45:36:477]</w:t>
            </w:r>
          </w:p>
        </w:tc>
      </w:tr>
      <w:tr w:rsidR="00356661" w14:paraId="42961FCE" w14:textId="77777777" w:rsidTr="00356661">
        <w:trPr>
          <w:trHeight w:val="683"/>
        </w:trPr>
        <w:tc>
          <w:tcPr>
            <w:tcW w:w="0" w:type="auto"/>
            <w:vMerge/>
            <w:tcBorders>
              <w:top w:val="nil"/>
              <w:left w:val="single" w:sz="8" w:space="0" w:color="000000"/>
              <w:bottom w:val="single" w:sz="8" w:space="0" w:color="000000"/>
              <w:right w:val="single" w:sz="8" w:space="0" w:color="000000"/>
            </w:tcBorders>
            <w:vAlign w:val="center"/>
            <w:hideMark/>
          </w:tcPr>
          <w:p w14:paraId="4433A360" w14:textId="77777777" w:rsidR="00356661" w:rsidRDefault="00356661">
            <w:pPr>
              <w:rPr>
                <w:rFonts w:eastAsia="Times New Roman"/>
                <w:color w:val="000000"/>
                <w:kern w:val="2"/>
                <w:sz w:val="20"/>
                <w:lang w:val="en-US"/>
                <w14:ligatures w14:val="standardContextual"/>
              </w:rPr>
            </w:pP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0C0F83E7"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DRU5</w:t>
            </w:r>
            <w:r>
              <w:rPr>
                <w:rFonts w:eastAsia="Times New Roman"/>
                <w:color w:val="000000"/>
                <w:kern w:val="2"/>
                <w:sz w:val="20"/>
                <w:lang w:val="pl-PL"/>
                <w14:ligatures w14:val="standardContextual"/>
              </w:rPr>
              <w:br/>
              <w:t>[-477:36:-45, 23:36:455],[-461:36:-29, 39:36:471]</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4A43E938"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DRU6</w:t>
            </w:r>
            <w:r>
              <w:rPr>
                <w:rFonts w:eastAsia="Times New Roman"/>
                <w:color w:val="000000"/>
                <w:kern w:val="2"/>
                <w:sz w:val="20"/>
                <w:lang w:val="pl-PL"/>
                <w14:ligatures w14:val="standardContextual"/>
              </w:rPr>
              <w:br/>
              <w:t>[-469:36:-37, 31:36:463],[-453:36:-21, 47:36:479]</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2A56DAF1"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DRU7</w:t>
            </w:r>
            <w:r>
              <w:rPr>
                <w:rFonts w:eastAsia="Times New Roman"/>
                <w:color w:val="000000"/>
                <w:kern w:val="2"/>
                <w:sz w:val="20"/>
                <w:lang w:val="pl-PL"/>
                <w14:ligatures w14:val="standardContextual"/>
              </w:rPr>
              <w:br/>
              <w:t>[-481:36:-49, 19:36:451],[-465:36:-33, 35:36:467]</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611A21F8"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DRU8</w:t>
            </w:r>
            <w:r>
              <w:rPr>
                <w:rFonts w:eastAsia="Times New Roman"/>
                <w:color w:val="000000"/>
                <w:kern w:val="2"/>
                <w:sz w:val="20"/>
                <w:lang w:val="pl-PL"/>
                <w14:ligatures w14:val="standardContextual"/>
              </w:rPr>
              <w:br/>
              <w:t>[-473:36:-41, 27:36:459],[-457:36:-25, 43:36:475]</w:t>
            </w:r>
          </w:p>
        </w:tc>
      </w:tr>
      <w:tr w:rsidR="00356661" w14:paraId="12CB8F60" w14:textId="77777777" w:rsidTr="00356661">
        <w:trPr>
          <w:trHeight w:val="683"/>
        </w:trPr>
        <w:tc>
          <w:tcPr>
            <w:tcW w:w="0" w:type="auto"/>
            <w:vMerge/>
            <w:tcBorders>
              <w:top w:val="nil"/>
              <w:left w:val="single" w:sz="8" w:space="0" w:color="000000"/>
              <w:bottom w:val="single" w:sz="8" w:space="0" w:color="000000"/>
              <w:right w:val="single" w:sz="8" w:space="0" w:color="000000"/>
            </w:tcBorders>
            <w:vAlign w:val="center"/>
            <w:hideMark/>
          </w:tcPr>
          <w:p w14:paraId="144EED37" w14:textId="77777777" w:rsidR="00356661" w:rsidRDefault="00356661">
            <w:pPr>
              <w:rPr>
                <w:rFonts w:eastAsia="Times New Roman"/>
                <w:color w:val="000000"/>
                <w:kern w:val="2"/>
                <w:sz w:val="20"/>
                <w:lang w:val="en-US"/>
                <w14:ligatures w14:val="standardContextual"/>
              </w:rPr>
            </w:pP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2EF267B"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DRU9</w:t>
            </w:r>
            <w:r>
              <w:rPr>
                <w:rFonts w:eastAsia="Times New Roman"/>
                <w:color w:val="000000"/>
                <w:kern w:val="2"/>
                <w:sz w:val="20"/>
                <w:lang w:val="pl-PL"/>
                <w14:ligatures w14:val="standardContextual"/>
              </w:rPr>
              <w:br/>
              <w:t>[-482:36:-50, 18:36:450],[-466:36:-34, 34:36:466]</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1BA40BCF"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DRU10</w:t>
            </w:r>
            <w:r>
              <w:rPr>
                <w:rFonts w:eastAsia="Times New Roman"/>
                <w:color w:val="000000"/>
                <w:kern w:val="2"/>
                <w:sz w:val="20"/>
                <w:lang w:val="pl-PL"/>
                <w14:ligatures w14:val="standardContextual"/>
              </w:rPr>
              <w:br/>
              <w:t>[-474:36:-42, 26:36:458],[-458:36:-26, 42:36:474]</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7F65D6D7"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DRU11</w:t>
            </w:r>
            <w:r>
              <w:rPr>
                <w:rFonts w:eastAsia="Times New Roman"/>
                <w:color w:val="000000"/>
                <w:kern w:val="2"/>
                <w:sz w:val="20"/>
                <w:lang w:val="pl-PL"/>
                <w14:ligatures w14:val="standardContextual"/>
              </w:rPr>
              <w:br/>
              <w:t>[-478:36:-46, 22:36:454],[-462:36:-30, 38:36:470]</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00F003B9"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DRU12</w:t>
            </w:r>
            <w:r>
              <w:rPr>
                <w:rFonts w:eastAsia="Times New Roman"/>
                <w:color w:val="000000"/>
                <w:kern w:val="2"/>
                <w:sz w:val="20"/>
                <w:lang w:val="pl-PL"/>
                <w14:ligatures w14:val="standardContextual"/>
              </w:rPr>
              <w:br/>
              <w:t>[-470:36:-38, 30:36:462],[-454:36:-22, 46:36:478]</w:t>
            </w:r>
          </w:p>
        </w:tc>
      </w:tr>
      <w:tr w:rsidR="00356661" w14:paraId="34B69F61" w14:textId="77777777" w:rsidTr="00356661">
        <w:trPr>
          <w:trHeight w:val="683"/>
        </w:trPr>
        <w:tc>
          <w:tcPr>
            <w:tcW w:w="0" w:type="auto"/>
            <w:vMerge/>
            <w:tcBorders>
              <w:top w:val="nil"/>
              <w:left w:val="single" w:sz="8" w:space="0" w:color="000000"/>
              <w:bottom w:val="single" w:sz="8" w:space="0" w:color="000000"/>
              <w:right w:val="single" w:sz="8" w:space="0" w:color="000000"/>
            </w:tcBorders>
            <w:vAlign w:val="center"/>
            <w:hideMark/>
          </w:tcPr>
          <w:p w14:paraId="26480E13" w14:textId="77777777" w:rsidR="00356661" w:rsidRDefault="00356661">
            <w:pPr>
              <w:rPr>
                <w:rFonts w:eastAsia="Times New Roman"/>
                <w:color w:val="000000"/>
                <w:kern w:val="2"/>
                <w:sz w:val="20"/>
                <w:lang w:val="en-US"/>
                <w14:ligatures w14:val="standardContextual"/>
              </w:rPr>
            </w:pP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550B6B9"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DRU13</w:t>
            </w:r>
            <w:r>
              <w:rPr>
                <w:rFonts w:eastAsia="Times New Roman"/>
                <w:color w:val="000000"/>
                <w:kern w:val="2"/>
                <w:sz w:val="20"/>
                <w:lang w:val="pl-PL"/>
                <w14:ligatures w14:val="standardContextual"/>
              </w:rPr>
              <w:br/>
              <w:t>[-476:36:-44, 24:36:456],[-460:36:-28, 40:36:472]</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747EA1CC"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DRU14</w:t>
            </w:r>
            <w:r>
              <w:rPr>
                <w:rFonts w:eastAsia="Times New Roman"/>
                <w:color w:val="000000"/>
                <w:kern w:val="2"/>
                <w:sz w:val="20"/>
                <w:lang w:val="pl-PL"/>
                <w14:ligatures w14:val="standardContextual"/>
              </w:rPr>
              <w:br/>
              <w:t>[-468:36:-36, 32:36:464],[-452:36:-20,48:36:480]</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911F55A"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DRU15</w:t>
            </w:r>
            <w:r>
              <w:rPr>
                <w:rFonts w:eastAsia="Times New Roman"/>
                <w:color w:val="000000"/>
                <w:kern w:val="2"/>
                <w:sz w:val="20"/>
                <w:lang w:val="pl-PL"/>
                <w14:ligatures w14:val="standardContextual"/>
              </w:rPr>
              <w:br/>
              <w:t>[-480:36:-48, 20:36:452],[-464:36:-32, 36:36:468]</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00FE3EAA"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DRU16</w:t>
            </w:r>
            <w:r>
              <w:rPr>
                <w:rFonts w:eastAsia="Times New Roman"/>
                <w:color w:val="000000"/>
                <w:kern w:val="2"/>
                <w:sz w:val="20"/>
                <w:lang w:val="pl-PL"/>
                <w14:ligatures w14:val="standardContextual"/>
              </w:rPr>
              <w:br/>
              <w:t>[-472:36:-40, 28:36:460],[-456:36:-24, 44:36:476]</w:t>
            </w:r>
          </w:p>
        </w:tc>
      </w:tr>
      <w:tr w:rsidR="00356661" w14:paraId="00C75B38" w14:textId="77777777" w:rsidTr="00356661">
        <w:trPr>
          <w:trHeight w:val="683"/>
        </w:trPr>
        <w:tc>
          <w:tcPr>
            <w:tcW w:w="1140" w:type="dxa"/>
            <w:vMerge w:val="restart"/>
            <w:tcBorders>
              <w:top w:val="nil"/>
              <w:left w:val="single" w:sz="8" w:space="0" w:color="000000"/>
              <w:bottom w:val="single" w:sz="8" w:space="0" w:color="000000"/>
              <w:right w:val="single" w:sz="8" w:space="0" w:color="000000"/>
            </w:tcBorders>
            <w:tcMar>
              <w:top w:w="11" w:type="dxa"/>
              <w:left w:w="11" w:type="dxa"/>
              <w:bottom w:w="0" w:type="dxa"/>
              <w:right w:w="11" w:type="dxa"/>
            </w:tcMar>
            <w:vAlign w:val="center"/>
            <w:hideMark/>
          </w:tcPr>
          <w:p w14:paraId="5D0D18BD"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106-tone DRU</w:t>
            </w:r>
            <w:r>
              <w:rPr>
                <w:rFonts w:eastAsia="Times New Roman"/>
                <w:color w:val="000000"/>
                <w:kern w:val="2"/>
                <w:sz w:val="20"/>
                <w:lang w:val="en-US"/>
                <w14:ligatures w14:val="standardContextual"/>
              </w:rPr>
              <w:br/>
              <w:t>i=1:8</w:t>
            </w: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5A7B0175"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DRU1</w:t>
            </w:r>
            <w:r>
              <w:rPr>
                <w:rFonts w:eastAsia="Times New Roman"/>
                <w:color w:val="000000"/>
                <w:kern w:val="2"/>
                <w:sz w:val="20"/>
                <w:lang w:val="pl-PL"/>
                <w14:ligatures w14:val="standardContextual"/>
              </w:rPr>
              <w:br/>
              <w:t>52-tone [DRU1~2],  [-495, 485]</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BF3D227"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DRU2</w:t>
            </w:r>
            <w:r>
              <w:rPr>
                <w:rFonts w:eastAsia="Times New Roman"/>
                <w:color w:val="000000"/>
                <w:kern w:val="2"/>
                <w:sz w:val="20"/>
                <w:lang w:val="pl-PL"/>
                <w14:ligatures w14:val="standardContextual"/>
              </w:rPr>
              <w:br/>
              <w:t>52-tone [DRU3~4],[-491, 489]</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13D1E42F"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DRU3</w:t>
            </w:r>
            <w:r>
              <w:rPr>
                <w:rFonts w:eastAsia="Times New Roman"/>
                <w:color w:val="000000"/>
                <w:kern w:val="2"/>
                <w:sz w:val="20"/>
                <w:lang w:val="pl-PL"/>
                <w14:ligatures w14:val="standardContextual"/>
              </w:rPr>
              <w:br/>
              <w:t>52-tone [DRU5~6],[-489, 491]</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762B9385"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DRU4</w:t>
            </w:r>
            <w:r>
              <w:rPr>
                <w:rFonts w:eastAsia="Times New Roman"/>
                <w:color w:val="000000"/>
                <w:kern w:val="2"/>
                <w:sz w:val="20"/>
                <w:lang w:val="pl-PL"/>
                <w14:ligatures w14:val="standardContextual"/>
              </w:rPr>
              <w:br/>
              <w:t>52-tone [DRU7~8],[-493, 487]</w:t>
            </w:r>
          </w:p>
        </w:tc>
      </w:tr>
      <w:tr w:rsidR="00356661" w14:paraId="6D57001A" w14:textId="77777777" w:rsidTr="00356661">
        <w:trPr>
          <w:trHeight w:val="683"/>
        </w:trPr>
        <w:tc>
          <w:tcPr>
            <w:tcW w:w="0" w:type="auto"/>
            <w:vMerge/>
            <w:tcBorders>
              <w:top w:val="nil"/>
              <w:left w:val="single" w:sz="8" w:space="0" w:color="000000"/>
              <w:bottom w:val="single" w:sz="8" w:space="0" w:color="000000"/>
              <w:right w:val="single" w:sz="8" w:space="0" w:color="000000"/>
            </w:tcBorders>
            <w:vAlign w:val="center"/>
            <w:hideMark/>
          </w:tcPr>
          <w:p w14:paraId="7B03173B" w14:textId="77777777" w:rsidR="00356661" w:rsidRDefault="00356661">
            <w:pPr>
              <w:rPr>
                <w:rFonts w:eastAsia="Times New Roman"/>
                <w:color w:val="000000"/>
                <w:kern w:val="2"/>
                <w:sz w:val="20"/>
                <w:lang w:val="en-US"/>
                <w14:ligatures w14:val="standardContextual"/>
              </w:rPr>
            </w:pPr>
          </w:p>
        </w:tc>
        <w:tc>
          <w:tcPr>
            <w:tcW w:w="21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409F32DD"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pl-PL"/>
                <w14:ligatures w14:val="standardContextual"/>
              </w:rPr>
              <w:t>DRU5</w:t>
            </w:r>
            <w:r>
              <w:rPr>
                <w:rFonts w:eastAsia="Times New Roman"/>
                <w:color w:val="000000"/>
                <w:kern w:val="2"/>
                <w:sz w:val="20"/>
                <w:lang w:val="pl-PL"/>
                <w14:ligatures w14:val="standardContextual"/>
              </w:rPr>
              <w:br/>
              <w:t>52-tone [DRU9~10],[-494, 486]</w:t>
            </w:r>
          </w:p>
        </w:tc>
        <w:tc>
          <w:tcPr>
            <w:tcW w:w="180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66F140A"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DRU6</w:t>
            </w:r>
            <w:r>
              <w:rPr>
                <w:rFonts w:eastAsia="Times New Roman"/>
                <w:color w:val="000000"/>
                <w:kern w:val="2"/>
                <w:sz w:val="20"/>
                <w:lang w:val="en-US"/>
                <w14:ligatures w14:val="standardContextual"/>
              </w:rPr>
              <w:br/>
              <w:t>52-tone [DRU11~12</w:t>
            </w:r>
            <w:proofErr w:type="gramStart"/>
            <w:r>
              <w:rPr>
                <w:rFonts w:eastAsia="Times New Roman"/>
                <w:color w:val="000000"/>
                <w:kern w:val="2"/>
                <w:sz w:val="20"/>
                <w:lang w:val="en-US"/>
                <w14:ligatures w14:val="standardContextual"/>
              </w:rPr>
              <w:t>],[</w:t>
            </w:r>
            <w:proofErr w:type="gramEnd"/>
            <w:r>
              <w:rPr>
                <w:rFonts w:eastAsia="Times New Roman"/>
                <w:color w:val="000000"/>
                <w:kern w:val="2"/>
                <w:sz w:val="20"/>
                <w:lang w:val="en-US"/>
                <w14:ligatures w14:val="standardContextual"/>
              </w:rPr>
              <w:t>-490,490]</w:t>
            </w:r>
          </w:p>
        </w:tc>
        <w:tc>
          <w:tcPr>
            <w:tcW w:w="225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5E608F9C"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DRU7</w:t>
            </w:r>
            <w:r>
              <w:rPr>
                <w:rFonts w:eastAsia="Times New Roman"/>
                <w:color w:val="000000"/>
                <w:kern w:val="2"/>
                <w:sz w:val="20"/>
                <w:lang w:val="en-US"/>
                <w14:ligatures w14:val="standardContextual"/>
              </w:rPr>
              <w:br/>
              <w:t>52-tone [DRU13~14</w:t>
            </w:r>
            <w:proofErr w:type="gramStart"/>
            <w:r>
              <w:rPr>
                <w:rFonts w:eastAsia="Times New Roman"/>
                <w:color w:val="000000"/>
                <w:kern w:val="2"/>
                <w:sz w:val="20"/>
                <w:lang w:val="en-US"/>
                <w14:ligatures w14:val="standardContextual"/>
              </w:rPr>
              <w:t>],[</w:t>
            </w:r>
            <w:proofErr w:type="gramEnd"/>
            <w:r>
              <w:rPr>
                <w:rFonts w:eastAsia="Times New Roman"/>
                <w:color w:val="000000"/>
                <w:kern w:val="2"/>
                <w:sz w:val="20"/>
                <w:lang w:val="en-US"/>
                <w14:ligatures w14:val="standardContextual"/>
              </w:rPr>
              <w:t>-488,492]</w:t>
            </w:r>
          </w:p>
        </w:tc>
        <w:tc>
          <w:tcPr>
            <w:tcW w:w="2340" w:type="dxa"/>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3972348E"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DRU8</w:t>
            </w:r>
            <w:r>
              <w:rPr>
                <w:rFonts w:eastAsia="Times New Roman"/>
                <w:color w:val="000000"/>
                <w:kern w:val="2"/>
                <w:sz w:val="20"/>
                <w:lang w:val="en-US"/>
                <w14:ligatures w14:val="standardContextual"/>
              </w:rPr>
              <w:br/>
              <w:t>52-tone [DRU15~16</w:t>
            </w:r>
            <w:proofErr w:type="gramStart"/>
            <w:r>
              <w:rPr>
                <w:rFonts w:eastAsia="Times New Roman"/>
                <w:color w:val="000000"/>
                <w:kern w:val="2"/>
                <w:sz w:val="20"/>
                <w:lang w:val="en-US"/>
                <w14:ligatures w14:val="standardContextual"/>
              </w:rPr>
              <w:t>],[</w:t>
            </w:r>
            <w:proofErr w:type="gramEnd"/>
            <w:r>
              <w:rPr>
                <w:rFonts w:eastAsia="Times New Roman"/>
                <w:color w:val="000000"/>
                <w:kern w:val="2"/>
                <w:sz w:val="20"/>
                <w:lang w:val="en-US"/>
                <w14:ligatures w14:val="standardContextual"/>
              </w:rPr>
              <w:t>-492,488]</w:t>
            </w:r>
          </w:p>
        </w:tc>
      </w:tr>
      <w:tr w:rsidR="00356661" w14:paraId="1B594661" w14:textId="77777777" w:rsidTr="00356661">
        <w:trPr>
          <w:trHeight w:val="455"/>
        </w:trPr>
        <w:tc>
          <w:tcPr>
            <w:tcW w:w="1140" w:type="dxa"/>
            <w:vMerge w:val="restart"/>
            <w:tcBorders>
              <w:top w:val="nil"/>
              <w:left w:val="single" w:sz="8" w:space="0" w:color="000000"/>
              <w:bottom w:val="single" w:sz="8" w:space="0" w:color="000000"/>
              <w:right w:val="single" w:sz="8" w:space="0" w:color="000000"/>
            </w:tcBorders>
            <w:tcMar>
              <w:top w:w="11" w:type="dxa"/>
              <w:left w:w="11" w:type="dxa"/>
              <w:bottom w:w="0" w:type="dxa"/>
              <w:right w:w="11" w:type="dxa"/>
            </w:tcMar>
            <w:vAlign w:val="center"/>
            <w:hideMark/>
          </w:tcPr>
          <w:p w14:paraId="3DABE174"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242-tone DRU</w:t>
            </w:r>
            <w:r>
              <w:rPr>
                <w:rFonts w:eastAsia="Times New Roman"/>
                <w:color w:val="000000"/>
                <w:kern w:val="2"/>
                <w:sz w:val="20"/>
                <w:lang w:val="en-US"/>
                <w14:ligatures w14:val="standardContextual"/>
              </w:rPr>
              <w:br/>
              <w:t>i=1:4</w:t>
            </w:r>
          </w:p>
        </w:tc>
        <w:tc>
          <w:tcPr>
            <w:tcW w:w="390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05F4EA4C"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499:4:-</w:t>
            </w:r>
            <w:proofErr w:type="gramEnd"/>
            <w:r>
              <w:rPr>
                <w:rFonts w:eastAsia="Times New Roman"/>
                <w:color w:val="000000"/>
                <w:kern w:val="2"/>
                <w:sz w:val="20"/>
                <w:lang w:val="en-US"/>
                <w14:ligatures w14:val="standardContextual"/>
              </w:rPr>
              <w:t>19, 17:4:497]</w:t>
            </w:r>
          </w:p>
        </w:tc>
        <w:tc>
          <w:tcPr>
            <w:tcW w:w="459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1FCD2035"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497:4:-</w:t>
            </w:r>
            <w:proofErr w:type="gramEnd"/>
            <w:r>
              <w:rPr>
                <w:rFonts w:eastAsia="Times New Roman"/>
                <w:color w:val="000000"/>
                <w:kern w:val="2"/>
                <w:sz w:val="20"/>
                <w:lang w:val="en-US"/>
                <w14:ligatures w14:val="standardContextual"/>
              </w:rPr>
              <w:t>17, 19:4:499]</w:t>
            </w:r>
          </w:p>
        </w:tc>
      </w:tr>
      <w:tr w:rsidR="00356661" w14:paraId="6D8F2A7B" w14:textId="77777777" w:rsidTr="00356661">
        <w:trPr>
          <w:trHeight w:val="465"/>
        </w:trPr>
        <w:tc>
          <w:tcPr>
            <w:tcW w:w="0" w:type="auto"/>
            <w:vMerge/>
            <w:tcBorders>
              <w:top w:val="nil"/>
              <w:left w:val="single" w:sz="8" w:space="0" w:color="000000"/>
              <w:bottom w:val="single" w:sz="8" w:space="0" w:color="000000"/>
              <w:right w:val="single" w:sz="8" w:space="0" w:color="000000"/>
            </w:tcBorders>
            <w:vAlign w:val="center"/>
            <w:hideMark/>
          </w:tcPr>
          <w:p w14:paraId="4AEDC8C3" w14:textId="77777777" w:rsidR="00356661" w:rsidRDefault="00356661">
            <w:pPr>
              <w:rPr>
                <w:rFonts w:eastAsia="Times New Roman"/>
                <w:color w:val="000000"/>
                <w:kern w:val="2"/>
                <w:sz w:val="20"/>
                <w:lang w:val="en-US"/>
                <w14:ligatures w14:val="standardContextual"/>
              </w:rPr>
            </w:pPr>
          </w:p>
        </w:tc>
        <w:tc>
          <w:tcPr>
            <w:tcW w:w="390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1F3BAC4C"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DRU3</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498:4:-</w:t>
            </w:r>
            <w:proofErr w:type="gramEnd"/>
            <w:r>
              <w:rPr>
                <w:rFonts w:eastAsia="Times New Roman"/>
                <w:color w:val="000000"/>
                <w:kern w:val="2"/>
                <w:sz w:val="20"/>
                <w:lang w:val="en-US"/>
                <w14:ligatures w14:val="standardContextual"/>
              </w:rPr>
              <w:t>18, 18:4:498]</w:t>
            </w:r>
          </w:p>
        </w:tc>
        <w:tc>
          <w:tcPr>
            <w:tcW w:w="459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4F4D8FB6"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DRU4</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496:4:-</w:t>
            </w:r>
            <w:proofErr w:type="gramEnd"/>
            <w:r>
              <w:rPr>
                <w:rFonts w:eastAsia="Times New Roman"/>
                <w:color w:val="000000"/>
                <w:kern w:val="2"/>
                <w:sz w:val="20"/>
                <w:lang w:val="en-US"/>
                <w14:ligatures w14:val="standardContextual"/>
              </w:rPr>
              <w:t>16, 20:4:500]</w:t>
            </w:r>
          </w:p>
        </w:tc>
      </w:tr>
      <w:tr w:rsidR="00356661" w14:paraId="152B8596" w14:textId="77777777" w:rsidTr="00356661">
        <w:trPr>
          <w:trHeight w:val="455"/>
        </w:trPr>
        <w:tc>
          <w:tcPr>
            <w:tcW w:w="1140" w:type="dxa"/>
            <w:tcBorders>
              <w:top w:val="nil"/>
              <w:left w:val="single" w:sz="8" w:space="0" w:color="000000"/>
              <w:bottom w:val="single" w:sz="8" w:space="0" w:color="000000"/>
              <w:right w:val="single" w:sz="8" w:space="0" w:color="000000"/>
            </w:tcBorders>
            <w:tcMar>
              <w:top w:w="11" w:type="dxa"/>
              <w:left w:w="11" w:type="dxa"/>
              <w:bottom w:w="0" w:type="dxa"/>
              <w:right w:w="11" w:type="dxa"/>
            </w:tcMar>
            <w:vAlign w:val="center"/>
            <w:hideMark/>
          </w:tcPr>
          <w:p w14:paraId="285DAA12"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484-tone DRU</w:t>
            </w:r>
            <w:r>
              <w:rPr>
                <w:rFonts w:eastAsia="Times New Roman"/>
                <w:color w:val="000000"/>
                <w:kern w:val="2"/>
                <w:sz w:val="20"/>
                <w:lang w:val="en-US"/>
                <w14:ligatures w14:val="standardContextual"/>
              </w:rPr>
              <w:br/>
              <w:t>i=1:2</w:t>
            </w:r>
          </w:p>
        </w:tc>
        <w:tc>
          <w:tcPr>
            <w:tcW w:w="390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2C5231E8"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DRU1</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499:2:-</w:t>
            </w:r>
            <w:proofErr w:type="gramEnd"/>
            <w:r>
              <w:rPr>
                <w:rFonts w:eastAsia="Times New Roman"/>
                <w:color w:val="000000"/>
                <w:kern w:val="2"/>
                <w:sz w:val="20"/>
                <w:lang w:val="en-US"/>
                <w14:ligatures w14:val="standardContextual"/>
              </w:rPr>
              <w:t>17, 17:2:499]</w:t>
            </w:r>
          </w:p>
        </w:tc>
        <w:tc>
          <w:tcPr>
            <w:tcW w:w="4590" w:type="dxa"/>
            <w:gridSpan w:val="2"/>
            <w:tcBorders>
              <w:top w:val="nil"/>
              <w:left w:val="nil"/>
              <w:bottom w:val="single" w:sz="8" w:space="0" w:color="000000"/>
              <w:right w:val="single" w:sz="8" w:space="0" w:color="000000"/>
            </w:tcBorders>
            <w:tcMar>
              <w:top w:w="11" w:type="dxa"/>
              <w:left w:w="11" w:type="dxa"/>
              <w:bottom w:w="0" w:type="dxa"/>
              <w:right w:w="11" w:type="dxa"/>
            </w:tcMar>
            <w:vAlign w:val="center"/>
            <w:hideMark/>
          </w:tcPr>
          <w:p w14:paraId="6851620D" w14:textId="77777777" w:rsidR="00356661" w:rsidRDefault="00356661">
            <w:pPr>
              <w:widowControl w:val="0"/>
              <w:autoSpaceDE w:val="0"/>
              <w:autoSpaceDN w:val="0"/>
              <w:spacing w:line="252" w:lineRule="auto"/>
              <w:jc w:val="center"/>
              <w:textAlignment w:val="center"/>
              <w:rPr>
                <w:rFonts w:eastAsia="Times New Roman"/>
                <w:color w:val="000000"/>
                <w:kern w:val="2"/>
                <w:sz w:val="20"/>
                <w:lang w:val="en-US"/>
                <w14:ligatures w14:val="standardContextual"/>
              </w:rPr>
            </w:pPr>
            <w:r>
              <w:rPr>
                <w:rFonts w:eastAsia="Times New Roman"/>
                <w:color w:val="000000"/>
                <w:kern w:val="2"/>
                <w:sz w:val="20"/>
                <w:lang w:val="en-US"/>
                <w14:ligatures w14:val="standardContextual"/>
              </w:rPr>
              <w:t>DRU2</w:t>
            </w:r>
            <w:r>
              <w:rPr>
                <w:rFonts w:eastAsia="Times New Roman"/>
                <w:color w:val="000000"/>
                <w:kern w:val="2"/>
                <w:sz w:val="20"/>
                <w:lang w:val="en-US"/>
                <w14:ligatures w14:val="standardContextual"/>
              </w:rPr>
              <w:br/>
              <w:t>[-</w:t>
            </w:r>
            <w:proofErr w:type="gramStart"/>
            <w:r>
              <w:rPr>
                <w:rFonts w:eastAsia="Times New Roman"/>
                <w:color w:val="000000"/>
                <w:kern w:val="2"/>
                <w:sz w:val="20"/>
                <w:lang w:val="en-US"/>
                <w14:ligatures w14:val="standardContextual"/>
              </w:rPr>
              <w:t>498:2:-</w:t>
            </w:r>
            <w:proofErr w:type="gramEnd"/>
            <w:r>
              <w:rPr>
                <w:rFonts w:eastAsia="Times New Roman"/>
                <w:color w:val="000000"/>
                <w:kern w:val="2"/>
                <w:sz w:val="20"/>
                <w:lang w:val="en-US"/>
                <w14:ligatures w14:val="standardContextual"/>
              </w:rPr>
              <w:t>16, 18:2:500]</w:t>
            </w:r>
          </w:p>
        </w:tc>
      </w:tr>
    </w:tbl>
    <w:p w14:paraId="41B07E72" w14:textId="77777777" w:rsidR="00356661" w:rsidRDefault="00356661" w:rsidP="00356661">
      <w:pPr>
        <w:widowControl w:val="0"/>
        <w:autoSpaceDE w:val="0"/>
        <w:autoSpaceDN w:val="0"/>
        <w:spacing w:before="11"/>
        <w:rPr>
          <w:rFonts w:eastAsia="Times New Roman"/>
          <w:color w:val="000000"/>
          <w:sz w:val="20"/>
          <w:lang w:val="en-US"/>
        </w:rPr>
      </w:pPr>
    </w:p>
    <w:p w14:paraId="2AEFA2AC" w14:textId="77777777" w:rsidR="00356661" w:rsidRDefault="00356661" w:rsidP="00356661">
      <w:pPr>
        <w:widowControl w:val="0"/>
        <w:autoSpaceDE w:val="0"/>
        <w:autoSpaceDN w:val="0"/>
        <w:rPr>
          <w:rFonts w:eastAsia="Times New Roman"/>
          <w:color w:val="000000"/>
          <w:sz w:val="22"/>
          <w:szCs w:val="22"/>
          <w:lang w:val="en-US"/>
        </w:rPr>
      </w:pPr>
    </w:p>
    <w:p w14:paraId="4640705C" w14:textId="77777777" w:rsidR="00356661" w:rsidRDefault="00356661" w:rsidP="00356661">
      <w:pPr>
        <w:widowControl w:val="0"/>
        <w:autoSpaceDE w:val="0"/>
        <w:autoSpaceDN w:val="0"/>
        <w:rPr>
          <w:rFonts w:eastAsia="Times New Roman"/>
          <w:color w:val="000000"/>
          <w:sz w:val="22"/>
          <w:szCs w:val="22"/>
          <w:lang w:val="en-US"/>
        </w:rPr>
      </w:pPr>
      <w:r>
        <w:rPr>
          <w:rFonts w:eastAsia="Times New Roman"/>
          <w:color w:val="000000"/>
          <w:sz w:val="22"/>
          <w:szCs w:val="22"/>
          <w:lang w:val="en-US"/>
        </w:rPr>
        <w:t xml:space="preserve">For a DRU distributed over a frequency subblock of wider bandwidth PPDU, the DRU subcarrier indices </w:t>
      </w:r>
      <w:r>
        <w:rPr>
          <w:rFonts w:eastAsia="Times New Roman"/>
          <w:color w:val="000000"/>
          <w:sz w:val="22"/>
          <w:szCs w:val="22"/>
          <w:lang w:val="en-US"/>
        </w:rPr>
        <w:lastRenderedPageBreak/>
        <w:t>are defined by the Equation 38-x:</w:t>
      </w:r>
    </w:p>
    <w:p w14:paraId="31234507" w14:textId="77777777" w:rsidR="00356661" w:rsidRDefault="00356661" w:rsidP="00356661">
      <w:pPr>
        <w:widowControl w:val="0"/>
        <w:autoSpaceDE w:val="0"/>
        <w:autoSpaceDN w:val="0"/>
        <w:rPr>
          <w:rFonts w:eastAsia="Times New Roman"/>
          <w:color w:val="000000"/>
          <w:sz w:val="22"/>
          <w:szCs w:val="22"/>
          <w:lang w:val="en-US"/>
        </w:rPr>
      </w:pPr>
    </w:p>
    <w:p w14:paraId="311BDB96" w14:textId="77777777" w:rsidR="00356661" w:rsidRDefault="00000000" w:rsidP="00356661">
      <w:pPr>
        <w:widowControl w:val="0"/>
        <w:autoSpaceDE w:val="0"/>
        <w:autoSpaceDN w:val="0"/>
        <w:ind w:left="1440"/>
        <w:textAlignment w:val="baseline"/>
        <w:rPr>
          <w:rFonts w:ascii="Cambria Math" w:eastAsia="Times New Roman" w:hAnsi="Arial" w:cs="Arial"/>
          <w:color w:val="836967"/>
          <w:kern w:val="24"/>
          <w:sz w:val="24"/>
          <w:szCs w:val="24"/>
          <w:lang w:val="en-US"/>
        </w:rPr>
      </w:pPr>
      <m:oMath>
        <m:sSub>
          <m:sSubPr>
            <m:ctrlPr>
              <w:rPr>
                <w:rFonts w:ascii="Cambria Math" w:eastAsia="Times New Roman" w:hAnsi="Cambria Math" w:cs="Arial"/>
                <w:i/>
                <w:iCs/>
                <w:color w:val="836967"/>
                <w:kern w:val="24"/>
                <w:sz w:val="28"/>
                <w:szCs w:val="28"/>
              </w:rPr>
            </m:ctrlPr>
          </m:sSubPr>
          <m:e>
            <m:r>
              <w:rPr>
                <w:rFonts w:ascii="Cambria Math" w:eastAsia="Times New Roman" w:hAnsi="Cambria Math" w:cs="Arial"/>
                <w:color w:val="000000"/>
                <w:kern w:val="24"/>
                <w:sz w:val="28"/>
                <w:szCs w:val="28"/>
                <w:lang w:val="en-US"/>
              </w:rPr>
              <m:t>k</m:t>
            </m:r>
          </m:e>
          <m:sub>
            <m:r>
              <w:rPr>
                <w:rFonts w:ascii="Cambria Math" w:eastAsia="Times New Roman" w:hAnsi="Cambria Math" w:cs="Arial"/>
                <w:color w:val="000000"/>
                <w:kern w:val="24"/>
                <w:sz w:val="28"/>
                <w:szCs w:val="28"/>
                <w:lang w:val="en-US"/>
              </w:rPr>
              <m:t>DRU</m:t>
            </m:r>
            <m:r>
              <m:rPr>
                <m:lit/>
                <m:sty m:val="p"/>
              </m:rPr>
              <w:rPr>
                <w:rFonts w:ascii="Cambria Math" w:eastAsia="Times New Roman" w:hAnsi="Cambria Math" w:cs="Arial"/>
                <w:color w:val="000000"/>
                <w:kern w:val="24"/>
                <w:sz w:val="28"/>
                <w:szCs w:val="28"/>
                <w:lang w:val="en-US"/>
              </w:rPr>
              <m:t>_</m:t>
            </m:r>
            <m:r>
              <w:rPr>
                <w:rFonts w:ascii="Cambria Math" w:eastAsia="Times New Roman" w:hAnsi="Cambria Math" w:cs="Arial"/>
                <w:color w:val="000000"/>
                <w:kern w:val="24"/>
                <w:sz w:val="28"/>
                <w:szCs w:val="28"/>
                <w:lang w:val="en-US"/>
              </w:rPr>
              <m:t>l</m:t>
            </m:r>
          </m:sub>
        </m:sSub>
        <m:r>
          <m:rPr>
            <m:sty m:val="p"/>
          </m:rPr>
          <w:rPr>
            <w:rFonts w:ascii="Cambria Math" w:eastAsia="Times New Roman" w:hAnsi="Cambria Math" w:cs="Arial"/>
            <w:color w:val="000000"/>
            <w:kern w:val="24"/>
            <w:sz w:val="28"/>
            <w:szCs w:val="28"/>
            <w:lang w:val="en-US"/>
          </w:rPr>
          <m:t> =  </m:t>
        </m:r>
        <m:sSub>
          <m:sSubPr>
            <m:ctrlPr>
              <w:rPr>
                <w:rFonts w:ascii="Cambria Math" w:eastAsia="Times New Roman" w:hAnsi="Cambria Math" w:cs="Arial"/>
                <w:i/>
                <w:iCs/>
                <w:color w:val="836967"/>
                <w:kern w:val="24"/>
                <w:sz w:val="28"/>
                <w:szCs w:val="28"/>
              </w:rPr>
            </m:ctrlPr>
          </m:sSubPr>
          <m:e>
            <m:r>
              <w:rPr>
                <w:rFonts w:ascii="Cambria Math" w:eastAsia="Times New Roman" w:hAnsi="Cambria Math" w:cs="Arial"/>
                <w:color w:val="000000"/>
                <w:kern w:val="24"/>
                <w:sz w:val="28"/>
                <w:szCs w:val="28"/>
                <w:lang w:val="en-US"/>
              </w:rPr>
              <m:t>k</m:t>
            </m:r>
          </m:e>
          <m:sub>
            <m:r>
              <w:rPr>
                <w:rFonts w:ascii="Cambria Math" w:eastAsia="Times New Roman" w:hAnsi="Cambria Math" w:cs="Arial"/>
                <w:color w:val="000000"/>
                <w:kern w:val="24"/>
                <w:sz w:val="28"/>
                <w:szCs w:val="28"/>
                <w:lang w:val="en-US"/>
              </w:rPr>
              <m:t>DRU</m:t>
            </m:r>
          </m:sub>
        </m:sSub>
        <m:r>
          <m:rPr>
            <m:sty m:val="p"/>
          </m:rPr>
          <w:rPr>
            <w:rFonts w:ascii="Cambria Math" w:eastAsia="Times New Roman" w:hAnsi="Cambria Math" w:cs="Arial"/>
            <w:color w:val="000000"/>
            <w:kern w:val="24"/>
            <w:sz w:val="28"/>
            <w:szCs w:val="28"/>
            <w:lang w:val="en-US"/>
          </w:rPr>
          <m:t>+ </m:t>
        </m:r>
        <m:sSub>
          <m:sSubPr>
            <m:ctrlPr>
              <w:rPr>
                <w:rFonts w:ascii="Cambria Math" w:eastAsia="Times New Roman" w:hAnsi="Cambria Math" w:cs="Arial"/>
                <w:i/>
                <w:iCs/>
                <w:color w:val="836967"/>
                <w:kern w:val="24"/>
                <w:sz w:val="28"/>
                <w:szCs w:val="28"/>
              </w:rPr>
            </m:ctrlPr>
          </m:sSubPr>
          <m:e>
            <m:r>
              <w:rPr>
                <w:rFonts w:ascii="Cambria Math" w:eastAsia="Times New Roman" w:hAnsi="Cambria Math" w:cs="Arial"/>
                <w:color w:val="000000"/>
                <w:kern w:val="24"/>
                <w:sz w:val="28"/>
                <w:szCs w:val="28"/>
                <w:lang w:val="en-US"/>
              </w:rPr>
              <m:t>K</m:t>
            </m:r>
          </m:e>
          <m:sub>
            <m:r>
              <w:rPr>
                <w:rFonts w:ascii="Cambria Math" w:eastAsia="Times New Roman" w:hAnsi="Cambria Math" w:cs="Arial"/>
                <w:color w:val="000000"/>
                <w:kern w:val="24"/>
                <w:sz w:val="28"/>
                <w:szCs w:val="28"/>
                <w:lang w:val="en-US"/>
              </w:rPr>
              <m:t>shift</m:t>
            </m:r>
          </m:sub>
        </m:sSub>
        <m:d>
          <m:dPr>
            <m:ctrlPr>
              <w:rPr>
                <w:rFonts w:ascii="Cambria Math" w:eastAsia="Times New Roman" w:hAnsi="Cambria Math" w:cs="Arial"/>
                <w:i/>
                <w:iCs/>
                <w:kern w:val="24"/>
                <w:sz w:val="28"/>
                <w:szCs w:val="28"/>
              </w:rPr>
            </m:ctrlPr>
          </m:dPr>
          <m:e>
            <m:r>
              <w:rPr>
                <w:rFonts w:ascii="Cambria Math" w:eastAsia="Times New Roman" w:hAnsi="Cambria Math" w:cs="Arial"/>
                <w:kern w:val="24"/>
                <w:sz w:val="28"/>
                <w:szCs w:val="28"/>
                <w:lang w:val="en-US"/>
              </w:rPr>
              <m:t>l</m:t>
            </m:r>
          </m:e>
        </m:d>
      </m:oMath>
      <w:r w:rsidR="00356661">
        <w:rPr>
          <w:rFonts w:ascii="Cambria Math" w:eastAsia="Times New Roman" w:hAnsi="Arial" w:cs="Arial"/>
          <w:kern w:val="24"/>
          <w:sz w:val="28"/>
          <w:szCs w:val="28"/>
          <w:lang w:val="en-US"/>
        </w:rPr>
        <w:t xml:space="preserve">                  </w:t>
      </w:r>
      <w:r w:rsidR="00356661">
        <w:rPr>
          <w:rFonts w:ascii="Cambria Math" w:eastAsia="Times New Roman" w:hAnsi="Arial" w:cs="Arial"/>
          <w:kern w:val="24"/>
          <w:sz w:val="24"/>
          <w:szCs w:val="24"/>
          <w:lang w:val="en-US"/>
        </w:rPr>
        <w:t>38-x</w:t>
      </w:r>
    </w:p>
    <w:p w14:paraId="14C3CC42" w14:textId="77777777" w:rsidR="00356661" w:rsidRDefault="00356661" w:rsidP="00356661">
      <w:pPr>
        <w:widowControl w:val="0"/>
        <w:autoSpaceDE w:val="0"/>
        <w:autoSpaceDN w:val="0"/>
        <w:rPr>
          <w:rFonts w:eastAsia="Times New Roman"/>
          <w:color w:val="000000"/>
          <w:sz w:val="22"/>
          <w:szCs w:val="22"/>
          <w:lang w:val="en-US"/>
        </w:rPr>
      </w:pPr>
    </w:p>
    <w:p w14:paraId="367FAD62" w14:textId="77777777" w:rsidR="00356661" w:rsidRDefault="00356661" w:rsidP="00356661">
      <w:pPr>
        <w:widowControl w:val="0"/>
        <w:autoSpaceDE w:val="0"/>
        <w:autoSpaceDN w:val="0"/>
        <w:rPr>
          <w:rFonts w:eastAsia="Times New Roman"/>
          <w:color w:val="000000"/>
          <w:sz w:val="22"/>
          <w:szCs w:val="22"/>
          <w:lang w:val="en-US"/>
        </w:rPr>
      </w:pPr>
      <w:proofErr w:type="gramStart"/>
      <w:r>
        <w:rPr>
          <w:rFonts w:eastAsia="Times New Roman"/>
          <w:color w:val="000000"/>
          <w:sz w:val="22"/>
          <w:szCs w:val="22"/>
          <w:lang w:val="en-US"/>
        </w:rPr>
        <w:t>where</w:t>
      </w:r>
      <w:proofErr w:type="gramEnd"/>
    </w:p>
    <w:p w14:paraId="5B2B6549" w14:textId="77777777" w:rsidR="00356661" w:rsidRDefault="00356661" w:rsidP="00356661">
      <w:pPr>
        <w:widowControl w:val="0"/>
        <w:autoSpaceDE w:val="0"/>
        <w:autoSpaceDN w:val="0"/>
        <w:ind w:left="720"/>
        <w:rPr>
          <w:rFonts w:eastAsia="Times New Roman"/>
          <w:color w:val="000000"/>
          <w:sz w:val="22"/>
          <w:szCs w:val="22"/>
          <w:lang w:val="en-US"/>
        </w:rPr>
      </w:pPr>
      <w:r>
        <w:rPr>
          <w:rFonts w:eastAsia="Times New Roman"/>
          <w:i/>
          <w:iCs/>
          <w:color w:val="000000"/>
          <w:sz w:val="22"/>
          <w:szCs w:val="22"/>
          <w:lang w:val="en-US"/>
        </w:rPr>
        <w:t>K</w:t>
      </w:r>
      <w:r>
        <w:rPr>
          <w:rFonts w:eastAsia="Times New Roman"/>
          <w:i/>
          <w:iCs/>
          <w:color w:val="000000"/>
          <w:sz w:val="22"/>
          <w:szCs w:val="22"/>
          <w:vertAlign w:val="subscript"/>
          <w:lang w:val="en-US"/>
        </w:rPr>
        <w:t>DRU</w:t>
      </w:r>
      <w:r>
        <w:rPr>
          <w:rFonts w:eastAsia="Times New Roman"/>
          <w:i/>
          <w:iCs/>
          <w:color w:val="000000"/>
          <w:sz w:val="22"/>
          <w:szCs w:val="22"/>
          <w:lang w:val="en-US"/>
        </w:rPr>
        <w:t xml:space="preserve">:   </w:t>
      </w:r>
      <w:r>
        <w:rPr>
          <w:rFonts w:eastAsia="Times New Roman"/>
          <w:color w:val="000000"/>
          <w:sz w:val="22"/>
          <w:szCs w:val="22"/>
          <w:lang w:val="en-US"/>
        </w:rPr>
        <w:tab/>
        <w:t>DRU subcarrier indices from DRU tone plan Table 38-x1, Table-x2, and Table-x3 for an DRU on distribution bandwidth 20 MHz, 40 MHz, and 80 MHz</w:t>
      </w:r>
    </w:p>
    <w:p w14:paraId="2AD995CF" w14:textId="77777777" w:rsidR="00356661" w:rsidRDefault="00356661" w:rsidP="00356661">
      <w:pPr>
        <w:widowControl w:val="0"/>
        <w:autoSpaceDE w:val="0"/>
        <w:autoSpaceDN w:val="0"/>
        <w:ind w:left="720"/>
        <w:rPr>
          <w:rFonts w:eastAsia="Times New Roman"/>
          <w:color w:val="000000"/>
          <w:sz w:val="22"/>
          <w:szCs w:val="22"/>
          <w:lang w:val="en-US"/>
        </w:rPr>
      </w:pPr>
      <w:proofErr w:type="spellStart"/>
      <w:r>
        <w:rPr>
          <w:rFonts w:eastAsia="Times New Roman"/>
          <w:i/>
          <w:iCs/>
          <w:color w:val="000000"/>
          <w:sz w:val="22"/>
          <w:szCs w:val="22"/>
          <w:lang w:val="en-US"/>
        </w:rPr>
        <w:t>K</w:t>
      </w:r>
      <w:r>
        <w:rPr>
          <w:rFonts w:eastAsia="Times New Roman"/>
          <w:i/>
          <w:iCs/>
          <w:color w:val="000000"/>
          <w:sz w:val="22"/>
          <w:szCs w:val="22"/>
          <w:vertAlign w:val="subscript"/>
          <w:lang w:val="en-US"/>
        </w:rPr>
        <w:t>DRU_l</w:t>
      </w:r>
      <w:proofErr w:type="spellEnd"/>
      <w:r>
        <w:rPr>
          <w:rFonts w:eastAsia="Times New Roman"/>
          <w:i/>
          <w:iCs/>
          <w:color w:val="000000"/>
          <w:sz w:val="22"/>
          <w:szCs w:val="22"/>
          <w:lang w:val="en-US"/>
        </w:rPr>
        <w:t xml:space="preserve">: </w:t>
      </w:r>
      <w:r>
        <w:rPr>
          <w:rFonts w:eastAsia="Times New Roman"/>
          <w:color w:val="000000"/>
          <w:sz w:val="22"/>
          <w:szCs w:val="22"/>
          <w:lang w:val="en-US"/>
        </w:rPr>
        <w:tab/>
        <w:t xml:space="preserve">DRU subcarrier indices on </w:t>
      </w:r>
      <w:r>
        <w:rPr>
          <w:rFonts w:eastAsia="Times New Roman"/>
          <w:i/>
          <w:iCs/>
          <w:color w:val="000000"/>
          <w:sz w:val="22"/>
          <w:szCs w:val="22"/>
          <w:lang w:val="en-US"/>
        </w:rPr>
        <w:t>l-</w:t>
      </w:r>
      <w:proofErr w:type="spellStart"/>
      <w:r>
        <w:rPr>
          <w:rFonts w:eastAsia="Times New Roman"/>
          <w:i/>
          <w:iCs/>
          <w:color w:val="000000"/>
          <w:sz w:val="22"/>
          <w:szCs w:val="22"/>
          <w:lang w:val="en-US"/>
        </w:rPr>
        <w:t>th</w:t>
      </w:r>
      <w:proofErr w:type="spellEnd"/>
      <w:r>
        <w:rPr>
          <w:rFonts w:eastAsia="Times New Roman"/>
          <w:color w:val="000000"/>
          <w:sz w:val="22"/>
          <w:szCs w:val="22"/>
          <w:lang w:val="en-US"/>
        </w:rPr>
        <w:t xml:space="preserve"> frequency subblock </w:t>
      </w:r>
    </w:p>
    <w:p w14:paraId="7854FC70" w14:textId="77777777" w:rsidR="00356661" w:rsidRDefault="00356661" w:rsidP="00356661">
      <w:pPr>
        <w:widowControl w:val="0"/>
        <w:autoSpaceDE w:val="0"/>
        <w:autoSpaceDN w:val="0"/>
        <w:ind w:left="720"/>
        <w:rPr>
          <w:rFonts w:eastAsia="Times New Roman"/>
          <w:color w:val="000000"/>
          <w:sz w:val="22"/>
          <w:szCs w:val="22"/>
          <w:lang w:val="en-US"/>
        </w:rPr>
      </w:pPr>
      <w:proofErr w:type="spellStart"/>
      <w:r>
        <w:rPr>
          <w:rFonts w:eastAsia="Times New Roman"/>
          <w:i/>
          <w:iCs/>
          <w:color w:val="000000"/>
          <w:sz w:val="22"/>
          <w:szCs w:val="22"/>
          <w:lang w:val="en-US"/>
        </w:rPr>
        <w:t>K</w:t>
      </w:r>
      <w:r>
        <w:rPr>
          <w:rFonts w:eastAsia="Times New Roman"/>
          <w:i/>
          <w:iCs/>
          <w:color w:val="000000"/>
          <w:sz w:val="22"/>
          <w:szCs w:val="22"/>
          <w:vertAlign w:val="subscript"/>
          <w:lang w:val="en-US"/>
        </w:rPr>
        <w:t>shift</w:t>
      </w:r>
      <w:proofErr w:type="spellEnd"/>
      <w:r>
        <w:rPr>
          <w:rFonts w:eastAsia="Times New Roman"/>
          <w:i/>
          <w:iCs/>
          <w:color w:val="000000"/>
          <w:sz w:val="22"/>
          <w:szCs w:val="22"/>
          <w:lang w:val="en-US"/>
        </w:rPr>
        <w:t xml:space="preserve">(l):  </w:t>
      </w:r>
      <w:r>
        <w:rPr>
          <w:rFonts w:eastAsia="Times New Roman"/>
          <w:color w:val="000000"/>
          <w:sz w:val="22"/>
          <w:szCs w:val="22"/>
          <w:lang w:val="en-US"/>
        </w:rPr>
        <w:t>constant shift value defined in Table-</w:t>
      </w:r>
      <w:proofErr w:type="gramStart"/>
      <w:r>
        <w:rPr>
          <w:rFonts w:eastAsia="Times New Roman"/>
          <w:color w:val="000000"/>
          <w:sz w:val="22"/>
          <w:szCs w:val="22"/>
          <w:lang w:val="en-US"/>
        </w:rPr>
        <w:t>y</w:t>
      </w:r>
      <w:proofErr w:type="gramEnd"/>
    </w:p>
    <w:p w14:paraId="6F655782" w14:textId="77777777" w:rsidR="00356661" w:rsidRDefault="00356661" w:rsidP="00356661">
      <w:pPr>
        <w:widowControl w:val="0"/>
        <w:autoSpaceDE w:val="0"/>
        <w:autoSpaceDN w:val="0"/>
        <w:ind w:left="720"/>
        <w:rPr>
          <w:rFonts w:eastAsia="Times New Roman"/>
          <w:color w:val="000000"/>
          <w:sz w:val="22"/>
          <w:szCs w:val="22"/>
          <w:lang w:val="en-US"/>
        </w:rPr>
      </w:pPr>
      <w:r>
        <w:rPr>
          <w:rFonts w:eastAsia="Times New Roman"/>
          <w:i/>
          <w:iCs/>
          <w:color w:val="000000"/>
          <w:sz w:val="22"/>
          <w:szCs w:val="22"/>
          <w:lang w:val="en-US"/>
        </w:rPr>
        <w:t xml:space="preserve">l:  </w:t>
      </w:r>
      <w:r>
        <w:rPr>
          <w:rFonts w:eastAsia="Times New Roman"/>
          <w:color w:val="000000"/>
          <w:sz w:val="22"/>
          <w:szCs w:val="22"/>
          <w:lang w:val="en-US"/>
        </w:rPr>
        <w:tab/>
        <w:t>frequency subblock index of subblock size 20 MHz, 40 MHz, and 80MHz on PPDU bandwidth 80 MHz, 160 MHz, and 320 MHz</w:t>
      </w:r>
    </w:p>
    <w:p w14:paraId="1DDB1C20" w14:textId="77777777" w:rsidR="00356661" w:rsidRDefault="00356661" w:rsidP="00356661">
      <w:pPr>
        <w:widowControl w:val="0"/>
        <w:autoSpaceDE w:val="0"/>
        <w:autoSpaceDN w:val="0"/>
        <w:rPr>
          <w:rFonts w:eastAsia="Times New Roman"/>
          <w:color w:val="000000"/>
          <w:sz w:val="22"/>
          <w:szCs w:val="22"/>
          <w:lang w:val="en-US"/>
        </w:rPr>
      </w:pPr>
    </w:p>
    <w:p w14:paraId="79D2C1E0" w14:textId="77777777" w:rsidR="00356661" w:rsidRDefault="00356661" w:rsidP="00356661">
      <w:pPr>
        <w:widowControl w:val="0"/>
        <w:autoSpaceDE w:val="0"/>
        <w:autoSpaceDN w:val="0"/>
        <w:rPr>
          <w:rFonts w:eastAsia="Times New Roman"/>
          <w:color w:val="000000"/>
          <w:sz w:val="22"/>
          <w:szCs w:val="22"/>
          <w:lang w:val="en-US"/>
        </w:rPr>
      </w:pPr>
    </w:p>
    <w:p w14:paraId="2564AECE" w14:textId="4DC19DF3" w:rsidR="00356661" w:rsidRDefault="00356661" w:rsidP="00356661">
      <w:pPr>
        <w:widowControl w:val="0"/>
        <w:autoSpaceDE w:val="0"/>
        <w:autoSpaceDN w:val="0"/>
        <w:jc w:val="center"/>
        <w:rPr>
          <w:rFonts w:eastAsia="Times New Roman"/>
          <w:b/>
          <w:bCs/>
          <w:color w:val="000000"/>
          <w:sz w:val="22"/>
          <w:szCs w:val="22"/>
          <w:lang w:val="en-US"/>
        </w:rPr>
      </w:pPr>
      <w:r>
        <w:rPr>
          <w:rFonts w:eastAsia="Times New Roman"/>
          <w:b/>
          <w:bCs/>
          <w:color w:val="000000"/>
          <w:sz w:val="22"/>
          <w:szCs w:val="22"/>
          <w:lang w:val="en-US"/>
        </w:rPr>
        <w:t>Table 38-y</w:t>
      </w:r>
      <w:r w:rsidR="00F21432">
        <w:rPr>
          <w:rFonts w:eastAsia="Times New Roman"/>
          <w:b/>
          <w:bCs/>
          <w:color w:val="000000"/>
          <w:sz w:val="22"/>
          <w:szCs w:val="22"/>
          <w:lang w:val="en-US"/>
        </w:rPr>
        <w:t>1</w:t>
      </w:r>
      <w:r>
        <w:rPr>
          <w:rFonts w:eastAsia="Times New Roman"/>
          <w:b/>
          <w:bCs/>
          <w:color w:val="000000"/>
          <w:sz w:val="22"/>
          <w:szCs w:val="22"/>
          <w:lang w:val="en-US"/>
        </w:rPr>
        <w:t xml:space="preserve"> Constant shift value </w:t>
      </w:r>
      <w:proofErr w:type="spellStart"/>
      <w:r>
        <w:rPr>
          <w:rFonts w:eastAsia="Times New Roman"/>
          <w:b/>
          <w:bCs/>
          <w:i/>
          <w:iCs/>
          <w:color w:val="000000"/>
          <w:sz w:val="22"/>
          <w:szCs w:val="22"/>
          <w:lang w:val="en-US"/>
        </w:rPr>
        <w:t>K</w:t>
      </w:r>
      <w:r>
        <w:rPr>
          <w:rFonts w:eastAsia="Times New Roman"/>
          <w:b/>
          <w:bCs/>
          <w:i/>
          <w:iCs/>
          <w:color w:val="000000"/>
          <w:sz w:val="22"/>
          <w:szCs w:val="22"/>
          <w:vertAlign w:val="subscript"/>
          <w:lang w:val="en-US"/>
        </w:rPr>
        <w:t>shift</w:t>
      </w:r>
      <w:proofErr w:type="spellEnd"/>
      <w:r>
        <w:rPr>
          <w:rFonts w:eastAsia="Times New Roman"/>
          <w:b/>
          <w:bCs/>
          <w:color w:val="000000"/>
          <w:sz w:val="22"/>
          <w:szCs w:val="22"/>
          <w:lang w:val="en-US"/>
        </w:rPr>
        <w:t xml:space="preserve"> for DRU on a frequency subblock of wide bandwidth</w:t>
      </w:r>
    </w:p>
    <w:p w14:paraId="2292D534" w14:textId="77777777" w:rsidR="00356661" w:rsidRDefault="00356661" w:rsidP="00356661">
      <w:pPr>
        <w:widowControl w:val="0"/>
        <w:autoSpaceDE w:val="0"/>
        <w:autoSpaceDN w:val="0"/>
        <w:rPr>
          <w:rFonts w:eastAsia="Times New Roman"/>
          <w:color w:val="000000"/>
          <w:sz w:val="22"/>
          <w:szCs w:val="22"/>
          <w:lang w:val="en-US"/>
        </w:rPr>
      </w:pPr>
    </w:p>
    <w:tbl>
      <w:tblPr>
        <w:tblW w:w="0" w:type="auto"/>
        <w:tblCellMar>
          <w:left w:w="0" w:type="dxa"/>
          <w:right w:w="0" w:type="dxa"/>
        </w:tblCellMar>
        <w:tblLook w:val="04A0" w:firstRow="1" w:lastRow="0" w:firstColumn="1" w:lastColumn="0" w:noHBand="0" w:noVBand="1"/>
      </w:tblPr>
      <w:tblGrid>
        <w:gridCol w:w="1683"/>
        <w:gridCol w:w="1552"/>
        <w:gridCol w:w="2763"/>
        <w:gridCol w:w="3342"/>
      </w:tblGrid>
      <w:tr w:rsidR="00356661" w14:paraId="33B864BD" w14:textId="77777777" w:rsidTr="00356661">
        <w:trPr>
          <w:trHeight w:val="1216"/>
        </w:trPr>
        <w:tc>
          <w:tcPr>
            <w:tcW w:w="0" w:type="auto"/>
            <w:tcBorders>
              <w:top w:val="single" w:sz="8" w:space="0" w:color="000000"/>
              <w:left w:val="single" w:sz="8" w:space="0" w:color="000000"/>
              <w:bottom w:val="single" w:sz="8" w:space="0" w:color="000000"/>
              <w:right w:val="single" w:sz="8" w:space="0" w:color="000000"/>
            </w:tcBorders>
            <w:tcMar>
              <w:top w:w="12" w:type="dxa"/>
              <w:left w:w="12" w:type="dxa"/>
              <w:bottom w:w="0" w:type="dxa"/>
              <w:right w:w="12" w:type="dxa"/>
            </w:tcMar>
            <w:vAlign w:val="center"/>
            <w:hideMark/>
          </w:tcPr>
          <w:p w14:paraId="7609E07D"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b/>
                <w:bCs/>
                <w:kern w:val="2"/>
                <w:sz w:val="22"/>
                <w:szCs w:val="22"/>
                <w:lang w:val="en-US"/>
                <w14:ligatures w14:val="standardContextual"/>
              </w:rPr>
              <w:t>Frequency Subblock Size</w:t>
            </w:r>
          </w:p>
        </w:tc>
        <w:tc>
          <w:tcPr>
            <w:tcW w:w="0" w:type="auto"/>
            <w:tcBorders>
              <w:top w:val="single" w:sz="8" w:space="0" w:color="000000"/>
              <w:left w:val="nil"/>
              <w:bottom w:val="single" w:sz="8" w:space="0" w:color="000000"/>
              <w:right w:val="single" w:sz="8" w:space="0" w:color="000000"/>
            </w:tcBorders>
            <w:tcMar>
              <w:top w:w="12" w:type="dxa"/>
              <w:left w:w="12" w:type="dxa"/>
              <w:bottom w:w="0" w:type="dxa"/>
              <w:right w:w="12" w:type="dxa"/>
            </w:tcMar>
            <w:vAlign w:val="center"/>
            <w:hideMark/>
          </w:tcPr>
          <w:p w14:paraId="73F608E1"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b/>
                <w:bCs/>
                <w:kern w:val="2"/>
                <w:sz w:val="22"/>
                <w:szCs w:val="22"/>
                <w:lang w:val="en-US"/>
                <w14:ligatures w14:val="standardContextual"/>
              </w:rPr>
              <w:t>CBW80</w:t>
            </w:r>
          </w:p>
        </w:tc>
        <w:tc>
          <w:tcPr>
            <w:tcW w:w="0" w:type="auto"/>
            <w:tcBorders>
              <w:top w:val="single" w:sz="8" w:space="0" w:color="000000"/>
              <w:left w:val="nil"/>
              <w:bottom w:val="single" w:sz="8" w:space="0" w:color="000000"/>
              <w:right w:val="single" w:sz="8" w:space="0" w:color="000000"/>
            </w:tcBorders>
            <w:tcMar>
              <w:top w:w="12" w:type="dxa"/>
              <w:left w:w="12" w:type="dxa"/>
              <w:bottom w:w="0" w:type="dxa"/>
              <w:right w:w="12" w:type="dxa"/>
            </w:tcMar>
            <w:vAlign w:val="center"/>
            <w:hideMark/>
          </w:tcPr>
          <w:p w14:paraId="40BF881D"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b/>
                <w:bCs/>
                <w:kern w:val="2"/>
                <w:sz w:val="22"/>
                <w:szCs w:val="22"/>
                <w:lang w:val="en-US"/>
                <w14:ligatures w14:val="standardContextual"/>
              </w:rPr>
              <w:t>CBW160</w:t>
            </w:r>
          </w:p>
        </w:tc>
        <w:tc>
          <w:tcPr>
            <w:tcW w:w="0" w:type="auto"/>
            <w:tcBorders>
              <w:top w:val="single" w:sz="8" w:space="0" w:color="000000"/>
              <w:left w:val="nil"/>
              <w:bottom w:val="single" w:sz="8" w:space="0" w:color="000000"/>
              <w:right w:val="single" w:sz="8" w:space="0" w:color="000000"/>
            </w:tcBorders>
            <w:tcMar>
              <w:top w:w="12" w:type="dxa"/>
              <w:left w:w="12" w:type="dxa"/>
              <w:bottom w:w="0" w:type="dxa"/>
              <w:right w:w="12" w:type="dxa"/>
            </w:tcMar>
            <w:vAlign w:val="center"/>
            <w:hideMark/>
          </w:tcPr>
          <w:p w14:paraId="0ED59B6D"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b/>
                <w:bCs/>
                <w:kern w:val="2"/>
                <w:sz w:val="22"/>
                <w:szCs w:val="22"/>
                <w:lang w:val="en-US"/>
                <w14:ligatures w14:val="standardContextual"/>
              </w:rPr>
              <w:t>CBW320</w:t>
            </w:r>
          </w:p>
        </w:tc>
      </w:tr>
      <w:tr w:rsidR="00356661" w14:paraId="153B5619" w14:textId="77777777" w:rsidTr="00356661">
        <w:trPr>
          <w:trHeight w:val="1048"/>
        </w:trPr>
        <w:tc>
          <w:tcPr>
            <w:tcW w:w="0" w:type="auto"/>
            <w:tcBorders>
              <w:top w:val="nil"/>
              <w:left w:val="single" w:sz="8" w:space="0" w:color="000000"/>
              <w:bottom w:val="single" w:sz="8" w:space="0" w:color="000000"/>
              <w:right w:val="single" w:sz="8" w:space="0" w:color="000000"/>
            </w:tcBorders>
            <w:tcMar>
              <w:top w:w="12" w:type="dxa"/>
              <w:left w:w="12" w:type="dxa"/>
              <w:bottom w:w="0" w:type="dxa"/>
              <w:right w:w="12" w:type="dxa"/>
            </w:tcMar>
            <w:vAlign w:val="center"/>
            <w:hideMark/>
          </w:tcPr>
          <w:p w14:paraId="43FD6CB8"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20MHz</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6C40A250"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w:t>
            </w:r>
            <w:proofErr w:type="gramStart"/>
            <w:r>
              <w:rPr>
                <w:rFonts w:eastAsia="Times New Roman"/>
                <w:kern w:val="2"/>
                <w:sz w:val="22"/>
                <w:szCs w:val="22"/>
                <w:lang w:val="en-US"/>
                <w14:ligatures w14:val="standardContextual"/>
              </w:rPr>
              <w:t>380,-</w:t>
            </w:r>
            <w:proofErr w:type="gramEnd"/>
            <w:r>
              <w:rPr>
                <w:rFonts w:eastAsia="Times New Roman"/>
                <w:kern w:val="2"/>
                <w:sz w:val="22"/>
                <w:szCs w:val="22"/>
                <w:lang w:val="en-US"/>
                <w14:ligatures w14:val="standardContextual"/>
              </w:rPr>
              <w:t>133,132,379]</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069FBE3E"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w:t>
            </w:r>
            <w:proofErr w:type="gramStart"/>
            <w:r>
              <w:rPr>
                <w:rFonts w:eastAsia="Times New Roman"/>
                <w:kern w:val="2"/>
                <w:sz w:val="22"/>
                <w:szCs w:val="22"/>
                <w:lang w:val="en-US"/>
                <w14:ligatures w14:val="standardContextual"/>
              </w:rPr>
              <w:t>892,-</w:t>
            </w:r>
            <w:proofErr w:type="gramEnd"/>
            <w:r>
              <w:rPr>
                <w:rFonts w:eastAsia="Times New Roman"/>
                <w:kern w:val="2"/>
                <w:sz w:val="22"/>
                <w:szCs w:val="22"/>
                <w:lang w:val="en-US"/>
                <w14:ligatures w14:val="standardContextual"/>
              </w:rPr>
              <w:t>645,-380,-133,132,379,644,891]</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395208A5"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 -1916</w:t>
            </w:r>
            <w:proofErr w:type="gramStart"/>
            <w:r>
              <w:rPr>
                <w:rFonts w:eastAsia="Times New Roman"/>
                <w:kern w:val="2"/>
                <w:sz w:val="22"/>
                <w:szCs w:val="22"/>
                <w:lang w:val="en-US"/>
                <w14:ligatures w14:val="standardContextual"/>
              </w:rPr>
              <w:t>,  -</w:t>
            </w:r>
            <w:proofErr w:type="gramEnd"/>
            <w:r>
              <w:rPr>
                <w:rFonts w:eastAsia="Times New Roman"/>
                <w:kern w:val="2"/>
                <w:sz w:val="22"/>
                <w:szCs w:val="22"/>
                <w:lang w:val="en-US"/>
                <w14:ligatures w14:val="standardContextual"/>
              </w:rPr>
              <w:t>1669, -1404, -1157,  -892, -645, -380,</w:t>
            </w:r>
          </w:p>
          <w:p w14:paraId="1B227DA8"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-133, 132, 379, 644, 891, 1156, 1403, 1668, 1915]</w:t>
            </w:r>
          </w:p>
        </w:tc>
      </w:tr>
      <w:tr w:rsidR="00356661" w14:paraId="0AB262A4" w14:textId="77777777" w:rsidTr="00356661">
        <w:trPr>
          <w:trHeight w:val="478"/>
        </w:trPr>
        <w:tc>
          <w:tcPr>
            <w:tcW w:w="0" w:type="auto"/>
            <w:tcBorders>
              <w:top w:val="nil"/>
              <w:left w:val="single" w:sz="8" w:space="0" w:color="000000"/>
              <w:bottom w:val="single" w:sz="8" w:space="0" w:color="000000"/>
              <w:right w:val="single" w:sz="8" w:space="0" w:color="000000"/>
            </w:tcBorders>
            <w:tcMar>
              <w:top w:w="12" w:type="dxa"/>
              <w:left w:w="12" w:type="dxa"/>
              <w:bottom w:w="0" w:type="dxa"/>
              <w:right w:w="12" w:type="dxa"/>
            </w:tcMar>
            <w:vAlign w:val="center"/>
            <w:hideMark/>
          </w:tcPr>
          <w:p w14:paraId="2062BC2D"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40MHz</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06D9BB94"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[-256, 256]</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69FDDD34"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w:t>
            </w:r>
            <w:proofErr w:type="gramStart"/>
            <w:r>
              <w:rPr>
                <w:rFonts w:eastAsia="Times New Roman"/>
                <w:kern w:val="2"/>
                <w:sz w:val="22"/>
                <w:szCs w:val="22"/>
                <w:lang w:val="en-US"/>
                <w14:ligatures w14:val="standardContextual"/>
              </w:rPr>
              <w:t>768,-</w:t>
            </w:r>
            <w:proofErr w:type="gramEnd"/>
            <w:r>
              <w:rPr>
                <w:rFonts w:eastAsia="Times New Roman"/>
                <w:kern w:val="2"/>
                <w:sz w:val="22"/>
                <w:szCs w:val="22"/>
                <w:lang w:val="en-US"/>
                <w14:ligatures w14:val="standardContextual"/>
              </w:rPr>
              <w:t>256,256,768]</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4B1BF5D2"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w:t>
            </w:r>
            <w:proofErr w:type="gramStart"/>
            <w:r>
              <w:rPr>
                <w:rFonts w:eastAsia="Times New Roman"/>
                <w:kern w:val="2"/>
                <w:sz w:val="22"/>
                <w:szCs w:val="22"/>
                <w:lang w:val="en-US"/>
                <w14:ligatures w14:val="standardContextual"/>
              </w:rPr>
              <w:t>1792,-</w:t>
            </w:r>
            <w:proofErr w:type="gramEnd"/>
            <w:r>
              <w:rPr>
                <w:rFonts w:eastAsia="Times New Roman"/>
                <w:kern w:val="2"/>
                <w:sz w:val="22"/>
                <w:szCs w:val="22"/>
                <w:lang w:val="en-US"/>
                <w14:ligatures w14:val="standardContextual"/>
              </w:rPr>
              <w:t>1280,-768,-256,256,768,1280,1792]</w:t>
            </w:r>
          </w:p>
        </w:tc>
      </w:tr>
      <w:tr w:rsidR="00356661" w14:paraId="259D4031" w14:textId="77777777" w:rsidTr="00356661">
        <w:trPr>
          <w:trHeight w:val="498"/>
        </w:trPr>
        <w:tc>
          <w:tcPr>
            <w:tcW w:w="0" w:type="auto"/>
            <w:tcBorders>
              <w:top w:val="nil"/>
              <w:left w:val="single" w:sz="8" w:space="0" w:color="000000"/>
              <w:bottom w:val="single" w:sz="8" w:space="0" w:color="000000"/>
              <w:right w:val="single" w:sz="8" w:space="0" w:color="000000"/>
            </w:tcBorders>
            <w:tcMar>
              <w:top w:w="12" w:type="dxa"/>
              <w:left w:w="12" w:type="dxa"/>
              <w:bottom w:w="0" w:type="dxa"/>
              <w:right w:w="12" w:type="dxa"/>
            </w:tcMar>
            <w:vAlign w:val="center"/>
            <w:hideMark/>
          </w:tcPr>
          <w:p w14:paraId="787EEFE3"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80MHz</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38C5CE27"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NA</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17827D38"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[-512,512]</w:t>
            </w:r>
          </w:p>
        </w:tc>
        <w:tc>
          <w:tcPr>
            <w:tcW w:w="0" w:type="auto"/>
            <w:tcBorders>
              <w:top w:val="nil"/>
              <w:left w:val="nil"/>
              <w:bottom w:val="single" w:sz="8" w:space="0" w:color="000000"/>
              <w:right w:val="single" w:sz="8" w:space="0" w:color="000000"/>
            </w:tcBorders>
            <w:tcMar>
              <w:top w:w="14" w:type="dxa"/>
              <w:left w:w="72" w:type="dxa"/>
              <w:bottom w:w="0" w:type="dxa"/>
              <w:right w:w="14" w:type="dxa"/>
            </w:tcMar>
            <w:vAlign w:val="center"/>
            <w:hideMark/>
          </w:tcPr>
          <w:p w14:paraId="040A9906" w14:textId="77777777" w:rsidR="00356661" w:rsidRDefault="00356661">
            <w:pPr>
              <w:widowControl w:val="0"/>
              <w:autoSpaceDE w:val="0"/>
              <w:autoSpaceDN w:val="0"/>
              <w:spacing w:line="252" w:lineRule="auto"/>
              <w:jc w:val="center"/>
              <w:rPr>
                <w:rFonts w:eastAsia="Times New Roman"/>
                <w:kern w:val="2"/>
                <w:sz w:val="22"/>
                <w:szCs w:val="22"/>
                <w:lang w:val="en-US"/>
                <w14:ligatures w14:val="standardContextual"/>
              </w:rPr>
            </w:pPr>
            <w:r>
              <w:rPr>
                <w:rFonts w:eastAsia="Times New Roman"/>
                <w:kern w:val="2"/>
                <w:sz w:val="22"/>
                <w:szCs w:val="22"/>
                <w:lang w:val="en-US"/>
                <w14:ligatures w14:val="standardContextual"/>
              </w:rPr>
              <w:t>[-</w:t>
            </w:r>
            <w:proofErr w:type="gramStart"/>
            <w:r>
              <w:rPr>
                <w:rFonts w:eastAsia="Times New Roman"/>
                <w:kern w:val="2"/>
                <w:sz w:val="22"/>
                <w:szCs w:val="22"/>
                <w:lang w:val="en-US"/>
                <w14:ligatures w14:val="standardContextual"/>
              </w:rPr>
              <w:t>1536,-</w:t>
            </w:r>
            <w:proofErr w:type="gramEnd"/>
            <w:r>
              <w:rPr>
                <w:rFonts w:eastAsia="Times New Roman"/>
                <w:kern w:val="2"/>
                <w:sz w:val="22"/>
                <w:szCs w:val="22"/>
                <w:lang w:val="en-US"/>
                <w14:ligatures w14:val="standardContextual"/>
              </w:rPr>
              <w:t>512,512,1536]</w:t>
            </w:r>
          </w:p>
        </w:tc>
      </w:tr>
    </w:tbl>
    <w:p w14:paraId="1CB45671" w14:textId="77777777" w:rsidR="00356661" w:rsidRDefault="00356661" w:rsidP="00356661">
      <w:pPr>
        <w:widowControl w:val="0"/>
        <w:autoSpaceDE w:val="0"/>
        <w:autoSpaceDN w:val="0"/>
        <w:rPr>
          <w:rFonts w:eastAsia="Times New Roman"/>
          <w:color w:val="000000"/>
          <w:sz w:val="22"/>
          <w:szCs w:val="22"/>
          <w:lang w:val="en-US"/>
        </w:rPr>
      </w:pPr>
    </w:p>
    <w:p w14:paraId="64245868" w14:textId="77777777" w:rsidR="003A7E2F" w:rsidRDefault="003A7E2F" w:rsidP="00356661">
      <w:pPr>
        <w:pStyle w:val="Heading1"/>
        <w:rPr>
          <w:rFonts w:ascii="Times New Roman" w:hAnsi="Times New Roman"/>
          <w:sz w:val="28"/>
          <w:szCs w:val="18"/>
          <w:u w:val="none"/>
          <w:lang w:eastAsia="ja-JP"/>
        </w:rPr>
      </w:pPr>
    </w:p>
    <w:p w14:paraId="343D13CB" w14:textId="2F8E87B7" w:rsidR="00356661" w:rsidRDefault="00356661" w:rsidP="00356661">
      <w:pPr>
        <w:pStyle w:val="Heading1"/>
        <w:rPr>
          <w:rFonts w:ascii="Times New Roman" w:hAnsi="Times New Roman"/>
          <w:u w:val="none"/>
          <w:lang w:eastAsia="ja-JP"/>
        </w:rPr>
      </w:pPr>
      <w:r>
        <w:rPr>
          <w:rFonts w:ascii="Times New Roman" w:hAnsi="Times New Roman"/>
          <w:sz w:val="28"/>
          <w:szCs w:val="18"/>
          <w:u w:val="none"/>
          <w:lang w:eastAsia="ja-JP"/>
        </w:rPr>
        <w:t>38.3.15.7 Pilot Subcarriers</w:t>
      </w:r>
      <w:r w:rsidR="003A7E2F">
        <w:rPr>
          <w:rFonts w:ascii="Times New Roman" w:hAnsi="Times New Roman"/>
          <w:sz w:val="28"/>
          <w:szCs w:val="18"/>
          <w:u w:val="none"/>
          <w:lang w:eastAsia="ja-JP"/>
        </w:rPr>
        <w:t xml:space="preserve"> </w:t>
      </w:r>
    </w:p>
    <w:p w14:paraId="262D113D" w14:textId="77777777" w:rsidR="00356661" w:rsidRDefault="00356661" w:rsidP="00356661">
      <w:pPr>
        <w:rPr>
          <w:lang w:eastAsia="ja-JP"/>
        </w:rPr>
      </w:pPr>
    </w:p>
    <w:p w14:paraId="29FB175F" w14:textId="77777777" w:rsidR="00356661" w:rsidRDefault="00356661" w:rsidP="00356661">
      <w:pPr>
        <w:rPr>
          <w:lang w:eastAsia="ja-JP"/>
        </w:rPr>
      </w:pPr>
      <w:r>
        <w:rPr>
          <w:lang w:eastAsia="ja-JP"/>
        </w:rPr>
        <w:t>DRU only use 4x UHR-LTF. The number of pilot tones for DRU is the same as the same size RRU with 4x or 2x UHR-LTF. The pilot subcarrier indices for the DRU Data field and UHR-LTF field OFDM symbols are defined in 38.3.13.11.2 (Pilots subcarriers in DRU).</w:t>
      </w:r>
    </w:p>
    <w:p w14:paraId="71DAE05E" w14:textId="77777777" w:rsidR="003A7E2F" w:rsidRDefault="003A7E2F" w:rsidP="00356661">
      <w:pPr>
        <w:rPr>
          <w:lang w:eastAsia="ja-JP"/>
        </w:rPr>
      </w:pPr>
    </w:p>
    <w:p w14:paraId="11E8950E" w14:textId="77777777" w:rsidR="003A7E2F" w:rsidRDefault="003A7E2F" w:rsidP="00356661">
      <w:pPr>
        <w:rPr>
          <w:lang w:eastAsia="ja-JP"/>
        </w:rPr>
      </w:pPr>
    </w:p>
    <w:p w14:paraId="49E6523E" w14:textId="77777777" w:rsidR="003A7E2F" w:rsidRPr="003A7E2F" w:rsidRDefault="003A7E2F" w:rsidP="003A7E2F">
      <w:pPr>
        <w:pStyle w:val="Heading2"/>
        <w:rPr>
          <w:rFonts w:ascii="Times New Roman" w:eastAsia="MS Mincho" w:hAnsi="Times New Roman"/>
          <w:bCs/>
          <w:szCs w:val="28"/>
          <w:u w:val="none"/>
          <w:lang w:val="en-US" w:eastAsia="ja-JP"/>
        </w:rPr>
      </w:pPr>
      <w:r w:rsidRPr="003A7E2F">
        <w:rPr>
          <w:rFonts w:ascii="Times New Roman" w:hAnsi="Times New Roman"/>
          <w:szCs w:val="28"/>
          <w:u w:val="none"/>
          <w:lang w:eastAsia="ja-JP"/>
        </w:rPr>
        <w:t>38.3.15.7.x Pilots subcarriers in DRU</w:t>
      </w:r>
      <w:r w:rsidRPr="003A7E2F">
        <w:rPr>
          <w:rFonts w:ascii="Times New Roman" w:eastAsia="MS Mincho" w:hAnsi="Times New Roman"/>
          <w:bCs/>
          <w:szCs w:val="28"/>
          <w:u w:val="none"/>
          <w:lang w:val="en-US" w:eastAsia="ja-JP"/>
        </w:rPr>
        <w:t xml:space="preserve"> </w:t>
      </w:r>
    </w:p>
    <w:p w14:paraId="38227CF8" w14:textId="77777777" w:rsidR="003A7E2F" w:rsidRDefault="003A7E2F" w:rsidP="00356661">
      <w:pPr>
        <w:rPr>
          <w:lang w:eastAsia="ja-JP"/>
        </w:rPr>
      </w:pPr>
    </w:p>
    <w:p w14:paraId="73B7F084" w14:textId="77777777" w:rsidR="00356661" w:rsidRDefault="00356661" w:rsidP="00356661">
      <w:pPr>
        <w:tabs>
          <w:tab w:val="left" w:pos="2160"/>
        </w:tabs>
        <w:spacing w:before="120" w:after="40"/>
        <w:rPr>
          <w:rFonts w:eastAsia="MS Mincho"/>
          <w:bCs/>
          <w:sz w:val="20"/>
          <w:lang w:val="en-US" w:eastAsia="ja-JP"/>
        </w:rPr>
      </w:pPr>
      <w:r>
        <w:rPr>
          <w:rFonts w:eastAsia="MS Mincho"/>
          <w:bCs/>
          <w:sz w:val="20"/>
          <w:lang w:val="en-US" w:eastAsia="ja-JP"/>
        </w:rPr>
        <w:t>11bn supports hierarchical pilot structure for DRU. Pilot locations of a larger DRU is a subset of pilot locations of smaller component DRUs within the same distribution BW (DBW).</w:t>
      </w:r>
    </w:p>
    <w:p w14:paraId="7292FD79" w14:textId="77777777" w:rsidR="00356661" w:rsidRDefault="00356661" w:rsidP="00356661">
      <w:pPr>
        <w:tabs>
          <w:tab w:val="left" w:pos="2160"/>
        </w:tabs>
        <w:spacing w:before="120" w:after="40"/>
        <w:rPr>
          <w:rFonts w:eastAsia="MS Mincho"/>
          <w:bCs/>
          <w:sz w:val="20"/>
          <w:lang w:val="en-US" w:eastAsia="ja-JP"/>
        </w:rPr>
      </w:pPr>
      <w:r>
        <w:rPr>
          <w:rFonts w:eastAsia="MS Mincho"/>
          <w:bCs/>
          <w:sz w:val="20"/>
          <w:lang w:val="en-US" w:eastAsia="ja-JP"/>
        </w:rPr>
        <w:t>For a user transmitting on the i-</w:t>
      </w:r>
      <w:proofErr w:type="spellStart"/>
      <w:r>
        <w:rPr>
          <w:rFonts w:eastAsia="MS Mincho"/>
          <w:bCs/>
          <w:sz w:val="20"/>
          <w:lang w:val="en-US" w:eastAsia="ja-JP"/>
        </w:rPr>
        <w:t>th</w:t>
      </w:r>
      <w:proofErr w:type="spellEnd"/>
      <w:r>
        <w:rPr>
          <w:rFonts w:eastAsia="MS Mincho"/>
          <w:bCs/>
          <w:sz w:val="20"/>
          <w:lang w:val="en-US" w:eastAsia="ja-JP"/>
        </w:rPr>
        <w:t xml:space="preserve"> 26/52/106-tone DRU in 20MHz DBW, the pilot subcarriers shall be inserted in subcarriers k</w:t>
      </w:r>
      <w:r>
        <w:rPr>
          <w:rFonts w:ascii="Cambria Math" w:eastAsia="MS Mincho" w:hAnsi="Cambria Math" w:cs="Cambria Math"/>
          <w:bCs/>
          <w:sz w:val="20"/>
          <w:lang w:val="en-US" w:eastAsia="ja-JP"/>
        </w:rPr>
        <w:t>∈</w:t>
      </w:r>
      <w:r>
        <w:rPr>
          <w:rFonts w:eastAsia="MS Gothic"/>
          <w:i/>
          <w:iCs/>
          <w:color w:val="000000"/>
          <w:kern w:val="24"/>
          <w:sz w:val="20"/>
          <w:lang w:val="en-US" w:eastAsia="zh-CN"/>
        </w:rPr>
        <w:t xml:space="preserv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where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is given by the i-</w:t>
      </w:r>
      <w:proofErr w:type="spellStart"/>
      <w:r>
        <w:rPr>
          <w:rFonts w:eastAsia="MS Mincho"/>
          <w:bCs/>
          <w:sz w:val="20"/>
          <w:lang w:val="en-US" w:eastAsia="ja-JP"/>
        </w:rPr>
        <w:t>th</w:t>
      </w:r>
      <w:proofErr w:type="spellEnd"/>
      <w:r>
        <w:rPr>
          <w:rFonts w:eastAsia="MS Mincho"/>
          <w:bCs/>
          <w:sz w:val="20"/>
          <w:lang w:val="en-US" w:eastAsia="ja-JP"/>
        </w:rPr>
        <w:t xml:space="preserve"> pilot index set in the row of given DRU size of Table 1 (Pilot indices for </w:t>
      </w:r>
      <w:proofErr w:type="spellStart"/>
      <w:r>
        <w:rPr>
          <w:rFonts w:eastAsia="MS Mincho"/>
          <w:bCs/>
          <w:sz w:val="20"/>
          <w:lang w:val="en-US" w:eastAsia="ja-JP"/>
        </w:rPr>
        <w:t>dRU</w:t>
      </w:r>
      <w:proofErr w:type="spellEnd"/>
      <w:r>
        <w:rPr>
          <w:rFonts w:eastAsia="MS Mincho"/>
          <w:bCs/>
          <w:sz w:val="20"/>
          <w:lang w:val="en-US" w:eastAsia="ja-JP"/>
        </w:rPr>
        <w:t xml:space="preserve"> transmission over 20MHz).</w:t>
      </w:r>
    </w:p>
    <w:p w14:paraId="0C12FF2D" w14:textId="77777777" w:rsidR="00356661" w:rsidRDefault="00356661" w:rsidP="00356661">
      <w:pPr>
        <w:tabs>
          <w:tab w:val="left" w:pos="2160"/>
        </w:tabs>
        <w:spacing w:before="120" w:after="40"/>
        <w:ind w:left="720"/>
        <w:rPr>
          <w:rFonts w:ascii="Calibri" w:eastAsia="MS Mincho" w:hAnsi="Calibri" w:cs="Calibri"/>
          <w:b/>
          <w:sz w:val="24"/>
          <w:szCs w:val="24"/>
          <w:lang w:val="en-US" w:eastAsia="ja-JP"/>
        </w:rPr>
      </w:pPr>
    </w:p>
    <w:p w14:paraId="4FD40A55" w14:textId="2E7D7697" w:rsidR="00356661" w:rsidRDefault="00356661" w:rsidP="00356661">
      <w:pPr>
        <w:tabs>
          <w:tab w:val="left" w:pos="2160"/>
        </w:tabs>
        <w:spacing w:before="120" w:after="40"/>
        <w:ind w:left="2160"/>
        <w:rPr>
          <w:rFonts w:ascii="Calibri" w:eastAsia="MS Mincho" w:hAnsi="Calibri" w:cs="Calibri"/>
          <w:b/>
          <w:sz w:val="24"/>
          <w:szCs w:val="24"/>
          <w:lang w:val="en-US" w:eastAsia="ja-JP"/>
        </w:rPr>
      </w:pPr>
      <w:r>
        <w:rPr>
          <w:rFonts w:ascii="Calibri" w:eastAsia="MS Mincho" w:hAnsi="Calibri" w:cs="Calibri"/>
          <w:b/>
          <w:sz w:val="24"/>
          <w:szCs w:val="24"/>
          <w:lang w:val="en-US" w:eastAsia="ja-JP"/>
        </w:rPr>
        <w:t xml:space="preserve">Table </w:t>
      </w:r>
      <w:r w:rsidR="00BB1C6C">
        <w:rPr>
          <w:rFonts w:ascii="Calibri" w:eastAsia="MS Mincho" w:hAnsi="Calibri" w:cs="Calibri"/>
          <w:b/>
          <w:sz w:val="24"/>
          <w:szCs w:val="24"/>
          <w:lang w:val="en-US" w:eastAsia="ja-JP"/>
        </w:rPr>
        <w:t>38-x</w:t>
      </w:r>
      <w:r>
        <w:rPr>
          <w:rFonts w:ascii="Calibri" w:eastAsia="MS Mincho" w:hAnsi="Calibri" w:cs="Calibri"/>
          <w:b/>
          <w:sz w:val="24"/>
          <w:szCs w:val="24"/>
          <w:lang w:val="en-US" w:eastAsia="ja-JP"/>
        </w:rPr>
        <w:t xml:space="preserve">1: </w:t>
      </w:r>
      <w:r>
        <w:rPr>
          <w:rFonts w:ascii="Calibri" w:eastAsia="MS Gothic" w:hAnsi="Calibri" w:cs="Calibri"/>
          <w:b/>
          <w:bCs/>
          <w:color w:val="000000"/>
          <w:kern w:val="24"/>
          <w:sz w:val="24"/>
          <w:szCs w:val="24"/>
          <w:lang w:val="en-US" w:eastAsia="zh-CN"/>
        </w:rPr>
        <w:t>Pilot indices for DRU transmission over 20MHz</w:t>
      </w:r>
    </w:p>
    <w:tbl>
      <w:tblPr>
        <w:tblW w:w="6480" w:type="dxa"/>
        <w:tblInd w:w="1700" w:type="dxa"/>
        <w:tblCellMar>
          <w:left w:w="0" w:type="dxa"/>
          <w:right w:w="0" w:type="dxa"/>
        </w:tblCellMar>
        <w:tblLook w:val="0600" w:firstRow="0" w:lastRow="0" w:firstColumn="0" w:lastColumn="0" w:noHBand="1" w:noVBand="1"/>
      </w:tblPr>
      <w:tblGrid>
        <w:gridCol w:w="2430"/>
        <w:gridCol w:w="4050"/>
      </w:tblGrid>
      <w:tr w:rsidR="00356661" w14:paraId="70A3C4D9" w14:textId="77777777" w:rsidTr="00356661">
        <w:trPr>
          <w:trHeight w:val="341"/>
        </w:trPr>
        <w:tc>
          <w:tcPr>
            <w:tcW w:w="6480" w:type="dxa"/>
            <w:gridSpan w:val="2"/>
            <w:tcBorders>
              <w:top w:val="single" w:sz="8" w:space="0" w:color="000000"/>
              <w:left w:val="single" w:sz="8" w:space="0" w:color="000000"/>
              <w:bottom w:val="single" w:sz="4" w:space="0" w:color="000000"/>
              <w:right w:val="single" w:sz="8" w:space="0" w:color="000000"/>
            </w:tcBorders>
            <w:tcMar>
              <w:top w:w="8" w:type="dxa"/>
              <w:left w:w="8" w:type="dxa"/>
              <w:bottom w:w="0" w:type="dxa"/>
              <w:right w:w="8" w:type="dxa"/>
            </w:tcMar>
            <w:vAlign w:val="bottom"/>
            <w:hideMark/>
          </w:tcPr>
          <w:p w14:paraId="149D466F" w14:textId="77777777" w:rsidR="00356661" w:rsidRDefault="00356661">
            <w:pPr>
              <w:jc w:val="center"/>
              <w:textAlignment w:val="bottom"/>
              <w:rPr>
                <w:rFonts w:ascii="Arial" w:eastAsia="Times New Roman" w:hAnsi="Arial" w:cs="Arial"/>
                <w:kern w:val="2"/>
                <w:sz w:val="22"/>
                <w:szCs w:val="22"/>
                <w:lang w:val="en-US" w:eastAsia="zh-CN"/>
                <w14:ligatures w14:val="standardContextual"/>
              </w:rPr>
            </w:pPr>
            <w:r>
              <w:rPr>
                <w:rFonts w:ascii="Calibri" w:eastAsia="MS Gothic" w:hAnsi="Calibri" w:cs="Calibri"/>
                <w:b/>
                <w:bCs/>
                <w:color w:val="000000"/>
                <w:kern w:val="24"/>
                <w:sz w:val="22"/>
                <w:szCs w:val="22"/>
                <w:lang w:val="en-US" w:eastAsia="zh-CN"/>
                <w14:ligatures w14:val="standardContextual"/>
              </w:rPr>
              <w:t>Pilot indices for DRU transmission over 20MHz</w:t>
            </w:r>
          </w:p>
        </w:tc>
      </w:tr>
      <w:tr w:rsidR="00356661" w14:paraId="267B9972" w14:textId="77777777" w:rsidTr="00356661">
        <w:trPr>
          <w:trHeight w:val="291"/>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bottom"/>
            <w:hideMark/>
          </w:tcPr>
          <w:p w14:paraId="55C39F55"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 size</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center"/>
            <w:hideMark/>
          </w:tcPr>
          <w:p w14:paraId="4CC46C4D" w14:textId="77777777" w:rsidR="00356661" w:rsidRDefault="00356661">
            <w:pPr>
              <w:jc w:val="center"/>
              <w:textAlignment w:val="center"/>
              <w:rPr>
                <w:rFonts w:ascii="Arial" w:eastAsia="Times New Roman" w:hAnsi="Arial" w:cs="Arial"/>
                <w:kern w:val="2"/>
                <w:sz w:val="36"/>
                <w:szCs w:val="36"/>
                <w:lang w:val="en-US" w:eastAsia="zh-CN"/>
                <w14:ligatures w14:val="standardContextual"/>
              </w:rPr>
            </w:pPr>
            <w:proofErr w:type="spellStart"/>
            <w:r>
              <w:rPr>
                <w:rFonts w:eastAsia="MS Gothic"/>
                <w:i/>
                <w:iCs/>
                <w:color w:val="000000"/>
                <w:kern w:val="24"/>
                <w:sz w:val="20"/>
                <w:lang w:val="en-US" w:eastAsia="zh-CN"/>
                <w14:ligatures w14:val="standardContextual"/>
              </w:rPr>
              <w:t>KdRxx_i</w:t>
            </w:r>
            <w:proofErr w:type="spellEnd"/>
          </w:p>
        </w:tc>
      </w:tr>
      <w:tr w:rsidR="00356661" w14:paraId="0B8B396E" w14:textId="77777777" w:rsidTr="00356661">
        <w:trPr>
          <w:trHeight w:val="766"/>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bottom"/>
            <w:hideMark/>
          </w:tcPr>
          <w:p w14:paraId="6EBA6B39"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DRU26, i = 1:9</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bottom"/>
            <w:hideMark/>
          </w:tcPr>
          <w:p w14:paraId="00B06E7C"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{-111    15}, {-89    37}, {-100    26}, {-78    48},</w:t>
            </w:r>
            <w:r>
              <w:rPr>
                <w:rFonts w:ascii="Calibri" w:eastAsia="MS Gothic" w:hAnsi="Calibri" w:cs="Calibri"/>
                <w:color w:val="000000"/>
                <w:kern w:val="24"/>
                <w:sz w:val="20"/>
                <w:lang w:val="en-US" w:eastAsia="zh-CN"/>
                <w14:ligatures w14:val="standardContextual"/>
              </w:rPr>
              <w:br/>
              <w:t>{-67    59}, {-56    70}, {-34    92}, {-45    81},</w:t>
            </w:r>
            <w:r>
              <w:rPr>
                <w:rFonts w:ascii="Calibri" w:eastAsia="MS Gothic" w:hAnsi="Calibri" w:cs="Calibri"/>
                <w:color w:val="000000"/>
                <w:kern w:val="24"/>
                <w:sz w:val="20"/>
                <w:lang w:val="en-US" w:eastAsia="zh-CN"/>
                <w14:ligatures w14:val="standardContextual"/>
              </w:rPr>
              <w:br/>
              <w:t>{-23   103}</w:t>
            </w:r>
          </w:p>
        </w:tc>
      </w:tr>
      <w:tr w:rsidR="00356661" w14:paraId="4AA412B1" w14:textId="77777777" w:rsidTr="00356661">
        <w:trPr>
          <w:trHeight w:val="581"/>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bottom"/>
            <w:hideMark/>
          </w:tcPr>
          <w:p w14:paraId="7726F525"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DRU52, i = 1:4</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bottom"/>
            <w:hideMark/>
          </w:tcPr>
          <w:p w14:paraId="2C977D06"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{-111   -89    15    37}, {-100   -78    26    48</w:t>
            </w:r>
            <w:proofErr w:type="gramStart"/>
            <w:r>
              <w:rPr>
                <w:rFonts w:ascii="Calibri" w:eastAsia="MS Gothic" w:hAnsi="Calibri" w:cs="Calibri"/>
                <w:color w:val="000000"/>
                <w:kern w:val="24"/>
                <w:sz w:val="20"/>
                <w:lang w:val="en-US" w:eastAsia="zh-CN"/>
                <w14:ligatures w14:val="standardContextual"/>
              </w:rPr>
              <w:t xml:space="preserve">},   </w:t>
            </w:r>
            <w:proofErr w:type="gramEnd"/>
            <w:r>
              <w:rPr>
                <w:rFonts w:ascii="Calibri" w:eastAsia="MS Gothic" w:hAnsi="Calibri" w:cs="Calibri"/>
                <w:color w:val="000000"/>
                <w:kern w:val="24"/>
                <w:sz w:val="20"/>
                <w:lang w:val="en-US" w:eastAsia="zh-CN"/>
                <w14:ligatures w14:val="standardContextual"/>
              </w:rPr>
              <w:t xml:space="preserve">              {-56   -34    70    92}, {-45   -23    81   103}</w:t>
            </w:r>
          </w:p>
        </w:tc>
      </w:tr>
      <w:tr w:rsidR="00356661" w14:paraId="3FB79446" w14:textId="77777777" w:rsidTr="00356661">
        <w:trPr>
          <w:trHeight w:val="301"/>
        </w:trPr>
        <w:tc>
          <w:tcPr>
            <w:tcW w:w="2430" w:type="dxa"/>
            <w:tcBorders>
              <w:top w:val="single" w:sz="4" w:space="0" w:color="000000"/>
              <w:left w:val="single" w:sz="8" w:space="0" w:color="000000"/>
              <w:bottom w:val="single" w:sz="8" w:space="0" w:color="000000"/>
              <w:right w:val="single" w:sz="4" w:space="0" w:color="000000"/>
            </w:tcBorders>
            <w:tcMar>
              <w:top w:w="8" w:type="dxa"/>
              <w:left w:w="8" w:type="dxa"/>
              <w:bottom w:w="0" w:type="dxa"/>
              <w:right w:w="8" w:type="dxa"/>
            </w:tcMar>
            <w:vAlign w:val="bottom"/>
            <w:hideMark/>
          </w:tcPr>
          <w:p w14:paraId="136DDD08"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DRU106, i = 1:2</w:t>
            </w:r>
          </w:p>
        </w:tc>
        <w:tc>
          <w:tcPr>
            <w:tcW w:w="4050" w:type="dxa"/>
            <w:tcBorders>
              <w:top w:val="single" w:sz="4" w:space="0" w:color="000000"/>
              <w:left w:val="single" w:sz="4" w:space="0" w:color="000000"/>
              <w:bottom w:val="single" w:sz="8" w:space="0" w:color="000000"/>
              <w:right w:val="single" w:sz="8" w:space="0" w:color="000000"/>
            </w:tcBorders>
            <w:tcMar>
              <w:top w:w="8" w:type="dxa"/>
              <w:left w:w="8" w:type="dxa"/>
              <w:bottom w:w="0" w:type="dxa"/>
              <w:right w:w="8" w:type="dxa"/>
            </w:tcMar>
            <w:vAlign w:val="bottom"/>
            <w:hideMark/>
          </w:tcPr>
          <w:p w14:paraId="78C52F61"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{-111   -78    15    48}, {-56   -23    70   103}</w:t>
            </w:r>
          </w:p>
        </w:tc>
      </w:tr>
    </w:tbl>
    <w:p w14:paraId="00C01AF9" w14:textId="77777777" w:rsidR="00356661" w:rsidRDefault="00356661" w:rsidP="00356661">
      <w:pPr>
        <w:tabs>
          <w:tab w:val="left" w:pos="2160"/>
        </w:tabs>
        <w:spacing w:before="120" w:after="40"/>
        <w:rPr>
          <w:rFonts w:ascii="Calibri" w:eastAsia="MS Mincho" w:hAnsi="Calibri" w:cs="Calibri"/>
          <w:b/>
          <w:sz w:val="24"/>
          <w:szCs w:val="24"/>
          <w:lang w:val="en-US" w:eastAsia="ja-JP"/>
        </w:rPr>
      </w:pPr>
      <w:r>
        <w:rPr>
          <w:rFonts w:ascii="Calibri" w:eastAsia="MS Mincho" w:hAnsi="Calibri" w:cs="Calibri"/>
          <w:b/>
          <w:sz w:val="24"/>
          <w:szCs w:val="24"/>
          <w:lang w:val="en-US" w:eastAsia="ja-JP"/>
        </w:rPr>
        <w:t xml:space="preserve">              </w:t>
      </w:r>
      <w:r>
        <w:rPr>
          <w:rFonts w:ascii="Calibri" w:eastAsia="MS Mincho" w:hAnsi="Calibri" w:cs="Calibri"/>
          <w:b/>
          <w:sz w:val="24"/>
          <w:szCs w:val="24"/>
          <w:lang w:val="en-US" w:eastAsia="ja-JP"/>
        </w:rPr>
        <w:tab/>
      </w:r>
    </w:p>
    <w:p w14:paraId="64D77841" w14:textId="77777777" w:rsidR="00356661" w:rsidRDefault="00356661" w:rsidP="00356661">
      <w:pPr>
        <w:tabs>
          <w:tab w:val="left" w:pos="2160"/>
        </w:tabs>
        <w:spacing w:before="120" w:after="40"/>
        <w:rPr>
          <w:rFonts w:ascii="Calibri" w:eastAsia="MS Mincho" w:hAnsi="Calibri" w:cs="Calibri"/>
          <w:b/>
          <w:sz w:val="24"/>
          <w:szCs w:val="24"/>
          <w:lang w:val="en-US" w:eastAsia="ja-JP"/>
        </w:rPr>
      </w:pPr>
    </w:p>
    <w:p w14:paraId="392D3F7D" w14:textId="77777777" w:rsidR="00356661" w:rsidRDefault="00356661" w:rsidP="00356661">
      <w:pPr>
        <w:tabs>
          <w:tab w:val="left" w:pos="2160"/>
        </w:tabs>
        <w:spacing w:before="120" w:after="40"/>
        <w:rPr>
          <w:rFonts w:eastAsia="MS Mincho"/>
          <w:bCs/>
          <w:sz w:val="20"/>
          <w:lang w:val="en-US" w:eastAsia="ja-JP"/>
        </w:rPr>
      </w:pPr>
      <w:r>
        <w:rPr>
          <w:rFonts w:eastAsia="MS Mincho"/>
          <w:bCs/>
          <w:sz w:val="20"/>
          <w:lang w:val="en-US" w:eastAsia="ja-JP"/>
        </w:rPr>
        <w:t>For a user transmitting on the i-</w:t>
      </w:r>
      <w:proofErr w:type="spellStart"/>
      <w:r>
        <w:rPr>
          <w:rFonts w:eastAsia="MS Mincho"/>
          <w:bCs/>
          <w:sz w:val="20"/>
          <w:lang w:val="en-US" w:eastAsia="ja-JP"/>
        </w:rPr>
        <w:t>th</w:t>
      </w:r>
      <w:proofErr w:type="spellEnd"/>
      <w:r>
        <w:rPr>
          <w:rFonts w:eastAsia="MS Mincho"/>
          <w:bCs/>
          <w:sz w:val="20"/>
          <w:lang w:val="en-US" w:eastAsia="ja-JP"/>
        </w:rPr>
        <w:t xml:space="preserve"> 26/52/106/242-tone DRU in 40MHz DBW, the pilot subcarriers shall be inserted in subcarriers k</w:t>
      </w:r>
      <w:r>
        <w:rPr>
          <w:rFonts w:ascii="Cambria Math" w:eastAsia="MS Mincho" w:hAnsi="Cambria Math" w:cs="Cambria Math"/>
          <w:bCs/>
          <w:sz w:val="20"/>
          <w:lang w:val="en-US" w:eastAsia="ja-JP"/>
        </w:rPr>
        <w:t>∈</w:t>
      </w:r>
      <w:r>
        <w:rPr>
          <w:rFonts w:eastAsia="MS Gothic"/>
          <w:i/>
          <w:iCs/>
          <w:color w:val="000000"/>
          <w:kern w:val="24"/>
          <w:sz w:val="20"/>
          <w:lang w:val="en-US" w:eastAsia="zh-CN"/>
        </w:rPr>
        <w:t xml:space="preserv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where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is given by the i-</w:t>
      </w:r>
      <w:proofErr w:type="spellStart"/>
      <w:r>
        <w:rPr>
          <w:rFonts w:eastAsia="MS Mincho"/>
          <w:bCs/>
          <w:sz w:val="20"/>
          <w:lang w:val="en-US" w:eastAsia="ja-JP"/>
        </w:rPr>
        <w:t>th</w:t>
      </w:r>
      <w:proofErr w:type="spellEnd"/>
      <w:r>
        <w:rPr>
          <w:rFonts w:eastAsia="MS Mincho"/>
          <w:bCs/>
          <w:sz w:val="20"/>
          <w:lang w:val="en-US" w:eastAsia="ja-JP"/>
        </w:rPr>
        <w:t xml:space="preserve"> pilot index set in the row of given DRU size of Table 2 (Pilot indices for </w:t>
      </w:r>
      <w:proofErr w:type="spellStart"/>
      <w:r>
        <w:rPr>
          <w:rFonts w:eastAsia="MS Mincho"/>
          <w:bCs/>
          <w:sz w:val="20"/>
          <w:lang w:val="en-US" w:eastAsia="ja-JP"/>
        </w:rPr>
        <w:t>dRU</w:t>
      </w:r>
      <w:proofErr w:type="spellEnd"/>
      <w:r>
        <w:rPr>
          <w:rFonts w:eastAsia="MS Mincho"/>
          <w:bCs/>
          <w:sz w:val="20"/>
          <w:lang w:val="en-US" w:eastAsia="ja-JP"/>
        </w:rPr>
        <w:t xml:space="preserve"> transmission over 40MHz).</w:t>
      </w:r>
    </w:p>
    <w:p w14:paraId="17E9769B" w14:textId="77777777" w:rsidR="00356661" w:rsidRDefault="00356661" w:rsidP="00356661">
      <w:pPr>
        <w:tabs>
          <w:tab w:val="left" w:pos="2160"/>
        </w:tabs>
        <w:spacing w:before="120" w:after="40"/>
        <w:ind w:left="720"/>
        <w:rPr>
          <w:rFonts w:ascii="Calibri" w:eastAsia="MS Mincho" w:hAnsi="Calibri" w:cs="Calibri"/>
          <w:bCs/>
          <w:sz w:val="24"/>
          <w:szCs w:val="24"/>
          <w:lang w:val="en-US" w:eastAsia="ja-JP"/>
        </w:rPr>
      </w:pPr>
    </w:p>
    <w:p w14:paraId="7277C3C4" w14:textId="3EEDE838" w:rsidR="00356661" w:rsidRDefault="00356661" w:rsidP="00356661">
      <w:pPr>
        <w:tabs>
          <w:tab w:val="left" w:pos="2160"/>
        </w:tabs>
        <w:spacing w:before="120" w:after="40"/>
        <w:ind w:left="2160"/>
        <w:rPr>
          <w:rFonts w:ascii="Calibri" w:eastAsia="MS Mincho" w:hAnsi="Calibri" w:cs="Calibri"/>
          <w:b/>
          <w:sz w:val="24"/>
          <w:szCs w:val="24"/>
          <w:lang w:val="en-US" w:eastAsia="ja-JP"/>
        </w:rPr>
      </w:pPr>
      <w:r>
        <w:rPr>
          <w:rFonts w:ascii="Calibri" w:eastAsia="MS Mincho" w:hAnsi="Calibri" w:cs="Calibri"/>
          <w:b/>
          <w:sz w:val="24"/>
          <w:szCs w:val="24"/>
          <w:lang w:val="en-US" w:eastAsia="ja-JP"/>
        </w:rPr>
        <w:t xml:space="preserve">Table </w:t>
      </w:r>
      <w:r w:rsidR="00BB1C6C">
        <w:rPr>
          <w:rFonts w:ascii="Calibri" w:eastAsia="MS Mincho" w:hAnsi="Calibri" w:cs="Calibri"/>
          <w:b/>
          <w:sz w:val="24"/>
          <w:szCs w:val="24"/>
          <w:lang w:val="en-US" w:eastAsia="ja-JP"/>
        </w:rPr>
        <w:t>38-x</w:t>
      </w:r>
      <w:r>
        <w:rPr>
          <w:rFonts w:ascii="Calibri" w:eastAsia="MS Mincho" w:hAnsi="Calibri" w:cs="Calibri"/>
          <w:b/>
          <w:sz w:val="24"/>
          <w:szCs w:val="24"/>
          <w:lang w:val="en-US" w:eastAsia="ja-JP"/>
        </w:rPr>
        <w:t xml:space="preserve">2: </w:t>
      </w:r>
      <w:r>
        <w:rPr>
          <w:rFonts w:ascii="Calibri" w:eastAsia="MS Gothic" w:hAnsi="Calibri" w:cs="Calibri"/>
          <w:b/>
          <w:bCs/>
          <w:color w:val="000000"/>
          <w:kern w:val="24"/>
          <w:sz w:val="24"/>
          <w:szCs w:val="24"/>
          <w:lang w:val="en-US" w:eastAsia="zh-CN"/>
        </w:rPr>
        <w:t>Pilot indices for DRU transmission over 40MHz</w:t>
      </w:r>
    </w:p>
    <w:tbl>
      <w:tblPr>
        <w:tblW w:w="6480" w:type="dxa"/>
        <w:tblInd w:w="1700" w:type="dxa"/>
        <w:tblCellMar>
          <w:left w:w="0" w:type="dxa"/>
          <w:right w:w="0" w:type="dxa"/>
        </w:tblCellMar>
        <w:tblLook w:val="0600" w:firstRow="0" w:lastRow="0" w:firstColumn="0" w:lastColumn="0" w:noHBand="1" w:noVBand="1"/>
      </w:tblPr>
      <w:tblGrid>
        <w:gridCol w:w="2430"/>
        <w:gridCol w:w="4050"/>
      </w:tblGrid>
      <w:tr w:rsidR="00356661" w14:paraId="07DFB078" w14:textId="77777777" w:rsidTr="00356661">
        <w:trPr>
          <w:trHeight w:val="323"/>
        </w:trPr>
        <w:tc>
          <w:tcPr>
            <w:tcW w:w="6480" w:type="dxa"/>
            <w:gridSpan w:val="2"/>
            <w:tcBorders>
              <w:top w:val="single" w:sz="8" w:space="0" w:color="000000"/>
              <w:left w:val="single" w:sz="8" w:space="0" w:color="000000"/>
              <w:bottom w:val="single" w:sz="4" w:space="0" w:color="000000"/>
              <w:right w:val="single" w:sz="8" w:space="0" w:color="000000"/>
            </w:tcBorders>
            <w:tcMar>
              <w:top w:w="8" w:type="dxa"/>
              <w:left w:w="8" w:type="dxa"/>
              <w:bottom w:w="0" w:type="dxa"/>
              <w:right w:w="8" w:type="dxa"/>
            </w:tcMar>
            <w:vAlign w:val="bottom"/>
            <w:hideMark/>
          </w:tcPr>
          <w:p w14:paraId="779E1D87" w14:textId="77777777" w:rsidR="00356661" w:rsidRDefault="00356661">
            <w:pPr>
              <w:jc w:val="center"/>
              <w:textAlignment w:val="bottom"/>
              <w:rPr>
                <w:rFonts w:ascii="Arial" w:eastAsia="Times New Roman" w:hAnsi="Arial" w:cs="Arial"/>
                <w:kern w:val="2"/>
                <w:sz w:val="22"/>
                <w:szCs w:val="22"/>
                <w:lang w:val="en-US" w:eastAsia="zh-CN"/>
                <w14:ligatures w14:val="standardContextual"/>
              </w:rPr>
            </w:pPr>
            <w:r>
              <w:rPr>
                <w:rFonts w:ascii="Calibri" w:eastAsia="MS Gothic" w:hAnsi="Calibri" w:cs="Calibri"/>
                <w:b/>
                <w:bCs/>
                <w:color w:val="000000"/>
                <w:kern w:val="24"/>
                <w:sz w:val="22"/>
                <w:szCs w:val="22"/>
                <w:lang w:val="en-US" w:eastAsia="zh-CN"/>
                <w14:ligatures w14:val="standardContextual"/>
              </w:rPr>
              <w:t>Pilot indices for DRU transmission over 40MHz</w:t>
            </w:r>
          </w:p>
        </w:tc>
      </w:tr>
      <w:tr w:rsidR="00356661" w14:paraId="0A5DFD32" w14:textId="77777777" w:rsidTr="00356661">
        <w:trPr>
          <w:trHeight w:val="282"/>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bottom"/>
            <w:hideMark/>
          </w:tcPr>
          <w:p w14:paraId="2B8198C7"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 size</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center"/>
            <w:hideMark/>
          </w:tcPr>
          <w:p w14:paraId="25CED214" w14:textId="77777777" w:rsidR="00356661" w:rsidRDefault="00356661">
            <w:pPr>
              <w:jc w:val="center"/>
              <w:textAlignment w:val="center"/>
              <w:rPr>
                <w:rFonts w:ascii="Arial" w:eastAsia="Times New Roman" w:hAnsi="Arial" w:cs="Arial"/>
                <w:kern w:val="2"/>
                <w:sz w:val="36"/>
                <w:szCs w:val="36"/>
                <w:lang w:val="en-US" w:eastAsia="zh-CN"/>
                <w14:ligatures w14:val="standardContextual"/>
              </w:rPr>
            </w:pPr>
            <w:proofErr w:type="spellStart"/>
            <w:r>
              <w:rPr>
                <w:rFonts w:eastAsia="MS Gothic"/>
                <w:i/>
                <w:iCs/>
                <w:color w:val="000000"/>
                <w:kern w:val="24"/>
                <w:sz w:val="20"/>
                <w:lang w:val="en-US" w:eastAsia="zh-CN"/>
                <w14:ligatures w14:val="standardContextual"/>
              </w:rPr>
              <w:t>KdRxx_i</w:t>
            </w:r>
            <w:proofErr w:type="spellEnd"/>
          </w:p>
        </w:tc>
      </w:tr>
      <w:tr w:rsidR="00356661" w14:paraId="43DB7C87" w14:textId="77777777" w:rsidTr="00356661">
        <w:trPr>
          <w:trHeight w:val="1326"/>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center"/>
            <w:hideMark/>
          </w:tcPr>
          <w:p w14:paraId="52C715EB"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DRU26, i = 1:18</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bottom"/>
            <w:hideMark/>
          </w:tcPr>
          <w:p w14:paraId="3AA0BF66"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{-224    28}, {-125   127}, {-202    50}, {-103   149},</w:t>
            </w:r>
            <w:r>
              <w:rPr>
                <w:rFonts w:ascii="Calibri" w:eastAsia="MS Gothic" w:hAnsi="Calibri" w:cs="Calibri"/>
                <w:color w:val="000000"/>
                <w:kern w:val="24"/>
                <w:sz w:val="20"/>
                <w:lang w:val="en-US" w:eastAsia="zh-CN"/>
                <w14:ligatures w14:val="standardContextual"/>
              </w:rPr>
              <w:br/>
              <w:t>{-81   171}, {-114   138}, {-213    39}, {-92   160},</w:t>
            </w:r>
            <w:r>
              <w:rPr>
                <w:rFonts w:ascii="Calibri" w:eastAsia="MS Gothic" w:hAnsi="Calibri" w:cs="Calibri"/>
                <w:color w:val="000000"/>
                <w:kern w:val="24"/>
                <w:sz w:val="20"/>
                <w:lang w:val="en-US" w:eastAsia="zh-CN"/>
                <w14:ligatures w14:val="standardContextual"/>
              </w:rPr>
              <w:br/>
              <w:t>{-191    61}, {-169    83}, {-70   182}, {-147   105},         {-48   204}, {-180    72}, {-59   193}, {-158    94},         {-37   215}, {-136   116}</w:t>
            </w:r>
          </w:p>
        </w:tc>
      </w:tr>
      <w:tr w:rsidR="00356661" w14:paraId="258D97BB" w14:textId="77777777" w:rsidTr="00356661">
        <w:trPr>
          <w:trHeight w:val="1128"/>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center"/>
            <w:hideMark/>
          </w:tcPr>
          <w:p w14:paraId="56452407"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DRU52, i = 1:8</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bottom"/>
            <w:hideMark/>
          </w:tcPr>
          <w:p w14:paraId="35840A58"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224  -</w:t>
            </w:r>
            <w:proofErr w:type="gramEnd"/>
            <w:r>
              <w:rPr>
                <w:rFonts w:ascii="Calibri" w:eastAsia="MS Gothic" w:hAnsi="Calibri" w:cs="Calibri"/>
                <w:color w:val="000000"/>
                <w:kern w:val="24"/>
                <w:sz w:val="20"/>
                <w:lang w:val="en-US" w:eastAsia="zh-CN"/>
                <w14:ligatures w14:val="standardContextual"/>
              </w:rPr>
              <w:t xml:space="preserve">125    28   127}, {-202  -103    50   149},         {-213  -114    39   138}, {-191   -92    61   160},   </w:t>
            </w:r>
            <w:r>
              <w:rPr>
                <w:rFonts w:ascii="Calibri" w:eastAsia="MS Gothic" w:hAnsi="Calibri" w:cs="Calibri"/>
                <w:color w:val="000000"/>
                <w:kern w:val="24"/>
                <w:sz w:val="20"/>
                <w:lang w:val="en-US" w:eastAsia="zh-CN"/>
                <w14:ligatures w14:val="standardContextual"/>
              </w:rPr>
              <w:br/>
              <w:t xml:space="preserve">{-169   -70    83   182}, {-147   -48   105   204},         {-158   -59    94   193}, {-136   -37   116   215}   </w:t>
            </w:r>
          </w:p>
        </w:tc>
      </w:tr>
      <w:tr w:rsidR="00356661" w14:paraId="1BE4584E" w14:textId="77777777" w:rsidTr="00356661">
        <w:trPr>
          <w:trHeight w:val="564"/>
        </w:trPr>
        <w:tc>
          <w:tcPr>
            <w:tcW w:w="2430" w:type="dxa"/>
            <w:tcBorders>
              <w:top w:val="single" w:sz="4" w:space="0" w:color="000000"/>
              <w:left w:val="single" w:sz="8" w:space="0" w:color="000000"/>
              <w:bottom w:val="single" w:sz="4" w:space="0" w:color="000000"/>
              <w:right w:val="single" w:sz="4" w:space="0" w:color="000000"/>
            </w:tcBorders>
            <w:tcMar>
              <w:top w:w="8" w:type="dxa"/>
              <w:left w:w="8" w:type="dxa"/>
              <w:bottom w:w="0" w:type="dxa"/>
              <w:right w:w="8" w:type="dxa"/>
            </w:tcMar>
            <w:vAlign w:val="center"/>
            <w:hideMark/>
          </w:tcPr>
          <w:p w14:paraId="44029888"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DRU106, i = 1:4</w:t>
            </w:r>
          </w:p>
        </w:tc>
        <w:tc>
          <w:tcPr>
            <w:tcW w:w="4050" w:type="dxa"/>
            <w:tcBorders>
              <w:top w:val="single" w:sz="4" w:space="0" w:color="000000"/>
              <w:left w:val="single" w:sz="4" w:space="0" w:color="000000"/>
              <w:bottom w:val="single" w:sz="4" w:space="0" w:color="000000"/>
              <w:right w:val="single" w:sz="8" w:space="0" w:color="000000"/>
            </w:tcBorders>
            <w:tcMar>
              <w:top w:w="8" w:type="dxa"/>
              <w:left w:w="8" w:type="dxa"/>
              <w:bottom w:w="0" w:type="dxa"/>
              <w:right w:w="8" w:type="dxa"/>
            </w:tcMar>
            <w:vAlign w:val="bottom"/>
            <w:hideMark/>
          </w:tcPr>
          <w:p w14:paraId="32A26AB4"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224  -</w:t>
            </w:r>
            <w:proofErr w:type="gramEnd"/>
            <w:r>
              <w:rPr>
                <w:rFonts w:ascii="Calibri" w:eastAsia="MS Gothic" w:hAnsi="Calibri" w:cs="Calibri"/>
                <w:color w:val="000000"/>
                <w:kern w:val="24"/>
                <w:sz w:val="20"/>
                <w:lang w:val="en-US" w:eastAsia="zh-CN"/>
                <w14:ligatures w14:val="standardContextual"/>
              </w:rPr>
              <w:t>103    28   149}, {-213   -92    39   160},        {-169   -48    83   204}, {-158   -37    94   215}</w:t>
            </w:r>
          </w:p>
        </w:tc>
      </w:tr>
      <w:tr w:rsidR="00356661" w14:paraId="4F12D611" w14:textId="77777777" w:rsidTr="00356661">
        <w:trPr>
          <w:trHeight w:val="574"/>
        </w:trPr>
        <w:tc>
          <w:tcPr>
            <w:tcW w:w="2430" w:type="dxa"/>
            <w:tcBorders>
              <w:top w:val="single" w:sz="4" w:space="0" w:color="000000"/>
              <w:left w:val="single" w:sz="8" w:space="0" w:color="000000"/>
              <w:bottom w:val="single" w:sz="8" w:space="0" w:color="000000"/>
              <w:right w:val="single" w:sz="4" w:space="0" w:color="000000"/>
            </w:tcBorders>
            <w:tcMar>
              <w:top w:w="8" w:type="dxa"/>
              <w:left w:w="8" w:type="dxa"/>
              <w:bottom w:w="0" w:type="dxa"/>
              <w:right w:w="8" w:type="dxa"/>
            </w:tcMar>
            <w:vAlign w:val="center"/>
            <w:hideMark/>
          </w:tcPr>
          <w:p w14:paraId="221C64CE"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DRU242, i = 1:2</w:t>
            </w:r>
          </w:p>
        </w:tc>
        <w:tc>
          <w:tcPr>
            <w:tcW w:w="4050" w:type="dxa"/>
            <w:tcBorders>
              <w:top w:val="single" w:sz="4" w:space="0" w:color="000000"/>
              <w:left w:val="single" w:sz="4" w:space="0" w:color="000000"/>
              <w:bottom w:val="single" w:sz="8" w:space="0" w:color="000000"/>
              <w:right w:val="single" w:sz="8" w:space="0" w:color="000000"/>
            </w:tcBorders>
            <w:tcMar>
              <w:top w:w="8" w:type="dxa"/>
              <w:left w:w="8" w:type="dxa"/>
              <w:bottom w:w="0" w:type="dxa"/>
              <w:right w:w="8" w:type="dxa"/>
            </w:tcMar>
            <w:vAlign w:val="bottom"/>
            <w:hideMark/>
          </w:tcPr>
          <w:p w14:paraId="3653FCB7"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224  -</w:t>
            </w:r>
            <w:proofErr w:type="gramEnd"/>
            <w:r>
              <w:rPr>
                <w:rFonts w:ascii="Calibri" w:eastAsia="MS Gothic" w:hAnsi="Calibri" w:cs="Calibri"/>
                <w:color w:val="000000"/>
                <w:kern w:val="24"/>
                <w:sz w:val="20"/>
                <w:lang w:val="en-US" w:eastAsia="zh-CN"/>
                <w14:ligatures w14:val="standardContextual"/>
              </w:rPr>
              <w:t xml:space="preserve">213  -103   -92    28    39   149   160},           {-169  -158   -48   -37    83    94   204   215}    </w:t>
            </w:r>
          </w:p>
        </w:tc>
      </w:tr>
    </w:tbl>
    <w:p w14:paraId="20AB1EFF" w14:textId="77777777" w:rsidR="00356661" w:rsidRDefault="00356661" w:rsidP="00356661">
      <w:pPr>
        <w:tabs>
          <w:tab w:val="left" w:pos="2160"/>
        </w:tabs>
        <w:spacing w:before="120" w:after="40"/>
        <w:ind w:left="720"/>
        <w:rPr>
          <w:rFonts w:ascii="Calibri" w:eastAsia="MS Mincho" w:hAnsi="Calibri" w:cs="Calibri"/>
          <w:bCs/>
          <w:sz w:val="24"/>
          <w:szCs w:val="24"/>
          <w:lang w:val="en-US" w:eastAsia="ja-JP"/>
        </w:rPr>
      </w:pPr>
    </w:p>
    <w:p w14:paraId="5FD0E7CA" w14:textId="77777777" w:rsidR="00356661" w:rsidRDefault="00356661" w:rsidP="00356661">
      <w:pPr>
        <w:tabs>
          <w:tab w:val="left" w:pos="2160"/>
        </w:tabs>
        <w:spacing w:before="120" w:after="40"/>
        <w:rPr>
          <w:rFonts w:eastAsia="MS Mincho"/>
          <w:bCs/>
          <w:sz w:val="20"/>
          <w:lang w:val="en-US" w:eastAsia="ja-JP"/>
        </w:rPr>
      </w:pPr>
      <w:r>
        <w:rPr>
          <w:rFonts w:eastAsia="MS Mincho"/>
          <w:bCs/>
          <w:sz w:val="20"/>
          <w:lang w:val="en-US" w:eastAsia="ja-JP"/>
        </w:rPr>
        <w:t>For a user transmitting on the i-</w:t>
      </w:r>
      <w:proofErr w:type="spellStart"/>
      <w:r>
        <w:rPr>
          <w:rFonts w:eastAsia="MS Mincho"/>
          <w:bCs/>
          <w:sz w:val="20"/>
          <w:lang w:val="en-US" w:eastAsia="ja-JP"/>
        </w:rPr>
        <w:t>th</w:t>
      </w:r>
      <w:proofErr w:type="spellEnd"/>
      <w:r>
        <w:rPr>
          <w:rFonts w:eastAsia="MS Mincho"/>
          <w:bCs/>
          <w:sz w:val="20"/>
          <w:lang w:val="en-US" w:eastAsia="ja-JP"/>
        </w:rPr>
        <w:t xml:space="preserve"> 52/106/242/484-tone DRU in 80MHz DBW, the pilot subcarriers shall be inserted in subcarriers k</w:t>
      </w:r>
      <w:r>
        <w:rPr>
          <w:rFonts w:ascii="Cambria Math" w:eastAsia="MS Mincho" w:hAnsi="Cambria Math" w:cs="Cambria Math"/>
          <w:bCs/>
          <w:sz w:val="20"/>
          <w:lang w:val="en-US" w:eastAsia="ja-JP"/>
        </w:rPr>
        <w:t>∈</w:t>
      </w:r>
      <w:r>
        <w:rPr>
          <w:rFonts w:eastAsia="MS Gothic"/>
          <w:i/>
          <w:iCs/>
          <w:color w:val="000000"/>
          <w:kern w:val="24"/>
          <w:sz w:val="20"/>
          <w:lang w:val="en-US" w:eastAsia="zh-CN"/>
        </w:rPr>
        <w:t xml:space="preserv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where </w:t>
      </w:r>
      <w:proofErr w:type="spellStart"/>
      <w:r>
        <w:rPr>
          <w:rFonts w:eastAsia="MS Gothic"/>
          <w:i/>
          <w:iCs/>
          <w:color w:val="000000"/>
          <w:kern w:val="24"/>
          <w:sz w:val="20"/>
          <w:lang w:val="en-US" w:eastAsia="zh-CN"/>
        </w:rPr>
        <w:t>KdRxx_i</w:t>
      </w:r>
      <w:proofErr w:type="spellEnd"/>
      <w:r>
        <w:rPr>
          <w:rFonts w:eastAsia="MS Mincho"/>
          <w:bCs/>
          <w:sz w:val="20"/>
          <w:lang w:val="en-US" w:eastAsia="ja-JP"/>
        </w:rPr>
        <w:t xml:space="preserve"> is given by the i-</w:t>
      </w:r>
      <w:proofErr w:type="spellStart"/>
      <w:r>
        <w:rPr>
          <w:rFonts w:eastAsia="MS Mincho"/>
          <w:bCs/>
          <w:sz w:val="20"/>
          <w:lang w:val="en-US" w:eastAsia="ja-JP"/>
        </w:rPr>
        <w:t>th</w:t>
      </w:r>
      <w:proofErr w:type="spellEnd"/>
      <w:r>
        <w:rPr>
          <w:rFonts w:eastAsia="MS Mincho"/>
          <w:bCs/>
          <w:sz w:val="20"/>
          <w:lang w:val="en-US" w:eastAsia="ja-JP"/>
        </w:rPr>
        <w:t xml:space="preserve"> pilot index set in the row of given DRU size of Table 3 (Pilot indices for </w:t>
      </w:r>
      <w:proofErr w:type="spellStart"/>
      <w:r>
        <w:rPr>
          <w:rFonts w:eastAsia="MS Mincho"/>
          <w:bCs/>
          <w:sz w:val="20"/>
          <w:lang w:val="en-US" w:eastAsia="ja-JP"/>
        </w:rPr>
        <w:t>dRU</w:t>
      </w:r>
      <w:proofErr w:type="spellEnd"/>
      <w:r>
        <w:rPr>
          <w:rFonts w:eastAsia="MS Mincho"/>
          <w:bCs/>
          <w:sz w:val="20"/>
          <w:lang w:val="en-US" w:eastAsia="ja-JP"/>
        </w:rPr>
        <w:t xml:space="preserve"> transmission over 80MHz).</w:t>
      </w:r>
    </w:p>
    <w:p w14:paraId="6C591156" w14:textId="77777777" w:rsidR="00356661" w:rsidRDefault="00356661" w:rsidP="00356661">
      <w:pPr>
        <w:tabs>
          <w:tab w:val="left" w:pos="2160"/>
        </w:tabs>
        <w:spacing w:before="120" w:after="40"/>
        <w:rPr>
          <w:rFonts w:ascii="Arial" w:eastAsia="MS Mincho" w:hAnsi="Arial" w:cs="Arial"/>
          <w:b/>
          <w:sz w:val="24"/>
          <w:szCs w:val="24"/>
          <w:lang w:val="en-US" w:eastAsia="ja-JP"/>
        </w:rPr>
      </w:pPr>
    </w:p>
    <w:p w14:paraId="2FFB1218" w14:textId="0347451F" w:rsidR="00356661" w:rsidRDefault="00356661" w:rsidP="00356661">
      <w:pPr>
        <w:tabs>
          <w:tab w:val="left" w:pos="2160"/>
        </w:tabs>
        <w:spacing w:before="120" w:after="40"/>
        <w:ind w:left="2160"/>
        <w:rPr>
          <w:rFonts w:ascii="Calibri" w:eastAsia="MS Mincho" w:hAnsi="Calibri" w:cs="Calibri"/>
          <w:b/>
          <w:sz w:val="24"/>
          <w:szCs w:val="24"/>
          <w:lang w:val="en-US" w:eastAsia="ja-JP"/>
        </w:rPr>
      </w:pPr>
      <w:r>
        <w:rPr>
          <w:rFonts w:ascii="Calibri" w:eastAsia="MS Mincho" w:hAnsi="Calibri" w:cs="Calibri"/>
          <w:b/>
          <w:sz w:val="24"/>
          <w:szCs w:val="24"/>
          <w:lang w:val="en-US" w:eastAsia="ja-JP"/>
        </w:rPr>
        <w:t xml:space="preserve">Table </w:t>
      </w:r>
      <w:r w:rsidR="00BB1C6C">
        <w:rPr>
          <w:rFonts w:ascii="Calibri" w:eastAsia="MS Mincho" w:hAnsi="Calibri" w:cs="Calibri"/>
          <w:b/>
          <w:sz w:val="24"/>
          <w:szCs w:val="24"/>
          <w:lang w:val="en-US" w:eastAsia="ja-JP"/>
        </w:rPr>
        <w:t>38-x</w:t>
      </w:r>
      <w:r>
        <w:rPr>
          <w:rFonts w:ascii="Calibri" w:eastAsia="MS Mincho" w:hAnsi="Calibri" w:cs="Calibri"/>
          <w:b/>
          <w:sz w:val="24"/>
          <w:szCs w:val="24"/>
          <w:lang w:val="en-US" w:eastAsia="ja-JP"/>
        </w:rPr>
        <w:t xml:space="preserve">3: </w:t>
      </w:r>
      <w:r>
        <w:rPr>
          <w:rFonts w:ascii="Calibri" w:eastAsia="MS Gothic" w:hAnsi="Calibri" w:cs="Calibri"/>
          <w:b/>
          <w:bCs/>
          <w:color w:val="000000"/>
          <w:kern w:val="24"/>
          <w:sz w:val="24"/>
          <w:szCs w:val="24"/>
          <w:lang w:val="en-US" w:eastAsia="zh-CN"/>
        </w:rPr>
        <w:t>Pilot indices for DRU transmission over 80MHz</w:t>
      </w:r>
    </w:p>
    <w:tbl>
      <w:tblPr>
        <w:tblW w:w="6390" w:type="dxa"/>
        <w:tblInd w:w="1970" w:type="dxa"/>
        <w:tblCellMar>
          <w:left w:w="0" w:type="dxa"/>
          <w:right w:w="0" w:type="dxa"/>
        </w:tblCellMar>
        <w:tblLook w:val="0600" w:firstRow="0" w:lastRow="0" w:firstColumn="0" w:lastColumn="0" w:noHBand="1" w:noVBand="1"/>
      </w:tblPr>
      <w:tblGrid>
        <w:gridCol w:w="2430"/>
        <w:gridCol w:w="3960"/>
      </w:tblGrid>
      <w:tr w:rsidR="00356661" w14:paraId="563699D9" w14:textId="77777777" w:rsidTr="00356661">
        <w:trPr>
          <w:trHeight w:val="250"/>
        </w:trPr>
        <w:tc>
          <w:tcPr>
            <w:tcW w:w="6390" w:type="dxa"/>
            <w:gridSpan w:val="2"/>
            <w:tcBorders>
              <w:top w:val="single" w:sz="8" w:space="0" w:color="000000"/>
              <w:left w:val="single" w:sz="8" w:space="0" w:color="000000"/>
              <w:bottom w:val="single" w:sz="4" w:space="0" w:color="000000"/>
              <w:right w:val="single" w:sz="8" w:space="0" w:color="000000"/>
            </w:tcBorders>
            <w:tcMar>
              <w:top w:w="9" w:type="dxa"/>
              <w:left w:w="9" w:type="dxa"/>
              <w:bottom w:w="0" w:type="dxa"/>
              <w:right w:w="9" w:type="dxa"/>
            </w:tcMar>
            <w:vAlign w:val="bottom"/>
            <w:hideMark/>
          </w:tcPr>
          <w:p w14:paraId="4DF1F451" w14:textId="77777777" w:rsidR="00356661" w:rsidRDefault="00356661">
            <w:pPr>
              <w:jc w:val="center"/>
              <w:textAlignment w:val="bottom"/>
              <w:rPr>
                <w:rFonts w:ascii="Arial" w:eastAsia="Times New Roman" w:hAnsi="Arial" w:cs="Arial"/>
                <w:kern w:val="2"/>
                <w:sz w:val="22"/>
                <w:szCs w:val="22"/>
                <w:lang w:val="en-US" w:eastAsia="zh-CN"/>
                <w14:ligatures w14:val="standardContextual"/>
              </w:rPr>
            </w:pPr>
            <w:r>
              <w:rPr>
                <w:rFonts w:ascii="Calibri" w:eastAsia="MS Gothic" w:hAnsi="Calibri" w:cs="Calibri"/>
                <w:b/>
                <w:bCs/>
                <w:color w:val="000000"/>
                <w:kern w:val="24"/>
                <w:sz w:val="22"/>
                <w:szCs w:val="22"/>
                <w:lang w:val="en-US" w:eastAsia="zh-CN"/>
                <w14:ligatures w14:val="standardContextual"/>
              </w:rPr>
              <w:t>Pilot indices for DRU transmission over 80MHz</w:t>
            </w:r>
          </w:p>
        </w:tc>
      </w:tr>
      <w:tr w:rsidR="00356661" w14:paraId="07C47DDC" w14:textId="77777777" w:rsidTr="00356661">
        <w:trPr>
          <w:trHeight w:val="256"/>
        </w:trPr>
        <w:tc>
          <w:tcPr>
            <w:tcW w:w="2430" w:type="dxa"/>
            <w:tcBorders>
              <w:top w:val="single" w:sz="4" w:space="0" w:color="000000"/>
              <w:left w:val="single" w:sz="8" w:space="0" w:color="000000"/>
              <w:bottom w:val="single" w:sz="4" w:space="0" w:color="000000"/>
              <w:right w:val="single" w:sz="4" w:space="0" w:color="000000"/>
            </w:tcBorders>
            <w:tcMar>
              <w:top w:w="9" w:type="dxa"/>
              <w:left w:w="9" w:type="dxa"/>
              <w:bottom w:w="0" w:type="dxa"/>
              <w:right w:w="9" w:type="dxa"/>
            </w:tcMar>
            <w:vAlign w:val="bottom"/>
            <w:hideMark/>
          </w:tcPr>
          <w:p w14:paraId="07B8EC2F"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 size</w:t>
            </w:r>
          </w:p>
        </w:tc>
        <w:tc>
          <w:tcPr>
            <w:tcW w:w="3960" w:type="dxa"/>
            <w:tcBorders>
              <w:top w:val="single" w:sz="4" w:space="0" w:color="000000"/>
              <w:left w:val="single" w:sz="4" w:space="0" w:color="000000"/>
              <w:bottom w:val="single" w:sz="4" w:space="0" w:color="000000"/>
              <w:right w:val="single" w:sz="8" w:space="0" w:color="000000"/>
            </w:tcBorders>
            <w:tcMar>
              <w:top w:w="9" w:type="dxa"/>
              <w:left w:w="9" w:type="dxa"/>
              <w:bottom w:w="0" w:type="dxa"/>
              <w:right w:w="9" w:type="dxa"/>
            </w:tcMar>
            <w:vAlign w:val="center"/>
            <w:hideMark/>
          </w:tcPr>
          <w:p w14:paraId="5C496C16" w14:textId="77777777" w:rsidR="00356661" w:rsidRDefault="00356661">
            <w:pPr>
              <w:jc w:val="center"/>
              <w:textAlignment w:val="center"/>
              <w:rPr>
                <w:rFonts w:ascii="Arial" w:eastAsia="Times New Roman" w:hAnsi="Arial" w:cs="Arial"/>
                <w:kern w:val="2"/>
                <w:sz w:val="36"/>
                <w:szCs w:val="36"/>
                <w:lang w:val="en-US" w:eastAsia="zh-CN"/>
                <w14:ligatures w14:val="standardContextual"/>
              </w:rPr>
            </w:pPr>
            <w:proofErr w:type="spellStart"/>
            <w:r>
              <w:rPr>
                <w:rFonts w:eastAsia="MS Gothic"/>
                <w:i/>
                <w:iCs/>
                <w:color w:val="000000"/>
                <w:kern w:val="24"/>
                <w:sz w:val="20"/>
                <w:lang w:val="en-US" w:eastAsia="zh-CN"/>
                <w14:ligatures w14:val="standardContextual"/>
              </w:rPr>
              <w:t>KdRxx_i</w:t>
            </w:r>
            <w:proofErr w:type="spellEnd"/>
          </w:p>
        </w:tc>
      </w:tr>
      <w:tr w:rsidR="00356661" w14:paraId="597DB898" w14:textId="77777777" w:rsidTr="00356661">
        <w:trPr>
          <w:trHeight w:val="1985"/>
        </w:trPr>
        <w:tc>
          <w:tcPr>
            <w:tcW w:w="2430" w:type="dxa"/>
            <w:tcBorders>
              <w:top w:val="single" w:sz="4" w:space="0" w:color="000000"/>
              <w:left w:val="single" w:sz="8" w:space="0" w:color="000000"/>
              <w:bottom w:val="single" w:sz="4" w:space="0" w:color="000000"/>
              <w:right w:val="single" w:sz="4" w:space="0" w:color="000000"/>
            </w:tcBorders>
            <w:tcMar>
              <w:top w:w="9" w:type="dxa"/>
              <w:left w:w="9" w:type="dxa"/>
              <w:bottom w:w="0" w:type="dxa"/>
              <w:right w:w="9" w:type="dxa"/>
            </w:tcMar>
            <w:vAlign w:val="center"/>
            <w:hideMark/>
          </w:tcPr>
          <w:p w14:paraId="181D09B0"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lastRenderedPageBreak/>
              <w:t>DRU52, i = 1:16</w:t>
            </w:r>
          </w:p>
        </w:tc>
        <w:tc>
          <w:tcPr>
            <w:tcW w:w="3960" w:type="dxa"/>
            <w:tcBorders>
              <w:top w:val="single" w:sz="4" w:space="0" w:color="000000"/>
              <w:left w:val="single" w:sz="4" w:space="0" w:color="000000"/>
              <w:bottom w:val="single" w:sz="4" w:space="0" w:color="000000"/>
              <w:right w:val="single" w:sz="8" w:space="0" w:color="000000"/>
            </w:tcBorders>
            <w:tcMar>
              <w:top w:w="9" w:type="dxa"/>
              <w:left w:w="9" w:type="dxa"/>
              <w:bottom w:w="0" w:type="dxa"/>
              <w:right w:w="9" w:type="dxa"/>
            </w:tcMar>
            <w:vAlign w:val="bottom"/>
            <w:hideMark/>
          </w:tcPr>
          <w:p w14:paraId="2D095139"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 xml:space="preserve">{-447  -359    53   141}, {-403  -315    97   185},    {-227  -139   273   361}, {-183   -95   317   405},   {-425  -117    75   383}, {-381   -73   119   427},     {-337  -249   163   251}, {-293  -205   207   295},  {-194  -106   306   394}, {-150   -62   350   438},     {-370  -282   130   218}, {-326  -238   174   262},   {-260  -172   240   328}, {-216  -128   284   372},     {-392   -84   108   416}, {-436  -348    64   152}   </w:t>
            </w:r>
          </w:p>
        </w:tc>
      </w:tr>
      <w:tr w:rsidR="00356661" w14:paraId="5D775FD0" w14:textId="77777777" w:rsidTr="00356661">
        <w:trPr>
          <w:trHeight w:val="1104"/>
        </w:trPr>
        <w:tc>
          <w:tcPr>
            <w:tcW w:w="2430" w:type="dxa"/>
            <w:tcBorders>
              <w:top w:val="single" w:sz="4" w:space="0" w:color="000000"/>
              <w:left w:val="single" w:sz="8" w:space="0" w:color="000000"/>
              <w:bottom w:val="single" w:sz="4" w:space="0" w:color="000000"/>
              <w:right w:val="single" w:sz="4" w:space="0" w:color="000000"/>
            </w:tcBorders>
            <w:tcMar>
              <w:top w:w="9" w:type="dxa"/>
              <w:left w:w="9" w:type="dxa"/>
              <w:bottom w:w="0" w:type="dxa"/>
              <w:right w:w="9" w:type="dxa"/>
            </w:tcMar>
            <w:vAlign w:val="center"/>
            <w:hideMark/>
          </w:tcPr>
          <w:p w14:paraId="471F8499"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DRU106, i = 1:8</w:t>
            </w:r>
          </w:p>
        </w:tc>
        <w:tc>
          <w:tcPr>
            <w:tcW w:w="3960" w:type="dxa"/>
            <w:tcBorders>
              <w:top w:val="single" w:sz="4" w:space="0" w:color="000000"/>
              <w:left w:val="single" w:sz="4" w:space="0" w:color="000000"/>
              <w:bottom w:val="single" w:sz="4" w:space="0" w:color="000000"/>
              <w:right w:val="single" w:sz="8" w:space="0" w:color="000000"/>
            </w:tcBorders>
            <w:tcMar>
              <w:top w:w="9" w:type="dxa"/>
              <w:left w:w="9" w:type="dxa"/>
              <w:bottom w:w="0" w:type="dxa"/>
              <w:right w:w="9" w:type="dxa"/>
            </w:tcMar>
            <w:vAlign w:val="bottom"/>
            <w:hideMark/>
          </w:tcPr>
          <w:p w14:paraId="1F2EB235"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403  -</w:t>
            </w:r>
            <w:proofErr w:type="gramEnd"/>
            <w:r>
              <w:rPr>
                <w:rFonts w:ascii="Calibri" w:eastAsia="MS Gothic" w:hAnsi="Calibri" w:cs="Calibri"/>
                <w:color w:val="000000"/>
                <w:kern w:val="24"/>
                <w:sz w:val="20"/>
                <w:lang w:val="en-US" w:eastAsia="zh-CN"/>
                <w14:ligatures w14:val="standardContextual"/>
              </w:rPr>
              <w:t xml:space="preserve">315    97   185}, {-227  -139   273   361},       {-381  -117   119   383}, {-293  -205   207   295},     </w:t>
            </w:r>
            <w:r>
              <w:rPr>
                <w:rFonts w:ascii="Calibri" w:eastAsia="MS Gothic" w:hAnsi="Calibri" w:cs="Calibri"/>
                <w:color w:val="000000"/>
                <w:kern w:val="24"/>
                <w:sz w:val="20"/>
                <w:lang w:val="en-US" w:eastAsia="zh-CN"/>
                <w14:ligatures w14:val="standardContextual"/>
              </w:rPr>
              <w:br/>
              <w:t>{-150   -62   350   438}, {-326  -238   174   262},       {-260  -172   240   328}, {-348   -84   152   416}</w:t>
            </w:r>
          </w:p>
        </w:tc>
      </w:tr>
      <w:tr w:rsidR="00356661" w14:paraId="771C4B7B" w14:textId="77777777" w:rsidTr="00356661">
        <w:trPr>
          <w:trHeight w:val="997"/>
        </w:trPr>
        <w:tc>
          <w:tcPr>
            <w:tcW w:w="2430" w:type="dxa"/>
            <w:tcBorders>
              <w:top w:val="single" w:sz="4" w:space="0" w:color="000000"/>
              <w:left w:val="single" w:sz="8" w:space="0" w:color="000000"/>
              <w:bottom w:val="single" w:sz="4" w:space="0" w:color="000000"/>
              <w:right w:val="single" w:sz="4" w:space="0" w:color="000000"/>
            </w:tcBorders>
            <w:tcMar>
              <w:top w:w="9" w:type="dxa"/>
              <w:left w:w="9" w:type="dxa"/>
              <w:bottom w:w="0" w:type="dxa"/>
              <w:right w:w="9" w:type="dxa"/>
            </w:tcMar>
            <w:vAlign w:val="center"/>
            <w:hideMark/>
          </w:tcPr>
          <w:p w14:paraId="47A3901E"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DRU242, i = 1:4</w:t>
            </w:r>
          </w:p>
        </w:tc>
        <w:tc>
          <w:tcPr>
            <w:tcW w:w="3960" w:type="dxa"/>
            <w:tcBorders>
              <w:top w:val="single" w:sz="4" w:space="0" w:color="000000"/>
              <w:left w:val="single" w:sz="4" w:space="0" w:color="000000"/>
              <w:bottom w:val="single" w:sz="4" w:space="0" w:color="000000"/>
              <w:right w:val="single" w:sz="8" w:space="0" w:color="000000"/>
            </w:tcBorders>
            <w:tcMar>
              <w:top w:w="9" w:type="dxa"/>
              <w:left w:w="9" w:type="dxa"/>
              <w:bottom w:w="0" w:type="dxa"/>
              <w:right w:w="9" w:type="dxa"/>
            </w:tcMar>
            <w:vAlign w:val="bottom"/>
            <w:hideMark/>
          </w:tcPr>
          <w:p w14:paraId="68DCBBC4"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403  -</w:t>
            </w:r>
            <w:proofErr w:type="gramEnd"/>
            <w:r>
              <w:rPr>
                <w:rFonts w:ascii="Calibri" w:eastAsia="MS Gothic" w:hAnsi="Calibri" w:cs="Calibri"/>
                <w:color w:val="000000"/>
                <w:kern w:val="24"/>
                <w:sz w:val="20"/>
                <w:lang w:val="en-US" w:eastAsia="zh-CN"/>
                <w14:ligatures w14:val="standardContextual"/>
              </w:rPr>
              <w:t xml:space="preserve">315  -227  -139    97   185   273   361},         {-381  -293  -205  -117   119   207   295   383},         {-326  -238  -150   -62   174   262   350   438},          {-348  -260  -172   -84   152   240   328   416}         </w:t>
            </w:r>
          </w:p>
        </w:tc>
      </w:tr>
      <w:tr w:rsidR="00356661" w14:paraId="4616AB98" w14:textId="77777777" w:rsidTr="00356661">
        <w:trPr>
          <w:trHeight w:val="997"/>
        </w:trPr>
        <w:tc>
          <w:tcPr>
            <w:tcW w:w="2430" w:type="dxa"/>
            <w:tcBorders>
              <w:top w:val="single" w:sz="4" w:space="0" w:color="000000"/>
              <w:left w:val="single" w:sz="8" w:space="0" w:color="000000"/>
              <w:bottom w:val="single" w:sz="8" w:space="0" w:color="000000"/>
              <w:right w:val="single" w:sz="4" w:space="0" w:color="000000"/>
            </w:tcBorders>
            <w:tcMar>
              <w:top w:w="9" w:type="dxa"/>
              <w:left w:w="9" w:type="dxa"/>
              <w:bottom w:w="0" w:type="dxa"/>
              <w:right w:w="9" w:type="dxa"/>
            </w:tcMar>
            <w:vAlign w:val="center"/>
            <w:hideMark/>
          </w:tcPr>
          <w:p w14:paraId="1388A280" w14:textId="77777777" w:rsidR="00356661" w:rsidRDefault="00356661">
            <w:pPr>
              <w:textAlignment w:val="center"/>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DRU484, i = 1:2</w:t>
            </w:r>
          </w:p>
        </w:tc>
        <w:tc>
          <w:tcPr>
            <w:tcW w:w="3960" w:type="dxa"/>
            <w:tcBorders>
              <w:top w:val="single" w:sz="4" w:space="0" w:color="000000"/>
              <w:left w:val="single" w:sz="4" w:space="0" w:color="000000"/>
              <w:bottom w:val="single" w:sz="8" w:space="0" w:color="000000"/>
              <w:right w:val="single" w:sz="8" w:space="0" w:color="000000"/>
            </w:tcBorders>
            <w:tcMar>
              <w:top w:w="9" w:type="dxa"/>
              <w:left w:w="9" w:type="dxa"/>
              <w:bottom w:w="0" w:type="dxa"/>
              <w:right w:w="9" w:type="dxa"/>
            </w:tcMar>
            <w:vAlign w:val="bottom"/>
            <w:hideMark/>
          </w:tcPr>
          <w:p w14:paraId="7BCEC2DE" w14:textId="77777777" w:rsidR="00356661" w:rsidRDefault="00356661">
            <w:pPr>
              <w:textAlignment w:val="bottom"/>
              <w:rPr>
                <w:rFonts w:ascii="Arial" w:eastAsia="Times New Roman" w:hAnsi="Arial" w:cs="Arial"/>
                <w:kern w:val="2"/>
                <w:sz w:val="36"/>
                <w:szCs w:val="36"/>
                <w:lang w:val="en-US" w:eastAsia="zh-CN"/>
                <w14:ligatures w14:val="standardContextual"/>
              </w:rPr>
            </w:pPr>
            <w:r>
              <w:rPr>
                <w:rFonts w:ascii="Calibri" w:eastAsia="MS Gothic" w:hAnsi="Calibri" w:cs="Calibri"/>
                <w:color w:val="000000"/>
                <w:kern w:val="24"/>
                <w:sz w:val="20"/>
                <w:lang w:val="en-US" w:eastAsia="zh-CN"/>
                <w14:ligatures w14:val="standardContextual"/>
              </w:rPr>
              <w:t>{-</w:t>
            </w:r>
            <w:proofErr w:type="gramStart"/>
            <w:r>
              <w:rPr>
                <w:rFonts w:ascii="Calibri" w:eastAsia="MS Gothic" w:hAnsi="Calibri" w:cs="Calibri"/>
                <w:color w:val="000000"/>
                <w:kern w:val="24"/>
                <w:sz w:val="20"/>
                <w:lang w:val="en-US" w:eastAsia="zh-CN"/>
                <w14:ligatures w14:val="standardContextual"/>
              </w:rPr>
              <w:t>403  -</w:t>
            </w:r>
            <w:proofErr w:type="gramEnd"/>
            <w:r>
              <w:rPr>
                <w:rFonts w:ascii="Calibri" w:eastAsia="MS Gothic" w:hAnsi="Calibri" w:cs="Calibri"/>
                <w:color w:val="000000"/>
                <w:kern w:val="24"/>
                <w:sz w:val="20"/>
                <w:lang w:val="en-US" w:eastAsia="zh-CN"/>
                <w14:ligatures w14:val="standardContextual"/>
              </w:rPr>
              <w:t>381  -315  -293  -227  -205  -139  -117    97   119   185   207   273   295   361   383},                        {-348  -326  -260  -238  -172  -150   -84   -62   152   174   240   262   328   350   416   438}</w:t>
            </w:r>
          </w:p>
        </w:tc>
      </w:tr>
    </w:tbl>
    <w:p w14:paraId="6EC1C440" w14:textId="77777777" w:rsidR="00356661" w:rsidRDefault="00356661" w:rsidP="00356661">
      <w:pPr>
        <w:tabs>
          <w:tab w:val="left" w:pos="2160"/>
        </w:tabs>
        <w:spacing w:before="120" w:after="40"/>
        <w:ind w:left="720"/>
        <w:rPr>
          <w:rFonts w:eastAsia="Times New Roman"/>
          <w:sz w:val="22"/>
          <w:lang w:val="en-US" w:eastAsia="ja-JP"/>
        </w:rPr>
      </w:pPr>
    </w:p>
    <w:p w14:paraId="1A92C9E2" w14:textId="77777777" w:rsidR="00356661" w:rsidRDefault="00356661" w:rsidP="00356661">
      <w:pPr>
        <w:spacing w:after="120" w:line="276" w:lineRule="auto"/>
        <w:rPr>
          <w:rFonts w:eastAsia="Calibri"/>
          <w:sz w:val="20"/>
          <w:lang w:val="en-US" w:eastAsia="ja-JP"/>
        </w:rPr>
      </w:pPr>
      <w:r>
        <w:rPr>
          <w:rFonts w:eastAsia="Batang"/>
          <w:sz w:val="20"/>
        </w:rPr>
        <w:t xml:space="preserve">The pilot mapping </w:t>
      </w:r>
      <m:oMath>
        <m:sSubSup>
          <m:sSubSupPr>
            <m:ctrlPr>
              <w:rPr>
                <w:rFonts w:ascii="Cambria Math" w:eastAsia="Batang" w:hAnsi="Cambria Math"/>
              </w:rPr>
            </m:ctrlPr>
          </m:sSubSupPr>
          <m:e>
            <m:r>
              <w:rPr>
                <w:rFonts w:ascii="Cambria Math" w:eastAsia="Batang" w:hAnsi="Cambria Math"/>
                <w:sz w:val="20"/>
              </w:rPr>
              <m:t>P</m:t>
            </m:r>
          </m:e>
          <m:sub>
            <m:r>
              <w:rPr>
                <w:rFonts w:ascii="Cambria Math" w:eastAsia="Batang" w:hAnsi="Cambria Math"/>
                <w:sz w:val="20"/>
              </w:rPr>
              <m:t>n</m:t>
            </m:r>
          </m:sub>
          <m:sup>
            <m:r>
              <w:rPr>
                <w:rFonts w:ascii="Cambria Math" w:eastAsia="Batang" w:hAnsi="Cambria Math"/>
                <w:sz w:val="20"/>
              </w:rPr>
              <m:t>k</m:t>
            </m:r>
          </m:sup>
        </m:sSubSup>
      </m:oMath>
      <w:r>
        <w:rPr>
          <w:rFonts w:eastAsia="Batang"/>
          <w:sz w:val="20"/>
        </w:rPr>
        <w:t xml:space="preserve"> for the subcarrier </w:t>
      </w:r>
      <w:r>
        <w:rPr>
          <w:rFonts w:eastAsia="Batang"/>
          <w:i/>
          <w:iCs/>
          <w:sz w:val="20"/>
        </w:rPr>
        <w:t xml:space="preserve">k </w:t>
      </w:r>
      <w:r>
        <w:rPr>
          <w:rFonts w:eastAsia="Batang"/>
          <w:sz w:val="20"/>
        </w:rPr>
        <w:t xml:space="preserve">for symbol </w:t>
      </w:r>
      <w:r>
        <w:rPr>
          <w:rFonts w:eastAsia="Batang"/>
          <w:i/>
          <w:iCs/>
          <w:sz w:val="20"/>
        </w:rPr>
        <w:t xml:space="preserve">n </w:t>
      </w:r>
      <w:r>
        <w:rPr>
          <w:rFonts w:eastAsia="Batang"/>
          <w:sz w:val="20"/>
        </w:rPr>
        <w:t>for DRU</w:t>
      </w:r>
      <w:r>
        <w:rPr>
          <w:rFonts w:eastAsia="Batang"/>
          <w:i/>
          <w:iCs/>
          <w:sz w:val="20"/>
        </w:rPr>
        <w:t xml:space="preserve"> </w:t>
      </w:r>
      <w:r>
        <w:rPr>
          <w:rFonts w:eastAsia="Batang"/>
          <w:sz w:val="20"/>
        </w:rPr>
        <w:t>shall be the same as for RRU that is specified in from Equation (27-101) to Equation (27-105) in 27.3.12.13 (Pilot subcarriers).</w:t>
      </w:r>
    </w:p>
    <w:p w14:paraId="0CCB18BD" w14:textId="77777777" w:rsidR="00356661" w:rsidRPr="00356661" w:rsidRDefault="00356661" w:rsidP="00356661">
      <w:pPr>
        <w:rPr>
          <w:lang w:val="en-US"/>
        </w:rPr>
      </w:pPr>
    </w:p>
    <w:p w14:paraId="17E64008" w14:textId="77777777" w:rsidR="00356661" w:rsidRPr="00356661" w:rsidRDefault="00356661" w:rsidP="00356661">
      <w:pPr>
        <w:rPr>
          <w:sz w:val="22"/>
          <w:szCs w:val="22"/>
        </w:rPr>
      </w:pPr>
    </w:p>
    <w:p w14:paraId="185BEC4C" w14:textId="733175F8" w:rsidR="00356661" w:rsidRPr="00356661" w:rsidRDefault="00356661" w:rsidP="00356661">
      <w:pPr>
        <w:pStyle w:val="Heading1"/>
        <w:rPr>
          <w:rFonts w:ascii="Times New Roman" w:hAnsi="Times New Roman"/>
          <w:szCs w:val="24"/>
          <w:u w:val="none"/>
          <w:lang w:val="en-US" w:eastAsia="ja-JP"/>
        </w:rPr>
      </w:pPr>
      <w:r w:rsidRPr="00356661">
        <w:rPr>
          <w:szCs w:val="24"/>
          <w:u w:val="none"/>
          <w:lang w:val="en-US" w:eastAsia="ja-JP"/>
        </w:rPr>
        <w:t>38.3.14.10</w:t>
      </w:r>
      <w:r w:rsidRPr="00356661">
        <w:rPr>
          <w:u w:val="none"/>
          <w:lang w:val="en-US" w:eastAsia="ja-JP"/>
        </w:rPr>
        <w:t xml:space="preserve"> UHR-STF</w:t>
      </w:r>
    </w:p>
    <w:p w14:paraId="3D2BB0C5" w14:textId="5204AC89" w:rsidR="00356661" w:rsidRDefault="00356661" w:rsidP="00356661">
      <w:pPr>
        <w:pStyle w:val="Heading1"/>
        <w:rPr>
          <w:rFonts w:ascii="Times New Roman" w:hAnsi="Times New Roman"/>
          <w:sz w:val="28"/>
          <w:szCs w:val="18"/>
          <w:u w:val="none"/>
          <w:lang w:val="en-US" w:eastAsia="ja-JP"/>
        </w:rPr>
      </w:pPr>
      <w:r>
        <w:rPr>
          <w:rFonts w:ascii="Times New Roman" w:hAnsi="Times New Roman"/>
          <w:sz w:val="28"/>
          <w:szCs w:val="22"/>
          <w:u w:val="none"/>
          <w:lang w:val="en-US" w:eastAsia="ja-JP"/>
        </w:rPr>
        <w:t>38.3.14.10.1</w:t>
      </w:r>
      <w:r>
        <w:rPr>
          <w:rFonts w:ascii="Times New Roman" w:hAnsi="Times New Roman"/>
          <w:sz w:val="28"/>
          <w:szCs w:val="18"/>
          <w:u w:val="none"/>
          <w:lang w:val="en-US" w:eastAsia="ja-JP"/>
        </w:rPr>
        <w:t xml:space="preserve"> UHR-STF for DRUs</w:t>
      </w:r>
    </w:p>
    <w:p w14:paraId="502939E6" w14:textId="77777777" w:rsidR="00356661" w:rsidRDefault="00356661" w:rsidP="00356661">
      <w:pPr>
        <w:tabs>
          <w:tab w:val="left" w:pos="2160"/>
        </w:tabs>
        <w:spacing w:before="120" w:after="40"/>
        <w:ind w:left="720"/>
        <w:rPr>
          <w:rFonts w:ascii="Calibri" w:eastAsia="Times New Roman" w:hAnsi="Calibri" w:cs="Calibri"/>
          <w:sz w:val="22"/>
          <w:lang w:val="en-US" w:eastAsia="ja-JP"/>
        </w:rPr>
      </w:pPr>
    </w:p>
    <w:p w14:paraId="589F1F92" w14:textId="77777777" w:rsidR="00356661" w:rsidRDefault="00356661" w:rsidP="00356661">
      <w:pPr>
        <w:tabs>
          <w:tab w:val="left" w:pos="2160"/>
        </w:tabs>
        <w:spacing w:before="120" w:after="40"/>
        <w:rPr>
          <w:rFonts w:eastAsia="Times New Roman"/>
          <w:sz w:val="20"/>
          <w:lang w:val="en-US" w:eastAsia="ja-JP"/>
        </w:rPr>
      </w:pPr>
      <w:r>
        <w:rPr>
          <w:rFonts w:eastAsiaTheme="minorEastAsia"/>
          <w:sz w:val="20"/>
          <w:lang w:val="en-US" w:eastAsia="ko-KR"/>
        </w:rPr>
        <w:t xml:space="preserve">The same UHR-STF sequences are used in UHR TB PPDUs for </w:t>
      </w:r>
      <w:r>
        <w:rPr>
          <w:rFonts w:eastAsia="Times New Roman"/>
          <w:sz w:val="20"/>
          <w:lang w:val="en-US" w:eastAsia="ja-JP"/>
        </w:rPr>
        <w:t>both UHR DRU and UHR RRU. For a DRU with a given distribution bandwidth (DBW) transmitted in a UL TB PPDU, UHR-STF sequence depends on the PPDU BW, the occupied STF tones are the same as that of the largest RRU corresponding to the distribution BW within the PPDU BW.</w:t>
      </w:r>
    </w:p>
    <w:p w14:paraId="6B8AF6E8" w14:textId="77777777" w:rsidR="00356661" w:rsidRDefault="00356661" w:rsidP="00356661">
      <w:pPr>
        <w:tabs>
          <w:tab w:val="left" w:pos="2160"/>
        </w:tabs>
        <w:spacing w:before="120" w:after="40"/>
        <w:rPr>
          <w:rFonts w:eastAsia="Times New Roman"/>
          <w:sz w:val="20"/>
          <w:szCs w:val="18"/>
          <w:lang w:val="en-US" w:eastAsia="ja-JP"/>
        </w:rPr>
      </w:pPr>
      <w:r>
        <w:rPr>
          <w:rFonts w:eastAsia="Times New Roman"/>
          <w:sz w:val="20"/>
          <w:szCs w:val="18"/>
          <w:lang w:val="en-US" w:eastAsia="ja-JP"/>
        </w:rPr>
        <w:t xml:space="preserve">For a 20 MHz UHR TB PPDU transmission, the frequency domain sequence for UHR-STF for DRU is given by Equation (38-xx1) </w:t>
      </w:r>
    </w:p>
    <w:p w14:paraId="4D2F1E70" w14:textId="77777777" w:rsidR="00356661" w:rsidRDefault="00356661" w:rsidP="00356661">
      <w:pPr>
        <w:tabs>
          <w:tab w:val="left" w:pos="2160"/>
        </w:tabs>
        <w:spacing w:before="120" w:after="40"/>
        <w:jc w:val="center"/>
        <w:rPr>
          <w:rFonts w:eastAsia="Times New Roman"/>
          <w:sz w:val="22"/>
          <w:lang w:val="en-US" w:eastAsia="ja-JP"/>
        </w:rPr>
      </w:pPr>
      <w:r>
        <w:rPr>
          <w:rFonts w:eastAsia="Times New Roman"/>
          <w:i/>
          <w:iCs/>
          <w:sz w:val="20"/>
          <w:szCs w:val="18"/>
          <w:lang w:val="en-US" w:eastAsia="ja-JP"/>
        </w:rPr>
        <w:t>UHRS</w:t>
      </w:r>
      <w:r>
        <w:rPr>
          <w:rFonts w:eastAsia="Times New Roman"/>
          <w:sz w:val="14"/>
          <w:szCs w:val="12"/>
          <w:lang w:val="en-US" w:eastAsia="ja-JP"/>
        </w:rPr>
        <w:t>-120:8:120</w:t>
      </w:r>
      <w:r>
        <w:rPr>
          <w:rFonts w:eastAsia="Times New Roman"/>
          <w:sz w:val="22"/>
          <w:lang w:val="en-US" w:eastAsia="ja-JP"/>
        </w:rPr>
        <w:t xml:space="preserve"> = </w:t>
      </w:r>
      <w:r>
        <w:rPr>
          <w:rFonts w:eastAsia="Times New Roman"/>
          <w:i/>
          <w:iCs/>
          <w:sz w:val="20"/>
          <w:szCs w:val="18"/>
          <w:lang w:val="en-US" w:eastAsia="ja-JP"/>
        </w:rPr>
        <w:t>HES</w:t>
      </w:r>
      <w:r>
        <w:rPr>
          <w:rFonts w:eastAsia="Times New Roman"/>
          <w:sz w:val="14"/>
          <w:szCs w:val="12"/>
          <w:lang w:val="en-US" w:eastAsia="ja-JP"/>
        </w:rPr>
        <w:t>-120:8:120</w:t>
      </w:r>
      <w:r>
        <w:rPr>
          <w:rFonts w:eastAsia="Times New Roman"/>
          <w:sz w:val="22"/>
          <w:lang w:val="en-US" w:eastAsia="ja-JP"/>
        </w:rPr>
        <w:tab/>
      </w:r>
      <w:r>
        <w:rPr>
          <w:rFonts w:eastAsia="Times New Roman"/>
          <w:sz w:val="22"/>
          <w:lang w:val="en-US" w:eastAsia="ja-JP"/>
        </w:rPr>
        <w:tab/>
      </w:r>
      <w:r>
        <w:rPr>
          <w:rFonts w:eastAsia="Times New Roman"/>
          <w:sz w:val="22"/>
          <w:lang w:val="en-US" w:eastAsia="ja-JP"/>
        </w:rPr>
        <w:tab/>
      </w:r>
      <w:r>
        <w:rPr>
          <w:rFonts w:eastAsia="Times New Roman"/>
          <w:sz w:val="20"/>
          <w:szCs w:val="18"/>
          <w:lang w:val="en-US" w:eastAsia="ja-JP"/>
        </w:rPr>
        <w:t>(38-xx1)</w:t>
      </w:r>
    </w:p>
    <w:p w14:paraId="23AF87C7" w14:textId="77777777" w:rsidR="00356661" w:rsidRDefault="00356661" w:rsidP="00356661">
      <w:pPr>
        <w:tabs>
          <w:tab w:val="left" w:pos="2160"/>
        </w:tabs>
        <w:spacing w:before="120" w:after="40"/>
        <w:rPr>
          <w:rFonts w:eastAsia="Times New Roman"/>
          <w:sz w:val="20"/>
          <w:lang w:val="en-US" w:eastAsia="ja-JP"/>
        </w:rPr>
      </w:pPr>
      <w:r>
        <w:rPr>
          <w:rFonts w:eastAsia="Times New Roman"/>
          <w:sz w:val="20"/>
          <w:lang w:val="en-US" w:eastAsia="ja-JP"/>
        </w:rPr>
        <w:t xml:space="preserve">where </w:t>
      </w:r>
      <w:r>
        <w:rPr>
          <w:rFonts w:eastAsia="Times New Roman"/>
          <w:i/>
          <w:iCs/>
          <w:sz w:val="20"/>
          <w:lang w:val="en-US" w:eastAsia="ja-JP"/>
        </w:rPr>
        <w:t>HES</w:t>
      </w:r>
      <w:r>
        <w:rPr>
          <w:rFonts w:eastAsia="Times New Roman"/>
          <w:sz w:val="20"/>
          <w:lang w:val="en-US" w:eastAsia="ja-JP"/>
        </w:rPr>
        <w:t>-120:8:120 is defined in Equation (27-28).</w:t>
      </w:r>
    </w:p>
    <w:p w14:paraId="1FF8B603" w14:textId="77777777" w:rsidR="00356661" w:rsidRDefault="00356661" w:rsidP="00356661">
      <w:pPr>
        <w:pStyle w:val="T"/>
      </w:pPr>
      <w:r>
        <w:t>For a 40 MHz UHR TB PPDU transmission, the frequency domain sequence for UHR-STF for DRU</w:t>
      </w:r>
      <w:r>
        <w:rPr>
          <w:sz w:val="18"/>
          <w:szCs w:val="18"/>
        </w:rPr>
        <w:t xml:space="preserve"> </w:t>
      </w:r>
      <w:r>
        <w:t>is given by Equation (38-xx2).</w:t>
      </w:r>
    </w:p>
    <w:p w14:paraId="236B46F7" w14:textId="77777777" w:rsidR="00356661" w:rsidRDefault="00356661" w:rsidP="00356661">
      <w:pPr>
        <w:jc w:val="center"/>
        <w:rPr>
          <w:sz w:val="22"/>
          <w:szCs w:val="22"/>
        </w:rPr>
      </w:pPr>
      <w:r>
        <w:rPr>
          <w:i/>
          <w:sz w:val="20"/>
        </w:rPr>
        <w:t>UHRS</w:t>
      </w:r>
      <w:r>
        <w:rPr>
          <w:sz w:val="22"/>
          <w:szCs w:val="22"/>
          <w:vertAlign w:val="subscript"/>
        </w:rPr>
        <w:t>-248:8:248</w:t>
      </w:r>
      <w:r>
        <w:rPr>
          <w:sz w:val="22"/>
          <w:szCs w:val="22"/>
        </w:rPr>
        <w:t xml:space="preserve"> = </w:t>
      </w:r>
      <w:r>
        <w:rPr>
          <w:i/>
          <w:sz w:val="20"/>
        </w:rPr>
        <w:t>HES</w:t>
      </w:r>
      <w:r>
        <w:rPr>
          <w:sz w:val="22"/>
          <w:szCs w:val="22"/>
          <w:vertAlign w:val="subscript"/>
        </w:rPr>
        <w:t xml:space="preserve">-248:8:248            </w:t>
      </w:r>
      <w:r>
        <w:rPr>
          <w:sz w:val="22"/>
          <w:szCs w:val="22"/>
        </w:rPr>
        <w:tab/>
      </w:r>
      <w:r>
        <w:rPr>
          <w:sz w:val="22"/>
          <w:szCs w:val="22"/>
        </w:rPr>
        <w:tab/>
      </w:r>
      <w:r>
        <w:rPr>
          <w:sz w:val="22"/>
          <w:szCs w:val="22"/>
        </w:rPr>
        <w:tab/>
      </w:r>
      <w:r>
        <w:rPr>
          <w:sz w:val="22"/>
          <w:szCs w:val="22"/>
          <w:vertAlign w:val="subscript"/>
        </w:rPr>
        <w:t xml:space="preserve"> </w:t>
      </w:r>
      <w:r>
        <w:rPr>
          <w:sz w:val="22"/>
          <w:szCs w:val="22"/>
        </w:rPr>
        <w:t>(38-xx2)</w:t>
      </w:r>
    </w:p>
    <w:p w14:paraId="658E3C35" w14:textId="77777777" w:rsidR="00356661" w:rsidRDefault="00356661" w:rsidP="00356661">
      <w:pPr>
        <w:rPr>
          <w:sz w:val="20"/>
          <w:lang w:val="en-US"/>
        </w:rPr>
      </w:pPr>
      <w:r>
        <w:rPr>
          <w:sz w:val="20"/>
          <w:lang w:val="en-US"/>
        </w:rPr>
        <w:t xml:space="preserve">where </w:t>
      </w:r>
      <w:r>
        <w:rPr>
          <w:i/>
          <w:iCs/>
          <w:sz w:val="20"/>
          <w:lang w:val="en-US"/>
        </w:rPr>
        <w:t>HES</w:t>
      </w:r>
      <w:r>
        <w:rPr>
          <w:sz w:val="20"/>
          <w:vertAlign w:val="subscript"/>
          <w:lang w:val="en-US"/>
        </w:rPr>
        <w:t>-248:8:248</w:t>
      </w:r>
      <w:r>
        <w:rPr>
          <w:sz w:val="20"/>
          <w:lang w:val="en-US"/>
        </w:rPr>
        <w:t xml:space="preserve"> is defined in Equation (27-30).</w:t>
      </w:r>
    </w:p>
    <w:p w14:paraId="1CA8AC3A" w14:textId="77777777" w:rsidR="00356661" w:rsidRDefault="00356661" w:rsidP="00356661">
      <w:pPr>
        <w:rPr>
          <w:sz w:val="20"/>
          <w:lang w:val="en-US"/>
        </w:rPr>
      </w:pPr>
    </w:p>
    <w:p w14:paraId="0DE3E0ED" w14:textId="77777777" w:rsidR="00356661" w:rsidRDefault="00356661" w:rsidP="00356661">
      <w:pPr>
        <w:rPr>
          <w:sz w:val="20"/>
          <w:lang w:val="en-US"/>
        </w:rPr>
      </w:pPr>
      <w:r>
        <w:rPr>
          <w:sz w:val="20"/>
          <w:lang w:val="en-US"/>
        </w:rPr>
        <w:lastRenderedPageBreak/>
        <w:t>For an 80 MHz UHR TB PPDU transmission, the frequency domain sequence for UHR-STF for DRU is given by Equation (38-xx3), when DBW is 80MHz.</w:t>
      </w:r>
    </w:p>
    <w:p w14:paraId="7A388BE2" w14:textId="77777777" w:rsidR="00356661" w:rsidRDefault="00356661" w:rsidP="00356661">
      <w:pPr>
        <w:jc w:val="center"/>
        <w:rPr>
          <w:sz w:val="20"/>
          <w:lang w:val="en-US"/>
        </w:rPr>
      </w:pPr>
      <w:r>
        <w:rPr>
          <w:i/>
          <w:iCs/>
          <w:sz w:val="20"/>
          <w:lang w:val="en-US"/>
        </w:rPr>
        <w:t>UHRS</w:t>
      </w:r>
      <w:r>
        <w:rPr>
          <w:sz w:val="20"/>
          <w:vertAlign w:val="subscript"/>
          <w:lang w:val="en-US"/>
        </w:rPr>
        <w:t>-504:8:504</w:t>
      </w:r>
      <w:r>
        <w:rPr>
          <w:sz w:val="20"/>
          <w:lang w:val="en-US"/>
        </w:rPr>
        <w:t xml:space="preserve"> = </w:t>
      </w:r>
      <w:r>
        <w:rPr>
          <w:i/>
          <w:iCs/>
          <w:sz w:val="20"/>
          <w:lang w:val="en-US"/>
        </w:rPr>
        <w:t>HES</w:t>
      </w:r>
      <w:r>
        <w:rPr>
          <w:sz w:val="20"/>
          <w:vertAlign w:val="subscript"/>
          <w:lang w:val="en-US"/>
        </w:rPr>
        <w:t>-504:8:504</w:t>
      </w:r>
      <w:r>
        <w:rPr>
          <w:sz w:val="20"/>
          <w:lang w:val="en-US"/>
        </w:rPr>
        <w:t xml:space="preserve"> </w:t>
      </w:r>
      <w:r>
        <w:rPr>
          <w:sz w:val="20"/>
          <w:lang w:val="en-US"/>
        </w:rPr>
        <w:tab/>
      </w:r>
      <w:r>
        <w:rPr>
          <w:sz w:val="20"/>
          <w:lang w:val="en-US"/>
        </w:rPr>
        <w:tab/>
      </w:r>
      <w:r>
        <w:rPr>
          <w:sz w:val="20"/>
          <w:lang w:val="en-US"/>
        </w:rPr>
        <w:tab/>
        <w:t xml:space="preserve">        </w:t>
      </w:r>
      <w:proofErr w:type="gramStart"/>
      <w:r>
        <w:rPr>
          <w:sz w:val="20"/>
          <w:lang w:val="en-US"/>
        </w:rPr>
        <w:t xml:space="preserve">   (</w:t>
      </w:r>
      <w:proofErr w:type="gramEnd"/>
      <w:r>
        <w:rPr>
          <w:sz w:val="20"/>
          <w:lang w:val="en-US"/>
        </w:rPr>
        <w:t>38-xx3)</w:t>
      </w:r>
    </w:p>
    <w:p w14:paraId="665B483F" w14:textId="77777777" w:rsidR="00356661" w:rsidRDefault="00356661" w:rsidP="00356661">
      <w:pPr>
        <w:rPr>
          <w:sz w:val="20"/>
          <w:lang w:val="en-US"/>
        </w:rPr>
      </w:pPr>
      <w:r>
        <w:rPr>
          <w:sz w:val="20"/>
          <w:lang w:val="en-US"/>
        </w:rPr>
        <w:t>where HES-504:8:504 is defined in Equation (27-32).</w:t>
      </w:r>
    </w:p>
    <w:p w14:paraId="56EF8F7F" w14:textId="77777777" w:rsidR="00356661" w:rsidRDefault="00356661" w:rsidP="00356661">
      <w:pPr>
        <w:rPr>
          <w:sz w:val="20"/>
          <w:lang w:val="en-US"/>
        </w:rPr>
      </w:pPr>
    </w:p>
    <w:p w14:paraId="3F60E995" w14:textId="77777777" w:rsidR="00356661" w:rsidRDefault="00356661" w:rsidP="00356661">
      <w:pPr>
        <w:rPr>
          <w:sz w:val="20"/>
          <w:lang w:val="en-US"/>
        </w:rPr>
      </w:pPr>
      <w:r>
        <w:rPr>
          <w:sz w:val="20"/>
          <w:lang w:val="en-US"/>
        </w:rPr>
        <w:t xml:space="preserve">For </w:t>
      </w:r>
      <w:proofErr w:type="gramStart"/>
      <w:r>
        <w:rPr>
          <w:sz w:val="20"/>
          <w:lang w:val="en-US"/>
        </w:rPr>
        <w:t>an</w:t>
      </w:r>
      <w:proofErr w:type="gramEnd"/>
      <w:r>
        <w:rPr>
          <w:sz w:val="20"/>
          <w:lang w:val="en-US"/>
        </w:rPr>
        <w:t xml:space="preserve"> 160 MHz UHR TB PPDU transmission, the frequency domain sequence for UHR-STF is given by Equation (38-xx4).</w:t>
      </w:r>
    </w:p>
    <w:p w14:paraId="03EDC8EE" w14:textId="77777777" w:rsidR="00356661" w:rsidRDefault="00356661" w:rsidP="00356661">
      <w:pPr>
        <w:jc w:val="center"/>
        <w:rPr>
          <w:sz w:val="20"/>
          <w:lang w:val="en-US"/>
        </w:rPr>
      </w:pPr>
      <w:r>
        <w:rPr>
          <w:i/>
          <w:iCs/>
          <w:sz w:val="20"/>
          <w:lang w:val="en-US"/>
        </w:rPr>
        <w:t>UHRS</w:t>
      </w:r>
      <w:r>
        <w:rPr>
          <w:sz w:val="20"/>
          <w:vertAlign w:val="subscript"/>
          <w:lang w:val="en-US"/>
        </w:rPr>
        <w:t>-1016:8:1016</w:t>
      </w:r>
      <w:r>
        <w:rPr>
          <w:sz w:val="20"/>
          <w:lang w:val="en-US"/>
        </w:rPr>
        <w:t xml:space="preserve"> = </w:t>
      </w:r>
      <w:r>
        <w:rPr>
          <w:i/>
          <w:iCs/>
          <w:sz w:val="20"/>
          <w:lang w:val="en-US"/>
        </w:rPr>
        <w:t>HES</w:t>
      </w:r>
      <w:r>
        <w:rPr>
          <w:sz w:val="20"/>
          <w:vertAlign w:val="subscript"/>
          <w:lang w:val="en-US"/>
        </w:rPr>
        <w:t>-1016:8:1016</w:t>
      </w:r>
      <w:r>
        <w:rPr>
          <w:sz w:val="20"/>
          <w:lang w:val="en-US"/>
        </w:rPr>
        <w:t xml:space="preserve"> </w:t>
      </w:r>
      <w:r>
        <w:rPr>
          <w:sz w:val="20"/>
          <w:lang w:val="en-US"/>
        </w:rPr>
        <w:tab/>
      </w:r>
      <w:r>
        <w:rPr>
          <w:sz w:val="20"/>
          <w:lang w:val="en-US"/>
        </w:rPr>
        <w:tab/>
      </w:r>
      <w:r>
        <w:rPr>
          <w:sz w:val="20"/>
          <w:lang w:val="en-US"/>
        </w:rPr>
        <w:tab/>
        <w:t xml:space="preserve">        </w:t>
      </w:r>
      <w:proofErr w:type="gramStart"/>
      <w:r>
        <w:rPr>
          <w:sz w:val="20"/>
          <w:lang w:val="en-US"/>
        </w:rPr>
        <w:t xml:space="preserve">   (</w:t>
      </w:r>
      <w:proofErr w:type="gramEnd"/>
      <w:r>
        <w:rPr>
          <w:sz w:val="20"/>
          <w:lang w:val="en-US"/>
        </w:rPr>
        <w:t>38-xx4)</w:t>
      </w:r>
    </w:p>
    <w:p w14:paraId="54421718" w14:textId="77777777" w:rsidR="00356661" w:rsidRDefault="00356661" w:rsidP="00356661">
      <w:pPr>
        <w:rPr>
          <w:sz w:val="20"/>
          <w:lang w:val="en-US"/>
        </w:rPr>
      </w:pPr>
      <w:r>
        <w:rPr>
          <w:sz w:val="20"/>
          <w:lang w:val="en-US"/>
        </w:rPr>
        <w:t xml:space="preserve">where </w:t>
      </w:r>
      <w:r>
        <w:rPr>
          <w:i/>
          <w:iCs/>
          <w:sz w:val="20"/>
          <w:lang w:val="en-US"/>
        </w:rPr>
        <w:t>HES</w:t>
      </w:r>
      <w:r>
        <w:rPr>
          <w:sz w:val="20"/>
          <w:vertAlign w:val="subscript"/>
          <w:lang w:val="en-US"/>
        </w:rPr>
        <w:t>-1016:8:1016</w:t>
      </w:r>
      <w:r>
        <w:rPr>
          <w:sz w:val="20"/>
          <w:lang w:val="en-US"/>
        </w:rPr>
        <w:t xml:space="preserve"> is defined in Equation (27-34).</w:t>
      </w:r>
    </w:p>
    <w:p w14:paraId="473985B6" w14:textId="77777777" w:rsidR="00160DE7" w:rsidRDefault="00160DE7" w:rsidP="00356661">
      <w:pPr>
        <w:rPr>
          <w:sz w:val="20"/>
          <w:lang w:val="en-US"/>
        </w:rPr>
      </w:pPr>
    </w:p>
    <w:p w14:paraId="067CDC3F" w14:textId="77777777" w:rsidR="00356661" w:rsidRDefault="00356661" w:rsidP="00356661">
      <w:pPr>
        <w:rPr>
          <w:sz w:val="20"/>
          <w:lang w:val="en-US"/>
        </w:rPr>
      </w:pPr>
      <w:r>
        <w:rPr>
          <w:sz w:val="20"/>
          <w:lang w:val="en-US"/>
        </w:rPr>
        <w:t>For a 320 MHz UHR TB PPDU transmission, the frequency domain sequence for UHR-STF is given by Equation (38-xx5).</w:t>
      </w:r>
    </w:p>
    <w:p w14:paraId="7F1A1F45" w14:textId="77777777" w:rsidR="00356661" w:rsidRDefault="00356661" w:rsidP="00356661">
      <w:pPr>
        <w:jc w:val="center"/>
        <w:rPr>
          <w:sz w:val="20"/>
          <w:lang w:val="en-US"/>
        </w:rPr>
      </w:pPr>
      <w:r>
        <w:rPr>
          <w:i/>
          <w:iCs/>
          <w:sz w:val="20"/>
          <w:lang w:val="en-US"/>
        </w:rPr>
        <w:t>UHRS</w:t>
      </w:r>
      <w:r>
        <w:rPr>
          <w:sz w:val="20"/>
          <w:vertAlign w:val="subscript"/>
          <w:lang w:val="en-US"/>
        </w:rPr>
        <w:t>-2040:8:2040</w:t>
      </w:r>
      <w:r>
        <w:rPr>
          <w:sz w:val="20"/>
          <w:lang w:val="en-US"/>
        </w:rPr>
        <w:t xml:space="preserve"> = </w:t>
      </w:r>
      <w:r>
        <w:rPr>
          <w:i/>
          <w:iCs/>
          <w:sz w:val="20"/>
          <w:lang w:val="en-US"/>
        </w:rPr>
        <w:t>EHTS</w:t>
      </w:r>
      <w:r>
        <w:rPr>
          <w:sz w:val="20"/>
          <w:vertAlign w:val="subscript"/>
          <w:lang w:val="en-US"/>
        </w:rPr>
        <w:t>-2040:8:2040</w:t>
      </w:r>
      <w:r>
        <w:rPr>
          <w:sz w:val="20"/>
          <w:lang w:val="en-US"/>
        </w:rPr>
        <w:t xml:space="preserve">   </w:t>
      </w:r>
      <w:r>
        <w:rPr>
          <w:sz w:val="20"/>
          <w:lang w:val="en-US"/>
        </w:rPr>
        <w:tab/>
      </w:r>
      <w:r>
        <w:rPr>
          <w:sz w:val="20"/>
          <w:lang w:val="en-US"/>
        </w:rPr>
        <w:tab/>
      </w:r>
      <w:r>
        <w:rPr>
          <w:sz w:val="20"/>
          <w:lang w:val="en-US"/>
        </w:rPr>
        <w:tab/>
        <w:t xml:space="preserve">         </w:t>
      </w:r>
      <w:proofErr w:type="gramStart"/>
      <w:r>
        <w:rPr>
          <w:sz w:val="20"/>
          <w:lang w:val="en-US"/>
        </w:rPr>
        <w:t xml:space="preserve">   (</w:t>
      </w:r>
      <w:proofErr w:type="gramEnd"/>
      <w:r>
        <w:rPr>
          <w:sz w:val="20"/>
          <w:lang w:val="en-US"/>
        </w:rPr>
        <w:t>38-xx5)</w:t>
      </w:r>
    </w:p>
    <w:p w14:paraId="282E97B9" w14:textId="77777777" w:rsidR="00356661" w:rsidRDefault="00356661" w:rsidP="00356661">
      <w:pPr>
        <w:rPr>
          <w:sz w:val="20"/>
          <w:lang w:val="en-US"/>
        </w:rPr>
      </w:pPr>
      <w:r>
        <w:rPr>
          <w:sz w:val="20"/>
          <w:lang w:val="en-US"/>
        </w:rPr>
        <w:t xml:space="preserve">where </w:t>
      </w:r>
      <w:r>
        <w:rPr>
          <w:i/>
          <w:iCs/>
          <w:sz w:val="20"/>
          <w:lang w:val="en-US"/>
        </w:rPr>
        <w:t>EHTS</w:t>
      </w:r>
      <w:r>
        <w:rPr>
          <w:sz w:val="20"/>
          <w:vertAlign w:val="subscript"/>
          <w:lang w:val="en-US"/>
        </w:rPr>
        <w:t>-2040:8:2040</w:t>
      </w:r>
      <w:r>
        <w:rPr>
          <w:sz w:val="20"/>
          <w:lang w:val="en-US"/>
        </w:rPr>
        <w:t xml:space="preserve"> is defined in Equation (36-34).</w:t>
      </w:r>
    </w:p>
    <w:p w14:paraId="1E7F5F36" w14:textId="77777777" w:rsidR="00356661" w:rsidRDefault="00356661" w:rsidP="00356661">
      <w:pPr>
        <w:rPr>
          <w:sz w:val="20"/>
          <w:lang w:val="en-US"/>
        </w:rPr>
      </w:pPr>
    </w:p>
    <w:p w14:paraId="17746DA4" w14:textId="77777777" w:rsidR="00356661" w:rsidRDefault="00356661" w:rsidP="00356661">
      <w:pPr>
        <w:tabs>
          <w:tab w:val="left" w:pos="2160"/>
        </w:tabs>
        <w:spacing w:before="120" w:after="40"/>
        <w:rPr>
          <w:rFonts w:eastAsiaTheme="minorEastAsia"/>
          <w:sz w:val="20"/>
          <w:lang w:val="en-US" w:eastAsia="ko-KR"/>
        </w:rPr>
      </w:pPr>
      <w:r>
        <w:rPr>
          <w:rFonts w:eastAsiaTheme="minorEastAsia"/>
          <w:sz w:val="20"/>
          <w:lang w:val="en-US" w:eastAsia="ko-KR"/>
        </w:rPr>
        <w:t>When transmitting a</w:t>
      </w:r>
      <w:r>
        <w:rPr>
          <w:rFonts w:eastAsia="Times New Roman"/>
          <w:sz w:val="20"/>
          <w:lang w:val="en-US" w:eastAsia="ja-JP"/>
        </w:rPr>
        <w:t xml:space="preserve"> DRU with a given DBW in a </w:t>
      </w:r>
      <w:r>
        <w:rPr>
          <w:rFonts w:eastAsiaTheme="minorEastAsia"/>
          <w:sz w:val="20"/>
          <w:lang w:val="en-US" w:eastAsia="ko-KR"/>
        </w:rPr>
        <w:t>UHR</w:t>
      </w:r>
      <w:r>
        <w:rPr>
          <w:rFonts w:eastAsia="Times New Roman"/>
          <w:sz w:val="20"/>
          <w:lang w:val="en-US" w:eastAsia="ja-JP"/>
        </w:rPr>
        <w:t xml:space="preserve"> TB PPDU</w:t>
      </w:r>
      <w:r>
        <w:rPr>
          <w:rFonts w:eastAsiaTheme="minorEastAsia"/>
          <w:sz w:val="20"/>
          <w:lang w:val="en-US" w:eastAsia="ko-KR"/>
        </w:rPr>
        <w:t>:</w:t>
      </w:r>
      <w:r>
        <w:rPr>
          <w:rFonts w:eastAsia="Times New Roman"/>
          <w:sz w:val="20"/>
          <w:lang w:val="en-US" w:eastAsia="ja-JP"/>
        </w:rPr>
        <w:t xml:space="preserve"> </w:t>
      </w:r>
    </w:p>
    <w:p w14:paraId="689EE9F1" w14:textId="04CB82A5" w:rsidR="00356661" w:rsidRDefault="00356661" w:rsidP="00356661">
      <w:pPr>
        <w:pStyle w:val="ListParagraph"/>
        <w:numPr>
          <w:ilvl w:val="0"/>
          <w:numId w:val="24"/>
        </w:numPr>
        <w:tabs>
          <w:tab w:val="left" w:pos="2160"/>
        </w:tabs>
        <w:spacing w:before="120" w:after="40"/>
        <w:ind w:leftChars="0"/>
        <w:rPr>
          <w:rFonts w:eastAsia="Times New Roman"/>
          <w:sz w:val="20"/>
          <w:lang w:val="en-US" w:eastAsia="ja-JP"/>
        </w:rPr>
      </w:pPr>
      <w:r>
        <w:rPr>
          <w:rFonts w:eastAsiaTheme="minorEastAsia"/>
          <w:sz w:val="20"/>
          <w:lang w:val="en-US" w:eastAsia="ko-KR"/>
        </w:rPr>
        <w:t xml:space="preserve">The PPDU BW determines which </w:t>
      </w:r>
      <w:r>
        <w:rPr>
          <w:rFonts w:eastAsia="Times New Roman"/>
          <w:sz w:val="20"/>
          <w:lang w:val="en-US" w:eastAsia="ja-JP"/>
        </w:rPr>
        <w:t xml:space="preserve">UHR-STF sequence </w:t>
      </w:r>
      <w:r>
        <w:rPr>
          <w:rFonts w:eastAsiaTheme="minorEastAsia"/>
          <w:sz w:val="20"/>
          <w:lang w:val="en-US" w:eastAsia="ko-KR"/>
        </w:rPr>
        <w:t>is used</w:t>
      </w:r>
      <w:r w:rsidR="00160DE7">
        <w:rPr>
          <w:rFonts w:eastAsiaTheme="minorEastAsia"/>
          <w:sz w:val="20"/>
          <w:lang w:val="en-US" w:eastAsia="ko-KR"/>
        </w:rPr>
        <w:t>.</w:t>
      </w:r>
    </w:p>
    <w:p w14:paraId="3381B9B0" w14:textId="77777777" w:rsidR="00356661" w:rsidRDefault="00356661" w:rsidP="00356661">
      <w:pPr>
        <w:pStyle w:val="ListParagraph"/>
        <w:numPr>
          <w:ilvl w:val="0"/>
          <w:numId w:val="24"/>
        </w:numPr>
        <w:tabs>
          <w:tab w:val="left" w:pos="2160"/>
        </w:tabs>
        <w:spacing w:before="120" w:after="40"/>
        <w:ind w:leftChars="0"/>
        <w:rPr>
          <w:rFonts w:eastAsia="Times New Roman"/>
          <w:sz w:val="20"/>
          <w:lang w:val="en-US" w:eastAsia="ja-JP"/>
        </w:rPr>
      </w:pPr>
      <w:r>
        <w:rPr>
          <w:rFonts w:eastAsiaTheme="minorEastAsia"/>
          <w:sz w:val="20"/>
          <w:lang w:val="en-US" w:eastAsia="ko-KR"/>
        </w:rPr>
        <w:t xml:space="preserve">The DBW determines which tones in the UHR-STF field are modulated. Let </w:t>
      </w:r>
      <w:r>
        <w:rPr>
          <w:rFonts w:eastAsiaTheme="minorEastAsia"/>
          <w:i/>
          <w:iCs/>
          <w:sz w:val="20"/>
          <w:lang w:val="en-US" w:eastAsia="ko-KR"/>
        </w:rPr>
        <w:t>K</w:t>
      </w:r>
      <w:r>
        <w:rPr>
          <w:rFonts w:eastAsiaTheme="minorEastAsia"/>
          <w:i/>
          <w:iCs/>
          <w:sz w:val="20"/>
          <w:vertAlign w:val="subscript"/>
          <w:lang w:val="en-US" w:eastAsia="ko-KR"/>
        </w:rPr>
        <w:t>STF</w:t>
      </w:r>
      <w:r>
        <w:rPr>
          <w:rFonts w:eastAsiaTheme="minorEastAsia"/>
          <w:sz w:val="20"/>
          <w:vertAlign w:val="subscript"/>
          <w:lang w:val="en-US" w:eastAsia="ko-KR"/>
        </w:rPr>
        <w:t>,</w:t>
      </w:r>
      <w:proofErr w:type="gramStart"/>
      <w:r>
        <w:rPr>
          <w:rFonts w:eastAsiaTheme="minorEastAsia"/>
          <w:sz w:val="20"/>
          <w:vertAlign w:val="subscript"/>
          <w:lang w:val="en-US" w:eastAsia="ko-KR"/>
        </w:rPr>
        <w:t>242,</w:t>
      </w:r>
      <w:r>
        <w:rPr>
          <w:rFonts w:eastAsiaTheme="minorEastAsia"/>
          <w:i/>
          <w:iCs/>
          <w:sz w:val="20"/>
          <w:vertAlign w:val="subscript"/>
          <w:lang w:val="en-US" w:eastAsia="ko-KR"/>
        </w:rPr>
        <w:t>n</w:t>
      </w:r>
      <w:proofErr w:type="gramEnd"/>
      <w:r>
        <w:rPr>
          <w:rFonts w:eastAsiaTheme="minorEastAsia"/>
          <w:sz w:val="20"/>
          <w:lang w:val="en-US" w:eastAsia="ko-KR"/>
        </w:rPr>
        <w:t xml:space="preserve">, </w:t>
      </w:r>
      <w:r>
        <w:rPr>
          <w:rFonts w:eastAsiaTheme="minorEastAsia"/>
          <w:i/>
          <w:iCs/>
          <w:sz w:val="20"/>
          <w:lang w:val="en-US" w:eastAsia="ko-KR"/>
        </w:rPr>
        <w:t>K</w:t>
      </w:r>
      <w:r>
        <w:rPr>
          <w:rFonts w:eastAsiaTheme="minorEastAsia"/>
          <w:i/>
          <w:iCs/>
          <w:sz w:val="20"/>
          <w:vertAlign w:val="subscript"/>
          <w:lang w:val="en-US" w:eastAsia="ko-KR"/>
        </w:rPr>
        <w:t>STF</w:t>
      </w:r>
      <w:r>
        <w:rPr>
          <w:rFonts w:eastAsiaTheme="minorEastAsia"/>
          <w:sz w:val="20"/>
          <w:vertAlign w:val="subscript"/>
          <w:lang w:val="en-US" w:eastAsia="ko-KR"/>
        </w:rPr>
        <w:t>,484,</w:t>
      </w:r>
      <w:r>
        <w:rPr>
          <w:rFonts w:eastAsiaTheme="minorEastAsia"/>
          <w:i/>
          <w:iCs/>
          <w:sz w:val="20"/>
          <w:vertAlign w:val="subscript"/>
          <w:lang w:val="en-US" w:eastAsia="ko-KR"/>
        </w:rPr>
        <w:t>n</w:t>
      </w:r>
      <w:r>
        <w:rPr>
          <w:rFonts w:eastAsiaTheme="minorEastAsia"/>
          <w:sz w:val="20"/>
          <w:lang w:val="en-US" w:eastAsia="ko-KR"/>
        </w:rPr>
        <w:t xml:space="preserve"> and </w:t>
      </w:r>
      <w:r>
        <w:rPr>
          <w:rFonts w:eastAsiaTheme="minorEastAsia"/>
          <w:i/>
          <w:iCs/>
          <w:sz w:val="20"/>
          <w:lang w:val="en-US" w:eastAsia="ko-KR"/>
        </w:rPr>
        <w:t>K</w:t>
      </w:r>
      <w:r>
        <w:rPr>
          <w:rFonts w:eastAsiaTheme="minorEastAsia"/>
          <w:i/>
          <w:iCs/>
          <w:sz w:val="20"/>
          <w:vertAlign w:val="subscript"/>
          <w:lang w:val="en-US" w:eastAsia="ko-KR"/>
        </w:rPr>
        <w:t>STF</w:t>
      </w:r>
      <w:r>
        <w:rPr>
          <w:rFonts w:eastAsiaTheme="minorEastAsia"/>
          <w:sz w:val="20"/>
          <w:vertAlign w:val="subscript"/>
          <w:lang w:val="en-US" w:eastAsia="ko-KR"/>
        </w:rPr>
        <w:t>,996,</w:t>
      </w:r>
      <w:r>
        <w:rPr>
          <w:rFonts w:eastAsiaTheme="minorEastAsia"/>
          <w:i/>
          <w:iCs/>
          <w:sz w:val="20"/>
          <w:vertAlign w:val="subscript"/>
          <w:lang w:val="en-US" w:eastAsia="ko-KR"/>
        </w:rPr>
        <w:t>n</w:t>
      </w:r>
      <w:r>
        <w:rPr>
          <w:rFonts w:eastAsiaTheme="minorEastAsia"/>
          <w:sz w:val="20"/>
          <w:lang w:val="en-US" w:eastAsia="ko-KR"/>
        </w:rPr>
        <w:t xml:space="preserve"> be the set of UHR-STF tones modulated when transmitting the </w:t>
      </w:r>
      <w:r>
        <w:rPr>
          <w:rFonts w:eastAsiaTheme="minorEastAsia"/>
          <w:i/>
          <w:iCs/>
          <w:sz w:val="20"/>
          <w:lang w:val="en-US" w:eastAsia="ko-KR"/>
        </w:rPr>
        <w:t>n-</w:t>
      </w:r>
      <w:proofErr w:type="spellStart"/>
      <w:r>
        <w:rPr>
          <w:rFonts w:eastAsiaTheme="minorEastAsia"/>
          <w:sz w:val="20"/>
          <w:lang w:val="en-US" w:eastAsia="ko-KR"/>
        </w:rPr>
        <w:t>th</w:t>
      </w:r>
      <w:proofErr w:type="spellEnd"/>
      <w:r>
        <w:rPr>
          <w:rFonts w:eastAsiaTheme="minorEastAsia"/>
          <w:sz w:val="20"/>
          <w:lang w:val="en-US" w:eastAsia="ko-KR"/>
        </w:rPr>
        <w:t xml:space="preserve"> 242-tone, 484-tone and 996-tone RRU lowest in frequency, respectively, in a </w:t>
      </w:r>
      <w:r>
        <w:rPr>
          <w:rFonts w:eastAsiaTheme="minorEastAsia"/>
          <w:i/>
          <w:iCs/>
          <w:sz w:val="20"/>
          <w:lang w:val="en-US" w:eastAsia="ko-KR"/>
        </w:rPr>
        <w:t>W</w:t>
      </w:r>
      <w:r>
        <w:rPr>
          <w:rFonts w:eastAsiaTheme="minorEastAsia"/>
          <w:i/>
          <w:iCs/>
          <w:sz w:val="20"/>
          <w:vertAlign w:val="subscript"/>
          <w:lang w:val="en-US" w:eastAsia="ko-KR"/>
        </w:rPr>
        <w:t>P</w:t>
      </w:r>
      <w:r>
        <w:rPr>
          <w:rFonts w:eastAsiaTheme="minorEastAsia"/>
          <w:sz w:val="20"/>
          <w:lang w:val="en-US" w:eastAsia="ko-KR"/>
        </w:rPr>
        <w:t xml:space="preserve"> MHz UHR TB PPDU (</w:t>
      </w:r>
      <w:r>
        <w:rPr>
          <w:rFonts w:eastAsiaTheme="minorEastAsia"/>
          <w:i/>
          <w:iCs/>
          <w:sz w:val="20"/>
          <w:lang w:val="en-US" w:eastAsia="ko-KR"/>
        </w:rPr>
        <w:t>W</w:t>
      </w:r>
      <w:r>
        <w:rPr>
          <w:rFonts w:eastAsiaTheme="minorEastAsia"/>
          <w:i/>
          <w:iCs/>
          <w:sz w:val="20"/>
          <w:vertAlign w:val="subscript"/>
          <w:lang w:val="en-US" w:eastAsia="ko-KR"/>
        </w:rPr>
        <w:t>P</w:t>
      </w:r>
      <w:r>
        <w:rPr>
          <w:rFonts w:eastAsiaTheme="minorEastAsia"/>
          <w:sz w:val="20"/>
          <w:lang w:val="en-US" w:eastAsia="ko-KR"/>
        </w:rPr>
        <w:t xml:space="preserve"> ≥ DBW). Then, </w:t>
      </w:r>
      <w:r>
        <w:rPr>
          <w:rFonts w:eastAsiaTheme="minorEastAsia"/>
          <w:i/>
          <w:iCs/>
          <w:sz w:val="20"/>
          <w:lang w:val="en-US" w:eastAsia="ko-KR"/>
        </w:rPr>
        <w:t>K</w:t>
      </w:r>
      <w:r>
        <w:rPr>
          <w:rFonts w:eastAsiaTheme="minorEastAsia"/>
          <w:i/>
          <w:iCs/>
          <w:sz w:val="20"/>
          <w:vertAlign w:val="subscript"/>
          <w:lang w:val="en-US" w:eastAsia="ko-KR"/>
        </w:rPr>
        <w:t>STF</w:t>
      </w:r>
      <w:r>
        <w:rPr>
          <w:rFonts w:eastAsiaTheme="minorEastAsia"/>
          <w:sz w:val="20"/>
          <w:vertAlign w:val="subscript"/>
          <w:lang w:val="en-US" w:eastAsia="ko-KR"/>
        </w:rPr>
        <w:t>,</w:t>
      </w:r>
      <w:proofErr w:type="gramStart"/>
      <w:r>
        <w:rPr>
          <w:rFonts w:eastAsiaTheme="minorEastAsia"/>
          <w:sz w:val="20"/>
          <w:vertAlign w:val="subscript"/>
          <w:lang w:val="en-US" w:eastAsia="ko-KR"/>
        </w:rPr>
        <w:t>242,</w:t>
      </w:r>
      <w:r>
        <w:rPr>
          <w:rFonts w:eastAsiaTheme="minorEastAsia"/>
          <w:i/>
          <w:iCs/>
          <w:sz w:val="20"/>
          <w:vertAlign w:val="subscript"/>
          <w:lang w:val="en-US" w:eastAsia="ko-KR"/>
        </w:rPr>
        <w:t>n</w:t>
      </w:r>
      <w:proofErr w:type="gramEnd"/>
      <w:r>
        <w:rPr>
          <w:rFonts w:eastAsiaTheme="minorEastAsia"/>
          <w:sz w:val="20"/>
          <w:lang w:val="en-US" w:eastAsia="ko-KR"/>
        </w:rPr>
        <w:t xml:space="preserve"> is the set of UHR-STF tones that are modulated when transmitting a DRU with DBW of 20 MHz located in the </w:t>
      </w:r>
      <w:r>
        <w:rPr>
          <w:rFonts w:eastAsiaTheme="minorEastAsia"/>
          <w:i/>
          <w:iCs/>
          <w:sz w:val="20"/>
          <w:lang w:val="en-US" w:eastAsia="ko-KR"/>
        </w:rPr>
        <w:t>n-</w:t>
      </w:r>
      <w:proofErr w:type="spellStart"/>
      <w:r>
        <w:rPr>
          <w:rFonts w:eastAsiaTheme="minorEastAsia"/>
          <w:sz w:val="20"/>
          <w:lang w:val="en-US" w:eastAsia="ko-KR"/>
        </w:rPr>
        <w:t>th</w:t>
      </w:r>
      <w:proofErr w:type="spellEnd"/>
      <w:r>
        <w:rPr>
          <w:rFonts w:eastAsiaTheme="minorEastAsia"/>
          <w:sz w:val="20"/>
          <w:lang w:val="en-US" w:eastAsia="ko-KR"/>
        </w:rPr>
        <w:t xml:space="preserve"> lowest 20 MHz within the UHR TB PPDU. </w:t>
      </w:r>
      <w:r>
        <w:rPr>
          <w:rFonts w:eastAsiaTheme="minorEastAsia"/>
          <w:i/>
          <w:iCs/>
          <w:sz w:val="20"/>
          <w:lang w:val="en-US" w:eastAsia="ko-KR"/>
        </w:rPr>
        <w:t>K</w:t>
      </w:r>
      <w:r>
        <w:rPr>
          <w:rFonts w:eastAsiaTheme="minorEastAsia"/>
          <w:i/>
          <w:iCs/>
          <w:sz w:val="20"/>
          <w:vertAlign w:val="subscript"/>
          <w:lang w:val="en-US" w:eastAsia="ko-KR"/>
        </w:rPr>
        <w:t>STF</w:t>
      </w:r>
      <w:r>
        <w:rPr>
          <w:rFonts w:eastAsiaTheme="minorEastAsia"/>
          <w:sz w:val="20"/>
          <w:vertAlign w:val="subscript"/>
          <w:lang w:val="en-US" w:eastAsia="ko-KR"/>
        </w:rPr>
        <w:t>,</w:t>
      </w:r>
      <w:proofErr w:type="gramStart"/>
      <w:r>
        <w:rPr>
          <w:rFonts w:eastAsiaTheme="minorEastAsia"/>
          <w:sz w:val="20"/>
          <w:vertAlign w:val="subscript"/>
          <w:lang w:val="en-US" w:eastAsia="ko-KR"/>
        </w:rPr>
        <w:t>484,</w:t>
      </w:r>
      <w:r>
        <w:rPr>
          <w:rFonts w:eastAsiaTheme="minorEastAsia"/>
          <w:i/>
          <w:iCs/>
          <w:sz w:val="20"/>
          <w:vertAlign w:val="subscript"/>
          <w:lang w:val="en-US" w:eastAsia="ko-KR"/>
        </w:rPr>
        <w:t>n</w:t>
      </w:r>
      <w:proofErr w:type="gramEnd"/>
      <w:r>
        <w:rPr>
          <w:rFonts w:eastAsiaTheme="minorEastAsia"/>
          <w:sz w:val="20"/>
          <w:lang w:val="en-US" w:eastAsia="ko-KR"/>
        </w:rPr>
        <w:t xml:space="preserve"> is the set of UHR-STF tones that are modulated when transmitting a DRU with DBW of 40 MHz located in the </w:t>
      </w:r>
      <w:r>
        <w:rPr>
          <w:rFonts w:eastAsiaTheme="minorEastAsia"/>
          <w:i/>
          <w:iCs/>
          <w:sz w:val="20"/>
          <w:lang w:val="en-US" w:eastAsia="ko-KR"/>
        </w:rPr>
        <w:t>n-</w:t>
      </w:r>
      <w:proofErr w:type="spellStart"/>
      <w:r>
        <w:rPr>
          <w:rFonts w:eastAsiaTheme="minorEastAsia"/>
          <w:sz w:val="20"/>
          <w:lang w:val="en-US" w:eastAsia="ko-KR"/>
        </w:rPr>
        <w:t>th</w:t>
      </w:r>
      <w:proofErr w:type="spellEnd"/>
      <w:r>
        <w:rPr>
          <w:rFonts w:eastAsiaTheme="minorEastAsia"/>
          <w:sz w:val="20"/>
          <w:lang w:val="en-US" w:eastAsia="ko-KR"/>
        </w:rPr>
        <w:t xml:space="preserve"> lowest 40 MHz within the UHR TB PPDU.</w:t>
      </w:r>
      <w:r>
        <w:rPr>
          <w:rFonts w:eastAsiaTheme="minorEastAsia"/>
          <w:i/>
          <w:iCs/>
          <w:sz w:val="20"/>
          <w:lang w:val="en-US" w:eastAsia="ko-KR"/>
        </w:rPr>
        <w:t xml:space="preserve"> K</w:t>
      </w:r>
      <w:r>
        <w:rPr>
          <w:rFonts w:eastAsiaTheme="minorEastAsia"/>
          <w:i/>
          <w:iCs/>
          <w:sz w:val="20"/>
          <w:vertAlign w:val="subscript"/>
          <w:lang w:val="en-US" w:eastAsia="ko-KR"/>
        </w:rPr>
        <w:t>STF</w:t>
      </w:r>
      <w:r>
        <w:rPr>
          <w:rFonts w:eastAsiaTheme="minorEastAsia"/>
          <w:sz w:val="20"/>
          <w:vertAlign w:val="subscript"/>
          <w:lang w:val="en-US" w:eastAsia="ko-KR"/>
        </w:rPr>
        <w:t>,</w:t>
      </w:r>
      <w:proofErr w:type="gramStart"/>
      <w:r>
        <w:rPr>
          <w:rFonts w:eastAsiaTheme="minorEastAsia"/>
          <w:sz w:val="20"/>
          <w:vertAlign w:val="subscript"/>
          <w:lang w:val="en-US" w:eastAsia="ko-KR"/>
        </w:rPr>
        <w:t>996,</w:t>
      </w:r>
      <w:r>
        <w:rPr>
          <w:rFonts w:eastAsiaTheme="minorEastAsia"/>
          <w:i/>
          <w:iCs/>
          <w:sz w:val="20"/>
          <w:vertAlign w:val="subscript"/>
          <w:lang w:val="en-US" w:eastAsia="ko-KR"/>
        </w:rPr>
        <w:t>n</w:t>
      </w:r>
      <w:proofErr w:type="gramEnd"/>
      <w:r>
        <w:rPr>
          <w:rFonts w:eastAsiaTheme="minorEastAsia"/>
          <w:sz w:val="20"/>
          <w:lang w:val="en-US" w:eastAsia="ko-KR"/>
        </w:rPr>
        <w:t xml:space="preserve"> is the set of UHR-STF tones that are modulated when transmitting a DRU with DBW of 80 MHz located in the </w:t>
      </w:r>
      <w:r>
        <w:rPr>
          <w:rFonts w:eastAsiaTheme="minorEastAsia"/>
          <w:i/>
          <w:iCs/>
          <w:sz w:val="20"/>
          <w:lang w:val="en-US" w:eastAsia="ko-KR"/>
        </w:rPr>
        <w:t>n-</w:t>
      </w:r>
      <w:proofErr w:type="spellStart"/>
      <w:r>
        <w:rPr>
          <w:rFonts w:eastAsiaTheme="minorEastAsia"/>
          <w:sz w:val="20"/>
          <w:lang w:val="en-US" w:eastAsia="ko-KR"/>
        </w:rPr>
        <w:t>th</w:t>
      </w:r>
      <w:proofErr w:type="spellEnd"/>
      <w:r>
        <w:rPr>
          <w:rFonts w:eastAsiaTheme="minorEastAsia"/>
          <w:sz w:val="20"/>
          <w:lang w:val="en-US" w:eastAsia="ko-KR"/>
        </w:rPr>
        <w:t xml:space="preserve"> lowest 80 MHz within the UHR TB PPDU.</w:t>
      </w:r>
    </w:p>
    <w:p w14:paraId="12BD6770" w14:textId="77777777" w:rsidR="00356661" w:rsidRDefault="00356661" w:rsidP="00356661">
      <w:pPr>
        <w:rPr>
          <w:sz w:val="20"/>
          <w:lang w:val="en-US"/>
        </w:rPr>
      </w:pPr>
    </w:p>
    <w:p w14:paraId="0735E6A4" w14:textId="619B1FA6" w:rsidR="00356661" w:rsidRDefault="00356661" w:rsidP="00356661">
      <w:pPr>
        <w:rPr>
          <w:sz w:val="20"/>
          <w:lang w:val="en-US"/>
        </w:rPr>
      </w:pPr>
      <w:r>
        <w:rPr>
          <w:sz w:val="20"/>
          <w:lang w:val="en-US" w:eastAsia="ko-KR"/>
        </w:rPr>
        <w:t xml:space="preserve">The </w:t>
      </w:r>
      <w:r>
        <w:rPr>
          <w:sz w:val="20"/>
          <w:lang w:val="en-US"/>
        </w:rPr>
        <w:t xml:space="preserve">maximum </w:t>
      </w:r>
      <w:r>
        <w:rPr>
          <w:sz w:val="20"/>
          <w:lang w:val="en-US" w:eastAsia="ko-KR"/>
        </w:rPr>
        <w:t xml:space="preserve">DBW </w:t>
      </w:r>
      <w:r>
        <w:rPr>
          <w:sz w:val="20"/>
          <w:lang w:val="en-US"/>
        </w:rPr>
        <w:t>is 80 MHz</w:t>
      </w:r>
      <w:r>
        <w:rPr>
          <w:sz w:val="20"/>
          <w:lang w:val="en-US" w:eastAsia="ko-KR"/>
        </w:rPr>
        <w:t xml:space="preserve"> in 80 MHz, 160 MHz, and 320 MHz UHR TB PPDUs</w:t>
      </w:r>
      <w:r>
        <w:rPr>
          <w:sz w:val="20"/>
          <w:lang w:val="en-US"/>
        </w:rPr>
        <w:t xml:space="preserve">. DRUs with DBW of 20 or 40MHz </w:t>
      </w:r>
      <w:r w:rsidR="00160DE7">
        <w:rPr>
          <w:sz w:val="20"/>
          <w:lang w:val="en-US"/>
        </w:rPr>
        <w:t xml:space="preserve">or 60MHz </w:t>
      </w:r>
      <w:r>
        <w:rPr>
          <w:sz w:val="20"/>
          <w:lang w:val="en-US"/>
        </w:rPr>
        <w:t xml:space="preserve">are allowed within each 80 MHz frequency subblock. </w:t>
      </w:r>
    </w:p>
    <w:p w14:paraId="0311AFB9" w14:textId="77777777" w:rsidR="00356661" w:rsidRDefault="00356661" w:rsidP="00356661">
      <w:pPr>
        <w:rPr>
          <w:sz w:val="22"/>
          <w:szCs w:val="22"/>
          <w:lang w:val="en-US"/>
        </w:rPr>
      </w:pPr>
    </w:p>
    <w:p w14:paraId="45735F6A" w14:textId="77777777" w:rsidR="00356661" w:rsidRPr="00356661" w:rsidRDefault="00356661" w:rsidP="00356661">
      <w:pPr>
        <w:rPr>
          <w:sz w:val="22"/>
          <w:szCs w:val="22"/>
          <w:lang w:val="en-US"/>
        </w:rPr>
      </w:pPr>
    </w:p>
    <w:p w14:paraId="210FD84E" w14:textId="576CB37D" w:rsidR="00356661" w:rsidRPr="00356661" w:rsidRDefault="00356661" w:rsidP="00356661">
      <w:pPr>
        <w:pStyle w:val="Heading1"/>
        <w:rPr>
          <w:rFonts w:ascii="Times New Roman" w:hAnsi="Times New Roman"/>
          <w:sz w:val="28"/>
          <w:szCs w:val="28"/>
          <w:u w:val="none"/>
          <w:lang w:val="en-US" w:eastAsia="ja-JP"/>
        </w:rPr>
      </w:pPr>
      <w:r w:rsidRPr="00356661">
        <w:rPr>
          <w:rFonts w:ascii="Times New Roman" w:hAnsi="Times New Roman"/>
          <w:bCs/>
          <w:sz w:val="28"/>
          <w:szCs w:val="28"/>
          <w:u w:val="none"/>
        </w:rPr>
        <w:t>38.3.</w:t>
      </w:r>
      <w:r>
        <w:rPr>
          <w:rFonts w:ascii="Times New Roman" w:hAnsi="Times New Roman"/>
          <w:bCs/>
          <w:sz w:val="28"/>
          <w:szCs w:val="28"/>
          <w:u w:val="none"/>
        </w:rPr>
        <w:t>14.10</w:t>
      </w:r>
      <w:r w:rsidRPr="00356661">
        <w:rPr>
          <w:rFonts w:ascii="Times New Roman" w:hAnsi="Times New Roman"/>
          <w:bCs/>
          <w:sz w:val="28"/>
          <w:szCs w:val="28"/>
          <w:u w:val="none"/>
        </w:rPr>
        <w:t xml:space="preserve">.2 </w:t>
      </w:r>
      <w:r w:rsidRPr="00356661">
        <w:rPr>
          <w:rFonts w:ascii="Times New Roman" w:eastAsia="MS Mincho" w:hAnsi="Times New Roman"/>
          <w:sz w:val="28"/>
          <w:szCs w:val="28"/>
          <w:u w:val="none"/>
        </w:rPr>
        <w:t>CSD</w:t>
      </w:r>
      <w:r w:rsidRPr="00356661">
        <w:rPr>
          <w:rFonts w:ascii="Times New Roman" w:hAnsi="Times New Roman"/>
          <w:sz w:val="28"/>
          <w:szCs w:val="28"/>
          <w:u w:val="none"/>
        </w:rPr>
        <w:t xml:space="preserve"> for DRU transmission</w:t>
      </w:r>
    </w:p>
    <w:p w14:paraId="77E9E014" w14:textId="77777777" w:rsidR="00356661" w:rsidRDefault="00356661" w:rsidP="00356661">
      <w:pPr>
        <w:rPr>
          <w:sz w:val="20"/>
          <w:lang w:val="en-US"/>
        </w:rPr>
      </w:pPr>
    </w:p>
    <w:p w14:paraId="2D1DDCD6" w14:textId="2A0AD4D4" w:rsidR="003A7E2F" w:rsidRDefault="003A7E2F" w:rsidP="003A7E2F">
      <w:pPr>
        <w:rPr>
          <w:sz w:val="20"/>
          <w:lang w:val="en-US"/>
        </w:rPr>
      </w:pPr>
      <w:del w:id="8" w:author="Jianhan Liu" w:date="2024-12-23T16:26:00Z">
        <w:r w:rsidDel="005A58A5">
          <w:rPr>
            <w:sz w:val="20"/>
            <w:lang w:val="en-US"/>
          </w:rPr>
          <w:delText>Global</w:delText>
        </w:r>
      </w:del>
      <w:del w:id="9" w:author="Jianhan Liu [2]" w:date="2024-12-16T16:28:00Z">
        <w:r w:rsidDel="009D194D">
          <w:rPr>
            <w:sz w:val="20"/>
            <w:lang w:val="en-US"/>
          </w:rPr>
          <w:delText xml:space="preserve"> </w:delText>
        </w:r>
      </w:del>
      <w:r>
        <w:rPr>
          <w:sz w:val="20"/>
          <w:lang w:val="en-US"/>
        </w:rPr>
        <w:t>CSD is used for DRU UHR-STF transmission to solve unintentional beamforming issue. It is applied in each distribution BW. For each DRU user, a unique CSD index will be assigned according to its DRU index to minimize CSD collision.</w:t>
      </w:r>
    </w:p>
    <w:p w14:paraId="6DADC200" w14:textId="77777777" w:rsidR="003A7E2F" w:rsidRDefault="003A7E2F" w:rsidP="003A7E2F">
      <w:pPr>
        <w:rPr>
          <w:sz w:val="20"/>
          <w:lang w:val="en-US"/>
        </w:rPr>
      </w:pPr>
    </w:p>
    <w:p w14:paraId="3DF8660C" w14:textId="793DC784" w:rsidR="003A7E2F" w:rsidRDefault="003A7E2F" w:rsidP="003A7E2F">
      <w:pPr>
        <w:rPr>
          <w:sz w:val="20"/>
          <w:lang w:val="en-US"/>
        </w:rPr>
      </w:pPr>
      <w:r>
        <w:rPr>
          <w:sz w:val="20"/>
          <w:lang w:val="en-US"/>
        </w:rPr>
        <w:t xml:space="preserve">DRU transmission reuses the existing 8 CSD table (Table 21-11 – Cyclic shift values for the VHT modulated fields of a PPDU) for the </w:t>
      </w:r>
      <w:del w:id="10" w:author="Jianhan Liu" w:date="2024-12-23T16:26:00Z">
        <w:r w:rsidDel="005A58A5">
          <w:rPr>
            <w:sz w:val="20"/>
            <w:lang w:val="en-US"/>
          </w:rPr>
          <w:delText>global</w:delText>
        </w:r>
      </w:del>
      <w:r>
        <w:rPr>
          <w:sz w:val="20"/>
          <w:lang w:val="en-US"/>
        </w:rPr>
        <w:t xml:space="preserve"> CSD allocation.</w:t>
      </w:r>
    </w:p>
    <w:p w14:paraId="7D6FB17F" w14:textId="77777777" w:rsidR="003A7E2F" w:rsidRDefault="003A7E2F" w:rsidP="003A7E2F">
      <w:pPr>
        <w:rPr>
          <w:sz w:val="20"/>
          <w:lang w:val="en-US"/>
        </w:rPr>
      </w:pPr>
    </w:p>
    <w:p w14:paraId="40F95EDB" w14:textId="5A1B76A9" w:rsidR="003A7E2F" w:rsidRDefault="003A7E2F" w:rsidP="003A7E2F">
      <w:pPr>
        <w:rPr>
          <w:sz w:val="20"/>
          <w:lang w:val="en-US"/>
        </w:rPr>
      </w:pPr>
      <w:r>
        <w:rPr>
          <w:sz w:val="20"/>
          <w:lang w:val="en-US"/>
        </w:rPr>
        <w:t xml:space="preserve">Like per stream </w:t>
      </w:r>
      <w:del w:id="11" w:author="Jianhan Liu" w:date="2024-12-23T16:26:00Z">
        <w:r w:rsidDel="005A58A5">
          <w:rPr>
            <w:sz w:val="20"/>
            <w:lang w:val="en-US"/>
          </w:rPr>
          <w:delText>global</w:delText>
        </w:r>
      </w:del>
      <w:r>
        <w:rPr>
          <w:sz w:val="20"/>
          <w:lang w:val="en-US"/>
        </w:rPr>
        <w:t xml:space="preserve"> CSD in UL MU-MIMO, </w:t>
      </w:r>
      <w:del w:id="12" w:author="Jianhan Liu" w:date="2024-12-23T16:26:00Z">
        <w:r w:rsidDel="005A58A5">
          <w:rPr>
            <w:sz w:val="20"/>
            <w:lang w:val="en-US"/>
          </w:rPr>
          <w:delText>global</w:delText>
        </w:r>
      </w:del>
      <w:r>
        <w:rPr>
          <w:sz w:val="20"/>
          <w:lang w:val="en-US"/>
        </w:rPr>
        <w:t xml:space="preserve"> CSD index for each DRU assignment can be defined based on DRU index. For a DRU assignment in a distribution BW, it is assigned with a </w:t>
      </w:r>
      <w:del w:id="13" w:author="Jianhan Liu" w:date="2024-12-23T16:26:00Z">
        <w:r w:rsidDel="005A58A5">
          <w:rPr>
            <w:sz w:val="20"/>
            <w:lang w:val="en-US"/>
          </w:rPr>
          <w:delText>global</w:delText>
        </w:r>
      </w:del>
      <w:r>
        <w:rPr>
          <w:sz w:val="20"/>
          <w:lang w:val="en-US"/>
        </w:rPr>
        <w:t xml:space="preserve"> CSD start index i. If number of streams (</w:t>
      </w:r>
      <w:proofErr w:type="spellStart"/>
      <w:r>
        <w:rPr>
          <w:sz w:val="20"/>
          <w:lang w:val="en-US"/>
        </w:rPr>
        <w:t>Nss</w:t>
      </w:r>
      <w:proofErr w:type="spellEnd"/>
      <w:r>
        <w:rPr>
          <w:sz w:val="20"/>
          <w:lang w:val="en-US"/>
        </w:rPr>
        <w:t>) for this DRU is larger than 1, then it will use CSD [mod(i-</w:t>
      </w:r>
      <w:proofErr w:type="gramStart"/>
      <w:r>
        <w:rPr>
          <w:sz w:val="20"/>
          <w:lang w:val="en-US"/>
        </w:rPr>
        <w:t>1:i</w:t>
      </w:r>
      <w:proofErr w:type="gramEnd"/>
      <w:r>
        <w:rPr>
          <w:sz w:val="20"/>
          <w:lang w:val="en-US"/>
        </w:rPr>
        <w:t>+Nss-2,8)+ones(1,Nss)] for each stream.</w:t>
      </w:r>
    </w:p>
    <w:p w14:paraId="39B8CC01" w14:textId="77777777" w:rsidR="003A7E2F" w:rsidRDefault="003A7E2F" w:rsidP="003A7E2F">
      <w:pPr>
        <w:rPr>
          <w:sz w:val="20"/>
          <w:lang w:val="en-US"/>
        </w:rPr>
      </w:pPr>
    </w:p>
    <w:p w14:paraId="0177110B" w14:textId="279B8A3E" w:rsidR="003A7E2F" w:rsidRDefault="003A7E2F" w:rsidP="003A7E2F">
      <w:pPr>
        <w:jc w:val="center"/>
        <w:rPr>
          <w:sz w:val="20"/>
          <w:lang w:val="en-US"/>
        </w:rPr>
      </w:pPr>
      <w:r>
        <w:rPr>
          <w:noProof/>
          <w:sz w:val="20"/>
          <w:lang w:val="en-US" w:eastAsia="zh-CN"/>
        </w:rPr>
        <w:lastRenderedPageBreak/>
        <w:drawing>
          <wp:inline distT="0" distB="0" distL="0" distR="0" wp14:anchorId="6C55A813" wp14:editId="6B7FF9B5">
            <wp:extent cx="4810125" cy="28765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810125" cy="2876550"/>
                    </a:xfrm>
                    <a:prstGeom prst="rect">
                      <a:avLst/>
                    </a:prstGeom>
                    <a:noFill/>
                    <a:ln>
                      <a:noFill/>
                    </a:ln>
                  </pic:spPr>
                </pic:pic>
              </a:graphicData>
            </a:graphic>
          </wp:inline>
        </w:drawing>
      </w:r>
    </w:p>
    <w:p w14:paraId="2CAC4CBD" w14:textId="77777777" w:rsidR="00356661" w:rsidRDefault="00356661" w:rsidP="003A7E2F">
      <w:pPr>
        <w:rPr>
          <w:sz w:val="20"/>
          <w:lang w:val="en-US"/>
        </w:rPr>
      </w:pPr>
    </w:p>
    <w:p w14:paraId="6908C726" w14:textId="53F462A6" w:rsidR="00356661" w:rsidRPr="00356661" w:rsidRDefault="00356661" w:rsidP="00356661">
      <w:pPr>
        <w:pStyle w:val="Heading1"/>
        <w:rPr>
          <w:rFonts w:ascii="Times New Roman" w:hAnsi="Times New Roman"/>
          <w:sz w:val="28"/>
          <w:szCs w:val="18"/>
          <w:u w:val="none"/>
          <w:lang w:val="en-US"/>
        </w:rPr>
      </w:pPr>
      <w:r w:rsidRPr="00356661">
        <w:rPr>
          <w:rFonts w:ascii="Times New Roman" w:hAnsi="Times New Roman"/>
          <w:sz w:val="28"/>
          <w:szCs w:val="18"/>
          <w:u w:val="none"/>
        </w:rPr>
        <w:t>38.3.</w:t>
      </w:r>
      <w:r>
        <w:rPr>
          <w:rFonts w:ascii="Times New Roman" w:hAnsi="Times New Roman"/>
          <w:sz w:val="28"/>
          <w:szCs w:val="18"/>
          <w:u w:val="none"/>
        </w:rPr>
        <w:t>14.10</w:t>
      </w:r>
      <w:r w:rsidRPr="00356661">
        <w:rPr>
          <w:rFonts w:ascii="Times New Roman" w:hAnsi="Times New Roman"/>
          <w:sz w:val="28"/>
          <w:szCs w:val="18"/>
          <w:u w:val="none"/>
        </w:rPr>
        <w:t xml:space="preserve">.3 </w:t>
      </w:r>
      <w:del w:id="14" w:author="Jianhan Liu" w:date="2024-12-23T16:26:00Z">
        <w:r w:rsidRPr="00356661" w:rsidDel="005A58A5">
          <w:rPr>
            <w:rFonts w:ascii="Times New Roman" w:hAnsi="Times New Roman"/>
            <w:sz w:val="28"/>
            <w:szCs w:val="18"/>
            <w:u w:val="none"/>
          </w:rPr>
          <w:delText>Global</w:delText>
        </w:r>
      </w:del>
      <w:r w:rsidRPr="00356661">
        <w:rPr>
          <w:rFonts w:ascii="Times New Roman" w:hAnsi="Times New Roman"/>
          <w:sz w:val="28"/>
          <w:szCs w:val="18"/>
          <w:u w:val="none"/>
        </w:rPr>
        <w:t xml:space="preserve"> CSD index assignment for DRU STF transmission</w:t>
      </w:r>
    </w:p>
    <w:p w14:paraId="10CCEA81" w14:textId="77777777" w:rsidR="00356661" w:rsidRDefault="00356661" w:rsidP="00356661">
      <w:pPr>
        <w:rPr>
          <w:sz w:val="20"/>
          <w:lang w:val="en-US"/>
        </w:rPr>
      </w:pPr>
    </w:p>
    <w:p w14:paraId="33ADB38E" w14:textId="4C87A554" w:rsidR="003A7E2F" w:rsidRDefault="003A7E2F" w:rsidP="003A7E2F">
      <w:pPr>
        <w:rPr>
          <w:rFonts w:eastAsia="MS Mincho"/>
          <w:bCs/>
          <w:sz w:val="20"/>
          <w:lang w:val="en-US"/>
        </w:rPr>
      </w:pPr>
      <w:r>
        <w:rPr>
          <w:rFonts w:eastAsia="MS Mincho"/>
          <w:bCs/>
          <w:sz w:val="20"/>
          <w:lang w:val="en-US"/>
        </w:rPr>
        <w:t xml:space="preserve">For DRU UHR-STF transmission, DRU index based </w:t>
      </w:r>
      <w:del w:id="15" w:author="Jianhan Liu" w:date="2024-12-23T16:26:00Z">
        <w:r w:rsidDel="005A58A5">
          <w:rPr>
            <w:rFonts w:eastAsia="MS Mincho"/>
            <w:bCs/>
            <w:sz w:val="20"/>
            <w:lang w:val="en-US"/>
          </w:rPr>
          <w:delText>global</w:delText>
        </w:r>
      </w:del>
      <w:r>
        <w:rPr>
          <w:rFonts w:eastAsia="MS Mincho"/>
          <w:bCs/>
          <w:sz w:val="20"/>
          <w:lang w:val="en-US"/>
        </w:rPr>
        <w:t xml:space="preserve"> CSD start index assignment defined in Tables 38-yy1-yy3 shall be followed for distribution BW of 20MHz, 40MHz, and 80MHz, respectively.</w:t>
      </w:r>
    </w:p>
    <w:p w14:paraId="29CE2E7F" w14:textId="77777777" w:rsidR="003A7E2F" w:rsidRDefault="003A7E2F" w:rsidP="003A7E2F">
      <w:pPr>
        <w:rPr>
          <w:rFonts w:eastAsia="MS Mincho"/>
          <w:bCs/>
          <w:sz w:val="20"/>
          <w:lang w:val="en-US"/>
        </w:rPr>
      </w:pPr>
    </w:p>
    <w:p w14:paraId="65DA84CB" w14:textId="77777777" w:rsidR="003A7E2F" w:rsidRDefault="003A7E2F" w:rsidP="003A7E2F">
      <w:pPr>
        <w:ind w:left="720"/>
        <w:rPr>
          <w:rFonts w:eastAsia="MS Mincho"/>
          <w:bCs/>
          <w:sz w:val="20"/>
          <w:lang w:val="en-US"/>
        </w:rPr>
      </w:pPr>
    </w:p>
    <w:p w14:paraId="0B25449A" w14:textId="65837F13" w:rsidR="003A7E2F" w:rsidRDefault="003A7E2F" w:rsidP="003A7E2F">
      <w:pPr>
        <w:ind w:left="720"/>
        <w:jc w:val="center"/>
        <w:rPr>
          <w:rFonts w:eastAsia="MS Mincho"/>
          <w:bCs/>
          <w:sz w:val="20"/>
          <w:lang w:val="en-US"/>
        </w:rPr>
      </w:pPr>
      <w:r>
        <w:rPr>
          <w:rFonts w:eastAsia="MS Mincho"/>
          <w:b/>
          <w:sz w:val="20"/>
          <w:lang w:val="en-US"/>
        </w:rPr>
        <w:t xml:space="preserve">Table 38-yy1: </w:t>
      </w:r>
      <w:del w:id="16" w:author="Jianhan Liu" w:date="2024-12-23T16:26:00Z">
        <w:r w:rsidDel="005A58A5">
          <w:rPr>
            <w:rFonts w:eastAsia="MS Mincho"/>
            <w:b/>
            <w:sz w:val="20"/>
            <w:lang w:val="en-US"/>
          </w:rPr>
          <w:delText>Global</w:delText>
        </w:r>
      </w:del>
      <w:r>
        <w:rPr>
          <w:rFonts w:eastAsia="MS Mincho"/>
          <w:b/>
          <w:sz w:val="20"/>
          <w:lang w:val="en-US"/>
        </w:rPr>
        <w:t xml:space="preserve"> CSD starting index for </w:t>
      </w:r>
      <w:proofErr w:type="gramStart"/>
      <w:r>
        <w:rPr>
          <w:rFonts w:eastAsia="MS Mincho"/>
          <w:b/>
          <w:sz w:val="20"/>
          <w:lang w:val="en-US"/>
        </w:rPr>
        <w:t>DBW20</w:t>
      </w:r>
      <w:proofErr w:type="gramEnd"/>
    </w:p>
    <w:tbl>
      <w:tblPr>
        <w:tblW w:w="6785" w:type="dxa"/>
        <w:jc w:val="center"/>
        <w:tblCellMar>
          <w:left w:w="0" w:type="dxa"/>
          <w:right w:w="0" w:type="dxa"/>
        </w:tblCellMar>
        <w:tblLook w:val="0600" w:firstRow="0" w:lastRow="0" w:firstColumn="0" w:lastColumn="0" w:noHBand="1" w:noVBand="1"/>
      </w:tblPr>
      <w:tblGrid>
        <w:gridCol w:w="2610"/>
        <w:gridCol w:w="4175"/>
      </w:tblGrid>
      <w:tr w:rsidR="003A7E2F" w14:paraId="06589957" w14:textId="77777777" w:rsidTr="003A7E2F">
        <w:trPr>
          <w:trHeight w:val="496"/>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FC58E28"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 size</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48EB4F93" w14:textId="5DA5D85A" w:rsidR="003A7E2F" w:rsidRDefault="003A7E2F">
            <w:pPr>
              <w:ind w:left="720"/>
              <w:rPr>
                <w:rFonts w:eastAsia="MS Mincho"/>
                <w:bCs/>
                <w:kern w:val="2"/>
                <w:sz w:val="20"/>
                <w:lang w:val="en-US"/>
                <w14:ligatures w14:val="standardContextual"/>
              </w:rPr>
            </w:pPr>
            <w:del w:id="17" w:author="Jianhan Liu" w:date="2024-12-23T16:27:00Z">
              <w:r w:rsidDel="005A58A5">
                <w:rPr>
                  <w:rFonts w:eastAsia="MS Mincho"/>
                  <w:bCs/>
                  <w:kern w:val="2"/>
                  <w:sz w:val="20"/>
                  <w:lang w:val="en-US"/>
                  <w14:ligatures w14:val="standardContextual"/>
                </w:rPr>
                <w:delText>Global</w:delText>
              </w:r>
            </w:del>
            <w:r>
              <w:rPr>
                <w:rFonts w:eastAsia="MS Mincho"/>
                <w:bCs/>
                <w:kern w:val="2"/>
                <w:sz w:val="20"/>
                <w:lang w:val="en-US"/>
                <w14:ligatures w14:val="standardContextual"/>
              </w:rPr>
              <w:t xml:space="preserve"> CSD starting index for DBW20</w:t>
            </w:r>
          </w:p>
        </w:tc>
      </w:tr>
      <w:tr w:rsidR="003A7E2F" w14:paraId="2117DE9A" w14:textId="77777777" w:rsidTr="003A7E2F">
        <w:trPr>
          <w:trHeight w:val="496"/>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0FFF5768"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DRU26, i=1:9</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51C8D81E"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{1,2,3,4,5,5,6,7,8}</w:t>
            </w:r>
          </w:p>
        </w:tc>
      </w:tr>
      <w:tr w:rsidR="003A7E2F" w14:paraId="60A4ECCD" w14:textId="77777777" w:rsidTr="003A7E2F">
        <w:trPr>
          <w:trHeight w:val="496"/>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BC37C69"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DRU52, i=1:4</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0588800C"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{2,4,6,8}</w:t>
            </w:r>
          </w:p>
        </w:tc>
      </w:tr>
      <w:tr w:rsidR="003A7E2F" w14:paraId="40EFD747" w14:textId="77777777" w:rsidTr="003A7E2F">
        <w:trPr>
          <w:trHeight w:val="496"/>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321D6744"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DRU106, i=1:2</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D0F59AC"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{3,7}</w:t>
            </w:r>
          </w:p>
        </w:tc>
      </w:tr>
    </w:tbl>
    <w:p w14:paraId="4C2296AF" w14:textId="77777777" w:rsidR="003A7E2F" w:rsidRDefault="003A7E2F" w:rsidP="003A7E2F">
      <w:pPr>
        <w:ind w:left="720"/>
        <w:rPr>
          <w:rFonts w:eastAsia="MS Mincho"/>
          <w:bCs/>
          <w:sz w:val="20"/>
          <w:lang w:val="en-US"/>
        </w:rPr>
      </w:pPr>
    </w:p>
    <w:p w14:paraId="65FB93E2" w14:textId="77777777" w:rsidR="003A7E2F" w:rsidRDefault="003A7E2F" w:rsidP="003A7E2F">
      <w:pPr>
        <w:ind w:left="720"/>
        <w:rPr>
          <w:rFonts w:eastAsia="MS Mincho"/>
          <w:bCs/>
          <w:sz w:val="20"/>
          <w:lang w:val="en-US"/>
        </w:rPr>
      </w:pPr>
    </w:p>
    <w:p w14:paraId="7F653CE9" w14:textId="77777777" w:rsidR="003A7E2F" w:rsidRDefault="003A7E2F" w:rsidP="003A7E2F">
      <w:pPr>
        <w:ind w:left="720"/>
        <w:rPr>
          <w:rFonts w:eastAsia="MS Mincho"/>
          <w:bCs/>
          <w:sz w:val="20"/>
          <w:lang w:val="en-US"/>
        </w:rPr>
      </w:pPr>
    </w:p>
    <w:p w14:paraId="69DEA17D" w14:textId="77777777" w:rsidR="003A7E2F" w:rsidRDefault="003A7E2F" w:rsidP="003A7E2F">
      <w:pPr>
        <w:ind w:left="720"/>
        <w:rPr>
          <w:rFonts w:eastAsia="MS Mincho"/>
          <w:bCs/>
          <w:sz w:val="20"/>
          <w:lang w:val="en-US"/>
        </w:rPr>
      </w:pPr>
    </w:p>
    <w:p w14:paraId="1CE63984" w14:textId="55F452F9" w:rsidR="003A7E2F" w:rsidRDefault="003A7E2F" w:rsidP="003A7E2F">
      <w:pPr>
        <w:ind w:left="720"/>
        <w:jc w:val="center"/>
        <w:rPr>
          <w:rFonts w:eastAsia="MS Mincho"/>
          <w:bCs/>
          <w:sz w:val="20"/>
          <w:lang w:val="en-US"/>
        </w:rPr>
      </w:pPr>
      <w:r>
        <w:rPr>
          <w:rFonts w:eastAsia="MS Mincho"/>
          <w:b/>
          <w:sz w:val="20"/>
          <w:lang w:val="en-US"/>
        </w:rPr>
        <w:t xml:space="preserve">Table 38-yy2: </w:t>
      </w:r>
      <w:del w:id="18" w:author="Jianhan Liu" w:date="2024-12-23T16:27:00Z">
        <w:r w:rsidDel="005A58A5">
          <w:rPr>
            <w:rFonts w:eastAsia="MS Mincho"/>
            <w:b/>
            <w:sz w:val="20"/>
            <w:lang w:val="en-US"/>
          </w:rPr>
          <w:delText>Global</w:delText>
        </w:r>
      </w:del>
      <w:r>
        <w:rPr>
          <w:rFonts w:eastAsia="MS Mincho"/>
          <w:b/>
          <w:sz w:val="20"/>
          <w:lang w:val="en-US"/>
        </w:rPr>
        <w:t xml:space="preserve"> CSD starting index for </w:t>
      </w:r>
      <w:proofErr w:type="gramStart"/>
      <w:r>
        <w:rPr>
          <w:rFonts w:eastAsia="MS Mincho"/>
          <w:b/>
          <w:sz w:val="20"/>
          <w:lang w:val="en-US"/>
        </w:rPr>
        <w:t>DBW40</w:t>
      </w:r>
      <w:proofErr w:type="gramEnd"/>
    </w:p>
    <w:tbl>
      <w:tblPr>
        <w:tblW w:w="6785" w:type="dxa"/>
        <w:jc w:val="center"/>
        <w:tblCellMar>
          <w:left w:w="0" w:type="dxa"/>
          <w:right w:w="0" w:type="dxa"/>
        </w:tblCellMar>
        <w:tblLook w:val="0600" w:firstRow="0" w:lastRow="0" w:firstColumn="0" w:lastColumn="0" w:noHBand="1" w:noVBand="1"/>
      </w:tblPr>
      <w:tblGrid>
        <w:gridCol w:w="2610"/>
        <w:gridCol w:w="4175"/>
      </w:tblGrid>
      <w:tr w:rsidR="003A7E2F" w14:paraId="6FE1C119"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47392F28"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DRU size</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77D2DFD4" w14:textId="28C73BD5"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del w:id="19" w:author="Jianhan Liu" w:date="2024-12-23T16:27:00Z">
              <w:r w:rsidDel="005A58A5">
                <w:rPr>
                  <w:rFonts w:eastAsia="Times New Roman"/>
                  <w:kern w:val="2"/>
                  <w:sz w:val="20"/>
                  <w:lang w:val="en-US" w:eastAsia="ja-JP"/>
                  <w14:ligatures w14:val="standardContextual"/>
                </w:rPr>
                <w:delText>Global</w:delText>
              </w:r>
            </w:del>
            <w:r>
              <w:rPr>
                <w:rFonts w:eastAsia="Times New Roman"/>
                <w:kern w:val="2"/>
                <w:sz w:val="20"/>
                <w:lang w:val="en-US" w:eastAsia="ja-JP"/>
                <w14:ligatures w14:val="standardContextual"/>
              </w:rPr>
              <w:t xml:space="preserve"> CSD starting index for DBW40</w:t>
            </w:r>
          </w:p>
        </w:tc>
      </w:tr>
      <w:tr w:rsidR="003A7E2F" w14:paraId="56DB014D"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42B9CA4D"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DRU26, i=1:18</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6C92CD4D"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{1,5,2,6,3,3,7,4,8,1,5,2,6,7,3,7,4,8}</w:t>
            </w:r>
          </w:p>
        </w:tc>
      </w:tr>
      <w:tr w:rsidR="003A7E2F" w14:paraId="671F7230"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ACDCA67"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DRU52, i=1:8</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33DAACAF"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{1,2,3,4,5,6,7,8}</w:t>
            </w:r>
          </w:p>
        </w:tc>
      </w:tr>
      <w:tr w:rsidR="003A7E2F" w14:paraId="27F1A998"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3C6C999E"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DRU106, i=1:4</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D4E17BE"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{2,4,6,8}</w:t>
            </w:r>
          </w:p>
        </w:tc>
      </w:tr>
      <w:tr w:rsidR="003A7E2F" w14:paraId="5AE36D5C"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7D03F053"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DRU242, i=1:2</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1B27A4A1" w14:textId="77777777" w:rsidR="003A7E2F" w:rsidRDefault="003A7E2F">
            <w:pPr>
              <w:tabs>
                <w:tab w:val="left" w:pos="2160"/>
              </w:tabs>
              <w:spacing w:before="120" w:after="40" w:line="254" w:lineRule="auto"/>
              <w:ind w:left="720"/>
              <w:rPr>
                <w:rFonts w:eastAsia="Times New Roman"/>
                <w:kern w:val="2"/>
                <w:sz w:val="20"/>
                <w:lang w:val="en-US" w:eastAsia="ja-JP"/>
                <w14:ligatures w14:val="standardContextual"/>
              </w:rPr>
            </w:pPr>
            <w:r>
              <w:rPr>
                <w:rFonts w:eastAsia="Times New Roman"/>
                <w:kern w:val="2"/>
                <w:sz w:val="20"/>
                <w:lang w:val="en-US" w:eastAsia="ja-JP"/>
                <w14:ligatures w14:val="standardContextual"/>
              </w:rPr>
              <w:t>{3,7}</w:t>
            </w:r>
          </w:p>
        </w:tc>
      </w:tr>
    </w:tbl>
    <w:p w14:paraId="61E73717" w14:textId="77777777" w:rsidR="003A7E2F" w:rsidRDefault="003A7E2F" w:rsidP="003A7E2F">
      <w:pPr>
        <w:tabs>
          <w:tab w:val="left" w:pos="2160"/>
        </w:tabs>
        <w:spacing w:before="120" w:after="40"/>
        <w:ind w:left="720"/>
        <w:rPr>
          <w:rFonts w:eastAsia="Times New Roman"/>
          <w:sz w:val="20"/>
          <w:lang w:val="en-US" w:eastAsia="ja-JP"/>
        </w:rPr>
      </w:pPr>
    </w:p>
    <w:p w14:paraId="7E3950EF" w14:textId="77777777" w:rsidR="003A7E2F" w:rsidRDefault="003A7E2F" w:rsidP="003A7E2F">
      <w:pPr>
        <w:tabs>
          <w:tab w:val="left" w:pos="2160"/>
        </w:tabs>
        <w:spacing w:before="120" w:after="40"/>
        <w:ind w:left="720"/>
        <w:rPr>
          <w:rFonts w:eastAsia="Times New Roman"/>
          <w:sz w:val="20"/>
          <w:lang w:val="en-US" w:eastAsia="ja-JP"/>
        </w:rPr>
      </w:pPr>
    </w:p>
    <w:p w14:paraId="77E2CA05" w14:textId="51B04F37" w:rsidR="003A7E2F" w:rsidRDefault="003A7E2F" w:rsidP="003A7E2F">
      <w:pPr>
        <w:ind w:left="720"/>
        <w:jc w:val="center"/>
        <w:rPr>
          <w:rFonts w:eastAsia="MS Mincho"/>
          <w:b/>
          <w:sz w:val="20"/>
          <w:lang w:val="en-US"/>
        </w:rPr>
      </w:pPr>
      <w:r>
        <w:rPr>
          <w:rFonts w:eastAsia="MS Mincho"/>
          <w:b/>
          <w:sz w:val="20"/>
          <w:lang w:val="en-US"/>
        </w:rPr>
        <w:t xml:space="preserve">Table 38-yy3: </w:t>
      </w:r>
      <w:del w:id="20" w:author="Jianhan Liu" w:date="2024-12-23T16:27:00Z">
        <w:r w:rsidDel="005A58A5">
          <w:rPr>
            <w:rFonts w:eastAsia="MS Mincho"/>
            <w:b/>
            <w:sz w:val="20"/>
            <w:lang w:val="en-US"/>
          </w:rPr>
          <w:delText>Global</w:delText>
        </w:r>
      </w:del>
      <w:r>
        <w:rPr>
          <w:rFonts w:eastAsia="MS Mincho"/>
          <w:b/>
          <w:sz w:val="20"/>
          <w:lang w:val="en-US"/>
        </w:rPr>
        <w:t xml:space="preserve"> CSD starting index for </w:t>
      </w:r>
      <w:proofErr w:type="gramStart"/>
      <w:r>
        <w:rPr>
          <w:rFonts w:eastAsia="MS Mincho"/>
          <w:b/>
          <w:sz w:val="20"/>
          <w:lang w:val="en-US"/>
        </w:rPr>
        <w:t>DBW80</w:t>
      </w:r>
      <w:proofErr w:type="gramEnd"/>
    </w:p>
    <w:tbl>
      <w:tblPr>
        <w:tblW w:w="6785" w:type="dxa"/>
        <w:jc w:val="center"/>
        <w:tblCellMar>
          <w:left w:w="0" w:type="dxa"/>
          <w:right w:w="0" w:type="dxa"/>
        </w:tblCellMar>
        <w:tblLook w:val="0600" w:firstRow="0" w:lastRow="0" w:firstColumn="0" w:lastColumn="0" w:noHBand="1" w:noVBand="1"/>
      </w:tblPr>
      <w:tblGrid>
        <w:gridCol w:w="2610"/>
        <w:gridCol w:w="4175"/>
      </w:tblGrid>
      <w:tr w:rsidR="003A7E2F" w14:paraId="45ACCA5C"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526D22EB"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 size</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3FE16A03" w14:textId="4C9149F1" w:rsidR="003A7E2F" w:rsidRDefault="003A7E2F">
            <w:pPr>
              <w:ind w:left="720"/>
              <w:rPr>
                <w:rFonts w:eastAsia="MS Mincho"/>
                <w:bCs/>
                <w:kern w:val="2"/>
                <w:sz w:val="20"/>
                <w:lang w:val="en-US"/>
                <w14:ligatures w14:val="standardContextual"/>
              </w:rPr>
            </w:pPr>
            <w:del w:id="21" w:author="Jianhan Liu" w:date="2024-12-23T16:27:00Z">
              <w:r w:rsidDel="005A58A5">
                <w:rPr>
                  <w:rFonts w:eastAsia="MS Mincho"/>
                  <w:bCs/>
                  <w:kern w:val="2"/>
                  <w:sz w:val="20"/>
                  <w:lang w:val="en-US"/>
                  <w14:ligatures w14:val="standardContextual"/>
                </w:rPr>
                <w:delText>Global</w:delText>
              </w:r>
            </w:del>
            <w:r>
              <w:rPr>
                <w:rFonts w:eastAsia="MS Mincho"/>
                <w:bCs/>
                <w:kern w:val="2"/>
                <w:sz w:val="20"/>
                <w:lang w:val="en-US"/>
                <w14:ligatures w14:val="standardContextual"/>
              </w:rPr>
              <w:t xml:space="preserve"> CSD starting index for DBW80</w:t>
            </w:r>
          </w:p>
        </w:tc>
      </w:tr>
      <w:tr w:rsidR="003A7E2F" w14:paraId="213219E2"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10DBFA06"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DRU52, i=1:16</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62138069"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{1,5,2,6,3,7,4,8,1,5,2,6,3,7,4,8}</w:t>
            </w:r>
          </w:p>
        </w:tc>
      </w:tr>
      <w:tr w:rsidR="003A7E2F" w14:paraId="3788D411"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1A17AF7F"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DRU106, i=1:8</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19B45E0D"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{1,2,3,4,5,6,7,8}</w:t>
            </w:r>
          </w:p>
        </w:tc>
      </w:tr>
      <w:tr w:rsidR="003A7E2F" w14:paraId="57B6F5E3"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173C649F"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DRU242, i=1:4</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02ECF671"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{2,4,6,8}</w:t>
            </w:r>
          </w:p>
        </w:tc>
      </w:tr>
      <w:tr w:rsidR="003A7E2F" w14:paraId="778CB1BD" w14:textId="77777777" w:rsidTr="003A7E2F">
        <w:trPr>
          <w:trHeight w:val="370"/>
          <w:jc w:val="center"/>
        </w:trPr>
        <w:tc>
          <w:tcPr>
            <w:tcW w:w="2610"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103DF15"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DRU484, i=1:2</w:t>
            </w:r>
          </w:p>
        </w:tc>
        <w:tc>
          <w:tcPr>
            <w:tcW w:w="4175" w:type="dxa"/>
            <w:tcBorders>
              <w:top w:val="single" w:sz="4" w:space="0" w:color="000000"/>
              <w:left w:val="single" w:sz="4" w:space="0" w:color="000000"/>
              <w:bottom w:val="single" w:sz="4" w:space="0" w:color="000000"/>
              <w:right w:val="single" w:sz="4" w:space="0" w:color="000000"/>
            </w:tcBorders>
            <w:tcMar>
              <w:top w:w="14" w:type="dxa"/>
              <w:left w:w="54" w:type="dxa"/>
              <w:bottom w:w="0" w:type="dxa"/>
              <w:right w:w="11" w:type="dxa"/>
            </w:tcMar>
            <w:vAlign w:val="bottom"/>
            <w:hideMark/>
          </w:tcPr>
          <w:p w14:paraId="2C91FC66" w14:textId="77777777" w:rsidR="003A7E2F" w:rsidRDefault="003A7E2F">
            <w:pPr>
              <w:ind w:left="720"/>
              <w:rPr>
                <w:rFonts w:eastAsia="MS Mincho"/>
                <w:bCs/>
                <w:kern w:val="2"/>
                <w:sz w:val="20"/>
                <w:lang w:val="en-US"/>
                <w14:ligatures w14:val="standardContextual"/>
              </w:rPr>
            </w:pPr>
            <w:r>
              <w:rPr>
                <w:rFonts w:eastAsia="MS Mincho"/>
                <w:bCs/>
                <w:kern w:val="2"/>
                <w:sz w:val="20"/>
                <w:lang w:val="en-US"/>
                <w14:ligatures w14:val="standardContextual"/>
              </w:rPr>
              <w:t>{3,7}</w:t>
            </w:r>
          </w:p>
        </w:tc>
      </w:tr>
    </w:tbl>
    <w:p w14:paraId="6B8B93F2" w14:textId="77777777" w:rsidR="003A7E2F" w:rsidRDefault="003A7E2F" w:rsidP="003A7E2F">
      <w:pPr>
        <w:ind w:left="720"/>
        <w:rPr>
          <w:rFonts w:eastAsia="MS Mincho"/>
          <w:bCs/>
          <w:sz w:val="20"/>
          <w:lang w:val="en-US"/>
        </w:rPr>
      </w:pPr>
    </w:p>
    <w:p w14:paraId="0F92D0AB" w14:textId="545751C0" w:rsidR="00613DB9" w:rsidRDefault="00613DB9" w:rsidP="00613DB9">
      <w:pPr>
        <w:pStyle w:val="Heading1"/>
        <w:rPr>
          <w:rFonts w:ascii="Times New Roman" w:hAnsi="Times New Roman"/>
          <w:sz w:val="28"/>
          <w:szCs w:val="18"/>
          <w:u w:val="none"/>
          <w:lang w:eastAsia="ja-JP"/>
        </w:rPr>
      </w:pPr>
      <w:bookmarkStart w:id="22" w:name="_Hlk176201293"/>
      <w:r>
        <w:rPr>
          <w:rFonts w:ascii="Times New Roman" w:hAnsi="Times New Roman"/>
          <w:sz w:val="28"/>
          <w:szCs w:val="18"/>
          <w:u w:val="none"/>
        </w:rPr>
        <w:t>38.3.14.11.1</w:t>
      </w:r>
      <w:r>
        <w:rPr>
          <w:rFonts w:ascii="Times New Roman" w:hAnsi="Times New Roman"/>
          <w:sz w:val="28"/>
          <w:szCs w:val="18"/>
          <w:u w:val="none"/>
          <w:lang w:eastAsia="ja-JP"/>
        </w:rPr>
        <w:t xml:space="preserve"> </w:t>
      </w:r>
      <w:bookmarkEnd w:id="22"/>
      <w:r>
        <w:rPr>
          <w:rFonts w:ascii="Times New Roman" w:hAnsi="Times New Roman"/>
          <w:sz w:val="28"/>
          <w:szCs w:val="18"/>
          <w:u w:val="none"/>
          <w:lang w:eastAsia="ja-JP"/>
        </w:rPr>
        <w:t>UHR-</w:t>
      </w:r>
      <w:del w:id="23" w:author="Jianhan Liu [2]" w:date="2024-12-16T16:35:00Z">
        <w:r w:rsidDel="003A4B63">
          <w:rPr>
            <w:rFonts w:ascii="Times New Roman" w:hAnsi="Times New Roman"/>
            <w:sz w:val="28"/>
            <w:szCs w:val="18"/>
            <w:u w:val="none"/>
            <w:lang w:eastAsia="ja-JP"/>
          </w:rPr>
          <w:delText>D</w:delText>
        </w:r>
      </w:del>
      <w:r>
        <w:rPr>
          <w:rFonts w:ascii="Times New Roman" w:hAnsi="Times New Roman"/>
          <w:sz w:val="28"/>
          <w:szCs w:val="18"/>
          <w:u w:val="none"/>
          <w:lang w:eastAsia="ja-JP"/>
        </w:rPr>
        <w:t>LTF for DRUs</w:t>
      </w:r>
    </w:p>
    <w:p w14:paraId="43139515" w14:textId="77777777" w:rsidR="00613DB9" w:rsidRPr="00613DB9" w:rsidRDefault="00613DB9" w:rsidP="00613DB9">
      <w:pPr>
        <w:rPr>
          <w:lang w:eastAsia="ja-JP"/>
        </w:rPr>
      </w:pPr>
    </w:p>
    <w:p w14:paraId="0E5BECE4" w14:textId="02664690" w:rsidR="00613DB9" w:rsidRDefault="00613DB9" w:rsidP="00613DB9">
      <w:pPr>
        <w:tabs>
          <w:tab w:val="left" w:pos="2160"/>
        </w:tabs>
        <w:spacing w:before="120" w:after="120" w:line="240" w:lineRule="atLeast"/>
        <w:rPr>
          <w:rFonts w:eastAsia="Times New Roman"/>
          <w:sz w:val="20"/>
          <w:lang w:val="en-US" w:eastAsia="ja-JP"/>
        </w:rPr>
      </w:pPr>
      <w:r>
        <w:rPr>
          <w:rFonts w:eastAsia="Times New Roman"/>
          <w:sz w:val="20"/>
          <w:lang w:val="en-US"/>
        </w:rPr>
        <w:t xml:space="preserve">The </w:t>
      </w:r>
      <w:del w:id="24" w:author="Jianhan Liu" w:date="2024-12-23T16:28:00Z">
        <w:r w:rsidDel="00D50C3C">
          <w:rPr>
            <w:rFonts w:eastAsia="Times New Roman"/>
            <w:sz w:val="20"/>
            <w:lang w:val="en-US"/>
          </w:rPr>
          <w:delText xml:space="preserve">DRU </w:delText>
        </w:r>
      </w:del>
      <w:r>
        <w:rPr>
          <w:rFonts w:eastAsia="Times New Roman"/>
          <w:sz w:val="20"/>
          <w:lang w:val="en-US"/>
        </w:rPr>
        <w:t>UHR-</w:t>
      </w:r>
      <w:del w:id="25" w:author="Jianhan Liu" w:date="2024-12-23T16:28:00Z">
        <w:r w:rsidDel="00D50C3C">
          <w:rPr>
            <w:rFonts w:eastAsia="Times New Roman"/>
            <w:sz w:val="20"/>
            <w:lang w:val="en-US"/>
          </w:rPr>
          <w:delText>D</w:delText>
        </w:r>
      </w:del>
      <w:r>
        <w:rPr>
          <w:rFonts w:eastAsia="Times New Roman"/>
          <w:sz w:val="20"/>
          <w:lang w:val="en-US"/>
        </w:rPr>
        <w:t xml:space="preserve">LTF </w:t>
      </w:r>
      <w:ins w:id="26" w:author="Jianhan Liu" w:date="2024-12-23T16:28:00Z">
        <w:r w:rsidR="00D50C3C">
          <w:rPr>
            <w:rFonts w:eastAsia="Times New Roman"/>
            <w:sz w:val="20"/>
            <w:lang w:val="en-US"/>
          </w:rPr>
          <w:t xml:space="preserve">for DRUs </w:t>
        </w:r>
      </w:ins>
      <w:r>
        <w:rPr>
          <w:rFonts w:eastAsia="Times New Roman"/>
          <w:sz w:val="20"/>
          <w:lang w:val="en-US"/>
        </w:rPr>
        <w:t xml:space="preserve">field provides a means for the receiver to estimate the channel between the set of constellation mapper outputs and the receive chains. </w:t>
      </w:r>
      <w:r>
        <w:rPr>
          <w:rFonts w:eastAsia="Times New Roman"/>
          <w:sz w:val="20"/>
          <w:lang w:val="en-US" w:eastAsia="ja-JP"/>
        </w:rPr>
        <w:t xml:space="preserve">For DRU with a given distribution bandwidth (DBW) transmitted in a UHR TB PPDU, </w:t>
      </w:r>
      <w:del w:id="27" w:author="Jianhan Liu" w:date="2024-12-23T16:29:00Z">
        <w:r w:rsidDel="00D50C3C">
          <w:rPr>
            <w:rFonts w:eastAsia="Times New Roman"/>
            <w:sz w:val="20"/>
            <w:lang w:val="en-US" w:eastAsia="ja-JP"/>
          </w:rPr>
          <w:delText xml:space="preserve">UHR-DLTF </w:delText>
        </w:r>
      </w:del>
      <w:ins w:id="28" w:author="Jianhan Liu" w:date="2024-12-23T16:29:00Z">
        <w:r w:rsidR="00D50C3C">
          <w:rPr>
            <w:rFonts w:eastAsia="Times New Roman"/>
            <w:sz w:val="20"/>
            <w:lang w:val="en-US" w:eastAsia="ja-JP"/>
          </w:rPr>
          <w:t xml:space="preserve">UHR-LTF </w:t>
        </w:r>
      </w:ins>
      <w:ins w:id="29" w:author="Jianhan Liu" w:date="2024-12-23T16:30:00Z">
        <w:r w:rsidR="00D50C3C">
          <w:rPr>
            <w:rFonts w:eastAsia="Times New Roman"/>
            <w:sz w:val="20"/>
            <w:lang w:val="en-US" w:eastAsia="ja-JP"/>
          </w:rPr>
          <w:t>for</w:t>
        </w:r>
      </w:ins>
      <w:ins w:id="30" w:author="Jianhan Liu" w:date="2024-12-23T16:29:00Z">
        <w:r w:rsidR="00D50C3C">
          <w:rPr>
            <w:rFonts w:eastAsia="Times New Roman"/>
            <w:sz w:val="20"/>
            <w:lang w:val="en-US" w:eastAsia="ja-JP"/>
          </w:rPr>
          <w:t xml:space="preserve"> DRUs </w:t>
        </w:r>
      </w:ins>
      <w:r>
        <w:rPr>
          <w:rFonts w:eastAsia="Times New Roman"/>
          <w:sz w:val="20"/>
          <w:lang w:val="en-US" w:eastAsia="ja-JP"/>
        </w:rPr>
        <w:t>sequence depends on the DBW.</w:t>
      </w:r>
    </w:p>
    <w:p w14:paraId="779BA637" w14:textId="77777777" w:rsidR="00613DB9" w:rsidRDefault="00613DB9" w:rsidP="00613DB9">
      <w:pPr>
        <w:spacing w:before="120" w:after="120" w:line="254" w:lineRule="auto"/>
        <w:rPr>
          <w:rFonts w:eastAsia="DengXian"/>
          <w:sz w:val="20"/>
          <w:lang w:val="en-US" w:eastAsia="ja-JP"/>
        </w:rPr>
      </w:pPr>
      <w:r>
        <w:rPr>
          <w:rFonts w:eastAsia="DengXian"/>
          <w:sz w:val="20"/>
          <w:lang w:val="en-US" w:eastAsia="ja-JP"/>
        </w:rPr>
        <w:t xml:space="preserve">In </w:t>
      </w:r>
      <w:proofErr w:type="spellStart"/>
      <w:r>
        <w:rPr>
          <w:rFonts w:eastAsia="DengXian"/>
          <w:sz w:val="20"/>
          <w:lang w:val="en-US" w:eastAsia="ja-JP"/>
        </w:rPr>
        <w:t>hyybrid</w:t>
      </w:r>
      <w:proofErr w:type="spellEnd"/>
      <w:r>
        <w:rPr>
          <w:rFonts w:eastAsia="DengXian"/>
          <w:sz w:val="20"/>
          <w:lang w:val="en-US" w:eastAsia="ja-JP"/>
        </w:rPr>
        <w:t xml:space="preserve"> RRU and DRU transmission. the RRU LTF follows the exact same rule as if there is no DRU. </w:t>
      </w:r>
    </w:p>
    <w:p w14:paraId="29447F72" w14:textId="77777777" w:rsidR="00613DB9" w:rsidRDefault="00613DB9" w:rsidP="00613DB9">
      <w:pPr>
        <w:spacing w:after="160" w:line="254" w:lineRule="auto"/>
        <w:rPr>
          <w:rFonts w:eastAsia="DengXian"/>
          <w:sz w:val="20"/>
          <w:lang w:val="en-US" w:eastAsia="ja-JP"/>
        </w:rPr>
      </w:pPr>
      <w:r>
        <w:rPr>
          <w:rFonts w:eastAsia="DengXian"/>
          <w:sz w:val="20"/>
          <w:lang w:val="en-US" w:eastAsia="ja-JP"/>
        </w:rPr>
        <w:t xml:space="preserve">For DRUs in UHR TB PPDU with BW of 80/160/320MHz, the maximum DBW is 80 </w:t>
      </w:r>
      <w:proofErr w:type="spellStart"/>
      <w:r>
        <w:rPr>
          <w:rFonts w:eastAsia="DengXian"/>
          <w:sz w:val="20"/>
          <w:lang w:val="en-US" w:eastAsia="ja-JP"/>
        </w:rPr>
        <w:t>MHz.</w:t>
      </w:r>
      <w:proofErr w:type="spellEnd"/>
      <w:r>
        <w:rPr>
          <w:rFonts w:eastAsia="DengXian"/>
          <w:sz w:val="20"/>
          <w:lang w:val="en-US" w:eastAsia="ja-JP"/>
        </w:rPr>
        <w:t xml:space="preserve">  </w:t>
      </w:r>
    </w:p>
    <w:p w14:paraId="43DA0ECE" w14:textId="27CBFD72" w:rsidR="00613DB9" w:rsidRDefault="00613DB9" w:rsidP="00613DB9">
      <w:pPr>
        <w:spacing w:after="160" w:line="254" w:lineRule="auto"/>
        <w:rPr>
          <w:rFonts w:eastAsia="DengXian"/>
          <w:sz w:val="20"/>
          <w:lang w:val="en-US" w:eastAsia="ja-JP"/>
        </w:rPr>
      </w:pPr>
      <w:r>
        <w:rPr>
          <w:rFonts w:eastAsia="DengXian"/>
          <w:sz w:val="20"/>
          <w:lang w:val="en-US" w:eastAsia="ja-JP"/>
        </w:rPr>
        <w:t xml:space="preserve">For BW of 160MHz or 320MHz each 80MHz segment uses the same </w:t>
      </w:r>
      <w:del w:id="31" w:author="Jianhan Liu" w:date="2024-12-23T16:29:00Z">
        <w:r w:rsidDel="00D50C3C">
          <w:rPr>
            <w:rFonts w:eastAsia="DengXian"/>
            <w:sz w:val="20"/>
            <w:lang w:val="en-US" w:eastAsia="ja-JP"/>
          </w:rPr>
          <w:delText xml:space="preserve">UHR-DLTF </w:delText>
        </w:r>
      </w:del>
      <w:ins w:id="32" w:author="Jianhan Liu" w:date="2024-12-23T16:29:00Z">
        <w:r w:rsidR="00D50C3C">
          <w:rPr>
            <w:rFonts w:eastAsia="DengXian"/>
            <w:sz w:val="20"/>
            <w:lang w:val="en-US" w:eastAsia="ja-JP"/>
          </w:rPr>
          <w:t xml:space="preserve">UHR-LTF </w:t>
        </w:r>
      </w:ins>
      <w:ins w:id="33" w:author="Jianhan Liu" w:date="2024-12-23T16:30:00Z">
        <w:r w:rsidR="00D50C3C">
          <w:rPr>
            <w:rFonts w:eastAsia="DengXian"/>
            <w:sz w:val="20"/>
            <w:lang w:val="en-US" w:eastAsia="ja-JP"/>
          </w:rPr>
          <w:t>for</w:t>
        </w:r>
      </w:ins>
      <w:ins w:id="34" w:author="Jianhan Liu" w:date="2024-12-23T16:29:00Z">
        <w:r w:rsidR="00D50C3C">
          <w:rPr>
            <w:rFonts w:eastAsia="DengXian"/>
            <w:sz w:val="20"/>
            <w:lang w:val="en-US" w:eastAsia="ja-JP"/>
          </w:rPr>
          <w:t xml:space="preserve"> DRUs </w:t>
        </w:r>
      </w:ins>
      <w:r>
        <w:rPr>
          <w:rFonts w:eastAsia="DengXian"/>
          <w:sz w:val="20"/>
          <w:lang w:val="en-US" w:eastAsia="ja-JP"/>
        </w:rPr>
        <w:t>defined for 80MHz.</w:t>
      </w:r>
    </w:p>
    <w:p w14:paraId="1F76DF3D" w14:textId="77777777" w:rsidR="00613DB9" w:rsidRDefault="00613DB9" w:rsidP="00613DB9">
      <w:pPr>
        <w:spacing w:after="160" w:line="254" w:lineRule="auto"/>
        <w:rPr>
          <w:rFonts w:eastAsia="DengXian"/>
          <w:sz w:val="20"/>
          <w:lang w:val="en-US" w:eastAsia="ja-JP"/>
        </w:rPr>
      </w:pPr>
      <w:r>
        <w:rPr>
          <w:rFonts w:eastAsia="DengXian"/>
          <w:sz w:val="20"/>
          <w:lang w:val="en-US" w:eastAsia="ja-JP"/>
        </w:rPr>
        <w:t xml:space="preserve">DRUs with DBW of 20 or 40MHz are allowed within each 80 MHz frequency subblock in cases where the 80MHz is either punctured or non-punctured but split as 20+20+40 or 40+20+20. </w:t>
      </w:r>
    </w:p>
    <w:p w14:paraId="2E5ED7F1" w14:textId="1667FB56" w:rsidR="00613DB9" w:rsidRDefault="00613DB9" w:rsidP="00613DB9">
      <w:pPr>
        <w:spacing w:before="120" w:after="120" w:line="254" w:lineRule="auto"/>
        <w:rPr>
          <w:rFonts w:eastAsia="DengXian"/>
          <w:sz w:val="20"/>
          <w:lang w:val="en-US" w:eastAsia="ja-JP"/>
        </w:rPr>
      </w:pPr>
      <w:r>
        <w:rPr>
          <w:rFonts w:eastAsia="DengXian"/>
          <w:sz w:val="20"/>
          <w:lang w:val="en-US" w:eastAsia="ja-JP"/>
        </w:rPr>
        <w:t xml:space="preserve">In a 20 MHz UHR TB PPDU transmission, the frequency domain sequence for </w:t>
      </w:r>
      <w:del w:id="35" w:author="Jianhan Liu" w:date="2024-12-23T16:30:00Z">
        <w:r w:rsidDel="00D50C3C">
          <w:rPr>
            <w:rFonts w:eastAsia="DengXian"/>
            <w:sz w:val="20"/>
            <w:lang w:val="en-US" w:eastAsia="ja-JP"/>
          </w:rPr>
          <w:delText>UHR-DLTF</w:delText>
        </w:r>
      </w:del>
      <w:ins w:id="36" w:author="Jianhan Liu" w:date="2024-12-23T16:30:00Z">
        <w:r w:rsidR="00D50C3C">
          <w:rPr>
            <w:rFonts w:eastAsia="DengXian"/>
            <w:sz w:val="20"/>
            <w:lang w:val="en-US" w:eastAsia="ja-JP"/>
          </w:rPr>
          <w:t>UHR-LTF for DRUs</w:t>
        </w:r>
      </w:ins>
      <w:r>
        <w:rPr>
          <w:rFonts w:eastAsia="DengXian"/>
          <w:sz w:val="20"/>
          <w:lang w:val="en-US" w:eastAsia="ja-JP"/>
        </w:rPr>
        <w:t xml:space="preserve"> </w:t>
      </w:r>
      <w:r>
        <w:rPr>
          <w:rFonts w:eastAsia="DengXian"/>
          <w:sz w:val="20"/>
          <w:lang w:val="en-US" w:eastAsia="zh-CN"/>
        </w:rPr>
        <w:t>located on subcarriers [</w:t>
      </w:r>
      <w:r>
        <w:rPr>
          <w:rFonts w:eastAsia="DengXian" w:cs="Symbol"/>
          <w:color w:val="000000"/>
          <w:sz w:val="20"/>
          <w:lang w:val="en-US" w:eastAsia="zh-CN"/>
        </w:rPr>
        <w:t>-</w:t>
      </w:r>
      <w:r>
        <w:rPr>
          <w:rFonts w:eastAsia="DengXian"/>
          <w:sz w:val="20"/>
          <w:lang w:val="en-US" w:eastAsia="zh-CN"/>
        </w:rPr>
        <w:t xml:space="preserve">122:122] is </w:t>
      </w:r>
      <w:r>
        <w:rPr>
          <w:rFonts w:eastAsia="DengXian"/>
          <w:sz w:val="20"/>
          <w:lang w:val="en-US" w:eastAsia="ja-JP"/>
        </w:rPr>
        <w:t>given by Equation (38-xx1)</w:t>
      </w:r>
    </w:p>
    <w:p w14:paraId="078EF58C" w14:textId="48DA1DFF" w:rsidR="00613DB9" w:rsidDel="00075C34" w:rsidRDefault="00613DB9" w:rsidP="00613DB9">
      <w:pPr>
        <w:tabs>
          <w:tab w:val="left" w:pos="2160"/>
        </w:tabs>
        <w:spacing w:before="120" w:after="120" w:line="240" w:lineRule="atLeast"/>
        <w:rPr>
          <w:del w:id="37" w:author="Jianhan Liu" w:date="2024-12-23T16:37:00Z"/>
          <w:rFonts w:eastAsia="Times New Roman"/>
          <w:iCs/>
          <w:sz w:val="20"/>
          <w:lang w:val="en-US" w:eastAsia="ja-JP"/>
        </w:rPr>
      </w:pPr>
      <w:del w:id="38" w:author="Jianhan Liu" w:date="2024-12-23T16:37:00Z">
        <w:r w:rsidDel="00075C34">
          <w:rPr>
            <w:rFonts w:eastAsia="Times New Roman"/>
            <w:i/>
            <w:iCs/>
            <w:sz w:val="20"/>
            <w:lang w:val="en-US" w:eastAsia="ja-JP"/>
          </w:rPr>
          <w:delText>UHR-DLTF</w:delText>
        </w:r>
        <w:r w:rsidDel="00075C34">
          <w:rPr>
            <w:rFonts w:eastAsia="Times New Roman"/>
            <w:i/>
            <w:iCs/>
            <w:sz w:val="20"/>
            <w:vertAlign w:val="subscript"/>
            <w:lang w:val="en-US" w:eastAsia="ja-JP"/>
          </w:rPr>
          <w:delText xml:space="preserve">-122,122 </w:delText>
        </w:r>
        <w:r w:rsidDel="00075C34">
          <w:rPr>
            <w:rFonts w:eastAsia="Times New Roman"/>
            <w:iCs/>
            <w:sz w:val="20"/>
            <w:vertAlign w:val="subscript"/>
            <w:lang w:val="en-US" w:eastAsia="ja-JP"/>
          </w:rPr>
          <w:delText>=</w:delText>
        </w:r>
        <w:r w:rsidDel="00075C34">
          <w:rPr>
            <w:rFonts w:eastAsia="Times New Roman"/>
            <w:iCs/>
            <w:sz w:val="20"/>
            <w:lang w:val="en-US" w:eastAsia="ja-JP"/>
          </w:rPr>
          <w:delText xml:space="preserve"> </w:delText>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delText>(38-xx1)</w:delText>
        </w:r>
      </w:del>
    </w:p>
    <w:p w14:paraId="126EA9CB" w14:textId="6FBE2317" w:rsidR="00613DB9" w:rsidDel="00075C34" w:rsidRDefault="00613DB9" w:rsidP="00613DB9">
      <w:pPr>
        <w:tabs>
          <w:tab w:val="left" w:pos="2160"/>
        </w:tabs>
        <w:spacing w:line="240" w:lineRule="atLeast"/>
        <w:ind w:left="720"/>
        <w:rPr>
          <w:del w:id="39" w:author="Jianhan Liu" w:date="2024-12-23T16:37:00Z"/>
          <w:rFonts w:ascii="Symbol" w:eastAsia="Times New Roman" w:hAnsi="Symbol"/>
          <w:sz w:val="20"/>
          <w:lang w:val="en-US" w:eastAsia="ja-JP"/>
        </w:rPr>
      </w:pPr>
      <w:del w:id="40" w:author="Jianhan Liu" w:date="2024-12-23T16:37:00Z">
        <w:r w:rsidDel="00075C34">
          <w:rPr>
            <w:rFonts w:ascii="Symbol" w:eastAsia="Times New Roman" w:hAnsi="Symbol"/>
            <w:sz w:val="20"/>
            <w:lang w:val="en-US" w:eastAsia="ja-JP"/>
          </w:rPr>
          <w:delText>{  0,  0, -1, +1, -1, +1, -1, +1, +1, +1, -1, +1, +1, -1, +1, -1, -1, -1, -1, +1, -1,</w:delText>
        </w:r>
      </w:del>
    </w:p>
    <w:p w14:paraId="3A74917C" w14:textId="1AC91D75" w:rsidR="00613DB9" w:rsidDel="00075C34" w:rsidRDefault="00613DB9" w:rsidP="00613DB9">
      <w:pPr>
        <w:tabs>
          <w:tab w:val="left" w:pos="2160"/>
        </w:tabs>
        <w:spacing w:line="240" w:lineRule="atLeast"/>
        <w:ind w:left="720"/>
        <w:rPr>
          <w:del w:id="41" w:author="Jianhan Liu" w:date="2024-12-23T16:37:00Z"/>
          <w:rFonts w:ascii="Symbol" w:eastAsia="Times New Roman" w:hAnsi="Symbol"/>
          <w:sz w:val="20"/>
          <w:lang w:val="en-US" w:eastAsia="ja-JP"/>
        </w:rPr>
      </w:pPr>
      <w:del w:id="42" w:author="Jianhan Liu" w:date="2024-12-23T16:37:00Z">
        <w:r w:rsidDel="00075C34">
          <w:rPr>
            <w:rFonts w:ascii="Symbol" w:eastAsia="Times New Roman" w:hAnsi="Symbol"/>
            <w:sz w:val="20"/>
            <w:lang w:val="en-US" w:eastAsia="ja-JP"/>
          </w:rPr>
          <w:delText xml:space="preserve"> -1, +1, -1, -1, +1, +1, -1, -1, -1, -1, -1, -1, -1, +1, +1, -1, +1, -1, +1, +1, -1,</w:delText>
        </w:r>
      </w:del>
    </w:p>
    <w:p w14:paraId="24FE197D" w14:textId="18269883" w:rsidR="00613DB9" w:rsidDel="00075C34" w:rsidRDefault="00613DB9" w:rsidP="00613DB9">
      <w:pPr>
        <w:tabs>
          <w:tab w:val="left" w:pos="2160"/>
        </w:tabs>
        <w:spacing w:line="240" w:lineRule="atLeast"/>
        <w:ind w:left="720"/>
        <w:rPr>
          <w:del w:id="43" w:author="Jianhan Liu" w:date="2024-12-23T16:37:00Z"/>
          <w:rFonts w:ascii="Symbol" w:eastAsia="Times New Roman" w:hAnsi="Symbol"/>
          <w:sz w:val="20"/>
          <w:lang w:val="en-US" w:eastAsia="ja-JP"/>
        </w:rPr>
      </w:pPr>
      <w:del w:id="44" w:author="Jianhan Liu" w:date="2024-12-23T16:37:00Z">
        <w:r w:rsidDel="00075C34">
          <w:rPr>
            <w:rFonts w:ascii="Symbol" w:eastAsia="Times New Roman" w:hAnsi="Symbol"/>
            <w:sz w:val="20"/>
            <w:lang w:val="en-US" w:eastAsia="ja-JP"/>
          </w:rPr>
          <w:delText xml:space="preserve"> +1, -1, +1, -1, -1, -1, -1, -1, +1, +1, +1, -1, +1, +1, -1, -1, +1, +1, -1, +1, -1,</w:delText>
        </w:r>
      </w:del>
    </w:p>
    <w:p w14:paraId="4324A946" w14:textId="21363CBA" w:rsidR="00613DB9" w:rsidDel="00075C34" w:rsidRDefault="00613DB9" w:rsidP="00613DB9">
      <w:pPr>
        <w:tabs>
          <w:tab w:val="left" w:pos="2160"/>
        </w:tabs>
        <w:spacing w:line="240" w:lineRule="atLeast"/>
        <w:ind w:left="720"/>
        <w:rPr>
          <w:del w:id="45" w:author="Jianhan Liu" w:date="2024-12-23T16:37:00Z"/>
          <w:rFonts w:ascii="Symbol" w:eastAsia="Times New Roman" w:hAnsi="Symbol"/>
          <w:sz w:val="20"/>
          <w:lang w:val="en-US" w:eastAsia="ja-JP"/>
        </w:rPr>
      </w:pPr>
      <w:del w:id="46" w:author="Jianhan Liu" w:date="2024-12-23T16:37:00Z">
        <w:r w:rsidDel="00075C34">
          <w:rPr>
            <w:rFonts w:ascii="Symbol" w:eastAsia="Times New Roman" w:hAnsi="Symbol"/>
            <w:sz w:val="20"/>
            <w:lang w:val="en-US" w:eastAsia="ja-JP"/>
          </w:rPr>
          <w:delText xml:space="preserve"> +1, -1, +1, -1, -1, +1, -1,  +1, +1, +1, +1, -1, +1, +1, -1, +1, -1, -1, -1, +1, +1,</w:delText>
        </w:r>
      </w:del>
    </w:p>
    <w:p w14:paraId="707ECC9A" w14:textId="62288DE4" w:rsidR="00613DB9" w:rsidDel="00075C34" w:rsidRDefault="00613DB9" w:rsidP="00613DB9">
      <w:pPr>
        <w:tabs>
          <w:tab w:val="left" w:pos="2160"/>
        </w:tabs>
        <w:spacing w:line="240" w:lineRule="atLeast"/>
        <w:ind w:left="720"/>
        <w:rPr>
          <w:del w:id="47" w:author="Jianhan Liu" w:date="2024-12-23T16:37:00Z"/>
          <w:rFonts w:ascii="Symbol" w:eastAsia="Times New Roman" w:hAnsi="Symbol"/>
          <w:sz w:val="20"/>
          <w:lang w:val="en-US" w:eastAsia="ja-JP"/>
        </w:rPr>
      </w:pPr>
      <w:del w:id="48" w:author="Jianhan Liu" w:date="2024-12-23T16:37:00Z">
        <w:r w:rsidDel="00075C34">
          <w:rPr>
            <w:rFonts w:ascii="Symbol" w:eastAsia="Times New Roman" w:hAnsi="Symbol"/>
            <w:sz w:val="20"/>
            <w:lang w:val="en-US" w:eastAsia="ja-JP"/>
          </w:rPr>
          <w:delText xml:space="preserve"> -1, +1, -1, -1, +1, -1, -1, -1, -1, -1, -1, +1, -1, +1, -1, -1, +1, +1, -1, +1, +1,</w:delText>
        </w:r>
      </w:del>
    </w:p>
    <w:p w14:paraId="4B7C188B" w14:textId="2B46D4D8" w:rsidR="00613DB9" w:rsidDel="00075C34" w:rsidRDefault="00613DB9" w:rsidP="00613DB9">
      <w:pPr>
        <w:tabs>
          <w:tab w:val="left" w:pos="2160"/>
        </w:tabs>
        <w:spacing w:line="240" w:lineRule="atLeast"/>
        <w:ind w:left="720"/>
        <w:rPr>
          <w:del w:id="49" w:author="Jianhan Liu" w:date="2024-12-23T16:37:00Z"/>
          <w:rFonts w:ascii="Symbol" w:eastAsia="Times New Roman" w:hAnsi="Symbol"/>
          <w:sz w:val="20"/>
          <w:lang w:val="en-US" w:eastAsia="ja-JP"/>
        </w:rPr>
      </w:pPr>
      <w:del w:id="50" w:author="Jianhan Liu" w:date="2024-12-23T16:37:00Z">
        <w:r w:rsidDel="00075C34">
          <w:rPr>
            <w:rFonts w:ascii="Symbol" w:eastAsia="Times New Roman" w:hAnsi="Symbol"/>
            <w:sz w:val="20"/>
            <w:lang w:val="en-US" w:eastAsia="ja-JP"/>
          </w:rPr>
          <w:delText xml:space="preserve"> -1, +1, +1, -1, +1, +1, -1, +1, -1, +1, -1, +1, -1, -1, +1, -1,  0,  0,  0, -1, +1, -1,</w:delText>
        </w:r>
      </w:del>
    </w:p>
    <w:p w14:paraId="72C67C36" w14:textId="5D752747" w:rsidR="00613DB9" w:rsidDel="00075C34" w:rsidRDefault="00613DB9" w:rsidP="00613DB9">
      <w:pPr>
        <w:tabs>
          <w:tab w:val="left" w:pos="2160"/>
        </w:tabs>
        <w:spacing w:line="240" w:lineRule="atLeast"/>
        <w:ind w:left="720"/>
        <w:rPr>
          <w:del w:id="51" w:author="Jianhan Liu" w:date="2024-12-23T16:37:00Z"/>
          <w:rFonts w:ascii="Symbol" w:eastAsia="Times New Roman" w:hAnsi="Symbol"/>
          <w:sz w:val="20"/>
          <w:lang w:val="en-US" w:eastAsia="ja-JP"/>
        </w:rPr>
      </w:pPr>
      <w:del w:id="52" w:author="Jianhan Liu" w:date="2024-12-23T16:37:00Z">
        <w:r w:rsidDel="00075C34">
          <w:rPr>
            <w:rFonts w:ascii="Symbol" w:eastAsia="Times New Roman" w:hAnsi="Symbol"/>
            <w:sz w:val="20"/>
            <w:lang w:val="en-US" w:eastAsia="ja-JP"/>
          </w:rPr>
          <w:delText xml:space="preserve"> +1, -1, -1, +1, -1, -1, -1, +1, -1, +1, -1, -1, -1, +1, +1, +1, -1, +1, -1, -1, -1,</w:delText>
        </w:r>
      </w:del>
    </w:p>
    <w:p w14:paraId="43981D27" w14:textId="669D850C" w:rsidR="00613DB9" w:rsidDel="00075C34" w:rsidRDefault="00613DB9" w:rsidP="00613DB9">
      <w:pPr>
        <w:tabs>
          <w:tab w:val="left" w:pos="2160"/>
        </w:tabs>
        <w:spacing w:line="240" w:lineRule="atLeast"/>
        <w:ind w:left="720"/>
        <w:rPr>
          <w:del w:id="53" w:author="Jianhan Liu" w:date="2024-12-23T16:37:00Z"/>
          <w:rFonts w:ascii="Symbol" w:eastAsia="Times New Roman" w:hAnsi="Symbol"/>
          <w:sz w:val="20"/>
          <w:lang w:val="en-US" w:eastAsia="ja-JP"/>
        </w:rPr>
      </w:pPr>
      <w:del w:id="54" w:author="Jianhan Liu" w:date="2024-12-23T16:37:00Z">
        <w:r w:rsidDel="00075C34">
          <w:rPr>
            <w:rFonts w:ascii="Symbol" w:eastAsia="Times New Roman" w:hAnsi="Symbol"/>
            <w:sz w:val="20"/>
            <w:lang w:val="en-US" w:eastAsia="ja-JP"/>
          </w:rPr>
          <w:delText xml:space="preserve"> -1, -1, -1, -1, -1, -1, -1, -1, +1, +1, -1, +1, -1, -1, -1, -1, +1, +1, +1, +1, +1,</w:delText>
        </w:r>
      </w:del>
    </w:p>
    <w:p w14:paraId="3DA32C9F" w14:textId="3838FF8A" w:rsidR="00613DB9" w:rsidDel="00075C34" w:rsidRDefault="00613DB9" w:rsidP="00613DB9">
      <w:pPr>
        <w:tabs>
          <w:tab w:val="left" w:pos="2160"/>
        </w:tabs>
        <w:spacing w:line="240" w:lineRule="atLeast"/>
        <w:ind w:left="720"/>
        <w:rPr>
          <w:del w:id="55" w:author="Jianhan Liu" w:date="2024-12-23T16:37:00Z"/>
          <w:rFonts w:ascii="Symbol" w:eastAsia="Times New Roman" w:hAnsi="Symbol"/>
          <w:sz w:val="20"/>
          <w:lang w:val="en-US" w:eastAsia="ja-JP"/>
        </w:rPr>
      </w:pPr>
      <w:del w:id="56" w:author="Jianhan Liu" w:date="2024-12-23T16:37:00Z">
        <w:r w:rsidDel="00075C34">
          <w:rPr>
            <w:rFonts w:ascii="Symbol" w:eastAsia="Times New Roman" w:hAnsi="Symbol"/>
            <w:sz w:val="20"/>
            <w:lang w:val="en-US" w:eastAsia="ja-JP"/>
          </w:rPr>
          <w:delText xml:space="preserve"> -1, -1, +1, -1, -1, +1, +1, -1, -1, -1, -1, +1, -1, +1, +1, -1, -1, +1, +1, +1, -1,</w:delText>
        </w:r>
      </w:del>
    </w:p>
    <w:p w14:paraId="37F3A63B" w14:textId="48CBB207" w:rsidR="00613DB9" w:rsidDel="00075C34" w:rsidRDefault="00613DB9" w:rsidP="00613DB9">
      <w:pPr>
        <w:tabs>
          <w:tab w:val="left" w:pos="2160"/>
        </w:tabs>
        <w:spacing w:line="240" w:lineRule="atLeast"/>
        <w:ind w:left="720"/>
        <w:rPr>
          <w:del w:id="57" w:author="Jianhan Liu" w:date="2024-12-23T16:37:00Z"/>
          <w:rFonts w:ascii="Symbol" w:eastAsia="Times New Roman" w:hAnsi="Symbol"/>
          <w:sz w:val="20"/>
          <w:lang w:val="en-US" w:eastAsia="ja-JP"/>
        </w:rPr>
      </w:pPr>
      <w:del w:id="58" w:author="Jianhan Liu" w:date="2024-12-23T16:37:00Z">
        <w:r w:rsidDel="00075C34">
          <w:rPr>
            <w:rFonts w:ascii="Symbol" w:eastAsia="Times New Roman" w:hAnsi="Symbol"/>
            <w:sz w:val="20"/>
            <w:lang w:val="en-US" w:eastAsia="ja-JP"/>
          </w:rPr>
          <w:delText xml:space="preserve"> -1, +1, -1, -1, -1, -1, +1, -1, +1, +1, -1, -1, +1, -1, +1, +1, -1, +1, +1, -1, +1,</w:delText>
        </w:r>
      </w:del>
    </w:p>
    <w:p w14:paraId="193CF071" w14:textId="59E0D789" w:rsidR="00613DB9" w:rsidDel="00075C34" w:rsidRDefault="00613DB9" w:rsidP="00613DB9">
      <w:pPr>
        <w:tabs>
          <w:tab w:val="left" w:pos="2160"/>
        </w:tabs>
        <w:spacing w:line="240" w:lineRule="atLeast"/>
        <w:ind w:left="720"/>
        <w:rPr>
          <w:del w:id="59" w:author="Jianhan Liu" w:date="2024-12-23T16:37:00Z"/>
          <w:rFonts w:ascii="Symbol" w:eastAsia="Times New Roman" w:hAnsi="Symbol"/>
          <w:sz w:val="20"/>
          <w:lang w:val="en-US" w:eastAsia="ja-JP"/>
        </w:rPr>
      </w:pPr>
      <w:del w:id="60" w:author="Jianhan Liu" w:date="2024-12-23T16:37:00Z">
        <w:r w:rsidDel="00075C34">
          <w:rPr>
            <w:rFonts w:ascii="Symbol" w:eastAsia="Times New Roman" w:hAnsi="Symbol"/>
            <w:sz w:val="20"/>
            <w:lang w:val="en-US" w:eastAsia="ja-JP"/>
          </w:rPr>
          <w:delText xml:space="preserve"> +1, -1, +1, +1, -1, +1, -1, +1, -1, -1, +1, +1, -1, -1, -1, -1, +1, +1, +1, -1, -1,</w:delText>
        </w:r>
      </w:del>
    </w:p>
    <w:p w14:paraId="51E0CBB5" w14:textId="6771F5DD" w:rsidR="00613DB9" w:rsidDel="00075C34" w:rsidRDefault="00613DB9" w:rsidP="00613DB9">
      <w:pPr>
        <w:tabs>
          <w:tab w:val="left" w:pos="2160"/>
        </w:tabs>
        <w:spacing w:line="240" w:lineRule="atLeast"/>
        <w:ind w:left="720"/>
        <w:rPr>
          <w:del w:id="61" w:author="Jianhan Liu" w:date="2024-12-23T16:37:00Z"/>
          <w:rFonts w:ascii="Symbol" w:eastAsia="Times New Roman" w:hAnsi="Symbol"/>
          <w:sz w:val="20"/>
          <w:lang w:val="en-US" w:eastAsia="ja-JP"/>
        </w:rPr>
      </w:pPr>
      <w:del w:id="62" w:author="Jianhan Liu" w:date="2024-12-23T16:37:00Z">
        <w:r w:rsidDel="00075C34">
          <w:rPr>
            <w:rFonts w:ascii="Symbol" w:eastAsia="Times New Roman" w:hAnsi="Symbol"/>
            <w:sz w:val="20"/>
            <w:lang w:val="en-US" w:eastAsia="ja-JP"/>
          </w:rPr>
          <w:delText xml:space="preserve"> -1, -1, +1, -1, -1, -1, +1, +1, +1, -1, +1,  0,  0 }</w:delText>
        </w:r>
      </w:del>
    </w:p>
    <w:p w14:paraId="544F77D6" w14:textId="77777777" w:rsidR="00075C34" w:rsidRDefault="00075C34" w:rsidP="00075C34">
      <w:pPr>
        <w:tabs>
          <w:tab w:val="left" w:pos="2160"/>
        </w:tabs>
        <w:spacing w:after="120"/>
        <w:rPr>
          <w:ins w:id="63" w:author="Jianhan Liu" w:date="2024-12-23T16:37:00Z"/>
          <w:rFonts w:eastAsia="Times New Roman"/>
          <w:iCs/>
          <w:sz w:val="20"/>
          <w:lang w:val="en-US" w:eastAsia="ja-JP"/>
        </w:rPr>
      </w:pPr>
      <w:ins w:id="64" w:author="Jianhan Liu" w:date="2024-12-23T16:37:00Z">
        <w:r>
          <w:rPr>
            <w:rFonts w:eastAsia="Times New Roman"/>
            <w:i/>
            <w:iCs/>
            <w:sz w:val="20"/>
            <w:lang w:val="en-US" w:eastAsia="ja-JP"/>
          </w:rPr>
          <w:t>UHR-DLTF</w:t>
        </w:r>
        <w:r>
          <w:rPr>
            <w:rFonts w:eastAsia="Times New Roman"/>
            <w:i/>
            <w:iCs/>
            <w:sz w:val="20"/>
            <w:vertAlign w:val="subscript"/>
            <w:lang w:val="en-US" w:eastAsia="ja-JP"/>
          </w:rPr>
          <w:t xml:space="preserve">-122,122 </w:t>
        </w:r>
        <w:r>
          <w:rPr>
            <w:rFonts w:eastAsia="Times New Roman"/>
            <w:iCs/>
            <w:sz w:val="20"/>
            <w:vertAlign w:val="subscript"/>
            <w:lang w:val="en-US" w:eastAsia="ja-JP"/>
          </w:rPr>
          <w:t>=</w:t>
        </w:r>
        <w:r>
          <w:rPr>
            <w:rFonts w:eastAsia="Times New Roman"/>
            <w:iCs/>
            <w:sz w:val="20"/>
            <w:lang w:val="en-US" w:eastAsia="ja-JP"/>
          </w:rPr>
          <w:t xml:space="preserve"> </w:t>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t>(38-xx1)</w:t>
        </w:r>
      </w:ins>
    </w:p>
    <w:p w14:paraId="37F3C27C" w14:textId="07B5386C" w:rsidR="00613DB9" w:rsidRDefault="00075C34" w:rsidP="00075C34">
      <w:pPr>
        <w:tabs>
          <w:tab w:val="left" w:pos="2160"/>
        </w:tabs>
        <w:spacing w:line="240" w:lineRule="atLeast"/>
        <w:ind w:left="720"/>
        <w:rPr>
          <w:rFonts w:eastAsia="Times New Roman"/>
          <w:sz w:val="20"/>
          <w:lang w:val="en-US" w:eastAsia="ja-JP"/>
        </w:rPr>
      </w:pPr>
      <w:ins w:id="65" w:author="Jianhan Liu" w:date="2024-12-23T16:37:00Z">
        <w:r>
          <w:rPr>
            <w:rFonts w:eastAsia="Times New Roman"/>
            <w:sz w:val="20"/>
            <w:lang w:val="en-US" w:eastAsia="ja-JP"/>
          </w:rPr>
          <w:t>{ 0, 0,-1,+1,-1,+1,-1,+1,+1,+1,-1,+1,+1,-1,+1,-1,-1,-1,-1,+1,-1,-1,+1,-1,-1,+1,+1,-1,-1,-1,-1,-1,-1,-1,+1, ...</w:t>
        </w:r>
        <w:r>
          <w:rPr>
            <w:rFonts w:eastAsia="Times New Roman"/>
            <w:sz w:val="20"/>
            <w:lang w:val="en-US" w:eastAsia="ja-JP"/>
          </w:rPr>
          <w:br/>
          <w:t>+1,-1,+1,-1,+1,+1,-1,+1,-1,+1,-1,-1,-1,-1,-1,+1,+1,+1,-1,+1,+1,-1,-1,+1,+1,-1,+1,-1,+1,-1,+1,-1,-1,+1,-1, ...</w:t>
        </w:r>
        <w:r>
          <w:rPr>
            <w:rFonts w:eastAsia="Times New Roman"/>
            <w:sz w:val="20"/>
            <w:lang w:val="en-US" w:eastAsia="ja-JP"/>
          </w:rPr>
          <w:br/>
          <w:t>+1,+1,+1,+1,-1,+1,+1,-1,+1,-1,-1,-1,+1,+1,-1,+1,-1,-1,+1,-1,-1,-1,-1,-1,-1,+1,-1,+1,-1,-1,+1,+1,-1,+1,+1, ...</w:t>
        </w:r>
        <w:r>
          <w:rPr>
            <w:rFonts w:eastAsia="Times New Roman"/>
            <w:sz w:val="20"/>
            <w:lang w:val="en-US" w:eastAsia="ja-JP"/>
          </w:rPr>
          <w:br/>
          <w:t>-1,+1,+1,-1,+1,+1,-1,+1,-1,+1,-1,+1,-1,-1,+1,-1, 0, 0, 0,-1,+1,-1,+1,-1,-1,+1,-1,-1,-1,+1,-1,+1,-1,-1,-1, ...</w:t>
        </w:r>
        <w:r>
          <w:rPr>
            <w:rFonts w:eastAsia="Times New Roman"/>
            <w:sz w:val="20"/>
            <w:lang w:val="en-US" w:eastAsia="ja-JP"/>
          </w:rPr>
          <w:br/>
          <w:t>+1,+1,+1,-1,+1,-1,-1,-1,-1,-1,-1,-1,-1,-1,-1,-1,+1,+1,-1,+1,-1,-1,-1,-1,+1,+1,+1,+1,+1,-1,-1,+1,-1,-1,+1, ...</w:t>
        </w:r>
        <w:r>
          <w:rPr>
            <w:rFonts w:eastAsia="Times New Roman"/>
            <w:sz w:val="20"/>
            <w:lang w:val="en-US" w:eastAsia="ja-JP"/>
          </w:rPr>
          <w:br/>
          <w:t>+1,-1,-1,-1,-1,+1,-1,+1,+1,-1,-1,+1,+1,+1,-1,-1,+1,-1,-1,-1,-1,+1,-1,+1,+1,-1,-1,+1,-1,+1,+1,-1,+1,+1,-1, ...</w:t>
        </w:r>
        <w:r>
          <w:rPr>
            <w:rFonts w:eastAsia="Times New Roman"/>
            <w:sz w:val="20"/>
            <w:lang w:val="en-US" w:eastAsia="ja-JP"/>
          </w:rPr>
          <w:br/>
        </w:r>
        <w:r>
          <w:rPr>
            <w:rFonts w:eastAsia="Times New Roman"/>
            <w:sz w:val="20"/>
            <w:lang w:val="en-US" w:eastAsia="ja-JP"/>
          </w:rPr>
          <w:lastRenderedPageBreak/>
          <w:t>+1,+1,-1,+1,+1,-1,+1,-1,+1,-1,-1,+1,+1,-1,-1,-1,-1,+1,+1,+1,-1,-1,-1,-1,+1,-1,-1,-1,+1,+1,+1,-1,+1, 0, 0 }</w:t>
        </w:r>
        <w:r>
          <w:rPr>
            <w:rFonts w:eastAsia="Times New Roman"/>
            <w:sz w:val="20"/>
            <w:lang w:val="en-US" w:eastAsia="ja-JP"/>
          </w:rPr>
          <w:br/>
        </w:r>
      </w:ins>
    </w:p>
    <w:p w14:paraId="1D78DFD2" w14:textId="66FCEF92" w:rsidR="00613DB9" w:rsidRDefault="00613DB9" w:rsidP="00613DB9">
      <w:pPr>
        <w:tabs>
          <w:tab w:val="left" w:pos="2160"/>
        </w:tabs>
        <w:spacing w:before="120" w:after="120" w:line="240" w:lineRule="atLeast"/>
        <w:rPr>
          <w:rFonts w:eastAsia="Times New Roman"/>
          <w:color w:val="000000" w:themeColor="text1"/>
          <w:sz w:val="20"/>
          <w:lang w:val="en-US" w:eastAsia="ja-JP"/>
        </w:rPr>
      </w:pPr>
      <w:r>
        <w:rPr>
          <w:rFonts w:eastAsia="Times New Roman"/>
          <w:color w:val="000000" w:themeColor="text1"/>
          <w:sz w:val="20"/>
          <w:lang w:val="en-US" w:eastAsia="ja-JP"/>
        </w:rPr>
        <w:t xml:space="preserve">In a 40 MHz UHR TB PPDU transmission, the frequency domain sequence for </w:t>
      </w:r>
      <w:del w:id="66" w:author="Jianhan Liu" w:date="2024-12-23T16:31:00Z">
        <w:r w:rsidDel="00EB364C">
          <w:rPr>
            <w:rFonts w:eastAsia="Times New Roman"/>
            <w:color w:val="000000" w:themeColor="text1"/>
            <w:sz w:val="20"/>
            <w:lang w:val="en-US" w:eastAsia="ja-JP"/>
          </w:rPr>
          <w:delText xml:space="preserve">UHR-DLTF </w:delText>
        </w:r>
      </w:del>
      <w:ins w:id="67" w:author="Jianhan Liu" w:date="2024-12-23T16:31:00Z">
        <w:r w:rsidR="00EB364C">
          <w:rPr>
            <w:rFonts w:eastAsia="Times New Roman"/>
            <w:color w:val="000000" w:themeColor="text1"/>
            <w:sz w:val="20"/>
            <w:lang w:val="en-US" w:eastAsia="ja-JP"/>
          </w:rPr>
          <w:t xml:space="preserve">UHR-LTF for DRUs </w:t>
        </w:r>
      </w:ins>
      <w:r>
        <w:rPr>
          <w:rFonts w:eastAsia="Times New Roman"/>
          <w:color w:val="000000" w:themeColor="text1"/>
          <w:sz w:val="20"/>
          <w:lang w:val="en-US"/>
        </w:rPr>
        <w:t xml:space="preserve">located on subcarriers [-244:244] is </w:t>
      </w:r>
      <w:r>
        <w:rPr>
          <w:rFonts w:eastAsia="Times New Roman"/>
          <w:color w:val="000000" w:themeColor="text1"/>
          <w:sz w:val="20"/>
          <w:lang w:val="en-US" w:eastAsia="ja-JP"/>
        </w:rPr>
        <w:t>given by Equation (38-xx2)</w:t>
      </w:r>
    </w:p>
    <w:p w14:paraId="412F4DC9" w14:textId="34325295" w:rsidR="00613DB9" w:rsidDel="00075C34" w:rsidRDefault="00613DB9" w:rsidP="00613DB9">
      <w:pPr>
        <w:rPr>
          <w:del w:id="68" w:author="Jianhan Liu" w:date="2024-12-23T16:37:00Z"/>
          <w:sz w:val="20"/>
          <w:szCs w:val="22"/>
          <w:lang w:val="en-US" w:eastAsia="zh-CN"/>
        </w:rPr>
      </w:pPr>
      <w:del w:id="69" w:author="Jianhan Liu" w:date="2024-12-23T16:37:00Z">
        <w:r w:rsidDel="00075C34">
          <w:rPr>
            <w:i/>
            <w:iCs/>
            <w:sz w:val="20"/>
            <w:szCs w:val="22"/>
            <w:lang w:val="en-US" w:eastAsia="zh-CN"/>
          </w:rPr>
          <w:delText>UHR-DLTF</w:delText>
        </w:r>
        <w:r w:rsidDel="00075C34">
          <w:rPr>
            <w:i/>
            <w:iCs/>
            <w:sz w:val="20"/>
            <w:szCs w:val="22"/>
            <w:vertAlign w:val="subscript"/>
            <w:lang w:val="en-US" w:eastAsia="zh-CN"/>
          </w:rPr>
          <w:delText>-244:244</w:delText>
        </w:r>
        <w:r w:rsidDel="00075C34">
          <w:rPr>
            <w:sz w:val="20"/>
            <w:szCs w:val="22"/>
            <w:lang w:val="en-US" w:eastAsia="zh-CN"/>
          </w:rPr>
          <w:delText>=</w:delText>
        </w:r>
      </w:del>
    </w:p>
    <w:p w14:paraId="4EC7F155" w14:textId="0A90813A" w:rsidR="00613DB9" w:rsidDel="00075C34" w:rsidRDefault="00613DB9" w:rsidP="00613DB9">
      <w:pPr>
        <w:ind w:left="720"/>
        <w:rPr>
          <w:del w:id="70" w:author="Jianhan Liu" w:date="2024-12-23T16:37:00Z"/>
          <w:sz w:val="20"/>
          <w:szCs w:val="22"/>
          <w:lang w:val="en-US" w:eastAsia="zh-CN"/>
        </w:rPr>
      </w:pPr>
      <w:del w:id="71" w:author="Jianhan Liu" w:date="2024-12-23T16:37:00Z">
        <w:r w:rsidDel="00075C34">
          <w:rPr>
            <w:sz w:val="20"/>
            <w:szCs w:val="22"/>
            <w:lang w:val="en-US" w:eastAsia="zh-CN"/>
          </w:rPr>
          <w:delText>{-1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0  0  0  0  0 -1 -1 -1 -1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1 -1}</w:delText>
        </w:r>
      </w:del>
    </w:p>
    <w:p w14:paraId="156DA553" w14:textId="70BAB1EB" w:rsidR="00075C34" w:rsidRDefault="00075C34" w:rsidP="00075C34">
      <w:pPr>
        <w:spacing w:before="240"/>
        <w:rPr>
          <w:ins w:id="72" w:author="Jianhan Liu" w:date="2024-12-23T16:38:00Z"/>
          <w:sz w:val="20"/>
          <w:szCs w:val="22"/>
          <w:lang w:val="en-US" w:eastAsia="zh-CN"/>
        </w:rPr>
      </w:pPr>
      <w:ins w:id="73" w:author="Jianhan Liu" w:date="2024-12-23T16:38:00Z">
        <w:r>
          <w:rPr>
            <w:i/>
            <w:iCs/>
            <w:sz w:val="20"/>
            <w:szCs w:val="22"/>
            <w:lang w:val="en-US" w:eastAsia="zh-CN"/>
          </w:rPr>
          <w:t>UHR-DLTF</w:t>
        </w:r>
        <w:r>
          <w:rPr>
            <w:i/>
            <w:iCs/>
            <w:sz w:val="20"/>
            <w:szCs w:val="22"/>
            <w:vertAlign w:val="subscript"/>
            <w:lang w:val="en-US" w:eastAsia="zh-CN"/>
          </w:rPr>
          <w:t>-244:244</w:t>
        </w:r>
        <w:r>
          <w:rPr>
            <w:sz w:val="20"/>
            <w:szCs w:val="22"/>
            <w:lang w:val="en-US" w:eastAsia="zh-CN"/>
          </w:rPr>
          <w:t>=</w:t>
        </w:r>
      </w:ins>
      <w:ins w:id="74" w:author="Jianhan Liu" w:date="2024-12-23T16:39:00Z">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sz w:val="20"/>
            <w:szCs w:val="22"/>
            <w:lang w:val="en-US" w:eastAsia="zh-CN"/>
          </w:rPr>
          <w:tab/>
        </w:r>
        <w:r w:rsidR="0055446D">
          <w:rPr>
            <w:rFonts w:eastAsia="Times New Roman"/>
            <w:iCs/>
            <w:sz w:val="20"/>
            <w:lang w:val="en-US" w:eastAsia="ja-JP"/>
          </w:rPr>
          <w:t>(38-xx2)</w:t>
        </w:r>
      </w:ins>
    </w:p>
    <w:p w14:paraId="2A6C1CB9" w14:textId="77777777" w:rsidR="00075C34" w:rsidRDefault="00075C34" w:rsidP="00075C34">
      <w:pPr>
        <w:spacing w:before="240"/>
        <w:ind w:left="720"/>
        <w:rPr>
          <w:ins w:id="75" w:author="Jianhan Liu" w:date="2024-12-23T16:38:00Z"/>
          <w:sz w:val="20"/>
          <w:szCs w:val="22"/>
          <w:lang w:val="en-US" w:eastAsia="zh-CN"/>
        </w:rPr>
      </w:pPr>
      <w:ins w:id="76" w:author="Jianhan Liu" w:date="2024-12-23T16:38:00Z">
        <w:r>
          <w:rPr>
            <w:sz w:val="20"/>
            <w:szCs w:val="22"/>
            <w:lang w:val="en-US" w:eastAsia="zh-CN"/>
          </w:rPr>
          <w:t>{ -1,+1,-1,-1,-1,+1,-1,-1,+1,+1,+1,-1,+1,+1,+1,+1,+1,+1,+1,-1,-1,+1,+1,-1,+1,-1,-1,+1,+1,-1,-1,+1,</w:t>
        </w:r>
        <w:r>
          <w:rPr>
            <w:rFonts w:eastAsia="Times New Roman"/>
            <w:sz w:val="20"/>
            <w:lang w:val="en-US" w:eastAsia="ja-JP"/>
          </w:rPr>
          <w:t xml:space="preserve">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 0, 0, 0, 0, 0,-1,-1,-1,-1,+1,-1,+1,-1,-1,+1,-1,+1,+1,-1,-1,+1,+1,-1</w:t>
        </w:r>
        <w:r>
          <w:rPr>
            <w:rFonts w:eastAsia="Times New Roman"/>
            <w:sz w:val="20"/>
            <w:lang w:val="en-US" w:eastAsia="ja-JP"/>
          </w:rPr>
          <w:t>, ...</w:t>
        </w:r>
        <w:r>
          <w:rPr>
            <w:sz w:val="20"/>
            <w:szCs w:val="22"/>
            <w:lang w:val="en-US" w:eastAsia="zh-CN"/>
          </w:rPr>
          <w:br/>
          <w:t>+1,+1,+1,-1,+1,+1,-1,+1,+1,-1,-1,-1,-1,+1,-1,-1,-1,-1,-1,+1,+1,-1,+1,+1,+1,-1,-1,-1,-1,-1,-1,-1,-1,+1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+1,-1,-1,-1,+1,+1,+1,+1,-1,-1,+1,+1,-1,+1,-1,-1,+1,+1,-1,+1,-1,-1,-1,+1,+1,+1,-1,+1,+1,-1,+1,-1</w:t>
        </w:r>
        <w:r>
          <w:rPr>
            <w:rFonts w:eastAsia="Times New Roman"/>
            <w:sz w:val="20"/>
            <w:lang w:val="en-US" w:eastAsia="ja-JP"/>
          </w:rPr>
          <w:t>, ...</w:t>
        </w:r>
        <w:r>
          <w:rPr>
            <w:sz w:val="20"/>
            <w:szCs w:val="22"/>
            <w:lang w:val="en-US" w:eastAsia="zh-CN"/>
          </w:rPr>
          <w:br/>
          <w:t>+1,-1,-1,+1,+1,+1,+1,-1,+1,-1,+1,+1,+1,+1,-1,-1,-1,-1,-1,+1,-1,-1,-1,-1,+1,+1,+1,+1,-1,-1,+1,+1,-1</w:t>
        </w:r>
        <w:r>
          <w:rPr>
            <w:rFonts w:eastAsia="Times New Roman"/>
            <w:sz w:val="20"/>
            <w:lang w:val="en-US" w:eastAsia="ja-JP"/>
          </w:rPr>
          <w:t>, ...</w:t>
        </w:r>
        <w:r>
          <w:rPr>
            <w:sz w:val="20"/>
            <w:szCs w:val="22"/>
            <w:lang w:val="en-US" w:eastAsia="zh-CN"/>
          </w:rPr>
          <w:br/>
          <w:t>+1,+1,+1,+1,-1,+1,-1,+1,+1,-1,+1,+1,-1,-1,-1,-1,-1,+1,-1,+1,+1,+1,-1,-1,+1,-1 }</w:t>
        </w:r>
      </w:ins>
    </w:p>
    <w:p w14:paraId="6782377F" w14:textId="77777777" w:rsidR="00613DB9" w:rsidRDefault="00613DB9" w:rsidP="00613DB9">
      <w:pPr>
        <w:rPr>
          <w:rFonts w:eastAsia="Times New Roman"/>
          <w:sz w:val="20"/>
          <w:lang w:val="en-US" w:eastAsia="ja-JP"/>
        </w:rPr>
      </w:pPr>
    </w:p>
    <w:p w14:paraId="0997F961" w14:textId="62C8815D" w:rsidR="00613DB9" w:rsidRDefault="00613DB9" w:rsidP="00613DB9">
      <w:pPr>
        <w:tabs>
          <w:tab w:val="left" w:pos="2160"/>
        </w:tabs>
        <w:spacing w:before="120" w:after="120" w:line="240" w:lineRule="atLeast"/>
        <w:rPr>
          <w:rFonts w:eastAsia="Times New Roman"/>
          <w:sz w:val="20"/>
          <w:lang w:val="en-US" w:eastAsia="ja-JP"/>
        </w:rPr>
      </w:pPr>
      <w:r>
        <w:rPr>
          <w:rFonts w:eastAsia="Times New Roman"/>
          <w:sz w:val="20"/>
          <w:lang w:val="en-US" w:eastAsia="ja-JP"/>
        </w:rPr>
        <w:t xml:space="preserve">In an 80 MHz UHR TB PPDU transmission, the frequency domain sequence for </w:t>
      </w:r>
      <w:del w:id="77" w:author="Jianhan Liu" w:date="2024-12-23T16:31:00Z">
        <w:r w:rsidDel="00EB364C">
          <w:rPr>
            <w:rFonts w:eastAsia="Times New Roman"/>
            <w:sz w:val="20"/>
            <w:lang w:val="en-US" w:eastAsia="ja-JP"/>
          </w:rPr>
          <w:delText xml:space="preserve">UHR-DLTF </w:delText>
        </w:r>
      </w:del>
      <w:ins w:id="78" w:author="Jianhan Liu" w:date="2024-12-23T16:31:00Z">
        <w:r w:rsidR="00EB364C">
          <w:rPr>
            <w:rFonts w:eastAsia="Times New Roman"/>
            <w:sz w:val="20"/>
            <w:lang w:val="en-US" w:eastAsia="ja-JP"/>
          </w:rPr>
          <w:t xml:space="preserve">UHR-LTF for DRUs </w:t>
        </w:r>
      </w:ins>
      <w:r>
        <w:rPr>
          <w:rFonts w:eastAsia="Times New Roman"/>
          <w:sz w:val="20"/>
          <w:lang w:val="en-US"/>
        </w:rPr>
        <w:t>located on subcarriers [</w:t>
      </w:r>
      <w:r>
        <w:rPr>
          <w:rFonts w:ascii="Symbol" w:eastAsia="Times New Roman" w:hAnsi="Symbol" w:cs="Symbol"/>
          <w:color w:val="000000"/>
          <w:sz w:val="20"/>
          <w:lang w:val="en-US"/>
        </w:rPr>
        <w:t>-</w:t>
      </w:r>
      <w:r>
        <w:rPr>
          <w:rFonts w:eastAsia="Times New Roman"/>
          <w:sz w:val="20"/>
          <w:lang w:val="en-US"/>
        </w:rPr>
        <w:t xml:space="preserve">500:500] is </w:t>
      </w:r>
      <w:r>
        <w:rPr>
          <w:rFonts w:eastAsia="Times New Roman"/>
          <w:sz w:val="20"/>
          <w:lang w:val="en-US" w:eastAsia="ja-JP"/>
        </w:rPr>
        <w:t>given by Equation (38-xx3)</w:t>
      </w:r>
    </w:p>
    <w:p w14:paraId="2646A37B" w14:textId="3D2AA0F5" w:rsidR="00613DB9" w:rsidDel="00075C34" w:rsidRDefault="00613DB9" w:rsidP="00613DB9">
      <w:pPr>
        <w:tabs>
          <w:tab w:val="left" w:pos="2160"/>
        </w:tabs>
        <w:spacing w:before="120" w:after="120" w:line="240" w:lineRule="atLeast"/>
        <w:rPr>
          <w:del w:id="79" w:author="Jianhan Liu" w:date="2024-12-23T16:38:00Z"/>
          <w:rFonts w:eastAsia="Times New Roman"/>
          <w:iCs/>
          <w:sz w:val="20"/>
          <w:lang w:val="en-US" w:eastAsia="ja-JP"/>
        </w:rPr>
      </w:pPr>
      <w:del w:id="80" w:author="Jianhan Liu" w:date="2024-12-23T16:38:00Z">
        <w:r w:rsidDel="00075C34">
          <w:rPr>
            <w:rFonts w:eastAsia="Times New Roman"/>
            <w:i/>
            <w:iCs/>
            <w:sz w:val="20"/>
            <w:lang w:val="en-US" w:eastAsia="ja-JP"/>
          </w:rPr>
          <w:delText>UHR-DLTF</w:delText>
        </w:r>
        <w:r w:rsidDel="00075C34">
          <w:rPr>
            <w:rFonts w:eastAsia="Times New Roman"/>
            <w:i/>
            <w:iCs/>
            <w:sz w:val="20"/>
            <w:vertAlign w:val="subscript"/>
            <w:lang w:val="en-US" w:eastAsia="ja-JP"/>
          </w:rPr>
          <w:delText xml:space="preserve">-500,500 </w:delText>
        </w:r>
        <w:r w:rsidDel="00075C34">
          <w:rPr>
            <w:rFonts w:eastAsia="Times New Roman"/>
            <w:iCs/>
            <w:sz w:val="20"/>
            <w:vertAlign w:val="subscript"/>
            <w:lang w:val="en-US" w:eastAsia="ja-JP"/>
          </w:rPr>
          <w:delText>=</w:delText>
        </w:r>
        <w:r w:rsidDel="00075C34">
          <w:rPr>
            <w:rFonts w:eastAsia="Times New Roman"/>
            <w:iCs/>
            <w:sz w:val="20"/>
            <w:lang w:val="en-US" w:eastAsia="ja-JP"/>
          </w:rPr>
          <w:delText xml:space="preserve"> </w:delText>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r>
        <w:r w:rsidDel="00075C34">
          <w:rPr>
            <w:rFonts w:eastAsia="Times New Roman"/>
            <w:iCs/>
            <w:sz w:val="20"/>
            <w:lang w:val="en-US" w:eastAsia="ja-JP"/>
          </w:rPr>
          <w:tab/>
          <w:delText>(38-xx3)</w:delText>
        </w:r>
      </w:del>
    </w:p>
    <w:p w14:paraId="7EFA63B9" w14:textId="352EEB43" w:rsidR="00613DB9" w:rsidDel="00075C34" w:rsidRDefault="00613DB9" w:rsidP="00613DB9">
      <w:pPr>
        <w:tabs>
          <w:tab w:val="left" w:pos="2160"/>
        </w:tabs>
        <w:spacing w:line="240" w:lineRule="atLeast"/>
        <w:ind w:left="720" w:right="720"/>
        <w:jc w:val="both"/>
        <w:rPr>
          <w:del w:id="81" w:author="Jianhan Liu" w:date="2024-12-23T16:38:00Z"/>
          <w:rFonts w:ascii="Symbol" w:eastAsia="Times New Roman" w:hAnsi="Symbol"/>
          <w:sz w:val="20"/>
          <w:lang w:val="en-US" w:eastAsia="ja-JP"/>
        </w:rPr>
      </w:pPr>
      <w:del w:id="82" w:author="Jianhan Liu" w:date="2024-12-23T16:38:00Z">
        <w:r w:rsidDel="00075C34">
          <w:rPr>
            <w:rFonts w:ascii="Symbol" w:eastAsia="Times New Roman" w:hAnsi="Symbol"/>
            <w:sz w:val="20"/>
            <w:lang w:val="en-US" w:eastAsia="ja-JP"/>
          </w:rPr>
          <w:delText>{ 0, -1, +1, -1, +1, +1, +1, +1, -1, +1, +1, -1, -1, -1, +1, +1, -1, -1, -1, +1, -1, +1, -1, +1, -1,</w:delText>
        </w:r>
      </w:del>
    </w:p>
    <w:p w14:paraId="66D09954" w14:textId="00003D50" w:rsidR="00613DB9" w:rsidDel="00075C34" w:rsidRDefault="00613DB9" w:rsidP="00613DB9">
      <w:pPr>
        <w:tabs>
          <w:tab w:val="left" w:pos="2160"/>
        </w:tabs>
        <w:spacing w:line="240" w:lineRule="atLeast"/>
        <w:ind w:left="720" w:right="720"/>
        <w:jc w:val="both"/>
        <w:rPr>
          <w:del w:id="83" w:author="Jianhan Liu" w:date="2024-12-23T16:38:00Z"/>
          <w:rFonts w:ascii="Symbol" w:eastAsia="Times New Roman" w:hAnsi="Symbol"/>
          <w:sz w:val="20"/>
          <w:lang w:val="en-US" w:eastAsia="ja-JP"/>
        </w:rPr>
      </w:pPr>
      <w:del w:id="84" w:author="Jianhan Liu" w:date="2024-12-23T16:38:00Z">
        <w:r w:rsidDel="00075C34">
          <w:rPr>
            <w:rFonts w:ascii="Symbol" w:eastAsia="Times New Roman" w:hAnsi="Symbol"/>
            <w:sz w:val="20"/>
            <w:lang w:val="en-US" w:eastAsia="ja-JP"/>
          </w:rPr>
          <w:delText>+1, -1, +1, -1, +1, +1, -1, -1, +1, +1, +1, +1, +1, -1, +1, +1, -1, -1, -1, +1, +1, +1, -1, +1, +1,</w:delText>
        </w:r>
      </w:del>
    </w:p>
    <w:p w14:paraId="6B9725B9" w14:textId="4C78400F" w:rsidR="00613DB9" w:rsidDel="00075C34" w:rsidRDefault="00613DB9" w:rsidP="00613DB9">
      <w:pPr>
        <w:tabs>
          <w:tab w:val="left" w:pos="2160"/>
        </w:tabs>
        <w:spacing w:line="240" w:lineRule="atLeast"/>
        <w:ind w:left="720" w:right="720"/>
        <w:jc w:val="both"/>
        <w:rPr>
          <w:del w:id="85" w:author="Jianhan Liu" w:date="2024-12-23T16:38:00Z"/>
          <w:rFonts w:ascii="Symbol" w:eastAsia="Times New Roman" w:hAnsi="Symbol"/>
          <w:sz w:val="20"/>
          <w:lang w:val="en-US" w:eastAsia="ja-JP"/>
        </w:rPr>
      </w:pPr>
      <w:del w:id="86" w:author="Jianhan Liu" w:date="2024-12-23T16:38:00Z">
        <w:r w:rsidDel="00075C34">
          <w:rPr>
            <w:rFonts w:ascii="Symbol" w:eastAsia="Times New Roman" w:hAnsi="Symbol"/>
            <w:sz w:val="20"/>
            <w:lang w:val="en-US" w:eastAsia="ja-JP"/>
          </w:rPr>
          <w:delText>+1, +1, -1, -1, +1, +1, -1, -1, +1, -1, -1, -1, -1, -1, +1, +1, +1, -1, +1, +1, -1, -1, +1, -1, -1,</w:delText>
        </w:r>
      </w:del>
    </w:p>
    <w:p w14:paraId="208F0DDD" w14:textId="19BB5925" w:rsidR="00613DB9" w:rsidDel="00075C34" w:rsidRDefault="00613DB9" w:rsidP="00613DB9">
      <w:pPr>
        <w:tabs>
          <w:tab w:val="left" w:pos="2160"/>
        </w:tabs>
        <w:spacing w:line="240" w:lineRule="atLeast"/>
        <w:ind w:left="720" w:right="720"/>
        <w:jc w:val="both"/>
        <w:rPr>
          <w:del w:id="87" w:author="Jianhan Liu" w:date="2024-12-23T16:38:00Z"/>
          <w:rFonts w:ascii="Symbol" w:eastAsia="Times New Roman" w:hAnsi="Symbol"/>
          <w:sz w:val="20"/>
          <w:lang w:val="en-US" w:eastAsia="ja-JP"/>
        </w:rPr>
      </w:pPr>
      <w:del w:id="88" w:author="Jianhan Liu" w:date="2024-12-23T16:38:00Z">
        <w:r w:rsidDel="00075C34">
          <w:rPr>
            <w:rFonts w:ascii="Symbol" w:eastAsia="Times New Roman" w:hAnsi="Symbol"/>
            <w:sz w:val="20"/>
            <w:lang w:val="en-US" w:eastAsia="ja-JP"/>
          </w:rPr>
          <w:delText>+1, -1, -1, -1, +1, -1, +1, +1, -1, -1, -1, -1, -1, -1, -1, -1, -1, -1, +1, +1, +1, -1, -1, +1, +1,</w:delText>
        </w:r>
      </w:del>
    </w:p>
    <w:p w14:paraId="2B13A13E" w14:textId="12C3E52F" w:rsidR="00613DB9" w:rsidDel="00075C34" w:rsidRDefault="00613DB9" w:rsidP="00613DB9">
      <w:pPr>
        <w:tabs>
          <w:tab w:val="left" w:pos="2160"/>
        </w:tabs>
        <w:spacing w:line="240" w:lineRule="atLeast"/>
        <w:ind w:left="720" w:right="720"/>
        <w:jc w:val="both"/>
        <w:rPr>
          <w:del w:id="89" w:author="Jianhan Liu" w:date="2024-12-23T16:38:00Z"/>
          <w:rFonts w:ascii="Symbol" w:eastAsia="Times New Roman" w:hAnsi="Symbol"/>
          <w:sz w:val="20"/>
          <w:lang w:val="en-US" w:eastAsia="ja-JP"/>
        </w:rPr>
      </w:pPr>
      <w:del w:id="90" w:author="Jianhan Liu" w:date="2024-12-23T16:38:00Z">
        <w:r w:rsidDel="00075C34">
          <w:rPr>
            <w:rFonts w:ascii="Symbol" w:eastAsia="Times New Roman" w:hAnsi="Symbol"/>
            <w:sz w:val="20"/>
            <w:lang w:val="en-US" w:eastAsia="ja-JP"/>
          </w:rPr>
          <w:delText>-1, +1, -1, -1, -1, +1, -1, +1, +1, +1, +1, -1, -1, -1, +1, -1, -1, +1, +1, -1, +1, -1, -1, -1, -1,</w:delText>
        </w:r>
      </w:del>
    </w:p>
    <w:p w14:paraId="2B1D85B7" w14:textId="162E083A" w:rsidR="00613DB9" w:rsidDel="00075C34" w:rsidRDefault="00613DB9" w:rsidP="00613DB9">
      <w:pPr>
        <w:tabs>
          <w:tab w:val="left" w:pos="2160"/>
        </w:tabs>
        <w:spacing w:line="240" w:lineRule="atLeast"/>
        <w:ind w:left="720" w:right="720"/>
        <w:jc w:val="both"/>
        <w:rPr>
          <w:del w:id="91" w:author="Jianhan Liu" w:date="2024-12-23T16:38:00Z"/>
          <w:rFonts w:ascii="Symbol" w:eastAsia="Times New Roman" w:hAnsi="Symbol"/>
          <w:sz w:val="20"/>
          <w:lang w:val="en-US" w:eastAsia="ja-JP"/>
        </w:rPr>
      </w:pPr>
      <w:del w:id="92" w:author="Jianhan Liu" w:date="2024-12-23T16:38:00Z">
        <w:r w:rsidDel="00075C34">
          <w:rPr>
            <w:rFonts w:ascii="Symbol" w:eastAsia="Times New Roman" w:hAnsi="Symbol"/>
            <w:sz w:val="20"/>
            <w:lang w:val="en-US" w:eastAsia="ja-JP"/>
          </w:rPr>
          <w:delText>-1, +1, +1, -1, +1, -1, -1, -1, +1, +1, -1, -1, +1, -1, -1, +1, +1, +1, -1, +1, -1, -1, -1, -1, +1,</w:delText>
        </w:r>
      </w:del>
    </w:p>
    <w:p w14:paraId="269F8E2E" w14:textId="699CA676" w:rsidR="00613DB9" w:rsidDel="00075C34" w:rsidRDefault="00613DB9" w:rsidP="00613DB9">
      <w:pPr>
        <w:tabs>
          <w:tab w:val="left" w:pos="2160"/>
        </w:tabs>
        <w:spacing w:line="240" w:lineRule="atLeast"/>
        <w:ind w:left="720" w:right="720"/>
        <w:jc w:val="both"/>
        <w:rPr>
          <w:del w:id="93" w:author="Jianhan Liu" w:date="2024-12-23T16:38:00Z"/>
          <w:rFonts w:ascii="Symbol" w:eastAsia="Times New Roman" w:hAnsi="Symbol"/>
          <w:sz w:val="20"/>
          <w:lang w:val="en-US" w:eastAsia="ja-JP"/>
        </w:rPr>
      </w:pPr>
      <w:del w:id="94" w:author="Jianhan Liu" w:date="2024-12-23T16:38:00Z">
        <w:r w:rsidDel="00075C34">
          <w:rPr>
            <w:rFonts w:ascii="Symbol" w:eastAsia="Times New Roman" w:hAnsi="Symbol"/>
            <w:sz w:val="20"/>
            <w:lang w:val="en-US" w:eastAsia="ja-JP"/>
          </w:rPr>
          <w:delText>+1, +1, -1, -1, +1, +1, -1, +1, +1, +1, +1, -1, -1, +1, +1, -1, -1, +1, -1, -1, +1, +1, -1, +1, -1,</w:delText>
        </w:r>
      </w:del>
    </w:p>
    <w:p w14:paraId="521E463D" w14:textId="6F5F7159" w:rsidR="00613DB9" w:rsidDel="00075C34" w:rsidRDefault="00613DB9" w:rsidP="00613DB9">
      <w:pPr>
        <w:tabs>
          <w:tab w:val="left" w:pos="2160"/>
        </w:tabs>
        <w:spacing w:line="240" w:lineRule="atLeast"/>
        <w:ind w:left="720" w:right="720"/>
        <w:jc w:val="both"/>
        <w:rPr>
          <w:del w:id="95" w:author="Jianhan Liu" w:date="2024-12-23T16:38:00Z"/>
          <w:rFonts w:ascii="Symbol" w:eastAsia="Times New Roman" w:hAnsi="Symbol"/>
          <w:sz w:val="20"/>
          <w:lang w:val="en-US" w:eastAsia="ja-JP"/>
        </w:rPr>
      </w:pPr>
      <w:del w:id="96" w:author="Jianhan Liu" w:date="2024-12-23T16:38:00Z">
        <w:r w:rsidDel="00075C34">
          <w:rPr>
            <w:rFonts w:ascii="Symbol" w:eastAsia="Times New Roman" w:hAnsi="Symbol"/>
            <w:sz w:val="20"/>
            <w:lang w:val="en-US" w:eastAsia="ja-JP"/>
          </w:rPr>
          <w:delText>-1, -1, +1, -1, +1, -1, -1, -1, +1, -1, +1, -1, -1, -1, -1, +1, +1, -1, -1, -1, +1, -1, +1, +1, -1,</w:delText>
        </w:r>
      </w:del>
    </w:p>
    <w:p w14:paraId="6E796F98" w14:textId="1086368B" w:rsidR="00613DB9" w:rsidDel="00075C34" w:rsidRDefault="00613DB9" w:rsidP="00613DB9">
      <w:pPr>
        <w:tabs>
          <w:tab w:val="left" w:pos="2160"/>
        </w:tabs>
        <w:spacing w:line="240" w:lineRule="atLeast"/>
        <w:ind w:left="720" w:right="720"/>
        <w:jc w:val="both"/>
        <w:rPr>
          <w:del w:id="97" w:author="Jianhan Liu" w:date="2024-12-23T16:38:00Z"/>
          <w:rFonts w:ascii="Symbol" w:eastAsia="Times New Roman" w:hAnsi="Symbol"/>
          <w:sz w:val="20"/>
          <w:lang w:val="en-US" w:eastAsia="ja-JP"/>
        </w:rPr>
      </w:pPr>
      <w:del w:id="98" w:author="Jianhan Liu" w:date="2024-12-23T16:38:00Z">
        <w:r w:rsidDel="00075C34">
          <w:rPr>
            <w:rFonts w:ascii="Symbol" w:eastAsia="Times New Roman" w:hAnsi="Symbol"/>
            <w:sz w:val="20"/>
            <w:lang w:val="en-US" w:eastAsia="ja-JP"/>
          </w:rPr>
          <w:delText>+1, -1, +1, -1, +1, -1, -1, -1, +1, +1, +1, +1, +1, -1, -1, -1, +1, -1, +1, +1, -1, -1, -1, +1, -1,</w:delText>
        </w:r>
      </w:del>
    </w:p>
    <w:p w14:paraId="43BB0777" w14:textId="483B838E" w:rsidR="00613DB9" w:rsidDel="00075C34" w:rsidRDefault="00613DB9" w:rsidP="00613DB9">
      <w:pPr>
        <w:tabs>
          <w:tab w:val="left" w:pos="2160"/>
        </w:tabs>
        <w:spacing w:line="240" w:lineRule="atLeast"/>
        <w:ind w:left="720" w:right="720"/>
        <w:jc w:val="both"/>
        <w:rPr>
          <w:del w:id="99" w:author="Jianhan Liu" w:date="2024-12-23T16:38:00Z"/>
          <w:rFonts w:ascii="Symbol" w:eastAsia="Times New Roman" w:hAnsi="Symbol"/>
          <w:sz w:val="20"/>
          <w:lang w:val="en-US" w:eastAsia="ja-JP"/>
        </w:rPr>
      </w:pPr>
      <w:del w:id="100" w:author="Jianhan Liu" w:date="2024-12-23T16:38:00Z">
        <w:r w:rsidDel="00075C34">
          <w:rPr>
            <w:rFonts w:ascii="Symbol" w:eastAsia="Times New Roman" w:hAnsi="Symbol"/>
            <w:sz w:val="20"/>
            <w:lang w:val="en-US" w:eastAsia="ja-JP"/>
          </w:rPr>
          <w:delText>-1, +1, +1, +1, +1, -1, -1, -1, +1, -1, -1, -1, -1, +1, +1, -1, -1, -1, -1, -1, -1, +1, +1, +1, +1,</w:delText>
        </w:r>
      </w:del>
    </w:p>
    <w:p w14:paraId="791A33C6" w14:textId="68BAB7B6" w:rsidR="00613DB9" w:rsidDel="00075C34" w:rsidRDefault="00613DB9" w:rsidP="00613DB9">
      <w:pPr>
        <w:tabs>
          <w:tab w:val="left" w:pos="2160"/>
        </w:tabs>
        <w:spacing w:line="240" w:lineRule="atLeast"/>
        <w:ind w:left="720" w:right="720"/>
        <w:jc w:val="both"/>
        <w:rPr>
          <w:del w:id="101" w:author="Jianhan Liu" w:date="2024-12-23T16:38:00Z"/>
          <w:rFonts w:ascii="Symbol" w:eastAsia="Times New Roman" w:hAnsi="Symbol"/>
          <w:sz w:val="20"/>
          <w:lang w:val="en-US" w:eastAsia="ja-JP"/>
        </w:rPr>
      </w:pPr>
      <w:del w:id="102" w:author="Jianhan Liu" w:date="2024-12-23T16:38:00Z">
        <w:r w:rsidDel="00075C34">
          <w:rPr>
            <w:rFonts w:ascii="Symbol" w:eastAsia="Times New Roman" w:hAnsi="Symbol"/>
            <w:sz w:val="20"/>
            <w:lang w:val="en-US" w:eastAsia="ja-JP"/>
          </w:rPr>
          <w:delText>+1, +1, +1, +1, +1, +1, -1, +1, +1, -1, +1, -1, +1, -1, -1, +1, +1, +1, +1, -1, -1, +1, +1, +1, +1,</w:delText>
        </w:r>
      </w:del>
    </w:p>
    <w:p w14:paraId="7D412112" w14:textId="5751B9F2" w:rsidR="00613DB9" w:rsidDel="00075C34" w:rsidRDefault="00613DB9" w:rsidP="00613DB9">
      <w:pPr>
        <w:tabs>
          <w:tab w:val="left" w:pos="2160"/>
        </w:tabs>
        <w:spacing w:line="240" w:lineRule="atLeast"/>
        <w:ind w:left="720" w:right="720"/>
        <w:jc w:val="both"/>
        <w:rPr>
          <w:del w:id="103" w:author="Jianhan Liu" w:date="2024-12-23T16:38:00Z"/>
          <w:rFonts w:ascii="Symbol" w:eastAsia="Times New Roman" w:hAnsi="Symbol"/>
          <w:sz w:val="20"/>
          <w:lang w:val="en-US" w:eastAsia="ja-JP"/>
        </w:rPr>
      </w:pPr>
      <w:del w:id="104" w:author="Jianhan Liu" w:date="2024-12-23T16:38:00Z">
        <w:r w:rsidDel="00075C34">
          <w:rPr>
            <w:rFonts w:ascii="Symbol" w:eastAsia="Times New Roman" w:hAnsi="Symbol"/>
            <w:sz w:val="20"/>
            <w:lang w:val="en-US" w:eastAsia="ja-JP"/>
          </w:rPr>
          <w:delText>+1, -1, +1, -1, +1, -1, -1, +1, -1, +1, +1, +1, +1, +1, -1, +1, -1, +1, -1, -1, -1, +1, -1, -1, -1,</w:delText>
        </w:r>
      </w:del>
    </w:p>
    <w:p w14:paraId="469EB057" w14:textId="32EEBDB3" w:rsidR="00613DB9" w:rsidDel="00075C34" w:rsidRDefault="00613DB9" w:rsidP="00613DB9">
      <w:pPr>
        <w:tabs>
          <w:tab w:val="left" w:pos="2160"/>
        </w:tabs>
        <w:spacing w:line="240" w:lineRule="atLeast"/>
        <w:ind w:left="720" w:right="720"/>
        <w:jc w:val="both"/>
        <w:rPr>
          <w:del w:id="105" w:author="Jianhan Liu" w:date="2024-12-23T16:38:00Z"/>
          <w:rFonts w:ascii="Symbol" w:eastAsia="Times New Roman" w:hAnsi="Symbol"/>
          <w:sz w:val="20"/>
          <w:lang w:val="en-US" w:eastAsia="ja-JP"/>
        </w:rPr>
      </w:pPr>
      <w:del w:id="106" w:author="Jianhan Liu" w:date="2024-12-23T16:38:00Z">
        <w:r w:rsidDel="00075C34">
          <w:rPr>
            <w:rFonts w:ascii="Symbol" w:eastAsia="Times New Roman" w:hAnsi="Symbol"/>
            <w:sz w:val="20"/>
            <w:lang w:val="en-US" w:eastAsia="ja-JP"/>
          </w:rPr>
          <w:lastRenderedPageBreak/>
          <w:delText>+1, -1, -1, +1, -1, -1, -1, -1, +1, +1, +1, -1, +1, -1, +1, +1, -1, -1, +1, +1, -1, -1, +1, -1, +1,</w:delText>
        </w:r>
      </w:del>
    </w:p>
    <w:p w14:paraId="50DFDCBC" w14:textId="1BDC1130" w:rsidR="00613DB9" w:rsidDel="00075C34" w:rsidRDefault="00613DB9" w:rsidP="00613DB9">
      <w:pPr>
        <w:tabs>
          <w:tab w:val="left" w:pos="2160"/>
        </w:tabs>
        <w:spacing w:line="240" w:lineRule="atLeast"/>
        <w:ind w:left="720" w:right="720"/>
        <w:jc w:val="both"/>
        <w:rPr>
          <w:del w:id="107" w:author="Jianhan Liu" w:date="2024-12-23T16:38:00Z"/>
          <w:rFonts w:ascii="Symbol" w:eastAsia="Times New Roman" w:hAnsi="Symbol"/>
          <w:sz w:val="20"/>
          <w:lang w:val="en-US" w:eastAsia="ja-JP"/>
        </w:rPr>
      </w:pPr>
      <w:del w:id="108" w:author="Jianhan Liu" w:date="2024-12-23T16:38:00Z">
        <w:r w:rsidDel="00075C34">
          <w:rPr>
            <w:rFonts w:ascii="Symbol" w:eastAsia="Times New Roman" w:hAnsi="Symbol"/>
            <w:sz w:val="20"/>
            <w:lang w:val="en-US" w:eastAsia="ja-JP"/>
          </w:rPr>
          <w:delText>-1, -1, -1, -1, -1, -1, +1, -1, -1, +1, -1, -1, -1, -1, -1, -1, -1, +1, -1, +1, +1, +1, +1, +1, +1,</w:delText>
        </w:r>
      </w:del>
    </w:p>
    <w:p w14:paraId="3723FE0D" w14:textId="5F2E7924" w:rsidR="00613DB9" w:rsidDel="00075C34" w:rsidRDefault="00613DB9" w:rsidP="00613DB9">
      <w:pPr>
        <w:tabs>
          <w:tab w:val="left" w:pos="2160"/>
        </w:tabs>
        <w:spacing w:line="240" w:lineRule="atLeast"/>
        <w:ind w:left="720" w:right="720"/>
        <w:jc w:val="both"/>
        <w:rPr>
          <w:del w:id="109" w:author="Jianhan Liu" w:date="2024-12-23T16:38:00Z"/>
          <w:rFonts w:ascii="Symbol" w:eastAsia="Times New Roman" w:hAnsi="Symbol"/>
          <w:sz w:val="20"/>
          <w:lang w:val="en-US" w:eastAsia="ja-JP"/>
        </w:rPr>
      </w:pPr>
      <w:del w:id="110" w:author="Jianhan Liu" w:date="2024-12-23T16:38:00Z">
        <w:r w:rsidDel="00075C34">
          <w:rPr>
            <w:rFonts w:ascii="Symbol" w:eastAsia="Times New Roman" w:hAnsi="Symbol"/>
            <w:sz w:val="20"/>
            <w:lang w:val="en-US" w:eastAsia="ja-JP"/>
          </w:rPr>
          <w:delText xml:space="preserve">-1, -1, +1, +1, +1, +1, -1, -1, -1, -1, +1, +1, +1, +1, -1, -1, -1, -1, -1, +1, +1, -1, +1, +1, -1, </w:delText>
        </w:r>
      </w:del>
    </w:p>
    <w:p w14:paraId="7AD605D2" w14:textId="78328BE7" w:rsidR="00613DB9" w:rsidDel="00075C34" w:rsidRDefault="00613DB9" w:rsidP="00613DB9">
      <w:pPr>
        <w:tabs>
          <w:tab w:val="left" w:pos="2160"/>
        </w:tabs>
        <w:spacing w:line="240" w:lineRule="atLeast"/>
        <w:ind w:left="720" w:right="720"/>
        <w:jc w:val="both"/>
        <w:rPr>
          <w:del w:id="111" w:author="Jianhan Liu" w:date="2024-12-23T16:38:00Z"/>
          <w:rFonts w:ascii="Symbol" w:eastAsia="Times New Roman" w:hAnsi="Symbol"/>
          <w:sz w:val="20"/>
          <w:lang w:val="en-US" w:eastAsia="ja-JP"/>
        </w:rPr>
      </w:pPr>
      <w:del w:id="112" w:author="Jianhan Liu" w:date="2024-12-23T16:38:00Z">
        <w:r w:rsidDel="00075C34">
          <w:rPr>
            <w:rFonts w:ascii="Symbol" w:eastAsia="Times New Roman" w:hAnsi="Symbol"/>
            <w:sz w:val="20"/>
            <w:lang w:val="en-US" w:eastAsia="ja-JP"/>
          </w:rPr>
          <w:delText>-1, +1, -1, +1, -1, +1, +1, -1, -1, -1, -1, +1, +1, +1, +1, +1, -1, -1, +1, -1, +1, -1, -1, +1, -1,</w:delText>
        </w:r>
      </w:del>
    </w:p>
    <w:p w14:paraId="7FAA45F7" w14:textId="3D6A0A3B" w:rsidR="00613DB9" w:rsidDel="00075C34" w:rsidRDefault="00613DB9" w:rsidP="00613DB9">
      <w:pPr>
        <w:tabs>
          <w:tab w:val="left" w:pos="2160"/>
        </w:tabs>
        <w:spacing w:line="240" w:lineRule="atLeast"/>
        <w:ind w:left="720" w:right="720"/>
        <w:jc w:val="both"/>
        <w:rPr>
          <w:del w:id="113" w:author="Jianhan Liu" w:date="2024-12-23T16:38:00Z"/>
          <w:rFonts w:ascii="Symbol" w:eastAsia="Times New Roman" w:hAnsi="Symbol"/>
          <w:sz w:val="20"/>
          <w:lang w:val="en-US" w:eastAsia="ja-JP"/>
        </w:rPr>
      </w:pPr>
      <w:del w:id="114" w:author="Jianhan Liu" w:date="2024-12-23T16:38:00Z">
        <w:r w:rsidDel="00075C34">
          <w:rPr>
            <w:rFonts w:ascii="Symbol" w:eastAsia="Times New Roman" w:hAnsi="Symbol"/>
            <w:sz w:val="20"/>
            <w:lang w:val="en-US" w:eastAsia="ja-JP"/>
          </w:rPr>
          <w:delText>+1, +1, -1, +1, -1, +1, -1, -1, +1, +1, -1, +1, -1, -1, -1, -1, -1, -1, -1, -1, +1, -1, +1, +1, +1,</w:delText>
        </w:r>
      </w:del>
    </w:p>
    <w:p w14:paraId="424B1E86" w14:textId="23DC5F58" w:rsidR="00613DB9" w:rsidDel="00075C34" w:rsidRDefault="00613DB9" w:rsidP="00613DB9">
      <w:pPr>
        <w:tabs>
          <w:tab w:val="left" w:pos="2160"/>
        </w:tabs>
        <w:spacing w:line="240" w:lineRule="atLeast"/>
        <w:ind w:left="720" w:right="720"/>
        <w:jc w:val="both"/>
        <w:rPr>
          <w:del w:id="115" w:author="Jianhan Liu" w:date="2024-12-23T16:38:00Z"/>
          <w:rFonts w:ascii="Symbol" w:eastAsia="Times New Roman" w:hAnsi="Symbol"/>
          <w:sz w:val="20"/>
          <w:lang w:val="en-US" w:eastAsia="ja-JP"/>
        </w:rPr>
      </w:pPr>
      <w:del w:id="116" w:author="Jianhan Liu" w:date="2024-12-23T16:38:00Z">
        <w:r w:rsidDel="00075C34">
          <w:rPr>
            <w:rFonts w:ascii="Symbol" w:eastAsia="Times New Roman" w:hAnsi="Symbol"/>
            <w:sz w:val="20"/>
            <w:lang w:val="en-US" w:eastAsia="ja-JP"/>
          </w:rPr>
          <w:delText>-1, -1, +1, -1, -1, -1, -1, +1, -1, +1, +1, +1, -1, +1, +1, +1, -1, -1, -1, +1, +1, +1, +1, -1, +1,</w:delText>
        </w:r>
      </w:del>
    </w:p>
    <w:p w14:paraId="56DED604" w14:textId="06D9AFA8" w:rsidR="00613DB9" w:rsidDel="00075C34" w:rsidRDefault="00613DB9" w:rsidP="00613DB9">
      <w:pPr>
        <w:tabs>
          <w:tab w:val="left" w:pos="2160"/>
        </w:tabs>
        <w:spacing w:line="240" w:lineRule="atLeast"/>
        <w:ind w:left="720" w:right="720"/>
        <w:jc w:val="both"/>
        <w:rPr>
          <w:del w:id="117" w:author="Jianhan Liu" w:date="2024-12-23T16:38:00Z"/>
          <w:rFonts w:ascii="Symbol" w:eastAsia="Times New Roman" w:hAnsi="Symbol"/>
          <w:sz w:val="20"/>
          <w:lang w:val="en-US" w:eastAsia="ja-JP"/>
        </w:rPr>
      </w:pPr>
      <w:del w:id="118" w:author="Jianhan Liu" w:date="2024-12-23T16:38:00Z">
        <w:r w:rsidDel="00075C34">
          <w:rPr>
            <w:rFonts w:ascii="Symbol" w:eastAsia="Times New Roman" w:hAnsi="Symbol"/>
            <w:sz w:val="20"/>
            <w:lang w:val="en-US" w:eastAsia="ja-JP"/>
          </w:rPr>
          <w:delText>-1, +1, -1, +1, -1, +1, +1, -1, +1, -1, -1, -1, -1, +1, -1, -1, +1, -1, -1, -1, +1, -1, -1, +1, -1,</w:delText>
        </w:r>
      </w:del>
    </w:p>
    <w:p w14:paraId="3DC54167" w14:textId="33652544" w:rsidR="00613DB9" w:rsidDel="00075C34" w:rsidRDefault="00613DB9" w:rsidP="00613DB9">
      <w:pPr>
        <w:tabs>
          <w:tab w:val="left" w:pos="2160"/>
        </w:tabs>
        <w:spacing w:line="240" w:lineRule="atLeast"/>
        <w:ind w:left="720" w:right="720"/>
        <w:jc w:val="both"/>
        <w:rPr>
          <w:del w:id="119" w:author="Jianhan Liu" w:date="2024-12-23T16:38:00Z"/>
          <w:rFonts w:ascii="Symbol" w:eastAsia="Times New Roman" w:hAnsi="Symbol"/>
          <w:sz w:val="20"/>
          <w:lang w:val="en-US" w:eastAsia="ja-JP"/>
        </w:rPr>
      </w:pPr>
      <w:del w:id="120" w:author="Jianhan Liu" w:date="2024-12-23T16:38:00Z">
        <w:r w:rsidDel="00075C34">
          <w:rPr>
            <w:rFonts w:ascii="Symbol" w:eastAsia="Times New Roman" w:hAnsi="Symbol"/>
            <w:sz w:val="20"/>
            <w:lang w:val="en-US" w:eastAsia="ja-JP"/>
          </w:rPr>
          <w:delText>-1, +1, +1, +1, -1, -1, -1, +1, +1, +1,  0,  0,  0,  0,  0,  0,  0,  0,  0,  0,  0,  0,  0,  0,  0,</w:delText>
        </w:r>
      </w:del>
    </w:p>
    <w:p w14:paraId="536AE01D" w14:textId="002D2FDF" w:rsidR="00613DB9" w:rsidDel="00075C34" w:rsidRDefault="00613DB9" w:rsidP="00613DB9">
      <w:pPr>
        <w:tabs>
          <w:tab w:val="left" w:pos="2160"/>
        </w:tabs>
        <w:spacing w:line="240" w:lineRule="atLeast"/>
        <w:ind w:left="720" w:right="720"/>
        <w:jc w:val="both"/>
        <w:rPr>
          <w:del w:id="121" w:author="Jianhan Liu" w:date="2024-12-23T16:38:00Z"/>
          <w:rFonts w:ascii="Symbol" w:eastAsia="Times New Roman" w:hAnsi="Symbol"/>
          <w:sz w:val="20"/>
          <w:lang w:val="en-US" w:eastAsia="ja-JP"/>
        </w:rPr>
      </w:pPr>
      <w:del w:id="122" w:author="Jianhan Liu" w:date="2024-12-23T16:38:00Z">
        <w:r w:rsidDel="00075C34">
          <w:rPr>
            <w:rFonts w:ascii="Symbol" w:eastAsia="Times New Roman" w:hAnsi="Symbol"/>
            <w:sz w:val="20"/>
            <w:lang w:val="en-US" w:eastAsia="ja-JP"/>
          </w:rPr>
          <w:delText xml:space="preserve"> 0,  0,  0,  0,  0,  0,  0,  0,  0,  0,  0,  0,  0,  0,  0,  0,  0, +1, -1, -1, -1, -1, +1, -1, +1, -1, +1, -1,</w:delText>
        </w:r>
      </w:del>
    </w:p>
    <w:p w14:paraId="46248E41" w14:textId="33D3A4B2" w:rsidR="00613DB9" w:rsidDel="00075C34" w:rsidRDefault="00613DB9" w:rsidP="00613DB9">
      <w:pPr>
        <w:tabs>
          <w:tab w:val="left" w:pos="2160"/>
        </w:tabs>
        <w:spacing w:line="240" w:lineRule="atLeast"/>
        <w:ind w:left="720" w:right="720"/>
        <w:jc w:val="both"/>
        <w:rPr>
          <w:del w:id="123" w:author="Jianhan Liu" w:date="2024-12-23T16:38:00Z"/>
          <w:rFonts w:ascii="Symbol" w:eastAsia="Times New Roman" w:hAnsi="Symbol"/>
          <w:sz w:val="20"/>
          <w:lang w:val="en-US" w:eastAsia="ja-JP"/>
        </w:rPr>
      </w:pPr>
      <w:del w:id="124" w:author="Jianhan Liu" w:date="2024-12-23T16:38:00Z">
        <w:r w:rsidDel="00075C34">
          <w:rPr>
            <w:rFonts w:ascii="Symbol" w:eastAsia="Times New Roman" w:hAnsi="Symbol"/>
            <w:sz w:val="20"/>
            <w:lang w:val="en-US" w:eastAsia="ja-JP"/>
          </w:rPr>
          <w:delText>-1, +1, -1, +1, -1, -1, +1, +1, -1, +1, +1, -1, +1, -1, +1, +1, -1, +1, -1, +1, +1, +1, -1, +1, +1,</w:delText>
        </w:r>
      </w:del>
    </w:p>
    <w:p w14:paraId="037225AA" w14:textId="20B43A29" w:rsidR="00613DB9" w:rsidDel="00075C34" w:rsidRDefault="00613DB9" w:rsidP="00613DB9">
      <w:pPr>
        <w:tabs>
          <w:tab w:val="left" w:pos="2160"/>
        </w:tabs>
        <w:spacing w:line="240" w:lineRule="atLeast"/>
        <w:ind w:left="720" w:right="720"/>
        <w:jc w:val="both"/>
        <w:rPr>
          <w:del w:id="125" w:author="Jianhan Liu" w:date="2024-12-23T16:38:00Z"/>
          <w:rFonts w:ascii="Symbol" w:eastAsia="Times New Roman" w:hAnsi="Symbol"/>
          <w:sz w:val="20"/>
          <w:lang w:val="en-US" w:eastAsia="ja-JP"/>
        </w:rPr>
      </w:pPr>
      <w:del w:id="126" w:author="Jianhan Liu" w:date="2024-12-23T16:38:00Z">
        <w:r w:rsidDel="00075C34">
          <w:rPr>
            <w:rFonts w:ascii="Symbol" w:eastAsia="Times New Roman" w:hAnsi="Symbol"/>
            <w:sz w:val="20"/>
            <w:lang w:val="en-US" w:eastAsia="ja-JP"/>
          </w:rPr>
          <w:delText>-1, -1, -1, +1, +1, -1, -1, -1, +1, +1, -1, +1, -1, +1, -1, -1, +1, +1, +1, -1, +1, +1, -1, +1, -1,</w:delText>
        </w:r>
      </w:del>
    </w:p>
    <w:p w14:paraId="4D1B9A43" w14:textId="449E1367" w:rsidR="00613DB9" w:rsidDel="00075C34" w:rsidRDefault="00613DB9" w:rsidP="00613DB9">
      <w:pPr>
        <w:tabs>
          <w:tab w:val="left" w:pos="2160"/>
        </w:tabs>
        <w:spacing w:line="240" w:lineRule="atLeast"/>
        <w:ind w:left="720" w:right="720"/>
        <w:jc w:val="both"/>
        <w:rPr>
          <w:del w:id="127" w:author="Jianhan Liu" w:date="2024-12-23T16:38:00Z"/>
          <w:rFonts w:ascii="Symbol" w:eastAsia="Times New Roman" w:hAnsi="Symbol"/>
          <w:sz w:val="20"/>
          <w:lang w:val="en-US" w:eastAsia="ja-JP"/>
        </w:rPr>
      </w:pPr>
      <w:del w:id="128" w:author="Jianhan Liu" w:date="2024-12-23T16:38:00Z">
        <w:r w:rsidDel="00075C34">
          <w:rPr>
            <w:rFonts w:ascii="Symbol" w:eastAsia="Times New Roman" w:hAnsi="Symbol"/>
            <w:sz w:val="20"/>
            <w:lang w:val="en-US" w:eastAsia="ja-JP"/>
          </w:rPr>
          <w:delText>+1, +1, +1, -1, +1, -1, +1, -1, +1, -1, +1, +1, -1, -1, -1, -1, -1, -1, +1, +1, -1, -1, +1, +1, +1,</w:delText>
        </w:r>
      </w:del>
    </w:p>
    <w:p w14:paraId="36F9DC53" w14:textId="2BE246D6" w:rsidR="00613DB9" w:rsidDel="00075C34" w:rsidRDefault="00613DB9" w:rsidP="00613DB9">
      <w:pPr>
        <w:tabs>
          <w:tab w:val="left" w:pos="2160"/>
        </w:tabs>
        <w:spacing w:line="240" w:lineRule="atLeast"/>
        <w:ind w:left="720" w:right="720"/>
        <w:jc w:val="both"/>
        <w:rPr>
          <w:del w:id="129" w:author="Jianhan Liu" w:date="2024-12-23T16:38:00Z"/>
          <w:rFonts w:ascii="Symbol" w:eastAsia="Times New Roman" w:hAnsi="Symbol"/>
          <w:sz w:val="20"/>
          <w:lang w:val="en-US" w:eastAsia="ja-JP"/>
        </w:rPr>
      </w:pPr>
      <w:del w:id="130" w:author="Jianhan Liu" w:date="2024-12-23T16:38:00Z">
        <w:r w:rsidDel="00075C34">
          <w:rPr>
            <w:rFonts w:ascii="Symbol" w:eastAsia="Times New Roman" w:hAnsi="Symbol"/>
            <w:sz w:val="20"/>
            <w:lang w:val="en-US" w:eastAsia="ja-JP"/>
          </w:rPr>
          <w:delText>+1, -1, -1, +1, +1, +1, -1, +1, +1, -1, -1, -1, +1, +1, +1, -1, -1, +1, -1, +1, +1, -1, -1, -1, -1,</w:delText>
        </w:r>
      </w:del>
    </w:p>
    <w:p w14:paraId="2A8629C8" w14:textId="5F26B7E6" w:rsidR="00613DB9" w:rsidDel="00075C34" w:rsidRDefault="00613DB9" w:rsidP="00613DB9">
      <w:pPr>
        <w:tabs>
          <w:tab w:val="left" w:pos="2160"/>
        </w:tabs>
        <w:spacing w:line="240" w:lineRule="atLeast"/>
        <w:ind w:left="720" w:right="720"/>
        <w:jc w:val="both"/>
        <w:rPr>
          <w:del w:id="131" w:author="Jianhan Liu" w:date="2024-12-23T16:38:00Z"/>
          <w:rFonts w:ascii="Symbol" w:eastAsia="Times New Roman" w:hAnsi="Symbol"/>
          <w:sz w:val="20"/>
          <w:lang w:val="en-US" w:eastAsia="ja-JP"/>
        </w:rPr>
      </w:pPr>
      <w:del w:id="132" w:author="Jianhan Liu" w:date="2024-12-23T16:38:00Z">
        <w:r w:rsidDel="00075C34">
          <w:rPr>
            <w:rFonts w:ascii="Symbol" w:eastAsia="Times New Roman" w:hAnsi="Symbol"/>
            <w:sz w:val="20"/>
            <w:lang w:val="en-US" w:eastAsia="ja-JP"/>
          </w:rPr>
          <w:delText>+1, -1, -1, -1, -1, -1, +1, -1, -1, -1, -1, -1, +1, +1, +1, +1, -1, -1, -1, -1, +1, +1, -1, +1, -1,</w:delText>
        </w:r>
      </w:del>
    </w:p>
    <w:p w14:paraId="77FD9806" w14:textId="246F1A65" w:rsidR="00613DB9" w:rsidDel="00075C34" w:rsidRDefault="00613DB9" w:rsidP="00613DB9">
      <w:pPr>
        <w:tabs>
          <w:tab w:val="left" w:pos="2160"/>
        </w:tabs>
        <w:spacing w:line="240" w:lineRule="atLeast"/>
        <w:ind w:left="720" w:right="720"/>
        <w:jc w:val="both"/>
        <w:rPr>
          <w:del w:id="133" w:author="Jianhan Liu" w:date="2024-12-23T16:38:00Z"/>
          <w:rFonts w:ascii="Symbol" w:eastAsia="Times New Roman" w:hAnsi="Symbol"/>
          <w:sz w:val="20"/>
          <w:lang w:val="en-US" w:eastAsia="ja-JP"/>
        </w:rPr>
      </w:pPr>
      <w:del w:id="134" w:author="Jianhan Liu" w:date="2024-12-23T16:38:00Z">
        <w:r w:rsidDel="00075C34">
          <w:rPr>
            <w:rFonts w:ascii="Symbol" w:eastAsia="Times New Roman" w:hAnsi="Symbol"/>
            <w:sz w:val="20"/>
            <w:lang w:val="en-US" w:eastAsia="ja-JP"/>
          </w:rPr>
          <w:delText>-1, +1, +1, +1, -1, +1, -1, -1, +1, +1, +1, -1, +1, -1, -1, +1, +1, +1, -1, +1, +1, -1, +1, +1, -1,</w:delText>
        </w:r>
      </w:del>
    </w:p>
    <w:p w14:paraId="56BE0B20" w14:textId="213B5EF0" w:rsidR="00613DB9" w:rsidDel="00075C34" w:rsidRDefault="00613DB9" w:rsidP="00613DB9">
      <w:pPr>
        <w:tabs>
          <w:tab w:val="left" w:pos="2160"/>
        </w:tabs>
        <w:spacing w:line="240" w:lineRule="atLeast"/>
        <w:ind w:left="720" w:right="720"/>
        <w:jc w:val="both"/>
        <w:rPr>
          <w:del w:id="135" w:author="Jianhan Liu" w:date="2024-12-23T16:38:00Z"/>
          <w:rFonts w:ascii="Symbol" w:eastAsia="Times New Roman" w:hAnsi="Symbol"/>
          <w:sz w:val="20"/>
          <w:lang w:val="en-US" w:eastAsia="ja-JP"/>
        </w:rPr>
      </w:pPr>
      <w:del w:id="136" w:author="Jianhan Liu" w:date="2024-12-23T16:38:00Z">
        <w:r w:rsidDel="00075C34">
          <w:rPr>
            <w:rFonts w:ascii="Symbol" w:eastAsia="Times New Roman" w:hAnsi="Symbol"/>
            <w:sz w:val="20"/>
            <w:lang w:val="en-US" w:eastAsia="ja-JP"/>
          </w:rPr>
          <w:delText>+1, +1, +1, -1, -1, -1, -1, +1, -1, +1, +1, +1, +1, -1, +1, -1, +1, -1, -1, +1, +1, +1, -1, +1, -1,</w:delText>
        </w:r>
      </w:del>
    </w:p>
    <w:p w14:paraId="53BDA8A9" w14:textId="43E4B1FD" w:rsidR="00613DB9" w:rsidDel="00075C34" w:rsidRDefault="00613DB9" w:rsidP="00613DB9">
      <w:pPr>
        <w:tabs>
          <w:tab w:val="left" w:pos="2160"/>
        </w:tabs>
        <w:spacing w:line="240" w:lineRule="atLeast"/>
        <w:ind w:left="720" w:right="720"/>
        <w:jc w:val="both"/>
        <w:rPr>
          <w:del w:id="137" w:author="Jianhan Liu" w:date="2024-12-23T16:38:00Z"/>
          <w:rFonts w:ascii="Symbol" w:eastAsia="Times New Roman" w:hAnsi="Symbol"/>
          <w:sz w:val="20"/>
          <w:lang w:val="en-US" w:eastAsia="ja-JP"/>
        </w:rPr>
      </w:pPr>
      <w:del w:id="138" w:author="Jianhan Liu" w:date="2024-12-23T16:38:00Z">
        <w:r w:rsidDel="00075C34">
          <w:rPr>
            <w:rFonts w:ascii="Symbol" w:eastAsia="Times New Roman" w:hAnsi="Symbol"/>
            <w:sz w:val="20"/>
            <w:lang w:val="en-US" w:eastAsia="ja-JP"/>
          </w:rPr>
          <w:delText>-1, +1, +1, -1, -1, +1, -1, +1, +1, -1, -1, +1, +1, +1, +1, +1, +1, +1, -1, -1, +1, +1, +1, +1, +1,</w:delText>
        </w:r>
      </w:del>
    </w:p>
    <w:p w14:paraId="2DFC33A9" w14:textId="151BE351" w:rsidR="00613DB9" w:rsidDel="00075C34" w:rsidRDefault="00613DB9" w:rsidP="00613DB9">
      <w:pPr>
        <w:tabs>
          <w:tab w:val="left" w:pos="2160"/>
        </w:tabs>
        <w:spacing w:line="240" w:lineRule="atLeast"/>
        <w:ind w:left="720" w:right="720"/>
        <w:jc w:val="both"/>
        <w:rPr>
          <w:del w:id="139" w:author="Jianhan Liu" w:date="2024-12-23T16:38:00Z"/>
          <w:rFonts w:ascii="Symbol" w:eastAsia="Times New Roman" w:hAnsi="Symbol"/>
          <w:sz w:val="20"/>
          <w:lang w:val="en-US" w:eastAsia="ja-JP"/>
        </w:rPr>
      </w:pPr>
      <w:del w:id="140" w:author="Jianhan Liu" w:date="2024-12-23T16:38:00Z">
        <w:r w:rsidDel="00075C34">
          <w:rPr>
            <w:rFonts w:ascii="Symbol" w:eastAsia="Times New Roman" w:hAnsi="Symbol"/>
            <w:sz w:val="20"/>
            <w:lang w:val="en-US" w:eastAsia="ja-JP"/>
          </w:rPr>
          <w:delText>+1, -1, -1, +1, +1, -1, -1, +1, +1, +1, +1, -1, -1, +1, +1, +1, -1, -1, -1, -1, -1, -1, +1, +1, +1,</w:delText>
        </w:r>
      </w:del>
    </w:p>
    <w:p w14:paraId="3F56B32F" w14:textId="2BFC2B7E" w:rsidR="00613DB9" w:rsidDel="00075C34" w:rsidRDefault="00613DB9" w:rsidP="00613DB9">
      <w:pPr>
        <w:tabs>
          <w:tab w:val="left" w:pos="2160"/>
        </w:tabs>
        <w:spacing w:line="240" w:lineRule="atLeast"/>
        <w:ind w:left="720" w:right="720"/>
        <w:jc w:val="both"/>
        <w:rPr>
          <w:del w:id="141" w:author="Jianhan Liu" w:date="2024-12-23T16:38:00Z"/>
          <w:rFonts w:ascii="Symbol" w:eastAsia="Times New Roman" w:hAnsi="Symbol"/>
          <w:sz w:val="20"/>
          <w:lang w:val="en-US" w:eastAsia="ja-JP"/>
        </w:rPr>
      </w:pPr>
      <w:del w:id="142" w:author="Jianhan Liu" w:date="2024-12-23T16:38:00Z">
        <w:r w:rsidDel="00075C34">
          <w:rPr>
            <w:rFonts w:ascii="Symbol" w:eastAsia="Times New Roman" w:hAnsi="Symbol"/>
            <w:sz w:val="20"/>
            <w:lang w:val="en-US" w:eastAsia="ja-JP"/>
          </w:rPr>
          <w:delText>+1, -1, -1, -1, +1, +1, +1, -1, -1, +1, +1, +1, -1, +1, -1, +1, -1, +1, -1, -1, +1, -1, +1, -1, +1,</w:delText>
        </w:r>
      </w:del>
    </w:p>
    <w:p w14:paraId="7C24F547" w14:textId="5955234F" w:rsidR="00613DB9" w:rsidDel="00075C34" w:rsidRDefault="00613DB9" w:rsidP="00613DB9">
      <w:pPr>
        <w:tabs>
          <w:tab w:val="left" w:pos="2160"/>
        </w:tabs>
        <w:spacing w:line="240" w:lineRule="atLeast"/>
        <w:ind w:left="720" w:right="720"/>
        <w:jc w:val="both"/>
        <w:rPr>
          <w:del w:id="143" w:author="Jianhan Liu" w:date="2024-12-23T16:38:00Z"/>
          <w:rFonts w:ascii="Symbol" w:eastAsia="Times New Roman" w:hAnsi="Symbol"/>
          <w:sz w:val="20"/>
          <w:lang w:val="en-US" w:eastAsia="ja-JP"/>
        </w:rPr>
      </w:pPr>
      <w:del w:id="144" w:author="Jianhan Liu" w:date="2024-12-23T16:38:00Z">
        <w:r w:rsidDel="00075C34">
          <w:rPr>
            <w:rFonts w:ascii="Symbol" w:eastAsia="Times New Roman" w:hAnsi="Symbol"/>
            <w:sz w:val="20"/>
            <w:lang w:val="en-US" w:eastAsia="ja-JP"/>
          </w:rPr>
          <w:delText>-1, +1, +1, +1, +1, -1, +1, +1, -1, -1, -1, -1, +1, -1, -1, +1, -1, -1, +1, -1, -1, -1, -1, +1, -1,</w:delText>
        </w:r>
      </w:del>
    </w:p>
    <w:p w14:paraId="30E29184" w14:textId="3D72368F" w:rsidR="00613DB9" w:rsidDel="00075C34" w:rsidRDefault="00613DB9" w:rsidP="00613DB9">
      <w:pPr>
        <w:tabs>
          <w:tab w:val="left" w:pos="2160"/>
        </w:tabs>
        <w:spacing w:line="240" w:lineRule="atLeast"/>
        <w:ind w:left="720" w:right="720"/>
        <w:jc w:val="both"/>
        <w:rPr>
          <w:del w:id="145" w:author="Jianhan Liu" w:date="2024-12-23T16:38:00Z"/>
          <w:rFonts w:ascii="Symbol" w:eastAsia="Times New Roman" w:hAnsi="Symbol"/>
          <w:sz w:val="20"/>
          <w:lang w:val="en-US" w:eastAsia="ja-JP"/>
        </w:rPr>
      </w:pPr>
      <w:del w:id="146" w:author="Jianhan Liu" w:date="2024-12-23T16:38:00Z">
        <w:r w:rsidDel="00075C34">
          <w:rPr>
            <w:rFonts w:ascii="Symbol" w:eastAsia="Times New Roman" w:hAnsi="Symbol"/>
            <w:sz w:val="20"/>
            <w:lang w:val="en-US" w:eastAsia="ja-JP"/>
          </w:rPr>
          <w:delText>+1, -1, +1, -1, -1, -1, +1, -1, +1, -1, -1, -1, -1, -1, -1, -1, -1, -1, +1, -1, -1, -1, +1, +1, +1,</w:delText>
        </w:r>
      </w:del>
    </w:p>
    <w:p w14:paraId="7EF53E01" w14:textId="6557A336" w:rsidR="00613DB9" w:rsidDel="00075C34" w:rsidRDefault="00613DB9" w:rsidP="00613DB9">
      <w:pPr>
        <w:tabs>
          <w:tab w:val="left" w:pos="2160"/>
        </w:tabs>
        <w:spacing w:line="240" w:lineRule="atLeast"/>
        <w:ind w:left="720" w:right="720"/>
        <w:jc w:val="both"/>
        <w:rPr>
          <w:del w:id="147" w:author="Jianhan Liu" w:date="2024-12-23T16:38:00Z"/>
          <w:rFonts w:ascii="Symbol" w:eastAsia="Times New Roman" w:hAnsi="Symbol"/>
          <w:sz w:val="20"/>
          <w:lang w:val="en-US" w:eastAsia="ja-JP"/>
        </w:rPr>
      </w:pPr>
      <w:del w:id="148" w:author="Jianhan Liu" w:date="2024-12-23T16:38:00Z">
        <w:r w:rsidDel="00075C34">
          <w:rPr>
            <w:rFonts w:ascii="Symbol" w:eastAsia="Times New Roman" w:hAnsi="Symbol"/>
            <w:sz w:val="20"/>
            <w:lang w:val="en-US" w:eastAsia="ja-JP"/>
          </w:rPr>
          <w:delText>+1, +1, +1, -1, -1, +1, -1, +1, -1, -1, +1, -1, +1, -1, -1, +1, -1, +1, +1, +1, +1, +1, -1, -1, -1,</w:delText>
        </w:r>
      </w:del>
    </w:p>
    <w:p w14:paraId="2158B064" w14:textId="66E68345" w:rsidR="00613DB9" w:rsidDel="00075C34" w:rsidRDefault="00613DB9" w:rsidP="00613DB9">
      <w:pPr>
        <w:tabs>
          <w:tab w:val="left" w:pos="2160"/>
        </w:tabs>
        <w:spacing w:line="240" w:lineRule="atLeast"/>
        <w:ind w:left="720" w:right="720"/>
        <w:jc w:val="both"/>
        <w:rPr>
          <w:del w:id="149" w:author="Jianhan Liu" w:date="2024-12-23T16:38:00Z"/>
          <w:rFonts w:ascii="Symbol" w:eastAsia="Times New Roman" w:hAnsi="Symbol"/>
          <w:sz w:val="20"/>
          <w:lang w:val="en-US" w:eastAsia="ja-JP"/>
        </w:rPr>
      </w:pPr>
      <w:del w:id="150" w:author="Jianhan Liu" w:date="2024-12-23T16:38:00Z">
        <w:r w:rsidDel="00075C34">
          <w:rPr>
            <w:rFonts w:ascii="Symbol" w:eastAsia="Times New Roman" w:hAnsi="Symbol"/>
            <w:sz w:val="20"/>
            <w:lang w:val="en-US" w:eastAsia="ja-JP"/>
          </w:rPr>
          <w:delText>-1, +1, +1, +1, -1, -1, +1, +1, +1, +1, +1, +1, +1, -1, -1, +1, +1, -1, -1, +1, +1, -1, -1, -1, +1,</w:delText>
        </w:r>
      </w:del>
    </w:p>
    <w:p w14:paraId="6273A1E6" w14:textId="1F04AC31" w:rsidR="00613DB9" w:rsidDel="00075C34" w:rsidRDefault="00613DB9" w:rsidP="00613DB9">
      <w:pPr>
        <w:tabs>
          <w:tab w:val="left" w:pos="2160"/>
        </w:tabs>
        <w:spacing w:line="240" w:lineRule="atLeast"/>
        <w:ind w:left="720" w:right="720"/>
        <w:jc w:val="both"/>
        <w:rPr>
          <w:del w:id="151" w:author="Jianhan Liu" w:date="2024-12-23T16:38:00Z"/>
          <w:rFonts w:ascii="Symbol" w:eastAsia="Times New Roman" w:hAnsi="Symbol"/>
          <w:sz w:val="20"/>
          <w:lang w:val="en-US" w:eastAsia="ja-JP"/>
        </w:rPr>
      </w:pPr>
      <w:del w:id="152" w:author="Jianhan Liu" w:date="2024-12-23T16:38:00Z">
        <w:r w:rsidDel="00075C34">
          <w:rPr>
            <w:rFonts w:ascii="Symbol" w:eastAsia="Times New Roman" w:hAnsi="Symbol"/>
            <w:sz w:val="20"/>
            <w:lang w:val="en-US" w:eastAsia="ja-JP"/>
          </w:rPr>
          <w:delText>+1, -1, +1, +1, -1, -1, +1, -1, -1, -1, -1, +1, -1, +1, +1, -1, -1, +1, +1, -1, -1, +1, +1, -1, +1,</w:delText>
        </w:r>
      </w:del>
    </w:p>
    <w:p w14:paraId="0916EFE4" w14:textId="0D9435DD" w:rsidR="00613DB9" w:rsidDel="00075C34" w:rsidRDefault="00613DB9" w:rsidP="00613DB9">
      <w:pPr>
        <w:tabs>
          <w:tab w:val="left" w:pos="2160"/>
        </w:tabs>
        <w:spacing w:line="240" w:lineRule="atLeast"/>
        <w:ind w:left="720" w:right="720"/>
        <w:jc w:val="both"/>
        <w:rPr>
          <w:del w:id="153" w:author="Jianhan Liu" w:date="2024-12-23T16:38:00Z"/>
          <w:rFonts w:ascii="Symbol" w:eastAsia="Times New Roman" w:hAnsi="Symbol"/>
          <w:sz w:val="20"/>
          <w:lang w:val="en-US" w:eastAsia="ja-JP"/>
        </w:rPr>
      </w:pPr>
      <w:del w:id="154" w:author="Jianhan Liu" w:date="2024-12-23T16:38:00Z">
        <w:r w:rsidDel="00075C34">
          <w:rPr>
            <w:rFonts w:ascii="Symbol" w:eastAsia="Times New Roman" w:hAnsi="Symbol"/>
            <w:sz w:val="20"/>
            <w:lang w:val="en-US" w:eastAsia="ja-JP"/>
          </w:rPr>
          <w:delText>-1, -1, -1, +1, +1, +1, -1, +1, -1, +1, -1, -1, +1, -1, -1, +1, -1, +1, -1, +1, +1, -1, +1, -1, -1,</w:delText>
        </w:r>
      </w:del>
    </w:p>
    <w:p w14:paraId="4FFDB08E" w14:textId="685C089D" w:rsidR="00613DB9" w:rsidDel="00075C34" w:rsidRDefault="00613DB9" w:rsidP="00613DB9">
      <w:pPr>
        <w:tabs>
          <w:tab w:val="left" w:pos="2160"/>
        </w:tabs>
        <w:spacing w:line="240" w:lineRule="atLeast"/>
        <w:ind w:left="720" w:right="720"/>
        <w:jc w:val="both"/>
        <w:rPr>
          <w:del w:id="155" w:author="Jianhan Liu" w:date="2024-12-23T16:38:00Z"/>
          <w:rFonts w:ascii="Symbol" w:eastAsia="Times New Roman" w:hAnsi="Symbol"/>
          <w:sz w:val="20"/>
          <w:lang w:val="en-US" w:eastAsia="ja-JP"/>
        </w:rPr>
      </w:pPr>
      <w:del w:id="156" w:author="Jianhan Liu" w:date="2024-12-23T16:38:00Z">
        <w:r w:rsidDel="00075C34">
          <w:rPr>
            <w:rFonts w:ascii="Symbol" w:eastAsia="Times New Roman" w:hAnsi="Symbol"/>
            <w:sz w:val="20"/>
            <w:lang w:val="en-US" w:eastAsia="ja-JP"/>
          </w:rPr>
          <w:delText>-1, -1, +1, +1, -1, +1, +1, +1, -1, +1, +1, +1, +1, +1, +1, -1, -1, -1, +1, -1, -1, -1, -1, -1, -1,</w:delText>
        </w:r>
      </w:del>
    </w:p>
    <w:p w14:paraId="526B104D" w14:textId="386AC410" w:rsidR="00613DB9" w:rsidDel="00075C34" w:rsidRDefault="00613DB9" w:rsidP="00613DB9">
      <w:pPr>
        <w:tabs>
          <w:tab w:val="left" w:pos="2160"/>
        </w:tabs>
        <w:spacing w:line="240" w:lineRule="atLeast"/>
        <w:ind w:left="720" w:right="720"/>
        <w:jc w:val="both"/>
        <w:rPr>
          <w:del w:id="157" w:author="Jianhan Liu" w:date="2024-12-23T16:38:00Z"/>
          <w:rFonts w:ascii="Symbol" w:eastAsia="Times New Roman" w:hAnsi="Symbol"/>
          <w:sz w:val="20"/>
          <w:lang w:val="en-US" w:eastAsia="ja-JP"/>
        </w:rPr>
      </w:pPr>
      <w:del w:id="158" w:author="Jianhan Liu" w:date="2024-12-23T16:38:00Z">
        <w:r w:rsidDel="00075C34">
          <w:rPr>
            <w:rFonts w:ascii="Symbol" w:eastAsia="Times New Roman" w:hAnsi="Symbol"/>
            <w:sz w:val="20"/>
            <w:lang w:val="en-US" w:eastAsia="ja-JP"/>
          </w:rPr>
          <w:delText>+1, -1, -1, -1, -1, -1, +1, +1, -1, +1, -1, +1, +1, -1, -1, -1, -1, -1, +1, -1, -1, +1, +1, +1, -1,</w:delText>
        </w:r>
      </w:del>
    </w:p>
    <w:p w14:paraId="705D3635" w14:textId="0EA592EE" w:rsidR="00613DB9" w:rsidRDefault="00613DB9" w:rsidP="00613DB9">
      <w:pPr>
        <w:tabs>
          <w:tab w:val="left" w:pos="2160"/>
        </w:tabs>
        <w:spacing w:line="240" w:lineRule="atLeast"/>
        <w:ind w:left="720" w:right="720"/>
        <w:jc w:val="both"/>
        <w:rPr>
          <w:rFonts w:ascii="Symbol" w:eastAsia="Times New Roman" w:hAnsi="Symbol"/>
          <w:sz w:val="20"/>
          <w:lang w:val="en-US" w:eastAsia="ja-JP"/>
        </w:rPr>
      </w:pPr>
      <w:del w:id="159" w:author="Jianhan Liu" w:date="2024-12-23T16:38:00Z">
        <w:r w:rsidDel="00075C34">
          <w:rPr>
            <w:rFonts w:ascii="Symbol" w:eastAsia="Times New Roman" w:hAnsi="Symbol"/>
            <w:sz w:val="20"/>
            <w:lang w:val="en-US" w:eastAsia="ja-JP"/>
          </w:rPr>
          <w:delText>-1, +1, +1, -1, +1, -1, +1, -1, +1, +1, +1, +1, -1, -1, -1, -1, -1, +1, -1, -1, -1, +1, -1}</w:delText>
        </w:r>
      </w:del>
    </w:p>
    <w:p w14:paraId="4295D416" w14:textId="77777777" w:rsidR="0055446D" w:rsidRDefault="0055446D" w:rsidP="00075C34">
      <w:pPr>
        <w:tabs>
          <w:tab w:val="left" w:pos="2160"/>
        </w:tabs>
        <w:spacing w:after="120" w:line="240" w:lineRule="atLeast"/>
        <w:rPr>
          <w:ins w:id="160" w:author="Jianhan Liu" w:date="2024-12-23T16:39:00Z"/>
          <w:rFonts w:eastAsia="Times New Roman"/>
          <w:i/>
          <w:iCs/>
          <w:sz w:val="20"/>
          <w:lang w:val="en-US" w:eastAsia="ja-JP"/>
        </w:rPr>
      </w:pPr>
    </w:p>
    <w:p w14:paraId="697BCC4A" w14:textId="52C74B05" w:rsidR="00075C34" w:rsidRDefault="00075C34" w:rsidP="00075C34">
      <w:pPr>
        <w:tabs>
          <w:tab w:val="left" w:pos="2160"/>
        </w:tabs>
        <w:spacing w:after="120" w:line="240" w:lineRule="atLeast"/>
        <w:rPr>
          <w:ins w:id="161" w:author="Jianhan Liu" w:date="2024-12-23T16:38:00Z"/>
          <w:rFonts w:eastAsia="Times New Roman"/>
          <w:iCs/>
          <w:sz w:val="20"/>
          <w:lang w:val="en-US" w:eastAsia="ja-JP"/>
        </w:rPr>
      </w:pPr>
      <w:ins w:id="162" w:author="Jianhan Liu" w:date="2024-12-23T16:38:00Z">
        <w:r>
          <w:rPr>
            <w:rFonts w:eastAsia="Times New Roman"/>
            <w:i/>
            <w:iCs/>
            <w:sz w:val="20"/>
            <w:lang w:val="en-US" w:eastAsia="ja-JP"/>
          </w:rPr>
          <w:t>UHR-DLTF</w:t>
        </w:r>
        <w:r>
          <w:rPr>
            <w:rFonts w:eastAsia="Times New Roman"/>
            <w:i/>
            <w:iCs/>
            <w:sz w:val="20"/>
            <w:vertAlign w:val="subscript"/>
            <w:lang w:val="en-US" w:eastAsia="ja-JP"/>
          </w:rPr>
          <w:t xml:space="preserve">-500,500 </w:t>
        </w:r>
        <w:r>
          <w:rPr>
            <w:rFonts w:eastAsia="Times New Roman"/>
            <w:iCs/>
            <w:sz w:val="20"/>
            <w:vertAlign w:val="subscript"/>
            <w:lang w:val="en-US" w:eastAsia="ja-JP"/>
          </w:rPr>
          <w:t>=</w:t>
        </w:r>
        <w:r>
          <w:rPr>
            <w:rFonts w:eastAsia="Times New Roman"/>
            <w:iCs/>
            <w:sz w:val="20"/>
            <w:lang w:val="en-US" w:eastAsia="ja-JP"/>
          </w:rPr>
          <w:t xml:space="preserve"> </w:t>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r>
        <w:r>
          <w:rPr>
            <w:rFonts w:eastAsia="Times New Roman"/>
            <w:iCs/>
            <w:sz w:val="20"/>
            <w:lang w:val="en-US" w:eastAsia="ja-JP"/>
          </w:rPr>
          <w:tab/>
          <w:t>(38-xx3)</w:t>
        </w:r>
      </w:ins>
    </w:p>
    <w:p w14:paraId="4D590F32" w14:textId="77777777" w:rsidR="00075C34" w:rsidRDefault="00075C34" w:rsidP="00075C34">
      <w:pPr>
        <w:tabs>
          <w:tab w:val="left" w:pos="2160"/>
        </w:tabs>
        <w:ind w:left="720" w:right="720"/>
        <w:rPr>
          <w:ins w:id="163" w:author="Jianhan Liu" w:date="2024-12-23T16:38:00Z"/>
          <w:rFonts w:ascii="Symbol" w:eastAsia="Times New Roman" w:hAnsi="Symbol"/>
          <w:sz w:val="20"/>
          <w:lang w:val="en-US" w:eastAsia="ja-JP"/>
        </w:rPr>
      </w:pPr>
      <w:ins w:id="164" w:author="Jianhan Liu" w:date="2024-12-23T16:38:00Z">
        <w:r>
          <w:rPr>
            <w:rFonts w:eastAsia="Times New Roman"/>
            <w:sz w:val="20"/>
            <w:lang w:val="en-US" w:eastAsia="ja-JP"/>
          </w:rPr>
          <w:t>{ 0,-1,+1,-1,+1,+1,+1,+1,-1,+1,+1,-1,-1,-1,+1,+1,-1,-1,-1,+1,-1,+1,-1,+1,-1,+1,-1,+1,-1,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 0, 0, 0, 0, 0, 0, 0, 0, ...</w:t>
        </w:r>
        <w:r>
          <w:rPr>
            <w:rFonts w:eastAsia="Times New Roman"/>
            <w:sz w:val="20"/>
            <w:lang w:val="en-US" w:eastAsia="ja-JP"/>
          </w:rPr>
          <w:br/>
          <w:t xml:space="preserve"> 0, 0, 0, 0, 0, 0, 0, 0, 0, 0, 0, 0, 0, 0, 0, 0, 0, 0, 0, 0, 0, 0, 0, 0,+1,-1,-1,-1,-1,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r>
        <w:r>
          <w:rPr>
            <w:rFonts w:eastAsia="Times New Roman"/>
            <w:sz w:val="20"/>
            <w:lang w:val="en-US" w:eastAsia="ja-JP"/>
          </w:rPr>
          <w:lastRenderedPageBreak/>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-1,-1,+1,+1,-1,+1,-1,+1,+1,-1,-1,-1,-1,-1,+1,-1,-1,+1,+1,+1,-1,-1,+1,+1,-1,+1,-1,+1,-1, ...</w:t>
        </w:r>
        <w:r>
          <w:rPr>
            <w:rFonts w:eastAsia="Times New Roman"/>
            <w:sz w:val="20"/>
            <w:lang w:val="en-US" w:eastAsia="ja-JP"/>
          </w:rPr>
          <w:br/>
          <w:t>+1,+1,+1,+1,-1,-1,-1,-1,-1,+1,-1,-1,-1,+1,-1</w:t>
        </w:r>
        <w:r>
          <w:rPr>
            <w:sz w:val="20"/>
            <w:szCs w:val="22"/>
            <w:lang w:val="en-US" w:eastAsia="zh-CN"/>
          </w:rPr>
          <w:t>}</w:t>
        </w:r>
      </w:ins>
    </w:p>
    <w:p w14:paraId="42F58019" w14:textId="30C91FF2" w:rsidR="00613DB9" w:rsidDel="00075C34" w:rsidRDefault="00613DB9" w:rsidP="00613DB9">
      <w:pPr>
        <w:tabs>
          <w:tab w:val="left" w:pos="2160"/>
        </w:tabs>
        <w:spacing w:line="240" w:lineRule="atLeast"/>
        <w:ind w:right="720"/>
        <w:jc w:val="both"/>
        <w:rPr>
          <w:del w:id="165" w:author="Jianhan Liu" w:date="2024-12-23T16:38:00Z"/>
          <w:rFonts w:ascii="Symbol" w:eastAsia="Times New Roman" w:hAnsi="Symbol"/>
          <w:sz w:val="20"/>
          <w:lang w:val="en-US" w:eastAsia="ja-JP"/>
        </w:rPr>
      </w:pPr>
    </w:p>
    <w:p w14:paraId="65936734" w14:textId="6E66B88D" w:rsidR="00BA4A38" w:rsidRDefault="00BA4A38" w:rsidP="00BA4A38">
      <w:pPr>
        <w:pStyle w:val="Heading1"/>
        <w:rPr>
          <w:sz w:val="28"/>
          <w:szCs w:val="18"/>
          <w:u w:val="none"/>
          <w:lang w:val="en-US" w:eastAsia="zh-CN"/>
        </w:rPr>
      </w:pPr>
      <w:r w:rsidRPr="00BA4A38">
        <w:rPr>
          <w:sz w:val="28"/>
          <w:szCs w:val="18"/>
          <w:u w:val="none"/>
          <w:lang w:val="en-US" w:eastAsia="zh-CN"/>
        </w:rPr>
        <w:t>38.3.</w:t>
      </w:r>
      <w:r w:rsidR="00613DB9">
        <w:rPr>
          <w:sz w:val="28"/>
          <w:szCs w:val="18"/>
          <w:u w:val="none"/>
          <w:lang w:val="en-US" w:eastAsia="zh-CN"/>
        </w:rPr>
        <w:t>3</w:t>
      </w:r>
      <w:r w:rsidRPr="00BA4A38">
        <w:rPr>
          <w:sz w:val="28"/>
          <w:szCs w:val="18"/>
          <w:u w:val="none"/>
          <w:lang w:val="en-US" w:eastAsia="zh-CN"/>
        </w:rPr>
        <w:t xml:space="preserve"> Transmission of DRU</w:t>
      </w:r>
    </w:p>
    <w:p w14:paraId="3107F920" w14:textId="77777777" w:rsidR="005E15FD" w:rsidRDefault="005E15FD" w:rsidP="005E15FD">
      <w:pPr>
        <w:rPr>
          <w:lang w:val="en-US" w:eastAsia="zh-CN"/>
        </w:rPr>
      </w:pPr>
    </w:p>
    <w:p w14:paraId="200C0559" w14:textId="77777777" w:rsidR="005E15FD" w:rsidRDefault="005E15FD" w:rsidP="005E15FD">
      <w:pPr>
        <w:rPr>
          <w:lang w:eastAsia="ko-KR"/>
        </w:rPr>
      </w:pPr>
    </w:p>
    <w:p w14:paraId="2E9727DA" w14:textId="6623F364" w:rsidR="008514E6" w:rsidRDefault="008514E6" w:rsidP="008514E6">
      <w:pPr>
        <w:rPr>
          <w:lang w:eastAsia="ko-KR"/>
        </w:rPr>
      </w:pPr>
      <w:r>
        <w:rPr>
          <w:sz w:val="20"/>
          <w:lang w:val="en-US" w:eastAsia="zh-CN"/>
        </w:rPr>
        <w:t>D</w:t>
      </w:r>
      <w:r w:rsidRPr="008514E6">
        <w:rPr>
          <w:sz w:val="20"/>
          <w:lang w:val="en-US" w:eastAsia="zh-CN"/>
        </w:rPr>
        <w:t>istributed tone RU</w:t>
      </w:r>
      <w:r>
        <w:rPr>
          <w:sz w:val="20"/>
          <w:lang w:val="en-US" w:eastAsia="zh-CN"/>
        </w:rPr>
        <w:t>s</w:t>
      </w:r>
      <w:r w:rsidRPr="008514E6">
        <w:rPr>
          <w:sz w:val="20"/>
          <w:lang w:val="en-US" w:eastAsia="zh-CN"/>
        </w:rPr>
        <w:t xml:space="preserve"> (DRU) </w:t>
      </w:r>
      <w:r>
        <w:rPr>
          <w:sz w:val="20"/>
          <w:lang w:val="en-US" w:eastAsia="zh-CN"/>
        </w:rPr>
        <w:t>are defined</w:t>
      </w:r>
      <w:r w:rsidRPr="008514E6">
        <w:rPr>
          <w:sz w:val="20"/>
          <w:lang w:val="en-US" w:eastAsia="zh-CN"/>
        </w:rPr>
        <w:t xml:space="preserve"> in UHR to overcome PSD limitations and boost the transmit power by spreading its tones in a certain distribution bandwidth (DBW). </w:t>
      </w:r>
      <w:r>
        <w:rPr>
          <w:sz w:val="20"/>
          <w:lang w:val="en-US" w:eastAsia="zh-CN"/>
        </w:rPr>
        <w:t xml:space="preserve"> </w:t>
      </w:r>
      <w:r>
        <w:rPr>
          <w:lang w:eastAsia="ko-KR"/>
        </w:rPr>
        <w:t>A DRU transmission is allowed only in an OFDMA UHR TB PPDU to maximize the power boost gain of each DRU and UL MU MIMO is disallowed for a DRU transmission. Also, the maximum number of spatial streams allowed in a DRU transmission is two.</w:t>
      </w:r>
    </w:p>
    <w:p w14:paraId="691B2886" w14:textId="77777777" w:rsidR="008514E6" w:rsidRDefault="008514E6" w:rsidP="005E15FD">
      <w:pPr>
        <w:rPr>
          <w:lang w:eastAsia="zh-CN"/>
        </w:rPr>
      </w:pPr>
    </w:p>
    <w:p w14:paraId="16429989" w14:textId="6CEC3252" w:rsidR="00D24458" w:rsidRDefault="00D24458" w:rsidP="00D24458">
      <w:pPr>
        <w:rPr>
          <w:sz w:val="20"/>
          <w:lang w:val="en-US" w:eastAsia="zh-CN"/>
        </w:rPr>
      </w:pPr>
      <w:r>
        <w:rPr>
          <w:sz w:val="20"/>
          <w:lang w:val="en-US" w:eastAsia="zh-CN"/>
        </w:rPr>
        <w:t xml:space="preserve">For a 20MHz TB PPDU, the DBW is 20MHz only. </w:t>
      </w:r>
    </w:p>
    <w:p w14:paraId="5C3DDD9A" w14:textId="77777777" w:rsidR="00D24458" w:rsidRDefault="00D24458" w:rsidP="005E15FD">
      <w:pPr>
        <w:rPr>
          <w:lang w:val="en-US" w:eastAsia="zh-CN"/>
        </w:rPr>
      </w:pPr>
    </w:p>
    <w:p w14:paraId="1A2072C0" w14:textId="14DEC41A" w:rsidR="00D24458" w:rsidRDefault="00D24458" w:rsidP="00D24458">
      <w:pPr>
        <w:rPr>
          <w:sz w:val="20"/>
          <w:lang w:val="en-US" w:eastAsia="zh-CN"/>
        </w:rPr>
      </w:pPr>
      <w:r>
        <w:rPr>
          <w:sz w:val="20"/>
          <w:lang w:val="en-US" w:eastAsia="zh-CN"/>
        </w:rPr>
        <w:t xml:space="preserve">For a 40MHz TB PPDU, the DBW is 40MHz only. </w:t>
      </w:r>
    </w:p>
    <w:p w14:paraId="6BD98EB5" w14:textId="77777777" w:rsidR="00D24458" w:rsidRDefault="00D24458" w:rsidP="005E15FD">
      <w:pPr>
        <w:rPr>
          <w:lang w:val="en-US" w:eastAsia="zh-CN"/>
        </w:rPr>
      </w:pPr>
    </w:p>
    <w:p w14:paraId="6EFD1107" w14:textId="1116D6C3" w:rsidR="00D24458" w:rsidRDefault="00D24458" w:rsidP="00D24458">
      <w:pPr>
        <w:rPr>
          <w:sz w:val="20"/>
          <w:lang w:val="en-US" w:eastAsia="zh-CN"/>
        </w:rPr>
      </w:pPr>
      <w:r>
        <w:rPr>
          <w:sz w:val="20"/>
          <w:lang w:val="en-US" w:eastAsia="zh-CN"/>
        </w:rPr>
        <w:t>For a</w:t>
      </w:r>
      <w:ins w:id="166" w:author="Jianhan Liu [2]" w:date="2024-12-16T16:38:00Z">
        <w:r w:rsidR="00565484">
          <w:rPr>
            <w:sz w:val="20"/>
            <w:lang w:val="en-US" w:eastAsia="zh-CN"/>
          </w:rPr>
          <w:t>n</w:t>
        </w:r>
      </w:ins>
      <w:r>
        <w:rPr>
          <w:sz w:val="20"/>
          <w:lang w:val="en-US" w:eastAsia="zh-CN"/>
        </w:rPr>
        <w:t xml:space="preserve"> 80MHz frequency subblock without preamble puncturing, the DBW can be 20 MHz or 40MHz or 80MHz.  </w:t>
      </w:r>
    </w:p>
    <w:p w14:paraId="2DA088D7" w14:textId="77777777" w:rsidR="00D24458" w:rsidRDefault="00D24458" w:rsidP="005E15FD">
      <w:pPr>
        <w:rPr>
          <w:lang w:val="en-US" w:eastAsia="zh-CN"/>
        </w:rPr>
      </w:pPr>
    </w:p>
    <w:p w14:paraId="0494E22E" w14:textId="77777777" w:rsidR="00D24458" w:rsidRPr="00D24458" w:rsidRDefault="00D24458" w:rsidP="00D24458">
      <w:pPr>
        <w:rPr>
          <w:sz w:val="20"/>
          <w:lang w:val="en-US" w:eastAsia="zh-CN"/>
        </w:rPr>
      </w:pPr>
      <w:r w:rsidRPr="00D24458">
        <w:rPr>
          <w:sz w:val="20"/>
          <w:lang w:val="en-US" w:eastAsia="zh-CN"/>
        </w:rPr>
        <w:t xml:space="preserve">For an 80 MHz UHR TB PPDU without preamble puncturing, two DBW modes combining two 20 MHz DBWs and one 40 MHz DBW are allowed. One mode is that 20 MHz DBWs are applied to the lowest and the second lowest 20 MHz subchannels and 40 MHz DBW is applied to the highest 40 MHz subchannel. The other mode is that 20 MHz DBWs are applied to the highest and the second highest 20 MHz subchannels and 40 MHz DBW is applied to the lowest 40 MHz subchannel. In these DBW modes, 20 </w:t>
      </w:r>
      <w:proofErr w:type="gramStart"/>
      <w:r w:rsidRPr="00D24458">
        <w:rPr>
          <w:sz w:val="20"/>
          <w:lang w:val="en-US" w:eastAsia="zh-CN"/>
        </w:rPr>
        <w:t>MHz</w:t>
      </w:r>
      <w:proofErr w:type="gramEnd"/>
      <w:r w:rsidRPr="00D24458">
        <w:rPr>
          <w:sz w:val="20"/>
          <w:lang w:val="en-US" w:eastAsia="zh-CN"/>
        </w:rPr>
        <w:t xml:space="preserve"> and 40 MHz DRU tone plans (see 38.3.3.3 Tone Plan for DRU) are used for 20 MHz and 40 MHz DBWs, respectively, by applying constant tone shifts (see 38.3.3.3 Tone Plan for DRU) to align tone indices.</w:t>
      </w:r>
    </w:p>
    <w:p w14:paraId="5EB5B615" w14:textId="77777777" w:rsidR="00D24458" w:rsidRPr="00D24458" w:rsidRDefault="00D24458" w:rsidP="00D24458">
      <w:pPr>
        <w:rPr>
          <w:sz w:val="20"/>
          <w:lang w:val="en-US" w:eastAsia="zh-CN"/>
        </w:rPr>
      </w:pPr>
    </w:p>
    <w:p w14:paraId="7C172662" w14:textId="77777777" w:rsidR="00D24458" w:rsidRPr="00D24458" w:rsidRDefault="00D24458" w:rsidP="00D24458">
      <w:pPr>
        <w:rPr>
          <w:sz w:val="20"/>
          <w:lang w:val="en-US" w:eastAsia="zh-CN"/>
        </w:rPr>
      </w:pPr>
      <w:r w:rsidRPr="00D24458">
        <w:rPr>
          <w:sz w:val="20"/>
          <w:lang w:val="en-US" w:eastAsia="zh-CN"/>
        </w:rPr>
        <w:t xml:space="preserve">For an 80 MHz UHR TB PPDU with 20 MHz preamble puncturing, a DBW mode combining one 20 MHz DBW and one 40 MHz DBW is allowed depending on the location of the punctured 20 MHz subchannel. If the lowest 20 MHz subchannel is punctured, 20 MHz and 40 MHz DBWs are applied to the second lowest 20 MHz subchannel and the highest 40 MHz subchannel, respectively. If the second lowest 20 MHz subchannel is punctured, 20 MHz and 40 MHz DBWs are applied to the lowest 20 MHz subchannel and the highest 40 MHz subchannel, respectively. If the second highest 20 MHz subchannel is punctured, 20 MHz and 40 MHz DBWs are applied to the highest 20 MHz subchannel and the lowest 40 MHz subchannel, respectively. If the highest 20 MHz subchannel is punctured, 20 MHz and 40 MHz DBWs are applied to the second highest 20 MHz subchannel and the lowest 40 MHz subchannel, respectively. In these DBW modes, 20 </w:t>
      </w:r>
      <w:proofErr w:type="gramStart"/>
      <w:r w:rsidRPr="00D24458">
        <w:rPr>
          <w:sz w:val="20"/>
          <w:lang w:val="en-US" w:eastAsia="zh-CN"/>
        </w:rPr>
        <w:t>MHz</w:t>
      </w:r>
      <w:proofErr w:type="gramEnd"/>
      <w:r w:rsidRPr="00D24458">
        <w:rPr>
          <w:sz w:val="20"/>
          <w:lang w:val="en-US" w:eastAsia="zh-CN"/>
        </w:rPr>
        <w:t xml:space="preserve"> and 40 MHz DRU tone plans (see 38.3.3.3 Tone Plan for DRU) are used for 20 MHz and 40 MHz DBWs, respectively, by applying constant tone shifts (see 38.3.3.3 Tone Plan for DRU) to align tone indices.</w:t>
      </w:r>
    </w:p>
    <w:p w14:paraId="1F2866E1" w14:textId="77777777" w:rsidR="00D24458" w:rsidRPr="00D24458" w:rsidRDefault="00D24458" w:rsidP="00D24458">
      <w:pPr>
        <w:rPr>
          <w:sz w:val="20"/>
          <w:lang w:val="en-US" w:eastAsia="zh-CN"/>
        </w:rPr>
      </w:pPr>
    </w:p>
    <w:p w14:paraId="6BFF8127" w14:textId="77777777" w:rsidR="00D24458" w:rsidRPr="00D24458" w:rsidRDefault="00D24458" w:rsidP="00D24458">
      <w:pPr>
        <w:rPr>
          <w:sz w:val="20"/>
          <w:lang w:val="en-US" w:eastAsia="zh-CN"/>
        </w:rPr>
      </w:pPr>
      <w:r w:rsidRPr="00D24458">
        <w:rPr>
          <w:sz w:val="20"/>
          <w:lang w:val="en-US" w:eastAsia="zh-CN"/>
        </w:rPr>
        <w:t>For an 80 MHz UHR TB PPDU with the highest 20 MHz preamble puncturing, 60 MHz DBW is allowed and the 60 MHz DRU tone plan (see 38.3.3.3 Tone Plan for DRU) is used.</w:t>
      </w:r>
    </w:p>
    <w:p w14:paraId="440AB6F2" w14:textId="77777777" w:rsidR="00D24458" w:rsidRPr="00D24458" w:rsidRDefault="00D24458" w:rsidP="00D24458">
      <w:pPr>
        <w:rPr>
          <w:sz w:val="20"/>
          <w:lang w:val="en-US" w:eastAsia="zh-CN"/>
        </w:rPr>
      </w:pPr>
    </w:p>
    <w:p w14:paraId="6A192C77" w14:textId="77777777" w:rsidR="00D24458" w:rsidRPr="00D24458" w:rsidRDefault="00D24458" w:rsidP="00D24458">
      <w:pPr>
        <w:rPr>
          <w:sz w:val="20"/>
          <w:lang w:val="en-US" w:eastAsia="zh-CN"/>
        </w:rPr>
      </w:pPr>
      <w:r w:rsidRPr="00D24458">
        <w:rPr>
          <w:sz w:val="20"/>
          <w:lang w:val="en-US" w:eastAsia="zh-CN"/>
        </w:rPr>
        <w:lastRenderedPageBreak/>
        <w:t>For a 160 MHz UHR TB PPDU and a 320 MHz UHR TB PPDU, in a certain 80 MHz frequency subblock without preamble puncturing, 80 MHz DBW is allowed and the 80 MHz DRU tone plan (see 38.3.3.3 Tone Plan for DRU) is used by applying constant tone shifts (see 38.3.3.3 Tone Plan for DRU) to align tone indices.</w:t>
      </w:r>
    </w:p>
    <w:p w14:paraId="62CBC72A" w14:textId="77777777" w:rsidR="00D24458" w:rsidRPr="00D24458" w:rsidRDefault="00D24458" w:rsidP="00D24458">
      <w:pPr>
        <w:rPr>
          <w:sz w:val="20"/>
          <w:lang w:val="en-US" w:eastAsia="zh-CN"/>
        </w:rPr>
      </w:pPr>
    </w:p>
    <w:p w14:paraId="3EA492B7" w14:textId="77777777" w:rsidR="00D24458" w:rsidRPr="00D24458" w:rsidRDefault="00D24458" w:rsidP="00D24458">
      <w:pPr>
        <w:rPr>
          <w:sz w:val="20"/>
          <w:lang w:val="en-US" w:eastAsia="zh-CN"/>
        </w:rPr>
      </w:pPr>
      <w:r w:rsidRPr="00D24458">
        <w:rPr>
          <w:sz w:val="20"/>
          <w:lang w:val="en-US" w:eastAsia="zh-CN"/>
        </w:rPr>
        <w:t xml:space="preserve">For a 160 MHz UHR TB PPDU and a 320 MHz UHR TB PPDU, in a certain 80 MHz frequency subblock with 20 MHz preamble puncturing, a DBW mode combining one 20 MHz DBW and one 40 MHz DBW is allowed depending on the location of the punctured 20 MHz subchannel. If the lowest 20 MHz subchannel of the 80 MHz frequency subblock is punctured, 20 MHz and 40 MHz DBWs are applied to the second lowest 20 MHz subchannel and the highest 40 MHz subchannel, respectively, in the 80 MHz frequency subblock. If the second lowest 20 MHz subchannel of the 80 MHz frequency subblock is punctured, 20 MHz and 40 MHz DBWs are applied to the lowest 20 MHz subchannel and the highest 40 MHz subchannel, respectively, in the 80 MHz frequency subblock. If the second highest 20 MHz subchannel of the 80 MHz frequency subblock is punctured, 20 MHz and 40 MHz DBWs are applied to the highest 20 MHz subchannel and the lowest 40 MHz subchannel, respectively, in the 80 MHz frequency subblock. If the highest 20 MHz subchannel of the 80 MHz frequency subblock is punctured, 20 MHz and 40 MHz DBWs are applied to the second highest 20 MHz subchannel and the lowest 40 MHz subchannel, respectively, in the 80 MHz frequency subblock. In these DBW modes, 20 </w:t>
      </w:r>
      <w:proofErr w:type="gramStart"/>
      <w:r w:rsidRPr="00D24458">
        <w:rPr>
          <w:sz w:val="20"/>
          <w:lang w:val="en-US" w:eastAsia="zh-CN"/>
        </w:rPr>
        <w:t>MHz</w:t>
      </w:r>
      <w:proofErr w:type="gramEnd"/>
      <w:r w:rsidRPr="00D24458">
        <w:rPr>
          <w:sz w:val="20"/>
          <w:lang w:val="en-US" w:eastAsia="zh-CN"/>
        </w:rPr>
        <w:t xml:space="preserve"> and 40 MHz DRU tone plans (see 38.3.3.3 Tone Plan for DRU) are used for 20 MHz DBWs and 40 MHz DBW, respectively, by applying constant tone shifts (see 38.3.3.3 Tone Plan for DRU) to align tone indices.</w:t>
      </w:r>
    </w:p>
    <w:p w14:paraId="4A9D4501" w14:textId="77777777" w:rsidR="00D24458" w:rsidRPr="00D24458" w:rsidRDefault="00D24458" w:rsidP="00D24458">
      <w:pPr>
        <w:rPr>
          <w:sz w:val="20"/>
          <w:lang w:val="en-US" w:eastAsia="zh-CN"/>
        </w:rPr>
      </w:pPr>
    </w:p>
    <w:p w14:paraId="0E6D1EFE" w14:textId="77777777" w:rsidR="00D24458" w:rsidRPr="00D24458" w:rsidRDefault="00D24458" w:rsidP="00D24458">
      <w:pPr>
        <w:rPr>
          <w:sz w:val="20"/>
          <w:lang w:val="en-US" w:eastAsia="zh-CN"/>
        </w:rPr>
      </w:pPr>
      <w:r w:rsidRPr="00D24458">
        <w:rPr>
          <w:sz w:val="20"/>
          <w:lang w:val="en-US" w:eastAsia="zh-CN"/>
        </w:rPr>
        <w:t>For a 160 MHz UHR TB PPDU and a 320 MHz UHR TB PPDU, in a certain 80 MHz frequency subblock with the highest 20 MHz preamble puncturing, 60 MHz DBW is allowed and the 60 MHz DRU tone plan (see 38.3.3.3 Tone Plan for DRU) is used by applying constant tone shifts (see 38.3.3.3 Tone Plan for DRU) to align tone indices.</w:t>
      </w:r>
    </w:p>
    <w:p w14:paraId="0B4AB1C5" w14:textId="77777777" w:rsidR="00D24458" w:rsidRPr="00D24458" w:rsidRDefault="00D24458" w:rsidP="00D24458">
      <w:pPr>
        <w:rPr>
          <w:sz w:val="20"/>
          <w:lang w:val="en-US" w:eastAsia="zh-CN"/>
        </w:rPr>
      </w:pPr>
    </w:p>
    <w:p w14:paraId="4B928E95" w14:textId="77777777" w:rsidR="00D24458" w:rsidRPr="00D24458" w:rsidRDefault="00D24458" w:rsidP="00D24458">
      <w:pPr>
        <w:rPr>
          <w:sz w:val="20"/>
          <w:lang w:val="en-US" w:eastAsia="zh-CN"/>
        </w:rPr>
      </w:pPr>
      <w:r w:rsidRPr="00D24458">
        <w:rPr>
          <w:sz w:val="20"/>
          <w:lang w:val="en-US" w:eastAsia="zh-CN"/>
        </w:rPr>
        <w:t>For a 160 MHz UHR TB PPDU and a 320 MHz UHR TB PPDU, in a certain 80 MHz frequency subblock with 40 MHz preamble puncturing, 40 MHz DBW is allowed in the non-punctured 40 MHz subchannel of the 80 MHz frequency subblock and 40 MHz DRU tone plan (see 38.3.3.3 Tone Plan for DRU) is used by applying constant tone shifts (see 38.3.3.3 Tone Plan for DRU) to align tone indices.</w:t>
      </w:r>
    </w:p>
    <w:p w14:paraId="5074D6ED" w14:textId="77777777" w:rsidR="00D24458" w:rsidRPr="00D24458" w:rsidRDefault="00D24458" w:rsidP="00D24458">
      <w:pPr>
        <w:rPr>
          <w:sz w:val="20"/>
          <w:lang w:val="en-US" w:eastAsia="zh-CN"/>
        </w:rPr>
      </w:pPr>
    </w:p>
    <w:p w14:paraId="3FCF28EE" w14:textId="43D858F2" w:rsidR="00D24458" w:rsidRPr="00D24458" w:rsidRDefault="00D24458" w:rsidP="00D24458">
      <w:pPr>
        <w:rPr>
          <w:sz w:val="20"/>
          <w:lang w:val="en-US" w:eastAsia="zh-CN"/>
        </w:rPr>
      </w:pPr>
      <w:r w:rsidRPr="00D24458">
        <w:rPr>
          <w:sz w:val="20"/>
          <w:lang w:val="en-US" w:eastAsia="zh-CN"/>
        </w:rPr>
        <w:t>For a 160 MHz UHR TB PPDU and a 320 MHz UHR TB PPDU, a hybrid mode where DRUs and Regular RUs (RRUs) are simultaneously used in one UHR TB PPDU is allowed. For a UHR TB PPDU with the hybrid mode, either DRU or RRU are used within each 80 MHz frequency subblock and DRUs and RRUs are not mixed within a certain 80 MHz frequency subblock. The minimum RRU size is 242 in the hybrid mode.</w:t>
      </w:r>
    </w:p>
    <w:p w14:paraId="096212BF" w14:textId="77777777" w:rsidR="00D24458" w:rsidRPr="00D24458" w:rsidRDefault="00D24458" w:rsidP="00D24458">
      <w:pPr>
        <w:rPr>
          <w:sz w:val="20"/>
          <w:lang w:val="en-US" w:eastAsia="zh-CN"/>
        </w:rPr>
      </w:pPr>
    </w:p>
    <w:p w14:paraId="6E2DC755" w14:textId="32DC45AF" w:rsidR="00323CFD" w:rsidRDefault="002549D5" w:rsidP="002549D5">
      <w:pPr>
        <w:rPr>
          <w:sz w:val="20"/>
          <w:lang w:val="en-US" w:eastAsia="zh-CN"/>
        </w:rPr>
      </w:pPr>
      <w:r>
        <w:rPr>
          <w:sz w:val="20"/>
          <w:lang w:val="en-US" w:eastAsia="zh-CN"/>
        </w:rPr>
        <w:t>The smallest size of a DRU is 26 and the largest size of a DRU is 106 in the 20MHz distribution BW. T</w:t>
      </w:r>
      <w:r w:rsidRPr="002549D5">
        <w:rPr>
          <w:sz w:val="20"/>
          <w:lang w:val="en-US" w:eastAsia="zh-CN"/>
        </w:rPr>
        <w:t xml:space="preserve">he smallest size of </w:t>
      </w:r>
      <w:r>
        <w:rPr>
          <w:sz w:val="20"/>
          <w:lang w:val="en-US" w:eastAsia="zh-CN"/>
        </w:rPr>
        <w:t>a D</w:t>
      </w:r>
      <w:r w:rsidRPr="002549D5">
        <w:rPr>
          <w:sz w:val="20"/>
          <w:lang w:val="en-US" w:eastAsia="zh-CN"/>
        </w:rPr>
        <w:t xml:space="preserve">RU is 26 and the largest </w:t>
      </w:r>
      <w:r>
        <w:rPr>
          <w:sz w:val="20"/>
          <w:lang w:val="en-US" w:eastAsia="zh-CN"/>
        </w:rPr>
        <w:t>size of a D</w:t>
      </w:r>
      <w:r w:rsidRPr="002549D5">
        <w:rPr>
          <w:sz w:val="20"/>
          <w:lang w:val="en-US" w:eastAsia="zh-CN"/>
        </w:rPr>
        <w:t>RU is 242 in</w:t>
      </w:r>
      <w:r>
        <w:rPr>
          <w:sz w:val="20"/>
          <w:lang w:val="en-US" w:eastAsia="zh-CN"/>
        </w:rPr>
        <w:t xml:space="preserve"> the 40MHz</w:t>
      </w:r>
      <w:r w:rsidRPr="002549D5">
        <w:rPr>
          <w:sz w:val="20"/>
          <w:lang w:val="en-US" w:eastAsia="zh-CN"/>
        </w:rPr>
        <w:t xml:space="preserve"> distributi</w:t>
      </w:r>
      <w:r>
        <w:rPr>
          <w:sz w:val="20"/>
          <w:lang w:val="en-US" w:eastAsia="zh-CN"/>
        </w:rPr>
        <w:t>on</w:t>
      </w:r>
      <w:r w:rsidRPr="002549D5">
        <w:rPr>
          <w:sz w:val="20"/>
          <w:lang w:val="en-US" w:eastAsia="zh-CN"/>
        </w:rPr>
        <w:t xml:space="preserve"> BW</w:t>
      </w:r>
      <w:r>
        <w:rPr>
          <w:sz w:val="20"/>
          <w:lang w:val="en-US" w:eastAsia="zh-CN"/>
        </w:rPr>
        <w:t xml:space="preserve">. The </w:t>
      </w:r>
      <w:r w:rsidRPr="002549D5">
        <w:rPr>
          <w:sz w:val="20"/>
          <w:lang w:val="en-US" w:eastAsia="zh-CN"/>
        </w:rPr>
        <w:t xml:space="preserve">smallest size of </w:t>
      </w:r>
      <w:r>
        <w:rPr>
          <w:sz w:val="20"/>
          <w:lang w:val="en-US" w:eastAsia="zh-CN"/>
        </w:rPr>
        <w:t>D</w:t>
      </w:r>
      <w:r w:rsidRPr="002549D5">
        <w:rPr>
          <w:sz w:val="20"/>
          <w:lang w:val="en-US" w:eastAsia="zh-CN"/>
        </w:rPr>
        <w:t>RU is 52 and the largest</w:t>
      </w:r>
      <w:r>
        <w:rPr>
          <w:sz w:val="20"/>
          <w:lang w:val="en-US" w:eastAsia="zh-CN"/>
        </w:rPr>
        <w:t xml:space="preserve"> size of a D</w:t>
      </w:r>
      <w:r w:rsidRPr="002549D5">
        <w:rPr>
          <w:sz w:val="20"/>
          <w:lang w:val="en-US" w:eastAsia="zh-CN"/>
        </w:rPr>
        <w:t>RU is 484 in</w:t>
      </w:r>
      <w:r>
        <w:rPr>
          <w:sz w:val="20"/>
          <w:lang w:val="en-US" w:eastAsia="zh-CN"/>
        </w:rPr>
        <w:t xml:space="preserve"> the</w:t>
      </w:r>
      <w:r w:rsidRPr="002549D5">
        <w:rPr>
          <w:sz w:val="20"/>
          <w:lang w:val="en-US" w:eastAsia="zh-CN"/>
        </w:rPr>
        <w:t xml:space="preserve"> 80MHz</w:t>
      </w:r>
      <w:r>
        <w:rPr>
          <w:sz w:val="20"/>
          <w:lang w:val="en-US" w:eastAsia="zh-CN"/>
        </w:rPr>
        <w:t xml:space="preserve"> </w:t>
      </w:r>
      <w:r w:rsidRPr="002549D5">
        <w:rPr>
          <w:sz w:val="20"/>
          <w:lang w:val="en-US" w:eastAsia="zh-CN"/>
        </w:rPr>
        <w:t>distribution BW</w:t>
      </w:r>
      <w:r>
        <w:rPr>
          <w:sz w:val="20"/>
          <w:lang w:val="en-US" w:eastAsia="zh-CN"/>
        </w:rPr>
        <w:t xml:space="preserve">. </w:t>
      </w:r>
      <w:bookmarkStart w:id="167" w:name="_bookmark169"/>
      <w:bookmarkEnd w:id="167"/>
    </w:p>
    <w:p w14:paraId="2617FF49" w14:textId="77777777" w:rsidR="00921DE5" w:rsidRPr="00921DE5" w:rsidRDefault="00921DE5" w:rsidP="00921DE5">
      <w:pPr>
        <w:ind w:left="720"/>
        <w:rPr>
          <w:rFonts w:ascii="Calibri" w:eastAsia="Calibri" w:hAnsi="Calibri" w:cs="Calibri"/>
          <w:bCs/>
          <w:sz w:val="24"/>
          <w:szCs w:val="24"/>
          <w:lang w:val="en-US" w:eastAsia="zh-CN"/>
        </w:rPr>
      </w:pPr>
    </w:p>
    <w:p w14:paraId="39252C3C" w14:textId="77777777" w:rsidR="00D0668D" w:rsidRDefault="00D0668D" w:rsidP="00D0668D">
      <w:pPr>
        <w:tabs>
          <w:tab w:val="left" w:pos="2160"/>
        </w:tabs>
        <w:spacing w:line="240" w:lineRule="atLeast"/>
        <w:ind w:right="720"/>
        <w:jc w:val="both"/>
        <w:rPr>
          <w:rFonts w:ascii="Symbol" w:eastAsia="Times New Roman" w:hAnsi="Symbol"/>
          <w:sz w:val="20"/>
          <w:lang w:val="en-US" w:eastAsia="ja-JP"/>
        </w:rPr>
      </w:pPr>
    </w:p>
    <w:p w14:paraId="1BF5EA03" w14:textId="7D52A81A" w:rsidR="00392CDC" w:rsidDel="00BF3AAA" w:rsidRDefault="008B1B6E" w:rsidP="00392CDC">
      <w:pPr>
        <w:tabs>
          <w:tab w:val="left" w:pos="2160"/>
        </w:tabs>
        <w:spacing w:after="40"/>
        <w:rPr>
          <w:del w:id="168" w:author="Jianhan Liu [2]" w:date="2024-12-16T16:49:00Z"/>
          <w:rFonts w:ascii="Calibri" w:eastAsia="Times New Roman" w:hAnsi="Calibri" w:cs="Calibri"/>
          <w:b/>
          <w:bCs/>
          <w:sz w:val="28"/>
          <w:szCs w:val="28"/>
          <w:lang w:val="en-US"/>
        </w:rPr>
      </w:pPr>
      <w:commentRangeStart w:id="169"/>
      <w:r w:rsidRPr="008B1B6E">
        <w:rPr>
          <w:rFonts w:ascii="Calibri" w:eastAsia="Times New Roman" w:hAnsi="Calibri" w:cs="Calibri"/>
          <w:b/>
          <w:bCs/>
          <w:sz w:val="28"/>
          <w:szCs w:val="28"/>
          <w:lang w:val="en-US"/>
        </w:rPr>
        <w:t xml:space="preserve">9.3.1.22 Trigger frame </w:t>
      </w:r>
      <w:del w:id="170" w:author="Jianhan Liu" w:date="2024-12-23T16:41:00Z">
        <w:r w:rsidRPr="008B1B6E" w:rsidDel="00556ECB">
          <w:rPr>
            <w:rFonts w:ascii="Calibri" w:eastAsia="Times New Roman" w:hAnsi="Calibri" w:cs="Calibri"/>
            <w:b/>
            <w:bCs/>
            <w:sz w:val="28"/>
            <w:szCs w:val="28"/>
            <w:lang w:val="en-US"/>
          </w:rPr>
          <w:delText>format</w:delText>
        </w:r>
        <w:commentRangeEnd w:id="169"/>
        <w:r w:rsidR="008514E6" w:rsidDel="00556ECB">
          <w:rPr>
            <w:rStyle w:val="CommentReference"/>
            <w:rFonts w:ascii="Calibri" w:hAnsi="Calibri"/>
          </w:rPr>
          <w:commentReference w:id="169"/>
        </w:r>
      </w:del>
      <w:ins w:id="171" w:author="Jianhan Liu" w:date="2024-12-23T16:41:00Z">
        <w:r w:rsidR="00556ECB">
          <w:rPr>
            <w:rFonts w:ascii="Calibri" w:eastAsia="Times New Roman" w:hAnsi="Calibri" w:cs="Calibri"/>
            <w:b/>
            <w:bCs/>
            <w:sz w:val="28"/>
            <w:szCs w:val="28"/>
            <w:lang w:val="en-US"/>
          </w:rPr>
          <w:t>signaling for DRU</w:t>
        </w:r>
      </w:ins>
      <w:ins w:id="172" w:author="Jianhan Liu" w:date="2024-12-23T16:42:00Z">
        <w:r w:rsidR="00797CCD">
          <w:rPr>
            <w:rFonts w:ascii="Calibri" w:eastAsia="Times New Roman" w:hAnsi="Calibri" w:cs="Calibri"/>
            <w:b/>
            <w:bCs/>
            <w:sz w:val="28"/>
            <w:szCs w:val="28"/>
            <w:lang w:val="en-US"/>
          </w:rPr>
          <w:t xml:space="preserve">s </w:t>
        </w:r>
      </w:ins>
    </w:p>
    <w:p w14:paraId="2A2DB2E0" w14:textId="77777777" w:rsidR="00BF3AAA" w:rsidRDefault="00BF3AAA" w:rsidP="00392CDC">
      <w:pPr>
        <w:tabs>
          <w:tab w:val="left" w:pos="2160"/>
        </w:tabs>
        <w:spacing w:before="120" w:after="40"/>
        <w:rPr>
          <w:ins w:id="173" w:author="Jianhan Liu" w:date="2024-12-23T16:45:00Z"/>
          <w:rFonts w:ascii="Calibri" w:eastAsia="Times New Roman" w:hAnsi="Calibri" w:cs="Calibri"/>
          <w:b/>
          <w:bCs/>
          <w:sz w:val="28"/>
          <w:szCs w:val="28"/>
          <w:lang w:val="en-US"/>
        </w:rPr>
      </w:pPr>
    </w:p>
    <w:p w14:paraId="1B3052D8" w14:textId="77777777" w:rsidR="00BF3AAA" w:rsidRPr="00590727" w:rsidRDefault="00BF3AAA" w:rsidP="00392CDC">
      <w:pPr>
        <w:tabs>
          <w:tab w:val="left" w:pos="2160"/>
        </w:tabs>
        <w:spacing w:before="120" w:after="40"/>
        <w:rPr>
          <w:ins w:id="174" w:author="Jianhan Liu" w:date="2024-12-23T16:45:00Z"/>
          <w:rFonts w:ascii="Calibri" w:eastAsia="Times New Roman" w:hAnsi="Calibri" w:cs="Calibri"/>
          <w:b/>
          <w:bCs/>
          <w:sz w:val="28"/>
          <w:szCs w:val="28"/>
          <w:lang w:val="en-US"/>
        </w:rPr>
      </w:pPr>
    </w:p>
    <w:p w14:paraId="067F9222" w14:textId="505A1CA9" w:rsidR="00392CDC" w:rsidRPr="00392CDC" w:rsidDel="00D5326E" w:rsidRDefault="00392CDC" w:rsidP="00392CDC">
      <w:pPr>
        <w:tabs>
          <w:tab w:val="left" w:pos="2160"/>
        </w:tabs>
        <w:spacing w:before="120" w:after="40"/>
        <w:rPr>
          <w:del w:id="175" w:author="Jianhan Liu [2]" w:date="2024-12-16T16:49:00Z"/>
          <w:rFonts w:ascii="Calibri" w:eastAsia="Times New Roman" w:hAnsi="Calibri" w:cs="Calibri"/>
          <w:b/>
          <w:bCs/>
          <w:sz w:val="24"/>
          <w:szCs w:val="24"/>
          <w:lang w:val="en-US"/>
        </w:rPr>
      </w:pPr>
    </w:p>
    <w:p w14:paraId="441F28F1" w14:textId="024383F2" w:rsidR="00392CDC" w:rsidRDefault="00392CDC" w:rsidP="00392CDC">
      <w:pPr>
        <w:tabs>
          <w:tab w:val="left" w:pos="2160"/>
        </w:tabs>
        <w:spacing w:after="40"/>
        <w:rPr>
          <w:ins w:id="176" w:author="Jianhan Liu" w:date="2024-12-23T16:43:00Z"/>
          <w:rFonts w:ascii="Calibri" w:eastAsia="MS Mincho" w:hAnsi="Calibri" w:cs="Calibri"/>
          <w:bCs/>
          <w:sz w:val="22"/>
          <w:szCs w:val="22"/>
          <w:lang w:val="en-US" w:eastAsia="ja-JP"/>
        </w:rPr>
      </w:pPr>
      <w:del w:id="177" w:author="Jianhan Liu" w:date="2024-12-23T16:43:00Z">
        <w:r w:rsidRPr="00392CDC" w:rsidDel="0022420A">
          <w:rPr>
            <w:rFonts w:eastAsia="Times New Roman"/>
            <w:bCs/>
            <w:noProof/>
            <w:sz w:val="22"/>
            <w:lang w:val="en-US"/>
          </w:rPr>
          <mc:AlternateContent>
            <mc:Choice Requires="wps">
              <w:drawing>
                <wp:anchor distT="0" distB="0" distL="114300" distR="114300" simplePos="0" relativeHeight="251659264" behindDoc="0" locked="0" layoutInCell="1" allowOverlap="1" wp14:anchorId="00193C86" wp14:editId="54A60863">
                  <wp:simplePos x="0" y="0"/>
                  <wp:positionH relativeFrom="column">
                    <wp:posOffset>-135890</wp:posOffset>
                  </wp:positionH>
                  <wp:positionV relativeFrom="paragraph">
                    <wp:posOffset>228448</wp:posOffset>
                  </wp:positionV>
                  <wp:extent cx="288925" cy="219710"/>
                  <wp:effectExtent l="0" t="0" r="9525" b="8890"/>
                  <wp:wrapNone/>
                  <wp:docPr id="434173286"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40A75CA0" w14:textId="77777777" w:rsidR="006A4AF9" w:rsidRDefault="006A4AF9" w:rsidP="00392CDC">
                              <w:pPr>
                                <w:rPr>
                                  <w:sz w:val="16"/>
                                  <w:szCs w:val="16"/>
                                </w:rPr>
                              </w:pPr>
                              <w:r>
                                <w:rPr>
                                  <w:sz w:val="16"/>
                                  <w:szCs w:val="16"/>
                                </w:rPr>
                                <w:t>B0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0193C86" id="_x0000_t202" coordsize="21600,21600" o:spt="202" path="m,l,21600r21600,l21600,xe">
                  <v:stroke joinstyle="miter"/>
                  <v:path gradientshapeok="t" o:connecttype="rect"/>
                </v:shapetype>
                <v:shape id="Text Box 4" o:spid="_x0000_s1026" type="#_x0000_t202" style="position:absolute;margin-left:-10.7pt;margin-top:18pt;width:22.75pt;height:17.3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" fillcolor="window" stroked="f" strokeweight=".5pt">
                  <v:textbox>
                    <w:txbxContent>
                      <w:p w14:paraId="40A75CA0" w14:textId="77777777" w:rsidR="006A4AF9" w:rsidRDefault="006A4AF9" w:rsidP="00392CDC">
                        <w:pPr>
                          <w:rPr>
                            <w:sz w:val="16"/>
                            <w:szCs w:val="16"/>
                          </w:rPr>
                        </w:pPr>
                        <w:r>
                          <w:rPr>
                            <w:sz w:val="16"/>
                            <w:szCs w:val="16"/>
                          </w:rPr>
                          <w:t>B0</w:t>
                        </w:r>
                      </w:p>
                    </w:txbxContent>
                  </v:textbox>
                </v:shape>
              </w:pict>
            </mc:Fallback>
          </mc:AlternateContent>
        </w:r>
      </w:del>
      <w:r w:rsidRPr="00392CDC">
        <w:rPr>
          <w:rFonts w:ascii="Calibri" w:eastAsia="MS Mincho" w:hAnsi="Calibri" w:cs="Calibri"/>
          <w:bCs/>
          <w:sz w:val="22"/>
          <w:szCs w:val="22"/>
          <w:lang w:val="en-US" w:eastAsia="ja-JP"/>
        </w:rPr>
        <w:t>The UHR variant Common Info field is defined in Figure 9-90x (UHR variant Common Info field format).</w:t>
      </w:r>
    </w:p>
    <w:p w14:paraId="2830B79E" w14:textId="0C536D3F" w:rsidR="0022420A" w:rsidDel="00BF3AAA" w:rsidRDefault="0022420A" w:rsidP="00392CDC">
      <w:pPr>
        <w:tabs>
          <w:tab w:val="left" w:pos="2160"/>
        </w:tabs>
        <w:spacing w:after="40"/>
        <w:rPr>
          <w:del w:id="178" w:author="Jianhan Liu" w:date="2024-12-23T16:45:00Z"/>
          <w:rFonts w:ascii="Calibri" w:eastAsia="MS Mincho" w:hAnsi="Calibri" w:cs="Calibri"/>
          <w:bCs/>
          <w:sz w:val="22"/>
          <w:szCs w:val="22"/>
          <w:lang w:val="en-US" w:eastAsia="ja-JP"/>
        </w:rPr>
      </w:pPr>
    </w:p>
    <w:p w14:paraId="2C4B08B0" w14:textId="0ADCD6FD" w:rsidR="0022420A" w:rsidDel="00BF3AAA" w:rsidRDefault="0022420A" w:rsidP="00392CDC">
      <w:pPr>
        <w:tabs>
          <w:tab w:val="left" w:pos="2160"/>
        </w:tabs>
        <w:spacing w:after="40"/>
        <w:rPr>
          <w:del w:id="179" w:author="Jianhan Liu" w:date="2024-12-23T16:45:00Z"/>
          <w:rFonts w:ascii="Calibri" w:eastAsia="MS Mincho" w:hAnsi="Calibri" w:cs="Calibri"/>
          <w:bCs/>
          <w:sz w:val="22"/>
          <w:szCs w:val="22"/>
          <w:lang w:val="en-US" w:eastAsia="ja-JP"/>
        </w:rPr>
      </w:pPr>
    </w:p>
    <w:p w14:paraId="4F4650A2" w14:textId="55304EB9" w:rsidR="0022420A" w:rsidDel="00BF3AAA" w:rsidRDefault="0022420A" w:rsidP="00392CDC">
      <w:pPr>
        <w:tabs>
          <w:tab w:val="left" w:pos="2160"/>
        </w:tabs>
        <w:spacing w:after="40"/>
        <w:rPr>
          <w:del w:id="180" w:author="Jianhan Liu" w:date="2024-12-23T16:45:00Z"/>
          <w:rFonts w:ascii="Calibri" w:eastAsia="MS Mincho" w:hAnsi="Calibri" w:cs="Calibri"/>
          <w:bCs/>
          <w:sz w:val="22"/>
          <w:szCs w:val="22"/>
          <w:lang w:val="en-US" w:eastAsia="ja-JP"/>
        </w:rPr>
      </w:pPr>
    </w:p>
    <w:p w14:paraId="17851E88" w14:textId="3948EC7E" w:rsidR="0022420A" w:rsidDel="00BF3AAA" w:rsidRDefault="0022420A" w:rsidP="00392CDC">
      <w:pPr>
        <w:tabs>
          <w:tab w:val="left" w:pos="2160"/>
        </w:tabs>
        <w:spacing w:after="40"/>
        <w:rPr>
          <w:del w:id="181" w:author="Jianhan Liu" w:date="2024-12-23T16:45:00Z"/>
          <w:rFonts w:ascii="Calibri" w:eastAsia="MS Mincho" w:hAnsi="Calibri" w:cs="Calibri"/>
          <w:bCs/>
          <w:sz w:val="22"/>
          <w:szCs w:val="22"/>
          <w:lang w:val="en-US" w:eastAsia="ja-JP"/>
        </w:rPr>
      </w:pPr>
    </w:p>
    <w:p w14:paraId="72B6BF07" w14:textId="3DA57D15" w:rsidR="0022420A" w:rsidDel="00BF3AAA" w:rsidRDefault="0022420A" w:rsidP="00392CDC">
      <w:pPr>
        <w:tabs>
          <w:tab w:val="left" w:pos="2160"/>
        </w:tabs>
        <w:spacing w:after="40"/>
        <w:rPr>
          <w:del w:id="182" w:author="Jianhan Liu" w:date="2024-12-23T16:45:00Z"/>
          <w:rFonts w:ascii="Calibri" w:eastAsia="MS Mincho" w:hAnsi="Calibri" w:cs="Calibri"/>
          <w:bCs/>
          <w:sz w:val="22"/>
          <w:szCs w:val="22"/>
          <w:lang w:val="en-US" w:eastAsia="ja-JP"/>
        </w:rPr>
      </w:pPr>
    </w:p>
    <w:p w14:paraId="0D7F450D" w14:textId="10BC6A45" w:rsidR="0022420A" w:rsidDel="00BF3AAA" w:rsidRDefault="0022420A" w:rsidP="00392CDC">
      <w:pPr>
        <w:tabs>
          <w:tab w:val="left" w:pos="2160"/>
        </w:tabs>
        <w:spacing w:after="40"/>
        <w:rPr>
          <w:del w:id="183" w:author="Jianhan Liu" w:date="2024-12-23T16:45:00Z"/>
          <w:rFonts w:ascii="Calibri" w:eastAsia="MS Mincho" w:hAnsi="Calibri" w:cs="Calibri"/>
          <w:bCs/>
          <w:sz w:val="22"/>
          <w:szCs w:val="22"/>
          <w:lang w:val="en-US" w:eastAsia="ja-JP"/>
        </w:rPr>
      </w:pPr>
    </w:p>
    <w:p w14:paraId="26AEE068" w14:textId="2745922A" w:rsidR="0022420A" w:rsidDel="00BF3AAA" w:rsidRDefault="0022420A" w:rsidP="00392CDC">
      <w:pPr>
        <w:tabs>
          <w:tab w:val="left" w:pos="2160"/>
        </w:tabs>
        <w:spacing w:after="40"/>
        <w:rPr>
          <w:del w:id="184" w:author="Jianhan Liu" w:date="2024-12-23T16:45:00Z"/>
          <w:rFonts w:ascii="Calibri" w:eastAsia="MS Mincho" w:hAnsi="Calibri" w:cs="Calibri"/>
          <w:bCs/>
          <w:sz w:val="22"/>
          <w:szCs w:val="22"/>
          <w:lang w:val="en-US" w:eastAsia="ja-JP"/>
        </w:rPr>
      </w:pPr>
    </w:p>
    <w:p w14:paraId="412E0770" w14:textId="77777777" w:rsidR="0022420A" w:rsidRDefault="0022420A" w:rsidP="00392CDC">
      <w:pPr>
        <w:tabs>
          <w:tab w:val="left" w:pos="2160"/>
        </w:tabs>
        <w:spacing w:after="40"/>
        <w:rPr>
          <w:ins w:id="185" w:author="Jianhan Liu" w:date="2024-12-23T16:43:00Z"/>
          <w:rFonts w:ascii="Calibri" w:eastAsia="MS Mincho" w:hAnsi="Calibri" w:cs="Calibri"/>
          <w:bCs/>
          <w:sz w:val="22"/>
          <w:szCs w:val="22"/>
          <w:lang w:val="en-US" w:eastAsia="ja-JP"/>
        </w:rPr>
      </w:pPr>
    </w:p>
    <w:p w14:paraId="15E892BD" w14:textId="7792AF33" w:rsidR="0022420A" w:rsidRPr="00392CDC" w:rsidDel="0022420A" w:rsidRDefault="00BF3AAA" w:rsidP="00392CDC">
      <w:pPr>
        <w:tabs>
          <w:tab w:val="left" w:pos="2160"/>
        </w:tabs>
        <w:spacing w:after="40"/>
        <w:rPr>
          <w:del w:id="186" w:author="Jianhan Liu" w:date="2024-12-23T16:43:00Z"/>
          <w:rFonts w:ascii="Calibri" w:eastAsia="MS Mincho" w:hAnsi="Calibri" w:cs="Calibri"/>
          <w:bCs/>
          <w:sz w:val="24"/>
          <w:szCs w:val="24"/>
          <w:lang w:val="en-US" w:eastAsia="ja-JP"/>
        </w:rPr>
      </w:pPr>
      <w:ins w:id="187" w:author="Jianhan Liu" w:date="2024-12-23T16:43:00Z">
        <w:r>
          <w:rPr>
            <w:noProof/>
            <w:sz w:val="24"/>
            <w:szCs w:val="24"/>
            <w:lang w:val="en-US" w:eastAsia="zh-CN"/>
          </w:rPr>
          <mc:AlternateContent>
            <mc:Choice Requires="wps">
              <w:drawing>
                <wp:anchor distT="0" distB="0" distL="114300" distR="114300" simplePos="0" relativeHeight="251764736" behindDoc="0" locked="0" layoutInCell="1" allowOverlap="1" wp14:anchorId="435BE3BA" wp14:editId="35487AFD">
                  <wp:simplePos x="0" y="0"/>
                  <wp:positionH relativeFrom="column">
                    <wp:posOffset>-81887</wp:posOffset>
                  </wp:positionH>
                  <wp:positionV relativeFrom="paragraph">
                    <wp:posOffset>44583</wp:posOffset>
                  </wp:positionV>
                  <wp:extent cx="301625" cy="219710"/>
                  <wp:effectExtent l="0" t="0" r="0" b="8890"/>
                  <wp:wrapNone/>
                  <wp:docPr id="434173299" name="Text Box 4"/>
                  <wp:cNvGraphicFramePr/>
                  <a:graphic xmlns:a="http://schemas.openxmlformats.org/drawingml/2006/main">
                    <a:graphicData uri="http://schemas.microsoft.com/office/word/2010/wordprocessingShape">
                      <wps:wsp>
                        <wps:cNvSpPr txBox="1"/>
                        <wps:spPr>
                          <a:xfrm>
                            <a:off x="0" y="0"/>
                            <a:ext cx="301625" cy="219710"/>
                          </a:xfrm>
                          <a:prstGeom prst="rect">
                            <a:avLst/>
                          </a:prstGeom>
                          <a:solidFill>
                            <a:sysClr val="window" lastClr="FFFFFF"/>
                          </a:solidFill>
                          <a:ln w="6350">
                            <a:noFill/>
                          </a:ln>
                        </wps:spPr>
                        <wps:txbx>
                          <w:txbxContent>
                            <w:p w14:paraId="33904062" w14:textId="77777777" w:rsidR="0022420A" w:rsidRDefault="0022420A" w:rsidP="0022420A">
                              <w:pPr>
                                <w:rPr>
                                  <w:sz w:val="16"/>
                                  <w:szCs w:val="16"/>
                                </w:rPr>
                              </w:pPr>
                              <w:r>
                                <w:rPr>
                                  <w:sz w:val="16"/>
                                  <w:szCs w:val="16"/>
                                </w:rPr>
                                <w:t>B0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35BE3BA" id="_x0000_s1027" type="#_x0000_t202" style="position:absolute;margin-left:-6.45pt;margin-top:3.5pt;width:23.75pt;height:17.3pt;z-index:2517647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" fillcolor="window" stroked="f" strokeweight=".5pt">
                  <v:textbox>
                    <w:txbxContent>
                      <w:p w14:paraId="33904062" w14:textId="77777777" w:rsidR="0022420A" w:rsidRDefault="0022420A" w:rsidP="0022420A">
                        <w:pPr>
                          <w:rPr>
                            <w:sz w:val="16"/>
                            <w:szCs w:val="16"/>
                          </w:rPr>
                        </w:pPr>
                        <w:r>
                          <w:rPr>
                            <w:sz w:val="16"/>
                            <w:szCs w:val="16"/>
                          </w:rPr>
                          <w:t>B0</w:t>
                        </w:r>
                      </w:p>
                    </w:txbxContent>
                  </v:textbox>
                </v:shape>
              </w:pict>
            </mc:Fallback>
          </mc:AlternateContent>
        </w:r>
      </w:ins>
    </w:p>
    <w:p w14:paraId="7A7273B3" w14:textId="7B1692E3" w:rsidR="00392CDC" w:rsidRPr="00392CDC" w:rsidRDefault="00392CDC" w:rsidP="00392CDC">
      <w:pPr>
        <w:tabs>
          <w:tab w:val="left" w:pos="2160"/>
        </w:tabs>
        <w:spacing w:before="120" w:after="40"/>
        <w:rPr>
          <w:rFonts w:ascii="Calibri" w:eastAsia="MS Mincho" w:hAnsi="Calibri" w:cs="Calibri"/>
          <w:b/>
          <w:sz w:val="24"/>
          <w:szCs w:val="24"/>
          <w:lang w:val="en-US" w:eastAsia="ja-JP"/>
        </w:rPr>
      </w:pPr>
      <w:r w:rsidRPr="00392CDC">
        <w:rPr>
          <w:rFonts w:eastAsia="Times New Roman"/>
          <w:noProof/>
          <w:sz w:val="22"/>
          <w:lang w:val="en-US"/>
        </w:rPr>
        <mc:AlternateContent>
          <mc:Choice Requires="wps">
            <w:drawing>
              <wp:anchor distT="0" distB="0" distL="114300" distR="114300" simplePos="0" relativeHeight="251695104" behindDoc="0" locked="0" layoutInCell="1" allowOverlap="1" wp14:anchorId="32B540F1" wp14:editId="515F1897">
                <wp:simplePos x="0" y="0"/>
                <wp:positionH relativeFrom="column">
                  <wp:posOffset>224790</wp:posOffset>
                </wp:positionH>
                <wp:positionV relativeFrom="paragraph">
                  <wp:posOffset>39370</wp:posOffset>
                </wp:positionV>
                <wp:extent cx="288925" cy="219710"/>
                <wp:effectExtent l="0" t="0" r="9525" b="8890"/>
                <wp:wrapNone/>
                <wp:docPr id="434173277"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38B11805" w14:textId="77777777" w:rsidR="006A4AF9" w:rsidRDefault="006A4AF9" w:rsidP="00392CDC">
                            <w:r>
                              <w:rPr>
                                <w:sz w:val="16"/>
                                <w:szCs w:val="16"/>
                              </w:rPr>
                              <w:t>B3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2B540F1" id="_x0000_s1028" type="#_x0000_t202" style="position:absolute;margin-left:17.7pt;margin-top:3.1pt;width:22.75pt;height:17.3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" fillcolor="window" stroked="f" strokeweight=".5pt">
                <v:textbox>
                  <w:txbxContent>
                    <w:p w14:paraId="38B11805" w14:textId="77777777" w:rsidR="006A4AF9" w:rsidRDefault="006A4AF9" w:rsidP="00392CDC">
                      <w:r>
                        <w:rPr>
                          <w:sz w:val="16"/>
                          <w:szCs w:val="16"/>
                        </w:rPr>
                        <w:t>B3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86912" behindDoc="0" locked="0" layoutInCell="1" allowOverlap="1" wp14:anchorId="4C8E16CA" wp14:editId="020D301C">
                <wp:simplePos x="0" y="0"/>
                <wp:positionH relativeFrom="column">
                  <wp:posOffset>-59055</wp:posOffset>
                </wp:positionH>
                <wp:positionV relativeFrom="paragraph">
                  <wp:posOffset>323850</wp:posOffset>
                </wp:positionV>
                <wp:extent cx="575945" cy="381000"/>
                <wp:effectExtent l="0" t="0" r="14605" b="19050"/>
                <wp:wrapNone/>
                <wp:docPr id="434173285" name="Rectangle 1"/>
                <wp:cNvGraphicFramePr/>
                <a:graphic xmlns:a="http://schemas.openxmlformats.org/drawingml/2006/main">
                  <a:graphicData uri="http://schemas.microsoft.com/office/word/2010/wordprocessingShape">
                    <wps:wsp>
                      <wps:cNvSpPr/>
                      <wps:spPr>
                        <a:xfrm>
                          <a:off x="0" y="0"/>
                          <a:ext cx="575310" cy="381000"/>
                        </a:xfrm>
                        <a:prstGeom prst="rect">
                          <a:avLst/>
                        </a:prstGeom>
                        <a:solidFill>
                          <a:sysClr val="window" lastClr="FFFFFF"/>
                        </a:solidFill>
                        <a:ln w="12700" cap="flat" cmpd="sng" algn="ctr">
                          <a:solidFill>
                            <a:srgbClr val="70AD47"/>
                          </a:solidFill>
                          <a:prstDash val="solid"/>
                          <a:miter lim="800000"/>
                        </a:ln>
                        <a:effectLst/>
                      </wps:spPr>
                      <wps:txbx>
                        <w:txbxContent>
                          <w:p w14:paraId="6F992DAE" w14:textId="77777777" w:rsidR="006A4AF9" w:rsidRDefault="006A4AF9" w:rsidP="00392CDC">
                            <w:pPr>
                              <w:jc w:val="center"/>
                              <w:rPr>
                                <w:sz w:val="15"/>
                                <w:szCs w:val="15"/>
                              </w:rPr>
                            </w:pPr>
                            <w:r>
                              <w:rPr>
                                <w:sz w:val="15"/>
                                <w:szCs w:val="15"/>
                              </w:rPr>
                              <w:t>Trigger Type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8E16CA" id="Rectangle 1" o:spid="_x0000_s1029" style="position:absolute;margin-left:-4.65pt;margin-top:25.5pt;width:45.35pt;height:3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" fillcolor="window" strokecolor="#70ad47" strokeweight="1pt">
                <v:textbox>
                  <w:txbxContent>
                    <w:p w14:paraId="6F992DAE" w14:textId="77777777" w:rsidR="006A4AF9" w:rsidRDefault="006A4AF9" w:rsidP="00392CDC">
                      <w:pPr>
                        <w:jc w:val="center"/>
                        <w:rPr>
                          <w:sz w:val="15"/>
                          <w:szCs w:val="15"/>
                        </w:rPr>
                      </w:pPr>
                      <w:r>
                        <w:rPr>
                          <w:sz w:val="15"/>
                          <w:szCs w:val="15"/>
                        </w:rPr>
                        <w:t>Trigger Type</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87936" behindDoc="0" locked="0" layoutInCell="1" allowOverlap="1" wp14:anchorId="4EFB44CA" wp14:editId="188AD014">
                <wp:simplePos x="0" y="0"/>
                <wp:positionH relativeFrom="column">
                  <wp:posOffset>516255</wp:posOffset>
                </wp:positionH>
                <wp:positionV relativeFrom="paragraph">
                  <wp:posOffset>323850</wp:posOffset>
                </wp:positionV>
                <wp:extent cx="558165" cy="381000"/>
                <wp:effectExtent l="0" t="0" r="13335" b="19050"/>
                <wp:wrapNone/>
                <wp:docPr id="434173284" name="Rectangle 1"/>
                <wp:cNvGraphicFramePr/>
                <a:graphic xmlns:a="http://schemas.openxmlformats.org/drawingml/2006/main">
                  <a:graphicData uri="http://schemas.microsoft.com/office/word/2010/wordprocessingShape">
                    <wps:wsp>
                      <wps:cNvSpPr/>
                      <wps:spPr>
                        <a:xfrm>
                          <a:off x="0" y="0"/>
                          <a:ext cx="558165" cy="381000"/>
                        </a:xfrm>
                        <a:prstGeom prst="rect">
                          <a:avLst/>
                        </a:prstGeom>
                        <a:solidFill>
                          <a:sysClr val="window" lastClr="FFFFFF"/>
                        </a:solidFill>
                        <a:ln w="12700" cap="flat" cmpd="sng" algn="ctr">
                          <a:solidFill>
                            <a:srgbClr val="70AD47"/>
                          </a:solidFill>
                          <a:prstDash val="solid"/>
                          <a:miter lim="800000"/>
                        </a:ln>
                        <a:effectLst/>
                      </wps:spPr>
                      <wps:txbx>
                        <w:txbxContent>
                          <w:p w14:paraId="627A57F5" w14:textId="77777777" w:rsidR="006A4AF9" w:rsidRDefault="006A4AF9" w:rsidP="00392CDC">
                            <w:pPr>
                              <w:jc w:val="center"/>
                              <w:rPr>
                                <w:sz w:val="15"/>
                                <w:szCs w:val="15"/>
                              </w:rPr>
                            </w:pPr>
                            <w:r>
                              <w:rPr>
                                <w:sz w:val="15"/>
                                <w:szCs w:val="15"/>
                              </w:rPr>
                              <w:t>UL  Length</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B44CA" id="_x0000_s1030" style="position:absolute;margin-left:40.65pt;margin-top:25.5pt;width:43.95pt;height:3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" fillcolor="window" strokecolor="#70ad47" strokeweight="1pt">
                <v:textbox>
                  <w:txbxContent>
                    <w:p w14:paraId="627A57F5" w14:textId="77777777" w:rsidR="006A4AF9" w:rsidRDefault="006A4AF9" w:rsidP="00392CDC">
                      <w:pPr>
                        <w:jc w:val="center"/>
                        <w:rPr>
                          <w:sz w:val="15"/>
                          <w:szCs w:val="15"/>
                        </w:rPr>
                      </w:pPr>
                      <w:r>
                        <w:rPr>
                          <w:sz w:val="15"/>
                          <w:szCs w:val="15"/>
                        </w:rPr>
                        <w:t>UL  Length</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88960" behindDoc="0" locked="0" layoutInCell="1" allowOverlap="1" wp14:anchorId="205D5FD1" wp14:editId="39319285">
                <wp:simplePos x="0" y="0"/>
                <wp:positionH relativeFrom="column">
                  <wp:posOffset>1075055</wp:posOffset>
                </wp:positionH>
                <wp:positionV relativeFrom="paragraph">
                  <wp:posOffset>323850</wp:posOffset>
                </wp:positionV>
                <wp:extent cx="474345" cy="381000"/>
                <wp:effectExtent l="0" t="0" r="20955" b="19050"/>
                <wp:wrapNone/>
                <wp:docPr id="434173283" name="Rectangle 1"/>
                <wp:cNvGraphicFramePr/>
                <a:graphic xmlns:a="http://schemas.openxmlformats.org/drawingml/2006/main">
                  <a:graphicData uri="http://schemas.microsoft.com/office/word/2010/wordprocessingShape">
                    <wps:wsp>
                      <wps:cNvSpPr/>
                      <wps:spPr>
                        <a:xfrm>
                          <a:off x="0" y="0"/>
                          <a:ext cx="473710" cy="381000"/>
                        </a:xfrm>
                        <a:prstGeom prst="rect">
                          <a:avLst/>
                        </a:prstGeom>
                        <a:solidFill>
                          <a:sysClr val="window" lastClr="FFFFFF"/>
                        </a:solidFill>
                        <a:ln w="12700" cap="flat" cmpd="sng" algn="ctr">
                          <a:solidFill>
                            <a:srgbClr val="70AD47"/>
                          </a:solidFill>
                          <a:prstDash val="solid"/>
                          <a:miter lim="800000"/>
                        </a:ln>
                        <a:effectLst/>
                      </wps:spPr>
                      <wps:txbx>
                        <w:txbxContent>
                          <w:p w14:paraId="0A8D33A4" w14:textId="77777777" w:rsidR="006A4AF9" w:rsidRDefault="006A4AF9" w:rsidP="00392CDC">
                            <w:pPr>
                              <w:jc w:val="center"/>
                              <w:rPr>
                                <w:sz w:val="15"/>
                                <w:szCs w:val="15"/>
                              </w:rPr>
                            </w:pPr>
                            <w:r>
                              <w:rPr>
                                <w:sz w:val="15"/>
                                <w:szCs w:val="15"/>
                              </w:rPr>
                              <w:t>More TF</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5D5FD1" id="_x0000_s1031" style="position:absolute;margin-left:84.65pt;margin-top:25.5pt;width:37.35pt;height:3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" fillcolor="window" strokecolor="#70ad47" strokeweight="1pt">
                <v:textbox>
                  <w:txbxContent>
                    <w:p w14:paraId="0A8D33A4" w14:textId="77777777" w:rsidR="006A4AF9" w:rsidRDefault="006A4AF9" w:rsidP="00392CDC">
                      <w:pPr>
                        <w:jc w:val="center"/>
                        <w:rPr>
                          <w:sz w:val="15"/>
                          <w:szCs w:val="15"/>
                        </w:rPr>
                      </w:pPr>
                      <w:r>
                        <w:rPr>
                          <w:sz w:val="15"/>
                          <w:szCs w:val="15"/>
                        </w:rPr>
                        <w:t>More TF</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89984" behindDoc="0" locked="0" layoutInCell="1" allowOverlap="1" wp14:anchorId="3DCEB7A2" wp14:editId="3E6787FC">
                <wp:simplePos x="0" y="0"/>
                <wp:positionH relativeFrom="column">
                  <wp:posOffset>1557655</wp:posOffset>
                </wp:positionH>
                <wp:positionV relativeFrom="paragraph">
                  <wp:posOffset>323850</wp:posOffset>
                </wp:positionV>
                <wp:extent cx="600710" cy="381000"/>
                <wp:effectExtent l="0" t="0" r="27940" b="19050"/>
                <wp:wrapNone/>
                <wp:docPr id="434173282" name="Rectangle 1"/>
                <wp:cNvGraphicFramePr/>
                <a:graphic xmlns:a="http://schemas.openxmlformats.org/drawingml/2006/main">
                  <a:graphicData uri="http://schemas.microsoft.com/office/word/2010/wordprocessingShape">
                    <wps:wsp>
                      <wps:cNvSpPr/>
                      <wps:spPr>
                        <a:xfrm>
                          <a:off x="0" y="0"/>
                          <a:ext cx="600710" cy="381000"/>
                        </a:xfrm>
                        <a:prstGeom prst="rect">
                          <a:avLst/>
                        </a:prstGeom>
                        <a:solidFill>
                          <a:sysClr val="window" lastClr="FFFFFF"/>
                        </a:solidFill>
                        <a:ln w="12700" cap="flat" cmpd="sng" algn="ctr">
                          <a:solidFill>
                            <a:srgbClr val="70AD47"/>
                          </a:solidFill>
                          <a:prstDash val="solid"/>
                          <a:miter lim="800000"/>
                        </a:ln>
                        <a:effectLst/>
                      </wps:spPr>
                      <wps:txbx>
                        <w:txbxContent>
                          <w:p w14:paraId="6602C1B0" w14:textId="77777777" w:rsidR="006A4AF9" w:rsidRDefault="006A4AF9" w:rsidP="00392CDC">
                            <w:r>
                              <w:rPr>
                                <w:sz w:val="15"/>
                                <w:szCs w:val="15"/>
                              </w:rPr>
                              <w:t>CS Required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CEB7A2" id="_x0000_s1032" style="position:absolute;margin-left:122.65pt;margin-top:25.5pt;width:47.3pt;height:3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" fillcolor="window" strokecolor="#70ad47" strokeweight="1pt">
                <v:textbox>
                  <w:txbxContent>
                    <w:p w14:paraId="6602C1B0" w14:textId="77777777" w:rsidR="006A4AF9" w:rsidRDefault="006A4AF9" w:rsidP="00392CDC">
                      <w:r>
                        <w:rPr>
                          <w:sz w:val="15"/>
                          <w:szCs w:val="15"/>
                        </w:rPr>
                        <w:t>CS Required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91008" behindDoc="0" locked="0" layoutInCell="1" allowOverlap="1" wp14:anchorId="24D8A8FD" wp14:editId="26D7AE9B">
                <wp:simplePos x="0" y="0"/>
                <wp:positionH relativeFrom="column">
                  <wp:posOffset>2692400</wp:posOffset>
                </wp:positionH>
                <wp:positionV relativeFrom="paragraph">
                  <wp:posOffset>323850</wp:posOffset>
                </wp:positionV>
                <wp:extent cx="1287145" cy="381000"/>
                <wp:effectExtent l="0" t="0" r="27305" b="19050"/>
                <wp:wrapNone/>
                <wp:docPr id="434173281" name="Rectangle 1"/>
                <wp:cNvGraphicFramePr/>
                <a:graphic xmlns:a="http://schemas.openxmlformats.org/drawingml/2006/main">
                  <a:graphicData uri="http://schemas.microsoft.com/office/word/2010/wordprocessingShape">
                    <wps:wsp>
                      <wps:cNvSpPr/>
                      <wps:spPr>
                        <a:xfrm>
                          <a:off x="0" y="0"/>
                          <a:ext cx="1286510" cy="381000"/>
                        </a:xfrm>
                        <a:prstGeom prst="rect">
                          <a:avLst/>
                        </a:prstGeom>
                        <a:solidFill>
                          <a:sysClr val="window" lastClr="FFFFFF"/>
                        </a:solidFill>
                        <a:ln w="12700" cap="flat" cmpd="sng" algn="ctr">
                          <a:solidFill>
                            <a:srgbClr val="70AD47"/>
                          </a:solidFill>
                          <a:prstDash val="solid"/>
                          <a:miter lim="800000"/>
                        </a:ln>
                        <a:effectLst/>
                      </wps:spPr>
                      <wps:txbx>
                        <w:txbxContent>
                          <w:p w14:paraId="12CD761A" w14:textId="77777777" w:rsidR="006A4AF9" w:rsidRDefault="006A4AF9" w:rsidP="00392CDC">
                            <w:pPr>
                              <w:jc w:val="center"/>
                            </w:pPr>
                            <w:r>
                              <w:rPr>
                                <w:sz w:val="15"/>
                                <w:szCs w:val="15"/>
                              </w:rPr>
                              <w:t>GI and HE/EHT-LTF/UHR-LTF Type/</w:t>
                            </w:r>
                            <w:r>
                              <w:rPr>
                                <w:sz w:val="15"/>
                                <w:szCs w:val="15"/>
                              </w:rPr>
                              <w:t>TXS  Mode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D8A8FD" id="_x0000_s1033" style="position:absolute;margin-left:212pt;margin-top:25.5pt;width:101.35pt;height:3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" fillcolor="window" strokecolor="#70ad47" strokeweight="1pt">
                <v:textbox>
                  <w:txbxContent>
                    <w:p w14:paraId="12CD761A" w14:textId="77777777" w:rsidR="006A4AF9" w:rsidRDefault="006A4AF9" w:rsidP="00392CDC">
                      <w:pPr>
                        <w:jc w:val="center"/>
                      </w:pPr>
                      <w:r>
                        <w:rPr>
                          <w:sz w:val="15"/>
                          <w:szCs w:val="15"/>
                        </w:rPr>
                        <w:t>GI and HE/EHT-LTF/UHR-LTF Type/</w:t>
                      </w:r>
                      <w:r>
                        <w:rPr>
                          <w:sz w:val="15"/>
                          <w:szCs w:val="15"/>
                        </w:rPr>
                        <w:t>TXS  Mode</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92032" behindDoc="0" locked="0" layoutInCell="1" allowOverlap="1" wp14:anchorId="3B5228BB" wp14:editId="59F15F28">
                <wp:simplePos x="0" y="0"/>
                <wp:positionH relativeFrom="column">
                  <wp:posOffset>3987800</wp:posOffset>
                </wp:positionH>
                <wp:positionV relativeFrom="paragraph">
                  <wp:posOffset>323850</wp:posOffset>
                </wp:positionV>
                <wp:extent cx="592455" cy="381000"/>
                <wp:effectExtent l="0" t="0" r="17145" b="19050"/>
                <wp:wrapNone/>
                <wp:docPr id="434173280" name="Rectangle 1"/>
                <wp:cNvGraphicFramePr/>
                <a:graphic xmlns:a="http://schemas.openxmlformats.org/drawingml/2006/main">
                  <a:graphicData uri="http://schemas.microsoft.com/office/word/2010/wordprocessingShape">
                    <wps:wsp>
                      <wps:cNvSpPr/>
                      <wps:spPr>
                        <a:xfrm>
                          <a:off x="0" y="0"/>
                          <a:ext cx="591820" cy="381000"/>
                        </a:xfrm>
                        <a:prstGeom prst="rect">
                          <a:avLst/>
                        </a:prstGeom>
                        <a:solidFill>
                          <a:sysClr val="window" lastClr="FFFFFF"/>
                        </a:solidFill>
                        <a:ln w="12700" cap="flat" cmpd="sng" algn="ctr">
                          <a:solidFill>
                            <a:srgbClr val="70AD47"/>
                          </a:solidFill>
                          <a:prstDash val="solid"/>
                          <a:miter lim="800000"/>
                        </a:ln>
                        <a:effectLst/>
                      </wps:spPr>
                      <wps:txbx>
                        <w:txbxContent>
                          <w:p w14:paraId="6F386BE7" w14:textId="77777777" w:rsidR="006A4AF9" w:rsidRDefault="006A4AF9" w:rsidP="00392CDC">
                            <w:pPr>
                              <w:jc w:val="center"/>
                              <w:rPr>
                                <w:sz w:val="15"/>
                                <w:szCs w:val="15"/>
                              </w:rPr>
                            </w:pPr>
                            <w:r>
                              <w:rPr>
                                <w:sz w:val="15"/>
                                <w:szCs w:val="15"/>
                              </w:rPr>
                              <w:t>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5228BB" id="_x0000_s1034" style="position:absolute;margin-left:314pt;margin-top:25.5pt;width:46.65pt;height:3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" fillcolor="window" strokecolor="#70ad47" strokeweight="1pt">
                <v:textbox>
                  <w:txbxContent>
                    <w:p w14:paraId="6F386BE7" w14:textId="77777777" w:rsidR="006A4AF9" w:rsidRDefault="006A4AF9" w:rsidP="00392CDC">
                      <w:pPr>
                        <w:jc w:val="center"/>
                        <w:rPr>
                          <w:sz w:val="15"/>
                          <w:szCs w:val="15"/>
                        </w:rPr>
                      </w:pPr>
                      <w:r>
                        <w:rPr>
                          <w:sz w:val="15"/>
                          <w:szCs w:val="15"/>
                        </w:rPr>
                        <w:t>Reserved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93056" behindDoc="0" locked="0" layoutInCell="1" allowOverlap="1" wp14:anchorId="1BDC577A" wp14:editId="6F14A3E8">
                <wp:simplePos x="0" y="0"/>
                <wp:positionH relativeFrom="column">
                  <wp:posOffset>4583430</wp:posOffset>
                </wp:positionH>
                <wp:positionV relativeFrom="paragraph">
                  <wp:posOffset>323215</wp:posOffset>
                </wp:positionV>
                <wp:extent cx="1193165" cy="381000"/>
                <wp:effectExtent l="0" t="0" r="26035" b="19050"/>
                <wp:wrapNone/>
                <wp:docPr id="434173279" name="Rectangle 1"/>
                <wp:cNvGraphicFramePr/>
                <a:graphic xmlns:a="http://schemas.openxmlformats.org/drawingml/2006/main">
                  <a:graphicData uri="http://schemas.microsoft.com/office/word/2010/wordprocessingShape">
                    <wps:wsp>
                      <wps:cNvSpPr/>
                      <wps:spPr>
                        <a:xfrm>
                          <a:off x="0" y="0"/>
                          <a:ext cx="1193165" cy="381000"/>
                        </a:xfrm>
                        <a:prstGeom prst="rect">
                          <a:avLst/>
                        </a:prstGeom>
                        <a:solidFill>
                          <a:sysClr val="window" lastClr="FFFFFF"/>
                        </a:solidFill>
                        <a:ln w="12700" cap="flat" cmpd="sng" algn="ctr">
                          <a:solidFill>
                            <a:srgbClr val="70AD47"/>
                          </a:solidFill>
                          <a:prstDash val="solid"/>
                          <a:miter lim="800000"/>
                        </a:ln>
                        <a:effectLst/>
                      </wps:spPr>
                      <wps:txbx>
                        <w:txbxContent>
                          <w:p w14:paraId="6290806A" w14:textId="77777777" w:rsidR="006A4AF9" w:rsidRDefault="006A4AF9" w:rsidP="00392CDC">
                            <w:r>
                              <w:rPr>
                                <w:sz w:val="15"/>
                                <w:szCs w:val="15"/>
                              </w:rPr>
                              <w:t>Number of HE/EHT-LTF /UHR-LTF Symbols</w:t>
                            </w:r>
                          </w:p>
                          <w:p w14:paraId="5C9B5A51" w14:textId="77777777" w:rsidR="006A4AF9" w:rsidRDefault="006A4AF9" w:rsidP="00392CDC"/>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DC577A" id="_x0000_s1035" style="position:absolute;margin-left:360.9pt;margin-top:25.45pt;width:93.95pt;height:30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" fillcolor="window" strokecolor="#70ad47" strokeweight="1pt">
                <v:textbox>
                  <w:txbxContent>
                    <w:p w14:paraId="6290806A" w14:textId="77777777" w:rsidR="006A4AF9" w:rsidRDefault="006A4AF9" w:rsidP="00392CDC">
                      <w:r>
                        <w:rPr>
                          <w:sz w:val="15"/>
                          <w:szCs w:val="15"/>
                        </w:rPr>
                        <w:t>Number of HE/EHT-LTF /UHR-LTF Symbols</w:t>
                      </w:r>
                    </w:p>
                    <w:p w14:paraId="5C9B5A51" w14:textId="77777777" w:rsidR="006A4AF9" w:rsidRDefault="006A4AF9" w:rsidP="00392CDC"/>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94080" behindDoc="0" locked="0" layoutInCell="1" allowOverlap="1" wp14:anchorId="05E0EB27" wp14:editId="7A25BBBA">
                <wp:simplePos x="0" y="0"/>
                <wp:positionH relativeFrom="column">
                  <wp:posOffset>2166620</wp:posOffset>
                </wp:positionH>
                <wp:positionV relativeFrom="paragraph">
                  <wp:posOffset>323215</wp:posOffset>
                </wp:positionV>
                <wp:extent cx="525145" cy="381000"/>
                <wp:effectExtent l="0" t="0" r="27305" b="19050"/>
                <wp:wrapNone/>
                <wp:docPr id="434173278" name="Rectangle 1"/>
                <wp:cNvGraphicFramePr/>
                <a:graphic xmlns:a="http://schemas.openxmlformats.org/drawingml/2006/main">
                  <a:graphicData uri="http://schemas.microsoft.com/office/word/2010/wordprocessingShape">
                    <wps:wsp>
                      <wps:cNvSpPr/>
                      <wps:spPr>
                        <a:xfrm>
                          <a:off x="0" y="0"/>
                          <a:ext cx="524510" cy="381000"/>
                        </a:xfrm>
                        <a:prstGeom prst="rect">
                          <a:avLst/>
                        </a:prstGeom>
                        <a:solidFill>
                          <a:sysClr val="window" lastClr="FFFFFF"/>
                        </a:solidFill>
                        <a:ln w="12700" cap="flat" cmpd="sng" algn="ctr">
                          <a:solidFill>
                            <a:srgbClr val="70AD47"/>
                          </a:solidFill>
                          <a:prstDash val="solid"/>
                          <a:miter lim="800000"/>
                        </a:ln>
                        <a:effectLst/>
                      </wps:spPr>
                      <wps:txbx>
                        <w:txbxContent>
                          <w:p w14:paraId="4EE4C046" w14:textId="77777777" w:rsidR="006A4AF9" w:rsidRDefault="006A4AF9" w:rsidP="00392CDC">
                            <w:pPr>
                              <w:jc w:val="center"/>
                            </w:pPr>
                            <w:r>
                              <w:rPr>
                                <w:sz w:val="15"/>
                                <w:szCs w:val="15"/>
                              </w:rPr>
                              <w:t>UL BW</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E0EB27" id="_x0000_s1036" style="position:absolute;margin-left:170.6pt;margin-top:25.45pt;width:41.35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" fillcolor="window" strokecolor="#70ad47" strokeweight="1pt">
                <v:textbox>
                  <w:txbxContent>
                    <w:p w14:paraId="4EE4C046" w14:textId="77777777" w:rsidR="006A4AF9" w:rsidRDefault="006A4AF9" w:rsidP="00392CDC">
                      <w:pPr>
                        <w:jc w:val="center"/>
                      </w:pPr>
                      <w:r>
                        <w:rPr>
                          <w:sz w:val="15"/>
                          <w:szCs w:val="15"/>
                        </w:rPr>
                        <w:t>UL BW</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96128" behindDoc="0" locked="0" layoutInCell="1" allowOverlap="1" wp14:anchorId="1E056CB2" wp14:editId="5127B4B7">
                <wp:simplePos x="0" y="0"/>
                <wp:positionH relativeFrom="column">
                  <wp:posOffset>436245</wp:posOffset>
                </wp:positionH>
                <wp:positionV relativeFrom="paragraph">
                  <wp:posOffset>38735</wp:posOffset>
                </wp:positionV>
                <wp:extent cx="288925" cy="219710"/>
                <wp:effectExtent l="0" t="0" r="9525" b="8890"/>
                <wp:wrapNone/>
                <wp:docPr id="434173276" name="Text Box 4"/>
                <wp:cNvGraphicFramePr/>
                <a:graphic xmlns:a="http://schemas.openxmlformats.org/drawingml/2006/main">
                  <a:graphicData uri="http://schemas.microsoft.com/office/word/2010/wordprocessingShape">
                    <wps:wsp>
                      <wps:cNvSpPr txBox="1"/>
                      <wps:spPr>
                        <a:xfrm>
                          <a:off x="0" y="0"/>
                          <a:ext cx="295275" cy="219710"/>
                        </a:xfrm>
                        <a:prstGeom prst="rect">
                          <a:avLst/>
                        </a:prstGeom>
                        <a:solidFill>
                          <a:sysClr val="window" lastClr="FFFFFF"/>
                        </a:solidFill>
                        <a:ln w="6350">
                          <a:noFill/>
                        </a:ln>
                      </wps:spPr>
                      <wps:txbx>
                        <w:txbxContent>
                          <w:p w14:paraId="7CF34271" w14:textId="77777777" w:rsidR="006A4AF9" w:rsidRDefault="006A4AF9" w:rsidP="00392CDC">
                            <w:pPr>
                              <w:rPr>
                                <w:sz w:val="16"/>
                                <w:szCs w:val="16"/>
                              </w:rPr>
                            </w:pPr>
                            <w:r>
                              <w:rPr>
                                <w:sz w:val="16"/>
                                <w:szCs w:val="16"/>
                              </w:rPr>
                              <w:t>B4</w:t>
                            </w:r>
                          </w:p>
                          <w:p w14:paraId="1B48E5F5" w14:textId="77777777" w:rsidR="006A4AF9" w:rsidRDefault="006A4AF9" w:rsidP="00392CDC">
                            <w:pPr>
                              <w:rPr>
                                <w:sz w:val="22"/>
                                <w:szCs w:val="22"/>
                              </w:rPr>
                            </w:pP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E056CB2" id="_x0000_s1037" type="#_x0000_t202" style="position:absolute;margin-left:34.35pt;margin-top:3.05pt;width:22.75pt;height:17.3pt;z-index:2516961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" fillcolor="window" stroked="f" strokeweight=".5pt">
                <v:textbox>
                  <w:txbxContent>
                    <w:p w14:paraId="7CF34271" w14:textId="77777777" w:rsidR="006A4AF9" w:rsidRDefault="006A4AF9" w:rsidP="00392CDC">
                      <w:pPr>
                        <w:rPr>
                          <w:sz w:val="16"/>
                          <w:szCs w:val="16"/>
                        </w:rPr>
                      </w:pPr>
                      <w:r>
                        <w:rPr>
                          <w:sz w:val="16"/>
                          <w:szCs w:val="16"/>
                        </w:rPr>
                        <w:t>B4</w:t>
                      </w:r>
                    </w:p>
                    <w:p w14:paraId="1B48E5F5" w14:textId="77777777" w:rsidR="006A4AF9" w:rsidRDefault="006A4AF9" w:rsidP="00392CDC">
                      <w:pPr>
                        <w:rPr>
                          <w:sz w:val="22"/>
                          <w:szCs w:val="22"/>
                        </w:rPr>
                      </w:pP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97152" behindDoc="0" locked="0" layoutInCell="1" allowOverlap="1" wp14:anchorId="7B4CB854" wp14:editId="49486547">
                <wp:simplePos x="0" y="0"/>
                <wp:positionH relativeFrom="column">
                  <wp:posOffset>755015</wp:posOffset>
                </wp:positionH>
                <wp:positionV relativeFrom="paragraph">
                  <wp:posOffset>38735</wp:posOffset>
                </wp:positionV>
                <wp:extent cx="340360" cy="219710"/>
                <wp:effectExtent l="0" t="0" r="0" b="8890"/>
                <wp:wrapNone/>
                <wp:docPr id="434173275"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56AABA0D" w14:textId="77777777" w:rsidR="006A4AF9" w:rsidRDefault="006A4AF9" w:rsidP="00392CDC">
                            <w:r>
                              <w:rPr>
                                <w:sz w:val="16"/>
                                <w:szCs w:val="16"/>
                              </w:rPr>
                              <w:t>B15</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CB854" id="_x0000_s1038" type="#_x0000_t202" style="position:absolute;margin-left:59.45pt;margin-top:3.05pt;width:26.8pt;height:17.3pt;z-index:2516971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" fillcolor="window" stroked="f" strokeweight=".5pt">
                <v:textbox>
                  <w:txbxContent>
                    <w:p w14:paraId="56AABA0D" w14:textId="77777777" w:rsidR="006A4AF9" w:rsidRDefault="006A4AF9" w:rsidP="00392CDC">
                      <w:r>
                        <w:rPr>
                          <w:sz w:val="16"/>
                          <w:szCs w:val="16"/>
                        </w:rPr>
                        <w:t>B15</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98176" behindDoc="0" locked="0" layoutInCell="1" allowOverlap="1" wp14:anchorId="79622AE2" wp14:editId="461414FD">
                <wp:simplePos x="0" y="0"/>
                <wp:positionH relativeFrom="column">
                  <wp:posOffset>1134745</wp:posOffset>
                </wp:positionH>
                <wp:positionV relativeFrom="paragraph">
                  <wp:posOffset>38735</wp:posOffset>
                </wp:positionV>
                <wp:extent cx="340360" cy="219710"/>
                <wp:effectExtent l="0" t="0" r="0" b="8890"/>
                <wp:wrapNone/>
                <wp:docPr id="434173274"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6EB05A97" w14:textId="77777777" w:rsidR="006A4AF9" w:rsidRDefault="006A4AF9" w:rsidP="00392CDC">
                            <w:pPr>
                              <w:rPr>
                                <w:sz w:val="16"/>
                                <w:szCs w:val="16"/>
                              </w:rPr>
                            </w:pPr>
                            <w:r>
                              <w:rPr>
                                <w:sz w:val="16"/>
                                <w:szCs w:val="16"/>
                              </w:rPr>
                              <w:t>B16</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622AE2" id="_x0000_s1039" type="#_x0000_t202" style="position:absolute;margin-left:89.35pt;margin-top:3.05pt;width:26.8pt;height:17.3pt;z-index:2516981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" fillcolor="window" stroked="f" strokeweight=".5pt">
                <v:textbox>
                  <w:txbxContent>
                    <w:p w14:paraId="6EB05A97" w14:textId="77777777" w:rsidR="006A4AF9" w:rsidRDefault="006A4AF9" w:rsidP="00392CDC">
                      <w:pPr>
                        <w:rPr>
                          <w:sz w:val="16"/>
                          <w:szCs w:val="16"/>
                        </w:rPr>
                      </w:pPr>
                      <w:r>
                        <w:rPr>
                          <w:sz w:val="16"/>
                          <w:szCs w:val="16"/>
                        </w:rPr>
                        <w:t>B16</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99200" behindDoc="0" locked="0" layoutInCell="1" allowOverlap="1" wp14:anchorId="0B76158A" wp14:editId="4C250AA0">
                <wp:simplePos x="0" y="0"/>
                <wp:positionH relativeFrom="column">
                  <wp:posOffset>1670685</wp:posOffset>
                </wp:positionH>
                <wp:positionV relativeFrom="paragraph">
                  <wp:posOffset>38735</wp:posOffset>
                </wp:positionV>
                <wp:extent cx="340360" cy="219710"/>
                <wp:effectExtent l="0" t="0" r="0" b="8890"/>
                <wp:wrapNone/>
                <wp:docPr id="434173273"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7E9032D6" w14:textId="77777777" w:rsidR="006A4AF9" w:rsidRDefault="006A4AF9" w:rsidP="00392CDC">
                            <w:pPr>
                              <w:rPr>
                                <w:sz w:val="16"/>
                                <w:szCs w:val="16"/>
                              </w:rPr>
                            </w:pPr>
                            <w:r>
                              <w:rPr>
                                <w:sz w:val="16"/>
                                <w:szCs w:val="16"/>
                              </w:rPr>
                              <w:t>B17</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B76158A" id="_x0000_s1040" type="#_x0000_t202" style="position:absolute;margin-left:131.55pt;margin-top:3.05pt;width:26.8pt;height:17.3pt;z-index:2516992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" fillcolor="window" stroked="f" strokeweight=".5pt">
                <v:textbox>
                  <w:txbxContent>
                    <w:p w14:paraId="7E9032D6" w14:textId="77777777" w:rsidR="006A4AF9" w:rsidRDefault="006A4AF9" w:rsidP="00392CDC">
                      <w:pPr>
                        <w:rPr>
                          <w:sz w:val="16"/>
                          <w:szCs w:val="16"/>
                        </w:rPr>
                      </w:pPr>
                      <w:r>
                        <w:rPr>
                          <w:sz w:val="16"/>
                          <w:szCs w:val="16"/>
                        </w:rPr>
                        <w:t>B17</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0224" behindDoc="0" locked="0" layoutInCell="1" allowOverlap="1" wp14:anchorId="44157E82" wp14:editId="07A307AA">
                <wp:simplePos x="0" y="0"/>
                <wp:positionH relativeFrom="column">
                  <wp:posOffset>2073910</wp:posOffset>
                </wp:positionH>
                <wp:positionV relativeFrom="paragraph">
                  <wp:posOffset>38735</wp:posOffset>
                </wp:positionV>
                <wp:extent cx="340360" cy="219710"/>
                <wp:effectExtent l="0" t="0" r="0" b="8890"/>
                <wp:wrapNone/>
                <wp:docPr id="434173272"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7CFB2FCD" w14:textId="77777777" w:rsidR="006A4AF9" w:rsidRDefault="006A4AF9" w:rsidP="00392CDC">
                            <w:pPr>
                              <w:rPr>
                                <w:sz w:val="16"/>
                                <w:szCs w:val="16"/>
                              </w:rPr>
                            </w:pPr>
                            <w:r>
                              <w:rPr>
                                <w:sz w:val="16"/>
                                <w:szCs w:val="16"/>
                              </w:rPr>
                              <w:t>B18</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4157E82" id="_x0000_s1041" type="#_x0000_t202" style="position:absolute;margin-left:163.3pt;margin-top:3.05pt;width:26.8pt;height:17.3pt;z-index:2517002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" fillcolor="window" stroked="f" strokeweight=".5pt">
                <v:textbox>
                  <w:txbxContent>
                    <w:p w14:paraId="7CFB2FCD" w14:textId="77777777" w:rsidR="006A4AF9" w:rsidRDefault="006A4AF9" w:rsidP="00392CDC">
                      <w:pPr>
                        <w:rPr>
                          <w:sz w:val="16"/>
                          <w:szCs w:val="16"/>
                        </w:rPr>
                      </w:pPr>
                      <w:r>
                        <w:rPr>
                          <w:sz w:val="16"/>
                          <w:szCs w:val="16"/>
                        </w:rPr>
                        <w:t>B18</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1248" behindDoc="0" locked="0" layoutInCell="1" allowOverlap="1" wp14:anchorId="1469AE59" wp14:editId="3552388A">
                <wp:simplePos x="0" y="0"/>
                <wp:positionH relativeFrom="column">
                  <wp:posOffset>2427605</wp:posOffset>
                </wp:positionH>
                <wp:positionV relativeFrom="paragraph">
                  <wp:posOffset>38735</wp:posOffset>
                </wp:positionV>
                <wp:extent cx="340360" cy="219710"/>
                <wp:effectExtent l="0" t="0" r="0" b="8890"/>
                <wp:wrapNone/>
                <wp:docPr id="434173271"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4B65D99C" w14:textId="77777777" w:rsidR="006A4AF9" w:rsidRDefault="006A4AF9" w:rsidP="00392CDC">
                            <w:pPr>
                              <w:rPr>
                                <w:sz w:val="16"/>
                                <w:szCs w:val="16"/>
                              </w:rPr>
                            </w:pPr>
                            <w:r>
                              <w:rPr>
                                <w:sz w:val="16"/>
                                <w:szCs w:val="16"/>
                              </w:rPr>
                              <w:t>B19</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469AE59" id="_x0000_s1042" type="#_x0000_t202" style="position:absolute;margin-left:191.15pt;margin-top:3.05pt;width:26.8pt;height:17.3pt;z-index:2517012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" fillcolor="window" stroked="f" strokeweight=".5pt">
                <v:textbox>
                  <w:txbxContent>
                    <w:p w14:paraId="4B65D99C" w14:textId="77777777" w:rsidR="006A4AF9" w:rsidRDefault="006A4AF9" w:rsidP="00392CDC">
                      <w:pPr>
                        <w:rPr>
                          <w:sz w:val="16"/>
                          <w:szCs w:val="16"/>
                        </w:rPr>
                      </w:pPr>
                      <w:r>
                        <w:rPr>
                          <w:sz w:val="16"/>
                          <w:szCs w:val="16"/>
                        </w:rPr>
                        <w:t>B19</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2272" behindDoc="0" locked="0" layoutInCell="1" allowOverlap="1" wp14:anchorId="2E4FE66B" wp14:editId="4A475A02">
                <wp:simplePos x="0" y="0"/>
                <wp:positionH relativeFrom="column">
                  <wp:posOffset>2693035</wp:posOffset>
                </wp:positionH>
                <wp:positionV relativeFrom="paragraph">
                  <wp:posOffset>39370</wp:posOffset>
                </wp:positionV>
                <wp:extent cx="340360" cy="219710"/>
                <wp:effectExtent l="0" t="0" r="0" b="8890"/>
                <wp:wrapNone/>
                <wp:docPr id="434173270"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1D5A258B" w14:textId="77777777" w:rsidR="006A4AF9" w:rsidRDefault="006A4AF9" w:rsidP="00392CDC">
                            <w:r>
                              <w:rPr>
                                <w:sz w:val="16"/>
                                <w:szCs w:val="16"/>
                              </w:rPr>
                              <w:t>B20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4FE66B" id="_x0000_s1043" type="#_x0000_t202" style="position:absolute;margin-left:212.05pt;margin-top:3.1pt;width:26.8pt;height:17.3pt;z-index:2517022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" fillcolor="window" stroked="f" strokeweight=".5pt">
                <v:textbox>
                  <w:txbxContent>
                    <w:p w14:paraId="1D5A258B" w14:textId="77777777" w:rsidR="006A4AF9" w:rsidRDefault="006A4AF9" w:rsidP="00392CDC">
                      <w:r>
                        <w:rPr>
                          <w:sz w:val="16"/>
                          <w:szCs w:val="16"/>
                        </w:rPr>
                        <w:t>B20</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3296" behindDoc="0" locked="0" layoutInCell="1" allowOverlap="1" wp14:anchorId="2E54CEFA" wp14:editId="069514E8">
                <wp:simplePos x="0" y="0"/>
                <wp:positionH relativeFrom="column">
                  <wp:posOffset>3704590</wp:posOffset>
                </wp:positionH>
                <wp:positionV relativeFrom="paragraph">
                  <wp:posOffset>50800</wp:posOffset>
                </wp:positionV>
                <wp:extent cx="405765" cy="219710"/>
                <wp:effectExtent l="0" t="0" r="0" b="8890"/>
                <wp:wrapNone/>
                <wp:docPr id="434173269" name="Text Box 4"/>
                <wp:cNvGraphicFramePr/>
                <a:graphic xmlns:a="http://schemas.openxmlformats.org/drawingml/2006/main">
                  <a:graphicData uri="http://schemas.microsoft.com/office/word/2010/wordprocessingShape">
                    <wps:wsp>
                      <wps:cNvSpPr txBox="1"/>
                      <wps:spPr>
                        <a:xfrm>
                          <a:off x="0" y="0"/>
                          <a:ext cx="405765" cy="219710"/>
                        </a:xfrm>
                        <a:prstGeom prst="rect">
                          <a:avLst/>
                        </a:prstGeom>
                        <a:solidFill>
                          <a:sysClr val="window" lastClr="FFFFFF"/>
                        </a:solidFill>
                        <a:ln w="6350">
                          <a:noFill/>
                        </a:ln>
                      </wps:spPr>
                      <wps:txbx>
                        <w:txbxContent>
                          <w:p w14:paraId="265F003E" w14:textId="77777777" w:rsidR="006A4AF9" w:rsidRDefault="006A4AF9" w:rsidP="00392CDC">
                            <w:pPr>
                              <w:rPr>
                                <w:sz w:val="16"/>
                                <w:szCs w:val="16"/>
                              </w:rPr>
                            </w:pPr>
                            <w:r>
                              <w:rPr>
                                <w:sz w:val="16"/>
                                <w:szCs w:val="16"/>
                              </w:rPr>
                              <w:t>B21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54CEFA" id="_x0000_s1044" type="#_x0000_t202" style="position:absolute;margin-left:291.7pt;margin-top:4pt;width:31.95pt;height:17.3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" fillcolor="window" stroked="f" strokeweight=".5pt">
                <v:textbox>
                  <w:txbxContent>
                    <w:p w14:paraId="265F003E" w14:textId="77777777" w:rsidR="006A4AF9" w:rsidRDefault="006A4AF9" w:rsidP="00392CDC">
                      <w:pPr>
                        <w:rPr>
                          <w:sz w:val="16"/>
                          <w:szCs w:val="16"/>
                        </w:rPr>
                      </w:pPr>
                      <w:r>
                        <w:rPr>
                          <w:sz w:val="16"/>
                          <w:szCs w:val="16"/>
                        </w:rPr>
                        <w:t>B21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4320" behindDoc="0" locked="0" layoutInCell="1" allowOverlap="1" wp14:anchorId="204FB1B8" wp14:editId="2C61A47B">
                <wp:simplePos x="0" y="0"/>
                <wp:positionH relativeFrom="column">
                  <wp:posOffset>4141470</wp:posOffset>
                </wp:positionH>
                <wp:positionV relativeFrom="paragraph">
                  <wp:posOffset>47625</wp:posOffset>
                </wp:positionV>
                <wp:extent cx="340360" cy="219710"/>
                <wp:effectExtent l="0" t="0" r="0" b="8890"/>
                <wp:wrapNone/>
                <wp:docPr id="434173268"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25990D96" w14:textId="77777777" w:rsidR="006A4AF9" w:rsidRDefault="006A4AF9" w:rsidP="00392CDC">
                            <w:pPr>
                              <w:rPr>
                                <w:sz w:val="16"/>
                                <w:szCs w:val="16"/>
                              </w:rPr>
                            </w:pPr>
                            <w:r>
                              <w:rPr>
                                <w:sz w:val="16"/>
                                <w:szCs w:val="16"/>
                              </w:rPr>
                              <w:t>B22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4FB1B8" id="_x0000_s1045" type="#_x0000_t202" style="position:absolute;margin-left:326.1pt;margin-top:3.75pt;width:26.8pt;height:17.3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" fillcolor="window" stroked="f" strokeweight=".5pt">
                <v:textbox>
                  <w:txbxContent>
                    <w:p w14:paraId="25990D96" w14:textId="77777777" w:rsidR="006A4AF9" w:rsidRDefault="006A4AF9" w:rsidP="00392CDC">
                      <w:pPr>
                        <w:rPr>
                          <w:sz w:val="16"/>
                          <w:szCs w:val="16"/>
                        </w:rPr>
                      </w:pPr>
                      <w:r>
                        <w:rPr>
                          <w:sz w:val="16"/>
                          <w:szCs w:val="16"/>
                        </w:rPr>
                        <w:t>B22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5344" behindDoc="0" locked="0" layoutInCell="1" allowOverlap="1" wp14:anchorId="38EFC4D9" wp14:editId="615F7B37">
                <wp:simplePos x="0" y="0"/>
                <wp:positionH relativeFrom="column">
                  <wp:posOffset>4531360</wp:posOffset>
                </wp:positionH>
                <wp:positionV relativeFrom="paragraph">
                  <wp:posOffset>47625</wp:posOffset>
                </wp:positionV>
                <wp:extent cx="340360" cy="219710"/>
                <wp:effectExtent l="0" t="0" r="0" b="8890"/>
                <wp:wrapNone/>
                <wp:docPr id="434173267"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7BAAFCC5" w14:textId="77777777" w:rsidR="006A4AF9" w:rsidRDefault="006A4AF9" w:rsidP="00392CDC">
                            <w:pPr>
                              <w:rPr>
                                <w:sz w:val="16"/>
                                <w:szCs w:val="16"/>
                              </w:rPr>
                            </w:pPr>
                            <w:r>
                              <w:rPr>
                                <w:sz w:val="16"/>
                                <w:szCs w:val="16"/>
                              </w:rPr>
                              <w:t>B23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8EFC4D9" id="_x0000_s1046" type="#_x0000_t202" style="position:absolute;margin-left:356.8pt;margin-top:3.75pt;width:26.8pt;height:17.3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" fillcolor="window" stroked="f" strokeweight=".5pt">
                <v:textbox>
                  <w:txbxContent>
                    <w:p w14:paraId="7BAAFCC5" w14:textId="77777777" w:rsidR="006A4AF9" w:rsidRDefault="006A4AF9" w:rsidP="00392CDC">
                      <w:pPr>
                        <w:rPr>
                          <w:sz w:val="16"/>
                          <w:szCs w:val="16"/>
                        </w:rPr>
                      </w:pPr>
                      <w:r>
                        <w:rPr>
                          <w:sz w:val="16"/>
                          <w:szCs w:val="16"/>
                        </w:rPr>
                        <w:t>B23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6368" behindDoc="0" locked="0" layoutInCell="1" allowOverlap="1" wp14:anchorId="2706EAA3" wp14:editId="4F643A24">
                <wp:simplePos x="0" y="0"/>
                <wp:positionH relativeFrom="column">
                  <wp:posOffset>5497195</wp:posOffset>
                </wp:positionH>
                <wp:positionV relativeFrom="paragraph">
                  <wp:posOffset>46990</wp:posOffset>
                </wp:positionV>
                <wp:extent cx="340360" cy="219710"/>
                <wp:effectExtent l="0" t="0" r="0" b="8890"/>
                <wp:wrapNone/>
                <wp:docPr id="434173266"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69B00421" w14:textId="77777777" w:rsidR="006A4AF9" w:rsidRDefault="006A4AF9" w:rsidP="00392CDC">
                            <w:pPr>
                              <w:rPr>
                                <w:sz w:val="16"/>
                                <w:szCs w:val="16"/>
                              </w:rPr>
                            </w:pPr>
                            <w:r>
                              <w:rPr>
                                <w:sz w:val="16"/>
                                <w:szCs w:val="16"/>
                              </w:rPr>
                              <w:t>B25</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706EAA3" id="_x0000_s1047" type="#_x0000_t202" style="position:absolute;margin-left:432.85pt;margin-top:3.7pt;width:26.8pt;height:17.3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" fillcolor="window" stroked="f" strokeweight=".5pt">
                <v:textbox>
                  <w:txbxContent>
                    <w:p w14:paraId="69B00421" w14:textId="77777777" w:rsidR="006A4AF9" w:rsidRDefault="006A4AF9" w:rsidP="00392CDC">
                      <w:pPr>
                        <w:rPr>
                          <w:sz w:val="16"/>
                          <w:szCs w:val="16"/>
                        </w:rPr>
                      </w:pPr>
                      <w:r>
                        <w:rPr>
                          <w:sz w:val="16"/>
                          <w:szCs w:val="16"/>
                        </w:rPr>
                        <w:t>B25</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7392" behindDoc="0" locked="0" layoutInCell="1" allowOverlap="1" wp14:anchorId="5317697E" wp14:editId="4436EEA0">
                <wp:simplePos x="0" y="0"/>
                <wp:positionH relativeFrom="column">
                  <wp:posOffset>-421640</wp:posOffset>
                </wp:positionH>
                <wp:positionV relativeFrom="paragraph">
                  <wp:posOffset>716915</wp:posOffset>
                </wp:positionV>
                <wp:extent cx="359410" cy="219710"/>
                <wp:effectExtent l="0" t="0" r="0" b="8890"/>
                <wp:wrapNone/>
                <wp:docPr id="434173265"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209B5BDA"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317697E" id="_x0000_s1048" type="#_x0000_t202" style="position:absolute;margin-left:-33.2pt;margin-top:56.45pt;width:28.3pt;height:17.3pt;z-index:2517073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" fillcolor="window" stroked="f" strokeweight=".5pt">
                <v:textbox>
                  <w:txbxContent>
                    <w:p w14:paraId="209B5BDA" w14:textId="77777777" w:rsidR="006A4AF9" w:rsidRDefault="006A4AF9" w:rsidP="00392CDC">
                      <w:pPr>
                        <w:rPr>
                          <w:sz w:val="16"/>
                          <w:szCs w:val="16"/>
                        </w:rPr>
                      </w:pPr>
                      <w:r>
                        <w:rPr>
                          <w:sz w:val="16"/>
                          <w:szCs w:val="16"/>
                        </w:rPr>
                        <w:t>Bits:</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8416" behindDoc="0" locked="0" layoutInCell="1" allowOverlap="1" wp14:anchorId="0A6D4087" wp14:editId="1C512AB3">
                <wp:simplePos x="0" y="0"/>
                <wp:positionH relativeFrom="column">
                  <wp:posOffset>57785</wp:posOffset>
                </wp:positionH>
                <wp:positionV relativeFrom="paragraph">
                  <wp:posOffset>757555</wp:posOffset>
                </wp:positionV>
                <wp:extent cx="234315" cy="214630"/>
                <wp:effectExtent l="0" t="0" r="6350" b="0"/>
                <wp:wrapNone/>
                <wp:docPr id="434173264"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031F8953" w14:textId="77777777" w:rsidR="006A4AF9" w:rsidRDefault="006A4AF9" w:rsidP="00392CDC">
                            <w:pPr>
                              <w:rPr>
                                <w:sz w:val="16"/>
                                <w:szCs w:val="16"/>
                              </w:rPr>
                            </w:pPr>
                            <w:r>
                              <w:rPr>
                                <w:sz w:val="16"/>
                                <w:szCs w:val="16"/>
                              </w:rPr>
                              <w:t>4</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A6D4087" id="_x0000_s1049" type="#_x0000_t202" style="position:absolute;margin-left:4.55pt;margin-top:59.65pt;width:18.45pt;height:16.9pt;z-index:2517084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Sez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" fillcolor="window" stroked="f" strokeweight=".5pt">
                <v:textbox>
                  <w:txbxContent>
                    <w:p w14:paraId="031F8953" w14:textId="77777777" w:rsidR="006A4AF9" w:rsidRDefault="006A4AF9" w:rsidP="00392CDC">
                      <w:pPr>
                        <w:rPr>
                          <w:sz w:val="16"/>
                          <w:szCs w:val="16"/>
                        </w:rPr>
                      </w:pPr>
                      <w:r>
                        <w:rPr>
                          <w:sz w:val="16"/>
                          <w:szCs w:val="16"/>
                        </w:rPr>
                        <w:t>4</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09440" behindDoc="0" locked="0" layoutInCell="1" allowOverlap="1" wp14:anchorId="70DFDC95" wp14:editId="571E2BE0">
                <wp:simplePos x="0" y="0"/>
                <wp:positionH relativeFrom="column">
                  <wp:posOffset>607060</wp:posOffset>
                </wp:positionH>
                <wp:positionV relativeFrom="paragraph">
                  <wp:posOffset>757555</wp:posOffset>
                </wp:positionV>
                <wp:extent cx="285750" cy="214630"/>
                <wp:effectExtent l="0" t="0" r="0" b="0"/>
                <wp:wrapNone/>
                <wp:docPr id="434173263" name="Text Box 4"/>
                <wp:cNvGraphicFramePr/>
                <a:graphic xmlns:a="http://schemas.openxmlformats.org/drawingml/2006/main">
                  <a:graphicData uri="http://schemas.microsoft.com/office/word/2010/wordprocessingShape">
                    <wps:wsp>
                      <wps:cNvSpPr txBox="1"/>
                      <wps:spPr>
                        <a:xfrm>
                          <a:off x="0" y="0"/>
                          <a:ext cx="292735" cy="213995"/>
                        </a:xfrm>
                        <a:prstGeom prst="rect">
                          <a:avLst/>
                        </a:prstGeom>
                        <a:solidFill>
                          <a:sysClr val="window" lastClr="FFFFFF"/>
                        </a:solidFill>
                        <a:ln w="6350">
                          <a:noFill/>
                        </a:ln>
                      </wps:spPr>
                      <wps:txbx>
                        <w:txbxContent>
                          <w:p w14:paraId="6BE3E16F" w14:textId="77777777" w:rsidR="006A4AF9" w:rsidRDefault="006A4AF9" w:rsidP="00392CDC">
                            <w:pPr>
                              <w:rPr>
                                <w:sz w:val="16"/>
                                <w:szCs w:val="16"/>
                              </w:rPr>
                            </w:pPr>
                            <w:r>
                              <w:rPr>
                                <w:sz w:val="16"/>
                                <w:szCs w:val="16"/>
                              </w:rPr>
                              <w:t>12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0DFDC95" id="_x0000_s1050" type="#_x0000_t202" style="position:absolute;margin-left:47.8pt;margin-top:59.65pt;width:22.5pt;height:16.9pt;z-index:2517094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" fillcolor="window" stroked="f" strokeweight=".5pt">
                <v:textbox>
                  <w:txbxContent>
                    <w:p w14:paraId="6BE3E16F" w14:textId="77777777" w:rsidR="006A4AF9" w:rsidRDefault="006A4AF9" w:rsidP="00392CDC">
                      <w:pPr>
                        <w:rPr>
                          <w:sz w:val="16"/>
                          <w:szCs w:val="16"/>
                        </w:rPr>
                      </w:pPr>
                      <w:r>
                        <w:rPr>
                          <w:sz w:val="16"/>
                          <w:szCs w:val="16"/>
                        </w:rPr>
                        <w:t>12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0464" behindDoc="0" locked="0" layoutInCell="1" allowOverlap="1" wp14:anchorId="3B861202" wp14:editId="216DA434">
                <wp:simplePos x="0" y="0"/>
                <wp:positionH relativeFrom="column">
                  <wp:posOffset>1184275</wp:posOffset>
                </wp:positionH>
                <wp:positionV relativeFrom="paragraph">
                  <wp:posOffset>756920</wp:posOffset>
                </wp:positionV>
                <wp:extent cx="245110" cy="213995"/>
                <wp:effectExtent l="0" t="0" r="2540" b="0"/>
                <wp:wrapNone/>
                <wp:docPr id="434173262" name="Text Box 4"/>
                <wp:cNvGraphicFramePr/>
                <a:graphic xmlns:a="http://schemas.openxmlformats.org/drawingml/2006/main">
                  <a:graphicData uri="http://schemas.microsoft.com/office/word/2010/wordprocessingShape">
                    <wps:wsp>
                      <wps:cNvSpPr txBox="1"/>
                      <wps:spPr>
                        <a:xfrm>
                          <a:off x="0" y="0"/>
                          <a:ext cx="245110" cy="213995"/>
                        </a:xfrm>
                        <a:prstGeom prst="rect">
                          <a:avLst/>
                        </a:prstGeom>
                        <a:solidFill>
                          <a:sysClr val="window" lastClr="FFFFFF"/>
                        </a:solidFill>
                        <a:ln w="6350">
                          <a:noFill/>
                        </a:ln>
                      </wps:spPr>
                      <wps:txbx>
                        <w:txbxContent>
                          <w:p w14:paraId="204C4694" w14:textId="77777777" w:rsidR="006A4AF9" w:rsidRDefault="006A4AF9" w:rsidP="00392CDC">
                            <w:pPr>
                              <w:rPr>
                                <w:sz w:val="16"/>
                                <w:szCs w:val="16"/>
                              </w:rPr>
                            </w:pPr>
                            <w:r>
                              <w:rPr>
                                <w:sz w:val="16"/>
                                <w:szCs w:val="16"/>
                              </w:rPr>
                              <w:t>1</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861202" id="_x0000_s1051" type="#_x0000_t202" style="position:absolute;margin-left:93.25pt;margin-top:59.6pt;width:19.3pt;height:16.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" fillcolor="window" stroked="f" strokeweight=".5pt">
                <v:textbox>
                  <w:txbxContent>
                    <w:p w14:paraId="204C4694"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1488" behindDoc="0" locked="0" layoutInCell="1" allowOverlap="1" wp14:anchorId="064131B1" wp14:editId="0E1BFBC4">
                <wp:simplePos x="0" y="0"/>
                <wp:positionH relativeFrom="column">
                  <wp:posOffset>1711325</wp:posOffset>
                </wp:positionH>
                <wp:positionV relativeFrom="paragraph">
                  <wp:posOffset>756920</wp:posOffset>
                </wp:positionV>
                <wp:extent cx="234315" cy="214630"/>
                <wp:effectExtent l="0" t="0" r="6350" b="0"/>
                <wp:wrapNone/>
                <wp:docPr id="434173261"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293C71DC"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64131B1" id="_x0000_s1052" type="#_x0000_t202" style="position:absolute;margin-left:134.75pt;margin-top:59.6pt;width:18.45pt;height:16.9pt;z-index:2517114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" fillcolor="window" stroked="f" strokeweight=".5pt">
                <v:textbox>
                  <w:txbxContent>
                    <w:p w14:paraId="293C71DC"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2512" behindDoc="0" locked="0" layoutInCell="1" allowOverlap="1" wp14:anchorId="629644F9" wp14:editId="39E0FC31">
                <wp:simplePos x="0" y="0"/>
                <wp:positionH relativeFrom="column">
                  <wp:posOffset>2270760</wp:posOffset>
                </wp:positionH>
                <wp:positionV relativeFrom="paragraph">
                  <wp:posOffset>751205</wp:posOffset>
                </wp:positionV>
                <wp:extent cx="234315" cy="214630"/>
                <wp:effectExtent l="0" t="0" r="6350" b="0"/>
                <wp:wrapNone/>
                <wp:docPr id="434173260"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0EE8D373" w14:textId="77777777" w:rsidR="006A4AF9" w:rsidRDefault="006A4AF9" w:rsidP="00392CDC">
                            <w:pPr>
                              <w:rPr>
                                <w:sz w:val="16"/>
                                <w:szCs w:val="16"/>
                              </w:rPr>
                            </w:pPr>
                            <w:r>
                              <w:rPr>
                                <w:sz w:val="16"/>
                                <w:szCs w:val="16"/>
                              </w:rPr>
                              <w:t>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29644F9" id="_x0000_s1053" type="#_x0000_t202" style="position:absolute;margin-left:178.8pt;margin-top:59.15pt;width:18.45pt;height:16.9pt;z-index:2517125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" fillcolor="window" stroked="f" strokeweight=".5pt">
                <v:textbox>
                  <w:txbxContent>
                    <w:p w14:paraId="0EE8D373" w14:textId="77777777" w:rsidR="006A4AF9" w:rsidRDefault="006A4AF9" w:rsidP="00392CDC">
                      <w:pPr>
                        <w:rPr>
                          <w:sz w:val="16"/>
                          <w:szCs w:val="16"/>
                        </w:rPr>
                      </w:pPr>
                      <w:r>
                        <w:rPr>
                          <w:sz w:val="16"/>
                          <w:szCs w:val="16"/>
                        </w:rPr>
                        <w:t>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3536" behindDoc="0" locked="0" layoutInCell="1" allowOverlap="1" wp14:anchorId="0737C7AF" wp14:editId="01F43CED">
                <wp:simplePos x="0" y="0"/>
                <wp:positionH relativeFrom="column">
                  <wp:posOffset>3182620</wp:posOffset>
                </wp:positionH>
                <wp:positionV relativeFrom="paragraph">
                  <wp:posOffset>750570</wp:posOffset>
                </wp:positionV>
                <wp:extent cx="234315" cy="214630"/>
                <wp:effectExtent l="0" t="0" r="6350" b="0"/>
                <wp:wrapNone/>
                <wp:docPr id="434173259"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1504A40B" w14:textId="77777777" w:rsidR="006A4AF9" w:rsidRDefault="006A4AF9" w:rsidP="00392CDC">
                            <w:pPr>
                              <w:rPr>
                                <w:sz w:val="16"/>
                                <w:szCs w:val="16"/>
                              </w:rPr>
                            </w:pPr>
                            <w:r>
                              <w:rPr>
                                <w:sz w:val="16"/>
                                <w:szCs w:val="16"/>
                              </w:rPr>
                              <w:t>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737C7AF" id="_x0000_s1054" type="#_x0000_t202" style="position:absolute;margin-left:250.6pt;margin-top:59.1pt;width:18.45pt;height:16.9pt;z-index:2517135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ImI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" fillcolor="window" stroked="f" strokeweight=".5pt">
                <v:textbox>
                  <w:txbxContent>
                    <w:p w14:paraId="1504A40B" w14:textId="77777777" w:rsidR="006A4AF9" w:rsidRDefault="006A4AF9" w:rsidP="00392CDC">
                      <w:pPr>
                        <w:rPr>
                          <w:sz w:val="16"/>
                          <w:szCs w:val="16"/>
                        </w:rPr>
                      </w:pPr>
                      <w:r>
                        <w:rPr>
                          <w:sz w:val="16"/>
                          <w:szCs w:val="16"/>
                        </w:rPr>
                        <w:t>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4560" behindDoc="0" locked="0" layoutInCell="1" allowOverlap="1" wp14:anchorId="11D1F3FE" wp14:editId="3E8A0AFA">
                <wp:simplePos x="0" y="0"/>
                <wp:positionH relativeFrom="column">
                  <wp:posOffset>3982720</wp:posOffset>
                </wp:positionH>
                <wp:positionV relativeFrom="paragraph">
                  <wp:posOffset>756920</wp:posOffset>
                </wp:positionV>
                <wp:extent cx="234315" cy="214630"/>
                <wp:effectExtent l="0" t="0" r="6350" b="0"/>
                <wp:wrapNone/>
                <wp:docPr id="434173258"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6E15F57D"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1D1F3FE" id="_x0000_s1055" type="#_x0000_t202" style="position:absolute;margin-left:313.6pt;margin-top:59.6pt;width:18.45pt;height:16.9pt;z-index:2517145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5LSO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" fillcolor="window" stroked="f" strokeweight=".5pt">
                <v:textbox>
                  <w:txbxContent>
                    <w:p w14:paraId="6E15F57D"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5584" behindDoc="0" locked="0" layoutInCell="1" allowOverlap="1" wp14:anchorId="50D3F009" wp14:editId="6DAC7397">
                <wp:simplePos x="0" y="0"/>
                <wp:positionH relativeFrom="column">
                  <wp:posOffset>4792345</wp:posOffset>
                </wp:positionH>
                <wp:positionV relativeFrom="paragraph">
                  <wp:posOffset>756285</wp:posOffset>
                </wp:positionV>
                <wp:extent cx="234315" cy="213995"/>
                <wp:effectExtent l="0" t="0" r="6350" b="0"/>
                <wp:wrapNone/>
                <wp:docPr id="434173257"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5B779ECA" w14:textId="77777777" w:rsidR="006A4AF9" w:rsidRDefault="006A4AF9" w:rsidP="00392CDC">
                            <w:pPr>
                              <w:rPr>
                                <w:sz w:val="16"/>
                                <w:szCs w:val="16"/>
                              </w:rPr>
                            </w:pPr>
                            <w:r>
                              <w:rPr>
                                <w:sz w:val="16"/>
                                <w:szCs w:val="16"/>
                              </w:rPr>
                              <w:t>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0D3F009" id="_x0000_s1056" type="#_x0000_t202" style="position:absolute;margin-left:377.35pt;margin-top:59.55pt;width:18.45pt;height:16.85pt;z-index:2517155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UwNQ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" fillcolor="window" stroked="f" strokeweight=".5pt">
                <v:textbox>
                  <w:txbxContent>
                    <w:p w14:paraId="5B779ECA" w14:textId="77777777" w:rsidR="006A4AF9" w:rsidRDefault="006A4AF9" w:rsidP="00392CDC">
                      <w:pPr>
                        <w:rPr>
                          <w:sz w:val="16"/>
                          <w:szCs w:val="16"/>
                        </w:rPr>
                      </w:pPr>
                      <w:r>
                        <w:rPr>
                          <w:sz w:val="16"/>
                          <w:szCs w:val="16"/>
                        </w:rPr>
                        <w:t>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4800" behindDoc="0" locked="0" layoutInCell="1" allowOverlap="1" wp14:anchorId="0BDB5E65" wp14:editId="79C109F3">
                <wp:simplePos x="0" y="0"/>
                <wp:positionH relativeFrom="column">
                  <wp:posOffset>755015</wp:posOffset>
                </wp:positionH>
                <wp:positionV relativeFrom="paragraph">
                  <wp:posOffset>1112520</wp:posOffset>
                </wp:positionV>
                <wp:extent cx="340360" cy="219710"/>
                <wp:effectExtent l="0" t="0" r="0" b="8890"/>
                <wp:wrapNone/>
                <wp:docPr id="434173256"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17139842" w14:textId="77777777" w:rsidR="006A4AF9" w:rsidRDefault="006A4AF9" w:rsidP="00392CDC">
                            <w:r>
                              <w:rPr>
                                <w:sz w:val="16"/>
                                <w:szCs w:val="16"/>
                              </w:rPr>
                              <w:t>B27</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B5E65" id="_x0000_s1057" type="#_x0000_t202" style="position:absolute;margin-left:59.45pt;margin-top:87.6pt;width:26.8pt;height:17.3pt;z-index:2517248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" fillcolor="window" stroked="f" strokeweight=".5pt">
                <v:textbox>
                  <w:txbxContent>
                    <w:p w14:paraId="17139842" w14:textId="77777777" w:rsidR="006A4AF9" w:rsidRDefault="006A4AF9" w:rsidP="00392CDC">
                      <w:r>
                        <w:rPr>
                          <w:sz w:val="16"/>
                          <w:szCs w:val="16"/>
                        </w:rPr>
                        <w:t>B27</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8896" behindDoc="0" locked="0" layoutInCell="1" allowOverlap="1" wp14:anchorId="7DA7B77E" wp14:editId="263765AB">
                <wp:simplePos x="0" y="0"/>
                <wp:positionH relativeFrom="column">
                  <wp:posOffset>2421255</wp:posOffset>
                </wp:positionH>
                <wp:positionV relativeFrom="paragraph">
                  <wp:posOffset>1116330</wp:posOffset>
                </wp:positionV>
                <wp:extent cx="355600" cy="219710"/>
                <wp:effectExtent l="0" t="0" r="6350" b="8890"/>
                <wp:wrapNone/>
                <wp:docPr id="434173255" name="Text Box 4"/>
                <wp:cNvGraphicFramePr/>
                <a:graphic xmlns:a="http://schemas.openxmlformats.org/drawingml/2006/main">
                  <a:graphicData uri="http://schemas.microsoft.com/office/word/2010/wordprocessingShape">
                    <wps:wsp>
                      <wps:cNvSpPr txBox="1"/>
                      <wps:spPr>
                        <a:xfrm>
                          <a:off x="0" y="0"/>
                          <a:ext cx="355600" cy="219710"/>
                        </a:xfrm>
                        <a:prstGeom prst="rect">
                          <a:avLst/>
                        </a:prstGeom>
                        <a:solidFill>
                          <a:sysClr val="window" lastClr="FFFFFF"/>
                        </a:solidFill>
                        <a:ln w="6350">
                          <a:noFill/>
                        </a:ln>
                      </wps:spPr>
                      <wps:txbx>
                        <w:txbxContent>
                          <w:p w14:paraId="65C4CC87" w14:textId="77777777" w:rsidR="006A4AF9" w:rsidRDefault="006A4AF9" w:rsidP="00392CDC">
                            <w:pPr>
                              <w:rPr>
                                <w:sz w:val="16"/>
                                <w:szCs w:val="16"/>
                              </w:rPr>
                            </w:pPr>
                            <w:r>
                              <w:rPr>
                                <w:sz w:val="16"/>
                                <w:szCs w:val="16"/>
                              </w:rPr>
                              <w:t>B35</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A7B77E" id="_x0000_s1058" type="#_x0000_t202" style="position:absolute;margin-left:190.65pt;margin-top:87.9pt;width:28pt;height:17.3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" fillcolor="window" stroked="f" strokeweight=".5pt">
                <v:textbox>
                  <w:txbxContent>
                    <w:p w14:paraId="65C4CC87" w14:textId="77777777" w:rsidR="006A4AF9" w:rsidRDefault="006A4AF9" w:rsidP="00392CDC">
                      <w:pPr>
                        <w:rPr>
                          <w:sz w:val="16"/>
                          <w:szCs w:val="16"/>
                        </w:rPr>
                      </w:pPr>
                      <w:r>
                        <w:rPr>
                          <w:sz w:val="16"/>
                          <w:szCs w:val="16"/>
                        </w:rPr>
                        <w:t>B35</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0944" behindDoc="0" locked="0" layoutInCell="1" allowOverlap="1" wp14:anchorId="36442591" wp14:editId="6F61FA59">
                <wp:simplePos x="0" y="0"/>
                <wp:positionH relativeFrom="column">
                  <wp:posOffset>3366135</wp:posOffset>
                </wp:positionH>
                <wp:positionV relativeFrom="paragraph">
                  <wp:posOffset>1124585</wp:posOffset>
                </wp:positionV>
                <wp:extent cx="405765" cy="219710"/>
                <wp:effectExtent l="0" t="0" r="0" b="8890"/>
                <wp:wrapNone/>
                <wp:docPr id="434173254" name="Text Box 4"/>
                <wp:cNvGraphicFramePr/>
                <a:graphic xmlns:a="http://schemas.openxmlformats.org/drawingml/2006/main">
                  <a:graphicData uri="http://schemas.microsoft.com/office/word/2010/wordprocessingShape">
                    <wps:wsp>
                      <wps:cNvSpPr txBox="1"/>
                      <wps:spPr>
                        <a:xfrm>
                          <a:off x="0" y="0"/>
                          <a:ext cx="405765" cy="219710"/>
                        </a:xfrm>
                        <a:prstGeom prst="rect">
                          <a:avLst/>
                        </a:prstGeom>
                        <a:solidFill>
                          <a:sysClr val="window" lastClr="FFFFFF"/>
                        </a:solidFill>
                        <a:ln w="6350">
                          <a:noFill/>
                        </a:ln>
                      </wps:spPr>
                      <wps:txbx>
                        <w:txbxContent>
                          <w:p w14:paraId="49E74BDB" w14:textId="77777777" w:rsidR="006A4AF9" w:rsidRDefault="006A4AF9" w:rsidP="00392CDC">
                            <w:pPr>
                              <w:rPr>
                                <w:sz w:val="16"/>
                                <w:szCs w:val="16"/>
                              </w:rPr>
                            </w:pPr>
                            <w:r>
                              <w:rPr>
                                <w:sz w:val="16"/>
                                <w:szCs w:val="16"/>
                              </w:rPr>
                              <w:t>B37</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42591" id="_x0000_s1059" type="#_x0000_t202" style="position:absolute;margin-left:265.05pt;margin-top:88.55pt;width:31.95pt;height:17.3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" fillcolor="window" stroked="f" strokeweight=".5pt">
                <v:textbox>
                  <w:txbxContent>
                    <w:p w14:paraId="49E74BDB" w14:textId="77777777" w:rsidR="006A4AF9" w:rsidRDefault="006A4AF9" w:rsidP="00392CDC">
                      <w:pPr>
                        <w:rPr>
                          <w:sz w:val="16"/>
                          <w:szCs w:val="16"/>
                        </w:rPr>
                      </w:pPr>
                      <w:r>
                        <w:rPr>
                          <w:sz w:val="16"/>
                          <w:szCs w:val="16"/>
                        </w:rPr>
                        <w:t>B37</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1968" behindDoc="0" locked="0" layoutInCell="1" allowOverlap="1" wp14:anchorId="1CCE1DE6" wp14:editId="2A5DB3E2">
                <wp:simplePos x="0" y="0"/>
                <wp:positionH relativeFrom="column">
                  <wp:posOffset>3742055</wp:posOffset>
                </wp:positionH>
                <wp:positionV relativeFrom="paragraph">
                  <wp:posOffset>1124585</wp:posOffset>
                </wp:positionV>
                <wp:extent cx="340360" cy="219075"/>
                <wp:effectExtent l="0" t="0" r="0" b="9525"/>
                <wp:wrapNone/>
                <wp:docPr id="434173253" name="Text Box 4"/>
                <wp:cNvGraphicFramePr/>
                <a:graphic xmlns:a="http://schemas.openxmlformats.org/drawingml/2006/main">
                  <a:graphicData uri="http://schemas.microsoft.com/office/word/2010/wordprocessingShape">
                    <wps:wsp>
                      <wps:cNvSpPr txBox="1"/>
                      <wps:spPr>
                        <a:xfrm>
                          <a:off x="0" y="0"/>
                          <a:ext cx="346710" cy="219075"/>
                        </a:xfrm>
                        <a:prstGeom prst="rect">
                          <a:avLst/>
                        </a:prstGeom>
                        <a:solidFill>
                          <a:sysClr val="window" lastClr="FFFFFF"/>
                        </a:solidFill>
                        <a:ln w="6350">
                          <a:noFill/>
                        </a:ln>
                      </wps:spPr>
                      <wps:txbx>
                        <w:txbxContent>
                          <w:p w14:paraId="4955F137" w14:textId="77777777" w:rsidR="006A4AF9" w:rsidRDefault="006A4AF9" w:rsidP="00392CDC">
                            <w:pPr>
                              <w:rPr>
                                <w:sz w:val="16"/>
                                <w:szCs w:val="16"/>
                              </w:rPr>
                            </w:pPr>
                            <w:r>
                              <w:rPr>
                                <w:sz w:val="16"/>
                                <w:szCs w:val="16"/>
                              </w:rPr>
                              <w:t>B52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CCE1DE6" id="_x0000_s1060" type="#_x0000_t202" style="position:absolute;margin-left:294.65pt;margin-top:88.55pt;width:26.8pt;height:17.25pt;z-index:2517319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" fillcolor="window" stroked="f" strokeweight=".5pt">
                <v:textbox>
                  <w:txbxContent>
                    <w:p w14:paraId="4955F137" w14:textId="77777777" w:rsidR="006A4AF9" w:rsidRDefault="006A4AF9" w:rsidP="00392CDC">
                      <w:pPr>
                        <w:rPr>
                          <w:sz w:val="16"/>
                          <w:szCs w:val="16"/>
                        </w:rPr>
                      </w:pPr>
                      <w:r>
                        <w:rPr>
                          <w:sz w:val="16"/>
                          <w:szCs w:val="16"/>
                        </w:rPr>
                        <w:t>B52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16608" behindDoc="0" locked="0" layoutInCell="1" allowOverlap="1" wp14:anchorId="67CAA8D6" wp14:editId="64BBFB5F">
                <wp:simplePos x="0" y="0"/>
                <wp:positionH relativeFrom="column">
                  <wp:posOffset>-59055</wp:posOffset>
                </wp:positionH>
                <wp:positionV relativeFrom="paragraph">
                  <wp:posOffset>1397635</wp:posOffset>
                </wp:positionV>
                <wp:extent cx="575945" cy="381000"/>
                <wp:effectExtent l="0" t="0" r="14605" b="19050"/>
                <wp:wrapNone/>
                <wp:docPr id="434173252" name="Rectangle 1"/>
                <wp:cNvGraphicFramePr/>
                <a:graphic xmlns:a="http://schemas.openxmlformats.org/drawingml/2006/main">
                  <a:graphicData uri="http://schemas.microsoft.com/office/word/2010/wordprocessingShape">
                    <wps:wsp>
                      <wps:cNvSpPr/>
                      <wps:spPr>
                        <a:xfrm>
                          <a:off x="0" y="0"/>
                          <a:ext cx="575310" cy="381000"/>
                        </a:xfrm>
                        <a:prstGeom prst="rect">
                          <a:avLst/>
                        </a:prstGeom>
                        <a:solidFill>
                          <a:sysClr val="window" lastClr="FFFFFF"/>
                        </a:solidFill>
                        <a:ln w="12700" cap="flat" cmpd="sng" algn="ctr">
                          <a:solidFill>
                            <a:srgbClr val="70AD47"/>
                          </a:solidFill>
                          <a:prstDash val="solid"/>
                          <a:miter lim="800000"/>
                        </a:ln>
                        <a:effectLst/>
                      </wps:spPr>
                      <wps:txbx>
                        <w:txbxContent>
                          <w:p w14:paraId="0113B0F6" w14:textId="77777777" w:rsidR="006A4AF9" w:rsidRDefault="006A4AF9" w:rsidP="00392CDC">
                            <w:pPr>
                              <w:jc w:val="center"/>
                              <w:rPr>
                                <w:sz w:val="15"/>
                                <w:szCs w:val="15"/>
                              </w:rPr>
                            </w:pPr>
                            <w:r>
                              <w:rPr>
                                <w:sz w:val="15"/>
                                <w:szCs w:val="15"/>
                              </w:rPr>
                              <w:t>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AA8D6" id="_x0000_s1061" style="position:absolute;margin-left:-4.65pt;margin-top:110.05pt;width:45.35pt;height:30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" fillcolor="window" strokecolor="#70ad47" strokeweight="1pt">
                <v:textbox>
                  <w:txbxContent>
                    <w:p w14:paraId="0113B0F6" w14:textId="77777777" w:rsidR="006A4AF9" w:rsidRDefault="006A4AF9" w:rsidP="00392CDC">
                      <w:pPr>
                        <w:jc w:val="center"/>
                        <w:rPr>
                          <w:sz w:val="15"/>
                          <w:szCs w:val="15"/>
                        </w:rPr>
                      </w:pPr>
                      <w:r>
                        <w:rPr>
                          <w:sz w:val="15"/>
                          <w:szCs w:val="15"/>
                        </w:rPr>
                        <w:t>Reserved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17632" behindDoc="0" locked="0" layoutInCell="1" allowOverlap="1" wp14:anchorId="1AA75F5A" wp14:editId="2201D27E">
                <wp:simplePos x="0" y="0"/>
                <wp:positionH relativeFrom="column">
                  <wp:posOffset>516255</wp:posOffset>
                </wp:positionH>
                <wp:positionV relativeFrom="paragraph">
                  <wp:posOffset>1397000</wp:posOffset>
                </wp:positionV>
                <wp:extent cx="753745" cy="381000"/>
                <wp:effectExtent l="0" t="0" r="27305" b="19050"/>
                <wp:wrapNone/>
                <wp:docPr id="434173251" name="Rectangle 1"/>
                <wp:cNvGraphicFramePr/>
                <a:graphic xmlns:a="http://schemas.openxmlformats.org/drawingml/2006/main">
                  <a:graphicData uri="http://schemas.microsoft.com/office/word/2010/wordprocessingShape">
                    <wps:wsp>
                      <wps:cNvSpPr/>
                      <wps:spPr>
                        <a:xfrm>
                          <a:off x="0" y="0"/>
                          <a:ext cx="753110" cy="381000"/>
                        </a:xfrm>
                        <a:prstGeom prst="rect">
                          <a:avLst/>
                        </a:prstGeom>
                        <a:solidFill>
                          <a:sysClr val="window" lastClr="FFFFFF"/>
                        </a:solidFill>
                        <a:ln w="12700" cap="flat" cmpd="sng" algn="ctr">
                          <a:solidFill>
                            <a:srgbClr val="70AD47"/>
                          </a:solidFill>
                          <a:prstDash val="solid"/>
                          <a:miter lim="800000"/>
                        </a:ln>
                        <a:effectLst/>
                      </wps:spPr>
                      <wps:txbx>
                        <w:txbxContent>
                          <w:p w14:paraId="6B788902" w14:textId="77777777" w:rsidR="006A4AF9" w:rsidRDefault="006A4AF9" w:rsidP="00392CDC">
                            <w:pPr>
                              <w:rPr>
                                <w:sz w:val="15"/>
                                <w:szCs w:val="15"/>
                              </w:rPr>
                            </w:pPr>
                            <w:r>
                              <w:rPr>
                                <w:sz w:val="15"/>
                                <w:szCs w:val="15"/>
                              </w:rPr>
                              <w:t>LDPC Extra Symbol Segment</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A75F5A" id="_x0000_s1062" style="position:absolute;margin-left:40.65pt;margin-top:110pt;width:59.3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" fillcolor="window" strokecolor="#70ad47" strokeweight="1pt">
                <v:textbox>
                  <w:txbxContent>
                    <w:p w14:paraId="6B788902" w14:textId="77777777" w:rsidR="006A4AF9" w:rsidRDefault="006A4AF9" w:rsidP="00392CDC">
                      <w:pPr>
                        <w:rPr>
                          <w:sz w:val="15"/>
                          <w:szCs w:val="15"/>
                        </w:rPr>
                      </w:pPr>
                      <w:r>
                        <w:rPr>
                          <w:sz w:val="15"/>
                          <w:szCs w:val="15"/>
                        </w:rPr>
                        <w:t>LDPC Extra Symbol Segment</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18656" behindDoc="0" locked="0" layoutInCell="1" allowOverlap="1" wp14:anchorId="3AF4FA99" wp14:editId="633E9CB7">
                <wp:simplePos x="0" y="0"/>
                <wp:positionH relativeFrom="column">
                  <wp:posOffset>1270000</wp:posOffset>
                </wp:positionH>
                <wp:positionV relativeFrom="paragraph">
                  <wp:posOffset>1397000</wp:posOffset>
                </wp:positionV>
                <wp:extent cx="600710" cy="381000"/>
                <wp:effectExtent l="0" t="0" r="27940" b="19050"/>
                <wp:wrapNone/>
                <wp:docPr id="434173250" name="Rectangle 1"/>
                <wp:cNvGraphicFramePr/>
                <a:graphic xmlns:a="http://schemas.openxmlformats.org/drawingml/2006/main">
                  <a:graphicData uri="http://schemas.microsoft.com/office/word/2010/wordprocessingShape">
                    <wps:wsp>
                      <wps:cNvSpPr/>
                      <wps:spPr>
                        <a:xfrm>
                          <a:off x="0" y="0"/>
                          <a:ext cx="600710" cy="381000"/>
                        </a:xfrm>
                        <a:prstGeom prst="rect">
                          <a:avLst/>
                        </a:prstGeom>
                        <a:solidFill>
                          <a:sysClr val="window" lastClr="FFFFFF"/>
                        </a:solidFill>
                        <a:ln w="12700" cap="flat" cmpd="sng" algn="ctr">
                          <a:solidFill>
                            <a:srgbClr val="70AD47"/>
                          </a:solidFill>
                          <a:prstDash val="solid"/>
                          <a:miter lim="800000"/>
                        </a:ln>
                        <a:effectLst/>
                      </wps:spPr>
                      <wps:txbx>
                        <w:txbxContent>
                          <w:p w14:paraId="0A2D020D" w14:textId="77777777" w:rsidR="006A4AF9" w:rsidRDefault="006A4AF9" w:rsidP="00392CDC">
                            <w:r>
                              <w:rPr>
                                <w:sz w:val="15"/>
                                <w:szCs w:val="15"/>
                              </w:rPr>
                              <w:t>AP Tx Power</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F4FA99" id="_x0000_s1063" style="position:absolute;margin-left:100pt;margin-top:110pt;width:47.3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" fillcolor="window" strokecolor="#70ad47" strokeweight="1pt">
                <v:textbox>
                  <w:txbxContent>
                    <w:p w14:paraId="0A2D020D" w14:textId="77777777" w:rsidR="006A4AF9" w:rsidRDefault="006A4AF9" w:rsidP="00392CDC">
                      <w:r>
                        <w:rPr>
                          <w:sz w:val="15"/>
                          <w:szCs w:val="15"/>
                        </w:rPr>
                        <w:t>AP Tx Power</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19680" behindDoc="0" locked="0" layoutInCell="1" allowOverlap="1" wp14:anchorId="740F1037" wp14:editId="00EDF1DD">
                <wp:simplePos x="0" y="0"/>
                <wp:positionH relativeFrom="column">
                  <wp:posOffset>2692400</wp:posOffset>
                </wp:positionH>
                <wp:positionV relativeFrom="paragraph">
                  <wp:posOffset>1397000</wp:posOffset>
                </wp:positionV>
                <wp:extent cx="736600" cy="381000"/>
                <wp:effectExtent l="0" t="0" r="25400" b="19050"/>
                <wp:wrapNone/>
                <wp:docPr id="434173249" name="Rectangle 1"/>
                <wp:cNvGraphicFramePr/>
                <a:graphic xmlns:a="http://schemas.openxmlformats.org/drawingml/2006/main">
                  <a:graphicData uri="http://schemas.microsoft.com/office/word/2010/wordprocessingShape">
                    <wps:wsp>
                      <wps:cNvSpPr/>
                      <wps:spPr>
                        <a:xfrm>
                          <a:off x="0" y="0"/>
                          <a:ext cx="736600" cy="381000"/>
                        </a:xfrm>
                        <a:prstGeom prst="rect">
                          <a:avLst/>
                        </a:prstGeom>
                        <a:solidFill>
                          <a:sysClr val="window" lastClr="FFFFFF"/>
                        </a:solidFill>
                        <a:ln w="12700" cap="flat" cmpd="sng" algn="ctr">
                          <a:solidFill>
                            <a:srgbClr val="70AD47"/>
                          </a:solidFill>
                          <a:prstDash val="solid"/>
                          <a:miter lim="800000"/>
                        </a:ln>
                        <a:effectLst/>
                      </wps:spPr>
                      <wps:txbx>
                        <w:txbxContent>
                          <w:p w14:paraId="7BB45029" w14:textId="77777777" w:rsidR="006A4AF9" w:rsidRDefault="006A4AF9" w:rsidP="00392CDC">
                            <w:pPr>
                              <w:jc w:val="center"/>
                              <w:rPr>
                                <w:sz w:val="15"/>
                                <w:szCs w:val="15"/>
                              </w:rPr>
                            </w:pPr>
                            <w:r>
                              <w:rPr>
                                <w:sz w:val="15"/>
                                <w:szCs w:val="15"/>
                              </w:rPr>
                              <w:t xml:space="preserve">PE </w:t>
                            </w:r>
                            <w:r>
                              <w:rPr>
                                <w:sz w:val="15"/>
                                <w:szCs w:val="15"/>
                              </w:rPr>
                              <w:t>Disambiguity</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0F1037" id="_x0000_s1064" style="position:absolute;margin-left:212pt;margin-top:110pt;width:58pt;height:30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" fillcolor="window" strokecolor="#70ad47" strokeweight="1pt">
                <v:textbox>
                  <w:txbxContent>
                    <w:p w14:paraId="7BB45029" w14:textId="77777777" w:rsidR="006A4AF9" w:rsidRDefault="006A4AF9" w:rsidP="00392CDC">
                      <w:pPr>
                        <w:jc w:val="center"/>
                        <w:rPr>
                          <w:sz w:val="15"/>
                          <w:szCs w:val="15"/>
                        </w:rPr>
                      </w:pPr>
                      <w:r>
                        <w:rPr>
                          <w:sz w:val="15"/>
                          <w:szCs w:val="15"/>
                        </w:rPr>
                        <w:t xml:space="preserve">PE </w:t>
                      </w:r>
                      <w:r>
                        <w:rPr>
                          <w:sz w:val="15"/>
                          <w:szCs w:val="15"/>
                        </w:rPr>
                        <w:t>Disambiguity</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20704" behindDoc="0" locked="0" layoutInCell="1" allowOverlap="1" wp14:anchorId="436463B5" wp14:editId="7D51E7F9">
                <wp:simplePos x="0" y="0"/>
                <wp:positionH relativeFrom="column">
                  <wp:posOffset>3429000</wp:posOffset>
                </wp:positionH>
                <wp:positionV relativeFrom="paragraph">
                  <wp:posOffset>1397000</wp:posOffset>
                </wp:positionV>
                <wp:extent cx="579755" cy="381000"/>
                <wp:effectExtent l="0" t="0" r="10795" b="19050"/>
                <wp:wrapNone/>
                <wp:docPr id="434173248" name="Rectangle 1"/>
                <wp:cNvGraphicFramePr/>
                <a:graphic xmlns:a="http://schemas.openxmlformats.org/drawingml/2006/main">
                  <a:graphicData uri="http://schemas.microsoft.com/office/word/2010/wordprocessingShape">
                    <wps:wsp>
                      <wps:cNvSpPr/>
                      <wps:spPr>
                        <a:xfrm>
                          <a:off x="0" y="0"/>
                          <a:ext cx="579755" cy="381000"/>
                        </a:xfrm>
                        <a:prstGeom prst="rect">
                          <a:avLst/>
                        </a:prstGeom>
                        <a:solidFill>
                          <a:sysClr val="window" lastClr="FFFFFF"/>
                        </a:solidFill>
                        <a:ln w="12700" cap="flat" cmpd="sng" algn="ctr">
                          <a:solidFill>
                            <a:srgbClr val="70AD47"/>
                          </a:solidFill>
                          <a:prstDash val="solid"/>
                          <a:miter lim="800000"/>
                        </a:ln>
                        <a:effectLst/>
                      </wps:spPr>
                      <wps:txbx>
                        <w:txbxContent>
                          <w:p w14:paraId="4F7431E0" w14:textId="77777777" w:rsidR="006A4AF9" w:rsidRDefault="006A4AF9" w:rsidP="00392CDC">
                            <w:pPr>
                              <w:jc w:val="center"/>
                              <w:rPr>
                                <w:sz w:val="15"/>
                                <w:szCs w:val="15"/>
                              </w:rPr>
                            </w:pPr>
                            <w:r>
                              <w:rPr>
                                <w:sz w:val="15"/>
                                <w:szCs w:val="15"/>
                              </w:rPr>
                              <w:t>UL Spatial Reuse</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463B5" id="_x0000_s1065" style="position:absolute;margin-left:270pt;margin-top:110pt;width:45.65pt;height:30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" fillcolor="window" strokecolor="#70ad47" strokeweight="1pt">
                <v:textbox>
                  <w:txbxContent>
                    <w:p w14:paraId="4F7431E0" w14:textId="77777777" w:rsidR="006A4AF9" w:rsidRDefault="006A4AF9" w:rsidP="00392CDC">
                      <w:pPr>
                        <w:jc w:val="center"/>
                        <w:rPr>
                          <w:sz w:val="15"/>
                          <w:szCs w:val="15"/>
                        </w:rPr>
                      </w:pPr>
                      <w:r>
                        <w:rPr>
                          <w:sz w:val="15"/>
                          <w:szCs w:val="15"/>
                        </w:rPr>
                        <w:t>UL Spatial Reuse</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21728" behindDoc="0" locked="0" layoutInCell="1" allowOverlap="1" wp14:anchorId="4A3D433A" wp14:editId="2B48E702">
                <wp:simplePos x="0" y="0"/>
                <wp:positionH relativeFrom="column">
                  <wp:posOffset>4008755</wp:posOffset>
                </wp:positionH>
                <wp:positionV relativeFrom="paragraph">
                  <wp:posOffset>1397000</wp:posOffset>
                </wp:positionV>
                <wp:extent cx="575945" cy="381000"/>
                <wp:effectExtent l="0" t="0" r="14605" b="19050"/>
                <wp:wrapNone/>
                <wp:docPr id="63" name="Rectangle 1"/>
                <wp:cNvGraphicFramePr/>
                <a:graphic xmlns:a="http://schemas.openxmlformats.org/drawingml/2006/main">
                  <a:graphicData uri="http://schemas.microsoft.com/office/word/2010/wordprocessingShape">
                    <wps:wsp>
                      <wps:cNvSpPr/>
                      <wps:spPr>
                        <a:xfrm>
                          <a:off x="0" y="0"/>
                          <a:ext cx="575310" cy="381000"/>
                        </a:xfrm>
                        <a:prstGeom prst="rect">
                          <a:avLst/>
                        </a:prstGeom>
                        <a:solidFill>
                          <a:sysClr val="window" lastClr="FFFFFF"/>
                        </a:solidFill>
                        <a:ln w="12700" cap="flat" cmpd="sng" algn="ctr">
                          <a:solidFill>
                            <a:srgbClr val="70AD47"/>
                          </a:solidFill>
                          <a:prstDash val="solid"/>
                          <a:miter lim="800000"/>
                        </a:ln>
                        <a:effectLst/>
                      </wps:spPr>
                      <wps:txbx>
                        <w:txbxContent>
                          <w:p w14:paraId="37AA3751" w14:textId="77777777" w:rsidR="006A4AF9" w:rsidRDefault="006A4AF9" w:rsidP="00392CDC">
                            <w:r>
                              <w:rPr>
                                <w:sz w:val="15"/>
                                <w:szCs w:val="15"/>
                              </w:rPr>
                              <w:t>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3D433A" id="_x0000_s1066" style="position:absolute;margin-left:315.65pt;margin-top:110pt;width:45.35pt;height:30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" fillcolor="window" strokecolor="#70ad47" strokeweight="1pt">
                <v:textbox>
                  <w:txbxContent>
                    <w:p w14:paraId="37AA3751" w14:textId="77777777" w:rsidR="006A4AF9" w:rsidRDefault="006A4AF9" w:rsidP="00392CDC">
                      <w:r>
                        <w:rPr>
                          <w:sz w:val="15"/>
                          <w:szCs w:val="15"/>
                        </w:rPr>
                        <w:t>Reserved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22752" behindDoc="0" locked="0" layoutInCell="1" allowOverlap="1" wp14:anchorId="26D2F086" wp14:editId="05621262">
                <wp:simplePos x="0" y="0"/>
                <wp:positionH relativeFrom="column">
                  <wp:posOffset>1870710</wp:posOffset>
                </wp:positionH>
                <wp:positionV relativeFrom="paragraph">
                  <wp:posOffset>1397000</wp:posOffset>
                </wp:positionV>
                <wp:extent cx="817245" cy="381000"/>
                <wp:effectExtent l="0" t="0" r="20955" b="19050"/>
                <wp:wrapNone/>
                <wp:docPr id="62" name="Rectangle 1"/>
                <wp:cNvGraphicFramePr/>
                <a:graphic xmlns:a="http://schemas.openxmlformats.org/drawingml/2006/main">
                  <a:graphicData uri="http://schemas.microsoft.com/office/word/2010/wordprocessingShape">
                    <wps:wsp>
                      <wps:cNvSpPr/>
                      <wps:spPr>
                        <a:xfrm>
                          <a:off x="0" y="0"/>
                          <a:ext cx="816610" cy="381000"/>
                        </a:xfrm>
                        <a:prstGeom prst="rect">
                          <a:avLst/>
                        </a:prstGeom>
                        <a:solidFill>
                          <a:sysClr val="window" lastClr="FFFFFF"/>
                        </a:solidFill>
                        <a:ln w="12700" cap="flat" cmpd="sng" algn="ctr">
                          <a:solidFill>
                            <a:srgbClr val="70AD47"/>
                          </a:solidFill>
                          <a:prstDash val="solid"/>
                          <a:miter lim="800000"/>
                        </a:ln>
                        <a:effectLst/>
                      </wps:spPr>
                      <wps:txbx>
                        <w:txbxContent>
                          <w:p w14:paraId="1818E935" w14:textId="77777777" w:rsidR="006A4AF9" w:rsidRDefault="006A4AF9" w:rsidP="00392CDC">
                            <w:pPr>
                              <w:jc w:val="center"/>
                            </w:pPr>
                            <w:r>
                              <w:rPr>
                                <w:sz w:val="15"/>
                                <w:szCs w:val="15"/>
                              </w:rPr>
                              <w:t>Pre-FEC Padding Factor</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D2F086" id="_x0000_s1067" style="position:absolute;margin-left:147.3pt;margin-top:110pt;width:64.35pt;height:30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" fillcolor="window" strokecolor="#70ad47" strokeweight="1pt">
                <v:textbox>
                  <w:txbxContent>
                    <w:p w14:paraId="1818E935" w14:textId="77777777" w:rsidR="006A4AF9" w:rsidRDefault="006A4AF9" w:rsidP="00392CDC">
                      <w:pPr>
                        <w:jc w:val="center"/>
                      </w:pPr>
                      <w:r>
                        <w:rPr>
                          <w:sz w:val="15"/>
                          <w:szCs w:val="15"/>
                        </w:rPr>
                        <w:t>Pre-FEC Padding Factor</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35040" behindDoc="0" locked="0" layoutInCell="1" allowOverlap="1" wp14:anchorId="1E67FAF1" wp14:editId="1612B204">
                <wp:simplePos x="0" y="0"/>
                <wp:positionH relativeFrom="column">
                  <wp:posOffset>-422275</wp:posOffset>
                </wp:positionH>
                <wp:positionV relativeFrom="paragraph">
                  <wp:posOffset>1825625</wp:posOffset>
                </wp:positionV>
                <wp:extent cx="359410" cy="219710"/>
                <wp:effectExtent l="0" t="0" r="0" b="8890"/>
                <wp:wrapNone/>
                <wp:docPr id="61"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0EB7545F"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E67FAF1" id="_x0000_s1068" type="#_x0000_t202" style="position:absolute;margin-left:-33.25pt;margin-top:143.75pt;width:28.3pt;height:17.3pt;z-index:2517350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" fillcolor="window" stroked="f" strokeweight=".5pt">
                <v:textbox>
                  <w:txbxContent>
                    <w:p w14:paraId="0EB7545F" w14:textId="77777777" w:rsidR="006A4AF9" w:rsidRDefault="006A4AF9" w:rsidP="00392CDC">
                      <w:pPr>
                        <w:rPr>
                          <w:sz w:val="16"/>
                          <w:szCs w:val="16"/>
                        </w:rPr>
                      </w:pPr>
                      <w:r>
                        <w:rPr>
                          <w:sz w:val="16"/>
                          <w:szCs w:val="16"/>
                        </w:rPr>
                        <w:t>Bits:</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6064" behindDoc="0" locked="0" layoutInCell="1" allowOverlap="1" wp14:anchorId="6643FB59" wp14:editId="590E7280">
                <wp:simplePos x="0" y="0"/>
                <wp:positionH relativeFrom="column">
                  <wp:posOffset>118745</wp:posOffset>
                </wp:positionH>
                <wp:positionV relativeFrom="paragraph">
                  <wp:posOffset>1830705</wp:posOffset>
                </wp:positionV>
                <wp:extent cx="234315" cy="214630"/>
                <wp:effectExtent l="0" t="0" r="6350" b="0"/>
                <wp:wrapNone/>
                <wp:docPr id="60"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2A2C8A3E"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643FB59" id="_x0000_s1069" type="#_x0000_t202" style="position:absolute;margin-left:9.35pt;margin-top:144.15pt;width:18.45pt;height:16.9pt;z-index:2517360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zsx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" fillcolor="window" stroked="f" strokeweight=".5pt">
                <v:textbox>
                  <w:txbxContent>
                    <w:p w14:paraId="2A2C8A3E"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7088" behindDoc="0" locked="0" layoutInCell="1" allowOverlap="1" wp14:anchorId="1A4B8B4B" wp14:editId="5F2B7A36">
                <wp:simplePos x="0" y="0"/>
                <wp:positionH relativeFrom="column">
                  <wp:posOffset>658495</wp:posOffset>
                </wp:positionH>
                <wp:positionV relativeFrom="paragraph">
                  <wp:posOffset>1856740</wp:posOffset>
                </wp:positionV>
                <wp:extent cx="234315" cy="214630"/>
                <wp:effectExtent l="0" t="0" r="6350" b="0"/>
                <wp:wrapNone/>
                <wp:docPr id="59"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09C03C2D"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A4B8B4B" id="_x0000_s1070" type="#_x0000_t202" style="position:absolute;margin-left:51.85pt;margin-top:146.2pt;width:18.45pt;height:16.9pt;z-index:2517370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" fillcolor="window" stroked="f" strokeweight=".5pt">
                <v:textbox>
                  <w:txbxContent>
                    <w:p w14:paraId="09C03C2D"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8112" behindDoc="0" locked="0" layoutInCell="1" allowOverlap="1" wp14:anchorId="21FC4BC7" wp14:editId="66F3C2D2">
                <wp:simplePos x="0" y="0"/>
                <wp:positionH relativeFrom="column">
                  <wp:posOffset>1412875</wp:posOffset>
                </wp:positionH>
                <wp:positionV relativeFrom="paragraph">
                  <wp:posOffset>1858010</wp:posOffset>
                </wp:positionV>
                <wp:extent cx="245110" cy="213995"/>
                <wp:effectExtent l="0" t="0" r="2540" b="0"/>
                <wp:wrapNone/>
                <wp:docPr id="58" name="Text Box 4"/>
                <wp:cNvGraphicFramePr/>
                <a:graphic xmlns:a="http://schemas.openxmlformats.org/drawingml/2006/main">
                  <a:graphicData uri="http://schemas.microsoft.com/office/word/2010/wordprocessingShape">
                    <wps:wsp>
                      <wps:cNvSpPr txBox="1"/>
                      <wps:spPr>
                        <a:xfrm>
                          <a:off x="0" y="0"/>
                          <a:ext cx="245110" cy="213995"/>
                        </a:xfrm>
                        <a:prstGeom prst="rect">
                          <a:avLst/>
                        </a:prstGeom>
                        <a:solidFill>
                          <a:sysClr val="window" lastClr="FFFFFF"/>
                        </a:solidFill>
                        <a:ln w="6350">
                          <a:noFill/>
                        </a:ln>
                      </wps:spPr>
                      <wps:txbx>
                        <w:txbxContent>
                          <w:p w14:paraId="2ED1410C" w14:textId="77777777" w:rsidR="006A4AF9" w:rsidRDefault="006A4AF9" w:rsidP="00392CDC">
                            <w:pPr>
                              <w:rPr>
                                <w:sz w:val="16"/>
                                <w:szCs w:val="16"/>
                              </w:rPr>
                            </w:pPr>
                            <w:r>
                              <w:rPr>
                                <w:sz w:val="16"/>
                                <w:szCs w:val="16"/>
                              </w:rPr>
                              <w:t>6</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FC4BC7" id="_x0000_s1071" type="#_x0000_t202" style="position:absolute;margin-left:111.25pt;margin-top:146.3pt;width:19.3pt;height:16.8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" fillcolor="window" stroked="f" strokeweight=".5pt">
                <v:textbox>
                  <w:txbxContent>
                    <w:p w14:paraId="2ED1410C" w14:textId="77777777" w:rsidR="006A4AF9" w:rsidRDefault="006A4AF9" w:rsidP="00392CDC">
                      <w:pPr>
                        <w:rPr>
                          <w:sz w:val="16"/>
                          <w:szCs w:val="16"/>
                        </w:rPr>
                      </w:pPr>
                      <w:r>
                        <w:rPr>
                          <w:sz w:val="16"/>
                          <w:szCs w:val="16"/>
                        </w:rPr>
                        <w:t>6</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9136" behindDoc="0" locked="0" layoutInCell="1" allowOverlap="1" wp14:anchorId="3085CE9A" wp14:editId="1853BB65">
                <wp:simplePos x="0" y="0"/>
                <wp:positionH relativeFrom="column">
                  <wp:posOffset>2167255</wp:posOffset>
                </wp:positionH>
                <wp:positionV relativeFrom="paragraph">
                  <wp:posOffset>1830070</wp:posOffset>
                </wp:positionV>
                <wp:extent cx="234315" cy="247650"/>
                <wp:effectExtent l="0" t="0" r="6350" b="0"/>
                <wp:wrapNone/>
                <wp:docPr id="57" name="Text Box 4"/>
                <wp:cNvGraphicFramePr/>
                <a:graphic xmlns:a="http://schemas.openxmlformats.org/drawingml/2006/main">
                  <a:graphicData uri="http://schemas.microsoft.com/office/word/2010/wordprocessingShape">
                    <wps:wsp>
                      <wps:cNvSpPr txBox="1"/>
                      <wps:spPr>
                        <a:xfrm>
                          <a:off x="0" y="0"/>
                          <a:ext cx="241300" cy="247650"/>
                        </a:xfrm>
                        <a:prstGeom prst="rect">
                          <a:avLst/>
                        </a:prstGeom>
                        <a:solidFill>
                          <a:sysClr val="window" lastClr="FFFFFF"/>
                        </a:solidFill>
                        <a:ln w="6350">
                          <a:noFill/>
                        </a:ln>
                      </wps:spPr>
                      <wps:txbx>
                        <w:txbxContent>
                          <w:p w14:paraId="2CB933C4" w14:textId="77777777" w:rsidR="006A4AF9" w:rsidRDefault="006A4AF9" w:rsidP="00392CDC">
                            <w:pPr>
                              <w:rPr>
                                <w:sz w:val="16"/>
                                <w:szCs w:val="16"/>
                              </w:rPr>
                            </w:pPr>
                            <w:r>
                              <w:rPr>
                                <w:sz w:val="16"/>
                                <w:szCs w:val="16"/>
                              </w:rPr>
                              <w:t>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085CE9A" id="_x0000_s1072" type="#_x0000_t202" style="position:absolute;margin-left:170.65pt;margin-top:144.1pt;width:18.45pt;height:19.5pt;z-index:2517391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" fillcolor="window" stroked="f" strokeweight=".5pt">
                <v:textbox>
                  <w:txbxContent>
                    <w:p w14:paraId="2CB933C4" w14:textId="77777777" w:rsidR="006A4AF9" w:rsidRDefault="006A4AF9" w:rsidP="00392CDC">
                      <w:pPr>
                        <w:rPr>
                          <w:sz w:val="16"/>
                          <w:szCs w:val="16"/>
                        </w:rPr>
                      </w:pPr>
                      <w:r>
                        <w:rPr>
                          <w:sz w:val="16"/>
                          <w:szCs w:val="16"/>
                        </w:rPr>
                        <w:t>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0160" behindDoc="0" locked="0" layoutInCell="1" allowOverlap="1" wp14:anchorId="5F48D62D" wp14:editId="084D56F1">
                <wp:simplePos x="0" y="0"/>
                <wp:positionH relativeFrom="column">
                  <wp:posOffset>4865370</wp:posOffset>
                </wp:positionH>
                <wp:positionV relativeFrom="paragraph">
                  <wp:posOffset>1832610</wp:posOffset>
                </wp:positionV>
                <wp:extent cx="234315" cy="214630"/>
                <wp:effectExtent l="0" t="0" r="6350" b="0"/>
                <wp:wrapNone/>
                <wp:docPr id="56"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5803A7D7"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F48D62D" id="_x0000_s1073" type="#_x0000_t202" style="position:absolute;margin-left:383.1pt;margin-top:144.3pt;width:18.45pt;height:16.9pt;z-index:2517401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" fillcolor="window" stroked="f" strokeweight=".5pt">
                <v:textbox>
                  <w:txbxContent>
                    <w:p w14:paraId="5803A7D7"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1184" behindDoc="0" locked="0" layoutInCell="1" allowOverlap="1" wp14:anchorId="1A0CFFD2" wp14:editId="7FBECB77">
                <wp:simplePos x="0" y="0"/>
                <wp:positionH relativeFrom="column">
                  <wp:posOffset>3013710</wp:posOffset>
                </wp:positionH>
                <wp:positionV relativeFrom="paragraph">
                  <wp:posOffset>1824990</wp:posOffset>
                </wp:positionV>
                <wp:extent cx="234315" cy="214630"/>
                <wp:effectExtent l="0" t="0" r="6350" b="0"/>
                <wp:wrapNone/>
                <wp:docPr id="55"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1F4AC171"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A0CFFD2" id="_x0000_s1074" type="#_x0000_t202" style="position:absolute;margin-left:237.3pt;margin-top:143.7pt;width:18.45pt;height:16.9pt;z-index:2517411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pUKNw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" fillcolor="window" stroked="f" strokeweight=".5pt">
                <v:textbox>
                  <w:txbxContent>
                    <w:p w14:paraId="1F4AC171"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2208" behindDoc="0" locked="0" layoutInCell="1" allowOverlap="1" wp14:anchorId="55908C90" wp14:editId="256D65BA">
                <wp:simplePos x="0" y="0"/>
                <wp:positionH relativeFrom="column">
                  <wp:posOffset>3537585</wp:posOffset>
                </wp:positionH>
                <wp:positionV relativeFrom="paragraph">
                  <wp:posOffset>1830705</wp:posOffset>
                </wp:positionV>
                <wp:extent cx="285750" cy="214630"/>
                <wp:effectExtent l="0" t="0" r="0" b="0"/>
                <wp:wrapNone/>
                <wp:docPr id="54" name="Text Box 4"/>
                <wp:cNvGraphicFramePr/>
                <a:graphic xmlns:a="http://schemas.openxmlformats.org/drawingml/2006/main">
                  <a:graphicData uri="http://schemas.microsoft.com/office/word/2010/wordprocessingShape">
                    <wps:wsp>
                      <wps:cNvSpPr txBox="1"/>
                      <wps:spPr>
                        <a:xfrm>
                          <a:off x="0" y="0"/>
                          <a:ext cx="292735" cy="213995"/>
                        </a:xfrm>
                        <a:prstGeom prst="rect">
                          <a:avLst/>
                        </a:prstGeom>
                        <a:solidFill>
                          <a:sysClr val="window" lastClr="FFFFFF"/>
                        </a:solidFill>
                        <a:ln w="6350">
                          <a:noFill/>
                        </a:ln>
                      </wps:spPr>
                      <wps:txbx>
                        <w:txbxContent>
                          <w:p w14:paraId="11EBD9D4" w14:textId="77777777" w:rsidR="006A4AF9" w:rsidRDefault="006A4AF9" w:rsidP="00392CDC">
                            <w:pPr>
                              <w:rPr>
                                <w:sz w:val="16"/>
                                <w:szCs w:val="16"/>
                              </w:rPr>
                            </w:pPr>
                            <w:r>
                              <w:rPr>
                                <w:sz w:val="16"/>
                                <w:szCs w:val="16"/>
                              </w:rPr>
                              <w:t>16</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5908C90" id="_x0000_s1075" type="#_x0000_t202" style="position:absolute;margin-left:278.55pt;margin-top:144.15pt;width:22.5pt;height:16.9pt;z-index:2517422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" fillcolor="window" stroked="f" strokeweight=".5pt">
                <v:textbox>
                  <w:txbxContent>
                    <w:p w14:paraId="11EBD9D4" w14:textId="77777777" w:rsidR="006A4AF9" w:rsidRDefault="006A4AF9" w:rsidP="00392CDC">
                      <w:pPr>
                        <w:rPr>
                          <w:sz w:val="16"/>
                          <w:szCs w:val="16"/>
                        </w:rPr>
                      </w:pPr>
                      <w:r>
                        <w:rPr>
                          <w:sz w:val="16"/>
                          <w:szCs w:val="16"/>
                        </w:rPr>
                        <w:t>16</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3232" behindDoc="0" locked="0" layoutInCell="1" allowOverlap="1" wp14:anchorId="70E45C3F" wp14:editId="03B3C843">
                <wp:simplePos x="0" y="0"/>
                <wp:positionH relativeFrom="column">
                  <wp:posOffset>4246880</wp:posOffset>
                </wp:positionH>
                <wp:positionV relativeFrom="paragraph">
                  <wp:posOffset>1830070</wp:posOffset>
                </wp:positionV>
                <wp:extent cx="234315" cy="213995"/>
                <wp:effectExtent l="0" t="0" r="6350" b="0"/>
                <wp:wrapNone/>
                <wp:docPr id="53"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20106253"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0E45C3F" id="_x0000_s1076" type="#_x0000_t202" style="position:absolute;margin-left:334.4pt;margin-top:144.1pt;width:18.45pt;height:16.85pt;z-index:2517432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" fillcolor="window" stroked="f" strokeweight=".5pt">
                <v:textbox>
                  <w:txbxContent>
                    <w:p w14:paraId="20106253"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4256" behindDoc="0" locked="0" layoutInCell="1" allowOverlap="1" wp14:anchorId="2316710F" wp14:editId="2EFC0133">
                <wp:simplePos x="0" y="0"/>
                <wp:positionH relativeFrom="column">
                  <wp:posOffset>4584065</wp:posOffset>
                </wp:positionH>
                <wp:positionV relativeFrom="paragraph">
                  <wp:posOffset>1397000</wp:posOffset>
                </wp:positionV>
                <wp:extent cx="575945" cy="381000"/>
                <wp:effectExtent l="0" t="0" r="14605" b="19050"/>
                <wp:wrapNone/>
                <wp:docPr id="52" name="Rectangle 1"/>
                <wp:cNvGraphicFramePr/>
                <a:graphic xmlns:a="http://schemas.openxmlformats.org/drawingml/2006/main">
                  <a:graphicData uri="http://schemas.microsoft.com/office/word/2010/wordprocessingShape">
                    <wps:wsp>
                      <wps:cNvSpPr/>
                      <wps:spPr>
                        <a:xfrm>
                          <a:off x="0" y="0"/>
                          <a:ext cx="575310" cy="381000"/>
                        </a:xfrm>
                        <a:prstGeom prst="rect">
                          <a:avLst/>
                        </a:prstGeom>
                        <a:solidFill>
                          <a:sysClr val="window" lastClr="FFFFFF"/>
                        </a:solidFill>
                        <a:ln w="12700" cap="flat" cmpd="sng" algn="ctr">
                          <a:solidFill>
                            <a:srgbClr val="70AD47"/>
                          </a:solidFill>
                          <a:prstDash val="solid"/>
                          <a:miter lim="800000"/>
                        </a:ln>
                        <a:effectLst/>
                      </wps:spPr>
                      <wps:txbx>
                        <w:txbxContent>
                          <w:p w14:paraId="2F98C87E" w14:textId="21447856" w:rsidR="006A4AF9" w:rsidRDefault="006A4AF9" w:rsidP="00392CDC">
                            <w:r>
                              <w:rPr>
                                <w:sz w:val="15"/>
                                <w:szCs w:val="15"/>
                              </w:rPr>
                              <w:t>HE/</w:t>
                            </w:r>
                            <w:r w:rsidR="00D5326E">
                              <w:rPr>
                                <w:sz w:val="15"/>
                                <w:szCs w:val="15"/>
                              </w:rPr>
                              <w:t>EHT</w:t>
                            </w:r>
                            <w:ins w:id="188" w:author="Jianhan Liu" w:date="2024-12-23T16:32:00Z">
                              <w:r w:rsidR="00A33C48">
                                <w:rPr>
                                  <w:sz w:val="15"/>
                                  <w:szCs w:val="15"/>
                                </w:rPr>
                                <w:t xml:space="preserve"> </w:t>
                              </w:r>
                            </w:ins>
                            <w:r>
                              <w:rPr>
                                <w:sz w:val="15"/>
                                <w:szCs w:val="15"/>
                              </w:rPr>
                              <w:t>P160</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16710F" id="_x0000_s1077" style="position:absolute;margin-left:360.95pt;margin-top:110pt;width:45.35pt;height:30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" fillcolor="window" strokecolor="#70ad47" strokeweight="1pt">
                <v:textbox>
                  <w:txbxContent>
                    <w:p w14:paraId="2F98C87E" w14:textId="21447856" w:rsidR="006A4AF9" w:rsidRDefault="006A4AF9" w:rsidP="00392CDC">
                      <w:r>
                        <w:rPr>
                          <w:sz w:val="15"/>
                          <w:szCs w:val="15"/>
                        </w:rPr>
                        <w:t>HE/</w:t>
                      </w:r>
                      <w:r w:rsidR="00D5326E">
                        <w:rPr>
                          <w:sz w:val="15"/>
                          <w:szCs w:val="15"/>
                        </w:rPr>
                        <w:t>EHT</w:t>
                      </w:r>
                      <w:ins w:id="189" w:author="Jianhan Liu" w:date="2024-12-23T16:32:00Z">
                        <w:r w:rsidR="00A33C48">
                          <w:rPr>
                            <w:sz w:val="15"/>
                            <w:szCs w:val="15"/>
                          </w:rPr>
                          <w:t xml:space="preserve"> </w:t>
                        </w:r>
                      </w:ins>
                      <w:r>
                        <w:rPr>
                          <w:sz w:val="15"/>
                          <w:szCs w:val="15"/>
                        </w:rPr>
                        <w:t>P160</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45280" behindDoc="0" locked="0" layoutInCell="1" allowOverlap="1" wp14:anchorId="14C6D693" wp14:editId="2B227F19">
                <wp:simplePos x="0" y="0"/>
                <wp:positionH relativeFrom="column">
                  <wp:posOffset>5168900</wp:posOffset>
                </wp:positionH>
                <wp:positionV relativeFrom="paragraph">
                  <wp:posOffset>1397000</wp:posOffset>
                </wp:positionV>
                <wp:extent cx="850900" cy="381000"/>
                <wp:effectExtent l="0" t="0" r="25400" b="19050"/>
                <wp:wrapNone/>
                <wp:docPr id="51" name="Rectangle 1"/>
                <wp:cNvGraphicFramePr/>
                <a:graphic xmlns:a="http://schemas.openxmlformats.org/drawingml/2006/main">
                  <a:graphicData uri="http://schemas.microsoft.com/office/word/2010/wordprocessingShape">
                    <wps:wsp>
                      <wps:cNvSpPr/>
                      <wps:spPr>
                        <a:xfrm>
                          <a:off x="0" y="0"/>
                          <a:ext cx="850900" cy="381000"/>
                        </a:xfrm>
                        <a:prstGeom prst="rect">
                          <a:avLst/>
                        </a:prstGeom>
                        <a:solidFill>
                          <a:sysClr val="window" lastClr="FFFFFF"/>
                        </a:solidFill>
                        <a:ln w="12700" cap="flat" cmpd="sng" algn="ctr">
                          <a:solidFill>
                            <a:srgbClr val="70AD47"/>
                          </a:solidFill>
                          <a:prstDash val="solid"/>
                          <a:miter lim="800000"/>
                        </a:ln>
                        <a:effectLst/>
                      </wps:spPr>
                      <wps:txbx>
                        <w:txbxContent>
                          <w:p w14:paraId="13506869" w14:textId="77777777" w:rsidR="006A4AF9" w:rsidRDefault="006A4AF9" w:rsidP="00392CDC">
                            <w:pPr>
                              <w:jc w:val="center"/>
                              <w:rPr>
                                <w:sz w:val="15"/>
                                <w:szCs w:val="15"/>
                              </w:rPr>
                            </w:pPr>
                            <w:r>
                              <w:rPr>
                                <w:sz w:val="15"/>
                                <w:szCs w:val="15"/>
                              </w:rPr>
                              <w:t>Special User info Field Flag</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C6D693" id="_x0000_s1078" style="position:absolute;margin-left:407pt;margin-top:110pt;width:67pt;height:30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" fillcolor="window" strokecolor="#70ad47" strokeweight="1pt">
                <v:textbox>
                  <w:txbxContent>
                    <w:p w14:paraId="13506869" w14:textId="77777777" w:rsidR="006A4AF9" w:rsidRDefault="006A4AF9" w:rsidP="00392CDC">
                      <w:pPr>
                        <w:jc w:val="center"/>
                        <w:rPr>
                          <w:sz w:val="15"/>
                          <w:szCs w:val="15"/>
                        </w:rPr>
                      </w:pPr>
                      <w:r>
                        <w:rPr>
                          <w:sz w:val="15"/>
                          <w:szCs w:val="15"/>
                        </w:rPr>
                        <w:t>Special User info Field Flag</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50400" behindDoc="0" locked="0" layoutInCell="1" allowOverlap="1" wp14:anchorId="6572B6AD" wp14:editId="7CD6E775">
                <wp:simplePos x="0" y="0"/>
                <wp:positionH relativeFrom="column">
                  <wp:posOffset>5430520</wp:posOffset>
                </wp:positionH>
                <wp:positionV relativeFrom="paragraph">
                  <wp:posOffset>1858645</wp:posOffset>
                </wp:positionV>
                <wp:extent cx="234315" cy="214630"/>
                <wp:effectExtent l="0" t="0" r="6350" b="0"/>
                <wp:wrapNone/>
                <wp:docPr id="50"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0EC2476F"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572B6AD" id="_x0000_s1079" type="#_x0000_t202" style="position:absolute;margin-left:427.6pt;margin-top:146.35pt;width:18.45pt;height:16.9pt;z-index:2517504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e64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" fillcolor="window" stroked="f" strokeweight=".5pt">
                <v:textbox>
                  <w:txbxContent>
                    <w:p w14:paraId="0EC2476F"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34016" behindDoc="0" locked="0" layoutInCell="1" allowOverlap="1" wp14:anchorId="5B7A60D3" wp14:editId="00E15918">
                <wp:simplePos x="0" y="0"/>
                <wp:positionH relativeFrom="column">
                  <wp:posOffset>4677410</wp:posOffset>
                </wp:positionH>
                <wp:positionV relativeFrom="paragraph">
                  <wp:posOffset>1120775</wp:posOffset>
                </wp:positionV>
                <wp:extent cx="340360" cy="219710"/>
                <wp:effectExtent l="0" t="0" r="0" b="8890"/>
                <wp:wrapNone/>
                <wp:docPr id="49"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4E3B2525" w14:textId="77777777" w:rsidR="006A4AF9" w:rsidRDefault="006A4AF9" w:rsidP="00392CDC">
                            <w:pPr>
                              <w:rPr>
                                <w:sz w:val="16"/>
                                <w:szCs w:val="16"/>
                              </w:rPr>
                            </w:pPr>
                            <w:r>
                              <w:rPr>
                                <w:sz w:val="16"/>
                                <w:szCs w:val="16"/>
                              </w:rPr>
                              <w:t>B54</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B7A60D3" id="_x0000_s1080" type="#_x0000_t202" style="position:absolute;margin-left:368.3pt;margin-top:88.25pt;width:26.8pt;height:17.3pt;z-index:2517340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" fillcolor="window" stroked="f" strokeweight=".5pt">
                <v:textbox>
                  <w:txbxContent>
                    <w:p w14:paraId="4E3B2525" w14:textId="77777777" w:rsidR="006A4AF9" w:rsidRDefault="006A4AF9" w:rsidP="00392CDC">
                      <w:pPr>
                        <w:rPr>
                          <w:sz w:val="16"/>
                          <w:szCs w:val="16"/>
                        </w:rPr>
                      </w:pPr>
                      <w:r>
                        <w:rPr>
                          <w:sz w:val="16"/>
                          <w:szCs w:val="16"/>
                        </w:rPr>
                        <w:t>B54</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6544" behindDoc="0" locked="0" layoutInCell="1" allowOverlap="1" wp14:anchorId="6023AA69" wp14:editId="534D5CEE">
                <wp:simplePos x="0" y="0"/>
                <wp:positionH relativeFrom="column">
                  <wp:posOffset>4673600</wp:posOffset>
                </wp:positionH>
                <wp:positionV relativeFrom="paragraph">
                  <wp:posOffset>1124585</wp:posOffset>
                </wp:positionV>
                <wp:extent cx="340360" cy="219710"/>
                <wp:effectExtent l="0" t="0" r="0" b="8890"/>
                <wp:wrapNone/>
                <wp:docPr id="48"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4E0CE2A5" w14:textId="77777777" w:rsidR="006A4AF9" w:rsidRDefault="006A4AF9" w:rsidP="00392CDC">
                            <w:pPr>
                              <w:rPr>
                                <w:sz w:val="16"/>
                                <w:szCs w:val="16"/>
                              </w:rPr>
                            </w:pPr>
                            <w:r>
                              <w:rPr>
                                <w:sz w:val="16"/>
                                <w:szCs w:val="16"/>
                              </w:rPr>
                              <w:t>B54</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023AA69" id="_x0000_s1081" type="#_x0000_t202" style="position:absolute;margin-left:368pt;margin-top:88.55pt;width:26.8pt;height:17.3pt;z-index:2517565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" fillcolor="window" stroked="f" strokeweight=".5pt">
                <v:textbox>
                  <w:txbxContent>
                    <w:p w14:paraId="4E0CE2A5" w14:textId="77777777" w:rsidR="006A4AF9" w:rsidRDefault="006A4AF9" w:rsidP="00392CDC">
                      <w:pPr>
                        <w:rPr>
                          <w:sz w:val="16"/>
                          <w:szCs w:val="16"/>
                        </w:rPr>
                      </w:pPr>
                      <w:r>
                        <w:rPr>
                          <w:sz w:val="16"/>
                          <w:szCs w:val="16"/>
                        </w:rPr>
                        <w:t>B54</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8592" behindDoc="0" locked="0" layoutInCell="1" allowOverlap="1" wp14:anchorId="59F2F325" wp14:editId="5866C6BB">
                <wp:simplePos x="0" y="0"/>
                <wp:positionH relativeFrom="column">
                  <wp:posOffset>787400</wp:posOffset>
                </wp:positionH>
                <wp:positionV relativeFrom="paragraph">
                  <wp:posOffset>2192655</wp:posOffset>
                </wp:positionV>
                <wp:extent cx="340360" cy="219710"/>
                <wp:effectExtent l="0" t="0" r="0" b="8890"/>
                <wp:wrapNone/>
                <wp:docPr id="47"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5F5FA47D" w14:textId="77777777" w:rsidR="006A4AF9" w:rsidRDefault="006A4AF9" w:rsidP="00392CDC">
                            <w:pPr>
                              <w:rPr>
                                <w:sz w:val="16"/>
                                <w:szCs w:val="16"/>
                              </w:rPr>
                            </w:pPr>
                            <w:r>
                              <w:rPr>
                                <w:sz w:val="16"/>
                                <w:szCs w:val="16"/>
                              </w:rPr>
                              <w:t>B56</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9F2F325" id="_x0000_s1082" type="#_x0000_t202" style="position:absolute;margin-left:62pt;margin-top:172.65pt;width:26.8pt;height:17.3pt;z-index:2517585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" fillcolor="window" stroked="f" strokeweight=".5pt">
                <v:textbox>
                  <w:txbxContent>
                    <w:p w14:paraId="5F5FA47D" w14:textId="77777777" w:rsidR="006A4AF9" w:rsidRDefault="006A4AF9" w:rsidP="00392CDC">
                      <w:pPr>
                        <w:rPr>
                          <w:sz w:val="16"/>
                          <w:szCs w:val="16"/>
                        </w:rPr>
                      </w:pPr>
                      <w:r>
                        <w:rPr>
                          <w:sz w:val="16"/>
                          <w:szCs w:val="16"/>
                        </w:rPr>
                        <w:t>B56</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61664" behindDoc="0" locked="0" layoutInCell="1" allowOverlap="1" wp14:anchorId="79E2CA2C" wp14:editId="0C72FCD0">
                <wp:simplePos x="0" y="0"/>
                <wp:positionH relativeFrom="column">
                  <wp:posOffset>2222500</wp:posOffset>
                </wp:positionH>
                <wp:positionV relativeFrom="paragraph">
                  <wp:posOffset>2192655</wp:posOffset>
                </wp:positionV>
                <wp:extent cx="340360" cy="219710"/>
                <wp:effectExtent l="0" t="0" r="0" b="8890"/>
                <wp:wrapNone/>
                <wp:docPr id="46"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7336335D" w14:textId="77777777" w:rsidR="006A4AF9" w:rsidRDefault="006A4AF9" w:rsidP="00392CDC">
                            <w:pPr>
                              <w:rPr>
                                <w:sz w:val="16"/>
                                <w:szCs w:val="16"/>
                              </w:rPr>
                            </w:pPr>
                            <w:r>
                              <w:rPr>
                                <w:sz w:val="16"/>
                                <w:szCs w:val="16"/>
                              </w:rPr>
                              <w:t>B62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9E2CA2C" id="_x0000_s1083" type="#_x0000_t202" style="position:absolute;margin-left:175pt;margin-top:172.65pt;width:26.8pt;height:17.3pt;z-index:2517616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" fillcolor="window" stroked="f" strokeweight=".5pt">
                <v:textbox>
                  <w:txbxContent>
                    <w:p w14:paraId="7336335D" w14:textId="77777777" w:rsidR="006A4AF9" w:rsidRDefault="006A4AF9" w:rsidP="00392CDC">
                      <w:pPr>
                        <w:rPr>
                          <w:sz w:val="16"/>
                          <w:szCs w:val="16"/>
                        </w:rPr>
                      </w:pPr>
                      <w:r>
                        <w:rPr>
                          <w:sz w:val="16"/>
                          <w:szCs w:val="16"/>
                        </w:rPr>
                        <w:t>B62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62688" behindDoc="0" locked="0" layoutInCell="1" allowOverlap="1" wp14:anchorId="325970BC" wp14:editId="2C46A67A">
                <wp:simplePos x="0" y="0"/>
                <wp:positionH relativeFrom="column">
                  <wp:posOffset>2698115</wp:posOffset>
                </wp:positionH>
                <wp:positionV relativeFrom="paragraph">
                  <wp:posOffset>2192020</wp:posOffset>
                </wp:positionV>
                <wp:extent cx="340360" cy="219710"/>
                <wp:effectExtent l="0" t="0" r="0" b="8890"/>
                <wp:wrapNone/>
                <wp:docPr id="45"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015D5C78" w14:textId="77777777" w:rsidR="006A4AF9" w:rsidRDefault="006A4AF9" w:rsidP="00392CDC">
                            <w:pPr>
                              <w:rPr>
                                <w:sz w:val="16"/>
                                <w:szCs w:val="16"/>
                              </w:rPr>
                            </w:pPr>
                            <w:r>
                              <w:rPr>
                                <w:sz w:val="16"/>
                                <w:szCs w:val="16"/>
                              </w:rPr>
                              <w:t>B63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25970BC" id="_x0000_s1084" type="#_x0000_t202" style="position:absolute;margin-left:212.45pt;margin-top:172.6pt;width:26.8pt;height:17.3pt;z-index:2517626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" fillcolor="window" stroked="f" strokeweight=".5pt">
                <v:textbox>
                  <w:txbxContent>
                    <w:p w14:paraId="015D5C78" w14:textId="77777777" w:rsidR="006A4AF9" w:rsidRDefault="006A4AF9" w:rsidP="00392CDC">
                      <w:pPr>
                        <w:rPr>
                          <w:sz w:val="16"/>
                          <w:szCs w:val="16"/>
                        </w:rPr>
                      </w:pPr>
                      <w:r>
                        <w:rPr>
                          <w:sz w:val="16"/>
                          <w:szCs w:val="16"/>
                        </w:rPr>
                        <w:t>B63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9616" behindDoc="0" locked="0" layoutInCell="1" allowOverlap="1" wp14:anchorId="2D6D696B" wp14:editId="5971F234">
                <wp:simplePos x="0" y="0"/>
                <wp:positionH relativeFrom="column">
                  <wp:posOffset>1438910</wp:posOffset>
                </wp:positionH>
                <wp:positionV relativeFrom="paragraph">
                  <wp:posOffset>2191385</wp:posOffset>
                </wp:positionV>
                <wp:extent cx="340360" cy="219710"/>
                <wp:effectExtent l="0" t="0" r="0" b="8890"/>
                <wp:wrapNone/>
                <wp:docPr id="44"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75B1076F" w14:textId="77777777" w:rsidR="006A4AF9" w:rsidRDefault="006A4AF9" w:rsidP="00392CDC">
                            <w:pPr>
                              <w:rPr>
                                <w:sz w:val="16"/>
                                <w:szCs w:val="16"/>
                              </w:rPr>
                            </w:pPr>
                            <w:r>
                              <w:rPr>
                                <w:sz w:val="16"/>
                                <w:szCs w:val="16"/>
                              </w:rPr>
                              <w:t>B59</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D6D696B" id="_x0000_s1085" type="#_x0000_t202" style="position:absolute;margin-left:113.3pt;margin-top:172.55pt;width:26.8pt;height:17.3pt;z-index:2517596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" fillcolor="window" stroked="f" strokeweight=".5pt">
                <v:textbox>
                  <w:txbxContent>
                    <w:p w14:paraId="75B1076F" w14:textId="77777777" w:rsidR="006A4AF9" w:rsidRDefault="006A4AF9" w:rsidP="00392CDC">
                      <w:pPr>
                        <w:rPr>
                          <w:sz w:val="16"/>
                          <w:szCs w:val="16"/>
                        </w:rPr>
                      </w:pPr>
                      <w:r>
                        <w:rPr>
                          <w:sz w:val="16"/>
                          <w:szCs w:val="16"/>
                        </w:rPr>
                        <w:t>B59</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60640" behindDoc="0" locked="0" layoutInCell="1" allowOverlap="1" wp14:anchorId="0365A7E9" wp14:editId="6DE74226">
                <wp:simplePos x="0" y="0"/>
                <wp:positionH relativeFrom="column">
                  <wp:posOffset>1752600</wp:posOffset>
                </wp:positionH>
                <wp:positionV relativeFrom="paragraph">
                  <wp:posOffset>2190115</wp:posOffset>
                </wp:positionV>
                <wp:extent cx="340360" cy="219710"/>
                <wp:effectExtent l="0" t="0" r="0" b="8890"/>
                <wp:wrapNone/>
                <wp:docPr id="43"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23773519" w14:textId="77777777" w:rsidR="006A4AF9" w:rsidRDefault="006A4AF9" w:rsidP="00392CDC">
                            <w:pPr>
                              <w:rPr>
                                <w:sz w:val="16"/>
                                <w:szCs w:val="16"/>
                              </w:rPr>
                            </w:pPr>
                            <w:r>
                              <w:rPr>
                                <w:sz w:val="16"/>
                                <w:szCs w:val="16"/>
                              </w:rPr>
                              <w:t>B60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365A7E9" id="_x0000_s1086" type="#_x0000_t202" style="position:absolute;margin-left:138pt;margin-top:172.45pt;width:26.8pt;height:17.3pt;z-index:2517606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" fillcolor="window" stroked="f" strokeweight=".5pt">
                <v:textbox>
                  <w:txbxContent>
                    <w:p w14:paraId="23773519" w14:textId="77777777" w:rsidR="006A4AF9" w:rsidRDefault="006A4AF9" w:rsidP="00392CDC">
                      <w:pPr>
                        <w:rPr>
                          <w:sz w:val="16"/>
                          <w:szCs w:val="16"/>
                        </w:rPr>
                      </w:pPr>
                      <w:r>
                        <w:rPr>
                          <w:sz w:val="16"/>
                          <w:szCs w:val="16"/>
                        </w:rPr>
                        <w:t>B60</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7568" behindDoc="0" locked="0" layoutInCell="1" allowOverlap="1" wp14:anchorId="5BE1A7F6" wp14:editId="7AF56174">
                <wp:simplePos x="0" y="0"/>
                <wp:positionH relativeFrom="column">
                  <wp:posOffset>5426710</wp:posOffset>
                </wp:positionH>
                <wp:positionV relativeFrom="paragraph">
                  <wp:posOffset>1124585</wp:posOffset>
                </wp:positionV>
                <wp:extent cx="340360" cy="219710"/>
                <wp:effectExtent l="0" t="0" r="0" b="8890"/>
                <wp:wrapNone/>
                <wp:docPr id="42"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2F3CC431" w14:textId="77777777" w:rsidR="006A4AF9" w:rsidRDefault="006A4AF9" w:rsidP="00392CDC">
                            <w:pPr>
                              <w:rPr>
                                <w:sz w:val="16"/>
                                <w:szCs w:val="16"/>
                              </w:rPr>
                            </w:pPr>
                            <w:r>
                              <w:rPr>
                                <w:sz w:val="16"/>
                                <w:szCs w:val="16"/>
                              </w:rPr>
                              <w:t>B55</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BE1A7F6" id="_x0000_s1087" type="#_x0000_t202" style="position:absolute;margin-left:427.3pt;margin-top:88.55pt;width:26.8pt;height:17.3pt;z-index:2517575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" fillcolor="window" stroked="f" strokeweight=".5pt">
                <v:textbox>
                  <w:txbxContent>
                    <w:p w14:paraId="2F3CC431" w14:textId="77777777" w:rsidR="006A4AF9" w:rsidRDefault="006A4AF9" w:rsidP="00392CDC">
                      <w:pPr>
                        <w:rPr>
                          <w:sz w:val="16"/>
                          <w:szCs w:val="16"/>
                        </w:rPr>
                      </w:pPr>
                      <w:r>
                        <w:rPr>
                          <w:sz w:val="16"/>
                          <w:szCs w:val="16"/>
                        </w:rPr>
                        <w:t>B55</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46304" behindDoc="0" locked="0" layoutInCell="1" allowOverlap="1" wp14:anchorId="32A89E38" wp14:editId="09CAA696">
                <wp:simplePos x="0" y="0"/>
                <wp:positionH relativeFrom="column">
                  <wp:posOffset>787400</wp:posOffset>
                </wp:positionH>
                <wp:positionV relativeFrom="paragraph">
                  <wp:posOffset>2470150</wp:posOffset>
                </wp:positionV>
                <wp:extent cx="965200" cy="381000"/>
                <wp:effectExtent l="0" t="0" r="25400" b="19050"/>
                <wp:wrapNone/>
                <wp:docPr id="41" name="Rectangle 1"/>
                <wp:cNvGraphicFramePr/>
                <a:graphic xmlns:a="http://schemas.openxmlformats.org/drawingml/2006/main">
                  <a:graphicData uri="http://schemas.microsoft.com/office/word/2010/wordprocessingShape">
                    <wps:wsp>
                      <wps:cNvSpPr/>
                      <wps:spPr>
                        <a:xfrm>
                          <a:off x="0" y="0"/>
                          <a:ext cx="965200" cy="381000"/>
                        </a:xfrm>
                        <a:prstGeom prst="rect">
                          <a:avLst/>
                        </a:prstGeom>
                        <a:solidFill>
                          <a:sysClr val="window" lastClr="FFFFFF"/>
                        </a:solidFill>
                        <a:ln w="12700" cap="flat" cmpd="sng" algn="ctr">
                          <a:solidFill>
                            <a:srgbClr val="70AD47"/>
                          </a:solidFill>
                          <a:prstDash val="solid"/>
                          <a:miter lim="800000"/>
                        </a:ln>
                        <a:effectLst/>
                      </wps:spPr>
                      <wps:txbx>
                        <w:txbxContent>
                          <w:p w14:paraId="493F69E9" w14:textId="77777777" w:rsidR="006A4AF9" w:rsidRDefault="006A4AF9" w:rsidP="00392CDC">
                            <w:pPr>
                              <w:rPr>
                                <w:sz w:val="15"/>
                                <w:szCs w:val="15"/>
                              </w:rPr>
                            </w:pPr>
                            <w:r>
                              <w:rPr>
                                <w:sz w:val="15"/>
                                <w:szCs w:val="15"/>
                              </w:rPr>
                              <w:t>DRU/RRU Indication</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89E38" id="_x0000_s1088" style="position:absolute;margin-left:62pt;margin-top:194.5pt;width:76pt;height:30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" fillcolor="window" strokecolor="#70ad47" strokeweight="1pt">
                <v:textbox>
                  <w:txbxContent>
                    <w:p w14:paraId="493F69E9" w14:textId="77777777" w:rsidR="006A4AF9" w:rsidRDefault="006A4AF9" w:rsidP="00392CDC">
                      <w:pPr>
                        <w:rPr>
                          <w:sz w:val="15"/>
                          <w:szCs w:val="15"/>
                        </w:rPr>
                      </w:pPr>
                      <w:r>
                        <w:rPr>
                          <w:sz w:val="15"/>
                          <w:szCs w:val="15"/>
                        </w:rPr>
                        <w:t>DRU/RRU Indication</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47328" behindDoc="0" locked="0" layoutInCell="1" allowOverlap="1" wp14:anchorId="3E656C9C" wp14:editId="54046547">
                <wp:simplePos x="0" y="0"/>
                <wp:positionH relativeFrom="column">
                  <wp:posOffset>2569210</wp:posOffset>
                </wp:positionH>
                <wp:positionV relativeFrom="paragraph">
                  <wp:posOffset>2470785</wp:posOffset>
                </wp:positionV>
                <wp:extent cx="575945" cy="381000"/>
                <wp:effectExtent l="0" t="0" r="14605" b="19050"/>
                <wp:wrapNone/>
                <wp:docPr id="40" name="Rectangle 1"/>
                <wp:cNvGraphicFramePr/>
                <a:graphic xmlns:a="http://schemas.openxmlformats.org/drawingml/2006/main">
                  <a:graphicData uri="http://schemas.microsoft.com/office/word/2010/wordprocessingShape">
                    <wps:wsp>
                      <wps:cNvSpPr/>
                      <wps:spPr>
                        <a:xfrm>
                          <a:off x="0" y="0"/>
                          <a:ext cx="575310" cy="381000"/>
                        </a:xfrm>
                        <a:prstGeom prst="rect">
                          <a:avLst/>
                        </a:prstGeom>
                        <a:solidFill>
                          <a:sysClr val="window" lastClr="FFFFFF"/>
                        </a:solidFill>
                        <a:ln w="12700" cap="flat" cmpd="sng" algn="ctr">
                          <a:solidFill>
                            <a:srgbClr val="70AD47"/>
                          </a:solidFill>
                          <a:prstDash val="solid"/>
                          <a:miter lim="800000"/>
                        </a:ln>
                        <a:effectLst/>
                      </wps:spPr>
                      <wps:txbx>
                        <w:txbxContent>
                          <w:p w14:paraId="20CEEEE1" w14:textId="77777777" w:rsidR="006A4AF9" w:rsidRDefault="006A4AF9" w:rsidP="00392CDC">
                            <w:r>
                              <w:rPr>
                                <w:sz w:val="15"/>
                                <w:szCs w:val="15"/>
                              </w:rPr>
                              <w:t>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656C9C" id="_x0000_s1089" style="position:absolute;margin-left:202.3pt;margin-top:194.55pt;width:45.35pt;height:30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" fillcolor="window" strokecolor="#70ad47" strokeweight="1pt">
                <v:textbox>
                  <w:txbxContent>
                    <w:p w14:paraId="20CEEEE1" w14:textId="77777777" w:rsidR="006A4AF9" w:rsidRDefault="006A4AF9" w:rsidP="00392CDC">
                      <w:r>
                        <w:rPr>
                          <w:sz w:val="15"/>
                          <w:szCs w:val="15"/>
                        </w:rPr>
                        <w:t>Reserved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48352" behindDoc="0" locked="0" layoutInCell="1" allowOverlap="1" wp14:anchorId="47AE2F02" wp14:editId="004E2DE2">
                <wp:simplePos x="0" y="0"/>
                <wp:positionH relativeFrom="column">
                  <wp:posOffset>1751965</wp:posOffset>
                </wp:positionH>
                <wp:positionV relativeFrom="paragraph">
                  <wp:posOffset>2470785</wp:posOffset>
                </wp:positionV>
                <wp:extent cx="817245" cy="381000"/>
                <wp:effectExtent l="0" t="0" r="20955" b="19050"/>
                <wp:wrapNone/>
                <wp:docPr id="39" name="Rectangle 1"/>
                <wp:cNvGraphicFramePr/>
                <a:graphic xmlns:a="http://schemas.openxmlformats.org/drawingml/2006/main">
                  <a:graphicData uri="http://schemas.microsoft.com/office/word/2010/wordprocessingShape">
                    <wps:wsp>
                      <wps:cNvSpPr/>
                      <wps:spPr>
                        <a:xfrm>
                          <a:off x="0" y="0"/>
                          <a:ext cx="816610" cy="381000"/>
                        </a:xfrm>
                        <a:prstGeom prst="rect">
                          <a:avLst/>
                        </a:prstGeom>
                        <a:solidFill>
                          <a:sysClr val="window" lastClr="FFFFFF"/>
                        </a:solidFill>
                        <a:ln w="12700" cap="flat" cmpd="sng" algn="ctr">
                          <a:solidFill>
                            <a:srgbClr val="70AD47"/>
                          </a:solidFill>
                          <a:prstDash val="solid"/>
                          <a:miter lim="800000"/>
                        </a:ln>
                        <a:effectLst/>
                      </wps:spPr>
                      <wps:txbx>
                        <w:txbxContent>
                          <w:p w14:paraId="3DAF0268" w14:textId="77777777" w:rsidR="006A4AF9" w:rsidRDefault="006A4AF9" w:rsidP="00392CDC">
                            <w:pPr>
                              <w:jc w:val="center"/>
                            </w:pPr>
                            <w:r>
                              <w:rPr>
                                <w:sz w:val="15"/>
                                <w:szCs w:val="15"/>
                              </w:rPr>
                              <w:t>UHR 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AE2F02" id="_x0000_s1090" style="position:absolute;margin-left:137.95pt;margin-top:194.55pt;width:64.35pt;height:30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" fillcolor="window" strokecolor="#70ad47" strokeweight="1pt">
                <v:textbox>
                  <w:txbxContent>
                    <w:p w14:paraId="3DAF0268" w14:textId="77777777" w:rsidR="006A4AF9" w:rsidRDefault="006A4AF9" w:rsidP="00392CDC">
                      <w:pPr>
                        <w:jc w:val="center"/>
                      </w:pPr>
                      <w:r>
                        <w:rPr>
                          <w:sz w:val="15"/>
                          <w:szCs w:val="15"/>
                        </w:rPr>
                        <w:t>UHR Reserved</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49376" behindDoc="0" locked="0" layoutInCell="1" allowOverlap="1" wp14:anchorId="5242D586" wp14:editId="690645C7">
                <wp:simplePos x="0" y="0"/>
                <wp:positionH relativeFrom="column">
                  <wp:posOffset>427355</wp:posOffset>
                </wp:positionH>
                <wp:positionV relativeFrom="paragraph">
                  <wp:posOffset>2907030</wp:posOffset>
                </wp:positionV>
                <wp:extent cx="359410" cy="219710"/>
                <wp:effectExtent l="0" t="0" r="0" b="8890"/>
                <wp:wrapNone/>
                <wp:docPr id="38"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7DFC335C"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242D586" id="_x0000_s1091" type="#_x0000_t202" style="position:absolute;margin-left:33.65pt;margin-top:228.9pt;width:28.3pt;height:17.3pt;z-index:2517493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" fillcolor="window" stroked="f" strokeweight=".5pt">
                <v:textbox>
                  <w:txbxContent>
                    <w:p w14:paraId="7DFC335C" w14:textId="77777777" w:rsidR="006A4AF9" w:rsidRDefault="006A4AF9" w:rsidP="00392CDC">
                      <w:pPr>
                        <w:rPr>
                          <w:sz w:val="16"/>
                          <w:szCs w:val="16"/>
                        </w:rPr>
                      </w:pPr>
                      <w:r>
                        <w:rPr>
                          <w:sz w:val="16"/>
                          <w:szCs w:val="16"/>
                        </w:rPr>
                        <w:t>Bits:</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1424" behindDoc="0" locked="0" layoutInCell="1" allowOverlap="1" wp14:anchorId="30AFD230" wp14:editId="641F4EAE">
                <wp:simplePos x="0" y="0"/>
                <wp:positionH relativeFrom="column">
                  <wp:posOffset>1191895</wp:posOffset>
                </wp:positionH>
                <wp:positionV relativeFrom="paragraph">
                  <wp:posOffset>2889250</wp:posOffset>
                </wp:positionV>
                <wp:extent cx="245110" cy="213995"/>
                <wp:effectExtent l="0" t="0" r="2540" b="0"/>
                <wp:wrapNone/>
                <wp:docPr id="37" name="Text Box 4"/>
                <wp:cNvGraphicFramePr/>
                <a:graphic xmlns:a="http://schemas.openxmlformats.org/drawingml/2006/main">
                  <a:graphicData uri="http://schemas.microsoft.com/office/word/2010/wordprocessingShape">
                    <wps:wsp>
                      <wps:cNvSpPr txBox="1"/>
                      <wps:spPr>
                        <a:xfrm>
                          <a:off x="0" y="0"/>
                          <a:ext cx="245110" cy="213995"/>
                        </a:xfrm>
                        <a:prstGeom prst="rect">
                          <a:avLst/>
                        </a:prstGeom>
                        <a:solidFill>
                          <a:sysClr val="window" lastClr="FFFFFF"/>
                        </a:solidFill>
                        <a:ln w="6350">
                          <a:noFill/>
                        </a:ln>
                      </wps:spPr>
                      <wps:txbx>
                        <w:txbxContent>
                          <w:p w14:paraId="4F4B399F" w14:textId="77777777" w:rsidR="006A4AF9" w:rsidRDefault="006A4AF9" w:rsidP="00392CDC">
                            <w:pPr>
                              <w:rPr>
                                <w:sz w:val="16"/>
                                <w:szCs w:val="16"/>
                              </w:rPr>
                            </w:pPr>
                            <w:r>
                              <w:rPr>
                                <w:sz w:val="16"/>
                                <w:szCs w:val="16"/>
                              </w:rPr>
                              <w:t>4</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FD230" id="_x0000_s1092" type="#_x0000_t202" style="position:absolute;margin-left:93.85pt;margin-top:227.5pt;width:19.3pt;height:16.8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" fillcolor="window" stroked="f" strokeweight=".5pt">
                <v:textbox>
                  <w:txbxContent>
                    <w:p w14:paraId="4F4B399F" w14:textId="77777777" w:rsidR="006A4AF9" w:rsidRDefault="006A4AF9" w:rsidP="00392CDC">
                      <w:pPr>
                        <w:rPr>
                          <w:sz w:val="16"/>
                          <w:szCs w:val="16"/>
                        </w:rPr>
                      </w:pPr>
                      <w:r>
                        <w:rPr>
                          <w:sz w:val="16"/>
                          <w:szCs w:val="16"/>
                        </w:rPr>
                        <w:t>4</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2448" behindDoc="0" locked="0" layoutInCell="1" allowOverlap="1" wp14:anchorId="201A61D9" wp14:editId="2F28863E">
                <wp:simplePos x="0" y="0"/>
                <wp:positionH relativeFrom="column">
                  <wp:posOffset>2167255</wp:posOffset>
                </wp:positionH>
                <wp:positionV relativeFrom="paragraph">
                  <wp:posOffset>2903855</wp:posOffset>
                </wp:positionV>
                <wp:extent cx="234315" cy="247650"/>
                <wp:effectExtent l="0" t="0" r="6350" b="0"/>
                <wp:wrapNone/>
                <wp:docPr id="36" name="Text Box 4"/>
                <wp:cNvGraphicFramePr/>
                <a:graphic xmlns:a="http://schemas.openxmlformats.org/drawingml/2006/main">
                  <a:graphicData uri="http://schemas.microsoft.com/office/word/2010/wordprocessingShape">
                    <wps:wsp>
                      <wps:cNvSpPr txBox="1"/>
                      <wps:spPr>
                        <a:xfrm>
                          <a:off x="0" y="0"/>
                          <a:ext cx="241300" cy="247650"/>
                        </a:xfrm>
                        <a:prstGeom prst="rect">
                          <a:avLst/>
                        </a:prstGeom>
                        <a:solidFill>
                          <a:sysClr val="window" lastClr="FFFFFF"/>
                        </a:solidFill>
                        <a:ln w="6350">
                          <a:noFill/>
                        </a:ln>
                      </wps:spPr>
                      <wps:txbx>
                        <w:txbxContent>
                          <w:p w14:paraId="13EE6381" w14:textId="77777777" w:rsidR="006A4AF9" w:rsidRDefault="006A4AF9" w:rsidP="00392CDC">
                            <w:pPr>
                              <w:rPr>
                                <w:sz w:val="16"/>
                                <w:szCs w:val="16"/>
                              </w:rPr>
                            </w:pPr>
                            <w:r>
                              <w:rPr>
                                <w:sz w:val="16"/>
                                <w:szCs w:val="16"/>
                              </w:rPr>
                              <w:t>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01A61D9" id="_x0000_s1093" type="#_x0000_t202" style="position:absolute;margin-left:170.65pt;margin-top:228.65pt;width:18.45pt;height:19.5pt;z-index:2517524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" fillcolor="window" stroked="f" strokeweight=".5pt">
                <v:textbox>
                  <w:txbxContent>
                    <w:p w14:paraId="13EE6381" w14:textId="77777777" w:rsidR="006A4AF9" w:rsidRDefault="006A4AF9" w:rsidP="00392CDC">
                      <w:pPr>
                        <w:rPr>
                          <w:sz w:val="16"/>
                          <w:szCs w:val="16"/>
                        </w:rPr>
                      </w:pPr>
                      <w:r>
                        <w:rPr>
                          <w:sz w:val="16"/>
                          <w:szCs w:val="16"/>
                        </w:rPr>
                        <w:t>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3472" behindDoc="0" locked="0" layoutInCell="1" allowOverlap="1" wp14:anchorId="40B2CC25" wp14:editId="264E7631">
                <wp:simplePos x="0" y="0"/>
                <wp:positionH relativeFrom="column">
                  <wp:posOffset>2772410</wp:posOffset>
                </wp:positionH>
                <wp:positionV relativeFrom="paragraph">
                  <wp:posOffset>2889885</wp:posOffset>
                </wp:positionV>
                <wp:extent cx="234315" cy="214630"/>
                <wp:effectExtent l="0" t="0" r="6350" b="0"/>
                <wp:wrapNone/>
                <wp:docPr id="35"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3B6BFE11"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B2CC25" id="_x0000_s1094" type="#_x0000_t202" style="position:absolute;margin-left:218.3pt;margin-top:227.55pt;width:18.45pt;height:16.9pt;z-index:2517534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U7CNg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" fillcolor="window" stroked="f" strokeweight=".5pt">
                <v:textbox>
                  <w:txbxContent>
                    <w:p w14:paraId="3B6BFE11"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4496" behindDoc="0" locked="0" layoutInCell="1" allowOverlap="1" wp14:anchorId="2B190BF8" wp14:editId="7AECFE95">
                <wp:simplePos x="0" y="0"/>
                <wp:positionH relativeFrom="column">
                  <wp:posOffset>3537585</wp:posOffset>
                </wp:positionH>
                <wp:positionV relativeFrom="paragraph">
                  <wp:posOffset>2904490</wp:posOffset>
                </wp:positionV>
                <wp:extent cx="504825" cy="214630"/>
                <wp:effectExtent l="0" t="0" r="1905" b="0"/>
                <wp:wrapNone/>
                <wp:docPr id="34" name="Text Box 4"/>
                <wp:cNvGraphicFramePr/>
                <a:graphic xmlns:a="http://schemas.openxmlformats.org/drawingml/2006/main">
                  <a:graphicData uri="http://schemas.microsoft.com/office/word/2010/wordprocessingShape">
                    <wps:wsp>
                      <wps:cNvSpPr txBox="1"/>
                      <wps:spPr>
                        <a:xfrm>
                          <a:off x="0" y="0"/>
                          <a:ext cx="512445" cy="213995"/>
                        </a:xfrm>
                        <a:prstGeom prst="rect">
                          <a:avLst/>
                        </a:prstGeom>
                        <a:solidFill>
                          <a:sysClr val="window" lastClr="FFFFFF"/>
                        </a:solidFill>
                        <a:ln w="6350">
                          <a:noFill/>
                        </a:ln>
                      </wps:spPr>
                      <wps:txbx>
                        <w:txbxContent>
                          <w:p w14:paraId="38FEA07A" w14:textId="77777777" w:rsidR="006A4AF9" w:rsidRDefault="006A4AF9" w:rsidP="00392CDC">
                            <w:pPr>
                              <w:rPr>
                                <w:sz w:val="16"/>
                                <w:szCs w:val="16"/>
                              </w:rPr>
                            </w:pPr>
                            <w:r>
                              <w:rPr>
                                <w:sz w:val="16"/>
                                <w:szCs w:val="16"/>
                              </w:rPr>
                              <w:t>variable</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B190BF8" id="_x0000_s1095" type="#_x0000_t202" style="position:absolute;margin-left:278.55pt;margin-top:228.7pt;width:39.75pt;height:16.9pt;z-index:2517544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" fillcolor="window" stroked="f" strokeweight=".5pt">
                <v:textbox>
                  <w:txbxContent>
                    <w:p w14:paraId="38FEA07A" w14:textId="77777777" w:rsidR="006A4AF9" w:rsidRDefault="006A4AF9" w:rsidP="00392CDC">
                      <w:pPr>
                        <w:rPr>
                          <w:sz w:val="16"/>
                          <w:szCs w:val="16"/>
                        </w:rPr>
                      </w:pPr>
                      <w:r>
                        <w:rPr>
                          <w:sz w:val="16"/>
                          <w:szCs w:val="16"/>
                        </w:rPr>
                        <w:t>variable</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55520" behindDoc="0" locked="0" layoutInCell="1" allowOverlap="1" wp14:anchorId="70EFA3FF" wp14:editId="34734FDE">
                <wp:simplePos x="0" y="0"/>
                <wp:positionH relativeFrom="column">
                  <wp:posOffset>3150235</wp:posOffset>
                </wp:positionH>
                <wp:positionV relativeFrom="paragraph">
                  <wp:posOffset>2470150</wp:posOffset>
                </wp:positionV>
                <wp:extent cx="1075055" cy="381000"/>
                <wp:effectExtent l="0" t="0" r="10795" b="19050"/>
                <wp:wrapNone/>
                <wp:docPr id="33" name="Rectangle 1"/>
                <wp:cNvGraphicFramePr/>
                <a:graphic xmlns:a="http://schemas.openxmlformats.org/drawingml/2006/main">
                  <a:graphicData uri="http://schemas.microsoft.com/office/word/2010/wordprocessingShape">
                    <wps:wsp>
                      <wps:cNvSpPr/>
                      <wps:spPr>
                        <a:xfrm>
                          <a:off x="0" y="0"/>
                          <a:ext cx="1075055" cy="381000"/>
                        </a:xfrm>
                        <a:prstGeom prst="rect">
                          <a:avLst/>
                        </a:prstGeom>
                        <a:solidFill>
                          <a:sysClr val="window" lastClr="FFFFFF"/>
                        </a:solidFill>
                        <a:ln w="12700" cap="flat" cmpd="sng" algn="ctr">
                          <a:solidFill>
                            <a:srgbClr val="70AD47"/>
                          </a:solidFill>
                          <a:prstDash val="solid"/>
                          <a:miter lim="800000"/>
                        </a:ln>
                        <a:effectLst/>
                      </wps:spPr>
                      <wps:txbx>
                        <w:txbxContent>
                          <w:p w14:paraId="1B5F3B0B" w14:textId="77777777" w:rsidR="006A4AF9" w:rsidRDefault="006A4AF9" w:rsidP="00392CDC">
                            <w:r>
                              <w:rPr>
                                <w:sz w:val="15"/>
                                <w:szCs w:val="15"/>
                              </w:rPr>
                              <w:t>Trigger Dependent Common Info</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EFA3FF" id="_x0000_s1096" style="position:absolute;margin-left:248.05pt;margin-top:194.5pt;width:84.65pt;height:30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" fillcolor="window" strokecolor="#70ad47" strokeweight="1pt">
                <v:textbox>
                  <w:txbxContent>
                    <w:p w14:paraId="1B5F3B0B" w14:textId="77777777" w:rsidR="006A4AF9" w:rsidRDefault="006A4AF9" w:rsidP="00392CDC">
                      <w:r>
                        <w:rPr>
                          <w:sz w:val="15"/>
                          <w:szCs w:val="15"/>
                        </w:rPr>
                        <w:t>Trigger Dependent Common Info</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732992" behindDoc="0" locked="0" layoutInCell="1" allowOverlap="1" wp14:anchorId="46CBD695" wp14:editId="14F3F14A">
                <wp:simplePos x="0" y="0"/>
                <wp:positionH relativeFrom="column">
                  <wp:posOffset>4142740</wp:posOffset>
                </wp:positionH>
                <wp:positionV relativeFrom="paragraph">
                  <wp:posOffset>1113155</wp:posOffset>
                </wp:positionV>
                <wp:extent cx="340360" cy="219710"/>
                <wp:effectExtent l="0" t="0" r="0" b="8890"/>
                <wp:wrapNone/>
                <wp:docPr id="32"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2F68DCDB" w14:textId="77777777" w:rsidR="006A4AF9" w:rsidRDefault="006A4AF9" w:rsidP="00392CDC">
                            <w:pPr>
                              <w:rPr>
                                <w:sz w:val="16"/>
                                <w:szCs w:val="16"/>
                              </w:rPr>
                            </w:pPr>
                            <w:r>
                              <w:rPr>
                                <w:sz w:val="16"/>
                                <w:szCs w:val="16"/>
                              </w:rPr>
                              <w:t>B53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6CBD695" id="_x0000_s1097" type="#_x0000_t202" style="position:absolute;margin-left:326.2pt;margin-top:87.65pt;width:26.8pt;height:17.3pt;z-index:2517329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" fillcolor="window" stroked="f" strokeweight=".5pt">
                <v:textbox>
                  <w:txbxContent>
                    <w:p w14:paraId="2F68DCDB" w14:textId="77777777" w:rsidR="006A4AF9" w:rsidRDefault="006A4AF9" w:rsidP="00392CDC">
                      <w:pPr>
                        <w:rPr>
                          <w:sz w:val="16"/>
                          <w:szCs w:val="16"/>
                        </w:rPr>
                      </w:pPr>
                      <w:r>
                        <w:rPr>
                          <w:sz w:val="16"/>
                          <w:szCs w:val="16"/>
                        </w:rPr>
                        <w:t>B53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9920" behindDoc="0" locked="0" layoutInCell="1" allowOverlap="1" wp14:anchorId="6D7C7195" wp14:editId="5A1E48D4">
                <wp:simplePos x="0" y="0"/>
                <wp:positionH relativeFrom="column">
                  <wp:posOffset>2836545</wp:posOffset>
                </wp:positionH>
                <wp:positionV relativeFrom="paragraph">
                  <wp:posOffset>1121410</wp:posOffset>
                </wp:positionV>
                <wp:extent cx="340360" cy="219710"/>
                <wp:effectExtent l="0" t="0" r="0" b="8890"/>
                <wp:wrapNone/>
                <wp:docPr id="31"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64ED7873" w14:textId="77777777" w:rsidR="006A4AF9" w:rsidRDefault="006A4AF9" w:rsidP="00392CDC">
                            <w:r>
                              <w:rPr>
                                <w:sz w:val="16"/>
                                <w:szCs w:val="16"/>
                              </w:rPr>
                              <w:t>B36</w:t>
                            </w:r>
                          </w:p>
                          <w:p w14:paraId="0532CB24" w14:textId="77777777" w:rsidR="006A4AF9" w:rsidRDefault="006A4AF9" w:rsidP="00392CDC"/>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D7C7195" id="_x0000_s1098" type="#_x0000_t202" style="position:absolute;margin-left:223.35pt;margin-top:88.3pt;width:26.8pt;height:17.3pt;z-index:2517299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" fillcolor="window" stroked="f" strokeweight=".5pt">
                <v:textbox>
                  <w:txbxContent>
                    <w:p w14:paraId="64ED7873" w14:textId="77777777" w:rsidR="006A4AF9" w:rsidRDefault="006A4AF9" w:rsidP="00392CDC">
                      <w:r>
                        <w:rPr>
                          <w:sz w:val="16"/>
                          <w:szCs w:val="16"/>
                        </w:rPr>
                        <w:t>B36</w:t>
                      </w:r>
                    </w:p>
                    <w:p w14:paraId="0532CB24" w14:textId="77777777" w:rsidR="006A4AF9" w:rsidRDefault="006A4AF9" w:rsidP="00392CDC"/>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5824" behindDoc="0" locked="0" layoutInCell="1" allowOverlap="1" wp14:anchorId="56DCD5D7" wp14:editId="7104775D">
                <wp:simplePos x="0" y="0"/>
                <wp:positionH relativeFrom="column">
                  <wp:posOffset>1202055</wp:posOffset>
                </wp:positionH>
                <wp:positionV relativeFrom="paragraph">
                  <wp:posOffset>1120775</wp:posOffset>
                </wp:positionV>
                <wp:extent cx="340360" cy="219710"/>
                <wp:effectExtent l="0" t="0" r="0" b="8890"/>
                <wp:wrapNone/>
                <wp:docPr id="30"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08A7E51F" w14:textId="77777777" w:rsidR="006A4AF9" w:rsidRDefault="006A4AF9" w:rsidP="00392CDC">
                            <w:pPr>
                              <w:rPr>
                                <w:sz w:val="16"/>
                                <w:szCs w:val="16"/>
                              </w:rPr>
                            </w:pPr>
                            <w:r>
                              <w:rPr>
                                <w:sz w:val="16"/>
                                <w:szCs w:val="16"/>
                              </w:rPr>
                              <w:t>B28</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6DCD5D7" id="_x0000_s1099" type="#_x0000_t202" style="position:absolute;margin-left:94.65pt;margin-top:88.25pt;width:26.8pt;height:17.3pt;z-index:251725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" fillcolor="window" stroked="f" strokeweight=".5pt">
                <v:textbox>
                  <w:txbxContent>
                    <w:p w14:paraId="08A7E51F" w14:textId="77777777" w:rsidR="006A4AF9" w:rsidRDefault="006A4AF9" w:rsidP="00392CDC">
                      <w:pPr>
                        <w:rPr>
                          <w:sz w:val="16"/>
                          <w:szCs w:val="16"/>
                        </w:rPr>
                      </w:pPr>
                      <w:r>
                        <w:rPr>
                          <w:sz w:val="16"/>
                          <w:szCs w:val="16"/>
                        </w:rPr>
                        <w:t>B28</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6848" behindDoc="0" locked="0" layoutInCell="1" allowOverlap="1" wp14:anchorId="536417F4" wp14:editId="41F7DE82">
                <wp:simplePos x="0" y="0"/>
                <wp:positionH relativeFrom="column">
                  <wp:posOffset>1557655</wp:posOffset>
                </wp:positionH>
                <wp:positionV relativeFrom="paragraph">
                  <wp:posOffset>1123315</wp:posOffset>
                </wp:positionV>
                <wp:extent cx="397510" cy="219710"/>
                <wp:effectExtent l="0" t="0" r="2540" b="8890"/>
                <wp:wrapNone/>
                <wp:docPr id="29" name="Text Box 4"/>
                <wp:cNvGraphicFramePr/>
                <a:graphic xmlns:a="http://schemas.openxmlformats.org/drawingml/2006/main">
                  <a:graphicData uri="http://schemas.microsoft.com/office/word/2010/wordprocessingShape">
                    <wps:wsp>
                      <wps:cNvSpPr txBox="1"/>
                      <wps:spPr>
                        <a:xfrm>
                          <a:off x="0" y="0"/>
                          <a:ext cx="397510" cy="219710"/>
                        </a:xfrm>
                        <a:prstGeom prst="rect">
                          <a:avLst/>
                        </a:prstGeom>
                        <a:solidFill>
                          <a:sysClr val="window" lastClr="FFFFFF"/>
                        </a:solidFill>
                        <a:ln w="6350">
                          <a:noFill/>
                        </a:ln>
                      </wps:spPr>
                      <wps:txbx>
                        <w:txbxContent>
                          <w:p w14:paraId="2C0D7CDA" w14:textId="77777777" w:rsidR="006A4AF9" w:rsidRDefault="006A4AF9" w:rsidP="00392CDC">
                            <w:pPr>
                              <w:rPr>
                                <w:sz w:val="16"/>
                                <w:szCs w:val="16"/>
                              </w:rPr>
                            </w:pPr>
                            <w:r>
                              <w:rPr>
                                <w:sz w:val="16"/>
                                <w:szCs w:val="16"/>
                              </w:rPr>
                              <w:t>B33</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417F4" id="_x0000_s1100" type="#_x0000_t202" style="position:absolute;margin-left:122.65pt;margin-top:88.45pt;width:31.3pt;height:17.3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" fillcolor="window" stroked="f" strokeweight=".5pt">
                <v:textbox>
                  <w:txbxContent>
                    <w:p w14:paraId="2C0D7CDA" w14:textId="77777777" w:rsidR="006A4AF9" w:rsidRDefault="006A4AF9" w:rsidP="00392CDC">
                      <w:pPr>
                        <w:rPr>
                          <w:sz w:val="16"/>
                          <w:szCs w:val="16"/>
                        </w:rPr>
                      </w:pPr>
                      <w:r>
                        <w:rPr>
                          <w:sz w:val="16"/>
                          <w:szCs w:val="16"/>
                        </w:rPr>
                        <w:t>B33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7872" behindDoc="0" locked="0" layoutInCell="1" allowOverlap="1" wp14:anchorId="5D1FE629" wp14:editId="2BCD90EE">
                <wp:simplePos x="0" y="0"/>
                <wp:positionH relativeFrom="column">
                  <wp:posOffset>1828800</wp:posOffset>
                </wp:positionH>
                <wp:positionV relativeFrom="paragraph">
                  <wp:posOffset>1120775</wp:posOffset>
                </wp:positionV>
                <wp:extent cx="340360" cy="219710"/>
                <wp:effectExtent l="0" t="0" r="0" b="8890"/>
                <wp:wrapNone/>
                <wp:docPr id="28"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1C7B7F94" w14:textId="77777777" w:rsidR="006A4AF9" w:rsidRDefault="006A4AF9" w:rsidP="00392CDC">
                            <w:pPr>
                              <w:rPr>
                                <w:sz w:val="16"/>
                                <w:szCs w:val="16"/>
                              </w:rPr>
                            </w:pPr>
                            <w:r>
                              <w:rPr>
                                <w:sz w:val="16"/>
                                <w:szCs w:val="16"/>
                              </w:rPr>
                              <w:t>B34</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D1FE629" id="_x0000_s1101" type="#_x0000_t202" style="position:absolute;margin-left:2in;margin-top:88.25pt;width:26.8pt;height:17.3pt;z-index:2517278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" fillcolor="window" stroked="f" strokeweight=".5pt">
                <v:textbox>
                  <w:txbxContent>
                    <w:p w14:paraId="1C7B7F94" w14:textId="77777777" w:rsidR="006A4AF9" w:rsidRDefault="006A4AF9" w:rsidP="00392CDC">
                      <w:pPr>
                        <w:rPr>
                          <w:sz w:val="16"/>
                          <w:szCs w:val="16"/>
                        </w:rPr>
                      </w:pPr>
                      <w:r>
                        <w:rPr>
                          <w:sz w:val="16"/>
                          <w:szCs w:val="16"/>
                        </w:rPr>
                        <w:t>B34</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723776" behindDoc="0" locked="0" layoutInCell="1" allowOverlap="1" wp14:anchorId="083DD2BB" wp14:editId="46CA025C">
                <wp:simplePos x="0" y="0"/>
                <wp:positionH relativeFrom="column">
                  <wp:posOffset>118745</wp:posOffset>
                </wp:positionH>
                <wp:positionV relativeFrom="paragraph">
                  <wp:posOffset>1113155</wp:posOffset>
                </wp:positionV>
                <wp:extent cx="340360" cy="219710"/>
                <wp:effectExtent l="0" t="0" r="0" b="8890"/>
                <wp:wrapNone/>
                <wp:docPr id="27" name="Text Box 4"/>
                <wp:cNvGraphicFramePr/>
                <a:graphic xmlns:a="http://schemas.openxmlformats.org/drawingml/2006/main">
                  <a:graphicData uri="http://schemas.microsoft.com/office/word/2010/wordprocessingShape">
                    <wps:wsp>
                      <wps:cNvSpPr txBox="1"/>
                      <wps:spPr>
                        <a:xfrm>
                          <a:off x="0" y="0"/>
                          <a:ext cx="346710" cy="219710"/>
                        </a:xfrm>
                        <a:prstGeom prst="rect">
                          <a:avLst/>
                        </a:prstGeom>
                        <a:solidFill>
                          <a:sysClr val="window" lastClr="FFFFFF"/>
                        </a:solidFill>
                        <a:ln w="6350">
                          <a:noFill/>
                        </a:ln>
                      </wps:spPr>
                      <wps:txbx>
                        <w:txbxContent>
                          <w:p w14:paraId="48DA1613" w14:textId="77777777" w:rsidR="006A4AF9" w:rsidRDefault="006A4AF9" w:rsidP="00392CDC">
                            <w:r>
                              <w:rPr>
                                <w:sz w:val="16"/>
                                <w:szCs w:val="16"/>
                              </w:rPr>
                              <w:t>B26</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83DD2BB" id="_x0000_s1102" type="#_x0000_t202" style="position:absolute;margin-left:9.35pt;margin-top:87.65pt;width:26.8pt;height:17.3pt;z-index:2517237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" fillcolor="window" stroked="f" strokeweight=".5pt">
                <v:textbox>
                  <w:txbxContent>
                    <w:p w14:paraId="48DA1613" w14:textId="77777777" w:rsidR="006A4AF9" w:rsidRDefault="006A4AF9" w:rsidP="00392CDC">
                      <w:r>
                        <w:rPr>
                          <w:sz w:val="16"/>
                          <w:szCs w:val="16"/>
                        </w:rPr>
                        <w:t>B26</w:t>
                      </w:r>
                    </w:p>
                  </w:txbxContent>
                </v:textbox>
              </v:shape>
            </w:pict>
          </mc:Fallback>
        </mc:AlternateContent>
      </w:r>
    </w:p>
    <w:p w14:paraId="13CD852E" w14:textId="77777777" w:rsidR="00392CDC" w:rsidRPr="00392CDC" w:rsidRDefault="00392CDC" w:rsidP="00392CDC">
      <w:pPr>
        <w:tabs>
          <w:tab w:val="left" w:pos="2160"/>
        </w:tabs>
        <w:spacing w:before="120" w:after="40"/>
        <w:ind w:left="720"/>
        <w:rPr>
          <w:rFonts w:ascii="Calibri" w:eastAsia="MS Mincho" w:hAnsi="Calibri" w:cs="Calibri"/>
          <w:bCs/>
          <w:sz w:val="22"/>
          <w:szCs w:val="22"/>
          <w:lang w:val="en-US" w:eastAsia="ja-JP"/>
        </w:rPr>
      </w:pPr>
    </w:p>
    <w:p w14:paraId="4E7ADF98"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5AE0B8A9"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7A19218E"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31292F96" w14:textId="77777777" w:rsidR="00392CDC" w:rsidRPr="00392CDC" w:rsidRDefault="00392CDC" w:rsidP="00392CDC">
      <w:pPr>
        <w:tabs>
          <w:tab w:val="left" w:pos="2160"/>
        </w:tabs>
        <w:spacing w:before="120" w:after="40"/>
        <w:ind w:left="720"/>
        <w:rPr>
          <w:rFonts w:ascii="Calibri" w:eastAsia="MS Mincho" w:hAnsi="Calibri" w:cs="Calibri"/>
          <w:bCs/>
          <w:sz w:val="22"/>
          <w:szCs w:val="22"/>
          <w:lang w:val="en-US" w:eastAsia="ja-JP"/>
        </w:rPr>
      </w:pPr>
    </w:p>
    <w:p w14:paraId="14134FA8"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43E3A26B" w14:textId="55BB9C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0EDABA2A"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7824A82F" w14:textId="77777777" w:rsidR="00392CDC" w:rsidRPr="00392CDC" w:rsidRDefault="00392CDC" w:rsidP="00392CDC">
      <w:pPr>
        <w:tabs>
          <w:tab w:val="left" w:pos="2160"/>
        </w:tabs>
        <w:spacing w:before="120" w:after="40"/>
        <w:ind w:left="720"/>
        <w:rPr>
          <w:rFonts w:ascii="Calibri" w:eastAsia="MS Mincho" w:hAnsi="Calibri" w:cs="Calibri"/>
          <w:bCs/>
          <w:sz w:val="22"/>
          <w:szCs w:val="22"/>
          <w:lang w:val="en-US" w:eastAsia="ja-JP"/>
        </w:rPr>
      </w:pPr>
    </w:p>
    <w:p w14:paraId="3155057E"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25C07456"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p>
    <w:p w14:paraId="633BDE9B" w14:textId="3C70E301" w:rsidR="00392CDC" w:rsidRPr="00392CDC" w:rsidRDefault="00392CDC" w:rsidP="00392CDC">
      <w:pPr>
        <w:tabs>
          <w:tab w:val="left" w:pos="2160"/>
        </w:tabs>
        <w:spacing w:before="120" w:after="40"/>
        <w:ind w:left="720"/>
        <w:rPr>
          <w:rFonts w:ascii="Calibri" w:eastAsia="MS Mincho" w:hAnsi="Calibri" w:cs="Calibri"/>
          <w:bCs/>
          <w:sz w:val="22"/>
          <w:szCs w:val="22"/>
          <w:lang w:val="en-US" w:eastAsia="ja-JP"/>
        </w:rPr>
      </w:pPr>
      <w:r>
        <w:rPr>
          <w:rFonts w:ascii="Calibri" w:eastAsia="MS Mincho" w:hAnsi="Calibri" w:cs="Calibri"/>
          <w:bCs/>
          <w:sz w:val="22"/>
          <w:szCs w:val="22"/>
          <w:lang w:val="en-US" w:eastAsia="ja-JP"/>
        </w:rPr>
        <w:tab/>
      </w:r>
      <w:r w:rsidRPr="00392CDC">
        <w:rPr>
          <w:rFonts w:ascii="Calibri" w:eastAsia="MS Mincho" w:hAnsi="Calibri" w:cs="Calibri"/>
          <w:bCs/>
          <w:sz w:val="22"/>
          <w:szCs w:val="22"/>
          <w:lang w:val="en-US" w:eastAsia="ja-JP"/>
        </w:rPr>
        <w:t>Figure 9-90x</w:t>
      </w: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UHR variant Common Info field format</w:t>
      </w:r>
    </w:p>
    <w:p w14:paraId="0AD7D892"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p>
    <w:p w14:paraId="159C20F9"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21A9B252" w14:textId="59276AF9" w:rsidR="00392CDC" w:rsidRPr="00392CDC" w:rsidRDefault="00392CDC" w:rsidP="00392CDC">
      <w:pPr>
        <w:tabs>
          <w:tab w:val="left" w:pos="2160"/>
        </w:tabs>
        <w:spacing w:before="120" w:after="40"/>
        <w:rPr>
          <w:rFonts w:eastAsia="Arial Unicode MS"/>
          <w:bCs/>
          <w:sz w:val="22"/>
          <w:lang w:val="en-US"/>
        </w:rPr>
      </w:pPr>
      <w:r w:rsidRPr="00392CDC">
        <w:rPr>
          <w:rFonts w:ascii="Calibri" w:eastAsia="MS Mincho" w:hAnsi="Calibri" w:cs="Calibri"/>
          <w:bCs/>
          <w:sz w:val="22"/>
          <w:lang w:val="en-US"/>
        </w:rPr>
        <w:t xml:space="preserve">The DRU/RRU Indication subfield indicates whether distributed RU (DRU) or regular RU (RRU) transmission is solicited in each 80 MHz frequency subblock. The format of DRU/RRU Indication subfield is defined in Figure 9-90y (DRU/RRU Indication subfield format). If UL BW is </w:t>
      </w:r>
      <w:ins w:id="190" w:author="Jianhan Liu [2]" w:date="2024-12-16T16:54:00Z">
        <w:r w:rsidR="003F5FEB">
          <w:rPr>
            <w:rFonts w:ascii="Calibri" w:eastAsia="MS Mincho" w:hAnsi="Calibri" w:cs="Calibri"/>
            <w:bCs/>
            <w:sz w:val="22"/>
            <w:lang w:val="en-US"/>
          </w:rPr>
          <w:t xml:space="preserve">20MHz, 40MHz or </w:t>
        </w:r>
      </w:ins>
      <w:r w:rsidRPr="00392CDC">
        <w:rPr>
          <w:rFonts w:ascii="Calibri" w:eastAsia="MS Mincho" w:hAnsi="Calibri" w:cs="Calibri"/>
          <w:bCs/>
          <w:sz w:val="22"/>
          <w:lang w:val="en-US"/>
        </w:rPr>
        <w:t xml:space="preserve">80 MHz, then B1-B3 in the DRU/RRU Indication subfield are reserved. If UL BW is 160 MHz, then B2-B3 in the DRU/RRU Indication subfield are reserved. To solicit a UHR TB PPDU using DRU transmission in an 80 MHz frequency subblock, the corresponding bit in the DRU/RRU Indication subfield is set to </w:t>
      </w:r>
      <w:del w:id="191" w:author="Jianhan Liu [2]" w:date="2024-12-16T16:54:00Z">
        <w:r w:rsidRPr="00392CDC" w:rsidDel="00020CF1">
          <w:rPr>
            <w:rFonts w:ascii="Calibri" w:eastAsia="MS Mincho" w:hAnsi="Calibri" w:cs="Calibri"/>
            <w:bCs/>
            <w:sz w:val="22"/>
            <w:lang w:val="en-US"/>
          </w:rPr>
          <w:delText>1</w:delText>
        </w:r>
      </w:del>
      <w:ins w:id="192" w:author="Jianhan Liu [2]" w:date="2024-12-16T16:54:00Z">
        <w:r w:rsidR="00020CF1">
          <w:rPr>
            <w:rFonts w:ascii="Calibri" w:eastAsia="MS Mincho" w:hAnsi="Calibri" w:cs="Calibri"/>
            <w:bCs/>
            <w:sz w:val="22"/>
            <w:lang w:val="en-US"/>
          </w:rPr>
          <w:t>0</w:t>
        </w:r>
      </w:ins>
      <w:r w:rsidRPr="00392CDC">
        <w:rPr>
          <w:rFonts w:ascii="Calibri" w:eastAsia="MS Mincho" w:hAnsi="Calibri" w:cs="Calibri"/>
          <w:bCs/>
          <w:sz w:val="22"/>
          <w:lang w:val="en-US"/>
        </w:rPr>
        <w:t xml:space="preserve">. Otherwise, it is set to </w:t>
      </w:r>
      <w:del w:id="193" w:author="Jianhan Liu [2]" w:date="2024-12-16T16:54:00Z">
        <w:r w:rsidRPr="00392CDC" w:rsidDel="00020CF1">
          <w:rPr>
            <w:rFonts w:ascii="Calibri" w:eastAsia="MS Mincho" w:hAnsi="Calibri" w:cs="Calibri"/>
            <w:bCs/>
            <w:sz w:val="22"/>
            <w:lang w:val="en-US"/>
          </w:rPr>
          <w:delText>0</w:delText>
        </w:r>
      </w:del>
      <w:ins w:id="194" w:author="Jianhan Liu [2]" w:date="2024-12-16T16:54:00Z">
        <w:r w:rsidR="00020CF1">
          <w:rPr>
            <w:rFonts w:ascii="Calibri" w:eastAsia="MS Mincho" w:hAnsi="Calibri" w:cs="Calibri"/>
            <w:bCs/>
            <w:sz w:val="22"/>
            <w:lang w:val="en-US"/>
          </w:rPr>
          <w:t>1</w:t>
        </w:r>
      </w:ins>
      <w:r w:rsidRPr="00392CDC">
        <w:rPr>
          <w:rFonts w:ascii="Calibri" w:eastAsia="MS Mincho" w:hAnsi="Calibri" w:cs="Calibri"/>
          <w:bCs/>
          <w:sz w:val="22"/>
          <w:lang w:val="en-US"/>
        </w:rPr>
        <w:t>.</w:t>
      </w:r>
    </w:p>
    <w:p w14:paraId="062AC0AB" w14:textId="77777777" w:rsidR="00392CDC" w:rsidRPr="00392CDC" w:rsidRDefault="00392CDC" w:rsidP="00392CDC">
      <w:pPr>
        <w:tabs>
          <w:tab w:val="left" w:pos="2160"/>
        </w:tabs>
        <w:spacing w:before="120" w:after="40"/>
        <w:rPr>
          <w:rFonts w:ascii="Calibri" w:eastAsia="MS Mincho" w:hAnsi="Calibri" w:cs="Calibri"/>
          <w:bCs/>
          <w:sz w:val="22"/>
          <w:lang w:val="en-US"/>
        </w:rPr>
      </w:pPr>
      <w:r w:rsidRPr="00392CDC">
        <w:rPr>
          <w:rFonts w:eastAsia="Times New Roman"/>
          <w:noProof/>
          <w:sz w:val="22"/>
          <w:lang w:val="en-US"/>
        </w:rPr>
        <mc:AlternateContent>
          <mc:Choice Requires="wps">
            <w:drawing>
              <wp:anchor distT="0" distB="0" distL="114300" distR="114300" simplePos="0" relativeHeight="251661312" behindDoc="0" locked="0" layoutInCell="1" allowOverlap="1" wp14:anchorId="4EC966A0" wp14:editId="1F72F4D9">
                <wp:simplePos x="0" y="0"/>
                <wp:positionH relativeFrom="column">
                  <wp:posOffset>384810</wp:posOffset>
                </wp:positionH>
                <wp:positionV relativeFrom="paragraph">
                  <wp:posOffset>175895</wp:posOffset>
                </wp:positionV>
                <wp:extent cx="288925" cy="220345"/>
                <wp:effectExtent l="0" t="0" r="9525" b="8255"/>
                <wp:wrapNone/>
                <wp:docPr id="26" name="Text Box 4"/>
                <wp:cNvGraphicFramePr/>
                <a:graphic xmlns:a="http://schemas.openxmlformats.org/drawingml/2006/main">
                  <a:graphicData uri="http://schemas.microsoft.com/office/word/2010/wordprocessingShape">
                    <wps:wsp>
                      <wps:cNvSpPr txBox="1"/>
                      <wps:spPr>
                        <a:xfrm>
                          <a:off x="0" y="0"/>
                          <a:ext cx="295275" cy="219710"/>
                        </a:xfrm>
                        <a:prstGeom prst="rect">
                          <a:avLst/>
                        </a:prstGeom>
                        <a:solidFill>
                          <a:sysClr val="window" lastClr="FFFFFF"/>
                        </a:solidFill>
                        <a:ln w="6350">
                          <a:noFill/>
                        </a:ln>
                      </wps:spPr>
                      <wps:txbx>
                        <w:txbxContent>
                          <w:p w14:paraId="718DB16A" w14:textId="77777777" w:rsidR="006A4AF9" w:rsidRDefault="006A4AF9" w:rsidP="00392CDC">
                            <w:pPr>
                              <w:rPr>
                                <w:sz w:val="16"/>
                                <w:szCs w:val="16"/>
                              </w:rPr>
                            </w:pPr>
                            <w:r>
                              <w:rPr>
                                <w:sz w:val="16"/>
                                <w:szCs w:val="16"/>
                              </w:rPr>
                              <w:t>B0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EC966A0" id="_x0000_s1103" type="#_x0000_t202" style="position:absolute;margin-left:30.3pt;margin-top:13.85pt;width:22.75pt;height:17.3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" fillcolor="window" stroked="f" strokeweight=".5pt">
                <v:textbox>
                  <w:txbxContent>
                    <w:p w14:paraId="718DB16A" w14:textId="77777777" w:rsidR="006A4AF9" w:rsidRDefault="006A4AF9" w:rsidP="00392CDC">
                      <w:pPr>
                        <w:rPr>
                          <w:sz w:val="16"/>
                          <w:szCs w:val="16"/>
                        </w:rPr>
                      </w:pPr>
                      <w:r>
                        <w:rPr>
                          <w:sz w:val="16"/>
                          <w:szCs w:val="16"/>
                        </w:rPr>
                        <w:t>B0</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3360" behindDoc="0" locked="0" layoutInCell="1" allowOverlap="1" wp14:anchorId="1827F1D1" wp14:editId="4F748F41">
                <wp:simplePos x="0" y="0"/>
                <wp:positionH relativeFrom="column">
                  <wp:posOffset>2855595</wp:posOffset>
                </wp:positionH>
                <wp:positionV relativeFrom="paragraph">
                  <wp:posOffset>175895</wp:posOffset>
                </wp:positionV>
                <wp:extent cx="288925" cy="220345"/>
                <wp:effectExtent l="0" t="0" r="9525" b="8255"/>
                <wp:wrapNone/>
                <wp:docPr id="25" name="Text Box 4"/>
                <wp:cNvGraphicFramePr/>
                <a:graphic xmlns:a="http://schemas.openxmlformats.org/drawingml/2006/main">
                  <a:graphicData uri="http://schemas.microsoft.com/office/word/2010/wordprocessingShape">
                    <wps:wsp>
                      <wps:cNvSpPr txBox="1"/>
                      <wps:spPr>
                        <a:xfrm>
                          <a:off x="0" y="0"/>
                          <a:ext cx="295275" cy="219710"/>
                        </a:xfrm>
                        <a:prstGeom prst="rect">
                          <a:avLst/>
                        </a:prstGeom>
                        <a:solidFill>
                          <a:sysClr val="window" lastClr="FFFFFF"/>
                        </a:solidFill>
                        <a:ln w="6350">
                          <a:noFill/>
                        </a:ln>
                      </wps:spPr>
                      <wps:txbx>
                        <w:txbxContent>
                          <w:p w14:paraId="63DC1988" w14:textId="77777777" w:rsidR="006A4AF9" w:rsidRDefault="006A4AF9" w:rsidP="00392CDC">
                            <w:pPr>
                              <w:rPr>
                                <w:sz w:val="16"/>
                                <w:szCs w:val="16"/>
                              </w:rPr>
                            </w:pPr>
                            <w:r>
                              <w:rPr>
                                <w:sz w:val="16"/>
                                <w:szCs w:val="16"/>
                              </w:rPr>
                              <w:t>B2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27F1D1" id="_x0000_s1104" type="#_x0000_t202" style="position:absolute;margin-left:224.85pt;margin-top:13.85pt;width:22.75pt;height:17.3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" fillcolor="window" stroked="f" strokeweight=".5pt">
                <v:textbox>
                  <w:txbxContent>
                    <w:p w14:paraId="63DC1988" w14:textId="77777777" w:rsidR="006A4AF9" w:rsidRDefault="006A4AF9" w:rsidP="00392CDC">
                      <w:pPr>
                        <w:rPr>
                          <w:sz w:val="16"/>
                          <w:szCs w:val="16"/>
                        </w:rPr>
                      </w:pPr>
                      <w:r>
                        <w:rPr>
                          <w:sz w:val="16"/>
                          <w:szCs w:val="16"/>
                        </w:rPr>
                        <w:t>B2</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0288" behindDoc="0" locked="0" layoutInCell="1" allowOverlap="1" wp14:anchorId="45A89085" wp14:editId="6EBD2B56">
                <wp:simplePos x="0" y="0"/>
                <wp:positionH relativeFrom="column">
                  <wp:posOffset>67945</wp:posOffset>
                </wp:positionH>
                <wp:positionV relativeFrom="paragraph">
                  <wp:posOffset>463550</wp:posOffset>
                </wp:positionV>
                <wp:extent cx="1134745" cy="495935"/>
                <wp:effectExtent l="0" t="0" r="27305" b="18415"/>
                <wp:wrapNone/>
                <wp:docPr id="24" name="Rectangle 1"/>
                <wp:cNvGraphicFramePr/>
                <a:graphic xmlns:a="http://schemas.openxmlformats.org/drawingml/2006/main">
                  <a:graphicData uri="http://schemas.microsoft.com/office/word/2010/wordprocessingShape">
                    <wps:wsp>
                      <wps:cNvSpPr/>
                      <wps:spPr>
                        <a:xfrm>
                          <a:off x="0" y="0"/>
                          <a:ext cx="1134110" cy="495935"/>
                        </a:xfrm>
                        <a:prstGeom prst="rect">
                          <a:avLst/>
                        </a:prstGeom>
                        <a:solidFill>
                          <a:sysClr val="window" lastClr="FFFFFF"/>
                        </a:solidFill>
                        <a:ln w="12700" cap="flat" cmpd="sng" algn="ctr">
                          <a:solidFill>
                            <a:srgbClr val="70AD47"/>
                          </a:solidFill>
                          <a:prstDash val="solid"/>
                          <a:miter lim="800000"/>
                        </a:ln>
                        <a:effectLst/>
                      </wps:spPr>
                      <wps:txbx>
                        <w:txbxContent>
                          <w:p w14:paraId="0DCC5126" w14:textId="77777777" w:rsidR="006A4AF9" w:rsidRDefault="006A4AF9" w:rsidP="00392CDC">
                            <w:pPr>
                              <w:jc w:val="center"/>
                              <w:rPr>
                                <w:sz w:val="15"/>
                                <w:szCs w:val="15"/>
                              </w:rPr>
                            </w:pPr>
                            <w:r>
                              <w:rPr>
                                <w:sz w:val="15"/>
                                <w:szCs w:val="15"/>
                              </w:rPr>
                              <w:t>DRU/RRU Indication for the lowest 80 MHz frequency subblock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89085" id="_x0000_s1105" style="position:absolute;margin-left:5.35pt;margin-top:36.5pt;width:89.35pt;height: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" fillcolor="window" strokecolor="#70ad47" strokeweight="1pt">
                <v:textbox>
                  <w:txbxContent>
                    <w:p w14:paraId="0DCC5126" w14:textId="77777777" w:rsidR="006A4AF9" w:rsidRDefault="006A4AF9" w:rsidP="00392CDC">
                      <w:pPr>
                        <w:jc w:val="center"/>
                        <w:rPr>
                          <w:sz w:val="15"/>
                          <w:szCs w:val="15"/>
                        </w:rPr>
                      </w:pPr>
                      <w:r>
                        <w:rPr>
                          <w:sz w:val="15"/>
                          <w:szCs w:val="15"/>
                        </w:rPr>
                        <w:t>DRU/RRU Indication for the lowest 80 MHz frequency subblock</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78720" behindDoc="0" locked="0" layoutInCell="1" allowOverlap="1" wp14:anchorId="6A346718" wp14:editId="7763F070">
                <wp:simplePos x="0" y="0"/>
                <wp:positionH relativeFrom="column">
                  <wp:posOffset>1202055</wp:posOffset>
                </wp:positionH>
                <wp:positionV relativeFrom="paragraph">
                  <wp:posOffset>463550</wp:posOffset>
                </wp:positionV>
                <wp:extent cx="1219200" cy="495935"/>
                <wp:effectExtent l="0" t="0" r="19050" b="18415"/>
                <wp:wrapNone/>
                <wp:docPr id="23" name="Rectangle 1"/>
                <wp:cNvGraphicFramePr/>
                <a:graphic xmlns:a="http://schemas.openxmlformats.org/drawingml/2006/main">
                  <a:graphicData uri="http://schemas.microsoft.com/office/word/2010/wordprocessingShape">
                    <wps:wsp>
                      <wps:cNvSpPr/>
                      <wps:spPr>
                        <a:xfrm>
                          <a:off x="0" y="0"/>
                          <a:ext cx="1219200" cy="495935"/>
                        </a:xfrm>
                        <a:prstGeom prst="rect">
                          <a:avLst/>
                        </a:prstGeom>
                        <a:solidFill>
                          <a:sysClr val="window" lastClr="FFFFFF"/>
                        </a:solidFill>
                        <a:ln w="12700" cap="flat" cmpd="sng" algn="ctr">
                          <a:solidFill>
                            <a:srgbClr val="70AD47"/>
                          </a:solidFill>
                          <a:prstDash val="solid"/>
                          <a:miter lim="800000"/>
                        </a:ln>
                        <a:effectLst/>
                      </wps:spPr>
                      <wps:txbx>
                        <w:txbxContent>
                          <w:p w14:paraId="7251D101" w14:textId="77777777" w:rsidR="006A4AF9" w:rsidRDefault="006A4AF9" w:rsidP="00392CDC">
                            <w:pPr>
                              <w:jc w:val="center"/>
                              <w:rPr>
                                <w:sz w:val="15"/>
                                <w:szCs w:val="15"/>
                              </w:rPr>
                            </w:pPr>
                            <w:r>
                              <w:rPr>
                                <w:sz w:val="15"/>
                                <w:szCs w:val="15"/>
                              </w:rPr>
                              <w:t>DRU/RRU Indication for the second lowest 80 MHz frequency subblock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346718" id="_x0000_s1106" style="position:absolute;margin-left:94.65pt;margin-top:36.5pt;width:96pt;height:39.0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" fillcolor="window" strokecolor="#70ad47" strokeweight="1pt">
                <v:textbox>
                  <w:txbxContent>
                    <w:p w14:paraId="7251D101" w14:textId="77777777" w:rsidR="006A4AF9" w:rsidRDefault="006A4AF9" w:rsidP="00392CDC">
                      <w:pPr>
                        <w:jc w:val="center"/>
                        <w:rPr>
                          <w:sz w:val="15"/>
                          <w:szCs w:val="15"/>
                        </w:rPr>
                      </w:pPr>
                      <w:r>
                        <w:rPr>
                          <w:sz w:val="15"/>
                          <w:szCs w:val="15"/>
                        </w:rPr>
                        <w:t>DRU/RRU Indication for the second lowest 80 MHz frequency subblock</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79744" behindDoc="0" locked="0" layoutInCell="1" allowOverlap="1" wp14:anchorId="500BE808" wp14:editId="73D151BF">
                <wp:simplePos x="0" y="0"/>
                <wp:positionH relativeFrom="column">
                  <wp:posOffset>2404745</wp:posOffset>
                </wp:positionH>
                <wp:positionV relativeFrom="paragraph">
                  <wp:posOffset>463550</wp:posOffset>
                </wp:positionV>
                <wp:extent cx="1252855" cy="495935"/>
                <wp:effectExtent l="0" t="0" r="23495" b="18415"/>
                <wp:wrapNone/>
                <wp:docPr id="22" name="Rectangle 1"/>
                <wp:cNvGraphicFramePr/>
                <a:graphic xmlns:a="http://schemas.openxmlformats.org/drawingml/2006/main">
                  <a:graphicData uri="http://schemas.microsoft.com/office/word/2010/wordprocessingShape">
                    <wps:wsp>
                      <wps:cNvSpPr/>
                      <wps:spPr>
                        <a:xfrm>
                          <a:off x="0" y="0"/>
                          <a:ext cx="1252855" cy="495935"/>
                        </a:xfrm>
                        <a:prstGeom prst="rect">
                          <a:avLst/>
                        </a:prstGeom>
                        <a:solidFill>
                          <a:sysClr val="window" lastClr="FFFFFF"/>
                        </a:solidFill>
                        <a:ln w="12700" cap="flat" cmpd="sng" algn="ctr">
                          <a:solidFill>
                            <a:srgbClr val="70AD47"/>
                          </a:solidFill>
                          <a:prstDash val="solid"/>
                          <a:miter lim="800000"/>
                        </a:ln>
                        <a:effectLst/>
                      </wps:spPr>
                      <wps:txbx>
                        <w:txbxContent>
                          <w:p w14:paraId="47CC0807" w14:textId="77777777" w:rsidR="006A4AF9" w:rsidRDefault="006A4AF9" w:rsidP="00392CDC">
                            <w:pPr>
                              <w:jc w:val="center"/>
                              <w:rPr>
                                <w:sz w:val="15"/>
                                <w:szCs w:val="15"/>
                              </w:rPr>
                            </w:pPr>
                            <w:r>
                              <w:rPr>
                                <w:sz w:val="15"/>
                                <w:szCs w:val="15"/>
                              </w:rPr>
                              <w:t>DRU/RRU Indication for the second highest 80 MHz frequency subblock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0BE808" id="_x0000_s1107" style="position:absolute;margin-left:189.35pt;margin-top:36.5pt;width:98.65pt;height:39.0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" fillcolor="window" strokecolor="#70ad47" strokeweight="1pt">
                <v:textbox>
                  <w:txbxContent>
                    <w:p w14:paraId="47CC0807" w14:textId="77777777" w:rsidR="006A4AF9" w:rsidRDefault="006A4AF9" w:rsidP="00392CDC">
                      <w:pPr>
                        <w:jc w:val="center"/>
                        <w:rPr>
                          <w:sz w:val="15"/>
                          <w:szCs w:val="15"/>
                        </w:rPr>
                      </w:pPr>
                      <w:r>
                        <w:rPr>
                          <w:sz w:val="15"/>
                          <w:szCs w:val="15"/>
                        </w:rPr>
                        <w:t>DRU/RRU Indication for the second highest 80 MHz frequency subblock</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80768" behindDoc="0" locked="0" layoutInCell="1" allowOverlap="1" wp14:anchorId="4039FA3B" wp14:editId="5855F2D0">
                <wp:simplePos x="0" y="0"/>
                <wp:positionH relativeFrom="column">
                  <wp:posOffset>3657600</wp:posOffset>
                </wp:positionH>
                <wp:positionV relativeFrom="paragraph">
                  <wp:posOffset>463550</wp:posOffset>
                </wp:positionV>
                <wp:extent cx="1210945" cy="495935"/>
                <wp:effectExtent l="0" t="0" r="27305" b="18415"/>
                <wp:wrapNone/>
                <wp:docPr id="21" name="Rectangle 1"/>
                <wp:cNvGraphicFramePr/>
                <a:graphic xmlns:a="http://schemas.openxmlformats.org/drawingml/2006/main">
                  <a:graphicData uri="http://schemas.microsoft.com/office/word/2010/wordprocessingShape">
                    <wps:wsp>
                      <wps:cNvSpPr/>
                      <wps:spPr>
                        <a:xfrm>
                          <a:off x="0" y="0"/>
                          <a:ext cx="1210310" cy="495935"/>
                        </a:xfrm>
                        <a:prstGeom prst="rect">
                          <a:avLst/>
                        </a:prstGeom>
                        <a:solidFill>
                          <a:sysClr val="window" lastClr="FFFFFF"/>
                        </a:solidFill>
                        <a:ln w="12700" cap="flat" cmpd="sng" algn="ctr">
                          <a:solidFill>
                            <a:schemeClr val="tx1"/>
                          </a:solidFill>
                          <a:prstDash val="solid"/>
                          <a:miter lim="800000"/>
                        </a:ln>
                        <a:effectLst/>
                      </wps:spPr>
                      <wps:txbx>
                        <w:txbxContent>
                          <w:p w14:paraId="795CC756" w14:textId="77777777" w:rsidR="006A4AF9" w:rsidRDefault="006A4AF9" w:rsidP="00392CDC">
                            <w:pPr>
                              <w:jc w:val="center"/>
                              <w:rPr>
                                <w:sz w:val="15"/>
                                <w:szCs w:val="15"/>
                              </w:rPr>
                            </w:pPr>
                            <w:r>
                              <w:rPr>
                                <w:sz w:val="15"/>
                                <w:szCs w:val="15"/>
                              </w:rPr>
                              <w:t>DRU/RRU Indication for the highest 80 MHz frequency subblock</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39FA3B" id="_x0000_s1108" style="position:absolute;margin-left:4in;margin-top:36.5pt;width:95.35pt;height:39.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" fillcolor="window" strokecolor="black [3213]" strokeweight="1pt">
                <v:textbox>
                  <w:txbxContent>
                    <w:p w14:paraId="795CC756" w14:textId="77777777" w:rsidR="006A4AF9" w:rsidRDefault="006A4AF9" w:rsidP="00392CDC">
                      <w:pPr>
                        <w:jc w:val="center"/>
                        <w:rPr>
                          <w:sz w:val="15"/>
                          <w:szCs w:val="15"/>
                        </w:rPr>
                      </w:pPr>
                      <w:r>
                        <w:rPr>
                          <w:sz w:val="15"/>
                          <w:szCs w:val="15"/>
                        </w:rPr>
                        <w:t>DRU/RRU Indication for the highest 80 MHz frequency subblock</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64384" behindDoc="0" locked="0" layoutInCell="1" allowOverlap="1" wp14:anchorId="6CFF52F5" wp14:editId="1A1E84A8">
                <wp:simplePos x="0" y="0"/>
                <wp:positionH relativeFrom="column">
                  <wp:posOffset>4248150</wp:posOffset>
                </wp:positionH>
                <wp:positionV relativeFrom="paragraph">
                  <wp:posOffset>175895</wp:posOffset>
                </wp:positionV>
                <wp:extent cx="288925" cy="220345"/>
                <wp:effectExtent l="0" t="0" r="9525" b="8255"/>
                <wp:wrapNone/>
                <wp:docPr id="20" name="Text Box 4"/>
                <wp:cNvGraphicFramePr/>
                <a:graphic xmlns:a="http://schemas.openxmlformats.org/drawingml/2006/main">
                  <a:graphicData uri="http://schemas.microsoft.com/office/word/2010/wordprocessingShape">
                    <wps:wsp>
                      <wps:cNvSpPr txBox="1"/>
                      <wps:spPr>
                        <a:xfrm>
                          <a:off x="0" y="0"/>
                          <a:ext cx="295275" cy="219710"/>
                        </a:xfrm>
                        <a:prstGeom prst="rect">
                          <a:avLst/>
                        </a:prstGeom>
                        <a:solidFill>
                          <a:sysClr val="window" lastClr="FFFFFF"/>
                        </a:solidFill>
                        <a:ln w="6350">
                          <a:noFill/>
                        </a:ln>
                      </wps:spPr>
                      <wps:txbx>
                        <w:txbxContent>
                          <w:p w14:paraId="7758236D" w14:textId="77777777" w:rsidR="006A4AF9" w:rsidRDefault="006A4AF9" w:rsidP="00392CDC">
                            <w:pPr>
                              <w:rPr>
                                <w:sz w:val="16"/>
                                <w:szCs w:val="16"/>
                              </w:rPr>
                            </w:pPr>
                            <w:r>
                              <w:rPr>
                                <w:sz w:val="16"/>
                                <w:szCs w:val="16"/>
                              </w:rPr>
                              <w:t>B3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CFF52F5" id="_x0000_s1109" type="#_x0000_t202" style="position:absolute;margin-left:334.5pt;margin-top:13.85pt;width:22.75pt;height:17.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" fillcolor="window" stroked="f" strokeweight=".5pt">
                <v:textbox>
                  <w:txbxContent>
                    <w:p w14:paraId="7758236D" w14:textId="77777777" w:rsidR="006A4AF9" w:rsidRDefault="006A4AF9" w:rsidP="00392CDC">
                      <w:pPr>
                        <w:rPr>
                          <w:sz w:val="16"/>
                          <w:szCs w:val="16"/>
                        </w:rPr>
                      </w:pPr>
                      <w:r>
                        <w:rPr>
                          <w:sz w:val="16"/>
                          <w:szCs w:val="16"/>
                        </w:rPr>
                        <w:t>B3</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2336" behindDoc="0" locked="0" layoutInCell="1" allowOverlap="1" wp14:anchorId="1FD3DA0E" wp14:editId="1D610755">
                <wp:simplePos x="0" y="0"/>
                <wp:positionH relativeFrom="column">
                  <wp:posOffset>1570355</wp:posOffset>
                </wp:positionH>
                <wp:positionV relativeFrom="paragraph">
                  <wp:posOffset>175895</wp:posOffset>
                </wp:positionV>
                <wp:extent cx="288925" cy="219710"/>
                <wp:effectExtent l="0" t="0" r="9525" b="8890"/>
                <wp:wrapNone/>
                <wp:docPr id="19" name="Text Box 4"/>
                <wp:cNvGraphicFramePr/>
                <a:graphic xmlns:a="http://schemas.openxmlformats.org/drawingml/2006/main">
                  <a:graphicData uri="http://schemas.microsoft.com/office/word/2010/wordprocessingShape">
                    <wps:wsp>
                      <wps:cNvSpPr txBox="1"/>
                      <wps:spPr>
                        <a:xfrm>
                          <a:off x="0" y="0"/>
                          <a:ext cx="295275" cy="219710"/>
                        </a:xfrm>
                        <a:prstGeom prst="rect">
                          <a:avLst/>
                        </a:prstGeom>
                        <a:solidFill>
                          <a:sysClr val="window" lastClr="FFFFFF"/>
                        </a:solidFill>
                        <a:ln w="6350">
                          <a:noFill/>
                        </a:ln>
                      </wps:spPr>
                      <wps:txbx>
                        <w:txbxContent>
                          <w:p w14:paraId="0B54101A" w14:textId="77777777" w:rsidR="006A4AF9" w:rsidRDefault="006A4AF9" w:rsidP="00392CDC">
                            <w:pPr>
                              <w:rPr>
                                <w:sz w:val="16"/>
                                <w:szCs w:val="16"/>
                              </w:rPr>
                            </w:pPr>
                            <w:r>
                              <w:rPr>
                                <w:sz w:val="16"/>
                                <w:szCs w:val="16"/>
                              </w:rPr>
                              <w:t>B1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D3DA0E" id="_x0000_s1110" type="#_x0000_t202" style="position:absolute;margin-left:123.65pt;margin-top:13.85pt;width:22.75pt;height:17.3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" fillcolor="window" stroked="f" strokeweight=".5pt">
                <v:textbox>
                  <w:txbxContent>
                    <w:p w14:paraId="0B54101A" w14:textId="77777777" w:rsidR="006A4AF9" w:rsidRDefault="006A4AF9" w:rsidP="00392CDC">
                      <w:pPr>
                        <w:rPr>
                          <w:sz w:val="16"/>
                          <w:szCs w:val="16"/>
                        </w:rPr>
                      </w:pPr>
                      <w:r>
                        <w:rPr>
                          <w:sz w:val="16"/>
                          <w:szCs w:val="16"/>
                        </w:rPr>
                        <w:t>B1</w:t>
                      </w:r>
                    </w:p>
                  </w:txbxContent>
                </v:textbox>
              </v:shape>
            </w:pict>
          </mc:Fallback>
        </mc:AlternateContent>
      </w:r>
    </w:p>
    <w:p w14:paraId="312E2189" w14:textId="77777777" w:rsidR="00392CDC" w:rsidRPr="00392CDC" w:rsidRDefault="00392CDC" w:rsidP="00392CDC">
      <w:pPr>
        <w:tabs>
          <w:tab w:val="left" w:pos="2160"/>
        </w:tabs>
        <w:spacing w:before="120" w:after="40"/>
        <w:rPr>
          <w:rFonts w:ascii="Calibri" w:eastAsia="MS Mincho" w:hAnsi="Calibri" w:cs="Calibri"/>
          <w:b/>
          <w:sz w:val="24"/>
          <w:szCs w:val="24"/>
          <w:lang w:val="en-US" w:eastAsia="ja-JP"/>
        </w:rPr>
      </w:pPr>
    </w:p>
    <w:p w14:paraId="51C94E33" w14:textId="77777777" w:rsidR="00392CDC" w:rsidRPr="00392CDC" w:rsidRDefault="00392CDC" w:rsidP="00392CDC">
      <w:pPr>
        <w:tabs>
          <w:tab w:val="left" w:pos="2160"/>
        </w:tabs>
        <w:spacing w:before="120" w:after="40"/>
        <w:rPr>
          <w:rFonts w:ascii="Calibri" w:eastAsia="MS Mincho" w:hAnsi="Calibri" w:cs="Calibri"/>
          <w:b/>
          <w:bCs/>
          <w:sz w:val="24"/>
          <w:szCs w:val="24"/>
          <w:lang w:val="en-US" w:eastAsia="ja-JP"/>
        </w:rPr>
      </w:pPr>
    </w:p>
    <w:p w14:paraId="32C9D4AB" w14:textId="77777777" w:rsidR="00392CDC" w:rsidRPr="00392CDC" w:rsidRDefault="00392CDC" w:rsidP="00392CDC">
      <w:pPr>
        <w:tabs>
          <w:tab w:val="left" w:pos="2160"/>
        </w:tabs>
        <w:spacing w:after="40"/>
        <w:rPr>
          <w:rFonts w:ascii="Calibri" w:eastAsia="MS Mincho" w:hAnsi="Calibri" w:cs="Calibri"/>
          <w:b/>
          <w:bCs/>
          <w:sz w:val="24"/>
          <w:szCs w:val="24"/>
          <w:lang w:val="en-US" w:eastAsia="ja-JP"/>
        </w:rPr>
      </w:pPr>
      <w:r w:rsidRPr="00392CDC">
        <w:rPr>
          <w:rFonts w:eastAsia="Times New Roman"/>
          <w:noProof/>
          <w:sz w:val="22"/>
          <w:lang w:val="en-US"/>
        </w:rPr>
        <mc:AlternateContent>
          <mc:Choice Requires="wps">
            <w:drawing>
              <wp:anchor distT="0" distB="0" distL="114300" distR="114300" simplePos="0" relativeHeight="251669504" behindDoc="0" locked="0" layoutInCell="1" allowOverlap="1" wp14:anchorId="2E62FCDB" wp14:editId="268B2125">
                <wp:simplePos x="0" y="0"/>
                <wp:positionH relativeFrom="column">
                  <wp:posOffset>4159250</wp:posOffset>
                </wp:positionH>
                <wp:positionV relativeFrom="paragraph">
                  <wp:posOffset>205740</wp:posOffset>
                </wp:positionV>
                <wp:extent cx="234315" cy="214630"/>
                <wp:effectExtent l="0" t="0" r="6350" b="0"/>
                <wp:wrapNone/>
                <wp:docPr id="18"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32FA6088"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E62FCDB" id="_x0000_s1111" type="#_x0000_t202" style="position:absolute;margin-left:327.5pt;margin-top:16.2pt;width:18.45pt;height:16.9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" fillcolor="window" stroked="f" strokeweight=".5pt">
                <v:textbox>
                  <w:txbxContent>
                    <w:p w14:paraId="32FA6088"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8480" behindDoc="0" locked="0" layoutInCell="1" allowOverlap="1" wp14:anchorId="42835C23" wp14:editId="4472806F">
                <wp:simplePos x="0" y="0"/>
                <wp:positionH relativeFrom="column">
                  <wp:posOffset>2694305</wp:posOffset>
                </wp:positionH>
                <wp:positionV relativeFrom="paragraph">
                  <wp:posOffset>245745</wp:posOffset>
                </wp:positionV>
                <wp:extent cx="234315" cy="214630"/>
                <wp:effectExtent l="0" t="0" r="6350" b="0"/>
                <wp:wrapNone/>
                <wp:docPr id="17"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4A5605E4"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2835C23" id="_x0000_s1112" type="#_x0000_t202" style="position:absolute;margin-left:212.15pt;margin-top:19.35pt;width:18.45pt;height:16.9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" fillcolor="window" stroked="f" strokeweight=".5pt">
                <v:textbox>
                  <w:txbxContent>
                    <w:p w14:paraId="4A5605E4"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7456" behindDoc="0" locked="0" layoutInCell="1" allowOverlap="1" wp14:anchorId="77B5F45E" wp14:editId="1A6CB662">
                <wp:simplePos x="0" y="0"/>
                <wp:positionH relativeFrom="column">
                  <wp:posOffset>1586865</wp:posOffset>
                </wp:positionH>
                <wp:positionV relativeFrom="paragraph">
                  <wp:posOffset>237490</wp:posOffset>
                </wp:positionV>
                <wp:extent cx="234315" cy="214630"/>
                <wp:effectExtent l="0" t="0" r="6350" b="0"/>
                <wp:wrapNone/>
                <wp:docPr id="16"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612CD66A"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77B5F45E" id="_x0000_s1113" type="#_x0000_t202" style="position:absolute;margin-left:124.95pt;margin-top:18.7pt;width:18.45pt;height:16.9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" fillcolor="window" stroked="f" strokeweight=".5pt">
                <v:textbox>
                  <w:txbxContent>
                    <w:p w14:paraId="612CD66A"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6432" behindDoc="0" locked="0" layoutInCell="1" allowOverlap="1" wp14:anchorId="579D875F" wp14:editId="515F2313">
                <wp:simplePos x="0" y="0"/>
                <wp:positionH relativeFrom="column">
                  <wp:posOffset>367665</wp:posOffset>
                </wp:positionH>
                <wp:positionV relativeFrom="paragraph">
                  <wp:posOffset>244475</wp:posOffset>
                </wp:positionV>
                <wp:extent cx="234315" cy="214630"/>
                <wp:effectExtent l="0" t="0" r="6350" b="0"/>
                <wp:wrapNone/>
                <wp:docPr id="15"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102A9181"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79D875F" id="_x0000_s1114" type="#_x0000_t202" style="position:absolute;margin-left:28.95pt;margin-top:19.25pt;width:18.45pt;height:16.9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" fillcolor="window" stroked="f" strokeweight=".5pt">
                <v:textbox>
                  <w:txbxContent>
                    <w:p w14:paraId="102A9181" w14:textId="77777777" w:rsidR="006A4AF9" w:rsidRDefault="006A4AF9" w:rsidP="00392CDC">
                      <w:pPr>
                        <w:rPr>
                          <w:sz w:val="16"/>
                          <w:szCs w:val="16"/>
                        </w:rPr>
                      </w:pPr>
                      <w:r>
                        <w:rPr>
                          <w:sz w:val="16"/>
                          <w:szCs w:val="16"/>
                        </w:rPr>
                        <w:t>1</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70528" behindDoc="0" locked="0" layoutInCell="1" allowOverlap="1" wp14:anchorId="49D16864" wp14:editId="019EB207">
                <wp:simplePos x="0" y="0"/>
                <wp:positionH relativeFrom="column">
                  <wp:posOffset>-367030</wp:posOffset>
                </wp:positionH>
                <wp:positionV relativeFrom="paragraph">
                  <wp:posOffset>240030</wp:posOffset>
                </wp:positionV>
                <wp:extent cx="359410" cy="219710"/>
                <wp:effectExtent l="0" t="0" r="0" b="8890"/>
                <wp:wrapNone/>
                <wp:docPr id="14"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4C1CB20B"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9D16864" id="_x0000_s1115" type="#_x0000_t202" style="position:absolute;margin-left:-28.9pt;margin-top:18.9pt;width:28.3pt;height:17.3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" fillcolor="window" stroked="f" strokeweight=".5pt">
                <v:textbox>
                  <w:txbxContent>
                    <w:p w14:paraId="4C1CB20B" w14:textId="77777777" w:rsidR="006A4AF9" w:rsidRDefault="006A4AF9" w:rsidP="00392CDC">
                      <w:pPr>
                        <w:rPr>
                          <w:sz w:val="16"/>
                          <w:szCs w:val="16"/>
                        </w:rPr>
                      </w:pPr>
                      <w:r>
                        <w:rPr>
                          <w:sz w:val="16"/>
                          <w:szCs w:val="16"/>
                        </w:rPr>
                        <w:t>Bits:</w:t>
                      </w:r>
                    </w:p>
                  </w:txbxContent>
                </v:textbox>
              </v:shape>
            </w:pict>
          </mc:Fallback>
        </mc:AlternateContent>
      </w:r>
      <w:r w:rsidRPr="00392CDC">
        <w:rPr>
          <w:rFonts w:eastAsia="Times New Roman"/>
          <w:noProof/>
          <w:sz w:val="22"/>
          <w:lang w:val="en-US"/>
        </w:rPr>
        <mc:AlternateContent>
          <mc:Choice Requires="wps">
            <w:drawing>
              <wp:anchor distT="0" distB="0" distL="114300" distR="114300" simplePos="0" relativeHeight="251665408" behindDoc="0" locked="0" layoutInCell="1" allowOverlap="1" wp14:anchorId="40206706" wp14:editId="361D18AA">
                <wp:simplePos x="0" y="0"/>
                <wp:positionH relativeFrom="column">
                  <wp:posOffset>-365125</wp:posOffset>
                </wp:positionH>
                <wp:positionV relativeFrom="paragraph">
                  <wp:posOffset>240030</wp:posOffset>
                </wp:positionV>
                <wp:extent cx="359410" cy="219710"/>
                <wp:effectExtent l="0" t="0" r="0" b="8890"/>
                <wp:wrapNone/>
                <wp:docPr id="13"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03E721F9"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40206706" id="_x0000_s1116" type="#_x0000_t202" style="position:absolute;margin-left:-28.75pt;margin-top:18.9pt;width:28.3pt;height:17.3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" fillcolor="window" stroked="f" strokeweight=".5pt">
                <v:textbox>
                  <w:txbxContent>
                    <w:p w14:paraId="03E721F9" w14:textId="77777777" w:rsidR="006A4AF9" w:rsidRDefault="006A4AF9" w:rsidP="00392CDC">
                      <w:pPr>
                        <w:rPr>
                          <w:sz w:val="16"/>
                          <w:szCs w:val="16"/>
                        </w:rPr>
                      </w:pPr>
                      <w:r>
                        <w:rPr>
                          <w:sz w:val="16"/>
                          <w:szCs w:val="16"/>
                        </w:rPr>
                        <w:t>Bits:</w:t>
                      </w:r>
                    </w:p>
                  </w:txbxContent>
                </v:textbox>
              </v:shape>
            </w:pict>
          </mc:Fallback>
        </mc:AlternateContent>
      </w:r>
      <w:r w:rsidRPr="00392CDC">
        <w:rPr>
          <w:rFonts w:ascii="Calibri" w:eastAsia="MS Mincho" w:hAnsi="Calibri" w:cs="Calibri"/>
          <w:b/>
          <w:bCs/>
          <w:sz w:val="24"/>
          <w:szCs w:val="24"/>
          <w:lang w:val="en-US" w:eastAsia="ja-JP"/>
        </w:rPr>
        <w:t xml:space="preserve">   </w:t>
      </w:r>
    </w:p>
    <w:p w14:paraId="03F06B4F" w14:textId="77777777" w:rsidR="00392CDC" w:rsidRPr="00392CDC" w:rsidRDefault="00392CDC" w:rsidP="00392CDC">
      <w:pPr>
        <w:tabs>
          <w:tab w:val="left" w:pos="2160"/>
        </w:tabs>
        <w:spacing w:before="120" w:after="40"/>
        <w:rPr>
          <w:rFonts w:ascii="Calibri" w:eastAsia="MS Mincho" w:hAnsi="Calibri" w:cs="Calibri"/>
          <w:bCs/>
          <w:sz w:val="16"/>
          <w:szCs w:val="16"/>
          <w:lang w:val="en-US" w:eastAsia="ja-JP"/>
        </w:rPr>
      </w:pPr>
    </w:p>
    <w:p w14:paraId="3951583E" w14:textId="00DA385E" w:rsidR="00392CDC" w:rsidRPr="00392CDC" w:rsidRDefault="00C911B6" w:rsidP="00C911B6">
      <w:pPr>
        <w:tabs>
          <w:tab w:val="left" w:pos="2160"/>
        </w:tabs>
        <w:spacing w:before="120" w:after="40"/>
        <w:rPr>
          <w:rFonts w:ascii="Calibri" w:eastAsia="MS Mincho" w:hAnsi="Calibri" w:cs="Calibri"/>
          <w:bCs/>
          <w:sz w:val="22"/>
          <w:szCs w:val="22"/>
          <w:lang w:val="en-US" w:eastAsia="ja-JP"/>
        </w:rPr>
      </w:pPr>
      <w:r>
        <w:rPr>
          <w:rFonts w:ascii="Calibri" w:eastAsia="MS Mincho" w:hAnsi="Calibri" w:cs="Calibri"/>
          <w:bCs/>
          <w:sz w:val="22"/>
          <w:szCs w:val="22"/>
          <w:lang w:val="en-US" w:eastAsia="ja-JP"/>
        </w:rPr>
        <w:tab/>
      </w:r>
      <w:r w:rsidR="00392CDC" w:rsidRPr="00392CDC">
        <w:rPr>
          <w:rFonts w:ascii="Calibri" w:eastAsia="MS Mincho" w:hAnsi="Calibri" w:cs="Calibri"/>
          <w:bCs/>
          <w:sz w:val="22"/>
          <w:szCs w:val="22"/>
          <w:lang w:val="en-US" w:eastAsia="ja-JP"/>
        </w:rPr>
        <w:t>Figure 9-90y</w:t>
      </w:r>
      <w:r w:rsidR="00392CDC" w:rsidRPr="00392CDC">
        <w:rPr>
          <w:rFonts w:ascii="Calibri" w:eastAsia="MS Mincho" w:hAnsi="Calibri" w:cs="Calibri"/>
          <w:bCs/>
          <w:sz w:val="22"/>
          <w:szCs w:val="22"/>
          <w:lang w:val="en-US" w:eastAsia="ja-JP"/>
        </w:rPr>
        <w:sym w:font="Symbol" w:char="F0BE"/>
      </w:r>
      <w:r w:rsidR="00392CDC" w:rsidRPr="00392CDC">
        <w:rPr>
          <w:rFonts w:ascii="Calibri" w:eastAsia="MS Mincho" w:hAnsi="Calibri" w:cs="Calibri"/>
          <w:bCs/>
          <w:sz w:val="22"/>
          <w:szCs w:val="22"/>
          <w:lang w:val="en-US" w:eastAsia="ja-JP"/>
        </w:rPr>
        <w:t xml:space="preserve"> DRU/RRU Indication subfield format</w:t>
      </w:r>
    </w:p>
    <w:p w14:paraId="00B31240"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t>9.3.1.22.x UHR variant User Info field</w:t>
      </w:r>
    </w:p>
    <w:p w14:paraId="70CFDEEA" w14:textId="392DBB31" w:rsidR="00392CDC" w:rsidRPr="00392CDC" w:rsidRDefault="00392CDC" w:rsidP="00392CDC">
      <w:pPr>
        <w:tabs>
          <w:tab w:val="left" w:pos="2160"/>
        </w:tabs>
        <w:spacing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t xml:space="preserve">If the RU Allocation of the User Info field indicates the assigned RU is located in an 80 MHz frequency subblock where DRU transmission is solicited, the SS Allocation subfield of the UHR variant User Info field for DRU transmission is further divided into three subfields to indicate DRU distribution BW and the </w:t>
      </w:r>
      <w:r w:rsidRPr="00392CDC">
        <w:rPr>
          <w:rFonts w:ascii="Calibri" w:eastAsia="MS Mincho" w:hAnsi="Calibri" w:cs="Calibri"/>
          <w:bCs/>
          <w:sz w:val="22"/>
          <w:szCs w:val="22"/>
          <w:lang w:val="en-US" w:eastAsia="ja-JP"/>
        </w:rPr>
        <w:lastRenderedPageBreak/>
        <w:t xml:space="preserve">spatial streams of the solicited UHR TB PPDU, as shown in Figure 9-90z (SS Allocation subfield format of a UHR variant User Info field for DRU transmission)  </w:t>
      </w:r>
    </w:p>
    <w:p w14:paraId="71A7A3A7" w14:textId="35BA4210" w:rsidR="00392CDC" w:rsidRPr="00392CDC" w:rsidRDefault="003F5FEB" w:rsidP="00392CDC">
      <w:pPr>
        <w:tabs>
          <w:tab w:val="left" w:pos="2160"/>
        </w:tabs>
        <w:spacing w:before="120" w:after="40"/>
        <w:ind w:left="720"/>
        <w:rPr>
          <w:rFonts w:ascii="Calibri" w:eastAsia="MS Mincho" w:hAnsi="Calibri" w:cs="Calibri"/>
          <w:bCs/>
          <w:sz w:val="22"/>
          <w:szCs w:val="22"/>
          <w:lang w:val="en-US" w:eastAsia="ja-JP"/>
        </w:rPr>
      </w:pPr>
      <w:r w:rsidRPr="00392CDC">
        <w:rPr>
          <w:rFonts w:eastAsia="Times New Roman"/>
          <w:noProof/>
          <w:sz w:val="22"/>
          <w:lang w:val="en-US"/>
        </w:rPr>
        <mc:AlternateContent>
          <mc:Choice Requires="wps">
            <w:drawing>
              <wp:anchor distT="0" distB="0" distL="114300" distR="114300" simplePos="0" relativeHeight="251684864" behindDoc="0" locked="0" layoutInCell="1" allowOverlap="1" wp14:anchorId="1547FBA4" wp14:editId="784D54B2">
                <wp:simplePos x="0" y="0"/>
                <wp:positionH relativeFrom="column">
                  <wp:posOffset>1872035</wp:posOffset>
                </wp:positionH>
                <wp:positionV relativeFrom="paragraph">
                  <wp:posOffset>5467</wp:posOffset>
                </wp:positionV>
                <wp:extent cx="288925" cy="219710"/>
                <wp:effectExtent l="0" t="0" r="9525" b="8890"/>
                <wp:wrapNone/>
                <wp:docPr id="12"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550EF5FE" w14:textId="77777777" w:rsidR="006A4AF9" w:rsidRDefault="006A4AF9" w:rsidP="00392CDC">
                            <w:pPr>
                              <w:rPr>
                                <w:sz w:val="16"/>
                                <w:szCs w:val="16"/>
                              </w:rPr>
                            </w:pPr>
                            <w:r>
                              <w:rPr>
                                <w:sz w:val="16"/>
                                <w:szCs w:val="16"/>
                              </w:rPr>
                              <w:t>B3</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547FBA4" id="_x0000_s1117" type="#_x0000_t202" style="position:absolute;left:0;text-align:left;margin-left:147.4pt;margin-top:.45pt;width:22.75pt;height:17.3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" fillcolor="window" stroked="f" strokeweight=".5pt">
                <v:textbox>
                  <w:txbxContent>
                    <w:p w14:paraId="550EF5FE" w14:textId="77777777" w:rsidR="006A4AF9" w:rsidRDefault="006A4AF9" w:rsidP="00392CDC">
                      <w:pPr>
                        <w:rPr>
                          <w:sz w:val="16"/>
                          <w:szCs w:val="16"/>
                        </w:rPr>
                      </w:pPr>
                      <w:r>
                        <w:rPr>
                          <w:sz w:val="16"/>
                          <w:szCs w:val="16"/>
                        </w:rPr>
                        <w:t>B3</w:t>
                      </w:r>
                    </w:p>
                  </w:txbxContent>
                </v:textbox>
              </v:shape>
            </w:pict>
          </mc:Fallback>
        </mc:AlternateContent>
      </w:r>
      <w:r w:rsidR="00EB745E" w:rsidRPr="00392CDC">
        <w:rPr>
          <w:rFonts w:eastAsia="Times New Roman"/>
          <w:noProof/>
          <w:sz w:val="22"/>
          <w:lang w:val="en-US"/>
        </w:rPr>
        <mc:AlternateContent>
          <mc:Choice Requires="wps">
            <w:drawing>
              <wp:anchor distT="0" distB="0" distL="114300" distR="114300" simplePos="0" relativeHeight="251685888" behindDoc="0" locked="0" layoutInCell="1" allowOverlap="1" wp14:anchorId="533E553F" wp14:editId="008A56E6">
                <wp:simplePos x="0" y="0"/>
                <wp:positionH relativeFrom="column">
                  <wp:posOffset>2786214</wp:posOffset>
                </wp:positionH>
                <wp:positionV relativeFrom="paragraph">
                  <wp:posOffset>42131</wp:posOffset>
                </wp:positionV>
                <wp:extent cx="288925" cy="219710"/>
                <wp:effectExtent l="0" t="0" r="9525" b="8890"/>
                <wp:wrapNone/>
                <wp:docPr id="3"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202A13F8" w14:textId="77777777" w:rsidR="006A4AF9" w:rsidRDefault="006A4AF9" w:rsidP="00392CDC">
                            <w:pPr>
                              <w:rPr>
                                <w:sz w:val="16"/>
                                <w:szCs w:val="16"/>
                              </w:rPr>
                            </w:pPr>
                            <w:r>
                              <w:rPr>
                                <w:sz w:val="16"/>
                                <w:szCs w:val="16"/>
                              </w:rPr>
                              <w:t>B4</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33E553F" id="_x0000_s1118" type="#_x0000_t202" style="position:absolute;left:0;text-align:left;margin-left:219.4pt;margin-top:3.3pt;width:22.75pt;height:17.3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" fillcolor="window" stroked="f" strokeweight=".5pt">
                <v:textbox>
                  <w:txbxContent>
                    <w:p w14:paraId="202A13F8" w14:textId="77777777" w:rsidR="006A4AF9" w:rsidRDefault="006A4AF9" w:rsidP="00392CDC">
                      <w:pPr>
                        <w:rPr>
                          <w:sz w:val="16"/>
                          <w:szCs w:val="16"/>
                        </w:rPr>
                      </w:pPr>
                      <w:r>
                        <w:rPr>
                          <w:sz w:val="16"/>
                          <w:szCs w:val="16"/>
                        </w:rPr>
                        <w:t>B4</w:t>
                      </w:r>
                    </w:p>
                  </w:txbxContent>
                </v:textbox>
              </v:shape>
            </w:pict>
          </mc:Fallback>
        </mc:AlternateContent>
      </w:r>
      <w:r w:rsidR="00EB745E" w:rsidRPr="00392CDC">
        <w:rPr>
          <w:rFonts w:eastAsia="Times New Roman"/>
          <w:noProof/>
          <w:sz w:val="22"/>
          <w:lang w:val="en-US"/>
        </w:rPr>
        <mc:AlternateContent>
          <mc:Choice Requires="wps">
            <w:drawing>
              <wp:anchor distT="0" distB="0" distL="114300" distR="114300" simplePos="0" relativeHeight="251683840" behindDoc="0" locked="0" layoutInCell="1" allowOverlap="1" wp14:anchorId="1F86824B" wp14:editId="73DEE349">
                <wp:simplePos x="0" y="0"/>
                <wp:positionH relativeFrom="column">
                  <wp:posOffset>1243468</wp:posOffset>
                </wp:positionH>
                <wp:positionV relativeFrom="paragraph">
                  <wp:posOffset>56101</wp:posOffset>
                </wp:positionV>
                <wp:extent cx="288925" cy="203807"/>
                <wp:effectExtent l="0" t="0" r="0" b="6350"/>
                <wp:wrapNone/>
                <wp:docPr id="11" name="Text Box 4"/>
                <wp:cNvGraphicFramePr/>
                <a:graphic xmlns:a="http://schemas.openxmlformats.org/drawingml/2006/main">
                  <a:graphicData uri="http://schemas.microsoft.com/office/word/2010/wordprocessingShape">
                    <wps:wsp>
                      <wps:cNvSpPr txBox="1"/>
                      <wps:spPr>
                        <a:xfrm>
                          <a:off x="0" y="0"/>
                          <a:ext cx="288925" cy="203807"/>
                        </a:xfrm>
                        <a:prstGeom prst="rect">
                          <a:avLst/>
                        </a:prstGeom>
                        <a:solidFill>
                          <a:sysClr val="window" lastClr="FFFFFF"/>
                        </a:solidFill>
                        <a:ln w="6350">
                          <a:noFill/>
                        </a:ln>
                      </wps:spPr>
                      <wps:txbx>
                        <w:txbxContent>
                          <w:p w14:paraId="39FFF561" w14:textId="77777777" w:rsidR="006A4AF9" w:rsidRDefault="006A4AF9" w:rsidP="00392CDC">
                            <w:pPr>
                              <w:rPr>
                                <w:sz w:val="16"/>
                                <w:szCs w:val="16"/>
                              </w:rPr>
                            </w:pPr>
                            <w:r>
                              <w:rPr>
                                <w:sz w:val="16"/>
                                <w:szCs w:val="16"/>
                              </w:rPr>
                              <w:t>B2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F86824B" id="_x0000_s1119" type="#_x0000_t202" style="position:absolute;left:0;text-align:left;margin-left:97.9pt;margin-top:4.4pt;width:22.75pt;height:16.05pt;z-index:2516838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" fillcolor="window" stroked="f" strokeweight=".5pt">
                <v:textbox>
                  <w:txbxContent>
                    <w:p w14:paraId="39FFF561" w14:textId="77777777" w:rsidR="006A4AF9" w:rsidRDefault="006A4AF9" w:rsidP="00392CDC">
                      <w:pPr>
                        <w:rPr>
                          <w:sz w:val="16"/>
                          <w:szCs w:val="16"/>
                        </w:rPr>
                      </w:pPr>
                      <w:r>
                        <w:rPr>
                          <w:sz w:val="16"/>
                          <w:szCs w:val="16"/>
                        </w:rPr>
                        <w:t>B2</w:t>
                      </w:r>
                    </w:p>
                  </w:txbxContent>
                </v:textbox>
              </v:shape>
            </w:pict>
          </mc:Fallback>
        </mc:AlternateContent>
      </w:r>
      <w:r w:rsidR="00323BF8" w:rsidRPr="00392CDC">
        <w:rPr>
          <w:rFonts w:eastAsia="Times New Roman"/>
          <w:noProof/>
          <w:sz w:val="22"/>
          <w:lang w:val="en-US"/>
        </w:rPr>
        <mc:AlternateContent>
          <mc:Choice Requires="wps">
            <w:drawing>
              <wp:anchor distT="0" distB="0" distL="114300" distR="114300" simplePos="0" relativeHeight="251682816" behindDoc="0" locked="0" layoutInCell="1" allowOverlap="1" wp14:anchorId="109D2404" wp14:editId="08E0FDF5">
                <wp:simplePos x="0" y="0"/>
                <wp:positionH relativeFrom="column">
                  <wp:posOffset>624122</wp:posOffset>
                </wp:positionH>
                <wp:positionV relativeFrom="paragraph">
                  <wp:posOffset>51849</wp:posOffset>
                </wp:positionV>
                <wp:extent cx="288925" cy="219710"/>
                <wp:effectExtent l="0" t="0" r="9525" b="8890"/>
                <wp:wrapNone/>
                <wp:docPr id="10"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2B75577E" w14:textId="77777777" w:rsidR="006A4AF9" w:rsidRDefault="006A4AF9" w:rsidP="00392CDC">
                            <w:pPr>
                              <w:rPr>
                                <w:sz w:val="16"/>
                                <w:szCs w:val="16"/>
                              </w:rPr>
                            </w:pPr>
                            <w:r>
                              <w:rPr>
                                <w:sz w:val="16"/>
                                <w:szCs w:val="16"/>
                              </w:rPr>
                              <w:t>B1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9D2404" id="_x0000_s1120" type="#_x0000_t202" style="position:absolute;left:0;text-align:left;margin-left:49.15pt;margin-top:4.1pt;width:22.75pt;height:17.3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" fillcolor="window" stroked="f" strokeweight=".5pt">
                <v:textbox>
                  <w:txbxContent>
                    <w:p w14:paraId="2B75577E" w14:textId="77777777" w:rsidR="006A4AF9" w:rsidRDefault="006A4AF9" w:rsidP="00392CDC">
                      <w:pPr>
                        <w:rPr>
                          <w:sz w:val="16"/>
                          <w:szCs w:val="16"/>
                        </w:rPr>
                      </w:pPr>
                      <w:r>
                        <w:rPr>
                          <w:sz w:val="16"/>
                          <w:szCs w:val="16"/>
                        </w:rPr>
                        <w:t>B1</w:t>
                      </w:r>
                    </w:p>
                  </w:txbxContent>
                </v:textbox>
              </v:shape>
            </w:pict>
          </mc:Fallback>
        </mc:AlternateContent>
      </w:r>
      <w:r w:rsidR="00323BF8" w:rsidRPr="00392CDC">
        <w:rPr>
          <w:rFonts w:eastAsia="Times New Roman"/>
          <w:noProof/>
          <w:sz w:val="22"/>
          <w:lang w:val="en-US"/>
        </w:rPr>
        <mc:AlternateContent>
          <mc:Choice Requires="wps">
            <w:drawing>
              <wp:anchor distT="0" distB="0" distL="114300" distR="114300" simplePos="0" relativeHeight="251681792" behindDoc="0" locked="0" layoutInCell="1" allowOverlap="1" wp14:anchorId="53819949" wp14:editId="58A45085">
                <wp:simplePos x="0" y="0"/>
                <wp:positionH relativeFrom="column">
                  <wp:posOffset>56736</wp:posOffset>
                </wp:positionH>
                <wp:positionV relativeFrom="paragraph">
                  <wp:posOffset>49199</wp:posOffset>
                </wp:positionV>
                <wp:extent cx="288925" cy="219710"/>
                <wp:effectExtent l="0" t="0" r="9525" b="8890"/>
                <wp:wrapNone/>
                <wp:docPr id="9" name="Text Box 4"/>
                <wp:cNvGraphicFramePr/>
                <a:graphic xmlns:a="http://schemas.openxmlformats.org/drawingml/2006/main">
                  <a:graphicData uri="http://schemas.microsoft.com/office/word/2010/wordprocessingShape">
                    <wps:wsp>
                      <wps:cNvSpPr txBox="1"/>
                      <wps:spPr>
                        <a:xfrm>
                          <a:off x="0" y="0"/>
                          <a:ext cx="288925" cy="219710"/>
                        </a:xfrm>
                        <a:prstGeom prst="rect">
                          <a:avLst/>
                        </a:prstGeom>
                        <a:solidFill>
                          <a:sysClr val="window" lastClr="FFFFFF"/>
                        </a:solidFill>
                        <a:ln w="6350">
                          <a:noFill/>
                        </a:ln>
                      </wps:spPr>
                      <wps:txbx>
                        <w:txbxContent>
                          <w:p w14:paraId="4FAA3AAA" w14:textId="77777777" w:rsidR="006A4AF9" w:rsidRDefault="006A4AF9" w:rsidP="00392CDC">
                            <w:pPr>
                              <w:rPr>
                                <w:sz w:val="16"/>
                                <w:szCs w:val="16"/>
                              </w:rPr>
                            </w:pPr>
                            <w:r>
                              <w:rPr>
                                <w:sz w:val="16"/>
                                <w:szCs w:val="16"/>
                              </w:rPr>
                              <w:t>B0</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53819949" id="_x0000_s1121" type="#_x0000_t202" style="position:absolute;left:0;text-align:left;margin-left:4.45pt;margin-top:3.85pt;width:22.75pt;height:17.3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" fillcolor="window" stroked="f" strokeweight=".5pt">
                <v:textbox>
                  <w:txbxContent>
                    <w:p w14:paraId="4FAA3AAA" w14:textId="77777777" w:rsidR="006A4AF9" w:rsidRDefault="006A4AF9" w:rsidP="00392CDC">
                      <w:pPr>
                        <w:rPr>
                          <w:sz w:val="16"/>
                          <w:szCs w:val="16"/>
                        </w:rPr>
                      </w:pPr>
                      <w:r>
                        <w:rPr>
                          <w:sz w:val="16"/>
                          <w:szCs w:val="16"/>
                        </w:rPr>
                        <w:t>B0</w:t>
                      </w:r>
                    </w:p>
                  </w:txbxContent>
                </v:textbox>
              </v:shape>
            </w:pict>
          </mc:Fallback>
        </mc:AlternateContent>
      </w:r>
      <w:r w:rsidR="00392CDC" w:rsidRPr="00392CDC">
        <w:rPr>
          <w:rFonts w:eastAsia="Times New Roman"/>
          <w:noProof/>
          <w:sz w:val="22"/>
          <w:lang w:val="en-US"/>
        </w:rPr>
        <mc:AlternateContent>
          <mc:Choice Requires="wps">
            <w:drawing>
              <wp:anchor distT="0" distB="0" distL="114300" distR="114300" simplePos="0" relativeHeight="251671552" behindDoc="0" locked="0" layoutInCell="1" allowOverlap="1" wp14:anchorId="6408F4B5" wp14:editId="51649DBF">
                <wp:simplePos x="0" y="0"/>
                <wp:positionH relativeFrom="column">
                  <wp:posOffset>1638935</wp:posOffset>
                </wp:positionH>
                <wp:positionV relativeFrom="paragraph">
                  <wp:posOffset>645160</wp:posOffset>
                </wp:positionV>
                <wp:extent cx="234315" cy="219710"/>
                <wp:effectExtent l="0" t="0" r="6350" b="8890"/>
                <wp:wrapNone/>
                <wp:docPr id="8" name="Text Box 4"/>
                <wp:cNvGraphicFramePr/>
                <a:graphic xmlns:a="http://schemas.openxmlformats.org/drawingml/2006/main">
                  <a:graphicData uri="http://schemas.microsoft.com/office/word/2010/wordprocessingShape">
                    <wps:wsp>
                      <wps:cNvSpPr txBox="1"/>
                      <wps:spPr>
                        <a:xfrm>
                          <a:off x="0" y="0"/>
                          <a:ext cx="241300" cy="219710"/>
                        </a:xfrm>
                        <a:prstGeom prst="rect">
                          <a:avLst/>
                        </a:prstGeom>
                        <a:solidFill>
                          <a:sysClr val="window" lastClr="FFFFFF"/>
                        </a:solidFill>
                        <a:ln w="6350">
                          <a:noFill/>
                        </a:ln>
                      </wps:spPr>
                      <wps:txbx>
                        <w:txbxContent>
                          <w:p w14:paraId="509966F2" w14:textId="77777777" w:rsidR="006A4AF9" w:rsidRDefault="006A4AF9" w:rsidP="00392CDC">
                            <w:pPr>
                              <w:rPr>
                                <w:sz w:val="16"/>
                                <w:szCs w:val="16"/>
                              </w:rPr>
                            </w:pPr>
                            <w:r>
                              <w:rPr>
                                <w:sz w:val="16"/>
                                <w:szCs w:val="16"/>
                              </w:rPr>
                              <w:t>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6408F4B5" id="_x0000_s1122" type="#_x0000_t202" style="position:absolute;left:0;text-align:left;margin-left:129.05pt;margin-top:50.8pt;width:18.45pt;height:17.3pt;z-index:2516715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" fillcolor="window" stroked="f" strokeweight=".5pt">
                <v:textbox>
                  <w:txbxContent>
                    <w:p w14:paraId="509966F2" w14:textId="77777777" w:rsidR="006A4AF9" w:rsidRDefault="006A4AF9" w:rsidP="00392CDC">
                      <w:pPr>
                        <w:rPr>
                          <w:sz w:val="16"/>
                          <w:szCs w:val="16"/>
                        </w:rPr>
                      </w:pPr>
                      <w:r>
                        <w:rPr>
                          <w:sz w:val="16"/>
                          <w:szCs w:val="16"/>
                        </w:rPr>
                        <w:t>2</w:t>
                      </w:r>
                    </w:p>
                  </w:txbxContent>
                </v:textbox>
              </v:shape>
            </w:pict>
          </mc:Fallback>
        </mc:AlternateContent>
      </w:r>
      <w:r w:rsidR="00392CDC" w:rsidRPr="00392CDC">
        <w:rPr>
          <w:rFonts w:eastAsia="Times New Roman"/>
          <w:noProof/>
          <w:sz w:val="22"/>
          <w:lang w:val="en-US"/>
        </w:rPr>
        <mc:AlternateContent>
          <mc:Choice Requires="wps">
            <w:drawing>
              <wp:anchor distT="0" distB="0" distL="114300" distR="114300" simplePos="0" relativeHeight="251676672" behindDoc="0" locked="0" layoutInCell="1" allowOverlap="1" wp14:anchorId="1E513949" wp14:editId="2D0F62E3">
                <wp:simplePos x="0" y="0"/>
                <wp:positionH relativeFrom="column">
                  <wp:posOffset>496570</wp:posOffset>
                </wp:positionH>
                <wp:positionV relativeFrom="paragraph">
                  <wp:posOffset>643890</wp:posOffset>
                </wp:positionV>
                <wp:extent cx="234315" cy="214630"/>
                <wp:effectExtent l="0" t="0" r="6350" b="0"/>
                <wp:wrapNone/>
                <wp:docPr id="7" name="Text Box 4"/>
                <wp:cNvGraphicFramePr/>
                <a:graphic xmlns:a="http://schemas.openxmlformats.org/drawingml/2006/main">
                  <a:graphicData uri="http://schemas.microsoft.com/office/word/2010/wordprocessingShape">
                    <wps:wsp>
                      <wps:cNvSpPr txBox="1"/>
                      <wps:spPr>
                        <a:xfrm>
                          <a:off x="0" y="0"/>
                          <a:ext cx="241300" cy="213995"/>
                        </a:xfrm>
                        <a:prstGeom prst="rect">
                          <a:avLst/>
                        </a:prstGeom>
                        <a:solidFill>
                          <a:sysClr val="window" lastClr="FFFFFF"/>
                        </a:solidFill>
                        <a:ln w="6350">
                          <a:noFill/>
                        </a:ln>
                      </wps:spPr>
                      <wps:txbx>
                        <w:txbxContent>
                          <w:p w14:paraId="280F2DEE" w14:textId="77777777" w:rsidR="006A4AF9" w:rsidRDefault="006A4AF9" w:rsidP="00392CDC">
                            <w:pPr>
                              <w:rPr>
                                <w:sz w:val="16"/>
                                <w:szCs w:val="16"/>
                              </w:rPr>
                            </w:pPr>
                            <w:r>
                              <w:rPr>
                                <w:sz w:val="16"/>
                                <w:szCs w:val="16"/>
                              </w:rPr>
                              <w:t>2</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E513949" id="_x0000_s1123" type="#_x0000_t202" style="position:absolute;left:0;text-align:left;margin-left:39.1pt;margin-top:50.7pt;width:18.45pt;height:16.9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" fillcolor="window" stroked="f" strokeweight=".5pt">
                <v:textbox>
                  <w:txbxContent>
                    <w:p w14:paraId="280F2DEE" w14:textId="77777777" w:rsidR="006A4AF9" w:rsidRDefault="006A4AF9" w:rsidP="00392CDC">
                      <w:pPr>
                        <w:rPr>
                          <w:sz w:val="16"/>
                          <w:szCs w:val="16"/>
                        </w:rPr>
                      </w:pPr>
                      <w:r>
                        <w:rPr>
                          <w:sz w:val="16"/>
                          <w:szCs w:val="16"/>
                        </w:rPr>
                        <w:t>2</w:t>
                      </w:r>
                    </w:p>
                  </w:txbxContent>
                </v:textbox>
              </v:shape>
            </w:pict>
          </mc:Fallback>
        </mc:AlternateContent>
      </w:r>
      <w:r w:rsidR="00392CDC" w:rsidRPr="00392CDC">
        <w:rPr>
          <w:rFonts w:eastAsia="Times New Roman"/>
          <w:noProof/>
          <w:sz w:val="22"/>
          <w:lang w:val="en-US"/>
        </w:rPr>
        <mc:AlternateContent>
          <mc:Choice Requires="wps">
            <w:drawing>
              <wp:anchor distT="0" distB="0" distL="114300" distR="114300" simplePos="0" relativeHeight="251673600" behindDoc="0" locked="0" layoutInCell="1" allowOverlap="1" wp14:anchorId="36878B59" wp14:editId="1436D905">
                <wp:simplePos x="0" y="0"/>
                <wp:positionH relativeFrom="column">
                  <wp:posOffset>1162685</wp:posOffset>
                </wp:positionH>
                <wp:positionV relativeFrom="paragraph">
                  <wp:posOffset>267970</wp:posOffset>
                </wp:positionV>
                <wp:extent cx="1111885" cy="281305"/>
                <wp:effectExtent l="0" t="0" r="12065" b="23495"/>
                <wp:wrapNone/>
                <wp:docPr id="5" name="Rectangle 1"/>
                <wp:cNvGraphicFramePr/>
                <a:graphic xmlns:a="http://schemas.openxmlformats.org/drawingml/2006/main">
                  <a:graphicData uri="http://schemas.microsoft.com/office/word/2010/wordprocessingShape">
                    <wps:wsp>
                      <wps:cNvSpPr/>
                      <wps:spPr>
                        <a:xfrm>
                          <a:off x="0" y="0"/>
                          <a:ext cx="1111885" cy="281305"/>
                        </a:xfrm>
                        <a:prstGeom prst="rect">
                          <a:avLst/>
                        </a:prstGeom>
                        <a:solidFill>
                          <a:sysClr val="window" lastClr="FFFFFF"/>
                        </a:solidFill>
                        <a:ln w="12700" cap="flat" cmpd="sng" algn="ctr">
                          <a:solidFill>
                            <a:srgbClr val="70AD47"/>
                          </a:solidFill>
                          <a:prstDash val="solid"/>
                          <a:miter lim="800000"/>
                        </a:ln>
                        <a:effectLst/>
                      </wps:spPr>
                      <wps:txbx>
                        <w:txbxContent>
                          <w:p w14:paraId="6504633C" w14:textId="77777777" w:rsidR="006A4AF9" w:rsidRDefault="006A4AF9" w:rsidP="00392CDC">
                            <w:pPr>
                              <w:jc w:val="center"/>
                              <w:rPr>
                                <w:sz w:val="15"/>
                                <w:szCs w:val="15"/>
                              </w:rPr>
                            </w:pPr>
                            <w:r>
                              <w:rPr>
                                <w:sz w:val="15"/>
                                <w:szCs w:val="15"/>
                              </w:rPr>
                              <w:t>Reserved</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78B59" id="_x0000_s1124" style="position:absolute;left:0;text-align:left;margin-left:91.55pt;margin-top:21.1pt;width:87.55pt;height:22.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" fillcolor="window" strokecolor="#70ad47" strokeweight="1pt">
                <v:textbox>
                  <w:txbxContent>
                    <w:p w14:paraId="6504633C" w14:textId="77777777" w:rsidR="006A4AF9" w:rsidRDefault="006A4AF9" w:rsidP="00392CDC">
                      <w:pPr>
                        <w:jc w:val="center"/>
                        <w:rPr>
                          <w:sz w:val="15"/>
                          <w:szCs w:val="15"/>
                        </w:rPr>
                      </w:pPr>
                      <w:r>
                        <w:rPr>
                          <w:sz w:val="15"/>
                          <w:szCs w:val="15"/>
                        </w:rPr>
                        <w:t>Reserved</w:t>
                      </w:r>
                    </w:p>
                  </w:txbxContent>
                </v:textbox>
              </v:rect>
            </w:pict>
          </mc:Fallback>
        </mc:AlternateContent>
      </w:r>
      <w:r w:rsidR="00392CDC" w:rsidRPr="00392CDC">
        <w:rPr>
          <w:rFonts w:eastAsia="Times New Roman"/>
          <w:noProof/>
          <w:sz w:val="22"/>
          <w:lang w:val="en-US"/>
        </w:rPr>
        <mc:AlternateContent>
          <mc:Choice Requires="wps">
            <w:drawing>
              <wp:anchor distT="0" distB="0" distL="114300" distR="114300" simplePos="0" relativeHeight="251677696" behindDoc="0" locked="0" layoutInCell="1" allowOverlap="1" wp14:anchorId="1047E9B5" wp14:editId="31DD7755">
                <wp:simplePos x="0" y="0"/>
                <wp:positionH relativeFrom="column">
                  <wp:posOffset>2792730</wp:posOffset>
                </wp:positionH>
                <wp:positionV relativeFrom="paragraph">
                  <wp:posOffset>631825</wp:posOffset>
                </wp:positionV>
                <wp:extent cx="234315" cy="220345"/>
                <wp:effectExtent l="0" t="0" r="6350" b="8255"/>
                <wp:wrapNone/>
                <wp:docPr id="1187902080" name="Text Box 4"/>
                <wp:cNvGraphicFramePr/>
                <a:graphic xmlns:a="http://schemas.openxmlformats.org/drawingml/2006/main">
                  <a:graphicData uri="http://schemas.microsoft.com/office/word/2010/wordprocessingShape">
                    <wps:wsp>
                      <wps:cNvSpPr txBox="1"/>
                      <wps:spPr>
                        <a:xfrm>
                          <a:off x="0" y="0"/>
                          <a:ext cx="241300" cy="219710"/>
                        </a:xfrm>
                        <a:prstGeom prst="rect">
                          <a:avLst/>
                        </a:prstGeom>
                        <a:solidFill>
                          <a:sysClr val="window" lastClr="FFFFFF"/>
                        </a:solidFill>
                        <a:ln w="6350">
                          <a:noFill/>
                        </a:ln>
                      </wps:spPr>
                      <wps:txbx>
                        <w:txbxContent>
                          <w:p w14:paraId="094CC6F9" w14:textId="77777777" w:rsidR="006A4AF9" w:rsidRDefault="006A4AF9" w:rsidP="00392CDC">
                            <w:pPr>
                              <w:rPr>
                                <w:sz w:val="16"/>
                                <w:szCs w:val="16"/>
                              </w:rPr>
                            </w:pPr>
                            <w:r>
                              <w:rPr>
                                <w:sz w:val="16"/>
                                <w:szCs w:val="16"/>
                              </w:rPr>
                              <w:t>1</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047E9B5" id="_x0000_s1125" type="#_x0000_t202" style="position:absolute;left:0;text-align:left;margin-left:219.9pt;margin-top:49.75pt;width:18.45pt;height:17.35pt;z-index:25167769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" fillcolor="window" stroked="f" strokeweight=".5pt">
                <v:textbox>
                  <w:txbxContent>
                    <w:p w14:paraId="094CC6F9" w14:textId="77777777" w:rsidR="006A4AF9" w:rsidRDefault="006A4AF9" w:rsidP="00392CDC">
                      <w:pPr>
                        <w:rPr>
                          <w:sz w:val="16"/>
                          <w:szCs w:val="16"/>
                        </w:rPr>
                      </w:pPr>
                      <w:r>
                        <w:rPr>
                          <w:sz w:val="16"/>
                          <w:szCs w:val="16"/>
                        </w:rPr>
                        <w:t>1</w:t>
                      </w:r>
                    </w:p>
                  </w:txbxContent>
                </v:textbox>
              </v:shape>
            </w:pict>
          </mc:Fallback>
        </mc:AlternateContent>
      </w:r>
      <w:r w:rsidR="00392CDC" w:rsidRPr="00392CDC">
        <w:rPr>
          <w:rFonts w:eastAsia="Times New Roman"/>
          <w:noProof/>
          <w:sz w:val="22"/>
          <w:lang w:val="en-US"/>
        </w:rPr>
        <mc:AlternateContent>
          <mc:Choice Requires="wps">
            <w:drawing>
              <wp:anchor distT="0" distB="0" distL="114300" distR="114300" simplePos="0" relativeHeight="251675648" behindDoc="0" locked="0" layoutInCell="1" allowOverlap="1" wp14:anchorId="1837C2A9" wp14:editId="2E338B83">
                <wp:simplePos x="0" y="0"/>
                <wp:positionH relativeFrom="column">
                  <wp:posOffset>-272415</wp:posOffset>
                </wp:positionH>
                <wp:positionV relativeFrom="paragraph">
                  <wp:posOffset>612140</wp:posOffset>
                </wp:positionV>
                <wp:extent cx="359410" cy="219710"/>
                <wp:effectExtent l="0" t="0" r="0" b="8890"/>
                <wp:wrapNone/>
                <wp:docPr id="1" name="Text Box 4"/>
                <wp:cNvGraphicFramePr/>
                <a:graphic xmlns:a="http://schemas.openxmlformats.org/drawingml/2006/main">
                  <a:graphicData uri="http://schemas.microsoft.com/office/word/2010/wordprocessingShape">
                    <wps:wsp>
                      <wps:cNvSpPr txBox="1"/>
                      <wps:spPr>
                        <a:xfrm>
                          <a:off x="0" y="0"/>
                          <a:ext cx="365760" cy="219710"/>
                        </a:xfrm>
                        <a:prstGeom prst="rect">
                          <a:avLst/>
                        </a:prstGeom>
                        <a:solidFill>
                          <a:sysClr val="window" lastClr="FFFFFF"/>
                        </a:solidFill>
                        <a:ln w="6350">
                          <a:noFill/>
                        </a:ln>
                      </wps:spPr>
                      <wps:txbx>
                        <w:txbxContent>
                          <w:p w14:paraId="6179E292" w14:textId="77777777" w:rsidR="006A4AF9" w:rsidRDefault="006A4AF9" w:rsidP="00392CDC">
                            <w:pPr>
                              <w:rPr>
                                <w:sz w:val="16"/>
                                <w:szCs w:val="16"/>
                              </w:rPr>
                            </w:pPr>
                            <w:r>
                              <w:rPr>
                                <w:sz w:val="16"/>
                                <w:szCs w:val="16"/>
                              </w:rPr>
                              <w:t>Bits:</w:t>
                            </w:r>
                          </w:p>
                        </w:txbxContent>
                      </wps:txbx>
                      <wps:bodyPr rot="0" spcFirstLastPara="0" vertOverflow="clip" horzOverflow="clip" vert="horz" wrap="non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837C2A9" id="_x0000_s1126" type="#_x0000_t202" style="position:absolute;left:0;text-align:left;margin-left:-21.45pt;margin-top:48.2pt;width:28.3pt;height:17.3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" fillcolor="window" stroked="f" strokeweight=".5pt">
                <v:textbox>
                  <w:txbxContent>
                    <w:p w14:paraId="6179E292" w14:textId="77777777" w:rsidR="006A4AF9" w:rsidRDefault="006A4AF9" w:rsidP="00392CDC">
                      <w:pPr>
                        <w:rPr>
                          <w:sz w:val="16"/>
                          <w:szCs w:val="16"/>
                        </w:rPr>
                      </w:pPr>
                      <w:r>
                        <w:rPr>
                          <w:sz w:val="16"/>
                          <w:szCs w:val="16"/>
                        </w:rPr>
                        <w:t>Bits:</w:t>
                      </w:r>
                    </w:p>
                  </w:txbxContent>
                </v:textbox>
              </v:shape>
            </w:pict>
          </mc:Fallback>
        </mc:AlternateContent>
      </w:r>
    </w:p>
    <w:p w14:paraId="473E3195" w14:textId="3A5841F7" w:rsidR="00392CDC" w:rsidRPr="00392CDC" w:rsidRDefault="00C911B6" w:rsidP="00392CDC">
      <w:pPr>
        <w:tabs>
          <w:tab w:val="left" w:pos="2160"/>
        </w:tabs>
        <w:spacing w:before="120" w:after="40"/>
        <w:rPr>
          <w:rFonts w:ascii="Calibri" w:eastAsia="MS Mincho" w:hAnsi="Calibri" w:cs="Calibri"/>
          <w:b/>
          <w:bCs/>
          <w:sz w:val="24"/>
          <w:szCs w:val="24"/>
          <w:lang w:val="en-US" w:eastAsia="ja-JP"/>
        </w:rPr>
      </w:pPr>
      <w:r w:rsidRPr="00392CDC">
        <w:rPr>
          <w:rFonts w:eastAsia="Times New Roman"/>
          <w:noProof/>
          <w:sz w:val="22"/>
          <w:lang w:val="en-US"/>
        </w:rPr>
        <mc:AlternateContent>
          <mc:Choice Requires="wps">
            <w:drawing>
              <wp:anchor distT="0" distB="0" distL="114300" distR="114300" simplePos="0" relativeHeight="251674624" behindDoc="0" locked="0" layoutInCell="1" allowOverlap="1" wp14:anchorId="6AF91CBA" wp14:editId="304E2D13">
                <wp:simplePos x="0" y="0"/>
                <wp:positionH relativeFrom="column">
                  <wp:posOffset>2273935</wp:posOffset>
                </wp:positionH>
                <wp:positionV relativeFrom="paragraph">
                  <wp:posOffset>24130</wp:posOffset>
                </wp:positionV>
                <wp:extent cx="1287145" cy="281940"/>
                <wp:effectExtent l="0" t="0" r="27305" b="22860"/>
                <wp:wrapNone/>
                <wp:docPr id="4" name="Rectangle 1"/>
                <wp:cNvGraphicFramePr/>
                <a:graphic xmlns:a="http://schemas.openxmlformats.org/drawingml/2006/main">
                  <a:graphicData uri="http://schemas.microsoft.com/office/word/2010/wordprocessingShape">
                    <wps:wsp>
                      <wps:cNvSpPr/>
                      <wps:spPr>
                        <a:xfrm>
                          <a:off x="0" y="0"/>
                          <a:ext cx="1287145" cy="281940"/>
                        </a:xfrm>
                        <a:prstGeom prst="rect">
                          <a:avLst/>
                        </a:prstGeom>
                        <a:solidFill>
                          <a:sysClr val="window" lastClr="FFFFFF"/>
                        </a:solidFill>
                        <a:ln w="12700" cap="flat" cmpd="sng" algn="ctr">
                          <a:solidFill>
                            <a:srgbClr val="70AD47"/>
                          </a:solidFill>
                          <a:prstDash val="solid"/>
                          <a:miter lim="800000"/>
                        </a:ln>
                        <a:effectLst/>
                      </wps:spPr>
                      <wps:txbx>
                        <w:txbxContent>
                          <w:p w14:paraId="745FF43F" w14:textId="77777777" w:rsidR="006A4AF9" w:rsidRDefault="006A4AF9" w:rsidP="00392CDC">
                            <w:pPr>
                              <w:jc w:val="center"/>
                              <w:rPr>
                                <w:sz w:val="15"/>
                                <w:szCs w:val="15"/>
                              </w:rPr>
                            </w:pPr>
                            <w:r>
                              <w:rPr>
                                <w:sz w:val="15"/>
                                <w:szCs w:val="15"/>
                              </w:rPr>
                              <w:t>Number of Spatial Streams</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F91CBA" id="_x0000_s1127" style="position:absolute;margin-left:179.05pt;margin-top:1.9pt;width:101.35pt;height:22.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" fillcolor="window" strokecolor="#70ad47" strokeweight="1pt">
                <v:textbox>
                  <w:txbxContent>
                    <w:p w14:paraId="745FF43F" w14:textId="77777777" w:rsidR="006A4AF9" w:rsidRDefault="006A4AF9" w:rsidP="00392CDC">
                      <w:pPr>
                        <w:jc w:val="center"/>
                        <w:rPr>
                          <w:sz w:val="15"/>
                          <w:szCs w:val="15"/>
                        </w:rPr>
                      </w:pPr>
                      <w:r>
                        <w:rPr>
                          <w:sz w:val="15"/>
                          <w:szCs w:val="15"/>
                        </w:rPr>
                        <w:t>Number of Spatial Streams</w:t>
                      </w:r>
                    </w:p>
                  </w:txbxContent>
                </v:textbox>
              </v:rect>
            </w:pict>
          </mc:Fallback>
        </mc:AlternateContent>
      </w:r>
      <w:r w:rsidRPr="00392CDC">
        <w:rPr>
          <w:rFonts w:eastAsia="Times New Roman"/>
          <w:noProof/>
          <w:sz w:val="22"/>
          <w:lang w:val="en-US"/>
        </w:rPr>
        <mc:AlternateContent>
          <mc:Choice Requires="wps">
            <w:drawing>
              <wp:anchor distT="0" distB="0" distL="114300" distR="114300" simplePos="0" relativeHeight="251672576" behindDoc="0" locked="0" layoutInCell="1" allowOverlap="1" wp14:anchorId="42516F3D" wp14:editId="66E78475">
                <wp:simplePos x="0" y="0"/>
                <wp:positionH relativeFrom="column">
                  <wp:posOffset>53975</wp:posOffset>
                </wp:positionH>
                <wp:positionV relativeFrom="paragraph">
                  <wp:posOffset>24604</wp:posOffset>
                </wp:positionV>
                <wp:extent cx="1108208" cy="281940"/>
                <wp:effectExtent l="0" t="0" r="15875" b="22860"/>
                <wp:wrapNone/>
                <wp:docPr id="6" name="Rectangle 1"/>
                <wp:cNvGraphicFramePr/>
                <a:graphic xmlns:a="http://schemas.openxmlformats.org/drawingml/2006/main">
                  <a:graphicData uri="http://schemas.microsoft.com/office/word/2010/wordprocessingShape">
                    <wps:wsp>
                      <wps:cNvSpPr/>
                      <wps:spPr>
                        <a:xfrm>
                          <a:off x="0" y="0"/>
                          <a:ext cx="1108208" cy="281940"/>
                        </a:xfrm>
                        <a:prstGeom prst="rect">
                          <a:avLst/>
                        </a:prstGeom>
                        <a:solidFill>
                          <a:sysClr val="window" lastClr="FFFFFF"/>
                        </a:solidFill>
                        <a:ln w="12700" cap="flat" cmpd="sng" algn="ctr">
                          <a:solidFill>
                            <a:srgbClr val="70AD47"/>
                          </a:solidFill>
                          <a:prstDash val="solid"/>
                          <a:miter lim="800000"/>
                        </a:ln>
                        <a:effectLst/>
                      </wps:spPr>
                      <wps:txbx>
                        <w:txbxContent>
                          <w:p w14:paraId="6961B908" w14:textId="77777777" w:rsidR="006A4AF9" w:rsidRDefault="006A4AF9" w:rsidP="00392CDC">
                            <w:pPr>
                              <w:jc w:val="center"/>
                              <w:rPr>
                                <w:sz w:val="15"/>
                                <w:szCs w:val="15"/>
                              </w:rPr>
                            </w:pPr>
                            <w:r>
                              <w:rPr>
                                <w:sz w:val="15"/>
                                <w:szCs w:val="15"/>
                              </w:rPr>
                              <w:t xml:space="preserve">DRU Distribution BW </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516F3D" id="_x0000_s1128" style="position:absolute;margin-left:4.25pt;margin-top:1.95pt;width:87.25pt;height:22.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" fillcolor="window" strokecolor="#70ad47" strokeweight="1pt">
                <v:textbox>
                  <w:txbxContent>
                    <w:p w14:paraId="6961B908" w14:textId="77777777" w:rsidR="006A4AF9" w:rsidRDefault="006A4AF9" w:rsidP="00392CDC">
                      <w:pPr>
                        <w:jc w:val="center"/>
                        <w:rPr>
                          <w:sz w:val="15"/>
                          <w:szCs w:val="15"/>
                        </w:rPr>
                      </w:pPr>
                      <w:r>
                        <w:rPr>
                          <w:sz w:val="15"/>
                          <w:szCs w:val="15"/>
                        </w:rPr>
                        <w:t xml:space="preserve">DRU Distribution BW </w:t>
                      </w:r>
                    </w:p>
                  </w:txbxContent>
                </v:textbox>
              </v:rect>
            </w:pict>
          </mc:Fallback>
        </mc:AlternateContent>
      </w:r>
    </w:p>
    <w:p w14:paraId="3800FAF8" w14:textId="77777777" w:rsidR="00392CDC" w:rsidRPr="00392CDC" w:rsidRDefault="00392CDC" w:rsidP="00C911B6">
      <w:pPr>
        <w:tabs>
          <w:tab w:val="left" w:pos="2160"/>
        </w:tabs>
        <w:spacing w:before="120" w:after="40"/>
        <w:jc w:val="center"/>
        <w:rPr>
          <w:rFonts w:ascii="Calibri" w:eastAsia="MS Mincho" w:hAnsi="Calibri" w:cs="Calibri"/>
          <w:bCs/>
          <w:sz w:val="22"/>
          <w:szCs w:val="22"/>
          <w:lang w:val="en-US" w:eastAsia="ja-JP"/>
        </w:rPr>
      </w:pPr>
    </w:p>
    <w:p w14:paraId="034B7642" w14:textId="77777777" w:rsidR="00392CDC" w:rsidRDefault="00392CDC" w:rsidP="00392CDC">
      <w:pPr>
        <w:tabs>
          <w:tab w:val="left" w:pos="2160"/>
        </w:tabs>
        <w:spacing w:before="120" w:after="40"/>
        <w:rPr>
          <w:rFonts w:ascii="Calibri" w:eastAsia="MS Mincho" w:hAnsi="Calibri" w:cs="Calibri"/>
          <w:bCs/>
          <w:sz w:val="22"/>
          <w:szCs w:val="22"/>
          <w:lang w:val="en-US" w:eastAsia="ja-JP"/>
        </w:rPr>
      </w:pPr>
    </w:p>
    <w:p w14:paraId="18A8CDC5" w14:textId="23F4D992"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t>Figure 9-90z</w:t>
      </w: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SS Allocation subfield format of a UHR variant User Info field for DRU transmission</w:t>
      </w:r>
    </w:p>
    <w:p w14:paraId="1EEAB198"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p>
    <w:p w14:paraId="2CABE272"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t xml:space="preserve">The DRU Distribution BW subfield is encoded as follows: </w:t>
      </w:r>
    </w:p>
    <w:p w14:paraId="591AFB2A"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0 for distribution BW 20 MHz</w:t>
      </w:r>
    </w:p>
    <w:p w14:paraId="7B226C98"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1 for distribution BW 40 MHz</w:t>
      </w:r>
    </w:p>
    <w:p w14:paraId="72AD0A76"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2 for distribution BW 80 MHz</w:t>
      </w:r>
    </w:p>
    <w:p w14:paraId="73774BD2"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sym w:font="Symbol" w:char="F0BE"/>
      </w:r>
      <w:r w:rsidRPr="00392CDC">
        <w:rPr>
          <w:rFonts w:ascii="Calibri" w:eastAsia="MS Mincho" w:hAnsi="Calibri" w:cs="Calibri"/>
          <w:bCs/>
          <w:sz w:val="22"/>
          <w:szCs w:val="22"/>
          <w:lang w:val="en-US" w:eastAsia="ja-JP"/>
        </w:rPr>
        <w:t xml:space="preserve"> 3 Reserved </w:t>
      </w:r>
    </w:p>
    <w:p w14:paraId="42A4BA57" w14:textId="77777777" w:rsidR="00392CDC" w:rsidRPr="00392CDC" w:rsidRDefault="00392CDC" w:rsidP="00392CDC">
      <w:pPr>
        <w:tabs>
          <w:tab w:val="left" w:pos="2160"/>
        </w:tabs>
        <w:spacing w:before="120" w:after="40"/>
        <w:rPr>
          <w:rFonts w:ascii="Calibri" w:eastAsia="MS Mincho" w:hAnsi="Calibri" w:cs="Calibri"/>
          <w:bCs/>
          <w:sz w:val="22"/>
          <w:szCs w:val="22"/>
          <w:lang w:val="en-US" w:eastAsia="ja-JP"/>
        </w:rPr>
      </w:pPr>
    </w:p>
    <w:p w14:paraId="448D699B" w14:textId="42C7A08F" w:rsidR="00392CDC" w:rsidRPr="00392CDC" w:rsidRDefault="00392CDC" w:rsidP="00392CDC">
      <w:pPr>
        <w:tabs>
          <w:tab w:val="left" w:pos="2160"/>
        </w:tabs>
        <w:spacing w:before="120" w:after="40"/>
        <w:rPr>
          <w:rFonts w:ascii="Calibri" w:eastAsia="MS Mincho" w:hAnsi="Calibri" w:cs="Calibri"/>
          <w:bCs/>
          <w:sz w:val="22"/>
          <w:szCs w:val="22"/>
          <w:lang w:val="en-US" w:eastAsia="ja-JP"/>
        </w:rPr>
      </w:pPr>
      <w:r w:rsidRPr="00392CDC">
        <w:rPr>
          <w:rFonts w:ascii="Calibri" w:eastAsia="MS Mincho" w:hAnsi="Calibri" w:cs="Calibri"/>
          <w:bCs/>
          <w:sz w:val="22"/>
          <w:szCs w:val="22"/>
          <w:lang w:val="en-US" w:eastAsia="ja-JP"/>
        </w:rPr>
        <w:t xml:space="preserve">The Number of Spatial Streams subfield indicates the number of spatial </w:t>
      </w:r>
      <w:del w:id="195" w:author="Jianhan Liu [2]" w:date="2024-12-16T16:57:00Z">
        <w:r w:rsidRPr="00392CDC" w:rsidDel="00A026DC">
          <w:rPr>
            <w:rFonts w:ascii="Calibri" w:eastAsia="MS Mincho" w:hAnsi="Calibri" w:cs="Calibri"/>
            <w:bCs/>
            <w:sz w:val="22"/>
            <w:szCs w:val="22"/>
            <w:lang w:val="en-US" w:eastAsia="ja-JP"/>
          </w:rPr>
          <w:delText>streams, and</w:delText>
        </w:r>
      </w:del>
      <w:ins w:id="196" w:author="Jianhan Liu [2]" w:date="2024-12-16T16:57:00Z">
        <w:r w:rsidR="00A026DC" w:rsidRPr="00392CDC">
          <w:rPr>
            <w:rFonts w:ascii="Calibri" w:eastAsia="MS Mincho" w:hAnsi="Calibri" w:cs="Calibri"/>
            <w:bCs/>
            <w:sz w:val="22"/>
            <w:szCs w:val="22"/>
            <w:lang w:val="en-US" w:eastAsia="ja-JP"/>
          </w:rPr>
          <w:t>streams and</w:t>
        </w:r>
      </w:ins>
      <w:r w:rsidRPr="00392CDC">
        <w:rPr>
          <w:rFonts w:ascii="Calibri" w:eastAsia="MS Mincho" w:hAnsi="Calibri" w:cs="Calibri"/>
          <w:bCs/>
          <w:sz w:val="22"/>
          <w:szCs w:val="22"/>
          <w:lang w:val="en-US" w:eastAsia="ja-JP"/>
        </w:rPr>
        <w:t xml:space="preserve"> is set to the number of spatial streams minus 1.</w:t>
      </w:r>
    </w:p>
    <w:p w14:paraId="156CB5E6" w14:textId="77777777" w:rsidR="00D0668D" w:rsidRPr="00D0668D" w:rsidRDefault="00D0668D" w:rsidP="00D0668D">
      <w:pPr>
        <w:tabs>
          <w:tab w:val="left" w:pos="2160"/>
        </w:tabs>
        <w:spacing w:before="120" w:after="40"/>
        <w:rPr>
          <w:rFonts w:ascii="Calibri" w:eastAsia="MS Mincho" w:hAnsi="Calibri" w:cs="Calibri"/>
          <w:bCs/>
          <w:sz w:val="22"/>
          <w:szCs w:val="22"/>
          <w:lang w:val="en-US" w:eastAsia="ja-JP"/>
        </w:rPr>
      </w:pPr>
    </w:p>
    <w:p w14:paraId="378A0380" w14:textId="77777777" w:rsidR="00D0668D" w:rsidRPr="00AC3D84" w:rsidRDefault="00D0668D" w:rsidP="00D0668D">
      <w:pPr>
        <w:tabs>
          <w:tab w:val="left" w:pos="2160"/>
        </w:tabs>
        <w:spacing w:line="240" w:lineRule="atLeast"/>
        <w:ind w:right="720"/>
        <w:jc w:val="both"/>
        <w:rPr>
          <w:rFonts w:ascii="Symbol" w:eastAsia="Times New Roman" w:hAnsi="Symbol"/>
          <w:sz w:val="20"/>
          <w:lang w:val="en-US" w:eastAsia="ja-JP"/>
        </w:rPr>
      </w:pPr>
    </w:p>
    <w:sectPr w:rsidR="00D0668D" w:rsidRPr="00AC3D84" w:rsidSect="00EB47A4">
      <w:headerReference w:type="default" r:id="rId29"/>
      <w:footerReference w:type="default" r:id="rId30"/>
      <w:pgSz w:w="12240" w:h="15840"/>
      <w:pgMar w:top="1280" w:right="1440" w:bottom="960" w:left="1440" w:header="661" w:footer="761"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9" w:author="Jianhan Liu [2]" w:date="2024-12-04T14:32:00Z" w:initials="JL">
    <w:p w14:paraId="49204427" w14:textId="77777777" w:rsidR="008514E6" w:rsidRDefault="008514E6" w:rsidP="00D30BBD">
      <w:pPr>
        <w:pStyle w:val="CommentText"/>
      </w:pPr>
      <w:r>
        <w:rPr>
          <w:rStyle w:val="CommentReference"/>
        </w:rPr>
        <w:annotationRef/>
      </w:r>
      <w:r>
        <w:t>add Trigger frame signaling for DRU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920442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FAE66F" w16cex:dateUtc="2024-12-04T22: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9204427" w16cid:durableId="2AFAE6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31634" w14:textId="77777777" w:rsidR="000350DA" w:rsidRDefault="000350DA">
      <w:r>
        <w:separator/>
      </w:r>
    </w:p>
  </w:endnote>
  <w:endnote w:type="continuationSeparator" w:id="0">
    <w:p w14:paraId="1B463F7A" w14:textId="77777777" w:rsidR="000350DA" w:rsidRDefault="00035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NewRoman">
    <w:altName w:val="Times New Roman"/>
    <w:panose1 w:val="00000000000000000000"/>
    <w:charset w:val="00"/>
    <w:family w:val="roman"/>
    <w:notTrueType/>
    <w:pitch w:val="default"/>
    <w:sig w:usb0="00000001" w:usb1="08070000" w:usb2="00000010" w:usb3="00000000" w:csb0="00020000" w:csb1="00000000"/>
  </w:font>
  <w:font w:name="Arial,Bold">
    <w:altName w:val="Arial"/>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7B3A2" w14:textId="76F1D6E5" w:rsidR="006A4AF9" w:rsidRDefault="00000000">
    <w:pPr>
      <w:pStyle w:val="Footer"/>
      <w:tabs>
        <w:tab w:val="clear" w:pos="6480"/>
        <w:tab w:val="center" w:pos="4680"/>
        <w:tab w:val="right" w:pos="9360"/>
      </w:tabs>
    </w:pPr>
    <w:fldSimple w:instr=" SUBJECT  \* MERGEFORMAT ">
      <w:r w:rsidR="006A4AF9">
        <w:t>Submission</w:t>
      </w:r>
    </w:fldSimple>
    <w:r w:rsidR="006A4AF9">
      <w:tab/>
      <w:t xml:space="preserve">page </w:t>
    </w:r>
    <w:r w:rsidR="006A4AF9">
      <w:fldChar w:fldCharType="begin"/>
    </w:r>
    <w:r w:rsidR="006A4AF9">
      <w:instrText xml:space="preserve">page </w:instrText>
    </w:r>
    <w:r w:rsidR="006A4AF9">
      <w:fldChar w:fldCharType="separate"/>
    </w:r>
    <w:r w:rsidR="006A4AF9">
      <w:rPr>
        <w:noProof/>
      </w:rPr>
      <w:t>2</w:t>
    </w:r>
    <w:r w:rsidR="006A4AF9">
      <w:rPr>
        <w:noProof/>
      </w:rPr>
      <w:fldChar w:fldCharType="end"/>
    </w:r>
    <w:r w:rsidR="006A4AF9">
      <w:tab/>
    </w:r>
    <w:r w:rsidR="006A4AF9">
      <w:rPr>
        <w:lang w:eastAsia="ko-KR"/>
      </w:rPr>
      <w:t>Jianhan Liu, MediaTek Inc.</w:t>
    </w:r>
  </w:p>
  <w:p w14:paraId="68131EC6" w14:textId="77777777" w:rsidR="006A4AF9" w:rsidRDefault="006A4AF9"/>
  <w:p w14:paraId="5A27FBFE" w14:textId="77777777" w:rsidR="006A4AF9" w:rsidRDefault="006A4AF9"/>
  <w:p w14:paraId="12682BAB" w14:textId="77777777" w:rsidR="006A4AF9" w:rsidRDefault="006A4AF9"/>
  <w:p w14:paraId="200DFD0A" w14:textId="77777777" w:rsidR="006A4AF9" w:rsidRDefault="006A4AF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72E80" w14:textId="77777777" w:rsidR="000350DA" w:rsidRDefault="000350DA">
      <w:r>
        <w:separator/>
      </w:r>
    </w:p>
  </w:footnote>
  <w:footnote w:type="continuationSeparator" w:id="0">
    <w:p w14:paraId="3B853524" w14:textId="77777777" w:rsidR="000350DA" w:rsidRDefault="000350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C0E53" w14:textId="2E8E2EA2" w:rsidR="006A4AF9" w:rsidRDefault="006A4AF9">
    <w:pPr>
      <w:pStyle w:val="Header"/>
      <w:tabs>
        <w:tab w:val="clear" w:pos="6480"/>
        <w:tab w:val="center" w:pos="4680"/>
        <w:tab w:val="right" w:pos="9360"/>
      </w:tabs>
    </w:pPr>
    <w:r>
      <w:rPr>
        <w:lang w:eastAsia="ko-KR"/>
      </w:rPr>
      <w:t>November 2024</w:t>
    </w:r>
    <w:r>
      <w:tab/>
    </w:r>
    <w:r>
      <w:tab/>
    </w:r>
    <w:r>
      <w:fldChar w:fldCharType="begin"/>
    </w:r>
    <w:r>
      <w:instrText xml:space="preserve"> TITLE  \* MERGEFORMAT </w:instrText>
    </w:r>
    <w:r>
      <w:fldChar w:fldCharType="end"/>
    </w:r>
    <w:ins w:id="197" w:author="Jianhan Liu" w:date="2024-12-23T16:48:00Z">
      <w:r w:rsidR="00EF12F6">
        <w:fldChar w:fldCharType="begin"/>
      </w:r>
      <w:r w:rsidR="00EF12F6">
        <w:instrText xml:space="preserve"> TITLE  \* MERGEFORMAT </w:instrText>
      </w:r>
      <w:r w:rsidR="00EF12F6">
        <w:fldChar w:fldCharType="separate"/>
      </w:r>
      <w:r w:rsidR="00EF12F6">
        <w:t>doc.: IEEE 802.11-24/2046</w:t>
      </w:r>
      <w:r w:rsidR="00EF12F6">
        <w:rPr>
          <w:lang w:eastAsia="ko-KR"/>
        </w:rPr>
        <w:t>r</w:t>
      </w:r>
      <w:r w:rsidR="00EF12F6">
        <w:rPr>
          <w:lang w:eastAsia="ko-KR"/>
        </w:rPr>
        <w:fldChar w:fldCharType="end"/>
      </w:r>
      <w:r w:rsidR="00EF12F6">
        <w:rPr>
          <w:lang w:eastAsia="ko-KR"/>
        </w:rPr>
        <w:t>2</w: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571C7"/>
    <w:multiLevelType w:val="hybridMultilevel"/>
    <w:tmpl w:val="7EBEB67C"/>
    <w:lvl w:ilvl="0" w:tplc="335E06AE">
      <w:start w:val="1"/>
      <w:numFmt w:val="bullet"/>
      <w:lvlText w:val="–"/>
      <w:lvlJc w:val="left"/>
      <w:pPr>
        <w:ind w:left="720" w:hanging="360"/>
      </w:pPr>
      <w:rPr>
        <w:rFonts w:ascii="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1E23DF"/>
    <w:multiLevelType w:val="hybridMultilevel"/>
    <w:tmpl w:val="CD76C41A"/>
    <w:lvl w:ilvl="0" w:tplc="CBB6888A">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AE3D60"/>
    <w:multiLevelType w:val="hybridMultilevel"/>
    <w:tmpl w:val="1AE88E46"/>
    <w:lvl w:ilvl="0" w:tplc="04090001">
      <w:start w:val="1"/>
      <w:numFmt w:val="bullet"/>
      <w:lvlText w:val=""/>
      <w:lvlJc w:val="left"/>
      <w:pPr>
        <w:ind w:left="720" w:hanging="360"/>
      </w:pPr>
      <w:rPr>
        <w:rFonts w:ascii="Symbol" w:hAnsi="Symbol" w:hint="default"/>
      </w:rPr>
    </w:lvl>
    <w:lvl w:ilvl="1" w:tplc="335E06AE">
      <w:start w:val="1"/>
      <w:numFmt w:val="bullet"/>
      <w:lvlText w:val="–"/>
      <w:lvlJc w:val="left"/>
      <w:pPr>
        <w:ind w:left="1440" w:hanging="360"/>
      </w:pPr>
      <w:rPr>
        <w:rFonts w:ascii="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736B53"/>
    <w:multiLevelType w:val="hybridMultilevel"/>
    <w:tmpl w:val="3E468228"/>
    <w:lvl w:ilvl="0" w:tplc="C640F7E6">
      <w:start w:val="1"/>
      <w:numFmt w:val="bullet"/>
      <w:lvlText w:val="•"/>
      <w:lvlJc w:val="left"/>
      <w:pPr>
        <w:tabs>
          <w:tab w:val="num" w:pos="720"/>
        </w:tabs>
        <w:ind w:left="720" w:hanging="360"/>
      </w:pPr>
      <w:rPr>
        <w:rFonts w:ascii="Arial" w:hAnsi="Arial" w:cs="Times New Roman" w:hint="default"/>
      </w:rPr>
    </w:lvl>
    <w:lvl w:ilvl="1" w:tplc="F5AC8210">
      <w:numFmt w:val="bullet"/>
      <w:lvlText w:val="•"/>
      <w:lvlJc w:val="left"/>
      <w:pPr>
        <w:tabs>
          <w:tab w:val="num" w:pos="1440"/>
        </w:tabs>
        <w:ind w:left="1440" w:hanging="360"/>
      </w:pPr>
      <w:rPr>
        <w:rFonts w:ascii="Arial" w:hAnsi="Arial" w:cs="Times New Roman" w:hint="default"/>
      </w:rPr>
    </w:lvl>
    <w:lvl w:ilvl="2" w:tplc="12B07014">
      <w:start w:val="1"/>
      <w:numFmt w:val="bullet"/>
      <w:lvlText w:val="•"/>
      <w:lvlJc w:val="left"/>
      <w:pPr>
        <w:tabs>
          <w:tab w:val="num" w:pos="2160"/>
        </w:tabs>
        <w:ind w:left="2160" w:hanging="360"/>
      </w:pPr>
      <w:rPr>
        <w:rFonts w:ascii="Arial" w:hAnsi="Arial" w:cs="Times New Roman" w:hint="default"/>
      </w:rPr>
    </w:lvl>
    <w:lvl w:ilvl="3" w:tplc="48B018AE">
      <w:start w:val="1"/>
      <w:numFmt w:val="bullet"/>
      <w:lvlText w:val="•"/>
      <w:lvlJc w:val="left"/>
      <w:pPr>
        <w:tabs>
          <w:tab w:val="num" w:pos="2880"/>
        </w:tabs>
        <w:ind w:left="2880" w:hanging="360"/>
      </w:pPr>
      <w:rPr>
        <w:rFonts w:ascii="Arial" w:hAnsi="Arial" w:cs="Times New Roman" w:hint="default"/>
      </w:rPr>
    </w:lvl>
    <w:lvl w:ilvl="4" w:tplc="3A7E5FDE">
      <w:start w:val="1"/>
      <w:numFmt w:val="bullet"/>
      <w:lvlText w:val="•"/>
      <w:lvlJc w:val="left"/>
      <w:pPr>
        <w:tabs>
          <w:tab w:val="num" w:pos="3600"/>
        </w:tabs>
        <w:ind w:left="3600" w:hanging="360"/>
      </w:pPr>
      <w:rPr>
        <w:rFonts w:ascii="Arial" w:hAnsi="Arial" w:cs="Times New Roman" w:hint="default"/>
      </w:rPr>
    </w:lvl>
    <w:lvl w:ilvl="5" w:tplc="646E587A">
      <w:start w:val="1"/>
      <w:numFmt w:val="bullet"/>
      <w:lvlText w:val="•"/>
      <w:lvlJc w:val="left"/>
      <w:pPr>
        <w:tabs>
          <w:tab w:val="num" w:pos="4320"/>
        </w:tabs>
        <w:ind w:left="4320" w:hanging="360"/>
      </w:pPr>
      <w:rPr>
        <w:rFonts w:ascii="Arial" w:hAnsi="Arial" w:cs="Times New Roman" w:hint="default"/>
      </w:rPr>
    </w:lvl>
    <w:lvl w:ilvl="6" w:tplc="D67E601E">
      <w:start w:val="1"/>
      <w:numFmt w:val="bullet"/>
      <w:lvlText w:val="•"/>
      <w:lvlJc w:val="left"/>
      <w:pPr>
        <w:tabs>
          <w:tab w:val="num" w:pos="5040"/>
        </w:tabs>
        <w:ind w:left="5040" w:hanging="360"/>
      </w:pPr>
      <w:rPr>
        <w:rFonts w:ascii="Arial" w:hAnsi="Arial" w:cs="Times New Roman" w:hint="default"/>
      </w:rPr>
    </w:lvl>
    <w:lvl w:ilvl="7" w:tplc="DD00D5E8">
      <w:start w:val="1"/>
      <w:numFmt w:val="bullet"/>
      <w:lvlText w:val="•"/>
      <w:lvlJc w:val="left"/>
      <w:pPr>
        <w:tabs>
          <w:tab w:val="num" w:pos="5760"/>
        </w:tabs>
        <w:ind w:left="5760" w:hanging="360"/>
      </w:pPr>
      <w:rPr>
        <w:rFonts w:ascii="Arial" w:hAnsi="Arial" w:cs="Times New Roman" w:hint="default"/>
      </w:rPr>
    </w:lvl>
    <w:lvl w:ilvl="8" w:tplc="C5CEE41A">
      <w:start w:val="1"/>
      <w:numFmt w:val="bullet"/>
      <w:lvlText w:val="•"/>
      <w:lvlJc w:val="left"/>
      <w:pPr>
        <w:tabs>
          <w:tab w:val="num" w:pos="6480"/>
        </w:tabs>
        <w:ind w:left="6480" w:hanging="360"/>
      </w:pPr>
      <w:rPr>
        <w:rFonts w:ascii="Arial" w:hAnsi="Arial" w:cs="Times New Roman" w:hint="default"/>
      </w:rPr>
    </w:lvl>
  </w:abstractNum>
  <w:abstractNum w:abstractNumId="4" w15:restartNumberingAfterBreak="0">
    <w:nsid w:val="18955430"/>
    <w:multiLevelType w:val="hybridMultilevel"/>
    <w:tmpl w:val="087CFC80"/>
    <w:lvl w:ilvl="0" w:tplc="3D600650">
      <w:start w:val="1"/>
      <w:numFmt w:val="lowerLetter"/>
      <w:lvlText w:val="%1)"/>
      <w:lvlJc w:val="left"/>
      <w:pPr>
        <w:ind w:left="999" w:hanging="439"/>
      </w:pPr>
      <w:rPr>
        <w:rFonts w:ascii="Times New Roman" w:eastAsia="Times New Roman" w:hAnsi="Times New Roman" w:cs="Times New Roman" w:hint="default"/>
        <w:b w:val="0"/>
        <w:bCs w:val="0"/>
        <w:i w:val="0"/>
        <w:iCs w:val="0"/>
        <w:spacing w:val="0"/>
        <w:w w:val="99"/>
        <w:sz w:val="20"/>
        <w:szCs w:val="20"/>
        <w:lang w:val="en-US" w:eastAsia="en-US" w:bidi="ar-SA"/>
      </w:rPr>
    </w:lvl>
    <w:lvl w:ilvl="1" w:tplc="72081C12">
      <w:numFmt w:val="bullet"/>
      <w:lvlText w:val="•"/>
      <w:lvlJc w:val="left"/>
      <w:pPr>
        <w:ind w:left="1836" w:hanging="439"/>
      </w:pPr>
      <w:rPr>
        <w:lang w:val="en-US" w:eastAsia="en-US" w:bidi="ar-SA"/>
      </w:rPr>
    </w:lvl>
    <w:lvl w:ilvl="2" w:tplc="21B6AB1E">
      <w:numFmt w:val="bullet"/>
      <w:lvlText w:val="•"/>
      <w:lvlJc w:val="left"/>
      <w:pPr>
        <w:ind w:left="2672" w:hanging="439"/>
      </w:pPr>
      <w:rPr>
        <w:lang w:val="en-US" w:eastAsia="en-US" w:bidi="ar-SA"/>
      </w:rPr>
    </w:lvl>
    <w:lvl w:ilvl="3" w:tplc="190E9DE6">
      <w:numFmt w:val="bullet"/>
      <w:lvlText w:val="•"/>
      <w:lvlJc w:val="left"/>
      <w:pPr>
        <w:ind w:left="3508" w:hanging="439"/>
      </w:pPr>
      <w:rPr>
        <w:lang w:val="en-US" w:eastAsia="en-US" w:bidi="ar-SA"/>
      </w:rPr>
    </w:lvl>
    <w:lvl w:ilvl="4" w:tplc="02C21D50">
      <w:numFmt w:val="bullet"/>
      <w:lvlText w:val="•"/>
      <w:lvlJc w:val="left"/>
      <w:pPr>
        <w:ind w:left="4344" w:hanging="439"/>
      </w:pPr>
      <w:rPr>
        <w:lang w:val="en-US" w:eastAsia="en-US" w:bidi="ar-SA"/>
      </w:rPr>
    </w:lvl>
    <w:lvl w:ilvl="5" w:tplc="E9807216">
      <w:numFmt w:val="bullet"/>
      <w:lvlText w:val="•"/>
      <w:lvlJc w:val="left"/>
      <w:pPr>
        <w:ind w:left="5180" w:hanging="439"/>
      </w:pPr>
      <w:rPr>
        <w:lang w:val="en-US" w:eastAsia="en-US" w:bidi="ar-SA"/>
      </w:rPr>
    </w:lvl>
    <w:lvl w:ilvl="6" w:tplc="1AA0B8A6">
      <w:numFmt w:val="bullet"/>
      <w:lvlText w:val="•"/>
      <w:lvlJc w:val="left"/>
      <w:pPr>
        <w:ind w:left="6016" w:hanging="439"/>
      </w:pPr>
      <w:rPr>
        <w:lang w:val="en-US" w:eastAsia="en-US" w:bidi="ar-SA"/>
      </w:rPr>
    </w:lvl>
    <w:lvl w:ilvl="7" w:tplc="67A253AC">
      <w:numFmt w:val="bullet"/>
      <w:lvlText w:val="•"/>
      <w:lvlJc w:val="left"/>
      <w:pPr>
        <w:ind w:left="6852" w:hanging="439"/>
      </w:pPr>
      <w:rPr>
        <w:lang w:val="en-US" w:eastAsia="en-US" w:bidi="ar-SA"/>
      </w:rPr>
    </w:lvl>
    <w:lvl w:ilvl="8" w:tplc="7D5CD75C">
      <w:numFmt w:val="bullet"/>
      <w:lvlText w:val="•"/>
      <w:lvlJc w:val="left"/>
      <w:pPr>
        <w:ind w:left="7688" w:hanging="439"/>
      </w:pPr>
      <w:rPr>
        <w:lang w:val="en-US" w:eastAsia="en-US" w:bidi="ar-SA"/>
      </w:rPr>
    </w:lvl>
  </w:abstractNum>
  <w:abstractNum w:abstractNumId="5" w15:restartNumberingAfterBreak="0">
    <w:nsid w:val="19272449"/>
    <w:multiLevelType w:val="hybridMultilevel"/>
    <w:tmpl w:val="B45CC384"/>
    <w:lvl w:ilvl="0" w:tplc="3E2CA612">
      <w:start w:val="1"/>
      <w:numFmt w:val="lowerLetter"/>
      <w:lvlText w:val="%1)"/>
      <w:lvlJc w:val="left"/>
      <w:pPr>
        <w:ind w:left="720" w:hanging="360"/>
      </w:pPr>
      <w:rPr>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0465F5"/>
    <w:multiLevelType w:val="hybridMultilevel"/>
    <w:tmpl w:val="E52096F2"/>
    <w:lvl w:ilvl="0" w:tplc="56B84D20">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F75EA"/>
    <w:multiLevelType w:val="hybridMultilevel"/>
    <w:tmpl w:val="E7E4DC3E"/>
    <w:lvl w:ilvl="0" w:tplc="04090001">
      <w:start w:val="1"/>
      <w:numFmt w:val="bullet"/>
      <w:lvlText w:val=""/>
      <w:lvlJc w:val="left"/>
      <w:pPr>
        <w:ind w:left="720" w:hanging="360"/>
      </w:pPr>
      <w:rPr>
        <w:rFonts w:ascii="Symbol" w:hAnsi="Symbol" w:hint="default"/>
      </w:rPr>
    </w:lvl>
    <w:lvl w:ilvl="1" w:tplc="335E06AE">
      <w:start w:val="1"/>
      <w:numFmt w:val="bullet"/>
      <w:lvlText w:val="–"/>
      <w:lvlJc w:val="left"/>
      <w:pPr>
        <w:ind w:left="1440" w:hanging="360"/>
      </w:pPr>
      <w:rPr>
        <w:rFonts w:ascii="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1E7308"/>
    <w:multiLevelType w:val="hybridMultilevel"/>
    <w:tmpl w:val="92821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67A257F"/>
    <w:multiLevelType w:val="hybridMultilevel"/>
    <w:tmpl w:val="67B05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470270"/>
    <w:multiLevelType w:val="hybridMultilevel"/>
    <w:tmpl w:val="551A3D02"/>
    <w:lvl w:ilvl="0" w:tplc="F77ABDA6">
      <w:start w:val="1"/>
      <w:numFmt w:val="lowerLetter"/>
      <w:lvlText w:val="%1)"/>
      <w:lvlJc w:val="left"/>
      <w:pPr>
        <w:ind w:left="720" w:hanging="360"/>
      </w:pPr>
      <w:rPr>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A466A1"/>
    <w:multiLevelType w:val="hybridMultilevel"/>
    <w:tmpl w:val="0C9ABAE2"/>
    <w:lvl w:ilvl="0" w:tplc="04090011">
      <w:start w:val="1"/>
      <w:numFmt w:val="decimal"/>
      <w:lvlText w:val="%1)"/>
      <w:lvlJc w:val="left"/>
      <w:pPr>
        <w:ind w:left="420" w:hanging="420"/>
      </w:p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12" w15:restartNumberingAfterBreak="0">
    <w:nsid w:val="3DD66EA8"/>
    <w:multiLevelType w:val="hybridMultilevel"/>
    <w:tmpl w:val="A49ECF82"/>
    <w:lvl w:ilvl="0" w:tplc="65D4D182">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347E6"/>
    <w:multiLevelType w:val="hybridMultilevel"/>
    <w:tmpl w:val="309E8D42"/>
    <w:lvl w:ilvl="0" w:tplc="C56C7D24">
      <w:start w:val="1"/>
      <w:numFmt w:val="bullet"/>
      <w:pStyle w:val="NoSpacing"/>
      <w:lvlText w:val="•"/>
      <w:lvlJc w:val="left"/>
      <w:pPr>
        <w:tabs>
          <w:tab w:val="num" w:pos="720"/>
        </w:tabs>
        <w:ind w:left="720" w:hanging="360"/>
      </w:pPr>
      <w:rPr>
        <w:rFonts w:ascii="Calibri" w:hAnsi="Calibri" w:cs="Times New Roman" w:hint="default"/>
      </w:rPr>
    </w:lvl>
    <w:lvl w:ilvl="1" w:tplc="335E06AE">
      <w:start w:val="1"/>
      <w:numFmt w:val="bullet"/>
      <w:lvlText w:val="–"/>
      <w:lvlJc w:val="left"/>
      <w:pPr>
        <w:tabs>
          <w:tab w:val="num" w:pos="1440"/>
        </w:tabs>
        <w:ind w:left="1440" w:hanging="360"/>
      </w:pPr>
      <w:rPr>
        <w:rFonts w:ascii="Calibri" w:hAnsi="Calibri" w:cs="Times New Roman" w:hint="default"/>
      </w:rPr>
    </w:lvl>
    <w:lvl w:ilvl="2" w:tplc="A73E6990">
      <w:start w:val="1"/>
      <w:numFmt w:val="bullet"/>
      <w:lvlText w:val="•"/>
      <w:lvlJc w:val="left"/>
      <w:pPr>
        <w:tabs>
          <w:tab w:val="num" w:pos="2160"/>
        </w:tabs>
        <w:ind w:left="2160" w:hanging="360"/>
      </w:pPr>
      <w:rPr>
        <w:rFonts w:ascii="Calibri" w:hAnsi="Calibri" w:cs="Times New Roman" w:hint="default"/>
      </w:rPr>
    </w:lvl>
    <w:lvl w:ilvl="3" w:tplc="57FE203C">
      <w:start w:val="1"/>
      <w:numFmt w:val="bullet"/>
      <w:lvlText w:val="•"/>
      <w:lvlJc w:val="left"/>
      <w:pPr>
        <w:tabs>
          <w:tab w:val="num" w:pos="2880"/>
        </w:tabs>
        <w:ind w:left="2880" w:hanging="360"/>
      </w:pPr>
      <w:rPr>
        <w:rFonts w:ascii="Calibri" w:hAnsi="Calibri" w:cs="Times New Roman" w:hint="default"/>
      </w:rPr>
    </w:lvl>
    <w:lvl w:ilvl="4" w:tplc="18FA9AAA">
      <w:start w:val="1"/>
      <w:numFmt w:val="bullet"/>
      <w:lvlText w:val="•"/>
      <w:lvlJc w:val="left"/>
      <w:pPr>
        <w:tabs>
          <w:tab w:val="num" w:pos="3600"/>
        </w:tabs>
        <w:ind w:left="3600" w:hanging="360"/>
      </w:pPr>
      <w:rPr>
        <w:rFonts w:ascii="Calibri" w:hAnsi="Calibri" w:cs="Times New Roman" w:hint="default"/>
      </w:rPr>
    </w:lvl>
    <w:lvl w:ilvl="5" w:tplc="DD90584E">
      <w:start w:val="1"/>
      <w:numFmt w:val="bullet"/>
      <w:lvlText w:val="•"/>
      <w:lvlJc w:val="left"/>
      <w:pPr>
        <w:tabs>
          <w:tab w:val="num" w:pos="4320"/>
        </w:tabs>
        <w:ind w:left="4320" w:hanging="360"/>
      </w:pPr>
      <w:rPr>
        <w:rFonts w:ascii="Calibri" w:hAnsi="Calibri" w:cs="Times New Roman" w:hint="default"/>
      </w:rPr>
    </w:lvl>
    <w:lvl w:ilvl="6" w:tplc="FBBAC186">
      <w:start w:val="1"/>
      <w:numFmt w:val="bullet"/>
      <w:lvlText w:val="•"/>
      <w:lvlJc w:val="left"/>
      <w:pPr>
        <w:tabs>
          <w:tab w:val="num" w:pos="5040"/>
        </w:tabs>
        <w:ind w:left="5040" w:hanging="360"/>
      </w:pPr>
      <w:rPr>
        <w:rFonts w:ascii="Calibri" w:hAnsi="Calibri" w:cs="Times New Roman" w:hint="default"/>
      </w:rPr>
    </w:lvl>
    <w:lvl w:ilvl="7" w:tplc="B828704C">
      <w:start w:val="1"/>
      <w:numFmt w:val="bullet"/>
      <w:lvlText w:val="•"/>
      <w:lvlJc w:val="left"/>
      <w:pPr>
        <w:tabs>
          <w:tab w:val="num" w:pos="5760"/>
        </w:tabs>
        <w:ind w:left="5760" w:hanging="360"/>
      </w:pPr>
      <w:rPr>
        <w:rFonts w:ascii="Calibri" w:hAnsi="Calibri" w:cs="Times New Roman" w:hint="default"/>
      </w:rPr>
    </w:lvl>
    <w:lvl w:ilvl="8" w:tplc="8976E5EA">
      <w:start w:val="1"/>
      <w:numFmt w:val="bullet"/>
      <w:lvlText w:val="•"/>
      <w:lvlJc w:val="left"/>
      <w:pPr>
        <w:tabs>
          <w:tab w:val="num" w:pos="6480"/>
        </w:tabs>
        <w:ind w:left="6480" w:hanging="360"/>
      </w:pPr>
      <w:rPr>
        <w:rFonts w:ascii="Calibri" w:hAnsi="Calibri" w:cs="Times New Roman" w:hint="default"/>
      </w:rPr>
    </w:lvl>
  </w:abstractNum>
  <w:abstractNum w:abstractNumId="14" w15:restartNumberingAfterBreak="0">
    <w:nsid w:val="40BD59B0"/>
    <w:multiLevelType w:val="hybridMultilevel"/>
    <w:tmpl w:val="D5F47F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2152C7"/>
    <w:multiLevelType w:val="hybridMultilevel"/>
    <w:tmpl w:val="DE82AA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2A483E"/>
    <w:multiLevelType w:val="hybridMultilevel"/>
    <w:tmpl w:val="29888FEA"/>
    <w:lvl w:ilvl="0" w:tplc="ACC222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4C5D91"/>
    <w:multiLevelType w:val="multilevel"/>
    <w:tmpl w:val="8F8098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D11D47"/>
    <w:multiLevelType w:val="hybridMultilevel"/>
    <w:tmpl w:val="DCFA0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401B3C"/>
    <w:multiLevelType w:val="hybridMultilevel"/>
    <w:tmpl w:val="E7E84036"/>
    <w:lvl w:ilvl="0" w:tplc="335E06AE">
      <w:start w:val="1"/>
      <w:numFmt w:val="bullet"/>
      <w:lvlText w:val="–"/>
      <w:lvlJc w:val="left"/>
      <w:pPr>
        <w:ind w:left="720" w:hanging="360"/>
      </w:pPr>
      <w:rPr>
        <w:rFonts w:ascii="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3A0FA4"/>
    <w:multiLevelType w:val="hybridMultilevel"/>
    <w:tmpl w:val="822E8FC0"/>
    <w:lvl w:ilvl="0" w:tplc="2DA0D928">
      <w:start w:val="1"/>
      <w:numFmt w:val="lowerLetter"/>
      <w:lvlText w:val="%1)"/>
      <w:lvlJc w:val="left"/>
      <w:pPr>
        <w:ind w:left="720" w:hanging="360"/>
      </w:pPr>
      <w:rPr>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DA930E5"/>
    <w:multiLevelType w:val="hybridMultilevel"/>
    <w:tmpl w:val="F1F876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A7536"/>
    <w:multiLevelType w:val="hybridMultilevel"/>
    <w:tmpl w:val="B290F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91690525">
    <w:abstractNumId w:val="16"/>
  </w:num>
  <w:num w:numId="2" w16cid:durableId="954947688">
    <w:abstractNumId w:val="13"/>
  </w:num>
  <w:num w:numId="3" w16cid:durableId="449856007">
    <w:abstractNumId w:val="17"/>
  </w:num>
  <w:num w:numId="4" w16cid:durableId="1046102937">
    <w:abstractNumId w:val="7"/>
  </w:num>
  <w:num w:numId="5" w16cid:durableId="67774068">
    <w:abstractNumId w:val="2"/>
  </w:num>
  <w:num w:numId="6" w16cid:durableId="812722163">
    <w:abstractNumId w:val="12"/>
  </w:num>
  <w:num w:numId="7" w16cid:durableId="1159804431">
    <w:abstractNumId w:val="10"/>
  </w:num>
  <w:num w:numId="8" w16cid:durableId="786201501">
    <w:abstractNumId w:val="1"/>
  </w:num>
  <w:num w:numId="9" w16cid:durableId="591166810">
    <w:abstractNumId w:val="6"/>
  </w:num>
  <w:num w:numId="10" w16cid:durableId="84496547">
    <w:abstractNumId w:val="21"/>
  </w:num>
  <w:num w:numId="11" w16cid:durableId="2000503199">
    <w:abstractNumId w:val="20"/>
  </w:num>
  <w:num w:numId="12" w16cid:durableId="1932546950">
    <w:abstractNumId w:val="5"/>
  </w:num>
  <w:num w:numId="13" w16cid:durableId="652609506">
    <w:abstractNumId w:val="14"/>
  </w:num>
  <w:num w:numId="14" w16cid:durableId="1858810839">
    <w:abstractNumId w:val="15"/>
  </w:num>
  <w:num w:numId="15" w16cid:durableId="1057321292">
    <w:abstractNumId w:val="22"/>
  </w:num>
  <w:num w:numId="16" w16cid:durableId="399064432">
    <w:abstractNumId w:val="9"/>
  </w:num>
  <w:num w:numId="17" w16cid:durableId="1779132426">
    <w:abstractNumId w:val="0"/>
  </w:num>
  <w:num w:numId="18" w16cid:durableId="1956281599">
    <w:abstractNumId w:val="4"/>
    <w:lvlOverride w:ilvl="0">
      <w:startOverride w:val="1"/>
    </w:lvlOverride>
    <w:lvlOverride w:ilvl="1"/>
    <w:lvlOverride w:ilvl="2"/>
    <w:lvlOverride w:ilvl="3"/>
    <w:lvlOverride w:ilvl="4"/>
    <w:lvlOverride w:ilvl="5"/>
    <w:lvlOverride w:ilvl="6"/>
    <w:lvlOverride w:ilvl="7"/>
    <w:lvlOverride w:ilvl="8"/>
  </w:num>
  <w:num w:numId="19" w16cid:durableId="1099059514">
    <w:abstractNumId w:val="19"/>
  </w:num>
  <w:num w:numId="20" w16cid:durableId="2098164074">
    <w:abstractNumId w:val="18"/>
  </w:num>
  <w:num w:numId="21" w16cid:durableId="952789066">
    <w:abstractNumId w:val="11"/>
    <w:lvlOverride w:ilvl="0">
      <w:startOverride w:val="1"/>
    </w:lvlOverride>
    <w:lvlOverride w:ilvl="1"/>
    <w:lvlOverride w:ilvl="2"/>
    <w:lvlOverride w:ilvl="3"/>
    <w:lvlOverride w:ilvl="4"/>
    <w:lvlOverride w:ilvl="5"/>
    <w:lvlOverride w:ilvl="6"/>
    <w:lvlOverride w:ilvl="7"/>
    <w:lvlOverride w:ilvl="8"/>
  </w:num>
  <w:num w:numId="22" w16cid:durableId="217329844">
    <w:abstractNumId w:val="3"/>
  </w:num>
  <w:num w:numId="23" w16cid:durableId="104270395">
    <w:abstractNumId w:val="8"/>
  </w:num>
  <w:num w:numId="24" w16cid:durableId="2119251344">
    <w:abstractNumId w:val="8"/>
  </w:num>
  <w:num w:numId="25" w16cid:durableId="935987261">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anhan Liu">
    <w15:presenceInfo w15:providerId="AD" w15:userId="S::jianhan.liu@mediatek.com::73858044-6566-493d-b7af-2c39adb5e7e5"/>
  </w15:person>
  <w15:person w15:author="Jianhan Liu [2]">
    <w15:presenceInfo w15:providerId="AD" w15:userId="S::Jianhan.Liu@mediatek.com::73858044-6566-493d-b7af-2c39adb5e7e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0B2"/>
    <w:rsid w:val="0000030D"/>
    <w:rsid w:val="0000082E"/>
    <w:rsid w:val="000013EC"/>
    <w:rsid w:val="0000230D"/>
    <w:rsid w:val="000026B9"/>
    <w:rsid w:val="000027A5"/>
    <w:rsid w:val="00003800"/>
    <w:rsid w:val="00003AA3"/>
    <w:rsid w:val="000045FA"/>
    <w:rsid w:val="000050FB"/>
    <w:rsid w:val="00005CCE"/>
    <w:rsid w:val="00006454"/>
    <w:rsid w:val="000067AA"/>
    <w:rsid w:val="00006DBB"/>
    <w:rsid w:val="0000743C"/>
    <w:rsid w:val="0001027F"/>
    <w:rsid w:val="000128DD"/>
    <w:rsid w:val="000139C4"/>
    <w:rsid w:val="00013D75"/>
    <w:rsid w:val="00013F87"/>
    <w:rsid w:val="00014031"/>
    <w:rsid w:val="000142B6"/>
    <w:rsid w:val="000157CC"/>
    <w:rsid w:val="00016D9C"/>
    <w:rsid w:val="00016F83"/>
    <w:rsid w:val="00017D25"/>
    <w:rsid w:val="0002028F"/>
    <w:rsid w:val="00020947"/>
    <w:rsid w:val="00020CF1"/>
    <w:rsid w:val="00020DC0"/>
    <w:rsid w:val="00021A27"/>
    <w:rsid w:val="00022086"/>
    <w:rsid w:val="0002213A"/>
    <w:rsid w:val="00023A67"/>
    <w:rsid w:val="00023CD8"/>
    <w:rsid w:val="00024344"/>
    <w:rsid w:val="00024487"/>
    <w:rsid w:val="00027D05"/>
    <w:rsid w:val="000319FD"/>
    <w:rsid w:val="00031E68"/>
    <w:rsid w:val="000330F2"/>
    <w:rsid w:val="00033648"/>
    <w:rsid w:val="00033B0A"/>
    <w:rsid w:val="00033F58"/>
    <w:rsid w:val="00034D68"/>
    <w:rsid w:val="00034E6F"/>
    <w:rsid w:val="000350DA"/>
    <w:rsid w:val="000353B5"/>
    <w:rsid w:val="00035859"/>
    <w:rsid w:val="000358B3"/>
    <w:rsid w:val="00037AD9"/>
    <w:rsid w:val="00037B1A"/>
    <w:rsid w:val="000405C4"/>
    <w:rsid w:val="00040F76"/>
    <w:rsid w:val="00042959"/>
    <w:rsid w:val="0004303A"/>
    <w:rsid w:val="000448A2"/>
    <w:rsid w:val="00044DC0"/>
    <w:rsid w:val="000465CC"/>
    <w:rsid w:val="000478EE"/>
    <w:rsid w:val="000479A5"/>
    <w:rsid w:val="00050A74"/>
    <w:rsid w:val="000511C2"/>
    <w:rsid w:val="00052123"/>
    <w:rsid w:val="00053519"/>
    <w:rsid w:val="00054694"/>
    <w:rsid w:val="000567DA"/>
    <w:rsid w:val="0005688B"/>
    <w:rsid w:val="00056A8E"/>
    <w:rsid w:val="000572C9"/>
    <w:rsid w:val="00057CF3"/>
    <w:rsid w:val="00060630"/>
    <w:rsid w:val="000642FC"/>
    <w:rsid w:val="0006469A"/>
    <w:rsid w:val="00066421"/>
    <w:rsid w:val="00066CDA"/>
    <w:rsid w:val="0006732A"/>
    <w:rsid w:val="00070ABB"/>
    <w:rsid w:val="00071971"/>
    <w:rsid w:val="00072B6C"/>
    <w:rsid w:val="00073BB4"/>
    <w:rsid w:val="000751BD"/>
    <w:rsid w:val="0007579B"/>
    <w:rsid w:val="00075C34"/>
    <w:rsid w:val="00075C3C"/>
    <w:rsid w:val="00075E1E"/>
    <w:rsid w:val="00076885"/>
    <w:rsid w:val="00076C67"/>
    <w:rsid w:val="00077C25"/>
    <w:rsid w:val="00080ACC"/>
    <w:rsid w:val="00080E1A"/>
    <w:rsid w:val="000815C7"/>
    <w:rsid w:val="00081E62"/>
    <w:rsid w:val="0008207D"/>
    <w:rsid w:val="0008222D"/>
    <w:rsid w:val="000823C8"/>
    <w:rsid w:val="000828AA"/>
    <w:rsid w:val="000829FF"/>
    <w:rsid w:val="00082B8A"/>
    <w:rsid w:val="0008302D"/>
    <w:rsid w:val="00084297"/>
    <w:rsid w:val="0008535D"/>
    <w:rsid w:val="000865AA"/>
    <w:rsid w:val="00086780"/>
    <w:rsid w:val="00086DEA"/>
    <w:rsid w:val="00087DF4"/>
    <w:rsid w:val="00090640"/>
    <w:rsid w:val="00091349"/>
    <w:rsid w:val="00092971"/>
    <w:rsid w:val="00092AC6"/>
    <w:rsid w:val="00093AD2"/>
    <w:rsid w:val="00094FFA"/>
    <w:rsid w:val="0009537C"/>
    <w:rsid w:val="0009622F"/>
    <w:rsid w:val="0009661D"/>
    <w:rsid w:val="00096697"/>
    <w:rsid w:val="0009713F"/>
    <w:rsid w:val="000A060A"/>
    <w:rsid w:val="000A1C31"/>
    <w:rsid w:val="000A1F25"/>
    <w:rsid w:val="000A21F9"/>
    <w:rsid w:val="000A303E"/>
    <w:rsid w:val="000A4D1E"/>
    <w:rsid w:val="000A671D"/>
    <w:rsid w:val="000A7680"/>
    <w:rsid w:val="000A7BAE"/>
    <w:rsid w:val="000B041A"/>
    <w:rsid w:val="000B083E"/>
    <w:rsid w:val="000B0DAF"/>
    <w:rsid w:val="000B2888"/>
    <w:rsid w:val="000B37F9"/>
    <w:rsid w:val="000B4053"/>
    <w:rsid w:val="000B4142"/>
    <w:rsid w:val="000B424A"/>
    <w:rsid w:val="000B50F5"/>
    <w:rsid w:val="000B59FE"/>
    <w:rsid w:val="000B62EE"/>
    <w:rsid w:val="000C03B7"/>
    <w:rsid w:val="000C06BF"/>
    <w:rsid w:val="000C08DF"/>
    <w:rsid w:val="000C1B3F"/>
    <w:rsid w:val="000C2E71"/>
    <w:rsid w:val="000C3193"/>
    <w:rsid w:val="000C4D43"/>
    <w:rsid w:val="000C54F3"/>
    <w:rsid w:val="000C5C01"/>
    <w:rsid w:val="000C6A2F"/>
    <w:rsid w:val="000C6EBA"/>
    <w:rsid w:val="000C7C17"/>
    <w:rsid w:val="000D0012"/>
    <w:rsid w:val="000D0100"/>
    <w:rsid w:val="000D024A"/>
    <w:rsid w:val="000D0895"/>
    <w:rsid w:val="000D174A"/>
    <w:rsid w:val="000D1AD4"/>
    <w:rsid w:val="000D2026"/>
    <w:rsid w:val="000D276A"/>
    <w:rsid w:val="000D2F1B"/>
    <w:rsid w:val="000D3049"/>
    <w:rsid w:val="000D4A8F"/>
    <w:rsid w:val="000D56C7"/>
    <w:rsid w:val="000D5A4C"/>
    <w:rsid w:val="000D5D00"/>
    <w:rsid w:val="000D5EBD"/>
    <w:rsid w:val="000D674F"/>
    <w:rsid w:val="000D698B"/>
    <w:rsid w:val="000D6AF4"/>
    <w:rsid w:val="000D7BCA"/>
    <w:rsid w:val="000E0494"/>
    <w:rsid w:val="000E058F"/>
    <w:rsid w:val="000E1C37"/>
    <w:rsid w:val="000E1D7B"/>
    <w:rsid w:val="000E4B82"/>
    <w:rsid w:val="000E6539"/>
    <w:rsid w:val="000E6676"/>
    <w:rsid w:val="000E6771"/>
    <w:rsid w:val="000E70CA"/>
    <w:rsid w:val="000E720C"/>
    <w:rsid w:val="000E752D"/>
    <w:rsid w:val="000F0AE1"/>
    <w:rsid w:val="000F0FB9"/>
    <w:rsid w:val="000F143D"/>
    <w:rsid w:val="000F1D8C"/>
    <w:rsid w:val="000F238C"/>
    <w:rsid w:val="000F2F7D"/>
    <w:rsid w:val="000F3757"/>
    <w:rsid w:val="000F4937"/>
    <w:rsid w:val="000F4D47"/>
    <w:rsid w:val="000F5088"/>
    <w:rsid w:val="000F516B"/>
    <w:rsid w:val="000F685B"/>
    <w:rsid w:val="000F6BB9"/>
    <w:rsid w:val="001005A8"/>
    <w:rsid w:val="00100937"/>
    <w:rsid w:val="00100B14"/>
    <w:rsid w:val="00100E3B"/>
    <w:rsid w:val="001012B5"/>
    <w:rsid w:val="001015F8"/>
    <w:rsid w:val="001032D4"/>
    <w:rsid w:val="0010469F"/>
    <w:rsid w:val="00105243"/>
    <w:rsid w:val="00105918"/>
    <w:rsid w:val="00105D44"/>
    <w:rsid w:val="00107422"/>
    <w:rsid w:val="001101C2"/>
    <w:rsid w:val="001109AA"/>
    <w:rsid w:val="00111A50"/>
    <w:rsid w:val="00111B9C"/>
    <w:rsid w:val="00111F01"/>
    <w:rsid w:val="00112C6A"/>
    <w:rsid w:val="00112DE9"/>
    <w:rsid w:val="00113B5F"/>
    <w:rsid w:val="001146E1"/>
    <w:rsid w:val="00114B35"/>
    <w:rsid w:val="00114E60"/>
    <w:rsid w:val="00114FCA"/>
    <w:rsid w:val="00115A75"/>
    <w:rsid w:val="00115B7B"/>
    <w:rsid w:val="00115C77"/>
    <w:rsid w:val="00117299"/>
    <w:rsid w:val="001178F1"/>
    <w:rsid w:val="00120298"/>
    <w:rsid w:val="00120BD6"/>
    <w:rsid w:val="001215C0"/>
    <w:rsid w:val="0012213D"/>
    <w:rsid w:val="00122191"/>
    <w:rsid w:val="00122308"/>
    <w:rsid w:val="00122D51"/>
    <w:rsid w:val="00123A1B"/>
    <w:rsid w:val="00126052"/>
    <w:rsid w:val="001268A5"/>
    <w:rsid w:val="00126DAA"/>
    <w:rsid w:val="001274A8"/>
    <w:rsid w:val="001275D7"/>
    <w:rsid w:val="00127723"/>
    <w:rsid w:val="001300ED"/>
    <w:rsid w:val="00130101"/>
    <w:rsid w:val="001323DB"/>
    <w:rsid w:val="00134114"/>
    <w:rsid w:val="00135032"/>
    <w:rsid w:val="0013535C"/>
    <w:rsid w:val="00135B4B"/>
    <w:rsid w:val="00135E16"/>
    <w:rsid w:val="0013699E"/>
    <w:rsid w:val="001420E5"/>
    <w:rsid w:val="001448D8"/>
    <w:rsid w:val="001449D1"/>
    <w:rsid w:val="001450BB"/>
    <w:rsid w:val="001454C0"/>
    <w:rsid w:val="001459E7"/>
    <w:rsid w:val="00145C98"/>
    <w:rsid w:val="00146BAF"/>
    <w:rsid w:val="00146D19"/>
    <w:rsid w:val="00150F68"/>
    <w:rsid w:val="0015148A"/>
    <w:rsid w:val="00151729"/>
    <w:rsid w:val="00151BBE"/>
    <w:rsid w:val="00151F98"/>
    <w:rsid w:val="00152156"/>
    <w:rsid w:val="001523EB"/>
    <w:rsid w:val="00152BD3"/>
    <w:rsid w:val="00152FB0"/>
    <w:rsid w:val="00154791"/>
    <w:rsid w:val="00154B26"/>
    <w:rsid w:val="00154B27"/>
    <w:rsid w:val="001557CB"/>
    <w:rsid w:val="001559BB"/>
    <w:rsid w:val="00155DBC"/>
    <w:rsid w:val="00156C4B"/>
    <w:rsid w:val="0015783D"/>
    <w:rsid w:val="00160D81"/>
    <w:rsid w:val="00160DE7"/>
    <w:rsid w:val="00162CA5"/>
    <w:rsid w:val="00162D50"/>
    <w:rsid w:val="0016400B"/>
    <w:rsid w:val="0016428D"/>
    <w:rsid w:val="0016447E"/>
    <w:rsid w:val="00165291"/>
    <w:rsid w:val="00165BE6"/>
    <w:rsid w:val="00166E67"/>
    <w:rsid w:val="00170292"/>
    <w:rsid w:val="00170D6D"/>
    <w:rsid w:val="00172489"/>
    <w:rsid w:val="00172DD9"/>
    <w:rsid w:val="0017350A"/>
    <w:rsid w:val="001738FD"/>
    <w:rsid w:val="00173ACE"/>
    <w:rsid w:val="001755EA"/>
    <w:rsid w:val="00175CDF"/>
    <w:rsid w:val="00176480"/>
    <w:rsid w:val="0017659B"/>
    <w:rsid w:val="00176A0F"/>
    <w:rsid w:val="00176BC6"/>
    <w:rsid w:val="00177BCE"/>
    <w:rsid w:val="00177CBF"/>
    <w:rsid w:val="001812B0"/>
    <w:rsid w:val="00181423"/>
    <w:rsid w:val="00181C73"/>
    <w:rsid w:val="00182E13"/>
    <w:rsid w:val="00183698"/>
    <w:rsid w:val="00183F4C"/>
    <w:rsid w:val="0018577E"/>
    <w:rsid w:val="001869E8"/>
    <w:rsid w:val="00187129"/>
    <w:rsid w:val="0019164F"/>
    <w:rsid w:val="0019263A"/>
    <w:rsid w:val="00192C6E"/>
    <w:rsid w:val="00193C39"/>
    <w:rsid w:val="001943F7"/>
    <w:rsid w:val="00197B92"/>
    <w:rsid w:val="00197FA6"/>
    <w:rsid w:val="001A0CEC"/>
    <w:rsid w:val="001A0DC5"/>
    <w:rsid w:val="001A0EDB"/>
    <w:rsid w:val="001A100B"/>
    <w:rsid w:val="001A1B7C"/>
    <w:rsid w:val="001A1F3C"/>
    <w:rsid w:val="001A2240"/>
    <w:rsid w:val="001A2687"/>
    <w:rsid w:val="001A2CDE"/>
    <w:rsid w:val="001A49A1"/>
    <w:rsid w:val="001A7531"/>
    <w:rsid w:val="001A77FD"/>
    <w:rsid w:val="001A7818"/>
    <w:rsid w:val="001B0001"/>
    <w:rsid w:val="001B05CC"/>
    <w:rsid w:val="001B252D"/>
    <w:rsid w:val="001B2904"/>
    <w:rsid w:val="001B4A9E"/>
    <w:rsid w:val="001B63BC"/>
    <w:rsid w:val="001B69AD"/>
    <w:rsid w:val="001B7137"/>
    <w:rsid w:val="001B7655"/>
    <w:rsid w:val="001C02E6"/>
    <w:rsid w:val="001C1C4C"/>
    <w:rsid w:val="001C3BF3"/>
    <w:rsid w:val="001C501D"/>
    <w:rsid w:val="001C64C4"/>
    <w:rsid w:val="001C6C23"/>
    <w:rsid w:val="001C6CD8"/>
    <w:rsid w:val="001C7186"/>
    <w:rsid w:val="001C78D9"/>
    <w:rsid w:val="001C7C2C"/>
    <w:rsid w:val="001C7CCE"/>
    <w:rsid w:val="001D0CC5"/>
    <w:rsid w:val="001D15ED"/>
    <w:rsid w:val="001D1728"/>
    <w:rsid w:val="001D2A6C"/>
    <w:rsid w:val="001D2AB0"/>
    <w:rsid w:val="001D328B"/>
    <w:rsid w:val="001D3CA6"/>
    <w:rsid w:val="001D4822"/>
    <w:rsid w:val="001D4A93"/>
    <w:rsid w:val="001D522D"/>
    <w:rsid w:val="001D5F28"/>
    <w:rsid w:val="001D69A2"/>
    <w:rsid w:val="001D7529"/>
    <w:rsid w:val="001D7948"/>
    <w:rsid w:val="001D7EDC"/>
    <w:rsid w:val="001E0116"/>
    <w:rsid w:val="001E05BE"/>
    <w:rsid w:val="001E0946"/>
    <w:rsid w:val="001E1001"/>
    <w:rsid w:val="001E15F8"/>
    <w:rsid w:val="001E199E"/>
    <w:rsid w:val="001E1C8D"/>
    <w:rsid w:val="001E32FA"/>
    <w:rsid w:val="001E331C"/>
    <w:rsid w:val="001E349E"/>
    <w:rsid w:val="001E4DFC"/>
    <w:rsid w:val="001E6267"/>
    <w:rsid w:val="001E7C32"/>
    <w:rsid w:val="001F0210"/>
    <w:rsid w:val="001F0891"/>
    <w:rsid w:val="001F10F7"/>
    <w:rsid w:val="001F130D"/>
    <w:rsid w:val="001F13CA"/>
    <w:rsid w:val="001F1570"/>
    <w:rsid w:val="001F207A"/>
    <w:rsid w:val="001F270E"/>
    <w:rsid w:val="001F29AD"/>
    <w:rsid w:val="001F3DB9"/>
    <w:rsid w:val="001F45A4"/>
    <w:rsid w:val="001F491C"/>
    <w:rsid w:val="001F5AE6"/>
    <w:rsid w:val="001F5C29"/>
    <w:rsid w:val="001F5D16"/>
    <w:rsid w:val="001F61C1"/>
    <w:rsid w:val="001F620B"/>
    <w:rsid w:val="001F73D9"/>
    <w:rsid w:val="001F7CF5"/>
    <w:rsid w:val="0020013A"/>
    <w:rsid w:val="002002A6"/>
    <w:rsid w:val="0020058A"/>
    <w:rsid w:val="00200717"/>
    <w:rsid w:val="00201676"/>
    <w:rsid w:val="00201A77"/>
    <w:rsid w:val="00202EB2"/>
    <w:rsid w:val="002031C9"/>
    <w:rsid w:val="002035EE"/>
    <w:rsid w:val="00203C6C"/>
    <w:rsid w:val="0020431E"/>
    <w:rsid w:val="0020462A"/>
    <w:rsid w:val="002046A1"/>
    <w:rsid w:val="0020501A"/>
    <w:rsid w:val="002054B8"/>
    <w:rsid w:val="0020565E"/>
    <w:rsid w:val="002063EC"/>
    <w:rsid w:val="00206C7A"/>
    <w:rsid w:val="00206D24"/>
    <w:rsid w:val="00210DDD"/>
    <w:rsid w:val="002125D6"/>
    <w:rsid w:val="00212E2A"/>
    <w:rsid w:val="002140E0"/>
    <w:rsid w:val="002141B2"/>
    <w:rsid w:val="00214B50"/>
    <w:rsid w:val="00215A56"/>
    <w:rsid w:val="00215A82"/>
    <w:rsid w:val="00215E32"/>
    <w:rsid w:val="00215F36"/>
    <w:rsid w:val="00216771"/>
    <w:rsid w:val="00220581"/>
    <w:rsid w:val="002208B9"/>
    <w:rsid w:val="0022139A"/>
    <w:rsid w:val="00222261"/>
    <w:rsid w:val="00222778"/>
    <w:rsid w:val="0022394B"/>
    <w:rsid w:val="002239F2"/>
    <w:rsid w:val="00223AEC"/>
    <w:rsid w:val="00223B55"/>
    <w:rsid w:val="0022412C"/>
    <w:rsid w:val="00224133"/>
    <w:rsid w:val="0022420A"/>
    <w:rsid w:val="00224237"/>
    <w:rsid w:val="00224D82"/>
    <w:rsid w:val="002251A9"/>
    <w:rsid w:val="00225508"/>
    <w:rsid w:val="00225570"/>
    <w:rsid w:val="00225EB2"/>
    <w:rsid w:val="00231307"/>
    <w:rsid w:val="00231F3B"/>
    <w:rsid w:val="002323FE"/>
    <w:rsid w:val="002334F5"/>
    <w:rsid w:val="00234A51"/>
    <w:rsid w:val="00234C13"/>
    <w:rsid w:val="002350E2"/>
    <w:rsid w:val="0023516E"/>
    <w:rsid w:val="00236680"/>
    <w:rsid w:val="002369FD"/>
    <w:rsid w:val="00236A7E"/>
    <w:rsid w:val="0023760F"/>
    <w:rsid w:val="00237985"/>
    <w:rsid w:val="00240895"/>
    <w:rsid w:val="00241AD7"/>
    <w:rsid w:val="00243356"/>
    <w:rsid w:val="00245769"/>
    <w:rsid w:val="002470AC"/>
    <w:rsid w:val="0024720B"/>
    <w:rsid w:val="002475B5"/>
    <w:rsid w:val="00247F01"/>
    <w:rsid w:val="00250319"/>
    <w:rsid w:val="00252D47"/>
    <w:rsid w:val="0025375C"/>
    <w:rsid w:val="002539AB"/>
    <w:rsid w:val="00254517"/>
    <w:rsid w:val="002549D5"/>
    <w:rsid w:val="00255A8B"/>
    <w:rsid w:val="00255DD9"/>
    <w:rsid w:val="002601C8"/>
    <w:rsid w:val="00260841"/>
    <w:rsid w:val="00262D56"/>
    <w:rsid w:val="00263092"/>
    <w:rsid w:val="0026342D"/>
    <w:rsid w:val="00263B40"/>
    <w:rsid w:val="0026408E"/>
    <w:rsid w:val="00264425"/>
    <w:rsid w:val="00264C6D"/>
    <w:rsid w:val="002662A5"/>
    <w:rsid w:val="002674D1"/>
    <w:rsid w:val="00270171"/>
    <w:rsid w:val="0027070C"/>
    <w:rsid w:val="00270F98"/>
    <w:rsid w:val="00272294"/>
    <w:rsid w:val="002728B2"/>
    <w:rsid w:val="00273257"/>
    <w:rsid w:val="002732C7"/>
    <w:rsid w:val="00273F9F"/>
    <w:rsid w:val="00273FA9"/>
    <w:rsid w:val="00274A4A"/>
    <w:rsid w:val="00275B75"/>
    <w:rsid w:val="00275F80"/>
    <w:rsid w:val="002773F1"/>
    <w:rsid w:val="002776B4"/>
    <w:rsid w:val="0028013D"/>
    <w:rsid w:val="00280A1E"/>
    <w:rsid w:val="00281013"/>
    <w:rsid w:val="00281A5D"/>
    <w:rsid w:val="00282040"/>
    <w:rsid w:val="00282053"/>
    <w:rsid w:val="00282EFB"/>
    <w:rsid w:val="002833DD"/>
    <w:rsid w:val="002834C7"/>
    <w:rsid w:val="00283D85"/>
    <w:rsid w:val="00283DAF"/>
    <w:rsid w:val="00284C5E"/>
    <w:rsid w:val="002866E4"/>
    <w:rsid w:val="00286903"/>
    <w:rsid w:val="00286EE1"/>
    <w:rsid w:val="00287B9F"/>
    <w:rsid w:val="00291097"/>
    <w:rsid w:val="00291614"/>
    <w:rsid w:val="002919E5"/>
    <w:rsid w:val="00291A10"/>
    <w:rsid w:val="0029309B"/>
    <w:rsid w:val="002932F6"/>
    <w:rsid w:val="00293B77"/>
    <w:rsid w:val="00293E97"/>
    <w:rsid w:val="00294B37"/>
    <w:rsid w:val="0029647C"/>
    <w:rsid w:val="00296722"/>
    <w:rsid w:val="00297F3F"/>
    <w:rsid w:val="002A195C"/>
    <w:rsid w:val="002A251F"/>
    <w:rsid w:val="002A3AAB"/>
    <w:rsid w:val="002A4A61"/>
    <w:rsid w:val="002A4C48"/>
    <w:rsid w:val="002A55B1"/>
    <w:rsid w:val="002A6181"/>
    <w:rsid w:val="002B0983"/>
    <w:rsid w:val="002B0A2B"/>
    <w:rsid w:val="002B391E"/>
    <w:rsid w:val="002B5545"/>
    <w:rsid w:val="002B5901"/>
    <w:rsid w:val="002B5973"/>
    <w:rsid w:val="002C0FDF"/>
    <w:rsid w:val="002C271D"/>
    <w:rsid w:val="002C2A2B"/>
    <w:rsid w:val="002C2DEA"/>
    <w:rsid w:val="002C49D8"/>
    <w:rsid w:val="002C4EC1"/>
    <w:rsid w:val="002C6B4F"/>
    <w:rsid w:val="002C6CFB"/>
    <w:rsid w:val="002C72E1"/>
    <w:rsid w:val="002D001B"/>
    <w:rsid w:val="002D09BF"/>
    <w:rsid w:val="002D1D40"/>
    <w:rsid w:val="002D1F69"/>
    <w:rsid w:val="002D3073"/>
    <w:rsid w:val="002D518F"/>
    <w:rsid w:val="002D5D5C"/>
    <w:rsid w:val="002D5FF2"/>
    <w:rsid w:val="002D6F6A"/>
    <w:rsid w:val="002D7ED5"/>
    <w:rsid w:val="002E03C3"/>
    <w:rsid w:val="002E1B18"/>
    <w:rsid w:val="002E1DB5"/>
    <w:rsid w:val="002E2017"/>
    <w:rsid w:val="002E340A"/>
    <w:rsid w:val="002E5E4F"/>
    <w:rsid w:val="002E6FF6"/>
    <w:rsid w:val="002E755F"/>
    <w:rsid w:val="002F0915"/>
    <w:rsid w:val="002F0CA0"/>
    <w:rsid w:val="002F1269"/>
    <w:rsid w:val="002F1FEA"/>
    <w:rsid w:val="002F25B2"/>
    <w:rsid w:val="002F2BC5"/>
    <w:rsid w:val="002F376B"/>
    <w:rsid w:val="002F3B79"/>
    <w:rsid w:val="002F47F4"/>
    <w:rsid w:val="002F499D"/>
    <w:rsid w:val="002F50E3"/>
    <w:rsid w:val="002F5419"/>
    <w:rsid w:val="002F5C8C"/>
    <w:rsid w:val="002F5F09"/>
    <w:rsid w:val="002F7199"/>
    <w:rsid w:val="002F7D11"/>
    <w:rsid w:val="0030081B"/>
    <w:rsid w:val="00300978"/>
    <w:rsid w:val="003021B7"/>
    <w:rsid w:val="003024ED"/>
    <w:rsid w:val="0030268D"/>
    <w:rsid w:val="0030382C"/>
    <w:rsid w:val="003040C0"/>
    <w:rsid w:val="00305D12"/>
    <w:rsid w:val="00305D6E"/>
    <w:rsid w:val="00306E72"/>
    <w:rsid w:val="0030782E"/>
    <w:rsid w:val="00307F5F"/>
    <w:rsid w:val="00310B65"/>
    <w:rsid w:val="003116AF"/>
    <w:rsid w:val="00311D0B"/>
    <w:rsid w:val="00312639"/>
    <w:rsid w:val="00312A19"/>
    <w:rsid w:val="00313C67"/>
    <w:rsid w:val="003143D6"/>
    <w:rsid w:val="003144D3"/>
    <w:rsid w:val="00315B52"/>
    <w:rsid w:val="00315DE7"/>
    <w:rsid w:val="003164BD"/>
    <w:rsid w:val="00317A7D"/>
    <w:rsid w:val="0032077B"/>
    <w:rsid w:val="00320883"/>
    <w:rsid w:val="00320ED2"/>
    <w:rsid w:val="003214E2"/>
    <w:rsid w:val="003222DD"/>
    <w:rsid w:val="003231DA"/>
    <w:rsid w:val="00323BF8"/>
    <w:rsid w:val="00323C23"/>
    <w:rsid w:val="00323CFD"/>
    <w:rsid w:val="00324BB2"/>
    <w:rsid w:val="00325AB6"/>
    <w:rsid w:val="00325CD4"/>
    <w:rsid w:val="00325FF9"/>
    <w:rsid w:val="00326126"/>
    <w:rsid w:val="003267C0"/>
    <w:rsid w:val="00327A52"/>
    <w:rsid w:val="0033057A"/>
    <w:rsid w:val="003308A8"/>
    <w:rsid w:val="00331749"/>
    <w:rsid w:val="00331F97"/>
    <w:rsid w:val="00332A81"/>
    <w:rsid w:val="00332D21"/>
    <w:rsid w:val="00333A72"/>
    <w:rsid w:val="00334DEA"/>
    <w:rsid w:val="00335190"/>
    <w:rsid w:val="00335CE4"/>
    <w:rsid w:val="00336F5F"/>
    <w:rsid w:val="00337DB5"/>
    <w:rsid w:val="00342601"/>
    <w:rsid w:val="00342E8A"/>
    <w:rsid w:val="00343554"/>
    <w:rsid w:val="003449F9"/>
    <w:rsid w:val="00344DA5"/>
    <w:rsid w:val="00345650"/>
    <w:rsid w:val="0034581F"/>
    <w:rsid w:val="0034592B"/>
    <w:rsid w:val="00347460"/>
    <w:rsid w:val="003479E4"/>
    <w:rsid w:val="00347C43"/>
    <w:rsid w:val="00350CA7"/>
    <w:rsid w:val="00351EB8"/>
    <w:rsid w:val="0035213C"/>
    <w:rsid w:val="00352DC1"/>
    <w:rsid w:val="00355254"/>
    <w:rsid w:val="0035591D"/>
    <w:rsid w:val="00356265"/>
    <w:rsid w:val="00356661"/>
    <w:rsid w:val="0035747A"/>
    <w:rsid w:val="00357F36"/>
    <w:rsid w:val="00360C87"/>
    <w:rsid w:val="003622ED"/>
    <w:rsid w:val="00362BFB"/>
    <w:rsid w:val="00362C5B"/>
    <w:rsid w:val="00363188"/>
    <w:rsid w:val="003638FA"/>
    <w:rsid w:val="0036472E"/>
    <w:rsid w:val="0036488A"/>
    <w:rsid w:val="00366AF0"/>
    <w:rsid w:val="00366DEE"/>
    <w:rsid w:val="0037004A"/>
    <w:rsid w:val="00370F2A"/>
    <w:rsid w:val="003713CA"/>
    <w:rsid w:val="0037201A"/>
    <w:rsid w:val="003724BD"/>
    <w:rsid w:val="003729FC"/>
    <w:rsid w:val="00372FCA"/>
    <w:rsid w:val="00374C87"/>
    <w:rsid w:val="00374CBC"/>
    <w:rsid w:val="00374E5A"/>
    <w:rsid w:val="003766B9"/>
    <w:rsid w:val="00376E69"/>
    <w:rsid w:val="00377A53"/>
    <w:rsid w:val="00381F98"/>
    <w:rsid w:val="00382C54"/>
    <w:rsid w:val="00383766"/>
    <w:rsid w:val="00383C03"/>
    <w:rsid w:val="00383D1B"/>
    <w:rsid w:val="00383DF3"/>
    <w:rsid w:val="0038516A"/>
    <w:rsid w:val="00385654"/>
    <w:rsid w:val="00385FD6"/>
    <w:rsid w:val="0038601E"/>
    <w:rsid w:val="003860DF"/>
    <w:rsid w:val="00387A77"/>
    <w:rsid w:val="003906A1"/>
    <w:rsid w:val="00391845"/>
    <w:rsid w:val="003924F8"/>
    <w:rsid w:val="00392CDC"/>
    <w:rsid w:val="003945E3"/>
    <w:rsid w:val="00394C37"/>
    <w:rsid w:val="00395A50"/>
    <w:rsid w:val="00396557"/>
    <w:rsid w:val="0039703A"/>
    <w:rsid w:val="0039787F"/>
    <w:rsid w:val="00397A07"/>
    <w:rsid w:val="00397FB7"/>
    <w:rsid w:val="003A02DA"/>
    <w:rsid w:val="003A161F"/>
    <w:rsid w:val="003A1693"/>
    <w:rsid w:val="003A1CC7"/>
    <w:rsid w:val="003A1CFA"/>
    <w:rsid w:val="003A22E2"/>
    <w:rsid w:val="003A293A"/>
    <w:rsid w:val="003A29E6"/>
    <w:rsid w:val="003A3196"/>
    <w:rsid w:val="003A36DB"/>
    <w:rsid w:val="003A3ABC"/>
    <w:rsid w:val="003A409E"/>
    <w:rsid w:val="003A478D"/>
    <w:rsid w:val="003A4B63"/>
    <w:rsid w:val="003A4DBF"/>
    <w:rsid w:val="003A56B2"/>
    <w:rsid w:val="003A5BFF"/>
    <w:rsid w:val="003A6244"/>
    <w:rsid w:val="003A6AC1"/>
    <w:rsid w:val="003A74EB"/>
    <w:rsid w:val="003A7B64"/>
    <w:rsid w:val="003A7E2F"/>
    <w:rsid w:val="003B03CE"/>
    <w:rsid w:val="003B3582"/>
    <w:rsid w:val="003B3C5F"/>
    <w:rsid w:val="003B4DAD"/>
    <w:rsid w:val="003B52F2"/>
    <w:rsid w:val="003B6329"/>
    <w:rsid w:val="003B64A5"/>
    <w:rsid w:val="003B6F60"/>
    <w:rsid w:val="003B7181"/>
    <w:rsid w:val="003B76BD"/>
    <w:rsid w:val="003B783A"/>
    <w:rsid w:val="003C045C"/>
    <w:rsid w:val="003C0FA2"/>
    <w:rsid w:val="003C2B82"/>
    <w:rsid w:val="003C315D"/>
    <w:rsid w:val="003C47A5"/>
    <w:rsid w:val="003C47D1"/>
    <w:rsid w:val="003C56D8"/>
    <w:rsid w:val="003C58AE"/>
    <w:rsid w:val="003C74FF"/>
    <w:rsid w:val="003D0525"/>
    <w:rsid w:val="003D09D9"/>
    <w:rsid w:val="003D1D90"/>
    <w:rsid w:val="003D26A5"/>
    <w:rsid w:val="003D3623"/>
    <w:rsid w:val="003D3F93"/>
    <w:rsid w:val="003D4734"/>
    <w:rsid w:val="003D5013"/>
    <w:rsid w:val="003D559C"/>
    <w:rsid w:val="003D5F14"/>
    <w:rsid w:val="003D664E"/>
    <w:rsid w:val="003D77A3"/>
    <w:rsid w:val="003D78F7"/>
    <w:rsid w:val="003E2EAF"/>
    <w:rsid w:val="003E32DF"/>
    <w:rsid w:val="003E3B47"/>
    <w:rsid w:val="003E3FAD"/>
    <w:rsid w:val="003E416D"/>
    <w:rsid w:val="003E4403"/>
    <w:rsid w:val="003E5916"/>
    <w:rsid w:val="003E5CD9"/>
    <w:rsid w:val="003E5D5A"/>
    <w:rsid w:val="003E5DE7"/>
    <w:rsid w:val="003E6208"/>
    <w:rsid w:val="003E667C"/>
    <w:rsid w:val="003E7414"/>
    <w:rsid w:val="003E751C"/>
    <w:rsid w:val="003E7F99"/>
    <w:rsid w:val="003F1281"/>
    <w:rsid w:val="003F2B96"/>
    <w:rsid w:val="003F2D6C"/>
    <w:rsid w:val="003F588A"/>
    <w:rsid w:val="003F5FEB"/>
    <w:rsid w:val="003F6B76"/>
    <w:rsid w:val="003F793B"/>
    <w:rsid w:val="00400880"/>
    <w:rsid w:val="004010D0"/>
    <w:rsid w:val="004014AE"/>
    <w:rsid w:val="004025A6"/>
    <w:rsid w:val="00403271"/>
    <w:rsid w:val="00403645"/>
    <w:rsid w:val="00403B13"/>
    <w:rsid w:val="00403F46"/>
    <w:rsid w:val="0040417E"/>
    <w:rsid w:val="00404300"/>
    <w:rsid w:val="004051EE"/>
    <w:rsid w:val="00407C5B"/>
    <w:rsid w:val="004110BE"/>
    <w:rsid w:val="0041147F"/>
    <w:rsid w:val="00411A99"/>
    <w:rsid w:val="00411C03"/>
    <w:rsid w:val="00411E59"/>
    <w:rsid w:val="0041237F"/>
    <w:rsid w:val="00413946"/>
    <w:rsid w:val="00414D45"/>
    <w:rsid w:val="0041562C"/>
    <w:rsid w:val="00415C55"/>
    <w:rsid w:val="004209D5"/>
    <w:rsid w:val="00421159"/>
    <w:rsid w:val="00421A46"/>
    <w:rsid w:val="00422546"/>
    <w:rsid w:val="00422D5C"/>
    <w:rsid w:val="00423116"/>
    <w:rsid w:val="00423634"/>
    <w:rsid w:val="00423764"/>
    <w:rsid w:val="00424B68"/>
    <w:rsid w:val="0042536D"/>
    <w:rsid w:val="00426281"/>
    <w:rsid w:val="004270C7"/>
    <w:rsid w:val="004273CD"/>
    <w:rsid w:val="00430648"/>
    <w:rsid w:val="00430E74"/>
    <w:rsid w:val="00432069"/>
    <w:rsid w:val="00433238"/>
    <w:rsid w:val="004339CB"/>
    <w:rsid w:val="00435208"/>
    <w:rsid w:val="00435703"/>
    <w:rsid w:val="00435C05"/>
    <w:rsid w:val="00437285"/>
    <w:rsid w:val="00437814"/>
    <w:rsid w:val="004402C9"/>
    <w:rsid w:val="00440FF1"/>
    <w:rsid w:val="004417F2"/>
    <w:rsid w:val="00442793"/>
    <w:rsid w:val="00442799"/>
    <w:rsid w:val="0044384C"/>
    <w:rsid w:val="00443FBF"/>
    <w:rsid w:val="00444A19"/>
    <w:rsid w:val="00444EF9"/>
    <w:rsid w:val="004452DF"/>
    <w:rsid w:val="004456A8"/>
    <w:rsid w:val="00445B46"/>
    <w:rsid w:val="004507E7"/>
    <w:rsid w:val="0045084E"/>
    <w:rsid w:val="00450CC0"/>
    <w:rsid w:val="00451ED5"/>
    <w:rsid w:val="0045273C"/>
    <w:rsid w:val="0045288D"/>
    <w:rsid w:val="004535CB"/>
    <w:rsid w:val="00453A44"/>
    <w:rsid w:val="0045427F"/>
    <w:rsid w:val="00454FE3"/>
    <w:rsid w:val="00455A46"/>
    <w:rsid w:val="00456085"/>
    <w:rsid w:val="004562F8"/>
    <w:rsid w:val="00457028"/>
    <w:rsid w:val="00457E3B"/>
    <w:rsid w:val="00457FA3"/>
    <w:rsid w:val="00461C2E"/>
    <w:rsid w:val="00461FD5"/>
    <w:rsid w:val="00462172"/>
    <w:rsid w:val="004625C3"/>
    <w:rsid w:val="00462B69"/>
    <w:rsid w:val="00465838"/>
    <w:rsid w:val="00466B33"/>
    <w:rsid w:val="00466EEB"/>
    <w:rsid w:val="004670A5"/>
    <w:rsid w:val="00471D53"/>
    <w:rsid w:val="004721EF"/>
    <w:rsid w:val="0047267B"/>
    <w:rsid w:val="00472BEF"/>
    <w:rsid w:val="00472EA0"/>
    <w:rsid w:val="00473358"/>
    <w:rsid w:val="004749C5"/>
    <w:rsid w:val="00474C20"/>
    <w:rsid w:val="00475A71"/>
    <w:rsid w:val="00475D9E"/>
    <w:rsid w:val="00476F40"/>
    <w:rsid w:val="004804A4"/>
    <w:rsid w:val="00480895"/>
    <w:rsid w:val="00480A1D"/>
    <w:rsid w:val="00481C41"/>
    <w:rsid w:val="004821A5"/>
    <w:rsid w:val="0048255F"/>
    <w:rsid w:val="004828D5"/>
    <w:rsid w:val="00482AD0"/>
    <w:rsid w:val="00482AF6"/>
    <w:rsid w:val="0048301C"/>
    <w:rsid w:val="004841EB"/>
    <w:rsid w:val="00484651"/>
    <w:rsid w:val="00484687"/>
    <w:rsid w:val="004846FF"/>
    <w:rsid w:val="004858CB"/>
    <w:rsid w:val="004862AE"/>
    <w:rsid w:val="00486EB3"/>
    <w:rsid w:val="00487778"/>
    <w:rsid w:val="004878EC"/>
    <w:rsid w:val="00490158"/>
    <w:rsid w:val="00491CAF"/>
    <w:rsid w:val="004921DA"/>
    <w:rsid w:val="00492A82"/>
    <w:rsid w:val="00493216"/>
    <w:rsid w:val="0049468A"/>
    <w:rsid w:val="004946E9"/>
    <w:rsid w:val="00495B8C"/>
    <w:rsid w:val="00495DAB"/>
    <w:rsid w:val="00497428"/>
    <w:rsid w:val="00497C1D"/>
    <w:rsid w:val="004A0A63"/>
    <w:rsid w:val="004A0AF4"/>
    <w:rsid w:val="004A0FC9"/>
    <w:rsid w:val="004A2AB4"/>
    <w:rsid w:val="004A434E"/>
    <w:rsid w:val="004A5537"/>
    <w:rsid w:val="004A5CC5"/>
    <w:rsid w:val="004A6367"/>
    <w:rsid w:val="004A6CA6"/>
    <w:rsid w:val="004A7935"/>
    <w:rsid w:val="004A7B3B"/>
    <w:rsid w:val="004A7E06"/>
    <w:rsid w:val="004B085C"/>
    <w:rsid w:val="004B0882"/>
    <w:rsid w:val="004B095E"/>
    <w:rsid w:val="004B2117"/>
    <w:rsid w:val="004B27BA"/>
    <w:rsid w:val="004B493F"/>
    <w:rsid w:val="004B50D6"/>
    <w:rsid w:val="004B5342"/>
    <w:rsid w:val="004B5CD3"/>
    <w:rsid w:val="004B690B"/>
    <w:rsid w:val="004B6C21"/>
    <w:rsid w:val="004B7780"/>
    <w:rsid w:val="004C004E"/>
    <w:rsid w:val="004C0BD8"/>
    <w:rsid w:val="004C0F0A"/>
    <w:rsid w:val="004C29CD"/>
    <w:rsid w:val="004C37FC"/>
    <w:rsid w:val="004C3C2A"/>
    <w:rsid w:val="004C66F4"/>
    <w:rsid w:val="004C79FF"/>
    <w:rsid w:val="004C7CE0"/>
    <w:rsid w:val="004D03A1"/>
    <w:rsid w:val="004D071D"/>
    <w:rsid w:val="004D0CE4"/>
    <w:rsid w:val="004D0F1C"/>
    <w:rsid w:val="004D2D75"/>
    <w:rsid w:val="004D3690"/>
    <w:rsid w:val="004D3F0A"/>
    <w:rsid w:val="004D49E7"/>
    <w:rsid w:val="004D5F1F"/>
    <w:rsid w:val="004D6AB7"/>
    <w:rsid w:val="004D6BE8"/>
    <w:rsid w:val="004D7188"/>
    <w:rsid w:val="004D78EE"/>
    <w:rsid w:val="004E0097"/>
    <w:rsid w:val="004E0209"/>
    <w:rsid w:val="004E040B"/>
    <w:rsid w:val="004E19B8"/>
    <w:rsid w:val="004E2A0B"/>
    <w:rsid w:val="004E4538"/>
    <w:rsid w:val="004E46DF"/>
    <w:rsid w:val="004E4B5B"/>
    <w:rsid w:val="004E6029"/>
    <w:rsid w:val="004E66C3"/>
    <w:rsid w:val="004E7E34"/>
    <w:rsid w:val="004F04DC"/>
    <w:rsid w:val="004F0CB7"/>
    <w:rsid w:val="004F124F"/>
    <w:rsid w:val="004F1733"/>
    <w:rsid w:val="004F22BE"/>
    <w:rsid w:val="004F3F5B"/>
    <w:rsid w:val="004F4564"/>
    <w:rsid w:val="004F4BBB"/>
    <w:rsid w:val="004F52F0"/>
    <w:rsid w:val="004F54C7"/>
    <w:rsid w:val="004F5A90"/>
    <w:rsid w:val="004F74F8"/>
    <w:rsid w:val="004F7BD6"/>
    <w:rsid w:val="004F7C18"/>
    <w:rsid w:val="005004EC"/>
    <w:rsid w:val="0050128F"/>
    <w:rsid w:val="00501E52"/>
    <w:rsid w:val="005023E3"/>
    <w:rsid w:val="00503796"/>
    <w:rsid w:val="00503A64"/>
    <w:rsid w:val="00503BB4"/>
    <w:rsid w:val="00503BF1"/>
    <w:rsid w:val="0050413D"/>
    <w:rsid w:val="00504958"/>
    <w:rsid w:val="00504AA2"/>
    <w:rsid w:val="00504BEE"/>
    <w:rsid w:val="00505877"/>
    <w:rsid w:val="005065EB"/>
    <w:rsid w:val="00506863"/>
    <w:rsid w:val="00506A45"/>
    <w:rsid w:val="005072B6"/>
    <w:rsid w:val="00507500"/>
    <w:rsid w:val="0050752C"/>
    <w:rsid w:val="00507B1D"/>
    <w:rsid w:val="0051018D"/>
    <w:rsid w:val="0051035D"/>
    <w:rsid w:val="0051109D"/>
    <w:rsid w:val="005128DB"/>
    <w:rsid w:val="00513528"/>
    <w:rsid w:val="00513587"/>
    <w:rsid w:val="0051419E"/>
    <w:rsid w:val="0051588E"/>
    <w:rsid w:val="005167F8"/>
    <w:rsid w:val="00516D9D"/>
    <w:rsid w:val="00516E67"/>
    <w:rsid w:val="00517ED6"/>
    <w:rsid w:val="00520264"/>
    <w:rsid w:val="00520B8C"/>
    <w:rsid w:val="0052151C"/>
    <w:rsid w:val="00521BC7"/>
    <w:rsid w:val="00522A49"/>
    <w:rsid w:val="005230B7"/>
    <w:rsid w:val="005235B6"/>
    <w:rsid w:val="005243B4"/>
    <w:rsid w:val="005260D8"/>
    <w:rsid w:val="00526970"/>
    <w:rsid w:val="00527489"/>
    <w:rsid w:val="00527BB3"/>
    <w:rsid w:val="00530FC7"/>
    <w:rsid w:val="00531734"/>
    <w:rsid w:val="0053254A"/>
    <w:rsid w:val="0053566B"/>
    <w:rsid w:val="005356F1"/>
    <w:rsid w:val="005379D1"/>
    <w:rsid w:val="00537FB3"/>
    <w:rsid w:val="00540657"/>
    <w:rsid w:val="005406C5"/>
    <w:rsid w:val="00540A28"/>
    <w:rsid w:val="0054235E"/>
    <w:rsid w:val="00542CEF"/>
    <w:rsid w:val="00543079"/>
    <w:rsid w:val="00543CCF"/>
    <w:rsid w:val="0054425D"/>
    <w:rsid w:val="005442D3"/>
    <w:rsid w:val="00544B61"/>
    <w:rsid w:val="00546E09"/>
    <w:rsid w:val="00547564"/>
    <w:rsid w:val="00551EDE"/>
    <w:rsid w:val="00553C7D"/>
    <w:rsid w:val="0055446D"/>
    <w:rsid w:val="0055459B"/>
    <w:rsid w:val="005546A4"/>
    <w:rsid w:val="00554995"/>
    <w:rsid w:val="00554EEF"/>
    <w:rsid w:val="005555B2"/>
    <w:rsid w:val="00556ECB"/>
    <w:rsid w:val="005575C7"/>
    <w:rsid w:val="005577A3"/>
    <w:rsid w:val="00557D46"/>
    <w:rsid w:val="00562627"/>
    <w:rsid w:val="00563B85"/>
    <w:rsid w:val="00565484"/>
    <w:rsid w:val="005655CD"/>
    <w:rsid w:val="00565751"/>
    <w:rsid w:val="005660CE"/>
    <w:rsid w:val="00566803"/>
    <w:rsid w:val="0056687B"/>
    <w:rsid w:val="0056753D"/>
    <w:rsid w:val="00567934"/>
    <w:rsid w:val="005702B6"/>
    <w:rsid w:val="005703A1"/>
    <w:rsid w:val="0057046A"/>
    <w:rsid w:val="005712BF"/>
    <w:rsid w:val="00571574"/>
    <w:rsid w:val="00571583"/>
    <w:rsid w:val="00572BF3"/>
    <w:rsid w:val="00572CFB"/>
    <w:rsid w:val="00572E7A"/>
    <w:rsid w:val="0057359F"/>
    <w:rsid w:val="00574757"/>
    <w:rsid w:val="005750B2"/>
    <w:rsid w:val="00576718"/>
    <w:rsid w:val="00576A02"/>
    <w:rsid w:val="00581CF1"/>
    <w:rsid w:val="00583212"/>
    <w:rsid w:val="00584933"/>
    <w:rsid w:val="00584948"/>
    <w:rsid w:val="00585D8F"/>
    <w:rsid w:val="00585DCA"/>
    <w:rsid w:val="00585DE9"/>
    <w:rsid w:val="00586072"/>
    <w:rsid w:val="0058644C"/>
    <w:rsid w:val="00587F10"/>
    <w:rsid w:val="00590727"/>
    <w:rsid w:val="00591351"/>
    <w:rsid w:val="005919E4"/>
    <w:rsid w:val="0059268A"/>
    <w:rsid w:val="005960DD"/>
    <w:rsid w:val="00596243"/>
    <w:rsid w:val="00596413"/>
    <w:rsid w:val="00596492"/>
    <w:rsid w:val="00596B6A"/>
    <w:rsid w:val="005A0E73"/>
    <w:rsid w:val="005A16CF"/>
    <w:rsid w:val="005A1A3D"/>
    <w:rsid w:val="005A1AD3"/>
    <w:rsid w:val="005A23DB"/>
    <w:rsid w:val="005A2ECA"/>
    <w:rsid w:val="005A3553"/>
    <w:rsid w:val="005A4339"/>
    <w:rsid w:val="005A4504"/>
    <w:rsid w:val="005A58A5"/>
    <w:rsid w:val="005A5B1F"/>
    <w:rsid w:val="005A624A"/>
    <w:rsid w:val="005A6BC3"/>
    <w:rsid w:val="005A7346"/>
    <w:rsid w:val="005A789C"/>
    <w:rsid w:val="005B0934"/>
    <w:rsid w:val="005B12FF"/>
    <w:rsid w:val="005B151D"/>
    <w:rsid w:val="005B1C17"/>
    <w:rsid w:val="005B2B86"/>
    <w:rsid w:val="005B2BA0"/>
    <w:rsid w:val="005B31EA"/>
    <w:rsid w:val="005B34A6"/>
    <w:rsid w:val="005B36E3"/>
    <w:rsid w:val="005B42FF"/>
    <w:rsid w:val="005B47C3"/>
    <w:rsid w:val="005B4D00"/>
    <w:rsid w:val="005B53A0"/>
    <w:rsid w:val="005B55BC"/>
    <w:rsid w:val="005B55FB"/>
    <w:rsid w:val="005B5728"/>
    <w:rsid w:val="005B68D2"/>
    <w:rsid w:val="005B6C67"/>
    <w:rsid w:val="005B727A"/>
    <w:rsid w:val="005C0CBC"/>
    <w:rsid w:val="005C14D7"/>
    <w:rsid w:val="005C18A5"/>
    <w:rsid w:val="005C1D3E"/>
    <w:rsid w:val="005C4204"/>
    <w:rsid w:val="005C45E7"/>
    <w:rsid w:val="005C5386"/>
    <w:rsid w:val="005C6389"/>
    <w:rsid w:val="005C6823"/>
    <w:rsid w:val="005D026D"/>
    <w:rsid w:val="005D0C43"/>
    <w:rsid w:val="005D1461"/>
    <w:rsid w:val="005D203C"/>
    <w:rsid w:val="005D33B5"/>
    <w:rsid w:val="005D34D1"/>
    <w:rsid w:val="005D397D"/>
    <w:rsid w:val="005D3D5E"/>
    <w:rsid w:val="005D3F28"/>
    <w:rsid w:val="005D5750"/>
    <w:rsid w:val="005D5C6E"/>
    <w:rsid w:val="005D5C85"/>
    <w:rsid w:val="005D645B"/>
    <w:rsid w:val="005D70F6"/>
    <w:rsid w:val="005D74B0"/>
    <w:rsid w:val="005D7951"/>
    <w:rsid w:val="005E0F15"/>
    <w:rsid w:val="005E15FD"/>
    <w:rsid w:val="005E1B23"/>
    <w:rsid w:val="005E2305"/>
    <w:rsid w:val="005E3E49"/>
    <w:rsid w:val="005E44ED"/>
    <w:rsid w:val="005E4E9C"/>
    <w:rsid w:val="005E58D3"/>
    <w:rsid w:val="005E768D"/>
    <w:rsid w:val="005E7B13"/>
    <w:rsid w:val="005F00B1"/>
    <w:rsid w:val="005F00E7"/>
    <w:rsid w:val="005F0AA1"/>
    <w:rsid w:val="005F19DD"/>
    <w:rsid w:val="005F23B2"/>
    <w:rsid w:val="005F4AD8"/>
    <w:rsid w:val="005F4EC3"/>
    <w:rsid w:val="005F5ADA"/>
    <w:rsid w:val="005F6308"/>
    <w:rsid w:val="005F695C"/>
    <w:rsid w:val="005F71B8"/>
    <w:rsid w:val="005F7C51"/>
    <w:rsid w:val="00600A10"/>
    <w:rsid w:val="00602046"/>
    <w:rsid w:val="00602778"/>
    <w:rsid w:val="00603341"/>
    <w:rsid w:val="00605AA6"/>
    <w:rsid w:val="00606B9C"/>
    <w:rsid w:val="00610293"/>
    <w:rsid w:val="006104BB"/>
    <w:rsid w:val="006111B6"/>
    <w:rsid w:val="006117D4"/>
    <w:rsid w:val="00612605"/>
    <w:rsid w:val="0061374B"/>
    <w:rsid w:val="00613DB9"/>
    <w:rsid w:val="00613F53"/>
    <w:rsid w:val="00615E8C"/>
    <w:rsid w:val="00616288"/>
    <w:rsid w:val="00620750"/>
    <w:rsid w:val="00620AE0"/>
    <w:rsid w:val="00620F63"/>
    <w:rsid w:val="00621286"/>
    <w:rsid w:val="0062181B"/>
    <w:rsid w:val="0062254C"/>
    <w:rsid w:val="0062298E"/>
    <w:rsid w:val="00622E16"/>
    <w:rsid w:val="0062350A"/>
    <w:rsid w:val="0062440B"/>
    <w:rsid w:val="00624F1A"/>
    <w:rsid w:val="00625224"/>
    <w:rsid w:val="006254B0"/>
    <w:rsid w:val="00625C33"/>
    <w:rsid w:val="00626529"/>
    <w:rsid w:val="006267A0"/>
    <w:rsid w:val="00626D26"/>
    <w:rsid w:val="00627C25"/>
    <w:rsid w:val="006302F7"/>
    <w:rsid w:val="00631444"/>
    <w:rsid w:val="00631526"/>
    <w:rsid w:val="00631A09"/>
    <w:rsid w:val="00631EB7"/>
    <w:rsid w:val="00633A8F"/>
    <w:rsid w:val="006346CB"/>
    <w:rsid w:val="00635200"/>
    <w:rsid w:val="006362D2"/>
    <w:rsid w:val="00636633"/>
    <w:rsid w:val="00637BB0"/>
    <w:rsid w:val="00637D47"/>
    <w:rsid w:val="006405E4"/>
    <w:rsid w:val="006411AC"/>
    <w:rsid w:val="00641457"/>
    <w:rsid w:val="006416FF"/>
    <w:rsid w:val="00643BAA"/>
    <w:rsid w:val="00644E29"/>
    <w:rsid w:val="006456C0"/>
    <w:rsid w:val="0064582B"/>
    <w:rsid w:val="006458EA"/>
    <w:rsid w:val="00645F6C"/>
    <w:rsid w:val="0064617E"/>
    <w:rsid w:val="00646871"/>
    <w:rsid w:val="00647241"/>
    <w:rsid w:val="00650AA0"/>
    <w:rsid w:val="00650AF7"/>
    <w:rsid w:val="00651442"/>
    <w:rsid w:val="00651FCD"/>
    <w:rsid w:val="0065264D"/>
    <w:rsid w:val="0065353F"/>
    <w:rsid w:val="006548B7"/>
    <w:rsid w:val="00654B3B"/>
    <w:rsid w:val="00656406"/>
    <w:rsid w:val="00656882"/>
    <w:rsid w:val="00657061"/>
    <w:rsid w:val="00657291"/>
    <w:rsid w:val="00657363"/>
    <w:rsid w:val="006574CF"/>
    <w:rsid w:val="00657DBD"/>
    <w:rsid w:val="00660ACE"/>
    <w:rsid w:val="0066157C"/>
    <w:rsid w:val="006617DB"/>
    <w:rsid w:val="00662343"/>
    <w:rsid w:val="0066236B"/>
    <w:rsid w:val="0066483B"/>
    <w:rsid w:val="00664CCC"/>
    <w:rsid w:val="00665288"/>
    <w:rsid w:val="00665906"/>
    <w:rsid w:val="00666B21"/>
    <w:rsid w:val="00666B90"/>
    <w:rsid w:val="006672A2"/>
    <w:rsid w:val="00667D96"/>
    <w:rsid w:val="0067069C"/>
    <w:rsid w:val="00671F29"/>
    <w:rsid w:val="0067305F"/>
    <w:rsid w:val="00673E73"/>
    <w:rsid w:val="006761CB"/>
    <w:rsid w:val="0067737F"/>
    <w:rsid w:val="00677AC5"/>
    <w:rsid w:val="00680308"/>
    <w:rsid w:val="00680634"/>
    <w:rsid w:val="006813E4"/>
    <w:rsid w:val="0068276E"/>
    <w:rsid w:val="0068429C"/>
    <w:rsid w:val="0068438F"/>
    <w:rsid w:val="006852BE"/>
    <w:rsid w:val="00685816"/>
    <w:rsid w:val="006861D2"/>
    <w:rsid w:val="00686C98"/>
    <w:rsid w:val="00687447"/>
    <w:rsid w:val="00687476"/>
    <w:rsid w:val="00687A6F"/>
    <w:rsid w:val="0069038E"/>
    <w:rsid w:val="00690EB5"/>
    <w:rsid w:val="006915F4"/>
    <w:rsid w:val="0069228D"/>
    <w:rsid w:val="006925B5"/>
    <w:rsid w:val="00694CC5"/>
    <w:rsid w:val="0069501E"/>
    <w:rsid w:val="00695439"/>
    <w:rsid w:val="006976B8"/>
    <w:rsid w:val="00697D9C"/>
    <w:rsid w:val="006A041C"/>
    <w:rsid w:val="006A1A0A"/>
    <w:rsid w:val="006A1B2B"/>
    <w:rsid w:val="006A3117"/>
    <w:rsid w:val="006A3A0E"/>
    <w:rsid w:val="006A3EB3"/>
    <w:rsid w:val="006A46ED"/>
    <w:rsid w:val="006A4AF9"/>
    <w:rsid w:val="006A4C82"/>
    <w:rsid w:val="006A4F60"/>
    <w:rsid w:val="006A503E"/>
    <w:rsid w:val="006A5423"/>
    <w:rsid w:val="006A59BC"/>
    <w:rsid w:val="006A61DF"/>
    <w:rsid w:val="006A67EB"/>
    <w:rsid w:val="006A6A83"/>
    <w:rsid w:val="006A790E"/>
    <w:rsid w:val="006A7F86"/>
    <w:rsid w:val="006B00E3"/>
    <w:rsid w:val="006B0151"/>
    <w:rsid w:val="006B5CEE"/>
    <w:rsid w:val="006B7AA9"/>
    <w:rsid w:val="006C0178"/>
    <w:rsid w:val="006C063A"/>
    <w:rsid w:val="006C1188"/>
    <w:rsid w:val="006C1785"/>
    <w:rsid w:val="006C1FA8"/>
    <w:rsid w:val="006C28BE"/>
    <w:rsid w:val="006C2C97"/>
    <w:rsid w:val="006C398A"/>
    <w:rsid w:val="006C3C41"/>
    <w:rsid w:val="006C5695"/>
    <w:rsid w:val="006D0997"/>
    <w:rsid w:val="006D0D33"/>
    <w:rsid w:val="006D28EA"/>
    <w:rsid w:val="006D3377"/>
    <w:rsid w:val="006D3E5E"/>
    <w:rsid w:val="006D4C00"/>
    <w:rsid w:val="006D4C6B"/>
    <w:rsid w:val="006D5362"/>
    <w:rsid w:val="006D5429"/>
    <w:rsid w:val="006D6C56"/>
    <w:rsid w:val="006D6DCA"/>
    <w:rsid w:val="006E1323"/>
    <w:rsid w:val="006E181A"/>
    <w:rsid w:val="006E21CA"/>
    <w:rsid w:val="006E2872"/>
    <w:rsid w:val="006E2D44"/>
    <w:rsid w:val="006E5537"/>
    <w:rsid w:val="006E6B05"/>
    <w:rsid w:val="006E6EBE"/>
    <w:rsid w:val="006E753D"/>
    <w:rsid w:val="006E75EE"/>
    <w:rsid w:val="006F0A01"/>
    <w:rsid w:val="006F1498"/>
    <w:rsid w:val="006F14CD"/>
    <w:rsid w:val="006F241A"/>
    <w:rsid w:val="006F36A8"/>
    <w:rsid w:val="006F3868"/>
    <w:rsid w:val="006F3DD4"/>
    <w:rsid w:val="006F3F92"/>
    <w:rsid w:val="006F47B1"/>
    <w:rsid w:val="006F4E04"/>
    <w:rsid w:val="006F514F"/>
    <w:rsid w:val="006F5181"/>
    <w:rsid w:val="006F56FE"/>
    <w:rsid w:val="006F6590"/>
    <w:rsid w:val="006F6E4C"/>
    <w:rsid w:val="006F7EC6"/>
    <w:rsid w:val="00700354"/>
    <w:rsid w:val="007005D5"/>
    <w:rsid w:val="00702CA2"/>
    <w:rsid w:val="00704566"/>
    <w:rsid w:val="007045BD"/>
    <w:rsid w:val="007046F5"/>
    <w:rsid w:val="007069D9"/>
    <w:rsid w:val="00711472"/>
    <w:rsid w:val="00711AD3"/>
    <w:rsid w:val="00711E05"/>
    <w:rsid w:val="007121E9"/>
    <w:rsid w:val="00714DE0"/>
    <w:rsid w:val="007164A7"/>
    <w:rsid w:val="00716DFF"/>
    <w:rsid w:val="00717DCF"/>
    <w:rsid w:val="007207BE"/>
    <w:rsid w:val="00721A60"/>
    <w:rsid w:val="007220CF"/>
    <w:rsid w:val="00722163"/>
    <w:rsid w:val="007223A2"/>
    <w:rsid w:val="00723821"/>
    <w:rsid w:val="00723C80"/>
    <w:rsid w:val="00724942"/>
    <w:rsid w:val="00724C8D"/>
    <w:rsid w:val="007257AC"/>
    <w:rsid w:val="0072612D"/>
    <w:rsid w:val="00726A41"/>
    <w:rsid w:val="00727341"/>
    <w:rsid w:val="00727426"/>
    <w:rsid w:val="00727E1D"/>
    <w:rsid w:val="007330CA"/>
    <w:rsid w:val="00734AC1"/>
    <w:rsid w:val="00734C35"/>
    <w:rsid w:val="00734F1A"/>
    <w:rsid w:val="00736065"/>
    <w:rsid w:val="00736C8F"/>
    <w:rsid w:val="0074006F"/>
    <w:rsid w:val="007417A2"/>
    <w:rsid w:val="00741D75"/>
    <w:rsid w:val="007421CA"/>
    <w:rsid w:val="00745008"/>
    <w:rsid w:val="0074621F"/>
    <w:rsid w:val="007463C0"/>
    <w:rsid w:val="007463FB"/>
    <w:rsid w:val="00746A0F"/>
    <w:rsid w:val="00746ED8"/>
    <w:rsid w:val="00750426"/>
    <w:rsid w:val="00750A16"/>
    <w:rsid w:val="007513CD"/>
    <w:rsid w:val="00751F14"/>
    <w:rsid w:val="00751F79"/>
    <w:rsid w:val="00752D8F"/>
    <w:rsid w:val="00753465"/>
    <w:rsid w:val="0075371E"/>
    <w:rsid w:val="00754507"/>
    <w:rsid w:val="007546E8"/>
    <w:rsid w:val="00755880"/>
    <w:rsid w:val="00755D22"/>
    <w:rsid w:val="0075696F"/>
    <w:rsid w:val="007571C4"/>
    <w:rsid w:val="00760099"/>
    <w:rsid w:val="0076096A"/>
    <w:rsid w:val="00760E8D"/>
    <w:rsid w:val="00761406"/>
    <w:rsid w:val="0076196C"/>
    <w:rsid w:val="00763239"/>
    <w:rsid w:val="00763405"/>
    <w:rsid w:val="007652F7"/>
    <w:rsid w:val="00765451"/>
    <w:rsid w:val="00765F48"/>
    <w:rsid w:val="00766B1A"/>
    <w:rsid w:val="00766DFE"/>
    <w:rsid w:val="00767192"/>
    <w:rsid w:val="007716B5"/>
    <w:rsid w:val="00771DCF"/>
    <w:rsid w:val="00772027"/>
    <w:rsid w:val="00773C44"/>
    <w:rsid w:val="00775679"/>
    <w:rsid w:val="0077584D"/>
    <w:rsid w:val="0077627E"/>
    <w:rsid w:val="007764B8"/>
    <w:rsid w:val="00777246"/>
    <w:rsid w:val="0077797F"/>
    <w:rsid w:val="007802A6"/>
    <w:rsid w:val="00782B50"/>
    <w:rsid w:val="00783B46"/>
    <w:rsid w:val="00784800"/>
    <w:rsid w:val="007851DD"/>
    <w:rsid w:val="00785A2F"/>
    <w:rsid w:val="007867FC"/>
    <w:rsid w:val="00786A15"/>
    <w:rsid w:val="00787E22"/>
    <w:rsid w:val="00790AC0"/>
    <w:rsid w:val="00790B40"/>
    <w:rsid w:val="007914E4"/>
    <w:rsid w:val="007914F3"/>
    <w:rsid w:val="00791F2A"/>
    <w:rsid w:val="00792030"/>
    <w:rsid w:val="007926D8"/>
    <w:rsid w:val="00792720"/>
    <w:rsid w:val="0079373D"/>
    <w:rsid w:val="00794BC4"/>
    <w:rsid w:val="00794F1E"/>
    <w:rsid w:val="0079538C"/>
    <w:rsid w:val="00795C50"/>
    <w:rsid w:val="00797CCD"/>
    <w:rsid w:val="007A03CC"/>
    <w:rsid w:val="007A098E"/>
    <w:rsid w:val="007A149D"/>
    <w:rsid w:val="007A19C4"/>
    <w:rsid w:val="007A1CCE"/>
    <w:rsid w:val="007A439D"/>
    <w:rsid w:val="007A5038"/>
    <w:rsid w:val="007A5765"/>
    <w:rsid w:val="007A5B89"/>
    <w:rsid w:val="007A77FC"/>
    <w:rsid w:val="007B058E"/>
    <w:rsid w:val="007B0864"/>
    <w:rsid w:val="007B0E05"/>
    <w:rsid w:val="007B2923"/>
    <w:rsid w:val="007B2BDF"/>
    <w:rsid w:val="007B3236"/>
    <w:rsid w:val="007B337B"/>
    <w:rsid w:val="007B4723"/>
    <w:rsid w:val="007B5D05"/>
    <w:rsid w:val="007B5DB4"/>
    <w:rsid w:val="007B72E7"/>
    <w:rsid w:val="007C06A4"/>
    <w:rsid w:val="007C0795"/>
    <w:rsid w:val="007C0884"/>
    <w:rsid w:val="007C0E24"/>
    <w:rsid w:val="007C0FA7"/>
    <w:rsid w:val="007C13AC"/>
    <w:rsid w:val="007C14AD"/>
    <w:rsid w:val="007C19CE"/>
    <w:rsid w:val="007C23E2"/>
    <w:rsid w:val="007C6C61"/>
    <w:rsid w:val="007C6E58"/>
    <w:rsid w:val="007D08BB"/>
    <w:rsid w:val="007D0D31"/>
    <w:rsid w:val="007D1085"/>
    <w:rsid w:val="007D1926"/>
    <w:rsid w:val="007D25CF"/>
    <w:rsid w:val="007D34C6"/>
    <w:rsid w:val="007D3C15"/>
    <w:rsid w:val="007D495A"/>
    <w:rsid w:val="007D4D44"/>
    <w:rsid w:val="007D503E"/>
    <w:rsid w:val="007D50FF"/>
    <w:rsid w:val="007D53B1"/>
    <w:rsid w:val="007D5668"/>
    <w:rsid w:val="007D58A9"/>
    <w:rsid w:val="007D6B5D"/>
    <w:rsid w:val="007D73E8"/>
    <w:rsid w:val="007D7FFC"/>
    <w:rsid w:val="007E0FBF"/>
    <w:rsid w:val="007E21DF"/>
    <w:rsid w:val="007E362C"/>
    <w:rsid w:val="007E41CB"/>
    <w:rsid w:val="007E5479"/>
    <w:rsid w:val="007E5B59"/>
    <w:rsid w:val="007E5F8E"/>
    <w:rsid w:val="007E601E"/>
    <w:rsid w:val="007E60F7"/>
    <w:rsid w:val="007E79A4"/>
    <w:rsid w:val="007F072E"/>
    <w:rsid w:val="007F0EAF"/>
    <w:rsid w:val="007F1AED"/>
    <w:rsid w:val="007F2366"/>
    <w:rsid w:val="007F29A2"/>
    <w:rsid w:val="007F6E8C"/>
    <w:rsid w:val="007F6EC7"/>
    <w:rsid w:val="007F75A8"/>
    <w:rsid w:val="007F7709"/>
    <w:rsid w:val="007F7E00"/>
    <w:rsid w:val="007F7EA7"/>
    <w:rsid w:val="0080009C"/>
    <w:rsid w:val="00800B72"/>
    <w:rsid w:val="00801639"/>
    <w:rsid w:val="00801B83"/>
    <w:rsid w:val="0080216F"/>
    <w:rsid w:val="00802FC5"/>
    <w:rsid w:val="00804590"/>
    <w:rsid w:val="00804BA5"/>
    <w:rsid w:val="008077DC"/>
    <w:rsid w:val="0081078F"/>
    <w:rsid w:val="008113D6"/>
    <w:rsid w:val="008117FD"/>
    <w:rsid w:val="008121A6"/>
    <w:rsid w:val="00812782"/>
    <w:rsid w:val="008128BD"/>
    <w:rsid w:val="008138C1"/>
    <w:rsid w:val="008143CA"/>
    <w:rsid w:val="0081479F"/>
    <w:rsid w:val="00815081"/>
    <w:rsid w:val="00815DA5"/>
    <w:rsid w:val="00816255"/>
    <w:rsid w:val="008169B8"/>
    <w:rsid w:val="00816A54"/>
    <w:rsid w:val="00816B48"/>
    <w:rsid w:val="00816F87"/>
    <w:rsid w:val="00817123"/>
    <w:rsid w:val="00817344"/>
    <w:rsid w:val="00820439"/>
    <w:rsid w:val="008204A2"/>
    <w:rsid w:val="008208CB"/>
    <w:rsid w:val="00820B60"/>
    <w:rsid w:val="00821363"/>
    <w:rsid w:val="00822070"/>
    <w:rsid w:val="00822142"/>
    <w:rsid w:val="00822EA3"/>
    <w:rsid w:val="0082437A"/>
    <w:rsid w:val="00824FEB"/>
    <w:rsid w:val="00830ACB"/>
    <w:rsid w:val="0083127F"/>
    <w:rsid w:val="008312B9"/>
    <w:rsid w:val="00831EDC"/>
    <w:rsid w:val="0083247F"/>
    <w:rsid w:val="00832700"/>
    <w:rsid w:val="00832898"/>
    <w:rsid w:val="00832BBD"/>
    <w:rsid w:val="00833D13"/>
    <w:rsid w:val="00834026"/>
    <w:rsid w:val="00834BCA"/>
    <w:rsid w:val="00835499"/>
    <w:rsid w:val="00835A0A"/>
    <w:rsid w:val="00835AF5"/>
    <w:rsid w:val="00835ECD"/>
    <w:rsid w:val="008369E5"/>
    <w:rsid w:val="00837745"/>
    <w:rsid w:val="008377E3"/>
    <w:rsid w:val="008378E7"/>
    <w:rsid w:val="00840667"/>
    <w:rsid w:val="00842C5E"/>
    <w:rsid w:val="00842FEB"/>
    <w:rsid w:val="00843D8D"/>
    <w:rsid w:val="00844800"/>
    <w:rsid w:val="0084778A"/>
    <w:rsid w:val="00850365"/>
    <w:rsid w:val="00850566"/>
    <w:rsid w:val="0085060A"/>
    <w:rsid w:val="00850D04"/>
    <w:rsid w:val="008514E6"/>
    <w:rsid w:val="008523A2"/>
    <w:rsid w:val="00852ADA"/>
    <w:rsid w:val="00852B3C"/>
    <w:rsid w:val="008532E6"/>
    <w:rsid w:val="00853FF2"/>
    <w:rsid w:val="00853FF4"/>
    <w:rsid w:val="00855910"/>
    <w:rsid w:val="0085795D"/>
    <w:rsid w:val="008608AA"/>
    <w:rsid w:val="00860BAA"/>
    <w:rsid w:val="00862936"/>
    <w:rsid w:val="00865CCF"/>
    <w:rsid w:val="00865EA7"/>
    <w:rsid w:val="00866801"/>
    <w:rsid w:val="0086745D"/>
    <w:rsid w:val="00870BF0"/>
    <w:rsid w:val="008716D2"/>
    <w:rsid w:val="008716D8"/>
    <w:rsid w:val="00873820"/>
    <w:rsid w:val="0087408A"/>
    <w:rsid w:val="00875ABA"/>
    <w:rsid w:val="00875B8A"/>
    <w:rsid w:val="008771D6"/>
    <w:rsid w:val="00877226"/>
    <w:rsid w:val="008776B0"/>
    <w:rsid w:val="0088012D"/>
    <w:rsid w:val="00881C47"/>
    <w:rsid w:val="00882982"/>
    <w:rsid w:val="0088312E"/>
    <w:rsid w:val="008831D9"/>
    <w:rsid w:val="008840EE"/>
    <w:rsid w:val="00884237"/>
    <w:rsid w:val="008846E8"/>
    <w:rsid w:val="00886F25"/>
    <w:rsid w:val="0088725B"/>
    <w:rsid w:val="00887583"/>
    <w:rsid w:val="0089002E"/>
    <w:rsid w:val="00891445"/>
    <w:rsid w:val="00891C55"/>
    <w:rsid w:val="008924A3"/>
    <w:rsid w:val="00892639"/>
    <w:rsid w:val="00892781"/>
    <w:rsid w:val="008927FD"/>
    <w:rsid w:val="00892DA4"/>
    <w:rsid w:val="008939BF"/>
    <w:rsid w:val="00894C0B"/>
    <w:rsid w:val="00895A28"/>
    <w:rsid w:val="008967EF"/>
    <w:rsid w:val="00897183"/>
    <w:rsid w:val="008A028F"/>
    <w:rsid w:val="008A2100"/>
    <w:rsid w:val="008A2476"/>
    <w:rsid w:val="008A2992"/>
    <w:rsid w:val="008A318E"/>
    <w:rsid w:val="008A4593"/>
    <w:rsid w:val="008A46D9"/>
    <w:rsid w:val="008A52EE"/>
    <w:rsid w:val="008A5AFD"/>
    <w:rsid w:val="008A5E3E"/>
    <w:rsid w:val="008A6CD4"/>
    <w:rsid w:val="008A788A"/>
    <w:rsid w:val="008B1B6E"/>
    <w:rsid w:val="008B1D47"/>
    <w:rsid w:val="008B3EFA"/>
    <w:rsid w:val="008B425C"/>
    <w:rsid w:val="008B45C7"/>
    <w:rsid w:val="008B47B4"/>
    <w:rsid w:val="008B51E3"/>
    <w:rsid w:val="008B5396"/>
    <w:rsid w:val="008B581F"/>
    <w:rsid w:val="008B6A57"/>
    <w:rsid w:val="008C054A"/>
    <w:rsid w:val="008C0A47"/>
    <w:rsid w:val="008C0FD0"/>
    <w:rsid w:val="008C2585"/>
    <w:rsid w:val="008C3418"/>
    <w:rsid w:val="008C3A24"/>
    <w:rsid w:val="008C4913"/>
    <w:rsid w:val="008C4989"/>
    <w:rsid w:val="008C4AB5"/>
    <w:rsid w:val="008C4B46"/>
    <w:rsid w:val="008C5478"/>
    <w:rsid w:val="008C54F6"/>
    <w:rsid w:val="008C5510"/>
    <w:rsid w:val="008C57E5"/>
    <w:rsid w:val="008C5AD6"/>
    <w:rsid w:val="008C5BB5"/>
    <w:rsid w:val="008C5D4E"/>
    <w:rsid w:val="008C607E"/>
    <w:rsid w:val="008C68A1"/>
    <w:rsid w:val="008C6CB8"/>
    <w:rsid w:val="008C6D0D"/>
    <w:rsid w:val="008C6F09"/>
    <w:rsid w:val="008C7A4B"/>
    <w:rsid w:val="008D029B"/>
    <w:rsid w:val="008D0C05"/>
    <w:rsid w:val="008D1128"/>
    <w:rsid w:val="008D668D"/>
    <w:rsid w:val="008D71CE"/>
    <w:rsid w:val="008D7B98"/>
    <w:rsid w:val="008E0651"/>
    <w:rsid w:val="008E0E94"/>
    <w:rsid w:val="008E1234"/>
    <w:rsid w:val="008E197A"/>
    <w:rsid w:val="008E2AF7"/>
    <w:rsid w:val="008E37FA"/>
    <w:rsid w:val="008E4365"/>
    <w:rsid w:val="008E444B"/>
    <w:rsid w:val="008E5787"/>
    <w:rsid w:val="008E5BF1"/>
    <w:rsid w:val="008F039B"/>
    <w:rsid w:val="008F1C67"/>
    <w:rsid w:val="008F219D"/>
    <w:rsid w:val="008F238D"/>
    <w:rsid w:val="008F2611"/>
    <w:rsid w:val="008F4312"/>
    <w:rsid w:val="008F48EB"/>
    <w:rsid w:val="008F4BEB"/>
    <w:rsid w:val="008F659D"/>
    <w:rsid w:val="008F659F"/>
    <w:rsid w:val="008F7666"/>
    <w:rsid w:val="00900228"/>
    <w:rsid w:val="00902A41"/>
    <w:rsid w:val="0090328C"/>
    <w:rsid w:val="00904E35"/>
    <w:rsid w:val="009051C3"/>
    <w:rsid w:val="009057D2"/>
    <w:rsid w:val="00905A7F"/>
    <w:rsid w:val="00905EB6"/>
    <w:rsid w:val="00906247"/>
    <w:rsid w:val="009064A2"/>
    <w:rsid w:val="0090694C"/>
    <w:rsid w:val="0090738B"/>
    <w:rsid w:val="00910F8F"/>
    <w:rsid w:val="0091118D"/>
    <w:rsid w:val="0091261A"/>
    <w:rsid w:val="009130B5"/>
    <w:rsid w:val="0091388F"/>
    <w:rsid w:val="009140AC"/>
    <w:rsid w:val="00914B92"/>
    <w:rsid w:val="0091500C"/>
    <w:rsid w:val="00915758"/>
    <w:rsid w:val="00920369"/>
    <w:rsid w:val="00920771"/>
    <w:rsid w:val="00920BF0"/>
    <w:rsid w:val="00920C8A"/>
    <w:rsid w:val="009213D3"/>
    <w:rsid w:val="009214E2"/>
    <w:rsid w:val="00921DE5"/>
    <w:rsid w:val="00921F1F"/>
    <w:rsid w:val="009225A7"/>
    <w:rsid w:val="00923D3E"/>
    <w:rsid w:val="0092415B"/>
    <w:rsid w:val="00924CA9"/>
    <w:rsid w:val="00924D78"/>
    <w:rsid w:val="009256A7"/>
    <w:rsid w:val="00927036"/>
    <w:rsid w:val="00927701"/>
    <w:rsid w:val="009278D5"/>
    <w:rsid w:val="00927FEB"/>
    <w:rsid w:val="00932F94"/>
    <w:rsid w:val="00934610"/>
    <w:rsid w:val="00934BB2"/>
    <w:rsid w:val="00935E52"/>
    <w:rsid w:val="00936D66"/>
    <w:rsid w:val="0094033A"/>
    <w:rsid w:val="009407E3"/>
    <w:rsid w:val="0094091B"/>
    <w:rsid w:val="009409F4"/>
    <w:rsid w:val="00940EA4"/>
    <w:rsid w:val="00941581"/>
    <w:rsid w:val="00943027"/>
    <w:rsid w:val="009441DB"/>
    <w:rsid w:val="00944465"/>
    <w:rsid w:val="00944591"/>
    <w:rsid w:val="00944CAA"/>
    <w:rsid w:val="00944E7E"/>
    <w:rsid w:val="00944EF3"/>
    <w:rsid w:val="009459D6"/>
    <w:rsid w:val="00945D55"/>
    <w:rsid w:val="009460BB"/>
    <w:rsid w:val="00946444"/>
    <w:rsid w:val="00946626"/>
    <w:rsid w:val="00947FF8"/>
    <w:rsid w:val="00950A8D"/>
    <w:rsid w:val="0095165A"/>
    <w:rsid w:val="00951CE8"/>
    <w:rsid w:val="00952D70"/>
    <w:rsid w:val="00953331"/>
    <w:rsid w:val="00953565"/>
    <w:rsid w:val="00953D56"/>
    <w:rsid w:val="00954C90"/>
    <w:rsid w:val="00954DE7"/>
    <w:rsid w:val="00955634"/>
    <w:rsid w:val="00955A8E"/>
    <w:rsid w:val="009562A2"/>
    <w:rsid w:val="0095758E"/>
    <w:rsid w:val="00960FA3"/>
    <w:rsid w:val="00961347"/>
    <w:rsid w:val="00962377"/>
    <w:rsid w:val="00962886"/>
    <w:rsid w:val="00962993"/>
    <w:rsid w:val="009635E4"/>
    <w:rsid w:val="00964681"/>
    <w:rsid w:val="009648C3"/>
    <w:rsid w:val="00965ED0"/>
    <w:rsid w:val="009676DC"/>
    <w:rsid w:val="00967FC7"/>
    <w:rsid w:val="00971CBF"/>
    <w:rsid w:val="009723A1"/>
    <w:rsid w:val="00972E97"/>
    <w:rsid w:val="00973614"/>
    <w:rsid w:val="00973CC2"/>
    <w:rsid w:val="009742AB"/>
    <w:rsid w:val="00974841"/>
    <w:rsid w:val="009749B1"/>
    <w:rsid w:val="00974ED8"/>
    <w:rsid w:val="0097724C"/>
    <w:rsid w:val="0098048C"/>
    <w:rsid w:val="009806EC"/>
    <w:rsid w:val="00980866"/>
    <w:rsid w:val="00980D24"/>
    <w:rsid w:val="00981E21"/>
    <w:rsid w:val="00982037"/>
    <w:rsid w:val="009824DF"/>
    <w:rsid w:val="00982BC8"/>
    <w:rsid w:val="0098358E"/>
    <w:rsid w:val="00983BD8"/>
    <w:rsid w:val="0098405A"/>
    <w:rsid w:val="0098426F"/>
    <w:rsid w:val="00984EAC"/>
    <w:rsid w:val="009877D2"/>
    <w:rsid w:val="00987845"/>
    <w:rsid w:val="00990477"/>
    <w:rsid w:val="009917CF"/>
    <w:rsid w:val="00991933"/>
    <w:rsid w:val="00991A93"/>
    <w:rsid w:val="00991DB5"/>
    <w:rsid w:val="00993DD5"/>
    <w:rsid w:val="009947EF"/>
    <w:rsid w:val="009948C1"/>
    <w:rsid w:val="00994938"/>
    <w:rsid w:val="00995894"/>
    <w:rsid w:val="00996772"/>
    <w:rsid w:val="00997A7D"/>
    <w:rsid w:val="009A0E5E"/>
    <w:rsid w:val="009A0F09"/>
    <w:rsid w:val="009A12F2"/>
    <w:rsid w:val="009A1AA8"/>
    <w:rsid w:val="009A261C"/>
    <w:rsid w:val="009A44FA"/>
    <w:rsid w:val="009A4689"/>
    <w:rsid w:val="009A47F2"/>
    <w:rsid w:val="009A4CBF"/>
    <w:rsid w:val="009A5367"/>
    <w:rsid w:val="009A57C2"/>
    <w:rsid w:val="009A69C6"/>
    <w:rsid w:val="009A750D"/>
    <w:rsid w:val="009A7DBA"/>
    <w:rsid w:val="009B09CD"/>
    <w:rsid w:val="009B2148"/>
    <w:rsid w:val="009B2383"/>
    <w:rsid w:val="009B4356"/>
    <w:rsid w:val="009B5E28"/>
    <w:rsid w:val="009C0566"/>
    <w:rsid w:val="009C171B"/>
    <w:rsid w:val="009C1797"/>
    <w:rsid w:val="009C1DE2"/>
    <w:rsid w:val="009C23A8"/>
    <w:rsid w:val="009C2AC9"/>
    <w:rsid w:val="009C30AA"/>
    <w:rsid w:val="009C31BF"/>
    <w:rsid w:val="009C43D1"/>
    <w:rsid w:val="009C5608"/>
    <w:rsid w:val="009C59A6"/>
    <w:rsid w:val="009C5B2D"/>
    <w:rsid w:val="009C6A52"/>
    <w:rsid w:val="009C6D77"/>
    <w:rsid w:val="009D0A30"/>
    <w:rsid w:val="009D0A6F"/>
    <w:rsid w:val="009D0AB2"/>
    <w:rsid w:val="009D0CAF"/>
    <w:rsid w:val="009D117A"/>
    <w:rsid w:val="009D194D"/>
    <w:rsid w:val="009D2992"/>
    <w:rsid w:val="009D3276"/>
    <w:rsid w:val="009D444C"/>
    <w:rsid w:val="009D4525"/>
    <w:rsid w:val="009D473A"/>
    <w:rsid w:val="009D4B14"/>
    <w:rsid w:val="009D6423"/>
    <w:rsid w:val="009D686C"/>
    <w:rsid w:val="009E1533"/>
    <w:rsid w:val="009E2340"/>
    <w:rsid w:val="009E2715"/>
    <w:rsid w:val="009E2785"/>
    <w:rsid w:val="009E4324"/>
    <w:rsid w:val="009E5870"/>
    <w:rsid w:val="009E5EC3"/>
    <w:rsid w:val="009E72EF"/>
    <w:rsid w:val="009F08F6"/>
    <w:rsid w:val="009F0CDB"/>
    <w:rsid w:val="009F136F"/>
    <w:rsid w:val="009F317B"/>
    <w:rsid w:val="009F39CB"/>
    <w:rsid w:val="009F3F07"/>
    <w:rsid w:val="009F4512"/>
    <w:rsid w:val="009F7B60"/>
    <w:rsid w:val="00A00A90"/>
    <w:rsid w:val="00A00EE5"/>
    <w:rsid w:val="00A01F3B"/>
    <w:rsid w:val="00A026DC"/>
    <w:rsid w:val="00A0480D"/>
    <w:rsid w:val="00A049E2"/>
    <w:rsid w:val="00A05C17"/>
    <w:rsid w:val="00A06AE1"/>
    <w:rsid w:val="00A070C0"/>
    <w:rsid w:val="00A077D4"/>
    <w:rsid w:val="00A1344B"/>
    <w:rsid w:val="00A13908"/>
    <w:rsid w:val="00A154E5"/>
    <w:rsid w:val="00A17B98"/>
    <w:rsid w:val="00A20076"/>
    <w:rsid w:val="00A209B0"/>
    <w:rsid w:val="00A20E13"/>
    <w:rsid w:val="00A210AC"/>
    <w:rsid w:val="00A219E7"/>
    <w:rsid w:val="00A226D4"/>
    <w:rsid w:val="00A2290B"/>
    <w:rsid w:val="00A229E4"/>
    <w:rsid w:val="00A22BF1"/>
    <w:rsid w:val="00A2417A"/>
    <w:rsid w:val="00A246C2"/>
    <w:rsid w:val="00A248AC"/>
    <w:rsid w:val="00A24B52"/>
    <w:rsid w:val="00A26D8D"/>
    <w:rsid w:val="00A27620"/>
    <w:rsid w:val="00A27692"/>
    <w:rsid w:val="00A30F05"/>
    <w:rsid w:val="00A30FBC"/>
    <w:rsid w:val="00A32A9C"/>
    <w:rsid w:val="00A3306F"/>
    <w:rsid w:val="00A33A7A"/>
    <w:rsid w:val="00A33C48"/>
    <w:rsid w:val="00A3560F"/>
    <w:rsid w:val="00A35822"/>
    <w:rsid w:val="00A358FF"/>
    <w:rsid w:val="00A35D4E"/>
    <w:rsid w:val="00A35DD1"/>
    <w:rsid w:val="00A36380"/>
    <w:rsid w:val="00A3678E"/>
    <w:rsid w:val="00A369E6"/>
    <w:rsid w:val="00A36DC1"/>
    <w:rsid w:val="00A37878"/>
    <w:rsid w:val="00A4016C"/>
    <w:rsid w:val="00A40884"/>
    <w:rsid w:val="00A40ADB"/>
    <w:rsid w:val="00A40B70"/>
    <w:rsid w:val="00A426F9"/>
    <w:rsid w:val="00A42C28"/>
    <w:rsid w:val="00A43375"/>
    <w:rsid w:val="00A437AA"/>
    <w:rsid w:val="00A438C0"/>
    <w:rsid w:val="00A43B6B"/>
    <w:rsid w:val="00A45C7E"/>
    <w:rsid w:val="00A46AF0"/>
    <w:rsid w:val="00A477E6"/>
    <w:rsid w:val="00A4790E"/>
    <w:rsid w:val="00A47C1B"/>
    <w:rsid w:val="00A47DB5"/>
    <w:rsid w:val="00A51177"/>
    <w:rsid w:val="00A51BD6"/>
    <w:rsid w:val="00A52041"/>
    <w:rsid w:val="00A52632"/>
    <w:rsid w:val="00A5337D"/>
    <w:rsid w:val="00A55079"/>
    <w:rsid w:val="00A5564B"/>
    <w:rsid w:val="00A57C2D"/>
    <w:rsid w:val="00A57CE8"/>
    <w:rsid w:val="00A61F48"/>
    <w:rsid w:val="00A62DE2"/>
    <w:rsid w:val="00A630E9"/>
    <w:rsid w:val="00A6389A"/>
    <w:rsid w:val="00A63DC8"/>
    <w:rsid w:val="00A66CBC"/>
    <w:rsid w:val="00A67C5D"/>
    <w:rsid w:val="00A70990"/>
    <w:rsid w:val="00A7351E"/>
    <w:rsid w:val="00A7433E"/>
    <w:rsid w:val="00A75B8C"/>
    <w:rsid w:val="00A77EE2"/>
    <w:rsid w:val="00A8071C"/>
    <w:rsid w:val="00A809AC"/>
    <w:rsid w:val="00A80E2F"/>
    <w:rsid w:val="00A81018"/>
    <w:rsid w:val="00A825D5"/>
    <w:rsid w:val="00A83634"/>
    <w:rsid w:val="00A841CC"/>
    <w:rsid w:val="00A84247"/>
    <w:rsid w:val="00A844CE"/>
    <w:rsid w:val="00A84FE2"/>
    <w:rsid w:val="00A869D2"/>
    <w:rsid w:val="00A878E8"/>
    <w:rsid w:val="00A90385"/>
    <w:rsid w:val="00A91EAA"/>
    <w:rsid w:val="00A9264B"/>
    <w:rsid w:val="00A95E21"/>
    <w:rsid w:val="00A963A4"/>
    <w:rsid w:val="00A96569"/>
    <w:rsid w:val="00A96727"/>
    <w:rsid w:val="00A96DCC"/>
    <w:rsid w:val="00A97272"/>
    <w:rsid w:val="00AA0C1E"/>
    <w:rsid w:val="00AA188F"/>
    <w:rsid w:val="00AA2555"/>
    <w:rsid w:val="00AA2B9C"/>
    <w:rsid w:val="00AA3C3D"/>
    <w:rsid w:val="00AA4B61"/>
    <w:rsid w:val="00AA53B0"/>
    <w:rsid w:val="00AA63A9"/>
    <w:rsid w:val="00AA6F19"/>
    <w:rsid w:val="00AA7E07"/>
    <w:rsid w:val="00AB0B3D"/>
    <w:rsid w:val="00AB1112"/>
    <w:rsid w:val="00AB1607"/>
    <w:rsid w:val="00AB17F6"/>
    <w:rsid w:val="00AB1D12"/>
    <w:rsid w:val="00AB31BE"/>
    <w:rsid w:val="00AB4292"/>
    <w:rsid w:val="00AB4331"/>
    <w:rsid w:val="00AB4E03"/>
    <w:rsid w:val="00AB67C1"/>
    <w:rsid w:val="00AB6CFF"/>
    <w:rsid w:val="00AB7833"/>
    <w:rsid w:val="00AC1B7C"/>
    <w:rsid w:val="00AC2B47"/>
    <w:rsid w:val="00AC31EB"/>
    <w:rsid w:val="00AC3D84"/>
    <w:rsid w:val="00AC4813"/>
    <w:rsid w:val="00AC5181"/>
    <w:rsid w:val="00AC573E"/>
    <w:rsid w:val="00AC5F73"/>
    <w:rsid w:val="00AC60C2"/>
    <w:rsid w:val="00AC76C6"/>
    <w:rsid w:val="00AD11FF"/>
    <w:rsid w:val="00AD268D"/>
    <w:rsid w:val="00AD2A84"/>
    <w:rsid w:val="00AD3067"/>
    <w:rsid w:val="00AD3749"/>
    <w:rsid w:val="00AD3F85"/>
    <w:rsid w:val="00AD5142"/>
    <w:rsid w:val="00AD5F8C"/>
    <w:rsid w:val="00AD6723"/>
    <w:rsid w:val="00AD6AE6"/>
    <w:rsid w:val="00AD6C16"/>
    <w:rsid w:val="00AD7B8B"/>
    <w:rsid w:val="00AE1B04"/>
    <w:rsid w:val="00AE2223"/>
    <w:rsid w:val="00AE2465"/>
    <w:rsid w:val="00AE7658"/>
    <w:rsid w:val="00AE7BCF"/>
    <w:rsid w:val="00AE7D6D"/>
    <w:rsid w:val="00AF157F"/>
    <w:rsid w:val="00AF1B15"/>
    <w:rsid w:val="00AF1C91"/>
    <w:rsid w:val="00AF1D18"/>
    <w:rsid w:val="00AF2240"/>
    <w:rsid w:val="00AF2698"/>
    <w:rsid w:val="00AF4183"/>
    <w:rsid w:val="00AF476B"/>
    <w:rsid w:val="00AF5D0F"/>
    <w:rsid w:val="00AF5EC8"/>
    <w:rsid w:val="00AF6FC1"/>
    <w:rsid w:val="00AF794B"/>
    <w:rsid w:val="00B0051A"/>
    <w:rsid w:val="00B01254"/>
    <w:rsid w:val="00B01D3C"/>
    <w:rsid w:val="00B01DE4"/>
    <w:rsid w:val="00B02952"/>
    <w:rsid w:val="00B03DB7"/>
    <w:rsid w:val="00B04957"/>
    <w:rsid w:val="00B04CB8"/>
    <w:rsid w:val="00B05435"/>
    <w:rsid w:val="00B07F24"/>
    <w:rsid w:val="00B1026E"/>
    <w:rsid w:val="00B10B09"/>
    <w:rsid w:val="00B1141A"/>
    <w:rsid w:val="00B116A0"/>
    <w:rsid w:val="00B116A4"/>
    <w:rsid w:val="00B11981"/>
    <w:rsid w:val="00B11AE3"/>
    <w:rsid w:val="00B12C9F"/>
    <w:rsid w:val="00B132BB"/>
    <w:rsid w:val="00B15372"/>
    <w:rsid w:val="00B16515"/>
    <w:rsid w:val="00B17F46"/>
    <w:rsid w:val="00B20519"/>
    <w:rsid w:val="00B20F94"/>
    <w:rsid w:val="00B21293"/>
    <w:rsid w:val="00B22072"/>
    <w:rsid w:val="00B22C00"/>
    <w:rsid w:val="00B2361F"/>
    <w:rsid w:val="00B23884"/>
    <w:rsid w:val="00B2692B"/>
    <w:rsid w:val="00B27061"/>
    <w:rsid w:val="00B2718B"/>
    <w:rsid w:val="00B274D6"/>
    <w:rsid w:val="00B302FA"/>
    <w:rsid w:val="00B3040A"/>
    <w:rsid w:val="00B305D9"/>
    <w:rsid w:val="00B3158D"/>
    <w:rsid w:val="00B32304"/>
    <w:rsid w:val="00B3231C"/>
    <w:rsid w:val="00B338D1"/>
    <w:rsid w:val="00B348D8"/>
    <w:rsid w:val="00B350FD"/>
    <w:rsid w:val="00B35988"/>
    <w:rsid w:val="00B35ECD"/>
    <w:rsid w:val="00B40004"/>
    <w:rsid w:val="00B40221"/>
    <w:rsid w:val="00B40CF1"/>
    <w:rsid w:val="00B41D06"/>
    <w:rsid w:val="00B41FC5"/>
    <w:rsid w:val="00B422A1"/>
    <w:rsid w:val="00B42488"/>
    <w:rsid w:val="00B447D8"/>
    <w:rsid w:val="00B44B5E"/>
    <w:rsid w:val="00B45A5E"/>
    <w:rsid w:val="00B47EFB"/>
    <w:rsid w:val="00B51003"/>
    <w:rsid w:val="00B51194"/>
    <w:rsid w:val="00B51353"/>
    <w:rsid w:val="00B51DB9"/>
    <w:rsid w:val="00B52374"/>
    <w:rsid w:val="00B5292B"/>
    <w:rsid w:val="00B53D95"/>
    <w:rsid w:val="00B5499F"/>
    <w:rsid w:val="00B54BCB"/>
    <w:rsid w:val="00B54E50"/>
    <w:rsid w:val="00B560D6"/>
    <w:rsid w:val="00B56B13"/>
    <w:rsid w:val="00B570CF"/>
    <w:rsid w:val="00B5776D"/>
    <w:rsid w:val="00B60DD2"/>
    <w:rsid w:val="00B6100E"/>
    <w:rsid w:val="00B61364"/>
    <w:rsid w:val="00B6166F"/>
    <w:rsid w:val="00B6211C"/>
    <w:rsid w:val="00B626F0"/>
    <w:rsid w:val="00B636A7"/>
    <w:rsid w:val="00B63974"/>
    <w:rsid w:val="00B63977"/>
    <w:rsid w:val="00B63F1C"/>
    <w:rsid w:val="00B64ECD"/>
    <w:rsid w:val="00B65B70"/>
    <w:rsid w:val="00B65F8D"/>
    <w:rsid w:val="00B661D7"/>
    <w:rsid w:val="00B661D9"/>
    <w:rsid w:val="00B66ECD"/>
    <w:rsid w:val="00B66F5F"/>
    <w:rsid w:val="00B675F1"/>
    <w:rsid w:val="00B7006B"/>
    <w:rsid w:val="00B70B4A"/>
    <w:rsid w:val="00B70CEB"/>
    <w:rsid w:val="00B714BA"/>
    <w:rsid w:val="00B71596"/>
    <w:rsid w:val="00B71B3C"/>
    <w:rsid w:val="00B71D96"/>
    <w:rsid w:val="00B73C63"/>
    <w:rsid w:val="00B74E3D"/>
    <w:rsid w:val="00B753D1"/>
    <w:rsid w:val="00B76B8D"/>
    <w:rsid w:val="00B776D2"/>
    <w:rsid w:val="00B77BB8"/>
    <w:rsid w:val="00B8112C"/>
    <w:rsid w:val="00B8242B"/>
    <w:rsid w:val="00B83455"/>
    <w:rsid w:val="00B844E8"/>
    <w:rsid w:val="00B850E9"/>
    <w:rsid w:val="00B90476"/>
    <w:rsid w:val="00B91B67"/>
    <w:rsid w:val="00B92315"/>
    <w:rsid w:val="00B9272C"/>
    <w:rsid w:val="00B936F0"/>
    <w:rsid w:val="00B93A79"/>
    <w:rsid w:val="00B94B98"/>
    <w:rsid w:val="00B94CAC"/>
    <w:rsid w:val="00B94E33"/>
    <w:rsid w:val="00B95581"/>
    <w:rsid w:val="00B96C04"/>
    <w:rsid w:val="00BA06B3"/>
    <w:rsid w:val="00BA1331"/>
    <w:rsid w:val="00BA2297"/>
    <w:rsid w:val="00BA2F56"/>
    <w:rsid w:val="00BA32BA"/>
    <w:rsid w:val="00BA32CA"/>
    <w:rsid w:val="00BA477A"/>
    <w:rsid w:val="00BA4A38"/>
    <w:rsid w:val="00BA4C88"/>
    <w:rsid w:val="00BA6C7C"/>
    <w:rsid w:val="00BA6D9A"/>
    <w:rsid w:val="00BA7016"/>
    <w:rsid w:val="00BA787B"/>
    <w:rsid w:val="00BB0CDB"/>
    <w:rsid w:val="00BB1C6C"/>
    <w:rsid w:val="00BB20F2"/>
    <w:rsid w:val="00BB272D"/>
    <w:rsid w:val="00BB3B96"/>
    <w:rsid w:val="00BB5178"/>
    <w:rsid w:val="00BB67AE"/>
    <w:rsid w:val="00BB6951"/>
    <w:rsid w:val="00BB728B"/>
    <w:rsid w:val="00BB7702"/>
    <w:rsid w:val="00BB7718"/>
    <w:rsid w:val="00BC049F"/>
    <w:rsid w:val="00BC097A"/>
    <w:rsid w:val="00BC28F4"/>
    <w:rsid w:val="00BC290F"/>
    <w:rsid w:val="00BC3609"/>
    <w:rsid w:val="00BC465F"/>
    <w:rsid w:val="00BC4B2C"/>
    <w:rsid w:val="00BC5869"/>
    <w:rsid w:val="00BC62F7"/>
    <w:rsid w:val="00BC6B01"/>
    <w:rsid w:val="00BC757F"/>
    <w:rsid w:val="00BD003A"/>
    <w:rsid w:val="00BD0FAD"/>
    <w:rsid w:val="00BD1031"/>
    <w:rsid w:val="00BD1D45"/>
    <w:rsid w:val="00BD3099"/>
    <w:rsid w:val="00BD3A9F"/>
    <w:rsid w:val="00BD3C63"/>
    <w:rsid w:val="00BD3E62"/>
    <w:rsid w:val="00BD4C32"/>
    <w:rsid w:val="00BD62F8"/>
    <w:rsid w:val="00BD686B"/>
    <w:rsid w:val="00BD73E6"/>
    <w:rsid w:val="00BD7B41"/>
    <w:rsid w:val="00BD7BD1"/>
    <w:rsid w:val="00BD7DD1"/>
    <w:rsid w:val="00BE015C"/>
    <w:rsid w:val="00BE21A9"/>
    <w:rsid w:val="00BE263E"/>
    <w:rsid w:val="00BE29F5"/>
    <w:rsid w:val="00BE3038"/>
    <w:rsid w:val="00BE390A"/>
    <w:rsid w:val="00BE3F11"/>
    <w:rsid w:val="00BE438D"/>
    <w:rsid w:val="00BE50F9"/>
    <w:rsid w:val="00BE603A"/>
    <w:rsid w:val="00BE6A8A"/>
    <w:rsid w:val="00BE6CB3"/>
    <w:rsid w:val="00BE7017"/>
    <w:rsid w:val="00BF2436"/>
    <w:rsid w:val="00BF321B"/>
    <w:rsid w:val="00BF36A4"/>
    <w:rsid w:val="00BF3773"/>
    <w:rsid w:val="00BF3AAA"/>
    <w:rsid w:val="00BF3E14"/>
    <w:rsid w:val="00BF4164"/>
    <w:rsid w:val="00BF4644"/>
    <w:rsid w:val="00BF5689"/>
    <w:rsid w:val="00BF6269"/>
    <w:rsid w:val="00BF63AA"/>
    <w:rsid w:val="00BF6C40"/>
    <w:rsid w:val="00BF6EB3"/>
    <w:rsid w:val="00BF70A9"/>
    <w:rsid w:val="00C00635"/>
    <w:rsid w:val="00C00D18"/>
    <w:rsid w:val="00C010E1"/>
    <w:rsid w:val="00C020FF"/>
    <w:rsid w:val="00C031A6"/>
    <w:rsid w:val="00C03B8D"/>
    <w:rsid w:val="00C0428C"/>
    <w:rsid w:val="00C04532"/>
    <w:rsid w:val="00C059DB"/>
    <w:rsid w:val="00C06D1A"/>
    <w:rsid w:val="00C06D31"/>
    <w:rsid w:val="00C078F3"/>
    <w:rsid w:val="00C10A71"/>
    <w:rsid w:val="00C11262"/>
    <w:rsid w:val="00C11CDA"/>
    <w:rsid w:val="00C12A01"/>
    <w:rsid w:val="00C12AEB"/>
    <w:rsid w:val="00C12F60"/>
    <w:rsid w:val="00C13211"/>
    <w:rsid w:val="00C1356B"/>
    <w:rsid w:val="00C14318"/>
    <w:rsid w:val="00C14E80"/>
    <w:rsid w:val="00C151D0"/>
    <w:rsid w:val="00C15E0C"/>
    <w:rsid w:val="00C17C1B"/>
    <w:rsid w:val="00C20366"/>
    <w:rsid w:val="00C237F5"/>
    <w:rsid w:val="00C24241"/>
    <w:rsid w:val="00C247D2"/>
    <w:rsid w:val="00C24968"/>
    <w:rsid w:val="00C24A70"/>
    <w:rsid w:val="00C31594"/>
    <w:rsid w:val="00C317AA"/>
    <w:rsid w:val="00C31940"/>
    <w:rsid w:val="00C31D95"/>
    <w:rsid w:val="00C325C5"/>
    <w:rsid w:val="00C328F2"/>
    <w:rsid w:val="00C34A7D"/>
    <w:rsid w:val="00C34B1A"/>
    <w:rsid w:val="00C3596F"/>
    <w:rsid w:val="00C36247"/>
    <w:rsid w:val="00C3671A"/>
    <w:rsid w:val="00C372F6"/>
    <w:rsid w:val="00C373F2"/>
    <w:rsid w:val="00C37F9A"/>
    <w:rsid w:val="00C40424"/>
    <w:rsid w:val="00C404EF"/>
    <w:rsid w:val="00C4213D"/>
    <w:rsid w:val="00C4276C"/>
    <w:rsid w:val="00C4329D"/>
    <w:rsid w:val="00C43374"/>
    <w:rsid w:val="00C4431D"/>
    <w:rsid w:val="00C45738"/>
    <w:rsid w:val="00C45A69"/>
    <w:rsid w:val="00C45B00"/>
    <w:rsid w:val="00C45F53"/>
    <w:rsid w:val="00C46AA2"/>
    <w:rsid w:val="00C46C48"/>
    <w:rsid w:val="00C475AA"/>
    <w:rsid w:val="00C500C8"/>
    <w:rsid w:val="00C5068F"/>
    <w:rsid w:val="00C50BCF"/>
    <w:rsid w:val="00C51C11"/>
    <w:rsid w:val="00C5217A"/>
    <w:rsid w:val="00C527B5"/>
    <w:rsid w:val="00C542F0"/>
    <w:rsid w:val="00C55554"/>
    <w:rsid w:val="00C55F0E"/>
    <w:rsid w:val="00C5709A"/>
    <w:rsid w:val="00C57A68"/>
    <w:rsid w:val="00C57CDB"/>
    <w:rsid w:val="00C60A9B"/>
    <w:rsid w:val="00C60F8E"/>
    <w:rsid w:val="00C6108B"/>
    <w:rsid w:val="00C62A1D"/>
    <w:rsid w:val="00C66B2F"/>
    <w:rsid w:val="00C671C5"/>
    <w:rsid w:val="00C67495"/>
    <w:rsid w:val="00C7166D"/>
    <w:rsid w:val="00C71E59"/>
    <w:rsid w:val="00C7233D"/>
    <w:rsid w:val="00C723BC"/>
    <w:rsid w:val="00C73810"/>
    <w:rsid w:val="00C73F85"/>
    <w:rsid w:val="00C7480A"/>
    <w:rsid w:val="00C74DAC"/>
    <w:rsid w:val="00C7508B"/>
    <w:rsid w:val="00C76888"/>
    <w:rsid w:val="00C80482"/>
    <w:rsid w:val="00C80C9F"/>
    <w:rsid w:val="00C80D03"/>
    <w:rsid w:val="00C80D37"/>
    <w:rsid w:val="00C8151A"/>
    <w:rsid w:val="00C81770"/>
    <w:rsid w:val="00C81C99"/>
    <w:rsid w:val="00C81DA7"/>
    <w:rsid w:val="00C82355"/>
    <w:rsid w:val="00C824CE"/>
    <w:rsid w:val="00C82609"/>
    <w:rsid w:val="00C82804"/>
    <w:rsid w:val="00C845C5"/>
    <w:rsid w:val="00C855AC"/>
    <w:rsid w:val="00C85C0F"/>
    <w:rsid w:val="00C87821"/>
    <w:rsid w:val="00C8795F"/>
    <w:rsid w:val="00C911B6"/>
    <w:rsid w:val="00C91E90"/>
    <w:rsid w:val="00C925C3"/>
    <w:rsid w:val="00C92726"/>
    <w:rsid w:val="00C92C20"/>
    <w:rsid w:val="00C9365B"/>
    <w:rsid w:val="00C94642"/>
    <w:rsid w:val="00C9484B"/>
    <w:rsid w:val="00C94AEE"/>
    <w:rsid w:val="00C94BD9"/>
    <w:rsid w:val="00C94DAD"/>
    <w:rsid w:val="00C95FF7"/>
    <w:rsid w:val="00C9659A"/>
    <w:rsid w:val="00C96AF0"/>
    <w:rsid w:val="00C975ED"/>
    <w:rsid w:val="00CA09DD"/>
    <w:rsid w:val="00CA0C6E"/>
    <w:rsid w:val="00CA1130"/>
    <w:rsid w:val="00CA1E78"/>
    <w:rsid w:val="00CA1F8F"/>
    <w:rsid w:val="00CA2591"/>
    <w:rsid w:val="00CA51BB"/>
    <w:rsid w:val="00CA6689"/>
    <w:rsid w:val="00CA7A39"/>
    <w:rsid w:val="00CB00AD"/>
    <w:rsid w:val="00CB147A"/>
    <w:rsid w:val="00CB1CBD"/>
    <w:rsid w:val="00CB285C"/>
    <w:rsid w:val="00CB2C71"/>
    <w:rsid w:val="00CB4747"/>
    <w:rsid w:val="00CB4BD0"/>
    <w:rsid w:val="00CB57E9"/>
    <w:rsid w:val="00CB6234"/>
    <w:rsid w:val="00CB62CB"/>
    <w:rsid w:val="00CB6C81"/>
    <w:rsid w:val="00CB79FA"/>
    <w:rsid w:val="00CB7A46"/>
    <w:rsid w:val="00CB7DD6"/>
    <w:rsid w:val="00CC0B46"/>
    <w:rsid w:val="00CC0F15"/>
    <w:rsid w:val="00CC3806"/>
    <w:rsid w:val="00CC39A5"/>
    <w:rsid w:val="00CC648A"/>
    <w:rsid w:val="00CC76CE"/>
    <w:rsid w:val="00CD011A"/>
    <w:rsid w:val="00CD0ABD"/>
    <w:rsid w:val="00CD259C"/>
    <w:rsid w:val="00CD2BB6"/>
    <w:rsid w:val="00CD440F"/>
    <w:rsid w:val="00CD4C6A"/>
    <w:rsid w:val="00CD5F4A"/>
    <w:rsid w:val="00CD6674"/>
    <w:rsid w:val="00CE0039"/>
    <w:rsid w:val="00CE01E4"/>
    <w:rsid w:val="00CE0858"/>
    <w:rsid w:val="00CE09AE"/>
    <w:rsid w:val="00CE1006"/>
    <w:rsid w:val="00CE1E71"/>
    <w:rsid w:val="00CE2067"/>
    <w:rsid w:val="00CE39D7"/>
    <w:rsid w:val="00CE3B09"/>
    <w:rsid w:val="00CE3BEF"/>
    <w:rsid w:val="00CE3DDC"/>
    <w:rsid w:val="00CE3F65"/>
    <w:rsid w:val="00CE3FFA"/>
    <w:rsid w:val="00CE4BAA"/>
    <w:rsid w:val="00CE59F4"/>
    <w:rsid w:val="00CE6018"/>
    <w:rsid w:val="00CE63EE"/>
    <w:rsid w:val="00CE7EE1"/>
    <w:rsid w:val="00CF12FD"/>
    <w:rsid w:val="00CF16FB"/>
    <w:rsid w:val="00CF2295"/>
    <w:rsid w:val="00CF2780"/>
    <w:rsid w:val="00CF2E45"/>
    <w:rsid w:val="00CF3BB2"/>
    <w:rsid w:val="00CF3BDE"/>
    <w:rsid w:val="00CF5BA3"/>
    <w:rsid w:val="00CF5BF7"/>
    <w:rsid w:val="00CF5E4E"/>
    <w:rsid w:val="00CF6654"/>
    <w:rsid w:val="00CF6CC3"/>
    <w:rsid w:val="00CF6F66"/>
    <w:rsid w:val="00CF7E12"/>
    <w:rsid w:val="00D00AD3"/>
    <w:rsid w:val="00D01024"/>
    <w:rsid w:val="00D020F4"/>
    <w:rsid w:val="00D02A3A"/>
    <w:rsid w:val="00D03252"/>
    <w:rsid w:val="00D04391"/>
    <w:rsid w:val="00D05769"/>
    <w:rsid w:val="00D05F32"/>
    <w:rsid w:val="00D0668D"/>
    <w:rsid w:val="00D06A0F"/>
    <w:rsid w:val="00D06DE1"/>
    <w:rsid w:val="00D07ABE"/>
    <w:rsid w:val="00D10053"/>
    <w:rsid w:val="00D10338"/>
    <w:rsid w:val="00D10DA9"/>
    <w:rsid w:val="00D10F21"/>
    <w:rsid w:val="00D13972"/>
    <w:rsid w:val="00D14308"/>
    <w:rsid w:val="00D152E1"/>
    <w:rsid w:val="00D15DEC"/>
    <w:rsid w:val="00D160A5"/>
    <w:rsid w:val="00D16280"/>
    <w:rsid w:val="00D16B13"/>
    <w:rsid w:val="00D17529"/>
    <w:rsid w:val="00D17833"/>
    <w:rsid w:val="00D202C0"/>
    <w:rsid w:val="00D219EB"/>
    <w:rsid w:val="00D22352"/>
    <w:rsid w:val="00D2431D"/>
    <w:rsid w:val="00D24458"/>
    <w:rsid w:val="00D252A7"/>
    <w:rsid w:val="00D2694A"/>
    <w:rsid w:val="00D277CF"/>
    <w:rsid w:val="00D30761"/>
    <w:rsid w:val="00D307A6"/>
    <w:rsid w:val="00D312F2"/>
    <w:rsid w:val="00D32880"/>
    <w:rsid w:val="00D33C85"/>
    <w:rsid w:val="00D344D7"/>
    <w:rsid w:val="00D36072"/>
    <w:rsid w:val="00D3634F"/>
    <w:rsid w:val="00D36367"/>
    <w:rsid w:val="00D36C35"/>
    <w:rsid w:val="00D37C76"/>
    <w:rsid w:val="00D37F72"/>
    <w:rsid w:val="00D40120"/>
    <w:rsid w:val="00D4140D"/>
    <w:rsid w:val="00D41684"/>
    <w:rsid w:val="00D41C47"/>
    <w:rsid w:val="00D42073"/>
    <w:rsid w:val="00D423A4"/>
    <w:rsid w:val="00D43483"/>
    <w:rsid w:val="00D46843"/>
    <w:rsid w:val="00D472B8"/>
    <w:rsid w:val="00D50050"/>
    <w:rsid w:val="00D500CA"/>
    <w:rsid w:val="00D503F4"/>
    <w:rsid w:val="00D50C3C"/>
    <w:rsid w:val="00D51415"/>
    <w:rsid w:val="00D519F0"/>
    <w:rsid w:val="00D51C05"/>
    <w:rsid w:val="00D52AAA"/>
    <w:rsid w:val="00D52E4B"/>
    <w:rsid w:val="00D53033"/>
    <w:rsid w:val="00D5306A"/>
    <w:rsid w:val="00D53161"/>
    <w:rsid w:val="00D5326E"/>
    <w:rsid w:val="00D53DD4"/>
    <w:rsid w:val="00D5432B"/>
    <w:rsid w:val="00D5494D"/>
    <w:rsid w:val="00D5681F"/>
    <w:rsid w:val="00D57078"/>
    <w:rsid w:val="00D573BF"/>
    <w:rsid w:val="00D574CA"/>
    <w:rsid w:val="00D57819"/>
    <w:rsid w:val="00D6072C"/>
    <w:rsid w:val="00D60767"/>
    <w:rsid w:val="00D608F4"/>
    <w:rsid w:val="00D618A3"/>
    <w:rsid w:val="00D62195"/>
    <w:rsid w:val="00D62544"/>
    <w:rsid w:val="00D62CDC"/>
    <w:rsid w:val="00D6369D"/>
    <w:rsid w:val="00D636CB"/>
    <w:rsid w:val="00D6395B"/>
    <w:rsid w:val="00D63B03"/>
    <w:rsid w:val="00D645F4"/>
    <w:rsid w:val="00D65117"/>
    <w:rsid w:val="00D654DB"/>
    <w:rsid w:val="00D65620"/>
    <w:rsid w:val="00D65FF8"/>
    <w:rsid w:val="00D6709A"/>
    <w:rsid w:val="00D6710D"/>
    <w:rsid w:val="00D7068E"/>
    <w:rsid w:val="00D72906"/>
    <w:rsid w:val="00D72BC8"/>
    <w:rsid w:val="00D72BCE"/>
    <w:rsid w:val="00D72D45"/>
    <w:rsid w:val="00D73D14"/>
    <w:rsid w:val="00D73E07"/>
    <w:rsid w:val="00D74654"/>
    <w:rsid w:val="00D74A52"/>
    <w:rsid w:val="00D74DE9"/>
    <w:rsid w:val="00D7665C"/>
    <w:rsid w:val="00D7707D"/>
    <w:rsid w:val="00D77E65"/>
    <w:rsid w:val="00D80A59"/>
    <w:rsid w:val="00D81A1A"/>
    <w:rsid w:val="00D8211B"/>
    <w:rsid w:val="00D826B4"/>
    <w:rsid w:val="00D82D05"/>
    <w:rsid w:val="00D84566"/>
    <w:rsid w:val="00D845D5"/>
    <w:rsid w:val="00D847A3"/>
    <w:rsid w:val="00D8482A"/>
    <w:rsid w:val="00D84B36"/>
    <w:rsid w:val="00D8531D"/>
    <w:rsid w:val="00D86574"/>
    <w:rsid w:val="00D86E8F"/>
    <w:rsid w:val="00D906C2"/>
    <w:rsid w:val="00D91D0A"/>
    <w:rsid w:val="00D92930"/>
    <w:rsid w:val="00D92951"/>
    <w:rsid w:val="00D92AD1"/>
    <w:rsid w:val="00D9485C"/>
    <w:rsid w:val="00D94B05"/>
    <w:rsid w:val="00D9667F"/>
    <w:rsid w:val="00D969AC"/>
    <w:rsid w:val="00DA0A93"/>
    <w:rsid w:val="00DA122F"/>
    <w:rsid w:val="00DA1E2C"/>
    <w:rsid w:val="00DA2670"/>
    <w:rsid w:val="00DA29E6"/>
    <w:rsid w:val="00DA3576"/>
    <w:rsid w:val="00DA3D06"/>
    <w:rsid w:val="00DA3D0C"/>
    <w:rsid w:val="00DA3EDB"/>
    <w:rsid w:val="00DA4409"/>
    <w:rsid w:val="00DA4E3F"/>
    <w:rsid w:val="00DA6202"/>
    <w:rsid w:val="00DA63CC"/>
    <w:rsid w:val="00DA7631"/>
    <w:rsid w:val="00DA7F0D"/>
    <w:rsid w:val="00DB1203"/>
    <w:rsid w:val="00DB222D"/>
    <w:rsid w:val="00DB3652"/>
    <w:rsid w:val="00DB3F1D"/>
    <w:rsid w:val="00DB4011"/>
    <w:rsid w:val="00DB4129"/>
    <w:rsid w:val="00DB4DB4"/>
    <w:rsid w:val="00DB5542"/>
    <w:rsid w:val="00DB5AD9"/>
    <w:rsid w:val="00DB5DF0"/>
    <w:rsid w:val="00DB6B0C"/>
    <w:rsid w:val="00DB73DD"/>
    <w:rsid w:val="00DB78D2"/>
    <w:rsid w:val="00DB7D1B"/>
    <w:rsid w:val="00DC0CA2"/>
    <w:rsid w:val="00DC176F"/>
    <w:rsid w:val="00DC1C04"/>
    <w:rsid w:val="00DC2149"/>
    <w:rsid w:val="00DC2B1D"/>
    <w:rsid w:val="00DC388D"/>
    <w:rsid w:val="00DC40E8"/>
    <w:rsid w:val="00DC5214"/>
    <w:rsid w:val="00DC77AA"/>
    <w:rsid w:val="00DD0981"/>
    <w:rsid w:val="00DD369B"/>
    <w:rsid w:val="00DD3BD5"/>
    <w:rsid w:val="00DD4535"/>
    <w:rsid w:val="00DD69F5"/>
    <w:rsid w:val="00DD6EB7"/>
    <w:rsid w:val="00DD70FA"/>
    <w:rsid w:val="00DD7A78"/>
    <w:rsid w:val="00DE1D74"/>
    <w:rsid w:val="00DE2E19"/>
    <w:rsid w:val="00DE3143"/>
    <w:rsid w:val="00DE35F8"/>
    <w:rsid w:val="00DE385C"/>
    <w:rsid w:val="00DE62F3"/>
    <w:rsid w:val="00DE6B23"/>
    <w:rsid w:val="00DE6B30"/>
    <w:rsid w:val="00DE6B6C"/>
    <w:rsid w:val="00DE6C9F"/>
    <w:rsid w:val="00DE710B"/>
    <w:rsid w:val="00DE780F"/>
    <w:rsid w:val="00DF15D7"/>
    <w:rsid w:val="00DF2A7C"/>
    <w:rsid w:val="00DF3527"/>
    <w:rsid w:val="00DF37D5"/>
    <w:rsid w:val="00DF3E12"/>
    <w:rsid w:val="00DF564D"/>
    <w:rsid w:val="00DF69A3"/>
    <w:rsid w:val="00DF6CC2"/>
    <w:rsid w:val="00E006E4"/>
    <w:rsid w:val="00E00827"/>
    <w:rsid w:val="00E00EFA"/>
    <w:rsid w:val="00E01627"/>
    <w:rsid w:val="00E019A7"/>
    <w:rsid w:val="00E01AA0"/>
    <w:rsid w:val="00E02800"/>
    <w:rsid w:val="00E02AAD"/>
    <w:rsid w:val="00E02D4E"/>
    <w:rsid w:val="00E03A21"/>
    <w:rsid w:val="00E03A4B"/>
    <w:rsid w:val="00E03C85"/>
    <w:rsid w:val="00E04621"/>
    <w:rsid w:val="00E051FD"/>
    <w:rsid w:val="00E0666D"/>
    <w:rsid w:val="00E073AD"/>
    <w:rsid w:val="00E0769B"/>
    <w:rsid w:val="00E07E4A"/>
    <w:rsid w:val="00E10BA5"/>
    <w:rsid w:val="00E11083"/>
    <w:rsid w:val="00E11350"/>
    <w:rsid w:val="00E1190F"/>
    <w:rsid w:val="00E11A5A"/>
    <w:rsid w:val="00E11C34"/>
    <w:rsid w:val="00E12DF1"/>
    <w:rsid w:val="00E12E9D"/>
    <w:rsid w:val="00E14AFB"/>
    <w:rsid w:val="00E155B3"/>
    <w:rsid w:val="00E163E8"/>
    <w:rsid w:val="00E16539"/>
    <w:rsid w:val="00E16650"/>
    <w:rsid w:val="00E20578"/>
    <w:rsid w:val="00E20BEE"/>
    <w:rsid w:val="00E245D5"/>
    <w:rsid w:val="00E2487B"/>
    <w:rsid w:val="00E26099"/>
    <w:rsid w:val="00E2681E"/>
    <w:rsid w:val="00E26F64"/>
    <w:rsid w:val="00E30E38"/>
    <w:rsid w:val="00E31C35"/>
    <w:rsid w:val="00E31EE9"/>
    <w:rsid w:val="00E32E38"/>
    <w:rsid w:val="00E332E8"/>
    <w:rsid w:val="00E3335E"/>
    <w:rsid w:val="00E33B8F"/>
    <w:rsid w:val="00E34364"/>
    <w:rsid w:val="00E346D2"/>
    <w:rsid w:val="00E35242"/>
    <w:rsid w:val="00E37995"/>
    <w:rsid w:val="00E40624"/>
    <w:rsid w:val="00E408BF"/>
    <w:rsid w:val="00E4183C"/>
    <w:rsid w:val="00E41D30"/>
    <w:rsid w:val="00E4329F"/>
    <w:rsid w:val="00E445AA"/>
    <w:rsid w:val="00E45568"/>
    <w:rsid w:val="00E46262"/>
    <w:rsid w:val="00E46345"/>
    <w:rsid w:val="00E46D15"/>
    <w:rsid w:val="00E47B4F"/>
    <w:rsid w:val="00E507FF"/>
    <w:rsid w:val="00E53C1B"/>
    <w:rsid w:val="00E53EDE"/>
    <w:rsid w:val="00E5430A"/>
    <w:rsid w:val="00E544C1"/>
    <w:rsid w:val="00E54D26"/>
    <w:rsid w:val="00E55DFC"/>
    <w:rsid w:val="00E565CD"/>
    <w:rsid w:val="00E56930"/>
    <w:rsid w:val="00E5708C"/>
    <w:rsid w:val="00E57DB2"/>
    <w:rsid w:val="00E57F35"/>
    <w:rsid w:val="00E60B35"/>
    <w:rsid w:val="00E610D6"/>
    <w:rsid w:val="00E62A4F"/>
    <w:rsid w:val="00E63783"/>
    <w:rsid w:val="00E65013"/>
    <w:rsid w:val="00E651DE"/>
    <w:rsid w:val="00E65202"/>
    <w:rsid w:val="00E654B6"/>
    <w:rsid w:val="00E663E4"/>
    <w:rsid w:val="00E66659"/>
    <w:rsid w:val="00E7081C"/>
    <w:rsid w:val="00E71097"/>
    <w:rsid w:val="00E71C91"/>
    <w:rsid w:val="00E72D22"/>
    <w:rsid w:val="00E74E87"/>
    <w:rsid w:val="00E75CBD"/>
    <w:rsid w:val="00E760A2"/>
    <w:rsid w:val="00E80182"/>
    <w:rsid w:val="00E8027B"/>
    <w:rsid w:val="00E806D2"/>
    <w:rsid w:val="00E80D29"/>
    <w:rsid w:val="00E80FBD"/>
    <w:rsid w:val="00E8132C"/>
    <w:rsid w:val="00E81437"/>
    <w:rsid w:val="00E81B32"/>
    <w:rsid w:val="00E81ECC"/>
    <w:rsid w:val="00E824CE"/>
    <w:rsid w:val="00E827FE"/>
    <w:rsid w:val="00E83067"/>
    <w:rsid w:val="00E83EBF"/>
    <w:rsid w:val="00E840E7"/>
    <w:rsid w:val="00E85BDE"/>
    <w:rsid w:val="00E86A5A"/>
    <w:rsid w:val="00E873C2"/>
    <w:rsid w:val="00E923A2"/>
    <w:rsid w:val="00E93EC5"/>
    <w:rsid w:val="00E94093"/>
    <w:rsid w:val="00E94720"/>
    <w:rsid w:val="00E94A6B"/>
    <w:rsid w:val="00E9535F"/>
    <w:rsid w:val="00E95B0F"/>
    <w:rsid w:val="00E95CC4"/>
    <w:rsid w:val="00E95D4F"/>
    <w:rsid w:val="00E96E8E"/>
    <w:rsid w:val="00E9732D"/>
    <w:rsid w:val="00EA0BB5"/>
    <w:rsid w:val="00EA2CE4"/>
    <w:rsid w:val="00EA36A1"/>
    <w:rsid w:val="00EA3903"/>
    <w:rsid w:val="00EA4653"/>
    <w:rsid w:val="00EA467F"/>
    <w:rsid w:val="00EA48D0"/>
    <w:rsid w:val="00EA4986"/>
    <w:rsid w:val="00EA50F4"/>
    <w:rsid w:val="00EA5F8E"/>
    <w:rsid w:val="00EA6A6E"/>
    <w:rsid w:val="00EA6DCB"/>
    <w:rsid w:val="00EA736E"/>
    <w:rsid w:val="00EB2BE9"/>
    <w:rsid w:val="00EB2F5E"/>
    <w:rsid w:val="00EB317D"/>
    <w:rsid w:val="00EB364C"/>
    <w:rsid w:val="00EB478A"/>
    <w:rsid w:val="00EB47A4"/>
    <w:rsid w:val="00EB5AA5"/>
    <w:rsid w:val="00EB5ADB"/>
    <w:rsid w:val="00EB5D4B"/>
    <w:rsid w:val="00EB6218"/>
    <w:rsid w:val="00EB630A"/>
    <w:rsid w:val="00EB69EF"/>
    <w:rsid w:val="00EB745E"/>
    <w:rsid w:val="00EB7706"/>
    <w:rsid w:val="00EC3993"/>
    <w:rsid w:val="00EC4F2E"/>
    <w:rsid w:val="00EC4F39"/>
    <w:rsid w:val="00EC6022"/>
    <w:rsid w:val="00EC693C"/>
    <w:rsid w:val="00EC7059"/>
    <w:rsid w:val="00EC70E0"/>
    <w:rsid w:val="00EC7772"/>
    <w:rsid w:val="00EC79C5"/>
    <w:rsid w:val="00ED049B"/>
    <w:rsid w:val="00ED3E1B"/>
    <w:rsid w:val="00ED4344"/>
    <w:rsid w:val="00ED4C68"/>
    <w:rsid w:val="00ED5185"/>
    <w:rsid w:val="00ED5F52"/>
    <w:rsid w:val="00ED6406"/>
    <w:rsid w:val="00ED6892"/>
    <w:rsid w:val="00ED6FC5"/>
    <w:rsid w:val="00ED7F91"/>
    <w:rsid w:val="00ED7FC9"/>
    <w:rsid w:val="00EE12BF"/>
    <w:rsid w:val="00EE13AE"/>
    <w:rsid w:val="00EE25EA"/>
    <w:rsid w:val="00EE276D"/>
    <w:rsid w:val="00EE2AF3"/>
    <w:rsid w:val="00EE34B6"/>
    <w:rsid w:val="00EE34B8"/>
    <w:rsid w:val="00EE4F3A"/>
    <w:rsid w:val="00EE553E"/>
    <w:rsid w:val="00EE55B2"/>
    <w:rsid w:val="00EE59BA"/>
    <w:rsid w:val="00EE631A"/>
    <w:rsid w:val="00EE682B"/>
    <w:rsid w:val="00EE7CAE"/>
    <w:rsid w:val="00EE7DA9"/>
    <w:rsid w:val="00EF0074"/>
    <w:rsid w:val="00EF0397"/>
    <w:rsid w:val="00EF12F6"/>
    <w:rsid w:val="00EF214A"/>
    <w:rsid w:val="00EF34D3"/>
    <w:rsid w:val="00EF38CF"/>
    <w:rsid w:val="00EF3C89"/>
    <w:rsid w:val="00EF6B9E"/>
    <w:rsid w:val="00F018FC"/>
    <w:rsid w:val="00F01FFF"/>
    <w:rsid w:val="00F027A3"/>
    <w:rsid w:val="00F02F18"/>
    <w:rsid w:val="00F03F94"/>
    <w:rsid w:val="00F03FFD"/>
    <w:rsid w:val="00F047A1"/>
    <w:rsid w:val="00F0489E"/>
    <w:rsid w:val="00F04926"/>
    <w:rsid w:val="00F04FF6"/>
    <w:rsid w:val="00F0504C"/>
    <w:rsid w:val="00F06BE5"/>
    <w:rsid w:val="00F100D0"/>
    <w:rsid w:val="00F109FC"/>
    <w:rsid w:val="00F113ED"/>
    <w:rsid w:val="00F11A69"/>
    <w:rsid w:val="00F11CFA"/>
    <w:rsid w:val="00F11FDC"/>
    <w:rsid w:val="00F12DC9"/>
    <w:rsid w:val="00F13087"/>
    <w:rsid w:val="00F13D95"/>
    <w:rsid w:val="00F145C3"/>
    <w:rsid w:val="00F14825"/>
    <w:rsid w:val="00F14B69"/>
    <w:rsid w:val="00F16057"/>
    <w:rsid w:val="00F16324"/>
    <w:rsid w:val="00F2022C"/>
    <w:rsid w:val="00F20FE5"/>
    <w:rsid w:val="00F21432"/>
    <w:rsid w:val="00F228D0"/>
    <w:rsid w:val="00F233C0"/>
    <w:rsid w:val="00F2358C"/>
    <w:rsid w:val="00F2375B"/>
    <w:rsid w:val="00F2417B"/>
    <w:rsid w:val="00F24F93"/>
    <w:rsid w:val="00F25363"/>
    <w:rsid w:val="00F2540A"/>
    <w:rsid w:val="00F2561F"/>
    <w:rsid w:val="00F2637D"/>
    <w:rsid w:val="00F27B9E"/>
    <w:rsid w:val="00F31334"/>
    <w:rsid w:val="00F32EC6"/>
    <w:rsid w:val="00F3376E"/>
    <w:rsid w:val="00F33893"/>
    <w:rsid w:val="00F338FD"/>
    <w:rsid w:val="00F33998"/>
    <w:rsid w:val="00F342FD"/>
    <w:rsid w:val="00F34E9E"/>
    <w:rsid w:val="00F368C1"/>
    <w:rsid w:val="00F36DC0"/>
    <w:rsid w:val="00F400A1"/>
    <w:rsid w:val="00F40B6A"/>
    <w:rsid w:val="00F41684"/>
    <w:rsid w:val="00F418ED"/>
    <w:rsid w:val="00F42EFD"/>
    <w:rsid w:val="00F44755"/>
    <w:rsid w:val="00F451CD"/>
    <w:rsid w:val="00F455E0"/>
    <w:rsid w:val="00F45842"/>
    <w:rsid w:val="00F45E7C"/>
    <w:rsid w:val="00F525A9"/>
    <w:rsid w:val="00F5316F"/>
    <w:rsid w:val="00F539A4"/>
    <w:rsid w:val="00F5458D"/>
    <w:rsid w:val="00F54F3A"/>
    <w:rsid w:val="00F55028"/>
    <w:rsid w:val="00F555A7"/>
    <w:rsid w:val="00F5670E"/>
    <w:rsid w:val="00F57A6A"/>
    <w:rsid w:val="00F60892"/>
    <w:rsid w:val="00F60AF9"/>
    <w:rsid w:val="00F61E6F"/>
    <w:rsid w:val="00F62F51"/>
    <w:rsid w:val="00F636F4"/>
    <w:rsid w:val="00F643F1"/>
    <w:rsid w:val="00F64B84"/>
    <w:rsid w:val="00F653A1"/>
    <w:rsid w:val="00F659E1"/>
    <w:rsid w:val="00F65BA0"/>
    <w:rsid w:val="00F668FF"/>
    <w:rsid w:val="00F670F7"/>
    <w:rsid w:val="00F675D4"/>
    <w:rsid w:val="00F7062C"/>
    <w:rsid w:val="00F706B7"/>
    <w:rsid w:val="00F71FAA"/>
    <w:rsid w:val="00F72DA6"/>
    <w:rsid w:val="00F73070"/>
    <w:rsid w:val="00F73385"/>
    <w:rsid w:val="00F73389"/>
    <w:rsid w:val="00F73910"/>
    <w:rsid w:val="00F74897"/>
    <w:rsid w:val="00F7613D"/>
    <w:rsid w:val="00F7637D"/>
    <w:rsid w:val="00F7677E"/>
    <w:rsid w:val="00F76F3C"/>
    <w:rsid w:val="00F772AE"/>
    <w:rsid w:val="00F774CD"/>
    <w:rsid w:val="00F808C5"/>
    <w:rsid w:val="00F81D0E"/>
    <w:rsid w:val="00F82EAE"/>
    <w:rsid w:val="00F832E1"/>
    <w:rsid w:val="00F85157"/>
    <w:rsid w:val="00F85369"/>
    <w:rsid w:val="00F858DD"/>
    <w:rsid w:val="00F85939"/>
    <w:rsid w:val="00F870A9"/>
    <w:rsid w:val="00F87322"/>
    <w:rsid w:val="00F87F48"/>
    <w:rsid w:val="00F91CA8"/>
    <w:rsid w:val="00F9222B"/>
    <w:rsid w:val="00F93870"/>
    <w:rsid w:val="00F93DC9"/>
    <w:rsid w:val="00F93F91"/>
    <w:rsid w:val="00F94872"/>
    <w:rsid w:val="00F9547F"/>
    <w:rsid w:val="00F95BD2"/>
    <w:rsid w:val="00F95FAF"/>
    <w:rsid w:val="00F967E0"/>
    <w:rsid w:val="00F96A6A"/>
    <w:rsid w:val="00F96D66"/>
    <w:rsid w:val="00F96F78"/>
    <w:rsid w:val="00F97C20"/>
    <w:rsid w:val="00F97E2D"/>
    <w:rsid w:val="00FA08AC"/>
    <w:rsid w:val="00FA131B"/>
    <w:rsid w:val="00FA156D"/>
    <w:rsid w:val="00FA2D5D"/>
    <w:rsid w:val="00FA43B6"/>
    <w:rsid w:val="00FA4C14"/>
    <w:rsid w:val="00FA5D63"/>
    <w:rsid w:val="00FA5D88"/>
    <w:rsid w:val="00FA5E79"/>
    <w:rsid w:val="00FA6D0A"/>
    <w:rsid w:val="00FA6E75"/>
    <w:rsid w:val="00FA6EAB"/>
    <w:rsid w:val="00FA751A"/>
    <w:rsid w:val="00FA7AEE"/>
    <w:rsid w:val="00FB0152"/>
    <w:rsid w:val="00FB1482"/>
    <w:rsid w:val="00FB1A63"/>
    <w:rsid w:val="00FB2188"/>
    <w:rsid w:val="00FB2566"/>
    <w:rsid w:val="00FB29A4"/>
    <w:rsid w:val="00FB2D6C"/>
    <w:rsid w:val="00FB33E4"/>
    <w:rsid w:val="00FB3676"/>
    <w:rsid w:val="00FB3858"/>
    <w:rsid w:val="00FB415A"/>
    <w:rsid w:val="00FB4495"/>
    <w:rsid w:val="00FB5641"/>
    <w:rsid w:val="00FB6C2B"/>
    <w:rsid w:val="00FB7B3A"/>
    <w:rsid w:val="00FC11FE"/>
    <w:rsid w:val="00FC18E0"/>
    <w:rsid w:val="00FC19AE"/>
    <w:rsid w:val="00FC1DAD"/>
    <w:rsid w:val="00FC1E76"/>
    <w:rsid w:val="00FC20C3"/>
    <w:rsid w:val="00FC29BA"/>
    <w:rsid w:val="00FC2E3F"/>
    <w:rsid w:val="00FC2E5C"/>
    <w:rsid w:val="00FC3401"/>
    <w:rsid w:val="00FC3B63"/>
    <w:rsid w:val="00FC3E02"/>
    <w:rsid w:val="00FC3E09"/>
    <w:rsid w:val="00FC4E0F"/>
    <w:rsid w:val="00FC5CFA"/>
    <w:rsid w:val="00FC64E4"/>
    <w:rsid w:val="00FD0E81"/>
    <w:rsid w:val="00FD147A"/>
    <w:rsid w:val="00FD1644"/>
    <w:rsid w:val="00FD1CF7"/>
    <w:rsid w:val="00FD24F1"/>
    <w:rsid w:val="00FD33DE"/>
    <w:rsid w:val="00FD554D"/>
    <w:rsid w:val="00FD5B24"/>
    <w:rsid w:val="00FD5ED8"/>
    <w:rsid w:val="00FD6E53"/>
    <w:rsid w:val="00FD7297"/>
    <w:rsid w:val="00FE1231"/>
    <w:rsid w:val="00FE1734"/>
    <w:rsid w:val="00FE193D"/>
    <w:rsid w:val="00FE30C5"/>
    <w:rsid w:val="00FE31E9"/>
    <w:rsid w:val="00FE362B"/>
    <w:rsid w:val="00FE37EF"/>
    <w:rsid w:val="00FE5833"/>
    <w:rsid w:val="00FE5C16"/>
    <w:rsid w:val="00FF0D93"/>
    <w:rsid w:val="00FF1C1C"/>
    <w:rsid w:val="00FF291B"/>
    <w:rsid w:val="00FF322C"/>
    <w:rsid w:val="00FF32B1"/>
    <w:rsid w:val="00FF373C"/>
    <w:rsid w:val="00FF42CB"/>
    <w:rsid w:val="00FF4C28"/>
    <w:rsid w:val="00FF5499"/>
    <w:rsid w:val="00FF5597"/>
    <w:rsid w:val="00FF5BB2"/>
    <w:rsid w:val="00FF5C0E"/>
    <w:rsid w:val="00FF5F15"/>
    <w:rsid w:val="00FF7E7B"/>
    <w:rsid w:val="00FF7EC2"/>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CBD04B"/>
  <w15:docId w15:val="{07954E99-422B-41F5-BCEC-5F7943238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4AFB"/>
    <w:rPr>
      <w:sz w:val="18"/>
      <w:lang w:val="en-GB" w:eastAsia="en-US"/>
    </w:rPr>
  </w:style>
  <w:style w:type="paragraph" w:styleId="Heading1">
    <w:name w:val="heading 1"/>
    <w:basedOn w:val="Normal"/>
    <w:next w:val="Normal"/>
    <w:link w:val="Heading1Char"/>
    <w:qFormat/>
    <w:rsid w:val="00654B3B"/>
    <w:pPr>
      <w:keepNext/>
      <w:keepLines/>
      <w:spacing w:before="320"/>
      <w:outlineLvl w:val="0"/>
    </w:pPr>
    <w:rPr>
      <w:rFonts w:ascii="Arial" w:hAnsi="Arial"/>
      <w:b/>
      <w:sz w:val="32"/>
      <w:u w:val="single"/>
    </w:rPr>
  </w:style>
  <w:style w:type="paragraph" w:styleId="Heading2">
    <w:name w:val="heading 2"/>
    <w:basedOn w:val="Normal"/>
    <w:next w:val="Normal"/>
    <w:qFormat/>
    <w:rsid w:val="00654B3B"/>
    <w:pPr>
      <w:keepNext/>
      <w:keepLines/>
      <w:spacing w:before="280"/>
      <w:outlineLvl w:val="1"/>
    </w:pPr>
    <w:rPr>
      <w:rFonts w:ascii="Arial" w:hAnsi="Arial"/>
      <w:b/>
      <w:sz w:val="28"/>
      <w:u w:val="single"/>
    </w:rPr>
  </w:style>
  <w:style w:type="paragraph" w:styleId="Heading3">
    <w:name w:val="heading 3"/>
    <w:basedOn w:val="Normal"/>
    <w:next w:val="Normal"/>
    <w:qFormat/>
    <w:rsid w:val="00654B3B"/>
    <w:pPr>
      <w:keepNext/>
      <w:keepLines/>
      <w:spacing w:before="240" w:after="60"/>
      <w:outlineLvl w:val="2"/>
    </w:pPr>
    <w:rPr>
      <w:rFonts w:ascii="Arial" w:hAnsi="Arial"/>
      <w:b/>
      <w:sz w:val="24"/>
    </w:rPr>
  </w:style>
  <w:style w:type="paragraph" w:styleId="Heading5">
    <w:name w:val="heading 5"/>
    <w:basedOn w:val="Normal"/>
    <w:next w:val="Normal"/>
    <w:link w:val="Heading5Char"/>
    <w:semiHidden/>
    <w:unhideWhenUsed/>
    <w:qFormat/>
    <w:rsid w:val="00503BB4"/>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sz w:val="24"/>
    </w:rPr>
  </w:style>
  <w:style w:type="paragraph" w:styleId="Header">
    <w:name w:val="header"/>
    <w:basedOn w:val="Normal"/>
    <w:rsid w:val="00654B3B"/>
    <w:pPr>
      <w:pBdr>
        <w:bottom w:val="single" w:sz="6" w:space="2" w:color="auto"/>
      </w:pBdr>
      <w:tabs>
        <w:tab w:val="center" w:pos="6480"/>
        <w:tab w:val="right" w:pos="12960"/>
      </w:tabs>
    </w:pPr>
    <w:rPr>
      <w:b/>
      <w:sz w:val="28"/>
    </w:rPr>
  </w:style>
  <w:style w:type="paragraph" w:customStyle="1" w:styleId="T1">
    <w:name w:val="T1"/>
    <w:basedOn w:val="Normal"/>
    <w:rsid w:val="00654B3B"/>
    <w:pPr>
      <w:jc w:val="center"/>
    </w:pPr>
    <w:rPr>
      <w:b/>
      <w:sz w:val="28"/>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style>
  <w:style w:type="character" w:styleId="Hyperlink">
    <w:name w:val="Hyperlink"/>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eastAsia="MS Mincho" w:hAnsi="Arial" w:cs="Arial"/>
      <w:b/>
      <w:sz w:val="20"/>
      <w:lang w:val="en-US"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eastAsia="MS Mincho" w:hAnsi="Arial"/>
      <w:b/>
      <w:noProof/>
      <w:snapToGrid w:val="0"/>
      <w:sz w:val="20"/>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hAnsi="Tahoma"/>
      <w:sz w:val="16"/>
      <w:szCs w:val="16"/>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hAnsi="Calibri"/>
      <w:szCs w:val="22"/>
      <w:lang w:val="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hAnsi="Calibri"/>
      <w:sz w:val="20"/>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hAnsi="Arial" w:cs="Arial"/>
      <w:sz w:val="24"/>
      <w:szCs w:val="24"/>
      <w:lang w:val="en-US"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142">
    <w:name w:val="SP.3.172142"/>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172088">
    <w:name w:val="SP.3.172088"/>
    <w:basedOn w:val="Normal"/>
    <w:next w:val="Normal"/>
    <w:uiPriority w:val="99"/>
    <w:rsid w:val="00B74E3D"/>
    <w:pPr>
      <w:widowControl w:val="0"/>
      <w:autoSpaceDE w:val="0"/>
      <w:autoSpaceDN w:val="0"/>
      <w:adjustRightInd w:val="0"/>
    </w:pPr>
    <w:rPr>
      <w:sz w:val="24"/>
      <w:szCs w:val="24"/>
      <w:lang w:val="en-US" w:eastAsia="ko-KR"/>
    </w:rPr>
  </w:style>
  <w:style w:type="paragraph" w:customStyle="1" w:styleId="SP3278539">
    <w:name w:val="SP.3.278539"/>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38">
    <w:name w:val="SP.3.278638"/>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84">
    <w:name w:val="SP.3.278584"/>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530">
    <w:name w:val="SP.3.278530"/>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SP3278616">
    <w:name w:val="SP.3.278616"/>
    <w:basedOn w:val="Normal"/>
    <w:next w:val="Normal"/>
    <w:uiPriority w:val="99"/>
    <w:rsid w:val="00FB1A63"/>
    <w:pPr>
      <w:widowControl w:val="0"/>
      <w:autoSpaceDE w:val="0"/>
      <w:autoSpaceDN w:val="0"/>
      <w:adjustRightInd w:val="0"/>
    </w:pPr>
    <w:rPr>
      <w:sz w:val="24"/>
      <w:szCs w:val="24"/>
      <w:lang w:val="en-US" w:eastAsia="ko-KR"/>
    </w:rPr>
  </w:style>
  <w:style w:type="paragraph" w:customStyle="1" w:styleId="L2">
    <w:name w:val="L2"/>
    <w:aliases w:val="LetteredList"/>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link w:val="ListParagraphChar"/>
    <w:uiPriority w:val="1"/>
    <w:qFormat/>
    <w:rsid w:val="00884237"/>
    <w:pPr>
      <w:ind w:leftChars="400" w:left="800"/>
    </w:pPr>
  </w:style>
  <w:style w:type="paragraph" w:customStyle="1" w:styleId="SP990150">
    <w:name w:val="SP.9.90150"/>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9">
    <w:name w:val="SP.9.90119"/>
    <w:basedOn w:val="Normal"/>
    <w:next w:val="Normal"/>
    <w:uiPriority w:val="99"/>
    <w:rsid w:val="009E2715"/>
    <w:pPr>
      <w:autoSpaceDE w:val="0"/>
      <w:autoSpaceDN w:val="0"/>
      <w:adjustRightInd w:val="0"/>
    </w:pPr>
    <w:rPr>
      <w:rFonts w:ascii="Arial" w:hAnsi="Arial" w:cs="Arial"/>
      <w:sz w:val="24"/>
      <w:szCs w:val="24"/>
      <w:lang w:val="en-US" w:eastAsia="ko-KR"/>
    </w:rPr>
  </w:style>
  <w:style w:type="paragraph" w:customStyle="1" w:styleId="SP990116">
    <w:name w:val="SP.9.90116"/>
    <w:basedOn w:val="Normal"/>
    <w:next w:val="Normal"/>
    <w:uiPriority w:val="99"/>
    <w:rsid w:val="009E2715"/>
    <w:pPr>
      <w:autoSpaceDE w:val="0"/>
      <w:autoSpaceDN w:val="0"/>
      <w:adjustRightInd w:val="0"/>
    </w:pPr>
    <w:rPr>
      <w:rFonts w:ascii="Arial" w:hAnsi="Arial" w:cs="Arial"/>
      <w:sz w:val="24"/>
      <w:szCs w:val="24"/>
      <w:lang w:val="en-US"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43">
    <w:name w:val="SP.10.270343"/>
    <w:basedOn w:val="Normal"/>
    <w:next w:val="Normal"/>
    <w:uiPriority w:val="99"/>
    <w:rsid w:val="002C6CFB"/>
    <w:pPr>
      <w:autoSpaceDE w:val="0"/>
      <w:autoSpaceDN w:val="0"/>
      <w:adjustRightInd w:val="0"/>
    </w:pPr>
    <w:rPr>
      <w:rFonts w:ascii="Arial" w:hAnsi="Arial" w:cs="Arial"/>
      <w:sz w:val="24"/>
      <w:szCs w:val="24"/>
      <w:lang w:val="en-US" w:eastAsia="ko-KR"/>
    </w:rPr>
  </w:style>
  <w:style w:type="paragraph" w:customStyle="1" w:styleId="SP10270376">
    <w:name w:val="SP.10.270376"/>
    <w:basedOn w:val="Normal"/>
    <w:next w:val="Normal"/>
    <w:uiPriority w:val="99"/>
    <w:rsid w:val="002C6CFB"/>
    <w:pPr>
      <w:autoSpaceDE w:val="0"/>
      <w:autoSpaceDN w:val="0"/>
      <w:adjustRightInd w:val="0"/>
    </w:pPr>
    <w:rPr>
      <w:rFonts w:ascii="Arial" w:hAnsi="Arial" w:cs="Arial"/>
      <w:sz w:val="24"/>
      <w:szCs w:val="24"/>
      <w:lang w:val="en-US"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24">
    <w:name w:val="SP.11.208924"/>
    <w:basedOn w:val="Normal"/>
    <w:next w:val="Normal"/>
    <w:uiPriority w:val="99"/>
    <w:rsid w:val="00FA156D"/>
    <w:pPr>
      <w:autoSpaceDE w:val="0"/>
      <w:autoSpaceDN w:val="0"/>
      <w:adjustRightInd w:val="0"/>
    </w:pPr>
    <w:rPr>
      <w:rFonts w:ascii="Arial" w:hAnsi="Arial" w:cs="Arial"/>
      <w:sz w:val="24"/>
      <w:szCs w:val="24"/>
      <w:lang w:val="en-US" w:eastAsia="ko-KR"/>
    </w:rPr>
  </w:style>
  <w:style w:type="paragraph" w:customStyle="1" w:styleId="SP11208901">
    <w:name w:val="SP.11.208901"/>
    <w:basedOn w:val="Normal"/>
    <w:next w:val="Normal"/>
    <w:uiPriority w:val="99"/>
    <w:rsid w:val="00FA156D"/>
    <w:pPr>
      <w:autoSpaceDE w:val="0"/>
      <w:autoSpaceDN w:val="0"/>
      <w:adjustRightInd w:val="0"/>
    </w:pPr>
    <w:rPr>
      <w:rFonts w:ascii="Arial" w:hAnsi="Arial" w:cs="Arial"/>
      <w:sz w:val="24"/>
      <w:szCs w:val="24"/>
      <w:lang w:val="en-US"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SP990122">
    <w:name w:val="SP.9.90122"/>
    <w:basedOn w:val="Normal"/>
    <w:next w:val="Normal"/>
    <w:uiPriority w:val="99"/>
    <w:rsid w:val="003267C0"/>
    <w:pPr>
      <w:autoSpaceDE w:val="0"/>
      <w:autoSpaceDN w:val="0"/>
      <w:adjustRightInd w:val="0"/>
    </w:pPr>
    <w:rPr>
      <w:rFonts w:ascii="Arial" w:hAnsi="Arial" w:cs="Arial"/>
      <w:sz w:val="24"/>
      <w:szCs w:val="24"/>
      <w:lang w:val="en-US"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paragraph" w:customStyle="1" w:styleId="SP9110630">
    <w:name w:val="SP.9.110630"/>
    <w:basedOn w:val="Default"/>
    <w:next w:val="Default"/>
    <w:uiPriority w:val="99"/>
    <w:rsid w:val="00504BEE"/>
    <w:rPr>
      <w:rFonts w:ascii="Arial" w:hAnsi="Arial" w:cs="Arial"/>
      <w:color w:val="auto"/>
    </w:rPr>
  </w:style>
  <w:style w:type="paragraph" w:customStyle="1" w:styleId="SP9110620">
    <w:name w:val="SP.9.110620"/>
    <w:basedOn w:val="Default"/>
    <w:next w:val="Default"/>
    <w:uiPriority w:val="99"/>
    <w:rsid w:val="00504BEE"/>
    <w:rPr>
      <w:rFonts w:ascii="Arial" w:hAnsi="Arial" w:cs="Arial"/>
      <w:color w:val="auto"/>
    </w:rPr>
  </w:style>
  <w:style w:type="paragraph" w:customStyle="1" w:styleId="SP9110602">
    <w:name w:val="SP.9.110602"/>
    <w:basedOn w:val="Default"/>
    <w:next w:val="Default"/>
    <w:uiPriority w:val="99"/>
    <w:rsid w:val="00504BEE"/>
    <w:rPr>
      <w:rFonts w:ascii="Arial" w:hAnsi="Arial" w:cs="Arial"/>
      <w:color w:val="auto"/>
    </w:rPr>
  </w:style>
  <w:style w:type="paragraph" w:customStyle="1" w:styleId="SP9110593">
    <w:name w:val="SP.9.110593"/>
    <w:basedOn w:val="Default"/>
    <w:next w:val="Default"/>
    <w:uiPriority w:val="99"/>
    <w:rsid w:val="00504BEE"/>
    <w:rPr>
      <w:rFonts w:ascii="Arial" w:hAnsi="Arial" w:cs="Arial"/>
      <w:color w:val="auto"/>
    </w:rPr>
  </w:style>
  <w:style w:type="paragraph" w:customStyle="1" w:styleId="SP9110599">
    <w:name w:val="SP.9.110599"/>
    <w:basedOn w:val="Default"/>
    <w:next w:val="Default"/>
    <w:uiPriority w:val="99"/>
    <w:rsid w:val="00D8211B"/>
    <w:rPr>
      <w:rFonts w:ascii="Arial" w:hAnsi="Arial" w:cs="Arial"/>
      <w:color w:val="auto"/>
    </w:rPr>
  </w:style>
  <w:style w:type="paragraph" w:customStyle="1" w:styleId="SP9110644">
    <w:name w:val="SP.9.110644"/>
    <w:basedOn w:val="Default"/>
    <w:next w:val="Default"/>
    <w:uiPriority w:val="99"/>
    <w:rsid w:val="00D8211B"/>
    <w:rPr>
      <w:rFonts w:ascii="Arial" w:hAnsi="Arial" w:cs="Arial"/>
      <w:color w:val="auto"/>
    </w:rPr>
  </w:style>
  <w:style w:type="character" w:customStyle="1" w:styleId="SC9192656">
    <w:name w:val="SC.9.192656"/>
    <w:uiPriority w:val="99"/>
    <w:rsid w:val="00D8211B"/>
    <w:rPr>
      <w:rFonts w:ascii="Times New Roman" w:hAnsi="Times New Roman" w:cs="Times New Roman"/>
      <w:color w:val="000000"/>
      <w:sz w:val="20"/>
      <w:szCs w:val="20"/>
      <w:u w:val="single"/>
    </w:rPr>
  </w:style>
  <w:style w:type="paragraph" w:customStyle="1" w:styleId="SP9110597">
    <w:name w:val="SP.9.110597"/>
    <w:basedOn w:val="Default"/>
    <w:next w:val="Default"/>
    <w:uiPriority w:val="99"/>
    <w:rsid w:val="00D8211B"/>
    <w:rPr>
      <w:rFonts w:ascii="Arial" w:hAnsi="Arial" w:cs="Arial"/>
      <w:color w:val="auto"/>
    </w:rPr>
  </w:style>
  <w:style w:type="paragraph" w:customStyle="1" w:styleId="SP9110596">
    <w:name w:val="SP.9.110596"/>
    <w:basedOn w:val="Default"/>
    <w:next w:val="Default"/>
    <w:uiPriority w:val="99"/>
    <w:rsid w:val="00D8211B"/>
    <w:rPr>
      <w:rFonts w:ascii="Arial" w:hAnsi="Arial" w:cs="Arial"/>
      <w:color w:val="auto"/>
    </w:rPr>
  </w:style>
  <w:style w:type="paragraph" w:customStyle="1" w:styleId="SP1065575">
    <w:name w:val="SP.10.65575"/>
    <w:basedOn w:val="Default"/>
    <w:next w:val="Default"/>
    <w:uiPriority w:val="99"/>
    <w:rsid w:val="00D8211B"/>
    <w:rPr>
      <w:color w:val="auto"/>
    </w:rPr>
  </w:style>
  <w:style w:type="paragraph" w:customStyle="1" w:styleId="SP1065565">
    <w:name w:val="SP.10.65565"/>
    <w:basedOn w:val="Default"/>
    <w:next w:val="Default"/>
    <w:uiPriority w:val="99"/>
    <w:rsid w:val="00D8211B"/>
    <w:rPr>
      <w:color w:val="auto"/>
    </w:rPr>
  </w:style>
  <w:style w:type="paragraph" w:customStyle="1" w:styleId="SP1065546">
    <w:name w:val="SP.10.65546"/>
    <w:basedOn w:val="Default"/>
    <w:next w:val="Default"/>
    <w:uiPriority w:val="99"/>
    <w:rsid w:val="00D8211B"/>
    <w:rPr>
      <w:color w:val="auto"/>
    </w:rPr>
  </w:style>
  <w:style w:type="paragraph" w:customStyle="1" w:styleId="SP1065537">
    <w:name w:val="SP.10.65537"/>
    <w:basedOn w:val="Default"/>
    <w:next w:val="Default"/>
    <w:uiPriority w:val="99"/>
    <w:rsid w:val="00D8211B"/>
    <w:rPr>
      <w:color w:val="auto"/>
    </w:rPr>
  </w:style>
  <w:style w:type="paragraph" w:customStyle="1" w:styleId="SP1065610">
    <w:name w:val="SP.10.65610"/>
    <w:basedOn w:val="Default"/>
    <w:next w:val="Default"/>
    <w:uiPriority w:val="99"/>
    <w:rsid w:val="00D8211B"/>
    <w:rPr>
      <w:rFonts w:ascii="Arial" w:hAnsi="Arial" w:cs="Arial"/>
      <w:color w:val="auto"/>
    </w:rPr>
  </w:style>
  <w:style w:type="character" w:customStyle="1" w:styleId="SC10323607">
    <w:name w:val="SC.10.323607"/>
    <w:uiPriority w:val="99"/>
    <w:rsid w:val="00D8211B"/>
    <w:rPr>
      <w:rFonts w:ascii="Times New Roman" w:hAnsi="Times New Roman" w:cs="Times New Roman"/>
      <w:color w:val="000000"/>
      <w:sz w:val="18"/>
      <w:szCs w:val="18"/>
      <w:u w:val="single"/>
    </w:rPr>
  </w:style>
  <w:style w:type="paragraph" w:customStyle="1" w:styleId="SP1065576">
    <w:name w:val="SP.10.65576"/>
    <w:basedOn w:val="Default"/>
    <w:next w:val="Default"/>
    <w:uiPriority w:val="99"/>
    <w:rsid w:val="00D8211B"/>
    <w:rPr>
      <w:rFonts w:ascii="Arial" w:hAnsi="Arial" w:cs="Arial"/>
      <w:color w:val="auto"/>
    </w:rPr>
  </w:style>
  <w:style w:type="paragraph" w:customStyle="1" w:styleId="SP11307227">
    <w:name w:val="SP.11.307227"/>
    <w:basedOn w:val="Default"/>
    <w:next w:val="Default"/>
    <w:uiPriority w:val="99"/>
    <w:rsid w:val="00D8211B"/>
    <w:rPr>
      <w:color w:val="auto"/>
    </w:rPr>
  </w:style>
  <w:style w:type="paragraph" w:customStyle="1" w:styleId="SP11307228">
    <w:name w:val="SP.11.307228"/>
    <w:basedOn w:val="Default"/>
    <w:next w:val="Default"/>
    <w:uiPriority w:val="99"/>
    <w:rsid w:val="00D8211B"/>
    <w:rPr>
      <w:color w:val="auto"/>
    </w:rPr>
  </w:style>
  <w:style w:type="paragraph" w:customStyle="1" w:styleId="SP11307205">
    <w:name w:val="SP.11.307205"/>
    <w:basedOn w:val="Default"/>
    <w:next w:val="Default"/>
    <w:uiPriority w:val="99"/>
    <w:rsid w:val="00D8211B"/>
    <w:rPr>
      <w:color w:val="auto"/>
    </w:rPr>
  </w:style>
  <w:style w:type="paragraph" w:customStyle="1" w:styleId="SP11307211">
    <w:name w:val="SP.11.307211"/>
    <w:basedOn w:val="Default"/>
    <w:next w:val="Default"/>
    <w:uiPriority w:val="99"/>
    <w:rsid w:val="00D8211B"/>
    <w:rPr>
      <w:color w:val="auto"/>
    </w:rPr>
  </w:style>
  <w:style w:type="character" w:customStyle="1" w:styleId="SC11274506">
    <w:name w:val="SC.11.274506"/>
    <w:uiPriority w:val="99"/>
    <w:rsid w:val="00D8211B"/>
    <w:rPr>
      <w:color w:val="000000"/>
      <w:sz w:val="20"/>
      <w:szCs w:val="20"/>
      <w:u w:val="single"/>
    </w:rPr>
  </w:style>
  <w:style w:type="paragraph" w:customStyle="1" w:styleId="SP12221222">
    <w:name w:val="SP.12.221222"/>
    <w:basedOn w:val="Default"/>
    <w:next w:val="Default"/>
    <w:uiPriority w:val="99"/>
    <w:rsid w:val="00D8211B"/>
    <w:rPr>
      <w:rFonts w:ascii="Arial" w:hAnsi="Arial" w:cs="Arial"/>
      <w:color w:val="auto"/>
    </w:rPr>
  </w:style>
  <w:style w:type="paragraph" w:customStyle="1" w:styleId="SP12221191">
    <w:name w:val="SP.12.221191"/>
    <w:basedOn w:val="Default"/>
    <w:next w:val="Default"/>
    <w:uiPriority w:val="99"/>
    <w:rsid w:val="00D8211B"/>
    <w:rPr>
      <w:rFonts w:ascii="Arial" w:hAnsi="Arial" w:cs="Arial"/>
      <w:color w:val="auto"/>
    </w:rPr>
  </w:style>
  <w:style w:type="paragraph" w:customStyle="1" w:styleId="SP12221188">
    <w:name w:val="SP.12.221188"/>
    <w:basedOn w:val="Default"/>
    <w:next w:val="Default"/>
    <w:uiPriority w:val="99"/>
    <w:rsid w:val="00D8211B"/>
    <w:rPr>
      <w:rFonts w:ascii="Arial" w:hAnsi="Arial" w:cs="Arial"/>
      <w:color w:val="auto"/>
    </w:rPr>
  </w:style>
  <w:style w:type="paragraph" w:customStyle="1" w:styleId="SP12221194">
    <w:name w:val="SP.12.221194"/>
    <w:basedOn w:val="Default"/>
    <w:next w:val="Default"/>
    <w:uiPriority w:val="99"/>
    <w:rsid w:val="00D8211B"/>
    <w:rPr>
      <w:rFonts w:ascii="Arial" w:hAnsi="Arial" w:cs="Arial"/>
      <w:color w:val="auto"/>
    </w:rPr>
  </w:style>
  <w:style w:type="character" w:customStyle="1" w:styleId="SC12319504">
    <w:name w:val="SC.12.319504"/>
    <w:uiPriority w:val="99"/>
    <w:rsid w:val="00D8211B"/>
    <w:rPr>
      <w:b/>
      <w:bCs/>
      <w:i/>
      <w:iCs/>
      <w:color w:val="000000"/>
      <w:sz w:val="20"/>
      <w:szCs w:val="20"/>
    </w:rPr>
  </w:style>
  <w:style w:type="paragraph" w:customStyle="1" w:styleId="SP12221185">
    <w:name w:val="SP.12.221185"/>
    <w:basedOn w:val="Default"/>
    <w:next w:val="Default"/>
    <w:uiPriority w:val="99"/>
    <w:rsid w:val="00D8211B"/>
    <w:rPr>
      <w:rFonts w:ascii="Arial" w:hAnsi="Arial" w:cs="Arial"/>
      <w:color w:val="auto"/>
    </w:rPr>
  </w:style>
  <w:style w:type="character" w:customStyle="1" w:styleId="SC12319574">
    <w:name w:val="SC.12.319574"/>
    <w:uiPriority w:val="99"/>
    <w:rsid w:val="00D8211B"/>
    <w:rPr>
      <w:color w:val="000000"/>
      <w:sz w:val="20"/>
      <w:szCs w:val="20"/>
      <w:u w:val="single"/>
    </w:rPr>
  </w:style>
  <w:style w:type="paragraph" w:customStyle="1" w:styleId="SP12221207">
    <w:name w:val="SP.12.221207"/>
    <w:basedOn w:val="Default"/>
    <w:next w:val="Default"/>
    <w:uiPriority w:val="99"/>
    <w:rsid w:val="00D8211B"/>
    <w:rPr>
      <w:color w:val="auto"/>
    </w:rPr>
  </w:style>
  <w:style w:type="character" w:customStyle="1" w:styleId="SC12319576">
    <w:name w:val="SC.12.319576"/>
    <w:uiPriority w:val="99"/>
    <w:rsid w:val="00D8211B"/>
    <w:rPr>
      <w:strike/>
      <w:color w:val="000000"/>
      <w:sz w:val="20"/>
      <w:szCs w:val="20"/>
    </w:rPr>
  </w:style>
  <w:style w:type="paragraph" w:customStyle="1" w:styleId="SP13208943">
    <w:name w:val="SP.13.208943"/>
    <w:basedOn w:val="Default"/>
    <w:next w:val="Default"/>
    <w:uiPriority w:val="99"/>
    <w:rsid w:val="00D8211B"/>
    <w:rPr>
      <w:rFonts w:ascii="Arial" w:hAnsi="Arial" w:cs="Arial"/>
      <w:color w:val="auto"/>
    </w:rPr>
  </w:style>
  <w:style w:type="paragraph" w:customStyle="1" w:styleId="SP13208908">
    <w:name w:val="SP.13.208908"/>
    <w:basedOn w:val="Default"/>
    <w:next w:val="Default"/>
    <w:uiPriority w:val="99"/>
    <w:rsid w:val="00D8211B"/>
    <w:rPr>
      <w:rFonts w:ascii="Arial" w:hAnsi="Arial" w:cs="Arial"/>
      <w:color w:val="auto"/>
    </w:rPr>
  </w:style>
  <w:style w:type="paragraph" w:customStyle="1" w:styleId="SP13208931">
    <w:name w:val="SP.13.208931"/>
    <w:basedOn w:val="Default"/>
    <w:next w:val="Default"/>
    <w:uiPriority w:val="99"/>
    <w:rsid w:val="00D8211B"/>
    <w:rPr>
      <w:rFonts w:ascii="Arial" w:hAnsi="Arial" w:cs="Arial"/>
      <w:color w:val="auto"/>
    </w:rPr>
  </w:style>
  <w:style w:type="paragraph" w:customStyle="1" w:styleId="SP13208918">
    <w:name w:val="SP.13.208918"/>
    <w:basedOn w:val="Default"/>
    <w:next w:val="Default"/>
    <w:uiPriority w:val="99"/>
    <w:rsid w:val="00D8211B"/>
    <w:rPr>
      <w:rFonts w:ascii="Arial" w:hAnsi="Arial" w:cs="Arial"/>
      <w:color w:val="auto"/>
    </w:rPr>
  </w:style>
  <w:style w:type="character" w:customStyle="1" w:styleId="SC13303254">
    <w:name w:val="SC.13.303254"/>
    <w:uiPriority w:val="99"/>
    <w:rsid w:val="00D8211B"/>
    <w:rPr>
      <w:b/>
      <w:bCs/>
      <w:color w:val="000000"/>
      <w:sz w:val="20"/>
      <w:szCs w:val="20"/>
    </w:rPr>
  </w:style>
  <w:style w:type="paragraph" w:customStyle="1" w:styleId="SP13209322">
    <w:name w:val="SP.13.209322"/>
    <w:basedOn w:val="Default"/>
    <w:next w:val="Default"/>
    <w:uiPriority w:val="99"/>
    <w:rsid w:val="00D8211B"/>
    <w:rPr>
      <w:color w:val="auto"/>
    </w:rPr>
  </w:style>
  <w:style w:type="paragraph" w:customStyle="1" w:styleId="SP13208905">
    <w:name w:val="SP.13.208905"/>
    <w:basedOn w:val="Default"/>
    <w:next w:val="Default"/>
    <w:uiPriority w:val="99"/>
    <w:rsid w:val="00D8211B"/>
    <w:rPr>
      <w:color w:val="auto"/>
    </w:rPr>
  </w:style>
  <w:style w:type="paragraph" w:customStyle="1" w:styleId="SP13208927">
    <w:name w:val="SP.13.208927"/>
    <w:basedOn w:val="Default"/>
    <w:next w:val="Default"/>
    <w:uiPriority w:val="99"/>
    <w:rsid w:val="00D8211B"/>
    <w:rPr>
      <w:color w:val="auto"/>
    </w:rPr>
  </w:style>
  <w:style w:type="paragraph" w:customStyle="1" w:styleId="SP15319638">
    <w:name w:val="SP.15.319638"/>
    <w:basedOn w:val="Default"/>
    <w:next w:val="Default"/>
    <w:uiPriority w:val="99"/>
    <w:rsid w:val="00892639"/>
    <w:rPr>
      <w:rFonts w:ascii="Arial" w:hAnsi="Arial" w:cs="Arial"/>
      <w:color w:val="auto"/>
    </w:rPr>
  </w:style>
  <w:style w:type="character" w:customStyle="1" w:styleId="SC154062">
    <w:name w:val="SC.15.4062"/>
    <w:uiPriority w:val="99"/>
    <w:rsid w:val="00892639"/>
    <w:rPr>
      <w:b/>
      <w:bCs/>
      <w:color w:val="000000"/>
      <w:sz w:val="28"/>
      <w:szCs w:val="28"/>
    </w:rPr>
  </w:style>
  <w:style w:type="paragraph" w:customStyle="1" w:styleId="SP15319765">
    <w:name w:val="SP.15.319765"/>
    <w:basedOn w:val="Default"/>
    <w:next w:val="Default"/>
    <w:uiPriority w:val="99"/>
    <w:rsid w:val="00892639"/>
    <w:rPr>
      <w:rFonts w:ascii="Arial" w:hAnsi="Arial" w:cs="Arial"/>
      <w:color w:val="auto"/>
    </w:rPr>
  </w:style>
  <w:style w:type="character" w:customStyle="1" w:styleId="SC154028">
    <w:name w:val="SC.15.4028"/>
    <w:uiPriority w:val="99"/>
    <w:rsid w:val="00892639"/>
    <w:rPr>
      <w:color w:val="000000"/>
    </w:rPr>
  </w:style>
  <w:style w:type="paragraph" w:customStyle="1" w:styleId="SP15319663">
    <w:name w:val="SP.15.319663"/>
    <w:basedOn w:val="Default"/>
    <w:next w:val="Default"/>
    <w:uiPriority w:val="99"/>
    <w:rsid w:val="00892639"/>
    <w:rPr>
      <w:rFonts w:ascii="Arial" w:hAnsi="Arial" w:cs="Arial"/>
      <w:color w:val="auto"/>
    </w:rPr>
  </w:style>
  <w:style w:type="paragraph" w:customStyle="1" w:styleId="SP15319618">
    <w:name w:val="SP.15.319618"/>
    <w:basedOn w:val="Default"/>
    <w:next w:val="Default"/>
    <w:uiPriority w:val="99"/>
    <w:rsid w:val="00892639"/>
    <w:rPr>
      <w:rFonts w:ascii="Arial" w:hAnsi="Arial" w:cs="Arial"/>
      <w:color w:val="auto"/>
    </w:rPr>
  </w:style>
  <w:style w:type="paragraph" w:customStyle="1" w:styleId="SP15319639">
    <w:name w:val="SP.15.319639"/>
    <w:basedOn w:val="Default"/>
    <w:next w:val="Default"/>
    <w:uiPriority w:val="99"/>
    <w:rsid w:val="00892639"/>
    <w:rPr>
      <w:rFonts w:ascii="Arial" w:hAnsi="Arial" w:cs="Arial"/>
      <w:color w:val="auto"/>
    </w:rPr>
  </w:style>
  <w:style w:type="character" w:customStyle="1" w:styleId="SC154004">
    <w:name w:val="SC.15.4004"/>
    <w:uiPriority w:val="99"/>
    <w:rsid w:val="00892639"/>
    <w:rPr>
      <w:b/>
      <w:bCs/>
      <w:color w:val="000000"/>
      <w:sz w:val="22"/>
      <w:szCs w:val="22"/>
    </w:rPr>
  </w:style>
  <w:style w:type="character" w:customStyle="1" w:styleId="SC154050">
    <w:name w:val="SC.15.4050"/>
    <w:uiPriority w:val="99"/>
    <w:rsid w:val="00892639"/>
    <w:rPr>
      <w:rFonts w:ascii="Times New Roman" w:hAnsi="Times New Roman" w:cs="Times New Roman"/>
      <w:b/>
      <w:bCs/>
      <w:i/>
      <w:iCs/>
      <w:color w:val="000000"/>
      <w:sz w:val="20"/>
      <w:szCs w:val="20"/>
    </w:rPr>
  </w:style>
  <w:style w:type="paragraph" w:customStyle="1" w:styleId="SP1065548">
    <w:name w:val="SP.10.65548"/>
    <w:basedOn w:val="Default"/>
    <w:next w:val="Default"/>
    <w:uiPriority w:val="99"/>
    <w:rsid w:val="00345650"/>
    <w:rPr>
      <w:color w:val="auto"/>
    </w:rPr>
  </w:style>
  <w:style w:type="paragraph" w:customStyle="1" w:styleId="SP1065543">
    <w:name w:val="SP.10.65543"/>
    <w:basedOn w:val="Default"/>
    <w:next w:val="Default"/>
    <w:uiPriority w:val="99"/>
    <w:rsid w:val="001A1F3C"/>
    <w:rPr>
      <w:rFonts w:ascii="Arial" w:hAnsi="Arial" w:cs="Arial"/>
      <w:color w:val="auto"/>
    </w:rPr>
  </w:style>
  <w:style w:type="character" w:styleId="Strong">
    <w:name w:val="Strong"/>
    <w:basedOn w:val="DefaultParagraphFont"/>
    <w:qFormat/>
    <w:rsid w:val="00771DCF"/>
    <w:rPr>
      <w:b/>
      <w:bCs/>
    </w:rPr>
  </w:style>
  <w:style w:type="paragraph" w:styleId="Caption">
    <w:name w:val="caption"/>
    <w:basedOn w:val="Normal"/>
    <w:next w:val="Normal"/>
    <w:uiPriority w:val="35"/>
    <w:unhideWhenUsed/>
    <w:qFormat/>
    <w:rsid w:val="007B4723"/>
    <w:rPr>
      <w:b/>
      <w:bCs/>
      <w:sz w:val="20"/>
    </w:rPr>
  </w:style>
  <w:style w:type="paragraph" w:styleId="NoSpacing">
    <w:name w:val="No Spacing"/>
    <w:basedOn w:val="Normal"/>
    <w:uiPriority w:val="1"/>
    <w:qFormat/>
    <w:rsid w:val="00B95581"/>
    <w:pPr>
      <w:numPr>
        <w:numId w:val="2"/>
      </w:numPr>
    </w:pPr>
    <w:rPr>
      <w:rFonts w:ascii="Calibri" w:eastAsia="Times New Roman" w:hAnsi="Calibri" w:cs="Calibri"/>
      <w:b/>
      <w:bCs/>
      <w:sz w:val="20"/>
      <w:lang w:val="en-US"/>
    </w:rPr>
  </w:style>
  <w:style w:type="paragraph" w:customStyle="1" w:styleId="SP">
    <w:name w:val="SP"/>
    <w:basedOn w:val="NoSpacing"/>
    <w:link w:val="SPChar"/>
    <w:qFormat/>
    <w:rsid w:val="00B95581"/>
  </w:style>
  <w:style w:type="character" w:customStyle="1" w:styleId="SPChar">
    <w:name w:val="SP Char"/>
    <w:basedOn w:val="DefaultParagraphFont"/>
    <w:link w:val="SP"/>
    <w:rsid w:val="00B95581"/>
    <w:rPr>
      <w:rFonts w:ascii="Calibri" w:eastAsia="Times New Roman" w:hAnsi="Calibri" w:cs="Calibri"/>
      <w:b/>
      <w:bCs/>
      <w:lang w:eastAsia="en-US"/>
    </w:rPr>
  </w:style>
  <w:style w:type="character" w:customStyle="1" w:styleId="ListParagraphChar">
    <w:name w:val="List Paragraph Char"/>
    <w:basedOn w:val="DefaultParagraphFont"/>
    <w:link w:val="ListParagraph"/>
    <w:uiPriority w:val="1"/>
    <w:rsid w:val="00B95581"/>
    <w:rPr>
      <w:sz w:val="18"/>
      <w:lang w:val="en-GB" w:eastAsia="en-US"/>
    </w:rPr>
  </w:style>
  <w:style w:type="character" w:customStyle="1" w:styleId="cf01">
    <w:name w:val="cf01"/>
    <w:basedOn w:val="DefaultParagraphFont"/>
    <w:rsid w:val="006A041C"/>
    <w:rPr>
      <w:rFonts w:ascii="Segoe UI" w:hAnsi="Segoe UI" w:cs="Segoe UI" w:hint="default"/>
      <w:sz w:val="18"/>
      <w:szCs w:val="18"/>
    </w:rPr>
  </w:style>
  <w:style w:type="table" w:customStyle="1" w:styleId="TableGrid1">
    <w:name w:val="Table Grid1"/>
    <w:basedOn w:val="TableNormal"/>
    <w:next w:val="TableGrid"/>
    <w:uiPriority w:val="39"/>
    <w:rsid w:val="0048301C"/>
    <w:rPr>
      <w:rFonts w:ascii="Calibri" w:eastAsia="DengXian" w:hAnsi="Calibri"/>
      <w:kern w:val="2"/>
      <w:sz w:val="22"/>
      <w:szCs w:val="22"/>
      <w:lang w:eastAsia="zh-C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qFormat/>
    <w:rsid w:val="0016400B"/>
    <w:pPr>
      <w:spacing w:after="120"/>
    </w:pPr>
  </w:style>
  <w:style w:type="character" w:customStyle="1" w:styleId="BodyTextChar">
    <w:name w:val="Body Text Char"/>
    <w:basedOn w:val="DefaultParagraphFont"/>
    <w:link w:val="BodyText"/>
    <w:semiHidden/>
    <w:rsid w:val="0016400B"/>
    <w:rPr>
      <w:sz w:val="18"/>
      <w:lang w:val="en-GB" w:eastAsia="en-US"/>
    </w:rPr>
  </w:style>
  <w:style w:type="character" w:customStyle="1" w:styleId="fontstyle01">
    <w:name w:val="fontstyle01"/>
    <w:basedOn w:val="DefaultParagraphFont"/>
    <w:rsid w:val="00D969AC"/>
    <w:rPr>
      <w:rFonts w:ascii="TimesNewRoman" w:hAnsi="TimesNewRoman" w:hint="default"/>
      <w:b w:val="0"/>
      <w:bCs w:val="0"/>
      <w:i w:val="0"/>
      <w:iCs w:val="0"/>
      <w:color w:val="000000"/>
      <w:sz w:val="18"/>
      <w:szCs w:val="18"/>
    </w:rPr>
  </w:style>
  <w:style w:type="character" w:styleId="Emphasis">
    <w:name w:val="Emphasis"/>
    <w:basedOn w:val="DefaultParagraphFont"/>
    <w:qFormat/>
    <w:rsid w:val="004B5CD3"/>
    <w:rPr>
      <w:i/>
      <w:iCs/>
    </w:rPr>
  </w:style>
  <w:style w:type="character" w:customStyle="1" w:styleId="xapple-converted-space">
    <w:name w:val="x_apple-converted-space"/>
    <w:basedOn w:val="DefaultParagraphFont"/>
    <w:rsid w:val="00B61364"/>
  </w:style>
  <w:style w:type="table" w:customStyle="1" w:styleId="TableGrid2">
    <w:name w:val="Table Grid2"/>
    <w:basedOn w:val="TableNormal"/>
    <w:next w:val="TableGrid"/>
    <w:uiPriority w:val="39"/>
    <w:rsid w:val="00754507"/>
    <w:rPr>
      <w:rFonts w:ascii="Calibri" w:eastAsia="DengXian" w:hAnsi="Calibri"/>
      <w:kern w:val="2"/>
      <w:sz w:val="22"/>
      <w:szCs w:val="22"/>
      <w:lang w:eastAsia="zh-CN"/>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51ED5"/>
    <w:rPr>
      <w:rFonts w:ascii="Arial" w:hAnsi="Arial"/>
      <w:b/>
      <w:sz w:val="32"/>
      <w:u w:val="single"/>
      <w:lang w:val="en-GB" w:eastAsia="en-US"/>
    </w:rPr>
  </w:style>
  <w:style w:type="paragraph" w:customStyle="1" w:styleId="B-Body">
    <w:name w:val="B-Body"/>
    <w:link w:val="B-BodyChar"/>
    <w:qFormat/>
    <w:rsid w:val="00451ED5"/>
    <w:pPr>
      <w:tabs>
        <w:tab w:val="left" w:pos="2160"/>
      </w:tabs>
      <w:spacing w:before="120" w:after="40"/>
      <w:ind w:left="720"/>
    </w:pPr>
    <w:rPr>
      <w:rFonts w:eastAsia="Times New Roman"/>
      <w:sz w:val="22"/>
      <w:lang w:eastAsia="en-US"/>
    </w:rPr>
  </w:style>
  <w:style w:type="character" w:customStyle="1" w:styleId="B-BodyChar">
    <w:name w:val="B-Body Char"/>
    <w:basedOn w:val="DefaultParagraphFont"/>
    <w:link w:val="B-Body"/>
    <w:locked/>
    <w:rsid w:val="00451ED5"/>
    <w:rPr>
      <w:rFonts w:eastAsia="Times New Roman"/>
      <w:sz w:val="22"/>
      <w:lang w:eastAsia="en-US"/>
    </w:rPr>
  </w:style>
  <w:style w:type="character" w:customStyle="1" w:styleId="Heading5Char">
    <w:name w:val="Heading 5 Char"/>
    <w:basedOn w:val="DefaultParagraphFont"/>
    <w:link w:val="Heading5"/>
    <w:semiHidden/>
    <w:rsid w:val="00503BB4"/>
    <w:rPr>
      <w:rFonts w:asciiTheme="majorHAnsi" w:eastAsiaTheme="majorEastAsia" w:hAnsiTheme="majorHAnsi" w:cstheme="majorBidi"/>
      <w:color w:val="365F91" w:themeColor="accent1" w:themeShade="BF"/>
      <w:sz w:val="18"/>
      <w:lang w:val="en-GB" w:eastAsia="en-US"/>
    </w:rPr>
  </w:style>
  <w:style w:type="table" w:customStyle="1" w:styleId="TableGrid3">
    <w:name w:val="Table Grid3"/>
    <w:basedOn w:val="TableNormal"/>
    <w:next w:val="TableGrid"/>
    <w:uiPriority w:val="39"/>
    <w:rsid w:val="00D0668D"/>
    <w:rPr>
      <w:rFonts w:ascii="Calibri" w:eastAsia="DengXian" w:hAnsi="Calibri"/>
      <w:kern w:val="2"/>
      <w:sz w:val="22"/>
      <w:szCs w:val="22"/>
      <w:lang w:eastAsia="zh-CN"/>
      <w14:ligatures w14:val="standardContextu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1377251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680573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58017200">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87580839">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1192809">
      <w:bodyDiv w:val="1"/>
      <w:marLeft w:val="0"/>
      <w:marRight w:val="0"/>
      <w:marTop w:val="0"/>
      <w:marBottom w:val="0"/>
      <w:divBdr>
        <w:top w:val="none" w:sz="0" w:space="0" w:color="auto"/>
        <w:left w:val="none" w:sz="0" w:space="0" w:color="auto"/>
        <w:bottom w:val="none" w:sz="0" w:space="0" w:color="auto"/>
        <w:right w:val="none" w:sz="0" w:space="0" w:color="auto"/>
      </w:divBdr>
    </w:div>
    <w:div w:id="123429346">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2666490">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97938957">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199243175">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9614325">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32593127">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46770723">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1230977">
      <w:bodyDiv w:val="1"/>
      <w:marLeft w:val="0"/>
      <w:marRight w:val="0"/>
      <w:marTop w:val="0"/>
      <w:marBottom w:val="0"/>
      <w:divBdr>
        <w:top w:val="none" w:sz="0" w:space="0" w:color="auto"/>
        <w:left w:val="none" w:sz="0" w:space="0" w:color="auto"/>
        <w:bottom w:val="none" w:sz="0" w:space="0" w:color="auto"/>
        <w:right w:val="none" w:sz="0" w:space="0" w:color="auto"/>
      </w:divBdr>
    </w:div>
    <w:div w:id="261569226">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30003618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4476833">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3382954">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6925731">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4555377">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48223090">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2601031">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399522762">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1688295">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1850294">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57260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77263131">
      <w:bodyDiv w:val="1"/>
      <w:marLeft w:val="0"/>
      <w:marRight w:val="0"/>
      <w:marTop w:val="0"/>
      <w:marBottom w:val="0"/>
      <w:divBdr>
        <w:top w:val="none" w:sz="0" w:space="0" w:color="auto"/>
        <w:left w:val="none" w:sz="0" w:space="0" w:color="auto"/>
        <w:bottom w:val="none" w:sz="0" w:space="0" w:color="auto"/>
        <w:right w:val="none" w:sz="0" w:space="0" w:color="auto"/>
      </w:divBdr>
      <w:divsChild>
        <w:div w:id="1107195606">
          <w:marLeft w:val="1166"/>
          <w:marRight w:val="0"/>
          <w:marTop w:val="96"/>
          <w:marBottom w:val="0"/>
          <w:divBdr>
            <w:top w:val="none" w:sz="0" w:space="0" w:color="auto"/>
            <w:left w:val="none" w:sz="0" w:space="0" w:color="auto"/>
            <w:bottom w:val="none" w:sz="0" w:space="0" w:color="auto"/>
            <w:right w:val="none" w:sz="0" w:space="0" w:color="auto"/>
          </w:divBdr>
        </w:div>
      </w:divsChild>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3394111">
      <w:bodyDiv w:val="1"/>
      <w:marLeft w:val="0"/>
      <w:marRight w:val="0"/>
      <w:marTop w:val="0"/>
      <w:marBottom w:val="0"/>
      <w:divBdr>
        <w:top w:val="none" w:sz="0" w:space="0" w:color="auto"/>
        <w:left w:val="none" w:sz="0" w:space="0" w:color="auto"/>
        <w:bottom w:val="none" w:sz="0" w:space="0" w:color="auto"/>
        <w:right w:val="none" w:sz="0" w:space="0" w:color="auto"/>
      </w:divBdr>
    </w:div>
    <w:div w:id="556667694">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7365638">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88608896">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66845777">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16723041">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39589978">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2421165">
      <w:bodyDiv w:val="1"/>
      <w:marLeft w:val="0"/>
      <w:marRight w:val="0"/>
      <w:marTop w:val="0"/>
      <w:marBottom w:val="0"/>
      <w:divBdr>
        <w:top w:val="none" w:sz="0" w:space="0" w:color="auto"/>
        <w:left w:val="none" w:sz="0" w:space="0" w:color="auto"/>
        <w:bottom w:val="none" w:sz="0" w:space="0" w:color="auto"/>
        <w:right w:val="none" w:sz="0" w:space="0" w:color="auto"/>
      </w:divBdr>
    </w:div>
    <w:div w:id="928660057">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0939486">
      <w:bodyDiv w:val="1"/>
      <w:marLeft w:val="0"/>
      <w:marRight w:val="0"/>
      <w:marTop w:val="0"/>
      <w:marBottom w:val="0"/>
      <w:divBdr>
        <w:top w:val="none" w:sz="0" w:space="0" w:color="auto"/>
        <w:left w:val="none" w:sz="0" w:space="0" w:color="auto"/>
        <w:bottom w:val="none" w:sz="0" w:space="0" w:color="auto"/>
        <w:right w:val="none" w:sz="0" w:space="0" w:color="auto"/>
      </w:divBdr>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09598828">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6490940">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7021332">
      <w:bodyDiv w:val="1"/>
      <w:marLeft w:val="0"/>
      <w:marRight w:val="0"/>
      <w:marTop w:val="0"/>
      <w:marBottom w:val="0"/>
      <w:divBdr>
        <w:top w:val="none" w:sz="0" w:space="0" w:color="auto"/>
        <w:left w:val="none" w:sz="0" w:space="0" w:color="auto"/>
        <w:bottom w:val="none" w:sz="0" w:space="0" w:color="auto"/>
        <w:right w:val="none" w:sz="0" w:space="0" w:color="auto"/>
      </w:divBdr>
    </w:div>
    <w:div w:id="1084690872">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225402">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8499885">
      <w:bodyDiv w:val="1"/>
      <w:marLeft w:val="0"/>
      <w:marRight w:val="0"/>
      <w:marTop w:val="0"/>
      <w:marBottom w:val="0"/>
      <w:divBdr>
        <w:top w:val="none" w:sz="0" w:space="0" w:color="auto"/>
        <w:left w:val="none" w:sz="0" w:space="0" w:color="auto"/>
        <w:bottom w:val="none" w:sz="0" w:space="0" w:color="auto"/>
        <w:right w:val="none" w:sz="0" w:space="0" w:color="auto"/>
      </w:divBdr>
    </w:div>
    <w:div w:id="1112474378">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327125">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070435">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6920314">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4902021">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79946465">
      <w:bodyDiv w:val="1"/>
      <w:marLeft w:val="0"/>
      <w:marRight w:val="0"/>
      <w:marTop w:val="0"/>
      <w:marBottom w:val="0"/>
      <w:divBdr>
        <w:top w:val="none" w:sz="0" w:space="0" w:color="auto"/>
        <w:left w:val="none" w:sz="0" w:space="0" w:color="auto"/>
        <w:bottom w:val="none" w:sz="0" w:space="0" w:color="auto"/>
        <w:right w:val="none" w:sz="0" w:space="0" w:color="auto"/>
      </w:divBdr>
    </w:div>
    <w:div w:id="1280719219">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618742">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6264655">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30878872">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69610981">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0649819">
      <w:bodyDiv w:val="1"/>
      <w:marLeft w:val="0"/>
      <w:marRight w:val="0"/>
      <w:marTop w:val="0"/>
      <w:marBottom w:val="0"/>
      <w:divBdr>
        <w:top w:val="none" w:sz="0" w:space="0" w:color="auto"/>
        <w:left w:val="none" w:sz="0" w:space="0" w:color="auto"/>
        <w:bottom w:val="none" w:sz="0" w:space="0" w:color="auto"/>
        <w:right w:val="none" w:sz="0" w:space="0" w:color="auto"/>
      </w:divBdr>
    </w:div>
    <w:div w:id="1621452646">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3877202">
      <w:bodyDiv w:val="1"/>
      <w:marLeft w:val="0"/>
      <w:marRight w:val="0"/>
      <w:marTop w:val="0"/>
      <w:marBottom w:val="0"/>
      <w:divBdr>
        <w:top w:val="none" w:sz="0" w:space="0" w:color="auto"/>
        <w:left w:val="none" w:sz="0" w:space="0" w:color="auto"/>
        <w:bottom w:val="none" w:sz="0" w:space="0" w:color="auto"/>
        <w:right w:val="none" w:sz="0" w:space="0" w:color="auto"/>
      </w:divBdr>
    </w:div>
    <w:div w:id="1628125807">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1760890">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4020772">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29397628">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3830278">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6071142">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80628719">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27113311">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4435059">
      <w:bodyDiv w:val="1"/>
      <w:marLeft w:val="0"/>
      <w:marRight w:val="0"/>
      <w:marTop w:val="0"/>
      <w:marBottom w:val="0"/>
      <w:divBdr>
        <w:top w:val="none" w:sz="0" w:space="0" w:color="auto"/>
        <w:left w:val="none" w:sz="0" w:space="0" w:color="auto"/>
        <w:bottom w:val="none" w:sz="0" w:space="0" w:color="auto"/>
        <w:right w:val="none" w:sz="0" w:space="0" w:color="auto"/>
      </w:divBdr>
    </w:div>
    <w:div w:id="1964997924">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1999336286">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38895390">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2364951">
      <w:bodyDiv w:val="1"/>
      <w:marLeft w:val="0"/>
      <w:marRight w:val="0"/>
      <w:marTop w:val="0"/>
      <w:marBottom w:val="0"/>
      <w:divBdr>
        <w:top w:val="none" w:sz="0" w:space="0" w:color="auto"/>
        <w:left w:val="none" w:sz="0" w:space="0" w:color="auto"/>
        <w:bottom w:val="none" w:sz="0" w:space="0" w:color="auto"/>
        <w:right w:val="none" w:sz="0" w:space="0" w:color="auto"/>
      </w:divBdr>
    </w:div>
    <w:div w:id="2062553093">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78623084">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637097">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1/dcn/24/11-24-0876-00-00bn-uhr-ppdu-phy-version.pptx" TargetMode="External"/><Relationship Id="rId18" Type="http://schemas.openxmlformats.org/officeDocument/2006/relationships/hyperlink" Target="https://mentor.ieee.org/802.11/dcn/24/11-24-1901-00-00bn-dru-ltf-sequence-design-for-40mhz-dbw.pptx" TargetMode="External"/><Relationship Id="rId26"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mentor.ieee.org/802.11/dcn/24/11-24-1489-01-00bn-signaling-for-dru-transmission.pptx" TargetMode="External"/><Relationship Id="rId7" Type="http://schemas.openxmlformats.org/officeDocument/2006/relationships/endnotes" Target="endnotes.xml"/><Relationship Id="rId12" Type="http://schemas.openxmlformats.org/officeDocument/2006/relationships/hyperlink" Target="https://mentor.ieee.org/802.11/dcn/24/11-24-1189-01-00bn-dru-transmission-on-frequency-subblocks-of-wide-bandwidth-ppdu.pptx" TargetMode="External"/><Relationship Id="rId17" Type="http://schemas.openxmlformats.org/officeDocument/2006/relationships/hyperlink" Target="https://mentor.ieee.org/802.11/dcn/24/11-24-1567-00-00bn-ltf-design-for-dru.pptx" TargetMode="External"/><Relationship Id="rId25" Type="http://schemas.openxmlformats.org/officeDocument/2006/relationships/comments" Target="comments.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entor.ieee.org/802.11/dcn/24/11-24-1097-01-00bn-thoughts-on-uhr-ltf-for-dru.pptx" TargetMode="External"/><Relationship Id="rId20" Type="http://schemas.openxmlformats.org/officeDocument/2006/relationships/hyperlink" Target="https://mentor.ieee.org/802.11/dcn/24/11-24-0501-02-00bn-pilot-design-considerations-for-dru.ppt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4/11-24-1510-02-00bn-open-issues-on-dru.pptx" TargetMode="External"/><Relationship Id="rId24" Type="http://schemas.openxmlformats.org/officeDocument/2006/relationships/image" Target="media/image1.pn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mentor.ieee.org/802.11/dcn/24/11-24-1188-02-00bn-global-csd-index-assignment-for-dru-stf-transmission-in-11bn.pptx" TargetMode="External"/><Relationship Id="rId23" Type="http://schemas.openxmlformats.org/officeDocument/2006/relationships/hyperlink" Target="https://mentor.ieee.org/802.11/dcn/24/11-24-1856-01-00bn-tone-distribution-in-dru-with-puncturing-follow-up.pptx" TargetMode="External"/><Relationship Id="rId28" Type="http://schemas.microsoft.com/office/2018/08/relationships/commentsExtensible" Target="commentsExtensible.xml"/><Relationship Id="rId10" Type="http://schemas.openxmlformats.org/officeDocument/2006/relationships/hyperlink" Target="https://mentor.ieee.org/802.11/dcn/24/11-24-0477-02-00bn-high-level-perspective-on-dru-follow-up.pptx" TargetMode="External"/><Relationship Id="rId19" Type="http://schemas.openxmlformats.org/officeDocument/2006/relationships/hyperlink" Target="https://mentor.ieee.org/802.11/dcn/24/11-24-0501-02-00bn-pilot-design-considerations-for-dru.ppt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ntor.ieee.org/802.11/dcn/24/11-24-0468-02-00bn-dru-tone-plan-for-11bn.pptx" TargetMode="External"/><Relationship Id="rId14" Type="http://schemas.openxmlformats.org/officeDocument/2006/relationships/hyperlink" Target="https://mentor.ieee.org/802.11/dcn/24/11-24-0752-02-00bn-stf-design-consideration-for-dru.pptx" TargetMode="External"/><Relationship Id="rId22" Type="http://schemas.openxmlformats.org/officeDocument/2006/relationships/hyperlink" Target="https://mentor.ieee.org/802.11/dcn/24/11-24-0736-01-00bn-preamble-and-pe-transmission-in-ppdu-using-dru.pptx" TargetMode="External"/><Relationship Id="rId27" Type="http://schemas.microsoft.com/office/2016/09/relationships/commentsIds" Target="commentsIds.xml"/><Relationship Id="rId30" Type="http://schemas.openxmlformats.org/officeDocument/2006/relationships/footer" Target="footer1.xml"/><Relationship Id="rId8" Type="http://schemas.openxmlformats.org/officeDocument/2006/relationships/hyperlink" Target="https://mentor.ieee.org/802.11/dcn/23/11-23-2200-03-00bn-distribution-bandwidth-of-dru.pptx"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1B7778-E3D9-4B04-94FB-E1B9819FF85B}">
  <ds:schemaRefs>
    <ds:schemaRef ds:uri="http://schemas.openxmlformats.org/officeDocument/2006/bibliography"/>
  </ds:schemaRefs>
</ds:datastoreItem>
</file>

<file path=docMetadata/LabelInfo.xml><?xml version="1.0" encoding="utf-8"?>
<clbl:labelList xmlns:clbl="http://schemas.microsoft.com/office/2020/mipLabelMetadata">
  <clbl:label id="{08f6f869-1ed0-46b3-a227-1d3e52347e28}" enabled="1" method="Standard" siteId="{98e9ba89-e1a1-4e38-9007-8bdabc25de1d}" removed="0"/>
  <clbl:label id="{46c98d88-e344-4ed4-8496-4ed7712e255d}" enabled="0" method="" siteId="{46c98d88-e344-4ed4-8496-4ed7712e255d}" removed="1"/>
  <clbl:label id="{83bcef13-7cac-433f-ba1d-47a323951816}" enabled="1" method="Privileged" siteId="{a7687ede-7a6b-4ef6-bace-642f677fbe31}" contentBits="0" removed="0"/>
</clbl:labelList>
</file>

<file path=docProps/app.xml><?xml version="1.0" encoding="utf-8"?>
<Properties xmlns="http://schemas.openxmlformats.org/officeDocument/2006/extended-properties" xmlns:vt="http://schemas.openxmlformats.org/officeDocument/2006/docPropsVTypes">
  <Template>Normal</Template>
  <TotalTime>96</TotalTime>
  <Pages>16</Pages>
  <Words>6118</Words>
  <Characters>34878</Characters>
  <Application>Microsoft Office Word</Application>
  <DocSecurity>0</DocSecurity>
  <Lines>290</Lines>
  <Paragraphs>81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802.11-15/xxxxr0</vt:lpstr>
      <vt:lpstr>doc.: IEEE 802.11-15/xxxxr0</vt:lpstr>
    </vt:vector>
  </TitlesOfParts>
  <Manager/>
  <Company/>
  <LinksUpToDate>false</LinksUpToDate>
  <CharactersWithSpaces>40915</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802.11-15/xxxxr0</dc:title>
  <dc:subject>Submission</dc:subject>
  <dc:creator>lverma@qti.qualcomm.com</dc:creator>
  <cp:keywords>March 2015</cp:keywords>
  <dc:description/>
  <cp:lastModifiedBy>Jianhan Liu</cp:lastModifiedBy>
  <cp:revision>42</cp:revision>
  <cp:lastPrinted>2010-05-04T03:47:00Z</cp:lastPrinted>
  <dcterms:created xsi:type="dcterms:W3CDTF">2024-12-04T22:26:00Z</dcterms:created>
  <dcterms:modified xsi:type="dcterms:W3CDTF">2024-12-24T00:49:00Z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