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Default="00CA09B2">
      <w:pPr>
        <w:pStyle w:val="T1"/>
        <w:pBdr>
          <w:bottom w:val="single" w:sz="6" w:space="0" w:color="auto"/>
        </w:pBdr>
        <w:spacing w:after="240"/>
      </w:pPr>
      <w:r>
        <w:t>IEEE P802.11</w:t>
      </w:r>
      <w:r>
        <w:br/>
        <w:t>Wireless LANs</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3195"/>
        <w:gridCol w:w="993"/>
        <w:gridCol w:w="992"/>
        <w:gridCol w:w="1984"/>
      </w:tblGrid>
      <w:tr w:rsidR="00CA09B2" w:rsidTr="002F56BE">
        <w:trPr>
          <w:trHeight w:val="485"/>
          <w:jc w:val="center"/>
        </w:trPr>
        <w:tc>
          <w:tcPr>
            <w:tcW w:w="8500" w:type="dxa"/>
            <w:gridSpan w:val="5"/>
            <w:vAlign w:val="center"/>
          </w:tcPr>
          <w:p w:rsidR="00CA09B2" w:rsidRDefault="005C6B3B">
            <w:pPr>
              <w:pStyle w:val="T2"/>
            </w:pPr>
            <w:r>
              <w:t>Comment Resolution initial SA Ballot 11bk D3.0</w:t>
            </w:r>
          </w:p>
        </w:tc>
      </w:tr>
      <w:tr w:rsidR="00CA09B2" w:rsidTr="002F56BE">
        <w:trPr>
          <w:trHeight w:val="359"/>
          <w:jc w:val="center"/>
        </w:trPr>
        <w:tc>
          <w:tcPr>
            <w:tcW w:w="8500" w:type="dxa"/>
            <w:gridSpan w:val="5"/>
            <w:vAlign w:val="center"/>
          </w:tcPr>
          <w:p w:rsidR="00CA09B2" w:rsidRDefault="00CA09B2">
            <w:pPr>
              <w:pStyle w:val="T2"/>
              <w:ind w:left="0"/>
              <w:rPr>
                <w:sz w:val="20"/>
              </w:rPr>
            </w:pPr>
            <w:r>
              <w:rPr>
                <w:sz w:val="20"/>
              </w:rPr>
              <w:t>Date:</w:t>
            </w:r>
            <w:r>
              <w:rPr>
                <w:b w:val="0"/>
                <w:sz w:val="20"/>
              </w:rPr>
              <w:t xml:space="preserve">  </w:t>
            </w:r>
            <w:r w:rsidR="00670726">
              <w:rPr>
                <w:b w:val="0"/>
                <w:sz w:val="20"/>
              </w:rPr>
              <w:t>2024</w:t>
            </w:r>
            <w:r>
              <w:rPr>
                <w:b w:val="0"/>
                <w:sz w:val="20"/>
              </w:rPr>
              <w:t>-</w:t>
            </w:r>
            <w:r w:rsidR="00670726">
              <w:rPr>
                <w:b w:val="0"/>
                <w:sz w:val="20"/>
              </w:rPr>
              <w:t>11</w:t>
            </w:r>
            <w:r w:rsidR="00720D73">
              <w:rPr>
                <w:b w:val="0"/>
                <w:sz w:val="20"/>
              </w:rPr>
              <w:t>-2</w:t>
            </w:r>
            <w:r w:rsidR="005363C6">
              <w:rPr>
                <w:b w:val="0"/>
                <w:sz w:val="20"/>
              </w:rPr>
              <w:t>0</w:t>
            </w:r>
          </w:p>
        </w:tc>
      </w:tr>
      <w:tr w:rsidR="00CA09B2" w:rsidTr="002F56BE">
        <w:trPr>
          <w:cantSplit/>
          <w:jc w:val="center"/>
        </w:trPr>
        <w:tc>
          <w:tcPr>
            <w:tcW w:w="8500" w:type="dxa"/>
            <w:gridSpan w:val="5"/>
            <w:vAlign w:val="center"/>
          </w:tcPr>
          <w:p w:rsidR="00CA09B2" w:rsidRDefault="00CA09B2">
            <w:pPr>
              <w:pStyle w:val="T2"/>
              <w:spacing w:after="0"/>
              <w:ind w:left="0" w:right="0"/>
              <w:jc w:val="left"/>
              <w:rPr>
                <w:sz w:val="20"/>
              </w:rPr>
            </w:pPr>
            <w:r>
              <w:rPr>
                <w:sz w:val="20"/>
              </w:rPr>
              <w:t>Author(s):</w:t>
            </w:r>
          </w:p>
        </w:tc>
      </w:tr>
      <w:tr w:rsidR="00CA09B2" w:rsidTr="002F56BE">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3195" w:type="dxa"/>
            <w:vAlign w:val="center"/>
          </w:tcPr>
          <w:p w:rsidR="00CA09B2" w:rsidRDefault="0062440B">
            <w:pPr>
              <w:pStyle w:val="T2"/>
              <w:spacing w:after="0"/>
              <w:ind w:left="0" w:right="0"/>
              <w:jc w:val="left"/>
              <w:rPr>
                <w:sz w:val="20"/>
              </w:rPr>
            </w:pPr>
            <w:r>
              <w:rPr>
                <w:sz w:val="20"/>
              </w:rPr>
              <w:t>Affiliation</w:t>
            </w:r>
          </w:p>
        </w:tc>
        <w:tc>
          <w:tcPr>
            <w:tcW w:w="993" w:type="dxa"/>
            <w:vAlign w:val="center"/>
          </w:tcPr>
          <w:p w:rsidR="00CA09B2" w:rsidRDefault="00CA09B2">
            <w:pPr>
              <w:pStyle w:val="T2"/>
              <w:spacing w:after="0"/>
              <w:ind w:left="0" w:right="0"/>
              <w:jc w:val="left"/>
              <w:rPr>
                <w:sz w:val="20"/>
              </w:rPr>
            </w:pPr>
            <w:r>
              <w:rPr>
                <w:sz w:val="20"/>
              </w:rPr>
              <w:t>Address</w:t>
            </w:r>
          </w:p>
        </w:tc>
        <w:tc>
          <w:tcPr>
            <w:tcW w:w="992" w:type="dxa"/>
            <w:vAlign w:val="center"/>
          </w:tcPr>
          <w:p w:rsidR="00CA09B2" w:rsidRDefault="00CA09B2">
            <w:pPr>
              <w:pStyle w:val="T2"/>
              <w:spacing w:after="0"/>
              <w:ind w:left="0" w:right="0"/>
              <w:jc w:val="left"/>
              <w:rPr>
                <w:sz w:val="20"/>
              </w:rPr>
            </w:pPr>
            <w:r>
              <w:rPr>
                <w:sz w:val="20"/>
              </w:rPr>
              <w:t>Phone</w:t>
            </w:r>
          </w:p>
        </w:tc>
        <w:tc>
          <w:tcPr>
            <w:tcW w:w="1984" w:type="dxa"/>
            <w:vAlign w:val="center"/>
          </w:tcPr>
          <w:p w:rsidR="00CA09B2" w:rsidRDefault="00CA09B2">
            <w:pPr>
              <w:pStyle w:val="T2"/>
              <w:spacing w:after="0"/>
              <w:ind w:left="0" w:right="0"/>
              <w:jc w:val="left"/>
              <w:rPr>
                <w:sz w:val="20"/>
              </w:rPr>
            </w:pPr>
            <w:r>
              <w:rPr>
                <w:sz w:val="20"/>
              </w:rPr>
              <w:t>email</w:t>
            </w:r>
          </w:p>
        </w:tc>
      </w:tr>
      <w:tr w:rsidR="00670726" w:rsidTr="002F56BE">
        <w:trPr>
          <w:jc w:val="center"/>
        </w:trPr>
        <w:tc>
          <w:tcPr>
            <w:tcW w:w="1336" w:type="dxa"/>
            <w:vAlign w:val="center"/>
          </w:tcPr>
          <w:p w:rsidR="00670726" w:rsidRDefault="00670726" w:rsidP="00670726">
            <w:pPr>
              <w:pStyle w:val="T2"/>
              <w:spacing w:after="0"/>
              <w:ind w:left="0" w:right="0"/>
              <w:rPr>
                <w:b w:val="0"/>
                <w:sz w:val="20"/>
              </w:rPr>
            </w:pPr>
            <w:r>
              <w:rPr>
                <w:b w:val="0"/>
                <w:sz w:val="20"/>
              </w:rPr>
              <w:t>Stephan Sand</w:t>
            </w:r>
          </w:p>
        </w:tc>
        <w:tc>
          <w:tcPr>
            <w:tcW w:w="3195" w:type="dxa"/>
            <w:vAlign w:val="center"/>
          </w:tcPr>
          <w:p w:rsidR="00670726" w:rsidRDefault="00670726" w:rsidP="00670726">
            <w:pPr>
              <w:pStyle w:val="T2"/>
              <w:spacing w:after="0"/>
              <w:ind w:left="0" w:right="0"/>
              <w:rPr>
                <w:b w:val="0"/>
                <w:sz w:val="20"/>
              </w:rPr>
            </w:pPr>
            <w:r>
              <w:rPr>
                <w:b w:val="0"/>
                <w:sz w:val="20"/>
              </w:rPr>
              <w:t xml:space="preserve">German Aerospace </w:t>
            </w:r>
            <w:proofErr w:type="spellStart"/>
            <w:r>
              <w:rPr>
                <w:b w:val="0"/>
                <w:sz w:val="20"/>
              </w:rPr>
              <w:t>Center</w:t>
            </w:r>
            <w:proofErr w:type="spellEnd"/>
            <w:r>
              <w:rPr>
                <w:b w:val="0"/>
                <w:sz w:val="20"/>
              </w:rPr>
              <w:t xml:space="preserve"> (DLR)</w:t>
            </w:r>
          </w:p>
        </w:tc>
        <w:tc>
          <w:tcPr>
            <w:tcW w:w="993" w:type="dxa"/>
            <w:vAlign w:val="center"/>
          </w:tcPr>
          <w:p w:rsidR="00670726" w:rsidRDefault="00670726" w:rsidP="00670726">
            <w:pPr>
              <w:pStyle w:val="T2"/>
              <w:spacing w:after="0"/>
              <w:ind w:left="0" w:right="0"/>
              <w:rPr>
                <w:b w:val="0"/>
                <w:sz w:val="20"/>
              </w:rPr>
            </w:pPr>
          </w:p>
        </w:tc>
        <w:tc>
          <w:tcPr>
            <w:tcW w:w="992" w:type="dxa"/>
            <w:vAlign w:val="center"/>
          </w:tcPr>
          <w:p w:rsidR="00670726" w:rsidRDefault="00670726" w:rsidP="00670726">
            <w:pPr>
              <w:pStyle w:val="T2"/>
              <w:spacing w:after="0"/>
              <w:ind w:left="0" w:right="0"/>
              <w:rPr>
                <w:b w:val="0"/>
                <w:sz w:val="20"/>
              </w:rPr>
            </w:pPr>
          </w:p>
        </w:tc>
        <w:tc>
          <w:tcPr>
            <w:tcW w:w="1984" w:type="dxa"/>
            <w:vAlign w:val="center"/>
          </w:tcPr>
          <w:p w:rsidR="00670726" w:rsidRDefault="00670726" w:rsidP="00670726">
            <w:pPr>
              <w:pStyle w:val="T2"/>
              <w:spacing w:after="0"/>
              <w:ind w:left="0" w:right="0"/>
              <w:rPr>
                <w:b w:val="0"/>
                <w:sz w:val="16"/>
              </w:rPr>
            </w:pPr>
            <w:r>
              <w:rPr>
                <w:b w:val="0"/>
                <w:sz w:val="16"/>
              </w:rPr>
              <w:t>stephan.sand@ieee.org</w:t>
            </w:r>
          </w:p>
        </w:tc>
      </w:tr>
      <w:tr w:rsidR="00CA09B2" w:rsidTr="002F56BE">
        <w:trPr>
          <w:jc w:val="center"/>
        </w:trPr>
        <w:tc>
          <w:tcPr>
            <w:tcW w:w="1336" w:type="dxa"/>
            <w:vAlign w:val="center"/>
          </w:tcPr>
          <w:p w:rsidR="00CA09B2" w:rsidRDefault="00CA09B2">
            <w:pPr>
              <w:pStyle w:val="T2"/>
              <w:spacing w:after="0"/>
              <w:ind w:left="0" w:right="0"/>
              <w:rPr>
                <w:b w:val="0"/>
                <w:sz w:val="20"/>
              </w:rPr>
            </w:pPr>
          </w:p>
        </w:tc>
        <w:tc>
          <w:tcPr>
            <w:tcW w:w="3195" w:type="dxa"/>
            <w:vAlign w:val="center"/>
          </w:tcPr>
          <w:p w:rsidR="00CA09B2" w:rsidRDefault="00CA09B2">
            <w:pPr>
              <w:pStyle w:val="T2"/>
              <w:spacing w:after="0"/>
              <w:ind w:left="0" w:right="0"/>
              <w:rPr>
                <w:b w:val="0"/>
                <w:sz w:val="20"/>
              </w:rPr>
            </w:pPr>
          </w:p>
        </w:tc>
        <w:tc>
          <w:tcPr>
            <w:tcW w:w="993" w:type="dxa"/>
            <w:vAlign w:val="center"/>
          </w:tcPr>
          <w:p w:rsidR="00CA09B2" w:rsidRDefault="00CA09B2">
            <w:pPr>
              <w:pStyle w:val="T2"/>
              <w:spacing w:after="0"/>
              <w:ind w:left="0" w:right="0"/>
              <w:rPr>
                <w:b w:val="0"/>
                <w:sz w:val="20"/>
              </w:rPr>
            </w:pPr>
          </w:p>
        </w:tc>
        <w:tc>
          <w:tcPr>
            <w:tcW w:w="992" w:type="dxa"/>
            <w:vAlign w:val="center"/>
          </w:tcPr>
          <w:p w:rsidR="00CA09B2" w:rsidRDefault="00CA09B2">
            <w:pPr>
              <w:pStyle w:val="T2"/>
              <w:spacing w:after="0"/>
              <w:ind w:left="0" w:right="0"/>
              <w:rPr>
                <w:b w:val="0"/>
                <w:sz w:val="20"/>
              </w:rPr>
            </w:pPr>
          </w:p>
        </w:tc>
        <w:tc>
          <w:tcPr>
            <w:tcW w:w="1984" w:type="dxa"/>
            <w:vAlign w:val="center"/>
          </w:tcPr>
          <w:p w:rsidR="00CA09B2" w:rsidRDefault="00CA09B2">
            <w:pPr>
              <w:pStyle w:val="T2"/>
              <w:spacing w:after="0"/>
              <w:ind w:left="0" w:right="0"/>
              <w:rPr>
                <w:b w:val="0"/>
                <w:sz w:val="16"/>
              </w:rPr>
            </w:pPr>
          </w:p>
        </w:tc>
      </w:tr>
    </w:tbl>
    <w:p w:rsidR="00CA09B2" w:rsidRDefault="00673CF5">
      <w:pPr>
        <w:pStyle w:val="T1"/>
        <w:spacing w:after="120"/>
        <w:rPr>
          <w:sz w:val="22"/>
        </w:rPr>
      </w:pPr>
      <w:r>
        <w:rPr>
          <w:noProof/>
        </w:rPr>
        <mc:AlternateContent>
          <mc:Choice Requires="wps">
            <w:drawing>
              <wp:anchor distT="0" distB="0" distL="114300" distR="114300" simplePos="0" relativeHeight="251657728" behindDoc="0" locked="0" layoutInCell="0" allowOverlap="1" wp14:anchorId="01BEA8BF" wp14:editId="61296BA2">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70726" w:rsidRDefault="00670726" w:rsidP="00670726">
                            <w:pPr>
                              <w:jc w:val="both"/>
                              <w:rPr>
                                <w:highlight w:val="yellow"/>
                              </w:rPr>
                            </w:pPr>
                            <w:r>
                              <w:t xml:space="preserve">This submission discusses resolutions to the following 3 CIDs for the initial SA Ballot of </w:t>
                            </w:r>
                            <w:proofErr w:type="spellStart"/>
                            <w:r>
                              <w:t>TGbk</w:t>
                            </w:r>
                            <w:proofErr w:type="spellEnd"/>
                            <w:r>
                              <w:t xml:space="preserve"> D3.0.</w:t>
                            </w:r>
                          </w:p>
                          <w:p w:rsidR="00670726" w:rsidRDefault="00670726" w:rsidP="00670726">
                            <w:pPr>
                              <w:jc w:val="both"/>
                              <w:rPr>
                                <w:color w:val="000000" w:themeColor="text1"/>
                                <w:sz w:val="24"/>
                                <w:lang w:val="en-US"/>
                              </w:rPr>
                            </w:pPr>
                            <w:r>
                              <w:t>The CID list is: I-61, I-68, I-69</w:t>
                            </w:r>
                          </w:p>
                          <w:p w:rsidR="00670726" w:rsidRDefault="00670726" w:rsidP="00670726">
                            <w:pPr>
                              <w:jc w:val="both"/>
                            </w:pPr>
                          </w:p>
                          <w:p w:rsidR="00670726" w:rsidRDefault="00670726" w:rsidP="00670726">
                            <w:pPr>
                              <w:jc w:val="both"/>
                            </w:pPr>
                          </w:p>
                          <w:p w:rsidR="00670726" w:rsidRDefault="00670726" w:rsidP="00670726">
                            <w:pPr>
                              <w:jc w:val="both"/>
                            </w:pPr>
                            <w:r>
                              <w:t xml:space="preserve">Proposed changes in this document are with reference to </w:t>
                            </w:r>
                            <w:proofErr w:type="spellStart"/>
                            <w:r>
                              <w:t>TGbk</w:t>
                            </w:r>
                            <w:proofErr w:type="spellEnd"/>
                            <w:r>
                              <w:t xml:space="preserve"> D3.0, </w:t>
                            </w:r>
                            <w:proofErr w:type="spellStart"/>
                            <w:r>
                              <w:t>REVme</w:t>
                            </w:r>
                            <w:proofErr w:type="spellEnd"/>
                            <w:r>
                              <w:t xml:space="preserve"> D7.0, and </w:t>
                            </w:r>
                            <w:proofErr w:type="spellStart"/>
                            <w:r>
                              <w:t>TGbe</w:t>
                            </w:r>
                            <w:proofErr w:type="spellEnd"/>
                            <w:r>
                              <w:t xml:space="preserve"> D6.0.</w:t>
                            </w:r>
                          </w:p>
                          <w:p w:rsidR="00670726" w:rsidRDefault="00670726" w:rsidP="00670726">
                            <w:pPr>
                              <w:jc w:val="both"/>
                            </w:pPr>
                          </w:p>
                          <w:p w:rsidR="00670726" w:rsidRDefault="00670726" w:rsidP="00670726">
                            <w:pPr>
                              <w:jc w:val="both"/>
                            </w:pPr>
                            <w:r>
                              <w:t>Revisions:</w:t>
                            </w:r>
                          </w:p>
                          <w:p w:rsidR="00670726" w:rsidRDefault="00670726" w:rsidP="00670726">
                            <w:pPr>
                              <w:pStyle w:val="Listenabsatz"/>
                              <w:numPr>
                                <w:ilvl w:val="0"/>
                                <w:numId w:val="1"/>
                              </w:numPr>
                              <w:jc w:val="both"/>
                            </w:pPr>
                            <w:r>
                              <w:t xml:space="preserve">Rev 0: </w:t>
                            </w:r>
                            <w:proofErr w:type="spellStart"/>
                            <w:r>
                              <w:t>Intitial</w:t>
                            </w:r>
                            <w:proofErr w:type="spellEnd"/>
                            <w:r>
                              <w:t xml:space="preserve"> version of the document</w:t>
                            </w:r>
                          </w:p>
                          <w:p w:rsidR="003C4DAB" w:rsidRDefault="003C4DAB" w:rsidP="00670726">
                            <w:pPr>
                              <w:pStyle w:val="Listenabsatz"/>
                              <w:numPr>
                                <w:ilvl w:val="0"/>
                                <w:numId w:val="1"/>
                              </w:numPr>
                              <w:jc w:val="both"/>
                            </w:pPr>
                            <w:r>
                              <w:t xml:space="preserve">Rev 1: Revised </w:t>
                            </w:r>
                            <w:r w:rsidR="00475133">
                              <w:t>resolutions for CIDs I-68 and I-69</w:t>
                            </w:r>
                            <w:bookmarkStart w:id="0" w:name="_GoBack"/>
                            <w:bookmarkEnd w:id="0"/>
                            <w:r>
                              <w:t xml:space="preserve"> after discussion</w:t>
                            </w:r>
                          </w:p>
                          <w:p w:rsidR="00D31D5F" w:rsidRDefault="00D31D5F">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BEA8BF"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670726" w:rsidRDefault="00670726" w:rsidP="00670726">
                      <w:pPr>
                        <w:jc w:val="both"/>
                        <w:rPr>
                          <w:highlight w:val="yellow"/>
                        </w:rPr>
                      </w:pPr>
                      <w:r>
                        <w:t xml:space="preserve">This submission discusses resolutions to the following 3 CIDs for the initial SA Ballot of </w:t>
                      </w:r>
                      <w:proofErr w:type="spellStart"/>
                      <w:r>
                        <w:t>TGbk</w:t>
                      </w:r>
                      <w:proofErr w:type="spellEnd"/>
                      <w:r>
                        <w:t xml:space="preserve"> D3.0.</w:t>
                      </w:r>
                    </w:p>
                    <w:p w:rsidR="00670726" w:rsidRDefault="00670726" w:rsidP="00670726">
                      <w:pPr>
                        <w:jc w:val="both"/>
                        <w:rPr>
                          <w:color w:val="000000" w:themeColor="text1"/>
                          <w:sz w:val="24"/>
                          <w:lang w:val="en-US"/>
                        </w:rPr>
                      </w:pPr>
                      <w:r>
                        <w:t>The CID list is: I-61, I-68, I-69</w:t>
                      </w:r>
                    </w:p>
                    <w:p w:rsidR="00670726" w:rsidRDefault="00670726" w:rsidP="00670726">
                      <w:pPr>
                        <w:jc w:val="both"/>
                      </w:pPr>
                    </w:p>
                    <w:p w:rsidR="00670726" w:rsidRDefault="00670726" w:rsidP="00670726">
                      <w:pPr>
                        <w:jc w:val="both"/>
                      </w:pPr>
                    </w:p>
                    <w:p w:rsidR="00670726" w:rsidRDefault="00670726" w:rsidP="00670726">
                      <w:pPr>
                        <w:jc w:val="both"/>
                      </w:pPr>
                      <w:r>
                        <w:t xml:space="preserve">Proposed changes in this document are with reference to </w:t>
                      </w:r>
                      <w:proofErr w:type="spellStart"/>
                      <w:r>
                        <w:t>TGbk</w:t>
                      </w:r>
                      <w:proofErr w:type="spellEnd"/>
                      <w:r>
                        <w:t xml:space="preserve"> D3.0, </w:t>
                      </w:r>
                      <w:proofErr w:type="spellStart"/>
                      <w:r>
                        <w:t>REVme</w:t>
                      </w:r>
                      <w:proofErr w:type="spellEnd"/>
                      <w:r>
                        <w:t xml:space="preserve"> D7.0, and </w:t>
                      </w:r>
                      <w:proofErr w:type="spellStart"/>
                      <w:r>
                        <w:t>TGbe</w:t>
                      </w:r>
                      <w:proofErr w:type="spellEnd"/>
                      <w:r>
                        <w:t xml:space="preserve"> D6.0.</w:t>
                      </w:r>
                    </w:p>
                    <w:p w:rsidR="00670726" w:rsidRDefault="00670726" w:rsidP="00670726">
                      <w:pPr>
                        <w:jc w:val="both"/>
                      </w:pPr>
                    </w:p>
                    <w:p w:rsidR="00670726" w:rsidRDefault="00670726" w:rsidP="00670726">
                      <w:pPr>
                        <w:jc w:val="both"/>
                      </w:pPr>
                      <w:r>
                        <w:t>Revisions:</w:t>
                      </w:r>
                    </w:p>
                    <w:p w:rsidR="00670726" w:rsidRDefault="00670726" w:rsidP="00670726">
                      <w:pPr>
                        <w:pStyle w:val="Listenabsatz"/>
                        <w:numPr>
                          <w:ilvl w:val="0"/>
                          <w:numId w:val="1"/>
                        </w:numPr>
                        <w:jc w:val="both"/>
                      </w:pPr>
                      <w:r>
                        <w:t xml:space="preserve">Rev 0: </w:t>
                      </w:r>
                      <w:proofErr w:type="spellStart"/>
                      <w:r>
                        <w:t>Intitial</w:t>
                      </w:r>
                      <w:proofErr w:type="spellEnd"/>
                      <w:r>
                        <w:t xml:space="preserve"> version of the document</w:t>
                      </w:r>
                    </w:p>
                    <w:p w:rsidR="003C4DAB" w:rsidRDefault="003C4DAB" w:rsidP="00670726">
                      <w:pPr>
                        <w:pStyle w:val="Listenabsatz"/>
                        <w:numPr>
                          <w:ilvl w:val="0"/>
                          <w:numId w:val="1"/>
                        </w:numPr>
                        <w:jc w:val="both"/>
                      </w:pPr>
                      <w:r>
                        <w:t xml:space="preserve">Rev 1: Revised </w:t>
                      </w:r>
                      <w:r w:rsidR="00475133">
                        <w:t>resolutions for CIDs I-68 and I-69</w:t>
                      </w:r>
                      <w:bookmarkStart w:id="1" w:name="_GoBack"/>
                      <w:bookmarkEnd w:id="1"/>
                      <w:r>
                        <w:t xml:space="preserve"> after discussion</w:t>
                      </w:r>
                    </w:p>
                    <w:p w:rsidR="00D31D5F" w:rsidRDefault="00D31D5F">
                      <w:pPr>
                        <w:jc w:val="both"/>
                      </w:pPr>
                    </w:p>
                  </w:txbxContent>
                </v:textbox>
              </v:shape>
            </w:pict>
          </mc:Fallback>
        </mc:AlternateContent>
      </w:r>
    </w:p>
    <w:p w:rsidR="00670726" w:rsidRDefault="00CA09B2" w:rsidP="00670726">
      <w:pPr>
        <w:pStyle w:val="berschrift1"/>
      </w:pPr>
      <w:r>
        <w:br w:type="page"/>
      </w:r>
    </w:p>
    <w:p w:rsidR="00DD71DE" w:rsidRDefault="00DD71DE" w:rsidP="00DD71DE">
      <w:r>
        <w:lastRenderedPageBreak/>
        <w:t>Proposed comment resolution</w:t>
      </w:r>
    </w:p>
    <w:p w:rsidR="00DD71DE" w:rsidRDefault="00DD71DE" w:rsidP="00DD71DE">
      <w:pPr>
        <w:rPr>
          <w:sz w:val="24"/>
          <w:highlight w:val="cyan"/>
          <w:lang w:val="en-US"/>
        </w:rPr>
      </w:pPr>
      <w:r>
        <w:rPr>
          <w:highlight w:val="cyan"/>
        </w:rPr>
        <w:t>Presented and discussed, no open discussion points</w:t>
      </w:r>
    </w:p>
    <w:p w:rsidR="00DD71DE" w:rsidRDefault="00DD71DE" w:rsidP="00DD71DE">
      <w:pPr>
        <w:rPr>
          <w:highlight w:val="yellow"/>
        </w:rPr>
      </w:pPr>
      <w:r>
        <w:rPr>
          <w:highlight w:val="yellow"/>
        </w:rPr>
        <w:t>Under discussion</w:t>
      </w:r>
    </w:p>
    <w:p w:rsidR="00DD71DE" w:rsidRDefault="00DD71DE" w:rsidP="00DD71DE">
      <w:r>
        <w:rPr>
          <w:color w:val="FF0000"/>
        </w:rPr>
        <w:t>G/T</w:t>
      </w:r>
      <w:r>
        <w:t xml:space="preserve"> must be satisfied comment</w:t>
      </w:r>
    </w:p>
    <w:p w:rsidR="00DD71DE" w:rsidRDefault="00DD71DE" w:rsidP="00DD71DE"/>
    <w:tbl>
      <w:tblPr>
        <w:tblStyle w:val="Tabellenraster"/>
        <w:tblW w:w="9919" w:type="dxa"/>
        <w:tblInd w:w="0" w:type="dxa"/>
        <w:tblLayout w:type="fixed"/>
        <w:tblLook w:val="04A0" w:firstRow="1" w:lastRow="0" w:firstColumn="1" w:lastColumn="0" w:noHBand="0" w:noVBand="1"/>
      </w:tblPr>
      <w:tblGrid>
        <w:gridCol w:w="620"/>
        <w:gridCol w:w="559"/>
        <w:gridCol w:w="711"/>
        <w:gridCol w:w="2500"/>
        <w:gridCol w:w="2835"/>
        <w:gridCol w:w="2694"/>
      </w:tblGrid>
      <w:tr w:rsidR="000D7E1D" w:rsidTr="000D7E1D">
        <w:trPr>
          <w:trHeight w:val="429"/>
        </w:trPr>
        <w:tc>
          <w:tcPr>
            <w:tcW w:w="620"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CID</w:t>
            </w:r>
          </w:p>
        </w:tc>
        <w:tc>
          <w:tcPr>
            <w:tcW w:w="559"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Cat</w:t>
            </w:r>
          </w:p>
        </w:tc>
        <w:tc>
          <w:tcPr>
            <w:tcW w:w="711"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Page</w:t>
            </w:r>
          </w:p>
        </w:tc>
        <w:tc>
          <w:tcPr>
            <w:tcW w:w="2500"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Comment</w:t>
            </w:r>
          </w:p>
        </w:tc>
        <w:tc>
          <w:tcPr>
            <w:tcW w:w="2835"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Proposed Change</w:t>
            </w:r>
          </w:p>
        </w:tc>
        <w:tc>
          <w:tcPr>
            <w:tcW w:w="2694" w:type="dxa"/>
            <w:tcBorders>
              <w:top w:val="single" w:sz="4" w:space="0" w:color="auto"/>
              <w:left w:val="single" w:sz="4" w:space="0" w:color="auto"/>
              <w:bottom w:val="single" w:sz="4" w:space="0" w:color="auto"/>
              <w:right w:val="single" w:sz="4" w:space="0" w:color="auto"/>
            </w:tcBorders>
            <w:hideMark/>
          </w:tcPr>
          <w:p w:rsidR="00DD71DE" w:rsidRDefault="00DD71DE">
            <w:pPr>
              <w:rPr>
                <w:b/>
                <w:bCs/>
              </w:rPr>
            </w:pPr>
            <w:r>
              <w:rPr>
                <w:b/>
                <w:bCs/>
              </w:rPr>
              <w:t>Resolution</w:t>
            </w:r>
          </w:p>
        </w:tc>
      </w:tr>
      <w:tr w:rsidR="007C66E6" w:rsidTr="000D7E1D">
        <w:trPr>
          <w:trHeight w:val="1697"/>
        </w:trPr>
        <w:tc>
          <w:tcPr>
            <w:tcW w:w="620" w:type="dxa"/>
            <w:tcBorders>
              <w:top w:val="single" w:sz="4" w:space="0" w:color="auto"/>
              <w:left w:val="single" w:sz="4" w:space="0" w:color="auto"/>
              <w:bottom w:val="single" w:sz="4" w:space="0" w:color="auto"/>
              <w:right w:val="single" w:sz="4" w:space="0" w:color="auto"/>
            </w:tcBorders>
          </w:tcPr>
          <w:p w:rsidR="00DD71DE" w:rsidRDefault="00DD71DE" w:rsidP="00DD71DE">
            <w:pPr>
              <w:rPr>
                <w:rFonts w:ascii="Arial" w:hAnsi="Arial" w:cs="Arial"/>
                <w:sz w:val="20"/>
                <w:lang w:val="en-US"/>
              </w:rPr>
            </w:pPr>
            <w:r w:rsidRPr="00475133">
              <w:rPr>
                <w:rFonts w:ascii="Arial" w:hAnsi="Arial" w:cs="Arial"/>
                <w:sz w:val="20"/>
                <w:highlight w:val="cyan"/>
              </w:rPr>
              <w:t>I-61</w:t>
            </w:r>
          </w:p>
        </w:tc>
        <w:tc>
          <w:tcPr>
            <w:tcW w:w="559" w:type="dxa"/>
            <w:tcBorders>
              <w:top w:val="single" w:sz="4" w:space="0" w:color="auto"/>
              <w:left w:val="single" w:sz="4" w:space="0" w:color="auto"/>
              <w:bottom w:val="single" w:sz="4" w:space="0" w:color="auto"/>
              <w:right w:val="single" w:sz="4" w:space="0" w:color="auto"/>
            </w:tcBorders>
          </w:tcPr>
          <w:p w:rsidR="00DD71DE" w:rsidRDefault="00DD71DE" w:rsidP="00DD71DE">
            <w:r w:rsidRPr="00DD71DE">
              <w:rPr>
                <w:color w:val="FF0000"/>
              </w:rPr>
              <w:t>T</w:t>
            </w:r>
          </w:p>
        </w:tc>
        <w:tc>
          <w:tcPr>
            <w:tcW w:w="711" w:type="dxa"/>
            <w:tcBorders>
              <w:top w:val="single" w:sz="4" w:space="0" w:color="auto"/>
              <w:left w:val="single" w:sz="4" w:space="0" w:color="auto"/>
              <w:bottom w:val="single" w:sz="4" w:space="0" w:color="auto"/>
              <w:right w:val="single" w:sz="4" w:space="0" w:color="auto"/>
            </w:tcBorders>
          </w:tcPr>
          <w:p w:rsidR="00DD71DE" w:rsidRDefault="00DD71DE" w:rsidP="00DD71DE">
            <w:r>
              <w:t>15.15</w:t>
            </w:r>
          </w:p>
        </w:tc>
        <w:tc>
          <w:tcPr>
            <w:tcW w:w="2500" w:type="dxa"/>
            <w:tcBorders>
              <w:top w:val="single" w:sz="4" w:space="0" w:color="auto"/>
              <w:left w:val="single" w:sz="4" w:space="0" w:color="auto"/>
              <w:bottom w:val="single" w:sz="4" w:space="0" w:color="auto"/>
              <w:right w:val="single" w:sz="4" w:space="0" w:color="auto"/>
            </w:tcBorders>
          </w:tcPr>
          <w:p w:rsidR="00DD71DE" w:rsidRPr="00E10CDB" w:rsidRDefault="00DD71DE" w:rsidP="00DD71DE">
            <w:r w:rsidRPr="00E10CDB">
              <w:t xml:space="preserve">An NGV Ranging NDP does only support </w:t>
            </w:r>
            <w:proofErr w:type="gramStart"/>
            <w:r w:rsidRPr="00E10CDB">
              <w:t>a</w:t>
            </w:r>
            <w:proofErr w:type="gramEnd"/>
            <w:r w:rsidRPr="00E10CDB">
              <w:t xml:space="preserve"> LTF repetition of 2 but not of 3.</w:t>
            </w:r>
          </w:p>
        </w:tc>
        <w:tc>
          <w:tcPr>
            <w:tcW w:w="2835" w:type="dxa"/>
            <w:tcBorders>
              <w:top w:val="single" w:sz="4" w:space="0" w:color="auto"/>
              <w:left w:val="single" w:sz="4" w:space="0" w:color="auto"/>
              <w:bottom w:val="single" w:sz="4" w:space="0" w:color="auto"/>
              <w:right w:val="single" w:sz="4" w:space="0" w:color="auto"/>
            </w:tcBorders>
          </w:tcPr>
          <w:p w:rsidR="00DD71DE" w:rsidRPr="00E10CDB" w:rsidRDefault="00DD71DE" w:rsidP="00DD71DE">
            <w:r w:rsidRPr="00E10CDB">
              <w:t xml:space="preserve">Please change "a value of 2 or 3 would indicate twice or three times as many" </w:t>
            </w:r>
            <w:proofErr w:type="gramStart"/>
            <w:r w:rsidRPr="00E10CDB">
              <w:t>to  "</w:t>
            </w:r>
            <w:proofErr w:type="gramEnd"/>
            <w:r w:rsidRPr="00E10CDB">
              <w:t>a value of 2 would indicate twice as many" to avoid incorrect statement for NGV-LTF</w:t>
            </w:r>
          </w:p>
        </w:tc>
        <w:tc>
          <w:tcPr>
            <w:tcW w:w="2694" w:type="dxa"/>
            <w:tcBorders>
              <w:top w:val="single" w:sz="4" w:space="0" w:color="auto"/>
              <w:left w:val="single" w:sz="4" w:space="0" w:color="auto"/>
              <w:bottom w:val="single" w:sz="4" w:space="0" w:color="auto"/>
              <w:right w:val="single" w:sz="4" w:space="0" w:color="auto"/>
            </w:tcBorders>
          </w:tcPr>
          <w:p w:rsidR="00DD71DE" w:rsidRDefault="00DD71DE" w:rsidP="00DD71DE">
            <w:r>
              <w:t>Accept</w:t>
            </w:r>
            <w:r w:rsidR="008C29CF">
              <w:t>ed</w:t>
            </w:r>
          </w:p>
        </w:tc>
      </w:tr>
    </w:tbl>
    <w:p w:rsidR="005363C6" w:rsidRDefault="005363C6"/>
    <w:p w:rsidR="005363C6" w:rsidRDefault="005363C6" w:rsidP="005363C6">
      <w:pPr>
        <w:jc w:val="both"/>
        <w:rPr>
          <w:b/>
        </w:rPr>
      </w:pPr>
      <w:r w:rsidRPr="005363C6">
        <w:rPr>
          <w:b/>
          <w:u w:val="single"/>
        </w:rPr>
        <w:t>Discussion:</w:t>
      </w:r>
      <w:r w:rsidRPr="005363C6">
        <w:rPr>
          <w:b/>
        </w:rPr>
        <w:t xml:space="preserve"> 11bk D3.0</w:t>
      </w:r>
      <w:r>
        <w:rPr>
          <w:b/>
        </w:rPr>
        <w:t xml:space="preserve"> P15L8-17</w:t>
      </w:r>
    </w:p>
    <w:p w:rsidR="005363C6" w:rsidRDefault="005363C6" w:rsidP="005363C6">
      <w:pPr>
        <w:jc w:val="both"/>
        <w:rPr>
          <w:b/>
          <w:u w:val="single"/>
        </w:rPr>
      </w:pPr>
    </w:p>
    <w:p w:rsidR="005363C6" w:rsidRPr="005363C6" w:rsidRDefault="005363C6" w:rsidP="005363C6">
      <w:pPr>
        <w:rPr>
          <w:rFonts w:ascii="Arial-BoldMT" w:hAnsi="Arial-BoldMT"/>
          <w:b/>
          <w:bCs/>
          <w:color w:val="000000"/>
          <w:szCs w:val="22"/>
          <w:lang w:val="en-US"/>
        </w:rPr>
      </w:pPr>
      <w:r w:rsidRPr="005363C6">
        <w:rPr>
          <w:rFonts w:ascii="TimesNewRomanPSMT" w:hAnsi="TimesNewRomanPSMT"/>
          <w:color w:val="000000"/>
          <w:sz w:val="24"/>
          <w:szCs w:val="24"/>
          <w:lang w:val="en-US"/>
        </w:rPr>
        <w:t xml:space="preserve">8 </w:t>
      </w:r>
      <w:r w:rsidRPr="005363C6">
        <w:rPr>
          <w:rFonts w:ascii="Arial-BoldMT" w:hAnsi="Arial-BoldMT"/>
          <w:b/>
          <w:bCs/>
          <w:color w:val="000000"/>
          <w:szCs w:val="22"/>
          <w:lang w:val="en-US"/>
        </w:rPr>
        <w:t>3.2 Definitions specific to IEEE 802.11</w:t>
      </w:r>
    </w:p>
    <w:p w:rsidR="005363C6" w:rsidRPr="005363C6" w:rsidRDefault="005363C6" w:rsidP="005363C6">
      <w:pPr>
        <w:rPr>
          <w:rFonts w:ascii="TimesNewRomanPS-BoldItalicMT" w:hAnsi="TimesNewRomanPS-BoldItalicMT"/>
          <w:b/>
          <w:bCs/>
          <w:i/>
          <w:iCs/>
          <w:color w:val="000000"/>
          <w:szCs w:val="22"/>
          <w:lang w:val="en-US"/>
        </w:rPr>
      </w:pPr>
      <w:r w:rsidRPr="005363C6">
        <w:rPr>
          <w:rFonts w:ascii="TimesNewRomanPSMT" w:hAnsi="TimesNewRomanPSMT"/>
          <w:color w:val="000000"/>
          <w:sz w:val="24"/>
          <w:szCs w:val="24"/>
          <w:lang w:val="en-US"/>
        </w:rPr>
        <w:t xml:space="preserve">9 </w:t>
      </w:r>
      <w:r w:rsidRPr="005363C6">
        <w:rPr>
          <w:rFonts w:ascii="TimesNewRomanPS-BoldItalicMT" w:hAnsi="TimesNewRomanPS-BoldItalicMT"/>
          <w:b/>
          <w:bCs/>
          <w:i/>
          <w:iCs/>
          <w:color w:val="000000"/>
          <w:szCs w:val="22"/>
          <w:lang w:val="en-US"/>
        </w:rPr>
        <w:t>Change subclause 3.2 as follows:</w:t>
      </w:r>
    </w:p>
    <w:p w:rsidR="005363C6" w:rsidRPr="005363C6" w:rsidRDefault="005363C6" w:rsidP="005363C6">
      <w:pPr>
        <w:rPr>
          <w:rFonts w:ascii="TimesNewRomanPSMT" w:hAnsi="TimesNewRomanPSMT"/>
          <w:color w:val="000000"/>
          <w:sz w:val="24"/>
          <w:szCs w:val="24"/>
          <w:lang w:val="en-US"/>
        </w:rPr>
      </w:pPr>
      <w:r w:rsidRPr="005363C6">
        <w:rPr>
          <w:rFonts w:ascii="TimesNewRomanPSMT" w:hAnsi="TimesNewRomanPSMT"/>
          <w:color w:val="000000"/>
          <w:sz w:val="24"/>
          <w:szCs w:val="24"/>
          <w:lang w:val="en-US"/>
        </w:rPr>
        <w:t>10</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11 </w:t>
      </w:r>
      <w:r w:rsidRPr="005363C6">
        <w:rPr>
          <w:rFonts w:ascii="TimesNewRomanPS-BoldMT" w:hAnsi="TimesNewRomanPS-BoldMT"/>
          <w:b/>
          <w:bCs/>
          <w:color w:val="000000"/>
          <w:szCs w:val="22"/>
          <w:lang w:val="en-US"/>
        </w:rPr>
        <w:t>HE-long training field (LTF) repetitions</w:t>
      </w:r>
      <w:r w:rsidRPr="005363C6">
        <w:rPr>
          <w:rFonts w:ascii="TimesNewRomanPSMT" w:hAnsi="TimesNewRomanPSMT"/>
          <w:color w:val="000000"/>
          <w:szCs w:val="22"/>
          <w:lang w:val="en-US"/>
        </w:rPr>
        <w:t xml:space="preserve">: Multiple transmissions of high efficiency (HE)-long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12 </w:t>
      </w:r>
      <w:r w:rsidRPr="005363C6">
        <w:rPr>
          <w:rFonts w:ascii="TimesNewRomanPSMT" w:hAnsi="TimesNewRomanPSMT"/>
          <w:color w:val="000000"/>
          <w:szCs w:val="22"/>
          <w:lang w:val="en-US"/>
        </w:rPr>
        <w:t xml:space="preserve">training field (LTF), next generation vehicle to everything (NGV)-LTF or extremely high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13 </w:t>
      </w:r>
      <w:r w:rsidRPr="005363C6">
        <w:rPr>
          <w:rFonts w:ascii="TimesNewRomanPSMT" w:hAnsi="TimesNewRomanPSMT"/>
          <w:color w:val="000000"/>
          <w:szCs w:val="22"/>
          <w:lang w:val="en-US"/>
        </w:rPr>
        <w:t xml:space="preserve">throughput (EHT)-LTF symbols in an HE Ranging null data PPDU, (NDP), NGV Ranging </w:t>
      </w:r>
      <w:proofErr w:type="spellStart"/>
      <w:proofErr w:type="gramStart"/>
      <w:r w:rsidRPr="005363C6">
        <w:rPr>
          <w:rFonts w:ascii="TimesNewRomanPSMT" w:hAnsi="TimesNewRomanPSMT"/>
          <w:color w:val="000000"/>
          <w:szCs w:val="22"/>
          <w:lang w:val="en-US"/>
        </w:rPr>
        <w:t>NDP,or</w:t>
      </w:r>
      <w:proofErr w:type="spellEnd"/>
      <w:proofErr w:type="gramEnd"/>
      <w:r w:rsidRPr="005363C6">
        <w:rPr>
          <w:rFonts w:ascii="TimesNewRomanPSMT" w:hAnsi="TimesNewRomanPSMT"/>
          <w:color w:val="000000"/>
          <w:szCs w:val="22"/>
          <w:lang w:val="en-US"/>
        </w:rPr>
        <w:t xml:space="preserve"> </w:t>
      </w:r>
    </w:p>
    <w:p w:rsidR="005363C6"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14 </w:t>
      </w:r>
      <w:r w:rsidRPr="005363C6">
        <w:rPr>
          <w:rFonts w:ascii="TimesNewRomanPSMT" w:hAnsi="TimesNewRomanPSMT"/>
          <w:color w:val="000000"/>
          <w:szCs w:val="22"/>
          <w:lang w:val="en-US"/>
        </w:rPr>
        <w:t xml:space="preserve">HE </w:t>
      </w:r>
      <w:proofErr w:type="gramStart"/>
      <w:r w:rsidRPr="005363C6">
        <w:rPr>
          <w:rFonts w:ascii="TimesNewRomanPSMT" w:hAnsi="TimesNewRomanPSMT"/>
          <w:color w:val="000000"/>
          <w:szCs w:val="22"/>
          <w:lang w:val="en-US"/>
        </w:rPr>
        <w:t>trigger</w:t>
      </w:r>
      <w:proofErr w:type="gramEnd"/>
      <w:r w:rsidRPr="005363C6">
        <w:rPr>
          <w:rFonts w:ascii="TimesNewRomanPSMT" w:hAnsi="TimesNewRomanPSMT"/>
          <w:color w:val="000000"/>
          <w:szCs w:val="22"/>
          <w:lang w:val="en-US"/>
        </w:rPr>
        <w:t xml:space="preserve"> based (TB) Ranging NDP, EHT Ranging NDP, or EHT TB Ranging NDP, where an </w:t>
      </w:r>
    </w:p>
    <w:p w:rsidR="005363C6" w:rsidRPr="00475133" w:rsidRDefault="005363C6" w:rsidP="005363C6">
      <w:pPr>
        <w:jc w:val="both"/>
        <w:rPr>
          <w:rFonts w:ascii="TimesNewRomanPSMT" w:hAnsi="TimesNewRomanPSMT"/>
          <w:color w:val="000000"/>
          <w:szCs w:val="22"/>
          <w:lang w:val="en-US"/>
        </w:rPr>
      </w:pPr>
      <w:r w:rsidRPr="005363C6">
        <w:rPr>
          <w:rFonts w:ascii="TimesNewRomanPSMT" w:hAnsi="TimesNewRomanPSMT"/>
          <w:color w:val="000000"/>
          <w:sz w:val="24"/>
          <w:szCs w:val="24"/>
          <w:lang w:val="en-US"/>
        </w:rPr>
        <w:t xml:space="preserve">15 </w:t>
      </w:r>
      <w:r w:rsidRPr="005363C6">
        <w:rPr>
          <w:rFonts w:ascii="TimesNewRomanPSMT" w:hAnsi="TimesNewRomanPSMT"/>
          <w:color w:val="000000"/>
          <w:szCs w:val="22"/>
          <w:lang w:val="en-US"/>
        </w:rPr>
        <w:t xml:space="preserve">HE-LTF repetition value of 1 indicates no repetitions, and, for example, </w:t>
      </w:r>
      <w:r w:rsidRPr="00475133">
        <w:rPr>
          <w:rFonts w:ascii="TimesNewRomanPSMT" w:hAnsi="TimesNewRomanPSMT"/>
          <w:color w:val="000000"/>
          <w:szCs w:val="22"/>
          <w:lang w:val="en-US"/>
        </w:rPr>
        <w:t>a value of 2</w:t>
      </w:r>
      <w:del w:id="2" w:author="Sand, Stephan" w:date="2024-12-03T20:24:00Z">
        <w:r w:rsidRPr="00475133" w:rsidDel="00475133">
          <w:rPr>
            <w:rFonts w:ascii="TimesNewRomanPSMT" w:hAnsi="TimesNewRomanPSMT"/>
            <w:color w:val="000000"/>
            <w:szCs w:val="22"/>
            <w:lang w:val="en-US"/>
          </w:rPr>
          <w:delText xml:space="preserve"> or 3</w:delText>
        </w:r>
      </w:del>
      <w:r w:rsidRPr="00475133">
        <w:rPr>
          <w:rFonts w:ascii="TimesNewRomanPSMT" w:hAnsi="TimesNewRomanPSMT"/>
          <w:color w:val="000000"/>
          <w:szCs w:val="22"/>
          <w:lang w:val="en-US"/>
        </w:rPr>
        <w:t xml:space="preserve"> would </w:t>
      </w:r>
    </w:p>
    <w:p w:rsidR="005363C6" w:rsidRDefault="005363C6" w:rsidP="005363C6">
      <w:pPr>
        <w:jc w:val="both"/>
        <w:rPr>
          <w:rFonts w:ascii="TimesNewRomanPSMT" w:hAnsi="TimesNewRomanPSMT"/>
          <w:color w:val="000000"/>
          <w:szCs w:val="22"/>
          <w:lang w:val="en-US"/>
        </w:rPr>
      </w:pPr>
      <w:r w:rsidRPr="00475133">
        <w:rPr>
          <w:rFonts w:ascii="TimesNewRomanPSMT" w:hAnsi="TimesNewRomanPSMT"/>
          <w:color w:val="000000"/>
          <w:sz w:val="24"/>
          <w:szCs w:val="24"/>
          <w:lang w:val="en-US"/>
        </w:rPr>
        <w:t xml:space="preserve">16 </w:t>
      </w:r>
      <w:r w:rsidRPr="00475133">
        <w:rPr>
          <w:rFonts w:ascii="TimesNewRomanPSMT" w:hAnsi="TimesNewRomanPSMT"/>
          <w:color w:val="000000"/>
          <w:szCs w:val="22"/>
          <w:lang w:val="en-US"/>
        </w:rPr>
        <w:t>indicate twice</w:t>
      </w:r>
      <w:del w:id="3" w:author="Sand, Stephan" w:date="2024-12-03T20:25:00Z">
        <w:r w:rsidRPr="00475133" w:rsidDel="00475133">
          <w:rPr>
            <w:rFonts w:ascii="TimesNewRomanPSMT" w:hAnsi="TimesNewRomanPSMT"/>
            <w:color w:val="000000"/>
            <w:szCs w:val="22"/>
            <w:lang w:val="en-US"/>
          </w:rPr>
          <w:delText xml:space="preserve"> or three times</w:delText>
        </w:r>
      </w:del>
      <w:r w:rsidRPr="00475133">
        <w:rPr>
          <w:rFonts w:ascii="TimesNewRomanPSMT" w:hAnsi="TimesNewRomanPSMT"/>
          <w:color w:val="000000"/>
          <w:szCs w:val="22"/>
          <w:lang w:val="en-US"/>
        </w:rPr>
        <w:t xml:space="preserve"> as many HE-LTF, NGV-LTF, or EHT-LTF symbols</w:t>
      </w:r>
      <w:r w:rsidRPr="005363C6">
        <w:rPr>
          <w:rFonts w:ascii="TimesNewRomanPSMT" w:hAnsi="TimesNewRomanPSMT"/>
          <w:color w:val="000000"/>
          <w:szCs w:val="22"/>
          <w:lang w:val="en-US"/>
        </w:rPr>
        <w:t xml:space="preserve">, </w:t>
      </w:r>
    </w:p>
    <w:p w:rsidR="005363C6" w:rsidRDefault="005363C6" w:rsidP="005363C6">
      <w:pPr>
        <w:jc w:val="both"/>
        <w:rPr>
          <w:b/>
          <w:u w:val="single"/>
        </w:rPr>
      </w:pPr>
      <w:r w:rsidRPr="005363C6">
        <w:rPr>
          <w:rFonts w:ascii="TimesNewRomanPSMT" w:hAnsi="TimesNewRomanPSMT"/>
          <w:color w:val="000000"/>
          <w:sz w:val="24"/>
          <w:szCs w:val="24"/>
          <w:lang w:val="en-US"/>
        </w:rPr>
        <w:t xml:space="preserve">17 </w:t>
      </w:r>
      <w:proofErr w:type="gramStart"/>
      <w:r w:rsidRPr="005363C6">
        <w:rPr>
          <w:rFonts w:ascii="TimesNewRomanPSMT" w:hAnsi="TimesNewRomanPSMT"/>
          <w:color w:val="000000"/>
          <w:szCs w:val="22"/>
          <w:lang w:val="en-US"/>
        </w:rPr>
        <w:t>respectively.(</w:t>
      </w:r>
      <w:proofErr w:type="gramEnd"/>
      <w:r w:rsidRPr="005363C6">
        <w:rPr>
          <w:rFonts w:ascii="TimesNewRomanPSMT" w:hAnsi="TimesNewRomanPSMT"/>
          <w:color w:val="000000"/>
          <w:szCs w:val="22"/>
          <w:lang w:val="en-US"/>
        </w:rPr>
        <w:t>#</w:t>
      </w:r>
      <w:r w:rsidRPr="005363C6">
        <w:rPr>
          <w:rFonts w:ascii="TimesNewRomanPS-BoldMT" w:hAnsi="TimesNewRomanPS-BoldMT"/>
          <w:b/>
          <w:bCs/>
          <w:color w:val="000000"/>
          <w:szCs w:val="22"/>
          <w:lang w:val="en-US"/>
        </w:rPr>
        <w:t>2057</w:t>
      </w:r>
      <w:r w:rsidRPr="005363C6">
        <w:rPr>
          <w:rFonts w:ascii="TimesNewRomanPSMT" w:hAnsi="TimesNewRomanPSMT"/>
          <w:color w:val="000000"/>
          <w:szCs w:val="22"/>
          <w:lang w:val="en-US"/>
        </w:rPr>
        <w:t>)(11az)</w:t>
      </w:r>
    </w:p>
    <w:p w:rsidR="005363C6" w:rsidRDefault="005363C6" w:rsidP="005363C6">
      <w:pPr>
        <w:jc w:val="both"/>
        <w:rPr>
          <w:b/>
          <w:u w:val="single"/>
        </w:rPr>
      </w:pPr>
    </w:p>
    <w:p w:rsidR="005363C6" w:rsidRDefault="005363C6">
      <w:r>
        <w:br w:type="page"/>
      </w:r>
    </w:p>
    <w:tbl>
      <w:tblPr>
        <w:tblStyle w:val="Tabellenraster"/>
        <w:tblW w:w="9919" w:type="dxa"/>
        <w:tblInd w:w="0" w:type="dxa"/>
        <w:tblLayout w:type="fixed"/>
        <w:tblLook w:val="04A0" w:firstRow="1" w:lastRow="0" w:firstColumn="1" w:lastColumn="0" w:noHBand="0" w:noVBand="1"/>
      </w:tblPr>
      <w:tblGrid>
        <w:gridCol w:w="620"/>
        <w:gridCol w:w="559"/>
        <w:gridCol w:w="711"/>
        <w:gridCol w:w="2500"/>
        <w:gridCol w:w="2835"/>
        <w:gridCol w:w="2694"/>
      </w:tblGrid>
      <w:tr w:rsidR="005363C6" w:rsidTr="00FC4370">
        <w:trPr>
          <w:trHeight w:val="429"/>
        </w:trPr>
        <w:tc>
          <w:tcPr>
            <w:tcW w:w="62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lastRenderedPageBreak/>
              <w:t>CID</w:t>
            </w:r>
          </w:p>
        </w:tc>
        <w:tc>
          <w:tcPr>
            <w:tcW w:w="559"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Cat</w:t>
            </w:r>
          </w:p>
        </w:tc>
        <w:tc>
          <w:tcPr>
            <w:tcW w:w="711"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Page</w:t>
            </w:r>
          </w:p>
        </w:tc>
        <w:tc>
          <w:tcPr>
            <w:tcW w:w="250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Comment</w:t>
            </w:r>
          </w:p>
        </w:tc>
        <w:tc>
          <w:tcPr>
            <w:tcW w:w="2835"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Proposed Change</w:t>
            </w:r>
          </w:p>
        </w:tc>
        <w:tc>
          <w:tcPr>
            <w:tcW w:w="2694"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Resolution</w:t>
            </w:r>
          </w:p>
        </w:tc>
      </w:tr>
      <w:tr w:rsidR="005E2290" w:rsidTr="000D7E1D">
        <w:trPr>
          <w:trHeight w:val="4373"/>
        </w:trPr>
        <w:tc>
          <w:tcPr>
            <w:tcW w:w="620" w:type="dxa"/>
            <w:tcBorders>
              <w:top w:val="single" w:sz="4" w:space="0" w:color="auto"/>
              <w:left w:val="single" w:sz="4" w:space="0" w:color="auto"/>
              <w:bottom w:val="single" w:sz="4" w:space="0" w:color="auto"/>
              <w:right w:val="single" w:sz="4" w:space="0" w:color="auto"/>
            </w:tcBorders>
          </w:tcPr>
          <w:p w:rsidR="00DD71DE" w:rsidRDefault="00DD71DE" w:rsidP="00DD71DE">
            <w:pPr>
              <w:rPr>
                <w:rFonts w:ascii="Arial" w:hAnsi="Arial" w:cs="Arial"/>
                <w:sz w:val="20"/>
              </w:rPr>
            </w:pPr>
            <w:r w:rsidRPr="00475133">
              <w:rPr>
                <w:rFonts w:ascii="Arial" w:hAnsi="Arial" w:cs="Arial"/>
                <w:sz w:val="20"/>
                <w:highlight w:val="yellow"/>
              </w:rPr>
              <w:t>I-68</w:t>
            </w:r>
          </w:p>
        </w:tc>
        <w:tc>
          <w:tcPr>
            <w:tcW w:w="559" w:type="dxa"/>
            <w:tcBorders>
              <w:top w:val="single" w:sz="4" w:space="0" w:color="auto"/>
              <w:left w:val="single" w:sz="4" w:space="0" w:color="auto"/>
              <w:bottom w:val="single" w:sz="4" w:space="0" w:color="auto"/>
              <w:right w:val="single" w:sz="4" w:space="0" w:color="auto"/>
            </w:tcBorders>
          </w:tcPr>
          <w:p w:rsidR="00DD71DE" w:rsidRDefault="00DD71DE" w:rsidP="00DD71DE">
            <w:r w:rsidRPr="00DD71DE">
              <w:rPr>
                <w:color w:val="FF0000"/>
              </w:rPr>
              <w:t>T</w:t>
            </w:r>
          </w:p>
        </w:tc>
        <w:tc>
          <w:tcPr>
            <w:tcW w:w="711" w:type="dxa"/>
            <w:tcBorders>
              <w:top w:val="single" w:sz="4" w:space="0" w:color="auto"/>
              <w:left w:val="single" w:sz="4" w:space="0" w:color="auto"/>
              <w:bottom w:val="single" w:sz="4" w:space="0" w:color="auto"/>
              <w:right w:val="single" w:sz="4" w:space="0" w:color="auto"/>
            </w:tcBorders>
          </w:tcPr>
          <w:p w:rsidR="00DD71DE" w:rsidRDefault="00DD71DE" w:rsidP="00DD71DE">
            <w:r>
              <w:t>55.09</w:t>
            </w:r>
          </w:p>
        </w:tc>
        <w:tc>
          <w:tcPr>
            <w:tcW w:w="2500" w:type="dxa"/>
            <w:tcBorders>
              <w:top w:val="single" w:sz="4" w:space="0" w:color="auto"/>
              <w:left w:val="single" w:sz="4" w:space="0" w:color="auto"/>
              <w:bottom w:val="single" w:sz="4" w:space="0" w:color="auto"/>
              <w:right w:val="single" w:sz="4" w:space="0" w:color="auto"/>
            </w:tcBorders>
          </w:tcPr>
          <w:p w:rsidR="00DD71DE" w:rsidRPr="00E10CDB" w:rsidRDefault="00DD71DE" w:rsidP="00DD71DE">
            <w:r w:rsidRPr="00E10CDB">
              <w:t>On P54L3-5 it is stated that "I2R NDP and R2I NDP, (#</w:t>
            </w:r>
            <w:proofErr w:type="gramStart"/>
            <w:r w:rsidRPr="00E10CDB">
              <w:t>2098)refer</w:t>
            </w:r>
            <w:proofErr w:type="gramEnd"/>
            <w:r w:rsidRPr="00E10CDB">
              <w:t xml:space="preserve"> </w:t>
            </w:r>
            <w:proofErr w:type="spellStart"/>
            <w:r w:rsidRPr="00E10CDB">
              <w:t>toare</w:t>
            </w:r>
            <w:proofErr w:type="spellEnd"/>
            <w:r w:rsidRPr="00E10CDB">
              <w:t xml:space="preserve"> both either HE Ranging NDPs </w:t>
            </w:r>
            <w:proofErr w:type="spellStart"/>
            <w:r w:rsidRPr="00E10CDB">
              <w:t>respectivelyor</w:t>
            </w:r>
            <w:proofErr w:type="spellEnd"/>
            <w:r w:rsidRPr="00E10CDB">
              <w:t xml:space="preserve"> EHT Ranging NDPs when dot11NGVOptionImplemented is equal to false and are both NGV Ranging NDPs when dot11NGVOptionImplemented is equal to true. " However, P55L9-10 limits the I2R NDP to EHT Ranging NDP or HE Ranging NDP.</w:t>
            </w:r>
          </w:p>
        </w:tc>
        <w:tc>
          <w:tcPr>
            <w:tcW w:w="2835" w:type="dxa"/>
            <w:tcBorders>
              <w:top w:val="single" w:sz="4" w:space="0" w:color="auto"/>
              <w:left w:val="single" w:sz="4" w:space="0" w:color="auto"/>
              <w:bottom w:val="single" w:sz="4" w:space="0" w:color="auto"/>
              <w:right w:val="single" w:sz="4" w:space="0" w:color="auto"/>
            </w:tcBorders>
          </w:tcPr>
          <w:p w:rsidR="00DD71DE" w:rsidRDefault="00DD71DE" w:rsidP="00DD71DE">
            <w:r w:rsidRPr="00E10CDB">
              <w:t>Please change the sentence as follows:</w:t>
            </w:r>
            <w:r>
              <w:t xml:space="preserve"> If the I2R NDP is transmitted with a 320 MHz bandwidth, the format shall</w:t>
            </w:r>
          </w:p>
          <w:p w:rsidR="00DD71DE" w:rsidRPr="00E10CDB" w:rsidRDefault="00DD71DE" w:rsidP="00DD71DE">
            <w:r w:rsidRPr="00475133">
              <w:t>10</w:t>
            </w:r>
            <w:r>
              <w:t xml:space="preserve"> be an EHT Ranging NDP; if the bandwidth is less than 320 MHz and dot11NGVOptionImplemented is equal to false, it shall be an HE Ranging NDP. If dot11NGVOptionImplemented is equal to true, it shall be an NGV Ranging NDP.</w:t>
            </w:r>
          </w:p>
        </w:tc>
        <w:tc>
          <w:tcPr>
            <w:tcW w:w="2694" w:type="dxa"/>
            <w:tcBorders>
              <w:top w:val="single" w:sz="4" w:space="0" w:color="auto"/>
              <w:left w:val="single" w:sz="4" w:space="0" w:color="auto"/>
              <w:bottom w:val="single" w:sz="4" w:space="0" w:color="auto"/>
              <w:right w:val="single" w:sz="4" w:space="0" w:color="auto"/>
            </w:tcBorders>
          </w:tcPr>
          <w:p w:rsidR="00DD71DE" w:rsidRDefault="00DD71DE" w:rsidP="00DD71DE">
            <w:r>
              <w:t>Revised</w:t>
            </w:r>
          </w:p>
          <w:p w:rsidR="007C66E6" w:rsidRDefault="007C66E6" w:rsidP="00DD71DE"/>
          <w:p w:rsidR="007C66E6" w:rsidRDefault="007C66E6" w:rsidP="007C66E6">
            <w:proofErr w:type="spellStart"/>
            <w:r w:rsidRPr="008C29CF">
              <w:rPr>
                <w:b/>
                <w:u w:val="single"/>
              </w:rPr>
              <w:t>TGbk</w:t>
            </w:r>
            <w:proofErr w:type="spellEnd"/>
            <w:r w:rsidRPr="008C29CF">
              <w:rPr>
                <w:b/>
                <w:u w:val="single"/>
              </w:rPr>
              <w:t xml:space="preserve"> editor:</w:t>
            </w:r>
            <w:r>
              <w:br/>
            </w:r>
            <w:r w:rsidRPr="00E10CDB">
              <w:t xml:space="preserve">Please </w:t>
            </w:r>
            <w:r w:rsidR="00475133">
              <w:t xml:space="preserve">make the changes as in document </w:t>
            </w:r>
            <w:hyperlink r:id="rId7" w:history="1">
              <w:r w:rsidR="00475133" w:rsidRPr="00475133">
                <w:rPr>
                  <w:rStyle w:val="Hyperlink"/>
                </w:rPr>
                <w:t>11-24/1964r1</w:t>
              </w:r>
            </w:hyperlink>
          </w:p>
        </w:tc>
      </w:tr>
    </w:tbl>
    <w:p w:rsidR="005363C6" w:rsidRDefault="005363C6"/>
    <w:p w:rsidR="005363C6" w:rsidRDefault="005363C6" w:rsidP="005363C6">
      <w:pPr>
        <w:jc w:val="both"/>
        <w:rPr>
          <w:b/>
        </w:rPr>
      </w:pPr>
      <w:r w:rsidRPr="005363C6">
        <w:rPr>
          <w:b/>
          <w:u w:val="single"/>
        </w:rPr>
        <w:t>Discussion:</w:t>
      </w:r>
      <w:r w:rsidRPr="005363C6">
        <w:rPr>
          <w:b/>
        </w:rPr>
        <w:t xml:space="preserve"> 11bk D3.0</w:t>
      </w:r>
      <w:r>
        <w:rPr>
          <w:b/>
        </w:rPr>
        <w:t xml:space="preserve"> P54L2-5 and</w:t>
      </w:r>
    </w:p>
    <w:p w:rsidR="005363C6" w:rsidRPr="005363C6" w:rsidRDefault="005363C6" w:rsidP="005363C6">
      <w:pPr>
        <w:jc w:val="both"/>
        <w:rPr>
          <w:u w:val="single"/>
        </w:rPr>
      </w:pPr>
    </w:p>
    <w:p w:rsidR="005363C6" w:rsidRPr="00475133" w:rsidRDefault="005363C6">
      <w:pPr>
        <w:rPr>
          <w:rFonts w:ascii="TimesNewRomanPSMT" w:hAnsi="TimesNewRomanPSMT"/>
          <w:color w:val="000000"/>
          <w:sz w:val="24"/>
          <w:szCs w:val="22"/>
        </w:rPr>
      </w:pPr>
      <w:r w:rsidRPr="005363C6">
        <w:rPr>
          <w:rFonts w:ascii="TimesNewRomanPSMT" w:hAnsi="TimesNewRomanPSMT"/>
          <w:color w:val="000000"/>
          <w:sz w:val="24"/>
          <w:szCs w:val="24"/>
        </w:rPr>
        <w:t xml:space="preserve">2 </w:t>
      </w:r>
      <w:r w:rsidRPr="005363C6">
        <w:rPr>
          <w:rFonts w:ascii="TimesNewRomanPSMT" w:hAnsi="TimesNewRomanPSMT"/>
          <w:color w:val="000000"/>
          <w:sz w:val="24"/>
          <w:szCs w:val="22"/>
        </w:rPr>
        <w:t xml:space="preserve">transmit an R2I NDP; see Figure </w:t>
      </w:r>
      <w:r w:rsidRPr="005363C6">
        <w:rPr>
          <w:rFonts w:ascii="TimesNewRomanPSMT" w:hAnsi="TimesNewRomanPSMT"/>
          <w:color w:val="0000FF"/>
          <w:sz w:val="24"/>
          <w:szCs w:val="22"/>
        </w:rPr>
        <w:t xml:space="preserve">11-58 </w:t>
      </w:r>
      <w:r w:rsidRPr="005363C6">
        <w:rPr>
          <w:rFonts w:ascii="TimesNewRomanPSMT" w:hAnsi="TimesNewRomanPSMT"/>
          <w:color w:val="000000"/>
          <w:sz w:val="24"/>
          <w:szCs w:val="22"/>
        </w:rPr>
        <w:t xml:space="preserve">(Non-TB ranging measurement exchange sequence). </w:t>
      </w:r>
      <w:r w:rsidRPr="00475133">
        <w:rPr>
          <w:rFonts w:ascii="TimesNewRomanPSMT" w:hAnsi="TimesNewRomanPSMT"/>
          <w:color w:val="000000"/>
          <w:sz w:val="24"/>
          <w:szCs w:val="22"/>
        </w:rPr>
        <w:t xml:space="preserve">I2R </w:t>
      </w:r>
    </w:p>
    <w:p w:rsidR="005363C6" w:rsidRPr="00475133" w:rsidRDefault="005363C6">
      <w:pPr>
        <w:rPr>
          <w:rFonts w:ascii="TimesNewRomanPSMT" w:hAnsi="TimesNewRomanPSMT"/>
          <w:color w:val="000000"/>
          <w:sz w:val="24"/>
          <w:szCs w:val="22"/>
        </w:rPr>
      </w:pPr>
      <w:r w:rsidRPr="00475133">
        <w:rPr>
          <w:rFonts w:ascii="TimesNewRomanPSMT" w:hAnsi="TimesNewRomanPSMT"/>
          <w:color w:val="000000"/>
          <w:sz w:val="24"/>
          <w:szCs w:val="24"/>
        </w:rPr>
        <w:t xml:space="preserve">3 </w:t>
      </w:r>
      <w:r w:rsidRPr="00475133">
        <w:rPr>
          <w:rFonts w:ascii="TimesNewRomanPSMT" w:hAnsi="TimesNewRomanPSMT"/>
          <w:color w:val="000000"/>
          <w:sz w:val="24"/>
          <w:szCs w:val="22"/>
        </w:rPr>
        <w:t>NDP and R2I NDP, (#</w:t>
      </w:r>
      <w:proofErr w:type="gramStart"/>
      <w:r w:rsidRPr="00475133">
        <w:rPr>
          <w:rFonts w:ascii="TimesNewRomanPS-BoldMT" w:hAnsi="TimesNewRomanPS-BoldMT"/>
          <w:b/>
          <w:bCs/>
          <w:color w:val="000000"/>
          <w:szCs w:val="22"/>
        </w:rPr>
        <w:t>2098</w:t>
      </w:r>
      <w:r w:rsidRPr="00475133">
        <w:rPr>
          <w:rFonts w:ascii="TimesNewRomanPSMT" w:hAnsi="TimesNewRomanPSMT"/>
          <w:color w:val="000000"/>
          <w:sz w:val="24"/>
          <w:szCs w:val="22"/>
        </w:rPr>
        <w:t>)refer</w:t>
      </w:r>
      <w:proofErr w:type="gramEnd"/>
      <w:r w:rsidRPr="00475133">
        <w:rPr>
          <w:rFonts w:ascii="TimesNewRomanPSMT" w:hAnsi="TimesNewRomanPSMT"/>
          <w:color w:val="000000"/>
          <w:sz w:val="24"/>
          <w:szCs w:val="22"/>
        </w:rPr>
        <w:t xml:space="preserve"> </w:t>
      </w:r>
      <w:proofErr w:type="spellStart"/>
      <w:r w:rsidRPr="00475133">
        <w:rPr>
          <w:rFonts w:ascii="TimesNewRomanPSMT" w:hAnsi="TimesNewRomanPSMT"/>
          <w:color w:val="000000"/>
          <w:sz w:val="24"/>
          <w:szCs w:val="22"/>
        </w:rPr>
        <w:t>toare</w:t>
      </w:r>
      <w:proofErr w:type="spellEnd"/>
      <w:r w:rsidRPr="00475133">
        <w:rPr>
          <w:rFonts w:ascii="TimesNewRomanPSMT" w:hAnsi="TimesNewRomanPSMT"/>
          <w:color w:val="000000"/>
          <w:sz w:val="24"/>
          <w:szCs w:val="22"/>
        </w:rPr>
        <w:t xml:space="preserve"> both either HE Ranging NDPs </w:t>
      </w:r>
      <w:proofErr w:type="spellStart"/>
      <w:r w:rsidRPr="00475133">
        <w:rPr>
          <w:rFonts w:ascii="TimesNewRomanPSMT" w:hAnsi="TimesNewRomanPSMT"/>
          <w:color w:val="000000"/>
          <w:sz w:val="24"/>
          <w:szCs w:val="22"/>
        </w:rPr>
        <w:t>respectivelyor</w:t>
      </w:r>
      <w:proofErr w:type="spellEnd"/>
      <w:r w:rsidRPr="00475133">
        <w:rPr>
          <w:rFonts w:ascii="TimesNewRomanPSMT" w:hAnsi="TimesNewRomanPSMT"/>
          <w:color w:val="000000"/>
          <w:sz w:val="24"/>
          <w:szCs w:val="22"/>
        </w:rPr>
        <w:t xml:space="preserve"> EHT Ranging </w:t>
      </w:r>
    </w:p>
    <w:p w:rsidR="005363C6" w:rsidRPr="00475133" w:rsidRDefault="005363C6">
      <w:pPr>
        <w:rPr>
          <w:rFonts w:ascii="TimesNewRomanPSMT" w:hAnsi="TimesNewRomanPSMT"/>
          <w:color w:val="000000"/>
          <w:sz w:val="24"/>
          <w:szCs w:val="22"/>
        </w:rPr>
      </w:pPr>
      <w:r w:rsidRPr="00475133">
        <w:rPr>
          <w:rFonts w:ascii="TimesNewRomanPSMT" w:hAnsi="TimesNewRomanPSMT"/>
          <w:color w:val="000000"/>
          <w:sz w:val="24"/>
          <w:szCs w:val="24"/>
        </w:rPr>
        <w:t xml:space="preserve">4 </w:t>
      </w:r>
      <w:r w:rsidRPr="00475133">
        <w:rPr>
          <w:rFonts w:ascii="TimesNewRomanPSMT" w:hAnsi="TimesNewRomanPSMT"/>
          <w:color w:val="000000"/>
          <w:sz w:val="24"/>
          <w:szCs w:val="22"/>
        </w:rPr>
        <w:t xml:space="preserve">NDPs when dot11NGVOptionImplemented is equal to false and are both NGV Ranging NDPs </w:t>
      </w:r>
    </w:p>
    <w:p w:rsidR="005363C6" w:rsidRPr="00475133" w:rsidRDefault="005363C6">
      <w:pPr>
        <w:rPr>
          <w:rFonts w:ascii="TimesNewRomanPSMT" w:hAnsi="TimesNewRomanPSMT"/>
          <w:color w:val="000000"/>
          <w:sz w:val="24"/>
          <w:szCs w:val="22"/>
        </w:rPr>
      </w:pPr>
      <w:r w:rsidRPr="00475133">
        <w:rPr>
          <w:rFonts w:ascii="TimesNewRomanPSMT" w:hAnsi="TimesNewRomanPSMT"/>
          <w:color w:val="000000"/>
          <w:sz w:val="24"/>
          <w:szCs w:val="24"/>
        </w:rPr>
        <w:t xml:space="preserve">5 </w:t>
      </w:r>
      <w:r w:rsidRPr="00475133">
        <w:rPr>
          <w:rFonts w:ascii="TimesNewRomanPSMT" w:hAnsi="TimesNewRomanPSMT"/>
          <w:color w:val="000000"/>
          <w:sz w:val="24"/>
          <w:szCs w:val="22"/>
        </w:rPr>
        <w:t>when dot11NGVOptionImplemented is equal to true. and HE ranging NDPs otherwise.</w:t>
      </w:r>
    </w:p>
    <w:p w:rsidR="005363C6" w:rsidRDefault="005363C6"/>
    <w:p w:rsidR="005363C6" w:rsidRDefault="005363C6">
      <w:pPr>
        <w:rPr>
          <w:b/>
        </w:rPr>
      </w:pPr>
      <w:r w:rsidRPr="005363C6">
        <w:rPr>
          <w:b/>
        </w:rPr>
        <w:t>11bk D3.0</w:t>
      </w:r>
      <w:r>
        <w:rPr>
          <w:b/>
        </w:rPr>
        <w:t xml:space="preserve"> P55L9-10</w:t>
      </w:r>
    </w:p>
    <w:p w:rsidR="005363C6" w:rsidRDefault="005363C6"/>
    <w:p w:rsidR="006B7859" w:rsidRPr="00475133" w:rsidRDefault="006B7859">
      <w:pPr>
        <w:rPr>
          <w:rFonts w:ascii="TimesNewRomanPSMT" w:hAnsi="TimesNewRomanPSMT"/>
          <w:color w:val="000000"/>
          <w:sz w:val="24"/>
          <w:szCs w:val="22"/>
        </w:rPr>
      </w:pPr>
      <w:r w:rsidRPr="006B7859">
        <w:rPr>
          <w:rFonts w:ascii="TimesNewRomanPSMT" w:hAnsi="TimesNewRomanPSMT"/>
          <w:color w:val="000000"/>
          <w:sz w:val="24"/>
          <w:szCs w:val="24"/>
        </w:rPr>
        <w:t xml:space="preserve">9 </w:t>
      </w:r>
      <w:r w:rsidRPr="006B7859">
        <w:rPr>
          <w:rFonts w:ascii="TimesNewRomanPSMT" w:hAnsi="TimesNewRomanPSMT"/>
          <w:color w:val="000000"/>
          <w:sz w:val="24"/>
          <w:szCs w:val="22"/>
        </w:rPr>
        <w:t>reserved value. (#</w:t>
      </w:r>
      <w:r w:rsidRPr="006B7859">
        <w:rPr>
          <w:rFonts w:ascii="TimesNewRomanPS-BoldMT" w:hAnsi="TimesNewRomanPS-BoldMT"/>
          <w:b/>
          <w:bCs/>
          <w:color w:val="000000"/>
          <w:szCs w:val="22"/>
        </w:rPr>
        <w:t>2029</w:t>
      </w:r>
      <w:r w:rsidRPr="00475133">
        <w:rPr>
          <w:rFonts w:ascii="TimesNewRomanPSMT" w:hAnsi="TimesNewRomanPSMT"/>
          <w:color w:val="000000"/>
          <w:sz w:val="24"/>
          <w:szCs w:val="22"/>
        </w:rPr>
        <w:t xml:space="preserve">) If the I2R NDP is transmitted with a 320 MHz bandwidth, the format shall </w:t>
      </w:r>
    </w:p>
    <w:p w:rsidR="005363C6" w:rsidRPr="00475133" w:rsidRDefault="006B7859">
      <w:pPr>
        <w:rPr>
          <w:rFonts w:ascii="TimesNewRomanPSMT" w:hAnsi="TimesNewRomanPSMT"/>
          <w:color w:val="000000"/>
          <w:sz w:val="24"/>
          <w:szCs w:val="22"/>
        </w:rPr>
      </w:pPr>
      <w:r w:rsidRPr="00475133">
        <w:rPr>
          <w:rFonts w:ascii="TimesNewRomanPSMT" w:hAnsi="TimesNewRomanPSMT"/>
          <w:color w:val="000000"/>
          <w:sz w:val="24"/>
          <w:szCs w:val="24"/>
        </w:rPr>
        <w:t xml:space="preserve">10 </w:t>
      </w:r>
      <w:r w:rsidRPr="00475133">
        <w:rPr>
          <w:rFonts w:ascii="TimesNewRomanPSMT" w:hAnsi="TimesNewRomanPSMT"/>
          <w:color w:val="000000"/>
          <w:sz w:val="24"/>
          <w:szCs w:val="22"/>
        </w:rPr>
        <w:t>be an EHT Ranging NDP; if the bandwidth is less than 320 MHz it shall be an HE Ranging NDP.</w:t>
      </w:r>
    </w:p>
    <w:p w:rsidR="00DC2569" w:rsidRDefault="00DC2569">
      <w:pPr>
        <w:rPr>
          <w:rFonts w:ascii="TimesNewRomanPSMT" w:hAnsi="TimesNewRomanPSMT"/>
          <w:color w:val="000000"/>
          <w:sz w:val="24"/>
          <w:szCs w:val="22"/>
          <w:highlight w:val="yellow"/>
        </w:rPr>
      </w:pPr>
    </w:p>
    <w:p w:rsidR="00DC2569" w:rsidRDefault="00DC2569" w:rsidP="00DC2569">
      <w:pPr>
        <w:jc w:val="both"/>
        <w:rPr>
          <w:rFonts w:ascii="TimesNewRomanPSMT" w:hAnsi="TimesNewRomanPSMT"/>
          <w:b/>
          <w:color w:val="000000"/>
          <w:sz w:val="24"/>
          <w:szCs w:val="22"/>
        </w:rPr>
      </w:pPr>
      <w:r w:rsidRPr="00DC2569">
        <w:rPr>
          <w:rFonts w:ascii="TimesNewRomanPSMT" w:hAnsi="TimesNewRomanPSMT"/>
          <w:b/>
          <w:color w:val="000000"/>
          <w:sz w:val="24"/>
          <w:szCs w:val="22"/>
        </w:rPr>
        <w:t>Resolution</w:t>
      </w:r>
    </w:p>
    <w:p w:rsidR="00DC2569" w:rsidRPr="00475133" w:rsidRDefault="00DC2569" w:rsidP="00DC2569">
      <w:pPr>
        <w:rPr>
          <w:b/>
          <w:u w:val="single"/>
        </w:rPr>
      </w:pPr>
      <w:proofErr w:type="spellStart"/>
      <w:r w:rsidRPr="00475133">
        <w:rPr>
          <w:rFonts w:ascii="TimesNewRomanPSMT" w:hAnsi="TimesNewRomanPSMT"/>
          <w:b/>
          <w:color w:val="000000"/>
          <w:sz w:val="24"/>
          <w:szCs w:val="22"/>
          <w:u w:val="single"/>
        </w:rPr>
        <w:t>TGbk</w:t>
      </w:r>
      <w:proofErr w:type="spellEnd"/>
      <w:r w:rsidRPr="00475133">
        <w:rPr>
          <w:rFonts w:ascii="TimesNewRomanPSMT" w:hAnsi="TimesNewRomanPSMT"/>
          <w:b/>
          <w:color w:val="000000"/>
          <w:sz w:val="24"/>
          <w:szCs w:val="22"/>
          <w:u w:val="single"/>
        </w:rPr>
        <w:t xml:space="preserve"> editor please change </w:t>
      </w:r>
      <w:r w:rsidRPr="00475133">
        <w:rPr>
          <w:b/>
          <w:u w:val="single"/>
        </w:rPr>
        <w:t>11bk D3.0 P55L9-10</w:t>
      </w:r>
      <w:r w:rsidRPr="00475133">
        <w:rPr>
          <w:b/>
          <w:u w:val="single"/>
        </w:rPr>
        <w:t xml:space="preserve"> as follow:</w:t>
      </w:r>
    </w:p>
    <w:p w:rsidR="00DC2569" w:rsidRPr="00DC2569" w:rsidRDefault="00DC2569" w:rsidP="00DC2569">
      <w:pPr>
        <w:jc w:val="both"/>
        <w:rPr>
          <w:rFonts w:ascii="TimesNewRomanPSMT" w:hAnsi="TimesNewRomanPSMT"/>
          <w:color w:val="000000"/>
          <w:sz w:val="24"/>
          <w:szCs w:val="22"/>
        </w:rPr>
      </w:pPr>
      <w:r>
        <w:t xml:space="preserve">If the I2R NDP is transmitted with a 320 MHz bandwidth, the format shall be an EHT Ranging NDP; if the bandwidth is less than 320 MHz </w:t>
      </w:r>
      <w:ins w:id="4" w:author="Sand, Stephan" w:date="2024-12-03T20:25:00Z">
        <w:r w:rsidR="00475133" w:rsidRPr="00475133">
          <w:t xml:space="preserve">and dot11NGVOptionImplemented is equal to false, </w:t>
        </w:r>
      </w:ins>
      <w:r>
        <w:t>it shall be an HE Ranging NDP</w:t>
      </w:r>
      <w:ins w:id="5" w:author="Sand, Stephan" w:date="2024-12-03T20:26:00Z">
        <w:r w:rsidR="00475133" w:rsidRPr="00475133">
          <w:t>. If dot11NGVOptionImplemented is equal to true, it shall be an NGV Ranging NDP</w:t>
        </w:r>
      </w:ins>
      <w:r>
        <w:t>.</w:t>
      </w:r>
    </w:p>
    <w:p w:rsidR="006B7859" w:rsidRDefault="006B7859">
      <w:r>
        <w:br w:type="page"/>
      </w:r>
      <w:ins w:id="6" w:author="Sand, Stephan" w:date="2024-12-03T20:25:00Z">
        <w:r w:rsidR="00475133">
          <w:lastRenderedPageBreak/>
          <w:t>`</w:t>
        </w:r>
      </w:ins>
    </w:p>
    <w:p w:rsidR="005363C6" w:rsidRDefault="005363C6"/>
    <w:tbl>
      <w:tblPr>
        <w:tblStyle w:val="Tabellenraster"/>
        <w:tblW w:w="9919" w:type="dxa"/>
        <w:tblInd w:w="0" w:type="dxa"/>
        <w:tblLayout w:type="fixed"/>
        <w:tblLook w:val="04A0" w:firstRow="1" w:lastRow="0" w:firstColumn="1" w:lastColumn="0" w:noHBand="0" w:noVBand="1"/>
      </w:tblPr>
      <w:tblGrid>
        <w:gridCol w:w="620"/>
        <w:gridCol w:w="559"/>
        <w:gridCol w:w="711"/>
        <w:gridCol w:w="2500"/>
        <w:gridCol w:w="2835"/>
        <w:gridCol w:w="2694"/>
      </w:tblGrid>
      <w:tr w:rsidR="005363C6" w:rsidTr="00FC4370">
        <w:trPr>
          <w:trHeight w:val="429"/>
        </w:trPr>
        <w:tc>
          <w:tcPr>
            <w:tcW w:w="62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CID</w:t>
            </w:r>
          </w:p>
        </w:tc>
        <w:tc>
          <w:tcPr>
            <w:tcW w:w="559"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Cat</w:t>
            </w:r>
          </w:p>
        </w:tc>
        <w:tc>
          <w:tcPr>
            <w:tcW w:w="711"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Page</w:t>
            </w:r>
          </w:p>
        </w:tc>
        <w:tc>
          <w:tcPr>
            <w:tcW w:w="2500"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Comment</w:t>
            </w:r>
          </w:p>
        </w:tc>
        <w:tc>
          <w:tcPr>
            <w:tcW w:w="2835"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Proposed Change</w:t>
            </w:r>
          </w:p>
        </w:tc>
        <w:tc>
          <w:tcPr>
            <w:tcW w:w="2694" w:type="dxa"/>
            <w:tcBorders>
              <w:top w:val="single" w:sz="4" w:space="0" w:color="auto"/>
              <w:left w:val="single" w:sz="4" w:space="0" w:color="auto"/>
              <w:bottom w:val="single" w:sz="4" w:space="0" w:color="auto"/>
              <w:right w:val="single" w:sz="4" w:space="0" w:color="auto"/>
            </w:tcBorders>
            <w:hideMark/>
          </w:tcPr>
          <w:p w:rsidR="005363C6" w:rsidRDefault="005363C6" w:rsidP="00FC4370">
            <w:pPr>
              <w:rPr>
                <w:b/>
                <w:bCs/>
              </w:rPr>
            </w:pPr>
            <w:r>
              <w:rPr>
                <w:b/>
                <w:bCs/>
              </w:rPr>
              <w:t>Resolution</w:t>
            </w:r>
          </w:p>
        </w:tc>
      </w:tr>
      <w:tr w:rsidR="005E2290" w:rsidTr="000D7E1D">
        <w:trPr>
          <w:trHeight w:val="3815"/>
        </w:trPr>
        <w:tc>
          <w:tcPr>
            <w:tcW w:w="620" w:type="dxa"/>
            <w:tcBorders>
              <w:top w:val="single" w:sz="4" w:space="0" w:color="auto"/>
              <w:left w:val="single" w:sz="4" w:space="0" w:color="auto"/>
              <w:bottom w:val="single" w:sz="4" w:space="0" w:color="auto"/>
              <w:right w:val="single" w:sz="4" w:space="0" w:color="auto"/>
            </w:tcBorders>
          </w:tcPr>
          <w:p w:rsidR="005E2290" w:rsidRPr="00475133" w:rsidRDefault="005E2290" w:rsidP="00903F81">
            <w:pPr>
              <w:rPr>
                <w:rFonts w:ascii="Arial" w:hAnsi="Arial" w:cs="Arial"/>
                <w:sz w:val="20"/>
                <w:highlight w:val="yellow"/>
              </w:rPr>
            </w:pPr>
            <w:r w:rsidRPr="00475133">
              <w:rPr>
                <w:rFonts w:ascii="Arial" w:hAnsi="Arial" w:cs="Arial"/>
                <w:sz w:val="20"/>
                <w:highlight w:val="yellow"/>
              </w:rPr>
              <w:t>I-69</w:t>
            </w:r>
          </w:p>
        </w:tc>
        <w:tc>
          <w:tcPr>
            <w:tcW w:w="559" w:type="dxa"/>
            <w:tcBorders>
              <w:top w:val="single" w:sz="4" w:space="0" w:color="auto"/>
              <w:left w:val="single" w:sz="4" w:space="0" w:color="auto"/>
              <w:bottom w:val="single" w:sz="4" w:space="0" w:color="auto"/>
              <w:right w:val="single" w:sz="4" w:space="0" w:color="auto"/>
            </w:tcBorders>
          </w:tcPr>
          <w:p w:rsidR="005E2290" w:rsidRDefault="005E2290" w:rsidP="00903F81">
            <w:r w:rsidRPr="00DD71DE">
              <w:rPr>
                <w:color w:val="FF0000"/>
              </w:rPr>
              <w:t>T</w:t>
            </w:r>
          </w:p>
        </w:tc>
        <w:tc>
          <w:tcPr>
            <w:tcW w:w="711" w:type="dxa"/>
            <w:tcBorders>
              <w:top w:val="single" w:sz="4" w:space="0" w:color="auto"/>
              <w:left w:val="single" w:sz="4" w:space="0" w:color="auto"/>
              <w:bottom w:val="single" w:sz="4" w:space="0" w:color="auto"/>
              <w:right w:val="single" w:sz="4" w:space="0" w:color="auto"/>
            </w:tcBorders>
          </w:tcPr>
          <w:p w:rsidR="005E2290" w:rsidRDefault="005E2290" w:rsidP="00903F81">
            <w:r>
              <w:t>81.15</w:t>
            </w:r>
          </w:p>
        </w:tc>
        <w:tc>
          <w:tcPr>
            <w:tcW w:w="2500" w:type="dxa"/>
            <w:tcBorders>
              <w:top w:val="single" w:sz="4" w:space="0" w:color="auto"/>
              <w:left w:val="single" w:sz="4" w:space="0" w:color="auto"/>
              <w:bottom w:val="single" w:sz="4" w:space="0" w:color="auto"/>
              <w:right w:val="single" w:sz="4" w:space="0" w:color="auto"/>
            </w:tcBorders>
          </w:tcPr>
          <w:p w:rsidR="005E2290" w:rsidRDefault="005E2290" w:rsidP="00903F81">
            <w:pPr>
              <w:rPr>
                <w:rFonts w:ascii="Arial" w:hAnsi="Arial" w:cs="Arial"/>
                <w:sz w:val="20"/>
                <w:lang w:val="en-US"/>
              </w:rPr>
            </w:pPr>
            <w:r>
              <w:rPr>
                <w:rFonts w:ascii="Arial" w:hAnsi="Arial" w:cs="Arial"/>
                <w:sz w:val="20"/>
              </w:rPr>
              <w:t xml:space="preserve">In </w:t>
            </w:r>
            <w:proofErr w:type="spellStart"/>
            <w:r>
              <w:rPr>
                <w:rFonts w:ascii="Arial" w:hAnsi="Arial" w:cs="Arial"/>
                <w:sz w:val="20"/>
              </w:rPr>
              <w:t>REVme</w:t>
            </w:r>
            <w:proofErr w:type="spellEnd"/>
            <w:r>
              <w:rPr>
                <w:rFonts w:ascii="Arial" w:hAnsi="Arial" w:cs="Arial"/>
                <w:sz w:val="20"/>
              </w:rPr>
              <w:t xml:space="preserve"> D7.0 P2762L27 states "The TXOP_DURATION parameter is set as defined in 26.11.5 (TXOP_DURATION)."</w:t>
            </w:r>
            <w:r>
              <w:rPr>
                <w:rFonts w:ascii="Arial" w:hAnsi="Arial" w:cs="Arial"/>
                <w:sz w:val="20"/>
              </w:rPr>
              <w:br/>
              <w:t>However, for 11be D6.0 subclause 35.11.1.5 specifies how to set the TXOP_DURATION</w:t>
            </w:r>
          </w:p>
        </w:tc>
        <w:tc>
          <w:tcPr>
            <w:tcW w:w="2835" w:type="dxa"/>
            <w:tcBorders>
              <w:top w:val="single" w:sz="4" w:space="0" w:color="auto"/>
              <w:left w:val="single" w:sz="4" w:space="0" w:color="auto"/>
              <w:bottom w:val="single" w:sz="4" w:space="0" w:color="auto"/>
              <w:right w:val="single" w:sz="4" w:space="0" w:color="auto"/>
            </w:tcBorders>
          </w:tcPr>
          <w:p w:rsidR="005E2290" w:rsidRDefault="005E2290" w:rsidP="00903F81">
            <w:pPr>
              <w:rPr>
                <w:rFonts w:ascii="Arial" w:hAnsi="Arial" w:cs="Arial"/>
                <w:sz w:val="20"/>
              </w:rPr>
            </w:pPr>
            <w:r>
              <w:rPr>
                <w:rFonts w:ascii="Arial" w:hAnsi="Arial" w:cs="Arial"/>
                <w:sz w:val="20"/>
              </w:rPr>
              <w:t xml:space="preserve">Please change the editorial statement on P75L16 from "the first three paragraphs" to "the first four paragraphs" </w:t>
            </w:r>
            <w:r w:rsidRPr="00475133">
              <w:rPr>
                <w:rFonts w:ascii="Arial" w:hAnsi="Arial" w:cs="Arial"/>
                <w:sz w:val="20"/>
              </w:rPr>
              <w:t xml:space="preserve">and change the fourth paragraph on P2762L27 of </w:t>
            </w:r>
            <w:proofErr w:type="spellStart"/>
            <w:r w:rsidRPr="00475133">
              <w:rPr>
                <w:rFonts w:ascii="Arial" w:hAnsi="Arial" w:cs="Arial"/>
                <w:sz w:val="20"/>
              </w:rPr>
              <w:t>REVme</w:t>
            </w:r>
            <w:proofErr w:type="spellEnd"/>
            <w:r w:rsidRPr="00475133">
              <w:rPr>
                <w:rFonts w:ascii="Arial" w:hAnsi="Arial" w:cs="Arial"/>
                <w:sz w:val="20"/>
              </w:rPr>
              <w:t xml:space="preserve"> D7.0 to</w:t>
            </w:r>
            <w:r>
              <w:rPr>
                <w:rFonts w:ascii="Arial" w:hAnsi="Arial" w:cs="Arial"/>
                <w:sz w:val="20"/>
              </w:rPr>
              <w:t xml:space="preserve"> "The TXOP_DURATION parameter is set as defined in 26.11.5 (TXOP_DURATION)" to "The TXOP_DURATION parameter is set as defined in 26.11.5 (TXOP_DURATION) for  an HE Ranging NDP and as defined in 35.11.1.5 (TXOP_DURATION) for an EHT Ranging NDP."</w:t>
            </w:r>
          </w:p>
        </w:tc>
        <w:tc>
          <w:tcPr>
            <w:tcW w:w="2694" w:type="dxa"/>
            <w:tcBorders>
              <w:top w:val="single" w:sz="4" w:space="0" w:color="auto"/>
              <w:left w:val="single" w:sz="4" w:space="0" w:color="auto"/>
              <w:bottom w:val="single" w:sz="4" w:space="0" w:color="auto"/>
              <w:right w:val="single" w:sz="4" w:space="0" w:color="auto"/>
            </w:tcBorders>
          </w:tcPr>
          <w:p w:rsidR="005E2290" w:rsidRDefault="00AD6F37" w:rsidP="00903F81">
            <w:r>
              <w:t>Revised</w:t>
            </w:r>
          </w:p>
          <w:p w:rsidR="00AD6F37" w:rsidRDefault="00AD6F37" w:rsidP="00903F81"/>
          <w:p w:rsidR="00AD6F37" w:rsidRDefault="00AD6F37" w:rsidP="00475133">
            <w:proofErr w:type="spellStart"/>
            <w:r w:rsidRPr="008C29CF">
              <w:rPr>
                <w:b/>
                <w:u w:val="single"/>
              </w:rPr>
              <w:t>TGbk</w:t>
            </w:r>
            <w:proofErr w:type="spellEnd"/>
            <w:r w:rsidRPr="008C29CF">
              <w:rPr>
                <w:b/>
                <w:u w:val="single"/>
              </w:rPr>
              <w:t xml:space="preserve"> editor:</w:t>
            </w:r>
            <w:r>
              <w:br/>
            </w:r>
            <w:r w:rsidRPr="00AD6F37">
              <w:t xml:space="preserve">Please </w:t>
            </w:r>
            <w:r w:rsidR="00005279">
              <w:t xml:space="preserve">delete the line P2762L27 </w:t>
            </w:r>
            <w:r w:rsidR="00475133">
              <w:t xml:space="preserve">in </w:t>
            </w:r>
            <w:proofErr w:type="spellStart"/>
            <w:r w:rsidR="00005279">
              <w:t>REVme</w:t>
            </w:r>
            <w:proofErr w:type="spellEnd"/>
            <w:r w:rsidR="00005279">
              <w:t xml:space="preserve"> D7.0</w:t>
            </w:r>
            <w:r w:rsidR="00475133">
              <w:t>.</w:t>
            </w:r>
          </w:p>
        </w:tc>
      </w:tr>
    </w:tbl>
    <w:p w:rsidR="00CA09B2" w:rsidRDefault="00CA09B2"/>
    <w:p w:rsidR="006B7859" w:rsidRDefault="006B7859" w:rsidP="006B7859">
      <w:pPr>
        <w:rPr>
          <w:b/>
        </w:rPr>
      </w:pPr>
      <w:r w:rsidRPr="006B7859">
        <w:rPr>
          <w:b/>
          <w:u w:val="single"/>
        </w:rPr>
        <w:t>Discussion:</w:t>
      </w:r>
      <w:r>
        <w:rPr>
          <w:b/>
        </w:rPr>
        <w:t xml:space="preserve"> </w:t>
      </w:r>
      <w:proofErr w:type="spellStart"/>
      <w:r>
        <w:rPr>
          <w:b/>
        </w:rPr>
        <w:t>REVme</w:t>
      </w:r>
      <w:proofErr w:type="spellEnd"/>
      <w:r w:rsidRPr="005363C6">
        <w:rPr>
          <w:b/>
        </w:rPr>
        <w:t xml:space="preserve"> D</w:t>
      </w:r>
      <w:r>
        <w:rPr>
          <w:b/>
        </w:rPr>
        <w:t>7</w:t>
      </w:r>
      <w:r w:rsidRPr="005363C6">
        <w:rPr>
          <w:b/>
        </w:rPr>
        <w:t>.0</w:t>
      </w:r>
      <w:r>
        <w:rPr>
          <w:b/>
        </w:rPr>
        <w:t xml:space="preserve"> P2762L27</w:t>
      </w:r>
    </w:p>
    <w:p w:rsidR="00CA09B2" w:rsidRDefault="00CA09B2"/>
    <w:p w:rsidR="006B7859" w:rsidRPr="00475133" w:rsidRDefault="006B7859">
      <w:pPr>
        <w:rPr>
          <w:rFonts w:ascii="TimesNewRoman" w:hAnsi="TimesNewRoman"/>
          <w:color w:val="000000"/>
          <w:sz w:val="20"/>
        </w:rPr>
      </w:pPr>
      <w:r w:rsidRPr="006B7859">
        <w:rPr>
          <w:rFonts w:ascii="TimesNewRomanPSMT" w:hAnsi="TimesNewRomanPSMT"/>
          <w:color w:val="000000"/>
          <w:sz w:val="24"/>
          <w:szCs w:val="24"/>
        </w:rPr>
        <w:t>27</w:t>
      </w:r>
      <w:r>
        <w:rPr>
          <w:rFonts w:ascii="TimesNewRoman" w:hAnsi="TimesNewRoman"/>
          <w:color w:val="000000"/>
          <w:sz w:val="20"/>
        </w:rPr>
        <w:t xml:space="preserve"> </w:t>
      </w:r>
      <w:r w:rsidRPr="00475133">
        <w:rPr>
          <w:rFonts w:ascii="TimesNewRoman" w:hAnsi="TimesNewRoman"/>
          <w:color w:val="000000"/>
          <w:sz w:val="20"/>
        </w:rPr>
        <w:t>The TXOP_DURATION parameter is set as defined in 26.11.5 (TXOP_DURATION).</w:t>
      </w:r>
    </w:p>
    <w:p w:rsidR="006B7859" w:rsidRDefault="006B7859"/>
    <w:p w:rsidR="006B7859" w:rsidRDefault="006B7859" w:rsidP="006B7859">
      <w:pPr>
        <w:jc w:val="both"/>
        <w:rPr>
          <w:b/>
        </w:rPr>
      </w:pPr>
      <w:r>
        <w:rPr>
          <w:b/>
        </w:rPr>
        <w:t>11be D6.0 P653L27-37</w:t>
      </w:r>
    </w:p>
    <w:p w:rsidR="006B7859" w:rsidRDefault="006B7859"/>
    <w:p w:rsidR="006B7859" w:rsidRDefault="006B7859" w:rsidP="006B7859">
      <w:pPr>
        <w:rPr>
          <w:rFonts w:ascii="Arial" w:hAnsi="Arial" w:cs="Arial"/>
          <w:b/>
          <w:bCs/>
          <w:color w:val="000000"/>
          <w:sz w:val="20"/>
          <w:lang w:val="en-US"/>
        </w:rPr>
      </w:pPr>
      <w:r w:rsidRPr="006B7859">
        <w:rPr>
          <w:rFonts w:ascii="TimesNewRomanPSMT" w:hAnsi="TimesNewRomanPSMT"/>
          <w:color w:val="000000"/>
          <w:sz w:val="24"/>
          <w:szCs w:val="24"/>
        </w:rPr>
        <w:t xml:space="preserve">27 </w:t>
      </w:r>
      <w:r w:rsidRPr="006B7859">
        <w:rPr>
          <w:rFonts w:ascii="Arial" w:hAnsi="Arial" w:cs="Arial"/>
          <w:b/>
          <w:bCs/>
          <w:color w:val="000000"/>
          <w:sz w:val="20"/>
          <w:lang w:val="en-US"/>
        </w:rPr>
        <w:t>35.11.1.5 TXOP_DURATION</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28</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29</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30 </w:t>
      </w:r>
      <w:r w:rsidRPr="006B7859">
        <w:rPr>
          <w:rFonts w:ascii="TimesNewRoman" w:hAnsi="TimesNewRoman"/>
          <w:color w:val="000000"/>
          <w:sz w:val="20"/>
          <w:lang w:val="en-US"/>
        </w:rPr>
        <w:t xml:space="preserve">An EHT STA shall set the parameter TXOP_DURATION in the TXVECTOR following the rules defined in </w:t>
      </w:r>
    </w:p>
    <w:p w:rsidR="006B7859" w:rsidRP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31 </w:t>
      </w:r>
      <w:r w:rsidRPr="006B7859">
        <w:rPr>
          <w:rFonts w:ascii="TimesNewRoman" w:hAnsi="TimesNewRoman"/>
          <w:color w:val="000000"/>
          <w:sz w:val="20"/>
          <w:lang w:val="en-US"/>
        </w:rPr>
        <w:t>26.11.5 (TXOP_DURATION) with the following additions:</w:t>
      </w:r>
    </w:p>
    <w:p w:rsidR="006B7859" w:rsidRP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32 </w:t>
      </w:r>
      <w:r>
        <w:rPr>
          <w:rFonts w:ascii="TimesNewRoman" w:hAnsi="TimesNewRoman"/>
          <w:color w:val="000000"/>
          <w:sz w:val="20"/>
          <w:lang w:val="en-US"/>
        </w:rPr>
        <w:t xml:space="preserve">   </w:t>
      </w:r>
      <w:r w:rsidRPr="006B7859">
        <w:rPr>
          <w:rFonts w:ascii="TimesNewRoman" w:hAnsi="TimesNewRoman"/>
          <w:color w:val="000000"/>
          <w:sz w:val="20"/>
          <w:lang w:val="en-US"/>
        </w:rPr>
        <w:t>— The rules that apply to an HE MU PPDU shall also apply to an EHT MU PPDU</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33</w:t>
      </w:r>
    </w:p>
    <w:p w:rsidR="006B7859" w:rsidRPr="006B7859" w:rsidRDefault="006B7859" w:rsidP="006B7859">
      <w:pPr>
        <w:rPr>
          <w:rFonts w:ascii="TimesNewRomanPSMT" w:hAnsi="TimesNewRomanPSMT"/>
          <w:color w:val="000000"/>
          <w:sz w:val="24"/>
          <w:szCs w:val="24"/>
        </w:rPr>
      </w:pPr>
      <w:r w:rsidRPr="006B7859">
        <w:rPr>
          <w:rFonts w:ascii="TimesNewRomanPSMT" w:hAnsi="TimesNewRomanPSMT"/>
          <w:color w:val="000000"/>
          <w:sz w:val="24"/>
          <w:szCs w:val="24"/>
        </w:rPr>
        <w:t>34</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35 </w:t>
      </w:r>
      <w:r w:rsidRPr="006B7859">
        <w:rPr>
          <w:rFonts w:ascii="TimesNewRoman" w:hAnsi="TimesNewRoman"/>
          <w:color w:val="000000"/>
          <w:sz w:val="20"/>
          <w:lang w:val="en-US"/>
        </w:rPr>
        <w:t xml:space="preserve">An EHT STA that is a TXOP responder using an EHT SU transmission shall set the TXVECTOR parameter </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36 </w:t>
      </w:r>
      <w:r w:rsidRPr="006B7859">
        <w:rPr>
          <w:rFonts w:ascii="TimesNewRoman" w:hAnsi="TimesNewRoman"/>
          <w:color w:val="000000"/>
          <w:sz w:val="20"/>
          <w:lang w:val="en-US"/>
        </w:rPr>
        <w:t xml:space="preserve">TXOP_DURATION to UNSPECIFIED, if the RXVECTOR parameter TXOP_DURATION of the EHT </w:t>
      </w:r>
    </w:p>
    <w:p w:rsidR="006B7859" w:rsidRDefault="006B7859" w:rsidP="006B7859">
      <w:pPr>
        <w:rPr>
          <w:rFonts w:ascii="TimesNewRoman" w:hAnsi="TimesNewRoman"/>
          <w:color w:val="000000"/>
          <w:sz w:val="20"/>
          <w:lang w:val="en-US"/>
        </w:rPr>
      </w:pPr>
      <w:r w:rsidRPr="006B7859">
        <w:rPr>
          <w:rFonts w:ascii="TimesNewRomanPSMT" w:hAnsi="TimesNewRomanPSMT"/>
          <w:color w:val="000000"/>
          <w:sz w:val="24"/>
          <w:szCs w:val="24"/>
        </w:rPr>
        <w:t xml:space="preserve">37 </w:t>
      </w:r>
      <w:r w:rsidRPr="006B7859">
        <w:rPr>
          <w:rFonts w:ascii="TimesNewRoman" w:hAnsi="TimesNewRoman"/>
          <w:color w:val="000000"/>
          <w:sz w:val="20"/>
          <w:lang w:val="en-US"/>
        </w:rPr>
        <w:t>PPDU that solicits a response from the STA is UNSPECIFIED.</w:t>
      </w:r>
    </w:p>
    <w:p w:rsidR="006B7859" w:rsidRDefault="006B7859" w:rsidP="006B7859"/>
    <w:p w:rsidR="006B7859" w:rsidRDefault="006B7859" w:rsidP="006B7859">
      <w:pPr>
        <w:jc w:val="both"/>
        <w:rPr>
          <w:b/>
        </w:rPr>
      </w:pPr>
      <w:r>
        <w:rPr>
          <w:b/>
        </w:rPr>
        <w:t>11bk D3.0 P75L16</w:t>
      </w:r>
    </w:p>
    <w:p w:rsidR="006B7859" w:rsidRDefault="006B7859" w:rsidP="006B7859"/>
    <w:p w:rsidR="006B7859" w:rsidRDefault="006B7859" w:rsidP="006B7859">
      <w:pPr>
        <w:rPr>
          <w:rFonts w:ascii="TimesNewRomanPS-BoldItalicMT" w:hAnsi="TimesNewRomanPS-BoldItalicMT"/>
          <w:b/>
          <w:bCs/>
          <w:i/>
          <w:iCs/>
          <w:color w:val="000000"/>
          <w:szCs w:val="22"/>
        </w:rPr>
      </w:pPr>
      <w:r w:rsidRPr="006B7859">
        <w:rPr>
          <w:rFonts w:ascii="TimesNewRomanPSMT" w:hAnsi="TimesNewRomanPSMT"/>
          <w:color w:val="000000"/>
          <w:sz w:val="24"/>
          <w:szCs w:val="24"/>
        </w:rPr>
        <w:t xml:space="preserve">16 </w:t>
      </w:r>
      <w:r w:rsidRPr="006B7859">
        <w:rPr>
          <w:rFonts w:ascii="TimesNewRomanPS-BoldItalicMT" w:hAnsi="TimesNewRomanPS-BoldItalicMT"/>
          <w:b/>
          <w:bCs/>
          <w:i/>
          <w:iCs/>
          <w:color w:val="000000"/>
          <w:szCs w:val="22"/>
        </w:rPr>
        <w:t>(#2058) Change the first three paragraphs of Clause 11.21.6.4.6 section as shown below:</w:t>
      </w:r>
    </w:p>
    <w:p w:rsidR="006B7859" w:rsidRDefault="006B7859" w:rsidP="006B7859"/>
    <w:p w:rsidR="00475133" w:rsidRDefault="00475133" w:rsidP="00475133">
      <w:pPr>
        <w:rPr>
          <w:b/>
        </w:rPr>
      </w:pPr>
      <w:proofErr w:type="spellStart"/>
      <w:r>
        <w:rPr>
          <w:b/>
          <w:u w:val="single"/>
        </w:rPr>
        <w:t>Resoultion</w:t>
      </w:r>
      <w:proofErr w:type="spellEnd"/>
      <w:r w:rsidRPr="006B7859">
        <w:rPr>
          <w:b/>
          <w:u w:val="single"/>
        </w:rPr>
        <w:t>:</w:t>
      </w:r>
      <w:r>
        <w:rPr>
          <w:b/>
        </w:rPr>
        <w:t xml:space="preserve"> </w:t>
      </w:r>
    </w:p>
    <w:p w:rsidR="00475133" w:rsidRDefault="00475133" w:rsidP="00475133">
      <w:pPr>
        <w:rPr>
          <w:b/>
        </w:rPr>
      </w:pPr>
    </w:p>
    <w:p w:rsidR="00475133" w:rsidRPr="00475133" w:rsidRDefault="00475133" w:rsidP="00475133">
      <w:pPr>
        <w:rPr>
          <w:b/>
          <w:u w:val="single"/>
        </w:rPr>
      </w:pPr>
      <w:proofErr w:type="spellStart"/>
      <w:r w:rsidRPr="00475133">
        <w:rPr>
          <w:b/>
          <w:u w:val="single"/>
        </w:rPr>
        <w:t>TGbk</w:t>
      </w:r>
      <w:proofErr w:type="spellEnd"/>
      <w:r w:rsidRPr="00475133">
        <w:rPr>
          <w:b/>
          <w:u w:val="single"/>
        </w:rPr>
        <w:t xml:space="preserve"> editor please delete </w:t>
      </w:r>
      <w:r>
        <w:rPr>
          <w:b/>
          <w:u w:val="single"/>
        </w:rPr>
        <w:t xml:space="preserve">line </w:t>
      </w:r>
      <w:r w:rsidRPr="00475133">
        <w:rPr>
          <w:b/>
          <w:u w:val="single"/>
        </w:rPr>
        <w:t>P2762L27</w:t>
      </w:r>
      <w:r>
        <w:rPr>
          <w:b/>
          <w:u w:val="single"/>
        </w:rPr>
        <w:t xml:space="preserve"> in </w:t>
      </w:r>
      <w:proofErr w:type="spellStart"/>
      <w:r w:rsidRPr="00475133">
        <w:rPr>
          <w:b/>
          <w:u w:val="single"/>
        </w:rPr>
        <w:t>REVme</w:t>
      </w:r>
      <w:proofErr w:type="spellEnd"/>
      <w:r w:rsidRPr="00475133">
        <w:rPr>
          <w:b/>
          <w:u w:val="single"/>
        </w:rPr>
        <w:t xml:space="preserve"> D7.0 </w:t>
      </w:r>
    </w:p>
    <w:p w:rsidR="00475133" w:rsidRDefault="00475133" w:rsidP="00475133"/>
    <w:p w:rsidR="00475133" w:rsidRPr="00475133" w:rsidRDefault="00475133" w:rsidP="00475133">
      <w:pPr>
        <w:rPr>
          <w:rFonts w:ascii="TimesNewRoman" w:hAnsi="TimesNewRoman"/>
          <w:color w:val="000000"/>
          <w:sz w:val="20"/>
        </w:rPr>
      </w:pPr>
      <w:r w:rsidRPr="006B7859">
        <w:rPr>
          <w:rFonts w:ascii="TimesNewRomanPSMT" w:hAnsi="TimesNewRomanPSMT"/>
          <w:color w:val="000000"/>
          <w:sz w:val="24"/>
          <w:szCs w:val="24"/>
        </w:rPr>
        <w:t>27</w:t>
      </w:r>
      <w:r>
        <w:rPr>
          <w:rFonts w:ascii="TimesNewRoman" w:hAnsi="TimesNewRoman"/>
          <w:color w:val="000000"/>
          <w:sz w:val="20"/>
        </w:rPr>
        <w:t xml:space="preserve"> </w:t>
      </w:r>
      <w:del w:id="7" w:author="Sand, Stephan" w:date="2024-12-03T20:30:00Z">
        <w:r w:rsidRPr="00475133" w:rsidDel="00475133">
          <w:rPr>
            <w:rFonts w:ascii="TimesNewRoman" w:hAnsi="TimesNewRoman"/>
            <w:color w:val="000000"/>
            <w:sz w:val="20"/>
          </w:rPr>
          <w:delText>The TXOP_DURATION parameter is set as defined in 26.11.5 (TXOP_DURATION).</w:delText>
        </w:r>
      </w:del>
    </w:p>
    <w:p w:rsidR="006B7859" w:rsidRDefault="006B7859" w:rsidP="006B7859"/>
    <w:sectPr w:rsidR="006B7859" w:rsidSect="009273F6">
      <w:headerReference w:type="default" r:id="rId8"/>
      <w:footerReference w:type="default" r:id="rId9"/>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10D9" w:rsidRDefault="00FA10D9">
      <w:r>
        <w:separator/>
      </w:r>
    </w:p>
  </w:endnote>
  <w:endnote w:type="continuationSeparator" w:id="0">
    <w:p w:rsidR="00FA10D9" w:rsidRDefault="00FA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BoldMT">
    <w:altName w:val="Arial"/>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FA10D9">
    <w:pPr>
      <w:pStyle w:val="Fuzeile"/>
      <w:tabs>
        <w:tab w:val="clear" w:pos="6480"/>
        <w:tab w:val="center" w:pos="4680"/>
        <w:tab w:val="right" w:pos="9360"/>
      </w:tabs>
    </w:pPr>
    <w:r>
      <w:fldChar w:fldCharType="begin"/>
    </w:r>
    <w:r>
      <w:instrText xml:space="preserve"> SUBJECT  \* MERGEFORMAT </w:instrText>
    </w:r>
    <w:r>
      <w:fldChar w:fldCharType="separate"/>
    </w:r>
    <w:r w:rsidR="00517F4D">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670726">
      <w:t>Stephan Sand, DLR</w:t>
    </w:r>
    <w:r>
      <w:fldChar w:fldCharType="end"/>
    </w:r>
  </w:p>
  <w:p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10D9" w:rsidRDefault="00FA10D9">
      <w:r>
        <w:separator/>
      </w:r>
    </w:p>
  </w:footnote>
  <w:footnote w:type="continuationSeparator" w:id="0">
    <w:p w:rsidR="00FA10D9" w:rsidRDefault="00FA10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020B" w:rsidRDefault="00FA10D9" w:rsidP="008D5345">
    <w:pPr>
      <w:pStyle w:val="Kopfzeile"/>
      <w:tabs>
        <w:tab w:val="clear" w:pos="6480"/>
        <w:tab w:val="center" w:pos="4680"/>
        <w:tab w:val="right" w:pos="10080"/>
      </w:tabs>
    </w:pPr>
    <w:r>
      <w:fldChar w:fldCharType="begin"/>
    </w:r>
    <w:r>
      <w:instrText xml:space="preserve"> KEYWORDS  \* MERGEFORMAT </w:instrText>
    </w:r>
    <w:r>
      <w:fldChar w:fldCharType="separate"/>
    </w:r>
    <w:r w:rsidR="003C4DAB">
      <w:t>November 2024</w:t>
    </w:r>
    <w:r>
      <w:fldChar w:fldCharType="end"/>
    </w:r>
    <w:r w:rsidR="0029020B">
      <w:tab/>
    </w:r>
    <w:r w:rsidR="0029020B">
      <w:tab/>
    </w:r>
    <w:r>
      <w:fldChar w:fldCharType="begin"/>
    </w:r>
    <w:r>
      <w:instrText xml:space="preserve"> TITLE  \* MERGEFORMAT </w:instrText>
    </w:r>
    <w:r>
      <w:fldChar w:fldCharType="separate"/>
    </w:r>
    <w:r w:rsidR="003C4DAB">
      <w:t>doc.: IEEE 802.11-24/1964r1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344E2"/>
    <w:multiLevelType w:val="hybridMultilevel"/>
    <w:tmpl w:val="B150C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nd, Stephan">
    <w15:presenceInfo w15:providerId="AD" w15:userId="S-1-5-21-1156737867-681972312-1097073633-166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F4D"/>
    <w:rsid w:val="0000216F"/>
    <w:rsid w:val="00005279"/>
    <w:rsid w:val="00053EBC"/>
    <w:rsid w:val="000547C4"/>
    <w:rsid w:val="000D79BC"/>
    <w:rsid w:val="000D7E1D"/>
    <w:rsid w:val="00107547"/>
    <w:rsid w:val="00110274"/>
    <w:rsid w:val="001D723B"/>
    <w:rsid w:val="00235919"/>
    <w:rsid w:val="0029020B"/>
    <w:rsid w:val="002B49CC"/>
    <w:rsid w:val="002D44BE"/>
    <w:rsid w:val="002F56BE"/>
    <w:rsid w:val="00382812"/>
    <w:rsid w:val="003C4DAB"/>
    <w:rsid w:val="003D6A1A"/>
    <w:rsid w:val="00403723"/>
    <w:rsid w:val="00442037"/>
    <w:rsid w:val="00475133"/>
    <w:rsid w:val="004B064B"/>
    <w:rsid w:val="004C366C"/>
    <w:rsid w:val="00517F4D"/>
    <w:rsid w:val="005363C6"/>
    <w:rsid w:val="00554AA9"/>
    <w:rsid w:val="00574924"/>
    <w:rsid w:val="005C6B3B"/>
    <w:rsid w:val="005E2290"/>
    <w:rsid w:val="005E72E7"/>
    <w:rsid w:val="00603BBB"/>
    <w:rsid w:val="0062440B"/>
    <w:rsid w:val="00670726"/>
    <w:rsid w:val="00673CF5"/>
    <w:rsid w:val="006948A9"/>
    <w:rsid w:val="006B7859"/>
    <w:rsid w:val="006C0727"/>
    <w:rsid w:val="006C1EF7"/>
    <w:rsid w:val="006E145F"/>
    <w:rsid w:val="00720D73"/>
    <w:rsid w:val="0074773B"/>
    <w:rsid w:val="00754F61"/>
    <w:rsid w:val="00770572"/>
    <w:rsid w:val="007C66E6"/>
    <w:rsid w:val="008B7B3E"/>
    <w:rsid w:val="008C29CF"/>
    <w:rsid w:val="008D5345"/>
    <w:rsid w:val="008E5AA7"/>
    <w:rsid w:val="00907110"/>
    <w:rsid w:val="009273F6"/>
    <w:rsid w:val="0097229A"/>
    <w:rsid w:val="009F2FBC"/>
    <w:rsid w:val="00A70322"/>
    <w:rsid w:val="00AA427C"/>
    <w:rsid w:val="00AB39A3"/>
    <w:rsid w:val="00AC2536"/>
    <w:rsid w:val="00AD6F37"/>
    <w:rsid w:val="00BA25F5"/>
    <w:rsid w:val="00BD79FF"/>
    <w:rsid w:val="00BE68C2"/>
    <w:rsid w:val="00C035EA"/>
    <w:rsid w:val="00C31319"/>
    <w:rsid w:val="00C874D8"/>
    <w:rsid w:val="00CA09B2"/>
    <w:rsid w:val="00CF696D"/>
    <w:rsid w:val="00D14A57"/>
    <w:rsid w:val="00D17890"/>
    <w:rsid w:val="00D31D5F"/>
    <w:rsid w:val="00DC2569"/>
    <w:rsid w:val="00DC5A7B"/>
    <w:rsid w:val="00DD71DE"/>
    <w:rsid w:val="00EF08D1"/>
    <w:rsid w:val="00EF7BDE"/>
    <w:rsid w:val="00F00517"/>
    <w:rsid w:val="00F21513"/>
    <w:rsid w:val="00F92E25"/>
    <w:rsid w:val="00FA10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01E1C9"/>
  <w15:chartTrackingRefBased/>
  <w15:docId w15:val="{235104FE-AFF0-4315-9280-43E4234F8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sz w:val="22"/>
      <w:lang w:val="en-GB"/>
    </w:rPr>
  </w:style>
  <w:style w:type="paragraph" w:styleId="berschrift1">
    <w:name w:val="heading 1"/>
    <w:basedOn w:val="Standard"/>
    <w:next w:val="Standard"/>
    <w:qFormat/>
    <w:pPr>
      <w:keepNext/>
      <w:keepLines/>
      <w:spacing w:before="320"/>
      <w:outlineLvl w:val="0"/>
    </w:pPr>
    <w:rPr>
      <w:rFonts w:ascii="Arial" w:hAnsi="Arial"/>
      <w:b/>
      <w:sz w:val="32"/>
      <w:u w:val="single"/>
    </w:rPr>
  </w:style>
  <w:style w:type="paragraph" w:styleId="berschrift2">
    <w:name w:val="heading 2"/>
    <w:basedOn w:val="Standard"/>
    <w:next w:val="Standard"/>
    <w:qFormat/>
    <w:pPr>
      <w:keepNext/>
      <w:keepLines/>
      <w:spacing w:before="280"/>
      <w:outlineLvl w:val="1"/>
    </w:pPr>
    <w:rPr>
      <w:rFonts w:ascii="Arial" w:hAnsi="Arial"/>
      <w:b/>
      <w:sz w:val="28"/>
      <w:u w:val="single"/>
    </w:rPr>
  </w:style>
  <w:style w:type="paragraph" w:styleId="berschrift3">
    <w:name w:val="heading 3"/>
    <w:basedOn w:val="Standard"/>
    <w:next w:val="Standard"/>
    <w:qFormat/>
    <w:pPr>
      <w:keepNext/>
      <w:keepLines/>
      <w:spacing w:before="240" w:after="60"/>
      <w:outlineLvl w:val="2"/>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pBdr>
        <w:top w:val="single" w:sz="6" w:space="1" w:color="auto"/>
      </w:pBdr>
      <w:tabs>
        <w:tab w:val="center" w:pos="6480"/>
        <w:tab w:val="right" w:pos="12960"/>
      </w:tabs>
    </w:pPr>
    <w:rPr>
      <w:sz w:val="24"/>
    </w:rPr>
  </w:style>
  <w:style w:type="paragraph" w:styleId="Kopfzeile">
    <w:name w:val="header"/>
    <w:basedOn w:val="Standard"/>
    <w:pPr>
      <w:pBdr>
        <w:bottom w:val="single" w:sz="6" w:space="2" w:color="auto"/>
      </w:pBdr>
      <w:tabs>
        <w:tab w:val="center" w:pos="6480"/>
        <w:tab w:val="right" w:pos="12960"/>
      </w:tabs>
    </w:pPr>
    <w:rPr>
      <w:b/>
      <w:sz w:val="28"/>
    </w:rPr>
  </w:style>
  <w:style w:type="paragraph" w:customStyle="1" w:styleId="T1">
    <w:name w:val="T1"/>
    <w:basedOn w:val="Standard"/>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Textkrper-Zeileneinzug">
    <w:name w:val="Body Text Indent"/>
    <w:basedOn w:val="Standard"/>
    <w:pPr>
      <w:ind w:left="720" w:hanging="720"/>
    </w:pPr>
  </w:style>
  <w:style w:type="character" w:styleId="Hyperlink">
    <w:name w:val="Hyperlink"/>
    <w:rPr>
      <w:color w:val="0000FF"/>
      <w:u w:val="single"/>
    </w:rPr>
  </w:style>
  <w:style w:type="table" w:styleId="Tabellenraster">
    <w:name w:val="Table Grid"/>
    <w:basedOn w:val="NormaleTabelle"/>
    <w:rsid w:val="00DD71D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bsatz-Standardschriftart"/>
    <w:rsid w:val="00D31D5F"/>
  </w:style>
  <w:style w:type="paragraph" w:styleId="Listenabsatz">
    <w:name w:val="List Paragraph"/>
    <w:basedOn w:val="Standard"/>
    <w:uiPriority w:val="34"/>
    <w:qFormat/>
    <w:rsid w:val="00670726"/>
    <w:pPr>
      <w:ind w:left="720"/>
      <w:contextualSpacing/>
    </w:pPr>
  </w:style>
  <w:style w:type="paragraph" w:styleId="Sprechblasentext">
    <w:name w:val="Balloon Text"/>
    <w:basedOn w:val="Standard"/>
    <w:link w:val="SprechblasentextZchn"/>
    <w:rsid w:val="005363C6"/>
    <w:rPr>
      <w:rFonts w:ascii="Segoe UI" w:hAnsi="Segoe UI" w:cs="Segoe UI"/>
      <w:sz w:val="18"/>
      <w:szCs w:val="18"/>
    </w:rPr>
  </w:style>
  <w:style w:type="character" w:customStyle="1" w:styleId="SprechblasentextZchn">
    <w:name w:val="Sprechblasentext Zchn"/>
    <w:basedOn w:val="Absatz-Standardschriftart"/>
    <w:link w:val="Sprechblasentext"/>
    <w:rsid w:val="005363C6"/>
    <w:rPr>
      <w:rFonts w:ascii="Segoe UI" w:hAnsi="Segoe UI" w:cs="Segoe UI"/>
      <w:sz w:val="18"/>
      <w:szCs w:val="18"/>
      <w:lang w:val="en-GB"/>
    </w:rPr>
  </w:style>
  <w:style w:type="character" w:customStyle="1" w:styleId="fontstyle01">
    <w:name w:val="fontstyle01"/>
    <w:basedOn w:val="Absatz-Standardschriftart"/>
    <w:rsid w:val="005363C6"/>
    <w:rPr>
      <w:rFonts w:ascii="TimesNewRomanPSMT" w:hAnsi="TimesNewRomanPSMT" w:hint="default"/>
      <w:b w:val="0"/>
      <w:bCs w:val="0"/>
      <w:i w:val="0"/>
      <w:iCs w:val="0"/>
      <w:color w:val="000000"/>
      <w:sz w:val="24"/>
      <w:szCs w:val="24"/>
    </w:rPr>
  </w:style>
  <w:style w:type="character" w:customStyle="1" w:styleId="fontstyle21">
    <w:name w:val="fontstyle21"/>
    <w:basedOn w:val="Absatz-Standardschriftart"/>
    <w:rsid w:val="005363C6"/>
    <w:rPr>
      <w:rFonts w:ascii="Arial-BoldMT" w:hAnsi="Arial-BoldMT" w:hint="default"/>
      <w:b/>
      <w:bCs/>
      <w:i w:val="0"/>
      <w:iCs w:val="0"/>
      <w:color w:val="000000"/>
      <w:sz w:val="22"/>
      <w:szCs w:val="22"/>
    </w:rPr>
  </w:style>
  <w:style w:type="character" w:customStyle="1" w:styleId="fontstyle31">
    <w:name w:val="fontstyle31"/>
    <w:basedOn w:val="Absatz-Standardschriftart"/>
    <w:rsid w:val="005363C6"/>
    <w:rPr>
      <w:rFonts w:ascii="TimesNewRomanPS-BoldItalicMT" w:hAnsi="TimesNewRomanPS-BoldItalicMT" w:hint="default"/>
      <w:b/>
      <w:bCs/>
      <w:i/>
      <w:iCs/>
      <w:color w:val="000000"/>
      <w:sz w:val="22"/>
      <w:szCs w:val="22"/>
    </w:rPr>
  </w:style>
  <w:style w:type="character" w:customStyle="1" w:styleId="fontstyle41">
    <w:name w:val="fontstyle41"/>
    <w:basedOn w:val="Absatz-Standardschriftart"/>
    <w:rsid w:val="005363C6"/>
    <w:rPr>
      <w:rFonts w:ascii="TimesNewRomanPS-BoldMT" w:hAnsi="TimesNewRomanPS-BoldMT" w:hint="default"/>
      <w:b/>
      <w:bCs/>
      <w:i w:val="0"/>
      <w:iCs w:val="0"/>
      <w:color w:val="000000"/>
      <w:sz w:val="22"/>
      <w:szCs w:val="22"/>
    </w:rPr>
  </w:style>
  <w:style w:type="character" w:styleId="NichtaufgelsteErwhnung">
    <w:name w:val="Unresolved Mention"/>
    <w:basedOn w:val="Absatz-Standardschriftart"/>
    <w:uiPriority w:val="99"/>
    <w:semiHidden/>
    <w:unhideWhenUsed/>
    <w:rsid w:val="004751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8682">
      <w:bodyDiv w:val="1"/>
      <w:marLeft w:val="0"/>
      <w:marRight w:val="0"/>
      <w:marTop w:val="0"/>
      <w:marBottom w:val="0"/>
      <w:divBdr>
        <w:top w:val="none" w:sz="0" w:space="0" w:color="auto"/>
        <w:left w:val="none" w:sz="0" w:space="0" w:color="auto"/>
        <w:bottom w:val="none" w:sz="0" w:space="0" w:color="auto"/>
        <w:right w:val="none" w:sz="0" w:space="0" w:color="auto"/>
      </w:divBdr>
    </w:div>
    <w:div w:id="192620262">
      <w:bodyDiv w:val="1"/>
      <w:marLeft w:val="0"/>
      <w:marRight w:val="0"/>
      <w:marTop w:val="0"/>
      <w:marBottom w:val="0"/>
      <w:divBdr>
        <w:top w:val="none" w:sz="0" w:space="0" w:color="auto"/>
        <w:left w:val="none" w:sz="0" w:space="0" w:color="auto"/>
        <w:bottom w:val="none" w:sz="0" w:space="0" w:color="auto"/>
        <w:right w:val="none" w:sz="0" w:space="0" w:color="auto"/>
      </w:divBdr>
    </w:div>
    <w:div w:id="1144280149">
      <w:bodyDiv w:val="1"/>
      <w:marLeft w:val="0"/>
      <w:marRight w:val="0"/>
      <w:marTop w:val="0"/>
      <w:marBottom w:val="0"/>
      <w:divBdr>
        <w:top w:val="none" w:sz="0" w:space="0" w:color="auto"/>
        <w:left w:val="none" w:sz="0" w:space="0" w:color="auto"/>
        <w:bottom w:val="none" w:sz="0" w:space="0" w:color="auto"/>
        <w:right w:val="none" w:sz="0" w:space="0" w:color="auto"/>
      </w:divBdr>
    </w:div>
    <w:div w:id="1409157059">
      <w:bodyDiv w:val="1"/>
      <w:marLeft w:val="0"/>
      <w:marRight w:val="0"/>
      <w:marTop w:val="0"/>
      <w:marBottom w:val="0"/>
      <w:divBdr>
        <w:top w:val="none" w:sz="0" w:space="0" w:color="auto"/>
        <w:left w:val="none" w:sz="0" w:space="0" w:color="auto"/>
        <w:bottom w:val="none" w:sz="0" w:space="0" w:color="auto"/>
        <w:right w:val="none" w:sz="0" w:space="0" w:color="auto"/>
      </w:divBdr>
    </w:div>
    <w:div w:id="1522695628">
      <w:bodyDiv w:val="1"/>
      <w:marLeft w:val="0"/>
      <w:marRight w:val="0"/>
      <w:marTop w:val="0"/>
      <w:marBottom w:val="0"/>
      <w:divBdr>
        <w:top w:val="none" w:sz="0" w:space="0" w:color="auto"/>
        <w:left w:val="none" w:sz="0" w:space="0" w:color="auto"/>
        <w:bottom w:val="none" w:sz="0" w:space="0" w:color="auto"/>
        <w:right w:val="none" w:sz="0" w:space="0" w:color="auto"/>
      </w:divBdr>
    </w:div>
    <w:div w:id="1779327628">
      <w:bodyDiv w:val="1"/>
      <w:marLeft w:val="0"/>
      <w:marRight w:val="0"/>
      <w:marTop w:val="0"/>
      <w:marBottom w:val="0"/>
      <w:divBdr>
        <w:top w:val="none" w:sz="0" w:space="0" w:color="auto"/>
        <w:left w:val="none" w:sz="0" w:space="0" w:color="auto"/>
        <w:bottom w:val="none" w:sz="0" w:space="0" w:color="auto"/>
        <w:right w:val="none" w:sz="0" w:space="0" w:color="auto"/>
      </w:divBdr>
    </w:div>
    <w:div w:id="1914201543">
      <w:bodyDiv w:val="1"/>
      <w:marLeft w:val="0"/>
      <w:marRight w:val="0"/>
      <w:marTop w:val="0"/>
      <w:marBottom w:val="0"/>
      <w:divBdr>
        <w:top w:val="none" w:sz="0" w:space="0" w:color="auto"/>
        <w:left w:val="none" w:sz="0" w:space="0" w:color="auto"/>
        <w:bottom w:val="none" w:sz="0" w:space="0" w:color="auto"/>
        <w:right w:val="none" w:sz="0" w:space="0" w:color="auto"/>
      </w:divBdr>
    </w:div>
    <w:div w:id="1914511024">
      <w:bodyDiv w:val="1"/>
      <w:marLeft w:val="0"/>
      <w:marRight w:val="0"/>
      <w:marTop w:val="0"/>
      <w:marBottom w:val="0"/>
      <w:divBdr>
        <w:top w:val="none" w:sz="0" w:space="0" w:color="auto"/>
        <w:left w:val="none" w:sz="0" w:space="0" w:color="auto"/>
        <w:bottom w:val="none" w:sz="0" w:space="0" w:color="auto"/>
        <w:right w:val="none" w:sz="0" w:space="0" w:color="auto"/>
      </w:divBdr>
    </w:div>
    <w:div w:id="2090882354">
      <w:bodyDiv w:val="1"/>
      <w:marLeft w:val="0"/>
      <w:marRight w:val="0"/>
      <w:marTop w:val="0"/>
      <w:marBottom w:val="0"/>
      <w:divBdr>
        <w:top w:val="none" w:sz="0" w:space="0" w:color="auto"/>
        <w:left w:val="none" w:sz="0" w:space="0" w:color="auto"/>
        <w:bottom w:val="none" w:sz="0" w:space="0" w:color="auto"/>
        <w:right w:val="none" w:sz="0" w:space="0" w:color="auto"/>
      </w:divBdr>
    </w:div>
    <w:div w:id="213366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entor.ieee.org/802.11/dcn/24/11-24-1964-01-00bk-comment-resolution-initial-sa-ballot-11bk-d3-0.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VG\Wissen\IEEE%20802.11\320MHzRanging\SA%20Ballot%20D3.0%20CR\802-11-submission(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802-11-submission(2).dotx</Template>
  <TotalTime>0</TotalTime>
  <Pages>4</Pages>
  <Words>734</Words>
  <Characters>4184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 IEEE 802.11-24/1964r1</vt:lpstr>
      <vt:lpstr>doc.: IEEE 802.11-yy/xxxxr0</vt:lpstr>
    </vt:vector>
  </TitlesOfParts>
  <Company>Some Company</Company>
  <LinksUpToDate>false</LinksUpToDate>
  <CharactersWithSpaces>4909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802.11-24/1964r1</dc:title>
  <dc:subject>Submission</dc:subject>
  <dc:creator>Sand, Stephan</dc:creator>
  <cp:keywords>November 2024</cp:keywords>
  <dc:description>Stephan Sand, DLR</dc:description>
  <cp:lastModifiedBy>Sand, Stephan</cp:lastModifiedBy>
  <cp:revision>3</cp:revision>
  <cp:lastPrinted>1900-01-01T08:00:00Z</cp:lastPrinted>
  <dcterms:created xsi:type="dcterms:W3CDTF">2024-12-03T19:23:00Z</dcterms:created>
  <dcterms:modified xsi:type="dcterms:W3CDTF">2024-12-03T19:33:00Z</dcterms:modified>
</cp:coreProperties>
</file>