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31F2E" w14:textId="77777777" w:rsidR="00CA09B2" w:rsidRPr="00066C70" w:rsidRDefault="00CA09B2">
      <w:pPr>
        <w:pStyle w:val="T1"/>
        <w:pBdr>
          <w:bottom w:val="single" w:sz="6" w:space="0" w:color="auto"/>
        </w:pBdr>
        <w:spacing w:after="240"/>
        <w:rPr>
          <w:sz w:val="24"/>
          <w:szCs w:val="24"/>
        </w:rPr>
      </w:pPr>
      <w:r w:rsidRPr="00066C70">
        <w:rPr>
          <w:sz w:val="24"/>
          <w:szCs w:val="24"/>
        </w:rPr>
        <w:t>IEEE P802.11</w:t>
      </w:r>
      <w:r w:rsidRPr="00066C70">
        <w:rPr>
          <w:sz w:val="24"/>
          <w:szCs w:val="24"/>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880ADA" w14:paraId="1F3A7313" w14:textId="77777777" w:rsidTr="002D6CBD">
        <w:trPr>
          <w:trHeight w:val="485"/>
          <w:jc w:val="center"/>
        </w:trPr>
        <w:tc>
          <w:tcPr>
            <w:tcW w:w="9576" w:type="dxa"/>
            <w:gridSpan w:val="5"/>
            <w:vAlign w:val="center"/>
          </w:tcPr>
          <w:p w14:paraId="32FFED2C" w14:textId="1CA26049" w:rsidR="00CA09B2" w:rsidRPr="00066C70" w:rsidRDefault="004F2EE0" w:rsidP="004F2EE0">
            <w:pPr>
              <w:pStyle w:val="T2"/>
              <w:rPr>
                <w:sz w:val="20"/>
              </w:rPr>
            </w:pPr>
            <w:r w:rsidRPr="00066C70">
              <w:rPr>
                <w:sz w:val="24"/>
                <w:szCs w:val="24"/>
              </w:rPr>
              <w:t xml:space="preserve">PDT MAC </w:t>
            </w:r>
            <w:r w:rsidR="00DF20A3" w:rsidRPr="00066C70">
              <w:rPr>
                <w:sz w:val="24"/>
                <w:szCs w:val="24"/>
              </w:rPr>
              <w:t>C</w:t>
            </w:r>
            <w:r w:rsidR="0046101A" w:rsidRPr="00066C70">
              <w:rPr>
                <w:sz w:val="24"/>
                <w:szCs w:val="24"/>
              </w:rPr>
              <w:t>o</w:t>
            </w:r>
            <w:r w:rsidR="00DF20A3" w:rsidRPr="00066C70">
              <w:rPr>
                <w:sz w:val="24"/>
                <w:szCs w:val="24"/>
              </w:rPr>
              <w:t>-TDMA</w:t>
            </w:r>
          </w:p>
        </w:tc>
      </w:tr>
      <w:tr w:rsidR="00CA09B2" w:rsidRPr="00880ADA" w14:paraId="38853434" w14:textId="77777777" w:rsidTr="002D6CBD">
        <w:trPr>
          <w:trHeight w:val="359"/>
          <w:jc w:val="center"/>
        </w:trPr>
        <w:tc>
          <w:tcPr>
            <w:tcW w:w="9576" w:type="dxa"/>
            <w:gridSpan w:val="5"/>
            <w:vAlign w:val="center"/>
          </w:tcPr>
          <w:p w14:paraId="205D5B53" w14:textId="5D1C9975" w:rsidR="00CA09B2" w:rsidRPr="00880ADA" w:rsidRDefault="00CA09B2" w:rsidP="004F2EE0">
            <w:pPr>
              <w:pStyle w:val="T2"/>
              <w:ind w:left="0"/>
              <w:rPr>
                <w:sz w:val="20"/>
              </w:rPr>
            </w:pPr>
            <w:r w:rsidRPr="00880ADA">
              <w:rPr>
                <w:sz w:val="20"/>
              </w:rPr>
              <w:t>Date:</w:t>
            </w:r>
            <w:r w:rsidRPr="00880ADA">
              <w:rPr>
                <w:b w:val="0"/>
                <w:sz w:val="20"/>
              </w:rPr>
              <w:t xml:space="preserve">  </w:t>
            </w:r>
            <w:r w:rsidR="004F2EE0" w:rsidRPr="00880ADA">
              <w:rPr>
                <w:b w:val="0"/>
                <w:sz w:val="20"/>
              </w:rPr>
              <w:t>2024</w:t>
            </w:r>
            <w:r w:rsidRPr="00880ADA">
              <w:rPr>
                <w:b w:val="0"/>
                <w:sz w:val="20"/>
              </w:rPr>
              <w:t>-</w:t>
            </w:r>
            <w:r w:rsidR="004F2EE0" w:rsidRPr="00880ADA">
              <w:rPr>
                <w:b w:val="0"/>
                <w:sz w:val="20"/>
              </w:rPr>
              <w:t>1</w:t>
            </w:r>
            <w:r w:rsidR="00453517">
              <w:rPr>
                <w:b w:val="0"/>
                <w:sz w:val="20"/>
              </w:rPr>
              <w:t>2</w:t>
            </w:r>
            <w:r w:rsidRPr="00880ADA">
              <w:rPr>
                <w:b w:val="0"/>
                <w:sz w:val="20"/>
              </w:rPr>
              <w:t>-</w:t>
            </w:r>
            <w:r w:rsidR="00453517">
              <w:rPr>
                <w:b w:val="0"/>
                <w:sz w:val="20"/>
              </w:rPr>
              <w:t>13</w:t>
            </w:r>
          </w:p>
        </w:tc>
      </w:tr>
      <w:tr w:rsidR="00CA09B2" w:rsidRPr="00880ADA" w14:paraId="03AFD9FE" w14:textId="77777777" w:rsidTr="002D6CBD">
        <w:trPr>
          <w:cantSplit/>
          <w:jc w:val="center"/>
        </w:trPr>
        <w:tc>
          <w:tcPr>
            <w:tcW w:w="9576" w:type="dxa"/>
            <w:gridSpan w:val="5"/>
            <w:vAlign w:val="center"/>
          </w:tcPr>
          <w:p w14:paraId="69307971" w14:textId="77777777" w:rsidR="00CA09B2" w:rsidRPr="00880ADA" w:rsidRDefault="00CA09B2">
            <w:pPr>
              <w:pStyle w:val="T2"/>
              <w:spacing w:after="0"/>
              <w:ind w:left="0" w:right="0"/>
              <w:jc w:val="left"/>
              <w:rPr>
                <w:sz w:val="20"/>
              </w:rPr>
            </w:pPr>
            <w:r w:rsidRPr="00880ADA">
              <w:rPr>
                <w:sz w:val="20"/>
              </w:rPr>
              <w:t>Author(s):</w:t>
            </w:r>
          </w:p>
        </w:tc>
      </w:tr>
      <w:tr w:rsidR="00CA09B2" w:rsidRPr="00880ADA" w14:paraId="751F4D6E" w14:textId="77777777" w:rsidTr="002D6CBD">
        <w:trPr>
          <w:jc w:val="center"/>
        </w:trPr>
        <w:tc>
          <w:tcPr>
            <w:tcW w:w="1336" w:type="dxa"/>
            <w:vAlign w:val="center"/>
          </w:tcPr>
          <w:p w14:paraId="0C4A9502" w14:textId="77777777" w:rsidR="00CA09B2" w:rsidRPr="00880ADA" w:rsidRDefault="00CA09B2">
            <w:pPr>
              <w:pStyle w:val="T2"/>
              <w:spacing w:after="0"/>
              <w:ind w:left="0" w:right="0"/>
              <w:jc w:val="left"/>
              <w:rPr>
                <w:sz w:val="20"/>
              </w:rPr>
            </w:pPr>
            <w:r w:rsidRPr="00880ADA">
              <w:rPr>
                <w:sz w:val="20"/>
              </w:rPr>
              <w:t>Name</w:t>
            </w:r>
          </w:p>
        </w:tc>
        <w:tc>
          <w:tcPr>
            <w:tcW w:w="2064" w:type="dxa"/>
            <w:vAlign w:val="center"/>
          </w:tcPr>
          <w:p w14:paraId="244315E4" w14:textId="77777777" w:rsidR="00CA09B2" w:rsidRPr="00880ADA" w:rsidRDefault="0062440B">
            <w:pPr>
              <w:pStyle w:val="T2"/>
              <w:spacing w:after="0"/>
              <w:ind w:left="0" w:right="0"/>
              <w:jc w:val="left"/>
              <w:rPr>
                <w:sz w:val="20"/>
              </w:rPr>
            </w:pPr>
            <w:r w:rsidRPr="00880ADA">
              <w:rPr>
                <w:sz w:val="20"/>
              </w:rPr>
              <w:t>Affiliation</w:t>
            </w:r>
          </w:p>
        </w:tc>
        <w:tc>
          <w:tcPr>
            <w:tcW w:w="2814" w:type="dxa"/>
            <w:vAlign w:val="center"/>
          </w:tcPr>
          <w:p w14:paraId="3CAB8D17" w14:textId="77777777" w:rsidR="00CA09B2" w:rsidRPr="00880ADA" w:rsidRDefault="00CA09B2">
            <w:pPr>
              <w:pStyle w:val="T2"/>
              <w:spacing w:after="0"/>
              <w:ind w:left="0" w:right="0"/>
              <w:jc w:val="left"/>
              <w:rPr>
                <w:sz w:val="20"/>
              </w:rPr>
            </w:pPr>
            <w:r w:rsidRPr="00880ADA">
              <w:rPr>
                <w:sz w:val="20"/>
              </w:rPr>
              <w:t>Address</w:t>
            </w:r>
          </w:p>
        </w:tc>
        <w:tc>
          <w:tcPr>
            <w:tcW w:w="1715" w:type="dxa"/>
            <w:vAlign w:val="center"/>
          </w:tcPr>
          <w:p w14:paraId="1C508D37" w14:textId="77777777" w:rsidR="00CA09B2" w:rsidRPr="00880ADA" w:rsidRDefault="00CA09B2">
            <w:pPr>
              <w:pStyle w:val="T2"/>
              <w:spacing w:after="0"/>
              <w:ind w:left="0" w:right="0"/>
              <w:jc w:val="left"/>
              <w:rPr>
                <w:sz w:val="20"/>
              </w:rPr>
            </w:pPr>
            <w:r w:rsidRPr="00880ADA">
              <w:rPr>
                <w:sz w:val="20"/>
              </w:rPr>
              <w:t>Phone</w:t>
            </w:r>
          </w:p>
        </w:tc>
        <w:tc>
          <w:tcPr>
            <w:tcW w:w="1647" w:type="dxa"/>
            <w:vAlign w:val="center"/>
          </w:tcPr>
          <w:p w14:paraId="594632FF" w14:textId="77777777" w:rsidR="00CA09B2" w:rsidRPr="00880ADA" w:rsidRDefault="00CA09B2">
            <w:pPr>
              <w:pStyle w:val="T2"/>
              <w:spacing w:after="0"/>
              <w:ind w:left="0" w:right="0"/>
              <w:jc w:val="left"/>
              <w:rPr>
                <w:sz w:val="20"/>
              </w:rPr>
            </w:pPr>
            <w:r w:rsidRPr="00880ADA">
              <w:rPr>
                <w:sz w:val="20"/>
              </w:rPr>
              <w:t>email</w:t>
            </w:r>
          </w:p>
        </w:tc>
      </w:tr>
      <w:tr w:rsidR="00CA09B2" w:rsidRPr="00880ADA" w14:paraId="3EE79C9B" w14:textId="77777777" w:rsidTr="002D6CBD">
        <w:trPr>
          <w:jc w:val="center"/>
        </w:trPr>
        <w:tc>
          <w:tcPr>
            <w:tcW w:w="1336" w:type="dxa"/>
            <w:vAlign w:val="center"/>
          </w:tcPr>
          <w:p w14:paraId="4CEA6B46" w14:textId="0C12454C" w:rsidR="00CA09B2" w:rsidRPr="00880ADA" w:rsidRDefault="003B3F6B">
            <w:pPr>
              <w:pStyle w:val="T2"/>
              <w:spacing w:after="0"/>
              <w:ind w:left="0" w:right="0"/>
              <w:rPr>
                <w:b w:val="0"/>
                <w:sz w:val="20"/>
              </w:rPr>
            </w:pPr>
            <w:r w:rsidRPr="00880ADA">
              <w:rPr>
                <w:b w:val="0"/>
                <w:sz w:val="20"/>
              </w:rPr>
              <w:t>Sanket Kalamkar</w:t>
            </w:r>
          </w:p>
        </w:tc>
        <w:tc>
          <w:tcPr>
            <w:tcW w:w="2064" w:type="dxa"/>
            <w:vAlign w:val="center"/>
          </w:tcPr>
          <w:p w14:paraId="58222F13" w14:textId="5081F712" w:rsidR="00CA09B2" w:rsidRPr="00880ADA" w:rsidRDefault="006B3AB0">
            <w:pPr>
              <w:pStyle w:val="T2"/>
              <w:spacing w:after="0"/>
              <w:ind w:left="0" w:right="0"/>
              <w:rPr>
                <w:b w:val="0"/>
                <w:sz w:val="20"/>
              </w:rPr>
            </w:pPr>
            <w:r w:rsidRPr="00880ADA">
              <w:rPr>
                <w:b w:val="0"/>
                <w:sz w:val="20"/>
              </w:rPr>
              <w:t>Qualcomm Technologies, Inc</w:t>
            </w:r>
          </w:p>
        </w:tc>
        <w:tc>
          <w:tcPr>
            <w:tcW w:w="2814" w:type="dxa"/>
            <w:vAlign w:val="center"/>
          </w:tcPr>
          <w:p w14:paraId="3274D328" w14:textId="602EB82B" w:rsidR="00CA09B2" w:rsidRPr="00880ADA" w:rsidRDefault="00CA09B2" w:rsidP="004F2EE0">
            <w:pPr>
              <w:pStyle w:val="T2"/>
              <w:spacing w:after="0"/>
              <w:ind w:left="0" w:right="0"/>
              <w:rPr>
                <w:b w:val="0"/>
                <w:sz w:val="20"/>
              </w:rPr>
            </w:pPr>
          </w:p>
        </w:tc>
        <w:tc>
          <w:tcPr>
            <w:tcW w:w="1715" w:type="dxa"/>
            <w:vAlign w:val="center"/>
          </w:tcPr>
          <w:p w14:paraId="46D5648C" w14:textId="544B19EF" w:rsidR="00CA09B2" w:rsidRPr="00880ADA" w:rsidRDefault="00CA09B2">
            <w:pPr>
              <w:pStyle w:val="T2"/>
              <w:spacing w:after="0"/>
              <w:ind w:left="0" w:right="0"/>
              <w:rPr>
                <w:b w:val="0"/>
                <w:sz w:val="20"/>
              </w:rPr>
            </w:pPr>
          </w:p>
        </w:tc>
        <w:tc>
          <w:tcPr>
            <w:tcW w:w="1647" w:type="dxa"/>
            <w:vAlign w:val="center"/>
          </w:tcPr>
          <w:p w14:paraId="037F1F7C" w14:textId="09399027" w:rsidR="00CA09B2" w:rsidRPr="00066C70" w:rsidRDefault="003B3F6B">
            <w:pPr>
              <w:pStyle w:val="T2"/>
              <w:spacing w:after="0"/>
              <w:ind w:left="0" w:right="0"/>
              <w:rPr>
                <w:b w:val="0"/>
                <w:sz w:val="20"/>
              </w:rPr>
            </w:pPr>
            <w:r w:rsidRPr="00066C70">
              <w:rPr>
                <w:b w:val="0"/>
                <w:sz w:val="20"/>
              </w:rPr>
              <w:t>sankal@qti.qualcomm.com</w:t>
            </w:r>
          </w:p>
        </w:tc>
      </w:tr>
      <w:tr w:rsidR="002D6CBD" w:rsidRPr="00880ADA" w14:paraId="54E5AB8C" w14:textId="77777777" w:rsidTr="002D6CBD">
        <w:trPr>
          <w:jc w:val="center"/>
        </w:trPr>
        <w:tc>
          <w:tcPr>
            <w:tcW w:w="1336" w:type="dxa"/>
            <w:vAlign w:val="bottom"/>
          </w:tcPr>
          <w:p w14:paraId="566FC7DD" w14:textId="23728662" w:rsidR="002D6CBD" w:rsidRPr="00880ADA" w:rsidRDefault="003B3F6B" w:rsidP="002D6CBD">
            <w:pPr>
              <w:jc w:val="center"/>
              <w:rPr>
                <w:color w:val="000000"/>
                <w:sz w:val="20"/>
                <w:lang w:val="en-US"/>
              </w:rPr>
            </w:pPr>
            <w:r w:rsidRPr="00880ADA">
              <w:rPr>
                <w:color w:val="000000"/>
                <w:sz w:val="20"/>
                <w:lang w:val="en-US"/>
              </w:rPr>
              <w:t>Abhishek Patil</w:t>
            </w:r>
          </w:p>
        </w:tc>
        <w:tc>
          <w:tcPr>
            <w:tcW w:w="2064" w:type="dxa"/>
            <w:vAlign w:val="center"/>
          </w:tcPr>
          <w:p w14:paraId="19535629" w14:textId="321458B8" w:rsidR="002D6CBD" w:rsidRPr="00880ADA" w:rsidRDefault="006B3AB0" w:rsidP="002D6CBD">
            <w:pPr>
              <w:pStyle w:val="T2"/>
              <w:spacing w:after="0"/>
              <w:ind w:left="0" w:right="0"/>
              <w:rPr>
                <w:b w:val="0"/>
                <w:sz w:val="20"/>
              </w:rPr>
            </w:pPr>
            <w:r w:rsidRPr="00880ADA">
              <w:rPr>
                <w:b w:val="0"/>
                <w:sz w:val="20"/>
              </w:rPr>
              <w:t>Qualcomm Technologies, Inc</w:t>
            </w:r>
          </w:p>
        </w:tc>
        <w:tc>
          <w:tcPr>
            <w:tcW w:w="2814" w:type="dxa"/>
            <w:vAlign w:val="center"/>
          </w:tcPr>
          <w:p w14:paraId="2D1D1373" w14:textId="77777777" w:rsidR="002D6CBD" w:rsidRPr="00880ADA" w:rsidRDefault="002D6CBD" w:rsidP="002D6CBD">
            <w:pPr>
              <w:pStyle w:val="T2"/>
              <w:spacing w:after="0"/>
              <w:ind w:left="0" w:right="0"/>
              <w:rPr>
                <w:b w:val="0"/>
                <w:sz w:val="20"/>
              </w:rPr>
            </w:pPr>
          </w:p>
        </w:tc>
        <w:tc>
          <w:tcPr>
            <w:tcW w:w="1715" w:type="dxa"/>
            <w:vAlign w:val="center"/>
          </w:tcPr>
          <w:p w14:paraId="4F7FF13A" w14:textId="77777777" w:rsidR="002D6CBD" w:rsidRPr="00880ADA" w:rsidRDefault="002D6CBD" w:rsidP="002D6CBD">
            <w:pPr>
              <w:pStyle w:val="T2"/>
              <w:spacing w:after="0"/>
              <w:ind w:left="0" w:right="0"/>
              <w:rPr>
                <w:b w:val="0"/>
                <w:sz w:val="20"/>
              </w:rPr>
            </w:pPr>
          </w:p>
        </w:tc>
        <w:tc>
          <w:tcPr>
            <w:tcW w:w="1647" w:type="dxa"/>
            <w:vAlign w:val="center"/>
          </w:tcPr>
          <w:p w14:paraId="7A561EB9" w14:textId="77852272" w:rsidR="002D6CBD" w:rsidRPr="00066C70" w:rsidRDefault="00E63943" w:rsidP="002D6CBD">
            <w:pPr>
              <w:pStyle w:val="T2"/>
              <w:spacing w:after="0"/>
              <w:ind w:left="0" w:right="0"/>
              <w:rPr>
                <w:b w:val="0"/>
                <w:sz w:val="20"/>
              </w:rPr>
            </w:pPr>
            <w:r w:rsidRPr="00066C70">
              <w:rPr>
                <w:b w:val="0"/>
                <w:sz w:val="20"/>
              </w:rPr>
              <w:t>appatil@qti.qualcomm.com</w:t>
            </w:r>
          </w:p>
        </w:tc>
      </w:tr>
      <w:tr w:rsidR="002D6CBD" w:rsidRPr="00880ADA" w14:paraId="30D9C56E" w14:textId="77777777" w:rsidTr="002D6CBD">
        <w:trPr>
          <w:jc w:val="center"/>
        </w:trPr>
        <w:tc>
          <w:tcPr>
            <w:tcW w:w="1336" w:type="dxa"/>
            <w:vAlign w:val="bottom"/>
          </w:tcPr>
          <w:p w14:paraId="09F2FBF2" w14:textId="01CC8E47" w:rsidR="002D6CBD" w:rsidRPr="00880ADA" w:rsidRDefault="00757873" w:rsidP="00757873">
            <w:pPr>
              <w:jc w:val="center"/>
              <w:rPr>
                <w:color w:val="000000"/>
                <w:sz w:val="20"/>
                <w:lang w:val="en-US"/>
              </w:rPr>
            </w:pPr>
            <w:r w:rsidRPr="00880ADA">
              <w:rPr>
                <w:color w:val="000000"/>
                <w:sz w:val="20"/>
              </w:rPr>
              <w:t xml:space="preserve">Klaus Doppler </w:t>
            </w:r>
          </w:p>
        </w:tc>
        <w:tc>
          <w:tcPr>
            <w:tcW w:w="2064" w:type="dxa"/>
            <w:vAlign w:val="center"/>
          </w:tcPr>
          <w:p w14:paraId="49B81D79" w14:textId="06F5BC92" w:rsidR="002D6CBD" w:rsidRPr="00880ADA" w:rsidRDefault="00757873" w:rsidP="002D6CBD">
            <w:pPr>
              <w:pStyle w:val="T2"/>
              <w:spacing w:after="0"/>
              <w:ind w:left="0" w:right="0"/>
              <w:rPr>
                <w:b w:val="0"/>
                <w:bCs/>
                <w:sz w:val="20"/>
              </w:rPr>
            </w:pPr>
            <w:r w:rsidRPr="00880ADA">
              <w:rPr>
                <w:b w:val="0"/>
                <w:bCs/>
                <w:color w:val="000000"/>
                <w:sz w:val="20"/>
              </w:rPr>
              <w:t>Nokia</w:t>
            </w:r>
          </w:p>
        </w:tc>
        <w:tc>
          <w:tcPr>
            <w:tcW w:w="2814" w:type="dxa"/>
            <w:vAlign w:val="center"/>
          </w:tcPr>
          <w:p w14:paraId="374F8B64" w14:textId="77777777" w:rsidR="002D6CBD" w:rsidRPr="00880ADA" w:rsidRDefault="002D6CBD" w:rsidP="002D6CBD">
            <w:pPr>
              <w:pStyle w:val="T2"/>
              <w:spacing w:after="0"/>
              <w:ind w:left="0" w:right="0"/>
              <w:rPr>
                <w:b w:val="0"/>
                <w:sz w:val="20"/>
              </w:rPr>
            </w:pPr>
          </w:p>
        </w:tc>
        <w:tc>
          <w:tcPr>
            <w:tcW w:w="1715" w:type="dxa"/>
            <w:vAlign w:val="center"/>
          </w:tcPr>
          <w:p w14:paraId="01A34C68" w14:textId="77777777" w:rsidR="002D6CBD" w:rsidRPr="00880ADA" w:rsidRDefault="002D6CBD" w:rsidP="002D6CBD">
            <w:pPr>
              <w:pStyle w:val="T2"/>
              <w:spacing w:after="0"/>
              <w:ind w:left="0" w:right="0"/>
              <w:rPr>
                <w:b w:val="0"/>
                <w:sz w:val="20"/>
              </w:rPr>
            </w:pPr>
          </w:p>
        </w:tc>
        <w:tc>
          <w:tcPr>
            <w:tcW w:w="1647" w:type="dxa"/>
            <w:vAlign w:val="center"/>
          </w:tcPr>
          <w:p w14:paraId="70B6D36C" w14:textId="63D45ED4" w:rsidR="002D6CBD" w:rsidRPr="00066C70" w:rsidRDefault="00A14A06" w:rsidP="002D6CBD">
            <w:pPr>
              <w:pStyle w:val="T2"/>
              <w:spacing w:after="0"/>
              <w:ind w:left="0" w:right="0"/>
              <w:rPr>
                <w:b w:val="0"/>
                <w:sz w:val="20"/>
              </w:rPr>
            </w:pPr>
            <w:r w:rsidRPr="00066C70">
              <w:rPr>
                <w:b w:val="0"/>
                <w:sz w:val="20"/>
              </w:rPr>
              <w:t>Klaus.doppler@nokia.com</w:t>
            </w:r>
          </w:p>
        </w:tc>
      </w:tr>
      <w:tr w:rsidR="002D6CBD" w:rsidRPr="00880ADA" w14:paraId="6FE83F9A" w14:textId="77777777" w:rsidTr="002D6CBD">
        <w:trPr>
          <w:jc w:val="center"/>
        </w:trPr>
        <w:tc>
          <w:tcPr>
            <w:tcW w:w="1336" w:type="dxa"/>
            <w:vAlign w:val="bottom"/>
          </w:tcPr>
          <w:p w14:paraId="2D77E142" w14:textId="66CB2D72" w:rsidR="002D6CBD" w:rsidRPr="00880ADA" w:rsidRDefault="00A14A06" w:rsidP="002D6CBD">
            <w:pPr>
              <w:jc w:val="center"/>
              <w:rPr>
                <w:color w:val="000000"/>
                <w:sz w:val="20"/>
                <w:lang w:val="en-US"/>
              </w:rPr>
            </w:pPr>
            <w:r w:rsidRPr="00880ADA">
              <w:rPr>
                <w:color w:val="000000"/>
                <w:sz w:val="20"/>
                <w:lang w:val="en-US"/>
              </w:rPr>
              <w:t>Eda Genc</w:t>
            </w:r>
          </w:p>
        </w:tc>
        <w:tc>
          <w:tcPr>
            <w:tcW w:w="2064" w:type="dxa"/>
            <w:vAlign w:val="center"/>
          </w:tcPr>
          <w:p w14:paraId="6B0961B6" w14:textId="2874C9A9" w:rsidR="002D6CBD" w:rsidRPr="00880ADA" w:rsidRDefault="00FC3661" w:rsidP="002D6CBD">
            <w:pPr>
              <w:pStyle w:val="T2"/>
              <w:spacing w:after="0"/>
              <w:ind w:left="0" w:right="0"/>
              <w:rPr>
                <w:b w:val="0"/>
                <w:sz w:val="20"/>
              </w:rPr>
            </w:pPr>
            <w:r w:rsidRPr="00880ADA">
              <w:rPr>
                <w:b w:val="0"/>
                <w:sz w:val="20"/>
              </w:rPr>
              <w:t>Nokia</w:t>
            </w:r>
          </w:p>
        </w:tc>
        <w:tc>
          <w:tcPr>
            <w:tcW w:w="2814" w:type="dxa"/>
            <w:vAlign w:val="center"/>
          </w:tcPr>
          <w:p w14:paraId="61F680EC" w14:textId="77777777" w:rsidR="002D6CBD" w:rsidRPr="00880ADA" w:rsidRDefault="002D6CBD" w:rsidP="002D6CBD">
            <w:pPr>
              <w:pStyle w:val="T2"/>
              <w:spacing w:after="0"/>
              <w:ind w:left="0" w:right="0"/>
              <w:rPr>
                <w:b w:val="0"/>
                <w:sz w:val="20"/>
              </w:rPr>
            </w:pPr>
          </w:p>
        </w:tc>
        <w:tc>
          <w:tcPr>
            <w:tcW w:w="1715" w:type="dxa"/>
            <w:vAlign w:val="center"/>
          </w:tcPr>
          <w:p w14:paraId="48BCB6AD" w14:textId="77777777" w:rsidR="002D6CBD" w:rsidRPr="00880ADA" w:rsidRDefault="002D6CBD" w:rsidP="002D6CBD">
            <w:pPr>
              <w:pStyle w:val="T2"/>
              <w:spacing w:after="0"/>
              <w:ind w:left="0" w:right="0"/>
              <w:rPr>
                <w:b w:val="0"/>
                <w:sz w:val="20"/>
              </w:rPr>
            </w:pPr>
          </w:p>
        </w:tc>
        <w:tc>
          <w:tcPr>
            <w:tcW w:w="1647" w:type="dxa"/>
            <w:vAlign w:val="center"/>
          </w:tcPr>
          <w:p w14:paraId="0AB8D5A1" w14:textId="7641BBD5" w:rsidR="002D6CBD" w:rsidRPr="00066C70" w:rsidRDefault="00BC4643" w:rsidP="002D6CBD">
            <w:pPr>
              <w:pStyle w:val="T2"/>
              <w:spacing w:after="0"/>
              <w:ind w:left="0" w:right="0"/>
              <w:rPr>
                <w:b w:val="0"/>
                <w:sz w:val="20"/>
              </w:rPr>
            </w:pPr>
            <w:r w:rsidRPr="00066C70">
              <w:rPr>
                <w:b w:val="0"/>
                <w:sz w:val="20"/>
              </w:rPr>
              <w:t>eda.genc@nokia.com</w:t>
            </w:r>
          </w:p>
        </w:tc>
      </w:tr>
      <w:tr w:rsidR="002D6CBD" w:rsidRPr="00880ADA" w14:paraId="62615A2B" w14:textId="77777777" w:rsidTr="002D6CBD">
        <w:trPr>
          <w:jc w:val="center"/>
        </w:trPr>
        <w:tc>
          <w:tcPr>
            <w:tcW w:w="1336" w:type="dxa"/>
            <w:vAlign w:val="bottom"/>
          </w:tcPr>
          <w:p w14:paraId="3BDCE70A" w14:textId="46356E32" w:rsidR="002D6CBD" w:rsidRPr="00880ADA" w:rsidRDefault="001F36D0" w:rsidP="002D6CBD">
            <w:pPr>
              <w:jc w:val="center"/>
              <w:rPr>
                <w:color w:val="000000"/>
                <w:sz w:val="20"/>
                <w:lang w:val="en-US"/>
              </w:rPr>
            </w:pPr>
            <w:r w:rsidRPr="00880ADA">
              <w:rPr>
                <w:color w:val="000000"/>
                <w:sz w:val="20"/>
                <w:lang w:val="en-US"/>
              </w:rPr>
              <w:t>Shubhodeep Adhikari</w:t>
            </w:r>
          </w:p>
        </w:tc>
        <w:tc>
          <w:tcPr>
            <w:tcW w:w="2064" w:type="dxa"/>
            <w:vAlign w:val="center"/>
          </w:tcPr>
          <w:p w14:paraId="24983A49" w14:textId="09EE4156" w:rsidR="002D6CBD" w:rsidRPr="00880ADA" w:rsidRDefault="00637FC1" w:rsidP="002D6CBD">
            <w:pPr>
              <w:pStyle w:val="T2"/>
              <w:spacing w:after="0"/>
              <w:ind w:left="0" w:right="0"/>
              <w:rPr>
                <w:b w:val="0"/>
                <w:sz w:val="20"/>
              </w:rPr>
            </w:pPr>
            <w:r w:rsidRPr="00880ADA">
              <w:rPr>
                <w:b w:val="0"/>
                <w:sz w:val="20"/>
              </w:rPr>
              <w:t>Broadcom</w:t>
            </w:r>
          </w:p>
        </w:tc>
        <w:tc>
          <w:tcPr>
            <w:tcW w:w="2814" w:type="dxa"/>
            <w:vAlign w:val="center"/>
          </w:tcPr>
          <w:p w14:paraId="7F00B937" w14:textId="77777777" w:rsidR="002D6CBD" w:rsidRPr="00880ADA" w:rsidRDefault="002D6CBD" w:rsidP="002D6CBD">
            <w:pPr>
              <w:pStyle w:val="T2"/>
              <w:spacing w:after="0"/>
              <w:ind w:left="0" w:right="0"/>
              <w:rPr>
                <w:b w:val="0"/>
                <w:sz w:val="20"/>
              </w:rPr>
            </w:pPr>
          </w:p>
        </w:tc>
        <w:tc>
          <w:tcPr>
            <w:tcW w:w="1715" w:type="dxa"/>
            <w:vAlign w:val="center"/>
          </w:tcPr>
          <w:p w14:paraId="59CE63BF" w14:textId="77777777" w:rsidR="002D6CBD" w:rsidRPr="00880ADA" w:rsidRDefault="002D6CBD" w:rsidP="002D6CBD">
            <w:pPr>
              <w:pStyle w:val="T2"/>
              <w:spacing w:after="0"/>
              <w:ind w:left="0" w:right="0"/>
              <w:rPr>
                <w:b w:val="0"/>
                <w:sz w:val="20"/>
              </w:rPr>
            </w:pPr>
          </w:p>
        </w:tc>
        <w:tc>
          <w:tcPr>
            <w:tcW w:w="1647" w:type="dxa"/>
            <w:vAlign w:val="center"/>
          </w:tcPr>
          <w:p w14:paraId="5DD57E76" w14:textId="1D3F704B" w:rsidR="002D6CBD" w:rsidRPr="00066C70" w:rsidRDefault="001F36D0" w:rsidP="002D6CBD">
            <w:pPr>
              <w:pStyle w:val="T2"/>
              <w:spacing w:after="0"/>
              <w:ind w:left="0" w:right="0"/>
              <w:rPr>
                <w:b w:val="0"/>
                <w:sz w:val="20"/>
              </w:rPr>
            </w:pPr>
            <w:r w:rsidRPr="00066C70">
              <w:rPr>
                <w:b w:val="0"/>
                <w:sz w:val="20"/>
              </w:rPr>
              <w:t>shubhodeep.adhikari@broadcom.com</w:t>
            </w:r>
          </w:p>
        </w:tc>
      </w:tr>
      <w:tr w:rsidR="00085672" w:rsidRPr="00880ADA" w14:paraId="7CC170D2" w14:textId="77777777" w:rsidTr="002D6CBD">
        <w:trPr>
          <w:jc w:val="center"/>
        </w:trPr>
        <w:tc>
          <w:tcPr>
            <w:tcW w:w="1336" w:type="dxa"/>
            <w:vAlign w:val="bottom"/>
          </w:tcPr>
          <w:p w14:paraId="70883D74" w14:textId="24121E9A" w:rsidR="00085672" w:rsidRPr="00880ADA" w:rsidRDefault="00085672" w:rsidP="002D6CBD">
            <w:pPr>
              <w:jc w:val="center"/>
              <w:rPr>
                <w:color w:val="000000"/>
                <w:sz w:val="20"/>
                <w:lang w:val="en-US"/>
              </w:rPr>
            </w:pPr>
            <w:r w:rsidRPr="00880ADA">
              <w:rPr>
                <w:sz w:val="20"/>
              </w:rPr>
              <w:t>Samat Shabdanov</w:t>
            </w:r>
          </w:p>
        </w:tc>
        <w:tc>
          <w:tcPr>
            <w:tcW w:w="2064" w:type="dxa"/>
            <w:vAlign w:val="center"/>
          </w:tcPr>
          <w:p w14:paraId="35AA8008" w14:textId="3D2C3FC8" w:rsidR="00085672" w:rsidRPr="00880ADA" w:rsidRDefault="00D0556D" w:rsidP="002D6CBD">
            <w:pPr>
              <w:pStyle w:val="T2"/>
              <w:spacing w:after="0"/>
              <w:ind w:left="0" w:right="0"/>
              <w:rPr>
                <w:b w:val="0"/>
                <w:sz w:val="20"/>
              </w:rPr>
            </w:pPr>
            <w:r w:rsidRPr="00880ADA">
              <w:rPr>
                <w:b w:val="0"/>
                <w:sz w:val="20"/>
              </w:rPr>
              <w:t>MediaTek Inc.</w:t>
            </w:r>
          </w:p>
        </w:tc>
        <w:tc>
          <w:tcPr>
            <w:tcW w:w="2814" w:type="dxa"/>
            <w:vAlign w:val="center"/>
          </w:tcPr>
          <w:p w14:paraId="68FE742B" w14:textId="77777777" w:rsidR="00085672" w:rsidRPr="00880ADA" w:rsidRDefault="00085672" w:rsidP="002D6CBD">
            <w:pPr>
              <w:pStyle w:val="T2"/>
              <w:spacing w:after="0"/>
              <w:ind w:left="0" w:right="0"/>
              <w:rPr>
                <w:b w:val="0"/>
                <w:sz w:val="20"/>
              </w:rPr>
            </w:pPr>
          </w:p>
        </w:tc>
        <w:tc>
          <w:tcPr>
            <w:tcW w:w="1715" w:type="dxa"/>
            <w:vAlign w:val="center"/>
          </w:tcPr>
          <w:p w14:paraId="04BB777B" w14:textId="77777777" w:rsidR="00085672" w:rsidRPr="00880ADA" w:rsidRDefault="00085672" w:rsidP="002D6CBD">
            <w:pPr>
              <w:pStyle w:val="T2"/>
              <w:spacing w:after="0"/>
              <w:ind w:left="0" w:right="0"/>
              <w:rPr>
                <w:b w:val="0"/>
                <w:sz w:val="20"/>
              </w:rPr>
            </w:pPr>
          </w:p>
        </w:tc>
        <w:tc>
          <w:tcPr>
            <w:tcW w:w="1647" w:type="dxa"/>
            <w:vAlign w:val="center"/>
          </w:tcPr>
          <w:p w14:paraId="26E365B4" w14:textId="7B294F37" w:rsidR="00085672" w:rsidRPr="00066C70" w:rsidRDefault="00590B0B" w:rsidP="002D6CBD">
            <w:pPr>
              <w:pStyle w:val="T2"/>
              <w:spacing w:after="0"/>
              <w:ind w:left="0" w:right="0"/>
              <w:rPr>
                <w:b w:val="0"/>
                <w:sz w:val="20"/>
              </w:rPr>
            </w:pPr>
            <w:r w:rsidRPr="00066C70">
              <w:rPr>
                <w:b w:val="0"/>
                <w:sz w:val="20"/>
              </w:rPr>
              <w:t>Samat.Shabdanov@mediatek.com</w:t>
            </w:r>
          </w:p>
        </w:tc>
      </w:tr>
      <w:tr w:rsidR="002D6CBD" w:rsidRPr="00880ADA" w14:paraId="06B69F8F" w14:textId="77777777" w:rsidTr="002D6CBD">
        <w:trPr>
          <w:jc w:val="center"/>
        </w:trPr>
        <w:tc>
          <w:tcPr>
            <w:tcW w:w="1336" w:type="dxa"/>
            <w:vAlign w:val="bottom"/>
          </w:tcPr>
          <w:p w14:paraId="4BCD13A3" w14:textId="01454576" w:rsidR="002D6CBD" w:rsidRPr="00880ADA" w:rsidRDefault="00C862D9" w:rsidP="002D6CBD">
            <w:pPr>
              <w:jc w:val="center"/>
              <w:rPr>
                <w:color w:val="000000"/>
                <w:sz w:val="20"/>
                <w:lang w:val="en-US"/>
              </w:rPr>
            </w:pPr>
            <w:r w:rsidRPr="00880ADA">
              <w:rPr>
                <w:color w:val="000000"/>
                <w:sz w:val="20"/>
                <w:lang w:val="en-US"/>
              </w:rPr>
              <w:t>GeonHwan Kim</w:t>
            </w:r>
          </w:p>
        </w:tc>
        <w:tc>
          <w:tcPr>
            <w:tcW w:w="2064" w:type="dxa"/>
            <w:vAlign w:val="center"/>
          </w:tcPr>
          <w:p w14:paraId="15774343" w14:textId="54934978" w:rsidR="002D6CBD" w:rsidRPr="00880ADA" w:rsidRDefault="00C862D9" w:rsidP="002D6CBD">
            <w:pPr>
              <w:pStyle w:val="T2"/>
              <w:spacing w:after="0"/>
              <w:ind w:left="0" w:right="0"/>
              <w:rPr>
                <w:b w:val="0"/>
                <w:sz w:val="20"/>
              </w:rPr>
            </w:pPr>
            <w:r w:rsidRPr="00880ADA">
              <w:rPr>
                <w:b w:val="0"/>
                <w:sz w:val="20"/>
              </w:rPr>
              <w:t>LG Electronics</w:t>
            </w:r>
          </w:p>
        </w:tc>
        <w:tc>
          <w:tcPr>
            <w:tcW w:w="2814" w:type="dxa"/>
            <w:vAlign w:val="center"/>
          </w:tcPr>
          <w:p w14:paraId="1B5C1C29" w14:textId="77777777" w:rsidR="002D6CBD" w:rsidRPr="00880ADA" w:rsidRDefault="002D6CBD" w:rsidP="002D6CBD">
            <w:pPr>
              <w:pStyle w:val="T2"/>
              <w:spacing w:after="0"/>
              <w:ind w:left="0" w:right="0"/>
              <w:rPr>
                <w:b w:val="0"/>
                <w:sz w:val="20"/>
              </w:rPr>
            </w:pPr>
          </w:p>
        </w:tc>
        <w:tc>
          <w:tcPr>
            <w:tcW w:w="1715" w:type="dxa"/>
            <w:vAlign w:val="center"/>
          </w:tcPr>
          <w:p w14:paraId="37B11AED" w14:textId="77777777" w:rsidR="002D6CBD" w:rsidRPr="00880ADA" w:rsidRDefault="002D6CBD" w:rsidP="002D6CBD">
            <w:pPr>
              <w:pStyle w:val="T2"/>
              <w:spacing w:after="0"/>
              <w:ind w:left="0" w:right="0"/>
              <w:rPr>
                <w:b w:val="0"/>
                <w:sz w:val="20"/>
              </w:rPr>
            </w:pPr>
          </w:p>
        </w:tc>
        <w:tc>
          <w:tcPr>
            <w:tcW w:w="1647" w:type="dxa"/>
            <w:vAlign w:val="center"/>
          </w:tcPr>
          <w:p w14:paraId="2062BB42" w14:textId="1DA0DF00" w:rsidR="002D6CBD" w:rsidRPr="00066C70" w:rsidRDefault="00173DB5" w:rsidP="002D6CBD">
            <w:pPr>
              <w:pStyle w:val="T2"/>
              <w:spacing w:after="0"/>
              <w:ind w:left="0" w:right="0"/>
              <w:rPr>
                <w:b w:val="0"/>
                <w:sz w:val="20"/>
              </w:rPr>
            </w:pPr>
            <w:r w:rsidRPr="00066C70">
              <w:rPr>
                <w:b w:val="0"/>
                <w:sz w:val="20"/>
              </w:rPr>
              <w:t>geonhwan.kim@lge.com</w:t>
            </w:r>
          </w:p>
        </w:tc>
      </w:tr>
      <w:tr w:rsidR="00173DB5" w:rsidRPr="00880ADA" w14:paraId="1E46132C" w14:textId="77777777" w:rsidTr="002D6CBD">
        <w:trPr>
          <w:jc w:val="center"/>
        </w:trPr>
        <w:tc>
          <w:tcPr>
            <w:tcW w:w="1336" w:type="dxa"/>
            <w:vAlign w:val="bottom"/>
          </w:tcPr>
          <w:p w14:paraId="58F5EA69" w14:textId="2F188E75" w:rsidR="00173DB5" w:rsidRPr="00880ADA" w:rsidRDefault="00173DB5" w:rsidP="002D6CBD">
            <w:pPr>
              <w:jc w:val="center"/>
              <w:rPr>
                <w:color w:val="000000"/>
                <w:sz w:val="20"/>
                <w:lang w:val="en-US"/>
              </w:rPr>
            </w:pPr>
            <w:r w:rsidRPr="00880ADA">
              <w:rPr>
                <w:color w:val="000000"/>
                <w:sz w:val="20"/>
                <w:lang w:val="en-US"/>
              </w:rPr>
              <w:t>Sean Coffey</w:t>
            </w:r>
          </w:p>
        </w:tc>
        <w:tc>
          <w:tcPr>
            <w:tcW w:w="2064" w:type="dxa"/>
            <w:vAlign w:val="center"/>
          </w:tcPr>
          <w:p w14:paraId="6D2EACEC" w14:textId="79BA8F8A" w:rsidR="00173DB5" w:rsidRPr="00880ADA" w:rsidRDefault="00470857" w:rsidP="002D6CBD">
            <w:pPr>
              <w:pStyle w:val="T2"/>
              <w:spacing w:after="0"/>
              <w:ind w:left="0" w:right="0"/>
              <w:rPr>
                <w:b w:val="0"/>
                <w:sz w:val="20"/>
              </w:rPr>
            </w:pPr>
            <w:r w:rsidRPr="00880ADA">
              <w:rPr>
                <w:b w:val="0"/>
                <w:sz w:val="20"/>
              </w:rPr>
              <w:t>Realtek Semiconductor Corp.</w:t>
            </w:r>
          </w:p>
        </w:tc>
        <w:tc>
          <w:tcPr>
            <w:tcW w:w="2814" w:type="dxa"/>
            <w:vAlign w:val="center"/>
          </w:tcPr>
          <w:p w14:paraId="32ACDC1C" w14:textId="77777777" w:rsidR="00173DB5" w:rsidRPr="00880ADA" w:rsidRDefault="00173DB5" w:rsidP="002D6CBD">
            <w:pPr>
              <w:pStyle w:val="T2"/>
              <w:spacing w:after="0"/>
              <w:ind w:left="0" w:right="0"/>
              <w:rPr>
                <w:b w:val="0"/>
                <w:sz w:val="20"/>
              </w:rPr>
            </w:pPr>
          </w:p>
        </w:tc>
        <w:tc>
          <w:tcPr>
            <w:tcW w:w="1715" w:type="dxa"/>
            <w:vAlign w:val="center"/>
          </w:tcPr>
          <w:p w14:paraId="2C84FA1C" w14:textId="77777777" w:rsidR="00173DB5" w:rsidRPr="00880ADA" w:rsidRDefault="00173DB5" w:rsidP="002D6CBD">
            <w:pPr>
              <w:pStyle w:val="T2"/>
              <w:spacing w:after="0"/>
              <w:ind w:left="0" w:right="0"/>
              <w:rPr>
                <w:b w:val="0"/>
                <w:sz w:val="20"/>
              </w:rPr>
            </w:pPr>
          </w:p>
        </w:tc>
        <w:tc>
          <w:tcPr>
            <w:tcW w:w="1647" w:type="dxa"/>
            <w:vAlign w:val="center"/>
          </w:tcPr>
          <w:p w14:paraId="047BD925" w14:textId="359A16A0" w:rsidR="00173DB5" w:rsidRPr="00066C70" w:rsidRDefault="00EF64DD" w:rsidP="002D6CBD">
            <w:pPr>
              <w:pStyle w:val="T2"/>
              <w:spacing w:after="0"/>
              <w:ind w:left="0" w:right="0"/>
              <w:rPr>
                <w:b w:val="0"/>
                <w:sz w:val="20"/>
              </w:rPr>
            </w:pPr>
            <w:r w:rsidRPr="00066C70">
              <w:rPr>
                <w:b w:val="0"/>
                <w:sz w:val="20"/>
              </w:rPr>
              <w:t>coffey@realtek.com</w:t>
            </w:r>
          </w:p>
        </w:tc>
      </w:tr>
      <w:tr w:rsidR="0087797D" w:rsidRPr="00880ADA" w14:paraId="0486C3BE" w14:textId="77777777" w:rsidTr="002D6CBD">
        <w:trPr>
          <w:jc w:val="center"/>
        </w:trPr>
        <w:tc>
          <w:tcPr>
            <w:tcW w:w="1336" w:type="dxa"/>
            <w:vAlign w:val="bottom"/>
          </w:tcPr>
          <w:p w14:paraId="0732530F" w14:textId="5532FEE4" w:rsidR="0087797D" w:rsidRPr="00880ADA" w:rsidRDefault="00A70263" w:rsidP="002D6CBD">
            <w:pPr>
              <w:jc w:val="center"/>
              <w:rPr>
                <w:color w:val="000000"/>
                <w:sz w:val="20"/>
                <w:lang w:val="en-US"/>
              </w:rPr>
            </w:pPr>
            <w:r w:rsidRPr="00880ADA">
              <w:rPr>
                <w:sz w:val="20"/>
              </w:rPr>
              <w:t>Liwen Chu</w:t>
            </w:r>
          </w:p>
        </w:tc>
        <w:tc>
          <w:tcPr>
            <w:tcW w:w="2064" w:type="dxa"/>
            <w:vAlign w:val="center"/>
          </w:tcPr>
          <w:p w14:paraId="30A9162E" w14:textId="5EDD7F8E" w:rsidR="0087797D" w:rsidRPr="00880ADA" w:rsidRDefault="005B4F85" w:rsidP="002D6CBD">
            <w:pPr>
              <w:pStyle w:val="T2"/>
              <w:spacing w:after="0"/>
              <w:ind w:left="0" w:right="0"/>
              <w:rPr>
                <w:b w:val="0"/>
                <w:sz w:val="20"/>
              </w:rPr>
            </w:pPr>
            <w:r w:rsidRPr="00880ADA">
              <w:rPr>
                <w:b w:val="0"/>
                <w:sz w:val="20"/>
              </w:rPr>
              <w:t>NXP Semiconductors</w:t>
            </w:r>
          </w:p>
        </w:tc>
        <w:tc>
          <w:tcPr>
            <w:tcW w:w="2814" w:type="dxa"/>
            <w:vAlign w:val="center"/>
          </w:tcPr>
          <w:p w14:paraId="61C4B13C" w14:textId="77777777" w:rsidR="0087797D" w:rsidRPr="00880ADA" w:rsidRDefault="0087797D" w:rsidP="002D6CBD">
            <w:pPr>
              <w:pStyle w:val="T2"/>
              <w:spacing w:after="0"/>
              <w:ind w:left="0" w:right="0"/>
              <w:rPr>
                <w:b w:val="0"/>
                <w:sz w:val="20"/>
              </w:rPr>
            </w:pPr>
          </w:p>
        </w:tc>
        <w:tc>
          <w:tcPr>
            <w:tcW w:w="1715" w:type="dxa"/>
            <w:vAlign w:val="center"/>
          </w:tcPr>
          <w:p w14:paraId="51D0326C" w14:textId="77777777" w:rsidR="0087797D" w:rsidRPr="00880ADA" w:rsidRDefault="0087797D" w:rsidP="002D6CBD">
            <w:pPr>
              <w:pStyle w:val="T2"/>
              <w:spacing w:after="0"/>
              <w:ind w:left="0" w:right="0"/>
              <w:rPr>
                <w:b w:val="0"/>
                <w:sz w:val="20"/>
              </w:rPr>
            </w:pPr>
          </w:p>
        </w:tc>
        <w:tc>
          <w:tcPr>
            <w:tcW w:w="1647" w:type="dxa"/>
            <w:vAlign w:val="center"/>
          </w:tcPr>
          <w:p w14:paraId="3B2B3B17" w14:textId="77777777" w:rsidR="0087797D" w:rsidRPr="00066C70" w:rsidRDefault="0087797D" w:rsidP="002D6CBD">
            <w:pPr>
              <w:pStyle w:val="T2"/>
              <w:spacing w:after="0"/>
              <w:ind w:left="0" w:right="0"/>
              <w:rPr>
                <w:b w:val="0"/>
                <w:sz w:val="20"/>
              </w:rPr>
            </w:pPr>
          </w:p>
        </w:tc>
      </w:tr>
      <w:tr w:rsidR="0087797D" w:rsidRPr="00880ADA" w14:paraId="31328DF8" w14:textId="77777777" w:rsidTr="002D6CBD">
        <w:trPr>
          <w:jc w:val="center"/>
        </w:trPr>
        <w:tc>
          <w:tcPr>
            <w:tcW w:w="1336" w:type="dxa"/>
            <w:vAlign w:val="bottom"/>
          </w:tcPr>
          <w:p w14:paraId="7D4B81BC" w14:textId="699ABED3" w:rsidR="0087797D" w:rsidRPr="00880ADA" w:rsidRDefault="00127722" w:rsidP="002D6CBD">
            <w:pPr>
              <w:jc w:val="center"/>
              <w:rPr>
                <w:color w:val="000000"/>
                <w:sz w:val="20"/>
                <w:lang w:val="en-US"/>
              </w:rPr>
            </w:pPr>
            <w:r w:rsidRPr="00880ADA">
              <w:rPr>
                <w:sz w:val="20"/>
              </w:rPr>
              <w:t>Yajun Cheng</w:t>
            </w:r>
          </w:p>
        </w:tc>
        <w:tc>
          <w:tcPr>
            <w:tcW w:w="2064" w:type="dxa"/>
            <w:vAlign w:val="center"/>
          </w:tcPr>
          <w:p w14:paraId="54BCF7BE" w14:textId="27486D73" w:rsidR="0087797D" w:rsidRPr="00880ADA" w:rsidRDefault="00F6783B" w:rsidP="002D6CBD">
            <w:pPr>
              <w:pStyle w:val="T2"/>
              <w:spacing w:after="0"/>
              <w:ind w:left="0" w:right="0"/>
              <w:rPr>
                <w:b w:val="0"/>
                <w:sz w:val="20"/>
              </w:rPr>
            </w:pPr>
            <w:r w:rsidRPr="00880ADA">
              <w:rPr>
                <w:b w:val="0"/>
                <w:sz w:val="20"/>
              </w:rPr>
              <w:t>Xiaomi Communications Co., Ltd.</w:t>
            </w:r>
          </w:p>
        </w:tc>
        <w:tc>
          <w:tcPr>
            <w:tcW w:w="2814" w:type="dxa"/>
            <w:vAlign w:val="center"/>
          </w:tcPr>
          <w:p w14:paraId="707903F8" w14:textId="77777777" w:rsidR="0087797D" w:rsidRPr="00880ADA" w:rsidRDefault="0087797D" w:rsidP="002D6CBD">
            <w:pPr>
              <w:pStyle w:val="T2"/>
              <w:spacing w:after="0"/>
              <w:ind w:left="0" w:right="0"/>
              <w:rPr>
                <w:b w:val="0"/>
                <w:sz w:val="20"/>
              </w:rPr>
            </w:pPr>
          </w:p>
        </w:tc>
        <w:tc>
          <w:tcPr>
            <w:tcW w:w="1715" w:type="dxa"/>
            <w:vAlign w:val="center"/>
          </w:tcPr>
          <w:p w14:paraId="6D9A3A07" w14:textId="77777777" w:rsidR="0087797D" w:rsidRPr="00880ADA" w:rsidRDefault="0087797D" w:rsidP="002D6CBD">
            <w:pPr>
              <w:pStyle w:val="T2"/>
              <w:spacing w:after="0"/>
              <w:ind w:left="0" w:right="0"/>
              <w:rPr>
                <w:b w:val="0"/>
                <w:sz w:val="20"/>
              </w:rPr>
            </w:pPr>
          </w:p>
        </w:tc>
        <w:tc>
          <w:tcPr>
            <w:tcW w:w="1647" w:type="dxa"/>
            <w:vAlign w:val="center"/>
          </w:tcPr>
          <w:p w14:paraId="50B0FEFA" w14:textId="77777777" w:rsidR="0087797D" w:rsidRPr="00066C70" w:rsidRDefault="0087797D" w:rsidP="002D6CBD">
            <w:pPr>
              <w:pStyle w:val="T2"/>
              <w:spacing w:after="0"/>
              <w:ind w:left="0" w:right="0"/>
              <w:rPr>
                <w:b w:val="0"/>
                <w:sz w:val="20"/>
              </w:rPr>
            </w:pPr>
          </w:p>
        </w:tc>
      </w:tr>
      <w:tr w:rsidR="0087797D" w:rsidRPr="00880ADA" w14:paraId="5C495082" w14:textId="77777777" w:rsidTr="002D6CBD">
        <w:trPr>
          <w:jc w:val="center"/>
        </w:trPr>
        <w:tc>
          <w:tcPr>
            <w:tcW w:w="1336" w:type="dxa"/>
            <w:vAlign w:val="bottom"/>
          </w:tcPr>
          <w:p w14:paraId="43DF4D09" w14:textId="1FFF1FBE" w:rsidR="0087797D" w:rsidRPr="00880ADA" w:rsidRDefault="00834725" w:rsidP="002D6CBD">
            <w:pPr>
              <w:jc w:val="center"/>
              <w:rPr>
                <w:color w:val="000000"/>
                <w:sz w:val="20"/>
                <w:lang w:val="en-US"/>
              </w:rPr>
            </w:pPr>
            <w:r w:rsidRPr="00880ADA">
              <w:rPr>
                <w:sz w:val="20"/>
              </w:rPr>
              <w:t>Shawn Kim</w:t>
            </w:r>
          </w:p>
        </w:tc>
        <w:tc>
          <w:tcPr>
            <w:tcW w:w="2064" w:type="dxa"/>
            <w:vAlign w:val="center"/>
          </w:tcPr>
          <w:p w14:paraId="689B2CB5" w14:textId="4BD7543F" w:rsidR="0087797D" w:rsidRPr="00880ADA" w:rsidRDefault="00C612A3" w:rsidP="002D6CBD">
            <w:pPr>
              <w:pStyle w:val="T2"/>
              <w:spacing w:after="0"/>
              <w:ind w:left="0" w:right="0"/>
              <w:rPr>
                <w:b w:val="0"/>
                <w:sz w:val="20"/>
              </w:rPr>
            </w:pPr>
            <w:r>
              <w:rPr>
                <w:b w:val="0"/>
                <w:sz w:val="20"/>
              </w:rPr>
              <w:t>WILUS</w:t>
            </w:r>
          </w:p>
        </w:tc>
        <w:tc>
          <w:tcPr>
            <w:tcW w:w="2814" w:type="dxa"/>
            <w:vAlign w:val="center"/>
          </w:tcPr>
          <w:p w14:paraId="240EFED0" w14:textId="77777777" w:rsidR="0087797D" w:rsidRPr="00880ADA" w:rsidRDefault="0087797D" w:rsidP="002D6CBD">
            <w:pPr>
              <w:pStyle w:val="T2"/>
              <w:spacing w:after="0"/>
              <w:ind w:left="0" w:right="0"/>
              <w:rPr>
                <w:b w:val="0"/>
                <w:sz w:val="20"/>
              </w:rPr>
            </w:pPr>
          </w:p>
        </w:tc>
        <w:tc>
          <w:tcPr>
            <w:tcW w:w="1715" w:type="dxa"/>
            <w:vAlign w:val="center"/>
          </w:tcPr>
          <w:p w14:paraId="6E5229FB" w14:textId="77777777" w:rsidR="0087797D" w:rsidRPr="00880ADA" w:rsidRDefault="0087797D" w:rsidP="002D6CBD">
            <w:pPr>
              <w:pStyle w:val="T2"/>
              <w:spacing w:after="0"/>
              <w:ind w:left="0" w:right="0"/>
              <w:rPr>
                <w:b w:val="0"/>
                <w:sz w:val="20"/>
              </w:rPr>
            </w:pPr>
          </w:p>
        </w:tc>
        <w:tc>
          <w:tcPr>
            <w:tcW w:w="1647" w:type="dxa"/>
            <w:vAlign w:val="center"/>
          </w:tcPr>
          <w:p w14:paraId="612179C4" w14:textId="77777777" w:rsidR="0087797D" w:rsidRPr="00066C70" w:rsidRDefault="0087797D" w:rsidP="002D6CBD">
            <w:pPr>
              <w:pStyle w:val="T2"/>
              <w:spacing w:after="0"/>
              <w:ind w:left="0" w:right="0"/>
              <w:rPr>
                <w:b w:val="0"/>
                <w:sz w:val="20"/>
              </w:rPr>
            </w:pPr>
          </w:p>
        </w:tc>
      </w:tr>
      <w:tr w:rsidR="0087797D" w:rsidRPr="00880ADA" w14:paraId="755FB9E2" w14:textId="77777777" w:rsidTr="002D6CBD">
        <w:trPr>
          <w:jc w:val="center"/>
        </w:trPr>
        <w:tc>
          <w:tcPr>
            <w:tcW w:w="1336" w:type="dxa"/>
            <w:vAlign w:val="bottom"/>
          </w:tcPr>
          <w:p w14:paraId="7D61BE5E" w14:textId="783776E5" w:rsidR="0087797D" w:rsidRPr="00880ADA" w:rsidRDefault="00941800" w:rsidP="002D6CBD">
            <w:pPr>
              <w:jc w:val="center"/>
              <w:rPr>
                <w:color w:val="000000"/>
                <w:sz w:val="20"/>
                <w:lang w:val="en-US"/>
              </w:rPr>
            </w:pPr>
            <w:r w:rsidRPr="00880ADA">
              <w:rPr>
                <w:sz w:val="20"/>
              </w:rPr>
              <w:t>Chaoming Luo</w:t>
            </w:r>
          </w:p>
        </w:tc>
        <w:tc>
          <w:tcPr>
            <w:tcW w:w="2064" w:type="dxa"/>
            <w:vAlign w:val="center"/>
          </w:tcPr>
          <w:p w14:paraId="29D111F0" w14:textId="0C944874" w:rsidR="0087797D" w:rsidRPr="00880ADA" w:rsidRDefault="00427420" w:rsidP="002D6CBD">
            <w:pPr>
              <w:pStyle w:val="T2"/>
              <w:spacing w:after="0"/>
              <w:ind w:left="0" w:right="0"/>
              <w:rPr>
                <w:b w:val="0"/>
                <w:sz w:val="20"/>
              </w:rPr>
            </w:pPr>
            <w:r w:rsidRPr="00880ADA">
              <w:rPr>
                <w:b w:val="0"/>
                <w:sz w:val="20"/>
              </w:rPr>
              <w:t>Beijing OPPO telecommunications corp., ltd.</w:t>
            </w:r>
          </w:p>
        </w:tc>
        <w:tc>
          <w:tcPr>
            <w:tcW w:w="2814" w:type="dxa"/>
            <w:vAlign w:val="center"/>
          </w:tcPr>
          <w:p w14:paraId="54A9EC58" w14:textId="77777777" w:rsidR="0087797D" w:rsidRPr="00880ADA" w:rsidRDefault="0087797D" w:rsidP="002D6CBD">
            <w:pPr>
              <w:pStyle w:val="T2"/>
              <w:spacing w:after="0"/>
              <w:ind w:left="0" w:right="0"/>
              <w:rPr>
                <w:b w:val="0"/>
                <w:sz w:val="20"/>
              </w:rPr>
            </w:pPr>
          </w:p>
        </w:tc>
        <w:tc>
          <w:tcPr>
            <w:tcW w:w="1715" w:type="dxa"/>
            <w:vAlign w:val="center"/>
          </w:tcPr>
          <w:p w14:paraId="15DCC2BD" w14:textId="77777777" w:rsidR="0087797D" w:rsidRPr="00880ADA" w:rsidRDefault="0087797D" w:rsidP="002D6CBD">
            <w:pPr>
              <w:pStyle w:val="T2"/>
              <w:spacing w:after="0"/>
              <w:ind w:left="0" w:right="0"/>
              <w:rPr>
                <w:b w:val="0"/>
                <w:sz w:val="20"/>
              </w:rPr>
            </w:pPr>
          </w:p>
        </w:tc>
        <w:tc>
          <w:tcPr>
            <w:tcW w:w="1647" w:type="dxa"/>
            <w:vAlign w:val="center"/>
          </w:tcPr>
          <w:p w14:paraId="51278D2C" w14:textId="77777777" w:rsidR="0087797D" w:rsidRPr="00066C70" w:rsidRDefault="0087797D" w:rsidP="002D6CBD">
            <w:pPr>
              <w:pStyle w:val="T2"/>
              <w:spacing w:after="0"/>
              <w:ind w:left="0" w:right="0"/>
              <w:rPr>
                <w:b w:val="0"/>
                <w:sz w:val="20"/>
              </w:rPr>
            </w:pPr>
          </w:p>
        </w:tc>
      </w:tr>
      <w:tr w:rsidR="0087797D" w:rsidRPr="00880ADA" w14:paraId="05C781FD" w14:textId="77777777" w:rsidTr="002D6CBD">
        <w:trPr>
          <w:jc w:val="center"/>
        </w:trPr>
        <w:tc>
          <w:tcPr>
            <w:tcW w:w="1336" w:type="dxa"/>
            <w:vAlign w:val="bottom"/>
          </w:tcPr>
          <w:p w14:paraId="6DCD2D77" w14:textId="1889B53E" w:rsidR="0087797D" w:rsidRPr="00880ADA" w:rsidRDefault="00B132D5" w:rsidP="002D6CBD">
            <w:pPr>
              <w:jc w:val="center"/>
              <w:rPr>
                <w:color w:val="000000"/>
                <w:sz w:val="20"/>
                <w:lang w:val="en-US"/>
              </w:rPr>
            </w:pPr>
            <w:r w:rsidRPr="00880ADA">
              <w:rPr>
                <w:sz w:val="20"/>
              </w:rPr>
              <w:t>Pei Zhou</w:t>
            </w:r>
          </w:p>
        </w:tc>
        <w:tc>
          <w:tcPr>
            <w:tcW w:w="2064" w:type="dxa"/>
            <w:vAlign w:val="center"/>
          </w:tcPr>
          <w:p w14:paraId="73562D88" w14:textId="7F445CF6" w:rsidR="0087797D" w:rsidRPr="00880ADA" w:rsidRDefault="00BD2E49" w:rsidP="00BD2E49">
            <w:pPr>
              <w:pStyle w:val="T2"/>
              <w:spacing w:after="0"/>
              <w:ind w:left="0" w:right="0"/>
              <w:rPr>
                <w:b w:val="0"/>
                <w:sz w:val="20"/>
              </w:rPr>
            </w:pPr>
            <w:r w:rsidRPr="00880ADA">
              <w:rPr>
                <w:b w:val="0"/>
                <w:sz w:val="20"/>
              </w:rPr>
              <w:t>TCL</w:t>
            </w:r>
          </w:p>
        </w:tc>
        <w:tc>
          <w:tcPr>
            <w:tcW w:w="2814" w:type="dxa"/>
            <w:vAlign w:val="center"/>
          </w:tcPr>
          <w:p w14:paraId="4C1DAB9F" w14:textId="77777777" w:rsidR="0087797D" w:rsidRPr="00880ADA" w:rsidRDefault="0087797D" w:rsidP="002D6CBD">
            <w:pPr>
              <w:pStyle w:val="T2"/>
              <w:spacing w:after="0"/>
              <w:ind w:left="0" w:right="0"/>
              <w:rPr>
                <w:b w:val="0"/>
                <w:sz w:val="20"/>
              </w:rPr>
            </w:pPr>
          </w:p>
        </w:tc>
        <w:tc>
          <w:tcPr>
            <w:tcW w:w="1715" w:type="dxa"/>
            <w:vAlign w:val="center"/>
          </w:tcPr>
          <w:p w14:paraId="294DDE49" w14:textId="77777777" w:rsidR="0087797D" w:rsidRPr="00880ADA" w:rsidRDefault="0087797D" w:rsidP="002D6CBD">
            <w:pPr>
              <w:pStyle w:val="T2"/>
              <w:spacing w:after="0"/>
              <w:ind w:left="0" w:right="0"/>
              <w:rPr>
                <w:b w:val="0"/>
                <w:sz w:val="20"/>
              </w:rPr>
            </w:pPr>
          </w:p>
        </w:tc>
        <w:tc>
          <w:tcPr>
            <w:tcW w:w="1647" w:type="dxa"/>
            <w:vAlign w:val="center"/>
          </w:tcPr>
          <w:p w14:paraId="2B556319" w14:textId="77777777" w:rsidR="0087797D" w:rsidRPr="00066C70" w:rsidRDefault="0087797D" w:rsidP="002D6CBD">
            <w:pPr>
              <w:pStyle w:val="T2"/>
              <w:spacing w:after="0"/>
              <w:ind w:left="0" w:right="0"/>
              <w:rPr>
                <w:b w:val="0"/>
                <w:sz w:val="20"/>
              </w:rPr>
            </w:pPr>
          </w:p>
        </w:tc>
      </w:tr>
      <w:tr w:rsidR="0087797D" w:rsidRPr="00880ADA" w14:paraId="4D1ECF73" w14:textId="77777777" w:rsidTr="002D6CBD">
        <w:trPr>
          <w:jc w:val="center"/>
        </w:trPr>
        <w:tc>
          <w:tcPr>
            <w:tcW w:w="1336" w:type="dxa"/>
            <w:vAlign w:val="bottom"/>
          </w:tcPr>
          <w:p w14:paraId="49C83990" w14:textId="1AADFFD0" w:rsidR="0087797D" w:rsidRPr="00880ADA" w:rsidRDefault="0020577F" w:rsidP="002D6CBD">
            <w:pPr>
              <w:jc w:val="center"/>
              <w:rPr>
                <w:color w:val="000000"/>
                <w:sz w:val="20"/>
                <w:lang w:val="en-US"/>
              </w:rPr>
            </w:pPr>
            <w:r w:rsidRPr="00880ADA">
              <w:rPr>
                <w:sz w:val="20"/>
              </w:rPr>
              <w:t>Yuxin Lu</w:t>
            </w:r>
          </w:p>
        </w:tc>
        <w:tc>
          <w:tcPr>
            <w:tcW w:w="2064" w:type="dxa"/>
            <w:vAlign w:val="center"/>
          </w:tcPr>
          <w:p w14:paraId="21552C12" w14:textId="04BB54E8" w:rsidR="0087797D" w:rsidRPr="00880ADA" w:rsidRDefault="008B39AB" w:rsidP="002D6CBD">
            <w:pPr>
              <w:pStyle w:val="T2"/>
              <w:spacing w:after="0"/>
              <w:ind w:left="0" w:right="0"/>
              <w:rPr>
                <w:b w:val="0"/>
                <w:sz w:val="20"/>
              </w:rPr>
            </w:pPr>
            <w:r w:rsidRPr="00880ADA">
              <w:rPr>
                <w:b w:val="0"/>
                <w:sz w:val="20"/>
              </w:rPr>
              <w:t>TCL Industries</w:t>
            </w:r>
          </w:p>
        </w:tc>
        <w:tc>
          <w:tcPr>
            <w:tcW w:w="2814" w:type="dxa"/>
            <w:vAlign w:val="center"/>
          </w:tcPr>
          <w:p w14:paraId="5B887173" w14:textId="77777777" w:rsidR="0087797D" w:rsidRPr="00880ADA" w:rsidRDefault="0087797D" w:rsidP="002D6CBD">
            <w:pPr>
              <w:pStyle w:val="T2"/>
              <w:spacing w:after="0"/>
              <w:ind w:left="0" w:right="0"/>
              <w:rPr>
                <w:b w:val="0"/>
                <w:sz w:val="20"/>
              </w:rPr>
            </w:pPr>
          </w:p>
        </w:tc>
        <w:tc>
          <w:tcPr>
            <w:tcW w:w="1715" w:type="dxa"/>
            <w:vAlign w:val="center"/>
          </w:tcPr>
          <w:p w14:paraId="1C752A7D" w14:textId="77777777" w:rsidR="0087797D" w:rsidRPr="00880ADA" w:rsidRDefault="0087797D" w:rsidP="002D6CBD">
            <w:pPr>
              <w:pStyle w:val="T2"/>
              <w:spacing w:after="0"/>
              <w:ind w:left="0" w:right="0"/>
              <w:rPr>
                <w:b w:val="0"/>
                <w:sz w:val="20"/>
              </w:rPr>
            </w:pPr>
          </w:p>
        </w:tc>
        <w:tc>
          <w:tcPr>
            <w:tcW w:w="1647" w:type="dxa"/>
            <w:vAlign w:val="center"/>
          </w:tcPr>
          <w:p w14:paraId="55EBAB7D" w14:textId="77777777" w:rsidR="0087797D" w:rsidRPr="00066C70" w:rsidRDefault="0087797D" w:rsidP="002D6CBD">
            <w:pPr>
              <w:pStyle w:val="T2"/>
              <w:spacing w:after="0"/>
              <w:ind w:left="0" w:right="0"/>
              <w:rPr>
                <w:b w:val="0"/>
                <w:sz w:val="20"/>
              </w:rPr>
            </w:pPr>
          </w:p>
        </w:tc>
      </w:tr>
      <w:tr w:rsidR="0087797D" w:rsidRPr="00880ADA" w14:paraId="3A615B91" w14:textId="77777777" w:rsidTr="002D6CBD">
        <w:trPr>
          <w:jc w:val="center"/>
        </w:trPr>
        <w:tc>
          <w:tcPr>
            <w:tcW w:w="1336" w:type="dxa"/>
            <w:vAlign w:val="bottom"/>
          </w:tcPr>
          <w:p w14:paraId="51F31AA3" w14:textId="52EC64C4" w:rsidR="0087797D" w:rsidRPr="00880ADA" w:rsidRDefault="005608B6" w:rsidP="002D6CBD">
            <w:pPr>
              <w:jc w:val="center"/>
              <w:rPr>
                <w:color w:val="000000"/>
                <w:sz w:val="20"/>
                <w:lang w:val="en-US"/>
              </w:rPr>
            </w:pPr>
            <w:r w:rsidRPr="00880ADA">
              <w:rPr>
                <w:sz w:val="20"/>
              </w:rPr>
              <w:t>Pascal Viger</w:t>
            </w:r>
          </w:p>
        </w:tc>
        <w:tc>
          <w:tcPr>
            <w:tcW w:w="2064" w:type="dxa"/>
            <w:vAlign w:val="center"/>
          </w:tcPr>
          <w:p w14:paraId="7651C99C" w14:textId="06930182" w:rsidR="0087797D" w:rsidRPr="00880ADA" w:rsidRDefault="008B39AB" w:rsidP="002D6CBD">
            <w:pPr>
              <w:pStyle w:val="T2"/>
              <w:spacing w:after="0"/>
              <w:ind w:left="0" w:right="0"/>
              <w:rPr>
                <w:b w:val="0"/>
                <w:sz w:val="20"/>
              </w:rPr>
            </w:pPr>
            <w:r w:rsidRPr="00880ADA">
              <w:rPr>
                <w:b w:val="0"/>
                <w:sz w:val="20"/>
              </w:rPr>
              <w:t>Canon Research Centre France</w:t>
            </w:r>
          </w:p>
        </w:tc>
        <w:tc>
          <w:tcPr>
            <w:tcW w:w="2814" w:type="dxa"/>
            <w:vAlign w:val="center"/>
          </w:tcPr>
          <w:p w14:paraId="3AB0632D" w14:textId="77777777" w:rsidR="0087797D" w:rsidRPr="00880ADA" w:rsidRDefault="0087797D" w:rsidP="002D6CBD">
            <w:pPr>
              <w:pStyle w:val="T2"/>
              <w:spacing w:after="0"/>
              <w:ind w:left="0" w:right="0"/>
              <w:rPr>
                <w:b w:val="0"/>
                <w:sz w:val="20"/>
              </w:rPr>
            </w:pPr>
          </w:p>
        </w:tc>
        <w:tc>
          <w:tcPr>
            <w:tcW w:w="1715" w:type="dxa"/>
            <w:vAlign w:val="center"/>
          </w:tcPr>
          <w:p w14:paraId="1BD998C8" w14:textId="77777777" w:rsidR="0087797D" w:rsidRPr="00880ADA" w:rsidRDefault="0087797D" w:rsidP="002D6CBD">
            <w:pPr>
              <w:pStyle w:val="T2"/>
              <w:spacing w:after="0"/>
              <w:ind w:left="0" w:right="0"/>
              <w:rPr>
                <w:b w:val="0"/>
                <w:sz w:val="20"/>
              </w:rPr>
            </w:pPr>
          </w:p>
        </w:tc>
        <w:tc>
          <w:tcPr>
            <w:tcW w:w="1647" w:type="dxa"/>
            <w:vAlign w:val="center"/>
          </w:tcPr>
          <w:p w14:paraId="05C6E58F" w14:textId="77777777" w:rsidR="0087797D" w:rsidRPr="00066C70" w:rsidRDefault="0087797D" w:rsidP="002D6CBD">
            <w:pPr>
              <w:pStyle w:val="T2"/>
              <w:spacing w:after="0"/>
              <w:ind w:left="0" w:right="0"/>
              <w:rPr>
                <w:b w:val="0"/>
                <w:sz w:val="20"/>
              </w:rPr>
            </w:pPr>
          </w:p>
        </w:tc>
      </w:tr>
      <w:tr w:rsidR="0087797D" w:rsidRPr="00880ADA" w14:paraId="12E444D0" w14:textId="77777777" w:rsidTr="002D6CBD">
        <w:trPr>
          <w:jc w:val="center"/>
        </w:trPr>
        <w:tc>
          <w:tcPr>
            <w:tcW w:w="1336" w:type="dxa"/>
            <w:vAlign w:val="bottom"/>
          </w:tcPr>
          <w:p w14:paraId="48D137BC" w14:textId="799A3DE7" w:rsidR="0087797D" w:rsidRPr="00880ADA" w:rsidRDefault="002349FF" w:rsidP="002D6CBD">
            <w:pPr>
              <w:jc w:val="center"/>
              <w:rPr>
                <w:color w:val="000000"/>
                <w:sz w:val="20"/>
                <w:lang w:val="en-US"/>
              </w:rPr>
            </w:pPr>
            <w:r w:rsidRPr="00880ADA">
              <w:rPr>
                <w:sz w:val="20"/>
              </w:rPr>
              <w:t>Juseong Moon</w:t>
            </w:r>
          </w:p>
        </w:tc>
        <w:tc>
          <w:tcPr>
            <w:tcW w:w="2064" w:type="dxa"/>
            <w:vAlign w:val="center"/>
          </w:tcPr>
          <w:p w14:paraId="1D53FBF8" w14:textId="15A50F11" w:rsidR="0087797D" w:rsidRPr="00880ADA" w:rsidRDefault="00217A24"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39F61650" w14:textId="77777777" w:rsidR="0087797D" w:rsidRPr="00880ADA" w:rsidRDefault="0087797D" w:rsidP="002D6CBD">
            <w:pPr>
              <w:pStyle w:val="T2"/>
              <w:spacing w:after="0"/>
              <w:ind w:left="0" w:right="0"/>
              <w:rPr>
                <w:b w:val="0"/>
                <w:sz w:val="20"/>
              </w:rPr>
            </w:pPr>
          </w:p>
        </w:tc>
        <w:tc>
          <w:tcPr>
            <w:tcW w:w="1715" w:type="dxa"/>
            <w:vAlign w:val="center"/>
          </w:tcPr>
          <w:p w14:paraId="30C2BDE6" w14:textId="77777777" w:rsidR="0087797D" w:rsidRPr="00880ADA" w:rsidRDefault="0087797D" w:rsidP="002D6CBD">
            <w:pPr>
              <w:pStyle w:val="T2"/>
              <w:spacing w:after="0"/>
              <w:ind w:left="0" w:right="0"/>
              <w:rPr>
                <w:b w:val="0"/>
                <w:sz w:val="20"/>
              </w:rPr>
            </w:pPr>
          </w:p>
        </w:tc>
        <w:tc>
          <w:tcPr>
            <w:tcW w:w="1647" w:type="dxa"/>
            <w:vAlign w:val="center"/>
          </w:tcPr>
          <w:p w14:paraId="39FBFB4B" w14:textId="77777777" w:rsidR="0087797D" w:rsidRPr="00066C70" w:rsidRDefault="0087797D" w:rsidP="002D6CBD">
            <w:pPr>
              <w:pStyle w:val="T2"/>
              <w:spacing w:after="0"/>
              <w:ind w:left="0" w:right="0"/>
              <w:rPr>
                <w:b w:val="0"/>
                <w:sz w:val="20"/>
              </w:rPr>
            </w:pPr>
          </w:p>
        </w:tc>
      </w:tr>
      <w:tr w:rsidR="0087797D" w:rsidRPr="00880ADA" w14:paraId="186D63EC" w14:textId="77777777" w:rsidTr="002D6CBD">
        <w:trPr>
          <w:jc w:val="center"/>
        </w:trPr>
        <w:tc>
          <w:tcPr>
            <w:tcW w:w="1336" w:type="dxa"/>
            <w:vAlign w:val="bottom"/>
          </w:tcPr>
          <w:p w14:paraId="421CFDC5" w14:textId="7E8CA270" w:rsidR="0087797D" w:rsidRPr="00880ADA" w:rsidRDefault="00B52137" w:rsidP="002D6CBD">
            <w:pPr>
              <w:jc w:val="center"/>
              <w:rPr>
                <w:color w:val="000000"/>
                <w:sz w:val="20"/>
                <w:lang w:val="en-US"/>
              </w:rPr>
            </w:pPr>
            <w:r w:rsidRPr="00880ADA">
              <w:rPr>
                <w:color w:val="000000"/>
                <w:sz w:val="20"/>
                <w:lang w:val="en-US"/>
              </w:rPr>
              <w:t>Ronny Peng</w:t>
            </w:r>
          </w:p>
        </w:tc>
        <w:tc>
          <w:tcPr>
            <w:tcW w:w="2064" w:type="dxa"/>
            <w:vAlign w:val="center"/>
          </w:tcPr>
          <w:p w14:paraId="6D403B84" w14:textId="7DEDE502" w:rsidR="0087797D" w:rsidRPr="00880ADA" w:rsidRDefault="00783B20" w:rsidP="002D6CBD">
            <w:pPr>
              <w:pStyle w:val="T2"/>
              <w:spacing w:after="0"/>
              <w:ind w:left="0" w:right="0"/>
              <w:rPr>
                <w:b w:val="0"/>
                <w:sz w:val="20"/>
              </w:rPr>
            </w:pPr>
            <w:r w:rsidRPr="00880ADA">
              <w:rPr>
                <w:b w:val="0"/>
                <w:sz w:val="20"/>
              </w:rPr>
              <w:t>MediaTek Inc.</w:t>
            </w:r>
          </w:p>
        </w:tc>
        <w:tc>
          <w:tcPr>
            <w:tcW w:w="2814" w:type="dxa"/>
            <w:vAlign w:val="center"/>
          </w:tcPr>
          <w:p w14:paraId="543825B2" w14:textId="77777777" w:rsidR="0087797D" w:rsidRPr="00880ADA" w:rsidRDefault="0087797D" w:rsidP="002D6CBD">
            <w:pPr>
              <w:pStyle w:val="T2"/>
              <w:spacing w:after="0"/>
              <w:ind w:left="0" w:right="0"/>
              <w:rPr>
                <w:b w:val="0"/>
                <w:sz w:val="20"/>
              </w:rPr>
            </w:pPr>
          </w:p>
        </w:tc>
        <w:tc>
          <w:tcPr>
            <w:tcW w:w="1715" w:type="dxa"/>
            <w:vAlign w:val="center"/>
          </w:tcPr>
          <w:p w14:paraId="090B097D" w14:textId="77777777" w:rsidR="0087797D" w:rsidRPr="00880ADA" w:rsidRDefault="0087797D" w:rsidP="002D6CBD">
            <w:pPr>
              <w:pStyle w:val="T2"/>
              <w:spacing w:after="0"/>
              <w:ind w:left="0" w:right="0"/>
              <w:rPr>
                <w:b w:val="0"/>
                <w:sz w:val="20"/>
              </w:rPr>
            </w:pPr>
          </w:p>
        </w:tc>
        <w:tc>
          <w:tcPr>
            <w:tcW w:w="1647" w:type="dxa"/>
            <w:vAlign w:val="center"/>
          </w:tcPr>
          <w:p w14:paraId="0777C280" w14:textId="77777777" w:rsidR="0087797D" w:rsidRPr="00066C70" w:rsidRDefault="0087797D" w:rsidP="002D6CBD">
            <w:pPr>
              <w:pStyle w:val="T2"/>
              <w:spacing w:after="0"/>
              <w:ind w:left="0" w:right="0"/>
              <w:rPr>
                <w:b w:val="0"/>
                <w:sz w:val="20"/>
              </w:rPr>
            </w:pPr>
          </w:p>
        </w:tc>
      </w:tr>
      <w:tr w:rsidR="0087797D" w:rsidRPr="00880ADA" w14:paraId="691451B3" w14:textId="77777777" w:rsidTr="002D6CBD">
        <w:trPr>
          <w:jc w:val="center"/>
        </w:trPr>
        <w:tc>
          <w:tcPr>
            <w:tcW w:w="1336" w:type="dxa"/>
            <w:vAlign w:val="bottom"/>
          </w:tcPr>
          <w:p w14:paraId="3D4287D0" w14:textId="62564AF8" w:rsidR="0087797D" w:rsidRPr="00880ADA" w:rsidRDefault="002D0BF9" w:rsidP="002D6CBD">
            <w:pPr>
              <w:jc w:val="center"/>
              <w:rPr>
                <w:color w:val="000000"/>
                <w:sz w:val="20"/>
                <w:lang w:val="en-US"/>
              </w:rPr>
            </w:pPr>
            <w:r w:rsidRPr="00880ADA">
              <w:rPr>
                <w:sz w:val="20"/>
              </w:rPr>
              <w:t>Yongho Kim</w:t>
            </w:r>
          </w:p>
        </w:tc>
        <w:tc>
          <w:tcPr>
            <w:tcW w:w="2064" w:type="dxa"/>
            <w:vAlign w:val="center"/>
          </w:tcPr>
          <w:p w14:paraId="3C61192B" w14:textId="3CF644DB" w:rsidR="0087797D" w:rsidRPr="00880ADA" w:rsidRDefault="008B39AB"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740F61F5" w14:textId="77777777" w:rsidR="0087797D" w:rsidRPr="00880ADA" w:rsidRDefault="0087797D" w:rsidP="002D6CBD">
            <w:pPr>
              <w:pStyle w:val="T2"/>
              <w:spacing w:after="0"/>
              <w:ind w:left="0" w:right="0"/>
              <w:rPr>
                <w:b w:val="0"/>
                <w:sz w:val="20"/>
              </w:rPr>
            </w:pPr>
          </w:p>
        </w:tc>
        <w:tc>
          <w:tcPr>
            <w:tcW w:w="1715" w:type="dxa"/>
            <w:vAlign w:val="center"/>
          </w:tcPr>
          <w:p w14:paraId="0D2DDDF5" w14:textId="77777777" w:rsidR="0087797D" w:rsidRPr="00880ADA" w:rsidRDefault="0087797D" w:rsidP="002D6CBD">
            <w:pPr>
              <w:pStyle w:val="T2"/>
              <w:spacing w:after="0"/>
              <w:ind w:left="0" w:right="0"/>
              <w:rPr>
                <w:b w:val="0"/>
                <w:sz w:val="20"/>
              </w:rPr>
            </w:pPr>
          </w:p>
        </w:tc>
        <w:tc>
          <w:tcPr>
            <w:tcW w:w="1647" w:type="dxa"/>
            <w:vAlign w:val="center"/>
          </w:tcPr>
          <w:p w14:paraId="33A8AD7D" w14:textId="77777777" w:rsidR="0087797D" w:rsidRPr="00066C70" w:rsidRDefault="0087797D" w:rsidP="002D6CBD">
            <w:pPr>
              <w:pStyle w:val="T2"/>
              <w:spacing w:after="0"/>
              <w:ind w:left="0" w:right="0"/>
              <w:rPr>
                <w:b w:val="0"/>
                <w:sz w:val="20"/>
              </w:rPr>
            </w:pPr>
          </w:p>
        </w:tc>
      </w:tr>
      <w:tr w:rsidR="0087797D" w:rsidRPr="00880ADA" w14:paraId="3C0510A7" w14:textId="77777777" w:rsidTr="002D6CBD">
        <w:trPr>
          <w:jc w:val="center"/>
        </w:trPr>
        <w:tc>
          <w:tcPr>
            <w:tcW w:w="1336" w:type="dxa"/>
            <w:vAlign w:val="bottom"/>
          </w:tcPr>
          <w:p w14:paraId="21C3D1A6" w14:textId="5B7C735F" w:rsidR="0087797D" w:rsidRPr="00880ADA" w:rsidRDefault="00B61BC2" w:rsidP="002D6CBD">
            <w:pPr>
              <w:jc w:val="center"/>
              <w:rPr>
                <w:color w:val="000000"/>
                <w:sz w:val="20"/>
                <w:lang w:val="en-US"/>
              </w:rPr>
            </w:pPr>
            <w:r w:rsidRPr="00880ADA">
              <w:rPr>
                <w:sz w:val="20"/>
              </w:rPr>
              <w:t>Gwangho Lee</w:t>
            </w:r>
          </w:p>
        </w:tc>
        <w:tc>
          <w:tcPr>
            <w:tcW w:w="2064" w:type="dxa"/>
            <w:vAlign w:val="center"/>
          </w:tcPr>
          <w:p w14:paraId="704E9CF3" w14:textId="705AED4F" w:rsidR="0087797D" w:rsidRPr="00880ADA" w:rsidRDefault="00351170"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12E819B4" w14:textId="77777777" w:rsidR="0087797D" w:rsidRPr="00880ADA" w:rsidRDefault="0087797D" w:rsidP="002D6CBD">
            <w:pPr>
              <w:pStyle w:val="T2"/>
              <w:spacing w:after="0"/>
              <w:ind w:left="0" w:right="0"/>
              <w:rPr>
                <w:b w:val="0"/>
                <w:sz w:val="20"/>
              </w:rPr>
            </w:pPr>
          </w:p>
        </w:tc>
        <w:tc>
          <w:tcPr>
            <w:tcW w:w="1715" w:type="dxa"/>
            <w:vAlign w:val="center"/>
          </w:tcPr>
          <w:p w14:paraId="6D2ED8F1" w14:textId="77777777" w:rsidR="0087797D" w:rsidRPr="00880ADA" w:rsidRDefault="0087797D" w:rsidP="002D6CBD">
            <w:pPr>
              <w:pStyle w:val="T2"/>
              <w:spacing w:after="0"/>
              <w:ind w:left="0" w:right="0"/>
              <w:rPr>
                <w:b w:val="0"/>
                <w:sz w:val="20"/>
              </w:rPr>
            </w:pPr>
          </w:p>
        </w:tc>
        <w:tc>
          <w:tcPr>
            <w:tcW w:w="1647" w:type="dxa"/>
            <w:vAlign w:val="center"/>
          </w:tcPr>
          <w:p w14:paraId="39458B7D" w14:textId="77777777" w:rsidR="0087797D" w:rsidRPr="00066C70" w:rsidRDefault="0087797D" w:rsidP="002D6CBD">
            <w:pPr>
              <w:pStyle w:val="T2"/>
              <w:spacing w:after="0"/>
              <w:ind w:left="0" w:right="0"/>
              <w:rPr>
                <w:b w:val="0"/>
                <w:sz w:val="20"/>
              </w:rPr>
            </w:pPr>
          </w:p>
        </w:tc>
      </w:tr>
      <w:tr w:rsidR="0087797D" w:rsidRPr="00880ADA" w14:paraId="6668415F" w14:textId="77777777" w:rsidTr="002D6CBD">
        <w:trPr>
          <w:jc w:val="center"/>
        </w:trPr>
        <w:tc>
          <w:tcPr>
            <w:tcW w:w="1336" w:type="dxa"/>
            <w:vAlign w:val="bottom"/>
          </w:tcPr>
          <w:p w14:paraId="1A21FB16" w14:textId="396CEED0" w:rsidR="0087797D" w:rsidRPr="00880ADA" w:rsidRDefault="00592CA4" w:rsidP="002D6CBD">
            <w:pPr>
              <w:jc w:val="center"/>
              <w:rPr>
                <w:color w:val="000000"/>
                <w:sz w:val="20"/>
                <w:lang w:val="en-US"/>
              </w:rPr>
            </w:pPr>
            <w:r w:rsidRPr="00880ADA">
              <w:rPr>
                <w:sz w:val="20"/>
              </w:rPr>
              <w:t>Patrice Nezou</w:t>
            </w:r>
          </w:p>
        </w:tc>
        <w:tc>
          <w:tcPr>
            <w:tcW w:w="2064" w:type="dxa"/>
            <w:vAlign w:val="center"/>
          </w:tcPr>
          <w:p w14:paraId="24AA2A59" w14:textId="0BAFDB98" w:rsidR="0087797D" w:rsidRPr="00880ADA" w:rsidRDefault="00351170" w:rsidP="002D6CBD">
            <w:pPr>
              <w:pStyle w:val="T2"/>
              <w:spacing w:after="0"/>
              <w:ind w:left="0" w:right="0"/>
              <w:rPr>
                <w:b w:val="0"/>
                <w:sz w:val="20"/>
              </w:rPr>
            </w:pPr>
            <w:r w:rsidRPr="00880ADA">
              <w:rPr>
                <w:b w:val="0"/>
                <w:sz w:val="20"/>
              </w:rPr>
              <w:t>Canon Research Centre France</w:t>
            </w:r>
          </w:p>
        </w:tc>
        <w:tc>
          <w:tcPr>
            <w:tcW w:w="2814" w:type="dxa"/>
            <w:vAlign w:val="center"/>
          </w:tcPr>
          <w:p w14:paraId="2F276A61" w14:textId="77777777" w:rsidR="0087797D" w:rsidRPr="00880ADA" w:rsidRDefault="0087797D" w:rsidP="002D6CBD">
            <w:pPr>
              <w:pStyle w:val="T2"/>
              <w:spacing w:after="0"/>
              <w:ind w:left="0" w:right="0"/>
              <w:rPr>
                <w:b w:val="0"/>
                <w:sz w:val="20"/>
              </w:rPr>
            </w:pPr>
          </w:p>
        </w:tc>
        <w:tc>
          <w:tcPr>
            <w:tcW w:w="1715" w:type="dxa"/>
            <w:vAlign w:val="center"/>
          </w:tcPr>
          <w:p w14:paraId="1628E11C" w14:textId="77777777" w:rsidR="0087797D" w:rsidRPr="00880ADA" w:rsidRDefault="0087797D" w:rsidP="002D6CBD">
            <w:pPr>
              <w:pStyle w:val="T2"/>
              <w:spacing w:after="0"/>
              <w:ind w:left="0" w:right="0"/>
              <w:rPr>
                <w:b w:val="0"/>
                <w:sz w:val="20"/>
              </w:rPr>
            </w:pPr>
          </w:p>
        </w:tc>
        <w:tc>
          <w:tcPr>
            <w:tcW w:w="1647" w:type="dxa"/>
            <w:vAlign w:val="center"/>
          </w:tcPr>
          <w:p w14:paraId="3950A8CB" w14:textId="77777777" w:rsidR="0087797D" w:rsidRPr="00066C70" w:rsidRDefault="0087797D" w:rsidP="002D6CBD">
            <w:pPr>
              <w:pStyle w:val="T2"/>
              <w:spacing w:after="0"/>
              <w:ind w:left="0" w:right="0"/>
              <w:rPr>
                <w:b w:val="0"/>
                <w:sz w:val="20"/>
              </w:rPr>
            </w:pPr>
          </w:p>
        </w:tc>
      </w:tr>
      <w:tr w:rsidR="0087797D" w:rsidRPr="00880ADA" w14:paraId="0480A7B6" w14:textId="77777777" w:rsidTr="002D6CBD">
        <w:trPr>
          <w:jc w:val="center"/>
        </w:trPr>
        <w:tc>
          <w:tcPr>
            <w:tcW w:w="1336" w:type="dxa"/>
            <w:vAlign w:val="bottom"/>
          </w:tcPr>
          <w:p w14:paraId="63C422B7" w14:textId="4594D6E9" w:rsidR="0087797D" w:rsidRPr="00880ADA" w:rsidRDefault="006E5DC5" w:rsidP="002D6CBD">
            <w:pPr>
              <w:jc w:val="center"/>
              <w:rPr>
                <w:color w:val="000000"/>
                <w:sz w:val="20"/>
                <w:lang w:val="en-US"/>
              </w:rPr>
            </w:pPr>
            <w:r w:rsidRPr="00880ADA">
              <w:rPr>
                <w:sz w:val="20"/>
              </w:rPr>
              <w:t>Arik Klein</w:t>
            </w:r>
          </w:p>
        </w:tc>
        <w:tc>
          <w:tcPr>
            <w:tcW w:w="2064" w:type="dxa"/>
            <w:vAlign w:val="center"/>
          </w:tcPr>
          <w:p w14:paraId="7674BA64" w14:textId="33AA37B2" w:rsidR="0087797D" w:rsidRPr="00880ADA" w:rsidRDefault="00921AC0" w:rsidP="002D6CBD">
            <w:pPr>
              <w:pStyle w:val="T2"/>
              <w:spacing w:after="0"/>
              <w:ind w:left="0" w:right="0"/>
              <w:rPr>
                <w:b w:val="0"/>
                <w:sz w:val="20"/>
              </w:rPr>
            </w:pPr>
            <w:r w:rsidRPr="00880ADA">
              <w:rPr>
                <w:b w:val="0"/>
                <w:sz w:val="20"/>
              </w:rPr>
              <w:t>Huawei Technologies Co., Ltd</w:t>
            </w:r>
          </w:p>
        </w:tc>
        <w:tc>
          <w:tcPr>
            <w:tcW w:w="2814" w:type="dxa"/>
            <w:vAlign w:val="center"/>
          </w:tcPr>
          <w:p w14:paraId="771F8E74" w14:textId="77777777" w:rsidR="0087797D" w:rsidRPr="00880ADA" w:rsidRDefault="0087797D" w:rsidP="002D6CBD">
            <w:pPr>
              <w:pStyle w:val="T2"/>
              <w:spacing w:after="0"/>
              <w:ind w:left="0" w:right="0"/>
              <w:rPr>
                <w:b w:val="0"/>
                <w:sz w:val="20"/>
              </w:rPr>
            </w:pPr>
          </w:p>
        </w:tc>
        <w:tc>
          <w:tcPr>
            <w:tcW w:w="1715" w:type="dxa"/>
            <w:vAlign w:val="center"/>
          </w:tcPr>
          <w:p w14:paraId="10A8E95C" w14:textId="77777777" w:rsidR="0087797D" w:rsidRPr="00880ADA" w:rsidRDefault="0087797D" w:rsidP="002D6CBD">
            <w:pPr>
              <w:pStyle w:val="T2"/>
              <w:spacing w:after="0"/>
              <w:ind w:left="0" w:right="0"/>
              <w:rPr>
                <w:b w:val="0"/>
                <w:sz w:val="20"/>
              </w:rPr>
            </w:pPr>
          </w:p>
        </w:tc>
        <w:tc>
          <w:tcPr>
            <w:tcW w:w="1647" w:type="dxa"/>
            <w:vAlign w:val="center"/>
          </w:tcPr>
          <w:p w14:paraId="3B0D3395" w14:textId="77777777" w:rsidR="0087797D" w:rsidRPr="00066C70" w:rsidRDefault="0087797D" w:rsidP="002D6CBD">
            <w:pPr>
              <w:pStyle w:val="T2"/>
              <w:spacing w:after="0"/>
              <w:ind w:left="0" w:right="0"/>
              <w:rPr>
                <w:b w:val="0"/>
                <w:sz w:val="20"/>
              </w:rPr>
            </w:pPr>
          </w:p>
        </w:tc>
      </w:tr>
      <w:tr w:rsidR="0087797D" w:rsidRPr="00880ADA" w14:paraId="08F94D44" w14:textId="77777777" w:rsidTr="002D6CBD">
        <w:trPr>
          <w:jc w:val="center"/>
        </w:trPr>
        <w:tc>
          <w:tcPr>
            <w:tcW w:w="1336" w:type="dxa"/>
            <w:vAlign w:val="bottom"/>
          </w:tcPr>
          <w:p w14:paraId="3E62B14B" w14:textId="0923E7A0" w:rsidR="0087797D" w:rsidRPr="00880ADA" w:rsidRDefault="001C57BC" w:rsidP="002D6CBD">
            <w:pPr>
              <w:jc w:val="center"/>
              <w:rPr>
                <w:color w:val="000000"/>
                <w:sz w:val="20"/>
                <w:lang w:val="en-US"/>
              </w:rPr>
            </w:pPr>
            <w:r w:rsidRPr="00880ADA">
              <w:rPr>
                <w:sz w:val="20"/>
              </w:rPr>
              <w:t>Serhat Erkucuk</w:t>
            </w:r>
          </w:p>
        </w:tc>
        <w:tc>
          <w:tcPr>
            <w:tcW w:w="2064" w:type="dxa"/>
            <w:vAlign w:val="center"/>
          </w:tcPr>
          <w:p w14:paraId="6B3864AF" w14:textId="054A966B" w:rsidR="0087797D" w:rsidRPr="00880ADA" w:rsidRDefault="00921AC0" w:rsidP="002D6CBD">
            <w:pPr>
              <w:pStyle w:val="T2"/>
              <w:spacing w:after="0"/>
              <w:ind w:left="0" w:right="0"/>
              <w:rPr>
                <w:b w:val="0"/>
                <w:sz w:val="20"/>
              </w:rPr>
            </w:pPr>
            <w:r w:rsidRPr="00880ADA">
              <w:rPr>
                <w:b w:val="0"/>
                <w:sz w:val="20"/>
              </w:rPr>
              <w:t>Ofinno</w:t>
            </w:r>
          </w:p>
        </w:tc>
        <w:tc>
          <w:tcPr>
            <w:tcW w:w="2814" w:type="dxa"/>
            <w:vAlign w:val="center"/>
          </w:tcPr>
          <w:p w14:paraId="6D7B70A1" w14:textId="77777777" w:rsidR="0087797D" w:rsidRPr="00880ADA" w:rsidRDefault="0087797D" w:rsidP="002D6CBD">
            <w:pPr>
              <w:pStyle w:val="T2"/>
              <w:spacing w:after="0"/>
              <w:ind w:left="0" w:right="0"/>
              <w:rPr>
                <w:b w:val="0"/>
                <w:sz w:val="20"/>
              </w:rPr>
            </w:pPr>
          </w:p>
        </w:tc>
        <w:tc>
          <w:tcPr>
            <w:tcW w:w="1715" w:type="dxa"/>
            <w:vAlign w:val="center"/>
          </w:tcPr>
          <w:p w14:paraId="339CAF6C" w14:textId="77777777" w:rsidR="0087797D" w:rsidRPr="00880ADA" w:rsidRDefault="0087797D" w:rsidP="002D6CBD">
            <w:pPr>
              <w:pStyle w:val="T2"/>
              <w:spacing w:after="0"/>
              <w:ind w:left="0" w:right="0"/>
              <w:rPr>
                <w:b w:val="0"/>
                <w:sz w:val="20"/>
              </w:rPr>
            </w:pPr>
          </w:p>
        </w:tc>
        <w:tc>
          <w:tcPr>
            <w:tcW w:w="1647" w:type="dxa"/>
            <w:vAlign w:val="center"/>
          </w:tcPr>
          <w:p w14:paraId="1D02A178" w14:textId="77777777" w:rsidR="0087797D" w:rsidRPr="00066C70" w:rsidRDefault="0087797D" w:rsidP="002D6CBD">
            <w:pPr>
              <w:pStyle w:val="T2"/>
              <w:spacing w:after="0"/>
              <w:ind w:left="0" w:right="0"/>
              <w:rPr>
                <w:b w:val="0"/>
                <w:sz w:val="20"/>
              </w:rPr>
            </w:pPr>
          </w:p>
        </w:tc>
      </w:tr>
      <w:tr w:rsidR="0087797D" w:rsidRPr="00880ADA" w14:paraId="3AF3BF60" w14:textId="77777777" w:rsidTr="002D6CBD">
        <w:trPr>
          <w:jc w:val="center"/>
        </w:trPr>
        <w:tc>
          <w:tcPr>
            <w:tcW w:w="1336" w:type="dxa"/>
            <w:vAlign w:val="bottom"/>
          </w:tcPr>
          <w:p w14:paraId="3A397A6E" w14:textId="79214A2A" w:rsidR="0087797D" w:rsidRPr="00880ADA" w:rsidRDefault="00E01395" w:rsidP="002D6CBD">
            <w:pPr>
              <w:jc w:val="center"/>
              <w:rPr>
                <w:color w:val="000000"/>
                <w:sz w:val="20"/>
                <w:lang w:val="en-US"/>
              </w:rPr>
            </w:pPr>
            <w:r w:rsidRPr="00880ADA">
              <w:rPr>
                <w:sz w:val="20"/>
              </w:rPr>
              <w:t>Brian Hart</w:t>
            </w:r>
          </w:p>
        </w:tc>
        <w:tc>
          <w:tcPr>
            <w:tcW w:w="2064" w:type="dxa"/>
            <w:vAlign w:val="center"/>
          </w:tcPr>
          <w:p w14:paraId="4A1A95D1" w14:textId="361673EB" w:rsidR="0087797D" w:rsidRPr="00880ADA" w:rsidRDefault="00921AC0" w:rsidP="002D6CBD">
            <w:pPr>
              <w:pStyle w:val="T2"/>
              <w:spacing w:after="0"/>
              <w:ind w:left="0" w:right="0"/>
              <w:rPr>
                <w:b w:val="0"/>
                <w:sz w:val="20"/>
              </w:rPr>
            </w:pPr>
            <w:r w:rsidRPr="00880ADA">
              <w:rPr>
                <w:b w:val="0"/>
                <w:sz w:val="20"/>
              </w:rPr>
              <w:t>Cisco Systems, Inc.</w:t>
            </w:r>
          </w:p>
        </w:tc>
        <w:tc>
          <w:tcPr>
            <w:tcW w:w="2814" w:type="dxa"/>
            <w:vAlign w:val="center"/>
          </w:tcPr>
          <w:p w14:paraId="78F2542E" w14:textId="77777777" w:rsidR="0087797D" w:rsidRPr="00880ADA" w:rsidRDefault="0087797D" w:rsidP="002D6CBD">
            <w:pPr>
              <w:pStyle w:val="T2"/>
              <w:spacing w:after="0"/>
              <w:ind w:left="0" w:right="0"/>
              <w:rPr>
                <w:b w:val="0"/>
                <w:sz w:val="20"/>
              </w:rPr>
            </w:pPr>
          </w:p>
        </w:tc>
        <w:tc>
          <w:tcPr>
            <w:tcW w:w="1715" w:type="dxa"/>
            <w:vAlign w:val="center"/>
          </w:tcPr>
          <w:p w14:paraId="03946013" w14:textId="77777777" w:rsidR="0087797D" w:rsidRPr="00880ADA" w:rsidRDefault="0087797D" w:rsidP="002D6CBD">
            <w:pPr>
              <w:pStyle w:val="T2"/>
              <w:spacing w:after="0"/>
              <w:ind w:left="0" w:right="0"/>
              <w:rPr>
                <w:b w:val="0"/>
                <w:sz w:val="20"/>
              </w:rPr>
            </w:pPr>
          </w:p>
        </w:tc>
        <w:tc>
          <w:tcPr>
            <w:tcW w:w="1647" w:type="dxa"/>
            <w:vAlign w:val="center"/>
          </w:tcPr>
          <w:p w14:paraId="6E367A03" w14:textId="77777777" w:rsidR="0087797D" w:rsidRPr="00066C70" w:rsidRDefault="0087797D" w:rsidP="002D6CBD">
            <w:pPr>
              <w:pStyle w:val="T2"/>
              <w:spacing w:after="0"/>
              <w:ind w:left="0" w:right="0"/>
              <w:rPr>
                <w:b w:val="0"/>
                <w:sz w:val="20"/>
              </w:rPr>
            </w:pPr>
          </w:p>
        </w:tc>
      </w:tr>
      <w:tr w:rsidR="0087797D" w:rsidRPr="00880ADA" w14:paraId="47CC6020" w14:textId="77777777" w:rsidTr="002D6CBD">
        <w:trPr>
          <w:jc w:val="center"/>
        </w:trPr>
        <w:tc>
          <w:tcPr>
            <w:tcW w:w="1336" w:type="dxa"/>
            <w:vAlign w:val="bottom"/>
          </w:tcPr>
          <w:p w14:paraId="467DF05E" w14:textId="68718D7A" w:rsidR="0087797D" w:rsidRPr="00880ADA" w:rsidRDefault="002C2490" w:rsidP="002D6CBD">
            <w:pPr>
              <w:jc w:val="center"/>
              <w:rPr>
                <w:color w:val="000000"/>
                <w:sz w:val="20"/>
                <w:lang w:val="en-US"/>
              </w:rPr>
            </w:pPr>
            <w:r w:rsidRPr="00880ADA">
              <w:rPr>
                <w:sz w:val="20"/>
              </w:rPr>
              <w:t>Binita Gupta</w:t>
            </w:r>
          </w:p>
        </w:tc>
        <w:tc>
          <w:tcPr>
            <w:tcW w:w="2064" w:type="dxa"/>
            <w:vAlign w:val="center"/>
          </w:tcPr>
          <w:p w14:paraId="687B24A2" w14:textId="06AD27EF" w:rsidR="0087797D" w:rsidRPr="00880ADA" w:rsidRDefault="00921AC0" w:rsidP="002D6CBD">
            <w:pPr>
              <w:pStyle w:val="T2"/>
              <w:spacing w:after="0"/>
              <w:ind w:left="0" w:right="0"/>
              <w:rPr>
                <w:b w:val="0"/>
                <w:sz w:val="20"/>
              </w:rPr>
            </w:pPr>
            <w:r w:rsidRPr="00880ADA">
              <w:rPr>
                <w:b w:val="0"/>
                <w:sz w:val="20"/>
              </w:rPr>
              <w:t>Cisco Systems, Inc.</w:t>
            </w:r>
          </w:p>
        </w:tc>
        <w:tc>
          <w:tcPr>
            <w:tcW w:w="2814" w:type="dxa"/>
            <w:vAlign w:val="center"/>
          </w:tcPr>
          <w:p w14:paraId="57393690" w14:textId="77777777" w:rsidR="0087797D" w:rsidRPr="00880ADA" w:rsidRDefault="0087797D" w:rsidP="002D6CBD">
            <w:pPr>
              <w:pStyle w:val="T2"/>
              <w:spacing w:after="0"/>
              <w:ind w:left="0" w:right="0"/>
              <w:rPr>
                <w:b w:val="0"/>
                <w:sz w:val="20"/>
              </w:rPr>
            </w:pPr>
          </w:p>
        </w:tc>
        <w:tc>
          <w:tcPr>
            <w:tcW w:w="1715" w:type="dxa"/>
            <w:vAlign w:val="center"/>
          </w:tcPr>
          <w:p w14:paraId="48EF18BD" w14:textId="77777777" w:rsidR="0087797D" w:rsidRPr="00880ADA" w:rsidRDefault="0087797D" w:rsidP="002D6CBD">
            <w:pPr>
              <w:pStyle w:val="T2"/>
              <w:spacing w:after="0"/>
              <w:ind w:left="0" w:right="0"/>
              <w:rPr>
                <w:b w:val="0"/>
                <w:sz w:val="20"/>
              </w:rPr>
            </w:pPr>
          </w:p>
        </w:tc>
        <w:tc>
          <w:tcPr>
            <w:tcW w:w="1647" w:type="dxa"/>
            <w:vAlign w:val="center"/>
          </w:tcPr>
          <w:p w14:paraId="1794F01E" w14:textId="77777777" w:rsidR="0087797D" w:rsidRPr="00066C70" w:rsidRDefault="0087797D" w:rsidP="002D6CBD">
            <w:pPr>
              <w:pStyle w:val="T2"/>
              <w:spacing w:after="0"/>
              <w:ind w:left="0" w:right="0"/>
              <w:rPr>
                <w:b w:val="0"/>
                <w:sz w:val="20"/>
              </w:rPr>
            </w:pPr>
          </w:p>
        </w:tc>
      </w:tr>
      <w:tr w:rsidR="0087797D" w:rsidRPr="00880ADA" w14:paraId="20147D8E" w14:textId="77777777" w:rsidTr="002D6CBD">
        <w:trPr>
          <w:jc w:val="center"/>
        </w:trPr>
        <w:tc>
          <w:tcPr>
            <w:tcW w:w="1336" w:type="dxa"/>
            <w:vAlign w:val="bottom"/>
          </w:tcPr>
          <w:p w14:paraId="4AB4F2C5" w14:textId="154287F4" w:rsidR="0087797D" w:rsidRPr="00880ADA" w:rsidRDefault="003304E5" w:rsidP="002D6CBD">
            <w:pPr>
              <w:jc w:val="center"/>
              <w:rPr>
                <w:color w:val="000000"/>
                <w:sz w:val="20"/>
                <w:lang w:val="en-US"/>
              </w:rPr>
            </w:pPr>
            <w:r w:rsidRPr="00880ADA">
              <w:rPr>
                <w:sz w:val="20"/>
              </w:rPr>
              <w:t>Si-Chan Noh</w:t>
            </w:r>
          </w:p>
        </w:tc>
        <w:tc>
          <w:tcPr>
            <w:tcW w:w="2064" w:type="dxa"/>
            <w:vAlign w:val="center"/>
          </w:tcPr>
          <w:p w14:paraId="1AD23BFF" w14:textId="4261E06E" w:rsidR="0087797D" w:rsidRPr="00880ADA" w:rsidRDefault="0055651F" w:rsidP="002D6CBD">
            <w:pPr>
              <w:pStyle w:val="T2"/>
              <w:spacing w:after="0"/>
              <w:ind w:left="0" w:right="0"/>
              <w:rPr>
                <w:b w:val="0"/>
                <w:sz w:val="20"/>
              </w:rPr>
            </w:pPr>
            <w:r w:rsidRPr="00880ADA">
              <w:rPr>
                <w:b w:val="0"/>
                <w:sz w:val="20"/>
              </w:rPr>
              <w:t>Newracom Inc.</w:t>
            </w:r>
          </w:p>
        </w:tc>
        <w:tc>
          <w:tcPr>
            <w:tcW w:w="2814" w:type="dxa"/>
            <w:vAlign w:val="center"/>
          </w:tcPr>
          <w:p w14:paraId="0E54639B" w14:textId="77777777" w:rsidR="0087797D" w:rsidRPr="00880ADA" w:rsidRDefault="0087797D" w:rsidP="002D6CBD">
            <w:pPr>
              <w:pStyle w:val="T2"/>
              <w:spacing w:after="0"/>
              <w:ind w:left="0" w:right="0"/>
              <w:rPr>
                <w:b w:val="0"/>
                <w:sz w:val="20"/>
              </w:rPr>
            </w:pPr>
          </w:p>
        </w:tc>
        <w:tc>
          <w:tcPr>
            <w:tcW w:w="1715" w:type="dxa"/>
            <w:vAlign w:val="center"/>
          </w:tcPr>
          <w:p w14:paraId="567DED1A" w14:textId="77777777" w:rsidR="0087797D" w:rsidRPr="00880ADA" w:rsidRDefault="0087797D" w:rsidP="002D6CBD">
            <w:pPr>
              <w:pStyle w:val="T2"/>
              <w:spacing w:after="0"/>
              <w:ind w:left="0" w:right="0"/>
              <w:rPr>
                <w:b w:val="0"/>
                <w:sz w:val="20"/>
              </w:rPr>
            </w:pPr>
          </w:p>
        </w:tc>
        <w:tc>
          <w:tcPr>
            <w:tcW w:w="1647" w:type="dxa"/>
            <w:vAlign w:val="center"/>
          </w:tcPr>
          <w:p w14:paraId="37FDD656" w14:textId="77777777" w:rsidR="0087797D" w:rsidRPr="00066C70" w:rsidRDefault="0087797D" w:rsidP="002D6CBD">
            <w:pPr>
              <w:pStyle w:val="T2"/>
              <w:spacing w:after="0"/>
              <w:ind w:left="0" w:right="0"/>
              <w:rPr>
                <w:b w:val="0"/>
                <w:sz w:val="20"/>
              </w:rPr>
            </w:pPr>
          </w:p>
        </w:tc>
      </w:tr>
      <w:tr w:rsidR="003304E5" w:rsidRPr="00880ADA" w14:paraId="195F32AD" w14:textId="77777777" w:rsidTr="002D6CBD">
        <w:trPr>
          <w:jc w:val="center"/>
        </w:trPr>
        <w:tc>
          <w:tcPr>
            <w:tcW w:w="1336" w:type="dxa"/>
            <w:vAlign w:val="bottom"/>
          </w:tcPr>
          <w:p w14:paraId="0768C522" w14:textId="2DB33175" w:rsidR="003304E5" w:rsidRPr="00880ADA" w:rsidRDefault="007D01D8" w:rsidP="002D6CBD">
            <w:pPr>
              <w:jc w:val="center"/>
              <w:rPr>
                <w:sz w:val="20"/>
              </w:rPr>
            </w:pPr>
            <w:r w:rsidRPr="00880ADA">
              <w:rPr>
                <w:sz w:val="20"/>
              </w:rPr>
              <w:lastRenderedPageBreak/>
              <w:t>Muhammad Kumail Haider</w:t>
            </w:r>
          </w:p>
        </w:tc>
        <w:tc>
          <w:tcPr>
            <w:tcW w:w="2064" w:type="dxa"/>
            <w:vAlign w:val="center"/>
          </w:tcPr>
          <w:p w14:paraId="595F564F" w14:textId="11AF85AB" w:rsidR="003304E5" w:rsidRPr="00880ADA" w:rsidRDefault="0055651F" w:rsidP="002D6CBD">
            <w:pPr>
              <w:pStyle w:val="T2"/>
              <w:spacing w:after="0"/>
              <w:ind w:left="0" w:right="0"/>
              <w:rPr>
                <w:b w:val="0"/>
                <w:sz w:val="20"/>
              </w:rPr>
            </w:pPr>
            <w:r w:rsidRPr="00880ADA">
              <w:rPr>
                <w:b w:val="0"/>
                <w:sz w:val="20"/>
              </w:rPr>
              <w:t>Meta Platforms Inc.</w:t>
            </w:r>
          </w:p>
        </w:tc>
        <w:tc>
          <w:tcPr>
            <w:tcW w:w="2814" w:type="dxa"/>
            <w:vAlign w:val="center"/>
          </w:tcPr>
          <w:p w14:paraId="397EEDF1" w14:textId="77777777" w:rsidR="003304E5" w:rsidRPr="00880ADA" w:rsidRDefault="003304E5" w:rsidP="002D6CBD">
            <w:pPr>
              <w:pStyle w:val="T2"/>
              <w:spacing w:after="0"/>
              <w:ind w:left="0" w:right="0"/>
              <w:rPr>
                <w:b w:val="0"/>
                <w:sz w:val="20"/>
              </w:rPr>
            </w:pPr>
          </w:p>
        </w:tc>
        <w:tc>
          <w:tcPr>
            <w:tcW w:w="1715" w:type="dxa"/>
            <w:vAlign w:val="center"/>
          </w:tcPr>
          <w:p w14:paraId="557AF6D7" w14:textId="77777777" w:rsidR="003304E5" w:rsidRPr="00880ADA" w:rsidRDefault="003304E5" w:rsidP="002D6CBD">
            <w:pPr>
              <w:pStyle w:val="T2"/>
              <w:spacing w:after="0"/>
              <w:ind w:left="0" w:right="0"/>
              <w:rPr>
                <w:b w:val="0"/>
                <w:sz w:val="20"/>
              </w:rPr>
            </w:pPr>
          </w:p>
        </w:tc>
        <w:tc>
          <w:tcPr>
            <w:tcW w:w="1647" w:type="dxa"/>
            <w:vAlign w:val="center"/>
          </w:tcPr>
          <w:p w14:paraId="695C6A19" w14:textId="77777777" w:rsidR="003304E5" w:rsidRPr="00066C70" w:rsidRDefault="003304E5" w:rsidP="002D6CBD">
            <w:pPr>
              <w:pStyle w:val="T2"/>
              <w:spacing w:after="0"/>
              <w:ind w:left="0" w:right="0"/>
              <w:rPr>
                <w:b w:val="0"/>
                <w:sz w:val="20"/>
              </w:rPr>
            </w:pPr>
          </w:p>
        </w:tc>
      </w:tr>
      <w:tr w:rsidR="003304E5" w:rsidRPr="00880ADA" w14:paraId="3A2467AD" w14:textId="77777777" w:rsidTr="002D6CBD">
        <w:trPr>
          <w:jc w:val="center"/>
        </w:trPr>
        <w:tc>
          <w:tcPr>
            <w:tcW w:w="1336" w:type="dxa"/>
            <w:vAlign w:val="bottom"/>
          </w:tcPr>
          <w:p w14:paraId="67E8BA66" w14:textId="247424AE" w:rsidR="003304E5" w:rsidRPr="00880ADA" w:rsidRDefault="00202024" w:rsidP="002D6CBD">
            <w:pPr>
              <w:jc w:val="center"/>
              <w:rPr>
                <w:sz w:val="20"/>
              </w:rPr>
            </w:pPr>
            <w:r w:rsidRPr="00880ADA">
              <w:rPr>
                <w:sz w:val="20"/>
              </w:rPr>
              <w:t>Jeongki</w:t>
            </w:r>
            <w:r w:rsidRPr="00880ADA">
              <w:rPr>
                <w:sz w:val="20"/>
                <w:lang w:eastAsia="zh-CN"/>
              </w:rPr>
              <w:t xml:space="preserve"> Kim</w:t>
            </w:r>
          </w:p>
        </w:tc>
        <w:tc>
          <w:tcPr>
            <w:tcW w:w="2064" w:type="dxa"/>
            <w:vAlign w:val="center"/>
          </w:tcPr>
          <w:p w14:paraId="6643DA0E" w14:textId="6B5F90A1" w:rsidR="003304E5" w:rsidRPr="00880ADA" w:rsidRDefault="00132A03" w:rsidP="002D6CBD">
            <w:pPr>
              <w:pStyle w:val="T2"/>
              <w:spacing w:after="0"/>
              <w:ind w:left="0" w:right="0"/>
              <w:rPr>
                <w:b w:val="0"/>
                <w:sz w:val="20"/>
              </w:rPr>
            </w:pPr>
            <w:r w:rsidRPr="00880ADA">
              <w:rPr>
                <w:b w:val="0"/>
                <w:sz w:val="20"/>
              </w:rPr>
              <w:t>Ofinno</w:t>
            </w:r>
          </w:p>
        </w:tc>
        <w:tc>
          <w:tcPr>
            <w:tcW w:w="2814" w:type="dxa"/>
            <w:vAlign w:val="center"/>
          </w:tcPr>
          <w:p w14:paraId="541146B7" w14:textId="77777777" w:rsidR="003304E5" w:rsidRPr="00880ADA" w:rsidRDefault="003304E5" w:rsidP="002D6CBD">
            <w:pPr>
              <w:pStyle w:val="T2"/>
              <w:spacing w:after="0"/>
              <w:ind w:left="0" w:right="0"/>
              <w:rPr>
                <w:b w:val="0"/>
                <w:sz w:val="20"/>
              </w:rPr>
            </w:pPr>
          </w:p>
        </w:tc>
        <w:tc>
          <w:tcPr>
            <w:tcW w:w="1715" w:type="dxa"/>
            <w:vAlign w:val="center"/>
          </w:tcPr>
          <w:p w14:paraId="35D2CF72" w14:textId="77777777" w:rsidR="003304E5" w:rsidRPr="00880ADA" w:rsidRDefault="003304E5" w:rsidP="002D6CBD">
            <w:pPr>
              <w:pStyle w:val="T2"/>
              <w:spacing w:after="0"/>
              <w:ind w:left="0" w:right="0"/>
              <w:rPr>
                <w:b w:val="0"/>
                <w:sz w:val="20"/>
              </w:rPr>
            </w:pPr>
          </w:p>
        </w:tc>
        <w:tc>
          <w:tcPr>
            <w:tcW w:w="1647" w:type="dxa"/>
            <w:vAlign w:val="center"/>
          </w:tcPr>
          <w:p w14:paraId="736D10A4" w14:textId="77777777" w:rsidR="003304E5" w:rsidRPr="00066C70" w:rsidRDefault="003304E5" w:rsidP="002D6CBD">
            <w:pPr>
              <w:pStyle w:val="T2"/>
              <w:spacing w:after="0"/>
              <w:ind w:left="0" w:right="0"/>
              <w:rPr>
                <w:b w:val="0"/>
                <w:sz w:val="20"/>
              </w:rPr>
            </w:pPr>
          </w:p>
        </w:tc>
      </w:tr>
      <w:tr w:rsidR="003304E5" w:rsidRPr="00880ADA" w14:paraId="692D74C2" w14:textId="77777777" w:rsidTr="002D6CBD">
        <w:trPr>
          <w:jc w:val="center"/>
        </w:trPr>
        <w:tc>
          <w:tcPr>
            <w:tcW w:w="1336" w:type="dxa"/>
            <w:vAlign w:val="bottom"/>
          </w:tcPr>
          <w:p w14:paraId="69F891B6" w14:textId="16DBC715" w:rsidR="003304E5" w:rsidRPr="00880ADA" w:rsidRDefault="00F371C7" w:rsidP="002D6CBD">
            <w:pPr>
              <w:jc w:val="center"/>
              <w:rPr>
                <w:sz w:val="20"/>
              </w:rPr>
            </w:pPr>
            <w:r w:rsidRPr="00880ADA">
              <w:rPr>
                <w:sz w:val="20"/>
              </w:rPr>
              <w:t>Yue Qi</w:t>
            </w:r>
          </w:p>
        </w:tc>
        <w:tc>
          <w:tcPr>
            <w:tcW w:w="2064" w:type="dxa"/>
            <w:vAlign w:val="center"/>
          </w:tcPr>
          <w:p w14:paraId="7FFAF4F7" w14:textId="544D826B" w:rsidR="003304E5" w:rsidRPr="00880ADA" w:rsidRDefault="00132A03" w:rsidP="002D6CBD">
            <w:pPr>
              <w:pStyle w:val="T2"/>
              <w:spacing w:after="0"/>
              <w:ind w:left="0" w:right="0"/>
              <w:rPr>
                <w:b w:val="0"/>
                <w:sz w:val="20"/>
              </w:rPr>
            </w:pPr>
            <w:r w:rsidRPr="00880ADA">
              <w:rPr>
                <w:b w:val="0"/>
                <w:sz w:val="20"/>
              </w:rPr>
              <w:t>Samsung Research America</w:t>
            </w:r>
          </w:p>
        </w:tc>
        <w:tc>
          <w:tcPr>
            <w:tcW w:w="2814" w:type="dxa"/>
            <w:vAlign w:val="center"/>
          </w:tcPr>
          <w:p w14:paraId="59949F9D" w14:textId="77777777" w:rsidR="003304E5" w:rsidRPr="00880ADA" w:rsidRDefault="003304E5" w:rsidP="002D6CBD">
            <w:pPr>
              <w:pStyle w:val="T2"/>
              <w:spacing w:after="0"/>
              <w:ind w:left="0" w:right="0"/>
              <w:rPr>
                <w:b w:val="0"/>
                <w:sz w:val="20"/>
              </w:rPr>
            </w:pPr>
          </w:p>
        </w:tc>
        <w:tc>
          <w:tcPr>
            <w:tcW w:w="1715" w:type="dxa"/>
            <w:vAlign w:val="center"/>
          </w:tcPr>
          <w:p w14:paraId="35BC3BDA" w14:textId="77777777" w:rsidR="003304E5" w:rsidRPr="00880ADA" w:rsidRDefault="003304E5" w:rsidP="002D6CBD">
            <w:pPr>
              <w:pStyle w:val="T2"/>
              <w:spacing w:after="0"/>
              <w:ind w:left="0" w:right="0"/>
              <w:rPr>
                <w:b w:val="0"/>
                <w:sz w:val="20"/>
              </w:rPr>
            </w:pPr>
          </w:p>
        </w:tc>
        <w:tc>
          <w:tcPr>
            <w:tcW w:w="1647" w:type="dxa"/>
            <w:vAlign w:val="center"/>
          </w:tcPr>
          <w:p w14:paraId="1150F0AA" w14:textId="77777777" w:rsidR="003304E5" w:rsidRPr="00066C70" w:rsidRDefault="003304E5" w:rsidP="002D6CBD">
            <w:pPr>
              <w:pStyle w:val="T2"/>
              <w:spacing w:after="0"/>
              <w:ind w:left="0" w:right="0"/>
              <w:rPr>
                <w:b w:val="0"/>
                <w:sz w:val="20"/>
              </w:rPr>
            </w:pPr>
          </w:p>
        </w:tc>
      </w:tr>
      <w:tr w:rsidR="003304E5" w:rsidRPr="00880ADA" w14:paraId="653E1603" w14:textId="77777777" w:rsidTr="002D6CBD">
        <w:trPr>
          <w:jc w:val="center"/>
        </w:trPr>
        <w:tc>
          <w:tcPr>
            <w:tcW w:w="1336" w:type="dxa"/>
            <w:vAlign w:val="bottom"/>
          </w:tcPr>
          <w:p w14:paraId="04A1939C" w14:textId="6E0B375B" w:rsidR="003304E5" w:rsidRPr="00880ADA" w:rsidRDefault="00ED3A4D" w:rsidP="002D6CBD">
            <w:pPr>
              <w:jc w:val="center"/>
              <w:rPr>
                <w:sz w:val="20"/>
              </w:rPr>
            </w:pPr>
            <w:r w:rsidRPr="00880ADA">
              <w:rPr>
                <w:sz w:val="20"/>
              </w:rPr>
              <w:t>Insun Jang</w:t>
            </w:r>
          </w:p>
        </w:tc>
        <w:tc>
          <w:tcPr>
            <w:tcW w:w="2064" w:type="dxa"/>
            <w:vAlign w:val="center"/>
          </w:tcPr>
          <w:p w14:paraId="45A87142" w14:textId="53067D49" w:rsidR="003304E5" w:rsidRPr="00880ADA" w:rsidRDefault="002458A2" w:rsidP="002D6CBD">
            <w:pPr>
              <w:pStyle w:val="T2"/>
              <w:spacing w:after="0"/>
              <w:ind w:left="0" w:right="0"/>
              <w:rPr>
                <w:b w:val="0"/>
                <w:sz w:val="20"/>
              </w:rPr>
            </w:pPr>
            <w:r w:rsidRPr="00880ADA">
              <w:rPr>
                <w:b w:val="0"/>
                <w:sz w:val="20"/>
              </w:rPr>
              <w:t>LG Electronics</w:t>
            </w:r>
          </w:p>
        </w:tc>
        <w:tc>
          <w:tcPr>
            <w:tcW w:w="2814" w:type="dxa"/>
            <w:vAlign w:val="center"/>
          </w:tcPr>
          <w:p w14:paraId="6A0DC38C" w14:textId="77777777" w:rsidR="003304E5" w:rsidRPr="00880ADA" w:rsidRDefault="003304E5" w:rsidP="002D6CBD">
            <w:pPr>
              <w:pStyle w:val="T2"/>
              <w:spacing w:after="0"/>
              <w:ind w:left="0" w:right="0"/>
              <w:rPr>
                <w:b w:val="0"/>
                <w:sz w:val="20"/>
              </w:rPr>
            </w:pPr>
          </w:p>
        </w:tc>
        <w:tc>
          <w:tcPr>
            <w:tcW w:w="1715" w:type="dxa"/>
            <w:vAlign w:val="center"/>
          </w:tcPr>
          <w:p w14:paraId="2D13B225" w14:textId="77777777" w:rsidR="003304E5" w:rsidRPr="00880ADA" w:rsidRDefault="003304E5" w:rsidP="002D6CBD">
            <w:pPr>
              <w:pStyle w:val="T2"/>
              <w:spacing w:after="0"/>
              <w:ind w:left="0" w:right="0"/>
              <w:rPr>
                <w:b w:val="0"/>
                <w:sz w:val="20"/>
              </w:rPr>
            </w:pPr>
          </w:p>
        </w:tc>
        <w:tc>
          <w:tcPr>
            <w:tcW w:w="1647" w:type="dxa"/>
            <w:vAlign w:val="center"/>
          </w:tcPr>
          <w:p w14:paraId="67A5F893" w14:textId="77777777" w:rsidR="003304E5" w:rsidRPr="00066C70" w:rsidRDefault="003304E5" w:rsidP="002D6CBD">
            <w:pPr>
              <w:pStyle w:val="T2"/>
              <w:spacing w:after="0"/>
              <w:ind w:left="0" w:right="0"/>
              <w:rPr>
                <w:b w:val="0"/>
                <w:sz w:val="20"/>
              </w:rPr>
            </w:pPr>
          </w:p>
        </w:tc>
      </w:tr>
      <w:tr w:rsidR="003304E5" w:rsidRPr="00880ADA" w14:paraId="1717F709" w14:textId="77777777" w:rsidTr="002D6CBD">
        <w:trPr>
          <w:jc w:val="center"/>
        </w:trPr>
        <w:tc>
          <w:tcPr>
            <w:tcW w:w="1336" w:type="dxa"/>
            <w:vAlign w:val="bottom"/>
          </w:tcPr>
          <w:p w14:paraId="6DB8FA9C" w14:textId="33838F14" w:rsidR="003304E5" w:rsidRPr="00880ADA" w:rsidRDefault="005D7012" w:rsidP="002D6CBD">
            <w:pPr>
              <w:jc w:val="center"/>
              <w:rPr>
                <w:sz w:val="20"/>
              </w:rPr>
            </w:pPr>
            <w:r w:rsidRPr="00880ADA">
              <w:rPr>
                <w:sz w:val="20"/>
              </w:rPr>
              <w:t>Fangxin Xu</w:t>
            </w:r>
          </w:p>
        </w:tc>
        <w:tc>
          <w:tcPr>
            <w:tcW w:w="2064" w:type="dxa"/>
            <w:vAlign w:val="center"/>
          </w:tcPr>
          <w:p w14:paraId="6C7323F6" w14:textId="0B9321C0" w:rsidR="003304E5" w:rsidRPr="00880ADA" w:rsidRDefault="003155BA" w:rsidP="002D6CBD">
            <w:pPr>
              <w:pStyle w:val="T2"/>
              <w:spacing w:after="0"/>
              <w:ind w:left="0" w:right="0"/>
              <w:rPr>
                <w:b w:val="0"/>
                <w:sz w:val="20"/>
              </w:rPr>
            </w:pPr>
            <w:r w:rsidRPr="00880ADA">
              <w:rPr>
                <w:b w:val="0"/>
                <w:sz w:val="20"/>
              </w:rPr>
              <w:t>Longsailing Semiconductor</w:t>
            </w:r>
          </w:p>
        </w:tc>
        <w:tc>
          <w:tcPr>
            <w:tcW w:w="2814" w:type="dxa"/>
            <w:vAlign w:val="center"/>
          </w:tcPr>
          <w:p w14:paraId="183786C9" w14:textId="77777777" w:rsidR="003304E5" w:rsidRPr="00880ADA" w:rsidRDefault="003304E5" w:rsidP="002D6CBD">
            <w:pPr>
              <w:pStyle w:val="T2"/>
              <w:spacing w:after="0"/>
              <w:ind w:left="0" w:right="0"/>
              <w:rPr>
                <w:b w:val="0"/>
                <w:sz w:val="20"/>
              </w:rPr>
            </w:pPr>
          </w:p>
        </w:tc>
        <w:tc>
          <w:tcPr>
            <w:tcW w:w="1715" w:type="dxa"/>
            <w:vAlign w:val="center"/>
          </w:tcPr>
          <w:p w14:paraId="253A8E95" w14:textId="77777777" w:rsidR="003304E5" w:rsidRPr="00880ADA" w:rsidRDefault="003304E5" w:rsidP="002D6CBD">
            <w:pPr>
              <w:pStyle w:val="T2"/>
              <w:spacing w:after="0"/>
              <w:ind w:left="0" w:right="0"/>
              <w:rPr>
                <w:b w:val="0"/>
                <w:sz w:val="20"/>
              </w:rPr>
            </w:pPr>
          </w:p>
        </w:tc>
        <w:tc>
          <w:tcPr>
            <w:tcW w:w="1647" w:type="dxa"/>
            <w:vAlign w:val="center"/>
          </w:tcPr>
          <w:p w14:paraId="527CC17F" w14:textId="77777777" w:rsidR="003304E5" w:rsidRPr="00066C70" w:rsidRDefault="003304E5" w:rsidP="002D6CBD">
            <w:pPr>
              <w:pStyle w:val="T2"/>
              <w:spacing w:after="0"/>
              <w:ind w:left="0" w:right="0"/>
              <w:rPr>
                <w:b w:val="0"/>
                <w:sz w:val="20"/>
              </w:rPr>
            </w:pPr>
          </w:p>
        </w:tc>
      </w:tr>
      <w:tr w:rsidR="003304E5" w:rsidRPr="00880ADA" w14:paraId="10056FDB" w14:textId="77777777" w:rsidTr="002D6CBD">
        <w:trPr>
          <w:jc w:val="center"/>
        </w:trPr>
        <w:tc>
          <w:tcPr>
            <w:tcW w:w="1336" w:type="dxa"/>
            <w:vAlign w:val="bottom"/>
          </w:tcPr>
          <w:p w14:paraId="25A07E4A" w14:textId="073E08B7" w:rsidR="003304E5" w:rsidRPr="00880ADA" w:rsidRDefault="00C424B3" w:rsidP="002D6CBD">
            <w:pPr>
              <w:jc w:val="center"/>
              <w:rPr>
                <w:sz w:val="20"/>
              </w:rPr>
            </w:pPr>
            <w:r w:rsidRPr="00880ADA">
              <w:rPr>
                <w:sz w:val="20"/>
              </w:rPr>
              <w:t>Gaius Wee</w:t>
            </w:r>
          </w:p>
        </w:tc>
        <w:tc>
          <w:tcPr>
            <w:tcW w:w="2064" w:type="dxa"/>
            <w:vAlign w:val="center"/>
          </w:tcPr>
          <w:p w14:paraId="1919A411" w14:textId="46D1FE59" w:rsidR="003304E5" w:rsidRPr="00880ADA" w:rsidRDefault="00077702" w:rsidP="002D6CBD">
            <w:pPr>
              <w:pStyle w:val="T2"/>
              <w:spacing w:after="0"/>
              <w:ind w:left="0" w:right="0"/>
              <w:rPr>
                <w:b w:val="0"/>
                <w:sz w:val="20"/>
              </w:rPr>
            </w:pPr>
            <w:r w:rsidRPr="00880ADA">
              <w:rPr>
                <w:b w:val="0"/>
                <w:sz w:val="20"/>
              </w:rPr>
              <w:t>Panasonic Holdings Corporation</w:t>
            </w:r>
          </w:p>
        </w:tc>
        <w:tc>
          <w:tcPr>
            <w:tcW w:w="2814" w:type="dxa"/>
            <w:vAlign w:val="center"/>
          </w:tcPr>
          <w:p w14:paraId="07B7E916" w14:textId="77777777" w:rsidR="003304E5" w:rsidRPr="00880ADA" w:rsidRDefault="003304E5" w:rsidP="002D6CBD">
            <w:pPr>
              <w:pStyle w:val="T2"/>
              <w:spacing w:after="0"/>
              <w:ind w:left="0" w:right="0"/>
              <w:rPr>
                <w:b w:val="0"/>
                <w:sz w:val="20"/>
              </w:rPr>
            </w:pPr>
          </w:p>
        </w:tc>
        <w:tc>
          <w:tcPr>
            <w:tcW w:w="1715" w:type="dxa"/>
            <w:vAlign w:val="center"/>
          </w:tcPr>
          <w:p w14:paraId="35759A5B" w14:textId="77777777" w:rsidR="003304E5" w:rsidRPr="00880ADA" w:rsidRDefault="003304E5" w:rsidP="002D6CBD">
            <w:pPr>
              <w:pStyle w:val="T2"/>
              <w:spacing w:after="0"/>
              <w:ind w:left="0" w:right="0"/>
              <w:rPr>
                <w:b w:val="0"/>
                <w:sz w:val="20"/>
              </w:rPr>
            </w:pPr>
          </w:p>
        </w:tc>
        <w:tc>
          <w:tcPr>
            <w:tcW w:w="1647" w:type="dxa"/>
            <w:vAlign w:val="center"/>
          </w:tcPr>
          <w:p w14:paraId="7BAF52B9" w14:textId="77777777" w:rsidR="003304E5" w:rsidRPr="00066C70" w:rsidRDefault="003304E5" w:rsidP="002D6CBD">
            <w:pPr>
              <w:pStyle w:val="T2"/>
              <w:spacing w:after="0"/>
              <w:ind w:left="0" w:right="0"/>
              <w:rPr>
                <w:b w:val="0"/>
                <w:sz w:val="20"/>
              </w:rPr>
            </w:pPr>
          </w:p>
        </w:tc>
      </w:tr>
      <w:tr w:rsidR="003304E5" w:rsidRPr="00880ADA" w14:paraId="43964578" w14:textId="77777777" w:rsidTr="002D6CBD">
        <w:trPr>
          <w:jc w:val="center"/>
        </w:trPr>
        <w:tc>
          <w:tcPr>
            <w:tcW w:w="1336" w:type="dxa"/>
            <w:vAlign w:val="bottom"/>
          </w:tcPr>
          <w:p w14:paraId="3D53CB00" w14:textId="53D18463" w:rsidR="003304E5" w:rsidRPr="00880ADA" w:rsidRDefault="00991DFB" w:rsidP="002D6CBD">
            <w:pPr>
              <w:jc w:val="center"/>
              <w:rPr>
                <w:sz w:val="20"/>
              </w:rPr>
            </w:pPr>
            <w:r w:rsidRPr="00880ADA">
              <w:rPr>
                <w:sz w:val="20"/>
              </w:rPr>
              <w:t>Liuming Lu</w:t>
            </w:r>
          </w:p>
        </w:tc>
        <w:tc>
          <w:tcPr>
            <w:tcW w:w="2064" w:type="dxa"/>
            <w:vAlign w:val="center"/>
          </w:tcPr>
          <w:p w14:paraId="529F8F8C" w14:textId="6E700B25" w:rsidR="003304E5" w:rsidRPr="00880ADA" w:rsidRDefault="00077702" w:rsidP="002D6CBD">
            <w:pPr>
              <w:pStyle w:val="T2"/>
              <w:spacing w:after="0"/>
              <w:ind w:left="0" w:right="0"/>
              <w:rPr>
                <w:b w:val="0"/>
                <w:sz w:val="20"/>
              </w:rPr>
            </w:pPr>
            <w:r w:rsidRPr="00880ADA">
              <w:rPr>
                <w:b w:val="0"/>
                <w:sz w:val="20"/>
              </w:rPr>
              <w:t>Guangdong OPPO Mobile Telecommunications Corp.,Ltd</w:t>
            </w:r>
          </w:p>
        </w:tc>
        <w:tc>
          <w:tcPr>
            <w:tcW w:w="2814" w:type="dxa"/>
            <w:vAlign w:val="center"/>
          </w:tcPr>
          <w:p w14:paraId="4E52D1D0" w14:textId="77777777" w:rsidR="003304E5" w:rsidRPr="00880ADA" w:rsidRDefault="003304E5" w:rsidP="002D6CBD">
            <w:pPr>
              <w:pStyle w:val="T2"/>
              <w:spacing w:after="0"/>
              <w:ind w:left="0" w:right="0"/>
              <w:rPr>
                <w:b w:val="0"/>
                <w:sz w:val="20"/>
              </w:rPr>
            </w:pPr>
          </w:p>
        </w:tc>
        <w:tc>
          <w:tcPr>
            <w:tcW w:w="1715" w:type="dxa"/>
            <w:vAlign w:val="center"/>
          </w:tcPr>
          <w:p w14:paraId="5A47FE3D" w14:textId="77777777" w:rsidR="003304E5" w:rsidRPr="00880ADA" w:rsidRDefault="003304E5" w:rsidP="002D6CBD">
            <w:pPr>
              <w:pStyle w:val="T2"/>
              <w:spacing w:after="0"/>
              <w:ind w:left="0" w:right="0"/>
              <w:rPr>
                <w:b w:val="0"/>
                <w:sz w:val="20"/>
              </w:rPr>
            </w:pPr>
          </w:p>
        </w:tc>
        <w:tc>
          <w:tcPr>
            <w:tcW w:w="1647" w:type="dxa"/>
            <w:vAlign w:val="center"/>
          </w:tcPr>
          <w:p w14:paraId="16F156A9" w14:textId="77777777" w:rsidR="003304E5" w:rsidRPr="00066C70" w:rsidRDefault="003304E5" w:rsidP="002D6CBD">
            <w:pPr>
              <w:pStyle w:val="T2"/>
              <w:spacing w:after="0"/>
              <w:ind w:left="0" w:right="0"/>
              <w:rPr>
                <w:b w:val="0"/>
                <w:sz w:val="20"/>
              </w:rPr>
            </w:pPr>
          </w:p>
        </w:tc>
      </w:tr>
      <w:tr w:rsidR="003304E5" w:rsidRPr="00880ADA" w14:paraId="0BBF17D4" w14:textId="77777777" w:rsidTr="002D6CBD">
        <w:trPr>
          <w:jc w:val="center"/>
        </w:trPr>
        <w:tc>
          <w:tcPr>
            <w:tcW w:w="1336" w:type="dxa"/>
            <w:vAlign w:val="bottom"/>
          </w:tcPr>
          <w:p w14:paraId="3542438A" w14:textId="0F7E7CE5" w:rsidR="003304E5" w:rsidRPr="00880ADA" w:rsidRDefault="003853B4" w:rsidP="002D6CBD">
            <w:pPr>
              <w:jc w:val="center"/>
              <w:rPr>
                <w:sz w:val="20"/>
              </w:rPr>
            </w:pPr>
            <w:r w:rsidRPr="00880ADA">
              <w:rPr>
                <w:sz w:val="20"/>
              </w:rPr>
              <w:t>Yanchun Li</w:t>
            </w:r>
          </w:p>
        </w:tc>
        <w:tc>
          <w:tcPr>
            <w:tcW w:w="2064" w:type="dxa"/>
            <w:vAlign w:val="center"/>
          </w:tcPr>
          <w:p w14:paraId="4A25C353" w14:textId="05B0571C" w:rsidR="003304E5" w:rsidRPr="00880ADA" w:rsidRDefault="00AF156F" w:rsidP="002D6CBD">
            <w:pPr>
              <w:pStyle w:val="T2"/>
              <w:spacing w:after="0"/>
              <w:ind w:left="0" w:right="0"/>
              <w:rPr>
                <w:b w:val="0"/>
                <w:sz w:val="20"/>
              </w:rPr>
            </w:pPr>
            <w:r w:rsidRPr="00880ADA">
              <w:rPr>
                <w:b w:val="0"/>
                <w:sz w:val="20"/>
              </w:rPr>
              <w:t>Huawei Technologies Co., Ltd</w:t>
            </w:r>
          </w:p>
        </w:tc>
        <w:tc>
          <w:tcPr>
            <w:tcW w:w="2814" w:type="dxa"/>
            <w:vAlign w:val="center"/>
          </w:tcPr>
          <w:p w14:paraId="25C317DA" w14:textId="77777777" w:rsidR="003304E5" w:rsidRPr="00880ADA" w:rsidRDefault="003304E5" w:rsidP="002D6CBD">
            <w:pPr>
              <w:pStyle w:val="T2"/>
              <w:spacing w:after="0"/>
              <w:ind w:left="0" w:right="0"/>
              <w:rPr>
                <w:b w:val="0"/>
                <w:sz w:val="20"/>
              </w:rPr>
            </w:pPr>
          </w:p>
        </w:tc>
        <w:tc>
          <w:tcPr>
            <w:tcW w:w="1715" w:type="dxa"/>
            <w:vAlign w:val="center"/>
          </w:tcPr>
          <w:p w14:paraId="4876D1B9" w14:textId="77777777" w:rsidR="003304E5" w:rsidRPr="00880ADA" w:rsidRDefault="003304E5" w:rsidP="002D6CBD">
            <w:pPr>
              <w:pStyle w:val="T2"/>
              <w:spacing w:after="0"/>
              <w:ind w:left="0" w:right="0"/>
              <w:rPr>
                <w:b w:val="0"/>
                <w:sz w:val="20"/>
              </w:rPr>
            </w:pPr>
          </w:p>
        </w:tc>
        <w:tc>
          <w:tcPr>
            <w:tcW w:w="1647" w:type="dxa"/>
            <w:vAlign w:val="center"/>
          </w:tcPr>
          <w:p w14:paraId="115883A5" w14:textId="77777777" w:rsidR="003304E5" w:rsidRPr="00066C70" w:rsidRDefault="003304E5" w:rsidP="002D6CBD">
            <w:pPr>
              <w:pStyle w:val="T2"/>
              <w:spacing w:after="0"/>
              <w:ind w:left="0" w:right="0"/>
              <w:rPr>
                <w:b w:val="0"/>
                <w:sz w:val="20"/>
              </w:rPr>
            </w:pPr>
          </w:p>
        </w:tc>
      </w:tr>
      <w:tr w:rsidR="003304E5" w:rsidRPr="00880ADA" w14:paraId="17B3BCFE" w14:textId="77777777" w:rsidTr="002D6CBD">
        <w:trPr>
          <w:jc w:val="center"/>
        </w:trPr>
        <w:tc>
          <w:tcPr>
            <w:tcW w:w="1336" w:type="dxa"/>
            <w:vAlign w:val="bottom"/>
          </w:tcPr>
          <w:p w14:paraId="1AA6CEB4" w14:textId="5111090D" w:rsidR="003304E5" w:rsidRPr="00880ADA" w:rsidRDefault="003C6236" w:rsidP="002D6CBD">
            <w:pPr>
              <w:jc w:val="center"/>
              <w:rPr>
                <w:sz w:val="20"/>
              </w:rPr>
            </w:pPr>
            <w:r w:rsidRPr="00880ADA">
              <w:rPr>
                <w:sz w:val="20"/>
              </w:rPr>
              <w:t>Yurong Qian</w:t>
            </w:r>
          </w:p>
        </w:tc>
        <w:tc>
          <w:tcPr>
            <w:tcW w:w="2064" w:type="dxa"/>
            <w:vAlign w:val="center"/>
          </w:tcPr>
          <w:p w14:paraId="0C548245" w14:textId="6F12B709" w:rsidR="003304E5" w:rsidRPr="00880ADA" w:rsidRDefault="00AF156F" w:rsidP="002D6CBD">
            <w:pPr>
              <w:pStyle w:val="T2"/>
              <w:spacing w:after="0"/>
              <w:ind w:left="0" w:right="0"/>
              <w:rPr>
                <w:b w:val="0"/>
                <w:sz w:val="20"/>
              </w:rPr>
            </w:pPr>
            <w:r w:rsidRPr="00880ADA">
              <w:rPr>
                <w:b w:val="0"/>
                <w:sz w:val="20"/>
              </w:rPr>
              <w:t>ZTE Corporation</w:t>
            </w:r>
          </w:p>
        </w:tc>
        <w:tc>
          <w:tcPr>
            <w:tcW w:w="2814" w:type="dxa"/>
            <w:vAlign w:val="center"/>
          </w:tcPr>
          <w:p w14:paraId="2116515B" w14:textId="77777777" w:rsidR="003304E5" w:rsidRPr="00880ADA" w:rsidRDefault="003304E5" w:rsidP="002D6CBD">
            <w:pPr>
              <w:pStyle w:val="T2"/>
              <w:spacing w:after="0"/>
              <w:ind w:left="0" w:right="0"/>
              <w:rPr>
                <w:b w:val="0"/>
                <w:sz w:val="20"/>
              </w:rPr>
            </w:pPr>
          </w:p>
        </w:tc>
        <w:tc>
          <w:tcPr>
            <w:tcW w:w="1715" w:type="dxa"/>
            <w:vAlign w:val="center"/>
          </w:tcPr>
          <w:p w14:paraId="703BE40D" w14:textId="77777777" w:rsidR="003304E5" w:rsidRPr="00880ADA" w:rsidRDefault="003304E5" w:rsidP="002D6CBD">
            <w:pPr>
              <w:pStyle w:val="T2"/>
              <w:spacing w:after="0"/>
              <w:ind w:left="0" w:right="0"/>
              <w:rPr>
                <w:b w:val="0"/>
                <w:sz w:val="20"/>
              </w:rPr>
            </w:pPr>
          </w:p>
        </w:tc>
        <w:tc>
          <w:tcPr>
            <w:tcW w:w="1647" w:type="dxa"/>
            <w:vAlign w:val="center"/>
          </w:tcPr>
          <w:p w14:paraId="44A8B850" w14:textId="77777777" w:rsidR="003304E5" w:rsidRPr="00066C70" w:rsidRDefault="003304E5" w:rsidP="002D6CBD">
            <w:pPr>
              <w:pStyle w:val="T2"/>
              <w:spacing w:after="0"/>
              <w:ind w:left="0" w:right="0"/>
              <w:rPr>
                <w:b w:val="0"/>
                <w:sz w:val="20"/>
              </w:rPr>
            </w:pPr>
          </w:p>
        </w:tc>
      </w:tr>
      <w:tr w:rsidR="003304E5" w:rsidRPr="00880ADA" w14:paraId="67755EC0" w14:textId="77777777" w:rsidTr="002D6CBD">
        <w:trPr>
          <w:jc w:val="center"/>
        </w:trPr>
        <w:tc>
          <w:tcPr>
            <w:tcW w:w="1336" w:type="dxa"/>
            <w:vAlign w:val="bottom"/>
          </w:tcPr>
          <w:p w14:paraId="4FBAE9D7" w14:textId="5EB196A7" w:rsidR="003304E5" w:rsidRPr="00880ADA" w:rsidRDefault="005A6EC2" w:rsidP="002D6CBD">
            <w:pPr>
              <w:jc w:val="center"/>
              <w:rPr>
                <w:sz w:val="20"/>
              </w:rPr>
            </w:pPr>
            <w:r w:rsidRPr="00880ADA">
              <w:rPr>
                <w:sz w:val="20"/>
              </w:rPr>
              <w:t>Zisheng Wang</w:t>
            </w:r>
          </w:p>
        </w:tc>
        <w:tc>
          <w:tcPr>
            <w:tcW w:w="2064" w:type="dxa"/>
            <w:vAlign w:val="center"/>
          </w:tcPr>
          <w:p w14:paraId="50A9CCF9" w14:textId="2BE9F149" w:rsidR="003304E5" w:rsidRPr="00880ADA" w:rsidRDefault="00890476" w:rsidP="002D6CBD">
            <w:pPr>
              <w:pStyle w:val="T2"/>
              <w:spacing w:after="0"/>
              <w:ind w:left="0" w:right="0"/>
              <w:rPr>
                <w:b w:val="0"/>
                <w:sz w:val="20"/>
              </w:rPr>
            </w:pPr>
            <w:r w:rsidRPr="00880ADA">
              <w:rPr>
                <w:b w:val="0"/>
                <w:sz w:val="20"/>
              </w:rPr>
              <w:t>ZTE Corporation</w:t>
            </w:r>
          </w:p>
        </w:tc>
        <w:tc>
          <w:tcPr>
            <w:tcW w:w="2814" w:type="dxa"/>
            <w:vAlign w:val="center"/>
          </w:tcPr>
          <w:p w14:paraId="1D294D91" w14:textId="77777777" w:rsidR="003304E5" w:rsidRPr="00880ADA" w:rsidRDefault="003304E5" w:rsidP="002D6CBD">
            <w:pPr>
              <w:pStyle w:val="T2"/>
              <w:spacing w:after="0"/>
              <w:ind w:left="0" w:right="0"/>
              <w:rPr>
                <w:b w:val="0"/>
                <w:sz w:val="20"/>
              </w:rPr>
            </w:pPr>
          </w:p>
        </w:tc>
        <w:tc>
          <w:tcPr>
            <w:tcW w:w="1715" w:type="dxa"/>
            <w:vAlign w:val="center"/>
          </w:tcPr>
          <w:p w14:paraId="549176BC" w14:textId="77777777" w:rsidR="003304E5" w:rsidRPr="00880ADA" w:rsidRDefault="003304E5" w:rsidP="002D6CBD">
            <w:pPr>
              <w:pStyle w:val="T2"/>
              <w:spacing w:after="0"/>
              <w:ind w:left="0" w:right="0"/>
              <w:rPr>
                <w:b w:val="0"/>
                <w:sz w:val="20"/>
              </w:rPr>
            </w:pPr>
          </w:p>
        </w:tc>
        <w:tc>
          <w:tcPr>
            <w:tcW w:w="1647" w:type="dxa"/>
            <w:vAlign w:val="center"/>
          </w:tcPr>
          <w:p w14:paraId="6B84F9F0" w14:textId="77777777" w:rsidR="003304E5" w:rsidRPr="00066C70" w:rsidRDefault="003304E5" w:rsidP="002D6CBD">
            <w:pPr>
              <w:pStyle w:val="T2"/>
              <w:spacing w:after="0"/>
              <w:ind w:left="0" w:right="0"/>
              <w:rPr>
                <w:b w:val="0"/>
                <w:sz w:val="20"/>
              </w:rPr>
            </w:pPr>
          </w:p>
        </w:tc>
      </w:tr>
      <w:tr w:rsidR="003304E5" w:rsidRPr="00880ADA" w14:paraId="2E3B0345" w14:textId="77777777" w:rsidTr="002D6CBD">
        <w:trPr>
          <w:jc w:val="center"/>
        </w:trPr>
        <w:tc>
          <w:tcPr>
            <w:tcW w:w="1336" w:type="dxa"/>
            <w:vAlign w:val="bottom"/>
          </w:tcPr>
          <w:p w14:paraId="75F584CE" w14:textId="52E92A6F" w:rsidR="003304E5" w:rsidRPr="00880ADA" w:rsidRDefault="00EC1A07" w:rsidP="002D6CBD">
            <w:pPr>
              <w:jc w:val="center"/>
              <w:rPr>
                <w:sz w:val="20"/>
              </w:rPr>
            </w:pPr>
            <w:r w:rsidRPr="00880ADA">
              <w:rPr>
                <w:sz w:val="20"/>
              </w:rPr>
              <w:t>Li Quan</w:t>
            </w:r>
          </w:p>
        </w:tc>
        <w:tc>
          <w:tcPr>
            <w:tcW w:w="2064" w:type="dxa"/>
            <w:vAlign w:val="center"/>
          </w:tcPr>
          <w:p w14:paraId="66F4BDC2" w14:textId="298102A2" w:rsidR="003304E5" w:rsidRPr="00880ADA" w:rsidRDefault="00890476" w:rsidP="002D6CBD">
            <w:pPr>
              <w:pStyle w:val="T2"/>
              <w:spacing w:after="0"/>
              <w:ind w:left="0" w:right="0"/>
              <w:rPr>
                <w:b w:val="0"/>
                <w:sz w:val="20"/>
              </w:rPr>
            </w:pPr>
            <w:r w:rsidRPr="00880ADA">
              <w:rPr>
                <w:b w:val="0"/>
                <w:sz w:val="20"/>
              </w:rPr>
              <w:t>ZTE Corporation</w:t>
            </w:r>
          </w:p>
        </w:tc>
        <w:tc>
          <w:tcPr>
            <w:tcW w:w="2814" w:type="dxa"/>
            <w:vAlign w:val="center"/>
          </w:tcPr>
          <w:p w14:paraId="56209D1B" w14:textId="77777777" w:rsidR="003304E5" w:rsidRPr="00880ADA" w:rsidRDefault="003304E5" w:rsidP="002D6CBD">
            <w:pPr>
              <w:pStyle w:val="T2"/>
              <w:spacing w:after="0"/>
              <w:ind w:left="0" w:right="0"/>
              <w:rPr>
                <w:b w:val="0"/>
                <w:sz w:val="20"/>
              </w:rPr>
            </w:pPr>
          </w:p>
        </w:tc>
        <w:tc>
          <w:tcPr>
            <w:tcW w:w="1715" w:type="dxa"/>
            <w:vAlign w:val="center"/>
          </w:tcPr>
          <w:p w14:paraId="3C3808A6" w14:textId="77777777" w:rsidR="003304E5" w:rsidRPr="00880ADA" w:rsidRDefault="003304E5" w:rsidP="002D6CBD">
            <w:pPr>
              <w:pStyle w:val="T2"/>
              <w:spacing w:after="0"/>
              <w:ind w:left="0" w:right="0"/>
              <w:rPr>
                <w:b w:val="0"/>
                <w:sz w:val="20"/>
              </w:rPr>
            </w:pPr>
          </w:p>
        </w:tc>
        <w:tc>
          <w:tcPr>
            <w:tcW w:w="1647" w:type="dxa"/>
            <w:vAlign w:val="center"/>
          </w:tcPr>
          <w:p w14:paraId="4CB09B1A" w14:textId="77777777" w:rsidR="003304E5" w:rsidRPr="00066C70" w:rsidRDefault="003304E5" w:rsidP="002D6CBD">
            <w:pPr>
              <w:pStyle w:val="T2"/>
              <w:spacing w:after="0"/>
              <w:ind w:left="0" w:right="0"/>
              <w:rPr>
                <w:b w:val="0"/>
                <w:sz w:val="20"/>
              </w:rPr>
            </w:pPr>
          </w:p>
        </w:tc>
      </w:tr>
      <w:tr w:rsidR="003304E5" w:rsidRPr="00880ADA" w14:paraId="5BC5FA2F" w14:textId="77777777" w:rsidTr="002D6CBD">
        <w:trPr>
          <w:jc w:val="center"/>
        </w:trPr>
        <w:tc>
          <w:tcPr>
            <w:tcW w:w="1336" w:type="dxa"/>
            <w:vAlign w:val="bottom"/>
          </w:tcPr>
          <w:p w14:paraId="047BD090" w14:textId="4AF0EE9B" w:rsidR="003304E5" w:rsidRPr="00880ADA" w:rsidRDefault="001B627E" w:rsidP="002D6CBD">
            <w:pPr>
              <w:jc w:val="center"/>
              <w:rPr>
                <w:sz w:val="20"/>
              </w:rPr>
            </w:pPr>
            <w:r w:rsidRPr="00880ADA">
              <w:rPr>
                <w:sz w:val="20"/>
              </w:rPr>
              <w:t>Inaki Val Beitia</w:t>
            </w:r>
          </w:p>
        </w:tc>
        <w:tc>
          <w:tcPr>
            <w:tcW w:w="2064" w:type="dxa"/>
            <w:vAlign w:val="center"/>
          </w:tcPr>
          <w:p w14:paraId="1CFCE4E7" w14:textId="7E920814" w:rsidR="003304E5" w:rsidRPr="00880ADA" w:rsidRDefault="00890476" w:rsidP="002D6CBD">
            <w:pPr>
              <w:pStyle w:val="T2"/>
              <w:spacing w:after="0"/>
              <w:ind w:left="0" w:right="0"/>
              <w:rPr>
                <w:b w:val="0"/>
                <w:sz w:val="20"/>
              </w:rPr>
            </w:pPr>
            <w:r w:rsidRPr="00880ADA">
              <w:rPr>
                <w:b w:val="0"/>
                <w:sz w:val="20"/>
              </w:rPr>
              <w:t>MaxLinear, Inc.</w:t>
            </w:r>
          </w:p>
        </w:tc>
        <w:tc>
          <w:tcPr>
            <w:tcW w:w="2814" w:type="dxa"/>
            <w:vAlign w:val="center"/>
          </w:tcPr>
          <w:p w14:paraId="2CE63B6D" w14:textId="77777777" w:rsidR="003304E5" w:rsidRPr="00880ADA" w:rsidRDefault="003304E5" w:rsidP="002D6CBD">
            <w:pPr>
              <w:pStyle w:val="T2"/>
              <w:spacing w:after="0"/>
              <w:ind w:left="0" w:right="0"/>
              <w:rPr>
                <w:b w:val="0"/>
                <w:sz w:val="20"/>
              </w:rPr>
            </w:pPr>
          </w:p>
        </w:tc>
        <w:tc>
          <w:tcPr>
            <w:tcW w:w="1715" w:type="dxa"/>
            <w:vAlign w:val="center"/>
          </w:tcPr>
          <w:p w14:paraId="17827F58" w14:textId="77777777" w:rsidR="003304E5" w:rsidRPr="00880ADA" w:rsidRDefault="003304E5" w:rsidP="002D6CBD">
            <w:pPr>
              <w:pStyle w:val="T2"/>
              <w:spacing w:after="0"/>
              <w:ind w:left="0" w:right="0"/>
              <w:rPr>
                <w:b w:val="0"/>
                <w:sz w:val="20"/>
              </w:rPr>
            </w:pPr>
          </w:p>
        </w:tc>
        <w:tc>
          <w:tcPr>
            <w:tcW w:w="1647" w:type="dxa"/>
            <w:vAlign w:val="center"/>
          </w:tcPr>
          <w:p w14:paraId="045C1609" w14:textId="77777777" w:rsidR="003304E5" w:rsidRPr="00066C70" w:rsidRDefault="003304E5" w:rsidP="002D6CBD">
            <w:pPr>
              <w:pStyle w:val="T2"/>
              <w:spacing w:after="0"/>
              <w:ind w:left="0" w:right="0"/>
              <w:rPr>
                <w:b w:val="0"/>
                <w:sz w:val="20"/>
              </w:rPr>
            </w:pPr>
          </w:p>
        </w:tc>
      </w:tr>
      <w:tr w:rsidR="003304E5" w:rsidRPr="00880ADA" w14:paraId="7CC22AD6" w14:textId="77777777" w:rsidTr="002D6CBD">
        <w:trPr>
          <w:jc w:val="center"/>
        </w:trPr>
        <w:tc>
          <w:tcPr>
            <w:tcW w:w="1336" w:type="dxa"/>
            <w:vAlign w:val="bottom"/>
          </w:tcPr>
          <w:p w14:paraId="133662C4" w14:textId="7F38D8F8" w:rsidR="003304E5" w:rsidRPr="00880ADA" w:rsidRDefault="00346C24" w:rsidP="002D6CBD">
            <w:pPr>
              <w:jc w:val="center"/>
              <w:rPr>
                <w:sz w:val="20"/>
              </w:rPr>
            </w:pPr>
            <w:r w:rsidRPr="00880ADA">
              <w:rPr>
                <w:sz w:val="20"/>
              </w:rPr>
              <w:t>Dana Ciochina</w:t>
            </w:r>
          </w:p>
        </w:tc>
        <w:tc>
          <w:tcPr>
            <w:tcW w:w="2064" w:type="dxa"/>
            <w:vAlign w:val="center"/>
          </w:tcPr>
          <w:p w14:paraId="2877B812" w14:textId="10D39978" w:rsidR="003304E5" w:rsidRPr="00880ADA" w:rsidRDefault="005F041A" w:rsidP="005F041A">
            <w:pPr>
              <w:pStyle w:val="T2"/>
              <w:spacing w:after="0"/>
              <w:ind w:left="0" w:right="0"/>
              <w:rPr>
                <w:b w:val="0"/>
                <w:sz w:val="20"/>
              </w:rPr>
            </w:pPr>
            <w:r w:rsidRPr="00880ADA">
              <w:rPr>
                <w:b w:val="0"/>
                <w:sz w:val="20"/>
              </w:rPr>
              <w:t>Sony Corporation</w:t>
            </w:r>
          </w:p>
        </w:tc>
        <w:tc>
          <w:tcPr>
            <w:tcW w:w="2814" w:type="dxa"/>
            <w:vAlign w:val="center"/>
          </w:tcPr>
          <w:p w14:paraId="13DD4D3A" w14:textId="77777777" w:rsidR="003304E5" w:rsidRPr="00880ADA" w:rsidRDefault="003304E5" w:rsidP="002D6CBD">
            <w:pPr>
              <w:pStyle w:val="T2"/>
              <w:spacing w:after="0"/>
              <w:ind w:left="0" w:right="0"/>
              <w:rPr>
                <w:b w:val="0"/>
                <w:sz w:val="20"/>
              </w:rPr>
            </w:pPr>
          </w:p>
        </w:tc>
        <w:tc>
          <w:tcPr>
            <w:tcW w:w="1715" w:type="dxa"/>
            <w:vAlign w:val="center"/>
          </w:tcPr>
          <w:p w14:paraId="2BE876E0" w14:textId="77777777" w:rsidR="003304E5" w:rsidRPr="00880ADA" w:rsidRDefault="003304E5" w:rsidP="002D6CBD">
            <w:pPr>
              <w:pStyle w:val="T2"/>
              <w:spacing w:after="0"/>
              <w:ind w:left="0" w:right="0"/>
              <w:rPr>
                <w:b w:val="0"/>
                <w:sz w:val="20"/>
              </w:rPr>
            </w:pPr>
          </w:p>
        </w:tc>
        <w:tc>
          <w:tcPr>
            <w:tcW w:w="1647" w:type="dxa"/>
            <w:vAlign w:val="center"/>
          </w:tcPr>
          <w:p w14:paraId="102529D3" w14:textId="77777777" w:rsidR="003304E5" w:rsidRPr="00066C70" w:rsidRDefault="003304E5" w:rsidP="002D6CBD">
            <w:pPr>
              <w:pStyle w:val="T2"/>
              <w:spacing w:after="0"/>
              <w:ind w:left="0" w:right="0"/>
              <w:rPr>
                <w:b w:val="0"/>
                <w:sz w:val="20"/>
              </w:rPr>
            </w:pPr>
          </w:p>
        </w:tc>
      </w:tr>
      <w:tr w:rsidR="003304E5" w:rsidRPr="00880ADA" w14:paraId="42CF6EA0" w14:textId="77777777" w:rsidTr="002D6CBD">
        <w:trPr>
          <w:jc w:val="center"/>
        </w:trPr>
        <w:tc>
          <w:tcPr>
            <w:tcW w:w="1336" w:type="dxa"/>
            <w:vAlign w:val="bottom"/>
          </w:tcPr>
          <w:p w14:paraId="63836476" w14:textId="412C3695" w:rsidR="003304E5" w:rsidRPr="00880ADA" w:rsidRDefault="004A03AD" w:rsidP="002D6CBD">
            <w:pPr>
              <w:jc w:val="center"/>
              <w:rPr>
                <w:sz w:val="20"/>
              </w:rPr>
            </w:pPr>
            <w:r w:rsidRPr="00880ADA">
              <w:rPr>
                <w:sz w:val="20"/>
              </w:rPr>
              <w:t>Okan Mutgan</w:t>
            </w:r>
          </w:p>
        </w:tc>
        <w:tc>
          <w:tcPr>
            <w:tcW w:w="2064" w:type="dxa"/>
            <w:vAlign w:val="center"/>
          </w:tcPr>
          <w:p w14:paraId="42B1EA58" w14:textId="4D8C7CD8" w:rsidR="003304E5" w:rsidRPr="00880ADA" w:rsidRDefault="00FF4314" w:rsidP="002D6CBD">
            <w:pPr>
              <w:pStyle w:val="T2"/>
              <w:spacing w:after="0"/>
              <w:ind w:left="0" w:right="0"/>
              <w:rPr>
                <w:b w:val="0"/>
                <w:sz w:val="20"/>
              </w:rPr>
            </w:pPr>
            <w:r w:rsidRPr="00880ADA">
              <w:rPr>
                <w:b w:val="0"/>
                <w:sz w:val="20"/>
              </w:rPr>
              <w:t>Nokia</w:t>
            </w:r>
          </w:p>
        </w:tc>
        <w:tc>
          <w:tcPr>
            <w:tcW w:w="2814" w:type="dxa"/>
            <w:vAlign w:val="center"/>
          </w:tcPr>
          <w:p w14:paraId="3E7805E4" w14:textId="77777777" w:rsidR="003304E5" w:rsidRPr="00880ADA" w:rsidRDefault="003304E5" w:rsidP="002D6CBD">
            <w:pPr>
              <w:pStyle w:val="T2"/>
              <w:spacing w:after="0"/>
              <w:ind w:left="0" w:right="0"/>
              <w:rPr>
                <w:b w:val="0"/>
                <w:sz w:val="20"/>
              </w:rPr>
            </w:pPr>
          </w:p>
        </w:tc>
        <w:tc>
          <w:tcPr>
            <w:tcW w:w="1715" w:type="dxa"/>
            <w:vAlign w:val="center"/>
          </w:tcPr>
          <w:p w14:paraId="1D86C017" w14:textId="77777777" w:rsidR="003304E5" w:rsidRPr="00880ADA" w:rsidRDefault="003304E5" w:rsidP="002D6CBD">
            <w:pPr>
              <w:pStyle w:val="T2"/>
              <w:spacing w:after="0"/>
              <w:ind w:left="0" w:right="0"/>
              <w:rPr>
                <w:b w:val="0"/>
                <w:sz w:val="20"/>
              </w:rPr>
            </w:pPr>
          </w:p>
        </w:tc>
        <w:tc>
          <w:tcPr>
            <w:tcW w:w="1647" w:type="dxa"/>
            <w:vAlign w:val="center"/>
          </w:tcPr>
          <w:p w14:paraId="5583F80A" w14:textId="77777777" w:rsidR="003304E5" w:rsidRPr="00066C70" w:rsidRDefault="003304E5" w:rsidP="002D6CBD">
            <w:pPr>
              <w:pStyle w:val="T2"/>
              <w:spacing w:after="0"/>
              <w:ind w:left="0" w:right="0"/>
              <w:rPr>
                <w:b w:val="0"/>
                <w:sz w:val="20"/>
              </w:rPr>
            </w:pPr>
          </w:p>
        </w:tc>
      </w:tr>
      <w:tr w:rsidR="003304E5" w:rsidRPr="00880ADA" w14:paraId="690912C8" w14:textId="77777777" w:rsidTr="002D6CBD">
        <w:trPr>
          <w:jc w:val="center"/>
        </w:trPr>
        <w:tc>
          <w:tcPr>
            <w:tcW w:w="1336" w:type="dxa"/>
            <w:vAlign w:val="bottom"/>
          </w:tcPr>
          <w:p w14:paraId="590FE731" w14:textId="6C8570D5" w:rsidR="003304E5" w:rsidRPr="00880ADA" w:rsidRDefault="00867074" w:rsidP="002D6CBD">
            <w:pPr>
              <w:jc w:val="center"/>
              <w:rPr>
                <w:sz w:val="20"/>
              </w:rPr>
            </w:pPr>
            <w:r w:rsidRPr="00880ADA">
              <w:rPr>
                <w:sz w:val="20"/>
              </w:rPr>
              <w:t>Shuyu Shi</w:t>
            </w:r>
          </w:p>
        </w:tc>
        <w:tc>
          <w:tcPr>
            <w:tcW w:w="2064" w:type="dxa"/>
            <w:vAlign w:val="center"/>
          </w:tcPr>
          <w:p w14:paraId="52252841" w14:textId="42843FC5" w:rsidR="003304E5" w:rsidRPr="00880ADA" w:rsidRDefault="00FF4314" w:rsidP="002D6CBD">
            <w:pPr>
              <w:pStyle w:val="T2"/>
              <w:spacing w:after="0"/>
              <w:ind w:left="0" w:right="0"/>
              <w:rPr>
                <w:b w:val="0"/>
                <w:sz w:val="20"/>
              </w:rPr>
            </w:pPr>
            <w:r w:rsidRPr="00880ADA">
              <w:rPr>
                <w:b w:val="0"/>
                <w:sz w:val="20"/>
              </w:rPr>
              <w:t>TP-Link Corporation Limited</w:t>
            </w:r>
          </w:p>
        </w:tc>
        <w:tc>
          <w:tcPr>
            <w:tcW w:w="2814" w:type="dxa"/>
            <w:vAlign w:val="center"/>
          </w:tcPr>
          <w:p w14:paraId="76861D34" w14:textId="77777777" w:rsidR="003304E5" w:rsidRPr="00880ADA" w:rsidRDefault="003304E5" w:rsidP="002D6CBD">
            <w:pPr>
              <w:pStyle w:val="T2"/>
              <w:spacing w:after="0"/>
              <w:ind w:left="0" w:right="0"/>
              <w:rPr>
                <w:b w:val="0"/>
                <w:sz w:val="20"/>
              </w:rPr>
            </w:pPr>
          </w:p>
        </w:tc>
        <w:tc>
          <w:tcPr>
            <w:tcW w:w="1715" w:type="dxa"/>
            <w:vAlign w:val="center"/>
          </w:tcPr>
          <w:p w14:paraId="121B3AB2" w14:textId="77777777" w:rsidR="003304E5" w:rsidRPr="00880ADA" w:rsidRDefault="003304E5" w:rsidP="002D6CBD">
            <w:pPr>
              <w:pStyle w:val="T2"/>
              <w:spacing w:after="0"/>
              <w:ind w:left="0" w:right="0"/>
              <w:rPr>
                <w:b w:val="0"/>
                <w:sz w:val="20"/>
              </w:rPr>
            </w:pPr>
          </w:p>
        </w:tc>
        <w:tc>
          <w:tcPr>
            <w:tcW w:w="1647" w:type="dxa"/>
            <w:vAlign w:val="center"/>
          </w:tcPr>
          <w:p w14:paraId="39A77A3C" w14:textId="77777777" w:rsidR="003304E5" w:rsidRPr="00066C70" w:rsidRDefault="003304E5" w:rsidP="002D6CBD">
            <w:pPr>
              <w:pStyle w:val="T2"/>
              <w:spacing w:after="0"/>
              <w:ind w:left="0" w:right="0"/>
              <w:rPr>
                <w:b w:val="0"/>
                <w:sz w:val="20"/>
              </w:rPr>
            </w:pPr>
          </w:p>
        </w:tc>
      </w:tr>
      <w:tr w:rsidR="003304E5" w:rsidRPr="00880ADA" w14:paraId="6682D1E0" w14:textId="77777777" w:rsidTr="002D6CBD">
        <w:trPr>
          <w:jc w:val="center"/>
        </w:trPr>
        <w:tc>
          <w:tcPr>
            <w:tcW w:w="1336" w:type="dxa"/>
            <w:vAlign w:val="bottom"/>
          </w:tcPr>
          <w:p w14:paraId="2FC90419" w14:textId="701D4476" w:rsidR="003304E5" w:rsidRPr="00880ADA" w:rsidRDefault="00C538C4" w:rsidP="002D6CBD">
            <w:pPr>
              <w:jc w:val="center"/>
              <w:rPr>
                <w:sz w:val="20"/>
              </w:rPr>
            </w:pPr>
            <w:r w:rsidRPr="00880ADA">
              <w:rPr>
                <w:sz w:val="20"/>
              </w:rPr>
              <w:t>Taeyoung Ha</w:t>
            </w:r>
          </w:p>
        </w:tc>
        <w:tc>
          <w:tcPr>
            <w:tcW w:w="2064" w:type="dxa"/>
            <w:vAlign w:val="center"/>
          </w:tcPr>
          <w:p w14:paraId="4DAEEF2D" w14:textId="78A8DDF6" w:rsidR="003304E5" w:rsidRPr="00880ADA" w:rsidRDefault="00965692" w:rsidP="002D6CBD">
            <w:pPr>
              <w:pStyle w:val="T2"/>
              <w:spacing w:after="0"/>
              <w:ind w:left="0" w:right="0"/>
              <w:rPr>
                <w:b w:val="0"/>
                <w:sz w:val="20"/>
              </w:rPr>
            </w:pPr>
            <w:r w:rsidRPr="00880ADA">
              <w:rPr>
                <w:b w:val="0"/>
                <w:sz w:val="20"/>
              </w:rPr>
              <w:t>Samsung Electronics Co., Ltd.</w:t>
            </w:r>
          </w:p>
        </w:tc>
        <w:tc>
          <w:tcPr>
            <w:tcW w:w="2814" w:type="dxa"/>
            <w:vAlign w:val="center"/>
          </w:tcPr>
          <w:p w14:paraId="4B1A5EC0" w14:textId="77777777" w:rsidR="003304E5" w:rsidRPr="00880ADA" w:rsidRDefault="003304E5" w:rsidP="002D6CBD">
            <w:pPr>
              <w:pStyle w:val="T2"/>
              <w:spacing w:after="0"/>
              <w:ind w:left="0" w:right="0"/>
              <w:rPr>
                <w:b w:val="0"/>
                <w:sz w:val="20"/>
              </w:rPr>
            </w:pPr>
          </w:p>
        </w:tc>
        <w:tc>
          <w:tcPr>
            <w:tcW w:w="1715" w:type="dxa"/>
            <w:vAlign w:val="center"/>
          </w:tcPr>
          <w:p w14:paraId="4DB1B794" w14:textId="77777777" w:rsidR="003304E5" w:rsidRPr="00880ADA" w:rsidRDefault="003304E5" w:rsidP="002D6CBD">
            <w:pPr>
              <w:pStyle w:val="T2"/>
              <w:spacing w:after="0"/>
              <w:ind w:left="0" w:right="0"/>
              <w:rPr>
                <w:b w:val="0"/>
                <w:sz w:val="20"/>
              </w:rPr>
            </w:pPr>
          </w:p>
        </w:tc>
        <w:tc>
          <w:tcPr>
            <w:tcW w:w="1647" w:type="dxa"/>
            <w:vAlign w:val="center"/>
          </w:tcPr>
          <w:p w14:paraId="35DC7BB6" w14:textId="77777777" w:rsidR="003304E5" w:rsidRPr="00066C70" w:rsidRDefault="003304E5" w:rsidP="002D6CBD">
            <w:pPr>
              <w:pStyle w:val="T2"/>
              <w:spacing w:after="0"/>
              <w:ind w:left="0" w:right="0"/>
              <w:rPr>
                <w:b w:val="0"/>
                <w:sz w:val="20"/>
              </w:rPr>
            </w:pPr>
          </w:p>
        </w:tc>
      </w:tr>
      <w:tr w:rsidR="003304E5" w:rsidRPr="00880ADA" w14:paraId="06370F57" w14:textId="77777777" w:rsidTr="002D6CBD">
        <w:trPr>
          <w:jc w:val="center"/>
        </w:trPr>
        <w:tc>
          <w:tcPr>
            <w:tcW w:w="1336" w:type="dxa"/>
            <w:vAlign w:val="bottom"/>
          </w:tcPr>
          <w:p w14:paraId="78329431" w14:textId="500022FB" w:rsidR="003304E5" w:rsidRPr="00880ADA" w:rsidRDefault="00D157EC" w:rsidP="002D6CBD">
            <w:pPr>
              <w:jc w:val="center"/>
              <w:rPr>
                <w:sz w:val="20"/>
              </w:rPr>
            </w:pPr>
            <w:r w:rsidRPr="00880ADA">
              <w:rPr>
                <w:sz w:val="20"/>
              </w:rPr>
              <w:t>Tong Bian</w:t>
            </w:r>
          </w:p>
        </w:tc>
        <w:tc>
          <w:tcPr>
            <w:tcW w:w="2064" w:type="dxa"/>
            <w:vAlign w:val="center"/>
          </w:tcPr>
          <w:p w14:paraId="476C1A81" w14:textId="45BCC24C" w:rsidR="003304E5" w:rsidRPr="00880ADA" w:rsidRDefault="00965692" w:rsidP="002D6CBD">
            <w:pPr>
              <w:pStyle w:val="T2"/>
              <w:spacing w:after="0"/>
              <w:ind w:left="0" w:right="0"/>
              <w:rPr>
                <w:b w:val="0"/>
                <w:sz w:val="20"/>
              </w:rPr>
            </w:pPr>
            <w:r w:rsidRPr="00880ADA">
              <w:rPr>
                <w:b w:val="0"/>
                <w:sz w:val="20"/>
              </w:rPr>
              <w:t>Panasonic</w:t>
            </w:r>
          </w:p>
        </w:tc>
        <w:tc>
          <w:tcPr>
            <w:tcW w:w="2814" w:type="dxa"/>
            <w:vAlign w:val="center"/>
          </w:tcPr>
          <w:p w14:paraId="1941A6B3" w14:textId="77777777" w:rsidR="003304E5" w:rsidRPr="00880ADA" w:rsidRDefault="003304E5" w:rsidP="002D6CBD">
            <w:pPr>
              <w:pStyle w:val="T2"/>
              <w:spacing w:after="0"/>
              <w:ind w:left="0" w:right="0"/>
              <w:rPr>
                <w:b w:val="0"/>
                <w:sz w:val="20"/>
              </w:rPr>
            </w:pPr>
          </w:p>
        </w:tc>
        <w:tc>
          <w:tcPr>
            <w:tcW w:w="1715" w:type="dxa"/>
            <w:vAlign w:val="center"/>
          </w:tcPr>
          <w:p w14:paraId="06A4E0B8" w14:textId="77777777" w:rsidR="003304E5" w:rsidRPr="00880ADA" w:rsidRDefault="003304E5" w:rsidP="002D6CBD">
            <w:pPr>
              <w:pStyle w:val="T2"/>
              <w:spacing w:after="0"/>
              <w:ind w:left="0" w:right="0"/>
              <w:rPr>
                <w:b w:val="0"/>
                <w:sz w:val="20"/>
              </w:rPr>
            </w:pPr>
          </w:p>
        </w:tc>
        <w:tc>
          <w:tcPr>
            <w:tcW w:w="1647" w:type="dxa"/>
            <w:vAlign w:val="center"/>
          </w:tcPr>
          <w:p w14:paraId="7E4DB574" w14:textId="77777777" w:rsidR="003304E5" w:rsidRPr="00066C70" w:rsidRDefault="003304E5" w:rsidP="002D6CBD">
            <w:pPr>
              <w:pStyle w:val="T2"/>
              <w:spacing w:after="0"/>
              <w:ind w:left="0" w:right="0"/>
              <w:rPr>
                <w:b w:val="0"/>
                <w:sz w:val="20"/>
              </w:rPr>
            </w:pPr>
          </w:p>
        </w:tc>
      </w:tr>
      <w:tr w:rsidR="003304E5" w:rsidRPr="00880ADA" w14:paraId="24A9CB86" w14:textId="77777777" w:rsidTr="002D6CBD">
        <w:trPr>
          <w:jc w:val="center"/>
        </w:trPr>
        <w:tc>
          <w:tcPr>
            <w:tcW w:w="1336" w:type="dxa"/>
            <w:vAlign w:val="bottom"/>
          </w:tcPr>
          <w:p w14:paraId="2046FC7E" w14:textId="6FD7A7C9" w:rsidR="003304E5" w:rsidRPr="00880ADA" w:rsidRDefault="004B2E39" w:rsidP="002D6CBD">
            <w:pPr>
              <w:jc w:val="center"/>
              <w:rPr>
                <w:sz w:val="20"/>
              </w:rPr>
            </w:pPr>
            <w:r w:rsidRPr="00880ADA">
              <w:rPr>
                <w:sz w:val="20"/>
              </w:rPr>
              <w:t>Jungjun Kim</w:t>
            </w:r>
          </w:p>
        </w:tc>
        <w:tc>
          <w:tcPr>
            <w:tcW w:w="2064" w:type="dxa"/>
            <w:vAlign w:val="center"/>
          </w:tcPr>
          <w:p w14:paraId="5E51316F" w14:textId="111A3172" w:rsidR="003304E5" w:rsidRPr="00880ADA" w:rsidRDefault="00865A8A" w:rsidP="002D6CBD">
            <w:pPr>
              <w:pStyle w:val="T2"/>
              <w:spacing w:after="0"/>
              <w:ind w:left="0" w:right="0"/>
              <w:rPr>
                <w:b w:val="0"/>
                <w:sz w:val="20"/>
              </w:rPr>
            </w:pPr>
            <w:r w:rsidRPr="00880ADA">
              <w:rPr>
                <w:b w:val="0"/>
                <w:sz w:val="20"/>
              </w:rPr>
              <w:t>Samsung Electronics</w:t>
            </w:r>
          </w:p>
        </w:tc>
        <w:tc>
          <w:tcPr>
            <w:tcW w:w="2814" w:type="dxa"/>
            <w:vAlign w:val="center"/>
          </w:tcPr>
          <w:p w14:paraId="6BE249FC" w14:textId="77777777" w:rsidR="003304E5" w:rsidRPr="00880ADA" w:rsidRDefault="003304E5" w:rsidP="002D6CBD">
            <w:pPr>
              <w:pStyle w:val="T2"/>
              <w:spacing w:after="0"/>
              <w:ind w:left="0" w:right="0"/>
              <w:rPr>
                <w:b w:val="0"/>
                <w:sz w:val="20"/>
              </w:rPr>
            </w:pPr>
          </w:p>
        </w:tc>
        <w:tc>
          <w:tcPr>
            <w:tcW w:w="1715" w:type="dxa"/>
            <w:vAlign w:val="center"/>
          </w:tcPr>
          <w:p w14:paraId="633D4081" w14:textId="77777777" w:rsidR="003304E5" w:rsidRPr="00880ADA" w:rsidRDefault="003304E5" w:rsidP="002D6CBD">
            <w:pPr>
              <w:pStyle w:val="T2"/>
              <w:spacing w:after="0"/>
              <w:ind w:left="0" w:right="0"/>
              <w:rPr>
                <w:b w:val="0"/>
                <w:sz w:val="20"/>
              </w:rPr>
            </w:pPr>
          </w:p>
        </w:tc>
        <w:tc>
          <w:tcPr>
            <w:tcW w:w="1647" w:type="dxa"/>
            <w:vAlign w:val="center"/>
          </w:tcPr>
          <w:p w14:paraId="3FE08DB9" w14:textId="77777777" w:rsidR="003304E5" w:rsidRPr="00066C70" w:rsidRDefault="003304E5" w:rsidP="002D6CBD">
            <w:pPr>
              <w:pStyle w:val="T2"/>
              <w:spacing w:after="0"/>
              <w:ind w:left="0" w:right="0"/>
              <w:rPr>
                <w:b w:val="0"/>
                <w:sz w:val="20"/>
              </w:rPr>
            </w:pPr>
          </w:p>
        </w:tc>
      </w:tr>
      <w:tr w:rsidR="003304E5" w:rsidRPr="00880ADA" w14:paraId="32C2344A" w14:textId="77777777" w:rsidTr="002D6CBD">
        <w:trPr>
          <w:jc w:val="center"/>
        </w:trPr>
        <w:tc>
          <w:tcPr>
            <w:tcW w:w="1336" w:type="dxa"/>
            <w:vAlign w:val="bottom"/>
          </w:tcPr>
          <w:p w14:paraId="5922DE3A" w14:textId="374948C2" w:rsidR="003304E5" w:rsidRPr="00880ADA" w:rsidRDefault="003474FE" w:rsidP="002D6CBD">
            <w:pPr>
              <w:jc w:val="center"/>
              <w:rPr>
                <w:sz w:val="20"/>
              </w:rPr>
            </w:pPr>
            <w:r w:rsidRPr="00880ADA">
              <w:rPr>
                <w:sz w:val="20"/>
              </w:rPr>
              <w:t>Alfred Asterjadhi</w:t>
            </w:r>
          </w:p>
        </w:tc>
        <w:tc>
          <w:tcPr>
            <w:tcW w:w="2064" w:type="dxa"/>
            <w:vAlign w:val="center"/>
          </w:tcPr>
          <w:p w14:paraId="29B43422" w14:textId="08820631" w:rsidR="003304E5" w:rsidRPr="00880ADA" w:rsidRDefault="00865A8A" w:rsidP="002D6CBD">
            <w:pPr>
              <w:pStyle w:val="T2"/>
              <w:spacing w:after="0"/>
              <w:ind w:left="0" w:right="0"/>
              <w:rPr>
                <w:b w:val="0"/>
                <w:sz w:val="20"/>
              </w:rPr>
            </w:pPr>
            <w:r w:rsidRPr="00880ADA">
              <w:rPr>
                <w:b w:val="0"/>
                <w:sz w:val="20"/>
              </w:rPr>
              <w:t>Qualcomm Technologies, Inc</w:t>
            </w:r>
          </w:p>
        </w:tc>
        <w:tc>
          <w:tcPr>
            <w:tcW w:w="2814" w:type="dxa"/>
            <w:vAlign w:val="center"/>
          </w:tcPr>
          <w:p w14:paraId="0140C6C2" w14:textId="77777777" w:rsidR="003304E5" w:rsidRPr="00880ADA" w:rsidRDefault="003304E5" w:rsidP="002D6CBD">
            <w:pPr>
              <w:pStyle w:val="T2"/>
              <w:spacing w:after="0"/>
              <w:ind w:left="0" w:right="0"/>
              <w:rPr>
                <w:b w:val="0"/>
                <w:sz w:val="20"/>
              </w:rPr>
            </w:pPr>
          </w:p>
        </w:tc>
        <w:tc>
          <w:tcPr>
            <w:tcW w:w="1715" w:type="dxa"/>
            <w:vAlign w:val="center"/>
          </w:tcPr>
          <w:p w14:paraId="2D15C21D" w14:textId="77777777" w:rsidR="003304E5" w:rsidRPr="00880ADA" w:rsidRDefault="003304E5" w:rsidP="002D6CBD">
            <w:pPr>
              <w:pStyle w:val="T2"/>
              <w:spacing w:after="0"/>
              <w:ind w:left="0" w:right="0"/>
              <w:rPr>
                <w:b w:val="0"/>
                <w:sz w:val="20"/>
              </w:rPr>
            </w:pPr>
          </w:p>
        </w:tc>
        <w:tc>
          <w:tcPr>
            <w:tcW w:w="1647" w:type="dxa"/>
            <w:vAlign w:val="center"/>
          </w:tcPr>
          <w:p w14:paraId="36C4B0DF" w14:textId="77777777" w:rsidR="003304E5" w:rsidRPr="00066C70" w:rsidRDefault="003304E5" w:rsidP="002D6CBD">
            <w:pPr>
              <w:pStyle w:val="T2"/>
              <w:spacing w:after="0"/>
              <w:ind w:left="0" w:right="0"/>
              <w:rPr>
                <w:b w:val="0"/>
                <w:sz w:val="20"/>
              </w:rPr>
            </w:pPr>
          </w:p>
        </w:tc>
      </w:tr>
      <w:tr w:rsidR="003304E5" w:rsidRPr="00880ADA" w14:paraId="58A348B2" w14:textId="77777777" w:rsidTr="002D6CBD">
        <w:trPr>
          <w:jc w:val="center"/>
        </w:trPr>
        <w:tc>
          <w:tcPr>
            <w:tcW w:w="1336" w:type="dxa"/>
            <w:vAlign w:val="bottom"/>
          </w:tcPr>
          <w:p w14:paraId="6E4C470C" w14:textId="4F95E011" w:rsidR="003304E5" w:rsidRPr="00880ADA" w:rsidRDefault="00F47E2A" w:rsidP="002D6CBD">
            <w:pPr>
              <w:jc w:val="center"/>
              <w:rPr>
                <w:sz w:val="20"/>
              </w:rPr>
            </w:pPr>
            <w:r w:rsidRPr="00880ADA">
              <w:rPr>
                <w:sz w:val="20"/>
              </w:rPr>
              <w:t>Ming Gan</w:t>
            </w:r>
          </w:p>
        </w:tc>
        <w:tc>
          <w:tcPr>
            <w:tcW w:w="2064" w:type="dxa"/>
            <w:vAlign w:val="center"/>
          </w:tcPr>
          <w:p w14:paraId="7F4E7EE8" w14:textId="36DE343A" w:rsidR="003304E5" w:rsidRPr="00880ADA" w:rsidRDefault="00EA531C" w:rsidP="002D6CBD">
            <w:pPr>
              <w:pStyle w:val="T2"/>
              <w:spacing w:after="0"/>
              <w:ind w:left="0" w:right="0"/>
              <w:rPr>
                <w:b w:val="0"/>
                <w:sz w:val="20"/>
              </w:rPr>
            </w:pPr>
            <w:r w:rsidRPr="00880ADA">
              <w:rPr>
                <w:b w:val="0"/>
                <w:sz w:val="20"/>
              </w:rPr>
              <w:t>Huawei Technologies Co., Ltd</w:t>
            </w:r>
          </w:p>
        </w:tc>
        <w:tc>
          <w:tcPr>
            <w:tcW w:w="2814" w:type="dxa"/>
            <w:vAlign w:val="center"/>
          </w:tcPr>
          <w:p w14:paraId="01678BB0" w14:textId="77777777" w:rsidR="003304E5" w:rsidRPr="00880ADA" w:rsidRDefault="003304E5" w:rsidP="002D6CBD">
            <w:pPr>
              <w:pStyle w:val="T2"/>
              <w:spacing w:after="0"/>
              <w:ind w:left="0" w:right="0"/>
              <w:rPr>
                <w:b w:val="0"/>
                <w:sz w:val="20"/>
              </w:rPr>
            </w:pPr>
          </w:p>
        </w:tc>
        <w:tc>
          <w:tcPr>
            <w:tcW w:w="1715" w:type="dxa"/>
            <w:vAlign w:val="center"/>
          </w:tcPr>
          <w:p w14:paraId="7C6686B9" w14:textId="77777777" w:rsidR="003304E5" w:rsidRPr="00880ADA" w:rsidRDefault="003304E5" w:rsidP="002D6CBD">
            <w:pPr>
              <w:pStyle w:val="T2"/>
              <w:spacing w:after="0"/>
              <w:ind w:left="0" w:right="0"/>
              <w:rPr>
                <w:b w:val="0"/>
                <w:sz w:val="20"/>
              </w:rPr>
            </w:pPr>
          </w:p>
        </w:tc>
        <w:tc>
          <w:tcPr>
            <w:tcW w:w="1647" w:type="dxa"/>
            <w:vAlign w:val="center"/>
          </w:tcPr>
          <w:p w14:paraId="044B525C" w14:textId="77777777" w:rsidR="003304E5" w:rsidRPr="00066C70" w:rsidRDefault="003304E5" w:rsidP="002D6CBD">
            <w:pPr>
              <w:pStyle w:val="T2"/>
              <w:spacing w:after="0"/>
              <w:ind w:left="0" w:right="0"/>
              <w:rPr>
                <w:b w:val="0"/>
                <w:sz w:val="20"/>
              </w:rPr>
            </w:pPr>
          </w:p>
        </w:tc>
      </w:tr>
      <w:tr w:rsidR="003304E5" w:rsidRPr="00880ADA" w14:paraId="5D9A6435" w14:textId="77777777" w:rsidTr="002D6CBD">
        <w:trPr>
          <w:jc w:val="center"/>
        </w:trPr>
        <w:tc>
          <w:tcPr>
            <w:tcW w:w="1336" w:type="dxa"/>
            <w:vAlign w:val="bottom"/>
          </w:tcPr>
          <w:p w14:paraId="24CFD86A" w14:textId="4C6F3919" w:rsidR="003304E5" w:rsidRPr="00880ADA" w:rsidRDefault="009B4C78" w:rsidP="002D6CBD">
            <w:pPr>
              <w:jc w:val="center"/>
              <w:rPr>
                <w:sz w:val="20"/>
              </w:rPr>
            </w:pPr>
            <w:r w:rsidRPr="00880ADA">
              <w:rPr>
                <w:sz w:val="20"/>
              </w:rPr>
              <w:t>Yunbo Li</w:t>
            </w:r>
          </w:p>
        </w:tc>
        <w:tc>
          <w:tcPr>
            <w:tcW w:w="2064" w:type="dxa"/>
            <w:vAlign w:val="center"/>
          </w:tcPr>
          <w:p w14:paraId="54AE2E6D" w14:textId="40D6FDB8" w:rsidR="003304E5" w:rsidRPr="00880ADA" w:rsidRDefault="007C37A5" w:rsidP="002D6CBD">
            <w:pPr>
              <w:pStyle w:val="T2"/>
              <w:spacing w:after="0"/>
              <w:ind w:left="0" w:right="0"/>
              <w:rPr>
                <w:b w:val="0"/>
                <w:sz w:val="20"/>
              </w:rPr>
            </w:pPr>
            <w:r w:rsidRPr="00880ADA">
              <w:rPr>
                <w:b w:val="0"/>
                <w:sz w:val="20"/>
              </w:rPr>
              <w:t>Huawei Technologies Co., Ltd</w:t>
            </w:r>
          </w:p>
        </w:tc>
        <w:tc>
          <w:tcPr>
            <w:tcW w:w="2814" w:type="dxa"/>
            <w:vAlign w:val="center"/>
          </w:tcPr>
          <w:p w14:paraId="3937F639" w14:textId="77777777" w:rsidR="003304E5" w:rsidRPr="00880ADA" w:rsidRDefault="003304E5" w:rsidP="002D6CBD">
            <w:pPr>
              <w:pStyle w:val="T2"/>
              <w:spacing w:after="0"/>
              <w:ind w:left="0" w:right="0"/>
              <w:rPr>
                <w:b w:val="0"/>
                <w:sz w:val="20"/>
              </w:rPr>
            </w:pPr>
          </w:p>
        </w:tc>
        <w:tc>
          <w:tcPr>
            <w:tcW w:w="1715" w:type="dxa"/>
            <w:vAlign w:val="center"/>
          </w:tcPr>
          <w:p w14:paraId="32EDAE64" w14:textId="77777777" w:rsidR="003304E5" w:rsidRPr="00880ADA" w:rsidRDefault="003304E5" w:rsidP="002D6CBD">
            <w:pPr>
              <w:pStyle w:val="T2"/>
              <w:spacing w:after="0"/>
              <w:ind w:left="0" w:right="0"/>
              <w:rPr>
                <w:b w:val="0"/>
                <w:sz w:val="20"/>
              </w:rPr>
            </w:pPr>
          </w:p>
        </w:tc>
        <w:tc>
          <w:tcPr>
            <w:tcW w:w="1647" w:type="dxa"/>
            <w:vAlign w:val="center"/>
          </w:tcPr>
          <w:p w14:paraId="63480951" w14:textId="77777777" w:rsidR="003304E5" w:rsidRPr="00066C70" w:rsidRDefault="003304E5" w:rsidP="002D6CBD">
            <w:pPr>
              <w:pStyle w:val="T2"/>
              <w:spacing w:after="0"/>
              <w:ind w:left="0" w:right="0"/>
              <w:rPr>
                <w:b w:val="0"/>
                <w:sz w:val="20"/>
              </w:rPr>
            </w:pPr>
          </w:p>
        </w:tc>
      </w:tr>
      <w:tr w:rsidR="003304E5" w:rsidRPr="00880ADA" w14:paraId="54E757E7" w14:textId="77777777" w:rsidTr="002D6CBD">
        <w:trPr>
          <w:jc w:val="center"/>
        </w:trPr>
        <w:tc>
          <w:tcPr>
            <w:tcW w:w="1336" w:type="dxa"/>
            <w:vAlign w:val="bottom"/>
          </w:tcPr>
          <w:p w14:paraId="0EC6C6DC" w14:textId="6B7F5C16" w:rsidR="003304E5" w:rsidRPr="00880ADA" w:rsidRDefault="00364D37" w:rsidP="002D6CBD">
            <w:pPr>
              <w:jc w:val="center"/>
              <w:rPr>
                <w:sz w:val="20"/>
              </w:rPr>
            </w:pPr>
            <w:r w:rsidRPr="00880ADA">
              <w:rPr>
                <w:sz w:val="20"/>
              </w:rPr>
              <w:t>Hui Che</w:t>
            </w:r>
          </w:p>
        </w:tc>
        <w:tc>
          <w:tcPr>
            <w:tcW w:w="2064" w:type="dxa"/>
            <w:vAlign w:val="center"/>
          </w:tcPr>
          <w:p w14:paraId="7AC79726" w14:textId="3B92CAB3" w:rsidR="003304E5" w:rsidRPr="00880ADA" w:rsidRDefault="007C37A5" w:rsidP="002D6CBD">
            <w:pPr>
              <w:pStyle w:val="T2"/>
              <w:spacing w:after="0"/>
              <w:ind w:left="0" w:right="0"/>
              <w:rPr>
                <w:b w:val="0"/>
                <w:sz w:val="20"/>
              </w:rPr>
            </w:pPr>
            <w:r w:rsidRPr="00880ADA">
              <w:rPr>
                <w:b w:val="0"/>
                <w:sz w:val="20"/>
              </w:rPr>
              <w:t>Ruijie Networks Co., Ltd</w:t>
            </w:r>
          </w:p>
        </w:tc>
        <w:tc>
          <w:tcPr>
            <w:tcW w:w="2814" w:type="dxa"/>
            <w:vAlign w:val="center"/>
          </w:tcPr>
          <w:p w14:paraId="55FE739B" w14:textId="77777777" w:rsidR="003304E5" w:rsidRPr="00880ADA" w:rsidRDefault="003304E5" w:rsidP="002D6CBD">
            <w:pPr>
              <w:pStyle w:val="T2"/>
              <w:spacing w:after="0"/>
              <w:ind w:left="0" w:right="0"/>
              <w:rPr>
                <w:b w:val="0"/>
                <w:sz w:val="20"/>
              </w:rPr>
            </w:pPr>
          </w:p>
        </w:tc>
        <w:tc>
          <w:tcPr>
            <w:tcW w:w="1715" w:type="dxa"/>
            <w:vAlign w:val="center"/>
          </w:tcPr>
          <w:p w14:paraId="1DA5E33E" w14:textId="77777777" w:rsidR="003304E5" w:rsidRPr="00880ADA" w:rsidRDefault="003304E5" w:rsidP="002D6CBD">
            <w:pPr>
              <w:pStyle w:val="T2"/>
              <w:spacing w:after="0"/>
              <w:ind w:left="0" w:right="0"/>
              <w:rPr>
                <w:b w:val="0"/>
                <w:sz w:val="20"/>
              </w:rPr>
            </w:pPr>
          </w:p>
        </w:tc>
        <w:tc>
          <w:tcPr>
            <w:tcW w:w="1647" w:type="dxa"/>
            <w:vAlign w:val="center"/>
          </w:tcPr>
          <w:p w14:paraId="000B8483" w14:textId="77777777" w:rsidR="003304E5" w:rsidRPr="00066C70" w:rsidRDefault="003304E5" w:rsidP="002D6CBD">
            <w:pPr>
              <w:pStyle w:val="T2"/>
              <w:spacing w:after="0"/>
              <w:ind w:left="0" w:right="0"/>
              <w:rPr>
                <w:b w:val="0"/>
                <w:sz w:val="20"/>
              </w:rPr>
            </w:pPr>
          </w:p>
        </w:tc>
      </w:tr>
      <w:tr w:rsidR="00176636" w:rsidRPr="00880ADA" w14:paraId="03786758" w14:textId="77777777" w:rsidTr="002D6CBD">
        <w:trPr>
          <w:jc w:val="center"/>
        </w:trPr>
        <w:tc>
          <w:tcPr>
            <w:tcW w:w="1336" w:type="dxa"/>
            <w:vAlign w:val="bottom"/>
          </w:tcPr>
          <w:p w14:paraId="77A90DDA" w14:textId="204D3957" w:rsidR="00176636" w:rsidRPr="00880ADA" w:rsidRDefault="00176636" w:rsidP="002D6CBD">
            <w:pPr>
              <w:jc w:val="center"/>
              <w:rPr>
                <w:sz w:val="20"/>
              </w:rPr>
            </w:pPr>
            <w:r w:rsidRPr="00880ADA">
              <w:rPr>
                <w:sz w:val="20"/>
              </w:rPr>
              <w:t>Gaurav Patwardhan</w:t>
            </w:r>
          </w:p>
        </w:tc>
        <w:tc>
          <w:tcPr>
            <w:tcW w:w="2064" w:type="dxa"/>
            <w:vAlign w:val="center"/>
          </w:tcPr>
          <w:p w14:paraId="2B856573" w14:textId="24F07940" w:rsidR="00176636" w:rsidRPr="00880ADA" w:rsidRDefault="00C3722E" w:rsidP="002D6CBD">
            <w:pPr>
              <w:pStyle w:val="T2"/>
              <w:spacing w:after="0"/>
              <w:ind w:left="0" w:right="0"/>
              <w:rPr>
                <w:b w:val="0"/>
                <w:sz w:val="20"/>
              </w:rPr>
            </w:pPr>
            <w:r w:rsidRPr="00880ADA">
              <w:rPr>
                <w:b w:val="0"/>
                <w:sz w:val="20"/>
              </w:rPr>
              <w:t>Hewlett Packard Enterprise</w:t>
            </w:r>
          </w:p>
        </w:tc>
        <w:tc>
          <w:tcPr>
            <w:tcW w:w="2814" w:type="dxa"/>
            <w:vAlign w:val="center"/>
          </w:tcPr>
          <w:p w14:paraId="3791ACFE" w14:textId="77777777" w:rsidR="00176636" w:rsidRPr="00880ADA" w:rsidRDefault="00176636" w:rsidP="002D6CBD">
            <w:pPr>
              <w:pStyle w:val="T2"/>
              <w:spacing w:after="0"/>
              <w:ind w:left="0" w:right="0"/>
              <w:rPr>
                <w:b w:val="0"/>
                <w:sz w:val="20"/>
              </w:rPr>
            </w:pPr>
          </w:p>
        </w:tc>
        <w:tc>
          <w:tcPr>
            <w:tcW w:w="1715" w:type="dxa"/>
            <w:vAlign w:val="center"/>
          </w:tcPr>
          <w:p w14:paraId="6AA6594C" w14:textId="77777777" w:rsidR="00176636" w:rsidRPr="00880ADA" w:rsidRDefault="00176636" w:rsidP="002D6CBD">
            <w:pPr>
              <w:pStyle w:val="T2"/>
              <w:spacing w:after="0"/>
              <w:ind w:left="0" w:right="0"/>
              <w:rPr>
                <w:b w:val="0"/>
                <w:sz w:val="20"/>
              </w:rPr>
            </w:pPr>
          </w:p>
        </w:tc>
        <w:tc>
          <w:tcPr>
            <w:tcW w:w="1647" w:type="dxa"/>
            <w:vAlign w:val="center"/>
          </w:tcPr>
          <w:p w14:paraId="0ABCAE53" w14:textId="77777777" w:rsidR="00176636" w:rsidRPr="00066C70" w:rsidRDefault="00176636" w:rsidP="002D6CBD">
            <w:pPr>
              <w:pStyle w:val="T2"/>
              <w:spacing w:after="0"/>
              <w:ind w:left="0" w:right="0"/>
              <w:rPr>
                <w:b w:val="0"/>
                <w:sz w:val="20"/>
              </w:rPr>
            </w:pPr>
          </w:p>
        </w:tc>
      </w:tr>
      <w:tr w:rsidR="00176636" w:rsidRPr="00880ADA" w14:paraId="5D9A9BB7" w14:textId="77777777" w:rsidTr="002D6CBD">
        <w:trPr>
          <w:jc w:val="center"/>
        </w:trPr>
        <w:tc>
          <w:tcPr>
            <w:tcW w:w="1336" w:type="dxa"/>
            <w:vAlign w:val="bottom"/>
          </w:tcPr>
          <w:p w14:paraId="73AEB9FC" w14:textId="02481B67" w:rsidR="00176636" w:rsidRPr="00880ADA" w:rsidRDefault="00592A21" w:rsidP="002D6CBD">
            <w:pPr>
              <w:jc w:val="center"/>
              <w:rPr>
                <w:sz w:val="20"/>
              </w:rPr>
            </w:pPr>
            <w:r w:rsidRPr="00880ADA">
              <w:rPr>
                <w:sz w:val="20"/>
              </w:rPr>
              <w:t>Tomo</w:t>
            </w:r>
            <w:r w:rsidR="00F97E26" w:rsidRPr="00880ADA">
              <w:rPr>
                <w:sz w:val="20"/>
              </w:rPr>
              <w:t>ko</w:t>
            </w:r>
            <w:r w:rsidRPr="00880ADA">
              <w:rPr>
                <w:sz w:val="20"/>
              </w:rPr>
              <w:t xml:space="preserve"> Adachi</w:t>
            </w:r>
          </w:p>
        </w:tc>
        <w:tc>
          <w:tcPr>
            <w:tcW w:w="2064" w:type="dxa"/>
            <w:vAlign w:val="center"/>
          </w:tcPr>
          <w:p w14:paraId="11220052" w14:textId="5A3BFE66" w:rsidR="00176636" w:rsidRPr="00880ADA" w:rsidRDefault="00F97E26" w:rsidP="002D6CBD">
            <w:pPr>
              <w:pStyle w:val="T2"/>
              <w:spacing w:after="0"/>
              <w:ind w:left="0" w:right="0"/>
              <w:rPr>
                <w:b w:val="0"/>
                <w:sz w:val="20"/>
              </w:rPr>
            </w:pPr>
            <w:r w:rsidRPr="00880ADA">
              <w:rPr>
                <w:b w:val="0"/>
                <w:sz w:val="20"/>
              </w:rPr>
              <w:t>TOSHIBA Corporation</w:t>
            </w:r>
          </w:p>
        </w:tc>
        <w:tc>
          <w:tcPr>
            <w:tcW w:w="2814" w:type="dxa"/>
            <w:vAlign w:val="center"/>
          </w:tcPr>
          <w:p w14:paraId="6073025C" w14:textId="77777777" w:rsidR="00176636" w:rsidRPr="00880ADA" w:rsidRDefault="00176636" w:rsidP="002D6CBD">
            <w:pPr>
              <w:pStyle w:val="T2"/>
              <w:spacing w:after="0"/>
              <w:ind w:left="0" w:right="0"/>
              <w:rPr>
                <w:b w:val="0"/>
                <w:sz w:val="20"/>
              </w:rPr>
            </w:pPr>
          </w:p>
        </w:tc>
        <w:tc>
          <w:tcPr>
            <w:tcW w:w="1715" w:type="dxa"/>
            <w:vAlign w:val="center"/>
          </w:tcPr>
          <w:p w14:paraId="372E6295" w14:textId="77777777" w:rsidR="00176636" w:rsidRPr="00880ADA" w:rsidRDefault="00176636" w:rsidP="002D6CBD">
            <w:pPr>
              <w:pStyle w:val="T2"/>
              <w:spacing w:after="0"/>
              <w:ind w:left="0" w:right="0"/>
              <w:rPr>
                <w:b w:val="0"/>
                <w:sz w:val="20"/>
              </w:rPr>
            </w:pPr>
          </w:p>
        </w:tc>
        <w:tc>
          <w:tcPr>
            <w:tcW w:w="1647" w:type="dxa"/>
            <w:vAlign w:val="center"/>
          </w:tcPr>
          <w:p w14:paraId="0988BBD5" w14:textId="77777777" w:rsidR="00176636" w:rsidRPr="00066C70" w:rsidRDefault="00176636" w:rsidP="002D6CBD">
            <w:pPr>
              <w:pStyle w:val="T2"/>
              <w:spacing w:after="0"/>
              <w:ind w:left="0" w:right="0"/>
              <w:rPr>
                <w:b w:val="0"/>
                <w:sz w:val="20"/>
              </w:rPr>
            </w:pPr>
          </w:p>
        </w:tc>
      </w:tr>
      <w:tr w:rsidR="00176636" w:rsidRPr="00880ADA" w14:paraId="56DEE8B2" w14:textId="77777777" w:rsidTr="002D6CBD">
        <w:trPr>
          <w:jc w:val="center"/>
        </w:trPr>
        <w:tc>
          <w:tcPr>
            <w:tcW w:w="1336" w:type="dxa"/>
            <w:vAlign w:val="bottom"/>
          </w:tcPr>
          <w:p w14:paraId="0BF2AF36" w14:textId="3F97F11F" w:rsidR="00176636" w:rsidRPr="00880ADA" w:rsidRDefault="00B148C1" w:rsidP="002D6CBD">
            <w:pPr>
              <w:jc w:val="center"/>
              <w:rPr>
                <w:sz w:val="20"/>
              </w:rPr>
            </w:pPr>
            <w:r w:rsidRPr="00880ADA">
              <w:rPr>
                <w:sz w:val="20"/>
              </w:rPr>
              <w:t>Woojin Ahn</w:t>
            </w:r>
          </w:p>
        </w:tc>
        <w:tc>
          <w:tcPr>
            <w:tcW w:w="2064" w:type="dxa"/>
            <w:vAlign w:val="center"/>
          </w:tcPr>
          <w:p w14:paraId="78385C24" w14:textId="6A7B1F46" w:rsidR="00176636" w:rsidRPr="00880ADA" w:rsidRDefault="00253ED2" w:rsidP="002D6CBD">
            <w:pPr>
              <w:pStyle w:val="T2"/>
              <w:spacing w:after="0"/>
              <w:ind w:left="0" w:right="0"/>
              <w:rPr>
                <w:b w:val="0"/>
                <w:sz w:val="20"/>
              </w:rPr>
            </w:pPr>
            <w:r w:rsidRPr="00880ADA">
              <w:rPr>
                <w:b w:val="0"/>
                <w:sz w:val="20"/>
              </w:rPr>
              <w:t>KNUT</w:t>
            </w:r>
          </w:p>
        </w:tc>
        <w:tc>
          <w:tcPr>
            <w:tcW w:w="2814" w:type="dxa"/>
            <w:vAlign w:val="center"/>
          </w:tcPr>
          <w:p w14:paraId="2533D3C1" w14:textId="77777777" w:rsidR="00176636" w:rsidRPr="00880ADA" w:rsidRDefault="00176636" w:rsidP="002D6CBD">
            <w:pPr>
              <w:pStyle w:val="T2"/>
              <w:spacing w:after="0"/>
              <w:ind w:left="0" w:right="0"/>
              <w:rPr>
                <w:b w:val="0"/>
                <w:sz w:val="20"/>
              </w:rPr>
            </w:pPr>
          </w:p>
        </w:tc>
        <w:tc>
          <w:tcPr>
            <w:tcW w:w="1715" w:type="dxa"/>
            <w:vAlign w:val="center"/>
          </w:tcPr>
          <w:p w14:paraId="504F648F" w14:textId="77777777" w:rsidR="00176636" w:rsidRPr="00880ADA" w:rsidRDefault="00176636" w:rsidP="002D6CBD">
            <w:pPr>
              <w:pStyle w:val="T2"/>
              <w:spacing w:after="0"/>
              <w:ind w:left="0" w:right="0"/>
              <w:rPr>
                <w:b w:val="0"/>
                <w:sz w:val="20"/>
              </w:rPr>
            </w:pPr>
          </w:p>
        </w:tc>
        <w:tc>
          <w:tcPr>
            <w:tcW w:w="1647" w:type="dxa"/>
            <w:vAlign w:val="center"/>
          </w:tcPr>
          <w:p w14:paraId="10D1ACCD" w14:textId="77777777" w:rsidR="00176636" w:rsidRPr="00066C70" w:rsidRDefault="00176636" w:rsidP="002D6CBD">
            <w:pPr>
              <w:pStyle w:val="T2"/>
              <w:spacing w:after="0"/>
              <w:ind w:left="0" w:right="0"/>
              <w:rPr>
                <w:b w:val="0"/>
                <w:sz w:val="20"/>
              </w:rPr>
            </w:pPr>
          </w:p>
        </w:tc>
      </w:tr>
      <w:tr w:rsidR="00176636" w:rsidRPr="00880ADA" w14:paraId="6407DFA5" w14:textId="77777777" w:rsidTr="002D6CBD">
        <w:trPr>
          <w:jc w:val="center"/>
        </w:trPr>
        <w:tc>
          <w:tcPr>
            <w:tcW w:w="1336" w:type="dxa"/>
            <w:vAlign w:val="bottom"/>
          </w:tcPr>
          <w:p w14:paraId="381BA085" w14:textId="3B0FDCF7" w:rsidR="00176636" w:rsidRPr="00880ADA" w:rsidRDefault="007B1762" w:rsidP="002D6CBD">
            <w:pPr>
              <w:jc w:val="center"/>
              <w:rPr>
                <w:sz w:val="20"/>
              </w:rPr>
            </w:pPr>
            <w:r w:rsidRPr="00880ADA">
              <w:rPr>
                <w:sz w:val="20"/>
              </w:rPr>
              <w:t>Jonghoe KOO</w:t>
            </w:r>
          </w:p>
        </w:tc>
        <w:tc>
          <w:tcPr>
            <w:tcW w:w="2064" w:type="dxa"/>
            <w:vAlign w:val="center"/>
          </w:tcPr>
          <w:p w14:paraId="16E9F293" w14:textId="250222D6" w:rsidR="00176636" w:rsidRPr="00880ADA" w:rsidRDefault="0003631D" w:rsidP="002D6CBD">
            <w:pPr>
              <w:pStyle w:val="T2"/>
              <w:spacing w:after="0"/>
              <w:ind w:left="0" w:right="0"/>
              <w:rPr>
                <w:b w:val="0"/>
                <w:sz w:val="20"/>
              </w:rPr>
            </w:pPr>
            <w:r w:rsidRPr="00880ADA">
              <w:rPr>
                <w:b w:val="0"/>
                <w:sz w:val="20"/>
              </w:rPr>
              <w:t>S</w:t>
            </w:r>
            <w:r w:rsidR="0082542C" w:rsidRPr="00880ADA">
              <w:rPr>
                <w:b w:val="0"/>
                <w:sz w:val="20"/>
              </w:rPr>
              <w:t xml:space="preserve">amsung </w:t>
            </w:r>
            <w:r w:rsidRPr="00880ADA">
              <w:rPr>
                <w:b w:val="0"/>
                <w:sz w:val="20"/>
              </w:rPr>
              <w:t>E</w:t>
            </w:r>
            <w:r w:rsidR="0082542C" w:rsidRPr="00880ADA">
              <w:rPr>
                <w:b w:val="0"/>
                <w:sz w:val="20"/>
              </w:rPr>
              <w:t>lectronics</w:t>
            </w:r>
          </w:p>
        </w:tc>
        <w:tc>
          <w:tcPr>
            <w:tcW w:w="2814" w:type="dxa"/>
            <w:vAlign w:val="center"/>
          </w:tcPr>
          <w:p w14:paraId="280BA63B" w14:textId="77777777" w:rsidR="00176636" w:rsidRPr="00880ADA" w:rsidRDefault="00176636" w:rsidP="002D6CBD">
            <w:pPr>
              <w:pStyle w:val="T2"/>
              <w:spacing w:after="0"/>
              <w:ind w:left="0" w:right="0"/>
              <w:rPr>
                <w:b w:val="0"/>
                <w:sz w:val="20"/>
              </w:rPr>
            </w:pPr>
          </w:p>
        </w:tc>
        <w:tc>
          <w:tcPr>
            <w:tcW w:w="1715" w:type="dxa"/>
            <w:vAlign w:val="center"/>
          </w:tcPr>
          <w:p w14:paraId="61F4DB15" w14:textId="77777777" w:rsidR="00176636" w:rsidRPr="00880ADA" w:rsidRDefault="00176636" w:rsidP="002D6CBD">
            <w:pPr>
              <w:pStyle w:val="T2"/>
              <w:spacing w:after="0"/>
              <w:ind w:left="0" w:right="0"/>
              <w:rPr>
                <w:b w:val="0"/>
                <w:sz w:val="20"/>
              </w:rPr>
            </w:pPr>
          </w:p>
        </w:tc>
        <w:tc>
          <w:tcPr>
            <w:tcW w:w="1647" w:type="dxa"/>
            <w:vAlign w:val="center"/>
          </w:tcPr>
          <w:p w14:paraId="09859092" w14:textId="77777777" w:rsidR="00176636" w:rsidRPr="00066C70" w:rsidRDefault="00176636" w:rsidP="002D6CBD">
            <w:pPr>
              <w:pStyle w:val="T2"/>
              <w:spacing w:after="0"/>
              <w:ind w:left="0" w:right="0"/>
              <w:rPr>
                <w:b w:val="0"/>
                <w:sz w:val="20"/>
              </w:rPr>
            </w:pPr>
          </w:p>
        </w:tc>
      </w:tr>
      <w:tr w:rsidR="00176636" w:rsidRPr="00880ADA" w14:paraId="7AA9C025" w14:textId="77777777" w:rsidTr="002D6CBD">
        <w:trPr>
          <w:jc w:val="center"/>
        </w:trPr>
        <w:tc>
          <w:tcPr>
            <w:tcW w:w="1336" w:type="dxa"/>
            <w:vAlign w:val="bottom"/>
          </w:tcPr>
          <w:p w14:paraId="0292CF2D" w14:textId="231FEF7E" w:rsidR="00176636" w:rsidRPr="00880ADA" w:rsidRDefault="00C2215C" w:rsidP="002D6CBD">
            <w:pPr>
              <w:jc w:val="center"/>
              <w:rPr>
                <w:sz w:val="20"/>
              </w:rPr>
            </w:pPr>
            <w:r w:rsidRPr="00880ADA">
              <w:rPr>
                <w:sz w:val="20"/>
              </w:rPr>
              <w:t>Hirohiko INOHIZA</w:t>
            </w:r>
          </w:p>
        </w:tc>
        <w:tc>
          <w:tcPr>
            <w:tcW w:w="2064" w:type="dxa"/>
            <w:vAlign w:val="center"/>
          </w:tcPr>
          <w:p w14:paraId="5522A01A" w14:textId="4BEFDB05" w:rsidR="00176636" w:rsidRPr="00880ADA" w:rsidRDefault="0045302D" w:rsidP="002D6CBD">
            <w:pPr>
              <w:pStyle w:val="T2"/>
              <w:spacing w:after="0"/>
              <w:ind w:left="0" w:right="0"/>
              <w:rPr>
                <w:b w:val="0"/>
                <w:sz w:val="20"/>
              </w:rPr>
            </w:pPr>
            <w:r w:rsidRPr="00880ADA">
              <w:rPr>
                <w:b w:val="0"/>
                <w:sz w:val="20"/>
              </w:rPr>
              <w:t>Canon</w:t>
            </w:r>
          </w:p>
        </w:tc>
        <w:tc>
          <w:tcPr>
            <w:tcW w:w="2814" w:type="dxa"/>
            <w:vAlign w:val="center"/>
          </w:tcPr>
          <w:p w14:paraId="2C64EC7A" w14:textId="77777777" w:rsidR="00176636" w:rsidRPr="00880ADA" w:rsidRDefault="00176636" w:rsidP="002D6CBD">
            <w:pPr>
              <w:pStyle w:val="T2"/>
              <w:spacing w:after="0"/>
              <w:ind w:left="0" w:right="0"/>
              <w:rPr>
                <w:b w:val="0"/>
                <w:sz w:val="20"/>
              </w:rPr>
            </w:pPr>
          </w:p>
        </w:tc>
        <w:tc>
          <w:tcPr>
            <w:tcW w:w="1715" w:type="dxa"/>
            <w:vAlign w:val="center"/>
          </w:tcPr>
          <w:p w14:paraId="36D0C56F" w14:textId="77777777" w:rsidR="00176636" w:rsidRPr="00880ADA" w:rsidRDefault="00176636" w:rsidP="002D6CBD">
            <w:pPr>
              <w:pStyle w:val="T2"/>
              <w:spacing w:after="0"/>
              <w:ind w:left="0" w:right="0"/>
              <w:rPr>
                <w:b w:val="0"/>
                <w:sz w:val="20"/>
              </w:rPr>
            </w:pPr>
          </w:p>
        </w:tc>
        <w:tc>
          <w:tcPr>
            <w:tcW w:w="1647" w:type="dxa"/>
            <w:vAlign w:val="center"/>
          </w:tcPr>
          <w:p w14:paraId="0233073F" w14:textId="77777777" w:rsidR="00176636" w:rsidRPr="00066C70" w:rsidRDefault="00176636" w:rsidP="002D6CBD">
            <w:pPr>
              <w:pStyle w:val="T2"/>
              <w:spacing w:after="0"/>
              <w:ind w:left="0" w:right="0"/>
              <w:rPr>
                <w:b w:val="0"/>
                <w:sz w:val="20"/>
              </w:rPr>
            </w:pPr>
          </w:p>
        </w:tc>
      </w:tr>
      <w:tr w:rsidR="00176636" w:rsidRPr="00880ADA" w14:paraId="1A0A6C4A" w14:textId="77777777" w:rsidTr="002D6CBD">
        <w:trPr>
          <w:jc w:val="center"/>
        </w:trPr>
        <w:tc>
          <w:tcPr>
            <w:tcW w:w="1336" w:type="dxa"/>
            <w:vAlign w:val="bottom"/>
          </w:tcPr>
          <w:p w14:paraId="67DCF893" w14:textId="334A12D7" w:rsidR="00176636" w:rsidRPr="00880ADA" w:rsidRDefault="006721B0" w:rsidP="002D6CBD">
            <w:pPr>
              <w:jc w:val="center"/>
              <w:rPr>
                <w:sz w:val="20"/>
              </w:rPr>
            </w:pPr>
            <w:r w:rsidRPr="00880ADA">
              <w:rPr>
                <w:sz w:val="20"/>
              </w:rPr>
              <w:t>Giovanni Chisci</w:t>
            </w:r>
          </w:p>
        </w:tc>
        <w:tc>
          <w:tcPr>
            <w:tcW w:w="2064" w:type="dxa"/>
            <w:vAlign w:val="center"/>
          </w:tcPr>
          <w:p w14:paraId="233910FF" w14:textId="318BE9D0" w:rsidR="00176636" w:rsidRPr="00880ADA" w:rsidRDefault="008C3C0D" w:rsidP="002D6CBD">
            <w:pPr>
              <w:pStyle w:val="T2"/>
              <w:spacing w:after="0"/>
              <w:ind w:left="0" w:right="0"/>
              <w:rPr>
                <w:b w:val="0"/>
                <w:sz w:val="20"/>
              </w:rPr>
            </w:pPr>
            <w:r w:rsidRPr="00880ADA">
              <w:rPr>
                <w:b w:val="0"/>
                <w:sz w:val="20"/>
              </w:rPr>
              <w:t>Qualcomm Technologies, Inc</w:t>
            </w:r>
          </w:p>
        </w:tc>
        <w:tc>
          <w:tcPr>
            <w:tcW w:w="2814" w:type="dxa"/>
            <w:vAlign w:val="center"/>
          </w:tcPr>
          <w:p w14:paraId="5F4DC833" w14:textId="77777777" w:rsidR="00176636" w:rsidRPr="00880ADA" w:rsidRDefault="00176636" w:rsidP="002D6CBD">
            <w:pPr>
              <w:pStyle w:val="T2"/>
              <w:spacing w:after="0"/>
              <w:ind w:left="0" w:right="0"/>
              <w:rPr>
                <w:b w:val="0"/>
                <w:sz w:val="20"/>
              </w:rPr>
            </w:pPr>
          </w:p>
        </w:tc>
        <w:tc>
          <w:tcPr>
            <w:tcW w:w="1715" w:type="dxa"/>
            <w:vAlign w:val="center"/>
          </w:tcPr>
          <w:p w14:paraId="460623E5" w14:textId="77777777" w:rsidR="00176636" w:rsidRPr="00880ADA" w:rsidRDefault="00176636" w:rsidP="002D6CBD">
            <w:pPr>
              <w:pStyle w:val="T2"/>
              <w:spacing w:after="0"/>
              <w:ind w:left="0" w:right="0"/>
              <w:rPr>
                <w:b w:val="0"/>
                <w:sz w:val="20"/>
              </w:rPr>
            </w:pPr>
          </w:p>
        </w:tc>
        <w:tc>
          <w:tcPr>
            <w:tcW w:w="1647" w:type="dxa"/>
            <w:vAlign w:val="center"/>
          </w:tcPr>
          <w:p w14:paraId="749BDA16" w14:textId="77777777" w:rsidR="00176636" w:rsidRPr="00066C70" w:rsidRDefault="00176636" w:rsidP="002D6CBD">
            <w:pPr>
              <w:pStyle w:val="T2"/>
              <w:spacing w:after="0"/>
              <w:ind w:left="0" w:right="0"/>
              <w:rPr>
                <w:b w:val="0"/>
                <w:sz w:val="20"/>
              </w:rPr>
            </w:pPr>
          </w:p>
        </w:tc>
      </w:tr>
      <w:tr w:rsidR="008C3C0D" w:rsidRPr="00880ADA" w14:paraId="22C93EA9" w14:textId="77777777" w:rsidTr="002D6CBD">
        <w:trPr>
          <w:jc w:val="center"/>
        </w:trPr>
        <w:tc>
          <w:tcPr>
            <w:tcW w:w="1336" w:type="dxa"/>
            <w:vAlign w:val="bottom"/>
          </w:tcPr>
          <w:p w14:paraId="3CFC964A" w14:textId="5CF70C6E" w:rsidR="008C3C0D" w:rsidRPr="00880ADA" w:rsidRDefault="008C3C0D" w:rsidP="008C3C0D">
            <w:pPr>
              <w:jc w:val="center"/>
              <w:rPr>
                <w:sz w:val="20"/>
              </w:rPr>
            </w:pPr>
            <w:r w:rsidRPr="00880ADA">
              <w:rPr>
                <w:sz w:val="20"/>
              </w:rPr>
              <w:t>Seongho Byeon</w:t>
            </w:r>
          </w:p>
        </w:tc>
        <w:tc>
          <w:tcPr>
            <w:tcW w:w="2064" w:type="dxa"/>
            <w:vAlign w:val="center"/>
          </w:tcPr>
          <w:p w14:paraId="411E64C2" w14:textId="4872DCBA" w:rsidR="008C3C0D" w:rsidRPr="00880ADA" w:rsidRDefault="008C3C0D" w:rsidP="008C3C0D">
            <w:pPr>
              <w:pStyle w:val="T2"/>
              <w:spacing w:after="0"/>
              <w:ind w:left="0" w:right="0"/>
              <w:rPr>
                <w:b w:val="0"/>
                <w:sz w:val="20"/>
              </w:rPr>
            </w:pPr>
            <w:r w:rsidRPr="00880ADA">
              <w:rPr>
                <w:b w:val="0"/>
                <w:sz w:val="20"/>
              </w:rPr>
              <w:t>Samsung Electronics</w:t>
            </w:r>
          </w:p>
        </w:tc>
        <w:tc>
          <w:tcPr>
            <w:tcW w:w="2814" w:type="dxa"/>
            <w:vAlign w:val="center"/>
          </w:tcPr>
          <w:p w14:paraId="460C3214" w14:textId="77777777" w:rsidR="008C3C0D" w:rsidRPr="00880ADA" w:rsidRDefault="008C3C0D" w:rsidP="008C3C0D">
            <w:pPr>
              <w:pStyle w:val="T2"/>
              <w:spacing w:after="0"/>
              <w:ind w:left="0" w:right="0"/>
              <w:rPr>
                <w:b w:val="0"/>
                <w:sz w:val="20"/>
              </w:rPr>
            </w:pPr>
          </w:p>
        </w:tc>
        <w:tc>
          <w:tcPr>
            <w:tcW w:w="1715" w:type="dxa"/>
            <w:vAlign w:val="center"/>
          </w:tcPr>
          <w:p w14:paraId="5CEA0DAB" w14:textId="77777777" w:rsidR="008C3C0D" w:rsidRPr="00880ADA" w:rsidRDefault="008C3C0D" w:rsidP="008C3C0D">
            <w:pPr>
              <w:pStyle w:val="T2"/>
              <w:spacing w:after="0"/>
              <w:ind w:left="0" w:right="0"/>
              <w:rPr>
                <w:b w:val="0"/>
                <w:sz w:val="20"/>
              </w:rPr>
            </w:pPr>
          </w:p>
        </w:tc>
        <w:tc>
          <w:tcPr>
            <w:tcW w:w="1647" w:type="dxa"/>
            <w:vAlign w:val="center"/>
          </w:tcPr>
          <w:p w14:paraId="1A1B4240" w14:textId="77777777" w:rsidR="008C3C0D" w:rsidRPr="00066C70" w:rsidRDefault="008C3C0D" w:rsidP="008C3C0D">
            <w:pPr>
              <w:pStyle w:val="T2"/>
              <w:spacing w:after="0"/>
              <w:ind w:left="0" w:right="0"/>
              <w:rPr>
                <w:b w:val="0"/>
                <w:sz w:val="20"/>
              </w:rPr>
            </w:pPr>
          </w:p>
        </w:tc>
      </w:tr>
      <w:tr w:rsidR="008C3C0D" w:rsidRPr="00880ADA" w14:paraId="6598F588" w14:textId="77777777" w:rsidTr="002D6CBD">
        <w:trPr>
          <w:jc w:val="center"/>
        </w:trPr>
        <w:tc>
          <w:tcPr>
            <w:tcW w:w="1336" w:type="dxa"/>
            <w:vAlign w:val="bottom"/>
          </w:tcPr>
          <w:p w14:paraId="146311E7" w14:textId="29BE4C57" w:rsidR="008C3C0D" w:rsidRPr="00880ADA" w:rsidRDefault="008C3C0D" w:rsidP="008C3C0D">
            <w:pPr>
              <w:jc w:val="center"/>
              <w:rPr>
                <w:sz w:val="20"/>
              </w:rPr>
            </w:pPr>
            <w:r w:rsidRPr="00880ADA">
              <w:rPr>
                <w:sz w:val="20"/>
              </w:rPr>
              <w:t>Dibakar Das</w:t>
            </w:r>
          </w:p>
        </w:tc>
        <w:tc>
          <w:tcPr>
            <w:tcW w:w="2064" w:type="dxa"/>
            <w:vAlign w:val="center"/>
          </w:tcPr>
          <w:p w14:paraId="37B27FE5" w14:textId="765815E7" w:rsidR="008C3C0D" w:rsidRPr="00880ADA" w:rsidRDefault="00BE43A9" w:rsidP="008C3C0D">
            <w:pPr>
              <w:pStyle w:val="T2"/>
              <w:spacing w:after="0"/>
              <w:ind w:left="0" w:right="0"/>
              <w:rPr>
                <w:b w:val="0"/>
                <w:sz w:val="20"/>
              </w:rPr>
            </w:pPr>
            <w:r w:rsidRPr="00880ADA">
              <w:rPr>
                <w:b w:val="0"/>
                <w:sz w:val="20"/>
              </w:rPr>
              <w:t>Intel Corporation</w:t>
            </w:r>
          </w:p>
        </w:tc>
        <w:tc>
          <w:tcPr>
            <w:tcW w:w="2814" w:type="dxa"/>
            <w:vAlign w:val="center"/>
          </w:tcPr>
          <w:p w14:paraId="55E137C7" w14:textId="77777777" w:rsidR="008C3C0D" w:rsidRPr="00880ADA" w:rsidRDefault="008C3C0D" w:rsidP="008C3C0D">
            <w:pPr>
              <w:pStyle w:val="T2"/>
              <w:spacing w:after="0"/>
              <w:ind w:left="0" w:right="0"/>
              <w:rPr>
                <w:b w:val="0"/>
                <w:sz w:val="20"/>
              </w:rPr>
            </w:pPr>
          </w:p>
        </w:tc>
        <w:tc>
          <w:tcPr>
            <w:tcW w:w="1715" w:type="dxa"/>
            <w:vAlign w:val="center"/>
          </w:tcPr>
          <w:p w14:paraId="3C25A0FD" w14:textId="77777777" w:rsidR="008C3C0D" w:rsidRPr="00880ADA" w:rsidRDefault="008C3C0D" w:rsidP="008C3C0D">
            <w:pPr>
              <w:pStyle w:val="T2"/>
              <w:spacing w:after="0"/>
              <w:ind w:left="0" w:right="0"/>
              <w:rPr>
                <w:b w:val="0"/>
                <w:sz w:val="20"/>
              </w:rPr>
            </w:pPr>
          </w:p>
        </w:tc>
        <w:tc>
          <w:tcPr>
            <w:tcW w:w="1647" w:type="dxa"/>
            <w:vAlign w:val="center"/>
          </w:tcPr>
          <w:p w14:paraId="0A9DDFA2" w14:textId="77777777" w:rsidR="008C3C0D" w:rsidRPr="00066C70" w:rsidRDefault="008C3C0D" w:rsidP="008C3C0D">
            <w:pPr>
              <w:pStyle w:val="T2"/>
              <w:spacing w:after="0"/>
              <w:ind w:left="0" w:right="0"/>
              <w:rPr>
                <w:b w:val="0"/>
                <w:sz w:val="20"/>
              </w:rPr>
            </w:pPr>
          </w:p>
        </w:tc>
      </w:tr>
      <w:tr w:rsidR="008C3C0D" w:rsidRPr="00880ADA" w14:paraId="5BF4637E" w14:textId="77777777" w:rsidTr="002D6CBD">
        <w:trPr>
          <w:jc w:val="center"/>
        </w:trPr>
        <w:tc>
          <w:tcPr>
            <w:tcW w:w="1336" w:type="dxa"/>
            <w:vAlign w:val="bottom"/>
          </w:tcPr>
          <w:p w14:paraId="71CDF562" w14:textId="4C3BE791" w:rsidR="008C3C0D" w:rsidRPr="00880ADA" w:rsidRDefault="008C3C0D" w:rsidP="008C3C0D">
            <w:pPr>
              <w:jc w:val="center"/>
              <w:rPr>
                <w:sz w:val="20"/>
              </w:rPr>
            </w:pPr>
            <w:r w:rsidRPr="00880ADA">
              <w:rPr>
                <w:sz w:val="20"/>
              </w:rPr>
              <w:t>Yue Qi</w:t>
            </w:r>
          </w:p>
        </w:tc>
        <w:tc>
          <w:tcPr>
            <w:tcW w:w="2064" w:type="dxa"/>
            <w:vAlign w:val="center"/>
          </w:tcPr>
          <w:p w14:paraId="054BA14C" w14:textId="359FA0CF" w:rsidR="008C3C0D" w:rsidRPr="00880ADA" w:rsidRDefault="00DC35C7" w:rsidP="008C3C0D">
            <w:pPr>
              <w:pStyle w:val="T2"/>
              <w:spacing w:after="0"/>
              <w:ind w:left="0" w:right="0"/>
              <w:rPr>
                <w:b w:val="0"/>
                <w:sz w:val="20"/>
              </w:rPr>
            </w:pPr>
            <w:r w:rsidRPr="00880ADA">
              <w:rPr>
                <w:b w:val="0"/>
                <w:sz w:val="20"/>
              </w:rPr>
              <w:t>Samsung Research America</w:t>
            </w:r>
          </w:p>
        </w:tc>
        <w:tc>
          <w:tcPr>
            <w:tcW w:w="2814" w:type="dxa"/>
            <w:vAlign w:val="center"/>
          </w:tcPr>
          <w:p w14:paraId="41779B47" w14:textId="77777777" w:rsidR="008C3C0D" w:rsidRPr="00880ADA" w:rsidRDefault="008C3C0D" w:rsidP="008C3C0D">
            <w:pPr>
              <w:pStyle w:val="T2"/>
              <w:spacing w:after="0"/>
              <w:ind w:left="0" w:right="0"/>
              <w:rPr>
                <w:b w:val="0"/>
                <w:sz w:val="20"/>
              </w:rPr>
            </w:pPr>
          </w:p>
        </w:tc>
        <w:tc>
          <w:tcPr>
            <w:tcW w:w="1715" w:type="dxa"/>
            <w:vAlign w:val="center"/>
          </w:tcPr>
          <w:p w14:paraId="248CD540" w14:textId="77777777" w:rsidR="008C3C0D" w:rsidRPr="00880ADA" w:rsidRDefault="008C3C0D" w:rsidP="008C3C0D">
            <w:pPr>
              <w:pStyle w:val="T2"/>
              <w:spacing w:after="0"/>
              <w:ind w:left="0" w:right="0"/>
              <w:rPr>
                <w:b w:val="0"/>
                <w:sz w:val="20"/>
              </w:rPr>
            </w:pPr>
          </w:p>
        </w:tc>
        <w:tc>
          <w:tcPr>
            <w:tcW w:w="1647" w:type="dxa"/>
            <w:vAlign w:val="center"/>
          </w:tcPr>
          <w:p w14:paraId="49DDC5A7" w14:textId="77777777" w:rsidR="008C3C0D" w:rsidRPr="00066C70" w:rsidRDefault="008C3C0D" w:rsidP="008C3C0D">
            <w:pPr>
              <w:pStyle w:val="T2"/>
              <w:spacing w:after="0"/>
              <w:ind w:left="0" w:right="0"/>
              <w:rPr>
                <w:b w:val="0"/>
                <w:sz w:val="20"/>
              </w:rPr>
            </w:pPr>
          </w:p>
        </w:tc>
      </w:tr>
      <w:tr w:rsidR="008C3C0D" w:rsidRPr="00880ADA" w14:paraId="0CFAEB17" w14:textId="77777777" w:rsidTr="002D6CBD">
        <w:trPr>
          <w:jc w:val="center"/>
        </w:trPr>
        <w:tc>
          <w:tcPr>
            <w:tcW w:w="1336" w:type="dxa"/>
            <w:vAlign w:val="bottom"/>
          </w:tcPr>
          <w:p w14:paraId="6B4D610E" w14:textId="03F039A0" w:rsidR="008C3C0D" w:rsidRPr="00880ADA" w:rsidRDefault="008C3C0D" w:rsidP="008C3C0D">
            <w:pPr>
              <w:jc w:val="center"/>
              <w:rPr>
                <w:sz w:val="20"/>
              </w:rPr>
            </w:pPr>
            <w:r w:rsidRPr="00880ADA">
              <w:rPr>
                <w:sz w:val="20"/>
              </w:rPr>
              <w:t>Rubayet Shafin</w:t>
            </w:r>
          </w:p>
        </w:tc>
        <w:tc>
          <w:tcPr>
            <w:tcW w:w="2064" w:type="dxa"/>
            <w:vAlign w:val="center"/>
          </w:tcPr>
          <w:p w14:paraId="12914A74" w14:textId="6606E6E4" w:rsidR="008C3C0D" w:rsidRPr="00880ADA" w:rsidRDefault="00E47940" w:rsidP="008C3C0D">
            <w:pPr>
              <w:pStyle w:val="T2"/>
              <w:spacing w:after="0"/>
              <w:ind w:left="0" w:right="0"/>
              <w:rPr>
                <w:b w:val="0"/>
                <w:sz w:val="20"/>
              </w:rPr>
            </w:pPr>
            <w:r w:rsidRPr="00880ADA">
              <w:rPr>
                <w:b w:val="0"/>
                <w:sz w:val="20"/>
              </w:rPr>
              <w:t>Samsung Electronics</w:t>
            </w:r>
          </w:p>
        </w:tc>
        <w:tc>
          <w:tcPr>
            <w:tcW w:w="2814" w:type="dxa"/>
            <w:vAlign w:val="center"/>
          </w:tcPr>
          <w:p w14:paraId="6AE1FB10" w14:textId="77777777" w:rsidR="008C3C0D" w:rsidRPr="00880ADA" w:rsidRDefault="008C3C0D" w:rsidP="008C3C0D">
            <w:pPr>
              <w:pStyle w:val="T2"/>
              <w:spacing w:after="0"/>
              <w:ind w:left="0" w:right="0"/>
              <w:rPr>
                <w:b w:val="0"/>
                <w:sz w:val="20"/>
              </w:rPr>
            </w:pPr>
          </w:p>
        </w:tc>
        <w:tc>
          <w:tcPr>
            <w:tcW w:w="1715" w:type="dxa"/>
            <w:vAlign w:val="center"/>
          </w:tcPr>
          <w:p w14:paraId="7A69741E" w14:textId="77777777" w:rsidR="008C3C0D" w:rsidRPr="00880ADA" w:rsidRDefault="008C3C0D" w:rsidP="008C3C0D">
            <w:pPr>
              <w:pStyle w:val="T2"/>
              <w:spacing w:after="0"/>
              <w:ind w:left="0" w:right="0"/>
              <w:rPr>
                <w:b w:val="0"/>
                <w:sz w:val="20"/>
              </w:rPr>
            </w:pPr>
          </w:p>
        </w:tc>
        <w:tc>
          <w:tcPr>
            <w:tcW w:w="1647" w:type="dxa"/>
            <w:vAlign w:val="center"/>
          </w:tcPr>
          <w:p w14:paraId="3A98A4E6" w14:textId="77777777" w:rsidR="008C3C0D" w:rsidRPr="00066C70" w:rsidRDefault="008C3C0D" w:rsidP="008C3C0D">
            <w:pPr>
              <w:pStyle w:val="T2"/>
              <w:spacing w:after="0"/>
              <w:ind w:left="0" w:right="0"/>
              <w:rPr>
                <w:b w:val="0"/>
                <w:sz w:val="20"/>
              </w:rPr>
            </w:pPr>
          </w:p>
        </w:tc>
      </w:tr>
      <w:tr w:rsidR="008C3C0D" w:rsidRPr="00880ADA" w14:paraId="261ADE2C" w14:textId="77777777" w:rsidTr="002D6CBD">
        <w:trPr>
          <w:jc w:val="center"/>
        </w:trPr>
        <w:tc>
          <w:tcPr>
            <w:tcW w:w="1336" w:type="dxa"/>
            <w:vAlign w:val="bottom"/>
          </w:tcPr>
          <w:p w14:paraId="7E578AFE" w14:textId="4A71C49F" w:rsidR="008C3C0D" w:rsidRPr="00880ADA" w:rsidRDefault="008C3C0D" w:rsidP="008C3C0D">
            <w:pPr>
              <w:jc w:val="center"/>
              <w:rPr>
                <w:sz w:val="20"/>
              </w:rPr>
            </w:pPr>
            <w:r w:rsidRPr="00880ADA">
              <w:rPr>
                <w:sz w:val="20"/>
              </w:rPr>
              <w:lastRenderedPageBreak/>
              <w:t>Lei Zhou</w:t>
            </w:r>
          </w:p>
        </w:tc>
        <w:tc>
          <w:tcPr>
            <w:tcW w:w="2064" w:type="dxa"/>
            <w:vAlign w:val="center"/>
          </w:tcPr>
          <w:p w14:paraId="7F7C3F96" w14:textId="2A1E1A6B" w:rsidR="008C3C0D" w:rsidRPr="00880ADA" w:rsidRDefault="00434C8D" w:rsidP="008C3C0D">
            <w:pPr>
              <w:pStyle w:val="T2"/>
              <w:spacing w:after="0"/>
              <w:ind w:left="0" w:right="0"/>
              <w:rPr>
                <w:b w:val="0"/>
                <w:sz w:val="20"/>
              </w:rPr>
            </w:pPr>
            <w:r w:rsidRPr="00880ADA">
              <w:rPr>
                <w:b w:val="0"/>
                <w:sz w:val="20"/>
              </w:rPr>
              <w:t>H3C Technologies Co., Limited</w:t>
            </w:r>
          </w:p>
        </w:tc>
        <w:tc>
          <w:tcPr>
            <w:tcW w:w="2814" w:type="dxa"/>
            <w:vAlign w:val="center"/>
          </w:tcPr>
          <w:p w14:paraId="5CA04D82" w14:textId="77777777" w:rsidR="008C3C0D" w:rsidRPr="00880ADA" w:rsidRDefault="008C3C0D" w:rsidP="008C3C0D">
            <w:pPr>
              <w:pStyle w:val="T2"/>
              <w:spacing w:after="0"/>
              <w:ind w:left="0" w:right="0"/>
              <w:rPr>
                <w:b w:val="0"/>
                <w:sz w:val="20"/>
              </w:rPr>
            </w:pPr>
          </w:p>
        </w:tc>
        <w:tc>
          <w:tcPr>
            <w:tcW w:w="1715" w:type="dxa"/>
            <w:vAlign w:val="center"/>
          </w:tcPr>
          <w:p w14:paraId="0CCA6359" w14:textId="77777777" w:rsidR="008C3C0D" w:rsidRPr="00880ADA" w:rsidRDefault="008C3C0D" w:rsidP="008C3C0D">
            <w:pPr>
              <w:pStyle w:val="T2"/>
              <w:spacing w:after="0"/>
              <w:ind w:left="0" w:right="0"/>
              <w:rPr>
                <w:b w:val="0"/>
                <w:sz w:val="20"/>
              </w:rPr>
            </w:pPr>
          </w:p>
        </w:tc>
        <w:tc>
          <w:tcPr>
            <w:tcW w:w="1647" w:type="dxa"/>
            <w:vAlign w:val="center"/>
          </w:tcPr>
          <w:p w14:paraId="4B520F1E" w14:textId="77777777" w:rsidR="008C3C0D" w:rsidRPr="00066C70" w:rsidRDefault="008C3C0D" w:rsidP="008C3C0D">
            <w:pPr>
              <w:pStyle w:val="T2"/>
              <w:spacing w:after="0"/>
              <w:ind w:left="0" w:right="0"/>
              <w:rPr>
                <w:b w:val="0"/>
                <w:sz w:val="20"/>
              </w:rPr>
            </w:pPr>
          </w:p>
        </w:tc>
      </w:tr>
      <w:tr w:rsidR="008C3C0D" w:rsidRPr="00880ADA" w14:paraId="5CFDC9BA" w14:textId="77777777" w:rsidTr="002D6CBD">
        <w:trPr>
          <w:jc w:val="center"/>
        </w:trPr>
        <w:tc>
          <w:tcPr>
            <w:tcW w:w="1336" w:type="dxa"/>
            <w:vAlign w:val="bottom"/>
          </w:tcPr>
          <w:p w14:paraId="686E33B7" w14:textId="7D3CC32C" w:rsidR="008C3C0D" w:rsidRPr="00880ADA" w:rsidRDefault="008C3C0D" w:rsidP="008C3C0D">
            <w:pPr>
              <w:jc w:val="center"/>
              <w:rPr>
                <w:sz w:val="20"/>
              </w:rPr>
            </w:pPr>
            <w:r w:rsidRPr="00880ADA">
              <w:rPr>
                <w:sz w:val="20"/>
              </w:rPr>
              <w:t>Behnam Dezfouli</w:t>
            </w:r>
            <w:r w:rsidRPr="00880ADA">
              <w:rPr>
                <w:sz w:val="20"/>
                <w:lang w:val="en-US"/>
              </w:rPr>
              <w:t xml:space="preserve"> </w:t>
            </w:r>
          </w:p>
        </w:tc>
        <w:tc>
          <w:tcPr>
            <w:tcW w:w="2064" w:type="dxa"/>
            <w:vAlign w:val="center"/>
          </w:tcPr>
          <w:p w14:paraId="66C2ED03" w14:textId="64D951D0" w:rsidR="008C3C0D" w:rsidRPr="00880ADA" w:rsidRDefault="00434C8D" w:rsidP="008C3C0D">
            <w:pPr>
              <w:pStyle w:val="T2"/>
              <w:spacing w:after="0"/>
              <w:ind w:left="0" w:right="0"/>
              <w:rPr>
                <w:b w:val="0"/>
                <w:sz w:val="20"/>
              </w:rPr>
            </w:pPr>
            <w:r w:rsidRPr="00880ADA">
              <w:rPr>
                <w:b w:val="0"/>
                <w:sz w:val="20"/>
              </w:rPr>
              <w:t>Nokia</w:t>
            </w:r>
          </w:p>
        </w:tc>
        <w:tc>
          <w:tcPr>
            <w:tcW w:w="2814" w:type="dxa"/>
            <w:vAlign w:val="center"/>
          </w:tcPr>
          <w:p w14:paraId="5F0B7DC1" w14:textId="77777777" w:rsidR="008C3C0D" w:rsidRPr="00880ADA" w:rsidRDefault="008C3C0D" w:rsidP="008C3C0D">
            <w:pPr>
              <w:pStyle w:val="T2"/>
              <w:spacing w:after="0"/>
              <w:ind w:left="0" w:right="0"/>
              <w:rPr>
                <w:b w:val="0"/>
                <w:sz w:val="20"/>
              </w:rPr>
            </w:pPr>
          </w:p>
        </w:tc>
        <w:tc>
          <w:tcPr>
            <w:tcW w:w="1715" w:type="dxa"/>
            <w:vAlign w:val="center"/>
          </w:tcPr>
          <w:p w14:paraId="56E44402" w14:textId="77777777" w:rsidR="008C3C0D" w:rsidRPr="00880ADA" w:rsidRDefault="008C3C0D" w:rsidP="008C3C0D">
            <w:pPr>
              <w:pStyle w:val="T2"/>
              <w:spacing w:after="0"/>
              <w:ind w:left="0" w:right="0"/>
              <w:rPr>
                <w:b w:val="0"/>
                <w:sz w:val="20"/>
              </w:rPr>
            </w:pPr>
          </w:p>
        </w:tc>
        <w:tc>
          <w:tcPr>
            <w:tcW w:w="1647" w:type="dxa"/>
            <w:vAlign w:val="center"/>
          </w:tcPr>
          <w:p w14:paraId="0E11D3FA" w14:textId="77777777" w:rsidR="008C3C0D" w:rsidRPr="00066C70" w:rsidRDefault="008C3C0D" w:rsidP="008C3C0D">
            <w:pPr>
              <w:pStyle w:val="T2"/>
              <w:spacing w:after="0"/>
              <w:ind w:left="0" w:right="0"/>
              <w:rPr>
                <w:b w:val="0"/>
                <w:sz w:val="20"/>
              </w:rPr>
            </w:pPr>
          </w:p>
        </w:tc>
      </w:tr>
      <w:tr w:rsidR="008C3C0D" w:rsidRPr="00880ADA" w14:paraId="60E45D7E" w14:textId="77777777" w:rsidTr="002D6CBD">
        <w:trPr>
          <w:jc w:val="center"/>
        </w:trPr>
        <w:tc>
          <w:tcPr>
            <w:tcW w:w="1336" w:type="dxa"/>
            <w:vAlign w:val="bottom"/>
          </w:tcPr>
          <w:p w14:paraId="37F66925" w14:textId="28359C47" w:rsidR="008C3C0D" w:rsidRPr="00880ADA" w:rsidRDefault="008C3C0D" w:rsidP="008C3C0D">
            <w:pPr>
              <w:jc w:val="center"/>
              <w:rPr>
                <w:sz w:val="20"/>
              </w:rPr>
            </w:pPr>
            <w:r w:rsidRPr="00880ADA">
              <w:rPr>
                <w:sz w:val="20"/>
              </w:rPr>
              <w:t>Gaurang Naik</w:t>
            </w:r>
          </w:p>
        </w:tc>
        <w:tc>
          <w:tcPr>
            <w:tcW w:w="2064" w:type="dxa"/>
            <w:vAlign w:val="center"/>
          </w:tcPr>
          <w:p w14:paraId="032C7348" w14:textId="3DBB2443" w:rsidR="008C3C0D" w:rsidRPr="00880ADA" w:rsidRDefault="00DF0251" w:rsidP="008C3C0D">
            <w:pPr>
              <w:pStyle w:val="T2"/>
              <w:spacing w:after="0"/>
              <w:ind w:left="0" w:right="0"/>
              <w:rPr>
                <w:b w:val="0"/>
                <w:sz w:val="20"/>
              </w:rPr>
            </w:pPr>
            <w:r w:rsidRPr="00880ADA">
              <w:rPr>
                <w:b w:val="0"/>
                <w:sz w:val="20"/>
              </w:rPr>
              <w:t>Qualcomm Technologies, Inc</w:t>
            </w:r>
          </w:p>
        </w:tc>
        <w:tc>
          <w:tcPr>
            <w:tcW w:w="2814" w:type="dxa"/>
            <w:vAlign w:val="center"/>
          </w:tcPr>
          <w:p w14:paraId="5B4F4588" w14:textId="77777777" w:rsidR="008C3C0D" w:rsidRPr="00880ADA" w:rsidRDefault="008C3C0D" w:rsidP="008C3C0D">
            <w:pPr>
              <w:pStyle w:val="T2"/>
              <w:spacing w:after="0"/>
              <w:ind w:left="0" w:right="0"/>
              <w:rPr>
                <w:b w:val="0"/>
                <w:sz w:val="20"/>
              </w:rPr>
            </w:pPr>
          </w:p>
        </w:tc>
        <w:tc>
          <w:tcPr>
            <w:tcW w:w="1715" w:type="dxa"/>
            <w:vAlign w:val="center"/>
          </w:tcPr>
          <w:p w14:paraId="0B2B4AFA" w14:textId="77777777" w:rsidR="008C3C0D" w:rsidRPr="00880ADA" w:rsidRDefault="008C3C0D" w:rsidP="008C3C0D">
            <w:pPr>
              <w:pStyle w:val="T2"/>
              <w:spacing w:after="0"/>
              <w:ind w:left="0" w:right="0"/>
              <w:rPr>
                <w:b w:val="0"/>
                <w:sz w:val="20"/>
              </w:rPr>
            </w:pPr>
          </w:p>
        </w:tc>
        <w:tc>
          <w:tcPr>
            <w:tcW w:w="1647" w:type="dxa"/>
            <w:vAlign w:val="center"/>
          </w:tcPr>
          <w:p w14:paraId="16E817C3" w14:textId="77777777" w:rsidR="008C3C0D" w:rsidRPr="00066C70" w:rsidRDefault="008C3C0D" w:rsidP="008C3C0D">
            <w:pPr>
              <w:pStyle w:val="T2"/>
              <w:spacing w:after="0"/>
              <w:ind w:left="0" w:right="0"/>
              <w:rPr>
                <w:b w:val="0"/>
                <w:sz w:val="20"/>
              </w:rPr>
            </w:pPr>
          </w:p>
        </w:tc>
      </w:tr>
      <w:tr w:rsidR="008C3C0D" w:rsidRPr="00880ADA" w14:paraId="722789DC" w14:textId="77777777" w:rsidTr="002D6CBD">
        <w:trPr>
          <w:jc w:val="center"/>
        </w:trPr>
        <w:tc>
          <w:tcPr>
            <w:tcW w:w="1336" w:type="dxa"/>
            <w:vAlign w:val="bottom"/>
          </w:tcPr>
          <w:p w14:paraId="0525DCC0" w14:textId="79036391" w:rsidR="008C3C0D" w:rsidRPr="00880ADA" w:rsidRDefault="008C3C0D" w:rsidP="008C3C0D">
            <w:pPr>
              <w:jc w:val="center"/>
              <w:rPr>
                <w:sz w:val="20"/>
              </w:rPr>
            </w:pPr>
            <w:r w:rsidRPr="00880ADA">
              <w:rPr>
                <w:sz w:val="20"/>
              </w:rPr>
              <w:t>Shuang Fan</w:t>
            </w:r>
          </w:p>
        </w:tc>
        <w:tc>
          <w:tcPr>
            <w:tcW w:w="2064" w:type="dxa"/>
            <w:vAlign w:val="center"/>
          </w:tcPr>
          <w:p w14:paraId="18926155" w14:textId="67FA5190" w:rsidR="008C3C0D" w:rsidRPr="00880ADA" w:rsidRDefault="005C116A" w:rsidP="008C3C0D">
            <w:pPr>
              <w:pStyle w:val="T2"/>
              <w:spacing w:after="0"/>
              <w:ind w:left="0" w:right="0"/>
              <w:rPr>
                <w:b w:val="0"/>
                <w:sz w:val="20"/>
              </w:rPr>
            </w:pPr>
            <w:r w:rsidRPr="00880ADA">
              <w:rPr>
                <w:b w:val="0"/>
                <w:sz w:val="20"/>
              </w:rPr>
              <w:t>Sanechips Technology Co., Ltd.</w:t>
            </w:r>
          </w:p>
        </w:tc>
        <w:tc>
          <w:tcPr>
            <w:tcW w:w="2814" w:type="dxa"/>
            <w:vAlign w:val="center"/>
          </w:tcPr>
          <w:p w14:paraId="42ACBA78" w14:textId="77777777" w:rsidR="008C3C0D" w:rsidRPr="00880ADA" w:rsidRDefault="008C3C0D" w:rsidP="008C3C0D">
            <w:pPr>
              <w:pStyle w:val="T2"/>
              <w:spacing w:after="0"/>
              <w:ind w:left="0" w:right="0"/>
              <w:rPr>
                <w:b w:val="0"/>
                <w:sz w:val="20"/>
              </w:rPr>
            </w:pPr>
          </w:p>
        </w:tc>
        <w:tc>
          <w:tcPr>
            <w:tcW w:w="1715" w:type="dxa"/>
            <w:vAlign w:val="center"/>
          </w:tcPr>
          <w:p w14:paraId="777A5718" w14:textId="77777777" w:rsidR="008C3C0D" w:rsidRPr="00880ADA" w:rsidRDefault="008C3C0D" w:rsidP="008C3C0D">
            <w:pPr>
              <w:pStyle w:val="T2"/>
              <w:spacing w:after="0"/>
              <w:ind w:left="0" w:right="0"/>
              <w:rPr>
                <w:b w:val="0"/>
                <w:sz w:val="20"/>
              </w:rPr>
            </w:pPr>
          </w:p>
        </w:tc>
        <w:tc>
          <w:tcPr>
            <w:tcW w:w="1647" w:type="dxa"/>
            <w:vAlign w:val="center"/>
          </w:tcPr>
          <w:p w14:paraId="2B6C3B31" w14:textId="77777777" w:rsidR="008C3C0D" w:rsidRPr="00066C70" w:rsidRDefault="008C3C0D" w:rsidP="008C3C0D">
            <w:pPr>
              <w:pStyle w:val="T2"/>
              <w:spacing w:after="0"/>
              <w:ind w:left="0" w:right="0"/>
              <w:rPr>
                <w:b w:val="0"/>
                <w:sz w:val="20"/>
              </w:rPr>
            </w:pPr>
          </w:p>
        </w:tc>
      </w:tr>
      <w:tr w:rsidR="008C3C0D" w:rsidRPr="00880ADA" w14:paraId="75A3B922" w14:textId="77777777" w:rsidTr="002D6CBD">
        <w:trPr>
          <w:jc w:val="center"/>
        </w:trPr>
        <w:tc>
          <w:tcPr>
            <w:tcW w:w="1336" w:type="dxa"/>
            <w:vAlign w:val="bottom"/>
          </w:tcPr>
          <w:p w14:paraId="1154C840" w14:textId="7E23BCAC" w:rsidR="008C3C0D" w:rsidRPr="00880ADA" w:rsidRDefault="008C3C0D" w:rsidP="008C3C0D">
            <w:pPr>
              <w:jc w:val="center"/>
              <w:rPr>
                <w:sz w:val="20"/>
              </w:rPr>
            </w:pPr>
            <w:r w:rsidRPr="00880ADA">
              <w:rPr>
                <w:sz w:val="20"/>
              </w:rPr>
              <w:t>Lili Hervieu</w:t>
            </w:r>
          </w:p>
        </w:tc>
        <w:tc>
          <w:tcPr>
            <w:tcW w:w="2064" w:type="dxa"/>
            <w:vAlign w:val="center"/>
          </w:tcPr>
          <w:p w14:paraId="7C92FB6A" w14:textId="4EDB3729" w:rsidR="008C3C0D" w:rsidRPr="00880ADA" w:rsidRDefault="0090680D" w:rsidP="008C3C0D">
            <w:pPr>
              <w:pStyle w:val="T2"/>
              <w:spacing w:after="0"/>
              <w:ind w:left="0" w:right="0"/>
              <w:rPr>
                <w:b w:val="0"/>
                <w:sz w:val="20"/>
              </w:rPr>
            </w:pPr>
            <w:r w:rsidRPr="00880ADA">
              <w:rPr>
                <w:b w:val="0"/>
                <w:sz w:val="20"/>
              </w:rPr>
              <w:t>Cable Television Laboratories Inc. (CableLabs)</w:t>
            </w:r>
          </w:p>
        </w:tc>
        <w:tc>
          <w:tcPr>
            <w:tcW w:w="2814" w:type="dxa"/>
            <w:vAlign w:val="center"/>
          </w:tcPr>
          <w:p w14:paraId="2DC40C3E" w14:textId="77777777" w:rsidR="008C3C0D" w:rsidRPr="00880ADA" w:rsidRDefault="008C3C0D" w:rsidP="008C3C0D">
            <w:pPr>
              <w:pStyle w:val="T2"/>
              <w:spacing w:after="0"/>
              <w:ind w:left="0" w:right="0"/>
              <w:rPr>
                <w:b w:val="0"/>
                <w:sz w:val="20"/>
              </w:rPr>
            </w:pPr>
          </w:p>
        </w:tc>
        <w:tc>
          <w:tcPr>
            <w:tcW w:w="1715" w:type="dxa"/>
            <w:vAlign w:val="center"/>
          </w:tcPr>
          <w:p w14:paraId="55166E61" w14:textId="77777777" w:rsidR="008C3C0D" w:rsidRPr="00880ADA" w:rsidRDefault="008C3C0D" w:rsidP="008C3C0D">
            <w:pPr>
              <w:pStyle w:val="T2"/>
              <w:spacing w:after="0"/>
              <w:ind w:left="0" w:right="0"/>
              <w:rPr>
                <w:b w:val="0"/>
                <w:sz w:val="20"/>
              </w:rPr>
            </w:pPr>
          </w:p>
        </w:tc>
        <w:tc>
          <w:tcPr>
            <w:tcW w:w="1647" w:type="dxa"/>
            <w:vAlign w:val="center"/>
          </w:tcPr>
          <w:p w14:paraId="5895607E" w14:textId="77777777" w:rsidR="008C3C0D" w:rsidRPr="00066C70" w:rsidRDefault="008C3C0D" w:rsidP="008C3C0D">
            <w:pPr>
              <w:pStyle w:val="T2"/>
              <w:spacing w:after="0"/>
              <w:ind w:left="0" w:right="0"/>
              <w:rPr>
                <w:b w:val="0"/>
                <w:sz w:val="20"/>
              </w:rPr>
            </w:pPr>
          </w:p>
        </w:tc>
      </w:tr>
      <w:tr w:rsidR="008C3C0D" w:rsidRPr="00880ADA" w14:paraId="11526083" w14:textId="77777777" w:rsidTr="002D6CBD">
        <w:trPr>
          <w:jc w:val="center"/>
        </w:trPr>
        <w:tc>
          <w:tcPr>
            <w:tcW w:w="1336" w:type="dxa"/>
            <w:vAlign w:val="bottom"/>
          </w:tcPr>
          <w:p w14:paraId="79BD876E" w14:textId="70A8F370" w:rsidR="008C3C0D" w:rsidRPr="00880ADA" w:rsidRDefault="008C3C0D" w:rsidP="008C3C0D">
            <w:pPr>
              <w:jc w:val="center"/>
              <w:rPr>
                <w:sz w:val="20"/>
              </w:rPr>
            </w:pPr>
            <w:r w:rsidRPr="00880ADA">
              <w:rPr>
                <w:sz w:val="20"/>
              </w:rPr>
              <w:t>Kiseon Ryu</w:t>
            </w:r>
          </w:p>
        </w:tc>
        <w:tc>
          <w:tcPr>
            <w:tcW w:w="2064" w:type="dxa"/>
            <w:vAlign w:val="center"/>
          </w:tcPr>
          <w:p w14:paraId="7701880F" w14:textId="25EEF1B2" w:rsidR="008C3C0D" w:rsidRPr="00880ADA" w:rsidRDefault="0090680D" w:rsidP="008C3C0D">
            <w:pPr>
              <w:pStyle w:val="T2"/>
              <w:spacing w:after="0"/>
              <w:ind w:left="0" w:right="0"/>
              <w:rPr>
                <w:b w:val="0"/>
                <w:sz w:val="20"/>
              </w:rPr>
            </w:pPr>
            <w:r w:rsidRPr="00880ADA">
              <w:rPr>
                <w:b w:val="0"/>
                <w:sz w:val="20"/>
              </w:rPr>
              <w:t>NXP Semiconductors</w:t>
            </w:r>
          </w:p>
        </w:tc>
        <w:tc>
          <w:tcPr>
            <w:tcW w:w="2814" w:type="dxa"/>
            <w:vAlign w:val="center"/>
          </w:tcPr>
          <w:p w14:paraId="10CDA675" w14:textId="77777777" w:rsidR="008C3C0D" w:rsidRPr="00880ADA" w:rsidRDefault="008C3C0D" w:rsidP="008C3C0D">
            <w:pPr>
              <w:pStyle w:val="T2"/>
              <w:spacing w:after="0"/>
              <w:ind w:left="0" w:right="0"/>
              <w:rPr>
                <w:b w:val="0"/>
                <w:sz w:val="20"/>
              </w:rPr>
            </w:pPr>
          </w:p>
        </w:tc>
        <w:tc>
          <w:tcPr>
            <w:tcW w:w="1715" w:type="dxa"/>
            <w:vAlign w:val="center"/>
          </w:tcPr>
          <w:p w14:paraId="3C77857C" w14:textId="77777777" w:rsidR="008C3C0D" w:rsidRPr="00880ADA" w:rsidRDefault="008C3C0D" w:rsidP="008C3C0D">
            <w:pPr>
              <w:pStyle w:val="T2"/>
              <w:spacing w:after="0"/>
              <w:ind w:left="0" w:right="0"/>
              <w:rPr>
                <w:b w:val="0"/>
                <w:sz w:val="20"/>
              </w:rPr>
            </w:pPr>
          </w:p>
        </w:tc>
        <w:tc>
          <w:tcPr>
            <w:tcW w:w="1647" w:type="dxa"/>
            <w:vAlign w:val="center"/>
          </w:tcPr>
          <w:p w14:paraId="5048BB9D" w14:textId="77777777" w:rsidR="008C3C0D" w:rsidRPr="00066C70" w:rsidRDefault="008C3C0D" w:rsidP="008C3C0D">
            <w:pPr>
              <w:pStyle w:val="T2"/>
              <w:spacing w:after="0"/>
              <w:ind w:left="0" w:right="0"/>
              <w:rPr>
                <w:b w:val="0"/>
                <w:sz w:val="20"/>
              </w:rPr>
            </w:pPr>
          </w:p>
        </w:tc>
      </w:tr>
      <w:tr w:rsidR="008C3C0D" w:rsidRPr="00880ADA" w14:paraId="367D95CE" w14:textId="77777777" w:rsidTr="002D6CBD">
        <w:trPr>
          <w:jc w:val="center"/>
        </w:trPr>
        <w:tc>
          <w:tcPr>
            <w:tcW w:w="1336" w:type="dxa"/>
            <w:vAlign w:val="bottom"/>
          </w:tcPr>
          <w:p w14:paraId="075EA4D6" w14:textId="0F338465" w:rsidR="008C3C0D" w:rsidRPr="00880ADA" w:rsidRDefault="008C3C0D" w:rsidP="008C3C0D">
            <w:pPr>
              <w:jc w:val="center"/>
              <w:rPr>
                <w:sz w:val="20"/>
              </w:rPr>
            </w:pPr>
            <w:r w:rsidRPr="00880ADA">
              <w:rPr>
                <w:sz w:val="20"/>
              </w:rPr>
              <w:t>Peshal Nayak</w:t>
            </w:r>
          </w:p>
        </w:tc>
        <w:tc>
          <w:tcPr>
            <w:tcW w:w="2064" w:type="dxa"/>
            <w:vAlign w:val="center"/>
          </w:tcPr>
          <w:p w14:paraId="54E6667B" w14:textId="09300890" w:rsidR="008C3C0D" w:rsidRPr="00880ADA" w:rsidRDefault="00984744" w:rsidP="008C3C0D">
            <w:pPr>
              <w:pStyle w:val="T2"/>
              <w:spacing w:after="0"/>
              <w:ind w:left="0" w:right="0"/>
              <w:rPr>
                <w:b w:val="0"/>
                <w:sz w:val="20"/>
              </w:rPr>
            </w:pPr>
            <w:r w:rsidRPr="00880ADA">
              <w:rPr>
                <w:b w:val="0"/>
                <w:sz w:val="20"/>
              </w:rPr>
              <w:t>Samsung Research America</w:t>
            </w:r>
          </w:p>
        </w:tc>
        <w:tc>
          <w:tcPr>
            <w:tcW w:w="2814" w:type="dxa"/>
            <w:vAlign w:val="center"/>
          </w:tcPr>
          <w:p w14:paraId="25F65420" w14:textId="77777777" w:rsidR="008C3C0D" w:rsidRPr="00880ADA" w:rsidRDefault="008C3C0D" w:rsidP="008C3C0D">
            <w:pPr>
              <w:pStyle w:val="T2"/>
              <w:spacing w:after="0"/>
              <w:ind w:left="0" w:right="0"/>
              <w:rPr>
                <w:b w:val="0"/>
                <w:sz w:val="20"/>
              </w:rPr>
            </w:pPr>
          </w:p>
        </w:tc>
        <w:tc>
          <w:tcPr>
            <w:tcW w:w="1715" w:type="dxa"/>
            <w:vAlign w:val="center"/>
          </w:tcPr>
          <w:p w14:paraId="7606287D" w14:textId="77777777" w:rsidR="008C3C0D" w:rsidRPr="00880ADA" w:rsidRDefault="008C3C0D" w:rsidP="008C3C0D">
            <w:pPr>
              <w:pStyle w:val="T2"/>
              <w:spacing w:after="0"/>
              <w:ind w:left="0" w:right="0"/>
              <w:rPr>
                <w:b w:val="0"/>
                <w:sz w:val="20"/>
              </w:rPr>
            </w:pPr>
          </w:p>
        </w:tc>
        <w:tc>
          <w:tcPr>
            <w:tcW w:w="1647" w:type="dxa"/>
            <w:vAlign w:val="center"/>
          </w:tcPr>
          <w:p w14:paraId="654C2D95" w14:textId="77777777" w:rsidR="008C3C0D" w:rsidRPr="00066C70" w:rsidRDefault="008C3C0D" w:rsidP="008C3C0D">
            <w:pPr>
              <w:pStyle w:val="T2"/>
              <w:spacing w:after="0"/>
              <w:ind w:left="0" w:right="0"/>
              <w:rPr>
                <w:b w:val="0"/>
                <w:sz w:val="20"/>
              </w:rPr>
            </w:pPr>
          </w:p>
        </w:tc>
      </w:tr>
      <w:tr w:rsidR="008C3C0D" w:rsidRPr="00880ADA" w14:paraId="0CDD0C06" w14:textId="77777777" w:rsidTr="002D6CBD">
        <w:trPr>
          <w:jc w:val="center"/>
        </w:trPr>
        <w:tc>
          <w:tcPr>
            <w:tcW w:w="1336" w:type="dxa"/>
            <w:vAlign w:val="bottom"/>
          </w:tcPr>
          <w:p w14:paraId="7815529E" w14:textId="279A4D72" w:rsidR="008C3C0D" w:rsidRPr="00880ADA" w:rsidRDefault="008C3C0D" w:rsidP="008C3C0D">
            <w:pPr>
              <w:jc w:val="center"/>
              <w:rPr>
                <w:sz w:val="20"/>
              </w:rPr>
            </w:pPr>
            <w:r w:rsidRPr="00880ADA">
              <w:rPr>
                <w:sz w:val="20"/>
              </w:rPr>
              <w:t>Xiaofei Wang</w:t>
            </w:r>
          </w:p>
        </w:tc>
        <w:tc>
          <w:tcPr>
            <w:tcW w:w="2064" w:type="dxa"/>
            <w:vAlign w:val="center"/>
          </w:tcPr>
          <w:p w14:paraId="650F6637" w14:textId="29475243" w:rsidR="008C3C0D" w:rsidRPr="00880ADA" w:rsidRDefault="0014317C" w:rsidP="008C3C0D">
            <w:pPr>
              <w:pStyle w:val="T2"/>
              <w:spacing w:after="0"/>
              <w:ind w:left="0" w:right="0"/>
              <w:rPr>
                <w:b w:val="0"/>
                <w:sz w:val="20"/>
              </w:rPr>
            </w:pPr>
            <w:r w:rsidRPr="00880ADA">
              <w:rPr>
                <w:b w:val="0"/>
                <w:sz w:val="20"/>
              </w:rPr>
              <w:t>InterDigital, Inc.</w:t>
            </w:r>
          </w:p>
        </w:tc>
        <w:tc>
          <w:tcPr>
            <w:tcW w:w="2814" w:type="dxa"/>
            <w:vAlign w:val="center"/>
          </w:tcPr>
          <w:p w14:paraId="1AD13EB3" w14:textId="77777777" w:rsidR="008C3C0D" w:rsidRPr="00880ADA" w:rsidRDefault="008C3C0D" w:rsidP="008C3C0D">
            <w:pPr>
              <w:pStyle w:val="T2"/>
              <w:spacing w:after="0"/>
              <w:ind w:left="0" w:right="0"/>
              <w:rPr>
                <w:b w:val="0"/>
                <w:sz w:val="20"/>
              </w:rPr>
            </w:pPr>
          </w:p>
        </w:tc>
        <w:tc>
          <w:tcPr>
            <w:tcW w:w="1715" w:type="dxa"/>
            <w:vAlign w:val="center"/>
          </w:tcPr>
          <w:p w14:paraId="685F1006" w14:textId="77777777" w:rsidR="008C3C0D" w:rsidRPr="00880ADA" w:rsidRDefault="008C3C0D" w:rsidP="008C3C0D">
            <w:pPr>
              <w:pStyle w:val="T2"/>
              <w:spacing w:after="0"/>
              <w:ind w:left="0" w:right="0"/>
              <w:rPr>
                <w:b w:val="0"/>
                <w:sz w:val="20"/>
              </w:rPr>
            </w:pPr>
          </w:p>
        </w:tc>
        <w:tc>
          <w:tcPr>
            <w:tcW w:w="1647" w:type="dxa"/>
            <w:vAlign w:val="center"/>
          </w:tcPr>
          <w:p w14:paraId="21F69C75" w14:textId="77777777" w:rsidR="008C3C0D" w:rsidRPr="00066C70" w:rsidRDefault="008C3C0D" w:rsidP="008C3C0D">
            <w:pPr>
              <w:pStyle w:val="T2"/>
              <w:spacing w:after="0"/>
              <w:ind w:left="0" w:right="0"/>
              <w:rPr>
                <w:b w:val="0"/>
                <w:sz w:val="20"/>
              </w:rPr>
            </w:pPr>
          </w:p>
        </w:tc>
      </w:tr>
      <w:tr w:rsidR="008C3C0D" w:rsidRPr="00880ADA" w14:paraId="0BFB6F83" w14:textId="77777777" w:rsidTr="002D6CBD">
        <w:trPr>
          <w:jc w:val="center"/>
        </w:trPr>
        <w:tc>
          <w:tcPr>
            <w:tcW w:w="1336" w:type="dxa"/>
            <w:vAlign w:val="bottom"/>
          </w:tcPr>
          <w:p w14:paraId="3545AA21" w14:textId="54F1A55C" w:rsidR="008C3C0D" w:rsidRPr="00880ADA" w:rsidRDefault="008C3C0D" w:rsidP="008C3C0D">
            <w:pPr>
              <w:jc w:val="center"/>
              <w:rPr>
                <w:sz w:val="20"/>
              </w:rPr>
            </w:pPr>
            <w:r w:rsidRPr="00880ADA">
              <w:rPr>
                <w:sz w:val="20"/>
              </w:rPr>
              <w:t>Nima Namvar</w:t>
            </w:r>
          </w:p>
        </w:tc>
        <w:tc>
          <w:tcPr>
            <w:tcW w:w="2064" w:type="dxa"/>
            <w:vAlign w:val="center"/>
          </w:tcPr>
          <w:p w14:paraId="4C9C71F4" w14:textId="5047C552" w:rsidR="008C3C0D" w:rsidRPr="00880ADA" w:rsidRDefault="0014317C" w:rsidP="008C3C0D">
            <w:pPr>
              <w:pStyle w:val="T2"/>
              <w:spacing w:after="0"/>
              <w:ind w:left="0" w:right="0"/>
              <w:rPr>
                <w:b w:val="0"/>
                <w:sz w:val="20"/>
              </w:rPr>
            </w:pPr>
            <w:r w:rsidRPr="00880ADA">
              <w:rPr>
                <w:b w:val="0"/>
                <w:sz w:val="20"/>
              </w:rPr>
              <w:t>Charter Communications</w:t>
            </w:r>
          </w:p>
        </w:tc>
        <w:tc>
          <w:tcPr>
            <w:tcW w:w="2814" w:type="dxa"/>
            <w:vAlign w:val="center"/>
          </w:tcPr>
          <w:p w14:paraId="28CC7FCC" w14:textId="77777777" w:rsidR="008C3C0D" w:rsidRPr="00880ADA" w:rsidRDefault="008C3C0D" w:rsidP="008C3C0D">
            <w:pPr>
              <w:pStyle w:val="T2"/>
              <w:spacing w:after="0"/>
              <w:ind w:left="0" w:right="0"/>
              <w:rPr>
                <w:b w:val="0"/>
                <w:sz w:val="20"/>
              </w:rPr>
            </w:pPr>
          </w:p>
        </w:tc>
        <w:tc>
          <w:tcPr>
            <w:tcW w:w="1715" w:type="dxa"/>
            <w:vAlign w:val="center"/>
          </w:tcPr>
          <w:p w14:paraId="484F8D00" w14:textId="77777777" w:rsidR="008C3C0D" w:rsidRPr="00880ADA" w:rsidRDefault="008C3C0D" w:rsidP="008C3C0D">
            <w:pPr>
              <w:pStyle w:val="T2"/>
              <w:spacing w:after="0"/>
              <w:ind w:left="0" w:right="0"/>
              <w:rPr>
                <w:b w:val="0"/>
                <w:sz w:val="20"/>
              </w:rPr>
            </w:pPr>
          </w:p>
        </w:tc>
        <w:tc>
          <w:tcPr>
            <w:tcW w:w="1647" w:type="dxa"/>
            <w:vAlign w:val="center"/>
          </w:tcPr>
          <w:p w14:paraId="2EE11550" w14:textId="77777777" w:rsidR="008C3C0D" w:rsidRPr="00066C70" w:rsidRDefault="008C3C0D" w:rsidP="008C3C0D">
            <w:pPr>
              <w:pStyle w:val="T2"/>
              <w:spacing w:after="0"/>
              <w:ind w:left="0" w:right="0"/>
              <w:rPr>
                <w:b w:val="0"/>
                <w:sz w:val="20"/>
              </w:rPr>
            </w:pPr>
          </w:p>
        </w:tc>
      </w:tr>
      <w:tr w:rsidR="008C3C0D" w:rsidRPr="00880ADA" w14:paraId="74E94933" w14:textId="77777777" w:rsidTr="002D6CBD">
        <w:trPr>
          <w:jc w:val="center"/>
        </w:trPr>
        <w:tc>
          <w:tcPr>
            <w:tcW w:w="1336" w:type="dxa"/>
            <w:vAlign w:val="bottom"/>
          </w:tcPr>
          <w:p w14:paraId="2EBC5C82" w14:textId="6BD3FE0A" w:rsidR="008C3C0D" w:rsidRPr="00880ADA" w:rsidRDefault="008C3C0D" w:rsidP="008C3C0D">
            <w:pPr>
              <w:jc w:val="center"/>
              <w:rPr>
                <w:sz w:val="20"/>
              </w:rPr>
            </w:pPr>
            <w:r w:rsidRPr="00880ADA">
              <w:rPr>
                <w:sz w:val="20"/>
              </w:rPr>
              <w:t>Ross Jian Yu</w:t>
            </w:r>
          </w:p>
        </w:tc>
        <w:tc>
          <w:tcPr>
            <w:tcW w:w="2064" w:type="dxa"/>
            <w:vAlign w:val="center"/>
          </w:tcPr>
          <w:p w14:paraId="0B35A4F9" w14:textId="7549522F" w:rsidR="008C3C0D" w:rsidRPr="00880ADA" w:rsidRDefault="0061397D" w:rsidP="008C3C0D">
            <w:pPr>
              <w:pStyle w:val="T2"/>
              <w:spacing w:after="0"/>
              <w:ind w:left="0" w:right="0"/>
              <w:rPr>
                <w:b w:val="0"/>
                <w:sz w:val="20"/>
              </w:rPr>
            </w:pPr>
            <w:r w:rsidRPr="00880ADA">
              <w:rPr>
                <w:b w:val="0"/>
                <w:sz w:val="20"/>
              </w:rPr>
              <w:t>Huawei Technologies Co., Ltd</w:t>
            </w:r>
          </w:p>
        </w:tc>
        <w:tc>
          <w:tcPr>
            <w:tcW w:w="2814" w:type="dxa"/>
            <w:vAlign w:val="center"/>
          </w:tcPr>
          <w:p w14:paraId="24068B59" w14:textId="77777777" w:rsidR="008C3C0D" w:rsidRPr="00880ADA" w:rsidRDefault="008C3C0D" w:rsidP="008C3C0D">
            <w:pPr>
              <w:pStyle w:val="T2"/>
              <w:spacing w:after="0"/>
              <w:ind w:left="0" w:right="0"/>
              <w:rPr>
                <w:b w:val="0"/>
                <w:sz w:val="20"/>
              </w:rPr>
            </w:pPr>
          </w:p>
        </w:tc>
        <w:tc>
          <w:tcPr>
            <w:tcW w:w="1715" w:type="dxa"/>
            <w:vAlign w:val="center"/>
          </w:tcPr>
          <w:p w14:paraId="2A1C9339" w14:textId="77777777" w:rsidR="008C3C0D" w:rsidRPr="00880ADA" w:rsidRDefault="008C3C0D" w:rsidP="008C3C0D">
            <w:pPr>
              <w:pStyle w:val="T2"/>
              <w:spacing w:after="0"/>
              <w:ind w:left="0" w:right="0"/>
              <w:rPr>
                <w:b w:val="0"/>
                <w:sz w:val="20"/>
              </w:rPr>
            </w:pPr>
          </w:p>
        </w:tc>
        <w:tc>
          <w:tcPr>
            <w:tcW w:w="1647" w:type="dxa"/>
            <w:vAlign w:val="center"/>
          </w:tcPr>
          <w:p w14:paraId="2548CCE6" w14:textId="77777777" w:rsidR="008C3C0D" w:rsidRPr="00066C70" w:rsidRDefault="008C3C0D" w:rsidP="008C3C0D">
            <w:pPr>
              <w:pStyle w:val="T2"/>
              <w:spacing w:after="0"/>
              <w:ind w:left="0" w:right="0"/>
              <w:rPr>
                <w:b w:val="0"/>
                <w:sz w:val="20"/>
              </w:rPr>
            </w:pPr>
          </w:p>
        </w:tc>
      </w:tr>
      <w:tr w:rsidR="008C3C0D" w:rsidRPr="00880ADA" w14:paraId="7A4CA365" w14:textId="77777777" w:rsidTr="002D6CBD">
        <w:trPr>
          <w:jc w:val="center"/>
        </w:trPr>
        <w:tc>
          <w:tcPr>
            <w:tcW w:w="1336" w:type="dxa"/>
            <w:vAlign w:val="bottom"/>
          </w:tcPr>
          <w:p w14:paraId="3C00E7A8" w14:textId="3F3F08B9" w:rsidR="008C3C0D" w:rsidRPr="00880ADA" w:rsidRDefault="008C3C0D" w:rsidP="008C3C0D">
            <w:pPr>
              <w:jc w:val="center"/>
              <w:rPr>
                <w:sz w:val="20"/>
              </w:rPr>
            </w:pPr>
            <w:r w:rsidRPr="00880ADA">
              <w:rPr>
                <w:sz w:val="20"/>
              </w:rPr>
              <w:t>Zhenpeng Shi</w:t>
            </w:r>
          </w:p>
        </w:tc>
        <w:tc>
          <w:tcPr>
            <w:tcW w:w="2064" w:type="dxa"/>
            <w:vAlign w:val="center"/>
          </w:tcPr>
          <w:p w14:paraId="09C3F339" w14:textId="4044053B" w:rsidR="008C3C0D" w:rsidRPr="00880ADA" w:rsidRDefault="0061397D" w:rsidP="008C3C0D">
            <w:pPr>
              <w:pStyle w:val="T2"/>
              <w:spacing w:after="0"/>
              <w:ind w:left="0" w:right="0"/>
              <w:rPr>
                <w:b w:val="0"/>
                <w:sz w:val="20"/>
              </w:rPr>
            </w:pPr>
            <w:r w:rsidRPr="00880ADA">
              <w:rPr>
                <w:b w:val="0"/>
                <w:sz w:val="20"/>
              </w:rPr>
              <w:t>Huawei Technologies Co., Ltd</w:t>
            </w:r>
          </w:p>
        </w:tc>
        <w:tc>
          <w:tcPr>
            <w:tcW w:w="2814" w:type="dxa"/>
            <w:vAlign w:val="center"/>
          </w:tcPr>
          <w:p w14:paraId="3D56875B" w14:textId="77777777" w:rsidR="008C3C0D" w:rsidRPr="00880ADA" w:rsidRDefault="008C3C0D" w:rsidP="008C3C0D">
            <w:pPr>
              <w:pStyle w:val="T2"/>
              <w:spacing w:after="0"/>
              <w:ind w:left="0" w:right="0"/>
              <w:rPr>
                <w:b w:val="0"/>
                <w:sz w:val="20"/>
              </w:rPr>
            </w:pPr>
          </w:p>
        </w:tc>
        <w:tc>
          <w:tcPr>
            <w:tcW w:w="1715" w:type="dxa"/>
            <w:vAlign w:val="center"/>
          </w:tcPr>
          <w:p w14:paraId="3B9389FF" w14:textId="77777777" w:rsidR="008C3C0D" w:rsidRPr="00880ADA" w:rsidRDefault="008C3C0D" w:rsidP="008C3C0D">
            <w:pPr>
              <w:pStyle w:val="T2"/>
              <w:spacing w:after="0"/>
              <w:ind w:left="0" w:right="0"/>
              <w:rPr>
                <w:b w:val="0"/>
                <w:sz w:val="20"/>
              </w:rPr>
            </w:pPr>
          </w:p>
        </w:tc>
        <w:tc>
          <w:tcPr>
            <w:tcW w:w="1647" w:type="dxa"/>
            <w:vAlign w:val="center"/>
          </w:tcPr>
          <w:p w14:paraId="2621D09B" w14:textId="77777777" w:rsidR="008C3C0D" w:rsidRPr="00066C70" w:rsidRDefault="008C3C0D" w:rsidP="008C3C0D">
            <w:pPr>
              <w:pStyle w:val="T2"/>
              <w:spacing w:after="0"/>
              <w:ind w:left="0" w:right="0"/>
              <w:rPr>
                <w:b w:val="0"/>
                <w:sz w:val="20"/>
              </w:rPr>
            </w:pPr>
          </w:p>
        </w:tc>
      </w:tr>
      <w:tr w:rsidR="008C3C0D" w:rsidRPr="00880ADA" w14:paraId="383F51AC" w14:textId="77777777" w:rsidTr="002D6CBD">
        <w:trPr>
          <w:jc w:val="center"/>
        </w:trPr>
        <w:tc>
          <w:tcPr>
            <w:tcW w:w="1336" w:type="dxa"/>
            <w:vAlign w:val="bottom"/>
          </w:tcPr>
          <w:p w14:paraId="239C6E6A" w14:textId="5DDA5ED4" w:rsidR="008C3C0D" w:rsidRPr="00880ADA" w:rsidRDefault="008C3C0D" w:rsidP="008C3C0D">
            <w:pPr>
              <w:jc w:val="center"/>
              <w:rPr>
                <w:sz w:val="20"/>
              </w:rPr>
            </w:pPr>
            <w:r w:rsidRPr="00880ADA">
              <w:rPr>
                <w:sz w:val="20"/>
              </w:rPr>
              <w:t>Sang Kim</w:t>
            </w:r>
          </w:p>
        </w:tc>
        <w:tc>
          <w:tcPr>
            <w:tcW w:w="2064" w:type="dxa"/>
            <w:vAlign w:val="center"/>
          </w:tcPr>
          <w:p w14:paraId="43449D4B" w14:textId="07E9D553" w:rsidR="008C3C0D" w:rsidRPr="00880ADA" w:rsidRDefault="00142698" w:rsidP="008C3C0D">
            <w:pPr>
              <w:pStyle w:val="T2"/>
              <w:spacing w:after="0"/>
              <w:ind w:left="0" w:right="0"/>
              <w:rPr>
                <w:b w:val="0"/>
                <w:sz w:val="20"/>
              </w:rPr>
            </w:pPr>
            <w:r w:rsidRPr="00880ADA">
              <w:rPr>
                <w:b w:val="0"/>
                <w:sz w:val="20"/>
              </w:rPr>
              <w:t>LG Electronics</w:t>
            </w:r>
          </w:p>
        </w:tc>
        <w:tc>
          <w:tcPr>
            <w:tcW w:w="2814" w:type="dxa"/>
            <w:vAlign w:val="center"/>
          </w:tcPr>
          <w:p w14:paraId="3A531658" w14:textId="77777777" w:rsidR="008C3C0D" w:rsidRPr="00880ADA" w:rsidRDefault="008C3C0D" w:rsidP="008C3C0D">
            <w:pPr>
              <w:pStyle w:val="T2"/>
              <w:spacing w:after="0"/>
              <w:ind w:left="0" w:right="0"/>
              <w:rPr>
                <w:b w:val="0"/>
                <w:sz w:val="20"/>
              </w:rPr>
            </w:pPr>
          </w:p>
        </w:tc>
        <w:tc>
          <w:tcPr>
            <w:tcW w:w="1715" w:type="dxa"/>
            <w:vAlign w:val="center"/>
          </w:tcPr>
          <w:p w14:paraId="208D0E7B" w14:textId="77777777" w:rsidR="008C3C0D" w:rsidRPr="00880ADA" w:rsidRDefault="008C3C0D" w:rsidP="008C3C0D">
            <w:pPr>
              <w:pStyle w:val="T2"/>
              <w:spacing w:after="0"/>
              <w:ind w:left="0" w:right="0"/>
              <w:rPr>
                <w:b w:val="0"/>
                <w:sz w:val="20"/>
              </w:rPr>
            </w:pPr>
          </w:p>
        </w:tc>
        <w:tc>
          <w:tcPr>
            <w:tcW w:w="1647" w:type="dxa"/>
            <w:vAlign w:val="center"/>
          </w:tcPr>
          <w:p w14:paraId="5E71365C" w14:textId="77777777" w:rsidR="008C3C0D" w:rsidRPr="00066C70" w:rsidRDefault="008C3C0D" w:rsidP="008C3C0D">
            <w:pPr>
              <w:pStyle w:val="T2"/>
              <w:spacing w:after="0"/>
              <w:ind w:left="0" w:right="0"/>
              <w:rPr>
                <w:b w:val="0"/>
                <w:sz w:val="20"/>
              </w:rPr>
            </w:pPr>
          </w:p>
        </w:tc>
      </w:tr>
      <w:tr w:rsidR="008C3C0D" w:rsidRPr="00880ADA" w14:paraId="62845B84" w14:textId="77777777" w:rsidTr="002D6CBD">
        <w:trPr>
          <w:jc w:val="center"/>
        </w:trPr>
        <w:tc>
          <w:tcPr>
            <w:tcW w:w="1336" w:type="dxa"/>
            <w:vAlign w:val="bottom"/>
          </w:tcPr>
          <w:p w14:paraId="2596399E" w14:textId="2298D0C4" w:rsidR="008C3C0D" w:rsidRPr="00880ADA" w:rsidRDefault="008C3C0D" w:rsidP="008C3C0D">
            <w:pPr>
              <w:jc w:val="center"/>
              <w:rPr>
                <w:sz w:val="20"/>
              </w:rPr>
            </w:pPr>
            <w:r w:rsidRPr="00880ADA">
              <w:rPr>
                <w:sz w:val="20"/>
              </w:rPr>
              <w:t>Jason Yuchen Guo</w:t>
            </w:r>
          </w:p>
        </w:tc>
        <w:tc>
          <w:tcPr>
            <w:tcW w:w="2064" w:type="dxa"/>
            <w:vAlign w:val="center"/>
          </w:tcPr>
          <w:p w14:paraId="0F2D2311" w14:textId="3425B367" w:rsidR="008C3C0D" w:rsidRPr="00880ADA" w:rsidRDefault="004667D8" w:rsidP="008C3C0D">
            <w:pPr>
              <w:pStyle w:val="T2"/>
              <w:spacing w:after="0"/>
              <w:ind w:left="0" w:right="0"/>
              <w:rPr>
                <w:b w:val="0"/>
                <w:sz w:val="20"/>
              </w:rPr>
            </w:pPr>
            <w:r w:rsidRPr="00880ADA">
              <w:rPr>
                <w:b w:val="0"/>
                <w:sz w:val="20"/>
              </w:rPr>
              <w:t>Huawei Technologies Co., Ltd</w:t>
            </w:r>
          </w:p>
        </w:tc>
        <w:tc>
          <w:tcPr>
            <w:tcW w:w="2814" w:type="dxa"/>
            <w:vAlign w:val="center"/>
          </w:tcPr>
          <w:p w14:paraId="51A6ED49" w14:textId="77777777" w:rsidR="008C3C0D" w:rsidRPr="00880ADA" w:rsidRDefault="008C3C0D" w:rsidP="008C3C0D">
            <w:pPr>
              <w:pStyle w:val="T2"/>
              <w:spacing w:after="0"/>
              <w:ind w:left="0" w:right="0"/>
              <w:rPr>
                <w:b w:val="0"/>
                <w:sz w:val="20"/>
              </w:rPr>
            </w:pPr>
          </w:p>
        </w:tc>
        <w:tc>
          <w:tcPr>
            <w:tcW w:w="1715" w:type="dxa"/>
            <w:vAlign w:val="center"/>
          </w:tcPr>
          <w:p w14:paraId="0BE9E682" w14:textId="77777777" w:rsidR="008C3C0D" w:rsidRPr="00880ADA" w:rsidRDefault="008C3C0D" w:rsidP="008C3C0D">
            <w:pPr>
              <w:pStyle w:val="T2"/>
              <w:spacing w:after="0"/>
              <w:ind w:left="0" w:right="0"/>
              <w:rPr>
                <w:b w:val="0"/>
                <w:sz w:val="20"/>
              </w:rPr>
            </w:pPr>
          </w:p>
        </w:tc>
        <w:tc>
          <w:tcPr>
            <w:tcW w:w="1647" w:type="dxa"/>
            <w:vAlign w:val="center"/>
          </w:tcPr>
          <w:p w14:paraId="273CCCAA" w14:textId="77777777" w:rsidR="008C3C0D" w:rsidRPr="00066C70" w:rsidRDefault="008C3C0D" w:rsidP="008C3C0D">
            <w:pPr>
              <w:pStyle w:val="T2"/>
              <w:spacing w:after="0"/>
              <w:ind w:left="0" w:right="0"/>
              <w:rPr>
                <w:b w:val="0"/>
                <w:sz w:val="20"/>
              </w:rPr>
            </w:pPr>
          </w:p>
        </w:tc>
      </w:tr>
      <w:tr w:rsidR="008C3C0D" w:rsidRPr="00880ADA" w14:paraId="58B5ABF1" w14:textId="77777777" w:rsidTr="002D6CBD">
        <w:trPr>
          <w:jc w:val="center"/>
        </w:trPr>
        <w:tc>
          <w:tcPr>
            <w:tcW w:w="1336" w:type="dxa"/>
            <w:vAlign w:val="bottom"/>
          </w:tcPr>
          <w:p w14:paraId="7234F4BC" w14:textId="67B594DC" w:rsidR="008C3C0D" w:rsidRPr="00880ADA" w:rsidRDefault="008C3C0D" w:rsidP="008C3C0D">
            <w:pPr>
              <w:jc w:val="center"/>
              <w:rPr>
                <w:sz w:val="20"/>
              </w:rPr>
            </w:pPr>
            <w:r w:rsidRPr="00880ADA">
              <w:rPr>
                <w:sz w:val="20"/>
              </w:rPr>
              <w:t>Hank Hyeonjun Sung</w:t>
            </w:r>
          </w:p>
        </w:tc>
        <w:tc>
          <w:tcPr>
            <w:tcW w:w="2064" w:type="dxa"/>
            <w:vAlign w:val="center"/>
          </w:tcPr>
          <w:p w14:paraId="749DCE53" w14:textId="1B7C7ADE" w:rsidR="008C3C0D" w:rsidRPr="00880ADA" w:rsidRDefault="001D4F61" w:rsidP="008C3C0D">
            <w:pPr>
              <w:pStyle w:val="T2"/>
              <w:spacing w:after="0"/>
              <w:ind w:left="0" w:right="0"/>
              <w:rPr>
                <w:b w:val="0"/>
                <w:sz w:val="20"/>
              </w:rPr>
            </w:pPr>
            <w:r w:rsidRPr="00880ADA">
              <w:rPr>
                <w:b w:val="0"/>
                <w:sz w:val="20"/>
              </w:rPr>
              <w:t>WILUS Inc.</w:t>
            </w:r>
          </w:p>
        </w:tc>
        <w:tc>
          <w:tcPr>
            <w:tcW w:w="2814" w:type="dxa"/>
            <w:vAlign w:val="center"/>
          </w:tcPr>
          <w:p w14:paraId="65013412" w14:textId="77777777" w:rsidR="008C3C0D" w:rsidRPr="00880ADA" w:rsidRDefault="008C3C0D" w:rsidP="008C3C0D">
            <w:pPr>
              <w:pStyle w:val="T2"/>
              <w:spacing w:after="0"/>
              <w:ind w:left="0" w:right="0"/>
              <w:rPr>
                <w:b w:val="0"/>
                <w:sz w:val="20"/>
              </w:rPr>
            </w:pPr>
          </w:p>
        </w:tc>
        <w:tc>
          <w:tcPr>
            <w:tcW w:w="1715" w:type="dxa"/>
            <w:vAlign w:val="center"/>
          </w:tcPr>
          <w:p w14:paraId="7A37825C" w14:textId="77777777" w:rsidR="008C3C0D" w:rsidRPr="00880ADA" w:rsidRDefault="008C3C0D" w:rsidP="008C3C0D">
            <w:pPr>
              <w:pStyle w:val="T2"/>
              <w:spacing w:after="0"/>
              <w:ind w:left="0" w:right="0"/>
              <w:rPr>
                <w:b w:val="0"/>
                <w:sz w:val="20"/>
              </w:rPr>
            </w:pPr>
          </w:p>
        </w:tc>
        <w:tc>
          <w:tcPr>
            <w:tcW w:w="1647" w:type="dxa"/>
            <w:vAlign w:val="center"/>
          </w:tcPr>
          <w:p w14:paraId="3E90EBDF" w14:textId="77777777" w:rsidR="008C3C0D" w:rsidRPr="00066C70" w:rsidRDefault="008C3C0D" w:rsidP="008C3C0D">
            <w:pPr>
              <w:pStyle w:val="T2"/>
              <w:spacing w:after="0"/>
              <w:ind w:left="0" w:right="0"/>
              <w:rPr>
                <w:b w:val="0"/>
                <w:sz w:val="20"/>
              </w:rPr>
            </w:pPr>
          </w:p>
        </w:tc>
      </w:tr>
      <w:tr w:rsidR="008C3C0D" w:rsidRPr="00880ADA" w14:paraId="69B45E32" w14:textId="77777777" w:rsidTr="002D6CBD">
        <w:trPr>
          <w:jc w:val="center"/>
        </w:trPr>
        <w:tc>
          <w:tcPr>
            <w:tcW w:w="1336" w:type="dxa"/>
            <w:vAlign w:val="bottom"/>
          </w:tcPr>
          <w:p w14:paraId="2FB43938" w14:textId="575CD87D" w:rsidR="008C3C0D" w:rsidRPr="00880ADA" w:rsidRDefault="008C3C0D" w:rsidP="008C3C0D">
            <w:pPr>
              <w:jc w:val="center"/>
              <w:rPr>
                <w:sz w:val="20"/>
              </w:rPr>
            </w:pPr>
            <w:r w:rsidRPr="00880ADA">
              <w:rPr>
                <w:sz w:val="20"/>
              </w:rPr>
              <w:t>Sungjin Park</w:t>
            </w:r>
          </w:p>
        </w:tc>
        <w:tc>
          <w:tcPr>
            <w:tcW w:w="2064" w:type="dxa"/>
            <w:vAlign w:val="center"/>
          </w:tcPr>
          <w:p w14:paraId="3003D7FC" w14:textId="5F71D5F5" w:rsidR="008C3C0D" w:rsidRPr="00880ADA" w:rsidRDefault="00C35DA2" w:rsidP="008C3C0D">
            <w:pPr>
              <w:pStyle w:val="T2"/>
              <w:spacing w:after="0"/>
              <w:ind w:left="0" w:right="0"/>
              <w:rPr>
                <w:b w:val="0"/>
                <w:sz w:val="20"/>
              </w:rPr>
            </w:pPr>
            <w:r w:rsidRPr="00880ADA">
              <w:rPr>
                <w:b w:val="0"/>
                <w:sz w:val="20"/>
              </w:rPr>
              <w:t>senscomm</w:t>
            </w:r>
          </w:p>
        </w:tc>
        <w:tc>
          <w:tcPr>
            <w:tcW w:w="2814" w:type="dxa"/>
            <w:vAlign w:val="center"/>
          </w:tcPr>
          <w:p w14:paraId="1E81B2B2" w14:textId="77777777" w:rsidR="008C3C0D" w:rsidRPr="00880ADA" w:rsidRDefault="008C3C0D" w:rsidP="008C3C0D">
            <w:pPr>
              <w:pStyle w:val="T2"/>
              <w:spacing w:after="0"/>
              <w:ind w:left="0" w:right="0"/>
              <w:rPr>
                <w:b w:val="0"/>
                <w:sz w:val="20"/>
              </w:rPr>
            </w:pPr>
          </w:p>
        </w:tc>
        <w:tc>
          <w:tcPr>
            <w:tcW w:w="1715" w:type="dxa"/>
            <w:vAlign w:val="center"/>
          </w:tcPr>
          <w:p w14:paraId="70B10976" w14:textId="77777777" w:rsidR="008C3C0D" w:rsidRPr="00880ADA" w:rsidRDefault="008C3C0D" w:rsidP="008C3C0D">
            <w:pPr>
              <w:pStyle w:val="T2"/>
              <w:spacing w:after="0"/>
              <w:ind w:left="0" w:right="0"/>
              <w:rPr>
                <w:b w:val="0"/>
                <w:sz w:val="20"/>
              </w:rPr>
            </w:pPr>
          </w:p>
        </w:tc>
        <w:tc>
          <w:tcPr>
            <w:tcW w:w="1647" w:type="dxa"/>
            <w:vAlign w:val="center"/>
          </w:tcPr>
          <w:p w14:paraId="52C4F9EA" w14:textId="77777777" w:rsidR="008C3C0D" w:rsidRPr="00066C70" w:rsidRDefault="008C3C0D" w:rsidP="008C3C0D">
            <w:pPr>
              <w:pStyle w:val="T2"/>
              <w:spacing w:after="0"/>
              <w:ind w:left="0" w:right="0"/>
              <w:rPr>
                <w:b w:val="0"/>
                <w:sz w:val="20"/>
              </w:rPr>
            </w:pPr>
          </w:p>
        </w:tc>
      </w:tr>
      <w:tr w:rsidR="008C3C0D" w:rsidRPr="00880ADA" w14:paraId="0383BBBD" w14:textId="77777777" w:rsidTr="002D6CBD">
        <w:trPr>
          <w:jc w:val="center"/>
        </w:trPr>
        <w:tc>
          <w:tcPr>
            <w:tcW w:w="1336" w:type="dxa"/>
            <w:vAlign w:val="bottom"/>
          </w:tcPr>
          <w:p w14:paraId="3045310A" w14:textId="5595999A" w:rsidR="008C3C0D" w:rsidRPr="00880ADA" w:rsidRDefault="008C3C0D" w:rsidP="008C3C0D">
            <w:pPr>
              <w:jc w:val="center"/>
              <w:rPr>
                <w:sz w:val="20"/>
              </w:rPr>
            </w:pPr>
            <w:r w:rsidRPr="00880ADA">
              <w:rPr>
                <w:sz w:val="20"/>
              </w:rPr>
              <w:t xml:space="preserve">John </w:t>
            </w:r>
            <w:r w:rsidR="00634DC7" w:rsidRPr="00880ADA">
              <w:rPr>
                <w:sz w:val="20"/>
              </w:rPr>
              <w:t>Wullert</w:t>
            </w:r>
          </w:p>
        </w:tc>
        <w:tc>
          <w:tcPr>
            <w:tcW w:w="2064" w:type="dxa"/>
            <w:vAlign w:val="center"/>
          </w:tcPr>
          <w:p w14:paraId="697724E5" w14:textId="70CEC4ED" w:rsidR="008C3C0D" w:rsidRPr="00880ADA" w:rsidRDefault="008C3C0D" w:rsidP="008C3C0D">
            <w:pPr>
              <w:pStyle w:val="T2"/>
              <w:spacing w:after="0"/>
              <w:ind w:left="0" w:right="0"/>
              <w:rPr>
                <w:b w:val="0"/>
                <w:sz w:val="20"/>
              </w:rPr>
            </w:pPr>
            <w:r w:rsidRPr="00880ADA">
              <w:rPr>
                <w:b w:val="0"/>
                <w:sz w:val="20"/>
              </w:rPr>
              <w:t>Peraton Labs</w:t>
            </w:r>
          </w:p>
        </w:tc>
        <w:tc>
          <w:tcPr>
            <w:tcW w:w="2814" w:type="dxa"/>
            <w:vAlign w:val="center"/>
          </w:tcPr>
          <w:p w14:paraId="1ACF6459" w14:textId="77777777" w:rsidR="008C3C0D" w:rsidRPr="00880ADA" w:rsidRDefault="008C3C0D" w:rsidP="008C3C0D">
            <w:pPr>
              <w:pStyle w:val="T2"/>
              <w:spacing w:after="0"/>
              <w:ind w:left="0" w:right="0"/>
              <w:rPr>
                <w:b w:val="0"/>
                <w:sz w:val="20"/>
              </w:rPr>
            </w:pPr>
          </w:p>
        </w:tc>
        <w:tc>
          <w:tcPr>
            <w:tcW w:w="1715" w:type="dxa"/>
            <w:vAlign w:val="center"/>
          </w:tcPr>
          <w:p w14:paraId="2149672D" w14:textId="77777777" w:rsidR="008C3C0D" w:rsidRPr="00880ADA" w:rsidRDefault="008C3C0D" w:rsidP="008C3C0D">
            <w:pPr>
              <w:pStyle w:val="T2"/>
              <w:spacing w:after="0"/>
              <w:ind w:left="0" w:right="0"/>
              <w:rPr>
                <w:b w:val="0"/>
                <w:sz w:val="20"/>
              </w:rPr>
            </w:pPr>
          </w:p>
        </w:tc>
        <w:tc>
          <w:tcPr>
            <w:tcW w:w="1647" w:type="dxa"/>
            <w:vAlign w:val="center"/>
          </w:tcPr>
          <w:p w14:paraId="1807EFB5" w14:textId="77777777" w:rsidR="008C3C0D" w:rsidRPr="00066C70" w:rsidRDefault="008C3C0D" w:rsidP="008C3C0D">
            <w:pPr>
              <w:pStyle w:val="T2"/>
              <w:spacing w:after="0"/>
              <w:ind w:left="0" w:right="0"/>
              <w:rPr>
                <w:b w:val="0"/>
                <w:sz w:val="20"/>
              </w:rPr>
            </w:pPr>
          </w:p>
        </w:tc>
      </w:tr>
      <w:tr w:rsidR="008C3C0D" w:rsidRPr="00880ADA" w14:paraId="1C702897" w14:textId="77777777" w:rsidTr="002D6CBD">
        <w:trPr>
          <w:jc w:val="center"/>
        </w:trPr>
        <w:tc>
          <w:tcPr>
            <w:tcW w:w="1336" w:type="dxa"/>
            <w:vAlign w:val="bottom"/>
          </w:tcPr>
          <w:p w14:paraId="57A8A056" w14:textId="440BEA85" w:rsidR="008C3C0D" w:rsidRPr="00880ADA" w:rsidRDefault="008C3C0D" w:rsidP="008C3C0D">
            <w:pPr>
              <w:jc w:val="center"/>
              <w:rPr>
                <w:sz w:val="20"/>
              </w:rPr>
            </w:pPr>
            <w:r w:rsidRPr="00880ADA">
              <w:rPr>
                <w:sz w:val="20"/>
              </w:rPr>
              <w:t>Jiayi Zhang</w:t>
            </w:r>
          </w:p>
        </w:tc>
        <w:tc>
          <w:tcPr>
            <w:tcW w:w="2064" w:type="dxa"/>
            <w:vAlign w:val="center"/>
          </w:tcPr>
          <w:p w14:paraId="7B1BE22C" w14:textId="38E2ABF4" w:rsidR="008C3C0D" w:rsidRPr="00880ADA" w:rsidRDefault="0052462F" w:rsidP="008C3C0D">
            <w:pPr>
              <w:pStyle w:val="T2"/>
              <w:spacing w:after="0"/>
              <w:ind w:left="0" w:right="0"/>
              <w:rPr>
                <w:b w:val="0"/>
                <w:sz w:val="20"/>
              </w:rPr>
            </w:pPr>
            <w:r w:rsidRPr="00880ADA">
              <w:rPr>
                <w:b w:val="0"/>
                <w:sz w:val="20"/>
              </w:rPr>
              <w:t>Ofinno</w:t>
            </w:r>
          </w:p>
        </w:tc>
        <w:tc>
          <w:tcPr>
            <w:tcW w:w="2814" w:type="dxa"/>
            <w:vAlign w:val="center"/>
          </w:tcPr>
          <w:p w14:paraId="77C0B781" w14:textId="77777777" w:rsidR="008C3C0D" w:rsidRPr="00880ADA" w:rsidRDefault="008C3C0D" w:rsidP="008C3C0D">
            <w:pPr>
              <w:pStyle w:val="T2"/>
              <w:spacing w:after="0"/>
              <w:ind w:left="0" w:right="0"/>
              <w:rPr>
                <w:b w:val="0"/>
                <w:sz w:val="20"/>
              </w:rPr>
            </w:pPr>
          </w:p>
        </w:tc>
        <w:tc>
          <w:tcPr>
            <w:tcW w:w="1715" w:type="dxa"/>
            <w:vAlign w:val="center"/>
          </w:tcPr>
          <w:p w14:paraId="374CC414" w14:textId="77777777" w:rsidR="008C3C0D" w:rsidRPr="00880ADA" w:rsidRDefault="008C3C0D" w:rsidP="008C3C0D">
            <w:pPr>
              <w:pStyle w:val="T2"/>
              <w:spacing w:after="0"/>
              <w:ind w:left="0" w:right="0"/>
              <w:rPr>
                <w:b w:val="0"/>
                <w:sz w:val="20"/>
              </w:rPr>
            </w:pPr>
          </w:p>
        </w:tc>
        <w:tc>
          <w:tcPr>
            <w:tcW w:w="1647" w:type="dxa"/>
            <w:vAlign w:val="center"/>
          </w:tcPr>
          <w:p w14:paraId="170B029E" w14:textId="77777777" w:rsidR="008C3C0D" w:rsidRPr="00066C70" w:rsidRDefault="008C3C0D" w:rsidP="008C3C0D">
            <w:pPr>
              <w:pStyle w:val="T2"/>
              <w:spacing w:after="0"/>
              <w:ind w:left="0" w:right="0"/>
              <w:rPr>
                <w:b w:val="0"/>
                <w:sz w:val="20"/>
              </w:rPr>
            </w:pPr>
          </w:p>
        </w:tc>
      </w:tr>
      <w:tr w:rsidR="008C3C0D" w:rsidRPr="00880ADA" w14:paraId="034A9A6A" w14:textId="77777777" w:rsidTr="002D6CBD">
        <w:trPr>
          <w:jc w:val="center"/>
        </w:trPr>
        <w:tc>
          <w:tcPr>
            <w:tcW w:w="1336" w:type="dxa"/>
            <w:vAlign w:val="bottom"/>
          </w:tcPr>
          <w:p w14:paraId="7AD6C433" w14:textId="200726C8" w:rsidR="008C3C0D" w:rsidRPr="00880ADA" w:rsidRDefault="008C3C0D" w:rsidP="008C3C0D">
            <w:pPr>
              <w:jc w:val="center"/>
              <w:rPr>
                <w:sz w:val="20"/>
              </w:rPr>
            </w:pPr>
            <w:r w:rsidRPr="00880ADA">
              <w:rPr>
                <w:sz w:val="20"/>
              </w:rPr>
              <w:t>Leonardo Lanante</w:t>
            </w:r>
          </w:p>
        </w:tc>
        <w:tc>
          <w:tcPr>
            <w:tcW w:w="2064" w:type="dxa"/>
            <w:vAlign w:val="center"/>
          </w:tcPr>
          <w:p w14:paraId="1C31D25D" w14:textId="0DD9AFE2" w:rsidR="008C3C0D" w:rsidRPr="00880ADA" w:rsidRDefault="008B2515" w:rsidP="008C3C0D">
            <w:pPr>
              <w:pStyle w:val="T2"/>
              <w:spacing w:after="0"/>
              <w:ind w:left="0" w:right="0"/>
              <w:rPr>
                <w:b w:val="0"/>
                <w:sz w:val="20"/>
              </w:rPr>
            </w:pPr>
            <w:r w:rsidRPr="00880ADA">
              <w:rPr>
                <w:b w:val="0"/>
                <w:sz w:val="20"/>
              </w:rPr>
              <w:t>Ofinno</w:t>
            </w:r>
          </w:p>
        </w:tc>
        <w:tc>
          <w:tcPr>
            <w:tcW w:w="2814" w:type="dxa"/>
            <w:vAlign w:val="center"/>
          </w:tcPr>
          <w:p w14:paraId="3E5FFAC0" w14:textId="77777777" w:rsidR="008C3C0D" w:rsidRPr="00880ADA" w:rsidRDefault="008C3C0D" w:rsidP="008C3C0D">
            <w:pPr>
              <w:pStyle w:val="T2"/>
              <w:spacing w:after="0"/>
              <w:ind w:left="0" w:right="0"/>
              <w:rPr>
                <w:b w:val="0"/>
                <w:sz w:val="20"/>
              </w:rPr>
            </w:pPr>
          </w:p>
        </w:tc>
        <w:tc>
          <w:tcPr>
            <w:tcW w:w="1715" w:type="dxa"/>
            <w:vAlign w:val="center"/>
          </w:tcPr>
          <w:p w14:paraId="03235DBD" w14:textId="77777777" w:rsidR="008C3C0D" w:rsidRPr="00880ADA" w:rsidRDefault="008C3C0D" w:rsidP="008C3C0D">
            <w:pPr>
              <w:pStyle w:val="T2"/>
              <w:spacing w:after="0"/>
              <w:ind w:left="0" w:right="0"/>
              <w:rPr>
                <w:b w:val="0"/>
                <w:sz w:val="20"/>
              </w:rPr>
            </w:pPr>
          </w:p>
        </w:tc>
        <w:tc>
          <w:tcPr>
            <w:tcW w:w="1647" w:type="dxa"/>
            <w:vAlign w:val="center"/>
          </w:tcPr>
          <w:p w14:paraId="7ECFC1CC" w14:textId="77777777" w:rsidR="008C3C0D" w:rsidRPr="00066C70" w:rsidRDefault="008C3C0D" w:rsidP="008C3C0D">
            <w:pPr>
              <w:pStyle w:val="T2"/>
              <w:spacing w:after="0"/>
              <w:ind w:left="0" w:right="0"/>
              <w:rPr>
                <w:b w:val="0"/>
                <w:sz w:val="20"/>
              </w:rPr>
            </w:pPr>
          </w:p>
        </w:tc>
      </w:tr>
      <w:tr w:rsidR="004D799E" w:rsidRPr="00880ADA" w14:paraId="439585BB" w14:textId="77777777" w:rsidTr="002D6CBD">
        <w:trPr>
          <w:jc w:val="center"/>
        </w:trPr>
        <w:tc>
          <w:tcPr>
            <w:tcW w:w="1336" w:type="dxa"/>
            <w:vAlign w:val="bottom"/>
          </w:tcPr>
          <w:p w14:paraId="46449EE8" w14:textId="2FBFA796" w:rsidR="004D799E" w:rsidRPr="00880ADA" w:rsidRDefault="004D799E" w:rsidP="004B775D">
            <w:pPr>
              <w:rPr>
                <w:sz w:val="20"/>
              </w:rPr>
            </w:pPr>
            <w:r>
              <w:rPr>
                <w:sz w:val="20"/>
              </w:rPr>
              <w:t>Jay Yang</w:t>
            </w:r>
          </w:p>
        </w:tc>
        <w:tc>
          <w:tcPr>
            <w:tcW w:w="2064" w:type="dxa"/>
            <w:vAlign w:val="center"/>
          </w:tcPr>
          <w:p w14:paraId="5190F4D6" w14:textId="32B0107C" w:rsidR="004D799E" w:rsidRPr="00880ADA" w:rsidRDefault="00F2589E" w:rsidP="008C3C0D">
            <w:pPr>
              <w:pStyle w:val="T2"/>
              <w:spacing w:after="0"/>
              <w:ind w:left="0" w:right="0"/>
              <w:rPr>
                <w:b w:val="0"/>
                <w:sz w:val="20"/>
              </w:rPr>
            </w:pPr>
            <w:r w:rsidRPr="00F2589E">
              <w:rPr>
                <w:b w:val="0"/>
                <w:sz w:val="20"/>
              </w:rPr>
              <w:t>ZTE Corporation</w:t>
            </w:r>
          </w:p>
        </w:tc>
        <w:tc>
          <w:tcPr>
            <w:tcW w:w="2814" w:type="dxa"/>
            <w:vAlign w:val="center"/>
          </w:tcPr>
          <w:p w14:paraId="410D8551" w14:textId="77777777" w:rsidR="004D799E" w:rsidRPr="00880ADA" w:rsidRDefault="004D799E" w:rsidP="008C3C0D">
            <w:pPr>
              <w:pStyle w:val="T2"/>
              <w:spacing w:after="0"/>
              <w:ind w:left="0" w:right="0"/>
              <w:rPr>
                <w:b w:val="0"/>
                <w:sz w:val="20"/>
              </w:rPr>
            </w:pPr>
          </w:p>
        </w:tc>
        <w:tc>
          <w:tcPr>
            <w:tcW w:w="1715" w:type="dxa"/>
            <w:vAlign w:val="center"/>
          </w:tcPr>
          <w:p w14:paraId="3EC04A85" w14:textId="77777777" w:rsidR="004D799E" w:rsidRPr="00880ADA" w:rsidRDefault="004D799E" w:rsidP="008C3C0D">
            <w:pPr>
              <w:pStyle w:val="T2"/>
              <w:spacing w:after="0"/>
              <w:ind w:left="0" w:right="0"/>
              <w:rPr>
                <w:b w:val="0"/>
                <w:sz w:val="20"/>
              </w:rPr>
            </w:pPr>
          </w:p>
        </w:tc>
        <w:tc>
          <w:tcPr>
            <w:tcW w:w="1647" w:type="dxa"/>
            <w:vAlign w:val="center"/>
          </w:tcPr>
          <w:p w14:paraId="71F79ED7" w14:textId="15DFAB81" w:rsidR="004D799E" w:rsidRPr="00066C70" w:rsidRDefault="0053417D" w:rsidP="0053417D">
            <w:pPr>
              <w:pStyle w:val="T2"/>
              <w:spacing w:after="0"/>
              <w:ind w:left="0" w:right="0"/>
              <w:rPr>
                <w:b w:val="0"/>
                <w:sz w:val="20"/>
              </w:rPr>
            </w:pPr>
            <w:r w:rsidRPr="0053417D">
              <w:rPr>
                <w:b w:val="0"/>
                <w:sz w:val="20"/>
              </w:rPr>
              <w:t>yang.zhijie@zte.com.cn</w:t>
            </w:r>
          </w:p>
        </w:tc>
      </w:tr>
    </w:tbl>
    <w:p w14:paraId="4A4AD6BA" w14:textId="77777777" w:rsidR="00CA09B2" w:rsidRPr="00066C70" w:rsidRDefault="00673CF5">
      <w:pPr>
        <w:pStyle w:val="T1"/>
        <w:spacing w:after="120"/>
        <w:rPr>
          <w:sz w:val="20"/>
        </w:rPr>
      </w:pPr>
      <w:r w:rsidRPr="00066C70">
        <w:rPr>
          <w:noProof/>
          <w:sz w:val="20"/>
          <w:lang w:val="en-US"/>
        </w:rPr>
        <mc:AlternateContent>
          <mc:Choice Requires="wps">
            <w:drawing>
              <wp:anchor distT="0" distB="0" distL="114300" distR="114300" simplePos="0" relativeHeight="251657216" behindDoc="0" locked="0" layoutInCell="0" allowOverlap="1" wp14:anchorId="20A8F4AB" wp14:editId="2BBC4F38">
                <wp:simplePos x="0" y="0"/>
                <wp:positionH relativeFrom="column">
                  <wp:posOffset>-63500</wp:posOffset>
                </wp:positionH>
                <wp:positionV relativeFrom="paragraph">
                  <wp:posOffset>202565</wp:posOffset>
                </wp:positionV>
                <wp:extent cx="6096000" cy="1339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339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F2F1E" w14:textId="77777777" w:rsidR="00D523EF" w:rsidRPr="00066C70" w:rsidRDefault="00D523EF">
                            <w:pPr>
                              <w:pStyle w:val="T1"/>
                              <w:spacing w:after="120"/>
                              <w:rPr>
                                <w:sz w:val="20"/>
                              </w:rPr>
                            </w:pPr>
                            <w:r w:rsidRPr="00066C70">
                              <w:rPr>
                                <w:sz w:val="20"/>
                              </w:rPr>
                              <w:t>Abstract</w:t>
                            </w:r>
                          </w:p>
                          <w:p w14:paraId="7DFF80A4" w14:textId="07AFDB00" w:rsidR="00D523EF" w:rsidRPr="00066C70" w:rsidRDefault="00D523EF">
                            <w:pPr>
                              <w:jc w:val="both"/>
                              <w:rPr>
                                <w:sz w:val="20"/>
                              </w:rPr>
                            </w:pPr>
                            <w:r w:rsidRPr="00066C70">
                              <w:rPr>
                                <w:sz w:val="20"/>
                              </w:rPr>
                              <w:t xml:space="preserve">This document contains Proposed Draft Text (PDT) for the </w:t>
                            </w:r>
                            <w:r w:rsidR="00646567" w:rsidRPr="00066C70">
                              <w:rPr>
                                <w:sz w:val="20"/>
                              </w:rPr>
                              <w:t>Coordinated Time Division Multiple Access (C</w:t>
                            </w:r>
                            <w:r w:rsidR="00042646">
                              <w:rPr>
                                <w:sz w:val="20"/>
                              </w:rPr>
                              <w:t>o</w:t>
                            </w:r>
                            <w:r w:rsidR="00646567" w:rsidRPr="00066C70">
                              <w:rPr>
                                <w:sz w:val="20"/>
                              </w:rPr>
                              <w:t>-TDMA)</w:t>
                            </w:r>
                            <w:r w:rsidRPr="00066C70">
                              <w:rPr>
                                <w:sz w:val="20"/>
                              </w:rPr>
                              <w:t xml:space="preserve"> feature of the proposed TGbn (UHR, Ultra High Reliability) amendment to the 802.11 standard.</w:t>
                            </w:r>
                          </w:p>
                          <w:p w14:paraId="6E729264" w14:textId="77777777" w:rsidR="007B1CF9" w:rsidRPr="00066C70" w:rsidRDefault="007B1CF9">
                            <w:pPr>
                              <w:jc w:val="both"/>
                              <w:rPr>
                                <w:sz w:val="20"/>
                              </w:rPr>
                            </w:pPr>
                          </w:p>
                          <w:p w14:paraId="645BC2D2" w14:textId="4B130C30" w:rsidR="007B1CF9" w:rsidRPr="00066C70" w:rsidRDefault="00DA0528" w:rsidP="00DA0528">
                            <w:pPr>
                              <w:jc w:val="both"/>
                              <w:rPr>
                                <w:sz w:val="20"/>
                              </w:rPr>
                            </w:pPr>
                            <w:r w:rsidRPr="00066C70">
                              <w:rPr>
                                <w:sz w:val="20"/>
                              </w:rPr>
                              <w:t>This</w:t>
                            </w:r>
                            <w:r w:rsidR="00464125" w:rsidRPr="00066C70">
                              <w:rPr>
                                <w:sz w:val="20"/>
                              </w:rPr>
                              <w:t xml:space="preserve"> version</w:t>
                            </w:r>
                            <w:r w:rsidR="003F1FC9" w:rsidRPr="00066C70">
                              <w:rPr>
                                <w:sz w:val="20"/>
                              </w:rPr>
                              <w:t xml:space="preserve"> of</w:t>
                            </w:r>
                            <w:r w:rsidRPr="00066C70">
                              <w:rPr>
                                <w:sz w:val="20"/>
                              </w:rPr>
                              <w:t xml:space="preserve"> PDT includes the motions passed</w:t>
                            </w:r>
                            <w:r w:rsidR="00B97A82" w:rsidRPr="00066C70">
                              <w:rPr>
                                <w:sz w:val="20"/>
                              </w:rPr>
                              <w:t xml:space="preserve"> in IEEE</w:t>
                            </w:r>
                            <w:r w:rsidRPr="00066C70">
                              <w:rPr>
                                <w:sz w:val="20"/>
                              </w:rPr>
                              <w:t xml:space="preserve"> up to </w:t>
                            </w:r>
                            <w:r w:rsidR="005A03E0">
                              <w:rPr>
                                <w:sz w:val="20"/>
                              </w:rPr>
                              <w:t>November</w:t>
                            </w:r>
                            <w:r w:rsidRPr="00066C70">
                              <w:rPr>
                                <w:sz w:val="20"/>
                              </w:rPr>
                              <w:t xml:space="preserve">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8F4AB" id="_x0000_t202" coordsize="21600,21600" o:spt="202" path="m,l,21600r21600,l21600,xe">
                <v:stroke joinstyle="miter"/>
                <v:path gradientshapeok="t" o:connecttype="rect"/>
              </v:shapetype>
              <v:shape id="Text Box 3" o:spid="_x0000_s1026" type="#_x0000_t202" style="position:absolute;left:0;text-align:left;margin-left:-5pt;margin-top:15.95pt;width:480pt;height:1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" o:allowincell="f" stroked="f">
                <v:textbox>
                  <w:txbxContent>
                    <w:p w14:paraId="673F2F1E" w14:textId="77777777" w:rsidR="00D523EF" w:rsidRPr="00066C70" w:rsidRDefault="00D523EF">
                      <w:pPr>
                        <w:pStyle w:val="T1"/>
                        <w:spacing w:after="120"/>
                        <w:rPr>
                          <w:sz w:val="20"/>
                        </w:rPr>
                      </w:pPr>
                      <w:r w:rsidRPr="00066C70">
                        <w:rPr>
                          <w:sz w:val="20"/>
                        </w:rPr>
                        <w:t>Abstract</w:t>
                      </w:r>
                    </w:p>
                    <w:p w14:paraId="7DFF80A4" w14:textId="07AFDB00" w:rsidR="00D523EF" w:rsidRPr="00066C70" w:rsidRDefault="00D523EF">
                      <w:pPr>
                        <w:jc w:val="both"/>
                        <w:rPr>
                          <w:sz w:val="20"/>
                        </w:rPr>
                      </w:pPr>
                      <w:r w:rsidRPr="00066C70">
                        <w:rPr>
                          <w:sz w:val="20"/>
                        </w:rPr>
                        <w:t xml:space="preserve">This document contains Proposed Draft Text (PDT) for the </w:t>
                      </w:r>
                      <w:r w:rsidR="00646567" w:rsidRPr="00066C70">
                        <w:rPr>
                          <w:sz w:val="20"/>
                        </w:rPr>
                        <w:t>Coordinated Time Division Multiple Access (C</w:t>
                      </w:r>
                      <w:r w:rsidR="00042646">
                        <w:rPr>
                          <w:sz w:val="20"/>
                        </w:rPr>
                        <w:t>o</w:t>
                      </w:r>
                      <w:r w:rsidR="00646567" w:rsidRPr="00066C70">
                        <w:rPr>
                          <w:sz w:val="20"/>
                        </w:rPr>
                        <w:t>-TDMA)</w:t>
                      </w:r>
                      <w:r w:rsidRPr="00066C70">
                        <w:rPr>
                          <w:sz w:val="20"/>
                        </w:rPr>
                        <w:t xml:space="preserve"> feature of the proposed TGbn (UHR, Ultra High Reliability) amendment to the 802.11 standard.</w:t>
                      </w:r>
                    </w:p>
                    <w:p w14:paraId="6E729264" w14:textId="77777777" w:rsidR="007B1CF9" w:rsidRPr="00066C70" w:rsidRDefault="007B1CF9">
                      <w:pPr>
                        <w:jc w:val="both"/>
                        <w:rPr>
                          <w:sz w:val="20"/>
                        </w:rPr>
                      </w:pPr>
                    </w:p>
                    <w:p w14:paraId="645BC2D2" w14:textId="4B130C30" w:rsidR="007B1CF9" w:rsidRPr="00066C70" w:rsidRDefault="00DA0528" w:rsidP="00DA0528">
                      <w:pPr>
                        <w:jc w:val="both"/>
                        <w:rPr>
                          <w:sz w:val="20"/>
                        </w:rPr>
                      </w:pPr>
                      <w:r w:rsidRPr="00066C70">
                        <w:rPr>
                          <w:sz w:val="20"/>
                        </w:rPr>
                        <w:t>This</w:t>
                      </w:r>
                      <w:r w:rsidR="00464125" w:rsidRPr="00066C70">
                        <w:rPr>
                          <w:sz w:val="20"/>
                        </w:rPr>
                        <w:t xml:space="preserve"> version</w:t>
                      </w:r>
                      <w:r w:rsidR="003F1FC9" w:rsidRPr="00066C70">
                        <w:rPr>
                          <w:sz w:val="20"/>
                        </w:rPr>
                        <w:t xml:space="preserve"> of</w:t>
                      </w:r>
                      <w:r w:rsidRPr="00066C70">
                        <w:rPr>
                          <w:sz w:val="20"/>
                        </w:rPr>
                        <w:t xml:space="preserve"> PDT includes the motions passed</w:t>
                      </w:r>
                      <w:r w:rsidR="00B97A82" w:rsidRPr="00066C70">
                        <w:rPr>
                          <w:sz w:val="20"/>
                        </w:rPr>
                        <w:t xml:space="preserve"> in IEEE</w:t>
                      </w:r>
                      <w:r w:rsidRPr="00066C70">
                        <w:rPr>
                          <w:sz w:val="20"/>
                        </w:rPr>
                        <w:t xml:space="preserve"> up to </w:t>
                      </w:r>
                      <w:r w:rsidR="005A03E0">
                        <w:rPr>
                          <w:sz w:val="20"/>
                        </w:rPr>
                        <w:t>November</w:t>
                      </w:r>
                      <w:r w:rsidRPr="00066C70">
                        <w:rPr>
                          <w:sz w:val="20"/>
                        </w:rPr>
                        <w:t xml:space="preserve"> 2024.</w:t>
                      </w:r>
                    </w:p>
                  </w:txbxContent>
                </v:textbox>
              </v:shape>
            </w:pict>
          </mc:Fallback>
        </mc:AlternateContent>
      </w:r>
    </w:p>
    <w:p w14:paraId="40B0E4C0" w14:textId="0BA8DFB2" w:rsidR="0015421A" w:rsidRPr="00066C70" w:rsidRDefault="00CA09B2" w:rsidP="0015421A">
      <w:pPr>
        <w:pStyle w:val="Heading1"/>
        <w:rPr>
          <w:rFonts w:ascii="Times New Roman" w:hAnsi="Times New Roman"/>
          <w:sz w:val="20"/>
        </w:rPr>
      </w:pPr>
      <w:r w:rsidRPr="00066C70">
        <w:rPr>
          <w:rFonts w:ascii="Times New Roman" w:hAnsi="Times New Roman"/>
          <w:sz w:val="20"/>
        </w:rPr>
        <w:br w:type="page"/>
      </w:r>
      <w:r w:rsidR="0015421A" w:rsidRPr="00066C70">
        <w:rPr>
          <w:rFonts w:ascii="Times New Roman" w:hAnsi="Times New Roman"/>
          <w:sz w:val="20"/>
        </w:rPr>
        <w:lastRenderedPageBreak/>
        <w:t>Revision information</w:t>
      </w:r>
    </w:p>
    <w:p w14:paraId="5D447AEE" w14:textId="77777777" w:rsidR="0015421A" w:rsidRPr="00066C70" w:rsidRDefault="0015421A" w:rsidP="0015421A">
      <w:pPr>
        <w:rPr>
          <w:sz w:val="20"/>
        </w:rPr>
      </w:pPr>
    </w:p>
    <w:p w14:paraId="272CECDB" w14:textId="77777777" w:rsidR="00F07428" w:rsidRPr="00066C70" w:rsidRDefault="00F07428" w:rsidP="0015421A">
      <w:pPr>
        <w:rPr>
          <w:sz w:val="20"/>
        </w:rPr>
      </w:pPr>
      <w:r w:rsidRPr="00066C70">
        <w:rPr>
          <w:sz w:val="20"/>
        </w:rPr>
        <w:t>The following is a summary of the important changes that occurred within each revision of this document:</w:t>
      </w:r>
    </w:p>
    <w:p w14:paraId="018752B9" w14:textId="77777777" w:rsidR="00F07428" w:rsidRPr="00066C70" w:rsidRDefault="00F07428" w:rsidP="0015421A">
      <w:pPr>
        <w:rPr>
          <w:sz w:val="20"/>
        </w:rPr>
      </w:pPr>
    </w:p>
    <w:tbl>
      <w:tblPr>
        <w:tblStyle w:val="TableGrid"/>
        <w:tblW w:w="0" w:type="auto"/>
        <w:tblLook w:val="04A0" w:firstRow="1" w:lastRow="0" w:firstColumn="1" w:lastColumn="0" w:noHBand="0" w:noVBand="1"/>
      </w:tblPr>
      <w:tblGrid>
        <w:gridCol w:w="1023"/>
        <w:gridCol w:w="9047"/>
      </w:tblGrid>
      <w:tr w:rsidR="00F07428" w:rsidRPr="00880ADA" w14:paraId="19658418" w14:textId="77777777" w:rsidTr="008272D5">
        <w:tc>
          <w:tcPr>
            <w:tcW w:w="1023" w:type="dxa"/>
            <w:tcBorders>
              <w:top w:val="single" w:sz="4" w:space="0" w:color="auto"/>
              <w:left w:val="single" w:sz="4" w:space="0" w:color="auto"/>
              <w:bottom w:val="single" w:sz="4" w:space="0" w:color="auto"/>
              <w:right w:val="single" w:sz="4" w:space="0" w:color="auto"/>
            </w:tcBorders>
            <w:shd w:val="pct10" w:color="auto" w:fill="auto"/>
          </w:tcPr>
          <w:p w14:paraId="3F7D296C" w14:textId="77777777" w:rsidR="00F07428" w:rsidRPr="00066C70" w:rsidRDefault="00F07428" w:rsidP="00F07428">
            <w:pPr>
              <w:jc w:val="center"/>
              <w:rPr>
                <w:b/>
                <w:sz w:val="20"/>
              </w:rPr>
            </w:pPr>
            <w:r w:rsidRPr="00066C70">
              <w:rPr>
                <w:b/>
                <w:sz w:val="20"/>
              </w:rPr>
              <w:t>Revision</w:t>
            </w:r>
          </w:p>
        </w:tc>
        <w:tc>
          <w:tcPr>
            <w:tcW w:w="9047" w:type="dxa"/>
            <w:tcBorders>
              <w:top w:val="single" w:sz="4" w:space="0" w:color="auto"/>
              <w:left w:val="single" w:sz="4" w:space="0" w:color="auto"/>
              <w:bottom w:val="single" w:sz="4" w:space="0" w:color="auto"/>
              <w:right w:val="single" w:sz="4" w:space="0" w:color="auto"/>
            </w:tcBorders>
            <w:shd w:val="pct10" w:color="auto" w:fill="auto"/>
          </w:tcPr>
          <w:p w14:paraId="3FAAE023" w14:textId="77777777" w:rsidR="00F07428" w:rsidRPr="00066C70" w:rsidRDefault="00F07428" w:rsidP="0015421A">
            <w:pPr>
              <w:rPr>
                <w:b/>
                <w:sz w:val="20"/>
              </w:rPr>
            </w:pPr>
            <w:r w:rsidRPr="00066C70">
              <w:rPr>
                <w:b/>
                <w:sz w:val="20"/>
              </w:rPr>
              <w:t>Major changes</w:t>
            </w:r>
          </w:p>
        </w:tc>
      </w:tr>
      <w:tr w:rsidR="00F07428" w:rsidRPr="00880ADA" w14:paraId="1C49C59A" w14:textId="77777777" w:rsidTr="008272D5">
        <w:tc>
          <w:tcPr>
            <w:tcW w:w="1023" w:type="dxa"/>
            <w:tcBorders>
              <w:top w:val="single" w:sz="4" w:space="0" w:color="auto"/>
            </w:tcBorders>
          </w:tcPr>
          <w:p w14:paraId="66895D57" w14:textId="77777777" w:rsidR="00F07428" w:rsidRPr="00066C70" w:rsidRDefault="00F07428" w:rsidP="00F07428">
            <w:pPr>
              <w:jc w:val="right"/>
              <w:rPr>
                <w:sz w:val="20"/>
              </w:rPr>
            </w:pPr>
            <w:r w:rsidRPr="00066C70">
              <w:rPr>
                <w:sz w:val="20"/>
              </w:rPr>
              <w:t>0</w:t>
            </w:r>
          </w:p>
        </w:tc>
        <w:tc>
          <w:tcPr>
            <w:tcW w:w="9047" w:type="dxa"/>
            <w:tcBorders>
              <w:top w:val="single" w:sz="4" w:space="0" w:color="auto"/>
            </w:tcBorders>
          </w:tcPr>
          <w:p w14:paraId="3ECEBD87" w14:textId="79329EFB" w:rsidR="00F07428" w:rsidRPr="00066C70" w:rsidRDefault="00F07428" w:rsidP="0015421A">
            <w:pPr>
              <w:rPr>
                <w:sz w:val="20"/>
              </w:rPr>
            </w:pPr>
            <w:r w:rsidRPr="00066C70">
              <w:rPr>
                <w:sz w:val="20"/>
              </w:rPr>
              <w:t xml:space="preserve">Initial </w:t>
            </w:r>
            <w:r w:rsidR="00CC49C4" w:rsidRPr="00066C70">
              <w:rPr>
                <w:sz w:val="20"/>
              </w:rPr>
              <w:t>revision:</w:t>
            </w:r>
            <w:r w:rsidR="002E32B3" w:rsidRPr="00066C70">
              <w:rPr>
                <w:sz w:val="20"/>
              </w:rPr>
              <w:t xml:space="preserve"> motions passed until September 2024</w:t>
            </w:r>
          </w:p>
        </w:tc>
      </w:tr>
      <w:tr w:rsidR="008272D5" w:rsidRPr="00880ADA" w14:paraId="6CF0C5E6" w14:textId="77777777" w:rsidTr="008272D5">
        <w:tc>
          <w:tcPr>
            <w:tcW w:w="1023" w:type="dxa"/>
          </w:tcPr>
          <w:p w14:paraId="552E6B74" w14:textId="53B36139" w:rsidR="008272D5" w:rsidRPr="00066C70" w:rsidRDefault="008272D5" w:rsidP="008272D5">
            <w:pPr>
              <w:jc w:val="right"/>
              <w:rPr>
                <w:sz w:val="20"/>
              </w:rPr>
            </w:pPr>
            <w:r w:rsidRPr="00066C70">
              <w:rPr>
                <w:sz w:val="20"/>
              </w:rPr>
              <w:t>1</w:t>
            </w:r>
          </w:p>
        </w:tc>
        <w:tc>
          <w:tcPr>
            <w:tcW w:w="9047" w:type="dxa"/>
          </w:tcPr>
          <w:p w14:paraId="70DD180E" w14:textId="18BB6427" w:rsidR="008272D5" w:rsidRPr="00066C70" w:rsidRDefault="00723776" w:rsidP="008272D5">
            <w:pPr>
              <w:rPr>
                <w:sz w:val="20"/>
              </w:rPr>
            </w:pPr>
            <w:r w:rsidRPr="00880ADA">
              <w:rPr>
                <w:sz w:val="20"/>
              </w:rPr>
              <w:t>Additional</w:t>
            </w:r>
            <w:r w:rsidR="008272D5" w:rsidRPr="00066C70">
              <w:rPr>
                <w:sz w:val="20"/>
              </w:rPr>
              <w:t xml:space="preserve"> specification text based on the motions passed until November 2024. Added more TTT members as authors</w:t>
            </w:r>
            <w:r w:rsidR="003A0989" w:rsidRPr="00880ADA">
              <w:rPr>
                <w:sz w:val="20"/>
              </w:rPr>
              <w:t>.</w:t>
            </w:r>
          </w:p>
        </w:tc>
      </w:tr>
      <w:tr w:rsidR="008272D5" w:rsidRPr="00880ADA" w14:paraId="0B5ACD11" w14:textId="77777777" w:rsidTr="008272D5">
        <w:tc>
          <w:tcPr>
            <w:tcW w:w="1023" w:type="dxa"/>
          </w:tcPr>
          <w:p w14:paraId="6BE4E949" w14:textId="7C6D24A5" w:rsidR="008272D5" w:rsidRPr="00066C70" w:rsidRDefault="00A42FD7" w:rsidP="008272D5">
            <w:pPr>
              <w:jc w:val="right"/>
              <w:rPr>
                <w:sz w:val="20"/>
              </w:rPr>
            </w:pPr>
            <w:r>
              <w:rPr>
                <w:sz w:val="20"/>
              </w:rPr>
              <w:t>2</w:t>
            </w:r>
          </w:p>
        </w:tc>
        <w:tc>
          <w:tcPr>
            <w:tcW w:w="9047" w:type="dxa"/>
          </w:tcPr>
          <w:p w14:paraId="47D6828A" w14:textId="2663D4EE" w:rsidR="008272D5" w:rsidRPr="00066C70" w:rsidRDefault="004C2469" w:rsidP="008272D5">
            <w:pPr>
              <w:rPr>
                <w:sz w:val="20"/>
              </w:rPr>
            </w:pPr>
            <w:ins w:id="0" w:author="Sanket Kalamkar" w:date="2024-12-15T11:15:00Z" w16du:dateUtc="2024-12-15T19:15:00Z">
              <w:r>
                <w:rPr>
                  <w:sz w:val="20"/>
                </w:rPr>
                <w:t>Changes based on the comments from Klaus</w:t>
              </w:r>
            </w:ins>
            <w:ins w:id="1" w:author="Sanket Kalamkar" w:date="2024-12-15T11:39:00Z" w16du:dateUtc="2024-12-15T19:39:00Z">
              <w:r w:rsidR="00FA107A">
                <w:rPr>
                  <w:sz w:val="20"/>
                </w:rPr>
                <w:t xml:space="preserve"> and</w:t>
              </w:r>
            </w:ins>
            <w:ins w:id="2" w:author="Sanket Kalamkar" w:date="2024-12-15T11:15:00Z" w16du:dateUtc="2024-12-15T19:15:00Z">
              <w:r>
                <w:rPr>
                  <w:sz w:val="20"/>
                </w:rPr>
                <w:t xml:space="preserve"> </w:t>
              </w:r>
              <w:r w:rsidR="00B647C1">
                <w:rPr>
                  <w:sz w:val="20"/>
                </w:rPr>
                <w:t>Jay. Some changes bas</w:t>
              </w:r>
            </w:ins>
            <w:ins w:id="3" w:author="Sanket Kalamkar" w:date="2024-12-15T11:16:00Z" w16du:dateUtc="2024-12-15T19:16:00Z">
              <w:r w:rsidR="00B647C1">
                <w:rPr>
                  <w:sz w:val="20"/>
                </w:rPr>
                <w:t>ed on discussions</w:t>
              </w:r>
            </w:ins>
            <w:ins w:id="4" w:author="Sanket Kalamkar" w:date="2024-12-15T11:40:00Z" w16du:dateUtc="2024-12-15T19:40:00Z">
              <w:r w:rsidR="00E82F83">
                <w:rPr>
                  <w:sz w:val="20"/>
                </w:rPr>
                <w:t xml:space="preserve"> with Sean, Michail</w:t>
              </w:r>
            </w:ins>
            <w:ins w:id="5" w:author="Sanket Kalamkar" w:date="2024-12-15T11:16:00Z" w16du:dateUtc="2024-12-15T19:16:00Z">
              <w:r w:rsidR="00B647C1">
                <w:rPr>
                  <w:sz w:val="20"/>
                </w:rPr>
                <w:t xml:space="preserve"> </w:t>
              </w:r>
            </w:ins>
            <w:ins w:id="6" w:author="Sanket Kalamkar" w:date="2024-12-15T11:39:00Z" w16du:dateUtc="2024-12-15T19:39:00Z">
              <w:r w:rsidR="00E82F83">
                <w:rPr>
                  <w:sz w:val="20"/>
                </w:rPr>
                <w:t xml:space="preserve">on </w:t>
              </w:r>
            </w:ins>
            <w:ins w:id="7" w:author="Sanket Kalamkar" w:date="2024-12-15T11:40:00Z" w16du:dateUtc="2024-12-15T19:40:00Z">
              <w:r w:rsidR="00E82F83">
                <w:rPr>
                  <w:sz w:val="20"/>
                </w:rPr>
                <w:t>the negative response from a polled AP to the received ICF</w:t>
              </w:r>
            </w:ins>
            <w:ins w:id="8" w:author="Sanket Kalamkar" w:date="2024-12-15T11:39:00Z" w16du:dateUtc="2024-12-15T19:39:00Z">
              <w:r w:rsidR="00E82F83">
                <w:rPr>
                  <w:sz w:val="20"/>
                </w:rPr>
                <w:t>.</w:t>
              </w:r>
            </w:ins>
          </w:p>
        </w:tc>
      </w:tr>
      <w:tr w:rsidR="008272D5" w:rsidRPr="00880ADA" w14:paraId="6AD6EB78" w14:textId="77777777" w:rsidTr="008272D5">
        <w:tc>
          <w:tcPr>
            <w:tcW w:w="1023" w:type="dxa"/>
          </w:tcPr>
          <w:p w14:paraId="3579ABFD" w14:textId="7F39B810" w:rsidR="008272D5" w:rsidRPr="00066C70" w:rsidRDefault="007071B5" w:rsidP="008272D5">
            <w:pPr>
              <w:jc w:val="right"/>
              <w:rPr>
                <w:sz w:val="20"/>
              </w:rPr>
            </w:pPr>
            <w:ins w:id="9" w:author="Sanket Kalamkar" w:date="2024-12-15T12:32:00Z" w16du:dateUtc="2024-12-15T20:32:00Z">
              <w:r>
                <w:rPr>
                  <w:sz w:val="20"/>
                </w:rPr>
                <w:t>3</w:t>
              </w:r>
            </w:ins>
          </w:p>
        </w:tc>
        <w:tc>
          <w:tcPr>
            <w:tcW w:w="9047" w:type="dxa"/>
          </w:tcPr>
          <w:p w14:paraId="17C7E633" w14:textId="452DC0D9" w:rsidR="008272D5" w:rsidRPr="00066C70" w:rsidRDefault="007071B5" w:rsidP="008272D5">
            <w:pPr>
              <w:rPr>
                <w:sz w:val="20"/>
              </w:rPr>
            </w:pPr>
            <w:ins w:id="10" w:author="Sanket Kalamkar" w:date="2024-12-15T12:32:00Z" w16du:dateUtc="2024-12-15T20:32:00Z">
              <w:r>
                <w:rPr>
                  <w:sz w:val="20"/>
                </w:rPr>
                <w:t>Tagged paragraphs with relevant motion numbers</w:t>
              </w:r>
            </w:ins>
          </w:p>
        </w:tc>
      </w:tr>
      <w:tr w:rsidR="008272D5" w:rsidRPr="00880ADA" w14:paraId="5FA9404A" w14:textId="77777777" w:rsidTr="008272D5">
        <w:tc>
          <w:tcPr>
            <w:tcW w:w="1023" w:type="dxa"/>
          </w:tcPr>
          <w:p w14:paraId="52145C98" w14:textId="77777777" w:rsidR="008272D5" w:rsidRPr="00066C70" w:rsidRDefault="008272D5" w:rsidP="008272D5">
            <w:pPr>
              <w:jc w:val="right"/>
              <w:rPr>
                <w:sz w:val="20"/>
              </w:rPr>
            </w:pPr>
          </w:p>
        </w:tc>
        <w:tc>
          <w:tcPr>
            <w:tcW w:w="9047" w:type="dxa"/>
          </w:tcPr>
          <w:p w14:paraId="723112C0" w14:textId="77777777" w:rsidR="008272D5" w:rsidRPr="00066C70" w:rsidRDefault="008272D5" w:rsidP="008272D5">
            <w:pPr>
              <w:rPr>
                <w:sz w:val="20"/>
              </w:rPr>
            </w:pPr>
          </w:p>
        </w:tc>
      </w:tr>
      <w:tr w:rsidR="008272D5" w:rsidRPr="00880ADA" w14:paraId="7C4DC4EA" w14:textId="77777777" w:rsidTr="008272D5">
        <w:tc>
          <w:tcPr>
            <w:tcW w:w="1023" w:type="dxa"/>
          </w:tcPr>
          <w:p w14:paraId="7B14507D" w14:textId="77777777" w:rsidR="008272D5" w:rsidRPr="00066C70" w:rsidRDefault="008272D5" w:rsidP="008272D5">
            <w:pPr>
              <w:jc w:val="right"/>
              <w:rPr>
                <w:sz w:val="20"/>
              </w:rPr>
            </w:pPr>
          </w:p>
        </w:tc>
        <w:tc>
          <w:tcPr>
            <w:tcW w:w="9047" w:type="dxa"/>
          </w:tcPr>
          <w:p w14:paraId="5560C40B" w14:textId="77777777" w:rsidR="008272D5" w:rsidRPr="00066C70" w:rsidRDefault="008272D5" w:rsidP="008272D5">
            <w:pPr>
              <w:rPr>
                <w:sz w:val="20"/>
              </w:rPr>
            </w:pPr>
          </w:p>
        </w:tc>
      </w:tr>
    </w:tbl>
    <w:p w14:paraId="4E884CED" w14:textId="77777777" w:rsidR="00F07428" w:rsidRPr="00066C70" w:rsidRDefault="00F07428" w:rsidP="0015421A">
      <w:pPr>
        <w:rPr>
          <w:sz w:val="20"/>
        </w:rPr>
      </w:pPr>
    </w:p>
    <w:p w14:paraId="5DFC0D1E" w14:textId="77777777" w:rsidR="00F07428" w:rsidRPr="00066C70" w:rsidRDefault="00F07428" w:rsidP="0015421A">
      <w:pPr>
        <w:rPr>
          <w:sz w:val="20"/>
        </w:rPr>
      </w:pPr>
    </w:p>
    <w:p w14:paraId="29901CC1" w14:textId="77777777" w:rsidR="00380AFF" w:rsidRPr="00066C70" w:rsidRDefault="00380AFF" w:rsidP="00380AFF">
      <w:pPr>
        <w:pStyle w:val="Heading1"/>
        <w:rPr>
          <w:rFonts w:ascii="Times New Roman" w:hAnsi="Times New Roman"/>
          <w:sz w:val="20"/>
        </w:rPr>
      </w:pPr>
      <w:r w:rsidRPr="00066C70">
        <w:rPr>
          <w:rFonts w:ascii="Times New Roman" w:hAnsi="Times New Roman"/>
          <w:sz w:val="20"/>
        </w:rPr>
        <w:t>Introduction</w:t>
      </w:r>
    </w:p>
    <w:p w14:paraId="18ABDE53" w14:textId="77777777" w:rsidR="00380AFF" w:rsidRPr="00066C70" w:rsidRDefault="00380AFF">
      <w:pPr>
        <w:rPr>
          <w:sz w:val="20"/>
        </w:rPr>
      </w:pPr>
    </w:p>
    <w:p w14:paraId="147CD133" w14:textId="77777777" w:rsidR="00380AFF" w:rsidRPr="00066C70" w:rsidRDefault="00380AFF" w:rsidP="00380AFF">
      <w:pPr>
        <w:rPr>
          <w:sz w:val="20"/>
        </w:rPr>
      </w:pPr>
      <w:r w:rsidRPr="00066C70">
        <w:rPr>
          <w:sz w:val="20"/>
        </w:rPr>
        <w:t>Interpretation of a Motion to Adopt</w:t>
      </w:r>
    </w:p>
    <w:p w14:paraId="13724A1A" w14:textId="77777777" w:rsidR="00380AFF" w:rsidRPr="00066C70" w:rsidRDefault="00380AFF" w:rsidP="00066C70">
      <w:pPr>
        <w:jc w:val="both"/>
        <w:rPr>
          <w:sz w:val="20"/>
          <w:lang w:eastAsia="ko-KR"/>
        </w:rPr>
      </w:pPr>
    </w:p>
    <w:p w14:paraId="2291803E" w14:textId="7B5F5F16" w:rsidR="00380AFF" w:rsidRPr="00066C70" w:rsidRDefault="00380AFF" w:rsidP="00066C70">
      <w:pPr>
        <w:jc w:val="both"/>
        <w:rPr>
          <w:sz w:val="20"/>
          <w:lang w:eastAsia="ko-KR"/>
        </w:rPr>
      </w:pPr>
      <w:r w:rsidRPr="00066C70">
        <w:rPr>
          <w:sz w:val="20"/>
          <w:lang w:eastAsia="ko-KR"/>
        </w:rPr>
        <w:t xml:space="preserve">A motion to approve this submission means that the editing instructions and any changed or added material are actioned in the </w:t>
      </w:r>
      <w:r w:rsidR="00351CFD" w:rsidRPr="00351CFD">
        <w:rPr>
          <w:sz w:val="20"/>
          <w:lang w:eastAsia="ko-KR"/>
        </w:rPr>
        <w:t>TGbn</w:t>
      </w:r>
      <w:r w:rsidRPr="00066C70">
        <w:rPr>
          <w:sz w:val="20"/>
          <w:lang w:eastAsia="ko-KR"/>
        </w:rPr>
        <w:t xml:space="preserve"> Draft. The </w:t>
      </w:r>
      <w:r w:rsidR="0015421A" w:rsidRPr="00066C70">
        <w:rPr>
          <w:sz w:val="20"/>
          <w:lang w:eastAsia="ko-KR"/>
        </w:rPr>
        <w:t xml:space="preserve">abstract, revision information, </w:t>
      </w:r>
      <w:r w:rsidRPr="00066C70">
        <w:rPr>
          <w:sz w:val="20"/>
          <w:lang w:eastAsia="ko-KR"/>
        </w:rPr>
        <w:t>introduction</w:t>
      </w:r>
      <w:r w:rsidR="00373689" w:rsidRPr="00066C70">
        <w:rPr>
          <w:sz w:val="20"/>
          <w:lang w:eastAsia="ko-KR"/>
        </w:rPr>
        <w:t>,</w:t>
      </w:r>
      <w:r w:rsidRPr="00066C70">
        <w:rPr>
          <w:sz w:val="20"/>
          <w:lang w:eastAsia="ko-KR"/>
        </w:rPr>
        <w:t xml:space="preserve"> explanation of the proposed changes </w:t>
      </w:r>
      <w:r w:rsidR="00373689" w:rsidRPr="00066C70">
        <w:rPr>
          <w:sz w:val="20"/>
          <w:lang w:eastAsia="ko-KR"/>
        </w:rPr>
        <w:t xml:space="preserve">and references sections </w:t>
      </w:r>
      <w:r w:rsidRPr="00066C70">
        <w:rPr>
          <w:sz w:val="20"/>
          <w:lang w:eastAsia="ko-KR"/>
        </w:rPr>
        <w:t>are not part of the adopted material.</w:t>
      </w:r>
    </w:p>
    <w:p w14:paraId="42F19839" w14:textId="77777777" w:rsidR="00380AFF" w:rsidRPr="00066C70" w:rsidRDefault="00380AFF" w:rsidP="00066C70">
      <w:pPr>
        <w:jc w:val="both"/>
        <w:rPr>
          <w:sz w:val="20"/>
          <w:lang w:eastAsia="ko-KR"/>
        </w:rPr>
      </w:pPr>
    </w:p>
    <w:p w14:paraId="4969AA68" w14:textId="2361EB1F" w:rsidR="00380AFF" w:rsidRPr="00066C70" w:rsidRDefault="00380AFF" w:rsidP="00066C70">
      <w:pPr>
        <w:jc w:val="both"/>
        <w:rPr>
          <w:b/>
          <w:bCs/>
          <w:i/>
          <w:iCs/>
          <w:sz w:val="20"/>
          <w:lang w:eastAsia="ko-KR"/>
        </w:rPr>
      </w:pPr>
      <w:r w:rsidRPr="00066C70">
        <w:rPr>
          <w:b/>
          <w:bCs/>
          <w:i/>
          <w:iCs/>
          <w:sz w:val="20"/>
          <w:lang w:eastAsia="ko-KR"/>
        </w:rPr>
        <w:t>Editing instructions formatted like this are intended to be copied into the TGb</w:t>
      </w:r>
      <w:r w:rsidR="009D2BAB">
        <w:rPr>
          <w:b/>
          <w:bCs/>
          <w:i/>
          <w:iCs/>
          <w:sz w:val="20"/>
          <w:lang w:eastAsia="ko-KR"/>
        </w:rPr>
        <w:t>n</w:t>
      </w:r>
      <w:r w:rsidRPr="00066C70">
        <w:rPr>
          <w:b/>
          <w:bCs/>
          <w:i/>
          <w:iCs/>
          <w:sz w:val="20"/>
          <w:lang w:eastAsia="ko-KR"/>
        </w:rPr>
        <w:t xml:space="preserve"> Draft (i.e.</w:t>
      </w:r>
      <w:r w:rsidR="000B4D95" w:rsidRPr="00066C70">
        <w:rPr>
          <w:b/>
          <w:bCs/>
          <w:i/>
          <w:iCs/>
          <w:sz w:val="20"/>
          <w:lang w:eastAsia="ko-KR"/>
        </w:rPr>
        <w:t>,</w:t>
      </w:r>
      <w:r w:rsidRPr="00066C70">
        <w:rPr>
          <w:b/>
          <w:bCs/>
          <w:i/>
          <w:iCs/>
          <w:sz w:val="20"/>
          <w:lang w:eastAsia="ko-KR"/>
        </w:rPr>
        <w:t xml:space="preserve"> they are instructions to the 802.11 editor on how to merge the text with the baseline documents).</w:t>
      </w:r>
    </w:p>
    <w:p w14:paraId="75BB409A" w14:textId="77777777" w:rsidR="00032785" w:rsidRPr="00066C70" w:rsidRDefault="00032785" w:rsidP="00066C70">
      <w:pPr>
        <w:pStyle w:val="Heading2"/>
        <w:jc w:val="both"/>
        <w:rPr>
          <w:rFonts w:ascii="Times New Roman" w:hAnsi="Times New Roman"/>
          <w:sz w:val="20"/>
        </w:rPr>
      </w:pPr>
      <w:r w:rsidRPr="00066C70">
        <w:rPr>
          <w:rFonts w:ascii="Times New Roman" w:hAnsi="Times New Roman"/>
          <w:sz w:val="20"/>
        </w:rPr>
        <w:t>Explanation of the proposed changes:</w:t>
      </w:r>
    </w:p>
    <w:p w14:paraId="2BAA5892" w14:textId="77777777" w:rsidR="00032785" w:rsidRPr="00066C70" w:rsidRDefault="00032785" w:rsidP="00066C70">
      <w:pPr>
        <w:pStyle w:val="NoSpacing"/>
        <w:numPr>
          <w:ilvl w:val="0"/>
          <w:numId w:val="0"/>
        </w:numPr>
        <w:jc w:val="both"/>
        <w:rPr>
          <w:rFonts w:ascii="Times New Roman" w:hAnsi="Times New Roman" w:cs="Times New Roman"/>
        </w:rPr>
      </w:pPr>
    </w:p>
    <w:p w14:paraId="41149FFF" w14:textId="77777777" w:rsidR="00032785" w:rsidRPr="00066C70" w:rsidRDefault="00032785" w:rsidP="00066C70">
      <w:pPr>
        <w:jc w:val="both"/>
        <w:rPr>
          <w:sz w:val="20"/>
          <w:lang w:eastAsia="ko-KR"/>
        </w:rPr>
      </w:pPr>
      <w:r w:rsidRPr="00066C70">
        <w:rPr>
          <w:sz w:val="20"/>
          <w:lang w:eastAsia="ko-KR"/>
        </w:rPr>
        <w:t>The proposed changes to the 802.11 TGbn draft within this document are based on the following motions adopted by the TGbn task group:</w:t>
      </w:r>
    </w:p>
    <w:p w14:paraId="03A88EE7" w14:textId="72AA1D5F" w:rsidR="00380AFF" w:rsidRPr="00066C70" w:rsidRDefault="00380AFF" w:rsidP="00AD3128">
      <w:pPr>
        <w:pStyle w:val="Heading3"/>
        <w:rPr>
          <w:rFonts w:ascii="Times New Roman" w:hAnsi="Times New Roman"/>
          <w:sz w:val="20"/>
        </w:rPr>
      </w:pPr>
      <w:r w:rsidRPr="00066C70">
        <w:rPr>
          <w:rFonts w:ascii="Times New Roman" w:hAnsi="Times New Roman"/>
          <w:sz w:val="20"/>
        </w:rPr>
        <w:t xml:space="preserve">Relevant </w:t>
      </w:r>
      <w:r w:rsidR="002A18B0" w:rsidRPr="00066C70">
        <w:rPr>
          <w:rFonts w:ascii="Times New Roman" w:hAnsi="Times New Roman"/>
          <w:sz w:val="20"/>
        </w:rPr>
        <w:t>pass</w:t>
      </w:r>
      <w:r w:rsidR="002A18B0">
        <w:rPr>
          <w:rFonts w:ascii="Times New Roman" w:hAnsi="Times New Roman"/>
          <w:sz w:val="20"/>
        </w:rPr>
        <w:t>ed</w:t>
      </w:r>
      <w:r w:rsidR="002A18B0" w:rsidRPr="00066C70">
        <w:rPr>
          <w:rFonts w:ascii="Times New Roman" w:hAnsi="Times New Roman"/>
          <w:sz w:val="20"/>
        </w:rPr>
        <w:t xml:space="preserve"> </w:t>
      </w:r>
      <w:r w:rsidRPr="00066C70">
        <w:rPr>
          <w:rFonts w:ascii="Times New Roman" w:hAnsi="Times New Roman"/>
          <w:sz w:val="20"/>
        </w:rPr>
        <w:t>motions:</w:t>
      </w:r>
    </w:p>
    <w:p w14:paraId="747EDE66" w14:textId="43D80B30" w:rsidR="00380AFF" w:rsidRPr="000F3C3E" w:rsidRDefault="00823956" w:rsidP="00066C70">
      <w:r w:rsidRPr="00066C70">
        <w:rPr>
          <w:sz w:val="20"/>
          <w:lang w:eastAsia="zh-CN"/>
        </w:rPr>
        <w:t>[Motion #46, [1]]</w:t>
      </w:r>
    </w:p>
    <w:p w14:paraId="10B827DB" w14:textId="77777777" w:rsidR="002A6266" w:rsidRPr="00066C70" w:rsidRDefault="002A6266" w:rsidP="002A6266">
      <w:pPr>
        <w:numPr>
          <w:ilvl w:val="0"/>
          <w:numId w:val="8"/>
        </w:numPr>
        <w:rPr>
          <w:sz w:val="20"/>
        </w:rPr>
      </w:pPr>
      <w:r w:rsidRPr="00066C70">
        <w:rPr>
          <w:bCs/>
          <w:sz w:val="20"/>
        </w:rPr>
        <w:t>TGbn shall define a Coordinated TDMA (Co-TDMA) procedure for an AP to share its time resources of an obtained TXOP with a set of APs.</w:t>
      </w:r>
    </w:p>
    <w:p w14:paraId="03DDB595" w14:textId="77777777" w:rsidR="002A6266" w:rsidRPr="00066C70" w:rsidRDefault="002A6266" w:rsidP="002A6266">
      <w:pPr>
        <w:numPr>
          <w:ilvl w:val="1"/>
          <w:numId w:val="8"/>
        </w:numPr>
        <w:rPr>
          <w:sz w:val="20"/>
        </w:rPr>
      </w:pPr>
      <w:r w:rsidRPr="00066C70">
        <w:rPr>
          <w:sz w:val="20"/>
        </w:rPr>
        <w:t>Set of APs is TBD.</w:t>
      </w:r>
    </w:p>
    <w:p w14:paraId="6B8BD15E" w14:textId="77777777" w:rsidR="002A6266" w:rsidRPr="00880ADA" w:rsidRDefault="002A6266" w:rsidP="002A6266">
      <w:pPr>
        <w:numPr>
          <w:ilvl w:val="1"/>
          <w:numId w:val="8"/>
        </w:numPr>
        <w:rPr>
          <w:sz w:val="20"/>
        </w:rPr>
      </w:pPr>
      <w:r w:rsidRPr="00066C70">
        <w:rPr>
          <w:sz w:val="20"/>
        </w:rPr>
        <w:t>The set can consist of one AP.</w:t>
      </w:r>
    </w:p>
    <w:p w14:paraId="526EA849" w14:textId="77777777" w:rsidR="00975B6C" w:rsidRPr="00880ADA" w:rsidRDefault="00975B6C" w:rsidP="00975B6C">
      <w:pPr>
        <w:rPr>
          <w:sz w:val="20"/>
        </w:rPr>
      </w:pPr>
    </w:p>
    <w:p w14:paraId="79CFBE78" w14:textId="720C46AA" w:rsidR="00975B6C" w:rsidRPr="00880ADA" w:rsidRDefault="00975B6C" w:rsidP="00066C70">
      <w:pPr>
        <w:rPr>
          <w:sz w:val="20"/>
        </w:rPr>
      </w:pPr>
      <w:r w:rsidRPr="00066C70">
        <w:rPr>
          <w:sz w:val="20"/>
          <w:lang w:eastAsia="zh-CN"/>
        </w:rPr>
        <w:t>[Motion #120, [1]]</w:t>
      </w:r>
    </w:p>
    <w:p w14:paraId="567A69FB" w14:textId="71896F96" w:rsidR="00975B6C" w:rsidRPr="00066C70" w:rsidRDefault="00975B6C" w:rsidP="00975B6C">
      <w:pPr>
        <w:pStyle w:val="ListParagraph"/>
        <w:numPr>
          <w:ilvl w:val="0"/>
          <w:numId w:val="8"/>
        </w:numPr>
        <w:jc w:val="left"/>
        <w:rPr>
          <w:sz w:val="20"/>
        </w:rPr>
      </w:pPr>
      <w:r w:rsidRPr="00066C70">
        <w:rPr>
          <w:sz w:val="20"/>
        </w:rPr>
        <w:t>A UHR AP shall indicate to another AP its capability to respond in a TB PPDU or not</w:t>
      </w:r>
      <w:r w:rsidR="004E3BA5" w:rsidRPr="00066C70">
        <w:rPr>
          <w:sz w:val="20"/>
        </w:rPr>
        <w:t>.</w:t>
      </w:r>
    </w:p>
    <w:p w14:paraId="39AF042B" w14:textId="77777777" w:rsidR="00441CE6" w:rsidRPr="00066C70" w:rsidRDefault="00441CE6" w:rsidP="00066C70">
      <w:pPr>
        <w:rPr>
          <w:sz w:val="20"/>
        </w:rPr>
      </w:pPr>
    </w:p>
    <w:p w14:paraId="77A1E05E" w14:textId="77777777" w:rsidR="00823956" w:rsidRPr="00880ADA" w:rsidRDefault="00823956" w:rsidP="002A6266">
      <w:pPr>
        <w:ind w:left="1440"/>
        <w:rPr>
          <w:sz w:val="20"/>
        </w:rPr>
      </w:pPr>
    </w:p>
    <w:p w14:paraId="428737F5" w14:textId="29D1EF1E" w:rsidR="00823956" w:rsidRPr="00066C70" w:rsidRDefault="00823956" w:rsidP="00066C70">
      <w:pPr>
        <w:rPr>
          <w:sz w:val="20"/>
        </w:rPr>
      </w:pPr>
      <w:r w:rsidRPr="00066C70">
        <w:rPr>
          <w:sz w:val="20"/>
          <w:lang w:eastAsia="zh-CN"/>
        </w:rPr>
        <w:t>[Motion #121, [1]]</w:t>
      </w:r>
    </w:p>
    <w:p w14:paraId="4245C64C" w14:textId="225A53C2" w:rsidR="002A6266" w:rsidRDefault="002A6266" w:rsidP="002A6266">
      <w:pPr>
        <w:numPr>
          <w:ilvl w:val="0"/>
          <w:numId w:val="9"/>
        </w:numPr>
        <w:rPr>
          <w:sz w:val="20"/>
        </w:rPr>
      </w:pPr>
      <w:r w:rsidRPr="00066C70">
        <w:rPr>
          <w:sz w:val="20"/>
        </w:rPr>
        <w:t>As part of the Co-TDMA procedure, a sharing AP may solicit a poll response in a TB PPDU from another AP only if the other AP has indicated support for responding via a TB PPDU</w:t>
      </w:r>
      <w:r w:rsidR="00EA0284" w:rsidRPr="00066C70">
        <w:rPr>
          <w:sz w:val="20"/>
        </w:rPr>
        <w:t>.</w:t>
      </w:r>
    </w:p>
    <w:p w14:paraId="56A8B869" w14:textId="77777777" w:rsidR="00023322" w:rsidRDefault="00023322" w:rsidP="00023322">
      <w:pPr>
        <w:rPr>
          <w:sz w:val="20"/>
        </w:rPr>
      </w:pPr>
    </w:p>
    <w:p w14:paraId="4D925054" w14:textId="77777777" w:rsidR="00023322" w:rsidRPr="009E0E63" w:rsidRDefault="00023322" w:rsidP="00023322">
      <w:pPr>
        <w:rPr>
          <w:sz w:val="20"/>
        </w:rPr>
      </w:pPr>
      <w:r w:rsidRPr="009E0E63">
        <w:rPr>
          <w:sz w:val="20"/>
          <w:lang w:eastAsia="zh-CN"/>
        </w:rPr>
        <w:t>[Motion #135, [1]]</w:t>
      </w:r>
    </w:p>
    <w:p w14:paraId="01208827" w14:textId="69CA16C3" w:rsidR="00023322" w:rsidRPr="004B775D" w:rsidRDefault="00023322" w:rsidP="00023322">
      <w:pPr>
        <w:pStyle w:val="ListParagraph"/>
        <w:numPr>
          <w:ilvl w:val="0"/>
          <w:numId w:val="9"/>
        </w:numPr>
        <w:tabs>
          <w:tab w:val="left" w:pos="720"/>
        </w:tabs>
        <w:jc w:val="left"/>
        <w:rPr>
          <w:sz w:val="20"/>
        </w:rPr>
      </w:pPr>
      <w:r w:rsidRPr="004B775D">
        <w:rPr>
          <w:sz w:val="20"/>
        </w:rPr>
        <w:t>The sharing AP, that transmits a Trigger frame as part of a transmission sequence in a Multi-AP coordinated transmission scheme, identifies the shared AP via an AP ID carried in the AID12 field of the User Info field of the frame</w:t>
      </w:r>
      <w:r w:rsidR="00C10128">
        <w:rPr>
          <w:sz w:val="20"/>
        </w:rPr>
        <w:t>.</w:t>
      </w:r>
    </w:p>
    <w:p w14:paraId="675DDE48" w14:textId="1614C7AF" w:rsidR="009E0E63" w:rsidRDefault="00023322" w:rsidP="009E0E63">
      <w:pPr>
        <w:pStyle w:val="ListParagraph"/>
        <w:numPr>
          <w:ilvl w:val="1"/>
          <w:numId w:val="9"/>
        </w:numPr>
        <w:tabs>
          <w:tab w:val="left" w:pos="1440"/>
        </w:tabs>
        <w:jc w:val="left"/>
        <w:rPr>
          <w:sz w:val="20"/>
        </w:rPr>
      </w:pPr>
      <w:r w:rsidRPr="004B775D">
        <w:rPr>
          <w:sz w:val="20"/>
        </w:rPr>
        <w:t xml:space="preserve">Note: the name of </w:t>
      </w:r>
      <w:r w:rsidR="00083D62">
        <w:rPr>
          <w:sz w:val="20"/>
        </w:rPr>
        <w:t>“</w:t>
      </w:r>
      <w:r w:rsidRPr="004B775D">
        <w:rPr>
          <w:sz w:val="20"/>
        </w:rPr>
        <w:t>sharing AP</w:t>
      </w:r>
      <w:r w:rsidR="00083D62">
        <w:rPr>
          <w:sz w:val="20"/>
        </w:rPr>
        <w:t>”</w:t>
      </w:r>
      <w:r w:rsidRPr="004B775D">
        <w:rPr>
          <w:sz w:val="20"/>
        </w:rPr>
        <w:t xml:space="preserve"> and </w:t>
      </w:r>
      <w:r w:rsidR="00083D62">
        <w:rPr>
          <w:sz w:val="20"/>
        </w:rPr>
        <w:t>“</w:t>
      </w:r>
      <w:r w:rsidRPr="004B775D">
        <w:rPr>
          <w:sz w:val="20"/>
        </w:rPr>
        <w:t>shared AP</w:t>
      </w:r>
      <w:r w:rsidR="00083D62">
        <w:rPr>
          <w:sz w:val="20"/>
        </w:rPr>
        <w:t>”</w:t>
      </w:r>
      <w:r w:rsidRPr="004B775D">
        <w:rPr>
          <w:sz w:val="20"/>
        </w:rPr>
        <w:t xml:space="preserve"> are TBD</w:t>
      </w:r>
      <w:r w:rsidR="00451B0C">
        <w:rPr>
          <w:sz w:val="20"/>
        </w:rPr>
        <w:t>.</w:t>
      </w:r>
    </w:p>
    <w:p w14:paraId="375FBF06" w14:textId="6472C5EA" w:rsidR="00023322" w:rsidRPr="004B775D" w:rsidRDefault="00023322" w:rsidP="004B775D">
      <w:pPr>
        <w:pStyle w:val="ListParagraph"/>
        <w:numPr>
          <w:ilvl w:val="1"/>
          <w:numId w:val="9"/>
        </w:numPr>
        <w:tabs>
          <w:tab w:val="left" w:pos="1440"/>
        </w:tabs>
        <w:jc w:val="left"/>
        <w:rPr>
          <w:sz w:val="20"/>
        </w:rPr>
      </w:pPr>
      <w:r w:rsidRPr="004B775D">
        <w:rPr>
          <w:sz w:val="20"/>
        </w:rPr>
        <w:t>Note: Multi-AP coordinated transmission schemes are Co-SR, Co-BF and Co-TDMA</w:t>
      </w:r>
      <w:r w:rsidR="00451B0C">
        <w:rPr>
          <w:sz w:val="20"/>
        </w:rPr>
        <w:t>.</w:t>
      </w:r>
    </w:p>
    <w:p w14:paraId="51BFCEA6" w14:textId="77777777" w:rsidR="002A6266" w:rsidRPr="00880ADA" w:rsidRDefault="002A6266" w:rsidP="002A6266">
      <w:pPr>
        <w:ind w:left="720"/>
        <w:rPr>
          <w:sz w:val="20"/>
        </w:rPr>
      </w:pPr>
    </w:p>
    <w:p w14:paraId="4986CCFC" w14:textId="7359BFAF" w:rsidR="00823956" w:rsidRPr="00066C70" w:rsidRDefault="0021147C" w:rsidP="00066C70">
      <w:pPr>
        <w:rPr>
          <w:sz w:val="20"/>
        </w:rPr>
      </w:pPr>
      <w:r w:rsidRPr="00066C70">
        <w:rPr>
          <w:sz w:val="20"/>
          <w:lang w:eastAsia="zh-CN"/>
        </w:rPr>
        <w:t>[Motion #156, [1]]</w:t>
      </w:r>
    </w:p>
    <w:p w14:paraId="46678907" w14:textId="77777777" w:rsidR="002A6266" w:rsidRPr="00066C70" w:rsidRDefault="002A6266" w:rsidP="002A6266">
      <w:pPr>
        <w:numPr>
          <w:ilvl w:val="0"/>
          <w:numId w:val="10"/>
        </w:numPr>
        <w:rPr>
          <w:sz w:val="20"/>
          <w:lang w:val="en-US"/>
        </w:rPr>
      </w:pPr>
      <w:r w:rsidRPr="00066C70">
        <w:rPr>
          <w:sz w:val="20"/>
          <w:lang w:val="en-US"/>
        </w:rPr>
        <w:t>A TXOP owner AP announces its intention of sharing a portion of the time resource of its TXOP for Co-TDMA operation, in an Initial Control frame (exact ICF and name TBD) sent at the beginning of the TXOP. The frame polls AP(s) with whom it may share the TXOP to determine their interest</w:t>
      </w:r>
    </w:p>
    <w:p w14:paraId="0D009967" w14:textId="77777777" w:rsidR="002A6266" w:rsidRPr="00066C70" w:rsidRDefault="002A6266" w:rsidP="002A6266">
      <w:pPr>
        <w:numPr>
          <w:ilvl w:val="1"/>
          <w:numId w:val="10"/>
        </w:numPr>
        <w:rPr>
          <w:sz w:val="20"/>
          <w:lang w:val="en-US"/>
        </w:rPr>
      </w:pPr>
      <w:r w:rsidRPr="00066C70">
        <w:rPr>
          <w:sz w:val="20"/>
          <w:lang w:val="en-US"/>
        </w:rPr>
        <w:lastRenderedPageBreak/>
        <w:t>A TXOP owner AP that intends to share its TXOP is referred to as a sharing AP.</w:t>
      </w:r>
    </w:p>
    <w:p w14:paraId="6B09BF4F" w14:textId="43427ECA" w:rsidR="002A6266" w:rsidRPr="00066C70" w:rsidRDefault="002A6266" w:rsidP="002A6266">
      <w:pPr>
        <w:numPr>
          <w:ilvl w:val="1"/>
          <w:numId w:val="10"/>
        </w:numPr>
        <w:rPr>
          <w:sz w:val="20"/>
          <w:lang w:val="en-US"/>
        </w:rPr>
      </w:pPr>
      <w:r w:rsidRPr="00066C70">
        <w:rPr>
          <w:sz w:val="20"/>
          <w:lang w:val="en-US"/>
        </w:rPr>
        <w:t>A candidate AP identified (polled) in the ICF is referred to as a polled AP.</w:t>
      </w:r>
    </w:p>
    <w:p w14:paraId="6FFD310F" w14:textId="77777777" w:rsidR="002A6266" w:rsidRPr="00066C70" w:rsidRDefault="002A6266" w:rsidP="002A6266">
      <w:pPr>
        <w:numPr>
          <w:ilvl w:val="1"/>
          <w:numId w:val="10"/>
        </w:numPr>
        <w:rPr>
          <w:sz w:val="20"/>
          <w:lang w:val="en-US"/>
        </w:rPr>
      </w:pPr>
      <w:r w:rsidRPr="00066C70">
        <w:rPr>
          <w:sz w:val="20"/>
          <w:lang w:val="en-US"/>
        </w:rPr>
        <w:t>The Duration field of the frame is set to the length of time required to transmit the solicited response frame plus one SIFS.</w:t>
      </w:r>
    </w:p>
    <w:p w14:paraId="5F4FF3EC" w14:textId="616C513C" w:rsidR="002A6266" w:rsidRPr="00880ADA" w:rsidRDefault="002A6266" w:rsidP="002A6266">
      <w:pPr>
        <w:numPr>
          <w:ilvl w:val="1"/>
          <w:numId w:val="10"/>
        </w:numPr>
        <w:rPr>
          <w:sz w:val="20"/>
          <w:lang w:val="en-US"/>
        </w:rPr>
      </w:pPr>
      <w:r w:rsidRPr="00066C70">
        <w:rPr>
          <w:sz w:val="20"/>
          <w:lang w:val="en-US"/>
        </w:rPr>
        <w:t>Whether or not the sharing AP is mandated to send the ICF that announces that intention is TBD.</w:t>
      </w:r>
    </w:p>
    <w:p w14:paraId="4692B88D" w14:textId="77777777" w:rsidR="0021147C" w:rsidRPr="00880ADA" w:rsidRDefault="0021147C" w:rsidP="00066C70">
      <w:pPr>
        <w:ind w:left="1440"/>
        <w:rPr>
          <w:sz w:val="20"/>
          <w:lang w:val="en-US"/>
        </w:rPr>
      </w:pPr>
    </w:p>
    <w:p w14:paraId="51DD26F2" w14:textId="4FE1865B" w:rsidR="002A6266" w:rsidRPr="00066C70" w:rsidRDefault="0021147C" w:rsidP="002A6266">
      <w:pPr>
        <w:rPr>
          <w:sz w:val="20"/>
        </w:rPr>
      </w:pPr>
      <w:r w:rsidRPr="00066C70">
        <w:rPr>
          <w:sz w:val="20"/>
          <w:lang w:eastAsia="zh-CN"/>
        </w:rPr>
        <w:t>[Motion #157, [1]]</w:t>
      </w:r>
    </w:p>
    <w:p w14:paraId="2C2BF9D7" w14:textId="041A82A9" w:rsidR="002A6266" w:rsidRPr="00066C70" w:rsidRDefault="002A6266" w:rsidP="002A6266">
      <w:pPr>
        <w:numPr>
          <w:ilvl w:val="0"/>
          <w:numId w:val="11"/>
        </w:numPr>
        <w:rPr>
          <w:sz w:val="20"/>
        </w:rPr>
      </w:pPr>
      <w:r w:rsidRPr="00066C70">
        <w:rPr>
          <w:sz w:val="20"/>
        </w:rPr>
        <w:t>As part of the Co-TDMA procedure, a candidate AP that is polled by the sharing AP shall provide, via a response,</w:t>
      </w:r>
      <w:r w:rsidR="00373FC3">
        <w:rPr>
          <w:sz w:val="20"/>
        </w:rPr>
        <w:t xml:space="preserve"> </w:t>
      </w:r>
    </w:p>
    <w:p w14:paraId="2E1C8479" w14:textId="77777777" w:rsidR="002A6266" w:rsidRPr="00066C70" w:rsidRDefault="002A6266" w:rsidP="002A6266">
      <w:pPr>
        <w:numPr>
          <w:ilvl w:val="1"/>
          <w:numId w:val="11"/>
        </w:numPr>
        <w:rPr>
          <w:sz w:val="20"/>
        </w:rPr>
      </w:pPr>
      <w:r w:rsidRPr="00066C70">
        <w:rPr>
          <w:sz w:val="20"/>
        </w:rPr>
        <w:t>Its intention not to participate in TXOP sharing during the current TXOP.</w:t>
      </w:r>
    </w:p>
    <w:p w14:paraId="1712E7DB" w14:textId="77777777" w:rsidR="002A6266" w:rsidRPr="00066C70" w:rsidRDefault="002A6266" w:rsidP="002A6266">
      <w:pPr>
        <w:numPr>
          <w:ilvl w:val="2"/>
          <w:numId w:val="11"/>
        </w:numPr>
        <w:rPr>
          <w:sz w:val="20"/>
        </w:rPr>
      </w:pPr>
      <w:r w:rsidRPr="00066C70">
        <w:rPr>
          <w:sz w:val="20"/>
        </w:rPr>
        <w:t>Note: If the sharing AP doesn’t receive a response from a polled AP, it assumes that the polled AP is not interested in TXOP sharing during the current TXOP.</w:t>
      </w:r>
    </w:p>
    <w:p w14:paraId="4B55847D" w14:textId="77777777" w:rsidR="002A6266" w:rsidRPr="00066C70" w:rsidRDefault="002A6266" w:rsidP="002A6266">
      <w:pPr>
        <w:numPr>
          <w:ilvl w:val="1"/>
          <w:numId w:val="11"/>
        </w:numPr>
        <w:rPr>
          <w:sz w:val="20"/>
        </w:rPr>
      </w:pPr>
      <w:r w:rsidRPr="00066C70">
        <w:rPr>
          <w:sz w:val="20"/>
        </w:rPr>
        <w:t>Its intention to participate in TXOP sharing during the current TXOP.</w:t>
      </w:r>
    </w:p>
    <w:p w14:paraId="2AC897A3" w14:textId="77777777" w:rsidR="002A6266" w:rsidRPr="00066C70" w:rsidRDefault="002A6266" w:rsidP="002A6266">
      <w:pPr>
        <w:numPr>
          <w:ilvl w:val="1"/>
          <w:numId w:val="11"/>
        </w:numPr>
        <w:rPr>
          <w:sz w:val="20"/>
        </w:rPr>
      </w:pPr>
      <w:r w:rsidRPr="00066C70">
        <w:rPr>
          <w:sz w:val="20"/>
        </w:rPr>
        <w:t>Signaling details (including traffic indication) are TBD.</w:t>
      </w:r>
    </w:p>
    <w:p w14:paraId="562BFB21" w14:textId="77777777" w:rsidR="002A6266" w:rsidRPr="00880ADA" w:rsidRDefault="002A6266" w:rsidP="002A6266">
      <w:pPr>
        <w:rPr>
          <w:sz w:val="20"/>
        </w:rPr>
      </w:pPr>
    </w:p>
    <w:p w14:paraId="2C1F927E" w14:textId="26B944D7" w:rsidR="0021147C" w:rsidRPr="00066C70" w:rsidRDefault="0021147C" w:rsidP="002A6266">
      <w:pPr>
        <w:rPr>
          <w:sz w:val="20"/>
        </w:rPr>
      </w:pPr>
      <w:r w:rsidRPr="00066C70">
        <w:rPr>
          <w:sz w:val="20"/>
          <w:lang w:eastAsia="zh-CN"/>
        </w:rPr>
        <w:t>[Motion #159, [1]]</w:t>
      </w:r>
    </w:p>
    <w:p w14:paraId="704E10DB" w14:textId="77777777" w:rsidR="002A6266" w:rsidRPr="00066C70" w:rsidRDefault="002A6266" w:rsidP="002A6266">
      <w:pPr>
        <w:numPr>
          <w:ilvl w:val="0"/>
          <w:numId w:val="12"/>
        </w:numPr>
        <w:rPr>
          <w:sz w:val="20"/>
        </w:rPr>
      </w:pPr>
      <w:r w:rsidRPr="00066C70">
        <w:rPr>
          <w:sz w:val="20"/>
        </w:rPr>
        <w:t>As part of the Co-TDMA procedure, to share a time portion of its TXOP, a sharing AP shall send a MU-RTS TXS Trigger frame to another non-collocated AP.</w:t>
      </w:r>
    </w:p>
    <w:p w14:paraId="7DE982AA" w14:textId="77777777" w:rsidR="002A6266" w:rsidRPr="00066C70" w:rsidRDefault="002A6266" w:rsidP="002A6266">
      <w:pPr>
        <w:numPr>
          <w:ilvl w:val="1"/>
          <w:numId w:val="12"/>
        </w:numPr>
        <w:rPr>
          <w:sz w:val="20"/>
        </w:rPr>
      </w:pPr>
      <w:r w:rsidRPr="00066C70">
        <w:rPr>
          <w:sz w:val="20"/>
        </w:rPr>
        <w:t>The Allocation Duration field of the frame indicates the duration of that time portion.</w:t>
      </w:r>
    </w:p>
    <w:p w14:paraId="02469D30" w14:textId="77777777" w:rsidR="002A6266" w:rsidRPr="00066C70" w:rsidRDefault="002A6266" w:rsidP="002A6266">
      <w:pPr>
        <w:numPr>
          <w:ilvl w:val="1"/>
          <w:numId w:val="12"/>
        </w:numPr>
        <w:rPr>
          <w:sz w:val="20"/>
        </w:rPr>
      </w:pPr>
      <w:r w:rsidRPr="00066C70">
        <w:rPr>
          <w:sz w:val="20"/>
        </w:rPr>
        <w:t>The Duration field of the frame is set to the time required to transmit the solicited response frame plus one SIFS.</w:t>
      </w:r>
    </w:p>
    <w:p w14:paraId="71239822" w14:textId="77777777" w:rsidR="002A6266" w:rsidRPr="00880ADA" w:rsidRDefault="002A6266" w:rsidP="002A6266">
      <w:pPr>
        <w:rPr>
          <w:sz w:val="20"/>
        </w:rPr>
      </w:pPr>
    </w:p>
    <w:p w14:paraId="0F34568D" w14:textId="4CA23A84" w:rsidR="0021147C" w:rsidRPr="00066C70" w:rsidRDefault="0021147C" w:rsidP="002A6266">
      <w:pPr>
        <w:rPr>
          <w:sz w:val="20"/>
        </w:rPr>
      </w:pPr>
      <w:r w:rsidRPr="00066C70">
        <w:rPr>
          <w:sz w:val="20"/>
          <w:lang w:eastAsia="zh-CN"/>
        </w:rPr>
        <w:t>[Motion #160, [1]]</w:t>
      </w:r>
    </w:p>
    <w:p w14:paraId="7D9032A7" w14:textId="77777777" w:rsidR="002A6266" w:rsidRPr="00066C70" w:rsidRDefault="002A6266" w:rsidP="002A6266">
      <w:pPr>
        <w:numPr>
          <w:ilvl w:val="0"/>
          <w:numId w:val="13"/>
        </w:numPr>
        <w:rPr>
          <w:sz w:val="20"/>
        </w:rPr>
      </w:pPr>
      <w:r w:rsidRPr="00066C70">
        <w:rPr>
          <w:sz w:val="20"/>
        </w:rPr>
        <w:t>As part of the Co-TDMA procedure, TGbn defines a mechanism for an AP, that received a time portion of a TXOP from a sharing AP, to return the remainder of the allocated time (if any) back to the sharing AP.</w:t>
      </w:r>
    </w:p>
    <w:p w14:paraId="1FF43CDC" w14:textId="77777777" w:rsidR="002A6266" w:rsidRPr="00066C70" w:rsidRDefault="002A6266" w:rsidP="002A6266">
      <w:pPr>
        <w:numPr>
          <w:ilvl w:val="1"/>
          <w:numId w:val="13"/>
        </w:numPr>
        <w:rPr>
          <w:sz w:val="20"/>
        </w:rPr>
      </w:pPr>
      <w:r w:rsidRPr="00066C70">
        <w:rPr>
          <w:sz w:val="20"/>
        </w:rPr>
        <w:t>Signaling details and the condition(s) for TXOP return are TBD.</w:t>
      </w:r>
    </w:p>
    <w:p w14:paraId="3B4781C9" w14:textId="77777777" w:rsidR="0002072B" w:rsidRPr="00066C70" w:rsidRDefault="0002072B" w:rsidP="00BA1176">
      <w:pPr>
        <w:ind w:left="720"/>
        <w:rPr>
          <w:sz w:val="20"/>
        </w:rPr>
      </w:pPr>
    </w:p>
    <w:p w14:paraId="7CD52B61" w14:textId="77777777" w:rsidR="00380AFF" w:rsidRPr="00066C70" w:rsidRDefault="00380AFF" w:rsidP="00380AFF">
      <w:pPr>
        <w:pStyle w:val="Heading1"/>
        <w:rPr>
          <w:rFonts w:ascii="Times New Roman" w:hAnsi="Times New Roman"/>
          <w:sz w:val="20"/>
        </w:rPr>
      </w:pPr>
      <w:r w:rsidRPr="00066C70">
        <w:rPr>
          <w:rFonts w:ascii="Times New Roman" w:hAnsi="Times New Roman"/>
          <w:sz w:val="20"/>
        </w:rPr>
        <w:t>Text to be adopted begins here:</w:t>
      </w:r>
    </w:p>
    <w:p w14:paraId="408B4667" w14:textId="77777777" w:rsidR="0061173C" w:rsidRPr="00066C70" w:rsidRDefault="0061173C" w:rsidP="0061173C">
      <w:pPr>
        <w:pStyle w:val="Heading3"/>
        <w:rPr>
          <w:rFonts w:ascii="Times New Roman" w:hAnsi="Times New Roman"/>
          <w:sz w:val="22"/>
          <w:szCs w:val="22"/>
          <w:lang w:eastAsia="ko-KR"/>
        </w:rPr>
      </w:pPr>
      <w:r w:rsidRPr="00066C70">
        <w:rPr>
          <w:rFonts w:ascii="Times New Roman" w:hAnsi="Times New Roman"/>
          <w:sz w:val="22"/>
          <w:szCs w:val="22"/>
          <w:lang w:eastAsia="ko-KR"/>
        </w:rPr>
        <w:t>3.2 Definitions specific to IEEE Std 802.11</w:t>
      </w:r>
    </w:p>
    <w:p w14:paraId="42643D24" w14:textId="34E1512F" w:rsidR="0076246C" w:rsidRDefault="0076246C" w:rsidP="0076246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Cs/>
          <w:sz w:val="20"/>
        </w:rPr>
      </w:pPr>
      <w:r>
        <w:rPr>
          <w:b/>
          <w:bCs/>
          <w:sz w:val="20"/>
        </w:rPr>
        <w:t xml:space="preserve">coordinated </w:t>
      </w:r>
      <w:r w:rsidRPr="00066C70">
        <w:rPr>
          <w:b/>
          <w:bCs/>
          <w:sz w:val="20"/>
        </w:rPr>
        <w:t>access point (AP)</w:t>
      </w:r>
      <w:r w:rsidRPr="00066C70">
        <w:rPr>
          <w:sz w:val="20"/>
        </w:rPr>
        <w:t>: [</w:t>
      </w:r>
      <w:r>
        <w:rPr>
          <w:sz w:val="20"/>
        </w:rPr>
        <w:t>coordinated</w:t>
      </w:r>
      <w:r w:rsidRPr="00066C70">
        <w:rPr>
          <w:sz w:val="20"/>
        </w:rPr>
        <w:t xml:space="preserve"> AP] </w:t>
      </w:r>
      <w:r w:rsidRPr="00066C70">
        <w:rPr>
          <w:iCs/>
          <w:sz w:val="20"/>
        </w:rPr>
        <w:t xml:space="preserve">An AP with which </w:t>
      </w:r>
      <w:r w:rsidR="00365E2D">
        <w:rPr>
          <w:iCs/>
          <w:sz w:val="20"/>
        </w:rPr>
        <w:t>a</w:t>
      </w:r>
      <w:r w:rsidRPr="00066C70">
        <w:rPr>
          <w:iCs/>
          <w:sz w:val="20"/>
        </w:rPr>
        <w:t xml:space="preserve"> sharing AP shares </w:t>
      </w:r>
      <w:r w:rsidRPr="00880ADA">
        <w:rPr>
          <w:iCs/>
          <w:sz w:val="20"/>
        </w:rPr>
        <w:t>a portion</w:t>
      </w:r>
      <w:r w:rsidRPr="00066C70">
        <w:rPr>
          <w:iCs/>
          <w:sz w:val="20"/>
        </w:rPr>
        <w:t xml:space="preserve"> of its obtained TXOP.</w:t>
      </w:r>
    </w:p>
    <w:p w14:paraId="1A7AFED1" w14:textId="77777777" w:rsidR="001E4162" w:rsidRDefault="001E4162" w:rsidP="00163BCE">
      <w:pPr>
        <w:jc w:val="both"/>
        <w:rPr>
          <w:b/>
          <w:bCs/>
          <w:color w:val="000000"/>
          <w:sz w:val="20"/>
        </w:rPr>
      </w:pPr>
    </w:p>
    <w:p w14:paraId="312149AD" w14:textId="08BC1B7B" w:rsidR="0076246C" w:rsidRPr="00066C70" w:rsidRDefault="00163BCE" w:rsidP="004B775D">
      <w:pPr>
        <w:jc w:val="both"/>
        <w:rPr>
          <w:iCs/>
          <w:sz w:val="20"/>
        </w:rPr>
      </w:pPr>
      <w:r>
        <w:rPr>
          <w:b/>
          <w:bCs/>
          <w:color w:val="000000"/>
          <w:sz w:val="20"/>
        </w:rPr>
        <w:t>c</w:t>
      </w:r>
      <w:r w:rsidRPr="00223D30">
        <w:rPr>
          <w:b/>
          <w:bCs/>
          <w:color w:val="000000"/>
          <w:sz w:val="20"/>
        </w:rPr>
        <w:t xml:space="preserve">oordinated </w:t>
      </w:r>
      <w:r>
        <w:rPr>
          <w:b/>
          <w:bCs/>
          <w:color w:val="000000"/>
          <w:sz w:val="20"/>
        </w:rPr>
        <w:t>t</w:t>
      </w:r>
      <w:r w:rsidRPr="00223D30">
        <w:rPr>
          <w:b/>
          <w:bCs/>
          <w:color w:val="000000"/>
          <w:sz w:val="20"/>
        </w:rPr>
        <w:t xml:space="preserve">ime </w:t>
      </w:r>
      <w:r>
        <w:rPr>
          <w:b/>
          <w:bCs/>
          <w:color w:val="000000"/>
          <w:sz w:val="20"/>
        </w:rPr>
        <w:t>d</w:t>
      </w:r>
      <w:r w:rsidRPr="00223D30">
        <w:rPr>
          <w:b/>
          <w:bCs/>
          <w:color w:val="000000"/>
          <w:sz w:val="20"/>
        </w:rPr>
        <w:t xml:space="preserve">ivision </w:t>
      </w:r>
      <w:r>
        <w:rPr>
          <w:b/>
          <w:bCs/>
          <w:color w:val="000000"/>
          <w:sz w:val="20"/>
        </w:rPr>
        <w:t>m</w:t>
      </w:r>
      <w:r w:rsidRPr="00223D30">
        <w:rPr>
          <w:b/>
          <w:bCs/>
          <w:color w:val="000000"/>
          <w:sz w:val="20"/>
        </w:rPr>
        <w:t xml:space="preserve">ultiple </w:t>
      </w:r>
      <w:r>
        <w:rPr>
          <w:b/>
          <w:bCs/>
          <w:color w:val="000000"/>
          <w:sz w:val="20"/>
        </w:rPr>
        <w:t>a</w:t>
      </w:r>
      <w:r w:rsidRPr="00223D30">
        <w:rPr>
          <w:b/>
          <w:bCs/>
          <w:color w:val="000000"/>
          <w:sz w:val="20"/>
        </w:rPr>
        <w:t>ccess (Co-TDMA) sharing access point (AP)</w:t>
      </w:r>
      <w:r w:rsidRPr="00223D30">
        <w:rPr>
          <w:bCs/>
          <w:color w:val="000000"/>
          <w:sz w:val="20"/>
        </w:rPr>
        <w:t xml:space="preserve">: [Co-TDMA sharing AP] A sharing AP that intends to share a time portion of its obtained TXOP with </w:t>
      </w:r>
      <w:r w:rsidR="0036422C">
        <w:rPr>
          <w:bCs/>
          <w:color w:val="000000"/>
          <w:sz w:val="20"/>
        </w:rPr>
        <w:t>a set of APs</w:t>
      </w:r>
      <w:r w:rsidR="00EE5B73">
        <w:rPr>
          <w:bCs/>
          <w:color w:val="000000"/>
          <w:sz w:val="20"/>
        </w:rPr>
        <w:t xml:space="preserve"> as part of Co-TDMA operation</w:t>
      </w:r>
      <w:r w:rsidRPr="00223D30">
        <w:rPr>
          <w:bCs/>
          <w:color w:val="000000"/>
          <w:sz w:val="20"/>
        </w:rPr>
        <w:t>.</w:t>
      </w:r>
    </w:p>
    <w:p w14:paraId="01A965D8" w14:textId="77777777" w:rsidR="0076246C" w:rsidRDefault="0076246C" w:rsidP="00066C70">
      <w:pPr>
        <w:jc w:val="both"/>
        <w:rPr>
          <w:b/>
          <w:bCs/>
          <w:sz w:val="20"/>
          <w:lang w:eastAsia="ko-KR"/>
        </w:rPr>
      </w:pPr>
    </w:p>
    <w:p w14:paraId="4EDA95AD" w14:textId="03D64C85" w:rsidR="00676BA7" w:rsidRDefault="00676BA7" w:rsidP="00066C70">
      <w:pPr>
        <w:jc w:val="both"/>
        <w:rPr>
          <w:rStyle w:val="SC15323589"/>
          <w:b w:val="0"/>
        </w:rPr>
      </w:pPr>
      <w:r w:rsidRPr="00066C70">
        <w:rPr>
          <w:b/>
          <w:bCs/>
          <w:sz w:val="20"/>
          <w:lang w:eastAsia="ko-KR"/>
        </w:rPr>
        <w:t>coordinated time division multiple access (TDMA)</w:t>
      </w:r>
      <w:r w:rsidRPr="00066C70">
        <w:rPr>
          <w:sz w:val="20"/>
          <w:lang w:eastAsia="ko-KR"/>
        </w:rPr>
        <w:t xml:space="preserve">: [Co-TDMA] </w:t>
      </w:r>
      <w:r w:rsidR="0063179C" w:rsidRPr="00066C70">
        <w:rPr>
          <w:sz w:val="20"/>
          <w:lang w:eastAsia="ko-KR"/>
        </w:rPr>
        <w:t>A procedure that enables a</w:t>
      </w:r>
      <w:r w:rsidR="00D62DE9" w:rsidRPr="00066C70">
        <w:rPr>
          <w:sz w:val="20"/>
          <w:lang w:eastAsia="ko-KR"/>
        </w:rPr>
        <w:t xml:space="preserve">n AP that has obtained a TXOP </w:t>
      </w:r>
      <w:r w:rsidR="00586908" w:rsidRPr="00880ADA">
        <w:rPr>
          <w:rStyle w:val="SC15323589"/>
          <w:b w:val="0"/>
        </w:rPr>
        <w:t xml:space="preserve">to share a </w:t>
      </w:r>
      <w:r w:rsidR="00EB29B0" w:rsidRPr="000F3C3E">
        <w:rPr>
          <w:rStyle w:val="SC15323589"/>
          <w:b w:val="0"/>
        </w:rPr>
        <w:t xml:space="preserve">time </w:t>
      </w:r>
      <w:r w:rsidR="00586908" w:rsidRPr="00880ADA">
        <w:rPr>
          <w:rStyle w:val="SC15323589"/>
          <w:b w:val="0"/>
        </w:rPr>
        <w:t xml:space="preserve">portion of </w:t>
      </w:r>
      <w:r w:rsidR="00025BDC" w:rsidRPr="00880ADA">
        <w:rPr>
          <w:rStyle w:val="SC15323589"/>
          <w:b w:val="0"/>
        </w:rPr>
        <w:t>the</w:t>
      </w:r>
      <w:r w:rsidR="00586908" w:rsidRPr="00880ADA">
        <w:rPr>
          <w:rStyle w:val="SC15323589"/>
          <w:b w:val="0"/>
        </w:rPr>
        <w:t xml:space="preserve"> obtained TXOP with </w:t>
      </w:r>
      <w:r w:rsidR="00234048">
        <w:rPr>
          <w:rStyle w:val="SC15323589"/>
          <w:b w:val="0"/>
        </w:rPr>
        <w:t>a set of APs</w:t>
      </w:r>
      <w:r w:rsidR="00025BDC" w:rsidRPr="00880ADA">
        <w:rPr>
          <w:rStyle w:val="SC15323589"/>
          <w:b w:val="0"/>
        </w:rPr>
        <w:t>.</w:t>
      </w:r>
    </w:p>
    <w:p w14:paraId="3254EC65" w14:textId="77777777" w:rsidR="001E4162" w:rsidRDefault="001E4162" w:rsidP="00066C70">
      <w:pPr>
        <w:jc w:val="both"/>
        <w:rPr>
          <w:rStyle w:val="SC15323589"/>
          <w:b w:val="0"/>
        </w:rPr>
      </w:pPr>
    </w:p>
    <w:p w14:paraId="76A8CFED" w14:textId="043C612F" w:rsidR="001E4162" w:rsidRDefault="001E4162" w:rsidP="00066C70">
      <w:pPr>
        <w:jc w:val="both"/>
        <w:rPr>
          <w:rStyle w:val="SC15323589"/>
          <w:b w:val="0"/>
        </w:rPr>
      </w:pPr>
      <w:r w:rsidRPr="004B775D">
        <w:rPr>
          <w:rStyle w:val="SC15323589"/>
          <w:bCs w:val="0"/>
        </w:rPr>
        <w:t>coordinated time division multiple access (Co-TDMA) coordinated access point (AP)</w:t>
      </w:r>
      <w:r w:rsidRPr="001E4162">
        <w:rPr>
          <w:rStyle w:val="SC15323589"/>
          <w:b w:val="0"/>
        </w:rPr>
        <w:t xml:space="preserve">: [Co-TDMA coordinated AP] An AP with which the </w:t>
      </w:r>
      <w:r w:rsidR="004472A5">
        <w:rPr>
          <w:sz w:val="20"/>
          <w:lang w:val="en-US"/>
        </w:rPr>
        <w:t xml:space="preserve">Co-TDMA </w:t>
      </w:r>
      <w:r w:rsidRPr="001E4162">
        <w:rPr>
          <w:rStyle w:val="SC15323589"/>
          <w:b w:val="0"/>
        </w:rPr>
        <w:t>sharing AP shares a time portion of its obtained TXOP.</w:t>
      </w:r>
    </w:p>
    <w:p w14:paraId="04A8DE36" w14:textId="77777777" w:rsidR="00A533F4" w:rsidRDefault="00A533F4" w:rsidP="00066C70">
      <w:pPr>
        <w:jc w:val="both"/>
        <w:rPr>
          <w:rStyle w:val="SC15323589"/>
          <w:b w:val="0"/>
        </w:rPr>
      </w:pPr>
    </w:p>
    <w:p w14:paraId="5DEB2C6D" w14:textId="25F02BDB" w:rsidR="00A533F4" w:rsidRPr="00066C70" w:rsidRDefault="008C2421" w:rsidP="00066C70">
      <w:pPr>
        <w:jc w:val="both"/>
        <w:rPr>
          <w:sz w:val="20"/>
          <w:lang w:eastAsia="ko-KR"/>
        </w:rPr>
      </w:pPr>
      <w:r w:rsidRPr="004B775D">
        <w:rPr>
          <w:rStyle w:val="SC15323589"/>
          <w:bCs w:val="0"/>
        </w:rPr>
        <w:t>i</w:t>
      </w:r>
      <w:r w:rsidR="00A533F4" w:rsidRPr="004B775D">
        <w:rPr>
          <w:rStyle w:val="SC15323589"/>
          <w:bCs w:val="0"/>
        </w:rPr>
        <w:t xml:space="preserve">nitial control frame </w:t>
      </w:r>
      <w:r w:rsidRPr="004B775D">
        <w:rPr>
          <w:rStyle w:val="SC15323589"/>
          <w:bCs w:val="0"/>
        </w:rPr>
        <w:t>(ICF)</w:t>
      </w:r>
      <w:r>
        <w:rPr>
          <w:rStyle w:val="SC15323589"/>
          <w:b w:val="0"/>
        </w:rPr>
        <w:t>: [ICF]</w:t>
      </w:r>
      <w:r w:rsidR="00672E38">
        <w:rPr>
          <w:rStyle w:val="SC15323589"/>
          <w:b w:val="0"/>
        </w:rPr>
        <w:t xml:space="preserve"> </w:t>
      </w:r>
      <w:r w:rsidR="00F45022" w:rsidRPr="00F45022">
        <w:rPr>
          <w:rStyle w:val="SC15323589"/>
          <w:b w:val="0"/>
        </w:rPr>
        <w:t xml:space="preserve">A </w:t>
      </w:r>
      <w:r w:rsidR="007B2B20">
        <w:rPr>
          <w:rStyle w:val="SC15323589"/>
          <w:b w:val="0"/>
        </w:rPr>
        <w:t>C</w:t>
      </w:r>
      <w:r w:rsidR="00F45022" w:rsidRPr="00F45022">
        <w:rPr>
          <w:rStyle w:val="SC15323589"/>
          <w:b w:val="0"/>
        </w:rPr>
        <w:t>ontrol frame that is sent at the beginning of a TXOP to poll one or more STAs to determine their availability and/or willingness to participate during the TXOP</w:t>
      </w:r>
      <w:r w:rsidR="00AC643B">
        <w:rPr>
          <w:rStyle w:val="SC15323589"/>
          <w:b w:val="0"/>
        </w:rPr>
        <w:t>.</w:t>
      </w:r>
      <w:r w:rsidR="00F45022" w:rsidRPr="00F45022">
        <w:rPr>
          <w:rStyle w:val="SC15323589"/>
          <w:b w:val="0"/>
        </w:rPr>
        <w:t xml:space="preserve"> </w:t>
      </w:r>
      <w:r w:rsidR="00B81E9F">
        <w:rPr>
          <w:rStyle w:val="SC15323589"/>
          <w:b w:val="0"/>
        </w:rPr>
        <w:t>A STA’s participation</w:t>
      </w:r>
      <w:r w:rsidR="00F45022" w:rsidRPr="00F45022">
        <w:rPr>
          <w:rStyle w:val="SC15323589"/>
          <w:b w:val="0"/>
        </w:rPr>
        <w:t xml:space="preserve"> might </w:t>
      </w:r>
      <w:r w:rsidR="00B81E9F">
        <w:rPr>
          <w:rStyle w:val="SC15323589"/>
          <w:b w:val="0"/>
        </w:rPr>
        <w:t>require</w:t>
      </w:r>
      <w:r w:rsidR="00F45022" w:rsidRPr="00F45022">
        <w:rPr>
          <w:rStyle w:val="SC15323589"/>
          <w:b w:val="0"/>
        </w:rPr>
        <w:t xml:space="preserve"> transitioning to a different mode of operation.</w:t>
      </w:r>
    </w:p>
    <w:p w14:paraId="3A86466D" w14:textId="77777777" w:rsidR="0089440B" w:rsidRPr="00066C70" w:rsidRDefault="0089440B" w:rsidP="00066C70">
      <w:pPr>
        <w:jc w:val="both"/>
        <w:rPr>
          <w:sz w:val="20"/>
          <w:lang w:eastAsia="ko-KR"/>
        </w:rPr>
      </w:pPr>
    </w:p>
    <w:p w14:paraId="0D4EF01E" w14:textId="191B1163" w:rsidR="00BF32C0" w:rsidRDefault="009F1EF8" w:rsidP="00066C70">
      <w:pPr>
        <w:jc w:val="both"/>
        <w:rPr>
          <w:sz w:val="20"/>
          <w:lang w:val="en-US"/>
        </w:rPr>
      </w:pPr>
      <w:r w:rsidRPr="00066C70">
        <w:rPr>
          <w:b/>
          <w:bCs/>
          <w:sz w:val="20"/>
          <w:lang w:val="en-US"/>
        </w:rPr>
        <w:t>p</w:t>
      </w:r>
      <w:r w:rsidR="00A15D33" w:rsidRPr="00066C70">
        <w:rPr>
          <w:b/>
          <w:bCs/>
          <w:sz w:val="20"/>
          <w:lang w:val="en-US"/>
        </w:rPr>
        <w:t xml:space="preserve">olled </w:t>
      </w:r>
      <w:r w:rsidR="005C3E5A" w:rsidRPr="00066C70">
        <w:rPr>
          <w:b/>
          <w:bCs/>
          <w:sz w:val="20"/>
          <w:lang w:val="en-US"/>
        </w:rPr>
        <w:t>access point (</w:t>
      </w:r>
      <w:r w:rsidR="00A15D33" w:rsidRPr="00066C70">
        <w:rPr>
          <w:b/>
          <w:bCs/>
          <w:sz w:val="20"/>
          <w:lang w:val="en-US"/>
        </w:rPr>
        <w:t>AP</w:t>
      </w:r>
      <w:r w:rsidR="005C3E5A" w:rsidRPr="00066C70">
        <w:rPr>
          <w:b/>
          <w:bCs/>
          <w:sz w:val="20"/>
          <w:lang w:val="en-US"/>
        </w:rPr>
        <w:t>)</w:t>
      </w:r>
      <w:r w:rsidR="00A15D33" w:rsidRPr="00066C70">
        <w:rPr>
          <w:sz w:val="20"/>
          <w:lang w:val="en-US"/>
        </w:rPr>
        <w:t>:</w:t>
      </w:r>
      <w:r w:rsidR="005C3E5A" w:rsidRPr="00066C70">
        <w:rPr>
          <w:sz w:val="20"/>
          <w:lang w:val="en-US"/>
        </w:rPr>
        <w:t xml:space="preserve"> [polled AP]</w:t>
      </w:r>
      <w:r w:rsidR="00073B7A" w:rsidRPr="00066C70">
        <w:rPr>
          <w:sz w:val="20"/>
          <w:lang w:val="en-US"/>
        </w:rPr>
        <w:t xml:space="preserve"> </w:t>
      </w:r>
      <w:r w:rsidR="009A61D2" w:rsidRPr="00066C70">
        <w:rPr>
          <w:sz w:val="20"/>
          <w:lang w:val="en-US"/>
        </w:rPr>
        <w:t>A</w:t>
      </w:r>
      <w:r w:rsidR="0089440B" w:rsidRPr="00066C70">
        <w:rPr>
          <w:sz w:val="20"/>
          <w:lang w:val="en-US"/>
        </w:rPr>
        <w:t xml:space="preserve">n AP polled </w:t>
      </w:r>
      <w:r w:rsidR="00D2461B">
        <w:rPr>
          <w:sz w:val="20"/>
          <w:lang w:val="en-US"/>
        </w:rPr>
        <w:t xml:space="preserve">by a </w:t>
      </w:r>
      <w:r w:rsidR="00CE5499">
        <w:rPr>
          <w:sz w:val="20"/>
          <w:lang w:val="en-US"/>
        </w:rPr>
        <w:t xml:space="preserve">Co-TDMA </w:t>
      </w:r>
      <w:r w:rsidR="00D2461B">
        <w:rPr>
          <w:sz w:val="20"/>
          <w:lang w:val="en-US"/>
        </w:rPr>
        <w:t xml:space="preserve">sharing </w:t>
      </w:r>
      <w:r w:rsidR="00652A7F">
        <w:rPr>
          <w:sz w:val="20"/>
          <w:lang w:val="en-US"/>
        </w:rPr>
        <w:t xml:space="preserve">AP </w:t>
      </w:r>
      <w:r w:rsidR="0089440B" w:rsidRPr="00066C70">
        <w:rPr>
          <w:sz w:val="20"/>
          <w:lang w:val="en-US"/>
        </w:rPr>
        <w:t xml:space="preserve">in the </w:t>
      </w:r>
      <w:r w:rsidR="0013620D" w:rsidRPr="00066C70">
        <w:rPr>
          <w:sz w:val="20"/>
          <w:lang w:val="en-US"/>
        </w:rPr>
        <w:t>ICF</w:t>
      </w:r>
      <w:r w:rsidR="00524225">
        <w:rPr>
          <w:sz w:val="20"/>
          <w:lang w:val="en-US"/>
        </w:rPr>
        <w:t xml:space="preserve"> </w:t>
      </w:r>
      <w:r w:rsidR="00672778">
        <w:rPr>
          <w:sz w:val="20"/>
          <w:lang w:val="en-US"/>
        </w:rPr>
        <w:t xml:space="preserve">which is </w:t>
      </w:r>
      <w:r w:rsidR="00524225">
        <w:rPr>
          <w:sz w:val="20"/>
          <w:lang w:val="en-US"/>
        </w:rPr>
        <w:t xml:space="preserve">transmitted </w:t>
      </w:r>
      <w:r w:rsidR="00564781">
        <w:rPr>
          <w:sz w:val="20"/>
          <w:lang w:val="en-US"/>
        </w:rPr>
        <w:t xml:space="preserve">as part of </w:t>
      </w:r>
      <w:r w:rsidR="009A61D2" w:rsidRPr="00066C70">
        <w:rPr>
          <w:sz w:val="20"/>
          <w:lang w:val="en-US"/>
        </w:rPr>
        <w:t>Co-TDMA</w:t>
      </w:r>
      <w:r w:rsidR="00564781">
        <w:rPr>
          <w:sz w:val="20"/>
          <w:lang w:val="en-US"/>
        </w:rPr>
        <w:t xml:space="preserve"> operation</w:t>
      </w:r>
      <w:r w:rsidR="0089440B" w:rsidRPr="00066C70">
        <w:rPr>
          <w:sz w:val="20"/>
          <w:lang w:val="en-US"/>
        </w:rPr>
        <w:t>.</w:t>
      </w:r>
    </w:p>
    <w:p w14:paraId="012DE05F" w14:textId="77777777" w:rsidR="00D2365F" w:rsidRPr="00066C70" w:rsidRDefault="00D2365F" w:rsidP="00066C70">
      <w:pPr>
        <w:jc w:val="both"/>
        <w:rPr>
          <w:sz w:val="20"/>
        </w:rPr>
      </w:pPr>
    </w:p>
    <w:p w14:paraId="18EE33AF" w14:textId="42CC88C1" w:rsidR="00380AFF" w:rsidRPr="00066C70" w:rsidRDefault="009F1EF8" w:rsidP="00066C70">
      <w:pPr>
        <w:jc w:val="both"/>
        <w:rPr>
          <w:sz w:val="20"/>
        </w:rPr>
      </w:pPr>
      <w:r w:rsidRPr="00066C70">
        <w:rPr>
          <w:b/>
          <w:bCs/>
          <w:sz w:val="20"/>
        </w:rPr>
        <w:t>s</w:t>
      </w:r>
      <w:r w:rsidR="00924292" w:rsidRPr="00066C70">
        <w:rPr>
          <w:b/>
          <w:bCs/>
          <w:sz w:val="20"/>
        </w:rPr>
        <w:t xml:space="preserve">haring </w:t>
      </w:r>
      <w:r w:rsidR="005C3E5A" w:rsidRPr="00066C70">
        <w:rPr>
          <w:b/>
          <w:bCs/>
          <w:sz w:val="20"/>
        </w:rPr>
        <w:t>access point (</w:t>
      </w:r>
      <w:r w:rsidR="00924292" w:rsidRPr="00066C70">
        <w:rPr>
          <w:b/>
          <w:bCs/>
          <w:sz w:val="20"/>
        </w:rPr>
        <w:t>AP</w:t>
      </w:r>
      <w:r w:rsidR="005C3E5A" w:rsidRPr="00066C70">
        <w:rPr>
          <w:b/>
          <w:bCs/>
          <w:sz w:val="20"/>
        </w:rPr>
        <w:t>)</w:t>
      </w:r>
      <w:r w:rsidR="00924292" w:rsidRPr="00066C70">
        <w:rPr>
          <w:sz w:val="20"/>
        </w:rPr>
        <w:t>:</w:t>
      </w:r>
      <w:r w:rsidR="00AA7158" w:rsidRPr="00066C70">
        <w:rPr>
          <w:sz w:val="20"/>
        </w:rPr>
        <w:t xml:space="preserve"> </w:t>
      </w:r>
      <w:r w:rsidR="005C3E5A" w:rsidRPr="00066C70">
        <w:rPr>
          <w:sz w:val="20"/>
        </w:rPr>
        <w:t>[sharing AP]</w:t>
      </w:r>
      <w:r w:rsidR="00073B7A" w:rsidRPr="00066C70">
        <w:rPr>
          <w:sz w:val="20"/>
        </w:rPr>
        <w:t xml:space="preserve"> </w:t>
      </w:r>
      <w:r w:rsidR="00924292" w:rsidRPr="00066C70">
        <w:rPr>
          <w:iCs/>
          <w:sz w:val="20"/>
        </w:rPr>
        <w:t>A</w:t>
      </w:r>
      <w:r w:rsidR="00345881">
        <w:rPr>
          <w:iCs/>
          <w:sz w:val="20"/>
        </w:rPr>
        <w:t>n</w:t>
      </w:r>
      <w:r w:rsidR="00924292" w:rsidRPr="00066C70">
        <w:rPr>
          <w:iCs/>
          <w:sz w:val="20"/>
        </w:rPr>
        <w:t xml:space="preserve"> </w:t>
      </w:r>
      <w:r w:rsidR="00345881" w:rsidRPr="007060D1">
        <w:rPr>
          <w:sz w:val="20"/>
          <w:lang w:eastAsia="ko-KR"/>
        </w:rPr>
        <w:t xml:space="preserve">AP that </w:t>
      </w:r>
      <w:r w:rsidR="00924292" w:rsidRPr="00066C70">
        <w:rPr>
          <w:iCs/>
          <w:sz w:val="20"/>
        </w:rPr>
        <w:t xml:space="preserve">intends to share </w:t>
      </w:r>
      <w:r w:rsidR="00DA2EB8" w:rsidRPr="00880ADA">
        <w:rPr>
          <w:iCs/>
          <w:sz w:val="20"/>
        </w:rPr>
        <w:t>a portion</w:t>
      </w:r>
      <w:r w:rsidR="00DA2EB8" w:rsidRPr="007060D1">
        <w:rPr>
          <w:iCs/>
          <w:sz w:val="20"/>
        </w:rPr>
        <w:t xml:space="preserve"> of</w:t>
      </w:r>
      <w:r w:rsidR="00DA2EB8">
        <w:rPr>
          <w:iCs/>
          <w:sz w:val="20"/>
        </w:rPr>
        <w:t xml:space="preserve"> </w:t>
      </w:r>
      <w:r w:rsidR="00CB5E5E">
        <w:rPr>
          <w:iCs/>
          <w:sz w:val="20"/>
        </w:rPr>
        <w:t>its</w:t>
      </w:r>
      <w:r w:rsidR="00924292" w:rsidRPr="00066C70">
        <w:rPr>
          <w:iCs/>
          <w:sz w:val="20"/>
        </w:rPr>
        <w:t xml:space="preserve"> </w:t>
      </w:r>
      <w:r w:rsidR="009F6E88">
        <w:rPr>
          <w:iCs/>
          <w:sz w:val="20"/>
        </w:rPr>
        <w:t xml:space="preserve">obtained </w:t>
      </w:r>
      <w:r w:rsidR="00924292" w:rsidRPr="00066C70">
        <w:rPr>
          <w:iCs/>
          <w:sz w:val="20"/>
        </w:rPr>
        <w:t>TXOP</w:t>
      </w:r>
      <w:r w:rsidR="00CB5E5E">
        <w:rPr>
          <w:iCs/>
          <w:sz w:val="20"/>
        </w:rPr>
        <w:t xml:space="preserve"> with </w:t>
      </w:r>
      <w:del w:id="11" w:author="Sanket Kalamkar" w:date="2024-12-14T23:28:00Z" w16du:dateUtc="2024-12-15T07:28:00Z">
        <w:r w:rsidR="00CB5E5E" w:rsidDel="00947A83">
          <w:rPr>
            <w:iCs/>
            <w:sz w:val="20"/>
          </w:rPr>
          <w:delText xml:space="preserve">another </w:delText>
        </w:r>
      </w:del>
      <w:ins w:id="12" w:author="Sanket Kalamkar" w:date="2024-12-14T23:28:00Z" w16du:dateUtc="2024-12-15T07:28:00Z">
        <w:r w:rsidR="00947A83">
          <w:rPr>
            <w:iCs/>
            <w:sz w:val="20"/>
          </w:rPr>
          <w:t xml:space="preserve"> </w:t>
        </w:r>
        <w:commentRangeStart w:id="13"/>
        <w:r w:rsidR="00947A83">
          <w:rPr>
            <w:iCs/>
            <w:sz w:val="20"/>
          </w:rPr>
          <w:t xml:space="preserve">a set of </w:t>
        </w:r>
      </w:ins>
      <w:r w:rsidR="00CB5E5E">
        <w:rPr>
          <w:iCs/>
          <w:sz w:val="20"/>
        </w:rPr>
        <w:t>AP</w:t>
      </w:r>
      <w:ins w:id="14" w:author="Sanket Kalamkar" w:date="2024-12-14T23:28:00Z" w16du:dateUtc="2024-12-15T07:28:00Z">
        <w:r w:rsidR="00B12A85">
          <w:rPr>
            <w:iCs/>
            <w:sz w:val="20"/>
          </w:rPr>
          <w:t>s</w:t>
        </w:r>
      </w:ins>
      <w:r w:rsidR="00924292" w:rsidRPr="00066C70">
        <w:rPr>
          <w:iCs/>
          <w:sz w:val="20"/>
        </w:rPr>
        <w:t>.</w:t>
      </w:r>
      <w:commentRangeEnd w:id="13"/>
      <w:r w:rsidR="000E7B83">
        <w:rPr>
          <w:rStyle w:val="CommentReference"/>
        </w:rPr>
        <w:commentReference w:id="13"/>
      </w:r>
    </w:p>
    <w:p w14:paraId="6A924E0D" w14:textId="378263BA" w:rsidR="00501F29" w:rsidRPr="00066C70" w:rsidRDefault="00501F29" w:rsidP="00066C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rPr>
      </w:pPr>
    </w:p>
    <w:p w14:paraId="7C79C11E" w14:textId="39E5BD0B" w:rsidR="00011099" w:rsidRPr="00066C70" w:rsidRDefault="00011099" w:rsidP="000B7335">
      <w:pPr>
        <w:rPr>
          <w:rStyle w:val="SC15323589"/>
          <w:sz w:val="22"/>
          <w:szCs w:val="22"/>
        </w:rPr>
      </w:pPr>
      <w:r w:rsidRPr="00066C70">
        <w:rPr>
          <w:rStyle w:val="SC15323589"/>
          <w:sz w:val="22"/>
          <w:szCs w:val="22"/>
        </w:rPr>
        <w:t>37.</w:t>
      </w:r>
      <w:r w:rsidR="0092024B">
        <w:rPr>
          <w:rStyle w:val="SC15323589"/>
          <w:sz w:val="22"/>
          <w:szCs w:val="22"/>
        </w:rPr>
        <w:t>7</w:t>
      </w:r>
      <w:r w:rsidR="0092024B" w:rsidRPr="00066C70">
        <w:rPr>
          <w:rStyle w:val="SC15323589"/>
          <w:sz w:val="22"/>
          <w:szCs w:val="22"/>
        </w:rPr>
        <w:t xml:space="preserve"> </w:t>
      </w:r>
      <w:r w:rsidRPr="00066C70">
        <w:rPr>
          <w:rStyle w:val="SC15323589"/>
          <w:sz w:val="22"/>
          <w:szCs w:val="22"/>
        </w:rPr>
        <w:t xml:space="preserve">Multi-AP </w:t>
      </w:r>
      <w:r w:rsidR="00653D8F" w:rsidRPr="00653D8F">
        <w:rPr>
          <w:rStyle w:val="SC15323589"/>
          <w:sz w:val="22"/>
          <w:szCs w:val="22"/>
        </w:rPr>
        <w:t>coordination framework</w:t>
      </w:r>
    </w:p>
    <w:p w14:paraId="232414BB" w14:textId="77777777" w:rsidR="00F968CF" w:rsidRPr="00066C70" w:rsidRDefault="00F968CF" w:rsidP="000B7335">
      <w:pPr>
        <w:rPr>
          <w:rStyle w:val="SC15323589"/>
          <w:sz w:val="22"/>
          <w:szCs w:val="22"/>
        </w:rPr>
      </w:pPr>
    </w:p>
    <w:p w14:paraId="2F54FDED" w14:textId="3D920FA9" w:rsidR="00F968CF" w:rsidRPr="00066C70" w:rsidRDefault="00F968CF" w:rsidP="000B7335">
      <w:pPr>
        <w:rPr>
          <w:rStyle w:val="SC15323589"/>
          <w:sz w:val="22"/>
          <w:szCs w:val="22"/>
        </w:rPr>
      </w:pPr>
      <w:r w:rsidRPr="00066C70">
        <w:rPr>
          <w:rStyle w:val="SC15323589"/>
          <w:sz w:val="22"/>
          <w:szCs w:val="22"/>
        </w:rPr>
        <w:t>37.</w:t>
      </w:r>
      <w:r w:rsidR="0092024B">
        <w:rPr>
          <w:rStyle w:val="SC15323589"/>
          <w:sz w:val="22"/>
          <w:szCs w:val="22"/>
        </w:rPr>
        <w:t>7</w:t>
      </w:r>
      <w:r w:rsidRPr="00066C70">
        <w:rPr>
          <w:rStyle w:val="SC15323589"/>
          <w:sz w:val="22"/>
          <w:szCs w:val="22"/>
        </w:rPr>
        <w:t>.</w:t>
      </w:r>
      <w:r w:rsidR="00E973E4" w:rsidRPr="00066C70">
        <w:rPr>
          <w:rStyle w:val="SC15323589"/>
          <w:sz w:val="22"/>
          <w:szCs w:val="22"/>
        </w:rPr>
        <w:t>1</w:t>
      </w:r>
      <w:r w:rsidRPr="00066C70">
        <w:rPr>
          <w:rStyle w:val="SC15323589"/>
          <w:sz w:val="22"/>
          <w:szCs w:val="22"/>
        </w:rPr>
        <w:t xml:space="preserve"> General</w:t>
      </w:r>
    </w:p>
    <w:p w14:paraId="37FAD3EF" w14:textId="77777777" w:rsidR="00FC513B" w:rsidRDefault="00FC513B" w:rsidP="000B7335">
      <w:pPr>
        <w:rPr>
          <w:rStyle w:val="SC15323589"/>
        </w:rPr>
      </w:pPr>
    </w:p>
    <w:p w14:paraId="1E88E6CC" w14:textId="71215352" w:rsidR="006A3FF6" w:rsidRPr="00066C70" w:rsidRDefault="006A3FF6" w:rsidP="006A3FF6">
      <w:pPr>
        <w:jc w:val="both"/>
        <w:rPr>
          <w:sz w:val="20"/>
          <w:lang w:val="en-US"/>
        </w:rPr>
      </w:pPr>
      <w:r w:rsidRPr="00066C70">
        <w:rPr>
          <w:sz w:val="20"/>
          <w:lang w:val="en-US"/>
        </w:rPr>
        <w:t xml:space="preserve">An AP shall indicate to another AP whether it is capable of responding in a TB PPDU to </w:t>
      </w:r>
      <w:r>
        <w:rPr>
          <w:sz w:val="20"/>
          <w:lang w:val="en-US"/>
        </w:rPr>
        <w:t>the</w:t>
      </w:r>
      <w:r w:rsidRPr="00066C70">
        <w:rPr>
          <w:sz w:val="20"/>
          <w:lang w:val="en-US"/>
        </w:rPr>
        <w:t xml:space="preserve"> ICF transmitted by the sharing AP. </w:t>
      </w:r>
      <w:ins w:id="15" w:author="Sanket Kalamkar" w:date="2024-12-15T12:21:00Z" w16du:dateUtc="2024-12-15T20:21:00Z">
        <w:r w:rsidR="00686137" w:rsidRPr="000F20A8">
          <w:rPr>
            <w:b/>
            <w:bCs/>
            <w:sz w:val="20"/>
            <w:lang w:val="en-US"/>
            <w:rPrChange w:id="16" w:author="Sanket Kalamkar" w:date="2024-12-15T12:21:00Z" w16du:dateUtc="2024-12-15T20:21:00Z">
              <w:rPr>
                <w:sz w:val="20"/>
                <w:lang w:val="en-US"/>
              </w:rPr>
            </w:rPrChange>
          </w:rPr>
          <w:t>[#</w:t>
        </w:r>
      </w:ins>
      <w:ins w:id="17" w:author="Sanket Kalamkar" w:date="2024-12-15T12:24:00Z" w16du:dateUtc="2024-12-15T20:24:00Z">
        <w:r w:rsidR="00134C67">
          <w:rPr>
            <w:b/>
            <w:bCs/>
            <w:sz w:val="20"/>
            <w:lang w:val="en-US"/>
          </w:rPr>
          <w:t>M</w:t>
        </w:r>
      </w:ins>
      <w:ins w:id="18" w:author="Sanket Kalamkar" w:date="2024-12-15T12:21:00Z" w16du:dateUtc="2024-12-15T20:21:00Z">
        <w:r w:rsidR="000F20A8" w:rsidRPr="000F20A8">
          <w:rPr>
            <w:b/>
            <w:bCs/>
            <w:sz w:val="20"/>
            <w:lang w:val="en-US"/>
            <w:rPrChange w:id="19" w:author="Sanket Kalamkar" w:date="2024-12-15T12:21:00Z" w16du:dateUtc="2024-12-15T20:21:00Z">
              <w:rPr>
                <w:sz w:val="20"/>
                <w:lang w:val="en-US"/>
              </w:rPr>
            </w:rPrChange>
          </w:rPr>
          <w:t>120</w:t>
        </w:r>
        <w:r w:rsidR="00686137" w:rsidRPr="000F20A8">
          <w:rPr>
            <w:b/>
            <w:bCs/>
            <w:sz w:val="20"/>
            <w:lang w:val="en-US"/>
            <w:rPrChange w:id="20" w:author="Sanket Kalamkar" w:date="2024-12-15T12:21:00Z" w16du:dateUtc="2024-12-15T20:21:00Z">
              <w:rPr>
                <w:sz w:val="20"/>
                <w:lang w:val="en-US"/>
              </w:rPr>
            </w:rPrChange>
          </w:rPr>
          <w:t>]</w:t>
        </w:r>
      </w:ins>
    </w:p>
    <w:p w14:paraId="72FA0A14" w14:textId="77777777" w:rsidR="00FC513B" w:rsidRPr="00880ADA" w:rsidRDefault="00FC513B" w:rsidP="000B7335">
      <w:pPr>
        <w:rPr>
          <w:rStyle w:val="SC15323589"/>
        </w:rPr>
      </w:pPr>
    </w:p>
    <w:p w14:paraId="601F1C59" w14:textId="77777777" w:rsidR="00011099" w:rsidRPr="00880ADA" w:rsidRDefault="00011099" w:rsidP="000B7335">
      <w:pPr>
        <w:rPr>
          <w:rStyle w:val="SC15323589"/>
        </w:rPr>
      </w:pPr>
    </w:p>
    <w:p w14:paraId="3B41A611" w14:textId="1BE366F1" w:rsidR="000B7335" w:rsidRDefault="000B7335" w:rsidP="000B7335">
      <w:pPr>
        <w:rPr>
          <w:b/>
          <w:szCs w:val="22"/>
        </w:rPr>
      </w:pPr>
      <w:r w:rsidRPr="00066C70">
        <w:rPr>
          <w:rStyle w:val="SC15323589"/>
          <w:sz w:val="22"/>
          <w:szCs w:val="22"/>
        </w:rPr>
        <w:t>37.</w:t>
      </w:r>
      <w:r w:rsidR="00822CC8">
        <w:rPr>
          <w:rStyle w:val="SC15323589"/>
          <w:sz w:val="22"/>
          <w:szCs w:val="22"/>
        </w:rPr>
        <w:t>10</w:t>
      </w:r>
      <w:r w:rsidRPr="00066C70">
        <w:rPr>
          <w:rStyle w:val="SC15323589"/>
          <w:sz w:val="22"/>
          <w:szCs w:val="22"/>
        </w:rPr>
        <w:t xml:space="preserve"> </w:t>
      </w:r>
      <w:r w:rsidR="002E35D2" w:rsidRPr="004A5E38">
        <w:rPr>
          <w:b/>
          <w:szCs w:val="22"/>
        </w:rPr>
        <w:t xml:space="preserve">Coordinated </w:t>
      </w:r>
      <w:r w:rsidR="00671063">
        <w:rPr>
          <w:b/>
          <w:szCs w:val="22"/>
        </w:rPr>
        <w:t>t</w:t>
      </w:r>
      <w:r w:rsidR="002E35D2" w:rsidRPr="004A5E38">
        <w:rPr>
          <w:b/>
          <w:szCs w:val="22"/>
        </w:rPr>
        <w:t xml:space="preserve">ime </w:t>
      </w:r>
      <w:r w:rsidR="00671063">
        <w:rPr>
          <w:b/>
          <w:szCs w:val="22"/>
        </w:rPr>
        <w:t>d</w:t>
      </w:r>
      <w:r w:rsidR="002E35D2" w:rsidRPr="004A5E38">
        <w:rPr>
          <w:b/>
          <w:szCs w:val="22"/>
        </w:rPr>
        <w:t xml:space="preserve">ivision </w:t>
      </w:r>
      <w:r w:rsidR="00671063">
        <w:rPr>
          <w:b/>
          <w:szCs w:val="22"/>
        </w:rPr>
        <w:t>m</w:t>
      </w:r>
      <w:r w:rsidR="002E35D2" w:rsidRPr="004A5E38">
        <w:rPr>
          <w:b/>
          <w:szCs w:val="22"/>
        </w:rPr>
        <w:t xml:space="preserve">ultiple </w:t>
      </w:r>
      <w:r w:rsidR="00671063">
        <w:rPr>
          <w:b/>
          <w:szCs w:val="22"/>
        </w:rPr>
        <w:t>a</w:t>
      </w:r>
      <w:r w:rsidR="002E35D2" w:rsidRPr="004A5E38">
        <w:rPr>
          <w:b/>
          <w:szCs w:val="22"/>
        </w:rPr>
        <w:t xml:space="preserve">ccess </w:t>
      </w:r>
    </w:p>
    <w:p w14:paraId="7B4082B4" w14:textId="77777777" w:rsidR="00FC64C7" w:rsidRDefault="00FC64C7" w:rsidP="000B7335">
      <w:pPr>
        <w:rPr>
          <w:b/>
          <w:szCs w:val="22"/>
        </w:rPr>
      </w:pPr>
    </w:p>
    <w:p w14:paraId="11A51BF7" w14:textId="615DE268" w:rsidR="00FC64C7" w:rsidRPr="00066C70" w:rsidRDefault="00FC64C7" w:rsidP="000B7335">
      <w:pPr>
        <w:rPr>
          <w:rStyle w:val="SC15323589"/>
          <w:sz w:val="22"/>
          <w:szCs w:val="22"/>
        </w:rPr>
      </w:pPr>
      <w:r>
        <w:rPr>
          <w:b/>
          <w:szCs w:val="22"/>
        </w:rPr>
        <w:t>37.</w:t>
      </w:r>
      <w:r w:rsidR="00822CC8">
        <w:rPr>
          <w:b/>
          <w:szCs w:val="22"/>
        </w:rPr>
        <w:t>10</w:t>
      </w:r>
      <w:r>
        <w:rPr>
          <w:b/>
          <w:szCs w:val="22"/>
        </w:rPr>
        <w:t>.1 General</w:t>
      </w:r>
    </w:p>
    <w:p w14:paraId="608CB61C" w14:textId="77777777" w:rsidR="000B7335" w:rsidRPr="00880ADA" w:rsidRDefault="000B7335" w:rsidP="000B7335">
      <w:pPr>
        <w:rPr>
          <w:rStyle w:val="SC15323589"/>
        </w:rPr>
      </w:pPr>
    </w:p>
    <w:p w14:paraId="0DD9A066" w14:textId="555E2F3E" w:rsidR="00D83ACD" w:rsidRDefault="00782194" w:rsidP="00F21F86">
      <w:pPr>
        <w:jc w:val="both"/>
        <w:rPr>
          <w:rStyle w:val="SC15323589"/>
          <w:b w:val="0"/>
        </w:rPr>
      </w:pPr>
      <w:r w:rsidRPr="00880ADA">
        <w:rPr>
          <w:rStyle w:val="SC15323589"/>
          <w:b w:val="0"/>
        </w:rPr>
        <w:t>The C</w:t>
      </w:r>
      <w:r w:rsidR="006424A4" w:rsidRPr="00880ADA">
        <w:rPr>
          <w:rStyle w:val="SC15323589"/>
          <w:b w:val="0"/>
        </w:rPr>
        <w:t>o</w:t>
      </w:r>
      <w:r w:rsidRPr="00880ADA">
        <w:rPr>
          <w:rStyle w:val="SC15323589"/>
          <w:b w:val="0"/>
        </w:rPr>
        <w:t xml:space="preserve">-TDMA procedure </w:t>
      </w:r>
      <w:r w:rsidR="00173052" w:rsidRPr="00880ADA">
        <w:rPr>
          <w:rStyle w:val="SC15323589"/>
          <w:b w:val="0"/>
        </w:rPr>
        <w:t xml:space="preserve">enables </w:t>
      </w:r>
      <w:r w:rsidRPr="00880ADA">
        <w:rPr>
          <w:rStyle w:val="SC15323589"/>
          <w:b w:val="0"/>
        </w:rPr>
        <w:t>a</w:t>
      </w:r>
      <w:r w:rsidR="009D0E53">
        <w:rPr>
          <w:rStyle w:val="SC15323589"/>
          <w:b w:val="0"/>
        </w:rPr>
        <w:t>n</w:t>
      </w:r>
      <w:r w:rsidRPr="00880ADA">
        <w:rPr>
          <w:rStyle w:val="SC15323589"/>
          <w:b w:val="0"/>
        </w:rPr>
        <w:t xml:space="preserve"> AP to </w:t>
      </w:r>
      <w:r w:rsidR="00CD765D" w:rsidRPr="00880ADA">
        <w:rPr>
          <w:rStyle w:val="SC15323589"/>
          <w:b w:val="0"/>
        </w:rPr>
        <w:t xml:space="preserve">share </w:t>
      </w:r>
      <w:r w:rsidRPr="00880ADA">
        <w:rPr>
          <w:rStyle w:val="SC15323589"/>
          <w:b w:val="0"/>
        </w:rPr>
        <w:t>a</w:t>
      </w:r>
      <w:r w:rsidR="00E31498" w:rsidRPr="00880ADA">
        <w:rPr>
          <w:rStyle w:val="SC15323589"/>
          <w:b w:val="0"/>
        </w:rPr>
        <w:t xml:space="preserve"> time</w:t>
      </w:r>
      <w:r w:rsidRPr="00880ADA">
        <w:rPr>
          <w:rStyle w:val="SC15323589"/>
          <w:b w:val="0"/>
        </w:rPr>
        <w:t xml:space="preserve"> portion of an obtained TXOP</w:t>
      </w:r>
      <w:r w:rsidR="00F21F86">
        <w:rPr>
          <w:rStyle w:val="SC15323589"/>
          <w:b w:val="0"/>
        </w:rPr>
        <w:t xml:space="preserve"> </w:t>
      </w:r>
      <w:r w:rsidR="006F3346" w:rsidRPr="00880ADA">
        <w:rPr>
          <w:rStyle w:val="SC15323589"/>
          <w:b w:val="0"/>
        </w:rPr>
        <w:t xml:space="preserve">with </w:t>
      </w:r>
      <w:r w:rsidRPr="00880ADA">
        <w:rPr>
          <w:rStyle w:val="SC15323589"/>
          <w:b w:val="0"/>
        </w:rPr>
        <w:t>another</w:t>
      </w:r>
      <w:r w:rsidR="004748D9" w:rsidRPr="00880ADA">
        <w:rPr>
          <w:rStyle w:val="SC15323589"/>
          <w:b w:val="0"/>
        </w:rPr>
        <w:t xml:space="preserve"> </w:t>
      </w:r>
      <w:r w:rsidR="00D07044" w:rsidRPr="00880ADA">
        <w:rPr>
          <w:rStyle w:val="SC15323589"/>
          <w:b w:val="0"/>
        </w:rPr>
        <w:t>AP</w:t>
      </w:r>
      <w:r w:rsidR="008E209F">
        <w:rPr>
          <w:rStyle w:val="SC15323589"/>
          <w:b w:val="0"/>
        </w:rPr>
        <w:t xml:space="preserve"> </w:t>
      </w:r>
      <w:r w:rsidR="008A78C9">
        <w:rPr>
          <w:rStyle w:val="SC15323589"/>
          <w:b w:val="0"/>
        </w:rPr>
        <w:t xml:space="preserve">that belongs to </w:t>
      </w:r>
      <w:r w:rsidR="008E209F">
        <w:rPr>
          <w:rStyle w:val="SC15323589"/>
          <w:b w:val="0"/>
        </w:rPr>
        <w:t>a set of</w:t>
      </w:r>
      <w:r w:rsidR="00C863D5">
        <w:rPr>
          <w:rStyle w:val="SC15323589"/>
          <w:b w:val="0"/>
        </w:rPr>
        <w:t xml:space="preserve"> </w:t>
      </w:r>
      <w:r w:rsidR="008E209F">
        <w:rPr>
          <w:rStyle w:val="SC15323589"/>
          <w:b w:val="0"/>
        </w:rPr>
        <w:t>APs</w:t>
      </w:r>
      <w:r w:rsidR="008A78C9">
        <w:rPr>
          <w:rStyle w:val="SC15323589"/>
          <w:b w:val="0"/>
        </w:rPr>
        <w:t xml:space="preserve"> (</w:t>
      </w:r>
      <w:r w:rsidR="00D83ACD">
        <w:rPr>
          <w:rStyle w:val="SC15323589"/>
          <w:b w:val="0"/>
        </w:rPr>
        <w:t xml:space="preserve">the </w:t>
      </w:r>
      <w:r w:rsidR="008A78C9">
        <w:rPr>
          <w:rStyle w:val="SC15323589"/>
          <w:b w:val="0"/>
        </w:rPr>
        <w:t>set</w:t>
      </w:r>
      <w:r w:rsidR="00D83ACD">
        <w:rPr>
          <w:rStyle w:val="SC15323589"/>
          <w:b w:val="0"/>
        </w:rPr>
        <w:t xml:space="preserve"> is</w:t>
      </w:r>
      <w:r w:rsidR="008A78C9">
        <w:rPr>
          <w:rStyle w:val="SC15323589"/>
          <w:b w:val="0"/>
        </w:rPr>
        <w:t xml:space="preserve"> TBD and </w:t>
      </w:r>
      <w:r w:rsidR="00615F86">
        <w:rPr>
          <w:rStyle w:val="SC15323589"/>
          <w:b w:val="0"/>
        </w:rPr>
        <w:t>can consist of one AP</w:t>
      </w:r>
      <w:r w:rsidR="008A78C9">
        <w:rPr>
          <w:rStyle w:val="SC15323589"/>
          <w:b w:val="0"/>
        </w:rPr>
        <w:t>)</w:t>
      </w:r>
      <w:r w:rsidR="00700BFE">
        <w:rPr>
          <w:rStyle w:val="SC15323589"/>
          <w:b w:val="0"/>
        </w:rPr>
        <w:t xml:space="preserve"> to transmit one of more PPDUs</w:t>
      </w:r>
      <w:r w:rsidR="00D07044" w:rsidRPr="00880ADA">
        <w:rPr>
          <w:rStyle w:val="SC15323589"/>
          <w:b w:val="0"/>
        </w:rPr>
        <w:t>.</w:t>
      </w:r>
      <w:ins w:id="21" w:author="Sanket Kalamkar" w:date="2024-12-15T12:22:00Z" w16du:dateUtc="2024-12-15T20:22:00Z">
        <w:r w:rsidR="000F20A8" w:rsidRPr="0099768B">
          <w:rPr>
            <w:b/>
            <w:bCs/>
            <w:sz w:val="20"/>
            <w:lang w:val="en-US"/>
          </w:rPr>
          <w:t>[#</w:t>
        </w:r>
      </w:ins>
      <w:ins w:id="22" w:author="Sanket Kalamkar" w:date="2024-12-15T12:24:00Z" w16du:dateUtc="2024-12-15T20:24:00Z">
        <w:r w:rsidR="00134C67">
          <w:rPr>
            <w:b/>
            <w:bCs/>
            <w:sz w:val="20"/>
            <w:lang w:val="en-US"/>
          </w:rPr>
          <w:t>M</w:t>
        </w:r>
      </w:ins>
      <w:ins w:id="23" w:author="Sanket Kalamkar" w:date="2024-12-15T12:22:00Z" w16du:dateUtc="2024-12-15T20:22:00Z">
        <w:r w:rsidR="00EB350F">
          <w:rPr>
            <w:b/>
            <w:bCs/>
            <w:sz w:val="20"/>
            <w:lang w:val="en-US"/>
          </w:rPr>
          <w:t>46</w:t>
        </w:r>
        <w:r w:rsidR="000F20A8" w:rsidRPr="0099768B">
          <w:rPr>
            <w:b/>
            <w:bCs/>
            <w:sz w:val="20"/>
            <w:lang w:val="en-US"/>
          </w:rPr>
          <w:t>]</w:t>
        </w:r>
      </w:ins>
    </w:p>
    <w:p w14:paraId="775C3445" w14:textId="77777777" w:rsidR="00E16F85" w:rsidRPr="00880ADA" w:rsidRDefault="00E16F85" w:rsidP="00F21F86">
      <w:pPr>
        <w:jc w:val="both"/>
        <w:rPr>
          <w:rStyle w:val="SC15323589"/>
          <w:b w:val="0"/>
        </w:rPr>
      </w:pPr>
    </w:p>
    <w:p w14:paraId="7E10F974" w14:textId="49A207CA" w:rsidR="00051ED3" w:rsidRPr="00066C70" w:rsidRDefault="00051ED3" w:rsidP="004B775D">
      <w:pPr>
        <w:jc w:val="both"/>
        <w:rPr>
          <w:iCs/>
          <w:sz w:val="20"/>
        </w:rPr>
      </w:pPr>
      <w:r w:rsidRPr="00066C70">
        <w:rPr>
          <w:iCs/>
          <w:sz w:val="20"/>
        </w:rPr>
        <w:t xml:space="preserve">Figure </w:t>
      </w:r>
      <w:r w:rsidR="008F420B" w:rsidRPr="00880ADA">
        <w:rPr>
          <w:iCs/>
          <w:sz w:val="20"/>
        </w:rPr>
        <w:t>37</w:t>
      </w:r>
      <w:r w:rsidRPr="00066C70">
        <w:rPr>
          <w:iCs/>
          <w:sz w:val="20"/>
        </w:rPr>
        <w:t>.</w:t>
      </w:r>
      <w:r w:rsidR="008F420B" w:rsidRPr="00880ADA">
        <w:rPr>
          <w:iCs/>
          <w:sz w:val="20"/>
        </w:rPr>
        <w:t>X</w:t>
      </w:r>
      <w:r w:rsidRPr="00066C70">
        <w:rPr>
          <w:iCs/>
          <w:sz w:val="20"/>
        </w:rPr>
        <w:t xml:space="preserve"> (</w:t>
      </w:r>
      <w:r w:rsidRPr="00066C70">
        <w:rPr>
          <w:sz w:val="20"/>
        </w:rPr>
        <w:t xml:space="preserve">Example of a Co-TDMA </w:t>
      </w:r>
      <w:r w:rsidR="008B469D" w:rsidRPr="00066C70">
        <w:rPr>
          <w:sz w:val="20"/>
        </w:rPr>
        <w:t>procedure</w:t>
      </w:r>
      <w:r w:rsidRPr="00066C70">
        <w:rPr>
          <w:sz w:val="20"/>
        </w:rPr>
        <w:t xml:space="preserve"> between </w:t>
      </w:r>
      <w:r w:rsidR="00AE2E08" w:rsidRPr="00066C70">
        <w:rPr>
          <w:sz w:val="20"/>
        </w:rPr>
        <w:t>t</w:t>
      </w:r>
      <w:r w:rsidR="00AE2E08">
        <w:rPr>
          <w:sz w:val="20"/>
        </w:rPr>
        <w:t>hree</w:t>
      </w:r>
      <w:r w:rsidR="00AE2E08" w:rsidRPr="00066C70">
        <w:rPr>
          <w:sz w:val="20"/>
        </w:rPr>
        <w:t xml:space="preserve"> </w:t>
      </w:r>
      <w:r w:rsidRPr="00066C70">
        <w:rPr>
          <w:sz w:val="20"/>
        </w:rPr>
        <w:t>APs</w:t>
      </w:r>
      <w:r w:rsidRPr="00066C70">
        <w:rPr>
          <w:iCs/>
          <w:sz w:val="20"/>
        </w:rPr>
        <w:t xml:space="preserve">) shows an example of Co-TDMA </w:t>
      </w:r>
      <w:r w:rsidR="008B469D" w:rsidRPr="00066C70">
        <w:rPr>
          <w:sz w:val="20"/>
        </w:rPr>
        <w:t>procedure</w:t>
      </w:r>
      <w:r w:rsidRPr="00066C70">
        <w:rPr>
          <w:iCs/>
          <w:sz w:val="20"/>
        </w:rPr>
        <w:t xml:space="preserve"> that consists of a </w:t>
      </w:r>
      <w:r w:rsidR="004F2C12" w:rsidRPr="00880ADA">
        <w:rPr>
          <w:iCs/>
          <w:sz w:val="20"/>
        </w:rPr>
        <w:t>p</w:t>
      </w:r>
      <w:r w:rsidRPr="00066C70">
        <w:rPr>
          <w:iCs/>
          <w:sz w:val="20"/>
        </w:rPr>
        <w:t xml:space="preserve">olling phase, a TXOP </w:t>
      </w:r>
      <w:r w:rsidR="004F2C12" w:rsidRPr="00880ADA">
        <w:rPr>
          <w:iCs/>
          <w:sz w:val="20"/>
        </w:rPr>
        <w:t>a</w:t>
      </w:r>
      <w:r w:rsidRPr="00066C70">
        <w:rPr>
          <w:iCs/>
          <w:sz w:val="20"/>
        </w:rPr>
        <w:t xml:space="preserve">llocation phase, and a TXOP </w:t>
      </w:r>
      <w:r w:rsidR="004F2C12" w:rsidRPr="00880ADA">
        <w:rPr>
          <w:iCs/>
          <w:sz w:val="20"/>
        </w:rPr>
        <w:t>r</w:t>
      </w:r>
      <w:r w:rsidRPr="00066C70">
        <w:rPr>
          <w:iCs/>
          <w:sz w:val="20"/>
        </w:rPr>
        <w:t>eturn phase.</w:t>
      </w:r>
    </w:p>
    <w:p w14:paraId="6C3ED70A" w14:textId="77777777" w:rsidR="00051ED3" w:rsidRPr="00066C70" w:rsidRDefault="00051ED3" w:rsidP="00051ED3">
      <w:pPr>
        <w:rPr>
          <w:sz w:val="20"/>
          <w:lang w:eastAsia="zh-TW"/>
        </w:rPr>
      </w:pPr>
    </w:p>
    <w:p w14:paraId="41CC9D3C" w14:textId="77777777" w:rsidR="00051ED3" w:rsidRPr="00066C70" w:rsidRDefault="00051ED3" w:rsidP="00051ED3">
      <w:pPr>
        <w:rPr>
          <w:sz w:val="20"/>
        </w:rPr>
      </w:pPr>
    </w:p>
    <w:p w14:paraId="61B8D159" w14:textId="68B62F1A" w:rsidR="00051ED3" w:rsidRDefault="00571F30" w:rsidP="00066C70">
      <w:pPr>
        <w:keepNext/>
        <w:jc w:val="center"/>
        <w:rPr>
          <w:ins w:id="24" w:author="Sanket Kalamkar" w:date="2024-12-15T11:31:00Z" w16du:dateUtc="2024-12-15T19:31:00Z"/>
        </w:rPr>
      </w:pPr>
      <w:del w:id="25" w:author="Sanket Kalamkar" w:date="2024-12-15T11:31:00Z" w16du:dateUtc="2024-12-15T19:31:00Z">
        <w:r w:rsidDel="00676E17">
          <w:object w:dxaOrig="17041" w:dyaOrig="5071" w14:anchorId="3CEC7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5pt;height:150pt" o:ole="">
              <v:imagedata r:id="rId11" o:title=""/>
            </v:shape>
            <o:OLEObject Type="Embed" ProgID="Visio.Drawing.15" ShapeID="_x0000_i1025" DrawAspect="Content" ObjectID="_1795771221" r:id="rId12"/>
          </w:object>
        </w:r>
        <w:r w:rsidDel="00676E17">
          <w:delText xml:space="preserve"> </w:delText>
        </w:r>
      </w:del>
    </w:p>
    <w:p w14:paraId="31F74E87" w14:textId="5C6B5A3F" w:rsidR="00676E17" w:rsidRPr="00066C70" w:rsidRDefault="00676E17" w:rsidP="00066C70">
      <w:pPr>
        <w:keepNext/>
        <w:jc w:val="center"/>
        <w:rPr>
          <w:sz w:val="20"/>
        </w:rPr>
      </w:pPr>
      <w:ins w:id="26" w:author="Sanket Kalamkar" w:date="2024-12-15T11:31:00Z" w16du:dateUtc="2024-12-15T19:31:00Z">
        <w:r>
          <w:object w:dxaOrig="17041" w:dyaOrig="5071" w14:anchorId="5B796F23">
            <v:shape id="_x0000_i1026" type="#_x0000_t75" style="width:503.5pt;height:150pt" o:ole="">
              <v:imagedata r:id="rId13" o:title=""/>
            </v:shape>
            <o:OLEObject Type="Embed" ProgID="Visio.Drawing.15" ShapeID="_x0000_i1026" DrawAspect="Content" ObjectID="_1795771222" r:id="rId14"/>
          </w:object>
        </w:r>
      </w:ins>
    </w:p>
    <w:p w14:paraId="0A443946" w14:textId="4E1CB988" w:rsidR="00051ED3" w:rsidRPr="00066C70" w:rsidRDefault="007E429C" w:rsidP="00051ED3">
      <w:pPr>
        <w:pStyle w:val="Caption"/>
        <w:rPr>
          <w:rFonts w:ascii="Times New Roman" w:hAnsi="Times New Roman" w:cs="Times New Roman"/>
        </w:rPr>
      </w:pPr>
      <w:r w:rsidRPr="00880ADA">
        <w:rPr>
          <w:rFonts w:ascii="Times New Roman" w:hAnsi="Times New Roman" w:cs="Times New Roman"/>
        </w:rPr>
        <w:t>37</w:t>
      </w:r>
      <w:r w:rsidR="00051ED3" w:rsidRPr="00066C70">
        <w:rPr>
          <w:rFonts w:ascii="Times New Roman" w:hAnsi="Times New Roman" w:cs="Times New Roman"/>
        </w:rPr>
        <w:t>.</w:t>
      </w:r>
      <w:r w:rsidR="00122687">
        <w:rPr>
          <w:rFonts w:ascii="Times New Roman" w:hAnsi="Times New Roman" w:cs="Times New Roman"/>
        </w:rPr>
        <w:t>X</w:t>
      </w:r>
      <w:r w:rsidR="008E21EF" w:rsidRPr="00880ADA">
        <w:rPr>
          <w:rFonts w:ascii="Times New Roman" w:hAnsi="Times New Roman" w:cs="Times New Roman"/>
        </w:rPr>
        <w:t>—</w:t>
      </w:r>
      <w:commentRangeStart w:id="27"/>
      <w:r w:rsidR="00051ED3" w:rsidRPr="00066C70">
        <w:rPr>
          <w:rFonts w:ascii="Times New Roman" w:hAnsi="Times New Roman" w:cs="Times New Roman"/>
          <w:lang w:val="en-GB"/>
        </w:rPr>
        <w:t xml:space="preserve">Example of a Co-TDMA </w:t>
      </w:r>
      <w:r w:rsidR="008B469D" w:rsidRPr="00066C70">
        <w:rPr>
          <w:rFonts w:ascii="Times New Roman" w:hAnsi="Times New Roman" w:cs="Times New Roman"/>
        </w:rPr>
        <w:t>procedure</w:t>
      </w:r>
      <w:r w:rsidR="00051ED3" w:rsidRPr="00066C70">
        <w:rPr>
          <w:rFonts w:ascii="Times New Roman" w:hAnsi="Times New Roman" w:cs="Times New Roman"/>
          <w:lang w:val="en-GB"/>
        </w:rPr>
        <w:t xml:space="preserve"> between t</w:t>
      </w:r>
      <w:r w:rsidR="00AE2E08">
        <w:rPr>
          <w:rFonts w:ascii="Times New Roman" w:hAnsi="Times New Roman" w:cs="Times New Roman"/>
          <w:lang w:val="en-GB"/>
        </w:rPr>
        <w:t>hree</w:t>
      </w:r>
      <w:r w:rsidR="00051ED3" w:rsidRPr="00066C70">
        <w:rPr>
          <w:rFonts w:ascii="Times New Roman" w:hAnsi="Times New Roman" w:cs="Times New Roman"/>
          <w:lang w:val="en-GB"/>
        </w:rPr>
        <w:t xml:space="preserve"> APs</w:t>
      </w:r>
      <w:commentRangeEnd w:id="27"/>
      <w:r w:rsidR="00F85A1E">
        <w:rPr>
          <w:rStyle w:val="CommentReference"/>
          <w:rFonts w:ascii="Times New Roman" w:eastAsia="Times New Roman" w:hAnsi="Times New Roman" w:cs="Times New Roman"/>
          <w:b w:val="0"/>
          <w:bCs w:val="0"/>
          <w:lang w:val="en-GB" w:eastAsia="en-US"/>
        </w:rPr>
        <w:commentReference w:id="27"/>
      </w:r>
    </w:p>
    <w:p w14:paraId="4A485DA2" w14:textId="4B332DC6" w:rsidR="00806AC8" w:rsidRDefault="00806AC8" w:rsidP="00806AC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bCs/>
          <w:iCs/>
          <w:szCs w:val="22"/>
        </w:rPr>
      </w:pPr>
      <w:r w:rsidRPr="004A5E38">
        <w:rPr>
          <w:b/>
          <w:bCs/>
          <w:iCs/>
          <w:szCs w:val="22"/>
        </w:rPr>
        <w:t>37.</w:t>
      </w:r>
      <w:r w:rsidR="00822CC8">
        <w:rPr>
          <w:b/>
          <w:bCs/>
          <w:iCs/>
          <w:szCs w:val="22"/>
        </w:rPr>
        <w:t>10</w:t>
      </w:r>
      <w:r w:rsidRPr="004A5E38">
        <w:rPr>
          <w:b/>
          <w:bCs/>
          <w:iCs/>
          <w:szCs w:val="22"/>
        </w:rPr>
        <w:t>.</w:t>
      </w:r>
      <w:r w:rsidR="004F11DD" w:rsidRPr="004A5E38">
        <w:rPr>
          <w:b/>
          <w:bCs/>
          <w:iCs/>
          <w:szCs w:val="22"/>
        </w:rPr>
        <w:t>2</w:t>
      </w:r>
      <w:r w:rsidR="00FC64C7" w:rsidRPr="004A5E38">
        <w:rPr>
          <w:b/>
          <w:bCs/>
          <w:iCs/>
          <w:szCs w:val="22"/>
        </w:rPr>
        <w:t xml:space="preserve"> </w:t>
      </w:r>
      <w:r w:rsidRPr="004A5E38">
        <w:rPr>
          <w:b/>
          <w:bCs/>
          <w:iCs/>
          <w:szCs w:val="22"/>
        </w:rPr>
        <w:t xml:space="preserve">Polling </w:t>
      </w:r>
      <w:r w:rsidR="0011628E" w:rsidRPr="00066C70">
        <w:rPr>
          <w:b/>
          <w:bCs/>
          <w:iCs/>
          <w:szCs w:val="22"/>
        </w:rPr>
        <w:t>p</w:t>
      </w:r>
      <w:r w:rsidRPr="004A5E38">
        <w:rPr>
          <w:b/>
          <w:bCs/>
          <w:iCs/>
          <w:szCs w:val="22"/>
        </w:rPr>
        <w:t>hase</w:t>
      </w:r>
    </w:p>
    <w:p w14:paraId="5A0B544E" w14:textId="366ECF48" w:rsidR="009E1384" w:rsidRDefault="008B646B" w:rsidP="009E1384">
      <w:pPr>
        <w:jc w:val="both"/>
        <w:rPr>
          <w:sz w:val="20"/>
          <w:lang w:val="en-US"/>
        </w:rPr>
      </w:pPr>
      <w:r>
        <w:rPr>
          <w:b/>
          <w:bCs/>
          <w:iCs/>
          <w:szCs w:val="22"/>
        </w:rPr>
        <w:br/>
      </w:r>
      <w:r w:rsidR="009E1384" w:rsidRPr="00066C70">
        <w:rPr>
          <w:sz w:val="20"/>
          <w:lang w:val="en-US"/>
        </w:rPr>
        <w:t xml:space="preserve">A </w:t>
      </w:r>
      <w:r w:rsidR="009E1384">
        <w:rPr>
          <w:sz w:val="20"/>
          <w:lang w:val="en-US"/>
        </w:rPr>
        <w:t xml:space="preserve">Co-TDMA </w:t>
      </w:r>
      <w:r w:rsidR="009E1384" w:rsidRPr="00066C70">
        <w:rPr>
          <w:sz w:val="20"/>
          <w:lang w:val="en-US"/>
        </w:rPr>
        <w:t>sharing AP may solicit</w:t>
      </w:r>
      <w:r w:rsidR="009E1384">
        <w:rPr>
          <w:sz w:val="20"/>
          <w:lang w:val="en-US"/>
        </w:rPr>
        <w:t>, from another AP,</w:t>
      </w:r>
      <w:r w:rsidR="009E1384" w:rsidRPr="00066C70">
        <w:rPr>
          <w:sz w:val="20"/>
          <w:lang w:val="en-US"/>
        </w:rPr>
        <w:t xml:space="preserve"> a poll response </w:t>
      </w:r>
      <w:r w:rsidR="00811EFC">
        <w:rPr>
          <w:sz w:val="20"/>
          <w:lang w:val="en-US"/>
        </w:rPr>
        <w:t xml:space="preserve">sent </w:t>
      </w:r>
      <w:r w:rsidR="009E1384" w:rsidRPr="00066C70">
        <w:rPr>
          <w:sz w:val="20"/>
          <w:lang w:val="en-US"/>
        </w:rPr>
        <w:t>in a TB PPDU only if the other AP has indicated support for responding in a TB PPDU.</w:t>
      </w:r>
      <w:ins w:id="28" w:author="Sanket Kalamkar" w:date="2024-12-15T12:25:00Z" w16du:dateUtc="2024-12-15T20:25:00Z">
        <w:r w:rsidR="00ED5516" w:rsidRPr="0099768B">
          <w:rPr>
            <w:b/>
            <w:bCs/>
            <w:sz w:val="20"/>
            <w:lang w:val="en-US"/>
          </w:rPr>
          <w:t>[#</w:t>
        </w:r>
        <w:r w:rsidR="00ED5516">
          <w:rPr>
            <w:b/>
            <w:bCs/>
            <w:sz w:val="20"/>
            <w:lang w:val="en-US"/>
          </w:rPr>
          <w:t>M</w:t>
        </w:r>
        <w:r w:rsidR="00135677">
          <w:rPr>
            <w:b/>
            <w:bCs/>
            <w:sz w:val="20"/>
            <w:lang w:val="en-US"/>
          </w:rPr>
          <w:t>121</w:t>
        </w:r>
        <w:r w:rsidR="00ED5516" w:rsidRPr="0099768B">
          <w:rPr>
            <w:b/>
            <w:bCs/>
            <w:sz w:val="20"/>
            <w:lang w:val="en-US"/>
          </w:rPr>
          <w:t>]</w:t>
        </w:r>
      </w:ins>
      <w:r w:rsidR="009E1384" w:rsidRPr="00066C70">
        <w:rPr>
          <w:sz w:val="20"/>
          <w:lang w:val="en-US"/>
        </w:rPr>
        <w:t xml:space="preserve"> </w:t>
      </w:r>
    </w:p>
    <w:p w14:paraId="553CEFAF" w14:textId="77777777" w:rsidR="00806AC8" w:rsidRPr="00066C70" w:rsidRDefault="00806AC8" w:rsidP="00806AC8">
      <w:pPr>
        <w:jc w:val="both"/>
        <w:rPr>
          <w:sz w:val="20"/>
          <w:lang w:val="en-US"/>
        </w:rPr>
      </w:pPr>
    </w:p>
    <w:p w14:paraId="61D98C8E" w14:textId="06160014" w:rsidR="005148AA" w:rsidRPr="00066C70" w:rsidRDefault="008273D9" w:rsidP="00806AC8">
      <w:pPr>
        <w:jc w:val="both"/>
        <w:rPr>
          <w:sz w:val="20"/>
          <w:lang w:val="en-US"/>
        </w:rPr>
      </w:pPr>
      <w:r>
        <w:rPr>
          <w:sz w:val="20"/>
          <w:lang w:val="en-US"/>
        </w:rPr>
        <w:t xml:space="preserve">A </w:t>
      </w:r>
      <w:r w:rsidR="00854CBA">
        <w:rPr>
          <w:sz w:val="20"/>
          <w:lang w:val="en-US"/>
        </w:rPr>
        <w:t xml:space="preserve">Co-TDMA </w:t>
      </w:r>
      <w:r w:rsidR="00806AC8" w:rsidRPr="00066C70">
        <w:rPr>
          <w:sz w:val="20"/>
          <w:lang w:val="en-US"/>
        </w:rPr>
        <w:t xml:space="preserve">sharing AP announces its intention of sharing a </w:t>
      </w:r>
      <w:r w:rsidR="00EB29B0" w:rsidRPr="00880ADA">
        <w:rPr>
          <w:sz w:val="20"/>
          <w:lang w:val="en-US"/>
        </w:rPr>
        <w:t xml:space="preserve">time </w:t>
      </w:r>
      <w:r w:rsidR="00806AC8" w:rsidRPr="00066C70">
        <w:rPr>
          <w:sz w:val="20"/>
          <w:lang w:val="en-US"/>
        </w:rPr>
        <w:t xml:space="preserve">portion of </w:t>
      </w:r>
      <w:r w:rsidR="008B1314" w:rsidRPr="00880ADA">
        <w:rPr>
          <w:sz w:val="20"/>
          <w:lang w:val="en-US"/>
        </w:rPr>
        <w:t>an obtained</w:t>
      </w:r>
      <w:r w:rsidR="00806AC8" w:rsidRPr="00066C70">
        <w:rPr>
          <w:sz w:val="20"/>
          <w:lang w:val="en-US"/>
        </w:rPr>
        <w:t xml:space="preserve"> TXOP</w:t>
      </w:r>
      <w:r w:rsidR="00822FD9">
        <w:rPr>
          <w:sz w:val="20"/>
          <w:lang w:val="en-US"/>
        </w:rPr>
        <w:t xml:space="preserve"> </w:t>
      </w:r>
      <w:r w:rsidR="001571E3" w:rsidRPr="00880ADA">
        <w:rPr>
          <w:sz w:val="20"/>
          <w:lang w:val="en-US"/>
        </w:rPr>
        <w:t>with another AP</w:t>
      </w:r>
      <w:r w:rsidR="00806AC8" w:rsidRPr="00066C70">
        <w:rPr>
          <w:sz w:val="20"/>
          <w:lang w:val="en-US"/>
        </w:rPr>
        <w:t xml:space="preserve"> in an ICF sent at the beginning of the TXOP. The ICF polls one or more APs to solicit a response </w:t>
      </w:r>
      <w:r w:rsidR="00FA040E" w:rsidRPr="00880ADA">
        <w:rPr>
          <w:sz w:val="20"/>
          <w:lang w:val="en-US"/>
        </w:rPr>
        <w:t>to</w:t>
      </w:r>
      <w:r w:rsidR="00806AC8" w:rsidRPr="00066C70">
        <w:rPr>
          <w:sz w:val="20"/>
          <w:lang w:val="en-US"/>
        </w:rPr>
        <w:t xml:space="preserve"> determine </w:t>
      </w:r>
      <w:r w:rsidR="006924B9">
        <w:rPr>
          <w:sz w:val="20"/>
          <w:lang w:val="en-US"/>
        </w:rPr>
        <w:t xml:space="preserve">the </w:t>
      </w:r>
      <w:r w:rsidR="00370FD6">
        <w:rPr>
          <w:sz w:val="20"/>
          <w:lang w:val="en-US"/>
        </w:rPr>
        <w:t>intent</w:t>
      </w:r>
      <w:r w:rsidR="0018400E">
        <w:rPr>
          <w:sz w:val="20"/>
          <w:lang w:val="en-US"/>
        </w:rPr>
        <w:t xml:space="preserve"> </w:t>
      </w:r>
      <w:r w:rsidR="00421E10">
        <w:rPr>
          <w:sz w:val="20"/>
          <w:lang w:val="en-US"/>
        </w:rPr>
        <w:t>of the polled AP</w:t>
      </w:r>
      <w:r w:rsidR="008846AD">
        <w:rPr>
          <w:sz w:val="20"/>
          <w:lang w:val="en-US"/>
        </w:rPr>
        <w:t>(</w:t>
      </w:r>
      <w:r w:rsidR="00421E10">
        <w:rPr>
          <w:sz w:val="20"/>
          <w:lang w:val="en-US"/>
        </w:rPr>
        <w:t>s</w:t>
      </w:r>
      <w:r w:rsidR="008846AD">
        <w:rPr>
          <w:sz w:val="20"/>
          <w:lang w:val="en-US"/>
        </w:rPr>
        <w:t>)</w:t>
      </w:r>
      <w:r w:rsidR="00806AC8" w:rsidRPr="00066C70">
        <w:rPr>
          <w:sz w:val="20"/>
          <w:lang w:val="en-US"/>
        </w:rPr>
        <w:t xml:space="preserve"> in </w:t>
      </w:r>
      <w:r w:rsidR="001A6F17">
        <w:rPr>
          <w:sz w:val="20"/>
          <w:lang w:val="en-US"/>
        </w:rPr>
        <w:t>receiving</w:t>
      </w:r>
      <w:r w:rsidR="00C362EB">
        <w:rPr>
          <w:sz w:val="20"/>
          <w:lang w:val="en-US"/>
        </w:rPr>
        <w:t xml:space="preserve"> time allocation from the </w:t>
      </w:r>
      <w:r w:rsidR="003354B5">
        <w:rPr>
          <w:sz w:val="20"/>
          <w:lang w:val="en-US"/>
        </w:rPr>
        <w:t xml:space="preserve">Co-TDMA </w:t>
      </w:r>
      <w:r w:rsidR="00C362EB">
        <w:rPr>
          <w:sz w:val="20"/>
          <w:lang w:val="en-US"/>
        </w:rPr>
        <w:t>sharing AP</w:t>
      </w:r>
      <w:r w:rsidR="001A6F17">
        <w:rPr>
          <w:sz w:val="20"/>
          <w:lang w:val="en-US"/>
        </w:rPr>
        <w:t xml:space="preserve"> </w:t>
      </w:r>
      <w:r w:rsidR="00806AC8" w:rsidRPr="00066C70">
        <w:rPr>
          <w:sz w:val="20"/>
          <w:lang w:val="en-US"/>
        </w:rPr>
        <w:t>within the TXOP.</w:t>
      </w:r>
      <w:ins w:id="29" w:author="Sanket Kalamkar" w:date="2024-12-15T12:26:00Z" w16du:dateUtc="2024-12-15T20:26:00Z">
        <w:r w:rsidR="00135677" w:rsidRPr="0099768B">
          <w:rPr>
            <w:b/>
            <w:bCs/>
            <w:sz w:val="20"/>
            <w:lang w:val="en-US"/>
          </w:rPr>
          <w:t>[#</w:t>
        </w:r>
        <w:r w:rsidR="00135677">
          <w:rPr>
            <w:b/>
            <w:bCs/>
            <w:sz w:val="20"/>
            <w:lang w:val="en-US"/>
          </w:rPr>
          <w:t>M</w:t>
        </w:r>
        <w:r w:rsidR="00135677">
          <w:rPr>
            <w:b/>
            <w:bCs/>
            <w:sz w:val="20"/>
            <w:lang w:val="en-US"/>
          </w:rPr>
          <w:t>156</w:t>
        </w:r>
        <w:r w:rsidR="00135677" w:rsidRPr="0099768B">
          <w:rPr>
            <w:b/>
            <w:bCs/>
            <w:sz w:val="20"/>
            <w:lang w:val="en-US"/>
          </w:rPr>
          <w:t>]</w:t>
        </w:r>
      </w:ins>
    </w:p>
    <w:p w14:paraId="3C3FCDD5" w14:textId="77777777" w:rsidR="005148AA" w:rsidRPr="00066C70" w:rsidRDefault="005148AA" w:rsidP="00806AC8">
      <w:pPr>
        <w:jc w:val="both"/>
        <w:rPr>
          <w:sz w:val="20"/>
          <w:lang w:val="en-US"/>
        </w:rPr>
      </w:pPr>
    </w:p>
    <w:p w14:paraId="69A13DE2" w14:textId="691B0479" w:rsidR="00806AC8" w:rsidRPr="00066C70" w:rsidRDefault="00806AC8" w:rsidP="00806AC8">
      <w:pPr>
        <w:jc w:val="both"/>
        <w:rPr>
          <w:sz w:val="20"/>
          <w:lang w:val="en-US"/>
        </w:rPr>
      </w:pPr>
      <w:r w:rsidRPr="00066C70">
        <w:rPr>
          <w:sz w:val="20"/>
          <w:lang w:val="en-US"/>
        </w:rPr>
        <w:t xml:space="preserve">The Duration field of the ICF is set to </w:t>
      </w:r>
      <w:r w:rsidR="00B21E7A">
        <w:rPr>
          <w:sz w:val="20"/>
          <w:lang w:val="en-US"/>
        </w:rPr>
        <w:t xml:space="preserve">the time required to transmit </w:t>
      </w:r>
      <w:r w:rsidRPr="00066C70">
        <w:rPr>
          <w:sz w:val="20"/>
          <w:lang w:val="en-US"/>
        </w:rPr>
        <w:t xml:space="preserve">the solicited response from </w:t>
      </w:r>
      <w:r w:rsidR="003939E3">
        <w:rPr>
          <w:sz w:val="20"/>
          <w:lang w:val="en-US"/>
        </w:rPr>
        <w:t>the</w:t>
      </w:r>
      <w:r w:rsidRPr="00066C70">
        <w:rPr>
          <w:sz w:val="20"/>
          <w:lang w:val="en-US"/>
        </w:rPr>
        <w:t xml:space="preserve"> polled AP</w:t>
      </w:r>
      <w:r w:rsidR="003939E3">
        <w:rPr>
          <w:sz w:val="20"/>
          <w:lang w:val="en-US"/>
        </w:rPr>
        <w:t>(s)</w:t>
      </w:r>
      <w:r w:rsidRPr="00066C70">
        <w:rPr>
          <w:sz w:val="20"/>
          <w:lang w:val="en-US"/>
        </w:rPr>
        <w:t xml:space="preserve"> plus one SIFS.</w:t>
      </w:r>
      <w:ins w:id="30" w:author="Sanket Kalamkar" w:date="2024-12-15T12:26:00Z" w16du:dateUtc="2024-12-15T20:26:00Z">
        <w:r w:rsidR="00135677" w:rsidRPr="00135677">
          <w:rPr>
            <w:b/>
            <w:bCs/>
            <w:sz w:val="20"/>
            <w:lang w:val="en-US"/>
          </w:rPr>
          <w:t xml:space="preserve"> </w:t>
        </w:r>
        <w:r w:rsidR="00135677" w:rsidRPr="0099768B">
          <w:rPr>
            <w:b/>
            <w:bCs/>
            <w:sz w:val="20"/>
            <w:lang w:val="en-US"/>
          </w:rPr>
          <w:t>[#</w:t>
        </w:r>
        <w:r w:rsidR="00135677">
          <w:rPr>
            <w:b/>
            <w:bCs/>
            <w:sz w:val="20"/>
            <w:lang w:val="en-US"/>
          </w:rPr>
          <w:t>M</w:t>
        </w:r>
        <w:r w:rsidR="00135677">
          <w:rPr>
            <w:b/>
            <w:bCs/>
            <w:sz w:val="20"/>
            <w:lang w:val="en-US"/>
          </w:rPr>
          <w:t>156</w:t>
        </w:r>
        <w:r w:rsidR="00135677" w:rsidRPr="0099768B">
          <w:rPr>
            <w:b/>
            <w:bCs/>
            <w:sz w:val="20"/>
            <w:lang w:val="en-US"/>
          </w:rPr>
          <w:t>]</w:t>
        </w:r>
      </w:ins>
      <w:r w:rsidR="000F3C3E">
        <w:rPr>
          <w:sz w:val="20"/>
          <w:lang w:val="en-US"/>
        </w:rPr>
        <w:t xml:space="preserve"> </w:t>
      </w:r>
    </w:p>
    <w:p w14:paraId="69CFF312" w14:textId="77777777" w:rsidR="00806AC8" w:rsidRPr="00066C70" w:rsidRDefault="00806AC8" w:rsidP="00806AC8">
      <w:pPr>
        <w:jc w:val="both"/>
        <w:rPr>
          <w:sz w:val="20"/>
          <w:lang w:val="en-US"/>
        </w:rPr>
      </w:pPr>
    </w:p>
    <w:p w14:paraId="69ACEFEC" w14:textId="544D7225" w:rsidR="00806AC8" w:rsidRPr="00066C70" w:rsidRDefault="00806AC8" w:rsidP="00806AC8">
      <w:pPr>
        <w:jc w:val="both"/>
        <w:rPr>
          <w:sz w:val="20"/>
          <w:lang w:val="en-US"/>
        </w:rPr>
      </w:pPr>
      <w:r w:rsidRPr="00066C70">
        <w:rPr>
          <w:sz w:val="20"/>
          <w:lang w:val="en-US"/>
        </w:rPr>
        <w:t>The ICF that polls AP</w:t>
      </w:r>
      <w:r w:rsidR="00F93ED0">
        <w:rPr>
          <w:sz w:val="20"/>
          <w:lang w:val="en-US"/>
        </w:rPr>
        <w:t>(</w:t>
      </w:r>
      <w:r w:rsidR="00317F85">
        <w:rPr>
          <w:sz w:val="20"/>
          <w:lang w:val="en-US"/>
        </w:rPr>
        <w:t>s</w:t>
      </w:r>
      <w:r w:rsidR="00F93ED0">
        <w:rPr>
          <w:sz w:val="20"/>
          <w:lang w:val="en-US"/>
        </w:rPr>
        <w:t>)</w:t>
      </w:r>
      <w:r w:rsidRPr="00066C70">
        <w:rPr>
          <w:sz w:val="20"/>
          <w:lang w:val="en-US"/>
        </w:rPr>
        <w:t xml:space="preserve"> to determine </w:t>
      </w:r>
      <w:r w:rsidR="00317F85">
        <w:rPr>
          <w:sz w:val="20"/>
          <w:lang w:val="en-US"/>
        </w:rPr>
        <w:t>their</w:t>
      </w:r>
      <w:r w:rsidRPr="00066C70">
        <w:rPr>
          <w:sz w:val="20"/>
          <w:lang w:val="en-US"/>
        </w:rPr>
        <w:t xml:space="preserve"> </w:t>
      </w:r>
      <w:r w:rsidR="00781FB5">
        <w:rPr>
          <w:sz w:val="20"/>
          <w:lang w:val="en-US"/>
        </w:rPr>
        <w:t xml:space="preserve">intent </w:t>
      </w:r>
      <w:r w:rsidRPr="00066C70">
        <w:rPr>
          <w:sz w:val="20"/>
          <w:lang w:val="en-US"/>
        </w:rPr>
        <w:t xml:space="preserve">in </w:t>
      </w:r>
      <w:r w:rsidR="001D7BC0">
        <w:rPr>
          <w:sz w:val="20"/>
          <w:lang w:val="en-US"/>
        </w:rPr>
        <w:t xml:space="preserve">receiving time allocation from the </w:t>
      </w:r>
      <w:r w:rsidR="003354B5">
        <w:rPr>
          <w:sz w:val="20"/>
          <w:lang w:val="en-US"/>
        </w:rPr>
        <w:t xml:space="preserve">Co-TDMA </w:t>
      </w:r>
      <w:r w:rsidR="001D7BC0">
        <w:rPr>
          <w:sz w:val="20"/>
          <w:lang w:val="en-US"/>
        </w:rPr>
        <w:t xml:space="preserve">sharing AP </w:t>
      </w:r>
      <w:r w:rsidRPr="00066C70">
        <w:rPr>
          <w:sz w:val="20"/>
          <w:lang w:val="en-US"/>
        </w:rPr>
        <w:t xml:space="preserve">within the TXOP is a TBD Trigger frame. The </w:t>
      </w:r>
      <w:r w:rsidR="003354B5">
        <w:rPr>
          <w:sz w:val="20"/>
          <w:lang w:val="en-US"/>
        </w:rPr>
        <w:t xml:space="preserve">Co-TDMA </w:t>
      </w:r>
      <w:r w:rsidRPr="00066C70">
        <w:rPr>
          <w:sz w:val="20"/>
          <w:lang w:val="en-US"/>
        </w:rPr>
        <w:t xml:space="preserve">sharing AP identifies </w:t>
      </w:r>
      <w:r w:rsidR="00E565E6">
        <w:rPr>
          <w:sz w:val="20"/>
          <w:lang w:val="en-US"/>
        </w:rPr>
        <w:t xml:space="preserve">each </w:t>
      </w:r>
      <w:r w:rsidRPr="00066C70">
        <w:rPr>
          <w:sz w:val="20"/>
          <w:lang w:val="en-US"/>
        </w:rPr>
        <w:t xml:space="preserve">AP to be polled via </w:t>
      </w:r>
      <w:r w:rsidR="00A33EF2">
        <w:rPr>
          <w:sz w:val="20"/>
          <w:lang w:val="en-US"/>
        </w:rPr>
        <w:t>its</w:t>
      </w:r>
      <w:r w:rsidR="00C65459">
        <w:rPr>
          <w:sz w:val="20"/>
          <w:lang w:val="en-US"/>
        </w:rPr>
        <w:t xml:space="preserve"> AP ID in </w:t>
      </w:r>
      <w:r w:rsidRPr="00066C70">
        <w:rPr>
          <w:sz w:val="20"/>
          <w:lang w:val="en-US"/>
        </w:rPr>
        <w:t xml:space="preserve">the AID12 </w:t>
      </w:r>
      <w:r w:rsidR="00905EE9">
        <w:rPr>
          <w:sz w:val="20"/>
          <w:lang w:val="en-US"/>
        </w:rPr>
        <w:t>sub</w:t>
      </w:r>
      <w:r w:rsidRPr="00066C70">
        <w:rPr>
          <w:sz w:val="20"/>
          <w:lang w:val="en-US"/>
        </w:rPr>
        <w:t xml:space="preserve">field </w:t>
      </w:r>
      <w:r w:rsidR="00DB2B55">
        <w:rPr>
          <w:sz w:val="20"/>
          <w:lang w:val="en-US"/>
        </w:rPr>
        <w:t xml:space="preserve">of </w:t>
      </w:r>
      <w:r w:rsidRPr="00066C70">
        <w:rPr>
          <w:sz w:val="20"/>
          <w:lang w:val="en-US"/>
        </w:rPr>
        <w:t>the User Info field</w:t>
      </w:r>
      <w:r w:rsidR="00D70026">
        <w:rPr>
          <w:sz w:val="20"/>
          <w:lang w:val="en-US"/>
        </w:rPr>
        <w:t>(s)</w:t>
      </w:r>
      <w:r w:rsidRPr="00066C70">
        <w:rPr>
          <w:sz w:val="20"/>
          <w:lang w:val="en-US"/>
        </w:rPr>
        <w:t xml:space="preserve"> of the Trigger frame.</w:t>
      </w:r>
      <w:ins w:id="31" w:author="Sanket Kalamkar" w:date="2024-12-15T12:26:00Z" w16du:dateUtc="2024-12-15T20:26:00Z">
        <w:r w:rsidR="00FB2158" w:rsidRPr="0099768B">
          <w:rPr>
            <w:b/>
            <w:bCs/>
            <w:sz w:val="20"/>
            <w:lang w:val="en-US"/>
          </w:rPr>
          <w:t>[#</w:t>
        </w:r>
        <w:r w:rsidR="00FB2158">
          <w:rPr>
            <w:b/>
            <w:bCs/>
            <w:sz w:val="20"/>
            <w:lang w:val="en-US"/>
          </w:rPr>
          <w:t>M</w:t>
        </w:r>
        <w:r w:rsidR="00FB2158">
          <w:rPr>
            <w:b/>
            <w:bCs/>
            <w:sz w:val="20"/>
            <w:lang w:val="en-US"/>
          </w:rPr>
          <w:t>135</w:t>
        </w:r>
        <w:r w:rsidR="00FB2158" w:rsidRPr="0099768B">
          <w:rPr>
            <w:b/>
            <w:bCs/>
            <w:sz w:val="20"/>
            <w:lang w:val="en-US"/>
          </w:rPr>
          <w:t>]</w:t>
        </w:r>
      </w:ins>
      <w:r w:rsidRPr="00066C70">
        <w:rPr>
          <w:sz w:val="20"/>
          <w:lang w:val="en-US"/>
        </w:rPr>
        <w:t xml:space="preserve"> </w:t>
      </w:r>
    </w:p>
    <w:p w14:paraId="2A7D30A3" w14:textId="77777777" w:rsidR="00806AC8" w:rsidRPr="00066C70" w:rsidRDefault="00806AC8" w:rsidP="00806AC8">
      <w:pPr>
        <w:jc w:val="both"/>
        <w:rPr>
          <w:sz w:val="20"/>
          <w:lang w:val="en-US"/>
        </w:rPr>
      </w:pPr>
    </w:p>
    <w:p w14:paraId="1FBFB961" w14:textId="63C9CC54" w:rsidR="00806AC8" w:rsidRPr="00066C70" w:rsidDel="00457A98" w:rsidRDefault="00806AC8" w:rsidP="00806AC8">
      <w:pPr>
        <w:jc w:val="both"/>
        <w:rPr>
          <w:del w:id="32" w:author="Sanket Kalamkar" w:date="2024-12-15T11:46:00Z" w16du:dateUtc="2024-12-15T19:46:00Z"/>
          <w:sz w:val="20"/>
          <w:lang w:val="en-US"/>
        </w:rPr>
      </w:pPr>
      <w:r w:rsidRPr="00066C70">
        <w:rPr>
          <w:sz w:val="20"/>
          <w:lang w:val="en-US"/>
        </w:rPr>
        <w:t xml:space="preserve">Whether or not the </w:t>
      </w:r>
      <w:r w:rsidR="003354B5">
        <w:rPr>
          <w:sz w:val="20"/>
          <w:lang w:val="en-US"/>
        </w:rPr>
        <w:t xml:space="preserve">Co-TDMA </w:t>
      </w:r>
      <w:r w:rsidRPr="00066C70">
        <w:rPr>
          <w:sz w:val="20"/>
          <w:lang w:val="en-US"/>
        </w:rPr>
        <w:t xml:space="preserve">sharing AP is mandated to send the ICF </w:t>
      </w:r>
      <w:r w:rsidR="00FD30D8" w:rsidRPr="00FD30D8">
        <w:rPr>
          <w:sz w:val="20"/>
        </w:rPr>
        <w:t>as part of the Co-TDMA procedure</w:t>
      </w:r>
      <w:r w:rsidR="00FD30D8">
        <w:rPr>
          <w:sz w:val="20"/>
        </w:rPr>
        <w:t xml:space="preserve"> </w:t>
      </w:r>
      <w:r w:rsidRPr="00066C70">
        <w:rPr>
          <w:sz w:val="20"/>
          <w:lang w:val="en-US"/>
        </w:rPr>
        <w:t>is TBD.</w:t>
      </w:r>
      <w:ins w:id="33" w:author="Sanket Kalamkar" w:date="2024-12-15T12:27:00Z" w16du:dateUtc="2024-12-15T20:27:00Z">
        <w:r w:rsidR="00025F7C" w:rsidRPr="0099768B">
          <w:rPr>
            <w:b/>
            <w:bCs/>
            <w:sz w:val="20"/>
            <w:lang w:val="en-US"/>
          </w:rPr>
          <w:t>[#</w:t>
        </w:r>
        <w:r w:rsidR="00025F7C">
          <w:rPr>
            <w:b/>
            <w:bCs/>
            <w:sz w:val="20"/>
            <w:lang w:val="en-US"/>
          </w:rPr>
          <w:t>M</w:t>
        </w:r>
        <w:r w:rsidR="00025F7C">
          <w:rPr>
            <w:b/>
            <w:bCs/>
            <w:sz w:val="20"/>
            <w:lang w:val="en-US"/>
          </w:rPr>
          <w:t>156</w:t>
        </w:r>
        <w:r w:rsidR="00025F7C" w:rsidRPr="0099768B">
          <w:rPr>
            <w:b/>
            <w:bCs/>
            <w:sz w:val="20"/>
            <w:lang w:val="en-US"/>
          </w:rPr>
          <w:t>]</w:t>
        </w:r>
      </w:ins>
    </w:p>
    <w:p w14:paraId="193781C0" w14:textId="77777777" w:rsidR="00806AC8" w:rsidRPr="00066C70" w:rsidRDefault="00806AC8" w:rsidP="00806AC8">
      <w:pPr>
        <w:jc w:val="both"/>
        <w:rPr>
          <w:sz w:val="20"/>
          <w:lang w:val="en-US"/>
        </w:rPr>
      </w:pPr>
    </w:p>
    <w:p w14:paraId="2AB67529" w14:textId="791A8B29" w:rsidR="00806AC8" w:rsidRPr="00880ADA" w:rsidDel="00F25252" w:rsidRDefault="00F07540" w:rsidP="0025306A">
      <w:pPr>
        <w:jc w:val="both"/>
        <w:rPr>
          <w:del w:id="34" w:author="Sanket Kalamkar" w:date="2024-12-14T23:29:00Z" w16du:dateUtc="2024-12-15T07:29:00Z"/>
          <w:sz w:val="20"/>
          <w:lang w:val="en-US"/>
        </w:rPr>
      </w:pPr>
      <w:commentRangeStart w:id="35"/>
      <w:del w:id="36" w:author="Sanket Kalamkar" w:date="2024-12-14T23:29:00Z" w16du:dateUtc="2024-12-15T07:29:00Z">
        <w:r w:rsidRPr="00880ADA" w:rsidDel="00F25252">
          <w:rPr>
            <w:sz w:val="20"/>
            <w:lang w:val="en-US"/>
          </w:rPr>
          <w:delText xml:space="preserve">A polled AP shall indicate whether or not </w:delText>
        </w:r>
        <w:r w:rsidR="00327FFA" w:rsidDel="00F25252">
          <w:rPr>
            <w:sz w:val="20"/>
            <w:lang w:val="en-US"/>
          </w:rPr>
          <w:delText>the polled AP</w:delText>
        </w:r>
        <w:r w:rsidRPr="00880ADA" w:rsidDel="00F25252">
          <w:rPr>
            <w:sz w:val="20"/>
            <w:lang w:val="en-US"/>
          </w:rPr>
          <w:delText xml:space="preserve"> intends to participate in the Co-TDMA procedure during the current TXOP</w:delText>
        </w:r>
        <w:r w:rsidR="00422420" w:rsidDel="00F25252">
          <w:rPr>
            <w:sz w:val="20"/>
            <w:lang w:val="en-US"/>
          </w:rPr>
          <w:delText xml:space="preserve"> </w:delText>
        </w:r>
        <w:r w:rsidR="00422420" w:rsidRPr="00880ADA" w:rsidDel="00F25252">
          <w:rPr>
            <w:sz w:val="20"/>
            <w:lang w:val="en-US"/>
          </w:rPr>
          <w:delText xml:space="preserve">via a response to </w:delText>
        </w:r>
        <w:r w:rsidR="00422420" w:rsidDel="00F25252">
          <w:rPr>
            <w:sz w:val="20"/>
            <w:lang w:val="en-US"/>
          </w:rPr>
          <w:delText>the</w:delText>
        </w:r>
        <w:r w:rsidR="00422420" w:rsidRPr="00880ADA" w:rsidDel="00F25252">
          <w:rPr>
            <w:sz w:val="20"/>
            <w:lang w:val="en-US"/>
          </w:rPr>
          <w:delText xml:space="preserve"> received ICF</w:delText>
        </w:r>
        <w:r w:rsidRPr="00880ADA" w:rsidDel="00F25252">
          <w:rPr>
            <w:sz w:val="20"/>
            <w:lang w:val="en-US"/>
          </w:rPr>
          <w:delText>. The signaling details of the response (including traffic indication) are TBD.</w:delText>
        </w:r>
      </w:del>
    </w:p>
    <w:p w14:paraId="3D5B8B4C" w14:textId="0A59A347" w:rsidR="003B0422" w:rsidDel="00F25252" w:rsidRDefault="003B0422" w:rsidP="00066C70">
      <w:pPr>
        <w:jc w:val="both"/>
        <w:rPr>
          <w:del w:id="37" w:author="Sanket Kalamkar" w:date="2024-12-14T23:29:00Z" w16du:dateUtc="2024-12-15T07:29:00Z"/>
          <w:sz w:val="20"/>
        </w:rPr>
      </w:pPr>
    </w:p>
    <w:p w14:paraId="34B97792" w14:textId="0961C5B2" w:rsidR="00806AC8" w:rsidDel="00F25252" w:rsidRDefault="00806AC8" w:rsidP="00066C70">
      <w:pPr>
        <w:jc w:val="both"/>
        <w:rPr>
          <w:del w:id="38" w:author="Sanket Kalamkar" w:date="2024-12-14T23:29:00Z" w16du:dateUtc="2024-12-15T07:29:00Z"/>
          <w:sz w:val="20"/>
        </w:rPr>
      </w:pPr>
      <w:del w:id="39" w:author="Sanket Kalamkar" w:date="2024-12-14T23:29:00Z" w16du:dateUtc="2024-12-15T07:29:00Z">
        <w:r w:rsidRPr="00066C70" w:rsidDel="00F25252">
          <w:rPr>
            <w:sz w:val="20"/>
          </w:rPr>
          <w:delText xml:space="preserve">If the </w:delText>
        </w:r>
        <w:r w:rsidR="003354B5" w:rsidDel="00F25252">
          <w:rPr>
            <w:sz w:val="20"/>
            <w:lang w:val="en-US"/>
          </w:rPr>
          <w:delText xml:space="preserve">Co-TDMA </w:delText>
        </w:r>
        <w:r w:rsidRPr="00066C70" w:rsidDel="00F25252">
          <w:rPr>
            <w:sz w:val="20"/>
          </w:rPr>
          <w:delText>sharing AP does</w:delText>
        </w:r>
        <w:r w:rsidR="004C5974" w:rsidDel="00F25252">
          <w:rPr>
            <w:sz w:val="20"/>
          </w:rPr>
          <w:delText xml:space="preserve"> not</w:delText>
        </w:r>
        <w:r w:rsidRPr="00066C70" w:rsidDel="00F25252">
          <w:rPr>
            <w:sz w:val="20"/>
          </w:rPr>
          <w:delText xml:space="preserve"> receive a response from a polled AP, </w:delText>
        </w:r>
        <w:r w:rsidR="00E96C43" w:rsidDel="00F25252">
          <w:rPr>
            <w:sz w:val="20"/>
          </w:rPr>
          <w:delText>the</w:delText>
        </w:r>
        <w:r w:rsidR="003354B5" w:rsidRPr="003354B5" w:rsidDel="00F25252">
          <w:rPr>
            <w:sz w:val="20"/>
            <w:lang w:val="en-US"/>
          </w:rPr>
          <w:delText xml:space="preserve"> </w:delText>
        </w:r>
        <w:r w:rsidR="003354B5" w:rsidDel="00F25252">
          <w:rPr>
            <w:sz w:val="20"/>
            <w:lang w:val="en-US"/>
          </w:rPr>
          <w:delText>Co-TDMA</w:delText>
        </w:r>
        <w:r w:rsidR="00E96C43" w:rsidDel="00F25252">
          <w:rPr>
            <w:sz w:val="20"/>
          </w:rPr>
          <w:delText xml:space="preserve"> sharing AP</w:delText>
        </w:r>
        <w:r w:rsidRPr="00066C70" w:rsidDel="00F25252">
          <w:rPr>
            <w:sz w:val="20"/>
          </w:rPr>
          <w:delText xml:space="preserve"> </w:delText>
        </w:r>
        <w:r w:rsidR="00D37A69" w:rsidDel="00F25252">
          <w:rPr>
            <w:sz w:val="20"/>
          </w:rPr>
          <w:delText xml:space="preserve">shall </w:delText>
        </w:r>
        <w:r w:rsidR="00655B3F" w:rsidDel="00F25252">
          <w:rPr>
            <w:sz w:val="20"/>
          </w:rPr>
          <w:delText xml:space="preserve">consider </w:delText>
        </w:r>
        <w:r w:rsidRPr="00066C70" w:rsidDel="00F25252">
          <w:rPr>
            <w:sz w:val="20"/>
          </w:rPr>
          <w:delText xml:space="preserve">that the polled AP </w:delText>
        </w:r>
        <w:r w:rsidR="007E1F3C" w:rsidDel="00F25252">
          <w:rPr>
            <w:sz w:val="20"/>
          </w:rPr>
          <w:delText>does</w:delText>
        </w:r>
        <w:r w:rsidRPr="00066C70" w:rsidDel="00F25252">
          <w:rPr>
            <w:sz w:val="20"/>
          </w:rPr>
          <w:delText xml:space="preserve"> not inte</w:delText>
        </w:r>
        <w:r w:rsidR="007E1F3C" w:rsidDel="00F25252">
          <w:rPr>
            <w:sz w:val="20"/>
          </w:rPr>
          <w:delText>n</w:delText>
        </w:r>
        <w:r w:rsidR="002D1857" w:rsidDel="00F25252">
          <w:rPr>
            <w:sz w:val="20"/>
          </w:rPr>
          <w:delText>d</w:delText>
        </w:r>
        <w:r w:rsidRPr="00066C70" w:rsidDel="00F25252">
          <w:rPr>
            <w:sz w:val="20"/>
          </w:rPr>
          <w:delText xml:space="preserve"> </w:delText>
        </w:r>
        <w:r w:rsidR="002D1857" w:rsidDel="00F25252">
          <w:rPr>
            <w:sz w:val="20"/>
          </w:rPr>
          <w:delText>to</w:delText>
        </w:r>
        <w:r w:rsidR="00BF246B" w:rsidDel="00F25252">
          <w:rPr>
            <w:sz w:val="20"/>
          </w:rPr>
          <w:delText xml:space="preserve"> participate</w:delText>
        </w:r>
        <w:r w:rsidRPr="00066C70" w:rsidDel="00F25252">
          <w:rPr>
            <w:sz w:val="20"/>
          </w:rPr>
          <w:delText xml:space="preserve"> </w:delText>
        </w:r>
        <w:r w:rsidR="00307885" w:rsidRPr="00307885" w:rsidDel="00F25252">
          <w:rPr>
            <w:sz w:val="20"/>
          </w:rPr>
          <w:delText>in the Co-TDMA procedure</w:delText>
        </w:r>
        <w:r w:rsidRPr="00066C70" w:rsidDel="00F25252">
          <w:rPr>
            <w:sz w:val="20"/>
          </w:rPr>
          <w:delText xml:space="preserve"> during the current TXOP.</w:delText>
        </w:r>
      </w:del>
    </w:p>
    <w:p w14:paraId="556064B5" w14:textId="2C2BD113" w:rsidR="003C7A26" w:rsidRDefault="003C7A26" w:rsidP="00806AC8">
      <w:pPr>
        <w:jc w:val="both"/>
        <w:rPr>
          <w:ins w:id="40" w:author="Sanket Kalamkar" w:date="2024-12-14T23:29:00Z" w16du:dateUtc="2024-12-15T07:29:00Z"/>
          <w:sz w:val="20"/>
          <w:lang w:val="en-US"/>
        </w:rPr>
      </w:pPr>
      <w:bookmarkStart w:id="41" w:name="_bookmark127"/>
      <w:bookmarkStart w:id="42" w:name="_bookmark128"/>
      <w:bookmarkEnd w:id="41"/>
      <w:bookmarkEnd w:id="42"/>
    </w:p>
    <w:p w14:paraId="737A56D3" w14:textId="716E4876" w:rsidR="00F25252" w:rsidRPr="00066C70" w:rsidRDefault="00F25252">
      <w:pPr>
        <w:rPr>
          <w:ins w:id="43" w:author="Sanket Kalamkar" w:date="2024-12-14T23:29:00Z" w16du:dateUtc="2024-12-15T07:29:00Z"/>
          <w:sz w:val="20"/>
        </w:rPr>
        <w:pPrChange w:id="44" w:author="Sanket Kalamkar" w:date="2024-12-14T23:29:00Z" w16du:dateUtc="2024-12-15T07:29:00Z">
          <w:pPr>
            <w:numPr>
              <w:numId w:val="11"/>
            </w:numPr>
            <w:tabs>
              <w:tab w:val="num" w:pos="720"/>
            </w:tabs>
            <w:ind w:left="720" w:hanging="360"/>
          </w:pPr>
        </w:pPrChange>
      </w:pPr>
      <w:ins w:id="45" w:author="Sanket Kalamkar" w:date="2024-12-14T23:29:00Z" w16du:dateUtc="2024-12-15T07:29:00Z">
        <w:r>
          <w:rPr>
            <w:sz w:val="20"/>
          </w:rPr>
          <w:t>A polled</w:t>
        </w:r>
        <w:r w:rsidRPr="00066C70">
          <w:rPr>
            <w:sz w:val="20"/>
          </w:rPr>
          <w:t xml:space="preserve"> AP shall provide, via a response</w:t>
        </w:r>
      </w:ins>
      <w:ins w:id="46" w:author="Sanket Kalamkar" w:date="2024-12-14T23:33:00Z" w16du:dateUtc="2024-12-15T07:33:00Z">
        <w:r w:rsidR="00B5375F">
          <w:rPr>
            <w:sz w:val="20"/>
          </w:rPr>
          <w:t xml:space="preserve"> to the received ICF</w:t>
        </w:r>
      </w:ins>
      <w:ins w:id="47" w:author="Sanket Kalamkar" w:date="2024-12-14T23:29:00Z" w16du:dateUtc="2024-12-15T07:29:00Z">
        <w:r w:rsidRPr="00066C70">
          <w:rPr>
            <w:sz w:val="20"/>
          </w:rPr>
          <w:t>,</w:t>
        </w:r>
        <w:r>
          <w:rPr>
            <w:sz w:val="20"/>
          </w:rPr>
          <w:t xml:space="preserve"> </w:t>
        </w:r>
      </w:ins>
    </w:p>
    <w:p w14:paraId="3761D8E2" w14:textId="0D29B7D3" w:rsidR="00F25252" w:rsidRPr="00066C70" w:rsidRDefault="00F25252">
      <w:pPr>
        <w:numPr>
          <w:ilvl w:val="0"/>
          <w:numId w:val="11"/>
        </w:numPr>
        <w:rPr>
          <w:ins w:id="48" w:author="Sanket Kalamkar" w:date="2024-12-14T23:29:00Z" w16du:dateUtc="2024-12-15T07:29:00Z"/>
          <w:sz w:val="20"/>
        </w:rPr>
        <w:pPrChange w:id="49" w:author="Sanket Kalamkar" w:date="2024-12-14T23:29:00Z" w16du:dateUtc="2024-12-15T07:29:00Z">
          <w:pPr>
            <w:numPr>
              <w:ilvl w:val="1"/>
              <w:numId w:val="11"/>
            </w:numPr>
            <w:tabs>
              <w:tab w:val="num" w:pos="1440"/>
            </w:tabs>
            <w:ind w:left="1440" w:hanging="360"/>
          </w:pPr>
        </w:pPrChange>
      </w:pPr>
      <w:ins w:id="50" w:author="Sanket Kalamkar" w:date="2024-12-14T23:29:00Z" w16du:dateUtc="2024-12-15T07:29:00Z">
        <w:r w:rsidRPr="00066C70">
          <w:rPr>
            <w:sz w:val="20"/>
          </w:rPr>
          <w:t xml:space="preserve">Its intention not to </w:t>
        </w:r>
      </w:ins>
      <w:ins w:id="51" w:author="Sanket Kalamkar" w:date="2024-12-15T11:24:00Z" w16du:dateUtc="2024-12-15T19:24:00Z">
        <w:r w:rsidR="009323D0">
          <w:rPr>
            <w:sz w:val="20"/>
          </w:rPr>
          <w:t xml:space="preserve">receive time allocation from the Co-TDMA sharing AP </w:t>
        </w:r>
      </w:ins>
      <w:ins w:id="52" w:author="Sanket Kalamkar" w:date="2024-12-14T23:29:00Z" w16du:dateUtc="2024-12-15T07:29:00Z">
        <w:r w:rsidRPr="00066C70">
          <w:rPr>
            <w:sz w:val="20"/>
          </w:rPr>
          <w:t>during the current TXOP.</w:t>
        </w:r>
      </w:ins>
    </w:p>
    <w:p w14:paraId="3FCA363C" w14:textId="4178DF1D" w:rsidR="00F25252" w:rsidRPr="00066C70" w:rsidRDefault="00F25252">
      <w:pPr>
        <w:numPr>
          <w:ilvl w:val="1"/>
          <w:numId w:val="11"/>
        </w:numPr>
        <w:rPr>
          <w:ins w:id="53" w:author="Sanket Kalamkar" w:date="2024-12-14T23:29:00Z" w16du:dateUtc="2024-12-15T07:29:00Z"/>
          <w:sz w:val="20"/>
        </w:rPr>
        <w:pPrChange w:id="54" w:author="Sanket Kalamkar" w:date="2024-12-14T23:29:00Z" w16du:dateUtc="2024-12-15T07:29:00Z">
          <w:pPr>
            <w:numPr>
              <w:ilvl w:val="2"/>
              <w:numId w:val="11"/>
            </w:numPr>
            <w:tabs>
              <w:tab w:val="num" w:pos="2160"/>
            </w:tabs>
            <w:ind w:left="2160" w:hanging="360"/>
          </w:pPr>
        </w:pPrChange>
      </w:pPr>
      <w:ins w:id="55" w:author="Sanket Kalamkar" w:date="2024-12-14T23:29:00Z" w16du:dateUtc="2024-12-15T07:29:00Z">
        <w:r w:rsidRPr="00066C70">
          <w:rPr>
            <w:sz w:val="20"/>
          </w:rPr>
          <w:t xml:space="preserve">Note: If the </w:t>
        </w:r>
      </w:ins>
      <w:ins w:id="56" w:author="Sanket Kalamkar" w:date="2024-12-14T23:30:00Z" w16du:dateUtc="2024-12-15T07:30:00Z">
        <w:r w:rsidR="00467A47">
          <w:rPr>
            <w:sz w:val="20"/>
          </w:rPr>
          <w:t xml:space="preserve">Co-TDMA </w:t>
        </w:r>
      </w:ins>
      <w:ins w:id="57" w:author="Sanket Kalamkar" w:date="2024-12-14T23:29:00Z" w16du:dateUtc="2024-12-15T07:29:00Z">
        <w:r w:rsidRPr="00066C70">
          <w:rPr>
            <w:sz w:val="20"/>
          </w:rPr>
          <w:t>sharing AP does</w:t>
        </w:r>
      </w:ins>
      <w:ins w:id="58" w:author="Sanket Kalamkar" w:date="2024-12-14T23:30:00Z" w16du:dateUtc="2024-12-15T07:30:00Z">
        <w:r w:rsidR="00467A47">
          <w:rPr>
            <w:sz w:val="20"/>
          </w:rPr>
          <w:t xml:space="preserve"> not</w:t>
        </w:r>
      </w:ins>
      <w:ins w:id="59" w:author="Sanket Kalamkar" w:date="2024-12-14T23:29:00Z" w16du:dateUtc="2024-12-15T07:29:00Z">
        <w:r w:rsidRPr="00066C70">
          <w:rPr>
            <w:sz w:val="20"/>
          </w:rPr>
          <w:t xml:space="preserve"> receive a response from </w:t>
        </w:r>
      </w:ins>
      <w:ins w:id="60" w:author="Sanket Kalamkar" w:date="2024-12-14T23:35:00Z" w16du:dateUtc="2024-12-15T07:35:00Z">
        <w:r w:rsidR="0020231C">
          <w:rPr>
            <w:sz w:val="20"/>
          </w:rPr>
          <w:t>the</w:t>
        </w:r>
      </w:ins>
      <w:ins w:id="61" w:author="Sanket Kalamkar" w:date="2024-12-14T23:29:00Z" w16du:dateUtc="2024-12-15T07:29:00Z">
        <w:r w:rsidRPr="00066C70">
          <w:rPr>
            <w:sz w:val="20"/>
          </w:rPr>
          <w:t xml:space="preserve"> polled AP, </w:t>
        </w:r>
      </w:ins>
      <w:ins w:id="62" w:author="Sanket Kalamkar" w:date="2024-12-14T23:30:00Z" w16du:dateUtc="2024-12-15T07:30:00Z">
        <w:r w:rsidR="004A2E3E">
          <w:rPr>
            <w:sz w:val="20"/>
          </w:rPr>
          <w:t>the Co-TDMA sharing AP</w:t>
        </w:r>
      </w:ins>
      <w:ins w:id="63" w:author="Sanket Kalamkar" w:date="2024-12-14T23:29:00Z" w16du:dateUtc="2024-12-15T07:29:00Z">
        <w:r w:rsidRPr="00066C70">
          <w:rPr>
            <w:sz w:val="20"/>
          </w:rPr>
          <w:t xml:space="preserve"> </w:t>
        </w:r>
      </w:ins>
      <w:ins w:id="64" w:author="Sanket Kalamkar" w:date="2024-12-14T23:30:00Z" w16du:dateUtc="2024-12-15T07:30:00Z">
        <w:r w:rsidR="004A2E3E">
          <w:rPr>
            <w:sz w:val="20"/>
          </w:rPr>
          <w:t>shall consider</w:t>
        </w:r>
      </w:ins>
      <w:ins w:id="65" w:author="Sanket Kalamkar" w:date="2024-12-14T23:29:00Z" w16du:dateUtc="2024-12-15T07:29:00Z">
        <w:r w:rsidRPr="00066C70">
          <w:rPr>
            <w:sz w:val="20"/>
          </w:rPr>
          <w:t xml:space="preserve"> that the polled AP</w:t>
        </w:r>
      </w:ins>
      <w:ins w:id="66" w:author="Sanket Kalamkar" w:date="2024-12-14T23:31:00Z" w16du:dateUtc="2024-12-15T07:31:00Z">
        <w:r w:rsidR="004A2E3E">
          <w:rPr>
            <w:sz w:val="20"/>
          </w:rPr>
          <w:t xml:space="preserve"> does not intend</w:t>
        </w:r>
        <w:r w:rsidR="002D389C">
          <w:rPr>
            <w:sz w:val="20"/>
          </w:rPr>
          <w:t xml:space="preserve"> to </w:t>
        </w:r>
      </w:ins>
      <w:ins w:id="67" w:author="Sanket Kalamkar" w:date="2024-12-15T11:25:00Z" w16du:dateUtc="2024-12-15T19:25:00Z">
        <w:r w:rsidR="008F565A">
          <w:rPr>
            <w:sz w:val="20"/>
          </w:rPr>
          <w:t>receive time allocation from the Co-TDMA sharing AP</w:t>
        </w:r>
        <w:r w:rsidR="008F565A" w:rsidRPr="00066C70">
          <w:rPr>
            <w:sz w:val="20"/>
          </w:rPr>
          <w:t xml:space="preserve"> </w:t>
        </w:r>
      </w:ins>
      <w:ins w:id="68" w:author="Sanket Kalamkar" w:date="2024-12-14T23:29:00Z" w16du:dateUtc="2024-12-15T07:29:00Z">
        <w:r w:rsidRPr="00066C70">
          <w:rPr>
            <w:sz w:val="20"/>
          </w:rPr>
          <w:t>during the current TXOP.</w:t>
        </w:r>
      </w:ins>
    </w:p>
    <w:p w14:paraId="4B8F775C" w14:textId="37206115" w:rsidR="00F25252" w:rsidRPr="00066C70" w:rsidRDefault="00F25252">
      <w:pPr>
        <w:numPr>
          <w:ilvl w:val="0"/>
          <w:numId w:val="11"/>
        </w:numPr>
        <w:rPr>
          <w:ins w:id="69" w:author="Sanket Kalamkar" w:date="2024-12-14T23:29:00Z" w16du:dateUtc="2024-12-15T07:29:00Z"/>
          <w:sz w:val="20"/>
        </w:rPr>
        <w:pPrChange w:id="70" w:author="Sanket Kalamkar" w:date="2024-12-14T23:29:00Z" w16du:dateUtc="2024-12-15T07:29:00Z">
          <w:pPr>
            <w:numPr>
              <w:ilvl w:val="1"/>
              <w:numId w:val="11"/>
            </w:numPr>
            <w:tabs>
              <w:tab w:val="num" w:pos="1440"/>
            </w:tabs>
            <w:ind w:left="1440" w:hanging="360"/>
          </w:pPr>
        </w:pPrChange>
      </w:pPr>
      <w:ins w:id="71" w:author="Sanket Kalamkar" w:date="2024-12-14T23:29:00Z" w16du:dateUtc="2024-12-15T07:29:00Z">
        <w:r w:rsidRPr="00066C70">
          <w:rPr>
            <w:sz w:val="20"/>
          </w:rPr>
          <w:t xml:space="preserve">Its intention </w:t>
        </w:r>
      </w:ins>
      <w:ins w:id="72" w:author="Sanket Kalamkar" w:date="2024-12-15T11:25:00Z" w16du:dateUtc="2024-12-15T19:25:00Z">
        <w:r w:rsidR="009323D0" w:rsidRPr="00066C70">
          <w:rPr>
            <w:sz w:val="20"/>
          </w:rPr>
          <w:t xml:space="preserve">to </w:t>
        </w:r>
        <w:r w:rsidR="009323D0">
          <w:rPr>
            <w:sz w:val="20"/>
          </w:rPr>
          <w:t>receive time allocation from the Co-TDMA sharing AP</w:t>
        </w:r>
        <w:r w:rsidR="009323D0" w:rsidRPr="00066C70">
          <w:rPr>
            <w:sz w:val="20"/>
          </w:rPr>
          <w:t xml:space="preserve"> </w:t>
        </w:r>
      </w:ins>
      <w:ins w:id="73" w:author="Sanket Kalamkar" w:date="2024-12-14T23:32:00Z" w16du:dateUtc="2024-12-15T07:32:00Z">
        <w:r w:rsidR="00DB7402" w:rsidRPr="00066C70">
          <w:rPr>
            <w:sz w:val="20"/>
          </w:rPr>
          <w:t>during the current TXOP</w:t>
        </w:r>
      </w:ins>
      <w:ins w:id="74" w:author="Sanket Kalamkar" w:date="2024-12-14T23:29:00Z" w16du:dateUtc="2024-12-15T07:29:00Z">
        <w:r w:rsidRPr="00066C70">
          <w:rPr>
            <w:sz w:val="20"/>
          </w:rPr>
          <w:t>.</w:t>
        </w:r>
      </w:ins>
    </w:p>
    <w:p w14:paraId="59E2DCE9" w14:textId="10B00018" w:rsidR="00F25252" w:rsidRPr="00066C70" w:rsidRDefault="00F25252">
      <w:pPr>
        <w:numPr>
          <w:ilvl w:val="0"/>
          <w:numId w:val="11"/>
        </w:numPr>
        <w:rPr>
          <w:ins w:id="75" w:author="Sanket Kalamkar" w:date="2024-12-14T23:29:00Z" w16du:dateUtc="2024-12-15T07:29:00Z"/>
          <w:sz w:val="20"/>
        </w:rPr>
        <w:pPrChange w:id="76" w:author="Sanket Kalamkar" w:date="2024-12-14T23:29:00Z" w16du:dateUtc="2024-12-15T07:29:00Z">
          <w:pPr>
            <w:numPr>
              <w:ilvl w:val="1"/>
              <w:numId w:val="11"/>
            </w:numPr>
            <w:tabs>
              <w:tab w:val="num" w:pos="1440"/>
            </w:tabs>
            <w:ind w:left="1440" w:hanging="360"/>
          </w:pPr>
        </w:pPrChange>
      </w:pPr>
      <w:ins w:id="77" w:author="Sanket Kalamkar" w:date="2024-12-14T23:29:00Z" w16du:dateUtc="2024-12-15T07:29:00Z">
        <w:r w:rsidRPr="00066C70">
          <w:rPr>
            <w:sz w:val="20"/>
          </w:rPr>
          <w:t>Signaling details (including traffic indication) are TBD.</w:t>
        </w:r>
      </w:ins>
      <w:commentRangeEnd w:id="35"/>
      <w:ins w:id="78" w:author="Sanket Kalamkar" w:date="2024-12-15T11:25:00Z" w16du:dateUtc="2024-12-15T19:25:00Z">
        <w:r w:rsidR="008F565A">
          <w:rPr>
            <w:rStyle w:val="CommentReference"/>
          </w:rPr>
          <w:commentReference w:id="35"/>
        </w:r>
      </w:ins>
      <w:ins w:id="79" w:author="Sanket Kalamkar" w:date="2024-12-15T12:27:00Z" w16du:dateUtc="2024-12-15T20:27:00Z">
        <w:r w:rsidR="00025F7C" w:rsidRPr="0099768B">
          <w:rPr>
            <w:b/>
            <w:bCs/>
            <w:sz w:val="20"/>
            <w:lang w:val="en-US"/>
          </w:rPr>
          <w:t>[#</w:t>
        </w:r>
        <w:r w:rsidR="00025F7C">
          <w:rPr>
            <w:b/>
            <w:bCs/>
            <w:sz w:val="20"/>
            <w:lang w:val="en-US"/>
          </w:rPr>
          <w:t>M</w:t>
        </w:r>
        <w:r w:rsidR="00025F7C">
          <w:rPr>
            <w:b/>
            <w:bCs/>
            <w:sz w:val="20"/>
            <w:lang w:val="en-US"/>
          </w:rPr>
          <w:t>157</w:t>
        </w:r>
        <w:r w:rsidR="00025F7C" w:rsidRPr="0099768B">
          <w:rPr>
            <w:b/>
            <w:bCs/>
            <w:sz w:val="20"/>
            <w:lang w:val="en-US"/>
          </w:rPr>
          <w:t>]</w:t>
        </w:r>
      </w:ins>
    </w:p>
    <w:p w14:paraId="2DB2E5F2" w14:textId="77777777" w:rsidR="00F25252" w:rsidRPr="00066C70" w:rsidRDefault="00F25252" w:rsidP="00806AC8">
      <w:pPr>
        <w:jc w:val="both"/>
        <w:rPr>
          <w:sz w:val="20"/>
          <w:lang w:val="en-US"/>
        </w:rPr>
      </w:pPr>
    </w:p>
    <w:p w14:paraId="17161B67" w14:textId="1C19394D" w:rsidR="00E40664" w:rsidRPr="004A5E38" w:rsidRDefault="00E40664" w:rsidP="00E406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Cs w:val="22"/>
          <w:lang w:val="en-US"/>
        </w:rPr>
      </w:pPr>
      <w:r w:rsidRPr="004A5E38">
        <w:rPr>
          <w:b/>
          <w:bCs/>
          <w:iCs/>
          <w:szCs w:val="22"/>
        </w:rPr>
        <w:t>37.</w:t>
      </w:r>
      <w:r w:rsidR="00822CC8">
        <w:rPr>
          <w:b/>
          <w:bCs/>
          <w:iCs/>
          <w:szCs w:val="22"/>
        </w:rPr>
        <w:t>10</w:t>
      </w:r>
      <w:r w:rsidRPr="004A5E38">
        <w:rPr>
          <w:b/>
          <w:bCs/>
          <w:iCs/>
          <w:szCs w:val="22"/>
        </w:rPr>
        <w:t>.</w:t>
      </w:r>
      <w:r w:rsidR="005C5F94">
        <w:rPr>
          <w:b/>
          <w:bCs/>
          <w:iCs/>
          <w:szCs w:val="22"/>
        </w:rPr>
        <w:t>3</w:t>
      </w:r>
      <w:r w:rsidR="00FC64C7" w:rsidRPr="004A5E38">
        <w:rPr>
          <w:b/>
          <w:bCs/>
          <w:iCs/>
          <w:szCs w:val="22"/>
        </w:rPr>
        <w:t xml:space="preserve"> </w:t>
      </w:r>
      <w:r w:rsidRPr="004A5E38">
        <w:rPr>
          <w:b/>
          <w:bCs/>
          <w:iCs/>
          <w:szCs w:val="22"/>
        </w:rPr>
        <w:t xml:space="preserve">TXOP </w:t>
      </w:r>
      <w:r w:rsidR="006A3EAF" w:rsidRPr="00066C70">
        <w:rPr>
          <w:b/>
          <w:bCs/>
          <w:iCs/>
          <w:szCs w:val="22"/>
        </w:rPr>
        <w:t>a</w:t>
      </w:r>
      <w:r w:rsidRPr="004A5E38">
        <w:rPr>
          <w:b/>
          <w:bCs/>
          <w:iCs/>
          <w:szCs w:val="22"/>
        </w:rPr>
        <w:t xml:space="preserve">llocation </w:t>
      </w:r>
      <w:r w:rsidR="0011628E" w:rsidRPr="00066C70">
        <w:rPr>
          <w:b/>
          <w:bCs/>
          <w:iCs/>
          <w:szCs w:val="22"/>
        </w:rPr>
        <w:t>p</w:t>
      </w:r>
      <w:r w:rsidRPr="004A5E38">
        <w:rPr>
          <w:b/>
          <w:bCs/>
          <w:iCs/>
          <w:szCs w:val="22"/>
        </w:rPr>
        <w:t>hase</w:t>
      </w:r>
    </w:p>
    <w:p w14:paraId="4625F172" w14:textId="77777777" w:rsidR="00E40664" w:rsidRPr="00066C70" w:rsidRDefault="00E40664" w:rsidP="00E40664">
      <w:pPr>
        <w:jc w:val="both"/>
        <w:rPr>
          <w:sz w:val="20"/>
          <w:lang w:val="en-US"/>
        </w:rPr>
      </w:pPr>
    </w:p>
    <w:p w14:paraId="7AB80B47" w14:textId="4279814F" w:rsidR="008C40A5" w:rsidRDefault="00167F94" w:rsidP="00E40664">
      <w:pPr>
        <w:jc w:val="both"/>
        <w:rPr>
          <w:sz w:val="20"/>
        </w:rPr>
      </w:pPr>
      <w:r>
        <w:rPr>
          <w:sz w:val="20"/>
          <w:lang w:val="en-US"/>
        </w:rPr>
        <w:lastRenderedPageBreak/>
        <w:t xml:space="preserve">A </w:t>
      </w:r>
      <w:r w:rsidR="003354B5">
        <w:rPr>
          <w:sz w:val="20"/>
          <w:lang w:val="en-US"/>
        </w:rPr>
        <w:t xml:space="preserve">Co-TDMA </w:t>
      </w:r>
      <w:r w:rsidR="00E40664" w:rsidRPr="00066C70">
        <w:rPr>
          <w:sz w:val="20"/>
          <w:lang w:val="en-US"/>
        </w:rPr>
        <w:t xml:space="preserve">sharing AP may allocate </w:t>
      </w:r>
      <w:r w:rsidR="000A31DB" w:rsidRPr="00880ADA">
        <w:rPr>
          <w:sz w:val="20"/>
          <w:lang w:val="en-US"/>
        </w:rPr>
        <w:t xml:space="preserve">a </w:t>
      </w:r>
      <w:r w:rsidR="00E40664" w:rsidRPr="00066C70">
        <w:rPr>
          <w:sz w:val="20"/>
          <w:lang w:val="en-US"/>
        </w:rPr>
        <w:t>time</w:t>
      </w:r>
      <w:r w:rsidR="000A31DB" w:rsidRPr="00880ADA">
        <w:rPr>
          <w:sz w:val="20"/>
          <w:lang w:val="en-US"/>
        </w:rPr>
        <w:t xml:space="preserve"> portion</w:t>
      </w:r>
      <w:r w:rsidR="00E40664" w:rsidRPr="00066C70">
        <w:rPr>
          <w:sz w:val="20"/>
          <w:lang w:val="en-US"/>
        </w:rPr>
        <w:t xml:space="preserve"> within </w:t>
      </w:r>
      <w:r w:rsidR="004D4194">
        <w:rPr>
          <w:sz w:val="20"/>
          <w:lang w:val="en-US"/>
        </w:rPr>
        <w:t xml:space="preserve">an </w:t>
      </w:r>
      <w:r w:rsidR="00E40664" w:rsidRPr="00066C70">
        <w:rPr>
          <w:sz w:val="20"/>
          <w:lang w:val="en-US"/>
        </w:rPr>
        <w:t xml:space="preserve">obtained TXOP </w:t>
      </w:r>
      <w:r w:rsidR="00E40664" w:rsidRPr="00066C70">
        <w:rPr>
          <w:sz w:val="20"/>
        </w:rPr>
        <w:t xml:space="preserve">to </w:t>
      </w:r>
      <w:r w:rsidR="005C1B8D">
        <w:rPr>
          <w:sz w:val="20"/>
        </w:rPr>
        <w:t>another</w:t>
      </w:r>
      <w:r w:rsidR="00E40664" w:rsidRPr="00066C70">
        <w:rPr>
          <w:sz w:val="20"/>
        </w:rPr>
        <w:t xml:space="preserve"> AP</w:t>
      </w:r>
      <w:r w:rsidR="007F6384">
        <w:rPr>
          <w:sz w:val="20"/>
        </w:rPr>
        <w:t xml:space="preserve"> that is not colocated with the </w:t>
      </w:r>
      <w:r w:rsidR="006201E0">
        <w:rPr>
          <w:sz w:val="20"/>
        </w:rPr>
        <w:t xml:space="preserve">Co-TDMA </w:t>
      </w:r>
      <w:r w:rsidR="007F6384">
        <w:rPr>
          <w:sz w:val="20"/>
        </w:rPr>
        <w:t>sharing AP</w:t>
      </w:r>
      <w:r w:rsidR="00E40664" w:rsidRPr="00066C70">
        <w:rPr>
          <w:sz w:val="20"/>
        </w:rPr>
        <w:t>. To share a time portion of</w:t>
      </w:r>
      <w:r w:rsidR="008A0524" w:rsidRPr="00880ADA">
        <w:rPr>
          <w:sz w:val="20"/>
        </w:rPr>
        <w:t xml:space="preserve"> </w:t>
      </w:r>
      <w:r w:rsidR="003A7DB2">
        <w:rPr>
          <w:sz w:val="20"/>
        </w:rPr>
        <w:t xml:space="preserve">the </w:t>
      </w:r>
      <w:r w:rsidR="003354B5">
        <w:rPr>
          <w:sz w:val="20"/>
          <w:lang w:val="en-US"/>
        </w:rPr>
        <w:t xml:space="preserve">Co-TDMA </w:t>
      </w:r>
      <w:r w:rsidR="003A7DB2">
        <w:rPr>
          <w:sz w:val="20"/>
        </w:rPr>
        <w:t xml:space="preserve">sharing AP’s </w:t>
      </w:r>
      <w:r w:rsidR="008A0524" w:rsidRPr="00880ADA">
        <w:rPr>
          <w:sz w:val="20"/>
        </w:rPr>
        <w:t>obtained</w:t>
      </w:r>
      <w:r w:rsidR="00E40664" w:rsidRPr="00066C70">
        <w:rPr>
          <w:sz w:val="20"/>
        </w:rPr>
        <w:t xml:space="preserve"> TXOP, the AP shall transmit </w:t>
      </w:r>
      <w:r w:rsidR="00E13EEF">
        <w:rPr>
          <w:sz w:val="20"/>
        </w:rPr>
        <w:t xml:space="preserve">an MU-RTS TXS </w:t>
      </w:r>
      <w:r w:rsidR="00EA4AF6">
        <w:rPr>
          <w:sz w:val="20"/>
        </w:rPr>
        <w:t xml:space="preserve">Trigger frame </w:t>
      </w:r>
      <w:r w:rsidR="00E40664" w:rsidRPr="00066C70">
        <w:rPr>
          <w:sz w:val="20"/>
        </w:rPr>
        <w:t xml:space="preserve">to </w:t>
      </w:r>
      <w:r w:rsidR="003E51D4">
        <w:rPr>
          <w:sz w:val="20"/>
        </w:rPr>
        <w:t xml:space="preserve">the other </w:t>
      </w:r>
      <w:r w:rsidR="00E40664" w:rsidRPr="00066C70">
        <w:rPr>
          <w:sz w:val="20"/>
        </w:rPr>
        <w:t>AP</w:t>
      </w:r>
      <w:r w:rsidR="00CB6130">
        <w:rPr>
          <w:sz w:val="20"/>
        </w:rPr>
        <w:t xml:space="preserve"> that is not colocated with the </w:t>
      </w:r>
      <w:r w:rsidR="00F608DE">
        <w:rPr>
          <w:sz w:val="20"/>
        </w:rPr>
        <w:t xml:space="preserve">Co-TDMA </w:t>
      </w:r>
      <w:r w:rsidR="00CB6130">
        <w:rPr>
          <w:sz w:val="20"/>
        </w:rPr>
        <w:t>sharing AP</w:t>
      </w:r>
      <w:r w:rsidR="00E40664" w:rsidRPr="00066C70">
        <w:rPr>
          <w:sz w:val="20"/>
        </w:rPr>
        <w:t>.</w:t>
      </w:r>
      <w:ins w:id="80" w:author="Sanket Kalamkar" w:date="2024-12-15T12:28:00Z" w16du:dateUtc="2024-12-15T20:28:00Z">
        <w:r w:rsidR="00945D59" w:rsidRPr="0099768B">
          <w:rPr>
            <w:b/>
            <w:bCs/>
            <w:sz w:val="20"/>
            <w:lang w:val="en-US"/>
          </w:rPr>
          <w:t>[#</w:t>
        </w:r>
        <w:r w:rsidR="00945D59">
          <w:rPr>
            <w:b/>
            <w:bCs/>
            <w:sz w:val="20"/>
            <w:lang w:val="en-US"/>
          </w:rPr>
          <w:t>M</w:t>
        </w:r>
        <w:r w:rsidR="00945D59">
          <w:rPr>
            <w:b/>
            <w:bCs/>
            <w:sz w:val="20"/>
            <w:lang w:val="en-US"/>
          </w:rPr>
          <w:t>159</w:t>
        </w:r>
        <w:r w:rsidR="00945D59" w:rsidRPr="0099768B">
          <w:rPr>
            <w:b/>
            <w:bCs/>
            <w:sz w:val="20"/>
            <w:lang w:val="en-US"/>
          </w:rPr>
          <w:t>]</w:t>
        </w:r>
      </w:ins>
      <w:r w:rsidR="00E40664" w:rsidRPr="00066C70">
        <w:rPr>
          <w:sz w:val="20"/>
        </w:rPr>
        <w:t xml:space="preserve"> </w:t>
      </w:r>
    </w:p>
    <w:p w14:paraId="6F2AADB2" w14:textId="77777777" w:rsidR="00ED0011" w:rsidRDefault="00ED0011" w:rsidP="008C40A5">
      <w:pPr>
        <w:jc w:val="both"/>
        <w:rPr>
          <w:sz w:val="20"/>
          <w:lang w:eastAsia="zh-CN"/>
        </w:rPr>
      </w:pPr>
    </w:p>
    <w:p w14:paraId="538EA779" w14:textId="4D8129BA" w:rsidR="008C40A5" w:rsidRPr="00066C70" w:rsidRDefault="008C40A5" w:rsidP="008C40A5">
      <w:pPr>
        <w:jc w:val="both"/>
        <w:rPr>
          <w:sz w:val="20"/>
          <w:lang w:eastAsia="zh-CN"/>
        </w:rPr>
      </w:pPr>
      <w:r>
        <w:rPr>
          <w:rFonts w:hint="eastAsia"/>
          <w:sz w:val="20"/>
          <w:lang w:eastAsia="zh-CN"/>
        </w:rPr>
        <w:t>N</w:t>
      </w:r>
      <w:r>
        <w:rPr>
          <w:sz w:val="20"/>
          <w:lang w:eastAsia="zh-CN"/>
        </w:rPr>
        <w:t>ote—T</w:t>
      </w:r>
      <w:r w:rsidRPr="00066C70">
        <w:rPr>
          <w:sz w:val="20"/>
        </w:rPr>
        <w:t xml:space="preserve">he MU-RTS TXS Trigger frame </w:t>
      </w:r>
      <w:r>
        <w:rPr>
          <w:sz w:val="20"/>
        </w:rPr>
        <w:t>is</w:t>
      </w:r>
      <w:r w:rsidRPr="00066C70">
        <w:rPr>
          <w:sz w:val="20"/>
        </w:rPr>
        <w:t xml:space="preserve"> defined in 9.3.1.22.9 (MU-RTS Trigger frame format) with the TBD modifications for </w:t>
      </w:r>
      <w:r>
        <w:rPr>
          <w:sz w:val="20"/>
        </w:rPr>
        <w:t xml:space="preserve">the </w:t>
      </w:r>
      <w:r w:rsidRPr="00066C70">
        <w:rPr>
          <w:sz w:val="20"/>
        </w:rPr>
        <w:t>Co-TDMA</w:t>
      </w:r>
      <w:r>
        <w:rPr>
          <w:sz w:val="20"/>
        </w:rPr>
        <w:t xml:space="preserve"> procedure</w:t>
      </w:r>
      <w:r w:rsidRPr="00066C70">
        <w:rPr>
          <w:sz w:val="20"/>
        </w:rPr>
        <w:t>.</w:t>
      </w:r>
    </w:p>
    <w:p w14:paraId="4A6A0F55" w14:textId="425EF4AA" w:rsidR="00E40664" w:rsidRPr="00066C70" w:rsidRDefault="00E40664" w:rsidP="00066C70">
      <w:pPr>
        <w:jc w:val="both"/>
        <w:rPr>
          <w:sz w:val="20"/>
          <w:lang w:val="en-US"/>
        </w:rPr>
      </w:pPr>
      <w:r w:rsidRPr="00066C70">
        <w:rPr>
          <w:sz w:val="20"/>
          <w:lang w:val="en-US"/>
        </w:rPr>
        <w:br/>
        <w:t xml:space="preserve">The Duration field of the </w:t>
      </w:r>
      <w:r w:rsidR="00D41E0A" w:rsidRPr="007060D1">
        <w:rPr>
          <w:sz w:val="20"/>
        </w:rPr>
        <w:t xml:space="preserve">MU-RTS TXS Trigger frame </w:t>
      </w:r>
      <w:r w:rsidRPr="00066C70">
        <w:rPr>
          <w:sz w:val="20"/>
          <w:lang w:val="en-US"/>
        </w:rPr>
        <w:t xml:space="preserve">is set to </w:t>
      </w:r>
      <w:r w:rsidR="00304D66">
        <w:rPr>
          <w:sz w:val="20"/>
          <w:lang w:val="en-US"/>
        </w:rPr>
        <w:t xml:space="preserve">the time required to transmit </w:t>
      </w:r>
      <w:r w:rsidRPr="00066C70">
        <w:rPr>
          <w:sz w:val="20"/>
          <w:lang w:val="en-US"/>
        </w:rPr>
        <w:t>the solicited CTS response frame plus one SIFS.</w:t>
      </w:r>
      <w:ins w:id="81" w:author="Sanket Kalamkar" w:date="2024-12-15T12:28:00Z" w16du:dateUtc="2024-12-15T20:28:00Z">
        <w:r w:rsidR="000142AF" w:rsidRPr="0099768B">
          <w:rPr>
            <w:b/>
            <w:bCs/>
            <w:sz w:val="20"/>
            <w:lang w:val="en-US"/>
          </w:rPr>
          <w:t>[#</w:t>
        </w:r>
        <w:r w:rsidR="000142AF">
          <w:rPr>
            <w:b/>
            <w:bCs/>
            <w:sz w:val="20"/>
            <w:lang w:val="en-US"/>
          </w:rPr>
          <w:t>M</w:t>
        </w:r>
        <w:r w:rsidR="000142AF">
          <w:rPr>
            <w:b/>
            <w:bCs/>
            <w:sz w:val="20"/>
            <w:lang w:val="en-US"/>
          </w:rPr>
          <w:t>159</w:t>
        </w:r>
        <w:r w:rsidR="000142AF" w:rsidRPr="0099768B">
          <w:rPr>
            <w:b/>
            <w:bCs/>
            <w:sz w:val="20"/>
            <w:lang w:val="en-US"/>
          </w:rPr>
          <w:t>]</w:t>
        </w:r>
      </w:ins>
    </w:p>
    <w:p w14:paraId="61DAFBDB" w14:textId="77777777" w:rsidR="00E40664" w:rsidRPr="00066C70" w:rsidRDefault="00E40664" w:rsidP="00E40664">
      <w:pPr>
        <w:jc w:val="both"/>
        <w:rPr>
          <w:sz w:val="20"/>
          <w:lang w:val="en-US"/>
        </w:rPr>
      </w:pPr>
    </w:p>
    <w:p w14:paraId="28FCE171" w14:textId="60122D1D" w:rsidR="00E40664" w:rsidRDefault="00E40664" w:rsidP="00E40664">
      <w:pPr>
        <w:jc w:val="both"/>
        <w:rPr>
          <w:sz w:val="20"/>
          <w:lang w:val="en-US"/>
        </w:rPr>
      </w:pPr>
      <w:r w:rsidRPr="00066C70">
        <w:rPr>
          <w:sz w:val="20"/>
          <w:lang w:val="en-US"/>
        </w:rPr>
        <w:t xml:space="preserve">The </w:t>
      </w:r>
      <w:r w:rsidR="00160F3A">
        <w:rPr>
          <w:sz w:val="20"/>
          <w:lang w:val="en-US"/>
        </w:rPr>
        <w:t xml:space="preserve">Co-TDMA </w:t>
      </w:r>
      <w:r w:rsidRPr="00066C70">
        <w:rPr>
          <w:sz w:val="20"/>
          <w:lang w:val="en-US"/>
        </w:rPr>
        <w:t xml:space="preserve">sharing AP identifies </w:t>
      </w:r>
      <w:r w:rsidR="005F0231">
        <w:rPr>
          <w:sz w:val="20"/>
          <w:lang w:val="en-US"/>
        </w:rPr>
        <w:t>the</w:t>
      </w:r>
      <w:r w:rsidRPr="00066C70">
        <w:rPr>
          <w:sz w:val="20"/>
          <w:lang w:val="en-US"/>
        </w:rPr>
        <w:t xml:space="preserve"> </w:t>
      </w:r>
      <w:r w:rsidR="00CC6678">
        <w:rPr>
          <w:sz w:val="20"/>
          <w:lang w:val="en-US"/>
        </w:rPr>
        <w:t>Co-TDM</w:t>
      </w:r>
      <w:r w:rsidR="0020102A">
        <w:rPr>
          <w:sz w:val="20"/>
          <w:lang w:val="en-US"/>
        </w:rPr>
        <w:t>A</w:t>
      </w:r>
      <w:r w:rsidR="00CC6678">
        <w:rPr>
          <w:sz w:val="20"/>
          <w:lang w:val="en-US"/>
        </w:rPr>
        <w:t xml:space="preserve"> coordinated </w:t>
      </w:r>
      <w:r w:rsidRPr="00066C70">
        <w:rPr>
          <w:sz w:val="20"/>
          <w:lang w:val="en-US"/>
        </w:rPr>
        <w:t>AP w</w:t>
      </w:r>
      <w:r w:rsidR="002138E3" w:rsidRPr="00880ADA">
        <w:rPr>
          <w:sz w:val="20"/>
          <w:lang w:val="en-US"/>
        </w:rPr>
        <w:t>ith</w:t>
      </w:r>
      <w:r w:rsidRPr="00066C70">
        <w:rPr>
          <w:sz w:val="20"/>
          <w:lang w:val="en-US"/>
        </w:rPr>
        <w:t xml:space="preserve"> </w:t>
      </w:r>
      <w:r w:rsidR="00AA7428">
        <w:rPr>
          <w:sz w:val="20"/>
          <w:lang w:val="en-US"/>
        </w:rPr>
        <w:t xml:space="preserve">which </w:t>
      </w:r>
      <w:r w:rsidR="00056BCB">
        <w:rPr>
          <w:sz w:val="20"/>
          <w:lang w:val="en-US"/>
        </w:rPr>
        <w:t xml:space="preserve">a time portion of </w:t>
      </w:r>
      <w:r w:rsidRPr="00066C70">
        <w:rPr>
          <w:sz w:val="20"/>
          <w:lang w:val="en-US"/>
        </w:rPr>
        <w:t>the</w:t>
      </w:r>
      <w:r w:rsidR="00056BCB">
        <w:rPr>
          <w:sz w:val="20"/>
          <w:lang w:val="en-US"/>
        </w:rPr>
        <w:t xml:space="preserve"> obtained</w:t>
      </w:r>
      <w:r w:rsidRPr="00066C70">
        <w:rPr>
          <w:sz w:val="20"/>
          <w:lang w:val="en-US"/>
        </w:rPr>
        <w:t xml:space="preserve"> TXOP is to be shared via </w:t>
      </w:r>
      <w:r w:rsidR="00153EF4">
        <w:rPr>
          <w:sz w:val="20"/>
          <w:lang w:val="en-US"/>
        </w:rPr>
        <w:t>the</w:t>
      </w:r>
      <w:r w:rsidR="00D4492F">
        <w:rPr>
          <w:sz w:val="20"/>
          <w:lang w:val="en-US"/>
        </w:rPr>
        <w:t xml:space="preserve"> </w:t>
      </w:r>
      <w:r w:rsidR="0020102A">
        <w:rPr>
          <w:sz w:val="20"/>
          <w:lang w:val="en-US"/>
        </w:rPr>
        <w:t xml:space="preserve">Co-TDMA coordinated AP’s </w:t>
      </w:r>
      <w:r w:rsidR="00D4492F">
        <w:rPr>
          <w:sz w:val="20"/>
          <w:lang w:val="en-US"/>
        </w:rPr>
        <w:t xml:space="preserve">AP ID in </w:t>
      </w:r>
      <w:r w:rsidRPr="00066C70">
        <w:rPr>
          <w:sz w:val="20"/>
          <w:lang w:val="en-US"/>
        </w:rPr>
        <w:t xml:space="preserve">the AID12 </w:t>
      </w:r>
      <w:r w:rsidR="00C90F51">
        <w:rPr>
          <w:sz w:val="20"/>
          <w:lang w:val="en-US"/>
        </w:rPr>
        <w:t>sub</w:t>
      </w:r>
      <w:r w:rsidRPr="00066C70">
        <w:rPr>
          <w:sz w:val="20"/>
          <w:lang w:val="en-US"/>
        </w:rPr>
        <w:t xml:space="preserve">field </w:t>
      </w:r>
      <w:r w:rsidR="004377CA">
        <w:rPr>
          <w:sz w:val="20"/>
          <w:lang w:val="en-US"/>
        </w:rPr>
        <w:t xml:space="preserve">of </w:t>
      </w:r>
      <w:r w:rsidRPr="00066C70">
        <w:rPr>
          <w:sz w:val="20"/>
          <w:lang w:val="en-US"/>
        </w:rPr>
        <w:t xml:space="preserve">the User Info field of the </w:t>
      </w:r>
      <w:r w:rsidR="004074D9" w:rsidRPr="007060D1">
        <w:rPr>
          <w:sz w:val="20"/>
        </w:rPr>
        <w:t>MU-RTS TXS Trigger frame</w:t>
      </w:r>
      <w:r w:rsidRPr="00066C70">
        <w:rPr>
          <w:sz w:val="20"/>
          <w:lang w:val="en-US"/>
        </w:rPr>
        <w:t>.</w:t>
      </w:r>
      <w:ins w:id="82" w:author="Sanket Kalamkar" w:date="2024-12-15T12:29:00Z" w16du:dateUtc="2024-12-15T20:29:00Z">
        <w:r w:rsidR="001E0D90" w:rsidRPr="0099768B">
          <w:rPr>
            <w:b/>
            <w:bCs/>
            <w:sz w:val="20"/>
            <w:lang w:val="en-US"/>
          </w:rPr>
          <w:t>[#</w:t>
        </w:r>
        <w:r w:rsidR="001E0D90">
          <w:rPr>
            <w:b/>
            <w:bCs/>
            <w:sz w:val="20"/>
            <w:lang w:val="en-US"/>
          </w:rPr>
          <w:t>M</w:t>
        </w:r>
        <w:r w:rsidR="001E0D90">
          <w:rPr>
            <w:b/>
            <w:bCs/>
            <w:sz w:val="20"/>
            <w:lang w:val="en-US"/>
          </w:rPr>
          <w:t>135</w:t>
        </w:r>
        <w:r w:rsidR="001E0D90" w:rsidRPr="0099768B">
          <w:rPr>
            <w:b/>
            <w:bCs/>
            <w:sz w:val="20"/>
            <w:lang w:val="en-US"/>
          </w:rPr>
          <w:t>]</w:t>
        </w:r>
      </w:ins>
    </w:p>
    <w:p w14:paraId="4224527A" w14:textId="77777777" w:rsidR="00807794" w:rsidRDefault="00807794" w:rsidP="00E40664">
      <w:pPr>
        <w:jc w:val="both"/>
        <w:rPr>
          <w:sz w:val="20"/>
          <w:lang w:val="en-US"/>
        </w:rPr>
      </w:pPr>
    </w:p>
    <w:p w14:paraId="12766B67" w14:textId="2304FFF7" w:rsidR="00807794" w:rsidRPr="00066C70" w:rsidRDefault="00807794" w:rsidP="00807794">
      <w:pPr>
        <w:jc w:val="both"/>
        <w:rPr>
          <w:sz w:val="20"/>
          <w:lang w:val="en-US" w:eastAsia="ko-KR"/>
        </w:rPr>
      </w:pPr>
      <w:commentRangeStart w:id="83"/>
      <w:r>
        <w:rPr>
          <w:rFonts w:hint="eastAsia"/>
          <w:sz w:val="20"/>
          <w:lang w:val="en-US" w:eastAsia="ko-KR"/>
        </w:rPr>
        <w:t>A</w:t>
      </w:r>
      <w:r>
        <w:rPr>
          <w:sz w:val="20"/>
          <w:lang w:val="en-US" w:eastAsia="ko-KR"/>
        </w:rPr>
        <w:t xml:space="preserve">fter a </w:t>
      </w:r>
      <w:r w:rsidR="0010666B">
        <w:rPr>
          <w:sz w:val="20"/>
          <w:lang w:val="en-US" w:eastAsia="ko-KR"/>
        </w:rPr>
        <w:t xml:space="preserve">Co-TDMA coordinated </w:t>
      </w:r>
      <w:r>
        <w:rPr>
          <w:sz w:val="20"/>
          <w:lang w:val="en-US" w:eastAsia="ko-KR"/>
        </w:rPr>
        <w:t xml:space="preserve">AP receives an MU-RTS TXS Trigger frame from the </w:t>
      </w:r>
      <w:r w:rsidR="0010666B">
        <w:rPr>
          <w:sz w:val="20"/>
          <w:lang w:val="en-US" w:eastAsia="ko-KR"/>
        </w:rPr>
        <w:t xml:space="preserve">Co-TDMA </w:t>
      </w:r>
      <w:r>
        <w:rPr>
          <w:sz w:val="20"/>
          <w:lang w:val="en-US" w:eastAsia="ko-KR"/>
        </w:rPr>
        <w:t xml:space="preserve">sharing AP that contains a User Info field that is addressed to </w:t>
      </w:r>
      <w:r w:rsidR="004A4075">
        <w:rPr>
          <w:sz w:val="20"/>
          <w:lang w:val="en-US" w:eastAsia="ko-KR"/>
        </w:rPr>
        <w:t>the Co-TDMA coordinated AP</w:t>
      </w:r>
      <w:r>
        <w:rPr>
          <w:sz w:val="20"/>
          <w:lang w:val="en-US" w:eastAsia="ko-KR"/>
        </w:rPr>
        <w:t xml:space="preserve">, the </w:t>
      </w:r>
      <w:r w:rsidR="0010666B">
        <w:rPr>
          <w:sz w:val="20"/>
          <w:lang w:val="en-US" w:eastAsia="ko-KR"/>
        </w:rPr>
        <w:t xml:space="preserve">AP </w:t>
      </w:r>
      <w:r>
        <w:rPr>
          <w:sz w:val="20"/>
          <w:lang w:val="en-US" w:eastAsia="ko-KR"/>
        </w:rPr>
        <w:t xml:space="preserve">may transmit one or more PPDUs within the time allocation signaled in the MU-RTS TXS Trigger frame. The first PPDU of the exchange shall carry a CTS frame transmitted </w:t>
      </w:r>
      <w:r w:rsidR="00B578A6">
        <w:rPr>
          <w:sz w:val="20"/>
          <w:lang w:val="en-US" w:eastAsia="ko-KR"/>
        </w:rPr>
        <w:t xml:space="preserve">as </w:t>
      </w:r>
      <w:r>
        <w:rPr>
          <w:sz w:val="20"/>
          <w:lang w:val="en-US" w:eastAsia="ko-KR"/>
        </w:rPr>
        <w:t>per the rules defined in 26.2.6.3 (CTS frame sent in response to an MU-RTS Trigger frame).</w:t>
      </w:r>
      <w:ins w:id="84" w:author="Sanket Kalamkar" w:date="2024-12-15T12:29:00Z" w16du:dateUtc="2024-12-15T20:29:00Z">
        <w:r w:rsidR="00045E36" w:rsidRPr="0099768B">
          <w:rPr>
            <w:b/>
            <w:bCs/>
            <w:sz w:val="20"/>
            <w:lang w:val="en-US"/>
          </w:rPr>
          <w:t>[#</w:t>
        </w:r>
      </w:ins>
      <w:commentRangeEnd w:id="83"/>
      <w:ins w:id="85" w:author="Sanket Kalamkar" w:date="2024-12-15T12:30:00Z" w16du:dateUtc="2024-12-15T20:30:00Z">
        <w:r w:rsidR="00974D4B">
          <w:rPr>
            <w:rStyle w:val="CommentReference"/>
          </w:rPr>
          <w:commentReference w:id="83"/>
        </w:r>
      </w:ins>
      <w:ins w:id="86" w:author="Sanket Kalamkar" w:date="2024-12-15T12:29:00Z" w16du:dateUtc="2024-12-15T20:29:00Z">
        <w:r w:rsidR="00045E36">
          <w:rPr>
            <w:b/>
            <w:bCs/>
            <w:sz w:val="20"/>
            <w:lang w:val="en-US"/>
          </w:rPr>
          <w:t>M</w:t>
        </w:r>
      </w:ins>
      <w:ins w:id="87" w:author="Sanket Kalamkar" w:date="2024-12-15T12:30:00Z" w16du:dateUtc="2024-12-15T20:30:00Z">
        <w:r w:rsidR="00974D4B">
          <w:rPr>
            <w:b/>
            <w:bCs/>
            <w:sz w:val="20"/>
            <w:lang w:val="en-US"/>
          </w:rPr>
          <w:t>159</w:t>
        </w:r>
      </w:ins>
      <w:ins w:id="88" w:author="Sanket Kalamkar" w:date="2024-12-15T12:29:00Z" w16du:dateUtc="2024-12-15T20:29:00Z">
        <w:r w:rsidR="00045E36" w:rsidRPr="0099768B">
          <w:rPr>
            <w:b/>
            <w:bCs/>
            <w:sz w:val="20"/>
            <w:lang w:val="en-US"/>
          </w:rPr>
          <w:t>]</w:t>
        </w:r>
      </w:ins>
    </w:p>
    <w:p w14:paraId="08618093" w14:textId="77777777" w:rsidR="00E40664" w:rsidRPr="00066C70" w:rsidRDefault="00E40664" w:rsidP="00E40664">
      <w:pPr>
        <w:jc w:val="both"/>
        <w:rPr>
          <w:sz w:val="20"/>
          <w:lang w:val="en-US"/>
        </w:rPr>
      </w:pPr>
    </w:p>
    <w:p w14:paraId="6CB59EA3" w14:textId="0576AF5B" w:rsidR="00E40664" w:rsidRPr="00066C70" w:rsidRDefault="00E40664" w:rsidP="00E40664">
      <w:pPr>
        <w:jc w:val="both"/>
        <w:rPr>
          <w:b/>
          <w:bCs/>
          <w:iCs/>
          <w:sz w:val="20"/>
        </w:rPr>
      </w:pPr>
      <w:r w:rsidRPr="00066C70">
        <w:rPr>
          <w:sz w:val="20"/>
        </w:rPr>
        <w:t>The</w:t>
      </w:r>
      <w:r w:rsidR="0072702B" w:rsidRPr="00880ADA">
        <w:rPr>
          <w:sz w:val="20"/>
        </w:rPr>
        <w:t xml:space="preserve"> time</w:t>
      </w:r>
      <w:r w:rsidRPr="00066C70">
        <w:rPr>
          <w:sz w:val="20"/>
        </w:rPr>
        <w:t xml:space="preserve"> </w:t>
      </w:r>
      <w:r w:rsidR="00044519">
        <w:rPr>
          <w:sz w:val="20"/>
        </w:rPr>
        <w:t xml:space="preserve">allocated to a </w:t>
      </w:r>
      <w:r w:rsidR="0010666B">
        <w:rPr>
          <w:sz w:val="20"/>
          <w:lang w:val="en-US" w:eastAsia="ko-KR"/>
        </w:rPr>
        <w:t xml:space="preserve">Co-TDMA coordinated AP </w:t>
      </w:r>
      <w:r w:rsidR="00AF44BB" w:rsidRPr="00AF44BB">
        <w:rPr>
          <w:sz w:val="20"/>
        </w:rPr>
        <w:t xml:space="preserve">identified in the MU-RTS TXS Trigger frame </w:t>
      </w:r>
      <w:r w:rsidRPr="00066C70">
        <w:rPr>
          <w:sz w:val="20"/>
        </w:rPr>
        <w:t>is specified in the Allocation Duration subfield in the MU-RTS TXS Trigger frame.</w:t>
      </w:r>
      <w:ins w:id="89" w:author="Sanket Kalamkar" w:date="2024-12-15T12:31:00Z" w16du:dateUtc="2024-12-15T20:31:00Z">
        <w:r w:rsidR="008D2989" w:rsidRPr="0099768B">
          <w:rPr>
            <w:b/>
            <w:bCs/>
            <w:sz w:val="20"/>
            <w:lang w:val="en-US"/>
          </w:rPr>
          <w:t>[#</w:t>
        </w:r>
        <w:r w:rsidR="008D2989">
          <w:rPr>
            <w:b/>
            <w:bCs/>
            <w:sz w:val="20"/>
            <w:lang w:val="en-US"/>
          </w:rPr>
          <w:t>M</w:t>
        </w:r>
        <w:r w:rsidR="008D2989">
          <w:rPr>
            <w:b/>
            <w:bCs/>
            <w:sz w:val="20"/>
            <w:lang w:val="en-US"/>
          </w:rPr>
          <w:t>159</w:t>
        </w:r>
        <w:r w:rsidR="008D2989" w:rsidRPr="0099768B">
          <w:rPr>
            <w:b/>
            <w:bCs/>
            <w:sz w:val="20"/>
            <w:lang w:val="en-US"/>
          </w:rPr>
          <w:t>]</w:t>
        </w:r>
      </w:ins>
    </w:p>
    <w:p w14:paraId="0E93CABB" w14:textId="56923E12" w:rsidR="00E40664" w:rsidRPr="004A5E38" w:rsidRDefault="00E40664" w:rsidP="00E406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bCs/>
          <w:iCs/>
          <w:szCs w:val="22"/>
        </w:rPr>
      </w:pPr>
      <w:r w:rsidRPr="004A5E38">
        <w:rPr>
          <w:b/>
          <w:bCs/>
          <w:iCs/>
          <w:szCs w:val="22"/>
        </w:rPr>
        <w:t>37.</w:t>
      </w:r>
      <w:r w:rsidR="00822CC8">
        <w:rPr>
          <w:b/>
          <w:bCs/>
          <w:iCs/>
          <w:szCs w:val="22"/>
        </w:rPr>
        <w:t>10</w:t>
      </w:r>
      <w:r w:rsidRPr="004A5E38">
        <w:rPr>
          <w:b/>
          <w:bCs/>
          <w:iCs/>
          <w:szCs w:val="22"/>
        </w:rPr>
        <w:t>.</w:t>
      </w:r>
      <w:r w:rsidR="005C5F94">
        <w:rPr>
          <w:b/>
          <w:bCs/>
          <w:iCs/>
          <w:szCs w:val="22"/>
        </w:rPr>
        <w:t>4</w:t>
      </w:r>
      <w:r w:rsidR="00FC64C7" w:rsidRPr="004A5E38">
        <w:rPr>
          <w:b/>
          <w:bCs/>
          <w:iCs/>
          <w:szCs w:val="22"/>
        </w:rPr>
        <w:t xml:space="preserve"> </w:t>
      </w:r>
      <w:r w:rsidRPr="004A5E38">
        <w:rPr>
          <w:b/>
          <w:bCs/>
          <w:iCs/>
          <w:szCs w:val="22"/>
        </w:rPr>
        <w:t xml:space="preserve">TXOP </w:t>
      </w:r>
      <w:r w:rsidR="006A3EAF" w:rsidRPr="00066C70">
        <w:rPr>
          <w:b/>
          <w:bCs/>
          <w:iCs/>
          <w:szCs w:val="22"/>
        </w:rPr>
        <w:t>r</w:t>
      </w:r>
      <w:r w:rsidRPr="004A5E38">
        <w:rPr>
          <w:b/>
          <w:bCs/>
          <w:iCs/>
          <w:szCs w:val="22"/>
        </w:rPr>
        <w:t xml:space="preserve">eturn </w:t>
      </w:r>
      <w:r w:rsidR="0011628E" w:rsidRPr="00066C70">
        <w:rPr>
          <w:b/>
          <w:bCs/>
          <w:iCs/>
          <w:szCs w:val="22"/>
        </w:rPr>
        <w:t>p</w:t>
      </w:r>
      <w:r w:rsidRPr="004A5E38">
        <w:rPr>
          <w:b/>
          <w:bCs/>
          <w:iCs/>
          <w:szCs w:val="22"/>
        </w:rPr>
        <w:t>hase</w:t>
      </w:r>
    </w:p>
    <w:p w14:paraId="56D5109E" w14:textId="77777777" w:rsidR="00E40664" w:rsidRPr="00066C70" w:rsidRDefault="00E40664" w:rsidP="00E40664">
      <w:pPr>
        <w:jc w:val="both"/>
        <w:rPr>
          <w:sz w:val="20"/>
        </w:rPr>
      </w:pPr>
    </w:p>
    <w:p w14:paraId="46EB6F70" w14:textId="19B3F622" w:rsidR="00E40664" w:rsidRPr="00066C70" w:rsidRDefault="00E40664" w:rsidP="00E40664">
      <w:pPr>
        <w:jc w:val="both"/>
        <w:rPr>
          <w:sz w:val="20"/>
          <w:lang w:val="en-US"/>
        </w:rPr>
      </w:pPr>
      <w:r w:rsidRPr="00066C70">
        <w:rPr>
          <w:sz w:val="20"/>
          <w:lang w:val="en-US"/>
        </w:rPr>
        <w:t xml:space="preserve">A </w:t>
      </w:r>
      <w:r w:rsidR="00C02587">
        <w:rPr>
          <w:sz w:val="20"/>
          <w:lang w:val="en-US"/>
        </w:rPr>
        <w:t xml:space="preserve">Co-TDMA coordinated </w:t>
      </w:r>
      <w:r w:rsidRPr="00066C70">
        <w:rPr>
          <w:sz w:val="20"/>
          <w:lang w:val="en-US"/>
        </w:rPr>
        <w:t xml:space="preserve">AP may return the remainder of </w:t>
      </w:r>
      <w:r w:rsidR="00253301" w:rsidRPr="00880ADA">
        <w:rPr>
          <w:sz w:val="20"/>
          <w:lang w:val="en-US"/>
        </w:rPr>
        <w:t>the</w:t>
      </w:r>
      <w:r w:rsidRPr="00066C70">
        <w:rPr>
          <w:sz w:val="20"/>
          <w:lang w:val="en-US"/>
        </w:rPr>
        <w:t xml:space="preserve"> </w:t>
      </w:r>
      <w:r w:rsidR="000E2792">
        <w:rPr>
          <w:sz w:val="20"/>
          <w:lang w:val="en-US"/>
        </w:rPr>
        <w:t>alloca</w:t>
      </w:r>
      <w:r w:rsidR="00BD1406">
        <w:rPr>
          <w:sz w:val="20"/>
          <w:lang w:val="en-US"/>
        </w:rPr>
        <w:t>ted time</w:t>
      </w:r>
      <w:r w:rsidR="0013252D" w:rsidRPr="00880ADA">
        <w:rPr>
          <w:sz w:val="20"/>
          <w:lang w:val="en-US"/>
        </w:rPr>
        <w:t xml:space="preserve"> (if any)</w:t>
      </w:r>
      <w:r w:rsidRPr="00066C70">
        <w:rPr>
          <w:sz w:val="20"/>
          <w:lang w:val="en-US"/>
        </w:rPr>
        <w:t xml:space="preserve"> to the </w:t>
      </w:r>
      <w:r w:rsidR="000E73A9">
        <w:rPr>
          <w:sz w:val="20"/>
          <w:lang w:val="en-US"/>
        </w:rPr>
        <w:t xml:space="preserve">Co-TDMA </w:t>
      </w:r>
      <w:r w:rsidRPr="00066C70">
        <w:rPr>
          <w:sz w:val="20"/>
          <w:lang w:val="en-US"/>
        </w:rPr>
        <w:t xml:space="preserve">sharing AP. The </w:t>
      </w:r>
      <w:r w:rsidRPr="00066C70">
        <w:rPr>
          <w:sz w:val="20"/>
        </w:rPr>
        <w:t xml:space="preserve">condition(s) for TXOP return and </w:t>
      </w:r>
      <w:r w:rsidRPr="00066C70">
        <w:rPr>
          <w:sz w:val="20"/>
          <w:lang w:val="en-US"/>
        </w:rPr>
        <w:t>signaling details on how to return the TXOP are TBD.</w:t>
      </w:r>
      <w:ins w:id="90" w:author="Sanket Kalamkar" w:date="2024-12-15T12:31:00Z" w16du:dateUtc="2024-12-15T20:31:00Z">
        <w:r w:rsidR="00BA02B1" w:rsidRPr="0099768B">
          <w:rPr>
            <w:b/>
            <w:bCs/>
            <w:sz w:val="20"/>
            <w:lang w:val="en-US"/>
          </w:rPr>
          <w:t>[#</w:t>
        </w:r>
        <w:r w:rsidR="00BA02B1">
          <w:rPr>
            <w:b/>
            <w:bCs/>
            <w:sz w:val="20"/>
            <w:lang w:val="en-US"/>
          </w:rPr>
          <w:t>M</w:t>
        </w:r>
        <w:r w:rsidR="00BA02B1">
          <w:rPr>
            <w:b/>
            <w:bCs/>
            <w:sz w:val="20"/>
            <w:lang w:val="en-US"/>
          </w:rPr>
          <w:t>160</w:t>
        </w:r>
        <w:r w:rsidR="00BA02B1" w:rsidRPr="0099768B">
          <w:rPr>
            <w:b/>
            <w:bCs/>
            <w:sz w:val="20"/>
            <w:lang w:val="en-US"/>
          </w:rPr>
          <w:t>]</w:t>
        </w:r>
      </w:ins>
    </w:p>
    <w:p w14:paraId="6747F0CE" w14:textId="77777777" w:rsidR="00CD5C2C" w:rsidRPr="00880ADA" w:rsidRDefault="00CD5C2C" w:rsidP="000B7335">
      <w:pPr>
        <w:rPr>
          <w:rStyle w:val="SC15323589"/>
          <w:b w:val="0"/>
        </w:rPr>
      </w:pPr>
    </w:p>
    <w:p w14:paraId="2AAB691E" w14:textId="62A00C5C" w:rsidR="00380AFF" w:rsidRPr="00066C70" w:rsidRDefault="0005313F" w:rsidP="00DA653A">
      <w:pPr>
        <w:pStyle w:val="Heading1"/>
        <w:rPr>
          <w:rFonts w:ascii="Times New Roman" w:hAnsi="Times New Roman"/>
          <w:sz w:val="20"/>
        </w:rPr>
      </w:pPr>
      <w:r w:rsidRPr="00066C70">
        <w:rPr>
          <w:rFonts w:ascii="Times New Roman" w:hAnsi="Times New Roman"/>
          <w:sz w:val="20"/>
        </w:rPr>
        <w:t>Text to be adopted ends here.</w:t>
      </w:r>
    </w:p>
    <w:p w14:paraId="0CEC62EB" w14:textId="77777777" w:rsidR="00380AFF" w:rsidRPr="00066C70" w:rsidRDefault="00380AFF">
      <w:pPr>
        <w:rPr>
          <w:sz w:val="20"/>
        </w:rPr>
      </w:pPr>
    </w:p>
    <w:p w14:paraId="639B7BA1" w14:textId="77777777" w:rsidR="00380AFF" w:rsidRPr="00066C70" w:rsidRDefault="00380AFF">
      <w:pPr>
        <w:rPr>
          <w:sz w:val="20"/>
        </w:rPr>
      </w:pPr>
    </w:p>
    <w:p w14:paraId="5EE2BA69" w14:textId="77777777" w:rsidR="00CA09B2" w:rsidRPr="00066C70" w:rsidRDefault="00CA09B2">
      <w:pPr>
        <w:rPr>
          <w:sz w:val="20"/>
        </w:rPr>
      </w:pPr>
    </w:p>
    <w:p w14:paraId="5D30D2E6" w14:textId="5DE75DF8" w:rsidR="00CA09B2" w:rsidRPr="00066C70" w:rsidRDefault="00CA09B2">
      <w:pPr>
        <w:rPr>
          <w:b/>
          <w:sz w:val="20"/>
        </w:rPr>
      </w:pPr>
      <w:r w:rsidRPr="00066C70">
        <w:rPr>
          <w:b/>
          <w:sz w:val="20"/>
        </w:rPr>
        <w:t>References:</w:t>
      </w:r>
    </w:p>
    <w:p w14:paraId="35179879" w14:textId="77777777" w:rsidR="00380AFF" w:rsidRPr="00066C70" w:rsidRDefault="00380AFF">
      <w:pPr>
        <w:rPr>
          <w:b/>
          <w:sz w:val="20"/>
        </w:rPr>
      </w:pPr>
    </w:p>
    <w:p w14:paraId="65412868" w14:textId="1407D171" w:rsidR="00380AFF" w:rsidRPr="00066C70" w:rsidRDefault="00791F08" w:rsidP="00380AFF">
      <w:pPr>
        <w:pStyle w:val="ListParagraph"/>
        <w:numPr>
          <w:ilvl w:val="0"/>
          <w:numId w:val="5"/>
        </w:numPr>
        <w:jc w:val="left"/>
        <w:rPr>
          <w:sz w:val="20"/>
        </w:rPr>
      </w:pPr>
      <w:hyperlink r:id="rId15" w:history="1">
        <w:r w:rsidRPr="00066C70">
          <w:rPr>
            <w:rStyle w:val="Hyperlink"/>
            <w:sz w:val="20"/>
          </w:rPr>
          <w:t>11-24-0171r21</w:t>
        </w:r>
      </w:hyperlink>
      <w:r w:rsidR="00380AFF" w:rsidRPr="00066C70">
        <w:rPr>
          <w:sz w:val="20"/>
        </w:rPr>
        <w:t>: 11-24-0171-</w:t>
      </w:r>
      <w:r w:rsidRPr="00066C70">
        <w:rPr>
          <w:sz w:val="20"/>
        </w:rPr>
        <w:t>21</w:t>
      </w:r>
      <w:r w:rsidR="00380AFF" w:rsidRPr="00066C70">
        <w:rPr>
          <w:sz w:val="20"/>
        </w:rPr>
        <w:t>-00bn-tgbn-motions-list-part-1, Alfred Asterjadhi (Qualcomm Inc.)</w:t>
      </w:r>
    </w:p>
    <w:p w14:paraId="0FB7FE71" w14:textId="77777777" w:rsidR="00CA09B2" w:rsidRPr="00066C70" w:rsidRDefault="00CA09B2">
      <w:pPr>
        <w:rPr>
          <w:sz w:val="20"/>
        </w:rPr>
      </w:pPr>
    </w:p>
    <w:sectPr w:rsidR="00CA09B2" w:rsidRPr="00066C70" w:rsidSect="009273F6">
      <w:headerReference w:type="default" r:id="rId16"/>
      <w:footerReference w:type="default" r:id="rId17"/>
      <w:pgSz w:w="12240" w:h="15840" w:code="1"/>
      <w:pgMar w:top="1080" w:right="1080" w:bottom="1080" w:left="108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3" w:author="Sanket Kalamkar" w:date="2024-12-15T11:17:00Z" w:initials="SK">
    <w:p w14:paraId="50F496EA" w14:textId="77777777" w:rsidR="000E7B83" w:rsidRDefault="000E7B83" w:rsidP="000E7B83">
      <w:pPr>
        <w:pStyle w:val="CommentText"/>
      </w:pPr>
      <w:r>
        <w:rPr>
          <w:rStyle w:val="CommentReference"/>
        </w:rPr>
        <w:annotationRef/>
      </w:r>
      <w:r>
        <w:t>Based on Klaus’s suggestion to make the definitions of ‘sharing AP’ and ‘Co-TDMA sharing AP’ uniform.</w:t>
      </w:r>
    </w:p>
  </w:comment>
  <w:comment w:id="27" w:author="Sanket Kalamkar" w:date="2024-12-15T11:39:00Z" w:initials="SK">
    <w:p w14:paraId="1EAD32E9" w14:textId="77777777" w:rsidR="00B157BC" w:rsidRDefault="00F85A1E" w:rsidP="00B157BC">
      <w:pPr>
        <w:pStyle w:val="CommentText"/>
      </w:pPr>
      <w:r>
        <w:rPr>
          <w:rStyle w:val="CommentReference"/>
        </w:rPr>
        <w:annotationRef/>
      </w:r>
      <w:r w:rsidR="00B157BC">
        <w:t>Based on Jay’s comment, I removed the word ‘duration’ and use ‘Polling phase,’ ‘TXOP allocation phase,’ and ‘TXOP return phase’ instead of ‘Polling phase duration,’ ‘TXOP allocation phase duration,’ and ‘TXOP return phase duration,’ respectively.</w:t>
      </w:r>
    </w:p>
    <w:p w14:paraId="7586C8CB" w14:textId="77777777" w:rsidR="00B157BC" w:rsidRDefault="00B157BC" w:rsidP="00B157BC">
      <w:pPr>
        <w:pStyle w:val="CommentText"/>
      </w:pPr>
    </w:p>
    <w:p w14:paraId="21D7E29B" w14:textId="77777777" w:rsidR="00B157BC" w:rsidRDefault="00B157BC" w:rsidP="00B157BC">
      <w:pPr>
        <w:pStyle w:val="CommentText"/>
      </w:pPr>
      <w:r>
        <w:t>Previously, the term ‘duration’ was added following John Wullert’s suggestion to illustrate the “length of the durations associated with the triggers.” However, as Jay pointed out, this might lead to some confusion. While the group has agreed on the duration that the ICF and MU-RTS TXS Trigger frame will carry, we still need to discuss the TXOP return, e.g., the duration carried in the frame indicating TXOP return.</w:t>
      </w:r>
    </w:p>
  </w:comment>
  <w:comment w:id="35" w:author="Sanket Kalamkar" w:date="2024-12-15T11:25:00Z" w:initials="SK">
    <w:p w14:paraId="4A8D4EAC" w14:textId="77777777" w:rsidR="00BA6E97" w:rsidRDefault="008F565A" w:rsidP="00BA6E97">
      <w:pPr>
        <w:pStyle w:val="CommentText"/>
      </w:pPr>
      <w:r>
        <w:rPr>
          <w:rStyle w:val="CommentReference"/>
        </w:rPr>
        <w:annotationRef/>
      </w:r>
      <w:r w:rsidR="00BA6E97">
        <w:t>Sean and Michail commented against having a mandatory negative response from a polled AP, contrary to motion #157. Additionally, pulling out the now-deleted second paragraph out of the Note (as agreed in motion #157) contradicts the now-deleted first paragraph. To avoid misinterpretation and confusion, I have updated the relevant text to align closely with the motion #157 text.</w:t>
      </w:r>
    </w:p>
  </w:comment>
  <w:comment w:id="83" w:author="Sanket Kalamkar" w:date="2024-12-15T12:30:00Z" w:initials="SK">
    <w:p w14:paraId="23509C11" w14:textId="77777777" w:rsidR="00974D4B" w:rsidRDefault="00974D4B" w:rsidP="00974D4B">
      <w:pPr>
        <w:pStyle w:val="CommentText"/>
      </w:pPr>
      <w:r>
        <w:rPr>
          <w:rStyle w:val="CommentReference"/>
        </w:rPr>
        <w:annotationRef/>
      </w:r>
      <w:r>
        <w:t>Straightforward extension of baseline text for 11be TXS.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0F496EA" w15:done="0"/>
  <w15:commentEx w15:paraId="21D7E29B" w15:done="0"/>
  <w15:commentEx w15:paraId="4A8D4EAC" w15:done="0"/>
  <w15:commentEx w15:paraId="23509C1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4823470" w16cex:dateUtc="2024-12-15T19:17:00Z"/>
  <w16cex:commentExtensible w16cex:durableId="740B82DF" w16cex:dateUtc="2024-12-15T19:39:00Z"/>
  <w16cex:commentExtensible w16cex:durableId="7691F1A0" w16cex:dateUtc="2024-12-15T19:25:00Z"/>
  <w16cex:commentExtensible w16cex:durableId="45A8DEC6" w16cex:dateUtc="2024-12-15T2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0F496EA" w16cid:durableId="04823470"/>
  <w16cid:commentId w16cid:paraId="21D7E29B" w16cid:durableId="740B82DF"/>
  <w16cid:commentId w16cid:paraId="4A8D4EAC" w16cid:durableId="7691F1A0"/>
  <w16cid:commentId w16cid:paraId="23509C11" w16cid:durableId="45A8DE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F4684" w14:textId="77777777" w:rsidR="0050568B" w:rsidRDefault="0050568B">
      <w:r>
        <w:separator/>
      </w:r>
    </w:p>
  </w:endnote>
  <w:endnote w:type="continuationSeparator" w:id="0">
    <w:p w14:paraId="04AE4390" w14:textId="77777777" w:rsidR="0050568B" w:rsidRDefault="0050568B">
      <w:r>
        <w:continuationSeparator/>
      </w:r>
    </w:p>
  </w:endnote>
  <w:endnote w:type="continuationNotice" w:id="1">
    <w:p w14:paraId="5DCBC48E" w14:textId="77777777" w:rsidR="0050568B" w:rsidRDefault="005056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2D110" w14:textId="776665E2" w:rsidR="00D523EF" w:rsidRDefault="00D523EF">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3303D3">
      <w:rPr>
        <w:noProof/>
      </w:rPr>
      <w:t>3</w:t>
    </w:r>
    <w:r>
      <w:fldChar w:fldCharType="end"/>
    </w:r>
    <w:r>
      <w:tab/>
    </w:r>
    <w:fldSimple w:instr=" COMMENTS  \* MERGEFORMAT ">
      <w:r w:rsidR="00044009">
        <w:t>Sanket Kalamkar</w:t>
      </w:r>
      <w:r>
        <w:t xml:space="preserve">, </w:t>
      </w:r>
      <w:r w:rsidR="00044009">
        <w:t>Qualcomm,</w:t>
      </w:r>
      <w:r>
        <w:t xml:space="preserve"> et al.</w:t>
      </w:r>
    </w:fldSimple>
  </w:p>
  <w:p w14:paraId="67BB0DB4" w14:textId="77777777" w:rsidR="00D523EF" w:rsidRDefault="00D523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97A6A4" w14:textId="77777777" w:rsidR="0050568B" w:rsidRDefault="0050568B">
      <w:r>
        <w:separator/>
      </w:r>
    </w:p>
  </w:footnote>
  <w:footnote w:type="continuationSeparator" w:id="0">
    <w:p w14:paraId="63F84D5E" w14:textId="77777777" w:rsidR="0050568B" w:rsidRDefault="0050568B">
      <w:r>
        <w:continuationSeparator/>
      </w:r>
    </w:p>
  </w:footnote>
  <w:footnote w:type="continuationNotice" w:id="1">
    <w:p w14:paraId="3A05CCC0" w14:textId="77777777" w:rsidR="0050568B" w:rsidRDefault="005056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BF897" w14:textId="43B30EFF" w:rsidR="00D523EF" w:rsidRDefault="00DA32A9" w:rsidP="008D5345">
    <w:pPr>
      <w:pStyle w:val="Header"/>
      <w:tabs>
        <w:tab w:val="clear" w:pos="6480"/>
        <w:tab w:val="center" w:pos="4680"/>
        <w:tab w:val="right" w:pos="10080"/>
      </w:tabs>
    </w:pPr>
    <w:fldSimple w:instr=" KEYWORDS  \* MERGEFORMAT ">
      <w:r>
        <w:t xml:space="preserve">December </w:t>
      </w:r>
      <w:r w:rsidR="00D523EF">
        <w:t>2024</w:t>
      </w:r>
    </w:fldSimple>
    <w:r w:rsidR="00D523EF">
      <w:tab/>
    </w:r>
    <w:r w:rsidR="00D523EF">
      <w:tab/>
    </w:r>
    <w:fldSimple w:instr=" TITLE  \* MERGEFORMAT ">
      <w:r w:rsidR="00D23F7B">
        <w:t>doc.: IEEE 802.11-24/</w:t>
      </w:r>
      <w:r w:rsidR="00886B19">
        <w:t>1961</w:t>
      </w:r>
      <w:r w:rsidR="00D23F7B">
        <w:t>r</w:t>
      </w:r>
    </w:fldSimple>
    <w:r w:rsidR="00B03268">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33D66"/>
    <w:multiLevelType w:val="hybridMultilevel"/>
    <w:tmpl w:val="3FFCFEFE"/>
    <w:lvl w:ilvl="0" w:tplc="1E5AD0B0">
      <w:start w:val="1"/>
      <w:numFmt w:val="bullet"/>
      <w:lvlText w:val="•"/>
      <w:lvlJc w:val="left"/>
      <w:pPr>
        <w:tabs>
          <w:tab w:val="num" w:pos="720"/>
        </w:tabs>
        <w:ind w:left="720" w:hanging="360"/>
      </w:pPr>
      <w:rPr>
        <w:rFonts w:ascii="Arial" w:hAnsi="Arial" w:hint="default"/>
      </w:rPr>
    </w:lvl>
    <w:lvl w:ilvl="1" w:tplc="7CFA234C">
      <w:numFmt w:val="bullet"/>
      <w:lvlText w:val="•"/>
      <w:lvlJc w:val="left"/>
      <w:pPr>
        <w:tabs>
          <w:tab w:val="num" w:pos="1440"/>
        </w:tabs>
        <w:ind w:left="1440" w:hanging="360"/>
      </w:pPr>
      <w:rPr>
        <w:rFonts w:ascii="Arial" w:hAnsi="Arial" w:hint="default"/>
      </w:rPr>
    </w:lvl>
    <w:lvl w:ilvl="2" w:tplc="74B0FF2C" w:tentative="1">
      <w:start w:val="1"/>
      <w:numFmt w:val="bullet"/>
      <w:lvlText w:val="•"/>
      <w:lvlJc w:val="left"/>
      <w:pPr>
        <w:tabs>
          <w:tab w:val="num" w:pos="2160"/>
        </w:tabs>
        <w:ind w:left="2160" w:hanging="360"/>
      </w:pPr>
      <w:rPr>
        <w:rFonts w:ascii="Arial" w:hAnsi="Arial" w:hint="default"/>
      </w:rPr>
    </w:lvl>
    <w:lvl w:ilvl="3" w:tplc="F55A17E6" w:tentative="1">
      <w:start w:val="1"/>
      <w:numFmt w:val="bullet"/>
      <w:lvlText w:val="•"/>
      <w:lvlJc w:val="left"/>
      <w:pPr>
        <w:tabs>
          <w:tab w:val="num" w:pos="2880"/>
        </w:tabs>
        <w:ind w:left="2880" w:hanging="360"/>
      </w:pPr>
      <w:rPr>
        <w:rFonts w:ascii="Arial" w:hAnsi="Arial" w:hint="default"/>
      </w:rPr>
    </w:lvl>
    <w:lvl w:ilvl="4" w:tplc="4C9E9EAA" w:tentative="1">
      <w:start w:val="1"/>
      <w:numFmt w:val="bullet"/>
      <w:lvlText w:val="•"/>
      <w:lvlJc w:val="left"/>
      <w:pPr>
        <w:tabs>
          <w:tab w:val="num" w:pos="3600"/>
        </w:tabs>
        <w:ind w:left="3600" w:hanging="360"/>
      </w:pPr>
      <w:rPr>
        <w:rFonts w:ascii="Arial" w:hAnsi="Arial" w:hint="default"/>
      </w:rPr>
    </w:lvl>
    <w:lvl w:ilvl="5" w:tplc="87484044" w:tentative="1">
      <w:start w:val="1"/>
      <w:numFmt w:val="bullet"/>
      <w:lvlText w:val="•"/>
      <w:lvlJc w:val="left"/>
      <w:pPr>
        <w:tabs>
          <w:tab w:val="num" w:pos="4320"/>
        </w:tabs>
        <w:ind w:left="4320" w:hanging="360"/>
      </w:pPr>
      <w:rPr>
        <w:rFonts w:ascii="Arial" w:hAnsi="Arial" w:hint="default"/>
      </w:rPr>
    </w:lvl>
    <w:lvl w:ilvl="6" w:tplc="00980436" w:tentative="1">
      <w:start w:val="1"/>
      <w:numFmt w:val="bullet"/>
      <w:lvlText w:val="•"/>
      <w:lvlJc w:val="left"/>
      <w:pPr>
        <w:tabs>
          <w:tab w:val="num" w:pos="5040"/>
        </w:tabs>
        <w:ind w:left="5040" w:hanging="360"/>
      </w:pPr>
      <w:rPr>
        <w:rFonts w:ascii="Arial" w:hAnsi="Arial" w:hint="default"/>
      </w:rPr>
    </w:lvl>
    <w:lvl w:ilvl="7" w:tplc="C8E6B56C" w:tentative="1">
      <w:start w:val="1"/>
      <w:numFmt w:val="bullet"/>
      <w:lvlText w:val="•"/>
      <w:lvlJc w:val="left"/>
      <w:pPr>
        <w:tabs>
          <w:tab w:val="num" w:pos="5760"/>
        </w:tabs>
        <w:ind w:left="5760" w:hanging="360"/>
      </w:pPr>
      <w:rPr>
        <w:rFonts w:ascii="Arial" w:hAnsi="Arial" w:hint="default"/>
      </w:rPr>
    </w:lvl>
    <w:lvl w:ilvl="8" w:tplc="9F2849B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F27259"/>
    <w:multiLevelType w:val="hybridMultilevel"/>
    <w:tmpl w:val="288CD9B8"/>
    <w:lvl w:ilvl="0" w:tplc="0F849450">
      <w:start w:val="1"/>
      <w:numFmt w:val="bullet"/>
      <w:lvlText w:val="•"/>
      <w:lvlJc w:val="left"/>
      <w:pPr>
        <w:tabs>
          <w:tab w:val="num" w:pos="720"/>
        </w:tabs>
        <w:ind w:left="720" w:hanging="360"/>
      </w:pPr>
      <w:rPr>
        <w:rFonts w:ascii="Arial" w:hAnsi="Arial" w:hint="default"/>
      </w:rPr>
    </w:lvl>
    <w:lvl w:ilvl="1" w:tplc="4F7CDAE6">
      <w:numFmt w:val="bullet"/>
      <w:lvlText w:val="•"/>
      <w:lvlJc w:val="left"/>
      <w:pPr>
        <w:tabs>
          <w:tab w:val="num" w:pos="1440"/>
        </w:tabs>
        <w:ind w:left="1440" w:hanging="360"/>
      </w:pPr>
      <w:rPr>
        <w:rFonts w:ascii="Arial" w:hAnsi="Arial" w:hint="default"/>
      </w:rPr>
    </w:lvl>
    <w:lvl w:ilvl="2" w:tplc="67C462DA">
      <w:numFmt w:val="bullet"/>
      <w:lvlText w:val="•"/>
      <w:lvlJc w:val="left"/>
      <w:pPr>
        <w:tabs>
          <w:tab w:val="num" w:pos="2160"/>
        </w:tabs>
        <w:ind w:left="2160" w:hanging="360"/>
      </w:pPr>
      <w:rPr>
        <w:rFonts w:ascii="Arial" w:hAnsi="Arial" w:hint="default"/>
      </w:rPr>
    </w:lvl>
    <w:lvl w:ilvl="3" w:tplc="A028CDBC" w:tentative="1">
      <w:start w:val="1"/>
      <w:numFmt w:val="bullet"/>
      <w:lvlText w:val="•"/>
      <w:lvlJc w:val="left"/>
      <w:pPr>
        <w:tabs>
          <w:tab w:val="num" w:pos="2880"/>
        </w:tabs>
        <w:ind w:left="2880" w:hanging="360"/>
      </w:pPr>
      <w:rPr>
        <w:rFonts w:ascii="Arial" w:hAnsi="Arial" w:hint="default"/>
      </w:rPr>
    </w:lvl>
    <w:lvl w:ilvl="4" w:tplc="63008602" w:tentative="1">
      <w:start w:val="1"/>
      <w:numFmt w:val="bullet"/>
      <w:lvlText w:val="•"/>
      <w:lvlJc w:val="left"/>
      <w:pPr>
        <w:tabs>
          <w:tab w:val="num" w:pos="3600"/>
        </w:tabs>
        <w:ind w:left="3600" w:hanging="360"/>
      </w:pPr>
      <w:rPr>
        <w:rFonts w:ascii="Arial" w:hAnsi="Arial" w:hint="default"/>
      </w:rPr>
    </w:lvl>
    <w:lvl w:ilvl="5" w:tplc="9B3CEDB6" w:tentative="1">
      <w:start w:val="1"/>
      <w:numFmt w:val="bullet"/>
      <w:lvlText w:val="•"/>
      <w:lvlJc w:val="left"/>
      <w:pPr>
        <w:tabs>
          <w:tab w:val="num" w:pos="4320"/>
        </w:tabs>
        <w:ind w:left="4320" w:hanging="360"/>
      </w:pPr>
      <w:rPr>
        <w:rFonts w:ascii="Arial" w:hAnsi="Arial" w:hint="default"/>
      </w:rPr>
    </w:lvl>
    <w:lvl w:ilvl="6" w:tplc="1DAEF786" w:tentative="1">
      <w:start w:val="1"/>
      <w:numFmt w:val="bullet"/>
      <w:lvlText w:val="•"/>
      <w:lvlJc w:val="left"/>
      <w:pPr>
        <w:tabs>
          <w:tab w:val="num" w:pos="5040"/>
        </w:tabs>
        <w:ind w:left="5040" w:hanging="360"/>
      </w:pPr>
      <w:rPr>
        <w:rFonts w:ascii="Arial" w:hAnsi="Arial" w:hint="default"/>
      </w:rPr>
    </w:lvl>
    <w:lvl w:ilvl="7" w:tplc="611CFCEC" w:tentative="1">
      <w:start w:val="1"/>
      <w:numFmt w:val="bullet"/>
      <w:lvlText w:val="•"/>
      <w:lvlJc w:val="left"/>
      <w:pPr>
        <w:tabs>
          <w:tab w:val="num" w:pos="5760"/>
        </w:tabs>
        <w:ind w:left="5760" w:hanging="360"/>
      </w:pPr>
      <w:rPr>
        <w:rFonts w:ascii="Arial" w:hAnsi="Arial" w:hint="default"/>
      </w:rPr>
    </w:lvl>
    <w:lvl w:ilvl="8" w:tplc="B02ADEA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E21"/>
    <w:multiLevelType w:val="hybridMultilevel"/>
    <w:tmpl w:val="ACBE657E"/>
    <w:lvl w:ilvl="0" w:tplc="2C643EC8">
      <w:start w:val="1"/>
      <w:numFmt w:val="bullet"/>
      <w:lvlText w:val="•"/>
      <w:lvlJc w:val="left"/>
      <w:pPr>
        <w:tabs>
          <w:tab w:val="num" w:pos="720"/>
        </w:tabs>
        <w:ind w:left="720" w:hanging="360"/>
      </w:pPr>
      <w:rPr>
        <w:rFonts w:ascii="Arial" w:hAnsi="Arial" w:hint="default"/>
      </w:rPr>
    </w:lvl>
    <w:lvl w:ilvl="1" w:tplc="F928FB66">
      <w:numFmt w:val="bullet"/>
      <w:lvlText w:val="•"/>
      <w:lvlJc w:val="left"/>
      <w:pPr>
        <w:tabs>
          <w:tab w:val="num" w:pos="1440"/>
        </w:tabs>
        <w:ind w:left="1440" w:hanging="360"/>
      </w:pPr>
      <w:rPr>
        <w:rFonts w:ascii="Arial" w:hAnsi="Arial" w:hint="default"/>
      </w:rPr>
    </w:lvl>
    <w:lvl w:ilvl="2" w:tplc="38F8DC84" w:tentative="1">
      <w:start w:val="1"/>
      <w:numFmt w:val="bullet"/>
      <w:lvlText w:val="•"/>
      <w:lvlJc w:val="left"/>
      <w:pPr>
        <w:tabs>
          <w:tab w:val="num" w:pos="2160"/>
        </w:tabs>
        <w:ind w:left="2160" w:hanging="360"/>
      </w:pPr>
      <w:rPr>
        <w:rFonts w:ascii="Arial" w:hAnsi="Arial" w:hint="default"/>
      </w:rPr>
    </w:lvl>
    <w:lvl w:ilvl="3" w:tplc="3B78E422" w:tentative="1">
      <w:start w:val="1"/>
      <w:numFmt w:val="bullet"/>
      <w:lvlText w:val="•"/>
      <w:lvlJc w:val="left"/>
      <w:pPr>
        <w:tabs>
          <w:tab w:val="num" w:pos="2880"/>
        </w:tabs>
        <w:ind w:left="2880" w:hanging="360"/>
      </w:pPr>
      <w:rPr>
        <w:rFonts w:ascii="Arial" w:hAnsi="Arial" w:hint="default"/>
      </w:rPr>
    </w:lvl>
    <w:lvl w:ilvl="4" w:tplc="8BD29CB2" w:tentative="1">
      <w:start w:val="1"/>
      <w:numFmt w:val="bullet"/>
      <w:lvlText w:val="•"/>
      <w:lvlJc w:val="left"/>
      <w:pPr>
        <w:tabs>
          <w:tab w:val="num" w:pos="3600"/>
        </w:tabs>
        <w:ind w:left="3600" w:hanging="360"/>
      </w:pPr>
      <w:rPr>
        <w:rFonts w:ascii="Arial" w:hAnsi="Arial" w:hint="default"/>
      </w:rPr>
    </w:lvl>
    <w:lvl w:ilvl="5" w:tplc="ED8E1B0A" w:tentative="1">
      <w:start w:val="1"/>
      <w:numFmt w:val="bullet"/>
      <w:lvlText w:val="•"/>
      <w:lvlJc w:val="left"/>
      <w:pPr>
        <w:tabs>
          <w:tab w:val="num" w:pos="4320"/>
        </w:tabs>
        <w:ind w:left="4320" w:hanging="360"/>
      </w:pPr>
      <w:rPr>
        <w:rFonts w:ascii="Arial" w:hAnsi="Arial" w:hint="default"/>
      </w:rPr>
    </w:lvl>
    <w:lvl w:ilvl="6" w:tplc="98A0CE2C" w:tentative="1">
      <w:start w:val="1"/>
      <w:numFmt w:val="bullet"/>
      <w:lvlText w:val="•"/>
      <w:lvlJc w:val="left"/>
      <w:pPr>
        <w:tabs>
          <w:tab w:val="num" w:pos="5040"/>
        </w:tabs>
        <w:ind w:left="5040" w:hanging="360"/>
      </w:pPr>
      <w:rPr>
        <w:rFonts w:ascii="Arial" w:hAnsi="Arial" w:hint="default"/>
      </w:rPr>
    </w:lvl>
    <w:lvl w:ilvl="7" w:tplc="25628226" w:tentative="1">
      <w:start w:val="1"/>
      <w:numFmt w:val="bullet"/>
      <w:lvlText w:val="•"/>
      <w:lvlJc w:val="left"/>
      <w:pPr>
        <w:tabs>
          <w:tab w:val="num" w:pos="5760"/>
        </w:tabs>
        <w:ind w:left="5760" w:hanging="360"/>
      </w:pPr>
      <w:rPr>
        <w:rFonts w:ascii="Arial" w:hAnsi="Arial" w:hint="default"/>
      </w:rPr>
    </w:lvl>
    <w:lvl w:ilvl="8" w:tplc="67F22A3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17042EA"/>
    <w:multiLevelType w:val="hybridMultilevel"/>
    <w:tmpl w:val="9EF6AEA0"/>
    <w:lvl w:ilvl="0" w:tplc="E006C538">
      <w:start w:val="1"/>
      <w:numFmt w:val="bullet"/>
      <w:lvlText w:val="•"/>
      <w:lvlJc w:val="left"/>
      <w:pPr>
        <w:tabs>
          <w:tab w:val="num" w:pos="720"/>
        </w:tabs>
        <w:ind w:left="720" w:hanging="360"/>
      </w:pPr>
      <w:rPr>
        <w:rFonts w:ascii="Arial" w:hAnsi="Arial" w:hint="default"/>
      </w:rPr>
    </w:lvl>
    <w:lvl w:ilvl="1" w:tplc="7E4CC7D0">
      <w:numFmt w:val="bullet"/>
      <w:lvlText w:val="•"/>
      <w:lvlJc w:val="left"/>
      <w:pPr>
        <w:tabs>
          <w:tab w:val="num" w:pos="1440"/>
        </w:tabs>
        <w:ind w:left="1440" w:hanging="360"/>
      </w:pPr>
      <w:rPr>
        <w:rFonts w:ascii="Arial" w:hAnsi="Arial" w:hint="default"/>
      </w:rPr>
    </w:lvl>
    <w:lvl w:ilvl="2" w:tplc="00563D3E" w:tentative="1">
      <w:start w:val="1"/>
      <w:numFmt w:val="bullet"/>
      <w:lvlText w:val="•"/>
      <w:lvlJc w:val="left"/>
      <w:pPr>
        <w:tabs>
          <w:tab w:val="num" w:pos="2160"/>
        </w:tabs>
        <w:ind w:left="2160" w:hanging="360"/>
      </w:pPr>
      <w:rPr>
        <w:rFonts w:ascii="Arial" w:hAnsi="Arial" w:hint="default"/>
      </w:rPr>
    </w:lvl>
    <w:lvl w:ilvl="3" w:tplc="0180C666" w:tentative="1">
      <w:start w:val="1"/>
      <w:numFmt w:val="bullet"/>
      <w:lvlText w:val="•"/>
      <w:lvlJc w:val="left"/>
      <w:pPr>
        <w:tabs>
          <w:tab w:val="num" w:pos="2880"/>
        </w:tabs>
        <w:ind w:left="2880" w:hanging="360"/>
      </w:pPr>
      <w:rPr>
        <w:rFonts w:ascii="Arial" w:hAnsi="Arial" w:hint="default"/>
      </w:rPr>
    </w:lvl>
    <w:lvl w:ilvl="4" w:tplc="BEEAA45E" w:tentative="1">
      <w:start w:val="1"/>
      <w:numFmt w:val="bullet"/>
      <w:lvlText w:val="•"/>
      <w:lvlJc w:val="left"/>
      <w:pPr>
        <w:tabs>
          <w:tab w:val="num" w:pos="3600"/>
        </w:tabs>
        <w:ind w:left="3600" w:hanging="360"/>
      </w:pPr>
      <w:rPr>
        <w:rFonts w:ascii="Arial" w:hAnsi="Arial" w:hint="default"/>
      </w:rPr>
    </w:lvl>
    <w:lvl w:ilvl="5" w:tplc="4BF08332" w:tentative="1">
      <w:start w:val="1"/>
      <w:numFmt w:val="bullet"/>
      <w:lvlText w:val="•"/>
      <w:lvlJc w:val="left"/>
      <w:pPr>
        <w:tabs>
          <w:tab w:val="num" w:pos="4320"/>
        </w:tabs>
        <w:ind w:left="4320" w:hanging="360"/>
      </w:pPr>
      <w:rPr>
        <w:rFonts w:ascii="Arial" w:hAnsi="Arial" w:hint="default"/>
      </w:rPr>
    </w:lvl>
    <w:lvl w:ilvl="6" w:tplc="B310FBDE" w:tentative="1">
      <w:start w:val="1"/>
      <w:numFmt w:val="bullet"/>
      <w:lvlText w:val="•"/>
      <w:lvlJc w:val="left"/>
      <w:pPr>
        <w:tabs>
          <w:tab w:val="num" w:pos="5040"/>
        </w:tabs>
        <w:ind w:left="5040" w:hanging="360"/>
      </w:pPr>
      <w:rPr>
        <w:rFonts w:ascii="Arial" w:hAnsi="Arial" w:hint="default"/>
      </w:rPr>
    </w:lvl>
    <w:lvl w:ilvl="7" w:tplc="02F84DD6" w:tentative="1">
      <w:start w:val="1"/>
      <w:numFmt w:val="bullet"/>
      <w:lvlText w:val="•"/>
      <w:lvlJc w:val="left"/>
      <w:pPr>
        <w:tabs>
          <w:tab w:val="num" w:pos="5760"/>
        </w:tabs>
        <w:ind w:left="5760" w:hanging="360"/>
      </w:pPr>
      <w:rPr>
        <w:rFonts w:ascii="Arial" w:hAnsi="Arial" w:hint="default"/>
      </w:rPr>
    </w:lvl>
    <w:lvl w:ilvl="8" w:tplc="641ABB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8DB5E99"/>
    <w:multiLevelType w:val="hybridMultilevel"/>
    <w:tmpl w:val="7B5CF94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A466A1"/>
    <w:multiLevelType w:val="hybridMultilevel"/>
    <w:tmpl w:val="0C9ABAE2"/>
    <w:lvl w:ilvl="0" w:tplc="04090011">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DAA6383"/>
    <w:multiLevelType w:val="hybridMultilevel"/>
    <w:tmpl w:val="ABD6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2347E6"/>
    <w:multiLevelType w:val="hybridMultilevel"/>
    <w:tmpl w:val="309E8D42"/>
    <w:lvl w:ilvl="0" w:tplc="C56C7D24">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9" w15:restartNumberingAfterBreak="0">
    <w:nsid w:val="4B00726E"/>
    <w:multiLevelType w:val="hybridMultilevel"/>
    <w:tmpl w:val="8580F64C"/>
    <w:lvl w:ilvl="0" w:tplc="74F4171A">
      <w:start w:val="1"/>
      <w:numFmt w:val="bullet"/>
      <w:lvlText w:val="•"/>
      <w:lvlJc w:val="left"/>
      <w:pPr>
        <w:tabs>
          <w:tab w:val="num" w:pos="720"/>
        </w:tabs>
        <w:ind w:left="720" w:hanging="360"/>
      </w:pPr>
      <w:rPr>
        <w:rFonts w:ascii="Arial" w:hAnsi="Arial" w:hint="default"/>
      </w:rPr>
    </w:lvl>
    <w:lvl w:ilvl="1" w:tplc="A16E77B0">
      <w:numFmt w:val="bullet"/>
      <w:lvlText w:val="•"/>
      <w:lvlJc w:val="left"/>
      <w:pPr>
        <w:tabs>
          <w:tab w:val="num" w:pos="1440"/>
        </w:tabs>
        <w:ind w:left="1440" w:hanging="360"/>
      </w:pPr>
      <w:rPr>
        <w:rFonts w:ascii="Arial" w:hAnsi="Arial" w:hint="default"/>
      </w:rPr>
    </w:lvl>
    <w:lvl w:ilvl="2" w:tplc="26A29E2C" w:tentative="1">
      <w:start w:val="1"/>
      <w:numFmt w:val="bullet"/>
      <w:lvlText w:val="•"/>
      <w:lvlJc w:val="left"/>
      <w:pPr>
        <w:tabs>
          <w:tab w:val="num" w:pos="2160"/>
        </w:tabs>
        <w:ind w:left="2160" w:hanging="360"/>
      </w:pPr>
      <w:rPr>
        <w:rFonts w:ascii="Arial" w:hAnsi="Arial" w:hint="default"/>
      </w:rPr>
    </w:lvl>
    <w:lvl w:ilvl="3" w:tplc="AFAC0502" w:tentative="1">
      <w:start w:val="1"/>
      <w:numFmt w:val="bullet"/>
      <w:lvlText w:val="•"/>
      <w:lvlJc w:val="left"/>
      <w:pPr>
        <w:tabs>
          <w:tab w:val="num" w:pos="2880"/>
        </w:tabs>
        <w:ind w:left="2880" w:hanging="360"/>
      </w:pPr>
      <w:rPr>
        <w:rFonts w:ascii="Arial" w:hAnsi="Arial" w:hint="default"/>
      </w:rPr>
    </w:lvl>
    <w:lvl w:ilvl="4" w:tplc="59B25FC0" w:tentative="1">
      <w:start w:val="1"/>
      <w:numFmt w:val="bullet"/>
      <w:lvlText w:val="•"/>
      <w:lvlJc w:val="left"/>
      <w:pPr>
        <w:tabs>
          <w:tab w:val="num" w:pos="3600"/>
        </w:tabs>
        <w:ind w:left="3600" w:hanging="360"/>
      </w:pPr>
      <w:rPr>
        <w:rFonts w:ascii="Arial" w:hAnsi="Arial" w:hint="default"/>
      </w:rPr>
    </w:lvl>
    <w:lvl w:ilvl="5" w:tplc="C1462230" w:tentative="1">
      <w:start w:val="1"/>
      <w:numFmt w:val="bullet"/>
      <w:lvlText w:val="•"/>
      <w:lvlJc w:val="left"/>
      <w:pPr>
        <w:tabs>
          <w:tab w:val="num" w:pos="4320"/>
        </w:tabs>
        <w:ind w:left="4320" w:hanging="360"/>
      </w:pPr>
      <w:rPr>
        <w:rFonts w:ascii="Arial" w:hAnsi="Arial" w:hint="default"/>
      </w:rPr>
    </w:lvl>
    <w:lvl w:ilvl="6" w:tplc="16FAF4C8" w:tentative="1">
      <w:start w:val="1"/>
      <w:numFmt w:val="bullet"/>
      <w:lvlText w:val="•"/>
      <w:lvlJc w:val="left"/>
      <w:pPr>
        <w:tabs>
          <w:tab w:val="num" w:pos="5040"/>
        </w:tabs>
        <w:ind w:left="5040" w:hanging="360"/>
      </w:pPr>
      <w:rPr>
        <w:rFonts w:ascii="Arial" w:hAnsi="Arial" w:hint="default"/>
      </w:rPr>
    </w:lvl>
    <w:lvl w:ilvl="7" w:tplc="1CE84D84" w:tentative="1">
      <w:start w:val="1"/>
      <w:numFmt w:val="bullet"/>
      <w:lvlText w:val="•"/>
      <w:lvlJc w:val="left"/>
      <w:pPr>
        <w:tabs>
          <w:tab w:val="num" w:pos="5760"/>
        </w:tabs>
        <w:ind w:left="5760" w:hanging="360"/>
      </w:pPr>
      <w:rPr>
        <w:rFonts w:ascii="Arial" w:hAnsi="Arial" w:hint="default"/>
      </w:rPr>
    </w:lvl>
    <w:lvl w:ilvl="8" w:tplc="221C061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DB265AB"/>
    <w:multiLevelType w:val="hybridMultilevel"/>
    <w:tmpl w:val="3F10CC80"/>
    <w:lvl w:ilvl="0" w:tplc="DF0A05C0">
      <w:start w:val="1"/>
      <w:numFmt w:val="bullet"/>
      <w:lvlText w:val="•"/>
      <w:lvlJc w:val="left"/>
      <w:pPr>
        <w:tabs>
          <w:tab w:val="num" w:pos="720"/>
        </w:tabs>
        <w:ind w:left="720" w:hanging="360"/>
      </w:pPr>
      <w:rPr>
        <w:rFonts w:ascii="Arial" w:hAnsi="Arial" w:hint="default"/>
      </w:rPr>
    </w:lvl>
    <w:lvl w:ilvl="1" w:tplc="F6F4B8C2">
      <w:start w:val="1"/>
      <w:numFmt w:val="bullet"/>
      <w:lvlText w:val="•"/>
      <w:lvlJc w:val="left"/>
      <w:pPr>
        <w:tabs>
          <w:tab w:val="num" w:pos="1440"/>
        </w:tabs>
        <w:ind w:left="1440" w:hanging="360"/>
      </w:pPr>
      <w:rPr>
        <w:rFonts w:ascii="Arial" w:hAnsi="Arial" w:hint="default"/>
      </w:rPr>
    </w:lvl>
    <w:lvl w:ilvl="2" w:tplc="65306B2E" w:tentative="1">
      <w:start w:val="1"/>
      <w:numFmt w:val="bullet"/>
      <w:lvlText w:val="•"/>
      <w:lvlJc w:val="left"/>
      <w:pPr>
        <w:tabs>
          <w:tab w:val="num" w:pos="2160"/>
        </w:tabs>
        <w:ind w:left="2160" w:hanging="360"/>
      </w:pPr>
      <w:rPr>
        <w:rFonts w:ascii="Arial" w:hAnsi="Arial" w:hint="default"/>
      </w:rPr>
    </w:lvl>
    <w:lvl w:ilvl="3" w:tplc="5E88EEE2" w:tentative="1">
      <w:start w:val="1"/>
      <w:numFmt w:val="bullet"/>
      <w:lvlText w:val="•"/>
      <w:lvlJc w:val="left"/>
      <w:pPr>
        <w:tabs>
          <w:tab w:val="num" w:pos="2880"/>
        </w:tabs>
        <w:ind w:left="2880" w:hanging="360"/>
      </w:pPr>
      <w:rPr>
        <w:rFonts w:ascii="Arial" w:hAnsi="Arial" w:hint="default"/>
      </w:rPr>
    </w:lvl>
    <w:lvl w:ilvl="4" w:tplc="D4A67C0A" w:tentative="1">
      <w:start w:val="1"/>
      <w:numFmt w:val="bullet"/>
      <w:lvlText w:val="•"/>
      <w:lvlJc w:val="left"/>
      <w:pPr>
        <w:tabs>
          <w:tab w:val="num" w:pos="3600"/>
        </w:tabs>
        <w:ind w:left="3600" w:hanging="360"/>
      </w:pPr>
      <w:rPr>
        <w:rFonts w:ascii="Arial" w:hAnsi="Arial" w:hint="default"/>
      </w:rPr>
    </w:lvl>
    <w:lvl w:ilvl="5" w:tplc="1A861152" w:tentative="1">
      <w:start w:val="1"/>
      <w:numFmt w:val="bullet"/>
      <w:lvlText w:val="•"/>
      <w:lvlJc w:val="left"/>
      <w:pPr>
        <w:tabs>
          <w:tab w:val="num" w:pos="4320"/>
        </w:tabs>
        <w:ind w:left="4320" w:hanging="360"/>
      </w:pPr>
      <w:rPr>
        <w:rFonts w:ascii="Arial" w:hAnsi="Arial" w:hint="default"/>
      </w:rPr>
    </w:lvl>
    <w:lvl w:ilvl="6" w:tplc="DEB2FB9C" w:tentative="1">
      <w:start w:val="1"/>
      <w:numFmt w:val="bullet"/>
      <w:lvlText w:val="•"/>
      <w:lvlJc w:val="left"/>
      <w:pPr>
        <w:tabs>
          <w:tab w:val="num" w:pos="5040"/>
        </w:tabs>
        <w:ind w:left="5040" w:hanging="360"/>
      </w:pPr>
      <w:rPr>
        <w:rFonts w:ascii="Arial" w:hAnsi="Arial" w:hint="default"/>
      </w:rPr>
    </w:lvl>
    <w:lvl w:ilvl="7" w:tplc="33CC8946" w:tentative="1">
      <w:start w:val="1"/>
      <w:numFmt w:val="bullet"/>
      <w:lvlText w:val="•"/>
      <w:lvlJc w:val="left"/>
      <w:pPr>
        <w:tabs>
          <w:tab w:val="num" w:pos="5760"/>
        </w:tabs>
        <w:ind w:left="5760" w:hanging="360"/>
      </w:pPr>
      <w:rPr>
        <w:rFonts w:ascii="Arial" w:hAnsi="Arial" w:hint="default"/>
      </w:rPr>
    </w:lvl>
    <w:lvl w:ilvl="8" w:tplc="E13C5D1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F7137FD"/>
    <w:multiLevelType w:val="hybridMultilevel"/>
    <w:tmpl w:val="2E1AE472"/>
    <w:lvl w:ilvl="0" w:tplc="857EC99E">
      <w:start w:val="1"/>
      <w:numFmt w:val="bullet"/>
      <w:lvlText w:val="•"/>
      <w:lvlJc w:val="left"/>
      <w:pPr>
        <w:tabs>
          <w:tab w:val="num" w:pos="720"/>
        </w:tabs>
        <w:ind w:left="720" w:hanging="360"/>
      </w:pPr>
      <w:rPr>
        <w:rFonts w:ascii="Arial" w:hAnsi="Arial" w:hint="default"/>
      </w:rPr>
    </w:lvl>
    <w:lvl w:ilvl="1" w:tplc="49EC72B0" w:tentative="1">
      <w:start w:val="1"/>
      <w:numFmt w:val="bullet"/>
      <w:lvlText w:val="•"/>
      <w:lvlJc w:val="left"/>
      <w:pPr>
        <w:tabs>
          <w:tab w:val="num" w:pos="1440"/>
        </w:tabs>
        <w:ind w:left="1440" w:hanging="360"/>
      </w:pPr>
      <w:rPr>
        <w:rFonts w:ascii="Arial" w:hAnsi="Arial" w:hint="default"/>
      </w:rPr>
    </w:lvl>
    <w:lvl w:ilvl="2" w:tplc="3DCAF526" w:tentative="1">
      <w:start w:val="1"/>
      <w:numFmt w:val="bullet"/>
      <w:lvlText w:val="•"/>
      <w:lvlJc w:val="left"/>
      <w:pPr>
        <w:tabs>
          <w:tab w:val="num" w:pos="2160"/>
        </w:tabs>
        <w:ind w:left="2160" w:hanging="360"/>
      </w:pPr>
      <w:rPr>
        <w:rFonts w:ascii="Arial" w:hAnsi="Arial" w:hint="default"/>
      </w:rPr>
    </w:lvl>
    <w:lvl w:ilvl="3" w:tplc="67F6D314" w:tentative="1">
      <w:start w:val="1"/>
      <w:numFmt w:val="bullet"/>
      <w:lvlText w:val="•"/>
      <w:lvlJc w:val="left"/>
      <w:pPr>
        <w:tabs>
          <w:tab w:val="num" w:pos="2880"/>
        </w:tabs>
        <w:ind w:left="2880" w:hanging="360"/>
      </w:pPr>
      <w:rPr>
        <w:rFonts w:ascii="Arial" w:hAnsi="Arial" w:hint="default"/>
      </w:rPr>
    </w:lvl>
    <w:lvl w:ilvl="4" w:tplc="60843344" w:tentative="1">
      <w:start w:val="1"/>
      <w:numFmt w:val="bullet"/>
      <w:lvlText w:val="•"/>
      <w:lvlJc w:val="left"/>
      <w:pPr>
        <w:tabs>
          <w:tab w:val="num" w:pos="3600"/>
        </w:tabs>
        <w:ind w:left="3600" w:hanging="360"/>
      </w:pPr>
      <w:rPr>
        <w:rFonts w:ascii="Arial" w:hAnsi="Arial" w:hint="default"/>
      </w:rPr>
    </w:lvl>
    <w:lvl w:ilvl="5" w:tplc="42F8A824" w:tentative="1">
      <w:start w:val="1"/>
      <w:numFmt w:val="bullet"/>
      <w:lvlText w:val="•"/>
      <w:lvlJc w:val="left"/>
      <w:pPr>
        <w:tabs>
          <w:tab w:val="num" w:pos="4320"/>
        </w:tabs>
        <w:ind w:left="4320" w:hanging="360"/>
      </w:pPr>
      <w:rPr>
        <w:rFonts w:ascii="Arial" w:hAnsi="Arial" w:hint="default"/>
      </w:rPr>
    </w:lvl>
    <w:lvl w:ilvl="6" w:tplc="FC1ECF70" w:tentative="1">
      <w:start w:val="1"/>
      <w:numFmt w:val="bullet"/>
      <w:lvlText w:val="•"/>
      <w:lvlJc w:val="left"/>
      <w:pPr>
        <w:tabs>
          <w:tab w:val="num" w:pos="5040"/>
        </w:tabs>
        <w:ind w:left="5040" w:hanging="360"/>
      </w:pPr>
      <w:rPr>
        <w:rFonts w:ascii="Arial" w:hAnsi="Arial" w:hint="default"/>
      </w:rPr>
    </w:lvl>
    <w:lvl w:ilvl="7" w:tplc="BC1886A0" w:tentative="1">
      <w:start w:val="1"/>
      <w:numFmt w:val="bullet"/>
      <w:lvlText w:val="•"/>
      <w:lvlJc w:val="left"/>
      <w:pPr>
        <w:tabs>
          <w:tab w:val="num" w:pos="5760"/>
        </w:tabs>
        <w:ind w:left="5760" w:hanging="360"/>
      </w:pPr>
      <w:rPr>
        <w:rFonts w:ascii="Arial" w:hAnsi="Arial" w:hint="default"/>
      </w:rPr>
    </w:lvl>
    <w:lvl w:ilvl="8" w:tplc="0F86007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7185DC0"/>
    <w:multiLevelType w:val="hybridMultilevel"/>
    <w:tmpl w:val="CF9624E6"/>
    <w:lvl w:ilvl="0" w:tplc="E5F20732">
      <w:start w:val="1"/>
      <w:numFmt w:val="bullet"/>
      <w:lvlText w:val="•"/>
      <w:lvlJc w:val="left"/>
      <w:pPr>
        <w:tabs>
          <w:tab w:val="num" w:pos="720"/>
        </w:tabs>
        <w:ind w:left="720" w:hanging="360"/>
      </w:pPr>
      <w:rPr>
        <w:rFonts w:ascii="Arial" w:hAnsi="Arial" w:hint="default"/>
      </w:rPr>
    </w:lvl>
    <w:lvl w:ilvl="1" w:tplc="85882318" w:tentative="1">
      <w:start w:val="1"/>
      <w:numFmt w:val="bullet"/>
      <w:lvlText w:val="•"/>
      <w:lvlJc w:val="left"/>
      <w:pPr>
        <w:tabs>
          <w:tab w:val="num" w:pos="1440"/>
        </w:tabs>
        <w:ind w:left="1440" w:hanging="360"/>
      </w:pPr>
      <w:rPr>
        <w:rFonts w:ascii="Arial" w:hAnsi="Arial" w:hint="default"/>
      </w:rPr>
    </w:lvl>
    <w:lvl w:ilvl="2" w:tplc="CE28870A" w:tentative="1">
      <w:start w:val="1"/>
      <w:numFmt w:val="bullet"/>
      <w:lvlText w:val="•"/>
      <w:lvlJc w:val="left"/>
      <w:pPr>
        <w:tabs>
          <w:tab w:val="num" w:pos="2160"/>
        </w:tabs>
        <w:ind w:left="2160" w:hanging="360"/>
      </w:pPr>
      <w:rPr>
        <w:rFonts w:ascii="Arial" w:hAnsi="Arial" w:hint="default"/>
      </w:rPr>
    </w:lvl>
    <w:lvl w:ilvl="3" w:tplc="FFEA3BFA" w:tentative="1">
      <w:start w:val="1"/>
      <w:numFmt w:val="bullet"/>
      <w:lvlText w:val="•"/>
      <w:lvlJc w:val="left"/>
      <w:pPr>
        <w:tabs>
          <w:tab w:val="num" w:pos="2880"/>
        </w:tabs>
        <w:ind w:left="2880" w:hanging="360"/>
      </w:pPr>
      <w:rPr>
        <w:rFonts w:ascii="Arial" w:hAnsi="Arial" w:hint="default"/>
      </w:rPr>
    </w:lvl>
    <w:lvl w:ilvl="4" w:tplc="3A62258E" w:tentative="1">
      <w:start w:val="1"/>
      <w:numFmt w:val="bullet"/>
      <w:lvlText w:val="•"/>
      <w:lvlJc w:val="left"/>
      <w:pPr>
        <w:tabs>
          <w:tab w:val="num" w:pos="3600"/>
        </w:tabs>
        <w:ind w:left="3600" w:hanging="360"/>
      </w:pPr>
      <w:rPr>
        <w:rFonts w:ascii="Arial" w:hAnsi="Arial" w:hint="default"/>
      </w:rPr>
    </w:lvl>
    <w:lvl w:ilvl="5" w:tplc="0F58E38E" w:tentative="1">
      <w:start w:val="1"/>
      <w:numFmt w:val="bullet"/>
      <w:lvlText w:val="•"/>
      <w:lvlJc w:val="left"/>
      <w:pPr>
        <w:tabs>
          <w:tab w:val="num" w:pos="4320"/>
        </w:tabs>
        <w:ind w:left="4320" w:hanging="360"/>
      </w:pPr>
      <w:rPr>
        <w:rFonts w:ascii="Arial" w:hAnsi="Arial" w:hint="default"/>
      </w:rPr>
    </w:lvl>
    <w:lvl w:ilvl="6" w:tplc="3ED6F6D0" w:tentative="1">
      <w:start w:val="1"/>
      <w:numFmt w:val="bullet"/>
      <w:lvlText w:val="•"/>
      <w:lvlJc w:val="left"/>
      <w:pPr>
        <w:tabs>
          <w:tab w:val="num" w:pos="5040"/>
        </w:tabs>
        <w:ind w:left="5040" w:hanging="360"/>
      </w:pPr>
      <w:rPr>
        <w:rFonts w:ascii="Arial" w:hAnsi="Arial" w:hint="default"/>
      </w:rPr>
    </w:lvl>
    <w:lvl w:ilvl="7" w:tplc="2116BC9A" w:tentative="1">
      <w:start w:val="1"/>
      <w:numFmt w:val="bullet"/>
      <w:lvlText w:val="•"/>
      <w:lvlJc w:val="left"/>
      <w:pPr>
        <w:tabs>
          <w:tab w:val="num" w:pos="5760"/>
        </w:tabs>
        <w:ind w:left="5760" w:hanging="360"/>
      </w:pPr>
      <w:rPr>
        <w:rFonts w:ascii="Arial" w:hAnsi="Arial" w:hint="default"/>
      </w:rPr>
    </w:lvl>
    <w:lvl w:ilvl="8" w:tplc="F1922D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DA655B5"/>
    <w:multiLevelType w:val="hybridMultilevel"/>
    <w:tmpl w:val="9A346592"/>
    <w:lvl w:ilvl="0" w:tplc="EC88C46A">
      <w:start w:val="1"/>
      <w:numFmt w:val="bullet"/>
      <w:lvlText w:val="•"/>
      <w:lvlJc w:val="left"/>
      <w:pPr>
        <w:tabs>
          <w:tab w:val="num" w:pos="720"/>
        </w:tabs>
        <w:ind w:left="720" w:hanging="360"/>
      </w:pPr>
      <w:rPr>
        <w:rFonts w:ascii="Arial" w:hAnsi="Arial" w:hint="default"/>
      </w:rPr>
    </w:lvl>
    <w:lvl w:ilvl="1" w:tplc="CA2A5C80">
      <w:numFmt w:val="bullet"/>
      <w:lvlText w:val="•"/>
      <w:lvlJc w:val="left"/>
      <w:pPr>
        <w:tabs>
          <w:tab w:val="num" w:pos="1440"/>
        </w:tabs>
        <w:ind w:left="1440" w:hanging="360"/>
      </w:pPr>
      <w:rPr>
        <w:rFonts w:ascii="Arial" w:hAnsi="Arial" w:hint="default"/>
      </w:rPr>
    </w:lvl>
    <w:lvl w:ilvl="2" w:tplc="F0963F54">
      <w:start w:val="1"/>
      <w:numFmt w:val="bullet"/>
      <w:lvlText w:val="•"/>
      <w:lvlJc w:val="left"/>
      <w:pPr>
        <w:tabs>
          <w:tab w:val="num" w:pos="2160"/>
        </w:tabs>
        <w:ind w:left="2160" w:hanging="360"/>
      </w:pPr>
      <w:rPr>
        <w:rFonts w:ascii="Arial" w:hAnsi="Arial" w:hint="default"/>
      </w:rPr>
    </w:lvl>
    <w:lvl w:ilvl="3" w:tplc="FCDAF9C4" w:tentative="1">
      <w:start w:val="1"/>
      <w:numFmt w:val="bullet"/>
      <w:lvlText w:val="•"/>
      <w:lvlJc w:val="left"/>
      <w:pPr>
        <w:tabs>
          <w:tab w:val="num" w:pos="2880"/>
        </w:tabs>
        <w:ind w:left="2880" w:hanging="360"/>
      </w:pPr>
      <w:rPr>
        <w:rFonts w:ascii="Arial" w:hAnsi="Arial" w:hint="default"/>
      </w:rPr>
    </w:lvl>
    <w:lvl w:ilvl="4" w:tplc="9190DB22" w:tentative="1">
      <w:start w:val="1"/>
      <w:numFmt w:val="bullet"/>
      <w:lvlText w:val="•"/>
      <w:lvlJc w:val="left"/>
      <w:pPr>
        <w:tabs>
          <w:tab w:val="num" w:pos="3600"/>
        </w:tabs>
        <w:ind w:left="3600" w:hanging="360"/>
      </w:pPr>
      <w:rPr>
        <w:rFonts w:ascii="Arial" w:hAnsi="Arial" w:hint="default"/>
      </w:rPr>
    </w:lvl>
    <w:lvl w:ilvl="5" w:tplc="3A82E32E" w:tentative="1">
      <w:start w:val="1"/>
      <w:numFmt w:val="bullet"/>
      <w:lvlText w:val="•"/>
      <w:lvlJc w:val="left"/>
      <w:pPr>
        <w:tabs>
          <w:tab w:val="num" w:pos="4320"/>
        </w:tabs>
        <w:ind w:left="4320" w:hanging="360"/>
      </w:pPr>
      <w:rPr>
        <w:rFonts w:ascii="Arial" w:hAnsi="Arial" w:hint="default"/>
      </w:rPr>
    </w:lvl>
    <w:lvl w:ilvl="6" w:tplc="1396D5C6" w:tentative="1">
      <w:start w:val="1"/>
      <w:numFmt w:val="bullet"/>
      <w:lvlText w:val="•"/>
      <w:lvlJc w:val="left"/>
      <w:pPr>
        <w:tabs>
          <w:tab w:val="num" w:pos="5040"/>
        </w:tabs>
        <w:ind w:left="5040" w:hanging="360"/>
      </w:pPr>
      <w:rPr>
        <w:rFonts w:ascii="Arial" w:hAnsi="Arial" w:hint="default"/>
      </w:rPr>
    </w:lvl>
    <w:lvl w:ilvl="7" w:tplc="A92A6286" w:tentative="1">
      <w:start w:val="1"/>
      <w:numFmt w:val="bullet"/>
      <w:lvlText w:val="•"/>
      <w:lvlJc w:val="left"/>
      <w:pPr>
        <w:tabs>
          <w:tab w:val="num" w:pos="5760"/>
        </w:tabs>
        <w:ind w:left="5760" w:hanging="360"/>
      </w:pPr>
      <w:rPr>
        <w:rFonts w:ascii="Arial" w:hAnsi="Arial" w:hint="default"/>
      </w:rPr>
    </w:lvl>
    <w:lvl w:ilvl="8" w:tplc="32264226" w:tentative="1">
      <w:start w:val="1"/>
      <w:numFmt w:val="bullet"/>
      <w:lvlText w:val="•"/>
      <w:lvlJc w:val="left"/>
      <w:pPr>
        <w:tabs>
          <w:tab w:val="num" w:pos="6480"/>
        </w:tabs>
        <w:ind w:left="6480" w:hanging="360"/>
      </w:pPr>
      <w:rPr>
        <w:rFonts w:ascii="Arial" w:hAnsi="Arial" w:hint="default"/>
      </w:rPr>
    </w:lvl>
  </w:abstractNum>
  <w:num w:numId="1" w16cid:durableId="880244335">
    <w:abstractNumId w:val="8"/>
  </w:num>
  <w:num w:numId="2" w16cid:durableId="1164469180">
    <w:abstractNumId w:val="13"/>
  </w:num>
  <w:num w:numId="3" w16cid:durableId="2054620570">
    <w:abstractNumId w:val="2"/>
  </w:num>
  <w:num w:numId="4" w16cid:durableId="672953891">
    <w:abstractNumId w:val="7"/>
  </w:num>
  <w:num w:numId="5" w16cid:durableId="770199709">
    <w:abstractNumId w:val="6"/>
  </w:num>
  <w:num w:numId="6" w16cid:durableId="1159073787">
    <w:abstractNumId w:val="5"/>
  </w:num>
  <w:num w:numId="7" w16cid:durableId="1431507875">
    <w:abstractNumId w:val="12"/>
  </w:num>
  <w:num w:numId="8" w16cid:durableId="1312634479">
    <w:abstractNumId w:val="9"/>
  </w:num>
  <w:num w:numId="9" w16cid:durableId="137112272">
    <w:abstractNumId w:val="10"/>
  </w:num>
  <w:num w:numId="10" w16cid:durableId="341710516">
    <w:abstractNumId w:val="3"/>
  </w:num>
  <w:num w:numId="11" w16cid:durableId="275915535">
    <w:abstractNumId w:val="1"/>
  </w:num>
  <w:num w:numId="12" w16cid:durableId="435978151">
    <w:abstractNumId w:val="0"/>
  </w:num>
  <w:num w:numId="13" w16cid:durableId="1624268960">
    <w:abstractNumId w:val="4"/>
  </w:num>
  <w:num w:numId="14" w16cid:durableId="66035492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ket Kalamkar">
    <w15:presenceInfo w15:providerId="AD" w15:userId="S::sankal@qti.qualcomm.com::9f7da7a1-a53a-443e-9c41-71048af38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B9"/>
    <w:rsid w:val="0000135A"/>
    <w:rsid w:val="00001E9E"/>
    <w:rsid w:val="0000216F"/>
    <w:rsid w:val="00006B71"/>
    <w:rsid w:val="000075A3"/>
    <w:rsid w:val="00011099"/>
    <w:rsid w:val="000142AF"/>
    <w:rsid w:val="0002072B"/>
    <w:rsid w:val="00022674"/>
    <w:rsid w:val="00023322"/>
    <w:rsid w:val="00025BDC"/>
    <w:rsid w:val="00025F7C"/>
    <w:rsid w:val="00026199"/>
    <w:rsid w:val="00032785"/>
    <w:rsid w:val="0003631D"/>
    <w:rsid w:val="00042646"/>
    <w:rsid w:val="00044009"/>
    <w:rsid w:val="00044519"/>
    <w:rsid w:val="000447DF"/>
    <w:rsid w:val="00044924"/>
    <w:rsid w:val="00045E36"/>
    <w:rsid w:val="00047B6B"/>
    <w:rsid w:val="00051ED3"/>
    <w:rsid w:val="0005313F"/>
    <w:rsid w:val="00053EBC"/>
    <w:rsid w:val="00056021"/>
    <w:rsid w:val="00056BCB"/>
    <w:rsid w:val="00062744"/>
    <w:rsid w:val="00062B35"/>
    <w:rsid w:val="0006412D"/>
    <w:rsid w:val="00066C70"/>
    <w:rsid w:val="00073B7A"/>
    <w:rsid w:val="00077702"/>
    <w:rsid w:val="00080E07"/>
    <w:rsid w:val="00083738"/>
    <w:rsid w:val="00083D62"/>
    <w:rsid w:val="00084AA8"/>
    <w:rsid w:val="00085672"/>
    <w:rsid w:val="00087175"/>
    <w:rsid w:val="000A31DB"/>
    <w:rsid w:val="000B1C06"/>
    <w:rsid w:val="000B3E79"/>
    <w:rsid w:val="000B4D95"/>
    <w:rsid w:val="000B7335"/>
    <w:rsid w:val="000C3CB0"/>
    <w:rsid w:val="000C48E2"/>
    <w:rsid w:val="000D5C91"/>
    <w:rsid w:val="000D6033"/>
    <w:rsid w:val="000D7D1C"/>
    <w:rsid w:val="000E2792"/>
    <w:rsid w:val="000E4997"/>
    <w:rsid w:val="000E73A9"/>
    <w:rsid w:val="000E7B83"/>
    <w:rsid w:val="000F147E"/>
    <w:rsid w:val="000F1BBA"/>
    <w:rsid w:val="000F20A8"/>
    <w:rsid w:val="000F3C3E"/>
    <w:rsid w:val="000F59CE"/>
    <w:rsid w:val="000F5B3B"/>
    <w:rsid w:val="00103570"/>
    <w:rsid w:val="0010666B"/>
    <w:rsid w:val="00107547"/>
    <w:rsid w:val="00110274"/>
    <w:rsid w:val="00111694"/>
    <w:rsid w:val="001127C3"/>
    <w:rsid w:val="0011628E"/>
    <w:rsid w:val="00117CD1"/>
    <w:rsid w:val="00122687"/>
    <w:rsid w:val="0012463F"/>
    <w:rsid w:val="0012608F"/>
    <w:rsid w:val="00127201"/>
    <w:rsid w:val="00127722"/>
    <w:rsid w:val="00131547"/>
    <w:rsid w:val="0013252D"/>
    <w:rsid w:val="00132A03"/>
    <w:rsid w:val="00132B6C"/>
    <w:rsid w:val="001343FA"/>
    <w:rsid w:val="001348D1"/>
    <w:rsid w:val="00134C67"/>
    <w:rsid w:val="00135677"/>
    <w:rsid w:val="0013620D"/>
    <w:rsid w:val="001400B8"/>
    <w:rsid w:val="00142698"/>
    <w:rsid w:val="00142EBA"/>
    <w:rsid w:val="0014317C"/>
    <w:rsid w:val="00146880"/>
    <w:rsid w:val="00153EF4"/>
    <w:rsid w:val="0015421A"/>
    <w:rsid w:val="001570EA"/>
    <w:rsid w:val="001571E3"/>
    <w:rsid w:val="0016038C"/>
    <w:rsid w:val="00160F3A"/>
    <w:rsid w:val="00163BCE"/>
    <w:rsid w:val="001666E9"/>
    <w:rsid w:val="00167F94"/>
    <w:rsid w:val="00173052"/>
    <w:rsid w:val="00173DB5"/>
    <w:rsid w:val="00174C15"/>
    <w:rsid w:val="00176636"/>
    <w:rsid w:val="001774A3"/>
    <w:rsid w:val="001838C5"/>
    <w:rsid w:val="00183AE0"/>
    <w:rsid w:val="00183BD2"/>
    <w:rsid w:val="0018400E"/>
    <w:rsid w:val="001A351D"/>
    <w:rsid w:val="001A5897"/>
    <w:rsid w:val="001A6F17"/>
    <w:rsid w:val="001B167F"/>
    <w:rsid w:val="001B2B28"/>
    <w:rsid w:val="001B3896"/>
    <w:rsid w:val="001B627E"/>
    <w:rsid w:val="001C1769"/>
    <w:rsid w:val="001C36E9"/>
    <w:rsid w:val="001C57BC"/>
    <w:rsid w:val="001D171E"/>
    <w:rsid w:val="001D1DDE"/>
    <w:rsid w:val="001D4F61"/>
    <w:rsid w:val="001D723B"/>
    <w:rsid w:val="001D7BC0"/>
    <w:rsid w:val="001E0D90"/>
    <w:rsid w:val="001E273B"/>
    <w:rsid w:val="001E4162"/>
    <w:rsid w:val="001E7CA4"/>
    <w:rsid w:val="001F36D0"/>
    <w:rsid w:val="001F3AE9"/>
    <w:rsid w:val="0020102A"/>
    <w:rsid w:val="00202024"/>
    <w:rsid w:val="0020231C"/>
    <w:rsid w:val="0020577F"/>
    <w:rsid w:val="0021147C"/>
    <w:rsid w:val="002138E3"/>
    <w:rsid w:val="00213ECA"/>
    <w:rsid w:val="00217A24"/>
    <w:rsid w:val="00222767"/>
    <w:rsid w:val="00222C91"/>
    <w:rsid w:val="00223D30"/>
    <w:rsid w:val="00225CB5"/>
    <w:rsid w:val="002274ED"/>
    <w:rsid w:val="00234048"/>
    <w:rsid w:val="002349FF"/>
    <w:rsid w:val="00235919"/>
    <w:rsid w:val="00240164"/>
    <w:rsid w:val="0024079B"/>
    <w:rsid w:val="00240BA4"/>
    <w:rsid w:val="002458A2"/>
    <w:rsid w:val="00245D03"/>
    <w:rsid w:val="00247242"/>
    <w:rsid w:val="00247456"/>
    <w:rsid w:val="0025306A"/>
    <w:rsid w:val="00253301"/>
    <w:rsid w:val="00253ED2"/>
    <w:rsid w:val="00255FF5"/>
    <w:rsid w:val="00263AEE"/>
    <w:rsid w:val="00280BA0"/>
    <w:rsid w:val="00282033"/>
    <w:rsid w:val="00287B42"/>
    <w:rsid w:val="002900D5"/>
    <w:rsid w:val="0029020B"/>
    <w:rsid w:val="0029394F"/>
    <w:rsid w:val="0029647D"/>
    <w:rsid w:val="002A14FD"/>
    <w:rsid w:val="002A18B0"/>
    <w:rsid w:val="002A2D2C"/>
    <w:rsid w:val="002A3B37"/>
    <w:rsid w:val="002A6266"/>
    <w:rsid w:val="002B0CF6"/>
    <w:rsid w:val="002B3A68"/>
    <w:rsid w:val="002B42A9"/>
    <w:rsid w:val="002B49CC"/>
    <w:rsid w:val="002B6710"/>
    <w:rsid w:val="002C2490"/>
    <w:rsid w:val="002C3A3A"/>
    <w:rsid w:val="002C5227"/>
    <w:rsid w:val="002D0BF9"/>
    <w:rsid w:val="002D1857"/>
    <w:rsid w:val="002D389C"/>
    <w:rsid w:val="002D44BE"/>
    <w:rsid w:val="002D55C2"/>
    <w:rsid w:val="002D6CBD"/>
    <w:rsid w:val="002E1CA4"/>
    <w:rsid w:val="002E2C2F"/>
    <w:rsid w:val="002E32B3"/>
    <w:rsid w:val="002E35D2"/>
    <w:rsid w:val="002E3DF9"/>
    <w:rsid w:val="002E6F35"/>
    <w:rsid w:val="002E79AF"/>
    <w:rsid w:val="002F2CA6"/>
    <w:rsid w:val="003032A7"/>
    <w:rsid w:val="00304D66"/>
    <w:rsid w:val="003075A9"/>
    <w:rsid w:val="00307885"/>
    <w:rsid w:val="003155BA"/>
    <w:rsid w:val="00317F85"/>
    <w:rsid w:val="003204A5"/>
    <w:rsid w:val="00322CDF"/>
    <w:rsid w:val="00324144"/>
    <w:rsid w:val="003273CF"/>
    <w:rsid w:val="00327FFA"/>
    <w:rsid w:val="003303D3"/>
    <w:rsid w:val="0033049E"/>
    <w:rsid w:val="003304E5"/>
    <w:rsid w:val="003354B5"/>
    <w:rsid w:val="0033779F"/>
    <w:rsid w:val="00342EF8"/>
    <w:rsid w:val="00344B02"/>
    <w:rsid w:val="00345881"/>
    <w:rsid w:val="00346C24"/>
    <w:rsid w:val="003474FE"/>
    <w:rsid w:val="00351170"/>
    <w:rsid w:val="00351CFD"/>
    <w:rsid w:val="00353901"/>
    <w:rsid w:val="003558D5"/>
    <w:rsid w:val="0036422C"/>
    <w:rsid w:val="003642BE"/>
    <w:rsid w:val="00364D37"/>
    <w:rsid w:val="00365E2D"/>
    <w:rsid w:val="00366918"/>
    <w:rsid w:val="0036754D"/>
    <w:rsid w:val="00367A70"/>
    <w:rsid w:val="00370FD6"/>
    <w:rsid w:val="0037235D"/>
    <w:rsid w:val="00372F7E"/>
    <w:rsid w:val="00373689"/>
    <w:rsid w:val="00373FC3"/>
    <w:rsid w:val="00380698"/>
    <w:rsid w:val="00380AFF"/>
    <w:rsid w:val="003827C2"/>
    <w:rsid w:val="00382812"/>
    <w:rsid w:val="003853B4"/>
    <w:rsid w:val="00391744"/>
    <w:rsid w:val="003939E3"/>
    <w:rsid w:val="003975F8"/>
    <w:rsid w:val="003A0989"/>
    <w:rsid w:val="003A41E5"/>
    <w:rsid w:val="003A7DB2"/>
    <w:rsid w:val="003B0422"/>
    <w:rsid w:val="003B10C2"/>
    <w:rsid w:val="003B319A"/>
    <w:rsid w:val="003B3F6B"/>
    <w:rsid w:val="003B4CEE"/>
    <w:rsid w:val="003B4FE3"/>
    <w:rsid w:val="003B5350"/>
    <w:rsid w:val="003B75A6"/>
    <w:rsid w:val="003C0EB5"/>
    <w:rsid w:val="003C23ED"/>
    <w:rsid w:val="003C6236"/>
    <w:rsid w:val="003C7A26"/>
    <w:rsid w:val="003D3E9D"/>
    <w:rsid w:val="003D6A1A"/>
    <w:rsid w:val="003D6EDE"/>
    <w:rsid w:val="003E061C"/>
    <w:rsid w:val="003E51D4"/>
    <w:rsid w:val="003E72C6"/>
    <w:rsid w:val="003F09D2"/>
    <w:rsid w:val="003F1885"/>
    <w:rsid w:val="003F1B37"/>
    <w:rsid w:val="003F1E7B"/>
    <w:rsid w:val="003F1FC9"/>
    <w:rsid w:val="003F427D"/>
    <w:rsid w:val="003F4AFB"/>
    <w:rsid w:val="003F560A"/>
    <w:rsid w:val="003F620F"/>
    <w:rsid w:val="0040165D"/>
    <w:rsid w:val="0040243C"/>
    <w:rsid w:val="00403B5D"/>
    <w:rsid w:val="0040487E"/>
    <w:rsid w:val="004074D9"/>
    <w:rsid w:val="00414483"/>
    <w:rsid w:val="0041489C"/>
    <w:rsid w:val="00421E10"/>
    <w:rsid w:val="00422420"/>
    <w:rsid w:val="004256D4"/>
    <w:rsid w:val="0042639E"/>
    <w:rsid w:val="00427420"/>
    <w:rsid w:val="00434C8D"/>
    <w:rsid w:val="004377CA"/>
    <w:rsid w:val="004379BA"/>
    <w:rsid w:val="00440C8A"/>
    <w:rsid w:val="00441CE6"/>
    <w:rsid w:val="00442037"/>
    <w:rsid w:val="00442BAD"/>
    <w:rsid w:val="00442DF6"/>
    <w:rsid w:val="0044421A"/>
    <w:rsid w:val="004472A5"/>
    <w:rsid w:val="00451B0C"/>
    <w:rsid w:val="004529B9"/>
    <w:rsid w:val="0045302D"/>
    <w:rsid w:val="00453517"/>
    <w:rsid w:val="00456C87"/>
    <w:rsid w:val="00457A98"/>
    <w:rsid w:val="0046101A"/>
    <w:rsid w:val="004622E3"/>
    <w:rsid w:val="00463719"/>
    <w:rsid w:val="00464125"/>
    <w:rsid w:val="00464E15"/>
    <w:rsid w:val="00465BFE"/>
    <w:rsid w:val="004667D8"/>
    <w:rsid w:val="00467A47"/>
    <w:rsid w:val="00470857"/>
    <w:rsid w:val="004748D9"/>
    <w:rsid w:val="00494F1D"/>
    <w:rsid w:val="004A03AD"/>
    <w:rsid w:val="004A2E3E"/>
    <w:rsid w:val="004A37A0"/>
    <w:rsid w:val="004A4075"/>
    <w:rsid w:val="004A4083"/>
    <w:rsid w:val="004A5E38"/>
    <w:rsid w:val="004B0402"/>
    <w:rsid w:val="004B064B"/>
    <w:rsid w:val="004B2E39"/>
    <w:rsid w:val="004B55F1"/>
    <w:rsid w:val="004B775D"/>
    <w:rsid w:val="004C2469"/>
    <w:rsid w:val="004C366C"/>
    <w:rsid w:val="004C5974"/>
    <w:rsid w:val="004C6875"/>
    <w:rsid w:val="004C7037"/>
    <w:rsid w:val="004D4194"/>
    <w:rsid w:val="004D4C6E"/>
    <w:rsid w:val="004D799E"/>
    <w:rsid w:val="004E20E4"/>
    <w:rsid w:val="004E3BA5"/>
    <w:rsid w:val="004E49AB"/>
    <w:rsid w:val="004E7012"/>
    <w:rsid w:val="004F11DD"/>
    <w:rsid w:val="004F2C12"/>
    <w:rsid w:val="004F2EE0"/>
    <w:rsid w:val="00501F29"/>
    <w:rsid w:val="0050568B"/>
    <w:rsid w:val="00505E6E"/>
    <w:rsid w:val="00506116"/>
    <w:rsid w:val="00510580"/>
    <w:rsid w:val="00513615"/>
    <w:rsid w:val="00513C24"/>
    <w:rsid w:val="00513FFC"/>
    <w:rsid w:val="005148AA"/>
    <w:rsid w:val="0051744A"/>
    <w:rsid w:val="00524225"/>
    <w:rsid w:val="0052462F"/>
    <w:rsid w:val="00527942"/>
    <w:rsid w:val="0053417D"/>
    <w:rsid w:val="00535CDC"/>
    <w:rsid w:val="00536D4A"/>
    <w:rsid w:val="00546D24"/>
    <w:rsid w:val="00551370"/>
    <w:rsid w:val="00552BAD"/>
    <w:rsid w:val="00554AA9"/>
    <w:rsid w:val="0055651F"/>
    <w:rsid w:val="005608B6"/>
    <w:rsid w:val="00562107"/>
    <w:rsid w:val="005631EF"/>
    <w:rsid w:val="00564781"/>
    <w:rsid w:val="00571F30"/>
    <w:rsid w:val="00572C57"/>
    <w:rsid w:val="00574924"/>
    <w:rsid w:val="0058218C"/>
    <w:rsid w:val="005825E9"/>
    <w:rsid w:val="005842A8"/>
    <w:rsid w:val="00584DD5"/>
    <w:rsid w:val="00586908"/>
    <w:rsid w:val="00590B0B"/>
    <w:rsid w:val="00592A21"/>
    <w:rsid w:val="00592CA4"/>
    <w:rsid w:val="005A03E0"/>
    <w:rsid w:val="005A6EC2"/>
    <w:rsid w:val="005B4F85"/>
    <w:rsid w:val="005C116A"/>
    <w:rsid w:val="005C1B8D"/>
    <w:rsid w:val="005C27BB"/>
    <w:rsid w:val="005C3E5A"/>
    <w:rsid w:val="005C5F94"/>
    <w:rsid w:val="005D7012"/>
    <w:rsid w:val="005D758F"/>
    <w:rsid w:val="005E436C"/>
    <w:rsid w:val="005E50D1"/>
    <w:rsid w:val="005E72E7"/>
    <w:rsid w:val="005E7960"/>
    <w:rsid w:val="005F0231"/>
    <w:rsid w:val="005F041A"/>
    <w:rsid w:val="005F13A3"/>
    <w:rsid w:val="005F1D5F"/>
    <w:rsid w:val="005F28EE"/>
    <w:rsid w:val="005F37D7"/>
    <w:rsid w:val="006034F2"/>
    <w:rsid w:val="00603BBB"/>
    <w:rsid w:val="00603CAC"/>
    <w:rsid w:val="0061173C"/>
    <w:rsid w:val="0061397D"/>
    <w:rsid w:val="00615F86"/>
    <w:rsid w:val="006201E0"/>
    <w:rsid w:val="006226D7"/>
    <w:rsid w:val="00623D2A"/>
    <w:rsid w:val="006243CB"/>
    <w:rsid w:val="0062440B"/>
    <w:rsid w:val="0062522F"/>
    <w:rsid w:val="00625BCD"/>
    <w:rsid w:val="006266FB"/>
    <w:rsid w:val="0063179C"/>
    <w:rsid w:val="00634DC7"/>
    <w:rsid w:val="006374D5"/>
    <w:rsid w:val="006375BF"/>
    <w:rsid w:val="00637FC1"/>
    <w:rsid w:val="006424A4"/>
    <w:rsid w:val="00644CD9"/>
    <w:rsid w:val="00646567"/>
    <w:rsid w:val="00650EE3"/>
    <w:rsid w:val="00651524"/>
    <w:rsid w:val="00652A7F"/>
    <w:rsid w:val="00653283"/>
    <w:rsid w:val="00653D8F"/>
    <w:rsid w:val="00655B3F"/>
    <w:rsid w:val="00656026"/>
    <w:rsid w:val="00657717"/>
    <w:rsid w:val="006618A4"/>
    <w:rsid w:val="0066578E"/>
    <w:rsid w:val="00671063"/>
    <w:rsid w:val="006721B0"/>
    <w:rsid w:val="00672778"/>
    <w:rsid w:val="00672E38"/>
    <w:rsid w:val="00673CF5"/>
    <w:rsid w:val="00675257"/>
    <w:rsid w:val="006752BC"/>
    <w:rsid w:val="00676BA7"/>
    <w:rsid w:val="00676E17"/>
    <w:rsid w:val="006805B5"/>
    <w:rsid w:val="00686137"/>
    <w:rsid w:val="00687FED"/>
    <w:rsid w:val="00691253"/>
    <w:rsid w:val="00691A3D"/>
    <w:rsid w:val="006924B9"/>
    <w:rsid w:val="006A29C7"/>
    <w:rsid w:val="006A3EAF"/>
    <w:rsid w:val="006A3FF6"/>
    <w:rsid w:val="006B0338"/>
    <w:rsid w:val="006B2F2C"/>
    <w:rsid w:val="006B3AB0"/>
    <w:rsid w:val="006B58A9"/>
    <w:rsid w:val="006C0727"/>
    <w:rsid w:val="006C1EF7"/>
    <w:rsid w:val="006C1F18"/>
    <w:rsid w:val="006C7DC1"/>
    <w:rsid w:val="006D303E"/>
    <w:rsid w:val="006D3F78"/>
    <w:rsid w:val="006D472E"/>
    <w:rsid w:val="006E145F"/>
    <w:rsid w:val="006E4880"/>
    <w:rsid w:val="006E5DC5"/>
    <w:rsid w:val="006F31C2"/>
    <w:rsid w:val="006F3346"/>
    <w:rsid w:val="006F6D55"/>
    <w:rsid w:val="006F76A0"/>
    <w:rsid w:val="006F77AB"/>
    <w:rsid w:val="007004E0"/>
    <w:rsid w:val="00700BFE"/>
    <w:rsid w:val="007071B5"/>
    <w:rsid w:val="007104A3"/>
    <w:rsid w:val="00712B58"/>
    <w:rsid w:val="00721572"/>
    <w:rsid w:val="00721EE7"/>
    <w:rsid w:val="00723776"/>
    <w:rsid w:val="0072702B"/>
    <w:rsid w:val="007272D9"/>
    <w:rsid w:val="007338FE"/>
    <w:rsid w:val="007463E9"/>
    <w:rsid w:val="0074773B"/>
    <w:rsid w:val="00753086"/>
    <w:rsid w:val="00754F61"/>
    <w:rsid w:val="00754F78"/>
    <w:rsid w:val="007553A1"/>
    <w:rsid w:val="007566C7"/>
    <w:rsid w:val="00757873"/>
    <w:rsid w:val="007604CC"/>
    <w:rsid w:val="00760FDB"/>
    <w:rsid w:val="0076141C"/>
    <w:rsid w:val="0076246C"/>
    <w:rsid w:val="00762654"/>
    <w:rsid w:val="00762D0F"/>
    <w:rsid w:val="00770572"/>
    <w:rsid w:val="007728FF"/>
    <w:rsid w:val="00781FB5"/>
    <w:rsid w:val="00782194"/>
    <w:rsid w:val="00783860"/>
    <w:rsid w:val="00783B20"/>
    <w:rsid w:val="00791F08"/>
    <w:rsid w:val="00792192"/>
    <w:rsid w:val="007935B3"/>
    <w:rsid w:val="007964AB"/>
    <w:rsid w:val="0079679E"/>
    <w:rsid w:val="007A08D1"/>
    <w:rsid w:val="007A2E45"/>
    <w:rsid w:val="007A3C95"/>
    <w:rsid w:val="007A66BF"/>
    <w:rsid w:val="007A68F9"/>
    <w:rsid w:val="007B1762"/>
    <w:rsid w:val="007B1CF9"/>
    <w:rsid w:val="007B2B20"/>
    <w:rsid w:val="007C2599"/>
    <w:rsid w:val="007C37A5"/>
    <w:rsid w:val="007D01D8"/>
    <w:rsid w:val="007D450F"/>
    <w:rsid w:val="007E1A9E"/>
    <w:rsid w:val="007E1F3C"/>
    <w:rsid w:val="007E429C"/>
    <w:rsid w:val="007E48C9"/>
    <w:rsid w:val="007E6ACF"/>
    <w:rsid w:val="007E6D1A"/>
    <w:rsid w:val="007F4A0E"/>
    <w:rsid w:val="007F6384"/>
    <w:rsid w:val="008032A8"/>
    <w:rsid w:val="00804F29"/>
    <w:rsid w:val="00806AC8"/>
    <w:rsid w:val="00807794"/>
    <w:rsid w:val="00811EFC"/>
    <w:rsid w:val="00822CC8"/>
    <w:rsid w:val="00822FD9"/>
    <w:rsid w:val="00823956"/>
    <w:rsid w:val="00823D60"/>
    <w:rsid w:val="00824D85"/>
    <w:rsid w:val="0082542C"/>
    <w:rsid w:val="008272D5"/>
    <w:rsid w:val="008273D9"/>
    <w:rsid w:val="008279DC"/>
    <w:rsid w:val="00830DAF"/>
    <w:rsid w:val="00834725"/>
    <w:rsid w:val="00841A83"/>
    <w:rsid w:val="00852A67"/>
    <w:rsid w:val="0085388D"/>
    <w:rsid w:val="00854B61"/>
    <w:rsid w:val="00854CBA"/>
    <w:rsid w:val="00861EFD"/>
    <w:rsid w:val="00865A8A"/>
    <w:rsid w:val="00867074"/>
    <w:rsid w:val="00874E3F"/>
    <w:rsid w:val="0087797D"/>
    <w:rsid w:val="00880ADA"/>
    <w:rsid w:val="00883917"/>
    <w:rsid w:val="00883FF1"/>
    <w:rsid w:val="008846AD"/>
    <w:rsid w:val="00884D66"/>
    <w:rsid w:val="00886B19"/>
    <w:rsid w:val="00890476"/>
    <w:rsid w:val="0089440B"/>
    <w:rsid w:val="00894417"/>
    <w:rsid w:val="00896375"/>
    <w:rsid w:val="008A0524"/>
    <w:rsid w:val="008A17AC"/>
    <w:rsid w:val="008A62C0"/>
    <w:rsid w:val="008A78C9"/>
    <w:rsid w:val="008B1314"/>
    <w:rsid w:val="008B2515"/>
    <w:rsid w:val="008B39AB"/>
    <w:rsid w:val="008B469D"/>
    <w:rsid w:val="008B4AD3"/>
    <w:rsid w:val="008B646B"/>
    <w:rsid w:val="008C2421"/>
    <w:rsid w:val="008C3C0D"/>
    <w:rsid w:val="008C40A5"/>
    <w:rsid w:val="008C6289"/>
    <w:rsid w:val="008C640D"/>
    <w:rsid w:val="008D2989"/>
    <w:rsid w:val="008D33A3"/>
    <w:rsid w:val="008D5345"/>
    <w:rsid w:val="008D6B97"/>
    <w:rsid w:val="008E0CFF"/>
    <w:rsid w:val="008E209F"/>
    <w:rsid w:val="008E21EF"/>
    <w:rsid w:val="008E2661"/>
    <w:rsid w:val="008E38A1"/>
    <w:rsid w:val="008E5B43"/>
    <w:rsid w:val="008F420B"/>
    <w:rsid w:val="008F565A"/>
    <w:rsid w:val="008F59EE"/>
    <w:rsid w:val="008F5E6B"/>
    <w:rsid w:val="008F7766"/>
    <w:rsid w:val="00902CD1"/>
    <w:rsid w:val="00905EE9"/>
    <w:rsid w:val="0090680D"/>
    <w:rsid w:val="00907110"/>
    <w:rsid w:val="009074D0"/>
    <w:rsid w:val="00910D89"/>
    <w:rsid w:val="00910FBB"/>
    <w:rsid w:val="00915132"/>
    <w:rsid w:val="0091793D"/>
    <w:rsid w:val="00917DC2"/>
    <w:rsid w:val="0092024B"/>
    <w:rsid w:val="0092057C"/>
    <w:rsid w:val="00920C29"/>
    <w:rsid w:val="00920F30"/>
    <w:rsid w:val="00921AC0"/>
    <w:rsid w:val="00924292"/>
    <w:rsid w:val="00924C20"/>
    <w:rsid w:val="009273F6"/>
    <w:rsid w:val="0093100A"/>
    <w:rsid w:val="00932175"/>
    <w:rsid w:val="009323D0"/>
    <w:rsid w:val="0093289A"/>
    <w:rsid w:val="00935371"/>
    <w:rsid w:val="00936E03"/>
    <w:rsid w:val="00941800"/>
    <w:rsid w:val="00945D59"/>
    <w:rsid w:val="00947A83"/>
    <w:rsid w:val="00950CF1"/>
    <w:rsid w:val="00954288"/>
    <w:rsid w:val="00960078"/>
    <w:rsid w:val="00965692"/>
    <w:rsid w:val="00970EAE"/>
    <w:rsid w:val="0097229A"/>
    <w:rsid w:val="00974D4B"/>
    <w:rsid w:val="009757F7"/>
    <w:rsid w:val="00975B6C"/>
    <w:rsid w:val="009800BA"/>
    <w:rsid w:val="00981D4C"/>
    <w:rsid w:val="00984744"/>
    <w:rsid w:val="00984DF3"/>
    <w:rsid w:val="00984E45"/>
    <w:rsid w:val="00991DFB"/>
    <w:rsid w:val="00992E0E"/>
    <w:rsid w:val="009A091B"/>
    <w:rsid w:val="009A1D6C"/>
    <w:rsid w:val="009A2648"/>
    <w:rsid w:val="009A5EA1"/>
    <w:rsid w:val="009A61D2"/>
    <w:rsid w:val="009B0BA1"/>
    <w:rsid w:val="009B16E3"/>
    <w:rsid w:val="009B4C78"/>
    <w:rsid w:val="009C244A"/>
    <w:rsid w:val="009D0E53"/>
    <w:rsid w:val="009D2BAB"/>
    <w:rsid w:val="009E0E63"/>
    <w:rsid w:val="009E1384"/>
    <w:rsid w:val="009E4468"/>
    <w:rsid w:val="009F1EF8"/>
    <w:rsid w:val="009F2FBC"/>
    <w:rsid w:val="009F37ED"/>
    <w:rsid w:val="009F583D"/>
    <w:rsid w:val="009F600D"/>
    <w:rsid w:val="009F6E88"/>
    <w:rsid w:val="00A01B17"/>
    <w:rsid w:val="00A0336F"/>
    <w:rsid w:val="00A03D1E"/>
    <w:rsid w:val="00A074AF"/>
    <w:rsid w:val="00A100D1"/>
    <w:rsid w:val="00A110E1"/>
    <w:rsid w:val="00A139BD"/>
    <w:rsid w:val="00A139DC"/>
    <w:rsid w:val="00A14A06"/>
    <w:rsid w:val="00A15735"/>
    <w:rsid w:val="00A15D33"/>
    <w:rsid w:val="00A32225"/>
    <w:rsid w:val="00A33A1B"/>
    <w:rsid w:val="00A33EF2"/>
    <w:rsid w:val="00A36A38"/>
    <w:rsid w:val="00A373EB"/>
    <w:rsid w:val="00A42FD7"/>
    <w:rsid w:val="00A431A3"/>
    <w:rsid w:val="00A50E46"/>
    <w:rsid w:val="00A52A9D"/>
    <w:rsid w:val="00A533F4"/>
    <w:rsid w:val="00A53CA1"/>
    <w:rsid w:val="00A5722E"/>
    <w:rsid w:val="00A61CD5"/>
    <w:rsid w:val="00A62645"/>
    <w:rsid w:val="00A65964"/>
    <w:rsid w:val="00A70263"/>
    <w:rsid w:val="00A70322"/>
    <w:rsid w:val="00A7180C"/>
    <w:rsid w:val="00A723FC"/>
    <w:rsid w:val="00A84ACD"/>
    <w:rsid w:val="00A84EFA"/>
    <w:rsid w:val="00A864D7"/>
    <w:rsid w:val="00A91E87"/>
    <w:rsid w:val="00A92853"/>
    <w:rsid w:val="00A958DE"/>
    <w:rsid w:val="00AA118D"/>
    <w:rsid w:val="00AA30D3"/>
    <w:rsid w:val="00AA427C"/>
    <w:rsid w:val="00AA7158"/>
    <w:rsid w:val="00AA7428"/>
    <w:rsid w:val="00AA7EE2"/>
    <w:rsid w:val="00AB391F"/>
    <w:rsid w:val="00AB3BFD"/>
    <w:rsid w:val="00AB4051"/>
    <w:rsid w:val="00AB66C4"/>
    <w:rsid w:val="00AC08EF"/>
    <w:rsid w:val="00AC0AF9"/>
    <w:rsid w:val="00AC2536"/>
    <w:rsid w:val="00AC494B"/>
    <w:rsid w:val="00AC643B"/>
    <w:rsid w:val="00AC6538"/>
    <w:rsid w:val="00AC7C0F"/>
    <w:rsid w:val="00AD0BE8"/>
    <w:rsid w:val="00AD21CA"/>
    <w:rsid w:val="00AD3128"/>
    <w:rsid w:val="00AD65F7"/>
    <w:rsid w:val="00AD6EA0"/>
    <w:rsid w:val="00AE2E08"/>
    <w:rsid w:val="00AF0A33"/>
    <w:rsid w:val="00AF156F"/>
    <w:rsid w:val="00AF44BB"/>
    <w:rsid w:val="00B00B45"/>
    <w:rsid w:val="00B03268"/>
    <w:rsid w:val="00B042E4"/>
    <w:rsid w:val="00B07256"/>
    <w:rsid w:val="00B102B7"/>
    <w:rsid w:val="00B117F5"/>
    <w:rsid w:val="00B12A85"/>
    <w:rsid w:val="00B132D5"/>
    <w:rsid w:val="00B13A00"/>
    <w:rsid w:val="00B14041"/>
    <w:rsid w:val="00B148C1"/>
    <w:rsid w:val="00B157BC"/>
    <w:rsid w:val="00B21B2D"/>
    <w:rsid w:val="00B21E7A"/>
    <w:rsid w:val="00B26209"/>
    <w:rsid w:val="00B27EDB"/>
    <w:rsid w:val="00B3373B"/>
    <w:rsid w:val="00B3566B"/>
    <w:rsid w:val="00B35959"/>
    <w:rsid w:val="00B37306"/>
    <w:rsid w:val="00B41C7F"/>
    <w:rsid w:val="00B47BAD"/>
    <w:rsid w:val="00B50DF7"/>
    <w:rsid w:val="00B52137"/>
    <w:rsid w:val="00B5359C"/>
    <w:rsid w:val="00B5375F"/>
    <w:rsid w:val="00B55FC5"/>
    <w:rsid w:val="00B578A6"/>
    <w:rsid w:val="00B57C4D"/>
    <w:rsid w:val="00B61BC2"/>
    <w:rsid w:val="00B647C1"/>
    <w:rsid w:val="00B64F31"/>
    <w:rsid w:val="00B80F21"/>
    <w:rsid w:val="00B81E9F"/>
    <w:rsid w:val="00B82D16"/>
    <w:rsid w:val="00B925A3"/>
    <w:rsid w:val="00B92731"/>
    <w:rsid w:val="00B92DDE"/>
    <w:rsid w:val="00B97A82"/>
    <w:rsid w:val="00BA02B1"/>
    <w:rsid w:val="00BA0B28"/>
    <w:rsid w:val="00BA1176"/>
    <w:rsid w:val="00BA1F9E"/>
    <w:rsid w:val="00BA25F5"/>
    <w:rsid w:val="00BA6E97"/>
    <w:rsid w:val="00BB11DC"/>
    <w:rsid w:val="00BB33B5"/>
    <w:rsid w:val="00BB44B4"/>
    <w:rsid w:val="00BB452F"/>
    <w:rsid w:val="00BB7E76"/>
    <w:rsid w:val="00BC3DB8"/>
    <w:rsid w:val="00BC4643"/>
    <w:rsid w:val="00BD1406"/>
    <w:rsid w:val="00BD2E49"/>
    <w:rsid w:val="00BD6968"/>
    <w:rsid w:val="00BD79FF"/>
    <w:rsid w:val="00BD7F5D"/>
    <w:rsid w:val="00BE011C"/>
    <w:rsid w:val="00BE43A9"/>
    <w:rsid w:val="00BE4462"/>
    <w:rsid w:val="00BE68C2"/>
    <w:rsid w:val="00BF0E07"/>
    <w:rsid w:val="00BF13D6"/>
    <w:rsid w:val="00BF246B"/>
    <w:rsid w:val="00BF2BF9"/>
    <w:rsid w:val="00BF32C0"/>
    <w:rsid w:val="00BF3BF0"/>
    <w:rsid w:val="00BF5E4E"/>
    <w:rsid w:val="00C02587"/>
    <w:rsid w:val="00C05069"/>
    <w:rsid w:val="00C05516"/>
    <w:rsid w:val="00C07FFE"/>
    <w:rsid w:val="00C10128"/>
    <w:rsid w:val="00C1223B"/>
    <w:rsid w:val="00C1526F"/>
    <w:rsid w:val="00C2215C"/>
    <w:rsid w:val="00C23F88"/>
    <w:rsid w:val="00C31319"/>
    <w:rsid w:val="00C322B4"/>
    <w:rsid w:val="00C35DA2"/>
    <w:rsid w:val="00C362EB"/>
    <w:rsid w:val="00C3722E"/>
    <w:rsid w:val="00C4127C"/>
    <w:rsid w:val="00C424B3"/>
    <w:rsid w:val="00C47205"/>
    <w:rsid w:val="00C538C4"/>
    <w:rsid w:val="00C549D3"/>
    <w:rsid w:val="00C575D0"/>
    <w:rsid w:val="00C612A3"/>
    <w:rsid w:val="00C65459"/>
    <w:rsid w:val="00C72E5B"/>
    <w:rsid w:val="00C736BB"/>
    <w:rsid w:val="00C742D2"/>
    <w:rsid w:val="00C74D93"/>
    <w:rsid w:val="00C833AF"/>
    <w:rsid w:val="00C85846"/>
    <w:rsid w:val="00C862D9"/>
    <w:rsid w:val="00C863D5"/>
    <w:rsid w:val="00C874D8"/>
    <w:rsid w:val="00C90F51"/>
    <w:rsid w:val="00C94C0D"/>
    <w:rsid w:val="00C95D45"/>
    <w:rsid w:val="00CA0647"/>
    <w:rsid w:val="00CA09B2"/>
    <w:rsid w:val="00CA159C"/>
    <w:rsid w:val="00CA76EA"/>
    <w:rsid w:val="00CB1291"/>
    <w:rsid w:val="00CB1B0F"/>
    <w:rsid w:val="00CB2E3E"/>
    <w:rsid w:val="00CB3433"/>
    <w:rsid w:val="00CB5E5E"/>
    <w:rsid w:val="00CB6130"/>
    <w:rsid w:val="00CC0869"/>
    <w:rsid w:val="00CC171B"/>
    <w:rsid w:val="00CC1EE5"/>
    <w:rsid w:val="00CC49C4"/>
    <w:rsid w:val="00CC4DBD"/>
    <w:rsid w:val="00CC6678"/>
    <w:rsid w:val="00CD283C"/>
    <w:rsid w:val="00CD347B"/>
    <w:rsid w:val="00CD5C2C"/>
    <w:rsid w:val="00CD765D"/>
    <w:rsid w:val="00CE48A3"/>
    <w:rsid w:val="00CE5499"/>
    <w:rsid w:val="00CF2832"/>
    <w:rsid w:val="00CF4501"/>
    <w:rsid w:val="00CF572A"/>
    <w:rsid w:val="00D03824"/>
    <w:rsid w:val="00D0452D"/>
    <w:rsid w:val="00D0556D"/>
    <w:rsid w:val="00D06232"/>
    <w:rsid w:val="00D07044"/>
    <w:rsid w:val="00D12886"/>
    <w:rsid w:val="00D14A57"/>
    <w:rsid w:val="00D157EC"/>
    <w:rsid w:val="00D165F7"/>
    <w:rsid w:val="00D16E08"/>
    <w:rsid w:val="00D17890"/>
    <w:rsid w:val="00D22C38"/>
    <w:rsid w:val="00D2365F"/>
    <w:rsid w:val="00D23F7B"/>
    <w:rsid w:val="00D2461B"/>
    <w:rsid w:val="00D37A69"/>
    <w:rsid w:val="00D41E0A"/>
    <w:rsid w:val="00D4492F"/>
    <w:rsid w:val="00D45891"/>
    <w:rsid w:val="00D47847"/>
    <w:rsid w:val="00D50C61"/>
    <w:rsid w:val="00D523EF"/>
    <w:rsid w:val="00D541BA"/>
    <w:rsid w:val="00D604A2"/>
    <w:rsid w:val="00D6084E"/>
    <w:rsid w:val="00D62DE9"/>
    <w:rsid w:val="00D632EF"/>
    <w:rsid w:val="00D6396A"/>
    <w:rsid w:val="00D70026"/>
    <w:rsid w:val="00D77F12"/>
    <w:rsid w:val="00D817AD"/>
    <w:rsid w:val="00D83ACD"/>
    <w:rsid w:val="00D85901"/>
    <w:rsid w:val="00DA0528"/>
    <w:rsid w:val="00DA0DD3"/>
    <w:rsid w:val="00DA2EB8"/>
    <w:rsid w:val="00DA32A9"/>
    <w:rsid w:val="00DA4724"/>
    <w:rsid w:val="00DA653A"/>
    <w:rsid w:val="00DB26F9"/>
    <w:rsid w:val="00DB2B55"/>
    <w:rsid w:val="00DB3DB8"/>
    <w:rsid w:val="00DB588B"/>
    <w:rsid w:val="00DB7402"/>
    <w:rsid w:val="00DC0FA1"/>
    <w:rsid w:val="00DC1E8E"/>
    <w:rsid w:val="00DC22B9"/>
    <w:rsid w:val="00DC35C7"/>
    <w:rsid w:val="00DC375B"/>
    <w:rsid w:val="00DC5A7B"/>
    <w:rsid w:val="00DD3C42"/>
    <w:rsid w:val="00DD786E"/>
    <w:rsid w:val="00DE311C"/>
    <w:rsid w:val="00DE6A79"/>
    <w:rsid w:val="00DF0251"/>
    <w:rsid w:val="00DF1710"/>
    <w:rsid w:val="00DF20A3"/>
    <w:rsid w:val="00DF4A39"/>
    <w:rsid w:val="00E01395"/>
    <w:rsid w:val="00E05FF5"/>
    <w:rsid w:val="00E115B4"/>
    <w:rsid w:val="00E13EEF"/>
    <w:rsid w:val="00E1414C"/>
    <w:rsid w:val="00E16F85"/>
    <w:rsid w:val="00E22D03"/>
    <w:rsid w:val="00E276FA"/>
    <w:rsid w:val="00E31498"/>
    <w:rsid w:val="00E32E1A"/>
    <w:rsid w:val="00E40664"/>
    <w:rsid w:val="00E431CB"/>
    <w:rsid w:val="00E47940"/>
    <w:rsid w:val="00E55377"/>
    <w:rsid w:val="00E55A0D"/>
    <w:rsid w:val="00E565E6"/>
    <w:rsid w:val="00E5754A"/>
    <w:rsid w:val="00E60AFB"/>
    <w:rsid w:val="00E635A0"/>
    <w:rsid w:val="00E63943"/>
    <w:rsid w:val="00E63FF1"/>
    <w:rsid w:val="00E66719"/>
    <w:rsid w:val="00E82148"/>
    <w:rsid w:val="00E82F83"/>
    <w:rsid w:val="00E87973"/>
    <w:rsid w:val="00E94F43"/>
    <w:rsid w:val="00E950C6"/>
    <w:rsid w:val="00E954DD"/>
    <w:rsid w:val="00E96C43"/>
    <w:rsid w:val="00E973E4"/>
    <w:rsid w:val="00EA0211"/>
    <w:rsid w:val="00EA0284"/>
    <w:rsid w:val="00EA1E41"/>
    <w:rsid w:val="00EA4AF6"/>
    <w:rsid w:val="00EA5198"/>
    <w:rsid w:val="00EA531C"/>
    <w:rsid w:val="00EB29B0"/>
    <w:rsid w:val="00EB350F"/>
    <w:rsid w:val="00EB4E65"/>
    <w:rsid w:val="00EB5976"/>
    <w:rsid w:val="00EC1A07"/>
    <w:rsid w:val="00EC2D5D"/>
    <w:rsid w:val="00EC397C"/>
    <w:rsid w:val="00EC68E0"/>
    <w:rsid w:val="00EC6DD8"/>
    <w:rsid w:val="00ED0011"/>
    <w:rsid w:val="00ED219A"/>
    <w:rsid w:val="00ED3A4D"/>
    <w:rsid w:val="00ED5516"/>
    <w:rsid w:val="00ED599C"/>
    <w:rsid w:val="00ED6DAE"/>
    <w:rsid w:val="00EE1E70"/>
    <w:rsid w:val="00EE4B83"/>
    <w:rsid w:val="00EE5B73"/>
    <w:rsid w:val="00EE5F37"/>
    <w:rsid w:val="00EE79D8"/>
    <w:rsid w:val="00EF03B0"/>
    <w:rsid w:val="00EF08D1"/>
    <w:rsid w:val="00EF55A7"/>
    <w:rsid w:val="00EF5FD7"/>
    <w:rsid w:val="00EF64DD"/>
    <w:rsid w:val="00EF7BDE"/>
    <w:rsid w:val="00F00517"/>
    <w:rsid w:val="00F01403"/>
    <w:rsid w:val="00F02BDB"/>
    <w:rsid w:val="00F07428"/>
    <w:rsid w:val="00F07540"/>
    <w:rsid w:val="00F14640"/>
    <w:rsid w:val="00F14CC8"/>
    <w:rsid w:val="00F21F86"/>
    <w:rsid w:val="00F235E8"/>
    <w:rsid w:val="00F25252"/>
    <w:rsid w:val="00F2589E"/>
    <w:rsid w:val="00F26BC0"/>
    <w:rsid w:val="00F30CB6"/>
    <w:rsid w:val="00F338BB"/>
    <w:rsid w:val="00F3407D"/>
    <w:rsid w:val="00F34347"/>
    <w:rsid w:val="00F3465D"/>
    <w:rsid w:val="00F371C7"/>
    <w:rsid w:val="00F42E88"/>
    <w:rsid w:val="00F45022"/>
    <w:rsid w:val="00F460B1"/>
    <w:rsid w:val="00F47E2A"/>
    <w:rsid w:val="00F50CA9"/>
    <w:rsid w:val="00F550BB"/>
    <w:rsid w:val="00F57783"/>
    <w:rsid w:val="00F6014F"/>
    <w:rsid w:val="00F608DE"/>
    <w:rsid w:val="00F61DF9"/>
    <w:rsid w:val="00F650A1"/>
    <w:rsid w:val="00F6783B"/>
    <w:rsid w:val="00F713AA"/>
    <w:rsid w:val="00F71BD8"/>
    <w:rsid w:val="00F730D9"/>
    <w:rsid w:val="00F81DCB"/>
    <w:rsid w:val="00F81EBE"/>
    <w:rsid w:val="00F85A1E"/>
    <w:rsid w:val="00F85FBD"/>
    <w:rsid w:val="00F873EC"/>
    <w:rsid w:val="00F92E25"/>
    <w:rsid w:val="00F93ED0"/>
    <w:rsid w:val="00F95A19"/>
    <w:rsid w:val="00F9603C"/>
    <w:rsid w:val="00F968CF"/>
    <w:rsid w:val="00F96F52"/>
    <w:rsid w:val="00F9787B"/>
    <w:rsid w:val="00F97E26"/>
    <w:rsid w:val="00FA040E"/>
    <w:rsid w:val="00FA107A"/>
    <w:rsid w:val="00FA2F96"/>
    <w:rsid w:val="00FA326C"/>
    <w:rsid w:val="00FA4190"/>
    <w:rsid w:val="00FA49CE"/>
    <w:rsid w:val="00FA4FF5"/>
    <w:rsid w:val="00FA51AD"/>
    <w:rsid w:val="00FA5DAE"/>
    <w:rsid w:val="00FB2158"/>
    <w:rsid w:val="00FB3464"/>
    <w:rsid w:val="00FB4F55"/>
    <w:rsid w:val="00FB73E6"/>
    <w:rsid w:val="00FC2451"/>
    <w:rsid w:val="00FC3473"/>
    <w:rsid w:val="00FC34C3"/>
    <w:rsid w:val="00FC3661"/>
    <w:rsid w:val="00FC513B"/>
    <w:rsid w:val="00FC64C7"/>
    <w:rsid w:val="00FD2015"/>
    <w:rsid w:val="00FD2BA6"/>
    <w:rsid w:val="00FD30D8"/>
    <w:rsid w:val="00FE76C9"/>
    <w:rsid w:val="00FF34DD"/>
    <w:rsid w:val="00FF4314"/>
    <w:rsid w:val="00FF5120"/>
    <w:rsid w:val="00FF74AE"/>
    <w:rsid w:val="72B7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7E570D6"/>
  <w15:chartTrackingRefBased/>
  <w15:docId w15:val="{B24FE20F-2870-4840-9717-B141B5F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CBD"/>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link w:val="ListParagraphChar"/>
    <w:uiPriority w:val="34"/>
    <w:qFormat/>
    <w:rsid w:val="00380AFF"/>
    <w:pPr>
      <w:ind w:left="720"/>
      <w:contextualSpacing/>
      <w:jc w:val="both"/>
    </w:pPr>
    <w:rPr>
      <w:rFonts w:eastAsia="SimSun"/>
    </w:rPr>
  </w:style>
  <w:style w:type="paragraph" w:styleId="NoSpacing">
    <w:name w:val="No Spacing"/>
    <w:basedOn w:val="Normal"/>
    <w:uiPriority w:val="1"/>
    <w:qFormat/>
    <w:rsid w:val="00380AFF"/>
    <w:pPr>
      <w:numPr>
        <w:numId w:val="1"/>
      </w:numPr>
    </w:pPr>
    <w:rPr>
      <w:rFonts w:ascii="Calibri" w:hAnsi="Calibri" w:cs="Calibri"/>
      <w:b/>
      <w:bCs/>
      <w:sz w:val="20"/>
      <w:lang w:val="en-US"/>
    </w:rPr>
  </w:style>
  <w:style w:type="character" w:customStyle="1" w:styleId="ListParagraphChar">
    <w:name w:val="List Paragraph Char"/>
    <w:basedOn w:val="DefaultParagraphFont"/>
    <w:link w:val="ListParagraph"/>
    <w:uiPriority w:val="34"/>
    <w:qFormat/>
    <w:rsid w:val="00380AFF"/>
    <w:rPr>
      <w:rFonts w:eastAsia="SimSun"/>
      <w:sz w:val="22"/>
      <w:lang w:val="en-GB"/>
    </w:rPr>
  </w:style>
  <w:style w:type="character" w:customStyle="1" w:styleId="Heading2Char">
    <w:name w:val="Heading 2 Char"/>
    <w:basedOn w:val="DefaultParagraphFont"/>
    <w:link w:val="Heading2"/>
    <w:rsid w:val="00032785"/>
    <w:rPr>
      <w:rFonts w:ascii="Arial" w:hAnsi="Arial"/>
      <w:b/>
      <w:sz w:val="28"/>
      <w:u w:val="single"/>
      <w:lang w:val="en-GB"/>
    </w:rPr>
  </w:style>
  <w:style w:type="character" w:customStyle="1" w:styleId="Heading1Char">
    <w:name w:val="Heading 1 Char"/>
    <w:basedOn w:val="DefaultParagraphFont"/>
    <w:link w:val="Heading1"/>
    <w:rsid w:val="0005313F"/>
    <w:rPr>
      <w:rFonts w:ascii="Arial" w:hAnsi="Arial"/>
      <w:b/>
      <w:sz w:val="32"/>
      <w:u w:val="single"/>
      <w:lang w:val="en-GB"/>
    </w:rPr>
  </w:style>
  <w:style w:type="paragraph" w:customStyle="1" w:styleId="T">
    <w:name w:val="T"/>
    <w:aliases w:val="Text"/>
    <w:uiPriority w:val="99"/>
    <w:rsid w:val="000B733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character" w:customStyle="1" w:styleId="SC15323589">
    <w:name w:val="SC.15.323589"/>
    <w:uiPriority w:val="99"/>
    <w:rsid w:val="000B7335"/>
    <w:rPr>
      <w:b/>
      <w:bCs/>
      <w:color w:val="000000"/>
      <w:sz w:val="20"/>
      <w:szCs w:val="20"/>
    </w:rPr>
  </w:style>
  <w:style w:type="table" w:styleId="TableGrid">
    <w:name w:val="Table Grid"/>
    <w:basedOn w:val="TableNormal"/>
    <w:rsid w:val="00F07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F55A7"/>
    <w:rPr>
      <w:color w:val="605E5C"/>
      <w:shd w:val="clear" w:color="auto" w:fill="E1DFDD"/>
    </w:rPr>
  </w:style>
  <w:style w:type="paragraph" w:styleId="Revision">
    <w:name w:val="Revision"/>
    <w:hidden/>
    <w:uiPriority w:val="99"/>
    <w:semiHidden/>
    <w:rsid w:val="008F5E6B"/>
    <w:rPr>
      <w:sz w:val="22"/>
      <w:lang w:val="en-GB"/>
    </w:rPr>
  </w:style>
  <w:style w:type="paragraph" w:styleId="Caption">
    <w:name w:val="caption"/>
    <w:basedOn w:val="Normal"/>
    <w:next w:val="Normal"/>
    <w:qFormat/>
    <w:rsid w:val="00051ED3"/>
    <w:pPr>
      <w:spacing w:after="160" w:line="259" w:lineRule="auto"/>
    </w:pPr>
    <w:rPr>
      <w:rFonts w:asciiTheme="minorHAnsi" w:eastAsiaTheme="minorEastAsia" w:hAnsiTheme="minorHAnsi" w:cstheme="minorBidi"/>
      <w:b/>
      <w:bCs/>
      <w:sz w:val="20"/>
      <w:lang w:val="en-US" w:eastAsia="zh-TW"/>
    </w:rPr>
  </w:style>
  <w:style w:type="character" w:styleId="CommentReference">
    <w:name w:val="annotation reference"/>
    <w:basedOn w:val="DefaultParagraphFont"/>
    <w:rsid w:val="000E2792"/>
    <w:rPr>
      <w:sz w:val="16"/>
      <w:szCs w:val="16"/>
    </w:rPr>
  </w:style>
  <w:style w:type="paragraph" w:styleId="CommentText">
    <w:name w:val="annotation text"/>
    <w:basedOn w:val="Normal"/>
    <w:link w:val="CommentTextChar"/>
    <w:rsid w:val="000E2792"/>
    <w:rPr>
      <w:sz w:val="20"/>
    </w:rPr>
  </w:style>
  <w:style w:type="character" w:customStyle="1" w:styleId="CommentTextChar">
    <w:name w:val="Comment Text Char"/>
    <w:basedOn w:val="DefaultParagraphFont"/>
    <w:link w:val="CommentText"/>
    <w:rsid w:val="000E2792"/>
    <w:rPr>
      <w:lang w:val="en-GB"/>
    </w:rPr>
  </w:style>
  <w:style w:type="paragraph" w:styleId="CommentSubject">
    <w:name w:val="annotation subject"/>
    <w:basedOn w:val="CommentText"/>
    <w:next w:val="CommentText"/>
    <w:link w:val="CommentSubjectChar"/>
    <w:rsid w:val="000E2792"/>
    <w:rPr>
      <w:b/>
      <w:bCs/>
    </w:rPr>
  </w:style>
  <w:style w:type="character" w:customStyle="1" w:styleId="CommentSubjectChar">
    <w:name w:val="Comment Subject Char"/>
    <w:basedOn w:val="CommentTextChar"/>
    <w:link w:val="CommentSubject"/>
    <w:rsid w:val="000E2792"/>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103">
      <w:bodyDiv w:val="1"/>
      <w:marLeft w:val="0"/>
      <w:marRight w:val="0"/>
      <w:marTop w:val="0"/>
      <w:marBottom w:val="0"/>
      <w:divBdr>
        <w:top w:val="none" w:sz="0" w:space="0" w:color="auto"/>
        <w:left w:val="none" w:sz="0" w:space="0" w:color="auto"/>
        <w:bottom w:val="none" w:sz="0" w:space="0" w:color="auto"/>
        <w:right w:val="none" w:sz="0" w:space="0" w:color="auto"/>
      </w:divBdr>
    </w:div>
    <w:div w:id="124125546">
      <w:bodyDiv w:val="1"/>
      <w:marLeft w:val="0"/>
      <w:marRight w:val="0"/>
      <w:marTop w:val="0"/>
      <w:marBottom w:val="0"/>
      <w:divBdr>
        <w:top w:val="none" w:sz="0" w:space="0" w:color="auto"/>
        <w:left w:val="none" w:sz="0" w:space="0" w:color="auto"/>
        <w:bottom w:val="none" w:sz="0" w:space="0" w:color="auto"/>
        <w:right w:val="none" w:sz="0" w:space="0" w:color="auto"/>
      </w:divBdr>
    </w:div>
    <w:div w:id="153574616">
      <w:bodyDiv w:val="1"/>
      <w:marLeft w:val="0"/>
      <w:marRight w:val="0"/>
      <w:marTop w:val="0"/>
      <w:marBottom w:val="0"/>
      <w:divBdr>
        <w:top w:val="none" w:sz="0" w:space="0" w:color="auto"/>
        <w:left w:val="none" w:sz="0" w:space="0" w:color="auto"/>
        <w:bottom w:val="none" w:sz="0" w:space="0" w:color="auto"/>
        <w:right w:val="none" w:sz="0" w:space="0" w:color="auto"/>
      </w:divBdr>
    </w:div>
    <w:div w:id="536282165">
      <w:bodyDiv w:val="1"/>
      <w:marLeft w:val="0"/>
      <w:marRight w:val="0"/>
      <w:marTop w:val="0"/>
      <w:marBottom w:val="0"/>
      <w:divBdr>
        <w:top w:val="none" w:sz="0" w:space="0" w:color="auto"/>
        <w:left w:val="none" w:sz="0" w:space="0" w:color="auto"/>
        <w:bottom w:val="none" w:sz="0" w:space="0" w:color="auto"/>
        <w:right w:val="none" w:sz="0" w:space="0" w:color="auto"/>
      </w:divBdr>
    </w:div>
    <w:div w:id="553540688">
      <w:bodyDiv w:val="1"/>
      <w:marLeft w:val="0"/>
      <w:marRight w:val="0"/>
      <w:marTop w:val="0"/>
      <w:marBottom w:val="0"/>
      <w:divBdr>
        <w:top w:val="none" w:sz="0" w:space="0" w:color="auto"/>
        <w:left w:val="none" w:sz="0" w:space="0" w:color="auto"/>
        <w:bottom w:val="none" w:sz="0" w:space="0" w:color="auto"/>
        <w:right w:val="none" w:sz="0" w:space="0" w:color="auto"/>
      </w:divBdr>
    </w:div>
    <w:div w:id="600264030">
      <w:bodyDiv w:val="1"/>
      <w:marLeft w:val="0"/>
      <w:marRight w:val="0"/>
      <w:marTop w:val="0"/>
      <w:marBottom w:val="0"/>
      <w:divBdr>
        <w:top w:val="none" w:sz="0" w:space="0" w:color="auto"/>
        <w:left w:val="none" w:sz="0" w:space="0" w:color="auto"/>
        <w:bottom w:val="none" w:sz="0" w:space="0" w:color="auto"/>
        <w:right w:val="none" w:sz="0" w:space="0" w:color="auto"/>
      </w:divBdr>
    </w:div>
    <w:div w:id="761102194">
      <w:bodyDiv w:val="1"/>
      <w:marLeft w:val="0"/>
      <w:marRight w:val="0"/>
      <w:marTop w:val="0"/>
      <w:marBottom w:val="0"/>
      <w:divBdr>
        <w:top w:val="none" w:sz="0" w:space="0" w:color="auto"/>
        <w:left w:val="none" w:sz="0" w:space="0" w:color="auto"/>
        <w:bottom w:val="none" w:sz="0" w:space="0" w:color="auto"/>
        <w:right w:val="none" w:sz="0" w:space="0" w:color="auto"/>
      </w:divBdr>
    </w:div>
    <w:div w:id="929433759">
      <w:bodyDiv w:val="1"/>
      <w:marLeft w:val="0"/>
      <w:marRight w:val="0"/>
      <w:marTop w:val="0"/>
      <w:marBottom w:val="0"/>
      <w:divBdr>
        <w:top w:val="none" w:sz="0" w:space="0" w:color="auto"/>
        <w:left w:val="none" w:sz="0" w:space="0" w:color="auto"/>
        <w:bottom w:val="none" w:sz="0" w:space="0" w:color="auto"/>
        <w:right w:val="none" w:sz="0" w:space="0" w:color="auto"/>
      </w:divBdr>
    </w:div>
    <w:div w:id="968238983">
      <w:bodyDiv w:val="1"/>
      <w:marLeft w:val="0"/>
      <w:marRight w:val="0"/>
      <w:marTop w:val="0"/>
      <w:marBottom w:val="0"/>
      <w:divBdr>
        <w:top w:val="none" w:sz="0" w:space="0" w:color="auto"/>
        <w:left w:val="none" w:sz="0" w:space="0" w:color="auto"/>
        <w:bottom w:val="none" w:sz="0" w:space="0" w:color="auto"/>
        <w:right w:val="none" w:sz="0" w:space="0" w:color="auto"/>
      </w:divBdr>
    </w:div>
    <w:div w:id="1387871020">
      <w:bodyDiv w:val="1"/>
      <w:marLeft w:val="0"/>
      <w:marRight w:val="0"/>
      <w:marTop w:val="0"/>
      <w:marBottom w:val="0"/>
      <w:divBdr>
        <w:top w:val="none" w:sz="0" w:space="0" w:color="auto"/>
        <w:left w:val="none" w:sz="0" w:space="0" w:color="auto"/>
        <w:bottom w:val="none" w:sz="0" w:space="0" w:color="auto"/>
        <w:right w:val="none" w:sz="0" w:space="0" w:color="auto"/>
      </w:divBdr>
    </w:div>
    <w:div w:id="1532187930">
      <w:bodyDiv w:val="1"/>
      <w:marLeft w:val="0"/>
      <w:marRight w:val="0"/>
      <w:marTop w:val="0"/>
      <w:marBottom w:val="0"/>
      <w:divBdr>
        <w:top w:val="none" w:sz="0" w:space="0" w:color="auto"/>
        <w:left w:val="none" w:sz="0" w:space="0" w:color="auto"/>
        <w:bottom w:val="none" w:sz="0" w:space="0" w:color="auto"/>
        <w:right w:val="none" w:sz="0" w:space="0" w:color="auto"/>
      </w:divBdr>
    </w:div>
    <w:div w:id="1618873241">
      <w:bodyDiv w:val="1"/>
      <w:marLeft w:val="0"/>
      <w:marRight w:val="0"/>
      <w:marTop w:val="0"/>
      <w:marBottom w:val="0"/>
      <w:divBdr>
        <w:top w:val="none" w:sz="0" w:space="0" w:color="auto"/>
        <w:left w:val="none" w:sz="0" w:space="0" w:color="auto"/>
        <w:bottom w:val="none" w:sz="0" w:space="0" w:color="auto"/>
        <w:right w:val="none" w:sz="0" w:space="0" w:color="auto"/>
      </w:divBdr>
    </w:div>
    <w:div w:id="1625385940">
      <w:bodyDiv w:val="1"/>
      <w:marLeft w:val="0"/>
      <w:marRight w:val="0"/>
      <w:marTop w:val="0"/>
      <w:marBottom w:val="0"/>
      <w:divBdr>
        <w:top w:val="none" w:sz="0" w:space="0" w:color="auto"/>
        <w:left w:val="none" w:sz="0" w:space="0" w:color="auto"/>
        <w:bottom w:val="none" w:sz="0" w:space="0" w:color="auto"/>
        <w:right w:val="none" w:sz="0" w:space="0" w:color="auto"/>
      </w:divBdr>
    </w:div>
    <w:div w:id="1634094475">
      <w:bodyDiv w:val="1"/>
      <w:marLeft w:val="0"/>
      <w:marRight w:val="0"/>
      <w:marTop w:val="0"/>
      <w:marBottom w:val="0"/>
      <w:divBdr>
        <w:top w:val="none" w:sz="0" w:space="0" w:color="auto"/>
        <w:left w:val="none" w:sz="0" w:space="0" w:color="auto"/>
        <w:bottom w:val="none" w:sz="0" w:space="0" w:color="auto"/>
        <w:right w:val="none" w:sz="0" w:space="0" w:color="auto"/>
      </w:divBdr>
      <w:divsChild>
        <w:div w:id="311519372">
          <w:marLeft w:val="547"/>
          <w:marRight w:val="0"/>
          <w:marTop w:val="120"/>
          <w:marBottom w:val="0"/>
          <w:divBdr>
            <w:top w:val="none" w:sz="0" w:space="0" w:color="auto"/>
            <w:left w:val="none" w:sz="0" w:space="0" w:color="auto"/>
            <w:bottom w:val="none" w:sz="0" w:space="0" w:color="auto"/>
            <w:right w:val="none" w:sz="0" w:space="0" w:color="auto"/>
          </w:divBdr>
        </w:div>
      </w:divsChild>
    </w:div>
    <w:div w:id="1655791854">
      <w:bodyDiv w:val="1"/>
      <w:marLeft w:val="0"/>
      <w:marRight w:val="0"/>
      <w:marTop w:val="0"/>
      <w:marBottom w:val="0"/>
      <w:divBdr>
        <w:top w:val="none" w:sz="0" w:space="0" w:color="auto"/>
        <w:left w:val="none" w:sz="0" w:space="0" w:color="auto"/>
        <w:bottom w:val="none" w:sz="0" w:space="0" w:color="auto"/>
        <w:right w:val="none" w:sz="0" w:space="0" w:color="auto"/>
      </w:divBdr>
    </w:div>
    <w:div w:id="1813254725">
      <w:bodyDiv w:val="1"/>
      <w:marLeft w:val="0"/>
      <w:marRight w:val="0"/>
      <w:marTop w:val="0"/>
      <w:marBottom w:val="0"/>
      <w:divBdr>
        <w:top w:val="none" w:sz="0" w:space="0" w:color="auto"/>
        <w:left w:val="none" w:sz="0" w:space="0" w:color="auto"/>
        <w:bottom w:val="none" w:sz="0" w:space="0" w:color="auto"/>
        <w:right w:val="none" w:sz="0" w:space="0" w:color="auto"/>
      </w:divBdr>
    </w:div>
    <w:div w:id="192205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package" Target="embeddings/Microsoft_Visio_Drawing.vsdx"/><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hyperlink" Target="https://mentor.ieee.org/802.11/dcn/24/11-24-0171-21-00bn-tgbn-motions-list-part-1.pptx" TargetMode="External"/><Relationship Id="rId10" Type="http://schemas.microsoft.com/office/2018/08/relationships/commentsExtensible" Target="commentsExtensible.xml"/><Relationship Id="rId19" Type="http://schemas.microsoft.com/office/2011/relationships/people" Target="peop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package" Target="embeddings/Microsoft_Visio_Drawing1.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901919\Box\802.11\802-11-submi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8f6f869-1ed0-46b3-a227-1d3e52347e28}" enabled="1" method="Standard" siteId="{98e9ba89-e1a1-4e38-9007-8bdabc25de1d}" removed="0"/>
</clbl:labelList>
</file>

<file path=docProps/app.xml><?xml version="1.0" encoding="utf-8"?>
<Properties xmlns="http://schemas.openxmlformats.org/officeDocument/2006/extended-properties" xmlns:vt="http://schemas.openxmlformats.org/officeDocument/2006/docPropsVTypes">
  <Template>802-11-submission</Template>
  <TotalTime>12</TotalTime>
  <Pages>8</Pages>
  <Words>2001</Words>
  <Characters>11411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doc.: IEEE 802.11-24/xxxxr0</vt:lpstr>
    </vt:vector>
  </TitlesOfParts>
  <Company>Broadcom</Company>
  <LinksUpToDate>false</LinksUpToDate>
  <CharactersWithSpaces>13386</CharactersWithSpaces>
  <SharedDoc>false</SharedDoc>
  <HLinks>
    <vt:vector size="6" baseType="variant">
      <vt:variant>
        <vt:i4>3145780</vt:i4>
      </vt:variant>
      <vt:variant>
        <vt:i4>9</vt:i4>
      </vt:variant>
      <vt:variant>
        <vt:i4>0</vt:i4>
      </vt:variant>
      <vt:variant>
        <vt:i4>5</vt:i4>
      </vt:variant>
      <vt:variant>
        <vt:lpwstr>https://mentor.ieee.org/802.11/dcn/24/11-24-0171-21-00bn-tgbn-motions-list-part-1.pptx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802.11-24/xxxxr0</dc:title>
  <dc:subject>Submission</dc:subject>
  <dc:creator>sankal@qti.qualcomm.com</dc:creator>
  <cp:keywords>November 2024</cp:keywords>
  <dc:description>Sanket Kalamkar, Qualcomm, et al.</dc:description>
  <cp:lastModifiedBy>Sanket Kalamkar</cp:lastModifiedBy>
  <cp:revision>20</cp:revision>
  <cp:lastPrinted>1900-01-01T08:00:00Z</cp:lastPrinted>
  <dcterms:created xsi:type="dcterms:W3CDTF">2024-12-15T20:20:00Z</dcterms:created>
  <dcterms:modified xsi:type="dcterms:W3CDTF">2024-12-15T20:32:00Z</dcterms:modified>
</cp:coreProperties>
</file>