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050A78" w14:textId="77777777" w:rsidR="0030088D" w:rsidRDefault="00900B6B">
      <w:pPr>
        <w:pStyle w:val="T1"/>
        <w:pBdr>
          <w:bottom w:val="single" w:sz="6" w:space="0" w:color="000000"/>
        </w:pBdr>
        <w:spacing w:after="240"/>
      </w:pPr>
      <w:r>
        <w:t>IEEE P802.11</w:t>
      </w:r>
      <w:r>
        <w:br/>
        <w:t>Wireless LANs</w:t>
      </w:r>
    </w:p>
    <w:tbl>
      <w:tblPr>
        <w:tblW w:w="9576" w:type="dxa"/>
        <w:jc w:val="center"/>
        <w:tblLayout w:type="fixed"/>
        <w:tblLook w:val="0000" w:firstRow="0" w:lastRow="0" w:firstColumn="0" w:lastColumn="0" w:noHBand="0" w:noVBand="0"/>
      </w:tblPr>
      <w:tblGrid>
        <w:gridCol w:w="1548"/>
        <w:gridCol w:w="1439"/>
        <w:gridCol w:w="2611"/>
        <w:gridCol w:w="1620"/>
        <w:gridCol w:w="2358"/>
      </w:tblGrid>
      <w:tr w:rsidR="0030088D" w14:paraId="2DEBB988" w14:textId="77777777">
        <w:trPr>
          <w:trHeight w:val="485"/>
          <w:jc w:val="center"/>
        </w:trPr>
        <w:tc>
          <w:tcPr>
            <w:tcW w:w="9576" w:type="dxa"/>
            <w:gridSpan w:val="5"/>
            <w:tcBorders>
              <w:top w:val="single" w:sz="4" w:space="0" w:color="000000"/>
              <w:left w:val="single" w:sz="4" w:space="0" w:color="000000"/>
              <w:bottom w:val="single" w:sz="4" w:space="0" w:color="000000"/>
              <w:right w:val="single" w:sz="4" w:space="0" w:color="000000"/>
            </w:tcBorders>
            <w:vAlign w:val="center"/>
          </w:tcPr>
          <w:p w14:paraId="226F9675" w14:textId="77777777" w:rsidR="0030088D" w:rsidRDefault="00900B6B">
            <w:pPr>
              <w:pStyle w:val="T2"/>
            </w:pPr>
            <w:r>
              <w:rPr>
                <w:lang w:eastAsia="ko-KR"/>
              </w:rPr>
              <w:t xml:space="preserve">11bf D5.0 CR for </w:t>
            </w:r>
            <w:r>
              <w:rPr>
                <w:lang w:val="en-US" w:eastAsia="ko-KR"/>
              </w:rPr>
              <w:t>Replay Counter CIDs</w:t>
            </w:r>
          </w:p>
        </w:tc>
      </w:tr>
      <w:tr w:rsidR="0030088D" w14:paraId="7FD6669A" w14:textId="77777777">
        <w:trPr>
          <w:trHeight w:val="359"/>
          <w:jc w:val="center"/>
        </w:trPr>
        <w:tc>
          <w:tcPr>
            <w:tcW w:w="9576" w:type="dxa"/>
            <w:gridSpan w:val="5"/>
            <w:tcBorders>
              <w:top w:val="single" w:sz="4" w:space="0" w:color="000000"/>
              <w:left w:val="single" w:sz="4" w:space="0" w:color="000000"/>
              <w:bottom w:val="single" w:sz="4" w:space="0" w:color="000000"/>
              <w:right w:val="single" w:sz="4" w:space="0" w:color="000000"/>
            </w:tcBorders>
            <w:vAlign w:val="center"/>
          </w:tcPr>
          <w:p w14:paraId="473964A2" w14:textId="77777777" w:rsidR="0030088D" w:rsidRDefault="00900B6B">
            <w:pPr>
              <w:pStyle w:val="T2"/>
              <w:ind w:left="0"/>
              <w:rPr>
                <w:b w:val="0"/>
                <w:sz w:val="20"/>
              </w:rPr>
            </w:pPr>
            <w:r>
              <w:rPr>
                <w:sz w:val="20"/>
              </w:rPr>
              <w:t>Date:</w:t>
            </w:r>
            <w:r>
              <w:rPr>
                <w:b w:val="0"/>
                <w:sz w:val="20"/>
              </w:rPr>
              <w:t xml:space="preserve">  2024-</w:t>
            </w:r>
            <w:r>
              <w:rPr>
                <w:b w:val="0"/>
                <w:sz w:val="20"/>
                <w:lang w:eastAsia="ko-KR"/>
              </w:rPr>
              <w:t>10-25</w:t>
            </w:r>
          </w:p>
        </w:tc>
      </w:tr>
      <w:tr w:rsidR="0030088D" w14:paraId="12B6158E" w14:textId="77777777">
        <w:trPr>
          <w:cantSplit/>
          <w:jc w:val="center"/>
        </w:trPr>
        <w:tc>
          <w:tcPr>
            <w:tcW w:w="9576" w:type="dxa"/>
            <w:gridSpan w:val="5"/>
            <w:tcBorders>
              <w:top w:val="single" w:sz="4" w:space="0" w:color="000000"/>
              <w:left w:val="single" w:sz="4" w:space="0" w:color="000000"/>
              <w:bottom w:val="single" w:sz="4" w:space="0" w:color="000000"/>
              <w:right w:val="single" w:sz="4" w:space="0" w:color="000000"/>
            </w:tcBorders>
            <w:vAlign w:val="center"/>
          </w:tcPr>
          <w:p w14:paraId="5F2B1449" w14:textId="77777777" w:rsidR="0030088D" w:rsidRDefault="00900B6B">
            <w:pPr>
              <w:pStyle w:val="T2"/>
              <w:spacing w:after="0"/>
              <w:ind w:left="0" w:right="0"/>
              <w:jc w:val="left"/>
              <w:rPr>
                <w:sz w:val="20"/>
              </w:rPr>
            </w:pPr>
            <w:r>
              <w:rPr>
                <w:sz w:val="20"/>
              </w:rPr>
              <w:t>Author(s):</w:t>
            </w:r>
          </w:p>
        </w:tc>
      </w:tr>
      <w:tr w:rsidR="0030088D" w14:paraId="5C258E42" w14:textId="77777777">
        <w:trPr>
          <w:jc w:val="center"/>
        </w:trPr>
        <w:tc>
          <w:tcPr>
            <w:tcW w:w="1548" w:type="dxa"/>
            <w:tcBorders>
              <w:top w:val="single" w:sz="4" w:space="0" w:color="000000"/>
              <w:left w:val="single" w:sz="4" w:space="0" w:color="000000"/>
              <w:bottom w:val="single" w:sz="4" w:space="0" w:color="000000"/>
              <w:right w:val="single" w:sz="4" w:space="0" w:color="000000"/>
            </w:tcBorders>
            <w:vAlign w:val="center"/>
          </w:tcPr>
          <w:p w14:paraId="6E65A4AD" w14:textId="77777777" w:rsidR="0030088D" w:rsidRDefault="00900B6B">
            <w:pPr>
              <w:pStyle w:val="T2"/>
              <w:spacing w:after="0"/>
              <w:ind w:left="0" w:right="0"/>
              <w:jc w:val="left"/>
              <w:rPr>
                <w:sz w:val="20"/>
              </w:rPr>
            </w:pPr>
            <w:r>
              <w:rPr>
                <w:sz w:val="20"/>
              </w:rPr>
              <w:t>Name</w:t>
            </w:r>
          </w:p>
        </w:tc>
        <w:tc>
          <w:tcPr>
            <w:tcW w:w="1439" w:type="dxa"/>
            <w:tcBorders>
              <w:top w:val="single" w:sz="4" w:space="0" w:color="000000"/>
              <w:left w:val="single" w:sz="4" w:space="0" w:color="000000"/>
              <w:bottom w:val="single" w:sz="4" w:space="0" w:color="000000"/>
              <w:right w:val="single" w:sz="4" w:space="0" w:color="000000"/>
            </w:tcBorders>
            <w:vAlign w:val="center"/>
          </w:tcPr>
          <w:p w14:paraId="4C6B749D" w14:textId="77777777" w:rsidR="0030088D" w:rsidRDefault="00900B6B">
            <w:pPr>
              <w:pStyle w:val="T2"/>
              <w:spacing w:after="0"/>
              <w:ind w:left="0" w:right="0"/>
              <w:jc w:val="left"/>
              <w:rPr>
                <w:sz w:val="20"/>
              </w:rPr>
            </w:pPr>
            <w:r>
              <w:rPr>
                <w:sz w:val="20"/>
              </w:rPr>
              <w:t>Affiliation</w:t>
            </w:r>
          </w:p>
        </w:tc>
        <w:tc>
          <w:tcPr>
            <w:tcW w:w="2611" w:type="dxa"/>
            <w:tcBorders>
              <w:top w:val="single" w:sz="4" w:space="0" w:color="000000"/>
              <w:left w:val="single" w:sz="4" w:space="0" w:color="000000"/>
              <w:bottom w:val="single" w:sz="4" w:space="0" w:color="000000"/>
              <w:right w:val="single" w:sz="4" w:space="0" w:color="000000"/>
            </w:tcBorders>
            <w:vAlign w:val="center"/>
          </w:tcPr>
          <w:p w14:paraId="516576F0" w14:textId="77777777" w:rsidR="0030088D" w:rsidRDefault="00900B6B">
            <w:pPr>
              <w:pStyle w:val="T2"/>
              <w:spacing w:after="0"/>
              <w:ind w:left="0" w:right="0"/>
              <w:jc w:val="left"/>
              <w:rPr>
                <w:sz w:val="20"/>
              </w:rPr>
            </w:pPr>
            <w:r>
              <w:rPr>
                <w:sz w:val="20"/>
              </w:rPr>
              <w:t>Address</w:t>
            </w:r>
          </w:p>
        </w:tc>
        <w:tc>
          <w:tcPr>
            <w:tcW w:w="1620" w:type="dxa"/>
            <w:tcBorders>
              <w:top w:val="single" w:sz="4" w:space="0" w:color="000000"/>
              <w:left w:val="single" w:sz="4" w:space="0" w:color="000000"/>
              <w:bottom w:val="single" w:sz="4" w:space="0" w:color="000000"/>
              <w:right w:val="single" w:sz="4" w:space="0" w:color="000000"/>
            </w:tcBorders>
            <w:vAlign w:val="center"/>
          </w:tcPr>
          <w:p w14:paraId="3C90AF1A" w14:textId="77777777" w:rsidR="0030088D" w:rsidRDefault="00900B6B">
            <w:pPr>
              <w:pStyle w:val="T2"/>
              <w:spacing w:after="0"/>
              <w:ind w:left="0" w:right="0"/>
              <w:jc w:val="left"/>
              <w:rPr>
                <w:sz w:val="20"/>
              </w:rPr>
            </w:pPr>
            <w:r>
              <w:rPr>
                <w:sz w:val="20"/>
              </w:rPr>
              <w:t>Phone</w:t>
            </w:r>
          </w:p>
        </w:tc>
        <w:tc>
          <w:tcPr>
            <w:tcW w:w="2358" w:type="dxa"/>
            <w:tcBorders>
              <w:top w:val="single" w:sz="4" w:space="0" w:color="000000"/>
              <w:left w:val="single" w:sz="4" w:space="0" w:color="000000"/>
              <w:bottom w:val="single" w:sz="4" w:space="0" w:color="000000"/>
              <w:right w:val="single" w:sz="4" w:space="0" w:color="000000"/>
            </w:tcBorders>
            <w:vAlign w:val="center"/>
          </w:tcPr>
          <w:p w14:paraId="159A5117" w14:textId="77777777" w:rsidR="0030088D" w:rsidRDefault="00900B6B">
            <w:pPr>
              <w:pStyle w:val="T2"/>
              <w:spacing w:after="0"/>
              <w:ind w:left="0" w:right="0"/>
              <w:jc w:val="left"/>
              <w:rPr>
                <w:sz w:val="20"/>
              </w:rPr>
            </w:pPr>
            <w:r>
              <w:rPr>
                <w:sz w:val="20"/>
              </w:rPr>
              <w:t>Email</w:t>
            </w:r>
          </w:p>
        </w:tc>
      </w:tr>
      <w:tr w:rsidR="0030088D" w14:paraId="6382A59F" w14:textId="77777777">
        <w:trPr>
          <w:trHeight w:val="359"/>
          <w:jc w:val="center"/>
        </w:trPr>
        <w:tc>
          <w:tcPr>
            <w:tcW w:w="1548" w:type="dxa"/>
            <w:tcBorders>
              <w:top w:val="single" w:sz="4" w:space="0" w:color="000000"/>
              <w:left w:val="single" w:sz="4" w:space="0" w:color="000000"/>
              <w:bottom w:val="single" w:sz="4" w:space="0" w:color="000000"/>
              <w:right w:val="single" w:sz="4" w:space="0" w:color="000000"/>
            </w:tcBorders>
            <w:vAlign w:val="center"/>
          </w:tcPr>
          <w:p w14:paraId="27CF6EF1" w14:textId="77777777" w:rsidR="0030088D" w:rsidRDefault="00900B6B">
            <w:pPr>
              <w:pStyle w:val="T2"/>
              <w:spacing w:after="0"/>
              <w:ind w:left="0" w:right="0"/>
              <w:jc w:val="left"/>
              <w:rPr>
                <w:b w:val="0"/>
                <w:color w:val="000000"/>
                <w:sz w:val="18"/>
                <w:lang w:val="en-US"/>
              </w:rPr>
            </w:pPr>
            <w:r>
              <w:rPr>
                <w:b w:val="0"/>
                <w:color w:val="000000"/>
                <w:sz w:val="18"/>
                <w:lang w:val="en-US"/>
              </w:rPr>
              <w:t>Po-Kai Huang</w:t>
            </w:r>
          </w:p>
        </w:tc>
        <w:tc>
          <w:tcPr>
            <w:tcW w:w="1439" w:type="dxa"/>
            <w:tcBorders>
              <w:top w:val="single" w:sz="4" w:space="0" w:color="000000"/>
              <w:left w:val="single" w:sz="4" w:space="0" w:color="000000"/>
              <w:bottom w:val="single" w:sz="4" w:space="0" w:color="000000"/>
              <w:right w:val="single" w:sz="4" w:space="0" w:color="000000"/>
            </w:tcBorders>
            <w:vAlign w:val="center"/>
          </w:tcPr>
          <w:p w14:paraId="5BDFDBC8" w14:textId="77777777" w:rsidR="0030088D" w:rsidRDefault="00900B6B">
            <w:pPr>
              <w:pStyle w:val="T2"/>
              <w:spacing w:after="0"/>
              <w:ind w:left="0" w:right="0"/>
              <w:jc w:val="left"/>
              <w:rPr>
                <w:b w:val="0"/>
                <w:sz w:val="18"/>
                <w:lang w:eastAsia="ko-KR"/>
              </w:rPr>
            </w:pPr>
            <w:r>
              <w:rPr>
                <w:b w:val="0"/>
                <w:color w:val="000000"/>
                <w:sz w:val="18"/>
                <w:lang w:val="en-US"/>
              </w:rPr>
              <w:t>Intel</w:t>
            </w:r>
          </w:p>
        </w:tc>
        <w:tc>
          <w:tcPr>
            <w:tcW w:w="2611" w:type="dxa"/>
            <w:tcBorders>
              <w:top w:val="single" w:sz="4" w:space="0" w:color="000000"/>
              <w:left w:val="single" w:sz="4" w:space="0" w:color="000000"/>
              <w:bottom w:val="single" w:sz="4" w:space="0" w:color="000000"/>
              <w:right w:val="single" w:sz="4" w:space="0" w:color="000000"/>
            </w:tcBorders>
            <w:vAlign w:val="center"/>
          </w:tcPr>
          <w:p w14:paraId="35FF6564" w14:textId="77777777" w:rsidR="0030088D" w:rsidRDefault="0030088D">
            <w:pPr>
              <w:pStyle w:val="T2"/>
              <w:spacing w:after="0"/>
              <w:ind w:left="0" w:right="0"/>
              <w:jc w:val="left"/>
              <w:rPr>
                <w:b w:val="0"/>
                <w:sz w:val="18"/>
                <w:lang w:eastAsia="ko-KR"/>
              </w:rPr>
            </w:pPr>
          </w:p>
        </w:tc>
        <w:tc>
          <w:tcPr>
            <w:tcW w:w="1620" w:type="dxa"/>
            <w:tcBorders>
              <w:top w:val="single" w:sz="4" w:space="0" w:color="000000"/>
              <w:left w:val="single" w:sz="4" w:space="0" w:color="000000"/>
              <w:bottom w:val="single" w:sz="4" w:space="0" w:color="000000"/>
              <w:right w:val="single" w:sz="4" w:space="0" w:color="000000"/>
            </w:tcBorders>
            <w:vAlign w:val="center"/>
          </w:tcPr>
          <w:p w14:paraId="21E19016" w14:textId="77777777" w:rsidR="0030088D" w:rsidRDefault="0030088D">
            <w:pPr>
              <w:pStyle w:val="T2"/>
              <w:spacing w:after="0"/>
              <w:ind w:left="0" w:right="0"/>
              <w:jc w:val="left"/>
              <w:rPr>
                <w:b w:val="0"/>
                <w:sz w:val="18"/>
                <w:lang w:eastAsia="ko-KR"/>
              </w:rPr>
            </w:pPr>
          </w:p>
        </w:tc>
        <w:tc>
          <w:tcPr>
            <w:tcW w:w="2358" w:type="dxa"/>
            <w:tcBorders>
              <w:top w:val="single" w:sz="4" w:space="0" w:color="000000"/>
              <w:left w:val="single" w:sz="4" w:space="0" w:color="000000"/>
              <w:bottom w:val="single" w:sz="4" w:space="0" w:color="000000"/>
              <w:right w:val="single" w:sz="4" w:space="0" w:color="000000"/>
            </w:tcBorders>
            <w:vAlign w:val="center"/>
          </w:tcPr>
          <w:p w14:paraId="65615EE7" w14:textId="77777777" w:rsidR="0030088D" w:rsidRDefault="00900B6B">
            <w:pPr>
              <w:pStyle w:val="T2"/>
              <w:spacing w:after="0"/>
              <w:ind w:left="0" w:right="0"/>
              <w:jc w:val="left"/>
              <w:rPr>
                <w:b w:val="0"/>
                <w:sz w:val="18"/>
                <w:lang w:eastAsia="ko-KR"/>
              </w:rPr>
            </w:pPr>
            <w:r>
              <w:rPr>
                <w:b w:val="0"/>
                <w:sz w:val="18"/>
                <w:lang w:val="en-US"/>
              </w:rPr>
              <w:t>po-kai.huang@intel.com</w:t>
            </w:r>
          </w:p>
        </w:tc>
      </w:tr>
    </w:tbl>
    <w:p w14:paraId="2618BF92" w14:textId="11EA537D" w:rsidR="0030088D" w:rsidRDefault="00900B6B">
      <w:pPr>
        <w:pStyle w:val="T1"/>
        <w:spacing w:after="120"/>
        <w:rPr>
          <w:sz w:val="22"/>
        </w:rPr>
      </w:pPr>
      <w:r>
        <w:rPr>
          <w:noProof/>
        </w:rPr>
        <w:pict w14:anchorId="118E9CA9">
          <v:rect id="Text Box 2" o:spid="_x0000_s1026" style="position:absolute;left:0;text-align:left;margin-left:-4.5pt;margin-top:15.4pt;width:468pt;height:375.05pt;z-index:2;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" stroked="f" strokeweight="0">
            <v:textbox>
              <w:txbxContent>
                <w:p w14:paraId="7F25B981" w14:textId="77777777" w:rsidR="0030088D" w:rsidRDefault="00900B6B">
                  <w:pPr>
                    <w:pStyle w:val="T1"/>
                    <w:spacing w:after="120"/>
                  </w:pPr>
                  <w:r>
                    <w:t>Abstract</w:t>
                  </w:r>
                </w:p>
                <w:p w14:paraId="654A827F" w14:textId="77777777" w:rsidR="0030088D" w:rsidRDefault="00900B6B">
                  <w:pPr>
                    <w:pStyle w:val="FrameContents"/>
                    <w:jc w:val="both"/>
                    <w:rPr>
                      <w:rFonts w:eastAsia="Malgun Gothic"/>
                      <w:sz w:val="18"/>
                      <w:lang w:eastAsia="ko-KR"/>
                    </w:rPr>
                  </w:pPr>
                  <w:r>
                    <w:rPr>
                      <w:rFonts w:eastAsia="Malgun Gothic"/>
                      <w:sz w:val="18"/>
                      <w:lang w:eastAsia="ko-KR"/>
                    </w:rPr>
                    <w:t xml:space="preserve">This submission proposes resolutions for the following </w:t>
                  </w:r>
                  <w:r>
                    <w:rPr>
                      <w:rFonts w:eastAsia="Malgun Gothic"/>
                      <w:sz w:val="18"/>
                      <w:lang w:eastAsia="ko-KR"/>
                    </w:rPr>
                    <w:t>CIDs:</w:t>
                  </w:r>
                </w:p>
                <w:p w14:paraId="767D2D0E" w14:textId="77777777" w:rsidR="0030088D" w:rsidRDefault="0030088D">
                  <w:pPr>
                    <w:pStyle w:val="FrameContents"/>
                    <w:jc w:val="both"/>
                    <w:rPr>
                      <w:rFonts w:eastAsia="Malgun Gothic"/>
                      <w:sz w:val="18"/>
                    </w:rPr>
                  </w:pPr>
                </w:p>
                <w:p w14:paraId="3B367A02" w14:textId="77777777" w:rsidR="0030088D" w:rsidRDefault="00900B6B">
                  <w:pPr>
                    <w:pStyle w:val="FrameContents"/>
                    <w:jc w:val="both"/>
                    <w:rPr>
                      <w:rFonts w:eastAsia="Malgun Gothic"/>
                      <w:sz w:val="18"/>
                    </w:rPr>
                  </w:pPr>
                  <w:r>
                    <w:rPr>
                      <w:rFonts w:eastAsia="Malgun Gothic"/>
                      <w:sz w:val="18"/>
                    </w:rPr>
                    <w:t xml:space="preserve">13, 14, 16, 17, 18 </w:t>
                  </w:r>
                </w:p>
                <w:p w14:paraId="33F36563" w14:textId="77777777" w:rsidR="0030088D" w:rsidRDefault="0030088D">
                  <w:pPr>
                    <w:pStyle w:val="FrameContents"/>
                    <w:jc w:val="both"/>
                    <w:rPr>
                      <w:rFonts w:eastAsia="Malgun Gothic"/>
                      <w:sz w:val="18"/>
                    </w:rPr>
                  </w:pPr>
                </w:p>
                <w:p w14:paraId="1B854575" w14:textId="77777777" w:rsidR="0030088D" w:rsidRDefault="00900B6B">
                  <w:pPr>
                    <w:pStyle w:val="FrameContents"/>
                    <w:jc w:val="both"/>
                    <w:rPr>
                      <w:rFonts w:eastAsia="Malgun Gothic"/>
                      <w:sz w:val="18"/>
                    </w:rPr>
                  </w:pPr>
                  <w:r>
                    <w:rPr>
                      <w:rFonts w:eastAsia="Malgun Gothic"/>
                      <w:sz w:val="18"/>
                    </w:rPr>
                    <w:t>Revisions:</w:t>
                  </w:r>
                </w:p>
                <w:p w14:paraId="62C65FB6" w14:textId="77777777" w:rsidR="0030088D" w:rsidRDefault="00900B6B">
                  <w:pPr>
                    <w:pStyle w:val="FrameContents"/>
                    <w:numPr>
                      <w:ilvl w:val="0"/>
                      <w:numId w:val="1"/>
                    </w:numPr>
                    <w:jc w:val="both"/>
                    <w:rPr>
                      <w:ins w:id="0" w:author="Huang, Po-kai" w:date="2024-10-29T16:27:00Z" w16du:dateUtc="2024-10-29T23:27:00Z"/>
                      <w:rFonts w:eastAsia="Malgun Gothic"/>
                      <w:sz w:val="18"/>
                    </w:rPr>
                  </w:pPr>
                  <w:r>
                    <w:rPr>
                      <w:rFonts w:eastAsia="Malgun Gothic"/>
                      <w:sz w:val="18"/>
                    </w:rPr>
                    <w:t>Rev 0: Initial version of the document.</w:t>
                  </w:r>
                </w:p>
                <w:p w14:paraId="5AA3C51F" w14:textId="3DEE4BC2" w:rsidR="00900B6B" w:rsidRDefault="00900B6B">
                  <w:pPr>
                    <w:pStyle w:val="FrameContents"/>
                    <w:numPr>
                      <w:ilvl w:val="0"/>
                      <w:numId w:val="1"/>
                    </w:numPr>
                    <w:jc w:val="both"/>
                    <w:rPr>
                      <w:rFonts w:eastAsia="Malgun Gothic"/>
                      <w:sz w:val="18"/>
                    </w:rPr>
                  </w:pPr>
                  <w:r>
                    <w:rPr>
                      <w:rFonts w:eastAsia="Malgun Gothic"/>
                      <w:sz w:val="18"/>
                    </w:rPr>
                    <w:t>Rev 1: Revision based on feedback from Henry.</w:t>
                  </w:r>
                </w:p>
                <w:p w14:paraId="6F52AA85" w14:textId="77777777" w:rsidR="0030088D" w:rsidRDefault="0030088D">
                  <w:pPr>
                    <w:pStyle w:val="FrameContents"/>
                    <w:ind w:left="720"/>
                    <w:jc w:val="both"/>
                    <w:rPr>
                      <w:rFonts w:eastAsia="Malgun Gothic"/>
                      <w:sz w:val="18"/>
                    </w:rPr>
                  </w:pPr>
                </w:p>
                <w:p w14:paraId="5164B59D" w14:textId="77777777" w:rsidR="0030088D" w:rsidRDefault="0030088D">
                  <w:pPr>
                    <w:pStyle w:val="ListParagraph"/>
                    <w:ind w:left="0"/>
                    <w:contextualSpacing/>
                    <w:rPr>
                      <w:lang w:val="en-US"/>
                    </w:rPr>
                  </w:pPr>
                </w:p>
              </w:txbxContent>
            </v:textbox>
          </v:rect>
        </w:pict>
      </w:r>
    </w:p>
    <w:p w14:paraId="1E7A12B7" w14:textId="77777777" w:rsidR="0030088D" w:rsidRDefault="0030088D"/>
    <w:p w14:paraId="4C2CC5AE" w14:textId="77777777" w:rsidR="0030088D" w:rsidRDefault="0030088D"/>
    <w:p w14:paraId="6CA87DD3" w14:textId="77777777" w:rsidR="0030088D" w:rsidRDefault="00900B6B">
      <w:r>
        <w:br w:type="page"/>
      </w:r>
    </w:p>
    <w:p w14:paraId="16EFEAC9" w14:textId="77777777" w:rsidR="0030088D" w:rsidRDefault="00900B6B">
      <w:pPr>
        <w:rPr>
          <w:rFonts w:eastAsia="Malgun Gothic"/>
        </w:rPr>
      </w:pPr>
      <w:r>
        <w:rPr>
          <w:rFonts w:eastAsia="Malgun Gothic"/>
        </w:rPr>
        <w:lastRenderedPageBreak/>
        <w:t>Interpretation of a Motion to Adopt</w:t>
      </w:r>
    </w:p>
    <w:p w14:paraId="0D0EE07D" w14:textId="77777777" w:rsidR="0030088D" w:rsidRDefault="0030088D">
      <w:pPr>
        <w:rPr>
          <w:rFonts w:eastAsia="Malgun Gothic"/>
          <w:lang w:eastAsia="ko-KR"/>
        </w:rPr>
      </w:pPr>
    </w:p>
    <w:p w14:paraId="0EC6C91F" w14:textId="77777777" w:rsidR="0030088D" w:rsidRDefault="00900B6B">
      <w:pPr>
        <w:rPr>
          <w:rFonts w:eastAsia="Malgun Gothic"/>
          <w:lang w:eastAsia="ko-KR"/>
        </w:rPr>
      </w:pPr>
      <w:r>
        <w:rPr>
          <w:rFonts w:eastAsia="Malgun Gothic"/>
          <w:lang w:eastAsia="ko-KR"/>
        </w:rPr>
        <w:t xml:space="preserve">A motion to approve this submission means that the editing instructions and any changed or added material are actioned in the </w:t>
      </w:r>
      <w:r>
        <w:rPr>
          <w:rFonts w:eastAsia="Malgun Gothic"/>
          <w:lang w:eastAsia="ko-KR"/>
        </w:rPr>
        <w:t>TGbf D5.0 Draft.  This introduction is not part of the adopted material.</w:t>
      </w:r>
    </w:p>
    <w:p w14:paraId="7B1E5617" w14:textId="77777777" w:rsidR="0030088D" w:rsidRDefault="0030088D">
      <w:pPr>
        <w:rPr>
          <w:rFonts w:eastAsia="Malgun Gothic"/>
          <w:lang w:eastAsia="ko-KR"/>
        </w:rPr>
      </w:pPr>
    </w:p>
    <w:p w14:paraId="55D9BA86" w14:textId="77777777" w:rsidR="0030088D" w:rsidRDefault="00900B6B">
      <w:pPr>
        <w:rPr>
          <w:rFonts w:eastAsia="Malgun Gothic"/>
          <w:b/>
          <w:bCs/>
          <w:i/>
          <w:iCs/>
          <w:lang w:eastAsia="ko-KR"/>
        </w:rPr>
      </w:pPr>
      <w:r>
        <w:rPr>
          <w:rFonts w:eastAsia="Malgun Gothic"/>
          <w:b/>
          <w:bCs/>
          <w:i/>
          <w:iCs/>
          <w:lang w:eastAsia="ko-KR"/>
        </w:rPr>
        <w:t>Editing instructions formatted like this are intended to be copied into the TGbf D5.0 Draft. (i.e. they are instructions to the 802.11 editor on how to merge the text with the baseline documents). TGbf Editor: Editing instructions preceded by “TGbf Editor” are instructions to the TGbf editor to modify existing material in the TGbf draft.  As a result of adopting the changes, the TGbf editor will execute the instructions rather than copy them to the TGbf Draft.</w:t>
      </w:r>
    </w:p>
    <w:p w14:paraId="1CD57E6C" w14:textId="77777777" w:rsidR="0030088D" w:rsidRDefault="0030088D">
      <w:pPr>
        <w:tabs>
          <w:tab w:val="left" w:pos="967"/>
        </w:tabs>
      </w:pPr>
    </w:p>
    <w:tbl>
      <w:tblPr>
        <w:tblW w:w="10950" w:type="dxa"/>
        <w:tblInd w:w="-456" w:type="dxa"/>
        <w:tblLayout w:type="fixed"/>
        <w:tblLook w:val="04A0" w:firstRow="1" w:lastRow="0" w:firstColumn="1" w:lastColumn="0" w:noHBand="0" w:noVBand="1"/>
      </w:tblPr>
      <w:tblGrid>
        <w:gridCol w:w="721"/>
        <w:gridCol w:w="900"/>
        <w:gridCol w:w="721"/>
        <w:gridCol w:w="900"/>
        <w:gridCol w:w="2875"/>
        <w:gridCol w:w="1625"/>
        <w:gridCol w:w="3208"/>
      </w:tblGrid>
      <w:tr w:rsidR="0030088D" w14:paraId="39E3F5D5" w14:textId="77777777">
        <w:trPr>
          <w:trHeight w:val="980"/>
        </w:trPr>
        <w:tc>
          <w:tcPr>
            <w:tcW w:w="720" w:type="dxa"/>
            <w:tcBorders>
              <w:top w:val="single" w:sz="4" w:space="0" w:color="000000"/>
              <w:left w:val="single" w:sz="4" w:space="0" w:color="000000"/>
              <w:bottom w:val="single" w:sz="4" w:space="0" w:color="000000"/>
              <w:right w:val="single" w:sz="4" w:space="0" w:color="000000"/>
            </w:tcBorders>
            <w:shd w:val="clear" w:color="auto" w:fill="auto"/>
          </w:tcPr>
          <w:p w14:paraId="455FC39C" w14:textId="77777777" w:rsidR="0030088D" w:rsidRDefault="00900B6B">
            <w:pPr>
              <w:widowControl w:val="0"/>
              <w:rPr>
                <w:rFonts w:ascii="Calibri" w:eastAsia="Malgun Gothic" w:hAnsi="Calibri" w:cs="Calibri" w:hint="eastAsia"/>
                <w:sz w:val="18"/>
                <w:szCs w:val="18"/>
              </w:rPr>
            </w:pPr>
            <w:r>
              <w:rPr>
                <w:b/>
                <w:bCs/>
                <w:sz w:val="16"/>
                <w:szCs w:val="16"/>
                <w:lang w:eastAsia="ko-KR"/>
              </w:rPr>
              <w:t>CID</w:t>
            </w:r>
          </w:p>
        </w:tc>
        <w:tc>
          <w:tcPr>
            <w:tcW w:w="900" w:type="dxa"/>
            <w:tcBorders>
              <w:top w:val="single" w:sz="4" w:space="0" w:color="000000"/>
              <w:left w:val="single" w:sz="4" w:space="0" w:color="000000"/>
              <w:bottom w:val="single" w:sz="4" w:space="0" w:color="000000"/>
              <w:right w:val="single" w:sz="4" w:space="0" w:color="000000"/>
            </w:tcBorders>
            <w:shd w:val="clear" w:color="auto" w:fill="auto"/>
          </w:tcPr>
          <w:p w14:paraId="05E0115D" w14:textId="77777777" w:rsidR="0030088D" w:rsidRDefault="00900B6B">
            <w:pPr>
              <w:widowControl w:val="0"/>
              <w:rPr>
                <w:rFonts w:ascii="Calibri" w:eastAsia="Malgun Gothic" w:hAnsi="Calibri" w:cs="Calibri" w:hint="eastAsia"/>
                <w:sz w:val="18"/>
                <w:szCs w:val="18"/>
              </w:rPr>
            </w:pPr>
            <w:r>
              <w:rPr>
                <w:b/>
                <w:bCs/>
                <w:sz w:val="16"/>
                <w:szCs w:val="16"/>
                <w:lang w:eastAsia="ko-KR"/>
              </w:rPr>
              <w:t>Commenter</w:t>
            </w:r>
          </w:p>
        </w:tc>
        <w:tc>
          <w:tcPr>
            <w:tcW w:w="721" w:type="dxa"/>
            <w:tcBorders>
              <w:top w:val="single" w:sz="4" w:space="0" w:color="000000"/>
              <w:left w:val="single" w:sz="4" w:space="0" w:color="000000"/>
              <w:bottom w:val="single" w:sz="4" w:space="0" w:color="000000"/>
              <w:right w:val="single" w:sz="4" w:space="0" w:color="000000"/>
            </w:tcBorders>
            <w:shd w:val="clear" w:color="auto" w:fill="auto"/>
          </w:tcPr>
          <w:p w14:paraId="0006E086" w14:textId="77777777" w:rsidR="0030088D" w:rsidRDefault="00900B6B">
            <w:pPr>
              <w:widowControl w:val="0"/>
              <w:rPr>
                <w:rFonts w:ascii="Calibri" w:eastAsia="Malgun Gothic" w:hAnsi="Calibri" w:cs="Calibri" w:hint="eastAsia"/>
                <w:sz w:val="18"/>
                <w:szCs w:val="18"/>
              </w:rPr>
            </w:pPr>
            <w:r>
              <w:rPr>
                <w:b/>
                <w:bCs/>
                <w:sz w:val="16"/>
                <w:szCs w:val="16"/>
                <w:lang w:eastAsia="ko-KR"/>
              </w:rPr>
              <w:t>Clause</w:t>
            </w:r>
          </w:p>
        </w:tc>
        <w:tc>
          <w:tcPr>
            <w:tcW w:w="900" w:type="dxa"/>
            <w:tcBorders>
              <w:top w:val="single" w:sz="4" w:space="0" w:color="000000"/>
              <w:left w:val="single" w:sz="4" w:space="0" w:color="000000"/>
              <w:bottom w:val="single" w:sz="4" w:space="0" w:color="000000"/>
              <w:right w:val="single" w:sz="4" w:space="0" w:color="000000"/>
            </w:tcBorders>
            <w:shd w:val="clear" w:color="auto" w:fill="auto"/>
          </w:tcPr>
          <w:p w14:paraId="22E02FF3" w14:textId="77777777" w:rsidR="0030088D" w:rsidRDefault="00900B6B">
            <w:pPr>
              <w:widowControl w:val="0"/>
              <w:rPr>
                <w:rFonts w:ascii="Calibri" w:eastAsia="Malgun Gothic" w:hAnsi="Calibri" w:cs="Calibri" w:hint="eastAsia"/>
                <w:sz w:val="18"/>
                <w:szCs w:val="18"/>
              </w:rPr>
            </w:pPr>
            <w:r>
              <w:rPr>
                <w:b/>
                <w:bCs/>
                <w:sz w:val="16"/>
                <w:szCs w:val="16"/>
                <w:lang w:eastAsia="ko-KR"/>
              </w:rPr>
              <w:t>P.L</w:t>
            </w:r>
          </w:p>
        </w:tc>
        <w:tc>
          <w:tcPr>
            <w:tcW w:w="2875" w:type="dxa"/>
            <w:tcBorders>
              <w:top w:val="single" w:sz="4" w:space="0" w:color="000000"/>
              <w:left w:val="single" w:sz="4" w:space="0" w:color="000000"/>
              <w:bottom w:val="single" w:sz="4" w:space="0" w:color="000000"/>
              <w:right w:val="single" w:sz="4" w:space="0" w:color="000000"/>
            </w:tcBorders>
            <w:shd w:val="clear" w:color="auto" w:fill="auto"/>
          </w:tcPr>
          <w:p w14:paraId="0D9C4AC2" w14:textId="77777777" w:rsidR="0030088D" w:rsidRDefault="00900B6B">
            <w:pPr>
              <w:widowControl w:val="0"/>
              <w:rPr>
                <w:rFonts w:ascii="Calibri" w:eastAsia="Malgun Gothic" w:hAnsi="Calibri" w:cs="Calibri" w:hint="eastAsia"/>
                <w:sz w:val="18"/>
                <w:szCs w:val="18"/>
              </w:rPr>
            </w:pPr>
            <w:r>
              <w:rPr>
                <w:b/>
                <w:bCs/>
                <w:sz w:val="16"/>
                <w:szCs w:val="16"/>
                <w:lang w:eastAsia="ko-KR"/>
              </w:rPr>
              <w:t>Comment</w:t>
            </w:r>
          </w:p>
        </w:tc>
        <w:tc>
          <w:tcPr>
            <w:tcW w:w="1625" w:type="dxa"/>
            <w:tcBorders>
              <w:top w:val="single" w:sz="4" w:space="0" w:color="000000"/>
              <w:left w:val="single" w:sz="4" w:space="0" w:color="000000"/>
              <w:bottom w:val="single" w:sz="4" w:space="0" w:color="000000"/>
              <w:right w:val="single" w:sz="4" w:space="0" w:color="000000"/>
            </w:tcBorders>
            <w:shd w:val="clear" w:color="auto" w:fill="auto"/>
          </w:tcPr>
          <w:p w14:paraId="3FECAE8C" w14:textId="77777777" w:rsidR="0030088D" w:rsidRDefault="00900B6B">
            <w:pPr>
              <w:widowControl w:val="0"/>
              <w:rPr>
                <w:rFonts w:ascii="Calibri" w:eastAsia="Malgun Gothic" w:hAnsi="Calibri" w:cs="Calibri" w:hint="eastAsia"/>
                <w:sz w:val="18"/>
                <w:szCs w:val="18"/>
              </w:rPr>
            </w:pPr>
            <w:r>
              <w:rPr>
                <w:b/>
                <w:bCs/>
                <w:sz w:val="16"/>
                <w:szCs w:val="16"/>
                <w:lang w:eastAsia="ko-KR"/>
              </w:rPr>
              <w:t>Proposed Change</w:t>
            </w:r>
          </w:p>
        </w:tc>
        <w:tc>
          <w:tcPr>
            <w:tcW w:w="3208" w:type="dxa"/>
            <w:tcBorders>
              <w:top w:val="single" w:sz="4" w:space="0" w:color="000000"/>
              <w:left w:val="single" w:sz="4" w:space="0" w:color="000000"/>
              <w:bottom w:val="single" w:sz="4" w:space="0" w:color="000000"/>
              <w:right w:val="single" w:sz="4" w:space="0" w:color="000000"/>
            </w:tcBorders>
            <w:shd w:val="clear" w:color="auto" w:fill="auto"/>
          </w:tcPr>
          <w:p w14:paraId="75F101EE" w14:textId="77777777" w:rsidR="0030088D" w:rsidRDefault="00900B6B">
            <w:pPr>
              <w:widowControl w:val="0"/>
              <w:rPr>
                <w:rFonts w:ascii="Calibri" w:eastAsia="Malgun Gothic" w:hAnsi="Calibri" w:cs="Calibri" w:hint="eastAsia"/>
                <w:sz w:val="18"/>
                <w:szCs w:val="18"/>
              </w:rPr>
            </w:pPr>
            <w:r>
              <w:rPr>
                <w:b/>
                <w:bCs/>
                <w:sz w:val="16"/>
                <w:szCs w:val="16"/>
                <w:lang w:eastAsia="ko-KR"/>
              </w:rPr>
              <w:t>Resolution</w:t>
            </w:r>
          </w:p>
        </w:tc>
      </w:tr>
      <w:tr w:rsidR="0030088D" w14:paraId="16F6F922" w14:textId="77777777">
        <w:trPr>
          <w:trHeight w:val="980"/>
        </w:trPr>
        <w:tc>
          <w:tcPr>
            <w:tcW w:w="720" w:type="dxa"/>
            <w:tcBorders>
              <w:top w:val="single" w:sz="4" w:space="0" w:color="000000"/>
              <w:left w:val="single" w:sz="4" w:space="0" w:color="000000"/>
              <w:bottom w:val="single" w:sz="4" w:space="0" w:color="000000"/>
              <w:right w:val="single" w:sz="4" w:space="0" w:color="000000"/>
            </w:tcBorders>
            <w:shd w:val="clear" w:color="auto" w:fill="auto"/>
          </w:tcPr>
          <w:p w14:paraId="795AB548" w14:textId="77777777" w:rsidR="0030088D" w:rsidRDefault="00900B6B">
            <w:pPr>
              <w:rPr>
                <w:rFonts w:ascii="Calibri" w:eastAsia="Malgun Gothic" w:hAnsi="Calibri" w:cs="Arial" w:hint="eastAsia"/>
                <w:sz w:val="18"/>
                <w:szCs w:val="18"/>
              </w:rPr>
            </w:pPr>
            <w:r>
              <w:rPr>
                <w:rFonts w:ascii="Calibri" w:eastAsia="Malgun Gothic" w:hAnsi="Calibri" w:cs="Arial"/>
                <w:sz w:val="18"/>
                <w:szCs w:val="18"/>
              </w:rPr>
              <w:t>R1-13</w:t>
            </w:r>
          </w:p>
        </w:tc>
        <w:tc>
          <w:tcPr>
            <w:tcW w:w="900" w:type="dxa"/>
            <w:tcBorders>
              <w:top w:val="single" w:sz="4" w:space="0" w:color="000000"/>
              <w:left w:val="single" w:sz="4" w:space="0" w:color="000000"/>
              <w:bottom w:val="single" w:sz="4" w:space="0" w:color="000000"/>
              <w:right w:val="single" w:sz="4" w:space="0" w:color="000000"/>
            </w:tcBorders>
            <w:shd w:val="clear" w:color="auto" w:fill="auto"/>
          </w:tcPr>
          <w:p w14:paraId="27E9813F" w14:textId="77777777" w:rsidR="0030088D" w:rsidRDefault="00900B6B">
            <w:pPr>
              <w:rPr>
                <w:rFonts w:ascii="Calibri" w:eastAsia="Malgun Gothic" w:hAnsi="Calibri" w:cs="Arial" w:hint="eastAsia"/>
                <w:sz w:val="18"/>
                <w:szCs w:val="18"/>
              </w:rPr>
            </w:pPr>
            <w:r>
              <w:rPr>
                <w:rFonts w:ascii="Calibri" w:eastAsia="Malgun Gothic" w:hAnsi="Calibri" w:cs="Arial"/>
                <w:sz w:val="18"/>
                <w:szCs w:val="18"/>
              </w:rPr>
              <w:t>Henry Ptasinski</w:t>
            </w:r>
          </w:p>
        </w:tc>
        <w:tc>
          <w:tcPr>
            <w:tcW w:w="721" w:type="dxa"/>
            <w:tcBorders>
              <w:top w:val="single" w:sz="4" w:space="0" w:color="000000"/>
              <w:left w:val="single" w:sz="4" w:space="0" w:color="000000"/>
              <w:bottom w:val="single" w:sz="4" w:space="0" w:color="000000"/>
              <w:right w:val="single" w:sz="4" w:space="0" w:color="000000"/>
            </w:tcBorders>
            <w:shd w:val="clear" w:color="auto" w:fill="auto"/>
          </w:tcPr>
          <w:p w14:paraId="44100B8E" w14:textId="77777777" w:rsidR="0030088D" w:rsidRDefault="00900B6B">
            <w:pPr>
              <w:rPr>
                <w:rFonts w:ascii="Calibri" w:eastAsia="Malgun Gothic" w:hAnsi="Calibri" w:cs="Arial" w:hint="eastAsia"/>
                <w:sz w:val="18"/>
                <w:szCs w:val="18"/>
              </w:rPr>
            </w:pPr>
            <w:r>
              <w:rPr>
                <w:rFonts w:ascii="Calibri" w:eastAsia="Malgun Gothic" w:hAnsi="Calibri" w:cs="Arial"/>
                <w:sz w:val="18"/>
                <w:szCs w:val="18"/>
              </w:rPr>
              <w:t>12.5.4.4.4</w:t>
            </w:r>
          </w:p>
        </w:tc>
        <w:tc>
          <w:tcPr>
            <w:tcW w:w="900" w:type="dxa"/>
            <w:tcBorders>
              <w:top w:val="single" w:sz="4" w:space="0" w:color="000000"/>
              <w:left w:val="single" w:sz="4" w:space="0" w:color="000000"/>
              <w:bottom w:val="single" w:sz="4" w:space="0" w:color="000000"/>
              <w:right w:val="single" w:sz="4" w:space="0" w:color="000000"/>
            </w:tcBorders>
            <w:shd w:val="clear" w:color="auto" w:fill="auto"/>
          </w:tcPr>
          <w:p w14:paraId="36980CDF" w14:textId="77777777" w:rsidR="0030088D" w:rsidRDefault="00900B6B">
            <w:pPr>
              <w:rPr>
                <w:rFonts w:ascii="Calibri" w:eastAsia="Malgun Gothic" w:hAnsi="Calibri" w:cs="Arial" w:hint="eastAsia"/>
                <w:sz w:val="18"/>
                <w:szCs w:val="18"/>
              </w:rPr>
            </w:pPr>
            <w:r>
              <w:rPr>
                <w:rFonts w:ascii="Calibri" w:eastAsia="Malgun Gothic" w:hAnsi="Calibri" w:cs="Arial"/>
                <w:sz w:val="18"/>
                <w:szCs w:val="18"/>
              </w:rPr>
              <w:t>206.10</w:t>
            </w:r>
          </w:p>
        </w:tc>
        <w:tc>
          <w:tcPr>
            <w:tcW w:w="2875" w:type="dxa"/>
            <w:tcBorders>
              <w:top w:val="single" w:sz="4" w:space="0" w:color="000000"/>
              <w:left w:val="single" w:sz="4" w:space="0" w:color="000000"/>
              <w:bottom w:val="single" w:sz="4" w:space="0" w:color="000000"/>
              <w:right w:val="single" w:sz="4" w:space="0" w:color="000000"/>
            </w:tcBorders>
            <w:shd w:val="clear" w:color="auto" w:fill="auto"/>
          </w:tcPr>
          <w:p w14:paraId="02328907" w14:textId="77777777" w:rsidR="0030088D" w:rsidRDefault="00900B6B">
            <w:pPr>
              <w:rPr>
                <w:rFonts w:ascii="Calibri" w:eastAsia="Malgun Gothic" w:hAnsi="Calibri" w:cs="Arial" w:hint="eastAsia"/>
                <w:sz w:val="18"/>
                <w:szCs w:val="18"/>
              </w:rPr>
            </w:pPr>
            <w:r>
              <w:rPr>
                <w:rFonts w:ascii="Calibri" w:eastAsia="Malgun Gothic" w:hAnsi="Calibri" w:cs="Arial"/>
                <w:sz w:val="18"/>
                <w:szCs w:val="18"/>
              </w:rPr>
              <w:t xml:space="preserve">Normative requirements should not be in parenthesis (and in addition, a closing parenthesis is missing).  Text is </w:t>
            </w:r>
            <w:r>
              <w:rPr>
                <w:rFonts w:ascii="Calibri" w:eastAsia="Malgun Gothic" w:hAnsi="Calibri" w:cs="Arial"/>
                <w:sz w:val="18"/>
                <w:szCs w:val="18"/>
              </w:rPr>
              <w:t>inconsistent with 12.5.2.4.4.  ToDS subfield value applies to all individually addressed robust Management frames in this paragraph but that requirement is not clear from the sentence construction.  PV1 frames are not supported with GCMP.</w:t>
            </w:r>
          </w:p>
        </w:tc>
        <w:tc>
          <w:tcPr>
            <w:tcW w:w="1625" w:type="dxa"/>
            <w:tcBorders>
              <w:top w:val="single" w:sz="4" w:space="0" w:color="000000"/>
              <w:left w:val="single" w:sz="4" w:space="0" w:color="000000"/>
              <w:bottom w:val="single" w:sz="4" w:space="0" w:color="000000"/>
              <w:right w:val="single" w:sz="4" w:space="0" w:color="000000"/>
            </w:tcBorders>
            <w:shd w:val="clear" w:color="auto" w:fill="auto"/>
          </w:tcPr>
          <w:p w14:paraId="67BF85FE" w14:textId="77777777" w:rsidR="0030088D" w:rsidRDefault="00900B6B">
            <w:pPr>
              <w:rPr>
                <w:rFonts w:ascii="Calibri" w:eastAsia="Malgun Gothic" w:hAnsi="Calibri" w:cs="Arial" w:hint="eastAsia"/>
                <w:sz w:val="18"/>
                <w:szCs w:val="18"/>
              </w:rPr>
            </w:pPr>
            <w:r>
              <w:rPr>
                <w:rFonts w:ascii="Calibri" w:eastAsia="Malgun Gothic" w:hAnsi="Calibri" w:cs="Arial"/>
                <w:sz w:val="18"/>
                <w:szCs w:val="18"/>
              </w:rPr>
              <w:t>Change to: If management frame protection is negotiated, the receiver shall maintain a single replay counter for received individually addressed robust PV0 Management frames that are received with the To DS subfield equal to 0, except Protected Fine Timing frames (see 9.6.34 (Protected Fine Timing frame details)) and Protected Sensing frames (see 9.6.39 (Protected Sensing frame details)).</w:t>
            </w:r>
          </w:p>
        </w:tc>
        <w:tc>
          <w:tcPr>
            <w:tcW w:w="3208" w:type="dxa"/>
            <w:tcBorders>
              <w:top w:val="single" w:sz="4" w:space="0" w:color="000000"/>
              <w:left w:val="single" w:sz="4" w:space="0" w:color="000000"/>
              <w:bottom w:val="single" w:sz="4" w:space="0" w:color="000000"/>
              <w:right w:val="single" w:sz="4" w:space="0" w:color="000000"/>
            </w:tcBorders>
            <w:shd w:val="clear" w:color="auto" w:fill="auto"/>
          </w:tcPr>
          <w:p w14:paraId="398440CF" w14:textId="77777777" w:rsidR="0030088D" w:rsidRDefault="00900B6B">
            <w:pPr>
              <w:rPr>
                <w:rFonts w:ascii="Calibri" w:eastAsia="Malgun Gothic" w:hAnsi="Calibri" w:cs="Arial" w:hint="eastAsia"/>
                <w:sz w:val="18"/>
                <w:szCs w:val="18"/>
              </w:rPr>
            </w:pPr>
            <w:r>
              <w:rPr>
                <w:rFonts w:ascii="Calibri" w:eastAsia="Malgun Gothic" w:hAnsi="Calibri" w:cs="Arial"/>
                <w:sz w:val="18"/>
                <w:szCs w:val="18"/>
              </w:rPr>
              <w:t xml:space="preserve">Revised – </w:t>
            </w:r>
          </w:p>
          <w:p w14:paraId="21B72662" w14:textId="77777777" w:rsidR="0030088D" w:rsidRDefault="0030088D">
            <w:pPr>
              <w:rPr>
                <w:rFonts w:ascii="Calibri" w:eastAsia="Malgun Gothic" w:hAnsi="Calibri" w:cs="Arial" w:hint="eastAsia"/>
                <w:sz w:val="18"/>
                <w:szCs w:val="18"/>
              </w:rPr>
            </w:pPr>
          </w:p>
          <w:p w14:paraId="0A4847A2" w14:textId="77777777" w:rsidR="0030088D" w:rsidRDefault="00900B6B">
            <w:pPr>
              <w:rPr>
                <w:rFonts w:ascii="Calibri" w:eastAsia="Malgun Gothic" w:hAnsi="Calibri" w:cs="Arial" w:hint="eastAsia"/>
                <w:sz w:val="18"/>
                <w:szCs w:val="18"/>
              </w:rPr>
            </w:pPr>
            <w:r>
              <w:rPr>
                <w:rFonts w:ascii="Calibri" w:eastAsia="Malgun Gothic" w:hAnsi="Calibri" w:cs="Arial"/>
                <w:sz w:val="18"/>
                <w:szCs w:val="18"/>
              </w:rPr>
              <w:t>Agree in principle with the commenter.</w:t>
            </w:r>
            <w:ins w:id="1" w:author="Huang, Po-kai" w:date="2024-10-25T12:39:00Z">
              <w:r>
                <w:rPr>
                  <w:rFonts w:ascii="Calibri" w:eastAsia="Malgun Gothic" w:hAnsi="Calibri" w:cs="Arial"/>
                  <w:sz w:val="18"/>
                  <w:szCs w:val="18"/>
                </w:rPr>
                <w:t xml:space="preserve"> </w:t>
              </w:r>
            </w:ins>
            <w:r>
              <w:rPr>
                <w:rFonts w:ascii="Calibri" w:eastAsia="Malgun Gothic" w:hAnsi="Calibri" w:cs="Arial"/>
                <w:sz w:val="18"/>
                <w:szCs w:val="18"/>
              </w:rPr>
              <w:t xml:space="preserve">Follow the suggested change to adjust the location of the except. </w:t>
            </w:r>
          </w:p>
          <w:p w14:paraId="11F0D703" w14:textId="77777777" w:rsidR="0030088D" w:rsidRDefault="0030088D">
            <w:pPr>
              <w:rPr>
                <w:rFonts w:ascii="Calibri" w:eastAsia="Malgun Gothic" w:hAnsi="Calibri" w:cs="Arial" w:hint="eastAsia"/>
                <w:sz w:val="18"/>
                <w:szCs w:val="18"/>
              </w:rPr>
            </w:pPr>
          </w:p>
          <w:p w14:paraId="5F755AAA" w14:textId="77777777" w:rsidR="0030088D" w:rsidRDefault="00900B6B">
            <w:pPr>
              <w:rPr>
                <w:rFonts w:ascii="Calibri" w:eastAsia="Malgun Gothic" w:hAnsi="Calibri" w:cs="Arial" w:hint="eastAsia"/>
                <w:sz w:val="18"/>
                <w:szCs w:val="18"/>
              </w:rPr>
            </w:pPr>
            <w:r>
              <w:rPr>
                <w:rFonts w:ascii="Calibri" w:eastAsia="Malgun Gothic" w:hAnsi="Calibri" w:cs="Arial"/>
                <w:sz w:val="18"/>
                <w:szCs w:val="18"/>
              </w:rPr>
              <w:t>Also, agree on the comments of GCMP due to the following baseline spec texts.</w:t>
            </w:r>
          </w:p>
          <w:p w14:paraId="34241E06" w14:textId="77777777" w:rsidR="0030088D" w:rsidRDefault="0030088D">
            <w:pPr>
              <w:rPr>
                <w:rFonts w:ascii="Calibri" w:eastAsia="Malgun Gothic" w:hAnsi="Calibri" w:cs="Arial" w:hint="eastAsia"/>
                <w:sz w:val="18"/>
                <w:szCs w:val="18"/>
              </w:rPr>
            </w:pPr>
          </w:p>
          <w:p w14:paraId="68A0A617" w14:textId="77777777" w:rsidR="0030088D" w:rsidRDefault="00900B6B">
            <w:pPr>
              <w:rPr>
                <w:rFonts w:ascii="Calibri" w:eastAsia="Malgun Gothic" w:hAnsi="Calibri" w:cs="Arial" w:hint="eastAsia"/>
                <w:i/>
                <w:iCs/>
                <w:sz w:val="18"/>
                <w:szCs w:val="18"/>
              </w:rPr>
            </w:pPr>
            <w:r>
              <w:rPr>
                <w:rFonts w:ascii="Calibri" w:eastAsia="Malgun Gothic" w:hAnsi="Calibri" w:cs="Arial"/>
                <w:i/>
                <w:iCs/>
                <w:sz w:val="18"/>
                <w:szCs w:val="18"/>
              </w:rPr>
              <w:t>An S1G STA shall not use PV1 frames when using GCMP encapsulation.</w:t>
            </w:r>
          </w:p>
          <w:p w14:paraId="7610BF5B" w14:textId="77777777" w:rsidR="0030088D" w:rsidRDefault="0030088D">
            <w:pPr>
              <w:rPr>
                <w:rFonts w:ascii="Calibri" w:eastAsia="Malgun Gothic" w:hAnsi="Calibri" w:cs="Arial" w:hint="eastAsia"/>
                <w:sz w:val="18"/>
                <w:szCs w:val="18"/>
              </w:rPr>
            </w:pPr>
          </w:p>
          <w:p w14:paraId="7B8A01B0" w14:textId="77777777" w:rsidR="0030088D" w:rsidRDefault="00900B6B">
            <w:pPr>
              <w:rPr>
                <w:rFonts w:ascii="Calibri" w:eastAsia="Malgun Gothic" w:hAnsi="Calibri" w:cs="Arial" w:hint="eastAsia"/>
                <w:sz w:val="18"/>
                <w:szCs w:val="18"/>
              </w:rPr>
            </w:pPr>
            <w:r>
              <w:rPr>
                <w:rFonts w:ascii="Calibri" w:eastAsia="Malgun Gothic" w:hAnsi="Calibri" w:cs="Arial"/>
                <w:sz w:val="18"/>
                <w:szCs w:val="18"/>
              </w:rPr>
              <w:t xml:space="preserve">Texts of note are revised correspondingly. </w:t>
            </w:r>
          </w:p>
          <w:p w14:paraId="786FB20C" w14:textId="77777777" w:rsidR="0030088D" w:rsidRDefault="0030088D">
            <w:pPr>
              <w:rPr>
                <w:rFonts w:ascii="Calibri" w:eastAsia="Malgun Gothic" w:hAnsi="Calibri" w:cs="Arial" w:hint="eastAsia"/>
                <w:sz w:val="18"/>
                <w:szCs w:val="18"/>
              </w:rPr>
            </w:pPr>
          </w:p>
          <w:p w14:paraId="700E72F6" w14:textId="34665903" w:rsidR="0030088D" w:rsidRDefault="00900B6B">
            <w:pPr>
              <w:rPr>
                <w:rFonts w:ascii="Calibri" w:eastAsia="Malgun Gothic" w:hAnsi="Calibri" w:cs="Arial" w:hint="eastAsia"/>
                <w:sz w:val="18"/>
                <w:szCs w:val="18"/>
              </w:rPr>
            </w:pPr>
            <w:r>
              <w:rPr>
                <w:rFonts w:ascii="Calibri" w:eastAsia="Malgun Gothic" w:hAnsi="Calibri" w:cs="Arial"/>
                <w:sz w:val="18"/>
                <w:szCs w:val="18"/>
              </w:rPr>
              <w:t>TGbf editor to make the changes shown in 11-24/1716r1</w:t>
            </w:r>
            <w:r>
              <w:rPr>
                <w:rFonts w:ascii="Calibri" w:eastAsia="Malgun Gothic" w:hAnsi="Calibri" w:cs="Arial"/>
                <w:sz w:val="18"/>
                <w:szCs w:val="18"/>
              </w:rPr>
              <w:t xml:space="preserve"> under all headings that include CID 13</w:t>
            </w:r>
          </w:p>
          <w:p w14:paraId="755D4A44" w14:textId="77777777" w:rsidR="0030088D" w:rsidRDefault="0030088D">
            <w:pPr>
              <w:rPr>
                <w:rFonts w:ascii="Calibri" w:eastAsia="Malgun Gothic" w:hAnsi="Calibri" w:cs="Arial" w:hint="eastAsia"/>
                <w:sz w:val="18"/>
                <w:szCs w:val="18"/>
              </w:rPr>
            </w:pPr>
          </w:p>
        </w:tc>
      </w:tr>
      <w:tr w:rsidR="0030088D" w14:paraId="06D52769" w14:textId="77777777">
        <w:trPr>
          <w:trHeight w:val="980"/>
        </w:trPr>
        <w:tc>
          <w:tcPr>
            <w:tcW w:w="720" w:type="dxa"/>
            <w:tcBorders>
              <w:top w:val="single" w:sz="4" w:space="0" w:color="000000"/>
              <w:left w:val="single" w:sz="4" w:space="0" w:color="000000"/>
              <w:bottom w:val="single" w:sz="4" w:space="0" w:color="000000"/>
              <w:right w:val="single" w:sz="4" w:space="0" w:color="000000"/>
            </w:tcBorders>
            <w:shd w:val="clear" w:color="auto" w:fill="auto"/>
          </w:tcPr>
          <w:p w14:paraId="1BC04C85" w14:textId="77777777" w:rsidR="0030088D" w:rsidRDefault="00900B6B">
            <w:pPr>
              <w:rPr>
                <w:rFonts w:ascii="Calibri" w:eastAsia="Malgun Gothic" w:hAnsi="Calibri" w:cs="Arial" w:hint="eastAsia"/>
                <w:sz w:val="18"/>
                <w:szCs w:val="18"/>
              </w:rPr>
            </w:pPr>
            <w:r>
              <w:rPr>
                <w:rFonts w:ascii="Calibri" w:eastAsia="Malgun Gothic" w:hAnsi="Calibri" w:cs="Arial"/>
                <w:sz w:val="18"/>
                <w:szCs w:val="18"/>
              </w:rPr>
              <w:t>R1-14</w:t>
            </w:r>
          </w:p>
        </w:tc>
        <w:tc>
          <w:tcPr>
            <w:tcW w:w="900" w:type="dxa"/>
            <w:tcBorders>
              <w:top w:val="single" w:sz="4" w:space="0" w:color="000000"/>
              <w:left w:val="single" w:sz="4" w:space="0" w:color="000000"/>
              <w:bottom w:val="single" w:sz="4" w:space="0" w:color="000000"/>
              <w:right w:val="single" w:sz="4" w:space="0" w:color="000000"/>
            </w:tcBorders>
            <w:shd w:val="clear" w:color="auto" w:fill="auto"/>
          </w:tcPr>
          <w:p w14:paraId="3B444283" w14:textId="77777777" w:rsidR="0030088D" w:rsidRDefault="00900B6B">
            <w:pPr>
              <w:rPr>
                <w:rFonts w:ascii="Calibri" w:eastAsia="Malgun Gothic" w:hAnsi="Calibri" w:cs="Arial" w:hint="eastAsia"/>
                <w:sz w:val="18"/>
                <w:szCs w:val="18"/>
              </w:rPr>
            </w:pPr>
            <w:r>
              <w:rPr>
                <w:rFonts w:ascii="Calibri" w:eastAsia="Malgun Gothic" w:hAnsi="Calibri" w:cs="Arial"/>
                <w:sz w:val="18"/>
                <w:szCs w:val="18"/>
              </w:rPr>
              <w:t>Henry Ptasinski</w:t>
            </w:r>
          </w:p>
        </w:tc>
        <w:tc>
          <w:tcPr>
            <w:tcW w:w="721" w:type="dxa"/>
            <w:tcBorders>
              <w:top w:val="single" w:sz="4" w:space="0" w:color="000000"/>
              <w:left w:val="single" w:sz="4" w:space="0" w:color="000000"/>
              <w:bottom w:val="single" w:sz="4" w:space="0" w:color="000000"/>
              <w:right w:val="single" w:sz="4" w:space="0" w:color="000000"/>
            </w:tcBorders>
            <w:shd w:val="clear" w:color="auto" w:fill="auto"/>
          </w:tcPr>
          <w:p w14:paraId="44B87E45" w14:textId="77777777" w:rsidR="0030088D" w:rsidRDefault="00900B6B">
            <w:pPr>
              <w:rPr>
                <w:rFonts w:ascii="Calibri" w:eastAsia="Malgun Gothic" w:hAnsi="Calibri" w:cs="Arial" w:hint="eastAsia"/>
                <w:sz w:val="18"/>
                <w:szCs w:val="18"/>
              </w:rPr>
            </w:pPr>
            <w:r>
              <w:rPr>
                <w:rFonts w:ascii="Calibri" w:eastAsia="Malgun Gothic" w:hAnsi="Calibri" w:cs="Arial"/>
                <w:sz w:val="18"/>
                <w:szCs w:val="18"/>
              </w:rPr>
              <w:t>12.5.2.4.4</w:t>
            </w:r>
          </w:p>
        </w:tc>
        <w:tc>
          <w:tcPr>
            <w:tcW w:w="900" w:type="dxa"/>
            <w:tcBorders>
              <w:top w:val="single" w:sz="4" w:space="0" w:color="000000"/>
              <w:left w:val="single" w:sz="4" w:space="0" w:color="000000"/>
              <w:bottom w:val="single" w:sz="4" w:space="0" w:color="000000"/>
              <w:right w:val="single" w:sz="4" w:space="0" w:color="000000"/>
            </w:tcBorders>
            <w:shd w:val="clear" w:color="auto" w:fill="auto"/>
          </w:tcPr>
          <w:p w14:paraId="74D0FF5F" w14:textId="77777777" w:rsidR="0030088D" w:rsidRDefault="00900B6B">
            <w:pPr>
              <w:rPr>
                <w:rFonts w:ascii="Calibri" w:eastAsia="Malgun Gothic" w:hAnsi="Calibri" w:cs="Arial" w:hint="eastAsia"/>
                <w:sz w:val="18"/>
                <w:szCs w:val="18"/>
              </w:rPr>
            </w:pPr>
            <w:r>
              <w:rPr>
                <w:rFonts w:ascii="Calibri" w:eastAsia="Malgun Gothic" w:hAnsi="Calibri" w:cs="Arial"/>
                <w:sz w:val="18"/>
                <w:szCs w:val="18"/>
              </w:rPr>
              <w:t>204.14</w:t>
            </w:r>
          </w:p>
        </w:tc>
        <w:tc>
          <w:tcPr>
            <w:tcW w:w="2875" w:type="dxa"/>
            <w:tcBorders>
              <w:top w:val="single" w:sz="4" w:space="0" w:color="000000"/>
              <w:left w:val="single" w:sz="4" w:space="0" w:color="000000"/>
              <w:bottom w:val="single" w:sz="4" w:space="0" w:color="000000"/>
              <w:right w:val="single" w:sz="4" w:space="0" w:color="000000"/>
            </w:tcBorders>
            <w:shd w:val="clear" w:color="auto" w:fill="auto"/>
          </w:tcPr>
          <w:p w14:paraId="10E1C558" w14:textId="77777777" w:rsidR="0030088D" w:rsidRDefault="00900B6B">
            <w:pPr>
              <w:rPr>
                <w:rFonts w:ascii="Calibri" w:eastAsia="Malgun Gothic" w:hAnsi="Calibri" w:cs="Arial" w:hint="eastAsia"/>
                <w:sz w:val="18"/>
                <w:szCs w:val="18"/>
              </w:rPr>
            </w:pPr>
            <w:r>
              <w:rPr>
                <w:rFonts w:ascii="Calibri" w:eastAsia="Malgun Gothic" w:hAnsi="Calibri" w:cs="Arial"/>
                <w:sz w:val="18"/>
                <w:szCs w:val="18"/>
              </w:rPr>
              <w:t xml:space="preserve">The condition on To DS subfield applies to all PV0 frames in this paragraph, not just Protected Sensing </w:t>
            </w:r>
            <w:r>
              <w:rPr>
                <w:rFonts w:ascii="Calibri" w:eastAsia="Malgun Gothic" w:hAnsi="Calibri" w:cs="Arial"/>
                <w:sz w:val="18"/>
                <w:szCs w:val="18"/>
              </w:rPr>
              <w:t>frames.  Text is inconsistent with item d below.</w:t>
            </w:r>
          </w:p>
        </w:tc>
        <w:tc>
          <w:tcPr>
            <w:tcW w:w="1625" w:type="dxa"/>
            <w:tcBorders>
              <w:top w:val="single" w:sz="4" w:space="0" w:color="000000"/>
              <w:left w:val="single" w:sz="4" w:space="0" w:color="000000"/>
              <w:bottom w:val="single" w:sz="4" w:space="0" w:color="000000"/>
              <w:right w:val="single" w:sz="4" w:space="0" w:color="000000"/>
            </w:tcBorders>
            <w:shd w:val="clear" w:color="auto" w:fill="auto"/>
          </w:tcPr>
          <w:p w14:paraId="405C6EC0" w14:textId="77777777" w:rsidR="0030088D" w:rsidRDefault="00900B6B">
            <w:pPr>
              <w:rPr>
                <w:rFonts w:ascii="Calibri" w:eastAsia="Malgun Gothic" w:hAnsi="Calibri" w:cs="Arial" w:hint="eastAsia"/>
                <w:sz w:val="18"/>
                <w:szCs w:val="18"/>
              </w:rPr>
            </w:pPr>
            <w:r>
              <w:rPr>
                <w:rFonts w:ascii="Calibri" w:eastAsia="Malgun Gothic" w:hAnsi="Calibri" w:cs="Arial"/>
                <w:sz w:val="18"/>
                <w:szCs w:val="18"/>
              </w:rPr>
              <w:t xml:space="preserve">Change to: If management frame protection is negotiated, the receiver shall maintain a single replay counter for received individually addressed robust PV0 Management </w:t>
            </w:r>
            <w:r>
              <w:rPr>
                <w:rFonts w:ascii="Calibri" w:eastAsia="Malgun Gothic" w:hAnsi="Calibri" w:cs="Arial"/>
                <w:sz w:val="18"/>
                <w:szCs w:val="18"/>
              </w:rPr>
              <w:lastRenderedPageBreak/>
              <w:t>frames that are received with the To DS subfield equal to 0, except Protected Fine Timing frames (see 9.6.34 (Protected Fine Timing frame details)) and Protected Sensing frames (see 9.6.39 (Protected Sensing frame details)), and (S1G STA only) a single replay counter for received individually addressed robust PV1 Management frames.</w:t>
            </w:r>
          </w:p>
        </w:tc>
        <w:tc>
          <w:tcPr>
            <w:tcW w:w="3208" w:type="dxa"/>
            <w:tcBorders>
              <w:top w:val="single" w:sz="4" w:space="0" w:color="000000"/>
              <w:left w:val="single" w:sz="4" w:space="0" w:color="000000"/>
              <w:bottom w:val="single" w:sz="4" w:space="0" w:color="000000"/>
              <w:right w:val="single" w:sz="4" w:space="0" w:color="000000"/>
            </w:tcBorders>
            <w:shd w:val="clear" w:color="auto" w:fill="auto"/>
          </w:tcPr>
          <w:p w14:paraId="351194EA" w14:textId="77777777" w:rsidR="0030088D" w:rsidRDefault="00900B6B">
            <w:pPr>
              <w:rPr>
                <w:rFonts w:ascii="Calibri" w:eastAsia="Malgun Gothic" w:hAnsi="Calibri" w:cs="Arial" w:hint="eastAsia"/>
                <w:sz w:val="18"/>
                <w:szCs w:val="18"/>
              </w:rPr>
            </w:pPr>
            <w:r>
              <w:rPr>
                <w:rFonts w:ascii="Calibri" w:eastAsia="Malgun Gothic" w:hAnsi="Calibri" w:cs="Arial"/>
                <w:sz w:val="18"/>
                <w:szCs w:val="18"/>
              </w:rPr>
              <w:lastRenderedPageBreak/>
              <w:t xml:space="preserve">Revised – </w:t>
            </w:r>
          </w:p>
          <w:p w14:paraId="7E8AB4B0" w14:textId="77777777" w:rsidR="0030088D" w:rsidRDefault="0030088D">
            <w:pPr>
              <w:rPr>
                <w:rFonts w:ascii="Calibri" w:eastAsia="Malgun Gothic" w:hAnsi="Calibri" w:cs="Arial" w:hint="eastAsia"/>
                <w:sz w:val="18"/>
                <w:szCs w:val="18"/>
              </w:rPr>
            </w:pPr>
          </w:p>
          <w:p w14:paraId="2A42C26B" w14:textId="77777777" w:rsidR="0030088D" w:rsidRDefault="00900B6B">
            <w:pPr>
              <w:rPr>
                <w:rFonts w:ascii="Calibri" w:eastAsia="Malgun Gothic" w:hAnsi="Calibri" w:cs="Arial" w:hint="eastAsia"/>
                <w:sz w:val="18"/>
                <w:szCs w:val="18"/>
              </w:rPr>
            </w:pPr>
            <w:r>
              <w:rPr>
                <w:rFonts w:ascii="Calibri" w:eastAsia="Malgun Gothic" w:hAnsi="Calibri" w:cs="Arial"/>
                <w:sz w:val="18"/>
                <w:szCs w:val="18"/>
              </w:rPr>
              <w:t xml:space="preserve">Agree in principle with the commenter. Follow the suggested change to adjust the location of the except. </w:t>
            </w:r>
          </w:p>
          <w:p w14:paraId="5E294DB9" w14:textId="77777777" w:rsidR="0030088D" w:rsidRDefault="0030088D">
            <w:pPr>
              <w:rPr>
                <w:rFonts w:ascii="Calibri" w:eastAsia="Malgun Gothic" w:hAnsi="Calibri" w:cs="Arial" w:hint="eastAsia"/>
                <w:sz w:val="18"/>
                <w:szCs w:val="18"/>
              </w:rPr>
            </w:pPr>
          </w:p>
          <w:p w14:paraId="71979DA7" w14:textId="77777777" w:rsidR="0030088D" w:rsidRDefault="00900B6B">
            <w:pPr>
              <w:rPr>
                <w:rFonts w:ascii="Calibri" w:eastAsia="Malgun Gothic" w:hAnsi="Calibri" w:cs="Arial" w:hint="eastAsia"/>
                <w:sz w:val="18"/>
                <w:szCs w:val="18"/>
              </w:rPr>
            </w:pPr>
            <w:r>
              <w:rPr>
                <w:rFonts w:ascii="Calibri" w:eastAsia="Malgun Gothic" w:hAnsi="Calibri" w:cs="Arial"/>
                <w:sz w:val="18"/>
                <w:szCs w:val="18"/>
              </w:rPr>
              <w:t xml:space="preserve">Texts of note are revised to better clarify. </w:t>
            </w:r>
          </w:p>
          <w:p w14:paraId="6087FBA3" w14:textId="77777777" w:rsidR="0030088D" w:rsidRDefault="0030088D">
            <w:pPr>
              <w:rPr>
                <w:rFonts w:ascii="Calibri" w:eastAsia="Malgun Gothic" w:hAnsi="Calibri" w:cs="Arial" w:hint="eastAsia"/>
                <w:sz w:val="18"/>
                <w:szCs w:val="18"/>
              </w:rPr>
            </w:pPr>
          </w:p>
          <w:p w14:paraId="5BCD92AD" w14:textId="03C5747B" w:rsidR="0030088D" w:rsidRDefault="00900B6B">
            <w:pPr>
              <w:rPr>
                <w:rFonts w:ascii="Calibri" w:eastAsia="Malgun Gothic" w:hAnsi="Calibri" w:cs="Arial" w:hint="eastAsia"/>
                <w:sz w:val="18"/>
                <w:szCs w:val="18"/>
              </w:rPr>
            </w:pPr>
            <w:r>
              <w:rPr>
                <w:rFonts w:ascii="Calibri" w:eastAsia="Malgun Gothic" w:hAnsi="Calibri" w:cs="Arial"/>
                <w:sz w:val="18"/>
                <w:szCs w:val="18"/>
              </w:rPr>
              <w:t>TGbf editor to make the changes shown in 11-24/1716r1</w:t>
            </w:r>
            <w:r>
              <w:rPr>
                <w:rFonts w:ascii="Calibri" w:eastAsia="Malgun Gothic" w:hAnsi="Calibri" w:cs="Arial"/>
                <w:sz w:val="18"/>
                <w:szCs w:val="18"/>
              </w:rPr>
              <w:t xml:space="preserve"> under all headings that </w:t>
            </w:r>
            <w:r>
              <w:rPr>
                <w:rFonts w:ascii="Calibri" w:eastAsia="Malgun Gothic" w:hAnsi="Calibri" w:cs="Arial"/>
                <w:sz w:val="18"/>
                <w:szCs w:val="18"/>
              </w:rPr>
              <w:lastRenderedPageBreak/>
              <w:t>include CID 14</w:t>
            </w:r>
          </w:p>
          <w:p w14:paraId="7880D75A" w14:textId="77777777" w:rsidR="0030088D" w:rsidRDefault="0030088D">
            <w:pPr>
              <w:rPr>
                <w:rFonts w:ascii="Calibri" w:eastAsia="Malgun Gothic" w:hAnsi="Calibri" w:cs="Arial" w:hint="eastAsia"/>
                <w:sz w:val="18"/>
                <w:szCs w:val="18"/>
              </w:rPr>
            </w:pPr>
          </w:p>
          <w:p w14:paraId="01D2961A" w14:textId="77777777" w:rsidR="0030088D" w:rsidRDefault="0030088D">
            <w:pPr>
              <w:rPr>
                <w:rFonts w:ascii="Calibri" w:eastAsia="Malgun Gothic" w:hAnsi="Calibri" w:cs="Arial" w:hint="eastAsia"/>
                <w:sz w:val="18"/>
                <w:szCs w:val="18"/>
              </w:rPr>
            </w:pPr>
          </w:p>
        </w:tc>
      </w:tr>
      <w:tr w:rsidR="0030088D" w14:paraId="5741200C" w14:textId="77777777">
        <w:trPr>
          <w:trHeight w:val="980"/>
        </w:trPr>
        <w:tc>
          <w:tcPr>
            <w:tcW w:w="720" w:type="dxa"/>
            <w:tcBorders>
              <w:top w:val="single" w:sz="4" w:space="0" w:color="000000"/>
              <w:left w:val="single" w:sz="4" w:space="0" w:color="000000"/>
              <w:bottom w:val="single" w:sz="4" w:space="0" w:color="000000"/>
              <w:right w:val="single" w:sz="4" w:space="0" w:color="000000"/>
            </w:tcBorders>
            <w:shd w:val="clear" w:color="auto" w:fill="auto"/>
          </w:tcPr>
          <w:p w14:paraId="3A5590F5" w14:textId="77777777" w:rsidR="0030088D" w:rsidRDefault="00900B6B">
            <w:pPr>
              <w:rPr>
                <w:rFonts w:ascii="Calibri" w:eastAsia="Malgun Gothic" w:hAnsi="Calibri" w:cs="Arial" w:hint="eastAsia"/>
                <w:sz w:val="18"/>
                <w:szCs w:val="18"/>
              </w:rPr>
            </w:pPr>
            <w:r>
              <w:rPr>
                <w:rFonts w:ascii="Calibri" w:eastAsia="Malgun Gothic" w:hAnsi="Calibri" w:cs="Arial"/>
                <w:sz w:val="18"/>
                <w:szCs w:val="18"/>
              </w:rPr>
              <w:lastRenderedPageBreak/>
              <w:t>R1-16</w:t>
            </w:r>
          </w:p>
        </w:tc>
        <w:tc>
          <w:tcPr>
            <w:tcW w:w="900" w:type="dxa"/>
            <w:tcBorders>
              <w:top w:val="single" w:sz="4" w:space="0" w:color="000000"/>
              <w:left w:val="single" w:sz="4" w:space="0" w:color="000000"/>
              <w:bottom w:val="single" w:sz="4" w:space="0" w:color="000000"/>
              <w:right w:val="single" w:sz="4" w:space="0" w:color="000000"/>
            </w:tcBorders>
            <w:shd w:val="clear" w:color="auto" w:fill="auto"/>
          </w:tcPr>
          <w:p w14:paraId="7FA6DF1B" w14:textId="77777777" w:rsidR="0030088D" w:rsidRDefault="00900B6B">
            <w:pPr>
              <w:rPr>
                <w:rFonts w:ascii="Calibri" w:eastAsia="Malgun Gothic" w:hAnsi="Calibri" w:cs="Arial" w:hint="eastAsia"/>
                <w:sz w:val="18"/>
                <w:szCs w:val="18"/>
              </w:rPr>
            </w:pPr>
            <w:r>
              <w:rPr>
                <w:rFonts w:ascii="Calibri" w:eastAsia="Malgun Gothic" w:hAnsi="Calibri" w:cs="Arial"/>
                <w:sz w:val="18"/>
                <w:szCs w:val="18"/>
              </w:rPr>
              <w:t>Henry Ptasinski</w:t>
            </w:r>
          </w:p>
        </w:tc>
        <w:tc>
          <w:tcPr>
            <w:tcW w:w="721" w:type="dxa"/>
            <w:tcBorders>
              <w:top w:val="single" w:sz="4" w:space="0" w:color="000000"/>
              <w:left w:val="single" w:sz="4" w:space="0" w:color="000000"/>
              <w:bottom w:val="single" w:sz="4" w:space="0" w:color="000000"/>
              <w:right w:val="single" w:sz="4" w:space="0" w:color="000000"/>
            </w:tcBorders>
            <w:shd w:val="clear" w:color="auto" w:fill="auto"/>
          </w:tcPr>
          <w:p w14:paraId="3FCA171A" w14:textId="77777777" w:rsidR="0030088D" w:rsidRDefault="00900B6B">
            <w:pPr>
              <w:rPr>
                <w:rFonts w:ascii="Calibri" w:eastAsia="Malgun Gothic" w:hAnsi="Calibri" w:cs="Arial" w:hint="eastAsia"/>
                <w:sz w:val="18"/>
                <w:szCs w:val="18"/>
              </w:rPr>
            </w:pPr>
            <w:r>
              <w:rPr>
                <w:rFonts w:ascii="Calibri" w:eastAsia="Malgun Gothic" w:hAnsi="Calibri" w:cs="Arial"/>
                <w:sz w:val="18"/>
                <w:szCs w:val="18"/>
              </w:rPr>
              <w:t>12.5.4.4.4</w:t>
            </w:r>
          </w:p>
        </w:tc>
        <w:tc>
          <w:tcPr>
            <w:tcW w:w="900" w:type="dxa"/>
            <w:tcBorders>
              <w:top w:val="single" w:sz="4" w:space="0" w:color="000000"/>
              <w:left w:val="single" w:sz="4" w:space="0" w:color="000000"/>
              <w:bottom w:val="single" w:sz="4" w:space="0" w:color="000000"/>
              <w:right w:val="single" w:sz="4" w:space="0" w:color="000000"/>
            </w:tcBorders>
            <w:shd w:val="clear" w:color="auto" w:fill="auto"/>
          </w:tcPr>
          <w:p w14:paraId="46E529DF" w14:textId="77777777" w:rsidR="0030088D" w:rsidRDefault="00900B6B">
            <w:pPr>
              <w:rPr>
                <w:rFonts w:ascii="Calibri" w:eastAsia="Malgun Gothic" w:hAnsi="Calibri" w:cs="Arial" w:hint="eastAsia"/>
                <w:sz w:val="18"/>
                <w:szCs w:val="18"/>
              </w:rPr>
            </w:pPr>
            <w:r>
              <w:rPr>
                <w:rFonts w:ascii="Calibri" w:eastAsia="Malgun Gothic" w:hAnsi="Calibri" w:cs="Arial"/>
                <w:sz w:val="18"/>
                <w:szCs w:val="18"/>
              </w:rPr>
              <w:t>206.22</w:t>
            </w:r>
          </w:p>
        </w:tc>
        <w:tc>
          <w:tcPr>
            <w:tcW w:w="2875" w:type="dxa"/>
            <w:tcBorders>
              <w:top w:val="single" w:sz="4" w:space="0" w:color="000000"/>
              <w:left w:val="single" w:sz="4" w:space="0" w:color="000000"/>
              <w:bottom w:val="single" w:sz="4" w:space="0" w:color="000000"/>
              <w:right w:val="single" w:sz="4" w:space="0" w:color="000000"/>
            </w:tcBorders>
            <w:shd w:val="clear" w:color="auto" w:fill="auto"/>
          </w:tcPr>
          <w:p w14:paraId="6084194A" w14:textId="77777777" w:rsidR="0030088D" w:rsidRDefault="00900B6B">
            <w:pPr>
              <w:rPr>
                <w:rFonts w:ascii="Calibri" w:eastAsia="Malgun Gothic" w:hAnsi="Calibri" w:cs="Arial" w:hint="eastAsia"/>
                <w:sz w:val="18"/>
                <w:szCs w:val="18"/>
              </w:rPr>
            </w:pPr>
            <w:r>
              <w:rPr>
                <w:rFonts w:ascii="Calibri" w:eastAsia="Malgun Gothic" w:hAnsi="Calibri" w:cs="Arial"/>
                <w:sz w:val="18"/>
                <w:szCs w:val="18"/>
              </w:rPr>
              <w:t>Exception for Protected FTM frames is included twice.</w:t>
            </w:r>
          </w:p>
        </w:tc>
        <w:tc>
          <w:tcPr>
            <w:tcW w:w="1625" w:type="dxa"/>
            <w:tcBorders>
              <w:top w:val="single" w:sz="4" w:space="0" w:color="000000"/>
              <w:left w:val="single" w:sz="4" w:space="0" w:color="000000"/>
              <w:bottom w:val="single" w:sz="4" w:space="0" w:color="000000"/>
              <w:right w:val="single" w:sz="4" w:space="0" w:color="000000"/>
            </w:tcBorders>
            <w:shd w:val="clear" w:color="auto" w:fill="auto"/>
          </w:tcPr>
          <w:p w14:paraId="46CB1E73" w14:textId="77777777" w:rsidR="0030088D" w:rsidRDefault="00900B6B">
            <w:pPr>
              <w:rPr>
                <w:rFonts w:ascii="Calibri" w:eastAsia="Malgun Gothic" w:hAnsi="Calibri" w:cs="Arial" w:hint="eastAsia"/>
                <w:sz w:val="18"/>
                <w:szCs w:val="18"/>
              </w:rPr>
            </w:pPr>
            <w:r>
              <w:rPr>
                <w:rFonts w:ascii="Calibri" w:eastAsia="Malgun Gothic" w:hAnsi="Calibri" w:cs="Arial"/>
                <w:sz w:val="18"/>
                <w:szCs w:val="18"/>
              </w:rPr>
              <w:t xml:space="preserve">Change to: If dot11RSNAProtectedManagementFramesActivated is true and dot11QMFActivated is also true, the </w:t>
            </w:r>
            <w:r>
              <w:rPr>
                <w:rFonts w:ascii="Calibri" w:eastAsia="Malgun Gothic" w:hAnsi="Calibri" w:cs="Arial"/>
                <w:sz w:val="18"/>
                <w:szCs w:val="18"/>
              </w:rPr>
              <w:t>receiver shall maintain an additional replay counter for each ACI for received individually addressed robust PV0 Management frames that are received with the To DS subfield equal to 1, except Protected Fine Timing frames (see 9.6.34 (Protected Fine Timing Frame details)) and Protected Sensing frames (see 9.6.39 (Protected Sensing frame details)).</w:t>
            </w:r>
          </w:p>
        </w:tc>
        <w:tc>
          <w:tcPr>
            <w:tcW w:w="3208" w:type="dxa"/>
            <w:tcBorders>
              <w:top w:val="single" w:sz="4" w:space="0" w:color="000000"/>
              <w:left w:val="single" w:sz="4" w:space="0" w:color="000000"/>
              <w:bottom w:val="single" w:sz="4" w:space="0" w:color="000000"/>
              <w:right w:val="single" w:sz="4" w:space="0" w:color="000000"/>
            </w:tcBorders>
            <w:shd w:val="clear" w:color="auto" w:fill="auto"/>
          </w:tcPr>
          <w:p w14:paraId="795BF133" w14:textId="77777777" w:rsidR="0030088D" w:rsidRDefault="00900B6B">
            <w:pPr>
              <w:rPr>
                <w:rFonts w:ascii="Calibri" w:eastAsia="Malgun Gothic" w:hAnsi="Calibri" w:cs="Arial" w:hint="eastAsia"/>
                <w:sz w:val="18"/>
                <w:szCs w:val="18"/>
              </w:rPr>
            </w:pPr>
            <w:r>
              <w:rPr>
                <w:rFonts w:ascii="Calibri" w:eastAsia="Malgun Gothic" w:hAnsi="Calibri" w:cs="Arial"/>
                <w:sz w:val="18"/>
                <w:szCs w:val="18"/>
              </w:rPr>
              <w:t xml:space="preserve">Accepted - </w:t>
            </w:r>
          </w:p>
        </w:tc>
      </w:tr>
      <w:tr w:rsidR="0030088D" w14:paraId="53424A68" w14:textId="77777777">
        <w:trPr>
          <w:trHeight w:val="980"/>
        </w:trPr>
        <w:tc>
          <w:tcPr>
            <w:tcW w:w="720" w:type="dxa"/>
            <w:tcBorders>
              <w:top w:val="single" w:sz="4" w:space="0" w:color="000000"/>
              <w:left w:val="single" w:sz="4" w:space="0" w:color="000000"/>
              <w:bottom w:val="single" w:sz="4" w:space="0" w:color="000000"/>
              <w:right w:val="single" w:sz="4" w:space="0" w:color="000000"/>
            </w:tcBorders>
            <w:shd w:val="clear" w:color="auto" w:fill="auto"/>
          </w:tcPr>
          <w:p w14:paraId="78774333" w14:textId="77777777" w:rsidR="0030088D" w:rsidRDefault="00900B6B">
            <w:pPr>
              <w:rPr>
                <w:rFonts w:ascii="Calibri" w:eastAsia="Malgun Gothic" w:hAnsi="Calibri" w:cs="Arial" w:hint="eastAsia"/>
                <w:sz w:val="18"/>
                <w:szCs w:val="18"/>
              </w:rPr>
            </w:pPr>
            <w:r>
              <w:rPr>
                <w:rFonts w:ascii="Calibri" w:eastAsia="Malgun Gothic" w:hAnsi="Calibri" w:cs="Arial"/>
                <w:sz w:val="18"/>
                <w:szCs w:val="18"/>
              </w:rPr>
              <w:t>R1-17</w:t>
            </w:r>
          </w:p>
        </w:tc>
        <w:tc>
          <w:tcPr>
            <w:tcW w:w="900" w:type="dxa"/>
            <w:tcBorders>
              <w:top w:val="single" w:sz="4" w:space="0" w:color="000000"/>
              <w:left w:val="single" w:sz="4" w:space="0" w:color="000000"/>
              <w:bottom w:val="single" w:sz="4" w:space="0" w:color="000000"/>
              <w:right w:val="single" w:sz="4" w:space="0" w:color="000000"/>
            </w:tcBorders>
            <w:shd w:val="clear" w:color="auto" w:fill="auto"/>
          </w:tcPr>
          <w:p w14:paraId="1259E960" w14:textId="77777777" w:rsidR="0030088D" w:rsidRDefault="00900B6B">
            <w:pPr>
              <w:rPr>
                <w:rFonts w:ascii="Calibri" w:eastAsia="Malgun Gothic" w:hAnsi="Calibri" w:cs="Arial" w:hint="eastAsia"/>
                <w:sz w:val="18"/>
                <w:szCs w:val="18"/>
              </w:rPr>
            </w:pPr>
            <w:r>
              <w:rPr>
                <w:rFonts w:ascii="Calibri" w:eastAsia="Malgun Gothic" w:hAnsi="Calibri" w:cs="Arial"/>
                <w:sz w:val="18"/>
                <w:szCs w:val="18"/>
              </w:rPr>
              <w:t>Henry Ptasinski</w:t>
            </w:r>
          </w:p>
        </w:tc>
        <w:tc>
          <w:tcPr>
            <w:tcW w:w="721" w:type="dxa"/>
            <w:tcBorders>
              <w:top w:val="single" w:sz="4" w:space="0" w:color="000000"/>
              <w:left w:val="single" w:sz="4" w:space="0" w:color="000000"/>
              <w:bottom w:val="single" w:sz="4" w:space="0" w:color="000000"/>
              <w:right w:val="single" w:sz="4" w:space="0" w:color="000000"/>
            </w:tcBorders>
            <w:shd w:val="clear" w:color="auto" w:fill="auto"/>
          </w:tcPr>
          <w:p w14:paraId="1E5AC671" w14:textId="77777777" w:rsidR="0030088D" w:rsidRDefault="00900B6B">
            <w:pPr>
              <w:rPr>
                <w:rFonts w:ascii="Calibri" w:eastAsia="Malgun Gothic" w:hAnsi="Calibri" w:cs="Arial" w:hint="eastAsia"/>
                <w:sz w:val="18"/>
                <w:szCs w:val="18"/>
              </w:rPr>
            </w:pPr>
            <w:r>
              <w:rPr>
                <w:rFonts w:ascii="Calibri" w:eastAsia="Malgun Gothic" w:hAnsi="Calibri" w:cs="Arial"/>
                <w:sz w:val="18"/>
                <w:szCs w:val="18"/>
              </w:rPr>
              <w:t>12.5.2.2</w:t>
            </w:r>
          </w:p>
        </w:tc>
        <w:tc>
          <w:tcPr>
            <w:tcW w:w="900" w:type="dxa"/>
            <w:tcBorders>
              <w:top w:val="single" w:sz="4" w:space="0" w:color="000000"/>
              <w:left w:val="single" w:sz="4" w:space="0" w:color="000000"/>
              <w:bottom w:val="single" w:sz="4" w:space="0" w:color="000000"/>
              <w:right w:val="single" w:sz="4" w:space="0" w:color="000000"/>
            </w:tcBorders>
            <w:shd w:val="clear" w:color="auto" w:fill="auto"/>
          </w:tcPr>
          <w:p w14:paraId="1B7BAA3B" w14:textId="77777777" w:rsidR="0030088D" w:rsidRDefault="00900B6B">
            <w:pPr>
              <w:rPr>
                <w:rFonts w:ascii="Calibri" w:eastAsia="Malgun Gothic" w:hAnsi="Calibri" w:cs="Arial" w:hint="eastAsia"/>
                <w:sz w:val="18"/>
                <w:szCs w:val="18"/>
              </w:rPr>
            </w:pPr>
            <w:r>
              <w:rPr>
                <w:rFonts w:ascii="Calibri" w:eastAsia="Malgun Gothic" w:hAnsi="Calibri" w:cs="Arial"/>
                <w:sz w:val="18"/>
                <w:szCs w:val="18"/>
              </w:rPr>
              <w:t>203.35</w:t>
            </w:r>
          </w:p>
        </w:tc>
        <w:tc>
          <w:tcPr>
            <w:tcW w:w="2875" w:type="dxa"/>
            <w:tcBorders>
              <w:top w:val="single" w:sz="4" w:space="0" w:color="000000"/>
              <w:left w:val="single" w:sz="4" w:space="0" w:color="000000"/>
              <w:bottom w:val="single" w:sz="4" w:space="0" w:color="000000"/>
              <w:right w:val="single" w:sz="4" w:space="0" w:color="000000"/>
            </w:tcBorders>
            <w:shd w:val="clear" w:color="auto" w:fill="auto"/>
          </w:tcPr>
          <w:p w14:paraId="723E505A" w14:textId="77777777" w:rsidR="0030088D" w:rsidRDefault="00900B6B">
            <w:pPr>
              <w:rPr>
                <w:rFonts w:ascii="Calibri" w:eastAsia="Malgun Gothic" w:hAnsi="Calibri" w:cs="Arial" w:hint="eastAsia"/>
                <w:sz w:val="18"/>
                <w:szCs w:val="18"/>
              </w:rPr>
            </w:pPr>
            <w:r>
              <w:rPr>
                <w:rFonts w:ascii="Calibri" w:eastAsia="Malgun Gothic" w:hAnsi="Calibri" w:cs="Arial"/>
                <w:sz w:val="18"/>
                <w:szCs w:val="18"/>
              </w:rPr>
              <w:t>Replay counter index bits should be protected by the AAD.</w:t>
            </w:r>
          </w:p>
        </w:tc>
        <w:tc>
          <w:tcPr>
            <w:tcW w:w="1625" w:type="dxa"/>
            <w:tcBorders>
              <w:top w:val="single" w:sz="4" w:space="0" w:color="000000"/>
              <w:left w:val="single" w:sz="4" w:space="0" w:color="000000"/>
              <w:bottom w:val="single" w:sz="4" w:space="0" w:color="000000"/>
              <w:right w:val="single" w:sz="4" w:space="0" w:color="000000"/>
            </w:tcBorders>
            <w:shd w:val="clear" w:color="auto" w:fill="auto"/>
          </w:tcPr>
          <w:p w14:paraId="5B9D925E" w14:textId="77777777" w:rsidR="0030088D" w:rsidRDefault="00900B6B">
            <w:pPr>
              <w:rPr>
                <w:rFonts w:ascii="Calibri" w:eastAsia="Malgun Gothic" w:hAnsi="Calibri" w:cs="Arial" w:hint="eastAsia"/>
                <w:sz w:val="18"/>
                <w:szCs w:val="18"/>
              </w:rPr>
            </w:pPr>
            <w:r>
              <w:rPr>
                <w:rFonts w:ascii="Calibri" w:eastAsia="Malgun Gothic" w:hAnsi="Calibri" w:cs="Arial"/>
                <w:sz w:val="18"/>
                <w:szCs w:val="18"/>
              </w:rPr>
              <w:t>Add protection for replay counter bits.</w:t>
            </w:r>
          </w:p>
        </w:tc>
        <w:tc>
          <w:tcPr>
            <w:tcW w:w="3208" w:type="dxa"/>
            <w:tcBorders>
              <w:top w:val="single" w:sz="4" w:space="0" w:color="000000"/>
              <w:left w:val="single" w:sz="4" w:space="0" w:color="000000"/>
              <w:bottom w:val="single" w:sz="4" w:space="0" w:color="000000"/>
              <w:right w:val="single" w:sz="4" w:space="0" w:color="000000"/>
            </w:tcBorders>
            <w:shd w:val="clear" w:color="auto" w:fill="auto"/>
          </w:tcPr>
          <w:p w14:paraId="4704FBC9" w14:textId="77777777" w:rsidR="0030088D" w:rsidRDefault="00900B6B">
            <w:pPr>
              <w:rPr>
                <w:rFonts w:ascii="Calibri" w:eastAsia="Malgun Gothic" w:hAnsi="Calibri" w:cs="Arial" w:hint="eastAsia"/>
                <w:sz w:val="18"/>
                <w:szCs w:val="18"/>
              </w:rPr>
            </w:pPr>
            <w:r>
              <w:rPr>
                <w:rFonts w:ascii="Calibri" w:eastAsia="Malgun Gothic" w:hAnsi="Calibri" w:cs="Arial"/>
                <w:sz w:val="18"/>
                <w:szCs w:val="18"/>
              </w:rPr>
              <w:t xml:space="preserve">Rejected – </w:t>
            </w:r>
          </w:p>
          <w:p w14:paraId="253C2D7B" w14:textId="77777777" w:rsidR="0030088D" w:rsidRDefault="0030088D">
            <w:pPr>
              <w:rPr>
                <w:rFonts w:ascii="Calibri" w:eastAsia="Malgun Gothic" w:hAnsi="Calibri" w:cs="Arial" w:hint="eastAsia"/>
                <w:sz w:val="18"/>
                <w:szCs w:val="18"/>
              </w:rPr>
            </w:pPr>
          </w:p>
          <w:p w14:paraId="10A98AE6" w14:textId="77777777" w:rsidR="0030088D" w:rsidRDefault="00900B6B">
            <w:pPr>
              <w:rPr>
                <w:rFonts w:ascii="Calibri" w:eastAsia="Malgun Gothic" w:hAnsi="Calibri" w:cs="Arial" w:hint="eastAsia"/>
                <w:sz w:val="18"/>
                <w:szCs w:val="18"/>
              </w:rPr>
            </w:pPr>
            <w:r>
              <w:rPr>
                <w:rFonts w:ascii="Calibri" w:eastAsia="Malgun Gothic" w:hAnsi="Calibri" w:cs="Arial"/>
                <w:sz w:val="18"/>
                <w:szCs w:val="18"/>
              </w:rPr>
              <w:t xml:space="preserve">The solution follows principle of 11az, which does not include replay counter indication in AAD and just does post decryption validation. </w:t>
            </w:r>
          </w:p>
        </w:tc>
      </w:tr>
      <w:tr w:rsidR="0030088D" w14:paraId="0AAE4FE8" w14:textId="77777777">
        <w:trPr>
          <w:trHeight w:val="980"/>
        </w:trPr>
        <w:tc>
          <w:tcPr>
            <w:tcW w:w="720" w:type="dxa"/>
            <w:tcBorders>
              <w:top w:val="single" w:sz="4" w:space="0" w:color="000000"/>
              <w:left w:val="single" w:sz="4" w:space="0" w:color="000000"/>
              <w:bottom w:val="single" w:sz="4" w:space="0" w:color="000000"/>
              <w:right w:val="single" w:sz="4" w:space="0" w:color="000000"/>
            </w:tcBorders>
            <w:shd w:val="clear" w:color="auto" w:fill="auto"/>
          </w:tcPr>
          <w:p w14:paraId="312D621B" w14:textId="77777777" w:rsidR="0030088D" w:rsidRDefault="00900B6B">
            <w:pPr>
              <w:rPr>
                <w:rFonts w:ascii="Calibri" w:eastAsia="Malgun Gothic" w:hAnsi="Calibri" w:cs="Arial" w:hint="eastAsia"/>
                <w:sz w:val="18"/>
                <w:szCs w:val="18"/>
              </w:rPr>
            </w:pPr>
            <w:r>
              <w:rPr>
                <w:rFonts w:ascii="Calibri" w:eastAsia="Malgun Gothic" w:hAnsi="Calibri" w:cs="Arial"/>
                <w:sz w:val="18"/>
                <w:szCs w:val="18"/>
              </w:rPr>
              <w:lastRenderedPageBreak/>
              <w:t>R1-18</w:t>
            </w:r>
          </w:p>
        </w:tc>
        <w:tc>
          <w:tcPr>
            <w:tcW w:w="900" w:type="dxa"/>
            <w:tcBorders>
              <w:top w:val="single" w:sz="4" w:space="0" w:color="000000"/>
              <w:left w:val="single" w:sz="4" w:space="0" w:color="000000"/>
              <w:bottom w:val="single" w:sz="4" w:space="0" w:color="000000"/>
              <w:right w:val="single" w:sz="4" w:space="0" w:color="000000"/>
            </w:tcBorders>
            <w:shd w:val="clear" w:color="auto" w:fill="auto"/>
          </w:tcPr>
          <w:p w14:paraId="351975FC" w14:textId="77777777" w:rsidR="0030088D" w:rsidRDefault="00900B6B">
            <w:pPr>
              <w:rPr>
                <w:rFonts w:ascii="Calibri" w:eastAsia="Malgun Gothic" w:hAnsi="Calibri" w:cs="Arial" w:hint="eastAsia"/>
                <w:sz w:val="18"/>
                <w:szCs w:val="18"/>
              </w:rPr>
            </w:pPr>
            <w:r>
              <w:rPr>
                <w:rFonts w:ascii="Calibri" w:eastAsia="Malgun Gothic" w:hAnsi="Calibri" w:cs="Arial"/>
                <w:sz w:val="18"/>
                <w:szCs w:val="18"/>
              </w:rPr>
              <w:t>Henry Ptasinski</w:t>
            </w:r>
          </w:p>
        </w:tc>
        <w:tc>
          <w:tcPr>
            <w:tcW w:w="721" w:type="dxa"/>
            <w:tcBorders>
              <w:top w:val="single" w:sz="4" w:space="0" w:color="000000"/>
              <w:left w:val="single" w:sz="4" w:space="0" w:color="000000"/>
              <w:bottom w:val="single" w:sz="4" w:space="0" w:color="000000"/>
              <w:right w:val="single" w:sz="4" w:space="0" w:color="000000"/>
            </w:tcBorders>
            <w:shd w:val="clear" w:color="auto" w:fill="auto"/>
          </w:tcPr>
          <w:p w14:paraId="2CD005A9" w14:textId="77777777" w:rsidR="0030088D" w:rsidRDefault="00900B6B">
            <w:pPr>
              <w:rPr>
                <w:rFonts w:ascii="Calibri" w:eastAsia="Malgun Gothic" w:hAnsi="Calibri" w:cs="Arial" w:hint="eastAsia"/>
                <w:sz w:val="18"/>
                <w:szCs w:val="18"/>
              </w:rPr>
            </w:pPr>
            <w:r>
              <w:rPr>
                <w:rFonts w:ascii="Calibri" w:eastAsia="Malgun Gothic" w:hAnsi="Calibri" w:cs="Arial"/>
                <w:sz w:val="18"/>
                <w:szCs w:val="18"/>
              </w:rPr>
              <w:t>12.5.4.2</w:t>
            </w:r>
          </w:p>
        </w:tc>
        <w:tc>
          <w:tcPr>
            <w:tcW w:w="900" w:type="dxa"/>
            <w:tcBorders>
              <w:top w:val="single" w:sz="4" w:space="0" w:color="000000"/>
              <w:left w:val="single" w:sz="4" w:space="0" w:color="000000"/>
              <w:bottom w:val="single" w:sz="4" w:space="0" w:color="000000"/>
              <w:right w:val="single" w:sz="4" w:space="0" w:color="000000"/>
            </w:tcBorders>
            <w:shd w:val="clear" w:color="auto" w:fill="auto"/>
          </w:tcPr>
          <w:p w14:paraId="4375F850" w14:textId="77777777" w:rsidR="0030088D" w:rsidRDefault="00900B6B">
            <w:pPr>
              <w:rPr>
                <w:rFonts w:ascii="Calibri" w:eastAsia="Malgun Gothic" w:hAnsi="Calibri" w:cs="Arial" w:hint="eastAsia"/>
                <w:sz w:val="18"/>
                <w:szCs w:val="18"/>
              </w:rPr>
            </w:pPr>
            <w:r>
              <w:rPr>
                <w:rFonts w:ascii="Calibri" w:eastAsia="Malgun Gothic" w:hAnsi="Calibri" w:cs="Arial"/>
                <w:sz w:val="18"/>
                <w:szCs w:val="18"/>
              </w:rPr>
              <w:t>205.29</w:t>
            </w:r>
          </w:p>
        </w:tc>
        <w:tc>
          <w:tcPr>
            <w:tcW w:w="2875" w:type="dxa"/>
            <w:tcBorders>
              <w:top w:val="single" w:sz="4" w:space="0" w:color="000000"/>
              <w:left w:val="single" w:sz="4" w:space="0" w:color="000000"/>
              <w:bottom w:val="single" w:sz="4" w:space="0" w:color="000000"/>
              <w:right w:val="single" w:sz="4" w:space="0" w:color="000000"/>
            </w:tcBorders>
            <w:shd w:val="clear" w:color="auto" w:fill="auto"/>
          </w:tcPr>
          <w:p w14:paraId="1FC3FFB0" w14:textId="77777777" w:rsidR="0030088D" w:rsidRDefault="00900B6B">
            <w:pPr>
              <w:rPr>
                <w:rFonts w:ascii="Calibri" w:eastAsia="Malgun Gothic" w:hAnsi="Calibri" w:cs="Arial" w:hint="eastAsia"/>
                <w:sz w:val="18"/>
                <w:szCs w:val="18"/>
              </w:rPr>
            </w:pPr>
            <w:r>
              <w:rPr>
                <w:rFonts w:ascii="Calibri" w:eastAsia="Malgun Gothic" w:hAnsi="Calibri" w:cs="Arial"/>
                <w:sz w:val="18"/>
                <w:szCs w:val="18"/>
              </w:rPr>
              <w:t>Replay counter index bits should be protected by the AAD.</w:t>
            </w:r>
          </w:p>
        </w:tc>
        <w:tc>
          <w:tcPr>
            <w:tcW w:w="1625" w:type="dxa"/>
            <w:tcBorders>
              <w:top w:val="single" w:sz="4" w:space="0" w:color="000000"/>
              <w:left w:val="single" w:sz="4" w:space="0" w:color="000000"/>
              <w:bottom w:val="single" w:sz="4" w:space="0" w:color="000000"/>
              <w:right w:val="single" w:sz="4" w:space="0" w:color="000000"/>
            </w:tcBorders>
            <w:shd w:val="clear" w:color="auto" w:fill="auto"/>
          </w:tcPr>
          <w:p w14:paraId="3D34C89F" w14:textId="77777777" w:rsidR="0030088D" w:rsidRDefault="00900B6B">
            <w:pPr>
              <w:rPr>
                <w:rFonts w:ascii="Calibri" w:eastAsia="Malgun Gothic" w:hAnsi="Calibri" w:cs="Arial" w:hint="eastAsia"/>
                <w:sz w:val="18"/>
                <w:szCs w:val="18"/>
              </w:rPr>
            </w:pPr>
            <w:r>
              <w:rPr>
                <w:rFonts w:ascii="Calibri" w:eastAsia="Malgun Gothic" w:hAnsi="Calibri" w:cs="Arial"/>
                <w:sz w:val="18"/>
                <w:szCs w:val="18"/>
              </w:rPr>
              <w:t>Add protection for the replay counter index bits.</w:t>
            </w:r>
          </w:p>
        </w:tc>
        <w:tc>
          <w:tcPr>
            <w:tcW w:w="3208" w:type="dxa"/>
            <w:tcBorders>
              <w:top w:val="single" w:sz="4" w:space="0" w:color="000000"/>
              <w:left w:val="single" w:sz="4" w:space="0" w:color="000000"/>
              <w:bottom w:val="single" w:sz="4" w:space="0" w:color="000000"/>
              <w:right w:val="single" w:sz="4" w:space="0" w:color="000000"/>
            </w:tcBorders>
            <w:shd w:val="clear" w:color="auto" w:fill="auto"/>
          </w:tcPr>
          <w:p w14:paraId="2D0152C1" w14:textId="77777777" w:rsidR="0030088D" w:rsidRDefault="00900B6B">
            <w:pPr>
              <w:rPr>
                <w:rFonts w:ascii="Calibri" w:eastAsia="Malgun Gothic" w:hAnsi="Calibri" w:cs="Arial" w:hint="eastAsia"/>
                <w:sz w:val="18"/>
                <w:szCs w:val="18"/>
              </w:rPr>
            </w:pPr>
            <w:r>
              <w:rPr>
                <w:rFonts w:ascii="Calibri" w:eastAsia="Malgun Gothic" w:hAnsi="Calibri" w:cs="Arial"/>
                <w:sz w:val="18"/>
                <w:szCs w:val="18"/>
              </w:rPr>
              <w:t xml:space="preserve">Rejected – </w:t>
            </w:r>
          </w:p>
          <w:p w14:paraId="26D08B89" w14:textId="77777777" w:rsidR="0030088D" w:rsidRDefault="0030088D">
            <w:pPr>
              <w:rPr>
                <w:rFonts w:ascii="Calibri" w:eastAsia="Malgun Gothic" w:hAnsi="Calibri" w:cs="Arial" w:hint="eastAsia"/>
                <w:sz w:val="18"/>
                <w:szCs w:val="18"/>
              </w:rPr>
            </w:pPr>
          </w:p>
          <w:p w14:paraId="2985BCF2" w14:textId="77777777" w:rsidR="0030088D" w:rsidRDefault="00900B6B">
            <w:pPr>
              <w:rPr>
                <w:rFonts w:ascii="Calibri" w:eastAsia="Malgun Gothic" w:hAnsi="Calibri" w:cs="Arial" w:hint="eastAsia"/>
                <w:sz w:val="18"/>
                <w:szCs w:val="18"/>
              </w:rPr>
            </w:pPr>
            <w:r>
              <w:rPr>
                <w:rFonts w:ascii="Calibri" w:eastAsia="Malgun Gothic" w:hAnsi="Calibri" w:cs="Arial"/>
                <w:sz w:val="18"/>
                <w:szCs w:val="18"/>
              </w:rPr>
              <w:t xml:space="preserve">The solution follows principle of 11az, which does not include replay counter indication in AAD and just does post decryption validation. </w:t>
            </w:r>
          </w:p>
        </w:tc>
      </w:tr>
    </w:tbl>
    <w:p w14:paraId="5C3C2F67" w14:textId="77777777" w:rsidR="0030088D" w:rsidRDefault="0030088D">
      <w:pPr>
        <w:rPr>
          <w:b/>
          <w:bCs/>
          <w:i/>
          <w:iCs/>
          <w:lang w:eastAsia="ko-KR"/>
        </w:rPr>
      </w:pPr>
    </w:p>
    <w:p w14:paraId="0BF35E22" w14:textId="77777777" w:rsidR="0030088D" w:rsidRDefault="00900B6B">
      <w:pPr>
        <w:widowControl w:val="0"/>
        <w:tabs>
          <w:tab w:val="left" w:pos="2160"/>
        </w:tabs>
        <w:spacing w:before="50"/>
        <w:rPr>
          <w:rFonts w:eastAsia="PMingLiU"/>
          <w:b/>
          <w:bCs/>
          <w:spacing w:val="-2"/>
          <w:sz w:val="20"/>
          <w:u w:val="single"/>
        </w:rPr>
      </w:pPr>
      <w:r>
        <w:rPr>
          <w:rFonts w:eastAsia="PMingLiU"/>
          <w:b/>
          <w:bCs/>
          <w:spacing w:val="-2"/>
          <w:sz w:val="20"/>
          <w:u w:val="single"/>
        </w:rPr>
        <w:t>Discussion:</w:t>
      </w:r>
    </w:p>
    <w:p w14:paraId="126EFE6B" w14:textId="77777777" w:rsidR="0030088D" w:rsidRDefault="0030088D">
      <w:pPr>
        <w:widowControl w:val="0"/>
        <w:tabs>
          <w:tab w:val="left" w:pos="2160"/>
        </w:tabs>
        <w:spacing w:before="50"/>
        <w:rPr>
          <w:rFonts w:eastAsia="PMingLiU"/>
          <w:spacing w:val="-2"/>
          <w:sz w:val="20"/>
        </w:rPr>
      </w:pPr>
    </w:p>
    <w:p w14:paraId="47230DF6" w14:textId="77777777" w:rsidR="0030088D" w:rsidRDefault="00900B6B">
      <w:pPr>
        <w:rPr>
          <w:rFonts w:ascii="TimesNewRoman" w:hAnsi="TimesNewRoman"/>
          <w:color w:val="000000"/>
          <w:sz w:val="20"/>
        </w:rPr>
      </w:pPr>
      <w:r>
        <w:rPr>
          <w:rFonts w:ascii="TimesNewRoman" w:hAnsi="TimesNewRoman"/>
          <w:color w:val="000000"/>
          <w:sz w:val="20"/>
        </w:rPr>
        <w:t>None</w:t>
      </w:r>
    </w:p>
    <w:p w14:paraId="26DB6DF6" w14:textId="77777777" w:rsidR="0030088D" w:rsidRDefault="0030088D">
      <w:pPr>
        <w:rPr>
          <w:rFonts w:ascii="TimesNewRoman" w:hAnsi="TimesNewRoman"/>
          <w:color w:val="000000"/>
          <w:sz w:val="20"/>
        </w:rPr>
      </w:pPr>
    </w:p>
    <w:p w14:paraId="4B1636CE" w14:textId="77777777" w:rsidR="0030088D" w:rsidRDefault="00900B6B">
      <w:pPr>
        <w:widowControl w:val="0"/>
        <w:tabs>
          <w:tab w:val="left" w:pos="2160"/>
        </w:tabs>
        <w:spacing w:before="50"/>
        <w:rPr>
          <w:rFonts w:eastAsia="PMingLiU"/>
          <w:b/>
          <w:bCs/>
          <w:spacing w:val="-2"/>
          <w:sz w:val="20"/>
          <w:u w:val="single"/>
        </w:rPr>
      </w:pPr>
      <w:r>
        <w:rPr>
          <w:rFonts w:eastAsia="PMingLiU"/>
          <w:b/>
          <w:bCs/>
          <w:spacing w:val="-2"/>
          <w:sz w:val="20"/>
          <w:u w:val="single"/>
        </w:rPr>
        <w:t xml:space="preserve">Proposal: </w:t>
      </w:r>
    </w:p>
    <w:p w14:paraId="2E415EC5" w14:textId="77777777" w:rsidR="0030088D" w:rsidRDefault="0030088D">
      <w:pPr>
        <w:widowControl w:val="0"/>
        <w:tabs>
          <w:tab w:val="left" w:pos="2160"/>
        </w:tabs>
        <w:spacing w:before="50"/>
        <w:rPr>
          <w:rFonts w:eastAsia="PMingLiU"/>
          <w:b/>
          <w:bCs/>
          <w:spacing w:val="-2"/>
          <w:sz w:val="20"/>
          <w:u w:val="single"/>
        </w:rPr>
      </w:pPr>
    </w:p>
    <w:p w14:paraId="1CDD6E8E" w14:textId="77777777" w:rsidR="0030088D" w:rsidRDefault="0030088D">
      <w:pPr>
        <w:widowControl w:val="0"/>
        <w:tabs>
          <w:tab w:val="left" w:pos="2160"/>
        </w:tabs>
        <w:spacing w:before="50"/>
        <w:rPr>
          <w:rFonts w:eastAsia="PMingLiU"/>
          <w:b/>
          <w:bCs/>
          <w:spacing w:val="-2"/>
          <w:sz w:val="20"/>
          <w:u w:val="single"/>
        </w:rPr>
      </w:pPr>
    </w:p>
    <w:p w14:paraId="75E6FFE5" w14:textId="77777777" w:rsidR="0030088D" w:rsidRDefault="00900B6B">
      <w:pPr>
        <w:widowControl w:val="0"/>
        <w:tabs>
          <w:tab w:val="left" w:pos="2160"/>
        </w:tabs>
        <w:spacing w:before="50"/>
        <w:rPr>
          <w:rFonts w:eastAsia="PMingLiU"/>
          <w:b/>
          <w:bCs/>
          <w:spacing w:val="-2"/>
          <w:sz w:val="20"/>
        </w:rPr>
      </w:pPr>
      <w:r>
        <w:rPr>
          <w:rFonts w:eastAsia="PMingLiU"/>
          <w:b/>
          <w:bCs/>
          <w:spacing w:val="-2"/>
          <w:sz w:val="20"/>
        </w:rPr>
        <w:t>12.5.2.4 CCMP decapsulation</w:t>
      </w:r>
    </w:p>
    <w:p w14:paraId="39F3EAE1" w14:textId="77777777" w:rsidR="0030088D" w:rsidRDefault="00900B6B">
      <w:pPr>
        <w:widowControl w:val="0"/>
        <w:tabs>
          <w:tab w:val="left" w:pos="2160"/>
        </w:tabs>
        <w:spacing w:before="50"/>
        <w:rPr>
          <w:rFonts w:eastAsia="PMingLiU"/>
          <w:b/>
          <w:bCs/>
          <w:spacing w:val="-2"/>
          <w:sz w:val="20"/>
        </w:rPr>
      </w:pPr>
      <w:r>
        <w:rPr>
          <w:rFonts w:eastAsia="PMingLiU"/>
          <w:b/>
          <w:bCs/>
          <w:spacing w:val="-2"/>
          <w:sz w:val="20"/>
        </w:rPr>
        <w:t>12.5.2.4.4 PN and replay detection</w:t>
      </w:r>
    </w:p>
    <w:p w14:paraId="5D8688C9" w14:textId="77777777" w:rsidR="0030088D" w:rsidRDefault="00900B6B">
      <w:pPr>
        <w:widowControl w:val="0"/>
        <w:tabs>
          <w:tab w:val="left" w:pos="2160"/>
        </w:tabs>
        <w:spacing w:before="50"/>
        <w:rPr>
          <w:rFonts w:eastAsia="PMingLiU"/>
          <w:b/>
          <w:bCs/>
          <w:i/>
          <w:iCs/>
          <w:spacing w:val="-2"/>
          <w:sz w:val="20"/>
        </w:rPr>
      </w:pPr>
      <w:r>
        <w:rPr>
          <w:rFonts w:eastAsia="PMingLiU"/>
          <w:b/>
          <w:bCs/>
          <w:i/>
          <w:iCs/>
          <w:spacing w:val="-2"/>
          <w:sz w:val="20"/>
        </w:rPr>
        <w:t>Change items c) and d) as follows:</w:t>
      </w:r>
    </w:p>
    <w:p w14:paraId="0D3A7910" w14:textId="77777777" w:rsidR="0030088D" w:rsidRDefault="0030088D">
      <w:pPr>
        <w:widowControl w:val="0"/>
        <w:tabs>
          <w:tab w:val="left" w:pos="2160"/>
        </w:tabs>
        <w:spacing w:before="50"/>
        <w:rPr>
          <w:rFonts w:eastAsia="PMingLiU"/>
          <w:i/>
          <w:iCs/>
          <w:spacing w:val="-2"/>
          <w:sz w:val="20"/>
        </w:rPr>
      </w:pPr>
    </w:p>
    <w:p w14:paraId="7065A27D" w14:textId="541BDC82" w:rsidR="0030088D" w:rsidRDefault="00900B6B">
      <w:pPr>
        <w:widowControl w:val="0"/>
        <w:tabs>
          <w:tab w:val="left" w:pos="2160"/>
        </w:tabs>
        <w:spacing w:before="50"/>
        <w:rPr>
          <w:rFonts w:eastAsia="PMingLiU"/>
          <w:spacing w:val="-2"/>
          <w:sz w:val="20"/>
        </w:rPr>
      </w:pPr>
      <w:r>
        <w:rPr>
          <w:rFonts w:eastAsia="PMingLiU"/>
          <w:spacing w:val="-2"/>
          <w:sz w:val="20"/>
        </w:rPr>
        <w:t xml:space="preserve">c) If management frame protection is negotiated, </w:t>
      </w:r>
      <w:del w:id="2" w:author="Huang, Po-kai" w:date="2024-10-27T18:46:00Z">
        <w:r>
          <w:rPr>
            <w:rFonts w:eastAsia="PMingLiU"/>
            <w:spacing w:val="-2"/>
            <w:sz w:val="20"/>
          </w:rPr>
          <w:delText xml:space="preserve">the receiver shall set the MFPC bit on a given link to 1, </w:delText>
        </w:r>
      </w:del>
      <w:del w:id="3" w:author="Huang, Po-kai" w:date="2024-10-29T16:28:00Z" w16du:dateUtc="2024-10-29T23:28:00Z">
        <w:r w:rsidDel="00900B6B">
          <w:rPr>
            <w:rFonts w:eastAsia="PMingLiU"/>
            <w:spacing w:val="-2"/>
            <w:sz w:val="20"/>
          </w:rPr>
          <w:delText>i</w:delText>
        </w:r>
        <w:r w:rsidDel="00900B6B">
          <w:rPr>
            <w:rFonts w:eastAsia="PMingLiU"/>
            <w:spacing w:val="-2"/>
            <w:sz w:val="20"/>
          </w:rPr>
          <w:delText>t</w:delText>
        </w:r>
      </w:del>
      <w:ins w:id="4" w:author="Huang, Po-kai" w:date="2024-10-29T16:28:00Z" w16du:dateUtc="2024-10-29T23:28:00Z">
        <w:r>
          <w:rPr>
            <w:rFonts w:eastAsia="PMingLiU"/>
            <w:spacing w:val="-2"/>
            <w:sz w:val="20"/>
          </w:rPr>
          <w:t>the receiver</w:t>
        </w:r>
      </w:ins>
      <w:r>
        <w:rPr>
          <w:rFonts w:eastAsia="PMingLiU"/>
          <w:spacing w:val="-2"/>
          <w:sz w:val="20"/>
        </w:rPr>
        <w:t xml:space="preserve"> </w:t>
      </w:r>
      <w:r>
        <w:rPr>
          <w:rFonts w:eastAsia="PMingLiU"/>
          <w:spacing w:val="-2"/>
          <w:sz w:val="20"/>
        </w:rPr>
        <w:t xml:space="preserve">shall maintain a single replay counter for received </w:t>
      </w:r>
      <w:r>
        <w:rPr>
          <w:rFonts w:eastAsia="PMingLiU"/>
          <w:spacing w:val="-2"/>
          <w:sz w:val="20"/>
        </w:rPr>
        <w:t xml:space="preserve">individually addressed robust PV0 Management frames </w:t>
      </w:r>
      <w:moveFromRangeStart w:id="5" w:author="Huang, Po-kai" w:date="2024-10-25T12:47:00Z" w:name="move180752891"/>
      <w:moveFrom w:id="6" w:author="Huang, Po-kai" w:date="2024-10-25T12:47:00Z">
        <w:r>
          <w:rPr>
            <w:rFonts w:eastAsia="PMingLiU"/>
            <w:spacing w:val="-2"/>
            <w:sz w:val="20"/>
          </w:rPr>
          <w:t xml:space="preserve">except Protected Fine Timing frames (see 9.6.34 (Protected Fine Timing frame details)) </w:t>
        </w:r>
        <w:r>
          <w:rPr>
            <w:rFonts w:eastAsia="PMingLiU"/>
            <w:spacing w:val="-2"/>
            <w:sz w:val="20"/>
            <w:u w:val="single"/>
          </w:rPr>
          <w:t>and Protected Sensing</w:t>
        </w:r>
      </w:moveFrom>
      <w:r>
        <w:rPr>
          <w:rFonts w:eastAsia="PMingLiU"/>
          <w:spacing w:val="-2"/>
          <w:sz w:val="20"/>
        </w:rPr>
        <w:t xml:space="preserve"> </w:t>
      </w:r>
      <w:moveFrom w:id="7" w:author="Huang, Po-kai" w:date="2024-10-25T12:47:00Z">
        <w:r>
          <w:rPr>
            <w:rFonts w:eastAsia="PMingLiU"/>
            <w:spacing w:val="-2"/>
            <w:sz w:val="20"/>
            <w:u w:val="single"/>
          </w:rPr>
          <w:t>frames (see 9.6.39 (Protected Sensing frame details))</w:t>
        </w:r>
        <w:r>
          <w:rPr>
            <w:rFonts w:eastAsia="PMingLiU"/>
            <w:spacing w:val="-2"/>
            <w:sz w:val="20"/>
          </w:rPr>
          <w:t xml:space="preserve"> </w:t>
        </w:r>
      </w:moveFrom>
      <w:moveFromRangeEnd w:id="5"/>
      <w:r>
        <w:rPr>
          <w:rFonts w:eastAsia="PMingLiU"/>
          <w:spacing w:val="-2"/>
          <w:sz w:val="20"/>
        </w:rPr>
        <w:t>that are received with the To DS subfield equal to</w:t>
      </w:r>
    </w:p>
    <w:p w14:paraId="06179B77" w14:textId="77777777" w:rsidR="0030088D" w:rsidRDefault="00900B6B">
      <w:pPr>
        <w:widowControl w:val="0"/>
        <w:tabs>
          <w:tab w:val="left" w:pos="2160"/>
        </w:tabs>
        <w:spacing w:before="50"/>
        <w:rPr>
          <w:rFonts w:eastAsia="PMingLiU"/>
          <w:spacing w:val="-2"/>
          <w:sz w:val="20"/>
          <w:u w:val="single"/>
        </w:rPr>
      </w:pPr>
      <w:r>
        <w:rPr>
          <w:rFonts w:eastAsia="PMingLiU"/>
          <w:spacing w:val="-2"/>
          <w:sz w:val="20"/>
        </w:rPr>
        <w:t>0</w:t>
      </w:r>
      <w:ins w:id="8" w:author="Huang, Po-kai" w:date="2024-10-25T12:47:00Z">
        <w:r>
          <w:rPr>
            <w:rFonts w:eastAsia="PMingLiU"/>
            <w:spacing w:val="-2"/>
            <w:sz w:val="20"/>
          </w:rPr>
          <w:t xml:space="preserve">, </w:t>
        </w:r>
      </w:ins>
      <w:moveToRangeStart w:id="9" w:author="Huang, Po-kai" w:date="2024-10-25T12:47:00Z" w:name="move180752891"/>
      <w:moveTo w:id="10" w:author="Huang, Po-kai" w:date="2024-10-25T12:47:00Z">
        <w:r>
          <w:rPr>
            <w:rFonts w:eastAsia="PMingLiU"/>
            <w:spacing w:val="-2"/>
            <w:sz w:val="20"/>
          </w:rPr>
          <w:t xml:space="preserve">except Protected Fine Timing frames (see 9.6.34 (Protected Fine Timing frame details)) </w:t>
        </w:r>
        <w:r>
          <w:rPr>
            <w:rFonts w:eastAsia="PMingLiU"/>
            <w:spacing w:val="-2"/>
            <w:sz w:val="20"/>
            <w:u w:val="single"/>
          </w:rPr>
          <w:t>and Protected Sensing</w:t>
        </w:r>
      </w:moveTo>
      <w:r>
        <w:rPr>
          <w:rFonts w:eastAsia="PMingLiU"/>
          <w:spacing w:val="-2"/>
          <w:sz w:val="20"/>
          <w:u w:val="single"/>
        </w:rPr>
        <w:t xml:space="preserve"> </w:t>
      </w:r>
      <w:moveTo w:id="11" w:author="Huang, Po-kai" w:date="2024-10-25T12:47:00Z">
        <w:r>
          <w:rPr>
            <w:rFonts w:eastAsia="PMingLiU"/>
            <w:spacing w:val="-2"/>
            <w:sz w:val="20"/>
            <w:u w:val="single"/>
          </w:rPr>
          <w:t>frames (see 9.6.39 (Protected Sensing frame details))</w:t>
        </w:r>
      </w:moveTo>
      <w:moveToRangeEnd w:id="9"/>
      <w:r>
        <w:rPr>
          <w:rFonts w:eastAsia="PMingLiU"/>
          <w:spacing w:val="-2"/>
          <w:sz w:val="20"/>
        </w:rPr>
        <w:t xml:space="preserve">, and (S1G STA only) a single replay counter for received </w:t>
      </w:r>
      <w:r>
        <w:rPr>
          <w:rFonts w:eastAsia="PMingLiU"/>
          <w:spacing w:val="-2"/>
          <w:sz w:val="20"/>
        </w:rPr>
        <w:t>individually addressed robust PV1 Management</w:t>
      </w:r>
      <w:r>
        <w:rPr>
          <w:rFonts w:eastAsia="PMingLiU"/>
          <w:spacing w:val="-2"/>
          <w:sz w:val="20"/>
          <w:u w:val="single"/>
        </w:rPr>
        <w:t xml:space="preserve"> </w:t>
      </w:r>
      <w:r>
        <w:rPr>
          <w:rFonts w:eastAsia="PMingLiU"/>
          <w:spacing w:val="-2"/>
          <w:sz w:val="20"/>
        </w:rPr>
        <w:t xml:space="preserve">frames </w:t>
      </w:r>
      <w:r>
        <w:rPr>
          <w:rFonts w:eastAsia="PMingLiU"/>
          <w:strike/>
          <w:spacing w:val="-2"/>
          <w:sz w:val="20"/>
        </w:rPr>
        <w:t>except Protected Fine Timing frames (see 9.6.34 (Protected Fine Timing frame details)).</w:t>
      </w:r>
      <w:ins w:id="12" w:author="Huang, Po-kai" w:date="2024-10-25T12:48:00Z">
        <w:r>
          <w:rPr>
            <w:rFonts w:eastAsia="PMingLiU"/>
            <w:spacing w:val="-2"/>
            <w:sz w:val="20"/>
          </w:rPr>
          <w:t>(#14)</w:t>
        </w:r>
      </w:ins>
    </w:p>
    <w:p w14:paraId="52B3C69F" w14:textId="77777777" w:rsidR="0030088D" w:rsidRDefault="0030088D">
      <w:pPr>
        <w:widowControl w:val="0"/>
        <w:tabs>
          <w:tab w:val="left" w:pos="2160"/>
        </w:tabs>
        <w:spacing w:before="50"/>
        <w:rPr>
          <w:rFonts w:eastAsia="PMingLiU"/>
          <w:strike/>
          <w:spacing w:val="-2"/>
          <w:sz w:val="20"/>
        </w:rPr>
      </w:pPr>
    </w:p>
    <w:p w14:paraId="55D7A9E9" w14:textId="77777777" w:rsidR="0030088D" w:rsidRDefault="00900B6B">
      <w:pPr>
        <w:widowControl w:val="0"/>
        <w:tabs>
          <w:tab w:val="left" w:pos="2160"/>
        </w:tabs>
        <w:spacing w:before="50"/>
        <w:rPr>
          <w:rFonts w:eastAsia="PMingLiU"/>
          <w:spacing w:val="-2"/>
          <w:sz w:val="20"/>
          <w:u w:val="single"/>
        </w:rPr>
      </w:pPr>
      <w:r>
        <w:rPr>
          <w:rFonts w:eastAsia="PMingLiU"/>
          <w:spacing w:val="-2"/>
          <w:sz w:val="20"/>
          <w:u w:val="single"/>
        </w:rPr>
        <w:t xml:space="preserve">NOTE 4—For </w:t>
      </w:r>
      <w:ins w:id="13" w:author="Huang, Po-kai" w:date="2024-10-25T12:48:00Z">
        <w:r>
          <w:rPr>
            <w:rFonts w:eastAsia="PMingLiU"/>
            <w:spacing w:val="-2"/>
            <w:sz w:val="20"/>
            <w:u w:val="single"/>
          </w:rPr>
          <w:t xml:space="preserve">Protected Fine Timing frames and Protected </w:t>
        </w:r>
      </w:ins>
      <w:del w:id="14" w:author="Huang, Po-kai" w:date="2024-10-25T12:49:00Z">
        <w:r>
          <w:rPr>
            <w:rFonts w:eastAsia="PMingLiU"/>
            <w:spacing w:val="-2"/>
            <w:sz w:val="20"/>
            <w:u w:val="single"/>
          </w:rPr>
          <w:delText>s</w:delText>
        </w:r>
      </w:del>
      <w:ins w:id="15" w:author="Huang, Po-kai" w:date="2024-10-25T12:49:00Z">
        <w:r>
          <w:rPr>
            <w:rFonts w:eastAsia="PMingLiU"/>
            <w:spacing w:val="-2"/>
            <w:sz w:val="20"/>
            <w:u w:val="single"/>
          </w:rPr>
          <w:t>S</w:t>
        </w:r>
      </w:ins>
      <w:r>
        <w:rPr>
          <w:rFonts w:eastAsia="PMingLiU"/>
          <w:spacing w:val="-2"/>
          <w:sz w:val="20"/>
          <w:u w:val="single"/>
        </w:rPr>
        <w:t>ensing</w:t>
      </w:r>
      <w:ins w:id="16" w:author="Huang, Po-kai" w:date="2024-10-25T12:49:00Z">
        <w:r>
          <w:rPr>
            <w:rFonts w:eastAsia="PMingLiU"/>
            <w:spacing w:val="-2"/>
            <w:sz w:val="20"/>
            <w:u w:val="single"/>
          </w:rPr>
          <w:t xml:space="preserve"> frames</w:t>
        </w:r>
      </w:ins>
      <w:r>
        <w:rPr>
          <w:rFonts w:eastAsia="PMingLiU"/>
          <w:spacing w:val="-2"/>
          <w:sz w:val="20"/>
          <w:u w:val="single"/>
        </w:rPr>
        <w:t>, PV1 Management frames are not applicable.</w:t>
      </w:r>
      <w:ins w:id="17" w:author="Huang, Po-kai" w:date="2024-10-25T12:49:00Z">
        <w:r>
          <w:rPr>
            <w:rFonts w:eastAsia="PMingLiU"/>
            <w:spacing w:val="-2"/>
            <w:sz w:val="20"/>
            <w:u w:val="single"/>
          </w:rPr>
          <w:t>(#14)</w:t>
        </w:r>
      </w:ins>
    </w:p>
    <w:p w14:paraId="4D9E3BEA" w14:textId="77777777" w:rsidR="0030088D" w:rsidRDefault="0030088D">
      <w:pPr>
        <w:widowControl w:val="0"/>
        <w:tabs>
          <w:tab w:val="left" w:pos="2160"/>
        </w:tabs>
        <w:spacing w:before="50"/>
        <w:rPr>
          <w:rFonts w:eastAsia="PMingLiU"/>
          <w:spacing w:val="-2"/>
          <w:sz w:val="20"/>
        </w:rPr>
      </w:pPr>
    </w:p>
    <w:p w14:paraId="4A6D6BE7" w14:textId="77777777" w:rsidR="0030088D" w:rsidRDefault="00900B6B">
      <w:pPr>
        <w:widowControl w:val="0"/>
        <w:tabs>
          <w:tab w:val="left" w:pos="2160"/>
        </w:tabs>
        <w:spacing w:before="50"/>
        <w:rPr>
          <w:rFonts w:eastAsia="PMingLiU"/>
          <w:spacing w:val="-2"/>
          <w:sz w:val="20"/>
        </w:rPr>
      </w:pPr>
      <w:r>
        <w:rPr>
          <w:rFonts w:eastAsia="PMingLiU"/>
          <w:spacing w:val="-2"/>
          <w:sz w:val="20"/>
        </w:rPr>
        <w:t>d) If dot11RSNAProtectedManagementFramesActivated is true and dot11QMFActivated is also true, the</w:t>
      </w:r>
    </w:p>
    <w:p w14:paraId="62D16C56" w14:textId="77777777" w:rsidR="0030088D" w:rsidRDefault="00900B6B">
      <w:pPr>
        <w:widowControl w:val="0"/>
        <w:tabs>
          <w:tab w:val="left" w:pos="2160"/>
        </w:tabs>
        <w:spacing w:before="50"/>
        <w:rPr>
          <w:rFonts w:eastAsia="PMingLiU"/>
          <w:spacing w:val="-2"/>
          <w:sz w:val="20"/>
        </w:rPr>
      </w:pPr>
      <w:r>
        <w:rPr>
          <w:rFonts w:eastAsia="PMingLiU"/>
          <w:spacing w:val="-2"/>
          <w:sz w:val="20"/>
        </w:rPr>
        <w:t>receiver shall maintain an additional replay counter for each ACI for received individually addressed robust</w:t>
      </w:r>
    </w:p>
    <w:p w14:paraId="1735FCE8" w14:textId="77777777" w:rsidR="0030088D" w:rsidRDefault="00900B6B">
      <w:pPr>
        <w:widowControl w:val="0"/>
        <w:tabs>
          <w:tab w:val="left" w:pos="2160"/>
        </w:tabs>
        <w:spacing w:before="50"/>
        <w:rPr>
          <w:rFonts w:eastAsia="PMingLiU"/>
          <w:strike/>
          <w:spacing w:val="-2"/>
          <w:sz w:val="20"/>
        </w:rPr>
      </w:pPr>
      <w:r>
        <w:rPr>
          <w:rFonts w:eastAsia="PMingLiU"/>
          <w:spacing w:val="-2"/>
          <w:sz w:val="20"/>
        </w:rPr>
        <w:t xml:space="preserve">PV0 Management frames </w:t>
      </w:r>
      <w:r>
        <w:rPr>
          <w:rFonts w:eastAsia="PMingLiU"/>
          <w:strike/>
          <w:spacing w:val="-2"/>
          <w:sz w:val="20"/>
        </w:rPr>
        <w:t>except Protected Fine Timing frames (see 9.6.34 (Protected Fine Timing frame</w:t>
      </w:r>
    </w:p>
    <w:p w14:paraId="0D3405B5" w14:textId="77777777" w:rsidR="0030088D" w:rsidRDefault="00900B6B">
      <w:pPr>
        <w:widowControl w:val="0"/>
        <w:tabs>
          <w:tab w:val="left" w:pos="2160"/>
        </w:tabs>
        <w:spacing w:before="50"/>
        <w:rPr>
          <w:rFonts w:eastAsia="PMingLiU"/>
          <w:spacing w:val="-2"/>
          <w:sz w:val="20"/>
          <w:u w:val="single"/>
        </w:rPr>
      </w:pPr>
      <w:r>
        <w:rPr>
          <w:rFonts w:eastAsia="PMingLiU"/>
          <w:strike/>
          <w:spacing w:val="-2"/>
          <w:sz w:val="20"/>
        </w:rPr>
        <w:t>details))</w:t>
      </w:r>
      <w:r>
        <w:rPr>
          <w:rFonts w:eastAsia="PMingLiU"/>
          <w:spacing w:val="-2"/>
          <w:sz w:val="20"/>
        </w:rPr>
        <w:t xml:space="preserve"> that are received with the To DS subfield equal to 1, </w:t>
      </w:r>
      <w:r>
        <w:rPr>
          <w:rFonts w:eastAsia="PMingLiU"/>
          <w:spacing w:val="-2"/>
          <w:sz w:val="20"/>
          <w:u w:val="single"/>
        </w:rPr>
        <w:t>except Protected Fine Timing frames (see</w:t>
      </w:r>
    </w:p>
    <w:p w14:paraId="1FCBB7CA" w14:textId="77777777" w:rsidR="0030088D" w:rsidRDefault="00900B6B">
      <w:pPr>
        <w:widowControl w:val="0"/>
        <w:tabs>
          <w:tab w:val="left" w:pos="2160"/>
        </w:tabs>
        <w:spacing w:before="50"/>
        <w:rPr>
          <w:rFonts w:eastAsia="PMingLiU"/>
          <w:spacing w:val="-2"/>
          <w:sz w:val="20"/>
          <w:u w:val="single"/>
        </w:rPr>
      </w:pPr>
      <w:r>
        <w:rPr>
          <w:rFonts w:eastAsia="PMingLiU"/>
          <w:spacing w:val="-2"/>
          <w:sz w:val="20"/>
          <w:u w:val="single"/>
        </w:rPr>
        <w:t>9.6.34 (Protected Fine Timing Frame details)) and Protected Sensing frames (see 9.6.39 (Protected Sensing</w:t>
      </w:r>
    </w:p>
    <w:p w14:paraId="65567B59" w14:textId="77777777" w:rsidR="0030088D" w:rsidRDefault="00900B6B">
      <w:pPr>
        <w:widowControl w:val="0"/>
        <w:tabs>
          <w:tab w:val="left" w:pos="2160"/>
        </w:tabs>
        <w:spacing w:before="50"/>
        <w:rPr>
          <w:rFonts w:eastAsia="PMingLiU"/>
          <w:spacing w:val="-2"/>
          <w:sz w:val="20"/>
          <w:u w:val="single"/>
        </w:rPr>
      </w:pPr>
      <w:r>
        <w:rPr>
          <w:rFonts w:eastAsia="PMingLiU"/>
          <w:spacing w:val="-2"/>
          <w:sz w:val="20"/>
          <w:u w:val="single"/>
        </w:rPr>
        <w:t>frame details)).</w:t>
      </w:r>
    </w:p>
    <w:p w14:paraId="41C703A9" w14:textId="77777777" w:rsidR="0030088D" w:rsidRDefault="0030088D">
      <w:pPr>
        <w:widowControl w:val="0"/>
        <w:tabs>
          <w:tab w:val="left" w:pos="2160"/>
        </w:tabs>
        <w:spacing w:before="50"/>
        <w:rPr>
          <w:rFonts w:eastAsia="PMingLiU"/>
          <w:b/>
          <w:bCs/>
          <w:spacing w:val="-2"/>
          <w:sz w:val="20"/>
          <w:u w:val="single"/>
        </w:rPr>
      </w:pPr>
    </w:p>
    <w:p w14:paraId="0AE44DAE" w14:textId="77777777" w:rsidR="0030088D" w:rsidRDefault="00900B6B">
      <w:pPr>
        <w:widowControl w:val="0"/>
        <w:tabs>
          <w:tab w:val="left" w:pos="2160"/>
        </w:tabs>
        <w:spacing w:before="50"/>
        <w:rPr>
          <w:b/>
          <w:bCs/>
        </w:rPr>
      </w:pPr>
      <w:r>
        <w:rPr>
          <w:b/>
          <w:bCs/>
        </w:rPr>
        <w:t>12.5.4.4 GCMP decapsulation</w:t>
      </w:r>
    </w:p>
    <w:p w14:paraId="7384B32C" w14:textId="77777777" w:rsidR="0030088D" w:rsidRDefault="00900B6B">
      <w:pPr>
        <w:widowControl w:val="0"/>
        <w:tabs>
          <w:tab w:val="left" w:pos="2160"/>
        </w:tabs>
        <w:spacing w:before="50"/>
        <w:rPr>
          <w:b/>
          <w:bCs/>
        </w:rPr>
      </w:pPr>
      <w:r>
        <w:rPr>
          <w:b/>
          <w:bCs/>
        </w:rPr>
        <w:t>12.5.4.4.4 PN and replay detection</w:t>
      </w:r>
    </w:p>
    <w:p w14:paraId="44DA8A35" w14:textId="77777777" w:rsidR="0030088D" w:rsidRDefault="00900B6B">
      <w:pPr>
        <w:widowControl w:val="0"/>
        <w:tabs>
          <w:tab w:val="left" w:pos="2160"/>
        </w:tabs>
        <w:spacing w:before="50"/>
        <w:rPr>
          <w:b/>
          <w:bCs/>
          <w:i/>
          <w:iCs/>
        </w:rPr>
      </w:pPr>
      <w:r>
        <w:rPr>
          <w:b/>
          <w:bCs/>
          <w:i/>
          <w:iCs/>
        </w:rPr>
        <w:t>Change items c) and d) as follows:</w:t>
      </w:r>
    </w:p>
    <w:p w14:paraId="0EF4EA66" w14:textId="236D1F72" w:rsidR="0030088D" w:rsidRDefault="00900B6B">
      <w:pPr>
        <w:widowControl w:val="0"/>
        <w:tabs>
          <w:tab w:val="left" w:pos="2160"/>
        </w:tabs>
        <w:spacing w:before="50"/>
      </w:pPr>
      <w:r>
        <w:t xml:space="preserve">c) If management frame protection is negotiated, </w:t>
      </w:r>
      <w:del w:id="18" w:author="Huang, Po-kai" w:date="2024-10-27T18:47:00Z">
        <w:r>
          <w:delText xml:space="preserve">the receiver shall set the MFPC bit on a given link to 1, </w:delText>
        </w:r>
      </w:del>
      <w:del w:id="19" w:author="Huang, Po-kai" w:date="2024-10-29T16:29:00Z" w16du:dateUtc="2024-10-29T23:29:00Z">
        <w:r w:rsidDel="00900B6B">
          <w:delText>it</w:delText>
        </w:r>
      </w:del>
      <w:ins w:id="20" w:author="Huang, Po-kai" w:date="2024-10-29T16:29:00Z" w16du:dateUtc="2024-10-29T23:29:00Z">
        <w:r>
          <w:t>the receiver</w:t>
        </w:r>
      </w:ins>
      <w:r>
        <w:t xml:space="preserve"> </w:t>
      </w:r>
      <w:r>
        <w:t xml:space="preserve">shall maintain a single replay counter for received individually addressed robust </w:t>
      </w:r>
      <w:ins w:id="21" w:author="Huang, Po-kai" w:date="2024-10-25T12:40:00Z">
        <w:r>
          <w:t xml:space="preserve">PV0 </w:t>
        </w:r>
      </w:ins>
      <w:r>
        <w:t xml:space="preserve">Management frames </w:t>
      </w:r>
      <w:del w:id="22" w:author="Huang, Po-kai" w:date="2024-10-25T12:38:00Z">
        <w:r>
          <w:delText xml:space="preserve">(except Protected Fine Timing frames (see 9.6.34 (Protected Fine Timing frame details)) </w:delText>
        </w:r>
        <w:r>
          <w:rPr>
            <w:u w:val="single"/>
          </w:rPr>
          <w:delText>and Protected Sensing frames (see 9.6.39 (Protected Sensing frame details))</w:delText>
        </w:r>
        <w:r>
          <w:delText xml:space="preserve"> </w:delText>
        </w:r>
      </w:del>
      <w:r>
        <w:t>that are received with the To DS subfield equal to 0</w:t>
      </w:r>
      <w:ins w:id="23" w:author="Huang, Po-kai" w:date="2024-10-25T12:41:00Z">
        <w:r>
          <w:t>,</w:t>
        </w:r>
      </w:ins>
      <w:ins w:id="24" w:author="Huang, Po-kai" w:date="2024-10-25T12:38:00Z">
        <w:r>
          <w:t xml:space="preserve"> except Protected Fine Timing frames (see 9.6.34 (Protected Fine Timing frame details)) </w:t>
        </w:r>
        <w:r>
          <w:rPr>
            <w:u w:val="single"/>
          </w:rPr>
          <w:t xml:space="preserve">and </w:t>
        </w:r>
        <w:r>
          <w:rPr>
            <w:u w:val="single"/>
          </w:rPr>
          <w:lastRenderedPageBreak/>
          <w:t>Protected Sensing frames (see 9.6.39 (Protected Sensing frame details))</w:t>
        </w:r>
      </w:ins>
      <w:del w:id="25" w:author="Huang, Po-kai" w:date="2024-10-25T12:43:00Z">
        <w:r>
          <w:delText>, and a single replay counte</w:delText>
        </w:r>
        <w:r>
          <w:delText xml:space="preserve">r for received individually addressed robust PV1 Management frames </w:delText>
        </w:r>
        <w:r>
          <w:rPr>
            <w:strike/>
          </w:rPr>
          <w:delText xml:space="preserve">except </w:delText>
        </w:r>
      </w:del>
      <w:r>
        <w:rPr>
          <w:strike/>
        </w:rPr>
        <w:t>PV1 Protected Fine Timing frames (see 9.6.34 (Protected Fine Timing frame details))</w:t>
      </w:r>
      <w:r>
        <w:t>.</w:t>
      </w:r>
      <w:ins w:id="26" w:author="Huang, Po-kai" w:date="2024-10-25T12:45:00Z">
        <w:r>
          <w:t>(#13)</w:t>
        </w:r>
      </w:ins>
    </w:p>
    <w:p w14:paraId="64D1080B" w14:textId="77777777" w:rsidR="0030088D" w:rsidRDefault="0030088D">
      <w:pPr>
        <w:widowControl w:val="0"/>
        <w:tabs>
          <w:tab w:val="left" w:pos="2160"/>
        </w:tabs>
        <w:spacing w:before="50"/>
      </w:pPr>
    </w:p>
    <w:p w14:paraId="422E88A7" w14:textId="77777777" w:rsidR="0030088D" w:rsidRDefault="00900B6B">
      <w:pPr>
        <w:widowControl w:val="0"/>
        <w:tabs>
          <w:tab w:val="left" w:pos="2160"/>
        </w:tabs>
        <w:spacing w:before="50"/>
        <w:rPr>
          <w:u w:val="single"/>
        </w:rPr>
      </w:pPr>
      <w:ins w:id="27" w:author="Huang, Po-kai" w:date="2024-10-25T12:45:00Z">
        <w:r>
          <w:rPr>
            <w:u w:val="single"/>
          </w:rPr>
          <w:t xml:space="preserve"> </w:t>
        </w:r>
      </w:ins>
      <w:del w:id="28" w:author="Huang, Po-kai" w:date="2024-10-25T12:45:00Z">
        <w:r>
          <w:rPr>
            <w:u w:val="single"/>
          </w:rPr>
          <w:delText xml:space="preserve">NOTE 3—For </w:delText>
        </w:r>
      </w:del>
      <w:del w:id="29" w:author="Huang, Po-kai" w:date="2024-10-25T12:38:00Z">
        <w:r>
          <w:rPr>
            <w:u w:val="single"/>
          </w:rPr>
          <w:delText>s</w:delText>
        </w:r>
      </w:del>
      <w:del w:id="30" w:author="Huang, Po-kai" w:date="2024-10-25T12:43:00Z">
        <w:r>
          <w:rPr>
            <w:u w:val="single"/>
          </w:rPr>
          <w:delText>ensing</w:delText>
        </w:r>
      </w:del>
      <w:del w:id="31" w:author="Huang, Po-kai" w:date="2024-10-25T12:45:00Z">
        <w:r>
          <w:rPr>
            <w:u w:val="single"/>
          </w:rPr>
          <w:delText xml:space="preserve">, PV1 </w:delText>
        </w:r>
        <w:r>
          <w:rPr>
            <w:u w:val="single"/>
          </w:rPr>
          <w:delText>Management frames are not applicable.</w:delText>
        </w:r>
      </w:del>
      <w:ins w:id="32" w:author="Huang, Po-kai" w:date="2024-10-25T12:38:00Z">
        <w:r>
          <w:rPr>
            <w:u w:val="single"/>
          </w:rPr>
          <w:t>(#13)</w:t>
        </w:r>
      </w:ins>
    </w:p>
    <w:p w14:paraId="0E3D55C6" w14:textId="77777777" w:rsidR="0030088D" w:rsidRDefault="0030088D">
      <w:pPr>
        <w:widowControl w:val="0"/>
        <w:tabs>
          <w:tab w:val="left" w:pos="2160"/>
        </w:tabs>
        <w:spacing w:before="50"/>
      </w:pPr>
    </w:p>
    <w:p w14:paraId="62103E02" w14:textId="77777777" w:rsidR="0030088D" w:rsidRDefault="00900B6B">
      <w:pPr>
        <w:widowControl w:val="0"/>
        <w:tabs>
          <w:tab w:val="left" w:pos="2160"/>
        </w:tabs>
        <w:spacing w:before="50"/>
        <w:rPr>
          <w:ins w:id="33" w:author="Huang, Po-kai" w:date="2024-10-25T12:44:00Z"/>
          <w:u w:val="single"/>
        </w:rPr>
      </w:pPr>
      <w:r>
        <w:t xml:space="preserve">d) If dot11RSNAProtectedManagementFramesActivated is true and dot11QMFActivated is also true, the receiver shall maintain an additional replay counter for each ACI for received individually addressed robust Management frames </w:t>
      </w:r>
      <w:del w:id="34" w:author="Huang, Po-kai" w:date="2024-10-25T12:51:00Z">
        <w:r>
          <w:delText xml:space="preserve">except Protected Fine Timing frames (see 9.6.34 (Protected Fine Timing frame details)) </w:delText>
        </w:r>
      </w:del>
      <w:r>
        <w:rPr>
          <w:strike/>
        </w:rPr>
        <w:t>and robust PV1 Management frames except Protected Fine Timing frames (see 9.6.34 (Protected Fine Timing frame details))</w:t>
      </w:r>
      <w:r>
        <w:t xml:space="preserve"> that are received with the To DS subfield equal to 1, </w:t>
      </w:r>
      <w:r>
        <w:rPr>
          <w:u w:val="single"/>
        </w:rPr>
        <w:t>except Protected Fine Timing frames (see 9.6.34 (Protected Fine Timing Frame details)) and Protected Sensing frames (see 9.6.39 (Protected Sensing frame details)).</w:t>
      </w:r>
      <w:ins w:id="35" w:author="Huang, Po-kai" w:date="2024-10-25T12:51:00Z">
        <w:r>
          <w:rPr>
            <w:u w:val="single"/>
          </w:rPr>
          <w:t>(#1</w:t>
        </w:r>
      </w:ins>
      <w:ins w:id="36" w:author="Huang, Po-kai" w:date="2024-10-25T12:55:00Z">
        <w:r>
          <w:rPr>
            <w:u w:val="single"/>
          </w:rPr>
          <w:t>6</w:t>
        </w:r>
      </w:ins>
      <w:ins w:id="37" w:author="Huang, Po-kai" w:date="2024-10-25T12:51:00Z">
        <w:r>
          <w:rPr>
            <w:u w:val="single"/>
          </w:rPr>
          <w:t>)</w:t>
        </w:r>
      </w:ins>
    </w:p>
    <w:p w14:paraId="2427AB98" w14:textId="77777777" w:rsidR="0030088D" w:rsidRDefault="0030088D">
      <w:pPr>
        <w:widowControl w:val="0"/>
        <w:tabs>
          <w:tab w:val="left" w:pos="2160"/>
        </w:tabs>
        <w:spacing w:before="50"/>
        <w:rPr>
          <w:ins w:id="38" w:author="Huang, Po-kai" w:date="2024-10-25T12:44:00Z"/>
          <w:u w:val="single"/>
        </w:rPr>
      </w:pPr>
    </w:p>
    <w:p w14:paraId="20EEAA08" w14:textId="77777777" w:rsidR="0030088D" w:rsidRDefault="00900B6B">
      <w:pPr>
        <w:widowControl w:val="0"/>
        <w:tabs>
          <w:tab w:val="left" w:pos="2160"/>
        </w:tabs>
        <w:spacing w:before="50"/>
        <w:rPr>
          <w:u w:val="single"/>
        </w:rPr>
      </w:pPr>
      <w:r>
        <w:rPr>
          <w:u w:val="single"/>
        </w:rPr>
        <w:t xml:space="preserve">NOTE </w:t>
      </w:r>
      <w:r>
        <w:rPr>
          <w:strike/>
          <w:u w:val="single"/>
        </w:rPr>
        <w:t>3</w:t>
      </w:r>
      <w:del w:id="39" w:author="Huang, Po-kai" w:date="2024-10-25T12:45:00Z">
        <w:r>
          <w:rPr>
            <w:strike/>
            <w:u w:val="single"/>
          </w:rPr>
          <w:delText xml:space="preserve"> </w:delText>
        </w:r>
        <w:r>
          <w:rPr>
            <w:u w:val="single"/>
          </w:rPr>
          <w:delText>4</w:delText>
        </w:r>
      </w:del>
      <w:ins w:id="40" w:author="Huang, Po-kai" w:date="2024-10-25T12:45:00Z">
        <w:r>
          <w:rPr>
            <w:u w:val="single"/>
          </w:rPr>
          <w:t>3</w:t>
        </w:r>
      </w:ins>
      <w:r>
        <w:rPr>
          <w:u w:val="single"/>
        </w:rPr>
        <w:t>—PV1 frames are not supported with GCMP (see 12.5.4.1 (GCMP overview)).</w:t>
      </w:r>
      <w:ins w:id="41" w:author="Huang, Po-kai" w:date="2024-10-25T12:58:00Z">
        <w:r>
          <w:rPr>
            <w:u w:val="single"/>
          </w:rPr>
          <w:t>(#13)</w:t>
        </w:r>
      </w:ins>
    </w:p>
    <w:p w14:paraId="7EFDB724" w14:textId="77777777" w:rsidR="0030088D" w:rsidRDefault="0030088D">
      <w:pPr>
        <w:rPr>
          <w:rFonts w:eastAsia="PMingLiU"/>
          <w:spacing w:val="-2"/>
          <w:sz w:val="20"/>
        </w:rPr>
      </w:pPr>
    </w:p>
    <w:sectPr w:rsidR="0030088D">
      <w:headerReference w:type="default" r:id="rId8"/>
      <w:footerReference w:type="default" r:id="rId9"/>
      <w:headerReference w:type="first" r:id="rId10"/>
      <w:footerReference w:type="first" r:id="rId11"/>
      <w:pgSz w:w="12240" w:h="15840"/>
      <w:pgMar w:top="1280" w:right="1680" w:bottom="960" w:left="1680" w:header="661" w:footer="761" w:gutter="0"/>
      <w:pgNumType w:start="1"/>
      <w:cols w:space="720"/>
      <w:formProt w:val="0"/>
      <w:docGrid w:linePitch="1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BEDE798" w14:textId="77777777" w:rsidR="00900B6B" w:rsidRDefault="00900B6B">
      <w:r>
        <w:separator/>
      </w:r>
    </w:p>
  </w:endnote>
  <w:endnote w:type="continuationSeparator" w:id="0">
    <w:p w14:paraId="27D7D42E" w14:textId="77777777" w:rsidR="00900B6B" w:rsidRDefault="00900B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TimesNewRomanPSMT">
    <w:charset w:val="01"/>
    <w:family w:val="roman"/>
    <w:pitch w:val="variable"/>
  </w:font>
  <w:font w:name="TimesNewRomanPS-BoldItalicMT">
    <w:charset w:val="01"/>
    <w:family w:val="roman"/>
    <w:pitch w:val="variable"/>
  </w:font>
  <w:font w:name="Calibri Light">
    <w:panose1 w:val="020F03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Dotum">
    <w:altName w:val="돋움"/>
    <w:panose1 w:val="020B0600000101010101"/>
    <w:charset w:val="81"/>
    <w:family w:val="swiss"/>
    <w:pitch w:val="variable"/>
    <w:sig w:usb0="B00002AF" w:usb1="69D77CFB" w:usb2="00000030" w:usb3="00000000" w:csb0="0008009F" w:csb1="00000000"/>
  </w:font>
  <w:font w:name="TimesNewRoman">
    <w:altName w:val="Times New Roman"/>
    <w:charset w:val="01"/>
    <w:family w:val="roman"/>
    <w:pitch w:val="variable"/>
  </w:font>
  <w:font w:name="Segoe UI">
    <w:panose1 w:val="020B0502040204020203"/>
    <w:charset w:val="00"/>
    <w:family w:val="swiss"/>
    <w:pitch w:val="variable"/>
    <w:sig w:usb0="E4002EFF" w:usb1="C000E47F" w:usb2="00000009" w:usb3="00000000" w:csb0="000001FF" w:csb1="00000000"/>
  </w:font>
  <w:font w:name="Liberation Sans">
    <w:altName w:val="Arial"/>
    <w:charset w:val="01"/>
    <w:family w:val="swiss"/>
    <w:pitch w:val="variable"/>
  </w:font>
  <w:font w:name="Noto Sans CJK SC">
    <w:panose1 w:val="00000000000000000000"/>
    <w:charset w:val="00"/>
    <w:family w:val="roman"/>
    <w:notTrueType/>
    <w:pitch w:val="default"/>
  </w:font>
  <w:font w:name="Noto Sans Devanagari">
    <w:charset w:val="00"/>
    <w:family w:val="swiss"/>
    <w:pitch w:val="variable"/>
    <w:sig w:usb0="80008023" w:usb1="00002046"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97686D" w14:textId="77777777" w:rsidR="0030088D" w:rsidRDefault="00900B6B">
    <w:pPr>
      <w:pStyle w:val="Footer"/>
      <w:pBdr>
        <w:top w:val="single" w:sz="6" w:space="0" w:color="000000"/>
      </w:pBdr>
      <w:tabs>
        <w:tab w:val="clear" w:pos="6480"/>
        <w:tab w:val="center" w:pos="4680"/>
        <w:tab w:val="right" w:pos="9360"/>
      </w:tabs>
    </w:pPr>
    <w:r>
      <w:fldChar w:fldCharType="begin"/>
    </w:r>
    <w:r>
      <w:instrText xml:space="preserve"> SUBJECT </w:instrText>
    </w:r>
    <w:r>
      <w:fldChar w:fldCharType="separate"/>
    </w:r>
    <w:r>
      <w:t>Submission</w:t>
    </w:r>
    <w:r>
      <w:fldChar w:fldCharType="end"/>
    </w:r>
    <w:r>
      <w:tab/>
      <w:t xml:space="preserve">page </w:t>
    </w:r>
    <w:r>
      <w:fldChar w:fldCharType="begin"/>
    </w:r>
    <w:r>
      <w:instrText xml:space="preserve"> PAGE </w:instrText>
    </w:r>
    <w:r>
      <w:fldChar w:fldCharType="separate"/>
    </w:r>
    <w:r>
      <w:t>6</w:t>
    </w:r>
    <w:r>
      <w:fldChar w:fldCharType="end"/>
    </w:r>
    <w:r>
      <w:tab/>
    </w:r>
    <w:r>
      <w:rPr>
        <w:lang w:eastAsia="ko-KR"/>
      </w:rPr>
      <w:t>Po-Kai Huang</w:t>
    </w:r>
    <w:r>
      <w:t>, Intel</w:t>
    </w:r>
  </w:p>
  <w:p w14:paraId="5C8DFA22" w14:textId="77777777" w:rsidR="0030088D" w:rsidRDefault="0030088D"/>
  <w:p w14:paraId="4DC1D0B4" w14:textId="77777777" w:rsidR="0030088D" w:rsidRDefault="0030088D"/>
  <w:p w14:paraId="1F7067E1" w14:textId="77777777" w:rsidR="0030088D" w:rsidRDefault="0030088D"/>
  <w:p w14:paraId="364DD817" w14:textId="77777777" w:rsidR="0030088D" w:rsidRDefault="0030088D"/>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255AD2" w14:textId="77777777" w:rsidR="0030088D" w:rsidRDefault="00900B6B">
    <w:pPr>
      <w:pStyle w:val="Footer"/>
      <w:pBdr>
        <w:top w:val="single" w:sz="6" w:space="0" w:color="000000"/>
      </w:pBdr>
      <w:tabs>
        <w:tab w:val="clear" w:pos="6480"/>
        <w:tab w:val="center" w:pos="4680"/>
        <w:tab w:val="right" w:pos="9360"/>
      </w:tabs>
    </w:pPr>
    <w:r>
      <w:fldChar w:fldCharType="begin"/>
    </w:r>
    <w:r>
      <w:instrText xml:space="preserve"> SUBJECT </w:instrText>
    </w:r>
    <w:r>
      <w:fldChar w:fldCharType="separate"/>
    </w:r>
    <w:r>
      <w:t>Submission</w:t>
    </w:r>
    <w:r>
      <w:fldChar w:fldCharType="end"/>
    </w:r>
    <w:r>
      <w:tab/>
      <w:t xml:space="preserve">page </w:t>
    </w:r>
    <w:r>
      <w:fldChar w:fldCharType="begin"/>
    </w:r>
    <w:r>
      <w:instrText xml:space="preserve"> PAGE </w:instrText>
    </w:r>
    <w:r>
      <w:fldChar w:fldCharType="separate"/>
    </w:r>
    <w:r>
      <w:t>6</w:t>
    </w:r>
    <w:r>
      <w:fldChar w:fldCharType="end"/>
    </w:r>
    <w:r>
      <w:tab/>
    </w:r>
    <w:r>
      <w:rPr>
        <w:lang w:eastAsia="ko-KR"/>
      </w:rPr>
      <w:t>Po-Kai Huang</w:t>
    </w:r>
    <w:r>
      <w:t>, Intel</w:t>
    </w:r>
  </w:p>
  <w:p w14:paraId="6F1A3295" w14:textId="77777777" w:rsidR="0030088D" w:rsidRDefault="0030088D"/>
  <w:p w14:paraId="5B13678D" w14:textId="77777777" w:rsidR="0030088D" w:rsidRDefault="0030088D"/>
  <w:p w14:paraId="12787BF2" w14:textId="77777777" w:rsidR="0030088D" w:rsidRDefault="0030088D"/>
  <w:p w14:paraId="33379FB9" w14:textId="77777777" w:rsidR="0030088D" w:rsidRDefault="0030088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ABA76C7" w14:textId="77777777" w:rsidR="00900B6B" w:rsidRDefault="00900B6B">
      <w:r>
        <w:separator/>
      </w:r>
    </w:p>
  </w:footnote>
  <w:footnote w:type="continuationSeparator" w:id="0">
    <w:p w14:paraId="3F234613" w14:textId="77777777" w:rsidR="00900B6B" w:rsidRDefault="00900B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19B526" w14:textId="1C2F7F89" w:rsidR="0030088D" w:rsidRDefault="00900B6B">
    <w:pPr>
      <w:pStyle w:val="Header"/>
      <w:tabs>
        <w:tab w:val="clear" w:pos="6480"/>
        <w:tab w:val="center" w:pos="4680"/>
        <w:tab w:val="right" w:pos="9360"/>
      </w:tabs>
      <w:rPr>
        <w:lang w:eastAsia="ko-KR"/>
      </w:rPr>
    </w:pPr>
    <w:r>
      <w:rPr>
        <w:lang w:eastAsia="ko-KR"/>
      </w:rPr>
      <w:t>October 2024</w:t>
    </w:r>
    <w:r>
      <w:tab/>
    </w:r>
    <w:r>
      <w:tab/>
    </w:r>
    <w:r>
      <w:fldChar w:fldCharType="begin"/>
    </w:r>
    <w:r>
      <w:instrText xml:space="preserve"> TITLE </w:instrText>
    </w:r>
    <w:r>
      <w:fldChar w:fldCharType="separate"/>
    </w:r>
    <w:r>
      <w:t>doc.: IEEE 802.11-24/1716</w:t>
    </w:r>
    <w:r>
      <w:t>r1</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01B054" w14:textId="77777777" w:rsidR="0030088D" w:rsidRDefault="00900B6B">
    <w:pPr>
      <w:pStyle w:val="Header"/>
      <w:tabs>
        <w:tab w:val="clear" w:pos="6480"/>
        <w:tab w:val="center" w:pos="4680"/>
        <w:tab w:val="right" w:pos="9360"/>
      </w:tabs>
      <w:rPr>
        <w:lang w:eastAsia="ko-KR"/>
      </w:rPr>
    </w:pPr>
    <w:r>
      <w:rPr>
        <w:lang w:eastAsia="ko-KR"/>
      </w:rPr>
      <w:t>October 2024</w:t>
    </w:r>
    <w:r>
      <w:tab/>
    </w:r>
    <w:r>
      <w:tab/>
    </w:r>
    <w:r>
      <w:fldChar w:fldCharType="begin"/>
    </w:r>
    <w:r>
      <w:instrText xml:space="preserve"> TITLE </w:instrText>
    </w:r>
    <w:r>
      <w:fldChar w:fldCharType="separate"/>
    </w:r>
    <w:r>
      <w:t>doc.: IEEE 802.11-24/1679r1</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1D7003E"/>
    <w:multiLevelType w:val="multilevel"/>
    <w:tmpl w:val="0FA0C55E"/>
    <w:lvl w:ilvl="0">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 w15:restartNumberingAfterBreak="0">
    <w:nsid w:val="4BB93DE6"/>
    <w:multiLevelType w:val="multilevel"/>
    <w:tmpl w:val="BDD0658C"/>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16cid:durableId="482696181">
    <w:abstractNumId w:val="0"/>
  </w:num>
  <w:num w:numId="2" w16cid:durableId="24412089">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Huang, Po-kai">
    <w15:presenceInfo w15:providerId="AD" w15:userId="S::po-kai.huang@intel.com::be743c7d-0ad3-4a01-a6bb-e19e76bd587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mirrorMargins/>
  <w:defaultTabStop w:val="720"/>
  <w:autoHyphenation/>
  <w:doNotHyphenateCaps/>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rsids>
    <w:rsidRoot w:val="0030088D"/>
    <w:rsid w:val="0030088D"/>
    <w:rsid w:val="00900B6B"/>
    <w:rsid w:val="00FE6C77"/>
  </w:rsids>
  <m:mathPr>
    <m:mathFont m:val="Cambria Math"/>
    <m:brkBin m:val="before"/>
    <m:brkBinSub m:val="--"/>
    <m:smallFrac m:val="0"/>
    <m:dispDef/>
    <m:lMargin m:val="0"/>
    <m:rMargin m:val="0"/>
    <m:defJc m:val="centerGroup"/>
    <m:wrapIndent m:val="1440"/>
    <m:intLim m:val="subSup"/>
    <m:naryLim m:val="undOvr"/>
  </m:mathPr>
  <w:themeFontLang w:val="en-US" w:eastAsia="ko-KR"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A65A924"/>
  <w15:docId w15:val="{7D7D463D-F08C-4785-BA70-63600DA003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Malgun Gothic" w:hAnsi="Times New Roman" w:cs="Times New Roman"/>
        <w:lang w:val="en-US" w:eastAsia="ko-KR" w:bidi="ar-SA"/>
      </w:rPr>
    </w:rPrDefault>
    <w:pPrDefault>
      <w:pPr>
        <w:suppressAutoHyphens/>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99"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83D1F"/>
    <w:rPr>
      <w:rFonts w:eastAsia="Times New Roman"/>
      <w:sz w:val="24"/>
      <w:szCs w:val="24"/>
      <w:lang w:eastAsia="zh-TW"/>
    </w:rPr>
  </w:style>
  <w:style w:type="paragraph" w:styleId="Heading1">
    <w:name w:val="heading 1"/>
    <w:basedOn w:val="Normal"/>
    <w:next w:val="Normal"/>
    <w:qFormat/>
    <w:rsid w:val="00654B3B"/>
    <w:pPr>
      <w:keepNext/>
      <w:keepLines/>
      <w:spacing w:before="320"/>
      <w:outlineLvl w:val="0"/>
    </w:pPr>
    <w:rPr>
      <w:rFonts w:ascii="Arial" w:eastAsia="Malgun Gothic" w:hAnsi="Arial"/>
      <w:b/>
      <w:sz w:val="32"/>
      <w:szCs w:val="20"/>
      <w:u w:val="single"/>
      <w:lang w:val="en-GB" w:eastAsia="en-US"/>
    </w:rPr>
  </w:style>
  <w:style w:type="paragraph" w:styleId="Heading2">
    <w:name w:val="heading 2"/>
    <w:basedOn w:val="Normal"/>
    <w:next w:val="Normal"/>
    <w:qFormat/>
    <w:rsid w:val="00654B3B"/>
    <w:pPr>
      <w:keepNext/>
      <w:keepLines/>
      <w:spacing w:before="280"/>
      <w:outlineLvl w:val="1"/>
    </w:pPr>
    <w:rPr>
      <w:rFonts w:ascii="Arial" w:eastAsia="Malgun Gothic" w:hAnsi="Arial"/>
      <w:b/>
      <w:sz w:val="28"/>
      <w:szCs w:val="20"/>
      <w:u w:val="single"/>
      <w:lang w:val="en-GB" w:eastAsia="en-US"/>
    </w:rPr>
  </w:style>
  <w:style w:type="paragraph" w:styleId="Heading3">
    <w:name w:val="heading 3"/>
    <w:basedOn w:val="Normal"/>
    <w:next w:val="Normal"/>
    <w:qFormat/>
    <w:rsid w:val="00654B3B"/>
    <w:pPr>
      <w:keepNext/>
      <w:keepLines/>
      <w:spacing w:before="240" w:after="60"/>
      <w:outlineLvl w:val="2"/>
    </w:pPr>
    <w:rPr>
      <w:rFonts w:ascii="Arial" w:eastAsia="Malgun Gothic" w:hAnsi="Arial"/>
      <w:b/>
      <w:szCs w:val="20"/>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654B3B"/>
    <w:rPr>
      <w:color w:val="0000FF"/>
      <w:u w:val="single"/>
    </w:rPr>
  </w:style>
  <w:style w:type="character" w:customStyle="1" w:styleId="IEEEStdsLevel4HeaderCharChar">
    <w:name w:val="IEEEStds Level 4 Header Char Char"/>
    <w:link w:val="IEEEStdsLevel4Header"/>
    <w:qFormat/>
    <w:rsid w:val="00A3207C"/>
    <w:rPr>
      <w:rFonts w:ascii="Arial" w:eastAsia="MS Mincho" w:hAnsi="Arial"/>
      <w:b/>
    </w:rPr>
  </w:style>
  <w:style w:type="character" w:customStyle="1" w:styleId="BalloonTextChar">
    <w:name w:val="Balloon Text Char"/>
    <w:link w:val="BalloonText"/>
    <w:qFormat/>
    <w:rsid w:val="00E637E6"/>
    <w:rPr>
      <w:rFonts w:ascii="Tahoma" w:hAnsi="Tahoma" w:cs="Tahoma"/>
      <w:sz w:val="16"/>
      <w:szCs w:val="16"/>
      <w:lang w:val="en-GB"/>
    </w:rPr>
  </w:style>
  <w:style w:type="character" w:styleId="CommentReference">
    <w:name w:val="annotation reference"/>
    <w:uiPriority w:val="99"/>
    <w:unhideWhenUsed/>
    <w:qFormat/>
    <w:rsid w:val="00DE6345"/>
    <w:rPr>
      <w:sz w:val="16"/>
      <w:szCs w:val="16"/>
    </w:rPr>
  </w:style>
  <w:style w:type="character" w:customStyle="1" w:styleId="CommentTextChar">
    <w:name w:val="Comment Text Char"/>
    <w:link w:val="CommentText"/>
    <w:uiPriority w:val="99"/>
    <w:qFormat/>
    <w:rsid w:val="00DE6345"/>
    <w:rPr>
      <w:rFonts w:ascii="Calibri" w:hAnsi="Calibri"/>
    </w:rPr>
  </w:style>
  <w:style w:type="character" w:customStyle="1" w:styleId="CommentSubjectChar">
    <w:name w:val="Comment Subject Char"/>
    <w:link w:val="CommentSubject"/>
    <w:qFormat/>
    <w:rsid w:val="00FD24D4"/>
    <w:rPr>
      <w:rFonts w:ascii="Calibri" w:hAnsi="Calibri"/>
      <w:b/>
      <w:bCs/>
      <w:lang w:val="en-GB"/>
    </w:rPr>
  </w:style>
  <w:style w:type="character" w:customStyle="1" w:styleId="highlight">
    <w:name w:val="highlight"/>
    <w:basedOn w:val="DefaultParagraphFont"/>
    <w:qFormat/>
    <w:rsid w:val="007F75A8"/>
  </w:style>
  <w:style w:type="character" w:customStyle="1" w:styleId="SC34062">
    <w:name w:val="SC.3.4062"/>
    <w:uiPriority w:val="99"/>
    <w:qFormat/>
    <w:rsid w:val="0097724C"/>
    <w:rPr>
      <w:b/>
      <w:bCs/>
      <w:color w:val="000000"/>
      <w:sz w:val="20"/>
      <w:szCs w:val="20"/>
    </w:rPr>
  </w:style>
  <w:style w:type="character" w:styleId="PlaceholderText">
    <w:name w:val="Placeholder Text"/>
    <w:basedOn w:val="DefaultParagraphFont"/>
    <w:uiPriority w:val="99"/>
    <w:semiHidden/>
    <w:qFormat/>
    <w:rsid w:val="00FF7EE7"/>
    <w:rPr>
      <w:color w:val="808080"/>
    </w:rPr>
  </w:style>
  <w:style w:type="character" w:customStyle="1" w:styleId="SC9192528">
    <w:name w:val="SC.9.192528"/>
    <w:uiPriority w:val="99"/>
    <w:qFormat/>
    <w:rsid w:val="00735C87"/>
    <w:rPr>
      <w:b/>
      <w:bCs/>
      <w:color w:val="000000"/>
      <w:sz w:val="20"/>
      <w:szCs w:val="20"/>
    </w:rPr>
  </w:style>
  <w:style w:type="character" w:customStyle="1" w:styleId="SC10323594">
    <w:name w:val="SC.10.323594"/>
    <w:uiPriority w:val="99"/>
    <w:qFormat/>
    <w:rsid w:val="001D20B8"/>
    <w:rPr>
      <w:b/>
      <w:bCs/>
      <w:color w:val="000000"/>
      <w:sz w:val="22"/>
      <w:szCs w:val="22"/>
    </w:rPr>
  </w:style>
  <w:style w:type="character" w:customStyle="1" w:styleId="SC10323600">
    <w:name w:val="SC.10.323600"/>
    <w:uiPriority w:val="99"/>
    <w:qFormat/>
    <w:rsid w:val="001D20B8"/>
    <w:rPr>
      <w:rFonts w:ascii="Times New Roman" w:hAnsi="Times New Roman" w:cs="Times New Roman"/>
      <w:color w:val="000000"/>
      <w:sz w:val="20"/>
      <w:szCs w:val="20"/>
    </w:rPr>
  </w:style>
  <w:style w:type="character" w:customStyle="1" w:styleId="SC10323592">
    <w:name w:val="SC.10.323592"/>
    <w:uiPriority w:val="99"/>
    <w:qFormat/>
    <w:rsid w:val="001D20B8"/>
    <w:rPr>
      <w:rFonts w:ascii="Times New Roman" w:hAnsi="Times New Roman" w:cs="Times New Roman"/>
      <w:color w:val="000000"/>
      <w:sz w:val="18"/>
      <w:szCs w:val="18"/>
    </w:rPr>
  </w:style>
  <w:style w:type="character" w:customStyle="1" w:styleId="HeaderChar">
    <w:name w:val="Header Char"/>
    <w:basedOn w:val="DefaultParagraphFont"/>
    <w:link w:val="Header"/>
    <w:uiPriority w:val="99"/>
    <w:qFormat/>
    <w:rsid w:val="00EE2AE2"/>
    <w:rPr>
      <w:b/>
      <w:sz w:val="28"/>
      <w:lang w:val="en-GB" w:eastAsia="en-US"/>
    </w:rPr>
  </w:style>
  <w:style w:type="character" w:customStyle="1" w:styleId="fontstyle01">
    <w:name w:val="fontstyle01"/>
    <w:basedOn w:val="DefaultParagraphFont"/>
    <w:qFormat/>
    <w:rsid w:val="008A4C40"/>
    <w:rPr>
      <w:rFonts w:ascii="TimesNewRomanPSMT" w:hAnsi="TimesNewRomanPSMT"/>
      <w:b w:val="0"/>
      <w:bCs w:val="0"/>
      <w:i w:val="0"/>
      <w:iCs w:val="0"/>
      <w:color w:val="000000"/>
      <w:sz w:val="20"/>
      <w:szCs w:val="20"/>
    </w:rPr>
  </w:style>
  <w:style w:type="character" w:customStyle="1" w:styleId="fontstyle21">
    <w:name w:val="fontstyle21"/>
    <w:basedOn w:val="DefaultParagraphFont"/>
    <w:qFormat/>
    <w:rsid w:val="001A1C56"/>
    <w:rPr>
      <w:rFonts w:ascii="TimesNewRomanPS-BoldItalicMT" w:hAnsi="TimesNewRomanPS-BoldItalicMT"/>
      <w:b/>
      <w:bCs/>
      <w:i/>
      <w:iCs/>
      <w:color w:val="FF0000"/>
      <w:sz w:val="20"/>
      <w:szCs w:val="20"/>
    </w:rPr>
  </w:style>
  <w:style w:type="character" w:styleId="SubtleEmphasis">
    <w:name w:val="Subtle Emphasis"/>
    <w:basedOn w:val="DefaultParagraphFont"/>
    <w:uiPriority w:val="19"/>
    <w:qFormat/>
    <w:rsid w:val="006E59D8"/>
    <w:rPr>
      <w:i/>
      <w:iCs/>
      <w:color w:val="404040" w:themeColor="text1" w:themeTint="BF"/>
    </w:rPr>
  </w:style>
  <w:style w:type="character" w:customStyle="1" w:styleId="BodyTextChar">
    <w:name w:val="Body Text Char"/>
    <w:basedOn w:val="DefaultParagraphFont"/>
    <w:link w:val="BodyText"/>
    <w:qFormat/>
    <w:rsid w:val="00265725"/>
    <w:rPr>
      <w:sz w:val="22"/>
      <w:lang w:val="en-GB" w:eastAsia="en-US"/>
    </w:rPr>
  </w:style>
  <w:style w:type="character" w:customStyle="1" w:styleId="FooterChar">
    <w:name w:val="Footer Char"/>
    <w:basedOn w:val="DefaultParagraphFont"/>
    <w:link w:val="Footer"/>
    <w:uiPriority w:val="99"/>
    <w:qFormat/>
    <w:rsid w:val="001A358C"/>
    <w:rPr>
      <w:sz w:val="24"/>
      <w:lang w:val="en-GB" w:eastAsia="en-US"/>
    </w:rPr>
  </w:style>
  <w:style w:type="character" w:customStyle="1" w:styleId="TitleChar">
    <w:name w:val="Title Char"/>
    <w:basedOn w:val="DefaultParagraphFont"/>
    <w:link w:val="Title"/>
    <w:uiPriority w:val="10"/>
    <w:qFormat/>
    <w:rsid w:val="001A358C"/>
    <w:rPr>
      <w:rFonts w:ascii="Calibri Light" w:eastAsia="PMingLiU" w:hAnsi="Calibri Light" w:cs="Times New Roman"/>
      <w:b/>
      <w:bCs/>
      <w:kern w:val="2"/>
      <w:sz w:val="32"/>
      <w:szCs w:val="32"/>
    </w:rPr>
  </w:style>
  <w:style w:type="character" w:customStyle="1" w:styleId="definition">
    <w:name w:val="definition"/>
    <w:uiPriority w:val="99"/>
    <w:qFormat/>
    <w:rsid w:val="001A358C"/>
    <w:rPr>
      <w:rFonts w:ascii="Times New Roman" w:hAnsi="Times New Roman" w:cs="Times New Roman"/>
      <w:b/>
      <w:bCs/>
      <w:color w:val="000000"/>
      <w:spacing w:val="0"/>
      <w:position w:val="0"/>
      <w:sz w:val="20"/>
      <w:szCs w:val="20"/>
      <w:vertAlign w:val="baseline"/>
    </w:rPr>
  </w:style>
  <w:style w:type="character" w:customStyle="1" w:styleId="editordeletion">
    <w:name w:val="editor_deletion"/>
    <w:uiPriority w:val="99"/>
    <w:qFormat/>
    <w:rsid w:val="001A358C"/>
    <w:rPr>
      <w:rFonts w:ascii="Times New Roman" w:hAnsi="Times New Roman" w:cs="Times New Roman"/>
      <w:strike/>
      <w:color w:val="000000"/>
      <w:spacing w:val="0"/>
      <w:w w:val="100"/>
      <w:position w:val="0"/>
      <w:sz w:val="20"/>
      <w:szCs w:val="20"/>
      <w:u w:val="none"/>
      <w:vertAlign w:val="baseline"/>
      <w:lang w:val="en-US"/>
    </w:rPr>
  </w:style>
  <w:style w:type="character" w:customStyle="1" w:styleId="editorinsertion">
    <w:name w:val="editor_insertion"/>
    <w:uiPriority w:val="99"/>
    <w:qFormat/>
    <w:rsid w:val="001A358C"/>
    <w:rPr>
      <w:rFonts w:ascii="Times New Roman" w:hAnsi="Times New Roman" w:cs="Times New Roman"/>
      <w:color w:val="000000"/>
      <w:spacing w:val="0"/>
      <w:w w:val="100"/>
      <w:position w:val="0"/>
      <w:sz w:val="20"/>
      <w:szCs w:val="20"/>
      <w:u w:val="thick"/>
      <w:vertAlign w:val="baseline"/>
      <w:lang w:val="en-US"/>
    </w:rPr>
  </w:style>
  <w:style w:type="character" w:customStyle="1" w:styleId="editornote">
    <w:name w:val="editor_note"/>
    <w:uiPriority w:val="99"/>
    <w:qFormat/>
    <w:rsid w:val="001A358C"/>
    <w:rPr>
      <w:rFonts w:ascii="Times New Roman" w:hAnsi="Times New Roman" w:cs="Times New Roman"/>
      <w:color w:val="FF0000"/>
      <w:spacing w:val="0"/>
      <w:w w:val="100"/>
      <w:position w:val="0"/>
      <w:sz w:val="20"/>
      <w:szCs w:val="20"/>
      <w:u w:val="none"/>
      <w:vertAlign w:val="baseline"/>
      <w:lang w:val="en-US"/>
    </w:rPr>
  </w:style>
  <w:style w:type="character" w:styleId="Emphasis">
    <w:name w:val="Emphasis"/>
    <w:basedOn w:val="DefaultParagraphFont"/>
    <w:uiPriority w:val="99"/>
    <w:qFormat/>
    <w:rsid w:val="001A358C"/>
    <w:rPr>
      <w:i/>
      <w:iCs/>
    </w:rPr>
  </w:style>
  <w:style w:type="character" w:customStyle="1" w:styleId="EquationVariables">
    <w:name w:val="EquationVariables"/>
    <w:uiPriority w:val="99"/>
    <w:qFormat/>
    <w:rsid w:val="001A358C"/>
    <w:rPr>
      <w:i/>
      <w:iCs/>
    </w:rPr>
  </w:style>
  <w:style w:type="character" w:customStyle="1" w:styleId="IEEEStdsRegularFigureCaptionCharChar">
    <w:name w:val="IEEEStds Regular Figure Caption Char Char"/>
    <w:uiPriority w:val="99"/>
    <w:qFormat/>
    <w:rsid w:val="001A358C"/>
  </w:style>
  <w:style w:type="character" w:customStyle="1" w:styleId="IEEEStdsRegularTableCaptionChar">
    <w:name w:val="IEEEStds Regular Table Caption Char"/>
    <w:uiPriority w:val="99"/>
    <w:qFormat/>
    <w:rsid w:val="001A358C"/>
  </w:style>
  <w:style w:type="character" w:customStyle="1" w:styleId="lowercase">
    <w:name w:val="lowercase"/>
    <w:uiPriority w:val="99"/>
    <w:qFormat/>
    <w:rsid w:val="001A358C"/>
  </w:style>
  <w:style w:type="character" w:customStyle="1" w:styleId="Reference">
    <w:name w:val="Reference"/>
    <w:uiPriority w:val="99"/>
    <w:qFormat/>
    <w:rsid w:val="001A358C"/>
    <w:rPr>
      <w:rFonts w:ascii="Times New Roman" w:hAnsi="Times New Roman" w:cs="Times New Roman"/>
      <w:color w:val="000000"/>
      <w:spacing w:val="0"/>
      <w:position w:val="0"/>
      <w:sz w:val="20"/>
      <w:szCs w:val="20"/>
      <w:vertAlign w:val="baseline"/>
    </w:rPr>
  </w:style>
  <w:style w:type="character" w:customStyle="1" w:styleId="references">
    <w:name w:val="references"/>
    <w:uiPriority w:val="99"/>
    <w:qFormat/>
    <w:rsid w:val="001A358C"/>
    <w:rPr>
      <w:rFonts w:ascii="Times New Roman" w:hAnsi="Times New Roman" w:cs="Times New Roman"/>
      <w:color w:val="000000"/>
      <w:spacing w:val="0"/>
      <w:position w:val="0"/>
      <w:sz w:val="20"/>
      <w:szCs w:val="20"/>
      <w:vertAlign w:val="baseline"/>
    </w:rPr>
  </w:style>
  <w:style w:type="character" w:customStyle="1" w:styleId="Subscript">
    <w:name w:val="Subscript"/>
    <w:uiPriority w:val="99"/>
    <w:qFormat/>
    <w:rsid w:val="001A358C"/>
    <w:rPr>
      <w:vertAlign w:val="subscript"/>
    </w:rPr>
  </w:style>
  <w:style w:type="character" w:customStyle="1" w:styleId="Superscript">
    <w:name w:val="Superscript"/>
    <w:uiPriority w:val="99"/>
    <w:qFormat/>
    <w:rsid w:val="001A358C"/>
    <w:rPr>
      <w:vertAlign w:val="superscript"/>
    </w:rPr>
  </w:style>
  <w:style w:type="character" w:customStyle="1" w:styleId="Symbol">
    <w:name w:val="Symbol"/>
    <w:uiPriority w:val="99"/>
    <w:qFormat/>
    <w:rsid w:val="001A358C"/>
    <w:rPr>
      <w:rFonts w:ascii="Symbol" w:hAnsi="Symbol" w:cs="Symbol"/>
      <w:color w:val="000000"/>
      <w:spacing w:val="0"/>
      <w:position w:val="0"/>
      <w:sz w:val="20"/>
      <w:szCs w:val="20"/>
      <w:u w:val="none"/>
      <w:vertAlign w:val="baseline"/>
    </w:rPr>
  </w:style>
  <w:style w:type="character" w:customStyle="1" w:styleId="Underline">
    <w:name w:val="Underline"/>
    <w:uiPriority w:val="99"/>
    <w:qFormat/>
    <w:rsid w:val="001A358C"/>
  </w:style>
  <w:style w:type="character" w:customStyle="1" w:styleId="TitleChar1">
    <w:name w:val="Title Char1"/>
    <w:basedOn w:val="DefaultParagraphFont"/>
    <w:qFormat/>
    <w:rsid w:val="001A358C"/>
    <w:rPr>
      <w:rFonts w:asciiTheme="majorHAnsi" w:eastAsiaTheme="majorEastAsia" w:hAnsiTheme="majorHAnsi" w:cstheme="majorBidi"/>
      <w:spacing w:val="-10"/>
      <w:kern w:val="2"/>
      <w:sz w:val="56"/>
      <w:szCs w:val="56"/>
      <w:lang w:val="en-GB" w:eastAsia="en-US"/>
    </w:rPr>
  </w:style>
  <w:style w:type="character" w:customStyle="1" w:styleId="fontstyle11">
    <w:name w:val="fontstyle11"/>
    <w:basedOn w:val="DefaultParagraphFont"/>
    <w:qFormat/>
    <w:rsid w:val="0051664F"/>
    <w:rPr>
      <w:rFonts w:ascii="TimesNewRoman" w:hAnsi="TimesNewRoman"/>
      <w:b w:val="0"/>
      <w:bCs w:val="0"/>
      <w:i/>
      <w:iCs/>
      <w:color w:val="000000"/>
      <w:sz w:val="20"/>
      <w:szCs w:val="20"/>
    </w:rPr>
  </w:style>
  <w:style w:type="character" w:customStyle="1" w:styleId="fontstyle31">
    <w:name w:val="fontstyle31"/>
    <w:basedOn w:val="DefaultParagraphFont"/>
    <w:qFormat/>
    <w:rsid w:val="00E56FFC"/>
    <w:rPr>
      <w:rFonts w:ascii="TimesNewRoman" w:hAnsi="TimesNewRoman"/>
      <w:b/>
      <w:bCs/>
      <w:i/>
      <w:iCs/>
      <w:color w:val="000000"/>
      <w:sz w:val="20"/>
      <w:szCs w:val="20"/>
    </w:rPr>
  </w:style>
  <w:style w:type="character" w:customStyle="1" w:styleId="cf01">
    <w:name w:val="cf01"/>
    <w:basedOn w:val="DefaultParagraphFont"/>
    <w:qFormat/>
    <w:rsid w:val="0043788A"/>
    <w:rPr>
      <w:rFonts w:ascii="Segoe UI" w:hAnsi="Segoe UI" w:cs="Segoe UI"/>
      <w:sz w:val="18"/>
      <w:szCs w:val="18"/>
    </w:rPr>
  </w:style>
  <w:style w:type="character" w:styleId="LineNumber">
    <w:name w:val="line number"/>
  </w:style>
  <w:style w:type="paragraph" w:customStyle="1" w:styleId="Heading">
    <w:name w:val="Heading"/>
    <w:basedOn w:val="Normal"/>
    <w:next w:val="BodyText"/>
    <w:qFormat/>
    <w:pPr>
      <w:keepNext/>
      <w:spacing w:before="240" w:after="120"/>
    </w:pPr>
    <w:rPr>
      <w:rFonts w:ascii="Liberation Sans" w:eastAsia="Noto Sans CJK SC" w:hAnsi="Liberation Sans" w:cs="Noto Sans Devanagari"/>
      <w:sz w:val="28"/>
      <w:szCs w:val="28"/>
    </w:rPr>
  </w:style>
  <w:style w:type="paragraph" w:styleId="BodyText">
    <w:name w:val="Body Text"/>
    <w:basedOn w:val="Normal"/>
    <w:link w:val="BodyTextChar"/>
    <w:unhideWhenUsed/>
    <w:rsid w:val="00265725"/>
    <w:pPr>
      <w:spacing w:after="120"/>
    </w:pPr>
    <w:rPr>
      <w:rFonts w:eastAsia="Malgun Gothic"/>
      <w:sz w:val="22"/>
      <w:szCs w:val="20"/>
      <w:lang w:val="en-GB" w:eastAsia="en-US"/>
    </w:rPr>
  </w:style>
  <w:style w:type="paragraph" w:styleId="List">
    <w:name w:val="List"/>
    <w:basedOn w:val="BodyText"/>
    <w:rPr>
      <w:rFonts w:cs="Noto Sans Devanagari"/>
    </w:rPr>
  </w:style>
  <w:style w:type="paragraph" w:styleId="Caption">
    <w:name w:val="caption"/>
    <w:basedOn w:val="Normal"/>
    <w:qFormat/>
    <w:pPr>
      <w:suppressLineNumbers/>
      <w:spacing w:before="120" w:after="120"/>
    </w:pPr>
    <w:rPr>
      <w:rFonts w:cs="Noto Sans Devanagari"/>
      <w:i/>
      <w:iCs/>
    </w:rPr>
  </w:style>
  <w:style w:type="paragraph" w:customStyle="1" w:styleId="Index">
    <w:name w:val="Index"/>
    <w:basedOn w:val="Normal"/>
    <w:qFormat/>
    <w:pPr>
      <w:suppressLineNumbers/>
    </w:pPr>
    <w:rPr>
      <w:rFonts w:cs="Noto Sans Devanagari"/>
    </w:rPr>
  </w:style>
  <w:style w:type="paragraph" w:customStyle="1" w:styleId="HeaderandFooter">
    <w:name w:val="Header and Footer"/>
    <w:basedOn w:val="Normal"/>
    <w:qFormat/>
  </w:style>
  <w:style w:type="paragraph" w:styleId="Footer">
    <w:name w:val="footer"/>
    <w:basedOn w:val="Normal"/>
    <w:link w:val="FooterChar"/>
    <w:uiPriority w:val="99"/>
    <w:rsid w:val="00654B3B"/>
    <w:pPr>
      <w:pBdr>
        <w:top w:val="single" w:sz="6" w:space="1" w:color="000000"/>
      </w:pBdr>
      <w:tabs>
        <w:tab w:val="center" w:pos="6480"/>
        <w:tab w:val="right" w:pos="12960"/>
      </w:tabs>
    </w:pPr>
    <w:rPr>
      <w:rFonts w:eastAsia="Malgun Gothic"/>
      <w:szCs w:val="20"/>
      <w:lang w:val="en-GB" w:eastAsia="en-US"/>
    </w:rPr>
  </w:style>
  <w:style w:type="paragraph" w:styleId="Header">
    <w:name w:val="header"/>
    <w:basedOn w:val="Normal"/>
    <w:link w:val="HeaderChar"/>
    <w:uiPriority w:val="99"/>
    <w:rsid w:val="00654B3B"/>
    <w:pPr>
      <w:pBdr>
        <w:bottom w:val="single" w:sz="6" w:space="2" w:color="000000"/>
      </w:pBdr>
      <w:tabs>
        <w:tab w:val="center" w:pos="6480"/>
        <w:tab w:val="right" w:pos="12960"/>
      </w:tabs>
    </w:pPr>
    <w:rPr>
      <w:rFonts w:eastAsia="Malgun Gothic"/>
      <w:b/>
      <w:sz w:val="28"/>
      <w:szCs w:val="20"/>
      <w:lang w:val="en-GB" w:eastAsia="en-US"/>
    </w:rPr>
  </w:style>
  <w:style w:type="paragraph" w:customStyle="1" w:styleId="T1">
    <w:name w:val="T1"/>
    <w:basedOn w:val="Normal"/>
    <w:qFormat/>
    <w:rsid w:val="00654B3B"/>
    <w:pPr>
      <w:jc w:val="center"/>
    </w:pPr>
    <w:rPr>
      <w:rFonts w:eastAsia="Malgun Gothic"/>
      <w:b/>
      <w:sz w:val="28"/>
      <w:szCs w:val="20"/>
      <w:lang w:val="en-GB" w:eastAsia="en-US"/>
    </w:rPr>
  </w:style>
  <w:style w:type="paragraph" w:customStyle="1" w:styleId="T2">
    <w:name w:val="T2"/>
    <w:basedOn w:val="T1"/>
    <w:qFormat/>
    <w:rsid w:val="00654B3B"/>
    <w:pPr>
      <w:spacing w:after="240"/>
      <w:ind w:left="720" w:right="720"/>
    </w:pPr>
  </w:style>
  <w:style w:type="paragraph" w:customStyle="1" w:styleId="T3">
    <w:name w:val="T3"/>
    <w:basedOn w:val="T1"/>
    <w:qFormat/>
    <w:rsid w:val="00654B3B"/>
    <w:pPr>
      <w:pBdr>
        <w:bottom w:val="single" w:sz="6" w:space="1" w:color="000000"/>
      </w:pBdr>
      <w:tabs>
        <w:tab w:val="center" w:pos="4680"/>
      </w:tabs>
      <w:spacing w:after="240"/>
      <w:jc w:val="left"/>
    </w:pPr>
    <w:rPr>
      <w:b w:val="0"/>
      <w:sz w:val="24"/>
    </w:rPr>
  </w:style>
  <w:style w:type="paragraph" w:styleId="BodyTextIndent">
    <w:name w:val="Body Text Indent"/>
    <w:basedOn w:val="Normal"/>
    <w:rsid w:val="00654B3B"/>
    <w:pPr>
      <w:ind w:left="720" w:hanging="720"/>
    </w:pPr>
    <w:rPr>
      <w:rFonts w:eastAsia="Malgun Gothic"/>
      <w:sz w:val="22"/>
      <w:szCs w:val="20"/>
      <w:lang w:val="en-GB" w:eastAsia="en-US"/>
    </w:rPr>
  </w:style>
  <w:style w:type="paragraph" w:customStyle="1" w:styleId="T">
    <w:name w:val="T"/>
    <w:uiPriority w:val="99"/>
    <w:qFormat/>
    <w:rsid w:val="0025531B"/>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240" w:line="240" w:lineRule="atLeast"/>
      <w:jc w:val="both"/>
    </w:pPr>
    <w:rPr>
      <w:rFonts w:eastAsia="MS Mincho"/>
      <w:color w:val="000000"/>
      <w:lang w:eastAsia="ja-JP"/>
    </w:rPr>
  </w:style>
  <w:style w:type="paragraph" w:customStyle="1" w:styleId="TableCaption">
    <w:name w:val="TableCaption"/>
    <w:uiPriority w:val="99"/>
    <w:qFormat/>
    <w:rsid w:val="00A3207C"/>
    <w:pPr>
      <w:widowControl w:val="0"/>
      <w:spacing w:line="240" w:lineRule="atLeast"/>
      <w:jc w:val="center"/>
    </w:pPr>
    <w:rPr>
      <w:rFonts w:eastAsia="MS Mincho"/>
      <w:b/>
      <w:bCs/>
      <w:color w:val="000000"/>
      <w:lang w:eastAsia="ja-JP"/>
    </w:rPr>
  </w:style>
  <w:style w:type="paragraph" w:customStyle="1" w:styleId="TableText">
    <w:name w:val="TableText"/>
    <w:uiPriority w:val="99"/>
    <w:qFormat/>
    <w:rsid w:val="00A3207C"/>
    <w:pPr>
      <w:widowControl w:val="0"/>
      <w:spacing w:line="200" w:lineRule="atLeast"/>
    </w:pPr>
    <w:rPr>
      <w:rFonts w:eastAsia="MS Mincho"/>
      <w:color w:val="000000"/>
      <w:sz w:val="18"/>
      <w:szCs w:val="18"/>
      <w:lang w:eastAsia="ja-JP"/>
    </w:rPr>
  </w:style>
  <w:style w:type="paragraph" w:customStyle="1" w:styleId="StyleCaption-Table">
    <w:name w:val="Style Caption - Table"/>
    <w:basedOn w:val="Normal"/>
    <w:qFormat/>
    <w:rsid w:val="00A3207C"/>
    <w:pPr>
      <w:keepNext/>
      <w:spacing w:before="400" w:after="200"/>
      <w:jc w:val="center"/>
    </w:pPr>
    <w:rPr>
      <w:rFonts w:ascii="Arial" w:eastAsia="MS Mincho" w:hAnsi="Arial" w:cs="Arial"/>
      <w:b/>
      <w:sz w:val="20"/>
      <w:szCs w:val="20"/>
      <w:lang w:eastAsia="ar-SA"/>
    </w:rPr>
  </w:style>
  <w:style w:type="paragraph" w:customStyle="1" w:styleId="IEEEStdsLevel4Header">
    <w:name w:val="IEEEStds Level 4 Header"/>
    <w:basedOn w:val="Normal"/>
    <w:next w:val="Normal"/>
    <w:link w:val="IEEEStdsLevel4HeaderCharChar"/>
    <w:qFormat/>
    <w:rsid w:val="00A3207C"/>
    <w:pPr>
      <w:keepLines/>
      <w:tabs>
        <w:tab w:val="left" w:pos="360"/>
      </w:tabs>
      <w:spacing w:before="240" w:after="240"/>
      <w:ind w:left="360" w:hanging="360"/>
      <w:outlineLvl w:val="3"/>
    </w:pPr>
    <w:rPr>
      <w:rFonts w:ascii="Arial" w:eastAsia="MS Mincho" w:hAnsi="Arial"/>
      <w:b/>
      <w:sz w:val="20"/>
      <w:szCs w:val="20"/>
      <w:lang w:val="en-GB" w:eastAsia="en-US"/>
    </w:rPr>
  </w:style>
  <w:style w:type="paragraph" w:styleId="BalloonText">
    <w:name w:val="Balloon Text"/>
    <w:basedOn w:val="Normal"/>
    <w:link w:val="BalloonTextChar"/>
    <w:qFormat/>
    <w:rsid w:val="00E637E6"/>
    <w:rPr>
      <w:rFonts w:ascii="Tahoma" w:eastAsia="Malgun Gothic" w:hAnsi="Tahoma"/>
      <w:sz w:val="16"/>
      <w:szCs w:val="16"/>
      <w:lang w:val="en-GB" w:eastAsia="en-US"/>
    </w:rPr>
  </w:style>
  <w:style w:type="paragraph" w:customStyle="1" w:styleId="H1">
    <w:name w:val="H1"/>
    <w:next w:val="T"/>
    <w:uiPriority w:val="99"/>
    <w:qFormat/>
    <w:rsid w:val="00DE6345"/>
    <w:pPr>
      <w:keepNext/>
      <w:widowControl w:val="0"/>
      <w:spacing w:before="480" w:after="240" w:line="280" w:lineRule="atLeast"/>
    </w:pPr>
    <w:rPr>
      <w:rFonts w:ascii="Arial" w:hAnsi="Arial" w:cs="Arial"/>
      <w:b/>
      <w:bCs/>
      <w:color w:val="000000"/>
      <w:sz w:val="24"/>
      <w:szCs w:val="24"/>
      <w:lang w:eastAsia="en-US"/>
    </w:rPr>
  </w:style>
  <w:style w:type="paragraph" w:customStyle="1" w:styleId="H2">
    <w:name w:val="H2"/>
    <w:next w:val="T"/>
    <w:uiPriority w:val="99"/>
    <w:qFormat/>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360" w:after="240" w:line="260" w:lineRule="atLeast"/>
    </w:pPr>
    <w:rPr>
      <w:rFonts w:ascii="Arial" w:hAnsi="Arial" w:cs="Arial"/>
      <w:b/>
      <w:bCs/>
      <w:color w:val="000000"/>
      <w:sz w:val="22"/>
      <w:szCs w:val="22"/>
      <w:lang w:eastAsia="en-US"/>
    </w:rPr>
  </w:style>
  <w:style w:type="paragraph" w:customStyle="1" w:styleId="H3">
    <w:name w:val="H3"/>
    <w:next w:val="T"/>
    <w:uiPriority w:val="99"/>
    <w:qFormat/>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240" w:after="240" w:line="240" w:lineRule="atLeast"/>
    </w:pPr>
    <w:rPr>
      <w:rFonts w:ascii="Arial" w:hAnsi="Arial" w:cs="Arial"/>
      <w:b/>
      <w:bCs/>
      <w:color w:val="000000"/>
      <w:lang w:eastAsia="en-US"/>
    </w:rPr>
  </w:style>
  <w:style w:type="paragraph" w:customStyle="1" w:styleId="H4">
    <w:name w:val="H4"/>
    <w:next w:val="T"/>
    <w:uiPriority w:val="99"/>
    <w:qFormat/>
    <w:rsid w:val="00DE6345"/>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240" w:after="240" w:line="240" w:lineRule="atLeast"/>
    </w:pPr>
    <w:rPr>
      <w:rFonts w:ascii="Arial" w:hAnsi="Arial" w:cs="Arial"/>
      <w:b/>
      <w:bCs/>
      <w:color w:val="000000"/>
      <w:lang w:eastAsia="en-US"/>
    </w:rPr>
  </w:style>
  <w:style w:type="paragraph" w:customStyle="1" w:styleId="Bibliography1">
    <w:name w:val="Bibliography1"/>
    <w:basedOn w:val="Normal"/>
    <w:next w:val="Normal"/>
    <w:uiPriority w:val="37"/>
    <w:unhideWhenUsed/>
    <w:qFormat/>
    <w:rsid w:val="00DE6345"/>
    <w:pPr>
      <w:spacing w:after="200" w:line="276" w:lineRule="auto"/>
    </w:pPr>
    <w:rPr>
      <w:rFonts w:ascii="Calibri" w:eastAsia="Malgun Gothic" w:hAnsi="Calibri"/>
      <w:sz w:val="22"/>
      <w:szCs w:val="22"/>
      <w:lang w:eastAsia="en-US"/>
    </w:rPr>
  </w:style>
  <w:style w:type="paragraph" w:customStyle="1" w:styleId="CellBody">
    <w:name w:val="CellBody"/>
    <w:uiPriority w:val="99"/>
    <w:qFormat/>
    <w:rsid w:val="00DE6345"/>
    <w:pPr>
      <w:widowControl w:val="0"/>
      <w:spacing w:line="200" w:lineRule="atLeast"/>
    </w:pPr>
    <w:rPr>
      <w:color w:val="000000"/>
      <w:sz w:val="18"/>
      <w:szCs w:val="18"/>
      <w:lang w:eastAsia="en-US"/>
    </w:rPr>
  </w:style>
  <w:style w:type="paragraph" w:customStyle="1" w:styleId="CellHeading">
    <w:name w:val="CellHeading"/>
    <w:uiPriority w:val="99"/>
    <w:qFormat/>
    <w:rsid w:val="00DE6345"/>
    <w:pPr>
      <w:widowControl w:val="0"/>
      <w:spacing w:line="200" w:lineRule="atLeast"/>
      <w:jc w:val="center"/>
    </w:pPr>
    <w:rPr>
      <w:b/>
      <w:bCs/>
      <w:color w:val="000000"/>
      <w:sz w:val="18"/>
      <w:szCs w:val="18"/>
      <w:lang w:eastAsia="en-US"/>
    </w:rPr>
  </w:style>
  <w:style w:type="paragraph" w:customStyle="1" w:styleId="FigTitle">
    <w:name w:val="FigTitle"/>
    <w:uiPriority w:val="99"/>
    <w:qFormat/>
    <w:rsid w:val="00DE6345"/>
    <w:pPr>
      <w:widowControl w:val="0"/>
      <w:spacing w:before="240" w:line="240" w:lineRule="atLeast"/>
      <w:jc w:val="center"/>
    </w:pPr>
    <w:rPr>
      <w:rFonts w:ascii="Arial" w:hAnsi="Arial" w:cs="Arial"/>
      <w:b/>
      <w:bCs/>
      <w:color w:val="000000"/>
      <w:lang w:eastAsia="en-US"/>
    </w:rPr>
  </w:style>
  <w:style w:type="paragraph" w:customStyle="1" w:styleId="TableTitle">
    <w:name w:val="TableTitle"/>
    <w:next w:val="TableCaption"/>
    <w:uiPriority w:val="99"/>
    <w:qFormat/>
    <w:rsid w:val="00DE6345"/>
    <w:pPr>
      <w:widowControl w:val="0"/>
      <w:spacing w:line="240" w:lineRule="atLeast"/>
      <w:jc w:val="center"/>
    </w:pPr>
    <w:rPr>
      <w:rFonts w:ascii="Arial" w:hAnsi="Arial" w:cs="Arial"/>
      <w:b/>
      <w:bCs/>
      <w:color w:val="000000"/>
      <w:lang w:eastAsia="en-US"/>
    </w:rPr>
  </w:style>
  <w:style w:type="paragraph" w:styleId="CommentText">
    <w:name w:val="annotation text"/>
    <w:basedOn w:val="Normal"/>
    <w:link w:val="CommentTextChar"/>
    <w:uiPriority w:val="99"/>
    <w:unhideWhenUsed/>
    <w:rsid w:val="00DE6345"/>
    <w:pPr>
      <w:spacing w:after="200"/>
    </w:pPr>
    <w:rPr>
      <w:rFonts w:ascii="Calibri" w:eastAsia="Malgun Gothic" w:hAnsi="Calibri"/>
      <w:sz w:val="20"/>
      <w:szCs w:val="20"/>
      <w:lang w:val="en-GB" w:eastAsia="en-US"/>
    </w:rPr>
  </w:style>
  <w:style w:type="paragraph" w:styleId="NormalWeb">
    <w:name w:val="Normal (Web)"/>
    <w:basedOn w:val="Normal"/>
    <w:uiPriority w:val="99"/>
    <w:unhideWhenUsed/>
    <w:qFormat/>
    <w:rsid w:val="00DE6345"/>
    <w:pPr>
      <w:spacing w:beforeAutospacing="1" w:afterAutospacing="1"/>
    </w:pPr>
    <w:rPr>
      <w:rFonts w:eastAsia="Malgun Gothic"/>
      <w:lang w:eastAsia="en-US"/>
    </w:rPr>
  </w:style>
  <w:style w:type="paragraph" w:styleId="CommentSubject">
    <w:name w:val="annotation subject"/>
    <w:basedOn w:val="CommentText"/>
    <w:next w:val="CommentText"/>
    <w:link w:val="CommentSubjectChar"/>
    <w:qFormat/>
    <w:rsid w:val="00FD24D4"/>
    <w:pPr>
      <w:spacing w:after="0"/>
    </w:pPr>
    <w:rPr>
      <w:b/>
      <w:bCs/>
    </w:rPr>
  </w:style>
  <w:style w:type="paragraph" w:customStyle="1" w:styleId="DL">
    <w:name w:val="DL"/>
    <w:uiPriority w:val="99"/>
    <w:qFormat/>
    <w:rsid w:val="00D47751"/>
    <w:pPr>
      <w:tabs>
        <w:tab w:val="left" w:pos="640"/>
        <w:tab w:val="left" w:pos="1440"/>
        <w:tab w:val="left" w:pos="2160"/>
        <w:tab w:val="left" w:pos="2880"/>
        <w:tab w:val="left" w:pos="3600"/>
        <w:tab w:val="left" w:pos="4320"/>
        <w:tab w:val="left" w:pos="5040"/>
        <w:tab w:val="left" w:pos="5760"/>
        <w:tab w:val="left" w:pos="6480"/>
        <w:tab w:val="left" w:pos="7200"/>
        <w:tab w:val="left" w:pos="7920"/>
      </w:tabs>
      <w:spacing w:before="60" w:after="60" w:line="240" w:lineRule="atLeast"/>
      <w:ind w:left="640" w:hanging="440"/>
      <w:jc w:val="both"/>
    </w:pPr>
    <w:rPr>
      <w:color w:val="000000"/>
      <w:lang w:eastAsia="en-US"/>
    </w:rPr>
  </w:style>
  <w:style w:type="paragraph" w:customStyle="1" w:styleId="Footnote">
    <w:name w:val="Footnote"/>
    <w:uiPriority w:val="99"/>
    <w:qFormat/>
    <w:rsid w:val="00D47751"/>
    <w:pPr>
      <w:widowControl w:val="0"/>
      <w:tabs>
        <w:tab w:val="right" w:pos="8640"/>
      </w:tabs>
      <w:spacing w:after="40" w:line="180" w:lineRule="atLeast"/>
      <w:jc w:val="both"/>
    </w:pPr>
    <w:rPr>
      <w:color w:val="000000"/>
      <w:sz w:val="16"/>
      <w:szCs w:val="16"/>
      <w:lang w:eastAsia="en-US"/>
    </w:rPr>
  </w:style>
  <w:style w:type="paragraph" w:customStyle="1" w:styleId="AH2">
    <w:name w:val="AH2"/>
    <w:uiPriority w:val="99"/>
    <w:qFormat/>
    <w:rsid w:val="00AD1FB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360" w:after="240"/>
      <w:jc w:val="both"/>
    </w:pPr>
    <w:rPr>
      <w:rFonts w:ascii="Arial" w:hAnsi="Arial" w:cs="Arial"/>
      <w:b/>
      <w:bCs/>
      <w:color w:val="000000"/>
      <w:sz w:val="22"/>
      <w:szCs w:val="22"/>
      <w:lang w:eastAsia="en-US"/>
    </w:rPr>
  </w:style>
  <w:style w:type="paragraph" w:customStyle="1" w:styleId="AH1">
    <w:name w:val="AH1"/>
    <w:uiPriority w:val="99"/>
    <w:qFormat/>
    <w:rsid w:val="00224818"/>
    <w:pPr>
      <w:keepNext/>
      <w:widowControl w:val="0"/>
      <w:spacing w:before="480" w:after="240"/>
    </w:pPr>
    <w:rPr>
      <w:rFonts w:ascii="Arial" w:hAnsi="Arial" w:cs="Arial"/>
      <w:b/>
      <w:bCs/>
      <w:color w:val="000000"/>
      <w:sz w:val="24"/>
      <w:szCs w:val="24"/>
      <w:lang w:eastAsia="en-US"/>
    </w:rPr>
  </w:style>
  <w:style w:type="paragraph" w:customStyle="1" w:styleId="revisioninstructions">
    <w:name w:val="revision_instructions"/>
    <w:uiPriority w:val="99"/>
    <w:qFormat/>
    <w:rsid w:val="002248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240" w:after="240"/>
      <w:jc w:val="both"/>
    </w:pPr>
    <w:rPr>
      <w:b/>
      <w:bCs/>
      <w:i/>
      <w:iCs/>
      <w:color w:val="000000"/>
      <w:lang w:eastAsia="en-US"/>
    </w:rPr>
  </w:style>
  <w:style w:type="paragraph" w:customStyle="1" w:styleId="-11">
    <w:name w:val="색상형 음영 - 강조색 11"/>
    <w:uiPriority w:val="99"/>
    <w:semiHidden/>
    <w:qFormat/>
    <w:rsid w:val="00B87617"/>
    <w:rPr>
      <w:sz w:val="22"/>
      <w:lang w:val="en-GB" w:eastAsia="en-US"/>
    </w:rPr>
  </w:style>
  <w:style w:type="paragraph" w:styleId="Revision">
    <w:name w:val="Revision"/>
    <w:uiPriority w:val="99"/>
    <w:semiHidden/>
    <w:qFormat/>
    <w:rsid w:val="00E81437"/>
    <w:rPr>
      <w:sz w:val="22"/>
      <w:lang w:val="en-GB" w:eastAsia="en-US"/>
    </w:rPr>
  </w:style>
  <w:style w:type="paragraph" w:customStyle="1" w:styleId="FigTitlea">
    <w:name w:val="FigTitle a"/>
    <w:uiPriority w:val="99"/>
    <w:qFormat/>
    <w:rsid w:val="00C82609"/>
    <w:pPr>
      <w:widowControl w:val="0"/>
      <w:spacing w:line="240" w:lineRule="atLeast"/>
      <w:jc w:val="center"/>
    </w:pPr>
    <w:rPr>
      <w:rFonts w:ascii="Arial" w:hAnsi="Arial" w:cs="Arial"/>
      <w:b/>
      <w:bCs/>
      <w:color w:val="000000"/>
    </w:rPr>
  </w:style>
  <w:style w:type="paragraph" w:customStyle="1" w:styleId="TableTitlea">
    <w:name w:val="TableTitle a"/>
    <w:next w:val="TableCaption"/>
    <w:uiPriority w:val="99"/>
    <w:qFormat/>
    <w:rsid w:val="00C82609"/>
    <w:pPr>
      <w:widowControl w:val="0"/>
      <w:spacing w:line="240" w:lineRule="atLeast"/>
      <w:jc w:val="center"/>
    </w:pPr>
    <w:rPr>
      <w:rFonts w:ascii="Arial" w:hAnsi="Arial" w:cs="Arial"/>
      <w:b/>
      <w:bCs/>
      <w:color w:val="000000"/>
    </w:rPr>
  </w:style>
  <w:style w:type="paragraph" w:customStyle="1" w:styleId="Body">
    <w:name w:val="Body"/>
    <w:qFormat/>
    <w:rsid w:val="00C82609"/>
    <w:pPr>
      <w:widowControl w:val="0"/>
      <w:spacing w:before="240" w:line="240" w:lineRule="atLeast"/>
      <w:jc w:val="both"/>
    </w:pPr>
    <w:rPr>
      <w:color w:val="000000"/>
    </w:rPr>
  </w:style>
  <w:style w:type="paragraph" w:customStyle="1" w:styleId="Note">
    <w:name w:val="Note"/>
    <w:uiPriority w:val="99"/>
    <w:qFormat/>
    <w:rsid w:val="00B60DD2"/>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120" w:line="200" w:lineRule="atLeast"/>
      <w:jc w:val="both"/>
    </w:pPr>
    <w:rPr>
      <w:color w:val="000000"/>
      <w:sz w:val="18"/>
      <w:szCs w:val="18"/>
    </w:rPr>
  </w:style>
  <w:style w:type="paragraph" w:customStyle="1" w:styleId="SP3217099">
    <w:name w:val="SP.3.217099"/>
    <w:basedOn w:val="Normal"/>
    <w:next w:val="Normal"/>
    <w:uiPriority w:val="99"/>
    <w:qFormat/>
    <w:rsid w:val="0097724C"/>
    <w:pPr>
      <w:widowControl w:val="0"/>
    </w:pPr>
    <w:rPr>
      <w:rFonts w:ascii="Arial" w:eastAsia="Malgun Gothic" w:hAnsi="Arial" w:cs="Arial"/>
      <w:lang w:eastAsia="ko-KR"/>
    </w:rPr>
  </w:style>
  <w:style w:type="paragraph" w:customStyle="1" w:styleId="SP3217198">
    <w:name w:val="SP.3.217198"/>
    <w:basedOn w:val="Normal"/>
    <w:next w:val="Normal"/>
    <w:uiPriority w:val="99"/>
    <w:qFormat/>
    <w:rsid w:val="0097724C"/>
    <w:pPr>
      <w:widowControl w:val="0"/>
    </w:pPr>
    <w:rPr>
      <w:rFonts w:ascii="Arial" w:eastAsia="Malgun Gothic" w:hAnsi="Arial" w:cs="Arial"/>
      <w:lang w:eastAsia="ko-KR"/>
    </w:rPr>
  </w:style>
  <w:style w:type="paragraph" w:customStyle="1" w:styleId="SP3217144">
    <w:name w:val="SP.3.217144"/>
    <w:basedOn w:val="Normal"/>
    <w:next w:val="Normal"/>
    <w:uiPriority w:val="99"/>
    <w:qFormat/>
    <w:rsid w:val="0097724C"/>
    <w:pPr>
      <w:widowControl w:val="0"/>
    </w:pPr>
    <w:rPr>
      <w:rFonts w:ascii="Arial" w:eastAsia="Malgun Gothic" w:hAnsi="Arial" w:cs="Arial"/>
      <w:lang w:eastAsia="ko-KR"/>
    </w:rPr>
  </w:style>
  <w:style w:type="paragraph" w:customStyle="1" w:styleId="SP3172043">
    <w:name w:val="SP.3.172043"/>
    <w:basedOn w:val="Normal"/>
    <w:next w:val="Normal"/>
    <w:uiPriority w:val="99"/>
    <w:qFormat/>
    <w:rsid w:val="00B74E3D"/>
    <w:pPr>
      <w:widowControl w:val="0"/>
    </w:pPr>
    <w:rPr>
      <w:rFonts w:eastAsia="Malgun Gothic"/>
      <w:lang w:eastAsia="ko-KR"/>
    </w:rPr>
  </w:style>
  <w:style w:type="paragraph" w:customStyle="1" w:styleId="SP3172142">
    <w:name w:val="SP.3.172142"/>
    <w:basedOn w:val="Normal"/>
    <w:next w:val="Normal"/>
    <w:uiPriority w:val="99"/>
    <w:qFormat/>
    <w:rsid w:val="00B74E3D"/>
    <w:pPr>
      <w:widowControl w:val="0"/>
    </w:pPr>
    <w:rPr>
      <w:rFonts w:eastAsia="Malgun Gothic"/>
      <w:lang w:eastAsia="ko-KR"/>
    </w:rPr>
  </w:style>
  <w:style w:type="paragraph" w:customStyle="1" w:styleId="SP3172088">
    <w:name w:val="SP.3.172088"/>
    <w:basedOn w:val="Normal"/>
    <w:next w:val="Normal"/>
    <w:uiPriority w:val="99"/>
    <w:qFormat/>
    <w:rsid w:val="00B74E3D"/>
    <w:pPr>
      <w:widowControl w:val="0"/>
    </w:pPr>
    <w:rPr>
      <w:rFonts w:eastAsia="Malgun Gothic"/>
      <w:lang w:eastAsia="ko-KR"/>
    </w:rPr>
  </w:style>
  <w:style w:type="paragraph" w:customStyle="1" w:styleId="SP3278539">
    <w:name w:val="SP.3.278539"/>
    <w:basedOn w:val="Normal"/>
    <w:next w:val="Normal"/>
    <w:uiPriority w:val="99"/>
    <w:qFormat/>
    <w:rsid w:val="00FB1A63"/>
    <w:pPr>
      <w:widowControl w:val="0"/>
    </w:pPr>
    <w:rPr>
      <w:rFonts w:eastAsia="Malgun Gothic"/>
      <w:lang w:eastAsia="ko-KR"/>
    </w:rPr>
  </w:style>
  <w:style w:type="paragraph" w:customStyle="1" w:styleId="SP3278638">
    <w:name w:val="SP.3.278638"/>
    <w:basedOn w:val="Normal"/>
    <w:next w:val="Normal"/>
    <w:uiPriority w:val="99"/>
    <w:qFormat/>
    <w:rsid w:val="00FB1A63"/>
    <w:pPr>
      <w:widowControl w:val="0"/>
    </w:pPr>
    <w:rPr>
      <w:rFonts w:eastAsia="Malgun Gothic"/>
      <w:lang w:eastAsia="ko-KR"/>
    </w:rPr>
  </w:style>
  <w:style w:type="paragraph" w:customStyle="1" w:styleId="SP3278584">
    <w:name w:val="SP.3.278584"/>
    <w:basedOn w:val="Normal"/>
    <w:next w:val="Normal"/>
    <w:uiPriority w:val="99"/>
    <w:qFormat/>
    <w:rsid w:val="00FB1A63"/>
    <w:pPr>
      <w:widowControl w:val="0"/>
    </w:pPr>
    <w:rPr>
      <w:rFonts w:eastAsia="Malgun Gothic"/>
      <w:lang w:eastAsia="ko-KR"/>
    </w:rPr>
  </w:style>
  <w:style w:type="paragraph" w:customStyle="1" w:styleId="SP3278530">
    <w:name w:val="SP.3.278530"/>
    <w:basedOn w:val="Normal"/>
    <w:next w:val="Normal"/>
    <w:uiPriority w:val="99"/>
    <w:qFormat/>
    <w:rsid w:val="00FB1A63"/>
    <w:pPr>
      <w:widowControl w:val="0"/>
    </w:pPr>
    <w:rPr>
      <w:rFonts w:eastAsia="Malgun Gothic"/>
      <w:lang w:eastAsia="ko-KR"/>
    </w:rPr>
  </w:style>
  <w:style w:type="paragraph" w:customStyle="1" w:styleId="SP3278616">
    <w:name w:val="SP.3.278616"/>
    <w:basedOn w:val="Normal"/>
    <w:next w:val="Normal"/>
    <w:uiPriority w:val="99"/>
    <w:qFormat/>
    <w:rsid w:val="00FB1A63"/>
    <w:pPr>
      <w:widowControl w:val="0"/>
    </w:pPr>
    <w:rPr>
      <w:rFonts w:eastAsia="Malgun Gothic"/>
      <w:lang w:eastAsia="ko-KR"/>
    </w:rPr>
  </w:style>
  <w:style w:type="paragraph" w:customStyle="1" w:styleId="L2">
    <w:name w:val="L2"/>
    <w:uiPriority w:val="99"/>
    <w:qFormat/>
    <w:rsid w:val="007E21DF"/>
    <w:pPr>
      <w:tabs>
        <w:tab w:val="left" w:pos="640"/>
      </w:tabs>
      <w:spacing w:before="60" w:after="60" w:line="240" w:lineRule="atLeast"/>
      <w:ind w:left="640" w:hanging="440"/>
      <w:jc w:val="both"/>
    </w:pPr>
    <w:rPr>
      <w:color w:val="000000"/>
    </w:rPr>
  </w:style>
  <w:style w:type="paragraph" w:customStyle="1" w:styleId="Editinginstructions">
    <w:name w:val="Editing instructions"/>
    <w:uiPriority w:val="99"/>
    <w:qFormat/>
    <w:rsid w:val="007E21D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200" w:after="120" w:line="240" w:lineRule="atLeast"/>
    </w:pPr>
    <w:rPr>
      <w:b/>
      <w:bCs/>
      <w:i/>
      <w:iCs/>
      <w:color w:val="000000"/>
    </w:rPr>
  </w:style>
  <w:style w:type="paragraph" w:styleId="ListParagraph">
    <w:name w:val="List Paragraph"/>
    <w:basedOn w:val="Normal"/>
    <w:uiPriority w:val="34"/>
    <w:qFormat/>
    <w:rsid w:val="00884237"/>
    <w:pPr>
      <w:ind w:left="800"/>
    </w:pPr>
    <w:rPr>
      <w:rFonts w:eastAsia="Malgun Gothic"/>
      <w:sz w:val="22"/>
      <w:szCs w:val="20"/>
      <w:lang w:val="en-GB" w:eastAsia="en-US"/>
    </w:rPr>
  </w:style>
  <w:style w:type="paragraph" w:styleId="Bibliography">
    <w:name w:val="Bibliography"/>
    <w:basedOn w:val="Normal"/>
    <w:next w:val="Normal"/>
    <w:uiPriority w:val="37"/>
    <w:unhideWhenUsed/>
    <w:qFormat/>
    <w:rsid w:val="00452F45"/>
    <w:rPr>
      <w:sz w:val="22"/>
      <w:szCs w:val="20"/>
      <w:lang w:val="en-GB" w:eastAsia="en-US"/>
    </w:rPr>
  </w:style>
  <w:style w:type="paragraph" w:customStyle="1" w:styleId="Default">
    <w:name w:val="Default"/>
    <w:qFormat/>
    <w:rsid w:val="001D20B8"/>
    <w:rPr>
      <w:rFonts w:ascii="Arial" w:hAnsi="Arial" w:cs="Arial"/>
      <w:color w:val="000000"/>
      <w:sz w:val="24"/>
      <w:szCs w:val="24"/>
    </w:rPr>
  </w:style>
  <w:style w:type="paragraph" w:customStyle="1" w:styleId="SP10200743">
    <w:name w:val="SP.10.200743"/>
    <w:basedOn w:val="Default"/>
    <w:next w:val="Default"/>
    <w:uiPriority w:val="99"/>
    <w:qFormat/>
    <w:rsid w:val="001D20B8"/>
    <w:rPr>
      <w:color w:val="auto"/>
    </w:rPr>
  </w:style>
  <w:style w:type="paragraph" w:customStyle="1" w:styleId="SP10200744">
    <w:name w:val="SP.10.200744"/>
    <w:basedOn w:val="Default"/>
    <w:next w:val="Default"/>
    <w:uiPriority w:val="99"/>
    <w:qFormat/>
    <w:rsid w:val="001D20B8"/>
    <w:rPr>
      <w:color w:val="auto"/>
    </w:rPr>
  </w:style>
  <w:style w:type="paragraph" w:customStyle="1" w:styleId="SP10200705">
    <w:name w:val="SP.10.200705"/>
    <w:basedOn w:val="Default"/>
    <w:next w:val="Default"/>
    <w:uiPriority w:val="99"/>
    <w:qFormat/>
    <w:rsid w:val="001D20B8"/>
    <w:rPr>
      <w:color w:val="auto"/>
    </w:rPr>
  </w:style>
  <w:style w:type="paragraph" w:customStyle="1" w:styleId="SP10200778">
    <w:name w:val="SP.10.200778"/>
    <w:basedOn w:val="Default"/>
    <w:next w:val="Default"/>
    <w:uiPriority w:val="99"/>
    <w:qFormat/>
    <w:rsid w:val="001D20B8"/>
    <w:rPr>
      <w:color w:val="auto"/>
    </w:rPr>
  </w:style>
  <w:style w:type="paragraph" w:customStyle="1" w:styleId="Bulleted">
    <w:name w:val="Bulleted"/>
    <w:qFormat/>
    <w:rsid w:val="00515B73"/>
    <w:pPr>
      <w:tabs>
        <w:tab w:val="left" w:pos="360"/>
      </w:tabs>
      <w:spacing w:line="280" w:lineRule="atLeast"/>
      <w:ind w:left="360" w:hanging="360"/>
    </w:pPr>
    <w:rPr>
      <w:rFonts w:eastAsiaTheme="minorEastAsia"/>
      <w:color w:val="000000"/>
      <w:sz w:val="24"/>
      <w:szCs w:val="24"/>
      <w:lang w:eastAsia="zh-TW"/>
    </w:rPr>
  </w:style>
  <w:style w:type="paragraph" w:customStyle="1" w:styleId="EditiingInstruction">
    <w:name w:val="Editiing Instruction"/>
    <w:uiPriority w:val="99"/>
    <w:qFormat/>
    <w:rsid w:val="00D1313C"/>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240" w:line="240" w:lineRule="atLeast"/>
      <w:jc w:val="both"/>
    </w:pPr>
    <w:rPr>
      <w:rFonts w:eastAsiaTheme="minorEastAsia"/>
      <w:b/>
      <w:bCs/>
      <w:i/>
      <w:iCs/>
      <w:color w:val="000000"/>
      <w:lang w:eastAsia="zh-TW"/>
    </w:rPr>
  </w:style>
  <w:style w:type="paragraph" w:customStyle="1" w:styleId="DL1">
    <w:name w:val="DL1"/>
    <w:uiPriority w:val="99"/>
    <w:qFormat/>
    <w:rsid w:val="00775B24"/>
    <w:pPr>
      <w:tabs>
        <w:tab w:val="left" w:pos="600"/>
        <w:tab w:val="left" w:pos="1440"/>
        <w:tab w:val="left" w:pos="2160"/>
        <w:tab w:val="left" w:pos="2880"/>
        <w:tab w:val="left" w:pos="3600"/>
        <w:tab w:val="left" w:pos="4320"/>
        <w:tab w:val="left" w:pos="5040"/>
        <w:tab w:val="left" w:pos="5760"/>
        <w:tab w:val="left" w:pos="6480"/>
        <w:tab w:val="left" w:pos="7200"/>
        <w:tab w:val="left" w:pos="7920"/>
      </w:tabs>
      <w:spacing w:before="60" w:after="60" w:line="240" w:lineRule="atLeast"/>
      <w:ind w:left="640" w:hanging="440"/>
      <w:jc w:val="both"/>
    </w:pPr>
    <w:rPr>
      <w:rFonts w:eastAsiaTheme="minorEastAsia"/>
      <w:color w:val="000000"/>
      <w:lang w:eastAsia="zh-TW"/>
    </w:rPr>
  </w:style>
  <w:style w:type="paragraph" w:customStyle="1" w:styleId="AI">
    <w:name w:val="AI"/>
    <w:next w:val="Normal"/>
    <w:uiPriority w:val="99"/>
    <w:qFormat/>
    <w:rsid w:val="00FE570A"/>
    <w:pPr>
      <w:keepNext/>
      <w:spacing w:before="480" w:after="240" w:line="320" w:lineRule="atLeast"/>
    </w:pPr>
    <w:rPr>
      <w:rFonts w:ascii="Arial" w:eastAsiaTheme="minorEastAsia" w:hAnsi="Arial" w:cs="Arial"/>
      <w:b/>
      <w:bCs/>
      <w:color w:val="000000"/>
      <w:sz w:val="28"/>
      <w:szCs w:val="28"/>
      <w:lang w:eastAsia="zh-TW"/>
    </w:rPr>
  </w:style>
  <w:style w:type="paragraph" w:customStyle="1" w:styleId="AT">
    <w:name w:val="AT"/>
    <w:next w:val="T"/>
    <w:uiPriority w:val="99"/>
    <w:qFormat/>
    <w:rsid w:val="00FE570A"/>
    <w:pPr>
      <w:keepNext/>
      <w:spacing w:after="240" w:line="320" w:lineRule="atLeast"/>
    </w:pPr>
    <w:rPr>
      <w:rFonts w:ascii="Arial" w:eastAsiaTheme="minorEastAsia" w:hAnsi="Arial" w:cs="Arial"/>
      <w:b/>
      <w:bCs/>
      <w:color w:val="000000"/>
      <w:sz w:val="28"/>
      <w:szCs w:val="28"/>
      <w:lang w:eastAsia="zh-TW"/>
    </w:rPr>
  </w:style>
  <w:style w:type="paragraph" w:customStyle="1" w:styleId="Nor">
    <w:name w:val="Nor"/>
    <w:next w:val="AT"/>
    <w:uiPriority w:val="99"/>
    <w:qFormat/>
    <w:rsid w:val="00FE570A"/>
    <w:pPr>
      <w:keepNext/>
      <w:spacing w:before="240" w:after="360" w:line="280" w:lineRule="atLeast"/>
    </w:pPr>
    <w:rPr>
      <w:rFonts w:ascii="Arial" w:eastAsiaTheme="minorEastAsia" w:hAnsi="Arial" w:cs="Arial"/>
      <w:color w:val="000000"/>
      <w:sz w:val="24"/>
      <w:szCs w:val="24"/>
      <w:lang w:eastAsia="zh-TW"/>
    </w:rPr>
  </w:style>
  <w:style w:type="paragraph" w:customStyle="1" w:styleId="Code">
    <w:name w:val="Code"/>
    <w:uiPriority w:val="99"/>
    <w:qFormat/>
    <w:rsid w:val="002D29CB"/>
    <w:pPr>
      <w:widowControl w:val="0"/>
      <w:tabs>
        <w:tab w:val="left" w:pos="360"/>
        <w:tab w:val="left" w:pos="720"/>
        <w:tab w:val="left" w:pos="6600"/>
        <w:tab w:val="left" w:pos="7920"/>
        <w:tab w:val="left" w:pos="8640"/>
        <w:tab w:val="left" w:pos="9360"/>
      </w:tabs>
      <w:spacing w:line="200" w:lineRule="atLeast"/>
      <w:ind w:left="720" w:hanging="720"/>
    </w:pPr>
    <w:rPr>
      <w:rFonts w:ascii="Courier New" w:eastAsiaTheme="minorEastAsia" w:hAnsi="Courier New" w:cs="Courier New"/>
      <w:color w:val="000000"/>
      <w:sz w:val="18"/>
      <w:szCs w:val="18"/>
      <w:lang w:eastAsia="zh-TW"/>
    </w:rPr>
  </w:style>
  <w:style w:type="paragraph" w:customStyle="1" w:styleId="figuretext">
    <w:name w:val="figure text"/>
    <w:uiPriority w:val="99"/>
    <w:qFormat/>
    <w:rsid w:val="007B5449"/>
    <w:pPr>
      <w:widowControl w:val="0"/>
      <w:spacing w:line="160" w:lineRule="atLeast"/>
      <w:jc w:val="center"/>
    </w:pPr>
    <w:rPr>
      <w:rFonts w:ascii="Arial" w:eastAsiaTheme="minorEastAsia" w:hAnsi="Arial" w:cs="Arial"/>
      <w:color w:val="000000"/>
      <w:sz w:val="16"/>
      <w:szCs w:val="16"/>
      <w:lang w:eastAsia="zh-TW"/>
    </w:rPr>
  </w:style>
  <w:style w:type="paragraph" w:customStyle="1" w:styleId="TableFootnote">
    <w:name w:val="TableFootnote"/>
    <w:uiPriority w:val="99"/>
    <w:qFormat/>
    <w:rsid w:val="005F4FB5"/>
    <w:pPr>
      <w:widowControl w:val="0"/>
      <w:spacing w:line="200" w:lineRule="atLeast"/>
      <w:ind w:left="200" w:right="200" w:hanging="200"/>
      <w:jc w:val="both"/>
    </w:pPr>
    <w:rPr>
      <w:rFonts w:eastAsia="PMingLiU"/>
      <w:color w:val="000000"/>
      <w:sz w:val="18"/>
      <w:szCs w:val="18"/>
      <w:lang w:eastAsia="zh-TW"/>
    </w:rPr>
  </w:style>
  <w:style w:type="paragraph" w:customStyle="1" w:styleId="EditorNote1">
    <w:name w:val="Editor_Note1"/>
    <w:uiPriority w:val="99"/>
    <w:qFormat/>
    <w:rsid w:val="001A358C"/>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240" w:line="240" w:lineRule="atLeast"/>
      <w:jc w:val="both"/>
    </w:pPr>
    <w:rPr>
      <w:rFonts w:eastAsia="PMingLiU"/>
      <w:b/>
      <w:bCs/>
      <w:i/>
      <w:iCs/>
      <w:color w:val="FF0000"/>
      <w:lang w:eastAsia="zh-TW"/>
    </w:rPr>
  </w:style>
  <w:style w:type="paragraph" w:customStyle="1" w:styleId="Equation">
    <w:name w:val="Equation"/>
    <w:uiPriority w:val="99"/>
    <w:qFormat/>
    <w:rsid w:val="001A358C"/>
    <w:pPr>
      <w:spacing w:before="240" w:after="240" w:line="200" w:lineRule="atLeast"/>
      <w:ind w:firstLine="200"/>
    </w:pPr>
    <w:rPr>
      <w:rFonts w:eastAsia="PMingLiU"/>
      <w:color w:val="000000"/>
      <w:lang w:eastAsia="zh-TW"/>
    </w:rPr>
  </w:style>
  <w:style w:type="paragraph" w:customStyle="1" w:styleId="EU">
    <w:name w:val="EU"/>
    <w:uiPriority w:val="99"/>
    <w:qFormat/>
    <w:rsid w:val="001A358C"/>
    <w:pPr>
      <w:spacing w:before="240" w:after="240" w:line="240" w:lineRule="atLeast"/>
      <w:ind w:firstLine="200"/>
    </w:pPr>
    <w:rPr>
      <w:rFonts w:eastAsia="PMingLiU"/>
      <w:color w:val="000000"/>
      <w:lang w:eastAsia="zh-TW"/>
    </w:rPr>
  </w:style>
  <w:style w:type="paragraph" w:customStyle="1" w:styleId="FigCaption">
    <w:name w:val="FigCaption"/>
    <w:uiPriority w:val="99"/>
    <w:qFormat/>
    <w:rsid w:val="001A358C"/>
    <w:pPr>
      <w:widowControl w:val="0"/>
      <w:spacing w:before="240" w:line="240" w:lineRule="atLeast"/>
      <w:jc w:val="center"/>
    </w:pPr>
    <w:rPr>
      <w:rFonts w:ascii="Arial" w:eastAsia="PMingLiU" w:hAnsi="Arial" w:cs="Arial"/>
      <w:b/>
      <w:bCs/>
      <w:color w:val="000000"/>
      <w:lang w:eastAsia="zh-TW"/>
    </w:rPr>
  </w:style>
  <w:style w:type="paragraph" w:customStyle="1" w:styleId="FL">
    <w:name w:val="FL"/>
    <w:uiPriority w:val="99"/>
    <w:qFormat/>
    <w:rsid w:val="001A358C"/>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00" w:lineRule="atLeast"/>
      <w:jc w:val="both"/>
    </w:pPr>
    <w:rPr>
      <w:rFonts w:ascii="Arial" w:eastAsia="PMingLiU" w:hAnsi="Arial" w:cs="Arial"/>
      <w:i/>
      <w:iCs/>
      <w:color w:val="000000"/>
      <w:sz w:val="18"/>
      <w:szCs w:val="18"/>
      <w:lang w:eastAsia="zh-TW"/>
    </w:rPr>
  </w:style>
  <w:style w:type="paragraph" w:customStyle="1" w:styleId="H">
    <w:name w:val="H"/>
    <w:uiPriority w:val="99"/>
    <w:qFormat/>
    <w:rsid w:val="001A358C"/>
    <w:pPr>
      <w:tabs>
        <w:tab w:val="left" w:pos="620"/>
      </w:tabs>
      <w:spacing w:line="240" w:lineRule="atLeast"/>
      <w:ind w:left="640" w:hanging="440"/>
      <w:jc w:val="both"/>
    </w:pPr>
    <w:rPr>
      <w:rFonts w:eastAsia="PMingLiU"/>
      <w:color w:val="000000"/>
      <w:lang w:eastAsia="zh-TW"/>
    </w:rPr>
  </w:style>
  <w:style w:type="paragraph" w:customStyle="1" w:styleId="H5">
    <w:name w:val="H5"/>
    <w:next w:val="T"/>
    <w:uiPriority w:val="99"/>
    <w:qFormat/>
    <w:rsid w:val="001A358C"/>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spacing w:before="240" w:after="240" w:line="240" w:lineRule="atLeast"/>
    </w:pPr>
    <w:rPr>
      <w:rFonts w:ascii="Arial" w:eastAsia="PMingLiU" w:hAnsi="Arial" w:cs="Arial"/>
      <w:b/>
      <w:bCs/>
      <w:color w:val="000000"/>
      <w:lang w:eastAsia="zh-TW"/>
    </w:rPr>
  </w:style>
  <w:style w:type="paragraph" w:customStyle="1" w:styleId="Hh">
    <w:name w:val="Hh"/>
    <w:uiPriority w:val="99"/>
    <w:qFormat/>
    <w:rsid w:val="001A358C"/>
    <w:pPr>
      <w:tabs>
        <w:tab w:val="left" w:pos="620"/>
      </w:tabs>
      <w:spacing w:line="240" w:lineRule="atLeast"/>
      <w:ind w:left="1040" w:hanging="400"/>
      <w:jc w:val="both"/>
    </w:pPr>
    <w:rPr>
      <w:rFonts w:eastAsia="PMingLiU"/>
      <w:color w:val="000000"/>
      <w:lang w:eastAsia="zh-TW"/>
    </w:rPr>
  </w:style>
  <w:style w:type="paragraph" w:customStyle="1" w:styleId="Hlast">
    <w:name w:val="Hlast"/>
    <w:next w:val="H"/>
    <w:uiPriority w:val="99"/>
    <w:qFormat/>
    <w:rsid w:val="001A358C"/>
    <w:pPr>
      <w:tabs>
        <w:tab w:val="left" w:pos="620"/>
      </w:tabs>
      <w:spacing w:after="240" w:line="240" w:lineRule="atLeast"/>
      <w:ind w:left="640" w:hanging="440"/>
      <w:jc w:val="both"/>
    </w:pPr>
    <w:rPr>
      <w:rFonts w:eastAsia="PMingLiU"/>
      <w:color w:val="000000"/>
      <w:lang w:eastAsia="zh-TW"/>
    </w:rPr>
  </w:style>
  <w:style w:type="paragraph" w:customStyle="1" w:styleId="L1">
    <w:name w:val="L1"/>
    <w:next w:val="L2"/>
    <w:uiPriority w:val="99"/>
    <w:qFormat/>
    <w:rsid w:val="001A358C"/>
    <w:pPr>
      <w:tabs>
        <w:tab w:val="left" w:pos="640"/>
      </w:tabs>
      <w:spacing w:before="60" w:after="60" w:line="240" w:lineRule="atLeast"/>
      <w:ind w:left="640" w:hanging="440"/>
      <w:jc w:val="both"/>
    </w:pPr>
    <w:rPr>
      <w:rFonts w:eastAsia="PMingLiU"/>
      <w:color w:val="000000"/>
      <w:lang w:eastAsia="zh-TW"/>
    </w:rPr>
  </w:style>
  <w:style w:type="paragraph" w:customStyle="1" w:styleId="L11">
    <w:name w:val="L11"/>
    <w:next w:val="L2"/>
    <w:uiPriority w:val="99"/>
    <w:qFormat/>
    <w:rsid w:val="001A358C"/>
    <w:pPr>
      <w:tabs>
        <w:tab w:val="left" w:pos="620"/>
      </w:tabs>
      <w:spacing w:before="60" w:after="60" w:line="240" w:lineRule="atLeast"/>
      <w:ind w:left="640" w:hanging="440"/>
      <w:jc w:val="both"/>
    </w:pPr>
    <w:rPr>
      <w:rFonts w:eastAsia="PMingLiU"/>
      <w:color w:val="000000"/>
      <w:lang w:eastAsia="zh-TW"/>
    </w:rPr>
  </w:style>
  <w:style w:type="paragraph" w:customStyle="1" w:styleId="Last">
    <w:name w:val="Last"/>
    <w:next w:val="L2"/>
    <w:uiPriority w:val="99"/>
    <w:qFormat/>
    <w:rsid w:val="001A358C"/>
    <w:pPr>
      <w:tabs>
        <w:tab w:val="left" w:pos="640"/>
      </w:tabs>
      <w:spacing w:after="240" w:line="240" w:lineRule="atLeast"/>
      <w:ind w:left="640" w:hanging="440"/>
      <w:jc w:val="both"/>
    </w:pPr>
    <w:rPr>
      <w:rFonts w:eastAsia="PMingLiU"/>
      <w:color w:val="000000"/>
      <w:lang w:eastAsia="zh-TW"/>
    </w:rPr>
  </w:style>
  <w:style w:type="paragraph" w:customStyle="1" w:styleId="Letter">
    <w:name w:val="Letter"/>
    <w:uiPriority w:val="99"/>
    <w:qFormat/>
    <w:rsid w:val="001A358C"/>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tLeast"/>
      <w:jc w:val="both"/>
    </w:pPr>
    <w:rPr>
      <w:rFonts w:eastAsia="PMingLiU"/>
      <w:color w:val="000000"/>
      <w:lang w:eastAsia="zh-TW"/>
    </w:rPr>
  </w:style>
  <w:style w:type="paragraph" w:customStyle="1" w:styleId="Ll">
    <w:name w:val="Ll"/>
    <w:uiPriority w:val="99"/>
    <w:qFormat/>
    <w:rsid w:val="001A358C"/>
    <w:pPr>
      <w:tabs>
        <w:tab w:val="left" w:pos="1040"/>
      </w:tabs>
      <w:spacing w:before="60" w:after="60" w:line="240" w:lineRule="atLeast"/>
      <w:ind w:left="1040" w:hanging="400"/>
      <w:jc w:val="both"/>
    </w:pPr>
    <w:rPr>
      <w:rFonts w:eastAsia="PMingLiU"/>
      <w:color w:val="000000"/>
      <w:lang w:eastAsia="zh-TW"/>
    </w:rPr>
  </w:style>
  <w:style w:type="paragraph" w:customStyle="1" w:styleId="Ll1">
    <w:name w:val="Ll1"/>
    <w:uiPriority w:val="99"/>
    <w:qFormat/>
    <w:rsid w:val="001A358C"/>
    <w:pPr>
      <w:tabs>
        <w:tab w:val="left" w:pos="1040"/>
      </w:tabs>
      <w:spacing w:before="60" w:after="60" w:line="240" w:lineRule="atLeast"/>
      <w:ind w:left="1040" w:hanging="400"/>
      <w:jc w:val="both"/>
    </w:pPr>
    <w:rPr>
      <w:rFonts w:eastAsia="PMingLiU"/>
      <w:color w:val="000000"/>
      <w:lang w:eastAsia="zh-TW"/>
    </w:rPr>
  </w:style>
  <w:style w:type="paragraph" w:customStyle="1" w:styleId="Lll">
    <w:name w:val="Lll"/>
    <w:uiPriority w:val="99"/>
    <w:qFormat/>
    <w:rsid w:val="001A358C"/>
    <w:pPr>
      <w:tabs>
        <w:tab w:val="left" w:pos="1440"/>
      </w:tabs>
      <w:spacing w:before="60" w:after="60" w:line="240" w:lineRule="atLeast"/>
      <w:ind w:left="1440" w:hanging="400"/>
      <w:jc w:val="both"/>
    </w:pPr>
    <w:rPr>
      <w:rFonts w:eastAsia="PMingLiU"/>
      <w:color w:val="000000"/>
      <w:lang w:eastAsia="zh-TW"/>
    </w:rPr>
  </w:style>
  <w:style w:type="paragraph" w:customStyle="1" w:styleId="Lll1">
    <w:name w:val="Lll1"/>
    <w:uiPriority w:val="99"/>
    <w:qFormat/>
    <w:rsid w:val="001A358C"/>
    <w:pPr>
      <w:tabs>
        <w:tab w:val="left" w:pos="1440"/>
      </w:tabs>
      <w:spacing w:before="60" w:after="60" w:line="240" w:lineRule="atLeast"/>
      <w:ind w:left="1440" w:hanging="400"/>
      <w:jc w:val="both"/>
    </w:pPr>
    <w:rPr>
      <w:rFonts w:eastAsia="PMingLiU"/>
      <w:color w:val="000000"/>
      <w:lang w:eastAsia="zh-TW"/>
    </w:rPr>
  </w:style>
  <w:style w:type="paragraph" w:customStyle="1" w:styleId="Llll">
    <w:name w:val="Llll"/>
    <w:uiPriority w:val="99"/>
    <w:qFormat/>
    <w:rsid w:val="001A358C"/>
    <w:pPr>
      <w:tabs>
        <w:tab w:val="left" w:pos="1840"/>
      </w:tabs>
      <w:spacing w:line="240" w:lineRule="atLeast"/>
      <w:ind w:left="1840" w:hanging="400"/>
      <w:jc w:val="both"/>
    </w:pPr>
    <w:rPr>
      <w:rFonts w:eastAsia="PMingLiU"/>
      <w:color w:val="000000"/>
      <w:lang w:eastAsia="zh-TW"/>
    </w:rPr>
  </w:style>
  <w:style w:type="paragraph" w:customStyle="1" w:styleId="LP">
    <w:name w:val="LP"/>
    <w:next w:val="L2"/>
    <w:uiPriority w:val="99"/>
    <w:qFormat/>
    <w:rsid w:val="001A358C"/>
    <w:pPr>
      <w:tabs>
        <w:tab w:val="left" w:pos="640"/>
      </w:tabs>
      <w:spacing w:before="60" w:after="60" w:line="240" w:lineRule="atLeast"/>
      <w:ind w:left="640"/>
      <w:jc w:val="both"/>
    </w:pPr>
    <w:rPr>
      <w:rFonts w:eastAsia="PMingLiU"/>
      <w:color w:val="000000"/>
      <w:lang w:eastAsia="zh-TW"/>
    </w:rPr>
  </w:style>
  <w:style w:type="paragraph" w:customStyle="1" w:styleId="LP2">
    <w:name w:val="LP2"/>
    <w:next w:val="L2"/>
    <w:uiPriority w:val="99"/>
    <w:qFormat/>
    <w:rsid w:val="001A358C"/>
    <w:pPr>
      <w:tabs>
        <w:tab w:val="left" w:pos="640"/>
      </w:tabs>
      <w:spacing w:before="60" w:after="60" w:line="240" w:lineRule="atLeast"/>
      <w:ind w:left="1040"/>
      <w:jc w:val="both"/>
    </w:pPr>
    <w:rPr>
      <w:rFonts w:eastAsia="PMingLiU"/>
      <w:color w:val="000000"/>
      <w:lang w:eastAsia="zh-TW"/>
    </w:rPr>
  </w:style>
  <w:style w:type="paragraph" w:customStyle="1" w:styleId="LP3">
    <w:name w:val="LP3"/>
    <w:next w:val="L2"/>
    <w:uiPriority w:val="99"/>
    <w:qFormat/>
    <w:rsid w:val="001A358C"/>
    <w:pPr>
      <w:tabs>
        <w:tab w:val="left" w:pos="640"/>
      </w:tabs>
      <w:spacing w:before="60" w:after="60" w:line="240" w:lineRule="atLeast"/>
      <w:ind w:left="1440"/>
      <w:jc w:val="both"/>
    </w:pPr>
    <w:rPr>
      <w:rFonts w:eastAsia="PMingLiU"/>
      <w:color w:val="000000"/>
      <w:lang w:eastAsia="zh-TW"/>
    </w:rPr>
  </w:style>
  <w:style w:type="paragraph" w:customStyle="1" w:styleId="LPageNumber">
    <w:name w:val="LPageNumber"/>
    <w:uiPriority w:val="99"/>
    <w:qFormat/>
    <w:rsid w:val="001A358C"/>
    <w:pPr>
      <w:widowControl w:val="0"/>
      <w:tabs>
        <w:tab w:val="right" w:pos="8640"/>
      </w:tabs>
      <w:spacing w:line="200" w:lineRule="atLeast"/>
    </w:pPr>
    <w:rPr>
      <w:rFonts w:ascii="Arial" w:eastAsia="PMingLiU" w:hAnsi="Arial" w:cs="Arial"/>
      <w:color w:val="000000"/>
      <w:sz w:val="16"/>
      <w:szCs w:val="16"/>
      <w:lang w:eastAsia="zh-TW"/>
    </w:rPr>
  </w:style>
  <w:style w:type="paragraph" w:customStyle="1" w:styleId="MappingTableCell">
    <w:name w:val="Mapping Table Cell"/>
    <w:uiPriority w:val="99"/>
    <w:qFormat/>
    <w:rsid w:val="001A358C"/>
    <w:pPr>
      <w:widowControl w:val="0"/>
      <w:spacing w:before="40" w:after="40" w:line="280" w:lineRule="atLeast"/>
    </w:pPr>
    <w:rPr>
      <w:rFonts w:eastAsia="PMingLiU"/>
      <w:color w:val="000000"/>
      <w:sz w:val="24"/>
      <w:szCs w:val="24"/>
      <w:lang w:eastAsia="zh-TW"/>
    </w:rPr>
  </w:style>
  <w:style w:type="paragraph" w:customStyle="1" w:styleId="MappingTableTitle">
    <w:name w:val="Mapping Table Title"/>
    <w:uiPriority w:val="99"/>
    <w:qFormat/>
    <w:rsid w:val="001A358C"/>
    <w:pPr>
      <w:widowControl w:val="0"/>
      <w:spacing w:before="40" w:after="40" w:line="320" w:lineRule="atLeast"/>
    </w:pPr>
    <w:rPr>
      <w:rFonts w:eastAsia="PMingLiU"/>
      <w:color w:val="000000"/>
      <w:sz w:val="28"/>
      <w:szCs w:val="28"/>
      <w:lang w:eastAsia="zh-TW"/>
    </w:rPr>
  </w:style>
  <w:style w:type="paragraph" w:customStyle="1" w:styleId="Revisionline">
    <w:name w:val="Revisionline"/>
    <w:uiPriority w:val="99"/>
    <w:qFormat/>
    <w:rsid w:val="001A358C"/>
    <w:pPr>
      <w:widowControl w:val="0"/>
      <w:spacing w:after="1440" w:line="200" w:lineRule="atLeast"/>
      <w:jc w:val="right"/>
    </w:pPr>
    <w:rPr>
      <w:rFonts w:ascii="Arial" w:eastAsia="PMingLiU" w:hAnsi="Arial" w:cs="Arial"/>
      <w:color w:val="000000"/>
      <w:sz w:val="16"/>
      <w:szCs w:val="16"/>
      <w:lang w:eastAsia="zh-TW"/>
    </w:rPr>
  </w:style>
  <w:style w:type="paragraph" w:customStyle="1" w:styleId="RPageNumber">
    <w:name w:val="RPageNumber"/>
    <w:uiPriority w:val="99"/>
    <w:qFormat/>
    <w:rsid w:val="001A358C"/>
    <w:pPr>
      <w:widowControl w:val="0"/>
      <w:tabs>
        <w:tab w:val="right" w:pos="8640"/>
      </w:tabs>
      <w:spacing w:line="200" w:lineRule="atLeast"/>
    </w:pPr>
    <w:rPr>
      <w:rFonts w:ascii="Arial" w:eastAsia="PMingLiU" w:hAnsi="Arial" w:cs="Arial"/>
      <w:color w:val="000000"/>
      <w:sz w:val="16"/>
      <w:szCs w:val="16"/>
      <w:lang w:eastAsia="zh-TW"/>
    </w:rPr>
  </w:style>
  <w:style w:type="paragraph" w:customStyle="1" w:styleId="Title1">
    <w:name w:val="Title1"/>
    <w:basedOn w:val="Normal"/>
    <w:next w:val="Body"/>
    <w:uiPriority w:val="99"/>
    <w:qFormat/>
    <w:rsid w:val="001A358C"/>
    <w:pPr>
      <w:keepNext/>
      <w:widowControl w:val="0"/>
      <w:spacing w:after="1440" w:line="520" w:lineRule="atLeast"/>
    </w:pPr>
    <w:rPr>
      <w:rFonts w:ascii="Arial" w:eastAsia="PMingLiU" w:hAnsi="Arial" w:cs="Arial"/>
      <w:b/>
      <w:bCs/>
      <w:color w:val="000000"/>
      <w:sz w:val="48"/>
      <w:szCs w:val="48"/>
    </w:rPr>
  </w:style>
  <w:style w:type="paragraph" w:customStyle="1" w:styleId="TOCline">
    <w:name w:val="TOCline"/>
    <w:uiPriority w:val="99"/>
    <w:qFormat/>
    <w:rsid w:val="001A358C"/>
    <w:pPr>
      <w:widowControl w:val="0"/>
      <w:tabs>
        <w:tab w:val="right" w:pos="8640"/>
      </w:tabs>
      <w:spacing w:before="240" w:after="240" w:line="220" w:lineRule="atLeast"/>
    </w:pPr>
    <w:rPr>
      <w:rFonts w:eastAsia="PMingLiU"/>
      <w:color w:val="000000"/>
      <w:sz w:val="18"/>
      <w:szCs w:val="18"/>
      <w:lang w:eastAsia="zh-TW"/>
    </w:rPr>
  </w:style>
  <w:style w:type="paragraph" w:customStyle="1" w:styleId="VariableList">
    <w:name w:val="VariableList"/>
    <w:uiPriority w:val="99"/>
    <w:qFormat/>
    <w:rsid w:val="001A358C"/>
    <w:pPr>
      <w:tabs>
        <w:tab w:val="left" w:pos="760"/>
        <w:tab w:val="left" w:pos="1080"/>
        <w:tab w:val="left" w:pos="2160"/>
        <w:tab w:val="left" w:pos="2880"/>
        <w:tab w:val="left" w:pos="3600"/>
        <w:tab w:val="left" w:pos="4320"/>
        <w:tab w:val="left" w:pos="5040"/>
        <w:tab w:val="left" w:pos="5760"/>
        <w:tab w:val="left" w:pos="6480"/>
        <w:tab w:val="left" w:pos="7200"/>
        <w:tab w:val="left" w:pos="7920"/>
      </w:tabs>
      <w:spacing w:line="240" w:lineRule="atLeast"/>
      <w:ind w:left="1080" w:hanging="880"/>
      <w:jc w:val="both"/>
    </w:pPr>
    <w:rPr>
      <w:rFonts w:eastAsia="PMingLiU"/>
      <w:color w:val="000000"/>
      <w:lang w:eastAsia="zh-TW"/>
    </w:rPr>
  </w:style>
  <w:style w:type="paragraph" w:customStyle="1" w:styleId="CellBodyCentered">
    <w:name w:val="CellBodyCentered"/>
    <w:uiPriority w:val="99"/>
    <w:qFormat/>
    <w:rsid w:val="001A358C"/>
    <w:pPr>
      <w:widowControl w:val="0"/>
      <w:spacing w:line="200" w:lineRule="atLeast"/>
      <w:jc w:val="center"/>
    </w:pPr>
    <w:rPr>
      <w:rFonts w:eastAsia="PMingLiU"/>
      <w:color w:val="000000"/>
      <w:sz w:val="18"/>
      <w:szCs w:val="18"/>
      <w:lang w:eastAsia="zh-TW"/>
    </w:rPr>
  </w:style>
  <w:style w:type="paragraph" w:customStyle="1" w:styleId="Caption1">
    <w:name w:val="Caption1"/>
    <w:basedOn w:val="Normal"/>
    <w:next w:val="Normal"/>
    <w:uiPriority w:val="35"/>
    <w:qFormat/>
    <w:rsid w:val="001A358C"/>
    <w:pPr>
      <w:spacing w:after="160" w:line="259" w:lineRule="auto"/>
    </w:pPr>
    <w:rPr>
      <w:rFonts w:ascii="Calibri" w:eastAsia="PMingLiU" w:hAnsi="Calibri"/>
      <w:b/>
      <w:bCs/>
      <w:sz w:val="20"/>
      <w:szCs w:val="20"/>
    </w:rPr>
  </w:style>
  <w:style w:type="paragraph" w:styleId="Title">
    <w:name w:val="Title"/>
    <w:basedOn w:val="Normal"/>
    <w:next w:val="Normal"/>
    <w:link w:val="TitleChar"/>
    <w:uiPriority w:val="10"/>
    <w:qFormat/>
    <w:rsid w:val="001A358C"/>
    <w:pPr>
      <w:contextualSpacing/>
    </w:pPr>
    <w:rPr>
      <w:rFonts w:ascii="Calibri Light" w:eastAsia="PMingLiU" w:hAnsi="Calibri Light"/>
      <w:b/>
      <w:bCs/>
      <w:kern w:val="2"/>
      <w:sz w:val="32"/>
      <w:szCs w:val="32"/>
      <w:lang w:eastAsia="ko-KR"/>
    </w:rPr>
  </w:style>
  <w:style w:type="paragraph" w:customStyle="1" w:styleId="Acronym">
    <w:name w:val="Acronym"/>
    <w:qFormat/>
    <w:rsid w:val="00F534CA"/>
    <w:pPr>
      <w:widowControl w:val="0"/>
      <w:tabs>
        <w:tab w:val="left" w:pos="2040"/>
      </w:tabs>
      <w:spacing w:before="60" w:after="60" w:line="220" w:lineRule="atLeast"/>
    </w:pPr>
    <w:rPr>
      <w:rFonts w:eastAsiaTheme="minorEastAsia"/>
      <w:color w:val="000000"/>
      <w:lang w:eastAsia="zh-TW"/>
    </w:rPr>
  </w:style>
  <w:style w:type="paragraph" w:customStyle="1" w:styleId="FrameContents">
    <w:name w:val="Frame Contents"/>
    <w:basedOn w:val="Normal"/>
    <w:qFormat/>
  </w:style>
  <w:style w:type="paragraph" w:customStyle="1" w:styleId="Comment">
    <w:name w:val="Comment"/>
    <w:basedOn w:val="Normal"/>
    <w:qFormat/>
    <w:rPr>
      <w:sz w:val="20"/>
      <w:szCs w:val="20"/>
    </w:rPr>
  </w:style>
  <w:style w:type="numbering" w:customStyle="1" w:styleId="NoList1">
    <w:name w:val="No List1"/>
    <w:uiPriority w:val="99"/>
    <w:semiHidden/>
    <w:unhideWhenUsed/>
    <w:qFormat/>
    <w:rsid w:val="001A358C"/>
  </w:style>
  <w:style w:type="table" w:styleId="TableGrid">
    <w:name w:val="Table Grid"/>
    <w:basedOn w:val="TableNormal"/>
    <w:uiPriority w:val="59"/>
    <w:rsid w:val="0074600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테마">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majorFont>
      <a:minorFont>
        <a:latin typeface="맑은 고딕"/>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a:gradFill>
        <a:gradFill>
          <a:gsLst>
            <a:gs pos="0">
              <a:schemeClr val="phClr">
                <a:shade val="51000"/>
              </a:schemeClr>
            </a:gs>
            <a:gs pos="80000">
              <a:schemeClr val="phClr">
                <a:shade val="93000"/>
              </a:schemeClr>
            </a:gs>
            <a:gs pos="100000">
              <a:schemeClr val="phClr">
                <a:shade val="94000"/>
              </a:schemeClr>
            </a:gs>
          </a:gsLst>
          <a:lin ang="16200000" scaled="0"/>
          <a:tileRect/>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a:gradFill>
        <a:gradFill>
          <a:gsLst>
            <a:gs pos="0">
              <a:schemeClr val="phClr">
                <a:tint val="80000"/>
              </a:schemeClr>
            </a:gs>
            <a:gs pos="100000">
              <a:schemeClr val="phClr">
                <a:shade val="3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Alf</b:Tag>
    <b:SourceType>ConferenceProceedings</b:SourceType>
    <b:Guid>{43D60353-68E0-4D1C-AC1A-1D1B4DDA0004}</b:Guid>
    <b:Author>
      <b:Author>
        <b:Corporate>Alfred Asterjadhi (Qualcomm Inc.)</b:Corporate>
      </b:Author>
    </b:Author>
    <b:Title>15/1122r0 Identifiers in HE PPDUs for power saving</b:Title>
    <b:RefOrder>9</b:RefOrder>
  </b:Source>
  <b:Source>
    <b:Tag>Yon</b:Tag>
    <b:SourceType>ConferenceProceedings</b:SourceType>
    <b:Guid>{41E10658-DC09-425A-B7CD-C3FA6CEA25F0}</b:Guid>
    <b:Author>
      <b:Author>
        <b:Corporate>Yongho Seok (NEWRACOM)</b:Corporate>
      </b:Author>
    </b:Author>
    <b:Title>15/1034r0 Notification of Operating Mode Changes</b:Title>
    <b:RefOrder>67</b:RefOrder>
  </b:Source>
  <b:Source>
    <b:Tag>Eri</b:Tag>
    <b:SourceType>ConferenceProceedings</b:SourceType>
    <b:Guid>{F16D1620-6863-4829-8BFC-CBD93EC4A358}</b:Guid>
    <b:Author>
      <b:Author>
        <b:Corporate>Eric Wong (Apple)</b:Corporate>
      </b:Author>
    </b:Author>
    <b:Title>15/1060r0 Receive Operating Mode Indication for Power Save</b:Title>
    <b:RefOrder>68</b:RefOrder>
  </b:Source>
  <b:Source>
    <b:Tag>Lei3</b:Tag>
    <b:SourceType>ConferenceProceedings</b:SourceType>
    <b:Guid>{DE2D767B-83C2-428A-ADD8-DC905BB8A65D}</b:Guid>
    <b:Author>
      <b:Author>
        <b:Corporate>Leif Wilhelmsson (Ericsson)</b:Corporate>
      </b:Author>
    </b:Author>
    <b:Title>17/1800r0 Meeting Minutes Nov 2017</b:Title>
    <b:RefOrder>6</b:RefOrder>
  </b:Source>
  <b:Source>
    <b:Tag>Jeo3</b:Tag>
    <b:SourceType>ConferenceProceedings</b:SourceType>
    <b:Guid>{7718303C-8981-4FFF-97B2-CD0EC9550300}</b:Guid>
    <b:Author>
      <b:Author>
        <b:Corporate>Jeongki Kim (LG Electronics)</b:Corporate>
      </b:Author>
    </b:Author>
    <b:Title>17/1638r6 WUR Frame format follow-up</b:Title>
    <b:RefOrder>31</b:RefOrder>
  </b:Source>
  <b:Source>
    <b:Tag>14_1453r2</b:Tag>
    <b:SourceType>ConferenceProceedings</b:SourceType>
    <b:Guid>{F544967B-8FB1-4B04-9D4E-84236F3E3637}</b:Guid>
    <b:Title>17/526r0 Meeting Minutes March 2017</b:Title>
    <b:Author>
      <b:Author>
        <b:Corporate>Leif Wilhelmsson (Ericsson)</b:Corporate>
      </b:Author>
    </b:Author>
    <b:RefOrder>1</b:RefOrder>
  </b:Source>
  <b:Source>
    <b:Tag>Jas</b:Tag>
    <b:SourceType>ConferenceProceedings</b:SourceType>
    <b:Guid>{501F554D-09E5-43F3-8B52-040BE1A7BA3A}</b:Guid>
    <b:Title>17/354r2 Initial thoughts on MAC procedures</b:Title>
    <b:Author>
      <b:Author>
        <b:Corporate>Jason Yuchen Guo (Huawei Technologies)</b:Corporate>
      </b:Author>
    </b:Author>
    <b:RefOrder>27</b:RefOrder>
  </b:Source>
  <b:Source>
    <b:Tag>Lei</b:Tag>
    <b:SourceType>ConferenceProceedings</b:SourceType>
    <b:Guid>{209293E1-6D67-4E05-B8FD-4AAD0FFD9C47}</b:Guid>
    <b:Title>17/843r0 Meeting Minutes May 2017</b:Title>
    <b:Author>
      <b:Author>
        <b:Corporate>Leif Wilhelmsson (Ericsson)</b:Corporate>
      </b:Author>
    </b:Author>
    <b:RefOrder>2</b:RefOrder>
  </b:Source>
  <b:Source>
    <b:Tag>PoK3</b:Tag>
    <b:SourceType>ConferenceProceedings</b:SourceType>
    <b:Guid>{FD038B3D-6ACA-4CB6-8849-5ABCFE72F047}</b:Guid>
    <b:Author>
      <b:Author>
        <b:Corporate>Po-Kai Huang (Intel)</b:Corporate>
      </b:Author>
    </b:Author>
    <b:Title>17/652r1 Consideration of EDCA for WUR Signal</b:Title>
    <b:RefOrder>47</b:RefOrder>
  </b:Source>
  <b:Source>
    <b:Tag>PoK2</b:Tag>
    <b:SourceType>ConferenceProceedings</b:SourceType>
    <b:Guid>{BCD4CD63-0FE8-47DE-8B86-07DBB1CE4023}</b:Guid>
    <b:Author>
      <b:Author>
        <b:Corporate>Po-Kai Huang (Intel)</b:Corporate>
      </b:Author>
    </b:Author>
    <b:Title>17/651r1 Indication for WUR Duty Cycle</b:Title>
    <b:RefOrder>37</b:RefOrder>
  </b:Source>
  <b:Source>
    <b:Tag>Jia1</b:Tag>
    <b:SourceType>ConferenceProceedings</b:SourceType>
    <b:Guid>{A57FAB60-C798-4D12-AA00-9C81F2A80947}</b:Guid>
    <b:Author>
      <b:Author>
        <b:Corporate>Jianhan Liu (Mediatek Inc.)	</b:Corporate>
      </b:Author>
    </b:Author>
    <b:Title>17/27r4 Re-Discovery Problems in WUR WLAN</b:Title>
    <b:RefOrder>29</b:RefOrder>
  </b:Source>
  <b:Source>
    <b:Tag>Lei6</b:Tag>
    <b:SourceType>ConferenceProceedings</b:SourceType>
    <b:Guid>{F08C7342-FAEC-408E-B97D-70005FEF042E}</b:Guid>
    <b:Author>
      <b:Author>
        <b:Corporate>Leif Wilhelmsson (Ericsson)</b:Corporate>
      </b:Author>
    </b:Author>
    <b:Title>18/0607r0 Meeting Minutes March 2018</b:Title>
    <b:RefOrder>8</b:RefOrder>
  </b:Source>
  <b:Source>
    <b:Tag>PoK9</b:Tag>
    <b:SourceType>ConferenceProceedings</b:SourceType>
    <b:Guid>{00E7CBBF-7272-42F1-9A4C-7A89EEC739D0}</b:Guid>
    <b:Author>
      <b:Author>
        <b:Corporate>Po-Kai Huang (Intel) </b:Corporate>
      </b:Author>
    </b:Author>
    <b:Title>18/0087r1 Computation of TSF Update</b:Title>
    <b:RefOrder>48</b:RefOrder>
  </b:Source>
  <b:Source>
    <b:Tag>PoK</b:Tag>
    <b:SourceType>ConferenceProceedings</b:SourceType>
    <b:Guid>{D0E57AB2-A797-42A6-8F93-B819A28B7C15}</b:Guid>
    <b:Author>
      <b:Author>
        <b:Corporate>Po-Kai Huang (Intel)</b:Corporate>
      </b:Author>
    </b:Author>
    <b:Title>17/342r4 WUR Negotiation and Acknowledgement Procedure Follow up</b:Title>
    <b:RefOrder>31</b:RefOrder>
  </b:Source>
  <b:Source>
    <b:Tag>Jeo</b:Tag>
    <b:SourceType>ConferenceProceedings</b:SourceType>
    <b:Guid>{D3B61311-142B-49B0-88C1-27ECEB6DC917}</b:Guid>
    <b:Author>
      <b:Author>
        <b:Corporate>Jeongki Kim(LG Electronics)	</b:Corporate>
      </b:Author>
    </b:Author>
    <b:Title>17/54r3 WUR MAC issus</b:Title>
    <b:RefOrder>56</b:RefOrder>
  </b:Source>
  <b:Source>
    <b:Tag>Liw</b:Tag>
    <b:SourceType>ConferenceProceedings</b:SourceType>
    <b:Guid>{9829E56F-51A2-4225-A253-624672171294}</b:Guid>
    <b:Author>
      <b:Author>
        <b:Corporate>Liwen Chu (Marvell)</b:Corporate>
      </b:Author>
    </b:Author>
    <b:Title>17/124r4 WUR MAC and Wakeup Frame</b:Title>
    <b:RefOrder>57</b:RefOrder>
  </b:Source>
  <b:Source>
    <b:Tag>Jeo2</b:Tag>
    <b:SourceType>ConferenceProceedings</b:SourceType>
    <b:Guid>{0ECE4332-7931-4E90-8857-ADF667FFC85C}</b:Guid>
    <b:Author>
      <b:Author>
        <b:Corporate>Jeongki Kim (LG Electronics)</b:Corporate>
      </b:Author>
    </b:Author>
    <b:Title>17/1356r5 PS operation for Duty cycle STAs follow-up</b:Title>
    <b:RefOrder>58</b:RefOrder>
  </b:Source>
  <b:Source>
    <b:Tag>Jar</b:Tag>
    <b:SourceType>ConferenceProceedings</b:SourceType>
    <b:Guid>{E02FFCC0-5DB7-4D6F-8E6E-3BC3CFD8218E}</b:Guid>
    <b:Author>
      <b:Author>
        <b:Corporate>Jarkko Kneckt (Apple)</b:Corporate>
      </b:Author>
    </b:Author>
    <b:Title>18/0169r3 Power Efficiency for Individually Addressed Frames Reception</b:Title>
    <b:RefOrder>59</b:RefOrder>
  </b:Source>
</b:Sources>
</file>

<file path=customXml/itemProps1.xml><?xml version="1.0" encoding="utf-8"?>
<ds:datastoreItem xmlns:ds="http://schemas.openxmlformats.org/officeDocument/2006/customXml" ds:itemID="{BF5ED481-2A7D-4E7C-9156-440466FA8D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1126</Words>
  <Characters>6424</Characters>
  <Application>Microsoft Office Word</Application>
  <DocSecurity>4</DocSecurity>
  <Lines>53</Lines>
  <Paragraphs>15</Paragraphs>
  <ScaleCrop>false</ScaleCrop>
  <HeadingPairs>
    <vt:vector size="2" baseType="variant">
      <vt:variant>
        <vt:lpstr>Title</vt:lpstr>
      </vt:variant>
      <vt:variant>
        <vt:i4>1</vt:i4>
      </vt:variant>
    </vt:vector>
  </HeadingPairs>
  <TitlesOfParts>
    <vt:vector size="1" baseType="lpstr">
      <vt:lpstr>doc.: IEEE 802.11-24/1679r1</vt:lpstr>
    </vt:vector>
  </TitlesOfParts>
  <Company>Cisco Systems</Company>
  <LinksUpToDate>false</LinksUpToDate>
  <CharactersWithSpaces>7535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802.11-24/1716r1</dc:title>
  <dc:subject>Submission</dc:subject>
  <dc:creator>po-kai.huang@intel.com</dc:creator>
  <cp:keywords>September 2024</cp:keywords>
  <dc:description>Po-Kai Huang, Intel</dc:description>
  <cp:lastModifiedBy>Huang, Po-kai</cp:lastModifiedBy>
  <cp:revision>2</cp:revision>
  <cp:lastPrinted>2010-05-04T09:47:00Z</cp:lastPrinted>
  <dcterms:created xsi:type="dcterms:W3CDTF">2024-10-29T23:32:00Z</dcterms:created>
  <dcterms:modified xsi:type="dcterms:W3CDTF">2024-10-29T23:32:00Z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TPClassification">
    <vt:lpwstr>CTP_IC</vt:lpwstr>
  </property>
  <property fmtid="{D5CDD505-2E9C-101B-9397-08002B2CF9AE}" pid="3" name="CTP_BU">
    <vt:lpwstr>NEXT GEN AND STANDARDS GROUP</vt:lpwstr>
  </property>
  <property fmtid="{D5CDD505-2E9C-101B-9397-08002B2CF9AE}" pid="4" name="CTP_TimeStamp">
    <vt:lpwstr>2018-05-08 12:43:31Z</vt:lpwstr>
  </property>
  <property fmtid="{D5CDD505-2E9C-101B-9397-08002B2CF9AE}" pid="5" name="TitusGUID">
    <vt:lpwstr>866c991b-6ed3-46b5-8d85-769acc5a9d36</vt:lpwstr>
  </property>
  <property fmtid="{D5CDD505-2E9C-101B-9397-08002B2CF9AE}" pid="6" name="_NewReviewCycle">
    <vt:lpwstr/>
  </property>
  <property fmtid="{D5CDD505-2E9C-101B-9397-08002B2CF9AE}" pid="7" name="_change">
    <vt:lpwstr/>
  </property>
  <property fmtid="{D5CDD505-2E9C-101B-9397-08002B2CF9AE}" pid="8" name="_full-control">
    <vt:lpwstr/>
  </property>
  <property fmtid="{D5CDD505-2E9C-101B-9397-08002B2CF9AE}" pid="9" name="_readonly">
    <vt:lpwstr/>
  </property>
  <property fmtid="{D5CDD505-2E9C-101B-9397-08002B2CF9AE}" pid="10" name="sflag">
    <vt:lpwstr>1524084001</vt:lpwstr>
  </property>
</Properties>
</file>