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:rsidR="00CA09B2" w:rsidRDefault="00A35B52" w:rsidP="00907CAC">
            <w:pPr>
              <w:pStyle w:val="T2"/>
            </w:pPr>
            <w:r>
              <w:t>TG</w:t>
            </w:r>
            <w:r w:rsidR="00F657FF">
              <w:t>b</w:t>
            </w:r>
            <w:r w:rsidR="00197335">
              <w:t>n</w:t>
            </w:r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:rsidR="00CA09B2" w:rsidRDefault="00CA09B2" w:rsidP="008D24F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</w:t>
            </w:r>
            <w:r w:rsidR="00197335">
              <w:rPr>
                <w:b w:val="0"/>
                <w:sz w:val="20"/>
              </w:rPr>
              <w:t>4</w:t>
            </w:r>
            <w:r w:rsidR="00C274C2">
              <w:rPr>
                <w:b w:val="0"/>
                <w:sz w:val="20"/>
              </w:rPr>
              <w:t>-</w:t>
            </w:r>
            <w:r w:rsidR="00197335">
              <w:rPr>
                <w:b w:val="0"/>
                <w:sz w:val="20"/>
              </w:rPr>
              <w:t>1</w:t>
            </w:r>
            <w:r w:rsidR="00E42C8B">
              <w:rPr>
                <w:b w:val="0"/>
                <w:sz w:val="20"/>
              </w:rPr>
              <w:t>1</w:t>
            </w:r>
            <w:r w:rsidR="00C274C2">
              <w:rPr>
                <w:b w:val="0"/>
                <w:sz w:val="20"/>
              </w:rPr>
              <w:t>-</w:t>
            </w:r>
            <w:r w:rsidR="00E42C8B">
              <w:rPr>
                <w:b w:val="0"/>
                <w:sz w:val="20"/>
              </w:rPr>
              <w:t>03</w:t>
            </w:r>
          </w:p>
        </w:tc>
      </w:tr>
      <w:tr w:rsidR="00CA09B2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F7E7D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:rsidR="00CF7E7D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1561" w:type="dxa"/>
            <w:vAlign w:val="center"/>
          </w:tcPr>
          <w:p w:rsidR="00CF7E7D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  <w:r w:rsidR="00A71B86">
              <w:rPr>
                <w:b w:val="0"/>
                <w:sz w:val="20"/>
                <w:lang w:eastAsia="zh-CN"/>
              </w:rPr>
              <w:t xml:space="preserve"> </w:t>
            </w:r>
            <w:r w:rsidR="00A71B86">
              <w:rPr>
                <w:rFonts w:hint="eastAsia"/>
                <w:b w:val="0"/>
                <w:sz w:val="20"/>
                <w:lang w:eastAsia="zh-CN"/>
              </w:rPr>
              <w:t>Technologies</w:t>
            </w:r>
          </w:p>
        </w:tc>
        <w:tc>
          <w:tcPr>
            <w:tcW w:w="2070" w:type="dxa"/>
            <w:vAlign w:val="center"/>
          </w:tcPr>
          <w:p w:rsidR="00CF7E7D" w:rsidRPr="004B229C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CF7E7D" w:rsidRPr="004B229C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:rsidR="00CF7E7D" w:rsidRPr="004B229C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ross.yujian@huawei.com</w:t>
            </w:r>
          </w:p>
        </w:tc>
      </w:tr>
      <w:tr w:rsidR="004B229C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Alfred Asterjadhi</w:t>
            </w:r>
          </w:p>
        </w:tc>
        <w:tc>
          <w:tcPr>
            <w:tcW w:w="1561" w:type="dxa"/>
            <w:vAlign w:val="center"/>
          </w:tcPr>
          <w:p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5775 Morehouse Dr, San Diego, CA 92109</w:t>
            </w:r>
          </w:p>
        </w:tc>
        <w:tc>
          <w:tcPr>
            <w:tcW w:w="1710" w:type="dxa"/>
            <w:vAlign w:val="center"/>
          </w:tcPr>
          <w:p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1" w:type="dxa"/>
            <w:vAlign w:val="center"/>
          </w:tcPr>
          <w:p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:rsidR="00CA09B2" w:rsidRDefault="00BB14C9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A0F5EBF" wp14:editId="3AB2CC1C">
                <wp:simplePos x="0" y="0"/>
                <wp:positionH relativeFrom="column">
                  <wp:posOffset>-66675</wp:posOffset>
                </wp:positionH>
                <wp:positionV relativeFrom="paragraph">
                  <wp:posOffset>204153</wp:posOffset>
                </wp:positionV>
                <wp:extent cx="5943600" cy="5972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7FAC" w:rsidRDefault="00C07FA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C07FAC" w:rsidRDefault="00C07FAC">
                            <w:pPr>
                              <w:jc w:val="both"/>
                            </w:pPr>
                            <w:r>
                              <w:t>This document contains a table with the spec text volunteers and status updates for TGbn D0.1.</w:t>
                            </w:r>
                          </w:p>
                          <w:p w:rsidR="00C07FAC" w:rsidRDefault="00C07FAC">
                            <w:pPr>
                              <w:jc w:val="both"/>
                            </w:pPr>
                          </w:p>
                          <w:p w:rsidR="00C07FAC" w:rsidRPr="00353E2D" w:rsidRDefault="00C07FAC" w:rsidP="00353E2D">
                            <w:pPr>
                              <w:jc w:val="both"/>
                            </w:pPr>
                            <w:r w:rsidRPr="00353E2D">
                              <w:t>Revisions: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 w:rsidRPr="00353E2D">
                              <w:rPr>
                                <w:sz w:val="22"/>
                              </w:rPr>
                              <w:t>Rev 0: Initial version of the document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1: Added more volunteers until 10:30pm ET Oct 15, 2024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eastAsia="zh-CN"/>
                              </w:rPr>
                              <w:t>Rev 2: Added more volunteers until 11:50pm ET Oct 16, 2024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3: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Relfected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PoC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discussions and decisions during the call in Oct 17, added more volunteers until 08:00AM ET Oct 21, 2024. Subdivided coordinated beamforming to PHY and MAC per request.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4: Put some joint features in Joint Subclauses, added more volunteers until 09:00 PM ET Oct 27, 2024, i</w:t>
                            </w:r>
                            <w:r w:rsidRPr="00D54D2F">
                              <w:rPr>
                                <w:sz w:val="22"/>
                                <w:lang w:eastAsia="zh-CN"/>
                              </w:rPr>
                              <w:t>ncorporated changes from MAC ad-hoc.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Some potential new 11bn features with no SFD support are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highlited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gray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>, and will reopen PoC discussions when there is at least one motion in SFD.</w:t>
                            </w:r>
                          </w:p>
                          <w:p w:rsidR="00C07FAC" w:rsidRDefault="00C07FAC" w:rsidP="00ED4673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5: Put some joint features in Joint Subclauses, added more volunteers until 08:00 PM ET Oct 23, 2024, i</w:t>
                            </w:r>
                            <w:r w:rsidRPr="00D54D2F">
                              <w:rPr>
                                <w:sz w:val="22"/>
                                <w:lang w:eastAsia="zh-CN"/>
                              </w:rPr>
                              <w:t>ncorporated changes from MAC ad-hoc.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Some potential new 11bn features with no SFD support are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highlited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gray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>, and will reopen PoC discussions when there is at least one motion in SFD.</w:t>
                            </w:r>
                          </w:p>
                          <w:p w:rsidR="00C07FAC" w:rsidRDefault="00C07FAC" w:rsidP="00ED4673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ev 5: added more volunteers until 09:00 PM ET Oct 27, 2024, some PHY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subcluases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now only have one PoC after some offline harmonization. No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PoCs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for </w:t>
                            </w:r>
                            <w:r w:rsidRPr="00ED4673">
                              <w:rPr>
                                <w:sz w:val="22"/>
                                <w:lang w:eastAsia="zh-CN"/>
                              </w:rPr>
                              <w:t>MAC and PHY MIB (Annex C)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and </w:t>
                            </w:r>
                            <w:r w:rsidRPr="00ED4673">
                              <w:rPr>
                                <w:sz w:val="22"/>
                                <w:lang w:eastAsia="zh-CN"/>
                              </w:rPr>
                              <w:t>Mathematical description of signals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.</w:t>
                            </w:r>
                          </w:p>
                          <w:p w:rsidR="00C07FAC" w:rsidRDefault="00C07FAC" w:rsidP="00DF5615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6: updated/added more volunteers until 06:00 PM ET Oct 28, 2024</w:t>
                            </w:r>
                          </w:p>
                          <w:p w:rsidR="00C07FAC" w:rsidRDefault="00C07FAC" w:rsidP="00DF5615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Rev 7: updated/added more volunteers after the PHY/MAC PoC assignments, until </w:t>
                            </w:r>
                            <w:r w:rsidRPr="001E7E42">
                              <w:rPr>
                                <w:sz w:val="22"/>
                                <w:lang w:eastAsia="zh-CN"/>
                              </w:rPr>
                              <w:t>08: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10</w:t>
                            </w:r>
                            <w:r w:rsidRPr="001E7E42">
                              <w:rPr>
                                <w:sz w:val="22"/>
                                <w:lang w:eastAsia="zh-CN"/>
                              </w:rPr>
                              <w:t xml:space="preserve"> PM ET Oct 29, 2024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. Sounding procedure part is moved to joint with sounding PPDU still in PHY.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Rev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8: updated/added more volunteers until 02:00 AM ET Oct 31, 2024. Added </w:t>
                            </w:r>
                            <w:r w:rsidRPr="00176355">
                              <w:rPr>
                                <w:sz w:val="22"/>
                                <w:lang w:eastAsia="zh-CN"/>
                              </w:rPr>
                              <w:t>member(s) that requested the motion(s)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.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ev 9: updated based on the decisions in the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TGbn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joint call on Oct 31.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eastAsia="zh-CN"/>
                              </w:rPr>
                              <w:t>Rev 10: added more volunteers.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11: added more volunteers</w:t>
                            </w:r>
                          </w:p>
                          <w:p w:rsidR="00C07FAC" w:rsidRDefault="00C07FAC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ev 12: added more volunteers, until </w:t>
                            </w:r>
                            <w:r w:rsidRPr="00624887">
                              <w:rPr>
                                <w:sz w:val="22"/>
                                <w:lang w:eastAsia="zh-CN"/>
                              </w:rPr>
                              <w:t xml:space="preserve">November 4th, 2024 </w:t>
                            </w:r>
                            <w:r w:rsidR="00C64417">
                              <w:rPr>
                                <w:sz w:val="22"/>
                                <w:lang w:eastAsia="zh-CN"/>
                              </w:rPr>
                              <w:t>7</w:t>
                            </w:r>
                            <w:r w:rsidRPr="00624887">
                              <w:rPr>
                                <w:sz w:val="22"/>
                                <w:lang w:eastAsia="zh-CN"/>
                              </w:rPr>
                              <w:t>:00pm EDT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.</w:t>
                            </w:r>
                            <w:r w:rsidR="00C64417">
                              <w:rPr>
                                <w:sz w:val="22"/>
                                <w:lang w:eastAsia="zh-CN"/>
                              </w:rPr>
                              <w:t xml:space="preserve"> Added Emails of the </w:t>
                            </w:r>
                            <w:proofErr w:type="spellStart"/>
                            <w:r w:rsidR="00C64417">
                              <w:rPr>
                                <w:sz w:val="22"/>
                                <w:lang w:eastAsia="zh-CN"/>
                              </w:rPr>
                              <w:t>PoCs</w:t>
                            </w:r>
                            <w:proofErr w:type="spellEnd"/>
                            <w:r w:rsidR="00C64417">
                              <w:rPr>
                                <w:sz w:val="22"/>
                                <w:lang w:eastAsia="zh-CN"/>
                              </w:rPr>
                              <w:t>.</w:t>
                            </w: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Default="00C07FAC" w:rsidP="00935D59">
                            <w:pPr>
                              <w:jc w:val="both"/>
                            </w:pPr>
                          </w:p>
                          <w:p w:rsidR="00C07FAC" w:rsidRPr="00935D59" w:rsidRDefault="00C07FAC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0F5EB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4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" o:allowincell="f" stroked="f">
                <v:textbox>
                  <w:txbxContent>
                    <w:p w:rsidR="00C07FAC" w:rsidRDefault="00C07FA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C07FAC" w:rsidRDefault="00C07FAC">
                      <w:pPr>
                        <w:jc w:val="both"/>
                      </w:pPr>
                      <w:r>
                        <w:t>This document contains a table with the spec text volunteers and status updates for TGbn D0.1.</w:t>
                      </w:r>
                    </w:p>
                    <w:p w:rsidR="00C07FAC" w:rsidRDefault="00C07FAC">
                      <w:pPr>
                        <w:jc w:val="both"/>
                      </w:pPr>
                    </w:p>
                    <w:p w:rsidR="00C07FAC" w:rsidRPr="00353E2D" w:rsidRDefault="00C07FAC" w:rsidP="00353E2D">
                      <w:pPr>
                        <w:jc w:val="both"/>
                      </w:pPr>
                      <w:r w:rsidRPr="00353E2D">
                        <w:t>Revisions: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 w:rsidRPr="00353E2D">
                        <w:rPr>
                          <w:sz w:val="22"/>
                        </w:rPr>
                        <w:t>Rev 0: Initial version of the document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1: Added more volunteers until 10:30pm ET Oct 15, 2024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  <w:lang w:eastAsia="zh-CN"/>
                        </w:rPr>
                        <w:t>Rev 2: Added more volunteers until 11:50pm ET Oct 16, 2024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3: </w:t>
                      </w:r>
                      <w:proofErr w:type="spellStart"/>
                      <w:r>
                        <w:rPr>
                          <w:sz w:val="22"/>
                        </w:rPr>
                        <w:t>Relfected</w:t>
                      </w:r>
                      <w:proofErr w:type="spellEnd"/>
                      <w:r>
                        <w:rPr>
                          <w:sz w:val="22"/>
                        </w:rPr>
                        <w:t xml:space="preserve"> the </w:t>
                      </w:r>
                      <w:proofErr w:type="spellStart"/>
                      <w:r>
                        <w:rPr>
                          <w:sz w:val="22"/>
                        </w:rPr>
                        <w:t>PoC</w:t>
                      </w:r>
                      <w:proofErr w:type="spellEnd"/>
                      <w:r>
                        <w:rPr>
                          <w:sz w:val="22"/>
                        </w:rPr>
                        <w:t xml:space="preserve"> discussions and decisions during the call in Oct 17, added more volunteers until 08:00AM ET Oct 21, 2024. Subdivided coordinated beamforming to PHY and MAC per request.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4: Put some joint features in Joint Subclauses, added more volunteers until 09:00 PM ET Oct 27, 2024, i</w:t>
                      </w:r>
                      <w:r w:rsidRPr="00D54D2F">
                        <w:rPr>
                          <w:sz w:val="22"/>
                          <w:lang w:eastAsia="zh-CN"/>
                        </w:rPr>
                        <w:t>ncorporated changes from MAC ad-hoc.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Some potential new 11bn features with no SFD support are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highlited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in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gray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>, and will reopen PoC discussions when there is at least one motion in SFD.</w:t>
                      </w:r>
                    </w:p>
                    <w:p w:rsidR="00C07FAC" w:rsidRDefault="00C07FAC" w:rsidP="00ED4673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5: Put some joint features in Joint Subclauses, added more volunteers until 08:00 PM ET Oct 23, 2024, i</w:t>
                      </w:r>
                      <w:r w:rsidRPr="00D54D2F">
                        <w:rPr>
                          <w:sz w:val="22"/>
                          <w:lang w:eastAsia="zh-CN"/>
                        </w:rPr>
                        <w:t>ncorporated changes from MAC ad-hoc.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Some potential new 11bn features with no SFD support are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highlited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in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gray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>, and will reopen PoC discussions when there is at least one motion in SFD.</w:t>
                      </w:r>
                    </w:p>
                    <w:p w:rsidR="00C07FAC" w:rsidRDefault="00C07FAC" w:rsidP="00ED4673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 xml:space="preserve">ev 5: added more volunteers until 09:00 PM ET Oct 27, 2024, some PHY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subcluases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now only have one PoC after some offline harmonization. No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PoCs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for </w:t>
                      </w:r>
                      <w:r w:rsidRPr="00ED4673">
                        <w:rPr>
                          <w:sz w:val="22"/>
                          <w:lang w:eastAsia="zh-CN"/>
                        </w:rPr>
                        <w:t>MAC and PHY MIB (Annex C)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and </w:t>
                      </w:r>
                      <w:r w:rsidRPr="00ED4673">
                        <w:rPr>
                          <w:sz w:val="22"/>
                          <w:lang w:eastAsia="zh-CN"/>
                        </w:rPr>
                        <w:t>Mathematical description of signals</w:t>
                      </w:r>
                      <w:r>
                        <w:rPr>
                          <w:sz w:val="22"/>
                          <w:lang w:eastAsia="zh-CN"/>
                        </w:rPr>
                        <w:t>.</w:t>
                      </w:r>
                    </w:p>
                    <w:p w:rsidR="00C07FAC" w:rsidRDefault="00C07FAC" w:rsidP="00DF5615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6: updated/added more volunteers until 06:00 PM ET Oct 28, 2024</w:t>
                      </w:r>
                    </w:p>
                    <w:p w:rsidR="00C07FAC" w:rsidRDefault="00C07FAC" w:rsidP="00DF5615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  <w:lang w:eastAsia="zh-CN"/>
                        </w:rPr>
                        <w:t xml:space="preserve">Rev 7: updated/added more volunteers after the PHY/MAC PoC assignments, until </w:t>
                      </w:r>
                      <w:r w:rsidRPr="001E7E42">
                        <w:rPr>
                          <w:sz w:val="22"/>
                          <w:lang w:eastAsia="zh-CN"/>
                        </w:rPr>
                        <w:t>08:</w:t>
                      </w:r>
                      <w:r>
                        <w:rPr>
                          <w:sz w:val="22"/>
                          <w:lang w:eastAsia="zh-CN"/>
                        </w:rPr>
                        <w:t>10</w:t>
                      </w:r>
                      <w:r w:rsidRPr="001E7E42">
                        <w:rPr>
                          <w:sz w:val="22"/>
                          <w:lang w:eastAsia="zh-CN"/>
                        </w:rPr>
                        <w:t xml:space="preserve"> PM ET Oct 29, 2024</w:t>
                      </w:r>
                      <w:r>
                        <w:rPr>
                          <w:sz w:val="22"/>
                          <w:lang w:eastAsia="zh-CN"/>
                        </w:rPr>
                        <w:t>. Sounding procedure part is moved to joint with sounding PPDU still in PHY.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Rev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8: updated/added more volunteers until 02:00 AM ET Oct 31, 2024. Added </w:t>
                      </w:r>
                      <w:r w:rsidRPr="00176355">
                        <w:rPr>
                          <w:sz w:val="22"/>
                          <w:lang w:eastAsia="zh-CN"/>
                        </w:rPr>
                        <w:t>member(s) that requested the motion(s)</w:t>
                      </w:r>
                      <w:r>
                        <w:rPr>
                          <w:sz w:val="22"/>
                          <w:lang w:eastAsia="zh-CN"/>
                        </w:rPr>
                        <w:t>.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 xml:space="preserve">ev 9: updated based on the decisions in the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TGbn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joint call on Oct 31.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  <w:lang w:eastAsia="zh-CN"/>
                        </w:rPr>
                        <w:t>Rev 10: added more volunteers.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11: added more volunteers</w:t>
                      </w:r>
                    </w:p>
                    <w:p w:rsidR="00C07FAC" w:rsidRDefault="00C07FAC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 xml:space="preserve">ev 12: added more volunteers, until </w:t>
                      </w:r>
                      <w:r w:rsidRPr="00624887">
                        <w:rPr>
                          <w:sz w:val="22"/>
                          <w:lang w:eastAsia="zh-CN"/>
                        </w:rPr>
                        <w:t xml:space="preserve">November 4th, 2024 </w:t>
                      </w:r>
                      <w:r w:rsidR="00C64417">
                        <w:rPr>
                          <w:sz w:val="22"/>
                          <w:lang w:eastAsia="zh-CN"/>
                        </w:rPr>
                        <w:t>7</w:t>
                      </w:r>
                      <w:r w:rsidRPr="00624887">
                        <w:rPr>
                          <w:sz w:val="22"/>
                          <w:lang w:eastAsia="zh-CN"/>
                        </w:rPr>
                        <w:t>:00pm EDT</w:t>
                      </w:r>
                      <w:r>
                        <w:rPr>
                          <w:sz w:val="22"/>
                          <w:lang w:eastAsia="zh-CN"/>
                        </w:rPr>
                        <w:t>.</w:t>
                      </w:r>
                      <w:r w:rsidR="00C64417">
                        <w:rPr>
                          <w:sz w:val="22"/>
                          <w:lang w:eastAsia="zh-CN"/>
                        </w:rPr>
                        <w:t xml:space="preserve"> Added Emails of the </w:t>
                      </w:r>
                      <w:proofErr w:type="spellStart"/>
                      <w:r w:rsidR="00C64417">
                        <w:rPr>
                          <w:sz w:val="22"/>
                          <w:lang w:eastAsia="zh-CN"/>
                        </w:rPr>
                        <w:t>PoCs</w:t>
                      </w:r>
                      <w:proofErr w:type="spellEnd"/>
                      <w:r w:rsidR="00C64417">
                        <w:rPr>
                          <w:sz w:val="22"/>
                          <w:lang w:eastAsia="zh-CN"/>
                        </w:rPr>
                        <w:t>.</w:t>
                      </w: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Default="00C07FAC" w:rsidP="00935D59">
                      <w:pPr>
                        <w:jc w:val="both"/>
                      </w:pPr>
                    </w:p>
                    <w:p w:rsidR="00C07FAC" w:rsidRPr="00935D59" w:rsidRDefault="00C07FAC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3870FE" w:rsidRDefault="003870FE" w:rsidP="003870FE">
      <w:pPr>
        <w:pStyle w:val="1"/>
      </w:pPr>
    </w:p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935D59" w:rsidRDefault="00935D59" w:rsidP="00935D59"/>
    <w:p w:rsidR="00BA606C" w:rsidRPr="00BA606C" w:rsidRDefault="00BA606C" w:rsidP="00BA606C">
      <w:pPr>
        <w:pStyle w:val="1"/>
        <w:rPr>
          <w:rFonts w:ascii="Times New Roman" w:hAnsi="Times New Roman"/>
          <w:sz w:val="24"/>
        </w:rPr>
      </w:pPr>
      <w:r w:rsidRPr="00BA606C">
        <w:rPr>
          <w:rFonts w:ascii="Times New Roman" w:hAnsi="Times New Roman" w:hint="eastAsia"/>
          <w:sz w:val="24"/>
        </w:rPr>
        <w:lastRenderedPageBreak/>
        <w:t>S</w:t>
      </w:r>
      <w:r w:rsidRPr="00BA606C">
        <w:rPr>
          <w:rFonts w:ascii="Times New Roman" w:hAnsi="Times New Roman"/>
          <w:sz w:val="24"/>
        </w:rPr>
        <w:t>uggestions</w:t>
      </w:r>
    </w:p>
    <w:p w:rsidR="00B63AF1" w:rsidRDefault="00BA606C" w:rsidP="00A256DE">
      <w:pPr>
        <w:pStyle w:val="a7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I</w:t>
      </w:r>
      <w:r>
        <w:rPr>
          <w:lang w:eastAsia="zh-CN"/>
        </w:rPr>
        <w:t>f there are multiple POC volunteers for one topic, try to save time, please:</w:t>
      </w:r>
    </w:p>
    <w:p w:rsidR="00BA606C" w:rsidRDefault="00BA606C" w:rsidP="00A256DE">
      <w:pPr>
        <w:pStyle w:val="a7"/>
        <w:numPr>
          <w:ilvl w:val="1"/>
          <w:numId w:val="2"/>
        </w:numPr>
        <w:rPr>
          <w:lang w:eastAsia="zh-CN"/>
        </w:rPr>
      </w:pPr>
      <w:r>
        <w:rPr>
          <w:lang w:eastAsia="zh-CN"/>
        </w:rPr>
        <w:t>Send an email to Alfred and Ross if you want to change from PoC to TTT.</w:t>
      </w:r>
    </w:p>
    <w:p w:rsidR="00BA606C" w:rsidRDefault="00BA606C" w:rsidP="00A256DE">
      <w:pPr>
        <w:pStyle w:val="a7"/>
        <w:numPr>
          <w:ilvl w:val="1"/>
          <w:numId w:val="2"/>
        </w:numPr>
        <w:rPr>
          <w:lang w:eastAsia="zh-CN"/>
        </w:rPr>
      </w:pPr>
      <w:r>
        <w:rPr>
          <w:rFonts w:hint="eastAsia"/>
          <w:lang w:eastAsia="zh-CN"/>
        </w:rPr>
        <w:t>POC</w:t>
      </w:r>
      <w:r>
        <w:rPr>
          <w:lang w:eastAsia="zh-CN"/>
        </w:rPr>
        <w:t xml:space="preserve"> volunteers </w:t>
      </w:r>
      <w:r w:rsidR="000A6B88">
        <w:rPr>
          <w:lang w:eastAsia="zh-CN"/>
        </w:rPr>
        <w:t>exchange emails in advance</w:t>
      </w:r>
      <w:r w:rsidR="00D54D2F">
        <w:rPr>
          <w:lang w:eastAsia="zh-CN"/>
        </w:rPr>
        <w:t xml:space="preserve"> (include the TTT list as well)</w:t>
      </w:r>
      <w:r w:rsidR="000A6B88">
        <w:rPr>
          <w:lang w:eastAsia="zh-CN"/>
        </w:rPr>
        <w:t xml:space="preserve">, </w:t>
      </w:r>
      <w:r>
        <w:rPr>
          <w:lang w:eastAsia="zh-CN"/>
        </w:rPr>
        <w:t>subdivide the big topic (e.g., power save) into several subtopics, and take the PoC of each subtopic.</w:t>
      </w:r>
    </w:p>
    <w:p w:rsidR="008B731E" w:rsidRDefault="000A6B88" w:rsidP="00A256DE">
      <w:pPr>
        <w:pStyle w:val="a7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F</w:t>
      </w:r>
      <w:r>
        <w:rPr>
          <w:lang w:eastAsia="zh-CN"/>
        </w:rPr>
        <w:t>or topics with no SFD support, try to get SFD support first.</w:t>
      </w:r>
    </w:p>
    <w:p w:rsidR="00D54D2F" w:rsidRDefault="00D54D2F" w:rsidP="00291431">
      <w:pPr>
        <w:pStyle w:val="a7"/>
        <w:numPr>
          <w:ilvl w:val="0"/>
          <w:numId w:val="2"/>
        </w:numPr>
        <w:rPr>
          <w:lang w:eastAsia="zh-CN"/>
        </w:rPr>
      </w:pPr>
      <w:r w:rsidRPr="00D54D2F">
        <w:rPr>
          <w:lang w:eastAsia="zh-CN"/>
        </w:rPr>
        <w:t>For topics that need no SFD support (which is agreeable to the group), once the group agrees we can assign a POC.</w:t>
      </w:r>
    </w:p>
    <w:p w:rsidR="00BA606C" w:rsidRDefault="00BA606C" w:rsidP="00935D59"/>
    <w:p w:rsidR="00871AFF" w:rsidRDefault="00871AFF" w:rsidP="00871AFF">
      <w:pPr>
        <w:rPr>
          <w:lang w:eastAsia="zh-CN"/>
        </w:rPr>
      </w:pPr>
      <w:r>
        <w:rPr>
          <w:rFonts w:hint="eastAsia"/>
          <w:lang w:eastAsia="zh-CN"/>
        </w:rPr>
        <w:t>N</w:t>
      </w:r>
      <w:r>
        <w:rPr>
          <w:lang w:eastAsia="zh-CN"/>
        </w:rPr>
        <w:t xml:space="preserve">OTE 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Names in </w:t>
      </w:r>
      <w:r w:rsidRPr="00907801">
        <w:rPr>
          <w:color w:val="0070C0"/>
          <w:lang w:eastAsia="zh-CN"/>
        </w:rPr>
        <w:t>BLUE</w:t>
      </w:r>
      <w:r>
        <w:rPr>
          <w:lang w:eastAsia="zh-CN"/>
        </w:rPr>
        <w:t>: PoC request received after the deadline.</w:t>
      </w:r>
    </w:p>
    <w:p w:rsidR="001C5C36" w:rsidRDefault="00987111" w:rsidP="00871AFF">
      <w:pPr>
        <w:rPr>
          <w:lang w:eastAsia="zh-CN"/>
        </w:rPr>
      </w:pPr>
      <w:r>
        <w:rPr>
          <w:rFonts w:hint="eastAsia"/>
          <w:lang w:eastAsia="zh-CN"/>
        </w:rPr>
        <w:t>N</w:t>
      </w:r>
      <w:r>
        <w:rPr>
          <w:lang w:eastAsia="zh-CN"/>
        </w:rPr>
        <w:t xml:space="preserve">OTE 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 xml:space="preserve"> N</w:t>
      </w:r>
      <w:r>
        <w:rPr>
          <w:lang w:eastAsia="zh-CN"/>
        </w:rPr>
        <w:t xml:space="preserve">ames in </w:t>
      </w:r>
      <w:r w:rsidRPr="00987111">
        <w:rPr>
          <w:color w:val="92D050"/>
          <w:lang w:eastAsia="zh-CN"/>
        </w:rPr>
        <w:t>GREEN</w:t>
      </w:r>
      <w:r>
        <w:rPr>
          <w:lang w:eastAsia="zh-CN"/>
        </w:rPr>
        <w:t xml:space="preserve">: members who </w:t>
      </w:r>
      <w:proofErr w:type="spellStart"/>
      <w:r>
        <w:rPr>
          <w:lang w:eastAsia="zh-CN"/>
        </w:rPr>
        <w:t>reexpress</w:t>
      </w:r>
      <w:proofErr w:type="spellEnd"/>
      <w:r>
        <w:rPr>
          <w:lang w:eastAsia="zh-CN"/>
        </w:rPr>
        <w:t xml:space="preserve"> their willing to be PoC on Oct 28 teleconference MAC call.</w:t>
      </w:r>
    </w:p>
    <w:p w:rsidR="00092351" w:rsidRDefault="00092351" w:rsidP="00092351">
      <w:pPr>
        <w:pStyle w:val="1"/>
        <w:rPr>
          <w:rFonts w:ascii="Times New Roman" w:hAnsi="Times New Roman"/>
          <w:sz w:val="24"/>
          <w:lang w:eastAsia="zh-CN"/>
        </w:rPr>
      </w:pPr>
      <w:r w:rsidRPr="00EE38FD">
        <w:rPr>
          <w:rFonts w:ascii="Times New Roman" w:hAnsi="Times New Roman" w:hint="eastAsia"/>
          <w:sz w:val="24"/>
          <w:lang w:eastAsia="zh-CN"/>
        </w:rPr>
        <w:t>J</w:t>
      </w:r>
      <w:r w:rsidRPr="00EE38FD">
        <w:rPr>
          <w:rFonts w:ascii="Times New Roman" w:hAnsi="Times New Roman"/>
          <w:sz w:val="24"/>
          <w:lang w:eastAsia="zh-CN"/>
        </w:rPr>
        <w:t xml:space="preserve">oint </w:t>
      </w:r>
      <w:proofErr w:type="spellStart"/>
      <w:r w:rsidRPr="00EE38FD">
        <w:rPr>
          <w:rFonts w:ascii="Times New Roman" w:hAnsi="Times New Roman"/>
          <w:sz w:val="24"/>
          <w:lang w:eastAsia="zh-CN"/>
        </w:rPr>
        <w:t>Subcluases</w:t>
      </w:r>
      <w:proofErr w:type="spellEnd"/>
    </w:p>
    <w:p w:rsidR="00092351" w:rsidRDefault="00092351" w:rsidP="00092351">
      <w:pPr>
        <w:rPr>
          <w:lang w:eastAsia="zh-CN"/>
        </w:rPr>
      </w:pPr>
    </w:p>
    <w:tbl>
      <w:tblPr>
        <w:tblStyle w:val="af2"/>
        <w:tblW w:w="0" w:type="auto"/>
        <w:tblInd w:w="-705" w:type="dxa"/>
        <w:tblLook w:val="04A0" w:firstRow="1" w:lastRow="0" w:firstColumn="1" w:lastColumn="0" w:noHBand="0" w:noVBand="1"/>
      </w:tblPr>
      <w:tblGrid>
        <w:gridCol w:w="1561"/>
        <w:gridCol w:w="2729"/>
        <w:gridCol w:w="3441"/>
        <w:gridCol w:w="2324"/>
      </w:tblGrid>
      <w:tr w:rsidR="00FB4F09" w:rsidRPr="00BD31D6" w:rsidTr="00FB4F09">
        <w:trPr>
          <w:trHeight w:val="271"/>
        </w:trPr>
        <w:tc>
          <w:tcPr>
            <w:tcW w:w="0" w:type="auto"/>
          </w:tcPr>
          <w:p w:rsidR="00FB4F09" w:rsidRPr="00BD31D6" w:rsidRDefault="00FB4F09" w:rsidP="00FB4F09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SFD Topic</w:t>
            </w:r>
          </w:p>
        </w:tc>
        <w:tc>
          <w:tcPr>
            <w:tcW w:w="0" w:type="auto"/>
          </w:tcPr>
          <w:p w:rsidR="00FB4F09" w:rsidRPr="00BD31D6" w:rsidRDefault="00FB4F09" w:rsidP="00FB4F09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POC (in alphabetical order of family name)</w:t>
            </w:r>
          </w:p>
        </w:tc>
        <w:tc>
          <w:tcPr>
            <w:tcW w:w="3470" w:type="dxa"/>
          </w:tcPr>
          <w:p w:rsidR="00FB4F09" w:rsidRPr="00BD31D6" w:rsidRDefault="00FB4F09" w:rsidP="00FB4F09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TTT</w:t>
            </w:r>
          </w:p>
        </w:tc>
        <w:tc>
          <w:tcPr>
            <w:tcW w:w="2342" w:type="dxa"/>
          </w:tcPr>
          <w:p w:rsidR="00FB4F09" w:rsidRPr="00BD31D6" w:rsidRDefault="00FB4F09" w:rsidP="00FB4F09">
            <w:pPr>
              <w:jc w:val="center"/>
              <w:rPr>
                <w:szCs w:val="22"/>
              </w:rPr>
            </w:pPr>
            <w:r w:rsidRPr="00BD31D6">
              <w:rPr>
                <w:b/>
                <w:bCs/>
                <w:szCs w:val="22"/>
              </w:rPr>
              <w:t>Notes</w:t>
            </w:r>
          </w:p>
        </w:tc>
      </w:tr>
      <w:tr w:rsidR="00C83598" w:rsidRPr="00BD31D6" w:rsidTr="00FB4F09">
        <w:trPr>
          <w:trHeight w:val="271"/>
        </w:trPr>
        <w:tc>
          <w:tcPr>
            <w:tcW w:w="0" w:type="auto"/>
          </w:tcPr>
          <w:p w:rsidR="00C83598" w:rsidRPr="008900A5" w:rsidRDefault="00C83598" w:rsidP="00C83598">
            <w:pPr>
              <w:jc w:val="center"/>
              <w:rPr>
                <w:b/>
                <w:bCs/>
                <w:szCs w:val="22"/>
              </w:rPr>
            </w:pPr>
            <w:r w:rsidRPr="008900A5">
              <w:rPr>
                <w:szCs w:val="22"/>
                <w:highlight w:val="green"/>
              </w:rPr>
              <w:t>Enhanced long range extension</w:t>
            </w:r>
          </w:p>
        </w:tc>
        <w:tc>
          <w:tcPr>
            <w:tcW w:w="0" w:type="auto"/>
          </w:tcPr>
          <w:p w:rsidR="00C83598" w:rsidRDefault="00C83598" w:rsidP="00C83598">
            <w:pPr>
              <w:jc w:val="center"/>
              <w:rPr>
                <w:szCs w:val="22"/>
              </w:rPr>
            </w:pPr>
            <w:r w:rsidRPr="008900A5">
              <w:rPr>
                <w:szCs w:val="22"/>
              </w:rPr>
              <w:t>Lin Yang</w:t>
            </w:r>
          </w:p>
          <w:p w:rsidR="00EA5BD3" w:rsidRDefault="00EA5BD3" w:rsidP="00C83598">
            <w:pPr>
              <w:jc w:val="center"/>
              <w:rPr>
                <w:bCs/>
                <w:szCs w:val="22"/>
              </w:rPr>
            </w:pPr>
            <w:hyperlink r:id="rId11" w:history="1">
              <w:r w:rsidRPr="00A27B14">
                <w:rPr>
                  <w:rStyle w:val="a6"/>
                  <w:bCs/>
                  <w:szCs w:val="22"/>
                </w:rPr>
                <w:t>linyang@qti.qualcomm.com</w:t>
              </w:r>
            </w:hyperlink>
          </w:p>
          <w:p w:rsidR="00EA5BD3" w:rsidRPr="00EA5BD3" w:rsidRDefault="00EA5BD3" w:rsidP="00C83598">
            <w:pPr>
              <w:jc w:val="center"/>
              <w:rPr>
                <w:bCs/>
                <w:szCs w:val="22"/>
              </w:rPr>
            </w:pPr>
          </w:p>
        </w:tc>
        <w:tc>
          <w:tcPr>
            <w:tcW w:w="3470" w:type="dxa"/>
          </w:tcPr>
          <w:p w:rsidR="00C83598" w:rsidRPr="008900A5" w:rsidRDefault="00C83598" w:rsidP="00C83598">
            <w:pPr>
              <w:jc w:val="center"/>
              <w:rPr>
                <w:b/>
                <w:bCs/>
                <w:szCs w:val="22"/>
              </w:rPr>
            </w:pPr>
            <w:r w:rsidRPr="008900A5">
              <w:rPr>
                <w:szCs w:val="22"/>
              </w:rPr>
              <w:t>Rethna Pulikkoonattu, Rui Yang, Jiyang Bai,</w:t>
            </w:r>
            <w:r w:rsidRPr="008900A5">
              <w:rPr>
                <w:rFonts w:eastAsia="等线"/>
                <w:color w:val="222222"/>
                <w:szCs w:val="22"/>
                <w:shd w:val="clear" w:color="auto" w:fill="FFFFFF"/>
              </w:rPr>
              <w:t xml:space="preserve"> </w:t>
            </w:r>
            <w:r w:rsidRPr="008900A5">
              <w:rPr>
                <w:szCs w:val="22"/>
              </w:rPr>
              <w:t>Xuwen Zhao Shengquan Hu, Juan Fang (ELR-SIG and Coding), Leonardo Lanante, Wook Bong Lee, Mahmoud Kamel, Bo Sun, Thomas Handte, Genadiy Tsodik, Bo Cao, Daniel Verenzuela, Rocco Di Taranto, Ying Wang, Bo Gong</w:t>
            </w:r>
            <w:r w:rsidRPr="008900A5">
              <w:t xml:space="preserve">, </w:t>
            </w:r>
            <w:proofErr w:type="spellStart"/>
            <w:r w:rsidRPr="008900A5">
              <w:t>Zigui</w:t>
            </w:r>
            <w:proofErr w:type="spellEnd"/>
            <w:r w:rsidRPr="008900A5">
              <w:t xml:space="preserve"> Yang, Junghoon Suh (ELR-LTF and Data improvement)</w:t>
            </w:r>
            <w:r w:rsidRPr="008900A5">
              <w:rPr>
                <w:szCs w:val="22"/>
              </w:rPr>
              <w:t xml:space="preserve">, Dongguk Lim, Yunbo Li (MAC), Bo Gong, Chenchen Liu, Junghoon Suh, Ming Gan (MAC), Yapu Li, </w:t>
            </w:r>
            <w:proofErr w:type="spellStart"/>
            <w:r w:rsidRPr="008900A5">
              <w:rPr>
                <w:szCs w:val="22"/>
              </w:rPr>
              <w:t>Toshizoh</w:t>
            </w:r>
            <w:proofErr w:type="spellEnd"/>
            <w:r w:rsidRPr="008900A5">
              <w:rPr>
                <w:szCs w:val="22"/>
              </w:rPr>
              <w:t xml:space="preserve"> NOGAMI, Pelin Salem, Lei Zhou, Jeongki Kim (MAC)</w:t>
            </w:r>
            <w:r w:rsidRPr="008900A5">
              <w:t xml:space="preserve"> </w:t>
            </w:r>
            <w:r w:rsidRPr="008900A5">
              <w:rPr>
                <w:szCs w:val="22"/>
              </w:rPr>
              <w:t>, Sigurd Schelstraete, Tzu-</w:t>
            </w:r>
            <w:proofErr w:type="spellStart"/>
            <w:r w:rsidRPr="008900A5">
              <w:rPr>
                <w:szCs w:val="22"/>
              </w:rPr>
              <w:t>Hsuan</w:t>
            </w:r>
            <w:proofErr w:type="spellEnd"/>
            <w:r w:rsidRPr="008900A5">
              <w:rPr>
                <w:szCs w:val="22"/>
              </w:rPr>
              <w:t xml:space="preserve"> (Henry) Chou</w:t>
            </w:r>
            <w:r w:rsidR="005474D6" w:rsidRPr="008900A5">
              <w:rPr>
                <w:rFonts w:hint="eastAsia"/>
                <w:szCs w:val="22"/>
                <w:lang w:eastAsia="zh-CN"/>
              </w:rPr>
              <w:t>,</w:t>
            </w:r>
            <w:r w:rsidR="005474D6" w:rsidRPr="008900A5">
              <w:rPr>
                <w:szCs w:val="22"/>
              </w:rPr>
              <w:t xml:space="preserve"> </w:t>
            </w:r>
            <w:proofErr w:type="spellStart"/>
            <w:r w:rsidR="005474D6" w:rsidRPr="008900A5">
              <w:rPr>
                <w:szCs w:val="22"/>
              </w:rPr>
              <w:t>Youhan</w:t>
            </w:r>
            <w:proofErr w:type="spellEnd"/>
            <w:r w:rsidR="005474D6" w:rsidRPr="008900A5">
              <w:rPr>
                <w:szCs w:val="22"/>
              </w:rPr>
              <w:t xml:space="preserve"> Kim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02CD8" w:rsidRPr="00602CD8">
              <w:rPr>
                <w:szCs w:val="22"/>
              </w:rPr>
              <w:t xml:space="preserve">, Alfred Asterjadhi, </w:t>
            </w:r>
            <w:proofErr w:type="spellStart"/>
            <w:r w:rsidR="00602CD8" w:rsidRPr="00602CD8">
              <w:rPr>
                <w:szCs w:val="22"/>
              </w:rPr>
              <w:t>Nima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Namvar</w:t>
            </w:r>
            <w:proofErr w:type="spellEnd"/>
            <w:r w:rsidR="006E6888">
              <w:rPr>
                <w:szCs w:val="22"/>
              </w:rPr>
              <w:t>, Ross Jian Yu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7303BD">
              <w:rPr>
                <w:szCs w:val="22"/>
              </w:rPr>
              <w:t>, Ke Zhong</w:t>
            </w:r>
            <w:r w:rsidR="00A61867" w:rsidRPr="00A61867">
              <w:rPr>
                <w:szCs w:val="22"/>
              </w:rPr>
              <w:t>, Aditi Singh</w:t>
            </w:r>
            <w:r w:rsidR="00656D05">
              <w:rPr>
                <w:szCs w:val="22"/>
              </w:rPr>
              <w:t xml:space="preserve">, </w:t>
            </w:r>
            <w:r w:rsidR="00656D05" w:rsidRPr="00656D05">
              <w:rPr>
                <w:szCs w:val="22"/>
              </w:rPr>
              <w:t>Xiaofei Wang</w:t>
            </w:r>
          </w:p>
        </w:tc>
        <w:tc>
          <w:tcPr>
            <w:tcW w:w="2342" w:type="dxa"/>
          </w:tcPr>
          <w:p w:rsidR="00C83598" w:rsidRPr="008900A5" w:rsidRDefault="00C83598" w:rsidP="00C83598">
            <w:pPr>
              <w:rPr>
                <w:b/>
                <w:bCs/>
                <w:szCs w:val="22"/>
              </w:rPr>
            </w:pPr>
          </w:p>
        </w:tc>
      </w:tr>
      <w:tr w:rsidR="00C83598" w:rsidRPr="00BD31D6" w:rsidTr="00FB4F09">
        <w:trPr>
          <w:trHeight w:val="271"/>
        </w:trPr>
        <w:tc>
          <w:tcPr>
            <w:tcW w:w="0" w:type="auto"/>
          </w:tcPr>
          <w:p w:rsidR="00C83598" w:rsidRPr="006554B4" w:rsidRDefault="00C83598" w:rsidP="00C83598">
            <w:pPr>
              <w:jc w:val="center"/>
              <w:rPr>
                <w:ins w:id="0" w:author="Alfred Asterjadhi" w:date="2024-10-30T07:21:00Z"/>
                <w:szCs w:val="22"/>
                <w:highlight w:val="green"/>
              </w:rPr>
            </w:pPr>
            <w:r w:rsidRPr="006554B4">
              <w:rPr>
                <w:szCs w:val="22"/>
                <w:highlight w:val="green"/>
              </w:rPr>
              <w:t>Coordinated beamforming</w:t>
            </w:r>
          </w:p>
          <w:p w:rsidR="008900A5" w:rsidRDefault="008900A5" w:rsidP="00C83598">
            <w:pPr>
              <w:jc w:val="center"/>
              <w:rPr>
                <w:ins w:id="1" w:author="Alfred Asterjadhi" w:date="2024-10-30T07:21:00Z"/>
                <w:szCs w:val="22"/>
                <w:highlight w:val="yellow"/>
              </w:rPr>
            </w:pPr>
          </w:p>
          <w:p w:rsidR="008900A5" w:rsidRDefault="008900A5" w:rsidP="00C83598">
            <w:pPr>
              <w:jc w:val="center"/>
              <w:rPr>
                <w:ins w:id="2" w:author="Alfred Asterjadhi" w:date="2024-10-30T07:21:00Z"/>
                <w:szCs w:val="22"/>
                <w:highlight w:val="yellow"/>
              </w:rPr>
            </w:pPr>
          </w:p>
          <w:p w:rsidR="008900A5" w:rsidRPr="00DA7CE6" w:rsidRDefault="008900A5" w:rsidP="00561557">
            <w:pPr>
              <w:rPr>
                <w:b/>
                <w:bCs/>
                <w:szCs w:val="22"/>
                <w:highlight w:val="yellow"/>
              </w:rPr>
            </w:pPr>
          </w:p>
        </w:tc>
        <w:tc>
          <w:tcPr>
            <w:tcW w:w="0" w:type="auto"/>
          </w:tcPr>
          <w:p w:rsidR="008900A5" w:rsidRDefault="00951AD0" w:rsidP="00C83598">
            <w:pPr>
              <w:jc w:val="center"/>
              <w:rPr>
                <w:szCs w:val="22"/>
              </w:rPr>
            </w:pP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 (MAC)</w:t>
            </w:r>
          </w:p>
          <w:p w:rsidR="00EA5BD3" w:rsidRDefault="00EA5BD3" w:rsidP="00C83598">
            <w:pPr>
              <w:jc w:val="center"/>
              <w:rPr>
                <w:szCs w:val="22"/>
              </w:rPr>
            </w:pPr>
            <w:hyperlink r:id="rId12" w:history="1">
              <w:r w:rsidRPr="00A27B14">
                <w:rPr>
                  <w:rStyle w:val="a6"/>
                  <w:szCs w:val="22"/>
                </w:rPr>
                <w:t>guoyuchen@huawei.com</w:t>
              </w:r>
            </w:hyperlink>
          </w:p>
          <w:p w:rsidR="00EA5BD3" w:rsidRPr="00EA5BD3" w:rsidRDefault="00EA5BD3" w:rsidP="00C83598">
            <w:pPr>
              <w:jc w:val="center"/>
              <w:rPr>
                <w:szCs w:val="22"/>
              </w:rPr>
            </w:pPr>
          </w:p>
          <w:p w:rsidR="00951AD0" w:rsidRDefault="00951AD0" w:rsidP="00C83598">
            <w:pPr>
              <w:jc w:val="center"/>
              <w:rPr>
                <w:szCs w:val="22"/>
              </w:rPr>
            </w:pPr>
            <w:r w:rsidRPr="00BD31D6">
              <w:rPr>
                <w:szCs w:val="22"/>
              </w:rPr>
              <w:t>Ron Porat</w:t>
            </w:r>
            <w:r>
              <w:rPr>
                <w:szCs w:val="22"/>
              </w:rPr>
              <w:t xml:space="preserve"> (PHY)</w:t>
            </w:r>
          </w:p>
          <w:p w:rsidR="00EA5BD3" w:rsidRPr="00EA5BD3" w:rsidRDefault="00EA5BD3" w:rsidP="00C83598">
            <w:pPr>
              <w:jc w:val="center"/>
              <w:rPr>
                <w:bCs/>
                <w:szCs w:val="22"/>
              </w:rPr>
            </w:pPr>
            <w:hyperlink r:id="rId13" w:history="1">
              <w:r w:rsidRPr="00EA5BD3">
                <w:rPr>
                  <w:rStyle w:val="a6"/>
                  <w:bCs/>
                  <w:szCs w:val="22"/>
                </w:rPr>
                <w:t>ron.porat@broadcom.com</w:t>
              </w:r>
            </w:hyperlink>
          </w:p>
          <w:p w:rsidR="00EA5BD3" w:rsidRPr="00EA5BD3" w:rsidDel="008900A5" w:rsidRDefault="00EA5BD3" w:rsidP="00C83598">
            <w:pPr>
              <w:jc w:val="center"/>
              <w:rPr>
                <w:del w:id="3" w:author="Alfred Asterjadhi" w:date="2024-10-30T07:20:00Z"/>
                <w:b/>
                <w:bCs/>
                <w:szCs w:val="22"/>
              </w:rPr>
            </w:pPr>
          </w:p>
          <w:p w:rsidR="008900A5" w:rsidRPr="00BD31D6" w:rsidRDefault="008900A5" w:rsidP="008900A5">
            <w:pPr>
              <w:rPr>
                <w:b/>
                <w:bCs/>
                <w:szCs w:val="22"/>
              </w:rPr>
            </w:pPr>
          </w:p>
        </w:tc>
        <w:tc>
          <w:tcPr>
            <w:tcW w:w="3470" w:type="dxa"/>
          </w:tcPr>
          <w:p w:rsidR="00C83598" w:rsidRPr="00BD31D6" w:rsidRDefault="00C83598" w:rsidP="006E6888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szCs w:val="22"/>
              </w:rPr>
              <w:t xml:space="preserve">Alice Chen, </w:t>
            </w:r>
            <w:proofErr w:type="spellStart"/>
            <w:r w:rsidRPr="00BD31D6">
              <w:rPr>
                <w:rFonts w:hint="eastAsia"/>
                <w:szCs w:val="22"/>
              </w:rPr>
              <w:t>Insik</w:t>
            </w:r>
            <w:proofErr w:type="spellEnd"/>
            <w:r w:rsidRPr="00BD31D6">
              <w:rPr>
                <w:rFonts w:hint="eastAsia"/>
                <w:szCs w:val="22"/>
              </w:rPr>
              <w:t xml:space="preserve"> Jung</w:t>
            </w:r>
            <w:r w:rsidRPr="00BD31D6">
              <w:rPr>
                <w:szCs w:val="22"/>
              </w:rPr>
              <w:t xml:space="preserve">, Pei Zhou, Arik Klein, Leonardo Lanante, Kaiying Lu, Mahmoud Kamel, Tianyu,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</w:t>
            </w:r>
            <w:proofErr w:type="spellStart"/>
            <w:r w:rsidRPr="00BD31D6">
              <w:rPr>
                <w:szCs w:val="22"/>
              </w:rPr>
              <w:t>Qinglai</w:t>
            </w:r>
            <w:proofErr w:type="spellEnd"/>
            <w:r w:rsidRPr="00BD31D6">
              <w:rPr>
                <w:szCs w:val="22"/>
              </w:rPr>
              <w:t xml:space="preserve"> Liu, </w:t>
            </w:r>
            <w:proofErr w:type="spellStart"/>
            <w:r w:rsidRPr="00BD31D6">
              <w:rPr>
                <w:szCs w:val="22"/>
              </w:rPr>
              <w:t>Yaoshen</w:t>
            </w:r>
            <w:proofErr w:type="spellEnd"/>
            <w:r w:rsidRPr="00BD31D6">
              <w:rPr>
                <w:szCs w:val="22"/>
              </w:rPr>
              <w:t xml:space="preserve"> Cui, Yusuke Tanaka, Genadiy Tsodik, </w:t>
            </w:r>
            <w:proofErr w:type="spellStart"/>
            <w:r w:rsidRPr="00BD31D6">
              <w:rPr>
                <w:szCs w:val="22"/>
              </w:rPr>
              <w:t>Qisheng</w:t>
            </w:r>
            <w:proofErr w:type="spellEnd"/>
            <w:r w:rsidRPr="00BD31D6">
              <w:rPr>
                <w:szCs w:val="22"/>
              </w:rPr>
              <w:t xml:space="preserve"> Huang, Daniel </w:t>
            </w:r>
            <w:proofErr w:type="spellStart"/>
            <w:r w:rsidRPr="00BD31D6">
              <w:rPr>
                <w:szCs w:val="22"/>
              </w:rPr>
              <w:t>Verenzuela</w:t>
            </w:r>
            <w:proofErr w:type="spellEnd"/>
            <w:r w:rsidRPr="00BD31D6">
              <w:rPr>
                <w:szCs w:val="22"/>
              </w:rPr>
              <w:t xml:space="preserve">, Dana </w:t>
            </w:r>
            <w:proofErr w:type="spellStart"/>
            <w:r w:rsidRPr="00BD31D6">
              <w:rPr>
                <w:szCs w:val="22"/>
              </w:rPr>
              <w:t>Ciochina</w:t>
            </w:r>
            <w:proofErr w:type="spellEnd"/>
            <w:r w:rsidRPr="00BD31D6">
              <w:rPr>
                <w:szCs w:val="22"/>
              </w:rPr>
              <w:t xml:space="preserve">, Yongho Seok, Sindhu Verma, </w:t>
            </w:r>
            <w:proofErr w:type="spellStart"/>
            <w:r w:rsidRPr="00BD31D6">
              <w:rPr>
                <w:szCs w:val="22"/>
              </w:rPr>
              <w:t>Okan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Mutgan</w:t>
            </w:r>
            <w:proofErr w:type="spellEnd"/>
            <w:r w:rsidRPr="00BD31D6">
              <w:rPr>
                <w:szCs w:val="22"/>
              </w:rPr>
              <w:t xml:space="preserve">, Kosuke </w:t>
            </w:r>
            <w:proofErr w:type="spellStart"/>
            <w:r w:rsidRPr="00BD31D6">
              <w:rPr>
                <w:szCs w:val="22"/>
              </w:rPr>
              <w:t>Aio</w:t>
            </w:r>
            <w:proofErr w:type="spellEnd"/>
            <w:r w:rsidRPr="00BD31D6">
              <w:rPr>
                <w:szCs w:val="22"/>
              </w:rPr>
              <w:t>, Anand Jee, Alfred Asterjadhi, Abhishek Patil, Aiguo Yan, Sherief Helwa</w:t>
            </w:r>
            <w:r>
              <w:rPr>
                <w:szCs w:val="22"/>
              </w:rPr>
              <w:t>, You-</w:t>
            </w:r>
            <w:proofErr w:type="spellStart"/>
            <w:r>
              <w:rPr>
                <w:szCs w:val="22"/>
              </w:rPr>
              <w:t>wei</w:t>
            </w:r>
            <w:proofErr w:type="spellEnd"/>
            <w:r>
              <w:rPr>
                <w:szCs w:val="22"/>
              </w:rPr>
              <w:t xml:space="preserve"> Chen, Wei Dong, </w:t>
            </w: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, Hui Che, Juan Fang, </w:t>
            </w:r>
            <w:proofErr w:type="spellStart"/>
            <w:r>
              <w:rPr>
                <w:rFonts w:hint="eastAsia"/>
              </w:rPr>
              <w:lastRenderedPageBreak/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 w:rsidRPr="00BB3FB1">
              <w:t xml:space="preserve">, </w:t>
            </w:r>
            <w:proofErr w:type="spellStart"/>
            <w:r w:rsidRPr="00BB3FB1">
              <w:t>Yanjun</w:t>
            </w:r>
            <w:proofErr w:type="spellEnd"/>
            <w:r w:rsidRPr="00BB3FB1">
              <w:t xml:space="preserve"> Sun</w:t>
            </w:r>
            <w:r>
              <w:t xml:space="preserve">, </w:t>
            </w:r>
            <w:proofErr w:type="spellStart"/>
            <w:r w:rsidRPr="00B65173">
              <w:t>Zigui</w:t>
            </w:r>
            <w:proofErr w:type="spellEnd"/>
            <w:r w:rsidRPr="00B65173">
              <w:t xml:space="preserve"> Yang</w:t>
            </w:r>
            <w:r>
              <w:rPr>
                <w:szCs w:val="22"/>
              </w:rPr>
              <w:t xml:space="preserve">, </w:t>
            </w:r>
            <w:proofErr w:type="spellStart"/>
            <w:r w:rsidRPr="005D68DA">
              <w:rPr>
                <w:szCs w:val="22"/>
              </w:rPr>
              <w:t>Jiayi</w:t>
            </w:r>
            <w:proofErr w:type="spellEnd"/>
            <w:r w:rsidRPr="005D68DA">
              <w:rPr>
                <w:szCs w:val="22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r w:rsidRPr="002C3F60">
              <w:rPr>
                <w:szCs w:val="22"/>
              </w:rPr>
              <w:t>Mario Costa</w:t>
            </w:r>
            <w:r>
              <w:rPr>
                <w:szCs w:val="22"/>
              </w:rPr>
              <w:t xml:space="preserve">, </w:t>
            </w:r>
            <w:proofErr w:type="spellStart"/>
            <w:r w:rsidRPr="008261A5">
              <w:rPr>
                <w:szCs w:val="22"/>
              </w:rPr>
              <w:t>Juhyung</w:t>
            </w:r>
            <w:proofErr w:type="spellEnd"/>
            <w:r w:rsidRPr="008261A5">
              <w:rPr>
                <w:szCs w:val="22"/>
              </w:rPr>
              <w:t xml:space="preserve"> Lee</w:t>
            </w:r>
            <w:r w:rsidRPr="00194D86">
              <w:rPr>
                <w:szCs w:val="22"/>
              </w:rPr>
              <w:t xml:space="preserve">, </w:t>
            </w:r>
            <w:proofErr w:type="spellStart"/>
            <w:r w:rsidRPr="00194D86">
              <w:rPr>
                <w:szCs w:val="22"/>
              </w:rPr>
              <w:t>Dibakar</w:t>
            </w:r>
            <w:proofErr w:type="spellEnd"/>
            <w:r w:rsidRPr="00194D86">
              <w:rPr>
                <w:szCs w:val="22"/>
              </w:rPr>
              <w:t xml:space="preserve"> Das</w:t>
            </w:r>
            <w:r w:rsidRPr="00FB72A7">
              <w:rPr>
                <w:szCs w:val="22"/>
              </w:rPr>
              <w:t>, Rubayet Shafin</w:t>
            </w:r>
            <w:r w:rsidRPr="00452FC4">
              <w:t>, Vishnu Ratnam</w:t>
            </w:r>
            <w:r>
              <w:rPr>
                <w:szCs w:val="22"/>
              </w:rPr>
              <w:t>, Lei Zhou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1E6978">
              <w:rPr>
                <w:rFonts w:hint="eastAsia"/>
                <w:szCs w:val="22"/>
              </w:rPr>
              <w:t>Gaurang Naik</w:t>
            </w:r>
            <w:r w:rsidRPr="00023511">
              <w:rPr>
                <w:szCs w:val="22"/>
              </w:rPr>
              <w:t>, Peshal Nayak</w:t>
            </w:r>
            <w:r>
              <w:rPr>
                <w:szCs w:val="22"/>
              </w:rPr>
              <w:t xml:space="preserve">, </w:t>
            </w:r>
            <w:r w:rsidRPr="00FC3C22">
              <w:rPr>
                <w:szCs w:val="22"/>
              </w:rPr>
              <w:t>Eunsung Jeon</w:t>
            </w:r>
            <w:r w:rsidRPr="00451AB9">
              <w:rPr>
                <w:szCs w:val="22"/>
              </w:rPr>
              <w:t>, Sigurd Schelstraete</w:t>
            </w:r>
            <w:r w:rsidR="00687EB0">
              <w:rPr>
                <w:szCs w:val="22"/>
                <w:lang w:eastAsia="zh-CN"/>
              </w:rPr>
              <w:t xml:space="preserve">, </w:t>
            </w:r>
            <w:r w:rsidR="00687EB0" w:rsidRPr="0024681E">
              <w:rPr>
                <w:rFonts w:hint="eastAsia"/>
              </w:rPr>
              <w:t>Mahmoud Hasabelnaby</w:t>
            </w:r>
            <w:r w:rsidR="005474D6" w:rsidRPr="0024681E">
              <w:rPr>
                <w:rFonts w:hint="eastAsia"/>
                <w:szCs w:val="22"/>
                <w:lang w:eastAsia="zh-CN"/>
              </w:rPr>
              <w:t>,</w:t>
            </w:r>
            <w:r w:rsidR="005474D6" w:rsidRPr="0024681E">
              <w:rPr>
                <w:szCs w:val="22"/>
              </w:rPr>
              <w:t xml:space="preserve"> Youhan Kim</w:t>
            </w:r>
            <w:r w:rsidR="006554B4" w:rsidRPr="0024681E">
              <w:rPr>
                <w:szCs w:val="22"/>
              </w:rPr>
              <w:t xml:space="preserve">, George Cherian, Jason Yuchen Guo, </w:t>
            </w:r>
            <w:proofErr w:type="spellStart"/>
            <w:r w:rsidR="006554B4" w:rsidRPr="0024681E">
              <w:rPr>
                <w:szCs w:val="22"/>
              </w:rPr>
              <w:t>Yanchun</w:t>
            </w:r>
            <w:proofErr w:type="spellEnd"/>
            <w:r w:rsidR="006554B4" w:rsidRPr="0024681E">
              <w:rPr>
                <w:szCs w:val="22"/>
              </w:rPr>
              <w:t xml:space="preserve"> Li, Ron Porat, Yongho Seok, Shimi Shilo, Yanjun Sun, Sameer Vermani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E6888">
              <w:rPr>
                <w:szCs w:val="22"/>
              </w:rPr>
              <w:t>, Ross Jian Yu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7303BD">
              <w:rPr>
                <w:szCs w:val="22"/>
              </w:rPr>
              <w:t>, Rui Yang</w:t>
            </w:r>
            <w:r w:rsidR="00EA5BD3" w:rsidRPr="00EA5BD3">
              <w:rPr>
                <w:szCs w:val="22"/>
              </w:rPr>
              <w:t>, Liuming Lu</w:t>
            </w:r>
            <w:r w:rsidR="00A61867" w:rsidRPr="00A61867">
              <w:rPr>
                <w:szCs w:val="22"/>
              </w:rPr>
              <w:t>, Ying Wang</w:t>
            </w:r>
          </w:p>
        </w:tc>
        <w:tc>
          <w:tcPr>
            <w:tcW w:w="2342" w:type="dxa"/>
          </w:tcPr>
          <w:p w:rsidR="00561557" w:rsidRPr="00E8407E" w:rsidRDefault="00561557" w:rsidP="00561557">
            <w:pPr>
              <w:rPr>
                <w:ins w:id="4" w:author="Alfred Asterjadhi" w:date="2024-10-30T07:25:00Z"/>
                <w:sz w:val="20"/>
              </w:rPr>
            </w:pPr>
            <w:ins w:id="5" w:author="Alfred Asterjadhi" w:date="2024-10-30T07:25:00Z">
              <w:r w:rsidRPr="00E8407E">
                <w:rPr>
                  <w:sz w:val="20"/>
                </w:rPr>
                <w:lastRenderedPageBreak/>
                <w:t xml:space="preserve">Motion </w:t>
              </w:r>
              <w:r w:rsidR="0040683B" w:rsidRPr="00E8407E">
                <w:rPr>
                  <w:sz w:val="20"/>
                </w:rPr>
                <w:t>#</w:t>
              </w:r>
              <w:r w:rsidRPr="00E8407E">
                <w:rPr>
                  <w:sz w:val="20"/>
                </w:rPr>
                <w:t>29</w:t>
              </w:r>
              <w:r w:rsidR="0040683B" w:rsidRPr="00E8407E">
                <w:rPr>
                  <w:sz w:val="20"/>
                </w:rPr>
                <w:t>,</w:t>
              </w:r>
              <w:r w:rsidRPr="00E8407E">
                <w:rPr>
                  <w:sz w:val="20"/>
                </w:rPr>
                <w:t xml:space="preserve"> Jason </w:t>
              </w:r>
              <w:r w:rsidR="00D3005F" w:rsidRPr="00E8407E">
                <w:rPr>
                  <w:sz w:val="20"/>
                </w:rPr>
                <w:t xml:space="preserve">Y. </w:t>
              </w:r>
              <w:r w:rsidRPr="00E8407E">
                <w:rPr>
                  <w:sz w:val="20"/>
                </w:rPr>
                <w:t>Guo</w:t>
              </w:r>
            </w:ins>
          </w:p>
          <w:p w:rsidR="00C83598" w:rsidRPr="00BD31D6" w:rsidRDefault="00C83598" w:rsidP="00C83598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C83598" w:rsidRPr="00BD31D6" w:rsidTr="00BD1CA8">
        <w:trPr>
          <w:trHeight w:val="271"/>
        </w:trPr>
        <w:tc>
          <w:tcPr>
            <w:tcW w:w="10055" w:type="dxa"/>
            <w:gridSpan w:val="4"/>
          </w:tcPr>
          <w:p w:rsidR="00C83598" w:rsidRPr="00BD31D6" w:rsidRDefault="00B62F55" w:rsidP="00B62F55">
            <w:pPr>
              <w:rPr>
                <w:b/>
                <w:bCs/>
                <w:szCs w:val="22"/>
              </w:rPr>
            </w:pPr>
            <w:r>
              <w:rPr>
                <w:b/>
                <w:lang w:eastAsia="zh-CN"/>
              </w:rPr>
              <w:t>Depending on the</w:t>
            </w:r>
            <w:r w:rsidRPr="00FB4F09">
              <w:rPr>
                <w:b/>
                <w:lang w:eastAsia="zh-CN"/>
              </w:rPr>
              <w:t xml:space="preserve"> agreement </w:t>
            </w:r>
            <w:r>
              <w:rPr>
                <w:b/>
                <w:lang w:eastAsia="zh-CN"/>
              </w:rPr>
              <w:t>in</w:t>
            </w:r>
            <w:r w:rsidRPr="00FB4F09">
              <w:rPr>
                <w:b/>
                <w:lang w:eastAsia="zh-CN"/>
              </w:rPr>
              <w:t xml:space="preserve"> the group,</w:t>
            </w:r>
            <w:r w:rsidRPr="00FB4F09">
              <w:rPr>
                <w:rFonts w:hint="eastAsia"/>
                <w:b/>
                <w:szCs w:val="22"/>
              </w:rPr>
              <w:t xml:space="preserve"> </w:t>
            </w:r>
            <w:r w:rsidRPr="00FB4F09">
              <w:rPr>
                <w:b/>
                <w:szCs w:val="22"/>
              </w:rPr>
              <w:t xml:space="preserve">the following topics follow previous standard, and will </w:t>
            </w:r>
            <w:r>
              <w:rPr>
                <w:b/>
                <w:szCs w:val="22"/>
              </w:rPr>
              <w:t xml:space="preserve">further </w:t>
            </w:r>
            <w:r w:rsidRPr="00FB4F09">
              <w:rPr>
                <w:b/>
                <w:szCs w:val="22"/>
              </w:rPr>
              <w:t>add details with SFD support.</w:t>
            </w:r>
          </w:p>
        </w:tc>
      </w:tr>
      <w:tr w:rsidR="00C83598" w:rsidRPr="00BD31D6" w:rsidTr="00FB4F09">
        <w:trPr>
          <w:trHeight w:val="271"/>
        </w:trPr>
        <w:tc>
          <w:tcPr>
            <w:tcW w:w="0" w:type="auto"/>
          </w:tcPr>
          <w:p w:rsidR="00C83598" w:rsidRPr="008B48B4" w:rsidRDefault="00C83598" w:rsidP="00C83598">
            <w:pPr>
              <w:jc w:val="center"/>
              <w:rPr>
                <w:szCs w:val="22"/>
                <w:highlight w:val="lightGray"/>
              </w:rPr>
            </w:pPr>
            <w:r w:rsidRPr="008B48B4">
              <w:rPr>
                <w:szCs w:val="22"/>
                <w:highlight w:val="lightGray"/>
              </w:rPr>
              <w:t>Trigger Frame for UHR</w:t>
            </w:r>
          </w:p>
        </w:tc>
        <w:tc>
          <w:tcPr>
            <w:tcW w:w="0" w:type="auto"/>
          </w:tcPr>
          <w:p w:rsidR="00C83598" w:rsidRPr="008B48B4" w:rsidRDefault="00C83598" w:rsidP="00C83598">
            <w:pPr>
              <w:jc w:val="center"/>
              <w:rPr>
                <w:color w:val="0070C0"/>
                <w:szCs w:val="22"/>
                <w:highlight w:val="lightGray"/>
              </w:rPr>
            </w:pPr>
            <w:r w:rsidRPr="008B48B4">
              <w:rPr>
                <w:szCs w:val="22"/>
                <w:highlight w:val="lightGray"/>
              </w:rPr>
              <w:t xml:space="preserve">Alice Chen, </w:t>
            </w:r>
            <w:r w:rsidRPr="008B48B4">
              <w:rPr>
                <w:color w:val="00B0F0"/>
                <w:szCs w:val="22"/>
                <w:highlight w:val="lightGray"/>
              </w:rPr>
              <w:t>Juan Fang</w:t>
            </w:r>
            <w:r w:rsidRPr="008B48B4">
              <w:rPr>
                <w:szCs w:val="22"/>
                <w:highlight w:val="lightGray"/>
              </w:rPr>
              <w:t>, Ming Gan, Mengshi Hu</w:t>
            </w:r>
          </w:p>
        </w:tc>
        <w:tc>
          <w:tcPr>
            <w:tcW w:w="3470" w:type="dxa"/>
          </w:tcPr>
          <w:p w:rsidR="00C83598" w:rsidRPr="008B48B4" w:rsidRDefault="00C83598" w:rsidP="00C83598">
            <w:pPr>
              <w:jc w:val="center"/>
              <w:rPr>
                <w:szCs w:val="22"/>
                <w:highlight w:val="lightGray"/>
              </w:rPr>
            </w:pPr>
            <w:r w:rsidRPr="008B48B4">
              <w:rPr>
                <w:szCs w:val="22"/>
                <w:highlight w:val="lightGray"/>
              </w:rPr>
              <w:t>Mahmoud Kamel, You-</w:t>
            </w:r>
            <w:proofErr w:type="spellStart"/>
            <w:r w:rsidRPr="008B48B4">
              <w:rPr>
                <w:szCs w:val="22"/>
                <w:highlight w:val="lightGray"/>
              </w:rPr>
              <w:t>wei</w:t>
            </w:r>
            <w:proofErr w:type="spellEnd"/>
            <w:r w:rsidRPr="008B48B4">
              <w:rPr>
                <w:szCs w:val="22"/>
                <w:highlight w:val="lightGray"/>
              </w:rPr>
              <w:t xml:space="preserve"> Chen, Ming Gan, Juan Fang, Manasi </w:t>
            </w:r>
            <w:proofErr w:type="spellStart"/>
            <w:r w:rsidRPr="008B48B4">
              <w:rPr>
                <w:szCs w:val="22"/>
                <w:highlight w:val="lightGray"/>
              </w:rPr>
              <w:t>Ekkundi</w:t>
            </w:r>
            <w:proofErr w:type="spellEnd"/>
            <w:r w:rsidRPr="008B48B4">
              <w:rPr>
                <w:szCs w:val="22"/>
                <w:highlight w:val="lightGray"/>
              </w:rPr>
              <w:t xml:space="preserve">, Shengquan Hu, </w:t>
            </w:r>
            <w:r w:rsidRPr="008B48B4">
              <w:rPr>
                <w:rFonts w:hint="eastAsia"/>
                <w:highlight w:val="lightGray"/>
              </w:rPr>
              <w:t>Yan</w:t>
            </w:r>
            <w:r w:rsidRPr="008B48B4">
              <w:rPr>
                <w:rFonts w:hint="eastAsia"/>
                <w:sz w:val="24"/>
                <w:highlight w:val="lightGray"/>
                <w:lang w:eastAsia="zh-CN"/>
              </w:rPr>
              <w:t xml:space="preserve"> Zhang</w:t>
            </w:r>
            <w:r w:rsidRPr="008B48B4">
              <w:rPr>
                <w:sz w:val="24"/>
                <w:highlight w:val="lightGray"/>
                <w:lang w:eastAsia="zh-CN"/>
              </w:rPr>
              <w:t>, Alfred Asterjadhi</w:t>
            </w:r>
            <w:r w:rsidR="00316109" w:rsidRPr="008B48B4">
              <w:rPr>
                <w:szCs w:val="22"/>
                <w:highlight w:val="lightGray"/>
                <w:lang w:eastAsia="zh-CN"/>
              </w:rPr>
              <w:t>, Dongguk Lim</w:t>
            </w:r>
            <w:r w:rsidR="00687EB0" w:rsidRPr="008B48B4">
              <w:rPr>
                <w:szCs w:val="22"/>
                <w:highlight w:val="lightGray"/>
                <w:lang w:eastAsia="zh-CN"/>
              </w:rPr>
              <w:t xml:space="preserve">, </w:t>
            </w:r>
            <w:r w:rsidR="00687EB0" w:rsidRPr="008B48B4">
              <w:rPr>
                <w:rFonts w:hint="eastAsia"/>
                <w:highlight w:val="lightGray"/>
              </w:rPr>
              <w:t>Mahmoud Hasabelnaby</w:t>
            </w:r>
            <w:r w:rsidR="005474D6" w:rsidRPr="008B48B4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="005474D6" w:rsidRPr="008B48B4">
              <w:rPr>
                <w:szCs w:val="22"/>
                <w:highlight w:val="lightGray"/>
              </w:rPr>
              <w:t xml:space="preserve"> Youhan Kim</w:t>
            </w:r>
            <w:r w:rsidR="0024681E">
              <w:rPr>
                <w:szCs w:val="22"/>
                <w:highlight w:val="lightGray"/>
              </w:rPr>
              <w:t xml:space="preserve">, </w:t>
            </w:r>
            <w:r w:rsidR="0024681E" w:rsidRPr="0024681E">
              <w:rPr>
                <w:szCs w:val="22"/>
                <w:highlight w:val="lightGray"/>
              </w:rPr>
              <w:t>Vishnu Ratnam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A54B1A" w:rsidRPr="00A54B1A">
              <w:rPr>
                <w:szCs w:val="22"/>
                <w:highlight w:val="lightGray"/>
              </w:rPr>
              <w:t>, Pei Zhou</w:t>
            </w:r>
            <w:r w:rsidR="00DB241F" w:rsidRPr="00DB241F">
              <w:rPr>
                <w:szCs w:val="22"/>
                <w:highlight w:val="lightGray"/>
              </w:rPr>
              <w:t>, Jiyang Bai</w:t>
            </w:r>
            <w:r w:rsidR="00EA5BD3" w:rsidRPr="00EA5BD3">
              <w:rPr>
                <w:szCs w:val="22"/>
                <w:highlight w:val="lightGray"/>
              </w:rPr>
              <w:t>, Hanqing Lou</w:t>
            </w:r>
            <w:r w:rsidR="00A61867" w:rsidRPr="00A61867">
              <w:rPr>
                <w:szCs w:val="22"/>
                <w:highlight w:val="lightGray"/>
              </w:rPr>
              <w:t>, Ying Wang</w:t>
            </w:r>
            <w:r w:rsidR="007E381C" w:rsidRPr="007E381C">
              <w:rPr>
                <w:szCs w:val="22"/>
                <w:highlight w:val="lightGray"/>
              </w:rPr>
              <w:t>, Leonardo Lanante</w:t>
            </w:r>
            <w:r w:rsidR="00656D05" w:rsidRPr="00656D05">
              <w:rPr>
                <w:szCs w:val="22"/>
                <w:highlight w:val="lightGray"/>
              </w:rPr>
              <w:t>, Xiaofei Wang</w:t>
            </w:r>
          </w:p>
        </w:tc>
        <w:tc>
          <w:tcPr>
            <w:tcW w:w="2342" w:type="dxa"/>
          </w:tcPr>
          <w:p w:rsidR="00C83598" w:rsidRPr="008B48B4" w:rsidRDefault="00C83598" w:rsidP="00C83598">
            <w:pPr>
              <w:rPr>
                <w:b/>
                <w:bCs/>
                <w:szCs w:val="22"/>
                <w:highlight w:val="lightGray"/>
              </w:rPr>
            </w:pPr>
            <w:r w:rsidRPr="008B48B4">
              <w:rPr>
                <w:rFonts w:hint="eastAsia"/>
                <w:szCs w:val="22"/>
                <w:highlight w:val="lightGray"/>
                <w:lang w:eastAsia="zh-CN"/>
              </w:rPr>
              <w:t>F</w:t>
            </w:r>
            <w:r w:rsidRPr="008B48B4">
              <w:rPr>
                <w:szCs w:val="22"/>
                <w:highlight w:val="lightGray"/>
                <w:lang w:eastAsia="zh-CN"/>
              </w:rPr>
              <w:t>or further discussion</w:t>
            </w:r>
          </w:p>
        </w:tc>
      </w:tr>
      <w:tr w:rsidR="00C83598" w:rsidRPr="00BD31D6" w:rsidTr="00FB4F09">
        <w:trPr>
          <w:trHeight w:val="271"/>
        </w:trPr>
        <w:tc>
          <w:tcPr>
            <w:tcW w:w="0" w:type="auto"/>
          </w:tcPr>
          <w:p w:rsidR="00C83598" w:rsidRPr="00553E68" w:rsidRDefault="00C83598" w:rsidP="00C83598">
            <w:pPr>
              <w:jc w:val="center"/>
              <w:rPr>
                <w:szCs w:val="22"/>
                <w:highlight w:val="lightGray"/>
              </w:rPr>
            </w:pPr>
            <w:r w:rsidRPr="00553E68">
              <w:rPr>
                <w:szCs w:val="22"/>
                <w:highlight w:val="lightGray"/>
              </w:rPr>
              <w:t>NDP Announcement</w:t>
            </w:r>
          </w:p>
        </w:tc>
        <w:tc>
          <w:tcPr>
            <w:tcW w:w="0" w:type="auto"/>
          </w:tcPr>
          <w:p w:rsidR="00C83598" w:rsidRPr="00553E68" w:rsidRDefault="00C83598" w:rsidP="00C83598">
            <w:pPr>
              <w:jc w:val="center"/>
              <w:rPr>
                <w:color w:val="0070C0"/>
                <w:szCs w:val="22"/>
                <w:highlight w:val="lightGray"/>
              </w:rPr>
            </w:pPr>
            <w:r w:rsidRPr="00553E68">
              <w:rPr>
                <w:color w:val="00B0F0"/>
                <w:szCs w:val="22"/>
                <w:highlight w:val="lightGray"/>
              </w:rPr>
              <w:t>Juan Fang</w:t>
            </w:r>
            <w:r w:rsidRPr="00553E68">
              <w:rPr>
                <w:szCs w:val="22"/>
                <w:highlight w:val="lightGray"/>
              </w:rPr>
              <w:t>, Mengshi Hu, Guogang Huang, Mahmoud Kamel</w:t>
            </w:r>
          </w:p>
        </w:tc>
        <w:tc>
          <w:tcPr>
            <w:tcW w:w="3470" w:type="dxa"/>
          </w:tcPr>
          <w:p w:rsidR="00C83598" w:rsidRPr="00553E68" w:rsidRDefault="00C83598" w:rsidP="00C83598">
            <w:pPr>
              <w:jc w:val="center"/>
              <w:rPr>
                <w:szCs w:val="22"/>
                <w:highlight w:val="lightGray"/>
              </w:rPr>
            </w:pPr>
            <w:r w:rsidRPr="00553E68">
              <w:rPr>
                <w:szCs w:val="22"/>
                <w:highlight w:val="lightGray"/>
              </w:rPr>
              <w:t>You-</w:t>
            </w:r>
            <w:proofErr w:type="spellStart"/>
            <w:r w:rsidRPr="00553E68">
              <w:rPr>
                <w:szCs w:val="22"/>
                <w:highlight w:val="lightGray"/>
              </w:rPr>
              <w:t>wei</w:t>
            </w:r>
            <w:proofErr w:type="spellEnd"/>
            <w:r w:rsidRPr="00553E68">
              <w:rPr>
                <w:szCs w:val="22"/>
                <w:highlight w:val="lightGray"/>
              </w:rPr>
              <w:t xml:space="preserve"> Chen, Alice Chen, Pei Zhou, </w:t>
            </w:r>
            <w:r w:rsidRPr="00553E68">
              <w:rPr>
                <w:rFonts w:hint="eastAsia"/>
                <w:highlight w:val="lightGray"/>
              </w:rPr>
              <w:t>Jiyang</w:t>
            </w:r>
            <w:r w:rsidRPr="00553E68">
              <w:rPr>
                <w:highlight w:val="lightGray"/>
              </w:rPr>
              <w:t xml:space="preserve"> Bai</w:t>
            </w:r>
            <w:r w:rsidRPr="00553E68">
              <w:rPr>
                <w:szCs w:val="22"/>
                <w:highlight w:val="lightGray"/>
              </w:rPr>
              <w:t xml:space="preserve">, </w:t>
            </w:r>
            <w:proofErr w:type="spellStart"/>
            <w:r w:rsidRPr="00553E68">
              <w:rPr>
                <w:szCs w:val="22"/>
                <w:highlight w:val="lightGray"/>
              </w:rPr>
              <w:t>Jiayi</w:t>
            </w:r>
            <w:proofErr w:type="spellEnd"/>
            <w:r w:rsidRPr="00553E68">
              <w:rPr>
                <w:szCs w:val="22"/>
                <w:highlight w:val="lightGray"/>
              </w:rPr>
              <w:t xml:space="preserve"> Zhang, Juan Fang, Qinghua Li, Insik Jung, Sameer Vermani, Tianyu Wu</w:t>
            </w:r>
            <w:r w:rsidRPr="00553E68">
              <w:rPr>
                <w:sz w:val="24"/>
                <w:highlight w:val="lightGray"/>
                <w:lang w:eastAsia="zh-CN"/>
              </w:rPr>
              <w:t>, Alfred Asterjadhi</w:t>
            </w:r>
            <w:r w:rsidR="00316109" w:rsidRPr="00553E68">
              <w:rPr>
                <w:szCs w:val="22"/>
                <w:highlight w:val="lightGray"/>
                <w:lang w:eastAsia="zh-CN"/>
              </w:rPr>
              <w:t>, Dongguk Lim</w:t>
            </w:r>
            <w:r w:rsidR="00564684" w:rsidRPr="00553E68">
              <w:rPr>
                <w:szCs w:val="22"/>
                <w:highlight w:val="lightGray"/>
                <w:lang w:eastAsia="zh-CN"/>
              </w:rPr>
              <w:t xml:space="preserve">, Kosuke </w:t>
            </w:r>
            <w:proofErr w:type="spellStart"/>
            <w:r w:rsidR="00564684" w:rsidRPr="00553E68">
              <w:rPr>
                <w:szCs w:val="22"/>
                <w:highlight w:val="lightGray"/>
                <w:lang w:eastAsia="zh-CN"/>
              </w:rPr>
              <w:t>Aio</w:t>
            </w:r>
            <w:proofErr w:type="spellEnd"/>
            <w:r w:rsidR="00DF5615" w:rsidRPr="00553E68">
              <w:rPr>
                <w:szCs w:val="22"/>
                <w:highlight w:val="lightGray"/>
                <w:lang w:eastAsia="zh-CN"/>
              </w:rPr>
              <w:t xml:space="preserve">, Anand </w:t>
            </w:r>
            <w:proofErr w:type="spellStart"/>
            <w:r w:rsidR="00DF5615" w:rsidRPr="00553E68">
              <w:rPr>
                <w:szCs w:val="22"/>
                <w:highlight w:val="lightGray"/>
                <w:lang w:eastAsia="zh-CN"/>
              </w:rPr>
              <w:t>Jee</w:t>
            </w:r>
            <w:proofErr w:type="spellEnd"/>
            <w:r w:rsidR="00687EB0" w:rsidRPr="00553E68">
              <w:rPr>
                <w:szCs w:val="22"/>
                <w:highlight w:val="lightGray"/>
                <w:lang w:eastAsia="zh-CN"/>
              </w:rPr>
              <w:t xml:space="preserve">, </w:t>
            </w:r>
            <w:r w:rsidR="00687EB0" w:rsidRPr="00553E68">
              <w:rPr>
                <w:rFonts w:hint="eastAsia"/>
                <w:highlight w:val="lightGray"/>
              </w:rPr>
              <w:t>Mahmoud Hasabelnaby</w:t>
            </w:r>
            <w:r w:rsidR="005474D6" w:rsidRPr="00553E68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="005474D6" w:rsidRPr="00553E68">
              <w:rPr>
                <w:szCs w:val="22"/>
                <w:highlight w:val="lightGray"/>
              </w:rPr>
              <w:t xml:space="preserve"> </w:t>
            </w:r>
            <w:proofErr w:type="spellStart"/>
            <w:r w:rsidR="005474D6" w:rsidRPr="00553E68">
              <w:rPr>
                <w:szCs w:val="22"/>
                <w:highlight w:val="lightGray"/>
              </w:rPr>
              <w:t>Youhan</w:t>
            </w:r>
            <w:proofErr w:type="spellEnd"/>
            <w:r w:rsidR="005474D6" w:rsidRPr="00553E68">
              <w:rPr>
                <w:szCs w:val="22"/>
                <w:highlight w:val="lightGray"/>
              </w:rPr>
              <w:t xml:space="preserve"> Kim</w:t>
            </w:r>
            <w:r w:rsidR="0024681E">
              <w:rPr>
                <w:szCs w:val="22"/>
                <w:highlight w:val="lightGray"/>
              </w:rPr>
              <w:t xml:space="preserve">, </w:t>
            </w:r>
            <w:proofErr w:type="spellStart"/>
            <w:r w:rsidR="0024681E" w:rsidRPr="0024681E">
              <w:rPr>
                <w:szCs w:val="22"/>
                <w:highlight w:val="lightGray"/>
              </w:rPr>
              <w:t>Okan</w:t>
            </w:r>
            <w:proofErr w:type="spellEnd"/>
            <w:r w:rsidR="0024681E" w:rsidRPr="0024681E">
              <w:rPr>
                <w:szCs w:val="22"/>
                <w:highlight w:val="lightGray"/>
              </w:rPr>
              <w:t xml:space="preserve"> </w:t>
            </w:r>
            <w:proofErr w:type="spellStart"/>
            <w:r w:rsidR="0024681E" w:rsidRPr="0024681E">
              <w:rPr>
                <w:szCs w:val="22"/>
                <w:highlight w:val="lightGray"/>
              </w:rPr>
              <w:t>Mutgan</w:t>
            </w:r>
            <w:proofErr w:type="spellEnd"/>
            <w:r w:rsidR="0024681E" w:rsidRPr="0024681E">
              <w:rPr>
                <w:szCs w:val="22"/>
                <w:highlight w:val="lightGray"/>
              </w:rPr>
              <w:t xml:space="preserve">, Mario Costa, </w:t>
            </w:r>
            <w:proofErr w:type="spellStart"/>
            <w:r w:rsidR="0024681E" w:rsidRPr="0024681E">
              <w:rPr>
                <w:szCs w:val="22"/>
                <w:highlight w:val="lightGray"/>
              </w:rPr>
              <w:t>Juhyung</w:t>
            </w:r>
            <w:proofErr w:type="spellEnd"/>
            <w:r w:rsidR="0024681E" w:rsidRPr="0024681E">
              <w:rPr>
                <w:szCs w:val="22"/>
                <w:highlight w:val="lightGray"/>
              </w:rPr>
              <w:t xml:space="preserve"> Lee</w:t>
            </w:r>
            <w:r w:rsidR="0024681E" w:rsidRPr="0024681E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="0024681E" w:rsidRPr="0024681E">
              <w:rPr>
                <w:szCs w:val="22"/>
                <w:highlight w:val="lightGray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  <w:highlight w:val="lightGray"/>
              </w:rPr>
              <w:t>Shengquan Hu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A47C97">
              <w:rPr>
                <w:szCs w:val="22"/>
                <w:highlight w:val="lightGray"/>
              </w:rPr>
              <w:t>, Jason Yuchen Guo</w:t>
            </w:r>
            <w:r w:rsidR="00A61867" w:rsidRPr="00A61867">
              <w:rPr>
                <w:szCs w:val="22"/>
                <w:highlight w:val="lightGray"/>
              </w:rPr>
              <w:t>, Ying Wang</w:t>
            </w:r>
          </w:p>
        </w:tc>
        <w:tc>
          <w:tcPr>
            <w:tcW w:w="2342" w:type="dxa"/>
          </w:tcPr>
          <w:p w:rsidR="00C83598" w:rsidRPr="00553E68" w:rsidRDefault="00C83598" w:rsidP="00C83598">
            <w:pPr>
              <w:rPr>
                <w:b/>
                <w:bCs/>
                <w:szCs w:val="22"/>
                <w:highlight w:val="lightGray"/>
              </w:rPr>
            </w:pPr>
            <w:r w:rsidRPr="00553E68">
              <w:rPr>
                <w:rFonts w:hint="eastAsia"/>
                <w:szCs w:val="22"/>
                <w:highlight w:val="lightGray"/>
                <w:lang w:eastAsia="zh-CN"/>
              </w:rPr>
              <w:t>F</w:t>
            </w:r>
            <w:r w:rsidRPr="00553E68">
              <w:rPr>
                <w:szCs w:val="22"/>
                <w:highlight w:val="lightGray"/>
                <w:lang w:eastAsia="zh-CN"/>
              </w:rPr>
              <w:t>or further discussion</w:t>
            </w:r>
          </w:p>
        </w:tc>
      </w:tr>
      <w:tr w:rsidR="00FA1CF4" w:rsidRPr="00BD31D6" w:rsidTr="00FB4F09">
        <w:trPr>
          <w:trHeight w:val="271"/>
        </w:trPr>
        <w:tc>
          <w:tcPr>
            <w:tcW w:w="0" w:type="auto"/>
          </w:tcPr>
          <w:p w:rsidR="00FA1CF4" w:rsidRPr="00DA7CE6" w:rsidRDefault="00FA1CF4" w:rsidP="00FA1CF4">
            <w:pPr>
              <w:jc w:val="center"/>
              <w:rPr>
                <w:szCs w:val="22"/>
                <w:highlight w:val="yellow"/>
                <w:lang w:eastAsia="zh-CN"/>
              </w:rPr>
            </w:pPr>
            <w:r w:rsidRPr="00191227">
              <w:rPr>
                <w:szCs w:val="22"/>
                <w:highlight w:val="green"/>
              </w:rPr>
              <w:t xml:space="preserve">Sounding </w:t>
            </w:r>
            <w:r>
              <w:rPr>
                <w:szCs w:val="22"/>
                <w:highlight w:val="green"/>
              </w:rPr>
              <w:t>procedure</w:t>
            </w:r>
          </w:p>
        </w:tc>
        <w:tc>
          <w:tcPr>
            <w:tcW w:w="0" w:type="auto"/>
          </w:tcPr>
          <w:p w:rsidR="00FA1CF4" w:rsidRDefault="00FA1CF4" w:rsidP="00FA1CF4">
            <w:pPr>
              <w:jc w:val="center"/>
              <w:rPr>
                <w:szCs w:val="22"/>
              </w:rPr>
            </w:pPr>
            <w:proofErr w:type="spellStart"/>
            <w:r w:rsidRPr="004F41B6">
              <w:rPr>
                <w:szCs w:val="22"/>
              </w:rPr>
              <w:t>Youwei</w:t>
            </w:r>
            <w:proofErr w:type="spellEnd"/>
            <w:r w:rsidRPr="004F41B6">
              <w:rPr>
                <w:szCs w:val="22"/>
              </w:rPr>
              <w:t xml:space="preserve"> Chen</w:t>
            </w:r>
          </w:p>
          <w:p w:rsidR="00EA5BD3" w:rsidRDefault="00EA5BD3" w:rsidP="00FA1CF4">
            <w:pPr>
              <w:jc w:val="center"/>
              <w:rPr>
                <w:color w:val="00B0F0"/>
                <w:szCs w:val="22"/>
              </w:rPr>
            </w:pPr>
            <w:hyperlink r:id="rId14" w:history="1">
              <w:r w:rsidRPr="00A27B14">
                <w:rPr>
                  <w:rStyle w:val="a6"/>
                  <w:szCs w:val="22"/>
                </w:rPr>
                <w:t>You-Wei.Chen@mediatek.com</w:t>
              </w:r>
            </w:hyperlink>
          </w:p>
          <w:p w:rsidR="00EA5BD3" w:rsidRPr="00EA5BD3" w:rsidRDefault="00EA5BD3" w:rsidP="00FA1CF4">
            <w:pPr>
              <w:jc w:val="center"/>
              <w:rPr>
                <w:color w:val="00B0F0"/>
                <w:szCs w:val="22"/>
              </w:rPr>
            </w:pPr>
          </w:p>
        </w:tc>
        <w:tc>
          <w:tcPr>
            <w:tcW w:w="3470" w:type="dxa"/>
          </w:tcPr>
          <w:p w:rsidR="00FA1CF4" w:rsidRDefault="00FA1CF4" w:rsidP="00FA1CF4">
            <w:pPr>
              <w:jc w:val="center"/>
              <w:rPr>
                <w:szCs w:val="22"/>
              </w:rPr>
            </w:pPr>
            <w:proofErr w:type="spellStart"/>
            <w:r w:rsidRPr="007F58CA">
              <w:rPr>
                <w:szCs w:val="22"/>
              </w:rPr>
              <w:t>Insik</w:t>
            </w:r>
            <w:proofErr w:type="spellEnd"/>
            <w:r w:rsidRPr="007F58CA">
              <w:rPr>
                <w:szCs w:val="22"/>
              </w:rPr>
              <w:t xml:space="preserve"> Jung</w:t>
            </w:r>
            <w:r w:rsidRPr="007F58CA">
              <w:rPr>
                <w:color w:val="000000"/>
                <w:szCs w:val="22"/>
                <w:shd w:val="clear" w:color="auto" w:fill="FFFFFF"/>
              </w:rPr>
              <w:t xml:space="preserve"> </w:t>
            </w:r>
            <w:proofErr w:type="spellStart"/>
            <w:r w:rsidRPr="007F58CA">
              <w:rPr>
                <w:szCs w:val="22"/>
              </w:rPr>
              <w:t>Jiayi</w:t>
            </w:r>
            <w:proofErr w:type="spellEnd"/>
            <w:r w:rsidRPr="007F58CA">
              <w:rPr>
                <w:szCs w:val="22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r w:rsidRPr="0047397E">
              <w:rPr>
                <w:szCs w:val="22"/>
              </w:rPr>
              <w:t>Leonardo Lanante</w:t>
            </w:r>
            <w:r>
              <w:rPr>
                <w:szCs w:val="22"/>
              </w:rPr>
              <w:t xml:space="preserve">, </w:t>
            </w:r>
            <w:r w:rsidRPr="0071611E">
              <w:rPr>
                <w:szCs w:val="22"/>
              </w:rPr>
              <w:t>Bo Cao</w:t>
            </w:r>
            <w:r>
              <w:rPr>
                <w:szCs w:val="22"/>
              </w:rPr>
              <w:t xml:space="preserve">, </w:t>
            </w:r>
            <w:proofErr w:type="spellStart"/>
            <w:r w:rsidRPr="00787267">
              <w:rPr>
                <w:szCs w:val="22"/>
              </w:rPr>
              <w:t>Qisheng</w:t>
            </w:r>
            <w:proofErr w:type="spellEnd"/>
            <w:r w:rsidRPr="00787267">
              <w:rPr>
                <w:szCs w:val="22"/>
              </w:rPr>
              <w:t xml:space="preserve"> Huang</w:t>
            </w:r>
            <w:r>
              <w:rPr>
                <w:szCs w:val="22"/>
              </w:rPr>
              <w:t xml:space="preserve">, </w:t>
            </w:r>
            <w:r w:rsidRPr="004C60FB">
              <w:rPr>
                <w:szCs w:val="22"/>
              </w:rPr>
              <w:t>Yun Li</w:t>
            </w:r>
            <w:r>
              <w:rPr>
                <w:szCs w:val="22"/>
              </w:rPr>
              <w:t xml:space="preserve">, </w:t>
            </w:r>
            <w:r w:rsidRPr="00C52FCB">
              <w:rPr>
                <w:szCs w:val="22"/>
              </w:rPr>
              <w:t xml:space="preserve">Dana </w:t>
            </w:r>
            <w:proofErr w:type="spellStart"/>
            <w:r w:rsidRPr="00C52FCB">
              <w:rPr>
                <w:szCs w:val="22"/>
              </w:rPr>
              <w:t>Ciochina</w:t>
            </w:r>
            <w:proofErr w:type="spellEnd"/>
            <w:r>
              <w:rPr>
                <w:szCs w:val="22"/>
              </w:rPr>
              <w:t xml:space="preserve">, Pei Zhou, </w:t>
            </w:r>
            <w:r>
              <w:rPr>
                <w:rFonts w:hint="eastAsia"/>
              </w:rPr>
              <w:t>Alice Chen</w:t>
            </w:r>
            <w:r>
              <w:t xml:space="preserve">, </w:t>
            </w:r>
            <w:r w:rsidRPr="00FC3C22">
              <w:t>Eunsung Jeon</w:t>
            </w:r>
            <w:r>
              <w:rPr>
                <w:szCs w:val="22"/>
              </w:rPr>
              <w:t xml:space="preserve">, Qinghua Li, </w:t>
            </w:r>
            <w:r w:rsidRPr="00F353A4">
              <w:rPr>
                <w:szCs w:val="22"/>
              </w:rPr>
              <w:t>Sameer Vermani</w:t>
            </w:r>
            <w:r>
              <w:rPr>
                <w:szCs w:val="22"/>
              </w:rPr>
              <w:t>, Tianyu Wu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Jianhan Liu</w:t>
            </w:r>
            <w:r w:rsidRPr="00316109">
              <w:rPr>
                <w:szCs w:val="22"/>
                <w:lang w:eastAsia="zh-CN"/>
              </w:rPr>
              <w:t>, Dongguk Lim</w:t>
            </w:r>
            <w:r w:rsidRPr="00564684">
              <w:rPr>
                <w:szCs w:val="22"/>
                <w:lang w:eastAsia="zh-CN"/>
              </w:rPr>
              <w:t>, Mahmoud Kamel</w:t>
            </w:r>
            <w:r w:rsidRPr="003E0BE4">
              <w:rPr>
                <w:szCs w:val="22"/>
                <w:lang w:eastAsia="zh-CN"/>
              </w:rPr>
              <w:t xml:space="preserve">, Kosuke </w:t>
            </w:r>
            <w:proofErr w:type="spellStart"/>
            <w:r w:rsidRPr="003E0BE4">
              <w:rPr>
                <w:szCs w:val="22"/>
                <w:lang w:eastAsia="zh-CN"/>
              </w:rPr>
              <w:t>Aio</w:t>
            </w:r>
            <w:proofErr w:type="spellEnd"/>
            <w:r w:rsidRPr="00372799">
              <w:rPr>
                <w:szCs w:val="22"/>
                <w:lang w:eastAsia="zh-CN"/>
              </w:rPr>
              <w:t>, Rui Yang</w:t>
            </w:r>
            <w:r>
              <w:rPr>
                <w:szCs w:val="22"/>
                <w:lang w:eastAsia="zh-CN"/>
              </w:rPr>
              <w:t xml:space="preserve">, </w:t>
            </w:r>
            <w:r w:rsidRPr="00DF5615">
              <w:rPr>
                <w:szCs w:val="22"/>
                <w:lang w:eastAsia="zh-CN"/>
              </w:rPr>
              <w:t xml:space="preserve">Anand </w:t>
            </w:r>
            <w:proofErr w:type="spellStart"/>
            <w:r w:rsidRPr="00DF5615">
              <w:rPr>
                <w:szCs w:val="22"/>
                <w:lang w:eastAsia="zh-CN"/>
              </w:rPr>
              <w:t>Jee</w:t>
            </w:r>
            <w:proofErr w:type="spellEnd"/>
            <w:r>
              <w:rPr>
                <w:szCs w:val="22"/>
              </w:rPr>
              <w:t>, Bo Sun</w:t>
            </w:r>
            <w:r w:rsidRPr="00C949A3">
              <w:rPr>
                <w:szCs w:val="22"/>
              </w:rPr>
              <w:t>, Genadiy Tsodik</w:t>
            </w:r>
            <w:r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Pr="005474D6">
              <w:rPr>
                <w:szCs w:val="22"/>
                <w:lang w:eastAsia="zh-CN"/>
              </w:rPr>
              <w:t>Youhan</w:t>
            </w:r>
            <w:proofErr w:type="spellEnd"/>
            <w:r w:rsidRPr="005474D6">
              <w:rPr>
                <w:szCs w:val="22"/>
                <w:lang w:eastAsia="zh-CN"/>
              </w:rPr>
              <w:t xml:space="preserve"> Kim</w:t>
            </w:r>
            <w:r w:rsidR="0024681E">
              <w:rPr>
                <w:szCs w:val="22"/>
                <w:lang w:eastAsia="zh-CN"/>
              </w:rPr>
              <w:t xml:space="preserve">, </w:t>
            </w:r>
            <w:proofErr w:type="spellStart"/>
            <w:r w:rsidR="0024681E" w:rsidRPr="0024681E">
              <w:rPr>
                <w:szCs w:val="22"/>
                <w:lang w:eastAsia="zh-CN"/>
              </w:rPr>
              <w:t>Okan</w:t>
            </w:r>
            <w:proofErr w:type="spellEnd"/>
            <w:r w:rsidR="0024681E" w:rsidRPr="0024681E">
              <w:rPr>
                <w:szCs w:val="22"/>
                <w:lang w:eastAsia="zh-CN"/>
              </w:rPr>
              <w:t xml:space="preserve"> </w:t>
            </w:r>
            <w:proofErr w:type="spellStart"/>
            <w:r w:rsidR="0024681E" w:rsidRPr="0024681E">
              <w:rPr>
                <w:szCs w:val="22"/>
                <w:lang w:eastAsia="zh-CN"/>
              </w:rPr>
              <w:t>Mutgan</w:t>
            </w:r>
            <w:proofErr w:type="spellEnd"/>
            <w:r w:rsidR="0024681E" w:rsidRPr="0024681E">
              <w:rPr>
                <w:szCs w:val="22"/>
                <w:lang w:eastAsia="zh-CN"/>
              </w:rPr>
              <w:t xml:space="preserve">, Mario Costa, </w:t>
            </w:r>
            <w:proofErr w:type="spellStart"/>
            <w:r w:rsidR="0024681E" w:rsidRPr="0024681E">
              <w:rPr>
                <w:szCs w:val="22"/>
                <w:lang w:eastAsia="zh-CN"/>
              </w:rPr>
              <w:t>Juhyung</w:t>
            </w:r>
            <w:proofErr w:type="spellEnd"/>
            <w:r w:rsidR="0024681E" w:rsidRPr="0024681E">
              <w:rPr>
                <w:szCs w:val="22"/>
                <w:lang w:eastAsia="zh-CN"/>
              </w:rPr>
              <w:t xml:space="preserve"> Lee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02CD8" w:rsidRPr="00602CD8">
              <w:rPr>
                <w:szCs w:val="22"/>
              </w:rPr>
              <w:t>, Alfred Asterjadhi</w:t>
            </w:r>
            <w:r w:rsidR="006E6888">
              <w:rPr>
                <w:szCs w:val="22"/>
              </w:rPr>
              <w:t>, Ross Jian Yu</w:t>
            </w:r>
            <w:r w:rsidR="00A47C97" w:rsidRPr="00A47C97">
              <w:rPr>
                <w:szCs w:val="22"/>
              </w:rPr>
              <w:t>, Jason Yuchen Guo</w:t>
            </w:r>
            <w:r w:rsidR="00EA5BD3" w:rsidRPr="00EA5BD3">
              <w:rPr>
                <w:szCs w:val="22"/>
              </w:rPr>
              <w:t>, Hanqing Lou</w:t>
            </w:r>
            <w:r w:rsidR="00A61867" w:rsidRPr="00A61867">
              <w:rPr>
                <w:szCs w:val="22"/>
              </w:rPr>
              <w:t>, Ying Wang</w:t>
            </w:r>
            <w:r w:rsidR="00656D05" w:rsidRPr="00656D05">
              <w:rPr>
                <w:szCs w:val="22"/>
              </w:rPr>
              <w:t>, Xiaofei Wang</w:t>
            </w:r>
          </w:p>
        </w:tc>
        <w:tc>
          <w:tcPr>
            <w:tcW w:w="2342" w:type="dxa"/>
          </w:tcPr>
          <w:p w:rsidR="00FA1CF4" w:rsidRDefault="00FA1CF4" w:rsidP="00FA1CF4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oved from PHY to Joint regarding the procedure</w:t>
            </w:r>
          </w:p>
        </w:tc>
      </w:tr>
      <w:tr w:rsidR="00C83598" w:rsidRPr="00BD31D6" w:rsidTr="00FB4F09">
        <w:trPr>
          <w:trHeight w:val="271"/>
        </w:trPr>
        <w:tc>
          <w:tcPr>
            <w:tcW w:w="0" w:type="auto"/>
          </w:tcPr>
          <w:p w:rsidR="00C83598" w:rsidRPr="00DA7CE6" w:rsidRDefault="00C83598" w:rsidP="00C83598">
            <w:pPr>
              <w:jc w:val="center"/>
              <w:rPr>
                <w:szCs w:val="22"/>
                <w:highlight w:val="yellow"/>
              </w:rPr>
            </w:pPr>
            <w:r w:rsidRPr="00553E68">
              <w:rPr>
                <w:szCs w:val="22"/>
                <w:highlight w:val="green"/>
              </w:rPr>
              <w:t xml:space="preserve">Nominal packet padding </w:t>
            </w:r>
            <w:r w:rsidRPr="00553E68">
              <w:rPr>
                <w:szCs w:val="22"/>
                <w:highlight w:val="green"/>
              </w:rPr>
              <w:lastRenderedPageBreak/>
              <w:t>values selection rules</w:t>
            </w:r>
          </w:p>
        </w:tc>
        <w:tc>
          <w:tcPr>
            <w:tcW w:w="0" w:type="auto"/>
          </w:tcPr>
          <w:p w:rsidR="00C83598" w:rsidRDefault="00C83598" w:rsidP="00C83598">
            <w:pPr>
              <w:jc w:val="center"/>
              <w:rPr>
                <w:szCs w:val="22"/>
                <w:lang w:eastAsia="zh-CN"/>
              </w:rPr>
            </w:pPr>
            <w:proofErr w:type="spellStart"/>
            <w:r>
              <w:rPr>
                <w:rFonts w:hint="eastAsia"/>
                <w:szCs w:val="22"/>
                <w:lang w:eastAsia="zh-CN"/>
              </w:rPr>
              <w:lastRenderedPageBreak/>
              <w:t>M</w:t>
            </w:r>
            <w:r>
              <w:rPr>
                <w:szCs w:val="22"/>
                <w:lang w:eastAsia="zh-CN"/>
              </w:rPr>
              <w:t>engshi</w:t>
            </w:r>
            <w:proofErr w:type="spellEnd"/>
            <w:r>
              <w:rPr>
                <w:szCs w:val="22"/>
                <w:lang w:eastAsia="zh-CN"/>
              </w:rPr>
              <w:t xml:space="preserve"> Hu</w:t>
            </w:r>
          </w:p>
          <w:p w:rsidR="00EA5BD3" w:rsidRDefault="00EA5BD3" w:rsidP="00C83598">
            <w:pPr>
              <w:jc w:val="center"/>
              <w:rPr>
                <w:color w:val="00B0F0"/>
                <w:szCs w:val="22"/>
              </w:rPr>
            </w:pPr>
            <w:hyperlink r:id="rId15" w:history="1">
              <w:r w:rsidRPr="00A27B14">
                <w:rPr>
                  <w:rStyle w:val="a6"/>
                  <w:szCs w:val="22"/>
                </w:rPr>
                <w:t>humengshi@huawei.com</w:t>
              </w:r>
            </w:hyperlink>
          </w:p>
          <w:p w:rsidR="00EA5BD3" w:rsidRPr="00EA5BD3" w:rsidRDefault="00EA5BD3" w:rsidP="00C83598">
            <w:pPr>
              <w:jc w:val="center"/>
              <w:rPr>
                <w:color w:val="00B0F0"/>
                <w:szCs w:val="22"/>
              </w:rPr>
            </w:pPr>
          </w:p>
        </w:tc>
        <w:tc>
          <w:tcPr>
            <w:tcW w:w="3470" w:type="dxa"/>
          </w:tcPr>
          <w:p w:rsidR="00C83598" w:rsidRDefault="00C83598" w:rsidP="00C83598">
            <w:pPr>
              <w:jc w:val="center"/>
              <w:rPr>
                <w:szCs w:val="22"/>
              </w:rPr>
            </w:pPr>
            <w:r w:rsidRPr="00FC7E31">
              <w:rPr>
                <w:szCs w:val="22"/>
              </w:rPr>
              <w:t xml:space="preserve">Eugene </w:t>
            </w:r>
            <w:proofErr w:type="spellStart"/>
            <w:r w:rsidRPr="00FC7E31">
              <w:rPr>
                <w:szCs w:val="22"/>
              </w:rPr>
              <w:t>Baik</w:t>
            </w:r>
            <w:proofErr w:type="spellEnd"/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</w:t>
            </w:r>
            <w:proofErr w:type="spellStart"/>
            <w:r w:rsidR="005474D6" w:rsidRPr="005474D6">
              <w:rPr>
                <w:szCs w:val="22"/>
              </w:rPr>
              <w:t>Youhan</w:t>
            </w:r>
            <w:proofErr w:type="spellEnd"/>
            <w:r w:rsidR="005474D6" w:rsidRPr="005474D6">
              <w:rPr>
                <w:szCs w:val="22"/>
              </w:rPr>
              <w:t xml:space="preserve"> Kim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02CD8">
              <w:rPr>
                <w:szCs w:val="22"/>
              </w:rPr>
              <w:t>, Juan Fang</w:t>
            </w:r>
            <w:r w:rsidR="006E6888">
              <w:rPr>
                <w:szCs w:val="22"/>
              </w:rPr>
              <w:t>, Ross Jian Yu</w:t>
            </w:r>
          </w:p>
        </w:tc>
        <w:tc>
          <w:tcPr>
            <w:tcW w:w="2342" w:type="dxa"/>
          </w:tcPr>
          <w:p w:rsidR="00C83598" w:rsidRPr="007F58CA" w:rsidRDefault="00C83598" w:rsidP="00553E68">
            <w:pPr>
              <w:rPr>
                <w:szCs w:val="22"/>
                <w:lang w:eastAsia="zh-CN"/>
              </w:rPr>
            </w:pPr>
          </w:p>
        </w:tc>
      </w:tr>
      <w:tr w:rsidR="00C83598" w:rsidRPr="00BD31D6" w:rsidTr="00FB4F09">
        <w:trPr>
          <w:trHeight w:val="271"/>
        </w:trPr>
        <w:tc>
          <w:tcPr>
            <w:tcW w:w="0" w:type="auto"/>
          </w:tcPr>
          <w:p w:rsidR="00C83598" w:rsidRPr="00DA7CE6" w:rsidRDefault="00C83598" w:rsidP="00C83598">
            <w:pPr>
              <w:jc w:val="center"/>
              <w:rPr>
                <w:szCs w:val="22"/>
                <w:highlight w:val="yellow"/>
              </w:rPr>
            </w:pPr>
            <w:r w:rsidRPr="00553E68">
              <w:rPr>
                <w:szCs w:val="22"/>
                <w:highlight w:val="green"/>
              </w:rPr>
              <w:t>PICS (Annex B)</w:t>
            </w:r>
          </w:p>
        </w:tc>
        <w:tc>
          <w:tcPr>
            <w:tcW w:w="0" w:type="auto"/>
          </w:tcPr>
          <w:p w:rsidR="00C83598" w:rsidRDefault="00C83598" w:rsidP="00C83598">
            <w:pPr>
              <w:jc w:val="center"/>
              <w:rPr>
                <w:szCs w:val="22"/>
              </w:rPr>
            </w:pPr>
            <w:r w:rsidRPr="00BD31D6">
              <w:rPr>
                <w:szCs w:val="22"/>
              </w:rPr>
              <w:t>Edward Au</w:t>
            </w:r>
          </w:p>
          <w:p w:rsidR="00EA5BD3" w:rsidRDefault="00EA5BD3" w:rsidP="00C83598">
            <w:pPr>
              <w:jc w:val="center"/>
              <w:rPr>
                <w:color w:val="0070C0"/>
                <w:szCs w:val="22"/>
              </w:rPr>
            </w:pPr>
            <w:hyperlink r:id="rId16" w:history="1">
              <w:r w:rsidRPr="00A27B14">
                <w:rPr>
                  <w:rStyle w:val="a6"/>
                  <w:szCs w:val="22"/>
                </w:rPr>
                <w:t>edward.ks.au@gmail.com</w:t>
              </w:r>
            </w:hyperlink>
          </w:p>
          <w:p w:rsidR="00EA5BD3" w:rsidRPr="00EA5BD3" w:rsidRDefault="00EA5BD3" w:rsidP="00C83598">
            <w:pPr>
              <w:jc w:val="center"/>
              <w:rPr>
                <w:color w:val="0070C0"/>
                <w:szCs w:val="22"/>
              </w:rPr>
            </w:pPr>
          </w:p>
        </w:tc>
        <w:tc>
          <w:tcPr>
            <w:tcW w:w="3470" w:type="dxa"/>
          </w:tcPr>
          <w:p w:rsidR="00C83598" w:rsidRPr="00BD31D6" w:rsidRDefault="00C83598" w:rsidP="00C83598">
            <w:pPr>
              <w:jc w:val="center"/>
              <w:rPr>
                <w:szCs w:val="22"/>
              </w:rPr>
            </w:pPr>
            <w:r w:rsidRPr="00BD31D6">
              <w:rPr>
                <w:szCs w:val="22"/>
              </w:rPr>
              <w:t>Alfred Asterjadhi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</w:t>
            </w:r>
            <w:proofErr w:type="spellStart"/>
            <w:r w:rsidR="005474D6" w:rsidRPr="005474D6">
              <w:rPr>
                <w:szCs w:val="22"/>
              </w:rPr>
              <w:t>Youhan</w:t>
            </w:r>
            <w:proofErr w:type="spellEnd"/>
            <w:r w:rsidR="005474D6" w:rsidRPr="005474D6">
              <w:rPr>
                <w:szCs w:val="22"/>
              </w:rPr>
              <w:t xml:space="preserve"> Kim</w:t>
            </w:r>
            <w:r w:rsidR="00BD1CA8" w:rsidRPr="00BD1CA8">
              <w:rPr>
                <w:szCs w:val="22"/>
              </w:rPr>
              <w:t xml:space="preserve">, Eugene </w:t>
            </w:r>
            <w:proofErr w:type="spellStart"/>
            <w:r w:rsidR="00BD1CA8" w:rsidRPr="00BD1CA8">
              <w:rPr>
                <w:szCs w:val="22"/>
              </w:rPr>
              <w:t>Baik</w:t>
            </w:r>
            <w:proofErr w:type="spellEnd"/>
            <w:r w:rsidR="006E6888">
              <w:rPr>
                <w:szCs w:val="22"/>
              </w:rPr>
              <w:t>, Ross Jian Yu</w:t>
            </w:r>
          </w:p>
        </w:tc>
        <w:tc>
          <w:tcPr>
            <w:tcW w:w="2342" w:type="dxa"/>
          </w:tcPr>
          <w:p w:rsidR="00C83598" w:rsidRDefault="00C83598" w:rsidP="00C83598">
            <w:pPr>
              <w:jc w:val="center"/>
              <w:rPr>
                <w:szCs w:val="22"/>
                <w:lang w:eastAsia="zh-CN"/>
              </w:rPr>
            </w:pPr>
          </w:p>
        </w:tc>
      </w:tr>
      <w:tr w:rsidR="00C83598" w:rsidRPr="00BD31D6" w:rsidTr="00FB4F09">
        <w:trPr>
          <w:trHeight w:val="271"/>
        </w:trPr>
        <w:tc>
          <w:tcPr>
            <w:tcW w:w="0" w:type="auto"/>
          </w:tcPr>
          <w:p w:rsidR="00C83598" w:rsidRPr="00DA7CE6" w:rsidRDefault="00C83598" w:rsidP="00C83598">
            <w:pPr>
              <w:jc w:val="center"/>
              <w:rPr>
                <w:szCs w:val="22"/>
                <w:highlight w:val="yellow"/>
              </w:rPr>
            </w:pPr>
            <w:r w:rsidRPr="001439E8">
              <w:rPr>
                <w:szCs w:val="22"/>
                <w:highlight w:val="green"/>
                <w:lang w:eastAsia="zh-CN"/>
              </w:rPr>
              <w:t>MAC and PHY MIB</w:t>
            </w:r>
            <w:r w:rsidRPr="001439E8">
              <w:rPr>
                <w:rFonts w:hint="eastAsia"/>
                <w:szCs w:val="22"/>
                <w:highlight w:val="green"/>
                <w:lang w:eastAsia="zh-CN"/>
              </w:rPr>
              <w:t xml:space="preserve"> </w:t>
            </w:r>
            <w:r w:rsidRPr="001439E8">
              <w:rPr>
                <w:szCs w:val="22"/>
                <w:highlight w:val="green"/>
                <w:lang w:eastAsia="zh-CN"/>
              </w:rPr>
              <w:t>(</w:t>
            </w:r>
            <w:r w:rsidRPr="001439E8">
              <w:rPr>
                <w:rFonts w:hint="eastAsia"/>
                <w:szCs w:val="22"/>
                <w:highlight w:val="green"/>
                <w:lang w:eastAsia="zh-CN"/>
              </w:rPr>
              <w:t>Annex</w:t>
            </w:r>
            <w:r w:rsidRPr="001439E8">
              <w:rPr>
                <w:szCs w:val="22"/>
                <w:highlight w:val="green"/>
                <w:lang w:eastAsia="zh-CN"/>
              </w:rPr>
              <w:t xml:space="preserve"> C</w:t>
            </w:r>
            <w:r w:rsidRPr="001439E8">
              <w:rPr>
                <w:rFonts w:hint="eastAsia"/>
                <w:szCs w:val="22"/>
                <w:highlight w:val="green"/>
                <w:lang w:eastAsia="zh-CN"/>
              </w:rPr>
              <w:t>)</w:t>
            </w:r>
          </w:p>
        </w:tc>
        <w:tc>
          <w:tcPr>
            <w:tcW w:w="0" w:type="auto"/>
          </w:tcPr>
          <w:p w:rsidR="00C83598" w:rsidRDefault="00DF5615" w:rsidP="00C83598">
            <w:pPr>
              <w:jc w:val="center"/>
              <w:rPr>
                <w:szCs w:val="22"/>
              </w:rPr>
            </w:pPr>
            <w:r w:rsidRPr="00553E68">
              <w:rPr>
                <w:szCs w:val="22"/>
              </w:rPr>
              <w:t>Li Quan</w:t>
            </w:r>
          </w:p>
          <w:p w:rsidR="00EA5BD3" w:rsidRDefault="00EA5BD3" w:rsidP="00C83598">
            <w:pPr>
              <w:jc w:val="center"/>
              <w:rPr>
                <w:szCs w:val="22"/>
              </w:rPr>
            </w:pPr>
            <w:hyperlink r:id="rId17" w:history="1">
              <w:r w:rsidRPr="00A27B14">
                <w:rPr>
                  <w:rStyle w:val="a6"/>
                  <w:szCs w:val="22"/>
                </w:rPr>
                <w:t>quan.li@zte.com.cn</w:t>
              </w:r>
            </w:hyperlink>
          </w:p>
          <w:p w:rsidR="00EA5BD3" w:rsidRPr="00EA5BD3" w:rsidRDefault="00EA5BD3" w:rsidP="00C83598">
            <w:pPr>
              <w:jc w:val="center"/>
              <w:rPr>
                <w:szCs w:val="22"/>
              </w:rPr>
            </w:pPr>
          </w:p>
        </w:tc>
        <w:tc>
          <w:tcPr>
            <w:tcW w:w="3470" w:type="dxa"/>
          </w:tcPr>
          <w:p w:rsidR="00C83598" w:rsidRPr="00BD31D6" w:rsidRDefault="005474D6" w:rsidP="00C83598">
            <w:pPr>
              <w:jc w:val="center"/>
              <w:rPr>
                <w:szCs w:val="22"/>
              </w:rPr>
            </w:pPr>
            <w:proofErr w:type="spellStart"/>
            <w:r w:rsidRPr="005474D6">
              <w:rPr>
                <w:szCs w:val="22"/>
              </w:rPr>
              <w:t>Youhan</w:t>
            </w:r>
            <w:proofErr w:type="spellEnd"/>
            <w:r w:rsidRPr="005474D6">
              <w:rPr>
                <w:szCs w:val="22"/>
              </w:rPr>
              <w:t xml:space="preserve"> Kim</w:t>
            </w:r>
            <w:r w:rsidR="00CB1BE6" w:rsidRPr="00CB1BE6">
              <w:rPr>
                <w:szCs w:val="22"/>
              </w:rPr>
              <w:t xml:space="preserve">, Eugene </w:t>
            </w:r>
            <w:proofErr w:type="spellStart"/>
            <w:r w:rsidR="00CB1BE6" w:rsidRPr="00CB1BE6">
              <w:rPr>
                <w:szCs w:val="22"/>
              </w:rPr>
              <w:t>Baik</w:t>
            </w:r>
            <w:proofErr w:type="spellEnd"/>
            <w:r w:rsidR="006E6888">
              <w:rPr>
                <w:szCs w:val="22"/>
              </w:rPr>
              <w:t>, Ross Jian Yu</w:t>
            </w:r>
            <w:r w:rsidR="00EA5BD3">
              <w:rPr>
                <w:szCs w:val="22"/>
              </w:rPr>
              <w:t>, Edward Au</w:t>
            </w:r>
          </w:p>
        </w:tc>
        <w:tc>
          <w:tcPr>
            <w:tcW w:w="2342" w:type="dxa"/>
          </w:tcPr>
          <w:p w:rsidR="00C83598" w:rsidRDefault="00C83598" w:rsidP="00C83598">
            <w:pPr>
              <w:jc w:val="center"/>
              <w:rPr>
                <w:szCs w:val="22"/>
                <w:lang w:eastAsia="zh-CN"/>
              </w:rPr>
            </w:pPr>
          </w:p>
        </w:tc>
      </w:tr>
    </w:tbl>
    <w:p w:rsidR="00092351" w:rsidRDefault="00092351" w:rsidP="00092351">
      <w:pPr>
        <w:rPr>
          <w:lang w:eastAsia="zh-CN"/>
        </w:rPr>
      </w:pPr>
    </w:p>
    <w:p w:rsidR="003832ED" w:rsidRPr="00A71B86" w:rsidRDefault="003832ED" w:rsidP="003832ED">
      <w:pPr>
        <w:pStyle w:val="1"/>
        <w:rPr>
          <w:rFonts w:ascii="Times New Roman" w:hAnsi="Times New Roman"/>
          <w:sz w:val="24"/>
        </w:rPr>
      </w:pPr>
      <w:r w:rsidRPr="00A71B86">
        <w:rPr>
          <w:rFonts w:ascii="Times New Roman" w:hAnsi="Times New Roman"/>
          <w:sz w:val="24"/>
        </w:rPr>
        <w:t>MAC Subclauses</w:t>
      </w:r>
    </w:p>
    <w:p w:rsidR="003832ED" w:rsidRDefault="003832ED" w:rsidP="003832ED"/>
    <w:tbl>
      <w:tblPr>
        <w:tblStyle w:val="af2"/>
        <w:tblW w:w="0" w:type="auto"/>
        <w:tblInd w:w="-705" w:type="dxa"/>
        <w:tblLook w:val="04A0" w:firstRow="1" w:lastRow="0" w:firstColumn="1" w:lastColumn="0" w:noHBand="0" w:noVBand="1"/>
      </w:tblPr>
      <w:tblGrid>
        <w:gridCol w:w="1438"/>
        <w:gridCol w:w="2900"/>
        <w:gridCol w:w="3781"/>
        <w:gridCol w:w="1936"/>
      </w:tblGrid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Pr="00BD31D6" w:rsidRDefault="000A4151" w:rsidP="00BD1CA8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SFD Topic</w:t>
            </w:r>
          </w:p>
        </w:tc>
        <w:tc>
          <w:tcPr>
            <w:tcW w:w="1484" w:type="dxa"/>
          </w:tcPr>
          <w:p w:rsidR="000A4151" w:rsidRPr="00BD31D6" w:rsidRDefault="000A4151" w:rsidP="00BD1CA8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POC (in alphabetical order of family name)</w:t>
            </w:r>
          </w:p>
        </w:tc>
        <w:tc>
          <w:tcPr>
            <w:tcW w:w="4536" w:type="dxa"/>
          </w:tcPr>
          <w:p w:rsidR="000A4151" w:rsidRPr="00BD31D6" w:rsidRDefault="000A4151" w:rsidP="00BD1CA8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TTT</w:t>
            </w:r>
          </w:p>
        </w:tc>
        <w:tc>
          <w:tcPr>
            <w:tcW w:w="2125" w:type="dxa"/>
          </w:tcPr>
          <w:p w:rsidR="000A4151" w:rsidRPr="00BD31D6" w:rsidRDefault="000A4151" w:rsidP="00BD1CA8">
            <w:pPr>
              <w:jc w:val="center"/>
              <w:rPr>
                <w:szCs w:val="22"/>
              </w:rPr>
            </w:pPr>
            <w:r w:rsidRPr="00BD31D6">
              <w:rPr>
                <w:b/>
                <w:bCs/>
                <w:szCs w:val="22"/>
              </w:rPr>
              <w:t>Notes</w:t>
            </w:r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BD31D6" w:rsidRDefault="000A4151" w:rsidP="00BD1CA8">
            <w:pPr>
              <w:rPr>
                <w:szCs w:val="22"/>
              </w:rPr>
            </w:pPr>
            <w:r w:rsidRPr="00C36AA1">
              <w:rPr>
                <w:szCs w:val="22"/>
                <w:highlight w:val="green"/>
              </w:rPr>
              <w:t>Roaming</w:t>
            </w:r>
          </w:p>
        </w:tc>
        <w:tc>
          <w:tcPr>
            <w:tcW w:w="1484" w:type="dxa"/>
          </w:tcPr>
          <w:p w:rsidR="009F07A5" w:rsidRDefault="009F07A5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D</w:t>
            </w:r>
            <w:r>
              <w:rPr>
                <w:szCs w:val="22"/>
                <w:lang w:eastAsia="zh-CN"/>
              </w:rPr>
              <w:t>uncan Ho</w:t>
            </w:r>
          </w:p>
          <w:p w:rsidR="00EA5BD3" w:rsidRDefault="00EA5BD3" w:rsidP="00BD1CA8">
            <w:pPr>
              <w:rPr>
                <w:szCs w:val="22"/>
                <w:lang w:eastAsia="zh-CN"/>
              </w:rPr>
            </w:pPr>
            <w:hyperlink r:id="rId18" w:history="1">
              <w:r w:rsidRPr="00A27B14">
                <w:rPr>
                  <w:rStyle w:val="a6"/>
                  <w:szCs w:val="22"/>
                  <w:lang w:eastAsia="zh-CN"/>
                </w:rPr>
                <w:t>dho@qti.qualcomm.com</w:t>
              </w:r>
            </w:hyperlink>
          </w:p>
          <w:p w:rsidR="00EA5BD3" w:rsidRPr="00EA5BD3" w:rsidRDefault="00EA5BD3" w:rsidP="00BD1CA8">
            <w:pPr>
              <w:rPr>
                <w:rFonts w:hint="eastAsia"/>
                <w:szCs w:val="22"/>
                <w:lang w:eastAsia="zh-CN"/>
              </w:rPr>
            </w:pPr>
          </w:p>
          <w:p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C36AA1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Liwen Chu, Xiangxin Gu, </w:t>
            </w:r>
            <w:proofErr w:type="spellStart"/>
            <w:r w:rsidRPr="00BD31D6">
              <w:rPr>
                <w:szCs w:val="22"/>
              </w:rPr>
              <w:t>Xiandong</w:t>
            </w:r>
            <w:proofErr w:type="spellEnd"/>
            <w:r w:rsidRPr="00BD31D6">
              <w:rPr>
                <w:szCs w:val="22"/>
              </w:rPr>
              <w:t xml:space="preserve"> Dong, </w:t>
            </w:r>
            <w:proofErr w:type="spellStart"/>
            <w:r w:rsidRPr="00BD31D6">
              <w:rPr>
                <w:szCs w:val="22"/>
              </w:rPr>
              <w:t>Tuncer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Baykas</w:t>
            </w:r>
            <w:proofErr w:type="spellEnd"/>
            <w:r w:rsidRPr="00BD31D6">
              <w:rPr>
                <w:szCs w:val="22"/>
              </w:rPr>
              <w:t xml:space="preserve">, Gaurav Patwardhan, </w:t>
            </w:r>
            <w:r w:rsidRPr="00BD31D6">
              <w:rPr>
                <w:rFonts w:hint="eastAsia"/>
                <w:szCs w:val="22"/>
              </w:rPr>
              <w:t>Ning Gao</w:t>
            </w:r>
            <w:r w:rsidRPr="00BD31D6">
              <w:rPr>
                <w:szCs w:val="22"/>
              </w:rPr>
              <w:t>, Pei Zhou Frank Hsu</w:t>
            </w:r>
            <w:r w:rsidRPr="00BD31D6">
              <w:rPr>
                <w:rFonts w:ascii="等线" w:eastAsia="等线" w:hAnsi="等线" w:hint="eastAsia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rFonts w:hint="eastAsia"/>
                <w:szCs w:val="22"/>
              </w:rPr>
              <w:t>Xuwen Zhao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Ronny Yongho Kim, John </w:t>
            </w:r>
            <w:proofErr w:type="spellStart"/>
            <w:r w:rsidRPr="00BD31D6">
              <w:rPr>
                <w:szCs w:val="22"/>
              </w:rPr>
              <w:t>Wullert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Tuncer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Baykas</w:t>
            </w:r>
            <w:proofErr w:type="spellEnd"/>
            <w:r w:rsidRPr="00BD31D6">
              <w:rPr>
                <w:szCs w:val="22"/>
              </w:rPr>
              <w:t xml:space="preserve">, Manasi </w:t>
            </w:r>
            <w:proofErr w:type="spellStart"/>
            <w:r w:rsidRPr="00BD31D6">
              <w:rPr>
                <w:szCs w:val="22"/>
              </w:rPr>
              <w:t>Ekkundi</w:t>
            </w:r>
            <w:proofErr w:type="spellEnd"/>
            <w:r w:rsidRPr="00BD31D6">
              <w:rPr>
                <w:szCs w:val="22"/>
              </w:rPr>
              <w:t xml:space="preserve">, Jarkko </w:t>
            </w:r>
            <w:proofErr w:type="spellStart"/>
            <w:r w:rsidRPr="00BD31D6">
              <w:rPr>
                <w:szCs w:val="22"/>
              </w:rPr>
              <w:t>Kneckt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Pooya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Monajemi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Ryuichi Hirata, Thomas </w:t>
            </w:r>
            <w:proofErr w:type="spellStart"/>
            <w:r w:rsidRPr="00BD31D6">
              <w:rPr>
                <w:szCs w:val="22"/>
              </w:rPr>
              <w:t>Handte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Liangxiao</w:t>
            </w:r>
            <w:proofErr w:type="spellEnd"/>
            <w:r>
              <w:rPr>
                <w:szCs w:val="22"/>
              </w:rPr>
              <w:t xml:space="preserve"> Xin</w:t>
            </w:r>
            <w:r w:rsidRPr="00BD31D6">
              <w:rPr>
                <w:szCs w:val="22"/>
              </w:rPr>
              <w:t xml:space="preserve">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Yunpeng</w:t>
            </w:r>
            <w:proofErr w:type="spellEnd"/>
            <w:r w:rsidRPr="00BD31D6">
              <w:rPr>
                <w:szCs w:val="22"/>
              </w:rPr>
              <w:t xml:space="preserve"> Yang, Arik Klein, </w:t>
            </w:r>
            <w:proofErr w:type="spellStart"/>
            <w:r w:rsidRPr="00BD31D6">
              <w:rPr>
                <w:szCs w:val="22"/>
              </w:rPr>
              <w:t>Zisheng</w:t>
            </w:r>
            <w:proofErr w:type="spellEnd"/>
            <w:r w:rsidRPr="00BD31D6">
              <w:rPr>
                <w:szCs w:val="22"/>
              </w:rPr>
              <w:t xml:space="preserve"> Wang, Prabodh Varshney, </w:t>
            </w:r>
            <w:proofErr w:type="spellStart"/>
            <w:r w:rsidRPr="00BD31D6">
              <w:rPr>
                <w:szCs w:val="22"/>
              </w:rPr>
              <w:t>Liubogoshchev</w:t>
            </w:r>
            <w:proofErr w:type="spellEnd"/>
            <w:r w:rsidRPr="00BD31D6">
              <w:rPr>
                <w:szCs w:val="22"/>
              </w:rPr>
              <w:t xml:space="preserve">, Yun Li, Thomas Derham, Abhishek Chaturvedi, Hang Yang, Alfred Asterjadhi, Subir Das, Abhishek Patil, </w:t>
            </w:r>
            <w:proofErr w:type="spellStart"/>
            <w:r w:rsidRPr="00BD31D6">
              <w:rPr>
                <w:szCs w:val="22"/>
              </w:rPr>
              <w:t>Peshal</w:t>
            </w:r>
            <w:proofErr w:type="spellEnd"/>
            <w:r w:rsidRPr="00BD31D6">
              <w:rPr>
                <w:szCs w:val="22"/>
              </w:rPr>
              <w:t xml:space="preserve"> Nayak</w:t>
            </w:r>
            <w:r>
              <w:rPr>
                <w:szCs w:val="22"/>
              </w:rPr>
              <w:t xml:space="preserve">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M</w:t>
            </w:r>
            <w:r w:rsidRPr="00CD35F0">
              <w:rPr>
                <w:szCs w:val="22"/>
              </w:rPr>
              <w:t>assinissa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</w:t>
            </w:r>
            <w:r w:rsidRPr="00CD35F0">
              <w:rPr>
                <w:szCs w:val="22"/>
              </w:rPr>
              <w:t>alam</w:t>
            </w:r>
            <w:proofErr w:type="spellEnd"/>
            <w:r w:rsidRPr="00BB3FB1">
              <w:rPr>
                <w:szCs w:val="22"/>
              </w:rPr>
              <w:t xml:space="preserve">, Julien </w:t>
            </w:r>
            <w:proofErr w:type="spellStart"/>
            <w:r w:rsidRPr="00BB3FB1">
              <w:rPr>
                <w:szCs w:val="22"/>
              </w:rPr>
              <w:t>Sevin</w:t>
            </w:r>
            <w:r w:rsidRPr="00B65173">
              <w:rPr>
                <w:szCs w:val="22"/>
              </w:rPr>
              <w:t>,Yuki</w:t>
            </w:r>
            <w:proofErr w:type="spellEnd"/>
            <w:r w:rsidRPr="00B65173">
              <w:rPr>
                <w:szCs w:val="22"/>
              </w:rPr>
              <w:t xml:space="preserve"> Fujimori</w:t>
            </w:r>
            <w:r>
              <w:rPr>
                <w:szCs w:val="22"/>
              </w:rPr>
              <w:t xml:space="preserve">, </w:t>
            </w:r>
            <w:proofErr w:type="spellStart"/>
            <w:r w:rsidRPr="00B50503">
              <w:rPr>
                <w:szCs w:val="22"/>
              </w:rPr>
              <w:t>Haorui</w:t>
            </w:r>
            <w:proofErr w:type="spellEnd"/>
            <w:r w:rsidRPr="00B50503">
              <w:rPr>
                <w:szCs w:val="22"/>
              </w:rPr>
              <w:t xml:space="preserve"> Yang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 w:rsidRPr="00F05B12">
              <w:rPr>
                <w:szCs w:val="22"/>
              </w:rPr>
              <w:t xml:space="preserve">, </w:t>
            </w:r>
            <w:proofErr w:type="spellStart"/>
            <w:r w:rsidRPr="00F05B12">
              <w:rPr>
                <w:szCs w:val="22"/>
              </w:rPr>
              <w:t>Kyosuke</w:t>
            </w:r>
            <w:proofErr w:type="spellEnd"/>
            <w:r w:rsidRPr="00F05B12">
              <w:rPr>
                <w:szCs w:val="22"/>
              </w:rPr>
              <w:t xml:space="preserve"> Inoue</w:t>
            </w:r>
            <w:r w:rsidRPr="008D6154">
              <w:rPr>
                <w:szCs w:val="22"/>
              </w:rPr>
              <w:t>, Stephane BARON</w:t>
            </w:r>
            <w:r>
              <w:rPr>
                <w:szCs w:val="22"/>
              </w:rPr>
              <w:t xml:space="preserve">, Brian Hart, </w:t>
            </w:r>
            <w:r>
              <w:t>Yu Hsien Chang</w:t>
            </w:r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Lei Zhou, </w:t>
            </w:r>
            <w:r w:rsidRPr="00D54D2F">
              <w:rPr>
                <w:szCs w:val="22"/>
              </w:rPr>
              <w:t>Gabor Bajko</w:t>
            </w:r>
            <w:r w:rsidRPr="00291431">
              <w:rPr>
                <w:szCs w:val="22"/>
              </w:rPr>
              <w:t>, Shuang Fan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>Lili Hervieu</w:t>
            </w:r>
            <w:r>
              <w:rPr>
                <w:szCs w:val="22"/>
              </w:rPr>
              <w:t>, Hanqing Lou, Jeongki Kim</w:t>
            </w:r>
            <w:r w:rsidRPr="00564684">
              <w:rPr>
                <w:szCs w:val="22"/>
              </w:rPr>
              <w:t xml:space="preserve">, Kosuke </w:t>
            </w:r>
            <w:proofErr w:type="spellStart"/>
            <w:r w:rsidRPr="00564684">
              <w:rPr>
                <w:szCs w:val="22"/>
              </w:rPr>
              <w:t>Aio</w:t>
            </w:r>
            <w:proofErr w:type="spellEnd"/>
            <w:r w:rsidR="00C36AA1">
              <w:rPr>
                <w:szCs w:val="22"/>
              </w:rPr>
              <w:t xml:space="preserve">, </w:t>
            </w:r>
            <w:r w:rsidR="00C36AA1" w:rsidRPr="00BD31D6">
              <w:rPr>
                <w:szCs w:val="22"/>
              </w:rPr>
              <w:t>Giovanni Chisci</w:t>
            </w:r>
            <w:r w:rsidR="00C36AA1" w:rsidRPr="00C36AA1">
              <w:rPr>
                <w:szCs w:val="22"/>
              </w:rPr>
              <w:t xml:space="preserve">, Binita Gupta, Duncan Ho, </w:t>
            </w:r>
            <w:proofErr w:type="spellStart"/>
            <w:r w:rsidR="00C36AA1" w:rsidRPr="00C36AA1">
              <w:rPr>
                <w:szCs w:val="22"/>
              </w:rPr>
              <w:t>Guogang</w:t>
            </w:r>
            <w:proofErr w:type="spellEnd"/>
            <w:r w:rsidR="00C36AA1" w:rsidRPr="00C36AA1">
              <w:rPr>
                <w:szCs w:val="22"/>
              </w:rPr>
              <w:t xml:space="preserve"> Huang, Po-Kai Huang, Jarkko </w:t>
            </w:r>
            <w:proofErr w:type="spellStart"/>
            <w:r w:rsidR="00C36AA1" w:rsidRPr="00C36AA1">
              <w:rPr>
                <w:szCs w:val="22"/>
              </w:rPr>
              <w:t>Knect</w:t>
            </w:r>
            <w:proofErr w:type="spellEnd"/>
            <w:r w:rsidR="00C36AA1" w:rsidRPr="00C36AA1">
              <w:rPr>
                <w:szCs w:val="22"/>
              </w:rPr>
              <w:t xml:space="preserve"> (discovery), </w:t>
            </w:r>
            <w:proofErr w:type="spellStart"/>
            <w:r w:rsidR="00C36AA1" w:rsidRPr="00C36AA1">
              <w:rPr>
                <w:szCs w:val="22"/>
              </w:rPr>
              <w:t>Pooya</w:t>
            </w:r>
            <w:proofErr w:type="spellEnd"/>
            <w:r w:rsidR="00C36AA1" w:rsidRPr="00C36AA1">
              <w:rPr>
                <w:szCs w:val="22"/>
              </w:rPr>
              <w:t xml:space="preserve"> </w:t>
            </w:r>
            <w:proofErr w:type="spellStart"/>
            <w:r w:rsidR="00C36AA1" w:rsidRPr="00C36AA1">
              <w:rPr>
                <w:szCs w:val="22"/>
              </w:rPr>
              <w:t>Monajemi</w:t>
            </w:r>
            <w:proofErr w:type="spellEnd"/>
            <w:r w:rsidR="00C36AA1" w:rsidRPr="00C36AA1">
              <w:rPr>
                <w:szCs w:val="22"/>
              </w:rPr>
              <w:t xml:space="preserve"> (Data plane), Mike Montemurro, </w:t>
            </w:r>
            <w:proofErr w:type="spellStart"/>
            <w:r w:rsidR="00C36AA1" w:rsidRPr="00C36AA1">
              <w:rPr>
                <w:szCs w:val="22"/>
              </w:rPr>
              <w:t>Peshal</w:t>
            </w:r>
            <w:proofErr w:type="spellEnd"/>
            <w:r w:rsidR="00C36AA1" w:rsidRPr="00C36AA1">
              <w:rPr>
                <w:szCs w:val="22"/>
              </w:rPr>
              <w:t xml:space="preserve"> Nayak (context transfer, preparation and discovery), Jay Yang, </w:t>
            </w:r>
            <w:proofErr w:type="spellStart"/>
            <w:r w:rsidR="00C36AA1" w:rsidRPr="00C36AA1">
              <w:rPr>
                <w:szCs w:val="22"/>
              </w:rPr>
              <w:t>Yelin</w:t>
            </w:r>
            <w:proofErr w:type="spellEnd"/>
            <w:r w:rsidR="00C36AA1" w:rsidRPr="00C36AA1">
              <w:rPr>
                <w:szCs w:val="22"/>
              </w:rPr>
              <w:t xml:space="preserve"> Yoon</w:t>
            </w:r>
            <w:r w:rsidR="00602CD8" w:rsidRPr="00602CD8">
              <w:rPr>
                <w:szCs w:val="22"/>
              </w:rPr>
              <w:t xml:space="preserve">, </w:t>
            </w:r>
            <w:proofErr w:type="spellStart"/>
            <w:r w:rsidR="00602CD8" w:rsidRPr="00602CD8">
              <w:rPr>
                <w:szCs w:val="22"/>
              </w:rPr>
              <w:t>Nima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Namvar</w:t>
            </w:r>
            <w:proofErr w:type="spellEnd"/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Shawn Kim</w:t>
            </w:r>
            <w:r w:rsidR="001F75B8" w:rsidRPr="001F75B8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656D05" w:rsidRPr="00656D05">
              <w:rPr>
                <w:szCs w:val="22"/>
              </w:rPr>
              <w:t>, Xiaofei Wang</w:t>
            </w:r>
          </w:p>
        </w:tc>
        <w:tc>
          <w:tcPr>
            <w:tcW w:w="2125" w:type="dxa"/>
          </w:tcPr>
          <w:p w:rsidR="00AB6654" w:rsidRPr="00310BD2" w:rsidRDefault="00AB6654" w:rsidP="00616BF3">
            <w:pPr>
              <w:rPr>
                <w:ins w:id="6" w:author="Alfred Asterjadhi" w:date="2024-10-30T07:28:00Z"/>
                <w:sz w:val="20"/>
                <w:lang w:eastAsia="zh-CN"/>
              </w:rPr>
            </w:pPr>
            <w:ins w:id="7" w:author="Alfred Asterjadhi" w:date="2024-10-30T07:28:00Z">
              <w:r w:rsidRPr="00310BD2">
                <w:rPr>
                  <w:sz w:val="20"/>
                  <w:lang w:eastAsia="zh-CN"/>
                </w:rPr>
                <w:t xml:space="preserve">Motion </w:t>
              </w:r>
            </w:ins>
            <w:ins w:id="8" w:author="Alfred Asterjadhi" w:date="2024-10-30T07:31:00Z">
              <w:r w:rsidR="00310BD2" w:rsidRPr="00310BD2">
                <w:rPr>
                  <w:sz w:val="20"/>
                  <w:lang w:eastAsia="zh-CN"/>
                </w:rPr>
                <w:t>#</w:t>
              </w:r>
            </w:ins>
            <w:ins w:id="9" w:author="Alfred Asterjadhi" w:date="2024-10-30T07:28:00Z">
              <w:r w:rsidRPr="00310BD2">
                <w:rPr>
                  <w:sz w:val="20"/>
                  <w:lang w:eastAsia="zh-CN"/>
                </w:rPr>
                <w:t>2</w:t>
              </w:r>
            </w:ins>
            <w:ins w:id="10" w:author="Alfred Asterjadhi" w:date="2024-10-30T07:31:00Z">
              <w:r w:rsidR="00310BD2" w:rsidRPr="00310BD2">
                <w:rPr>
                  <w:sz w:val="20"/>
                  <w:lang w:eastAsia="zh-CN"/>
                </w:rPr>
                <w:t>,</w:t>
              </w:r>
            </w:ins>
            <w:ins w:id="11" w:author="Alfred Asterjadhi" w:date="2024-10-30T07:28:00Z">
              <w:r w:rsidRPr="00310BD2">
                <w:rPr>
                  <w:sz w:val="20"/>
                  <w:lang w:eastAsia="zh-CN"/>
                </w:rPr>
                <w:t xml:space="preserve"> </w:t>
              </w:r>
              <w:proofErr w:type="spellStart"/>
              <w:r w:rsidRPr="00310BD2">
                <w:rPr>
                  <w:sz w:val="20"/>
                  <w:lang w:eastAsia="zh-CN"/>
                </w:rPr>
                <w:t>Yelin</w:t>
              </w:r>
              <w:proofErr w:type="spellEnd"/>
              <w:r w:rsidRPr="00310BD2">
                <w:rPr>
                  <w:sz w:val="20"/>
                  <w:lang w:eastAsia="zh-CN"/>
                </w:rPr>
                <w:t xml:space="preserve"> YOON</w:t>
              </w:r>
            </w:ins>
          </w:p>
          <w:p w:rsidR="00F62696" w:rsidRPr="00310BD2" w:rsidRDefault="00C276FC" w:rsidP="00C276FC">
            <w:pPr>
              <w:rPr>
                <w:ins w:id="12" w:author="Alfred Asterjadhi" w:date="2024-10-30T07:28:00Z"/>
                <w:rStyle w:val="a6"/>
                <w:sz w:val="20"/>
              </w:rPr>
            </w:pPr>
            <w:ins w:id="13" w:author="Alfred Asterjadhi" w:date="2024-10-30T07:28:00Z">
              <w:r w:rsidRPr="00424348">
                <w:rPr>
                  <w:sz w:val="20"/>
                </w:rPr>
                <w:t xml:space="preserve">Motion </w:t>
              </w:r>
            </w:ins>
            <w:ins w:id="14" w:author="Alfred Asterjadhi" w:date="2024-10-30T07:31:00Z">
              <w:r w:rsidR="00310BD2" w:rsidRPr="00424348">
                <w:rPr>
                  <w:sz w:val="20"/>
                </w:rPr>
                <w:t>#</w:t>
              </w:r>
            </w:ins>
            <w:ins w:id="15" w:author="Alfred Asterjadhi" w:date="2024-10-30T07:28:00Z">
              <w:r w:rsidRPr="00424348">
                <w:rPr>
                  <w:sz w:val="20"/>
                </w:rPr>
                <w:t>26</w:t>
              </w:r>
            </w:ins>
            <w:ins w:id="16" w:author="Alfred Asterjadhi" w:date="2024-10-30T07:31:00Z">
              <w:r w:rsidR="00310BD2" w:rsidRPr="00424348">
                <w:rPr>
                  <w:sz w:val="20"/>
                </w:rPr>
                <w:t>,</w:t>
              </w:r>
            </w:ins>
            <w:ins w:id="17" w:author="Alfred Asterjadhi" w:date="2024-10-30T07:28:00Z">
              <w:r w:rsidRPr="00424348">
                <w:rPr>
                  <w:sz w:val="20"/>
                </w:rPr>
                <w:t xml:space="preserve"> </w:t>
              </w:r>
              <w:r w:rsidRPr="00424348">
                <w:rPr>
                  <w:rStyle w:val="a6"/>
                  <w:sz w:val="20"/>
                </w:rPr>
                <w:t>Po-Kai Huang</w:t>
              </w:r>
            </w:ins>
          </w:p>
          <w:p w:rsidR="005666B0" w:rsidRPr="00310BD2" w:rsidRDefault="00F62696" w:rsidP="00F62696">
            <w:pPr>
              <w:rPr>
                <w:ins w:id="18" w:author="Alfred Asterjadhi" w:date="2024-10-30T07:28:00Z"/>
                <w:rStyle w:val="a6"/>
                <w:sz w:val="20"/>
              </w:rPr>
            </w:pPr>
            <w:ins w:id="19" w:author="Alfred Asterjadhi" w:date="2024-10-30T07:28:00Z">
              <w:r w:rsidRPr="00310BD2">
                <w:rPr>
                  <w:sz w:val="20"/>
                </w:rPr>
                <w:t xml:space="preserve">Motion </w:t>
              </w:r>
            </w:ins>
            <w:ins w:id="20" w:author="Alfred Asterjadhi" w:date="2024-10-30T07:32:00Z">
              <w:r w:rsidR="00424348">
                <w:rPr>
                  <w:sz w:val="20"/>
                </w:rPr>
                <w:t>#</w:t>
              </w:r>
            </w:ins>
            <w:ins w:id="21" w:author="Alfred Asterjadhi" w:date="2024-10-30T07:28:00Z">
              <w:r w:rsidRPr="00310BD2">
                <w:rPr>
                  <w:sz w:val="20"/>
                </w:rPr>
                <w:t>27</w:t>
              </w:r>
            </w:ins>
            <w:ins w:id="22" w:author="Alfred Asterjadhi" w:date="2024-10-30T07:32:00Z">
              <w:r w:rsidR="00424348">
                <w:rPr>
                  <w:sz w:val="20"/>
                </w:rPr>
                <w:t>,</w:t>
              </w:r>
            </w:ins>
            <w:ins w:id="23" w:author="Alfred Asterjadhi" w:date="2024-10-30T07:28:00Z">
              <w:r w:rsidRPr="00310BD2">
                <w:rPr>
                  <w:sz w:val="20"/>
                </w:rPr>
                <w:t xml:space="preserve"> </w:t>
              </w:r>
              <w:r w:rsidRPr="00310BD2">
                <w:rPr>
                  <w:rStyle w:val="a6"/>
                  <w:sz w:val="20"/>
                </w:rPr>
                <w:t>Giovanni Chisci</w:t>
              </w:r>
            </w:ins>
          </w:p>
          <w:p w:rsidR="005666B0" w:rsidRPr="00310BD2" w:rsidRDefault="005666B0" w:rsidP="005666B0">
            <w:pPr>
              <w:rPr>
                <w:ins w:id="24" w:author="Alfred Asterjadhi" w:date="2024-10-30T07:28:00Z"/>
                <w:sz w:val="20"/>
              </w:rPr>
            </w:pPr>
            <w:ins w:id="25" w:author="Alfred Asterjadhi" w:date="2024-10-30T07:28:00Z">
              <w:r w:rsidRPr="00310BD2">
                <w:rPr>
                  <w:sz w:val="20"/>
                </w:rPr>
                <w:t xml:space="preserve">Motion </w:t>
              </w:r>
            </w:ins>
            <w:ins w:id="26" w:author="Alfred Asterjadhi" w:date="2024-10-30T07:32:00Z">
              <w:r w:rsidR="00424348">
                <w:rPr>
                  <w:sz w:val="20"/>
                </w:rPr>
                <w:t>#</w:t>
              </w:r>
            </w:ins>
            <w:ins w:id="27" w:author="Alfred Asterjadhi" w:date="2024-10-30T07:28:00Z">
              <w:r w:rsidRPr="00310BD2">
                <w:rPr>
                  <w:sz w:val="20"/>
                </w:rPr>
                <w:t>44</w:t>
              </w:r>
            </w:ins>
            <w:ins w:id="28" w:author="Alfred Asterjadhi" w:date="2024-10-30T07:32:00Z">
              <w:r w:rsidR="00424348">
                <w:rPr>
                  <w:sz w:val="20"/>
                </w:rPr>
                <w:t>,</w:t>
              </w:r>
            </w:ins>
            <w:ins w:id="29" w:author="Alfred Asterjadhi" w:date="2024-10-30T07:28:00Z">
              <w:r w:rsidRPr="00310BD2">
                <w:rPr>
                  <w:sz w:val="20"/>
                </w:rPr>
                <w:t xml:space="preserve"> </w:t>
              </w:r>
              <w:r w:rsidRPr="00310BD2">
                <w:rPr>
                  <w:rStyle w:val="a6"/>
                  <w:sz w:val="20"/>
                </w:rPr>
                <w:t>Po-Kai Huang</w:t>
              </w:r>
            </w:ins>
          </w:p>
          <w:p w:rsidR="005666B0" w:rsidRPr="00904D41" w:rsidRDefault="005666B0" w:rsidP="00F62696">
            <w:pPr>
              <w:rPr>
                <w:ins w:id="30" w:author="Alfred Asterjadhi" w:date="2024-10-30T07:28:00Z"/>
                <w:b/>
                <w:bCs/>
                <w:sz w:val="20"/>
                <w:lang w:val="pt-BR"/>
              </w:rPr>
            </w:pPr>
          </w:p>
          <w:p w:rsidR="00F62696" w:rsidRPr="00904D41" w:rsidRDefault="00F62696" w:rsidP="00C276FC">
            <w:pPr>
              <w:rPr>
                <w:ins w:id="31" w:author="Alfred Asterjadhi" w:date="2024-10-30T07:28:00Z"/>
                <w:b/>
                <w:bCs/>
                <w:sz w:val="20"/>
              </w:rPr>
            </w:pPr>
          </w:p>
          <w:p w:rsidR="00C276FC" w:rsidRPr="00BD31D6" w:rsidRDefault="00C276FC" w:rsidP="00616BF3">
            <w:pPr>
              <w:rPr>
                <w:szCs w:val="22"/>
                <w:lang w:eastAsia="zh-CN"/>
              </w:rPr>
            </w:pPr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BD31D6" w:rsidRDefault="000A4151" w:rsidP="00BD1CA8">
            <w:pPr>
              <w:rPr>
                <w:szCs w:val="22"/>
              </w:rPr>
            </w:pPr>
            <w:r w:rsidRPr="00C36AA1">
              <w:rPr>
                <w:szCs w:val="22"/>
                <w:highlight w:val="green"/>
              </w:rPr>
              <w:t>Power Save</w:t>
            </w:r>
          </w:p>
        </w:tc>
        <w:tc>
          <w:tcPr>
            <w:tcW w:w="1484" w:type="dxa"/>
          </w:tcPr>
          <w:p w:rsidR="000A4151" w:rsidRDefault="00C36AA1" w:rsidP="00BD1CA8">
            <w:pPr>
              <w:rPr>
                <w:szCs w:val="22"/>
                <w:lang w:eastAsia="zh-CN"/>
              </w:rPr>
            </w:pPr>
            <w:r>
              <w:rPr>
                <w:szCs w:val="22"/>
                <w:lang w:eastAsia="zh-CN"/>
              </w:rPr>
              <w:t>Liwen Chu</w:t>
            </w:r>
          </w:p>
          <w:p w:rsidR="00EA5BD3" w:rsidRDefault="00EA5BD3" w:rsidP="00BD1CA8">
            <w:pPr>
              <w:rPr>
                <w:szCs w:val="22"/>
                <w:lang w:eastAsia="zh-CN"/>
              </w:rPr>
            </w:pPr>
            <w:hyperlink r:id="rId19" w:history="1">
              <w:r w:rsidRPr="00A27B14">
                <w:rPr>
                  <w:rStyle w:val="a6"/>
                  <w:szCs w:val="22"/>
                  <w:lang w:eastAsia="zh-CN"/>
                </w:rPr>
                <w:t>liwen.chu@NXP.COM</w:t>
              </w:r>
            </w:hyperlink>
          </w:p>
          <w:p w:rsidR="00EA5BD3" w:rsidRPr="00EA5BD3" w:rsidRDefault="00EA5BD3" w:rsidP="00BD1CA8">
            <w:pPr>
              <w:rPr>
                <w:rFonts w:hint="eastAsia"/>
                <w:szCs w:val="22"/>
                <w:lang w:eastAsia="zh-CN"/>
              </w:rPr>
            </w:pPr>
          </w:p>
        </w:tc>
        <w:tc>
          <w:tcPr>
            <w:tcW w:w="4536" w:type="dxa"/>
          </w:tcPr>
          <w:p w:rsidR="000A4151" w:rsidRPr="00C36AA1" w:rsidRDefault="000A4151" w:rsidP="00BD1CA8">
            <w:pPr>
              <w:rPr>
                <w:color w:val="00B0F0"/>
                <w:szCs w:val="22"/>
              </w:rPr>
            </w:pPr>
            <w:proofErr w:type="spellStart"/>
            <w:r w:rsidRPr="00BD31D6">
              <w:rPr>
                <w:szCs w:val="22"/>
              </w:rPr>
              <w:t>Xiandong</w:t>
            </w:r>
            <w:proofErr w:type="spellEnd"/>
            <w:r w:rsidRPr="00BD31D6">
              <w:rPr>
                <w:szCs w:val="22"/>
              </w:rPr>
              <w:t xml:space="preserve"> Dong, </w:t>
            </w:r>
            <w:proofErr w:type="spellStart"/>
            <w:r w:rsidRPr="00BD31D6">
              <w:rPr>
                <w:szCs w:val="22"/>
              </w:rPr>
              <w:t>Yajun</w:t>
            </w:r>
            <w:proofErr w:type="spellEnd"/>
            <w:r w:rsidRPr="00BD31D6">
              <w:rPr>
                <w:szCs w:val="22"/>
              </w:rPr>
              <w:t xml:space="preserve"> Cheng, Shawn Kim, Hank </w:t>
            </w:r>
            <w:proofErr w:type="spellStart"/>
            <w:r w:rsidRPr="00BD31D6">
              <w:rPr>
                <w:szCs w:val="22"/>
              </w:rPr>
              <w:t>Hyeonjun</w:t>
            </w:r>
            <w:proofErr w:type="spellEnd"/>
            <w:r w:rsidRPr="00BD31D6">
              <w:rPr>
                <w:szCs w:val="22"/>
              </w:rPr>
              <w:t xml:space="preserve"> Sung, </w:t>
            </w:r>
            <w:proofErr w:type="spellStart"/>
            <w:r w:rsidRPr="00BD31D6">
              <w:rPr>
                <w:szCs w:val="22"/>
              </w:rPr>
              <w:t>Zhanjing</w:t>
            </w:r>
            <w:proofErr w:type="spellEnd"/>
            <w:r w:rsidRPr="00BD31D6">
              <w:rPr>
                <w:szCs w:val="22"/>
              </w:rPr>
              <w:t xml:space="preserve"> Bao, </w:t>
            </w:r>
            <w:proofErr w:type="spellStart"/>
            <w:r w:rsidRPr="00BD31D6">
              <w:rPr>
                <w:rFonts w:hint="eastAsia"/>
                <w:szCs w:val="22"/>
              </w:rPr>
              <w:t>Yingqiao</w:t>
            </w:r>
            <w:proofErr w:type="spellEnd"/>
            <w:r w:rsidRPr="00BD31D6">
              <w:rPr>
                <w:rFonts w:hint="eastAsia"/>
                <w:szCs w:val="22"/>
              </w:rPr>
              <w:t xml:space="preserve"> Quan</w:t>
            </w:r>
            <w:r w:rsidRPr="00BD31D6">
              <w:rPr>
                <w:szCs w:val="22"/>
              </w:rPr>
              <w:t xml:space="preserve">, Vishnu Ratnam, Gaurav Patwardhan, </w:t>
            </w:r>
            <w:r w:rsidRPr="00BD31D6">
              <w:rPr>
                <w:rFonts w:hint="eastAsia"/>
                <w:szCs w:val="22"/>
              </w:rPr>
              <w:t>Chaoming</w:t>
            </w:r>
            <w:r w:rsidRPr="00BD31D6">
              <w:rPr>
                <w:szCs w:val="22"/>
              </w:rPr>
              <w:t xml:space="preserve"> Luo, </w:t>
            </w:r>
            <w:r w:rsidRPr="00BD31D6">
              <w:rPr>
                <w:rFonts w:hint="eastAsia"/>
                <w:szCs w:val="22"/>
              </w:rPr>
              <w:t>Ning Gao</w:t>
            </w:r>
            <w:r w:rsidRPr="00BD31D6">
              <w:rPr>
                <w:szCs w:val="22"/>
              </w:rPr>
              <w:t>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>Ronny Yongho Kim,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Lee, Arik Klein,</w:t>
            </w:r>
            <w:r w:rsidRPr="00BD31D6">
              <w:rPr>
                <w:rFonts w:ascii="Aptos" w:hAnsi="Aptos"/>
                <w:color w:val="000000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Jiayi</w:t>
            </w:r>
            <w:proofErr w:type="spellEnd"/>
            <w:r w:rsidRPr="00BD31D6">
              <w:rPr>
                <w:szCs w:val="22"/>
              </w:rPr>
              <w:t xml:space="preserve"> Zhang, Qing Xia, Manasi </w:t>
            </w:r>
            <w:proofErr w:type="spellStart"/>
            <w:r w:rsidRPr="00BD31D6">
              <w:rPr>
                <w:szCs w:val="22"/>
              </w:rPr>
              <w:lastRenderedPageBreak/>
              <w:t>Ekkundi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Yuxin</w:t>
            </w:r>
            <w:proofErr w:type="spellEnd"/>
            <w:r w:rsidRPr="00BD31D6">
              <w:rPr>
                <w:szCs w:val="22"/>
              </w:rPr>
              <w:t xml:space="preserve"> Lu, Frank Hsu, Binita Gupta, Kaiying Lu, Muhammad Kumail Haider,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 xml:space="preserve">Kim. </w:t>
            </w:r>
            <w:proofErr w:type="spellStart"/>
            <w:r w:rsidRPr="00BD31D6">
              <w:rPr>
                <w:szCs w:val="22"/>
                <w:lang w:eastAsia="zh-CN"/>
              </w:rPr>
              <w:t>Chittabrata</w:t>
            </w:r>
            <w:proofErr w:type="spellEnd"/>
            <w:r w:rsidRPr="00BD31D6">
              <w:rPr>
                <w:szCs w:val="22"/>
                <w:lang w:eastAsia="zh-CN"/>
              </w:rPr>
              <w:t xml:space="preserve"> Ghosh</w:t>
            </w:r>
            <w:r w:rsidRPr="00BD31D6">
              <w:rPr>
                <w:szCs w:val="22"/>
              </w:rPr>
              <w:t xml:space="preserve">, Hanqing Lou, </w:t>
            </w:r>
            <w:proofErr w:type="spellStart"/>
            <w:r w:rsidRPr="00BD31D6">
              <w:rPr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szCs w:val="22"/>
              </w:rPr>
              <w:t>GeonHwan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rFonts w:hint="eastAsia"/>
                <w:szCs w:val="22"/>
              </w:rPr>
              <w:t>Hongwon</w:t>
            </w:r>
            <w:proofErr w:type="spellEnd"/>
            <w:r w:rsidRPr="00BD31D6">
              <w:rPr>
                <w:rFonts w:hint="eastAsia"/>
                <w:szCs w:val="22"/>
              </w:rPr>
              <w:t xml:space="preserve"> Lee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Jaheon</w:t>
            </w:r>
            <w:proofErr w:type="spellEnd"/>
            <w:r w:rsidRPr="00BD31D6">
              <w:rPr>
                <w:szCs w:val="22"/>
              </w:rPr>
              <w:t xml:space="preserve"> Gu, </w:t>
            </w:r>
            <w:proofErr w:type="spellStart"/>
            <w:r>
              <w:rPr>
                <w:szCs w:val="22"/>
              </w:rPr>
              <w:t>Liangxiao</w:t>
            </w:r>
            <w:proofErr w:type="spellEnd"/>
            <w:r>
              <w:rPr>
                <w:szCs w:val="22"/>
              </w:rPr>
              <w:t xml:space="preserve"> Xin</w:t>
            </w:r>
            <w:r w:rsidRPr="00BD31D6">
              <w:rPr>
                <w:szCs w:val="22"/>
              </w:rPr>
              <w:t xml:space="preserve">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Shuang Fan, Bo Cao,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</w:t>
            </w:r>
            <w:proofErr w:type="spellStart"/>
            <w:r w:rsidRPr="00BD31D6">
              <w:rPr>
                <w:szCs w:val="22"/>
              </w:rPr>
              <w:t>Zisheng</w:t>
            </w:r>
            <w:proofErr w:type="spellEnd"/>
            <w:r w:rsidRPr="00BD31D6">
              <w:rPr>
                <w:szCs w:val="22"/>
              </w:rPr>
              <w:t xml:space="preserve"> Wang, Shubhodeep Adhikari, Rocco Di Taranto, Yongsen Ma, </w:t>
            </w:r>
            <w:proofErr w:type="spellStart"/>
            <w:r w:rsidRPr="00BD31D6">
              <w:rPr>
                <w:szCs w:val="22"/>
              </w:rPr>
              <w:t>Shuyu</w:t>
            </w:r>
            <w:proofErr w:type="spellEnd"/>
            <w:r w:rsidRPr="00BD31D6">
              <w:rPr>
                <w:szCs w:val="22"/>
              </w:rPr>
              <w:t xml:space="preserve"> Shi, </w:t>
            </w:r>
            <w:proofErr w:type="spellStart"/>
            <w:r w:rsidRPr="00BD31D6">
              <w:rPr>
                <w:szCs w:val="22"/>
              </w:rPr>
              <w:t>Jinho</w:t>
            </w:r>
            <w:proofErr w:type="spellEnd"/>
            <w:r w:rsidRPr="00BD31D6">
              <w:rPr>
                <w:szCs w:val="22"/>
              </w:rPr>
              <w:t xml:space="preserve"> Choi, Yan Li, Alfred Asterjadhi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Yurong</w:t>
            </w:r>
            <w:proofErr w:type="spellEnd"/>
            <w:r>
              <w:rPr>
                <w:szCs w:val="22"/>
              </w:rPr>
              <w:t xml:space="preserve"> Qian</w:t>
            </w:r>
            <w:r w:rsidRPr="00DE2D2A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proofErr w:type="spellStart"/>
            <w:r w:rsidRPr="00DE2D2A">
              <w:rPr>
                <w:szCs w:val="22"/>
              </w:rPr>
              <w:t>Yanchao</w:t>
            </w:r>
            <w:proofErr w:type="spellEnd"/>
            <w:r w:rsidRPr="00DE2D2A">
              <w:rPr>
                <w:szCs w:val="22"/>
              </w:rPr>
              <w:t xml:space="preserve"> Xu</w:t>
            </w:r>
            <w:r>
              <w:rPr>
                <w:szCs w:val="22"/>
              </w:rPr>
              <w:t xml:space="preserve">, </w:t>
            </w: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, Ming Gan,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Hui Che, </w:t>
            </w:r>
            <w:proofErr w:type="spellStart"/>
            <w:r>
              <w:rPr>
                <w:szCs w:val="22"/>
              </w:rPr>
              <w:t>M</w:t>
            </w:r>
            <w:r w:rsidRPr="00CD35F0">
              <w:rPr>
                <w:szCs w:val="22"/>
              </w:rPr>
              <w:t>assinissa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</w:t>
            </w:r>
            <w:r w:rsidRPr="00CD35F0">
              <w:rPr>
                <w:szCs w:val="22"/>
              </w:rPr>
              <w:t>alam</w:t>
            </w:r>
            <w:proofErr w:type="spellEnd"/>
            <w:r w:rsidRPr="00E544D7">
              <w:rPr>
                <w:szCs w:val="22"/>
              </w:rPr>
              <w:t xml:space="preserve">, </w:t>
            </w:r>
            <w:proofErr w:type="spellStart"/>
            <w:r w:rsidRPr="00E544D7">
              <w:rPr>
                <w:szCs w:val="22"/>
              </w:rPr>
              <w:t>Mickael</w:t>
            </w:r>
            <w:proofErr w:type="spellEnd"/>
            <w:r w:rsidRPr="00E544D7">
              <w:rPr>
                <w:szCs w:val="22"/>
              </w:rPr>
              <w:t xml:space="preserve"> </w:t>
            </w:r>
            <w:proofErr w:type="spellStart"/>
            <w:r w:rsidRPr="00E544D7">
              <w:rPr>
                <w:szCs w:val="22"/>
              </w:rPr>
              <w:t>Lorgeoux</w:t>
            </w:r>
            <w:proofErr w:type="spellEnd"/>
            <w:r w:rsidRPr="00BB3FB1">
              <w:rPr>
                <w:szCs w:val="22"/>
              </w:rPr>
              <w:t xml:space="preserve">, Julien </w:t>
            </w:r>
            <w:proofErr w:type="spellStart"/>
            <w:r w:rsidRPr="00BB3FB1">
              <w:rPr>
                <w:szCs w:val="22"/>
              </w:rPr>
              <w:t>Sevin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>
              <w:rPr>
                <w:szCs w:val="22"/>
              </w:rPr>
              <w:t xml:space="preserve">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>
              <w:rPr>
                <w:szCs w:val="22"/>
              </w:rPr>
              <w:t xml:space="preserve">, Brian Hart,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>
              <w:rPr>
                <w:szCs w:val="22"/>
              </w:rPr>
              <w:t xml:space="preserve">, </w:t>
            </w:r>
            <w:r>
              <w:t>Yu Hsien Chang</w:t>
            </w:r>
            <w:r w:rsidRPr="00FB72A7">
              <w:rPr>
                <w:szCs w:val="22"/>
              </w:rPr>
              <w:t xml:space="preserve">, </w:t>
            </w:r>
            <w:proofErr w:type="spellStart"/>
            <w:r w:rsidRPr="00FB72A7">
              <w:rPr>
                <w:szCs w:val="22"/>
              </w:rPr>
              <w:t>Rubayet</w:t>
            </w:r>
            <w:proofErr w:type="spellEnd"/>
            <w:r w:rsidRPr="00FB72A7">
              <w:rPr>
                <w:szCs w:val="22"/>
              </w:rPr>
              <w:t xml:space="preserve"> </w:t>
            </w:r>
            <w:proofErr w:type="spellStart"/>
            <w:r w:rsidRPr="00FB72A7">
              <w:rPr>
                <w:szCs w:val="22"/>
              </w:rPr>
              <w:t>Shafin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 w:rsidRPr="00766BD3">
              <w:rPr>
                <w:szCs w:val="22"/>
              </w:rPr>
              <w:t>YuHsien</w:t>
            </w:r>
            <w:proofErr w:type="spellEnd"/>
            <w:r w:rsidRPr="00766BD3">
              <w:rPr>
                <w:szCs w:val="22"/>
              </w:rPr>
              <w:t xml:space="preserve"> Chang</w:t>
            </w:r>
            <w:r>
              <w:rPr>
                <w:szCs w:val="22"/>
              </w:rPr>
              <w:t xml:space="preserve">, </w:t>
            </w:r>
            <w:r w:rsidRPr="006007BE">
              <w:rPr>
                <w:szCs w:val="22"/>
              </w:rPr>
              <w:t xml:space="preserve">Rakesh </w:t>
            </w:r>
            <w:proofErr w:type="spellStart"/>
            <w:r w:rsidRPr="006007BE">
              <w:rPr>
                <w:szCs w:val="22"/>
              </w:rPr>
              <w:t>Taori</w:t>
            </w:r>
            <w:proofErr w:type="spellEnd"/>
            <w:r>
              <w:rPr>
                <w:szCs w:val="22"/>
              </w:rPr>
              <w:t>, Yonggang Fang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proofErr w:type="spellStart"/>
            <w:r w:rsidRPr="001E6978">
              <w:rPr>
                <w:rFonts w:hint="eastAsia"/>
                <w:szCs w:val="22"/>
              </w:rPr>
              <w:t>Gaurang</w:t>
            </w:r>
            <w:proofErr w:type="spellEnd"/>
            <w:r w:rsidRPr="001E6978">
              <w:rPr>
                <w:rFonts w:hint="eastAsia"/>
                <w:szCs w:val="22"/>
              </w:rPr>
              <w:t xml:space="preserve"> Naik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 xml:space="preserve">Lili </w:t>
            </w:r>
            <w:proofErr w:type="spellStart"/>
            <w:r w:rsidRPr="00291431">
              <w:rPr>
                <w:szCs w:val="22"/>
              </w:rPr>
              <w:t>Hervieu</w:t>
            </w:r>
            <w:proofErr w:type="spellEnd"/>
            <w:r>
              <w:rPr>
                <w:szCs w:val="22"/>
              </w:rPr>
              <w:t xml:space="preserve">, </w:t>
            </w:r>
            <w:r w:rsidRPr="009E1CDF">
              <w:rPr>
                <w:szCs w:val="22"/>
              </w:rPr>
              <w:t>Kiseon Ryu</w:t>
            </w:r>
            <w:r w:rsidRPr="00023511">
              <w:rPr>
                <w:szCs w:val="22"/>
              </w:rPr>
              <w:t xml:space="preserve">, </w:t>
            </w:r>
            <w:proofErr w:type="spellStart"/>
            <w:r w:rsidRPr="00023511">
              <w:rPr>
                <w:szCs w:val="22"/>
              </w:rPr>
              <w:t>Peshal</w:t>
            </w:r>
            <w:proofErr w:type="spellEnd"/>
            <w:r w:rsidRPr="00023511">
              <w:rPr>
                <w:szCs w:val="22"/>
              </w:rPr>
              <w:t xml:space="preserve"> Nayak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7203AB">
              <w:rPr>
                <w:szCs w:val="22"/>
                <w:lang w:eastAsia="zh-CN"/>
              </w:rPr>
              <w:t>Xiangxin Gu</w:t>
            </w:r>
            <w:r w:rsidR="00C36AA1">
              <w:rPr>
                <w:szCs w:val="22"/>
                <w:lang w:eastAsia="zh-CN"/>
              </w:rPr>
              <w:t xml:space="preserve">, </w:t>
            </w:r>
            <w:proofErr w:type="spellStart"/>
            <w:r w:rsidR="00C36AA1" w:rsidRPr="00BD31D6">
              <w:rPr>
                <w:szCs w:val="22"/>
              </w:rPr>
              <w:t>SunHee</w:t>
            </w:r>
            <w:proofErr w:type="spellEnd"/>
            <w:r w:rsidR="00C36AA1" w:rsidRPr="00BD31D6">
              <w:rPr>
                <w:szCs w:val="22"/>
              </w:rPr>
              <w:t xml:space="preserve"> </w:t>
            </w:r>
            <w:proofErr w:type="spellStart"/>
            <w:r w:rsidR="00C36AA1" w:rsidRPr="00BD31D6">
              <w:rPr>
                <w:szCs w:val="22"/>
              </w:rPr>
              <w:t>Baek</w:t>
            </w:r>
            <w:proofErr w:type="spellEnd"/>
            <w:r w:rsidR="00C36AA1" w:rsidRPr="00BD31D6">
              <w:rPr>
                <w:szCs w:val="22"/>
              </w:rPr>
              <w:t xml:space="preserve"> (AP Power save, low/high capability), Laurent Cariou (cross link), Liwen Chu (low/high capability), </w:t>
            </w:r>
            <w:r w:rsidR="00C36AA1">
              <w:rPr>
                <w:szCs w:val="22"/>
              </w:rPr>
              <w:t xml:space="preserve">Ming Gan (STA), </w:t>
            </w:r>
            <w:r w:rsidR="00C36AA1" w:rsidRPr="00A87601">
              <w:rPr>
                <w:szCs w:val="22"/>
              </w:rPr>
              <w:t>Jason Yuchen Guo</w:t>
            </w:r>
            <w:r w:rsidR="00C36AA1">
              <w:rPr>
                <w:szCs w:val="22"/>
              </w:rPr>
              <w:t xml:space="preserve"> (cross link),</w:t>
            </w:r>
            <w:r w:rsidR="00C36AA1" w:rsidRPr="00BD31D6">
              <w:rPr>
                <w:szCs w:val="22"/>
              </w:rPr>
              <w:t xml:space="preserve"> Binita Gupta (AP Power save), Sherief Helwa, </w:t>
            </w:r>
            <w:proofErr w:type="spellStart"/>
            <w:r w:rsidR="00C36AA1" w:rsidRPr="00BD31D6">
              <w:rPr>
                <w:szCs w:val="22"/>
              </w:rPr>
              <w:t>Guogang</w:t>
            </w:r>
            <w:proofErr w:type="spellEnd"/>
            <w:r w:rsidR="00C36AA1" w:rsidRPr="00BD31D6">
              <w:rPr>
                <w:szCs w:val="22"/>
              </w:rPr>
              <w:t xml:space="preserve"> Huang (AP Power save</w:t>
            </w:r>
            <w:r w:rsidR="00C36AA1" w:rsidRPr="00C36AA1">
              <w:rPr>
                <w:szCs w:val="22"/>
              </w:rPr>
              <w:t xml:space="preserve">) , Liuming Lu (Client power save), </w:t>
            </w:r>
            <w:proofErr w:type="spellStart"/>
            <w:r w:rsidR="00C36AA1" w:rsidRPr="00C36AA1">
              <w:rPr>
                <w:szCs w:val="22"/>
              </w:rPr>
              <w:t>GeonHwan</w:t>
            </w:r>
            <w:proofErr w:type="spellEnd"/>
            <w:r w:rsidR="00C36AA1" w:rsidRPr="00C36AA1">
              <w:rPr>
                <w:szCs w:val="22"/>
              </w:rPr>
              <w:t xml:space="preserve"> Kim (low/high capability), Neel Krishnan</w:t>
            </w:r>
            <w:r w:rsidR="00EA5BD3">
              <w:rPr>
                <w:rFonts w:hint="eastAsia"/>
                <w:szCs w:val="22"/>
                <w:lang w:eastAsia="zh-CN"/>
              </w:rPr>
              <w:t>,</w:t>
            </w:r>
            <w:r w:rsidR="00EA5BD3">
              <w:rPr>
                <w:szCs w:val="22"/>
                <w:lang w:eastAsia="zh-CN"/>
              </w:rPr>
              <w:t xml:space="preserve"> </w:t>
            </w:r>
            <w:proofErr w:type="spellStart"/>
            <w:r w:rsidR="00C36AA1" w:rsidRPr="00C36AA1">
              <w:rPr>
                <w:szCs w:val="22"/>
              </w:rPr>
              <w:t>Morteza</w:t>
            </w:r>
            <w:proofErr w:type="spellEnd"/>
            <w:r w:rsidR="00C36AA1" w:rsidRPr="00C36AA1">
              <w:rPr>
                <w:szCs w:val="22"/>
              </w:rPr>
              <w:t xml:space="preserve"> </w:t>
            </w:r>
            <w:proofErr w:type="spellStart"/>
            <w:r w:rsidR="00C36AA1" w:rsidRPr="00C36AA1">
              <w:rPr>
                <w:szCs w:val="22"/>
              </w:rPr>
              <w:t>Mehrnoush</w:t>
            </w:r>
            <w:proofErr w:type="spellEnd"/>
            <w:r w:rsidR="00C36AA1" w:rsidRPr="00C36AA1">
              <w:rPr>
                <w:szCs w:val="22"/>
              </w:rPr>
              <w:t xml:space="preserve"> (cross link), Vishnu Ratnam (mobile AP)</w:t>
            </w:r>
            <w:r w:rsidR="006E6888">
              <w:rPr>
                <w:szCs w:val="22"/>
              </w:rPr>
              <w:t xml:space="preserve"> , Ross Jian Yu</w:t>
            </w:r>
            <w:r w:rsidR="00651E09" w:rsidRPr="00651E09">
              <w:rPr>
                <w:szCs w:val="22"/>
              </w:rPr>
              <w:t xml:space="preserve">, Abhishek Patil, </w:t>
            </w:r>
            <w:proofErr w:type="spellStart"/>
            <w:r w:rsidR="00651E09" w:rsidRPr="00651E09">
              <w:rPr>
                <w:szCs w:val="22"/>
              </w:rPr>
              <w:t>Zhenpeng</w:t>
            </w:r>
            <w:proofErr w:type="spellEnd"/>
            <w:r w:rsidR="00651E09" w:rsidRPr="00651E09">
              <w:rPr>
                <w:szCs w:val="22"/>
              </w:rPr>
              <w:t xml:space="preserve"> Shi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C34FDA" w:rsidRPr="00C34FDA">
              <w:rPr>
                <w:szCs w:val="22"/>
              </w:rPr>
              <w:t>, Sang Kim</w:t>
            </w:r>
            <w:r w:rsidR="001F75B8" w:rsidRPr="001F75B8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780A58" w:rsidRPr="00780A58">
              <w:rPr>
                <w:szCs w:val="22"/>
              </w:rPr>
              <w:t>, Atsushi Shirakawa</w:t>
            </w:r>
            <w:r w:rsidR="00EA5BD3" w:rsidRPr="00EA5BD3">
              <w:rPr>
                <w:szCs w:val="22"/>
              </w:rPr>
              <w:t xml:space="preserve">, </w:t>
            </w:r>
            <w:proofErr w:type="spellStart"/>
            <w:r w:rsidR="00EA5BD3" w:rsidRPr="00EA5BD3">
              <w:rPr>
                <w:szCs w:val="22"/>
              </w:rPr>
              <w:t>Minyoung</w:t>
            </w:r>
            <w:proofErr w:type="spellEnd"/>
            <w:r w:rsidR="00EA5BD3" w:rsidRPr="00EA5BD3">
              <w:rPr>
                <w:szCs w:val="22"/>
              </w:rPr>
              <w:t xml:space="preserve"> Park</w:t>
            </w:r>
            <w:r w:rsidR="00A61867" w:rsidRPr="00A61867">
              <w:rPr>
                <w:szCs w:val="22"/>
              </w:rPr>
              <w:t>, Aditi Singh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2125" w:type="dxa"/>
          </w:tcPr>
          <w:p w:rsidR="00F83806" w:rsidRPr="00574451" w:rsidRDefault="00F83806" w:rsidP="00BD1CA8">
            <w:pPr>
              <w:rPr>
                <w:ins w:id="32" w:author="Alfred Asterjadhi" w:date="2024-10-30T07:29:00Z"/>
                <w:sz w:val="20"/>
              </w:rPr>
            </w:pPr>
            <w:ins w:id="33" w:author="Alfred Asterjadhi" w:date="2024-10-30T07:29:00Z">
              <w:r w:rsidRPr="00424348">
                <w:rPr>
                  <w:sz w:val="20"/>
                </w:rPr>
                <w:lastRenderedPageBreak/>
                <w:t xml:space="preserve">Motion </w:t>
              </w:r>
            </w:ins>
            <w:ins w:id="34" w:author="Alfred Asterjadhi" w:date="2024-10-30T07:34:00Z">
              <w:r w:rsidR="00574451">
                <w:rPr>
                  <w:sz w:val="20"/>
                </w:rPr>
                <w:t>#</w:t>
              </w:r>
            </w:ins>
            <w:ins w:id="35" w:author="Alfred Asterjadhi" w:date="2024-10-30T07:29:00Z">
              <w:r w:rsidRPr="00424348">
                <w:rPr>
                  <w:sz w:val="20"/>
                </w:rPr>
                <w:t>9</w:t>
              </w:r>
            </w:ins>
            <w:ins w:id="36" w:author="Alfred Asterjadhi" w:date="2024-10-30T07:33:00Z">
              <w:r w:rsidR="00424348">
                <w:rPr>
                  <w:sz w:val="20"/>
                </w:rPr>
                <w:t>,</w:t>
              </w:r>
            </w:ins>
            <w:ins w:id="37" w:author="Alfred Asterjadhi" w:date="2024-10-30T07:29:00Z">
              <w:r w:rsidRPr="00424348">
                <w:rPr>
                  <w:sz w:val="20"/>
                </w:rPr>
                <w:t xml:space="preserve"> Laurent Cariou</w:t>
              </w:r>
            </w:ins>
          </w:p>
          <w:p w:rsidR="00452240" w:rsidRPr="00424348" w:rsidRDefault="00452240" w:rsidP="00452240">
            <w:pPr>
              <w:rPr>
                <w:ins w:id="38" w:author="Alfred Asterjadhi" w:date="2024-10-30T07:34:00Z"/>
                <w:sz w:val="20"/>
              </w:rPr>
            </w:pPr>
            <w:ins w:id="39" w:author="Alfred Asterjadhi" w:date="2024-10-30T07:34:00Z">
              <w:r w:rsidRPr="00424348">
                <w:rPr>
                  <w:sz w:val="20"/>
                </w:rPr>
                <w:t xml:space="preserve">Motion </w:t>
              </w:r>
              <w:r>
                <w:rPr>
                  <w:sz w:val="20"/>
                </w:rPr>
                <w:t>#</w:t>
              </w:r>
              <w:r w:rsidRPr="00424348">
                <w:rPr>
                  <w:sz w:val="20"/>
                </w:rPr>
                <w:t>10</w:t>
              </w:r>
              <w:r>
                <w:rPr>
                  <w:sz w:val="20"/>
                </w:rPr>
                <w:t>,</w:t>
              </w:r>
              <w:r w:rsidRPr="00424348">
                <w:rPr>
                  <w:sz w:val="20"/>
                </w:rPr>
                <w:t xml:space="preserve"> Laurent Cariou</w:t>
              </w:r>
            </w:ins>
          </w:p>
          <w:p w:rsidR="00DB64C8" w:rsidRPr="00574451" w:rsidRDefault="00DB64C8" w:rsidP="00BD1CA8">
            <w:pPr>
              <w:rPr>
                <w:ins w:id="40" w:author="Alfred Asterjadhi" w:date="2024-10-30T07:29:00Z"/>
                <w:sz w:val="20"/>
              </w:rPr>
            </w:pPr>
            <w:ins w:id="41" w:author="Alfred Asterjadhi" w:date="2024-10-30T07:29:00Z">
              <w:r w:rsidRPr="00424348">
                <w:rPr>
                  <w:sz w:val="20"/>
                </w:rPr>
                <w:t xml:space="preserve">Motion </w:t>
              </w:r>
            </w:ins>
            <w:ins w:id="42" w:author="Alfred Asterjadhi" w:date="2024-10-30T07:34:00Z">
              <w:r w:rsidR="00574451">
                <w:rPr>
                  <w:sz w:val="20"/>
                </w:rPr>
                <w:t>#</w:t>
              </w:r>
            </w:ins>
            <w:ins w:id="43" w:author="Alfred Asterjadhi" w:date="2024-10-30T07:29:00Z">
              <w:r w:rsidRPr="00424348">
                <w:rPr>
                  <w:sz w:val="20"/>
                </w:rPr>
                <w:t>45, Sherief Helwa</w:t>
              </w:r>
            </w:ins>
          </w:p>
          <w:p w:rsidR="00BC07B4" w:rsidRDefault="00BC07B4" w:rsidP="00BD1CA8">
            <w:pPr>
              <w:rPr>
                <w:szCs w:val="22"/>
                <w:lang w:eastAsia="zh-CN"/>
              </w:rPr>
            </w:pPr>
          </w:p>
          <w:p w:rsidR="00C36AA1" w:rsidRPr="000C2D54" w:rsidRDefault="00C36AA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lastRenderedPageBreak/>
              <w:t>F</w:t>
            </w:r>
            <w:r>
              <w:rPr>
                <w:szCs w:val="22"/>
                <w:lang w:eastAsia="zh-CN"/>
              </w:rPr>
              <w:t>ollow up with members to subdivide the topic</w:t>
            </w:r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BD31D6" w:rsidRDefault="000A4151" w:rsidP="00BD1CA8">
            <w:pPr>
              <w:rPr>
                <w:szCs w:val="22"/>
              </w:rPr>
            </w:pPr>
            <w:r w:rsidRPr="00E63876">
              <w:rPr>
                <w:color w:val="222222"/>
                <w:szCs w:val="22"/>
                <w:highlight w:val="green"/>
              </w:rPr>
              <w:t>NPCA</w:t>
            </w:r>
          </w:p>
        </w:tc>
        <w:tc>
          <w:tcPr>
            <w:tcW w:w="1484" w:type="dxa"/>
          </w:tcPr>
          <w:p w:rsidR="000A4151" w:rsidRDefault="00631C07" w:rsidP="00BD1CA8">
            <w:pPr>
              <w:ind w:left="110" w:hangingChars="50" w:hanging="110"/>
              <w:rPr>
                <w:szCs w:val="22"/>
              </w:rPr>
            </w:pPr>
            <w:r w:rsidRPr="00E63876">
              <w:rPr>
                <w:szCs w:val="22"/>
              </w:rPr>
              <w:t>Matthew Fischer</w:t>
            </w:r>
          </w:p>
          <w:bookmarkStart w:id="44" w:name="_GoBack"/>
          <w:p w:rsidR="00EA5BD3" w:rsidRPr="006E7DE3" w:rsidRDefault="00EA5BD3" w:rsidP="00BD1CA8">
            <w:pPr>
              <w:ind w:left="100" w:hangingChars="50" w:hanging="100"/>
              <w:rPr>
                <w:sz w:val="20"/>
                <w:szCs w:val="22"/>
                <w:lang w:eastAsia="zh-CN"/>
              </w:rPr>
            </w:pPr>
            <w:r w:rsidRPr="006E7DE3">
              <w:rPr>
                <w:sz w:val="20"/>
                <w:szCs w:val="22"/>
                <w:lang w:eastAsia="zh-CN"/>
              </w:rPr>
              <w:fldChar w:fldCharType="begin"/>
            </w:r>
            <w:r w:rsidRPr="006E7DE3">
              <w:rPr>
                <w:sz w:val="20"/>
                <w:szCs w:val="22"/>
                <w:lang w:eastAsia="zh-CN"/>
              </w:rPr>
              <w:instrText xml:space="preserve"> HYPERLINK "mailto:Matthew.fischer@broadcom.com" </w:instrText>
            </w:r>
            <w:r w:rsidRPr="006E7DE3">
              <w:rPr>
                <w:sz w:val="20"/>
                <w:szCs w:val="22"/>
                <w:lang w:eastAsia="zh-CN"/>
              </w:rPr>
              <w:fldChar w:fldCharType="separate"/>
            </w:r>
            <w:r w:rsidRPr="006E7DE3">
              <w:rPr>
                <w:rStyle w:val="a6"/>
                <w:sz w:val="20"/>
                <w:szCs w:val="22"/>
                <w:lang w:eastAsia="zh-CN"/>
              </w:rPr>
              <w:t>Matthew.fischer@broadcom.com</w:t>
            </w:r>
            <w:r w:rsidRPr="006E7DE3">
              <w:rPr>
                <w:sz w:val="20"/>
                <w:szCs w:val="22"/>
                <w:lang w:eastAsia="zh-CN"/>
              </w:rPr>
              <w:fldChar w:fldCharType="end"/>
            </w:r>
          </w:p>
          <w:bookmarkEnd w:id="44"/>
          <w:p w:rsidR="00EA5BD3" w:rsidRPr="00EA5BD3" w:rsidRDefault="00EA5BD3" w:rsidP="00BD1CA8">
            <w:pPr>
              <w:ind w:left="110" w:hangingChars="50" w:hanging="110"/>
              <w:rPr>
                <w:rFonts w:hint="eastAsia"/>
                <w:szCs w:val="22"/>
                <w:lang w:eastAsia="zh-CN"/>
              </w:rPr>
            </w:pPr>
          </w:p>
        </w:tc>
        <w:tc>
          <w:tcPr>
            <w:tcW w:w="4536" w:type="dxa"/>
          </w:tcPr>
          <w:p w:rsidR="000A4151" w:rsidRPr="00631C07" w:rsidRDefault="000A4151" w:rsidP="00631C07">
            <w:pPr>
              <w:ind w:left="110" w:hangingChars="50" w:hanging="110"/>
              <w:rPr>
                <w:szCs w:val="22"/>
              </w:rPr>
            </w:pPr>
            <w:r w:rsidRPr="00BD31D6">
              <w:rPr>
                <w:szCs w:val="22"/>
              </w:rPr>
              <w:t xml:space="preserve">Liwen Chu, </w:t>
            </w:r>
            <w:proofErr w:type="spellStart"/>
            <w:r w:rsidRPr="00BD31D6">
              <w:rPr>
                <w:szCs w:val="22"/>
              </w:rPr>
              <w:t>Morteza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Mehrnoush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Gaurang</w:t>
            </w:r>
            <w:proofErr w:type="spellEnd"/>
            <w:r w:rsidRPr="00BD31D6">
              <w:rPr>
                <w:szCs w:val="22"/>
              </w:rPr>
              <w:t xml:space="preserve"> Naik, </w:t>
            </w:r>
            <w:proofErr w:type="spellStart"/>
            <w:r w:rsidRPr="00BD31D6">
              <w:rPr>
                <w:szCs w:val="22"/>
              </w:rPr>
              <w:t>Xiandong</w:t>
            </w:r>
            <w:proofErr w:type="spellEnd"/>
            <w:r w:rsidRPr="00BD31D6">
              <w:rPr>
                <w:szCs w:val="22"/>
              </w:rPr>
              <w:t xml:space="preserve"> Dong, Shawn Kim, Jerome Gu, </w:t>
            </w:r>
            <w:proofErr w:type="spellStart"/>
            <w:r w:rsidRPr="00BD31D6">
              <w:rPr>
                <w:rFonts w:hint="eastAsia"/>
                <w:szCs w:val="22"/>
              </w:rPr>
              <w:t>Yingqiao</w:t>
            </w:r>
            <w:proofErr w:type="spellEnd"/>
            <w:r w:rsidRPr="00BD31D6">
              <w:rPr>
                <w:rFonts w:hint="eastAsia"/>
                <w:szCs w:val="22"/>
              </w:rPr>
              <w:t xml:space="preserve"> Quan</w:t>
            </w:r>
            <w:r w:rsidRPr="00BD31D6">
              <w:rPr>
                <w:szCs w:val="22"/>
              </w:rPr>
              <w:t xml:space="preserve">, Vishnu Ratnam, Mahmoud Hasabelnaby, </w:t>
            </w:r>
            <w:r w:rsidRPr="00BD31D6">
              <w:rPr>
                <w:rFonts w:hint="eastAsia"/>
                <w:szCs w:val="22"/>
              </w:rPr>
              <w:t>Chaoming</w:t>
            </w:r>
            <w:r w:rsidRPr="00BD31D6">
              <w:rPr>
                <w:szCs w:val="22"/>
              </w:rPr>
              <w:t xml:space="preserve"> Luo, </w:t>
            </w:r>
            <w:r w:rsidRPr="00BD31D6">
              <w:rPr>
                <w:rFonts w:hint="eastAsia"/>
                <w:szCs w:val="22"/>
              </w:rPr>
              <w:t>Ning Gao</w:t>
            </w:r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Yuxin</w:t>
            </w:r>
            <w:proofErr w:type="spellEnd"/>
            <w:r w:rsidRPr="00BD31D6">
              <w:rPr>
                <w:szCs w:val="22"/>
              </w:rPr>
              <w:t xml:space="preserve"> Lu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>Ronny Yongho Kim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BD31D6">
              <w:rPr>
                <w:szCs w:val="22"/>
              </w:rPr>
              <w:t xml:space="preserve">, Arik Klein John </w:t>
            </w:r>
            <w:proofErr w:type="spellStart"/>
            <w:r w:rsidRPr="00BD31D6">
              <w:rPr>
                <w:szCs w:val="22"/>
              </w:rPr>
              <w:t>Wullert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Aniruddh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Kabbinale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Serhat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Erkucuk</w:t>
            </w:r>
            <w:proofErr w:type="spellEnd"/>
            <w:r w:rsidRPr="00BD31D6">
              <w:rPr>
                <w:szCs w:val="22"/>
              </w:rPr>
              <w:t xml:space="preserve">, Binita Gupta, </w:t>
            </w:r>
            <w:r w:rsidRPr="00BD31D6">
              <w:rPr>
                <w:rFonts w:hint="eastAsia"/>
                <w:szCs w:val="22"/>
              </w:rPr>
              <w:t xml:space="preserve">Reza </w:t>
            </w:r>
            <w:proofErr w:type="spellStart"/>
            <w:r w:rsidRPr="00BD31D6">
              <w:rPr>
                <w:rFonts w:hint="eastAsia"/>
                <w:szCs w:val="22"/>
              </w:rPr>
              <w:t>Hedayat</w:t>
            </w:r>
            <w:proofErr w:type="spellEnd"/>
            <w:r w:rsidRPr="00BD31D6">
              <w:rPr>
                <w:szCs w:val="22"/>
              </w:rPr>
              <w:t xml:space="preserve">, Kaiying Lu,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 xml:space="preserve">Kim, </w:t>
            </w:r>
            <w:r w:rsidRPr="00BD31D6">
              <w:rPr>
                <w:rFonts w:hint="eastAsia"/>
                <w:szCs w:val="22"/>
                <w:lang w:eastAsia="zh-CN"/>
              </w:rPr>
              <w:t>J</w:t>
            </w:r>
            <w:r w:rsidRPr="00BD31D6">
              <w:rPr>
                <w:szCs w:val="22"/>
                <w:lang w:eastAsia="zh-CN"/>
              </w:rPr>
              <w:t xml:space="preserve">ay Yang, </w:t>
            </w:r>
            <w:proofErr w:type="spellStart"/>
            <w:r w:rsidRPr="00BD31D6">
              <w:rPr>
                <w:szCs w:val="22"/>
                <w:lang w:eastAsia="zh-CN"/>
              </w:rPr>
              <w:t>Seongho</w:t>
            </w:r>
            <w:proofErr w:type="spellEnd"/>
            <w:r w:rsidRPr="00BD31D6">
              <w:rPr>
                <w:szCs w:val="22"/>
                <w:lang w:eastAsia="zh-CN"/>
              </w:rPr>
              <w:t xml:space="preserve"> </w:t>
            </w:r>
            <w:proofErr w:type="spellStart"/>
            <w:r w:rsidRPr="00BD31D6">
              <w:rPr>
                <w:szCs w:val="22"/>
                <w:lang w:eastAsia="zh-CN"/>
              </w:rPr>
              <w:t>Byeon</w:t>
            </w:r>
            <w:proofErr w:type="spellEnd"/>
            <w:r w:rsidRPr="00BD31D6">
              <w:rPr>
                <w:szCs w:val="22"/>
              </w:rPr>
              <w:t xml:space="preserve">, Hanqing Lou, Mahmoud Kamel, Atsushi Shirakawa, </w:t>
            </w:r>
            <w:proofErr w:type="spellStart"/>
            <w:r w:rsidRPr="00BD31D6">
              <w:rPr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rFonts w:eastAsia="Malgun Gothic"/>
                <w:color w:val="000000"/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rFonts w:hint="eastAsia"/>
                <w:szCs w:val="22"/>
              </w:rPr>
              <w:t>Hongwon</w:t>
            </w:r>
            <w:proofErr w:type="spellEnd"/>
            <w:r w:rsidRPr="00BD31D6">
              <w:rPr>
                <w:rFonts w:hint="eastAsia"/>
                <w:szCs w:val="22"/>
              </w:rPr>
              <w:t xml:space="preserve"> Lee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Thomas </w:t>
            </w:r>
            <w:proofErr w:type="spellStart"/>
            <w:r w:rsidRPr="00BD31D6">
              <w:rPr>
                <w:szCs w:val="22"/>
              </w:rPr>
              <w:t>Handte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Liangxiao</w:t>
            </w:r>
            <w:proofErr w:type="spellEnd"/>
            <w:r>
              <w:rPr>
                <w:szCs w:val="22"/>
              </w:rPr>
              <w:t xml:space="preserve"> Xin</w:t>
            </w:r>
            <w:r w:rsidRPr="00BD31D6">
              <w:rPr>
                <w:szCs w:val="22"/>
              </w:rPr>
              <w:t xml:space="preserve">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Shuang Fan, </w:t>
            </w:r>
            <w:proofErr w:type="spellStart"/>
            <w:r w:rsidRPr="00BD31D6">
              <w:rPr>
                <w:szCs w:val="22"/>
              </w:rPr>
              <w:t>Qisheng</w:t>
            </w:r>
            <w:proofErr w:type="spellEnd"/>
            <w:r w:rsidRPr="00BD31D6">
              <w:rPr>
                <w:szCs w:val="22"/>
              </w:rPr>
              <w:t xml:space="preserve"> Huang,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</w:t>
            </w:r>
            <w:proofErr w:type="spellStart"/>
            <w:r w:rsidRPr="00BD31D6">
              <w:rPr>
                <w:szCs w:val="22"/>
              </w:rPr>
              <w:lastRenderedPageBreak/>
              <w:t>Zisheng</w:t>
            </w:r>
            <w:proofErr w:type="spellEnd"/>
            <w:r w:rsidRPr="00BD31D6">
              <w:rPr>
                <w:szCs w:val="22"/>
              </w:rPr>
              <w:t xml:space="preserve"> Wang, Eda </w:t>
            </w:r>
            <w:proofErr w:type="spellStart"/>
            <w:r w:rsidRPr="00BD31D6">
              <w:rPr>
                <w:szCs w:val="22"/>
              </w:rPr>
              <w:t>Genc</w:t>
            </w:r>
            <w:proofErr w:type="spellEnd"/>
            <w:r w:rsidRPr="00BD31D6">
              <w:rPr>
                <w:szCs w:val="22"/>
              </w:rPr>
              <w:t xml:space="preserve">, Salvatore </w:t>
            </w:r>
            <w:proofErr w:type="spellStart"/>
            <w:r w:rsidRPr="00BD31D6">
              <w:rPr>
                <w:szCs w:val="22"/>
              </w:rPr>
              <w:t>Talarico</w:t>
            </w:r>
            <w:proofErr w:type="spellEnd"/>
            <w:r w:rsidRPr="00BD31D6">
              <w:rPr>
                <w:szCs w:val="22"/>
              </w:rPr>
              <w:t xml:space="preserve">, Charlie </w:t>
            </w:r>
            <w:proofErr w:type="spellStart"/>
            <w:r w:rsidRPr="00BD31D6">
              <w:rPr>
                <w:szCs w:val="22"/>
              </w:rPr>
              <w:t>Pettersson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Shuyu</w:t>
            </w:r>
            <w:proofErr w:type="spellEnd"/>
            <w:r w:rsidRPr="00BD31D6">
              <w:rPr>
                <w:szCs w:val="22"/>
              </w:rPr>
              <w:t xml:space="preserve"> Shi, </w:t>
            </w:r>
            <w:proofErr w:type="spellStart"/>
            <w:r w:rsidRPr="00BD31D6">
              <w:rPr>
                <w:szCs w:val="22"/>
              </w:rPr>
              <w:t>Jungjun</w:t>
            </w:r>
            <w:proofErr w:type="spellEnd"/>
            <w:r w:rsidRPr="00BD31D6">
              <w:rPr>
                <w:szCs w:val="22"/>
              </w:rPr>
              <w:t xml:space="preserve"> Kim, Yan Li, Alfred Asterjadhi</w:t>
            </w:r>
            <w:r w:rsidRPr="00DE2D2A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proofErr w:type="spellStart"/>
            <w:r w:rsidRPr="00DE2D2A">
              <w:rPr>
                <w:szCs w:val="22"/>
              </w:rPr>
              <w:t>Yanchao</w:t>
            </w:r>
            <w:proofErr w:type="spellEnd"/>
            <w:r w:rsidRPr="00DE2D2A">
              <w:rPr>
                <w:szCs w:val="22"/>
              </w:rPr>
              <w:t xml:space="preserve"> Xu</w:t>
            </w:r>
            <w:r>
              <w:rPr>
                <w:szCs w:val="22"/>
              </w:rPr>
              <w:t xml:space="preserve">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Yue Zhao,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Li, Hui Che, </w:t>
            </w:r>
            <w:proofErr w:type="spellStart"/>
            <w:r w:rsidRPr="001551C5">
              <w:rPr>
                <w:szCs w:val="22"/>
              </w:rPr>
              <w:t>Lyutianyang</w:t>
            </w:r>
            <w:proofErr w:type="spellEnd"/>
            <w:r w:rsidRPr="001551C5">
              <w:rPr>
                <w:szCs w:val="22"/>
              </w:rPr>
              <w:t xml:space="preserve"> Zhang</w:t>
            </w:r>
            <w:r w:rsidRPr="00E544D7">
              <w:rPr>
                <w:szCs w:val="22"/>
              </w:rPr>
              <w:t xml:space="preserve">, </w:t>
            </w:r>
            <w:proofErr w:type="spellStart"/>
            <w:r w:rsidRPr="00E544D7">
              <w:rPr>
                <w:szCs w:val="22"/>
              </w:rPr>
              <w:t>Mickael</w:t>
            </w:r>
            <w:proofErr w:type="spellEnd"/>
            <w:r w:rsidRPr="00E544D7">
              <w:rPr>
                <w:szCs w:val="22"/>
              </w:rPr>
              <w:t xml:space="preserve"> </w:t>
            </w:r>
            <w:proofErr w:type="spellStart"/>
            <w:r w:rsidRPr="00E544D7">
              <w:rPr>
                <w:szCs w:val="22"/>
              </w:rPr>
              <w:t>Lorgeoux</w:t>
            </w:r>
            <w:r w:rsidRPr="00B65173">
              <w:rPr>
                <w:szCs w:val="22"/>
              </w:rPr>
              <w:t>,Yuki</w:t>
            </w:r>
            <w:proofErr w:type="spellEnd"/>
            <w:r w:rsidRPr="00B65173">
              <w:rPr>
                <w:szCs w:val="22"/>
              </w:rPr>
              <w:t xml:space="preserve"> Fujimori</w:t>
            </w:r>
            <w:r>
              <w:rPr>
                <w:szCs w:val="22"/>
              </w:rPr>
              <w:t xml:space="preserve">, </w:t>
            </w:r>
            <w:proofErr w:type="spellStart"/>
            <w:r w:rsidRPr="00B50503">
              <w:rPr>
                <w:szCs w:val="22"/>
              </w:rPr>
              <w:t>Haorui</w:t>
            </w:r>
            <w:proofErr w:type="spellEnd"/>
            <w:r w:rsidRPr="00B50503">
              <w:rPr>
                <w:szCs w:val="22"/>
              </w:rPr>
              <w:t xml:space="preserve"> Yang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 w:rsidRPr="008D6154">
              <w:rPr>
                <w:szCs w:val="22"/>
              </w:rPr>
              <w:t>, Stephane BARON</w:t>
            </w:r>
            <w:r>
              <w:rPr>
                <w:szCs w:val="22"/>
              </w:rPr>
              <w:t xml:space="preserve">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 w:rsidRPr="00264AA7">
              <w:rPr>
                <w:szCs w:val="22"/>
              </w:rPr>
              <w:t>, Si-Chan Noh</w:t>
            </w:r>
            <w:r>
              <w:rPr>
                <w:szCs w:val="22"/>
              </w:rPr>
              <w:t xml:space="preserve">, </w:t>
            </w:r>
            <w:r w:rsidRPr="002D7B43">
              <w:rPr>
                <w:szCs w:val="22"/>
              </w:rPr>
              <w:t>Leonardo Lanante</w:t>
            </w:r>
            <w:r w:rsidRPr="00194D86">
              <w:rPr>
                <w:szCs w:val="22"/>
              </w:rPr>
              <w:t xml:space="preserve">, </w:t>
            </w:r>
            <w:proofErr w:type="spellStart"/>
            <w:r w:rsidRPr="00194D86">
              <w:rPr>
                <w:szCs w:val="22"/>
              </w:rPr>
              <w:t>Dibakar</w:t>
            </w:r>
            <w:proofErr w:type="spellEnd"/>
            <w:r w:rsidRPr="00194D86">
              <w:rPr>
                <w:szCs w:val="22"/>
              </w:rPr>
              <w:t xml:space="preserve"> Das</w:t>
            </w:r>
            <w:r>
              <w:rPr>
                <w:szCs w:val="22"/>
              </w:rPr>
              <w:t xml:space="preserve">, </w:t>
            </w:r>
            <w:r w:rsidRPr="00F1407B">
              <w:rPr>
                <w:szCs w:val="22"/>
              </w:rPr>
              <w:t xml:space="preserve">Sakamoto </w:t>
            </w:r>
            <w:proofErr w:type="spellStart"/>
            <w:r w:rsidRPr="00F1407B">
              <w:rPr>
                <w:szCs w:val="22"/>
              </w:rPr>
              <w:t>Ryunosuke</w:t>
            </w:r>
            <w:proofErr w:type="spellEnd"/>
            <w:r w:rsidRPr="00FB72A7">
              <w:rPr>
                <w:szCs w:val="22"/>
              </w:rPr>
              <w:t xml:space="preserve">, </w:t>
            </w:r>
            <w:proofErr w:type="spellStart"/>
            <w:r w:rsidRPr="00FB72A7">
              <w:rPr>
                <w:szCs w:val="22"/>
              </w:rPr>
              <w:t>Rubayet</w:t>
            </w:r>
            <w:proofErr w:type="spellEnd"/>
            <w:r w:rsidRPr="00FB72A7">
              <w:rPr>
                <w:szCs w:val="22"/>
              </w:rPr>
              <w:t xml:space="preserve"> </w:t>
            </w:r>
            <w:proofErr w:type="spellStart"/>
            <w:r w:rsidRPr="00FB72A7">
              <w:rPr>
                <w:szCs w:val="22"/>
              </w:rPr>
              <w:t>Shafin</w:t>
            </w:r>
            <w:proofErr w:type="spellEnd"/>
            <w:r>
              <w:rPr>
                <w:szCs w:val="22"/>
              </w:rPr>
              <w:t xml:space="preserve">, </w:t>
            </w:r>
            <w:r w:rsidRPr="00FC7E31">
              <w:rPr>
                <w:szCs w:val="22"/>
              </w:rPr>
              <w:t>Qing Xia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 xml:space="preserve">Lili </w:t>
            </w:r>
            <w:proofErr w:type="spellStart"/>
            <w:r w:rsidRPr="00291431">
              <w:rPr>
                <w:szCs w:val="22"/>
              </w:rPr>
              <w:t>Hervieu</w:t>
            </w:r>
            <w:proofErr w:type="spellEnd"/>
            <w:r>
              <w:rPr>
                <w:szCs w:val="22"/>
              </w:rPr>
              <w:t xml:space="preserve">, </w:t>
            </w:r>
            <w:r w:rsidRPr="009E1CDF">
              <w:rPr>
                <w:szCs w:val="22"/>
              </w:rPr>
              <w:t>Kiseon Ryu</w:t>
            </w:r>
            <w:r w:rsidRPr="00023511">
              <w:rPr>
                <w:szCs w:val="22"/>
              </w:rPr>
              <w:t xml:space="preserve">, </w:t>
            </w:r>
            <w:proofErr w:type="spellStart"/>
            <w:r w:rsidRPr="00023511">
              <w:rPr>
                <w:szCs w:val="22"/>
              </w:rPr>
              <w:t>Peshal</w:t>
            </w:r>
            <w:proofErr w:type="spellEnd"/>
            <w:r w:rsidRPr="00023511">
              <w:rPr>
                <w:szCs w:val="22"/>
              </w:rPr>
              <w:t xml:space="preserve"> Nayak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7203AB">
              <w:rPr>
                <w:szCs w:val="22"/>
                <w:lang w:eastAsia="zh-CN"/>
              </w:rPr>
              <w:t>Xiangxin Gu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</w:t>
            </w:r>
            <w:proofErr w:type="spellStart"/>
            <w:r w:rsidR="005474D6" w:rsidRPr="005474D6">
              <w:rPr>
                <w:szCs w:val="22"/>
              </w:rPr>
              <w:t>Youhan</w:t>
            </w:r>
            <w:proofErr w:type="spellEnd"/>
            <w:r w:rsidR="005474D6" w:rsidRPr="005474D6">
              <w:rPr>
                <w:szCs w:val="22"/>
              </w:rPr>
              <w:t xml:space="preserve"> Kim</w:t>
            </w:r>
            <w:r w:rsidR="00403B32" w:rsidRPr="00403B32">
              <w:rPr>
                <w:szCs w:val="22"/>
              </w:rPr>
              <w:t xml:space="preserve">, </w:t>
            </w:r>
            <w:proofErr w:type="spellStart"/>
            <w:r w:rsidR="00403B32" w:rsidRPr="00403B32">
              <w:rPr>
                <w:szCs w:val="22"/>
              </w:rPr>
              <w:t>Takuhiro</w:t>
            </w:r>
            <w:proofErr w:type="spellEnd"/>
            <w:r w:rsidR="00403B32" w:rsidRPr="00403B32">
              <w:rPr>
                <w:szCs w:val="22"/>
              </w:rPr>
              <w:t xml:space="preserve"> S</w:t>
            </w:r>
            <w:r w:rsidR="00403B32" w:rsidRPr="00602CD8">
              <w:rPr>
                <w:szCs w:val="22"/>
              </w:rPr>
              <w:t>ato</w:t>
            </w:r>
            <w:r w:rsidR="00631C07" w:rsidRPr="00602CD8">
              <w:rPr>
                <w:szCs w:val="22"/>
              </w:rPr>
              <w:t xml:space="preserve">, Laurent Cariou, </w:t>
            </w:r>
            <w:proofErr w:type="spellStart"/>
            <w:r w:rsidR="00631C07" w:rsidRPr="00602CD8">
              <w:rPr>
                <w:szCs w:val="22"/>
              </w:rPr>
              <w:t>Dongju</w:t>
            </w:r>
            <w:proofErr w:type="spellEnd"/>
            <w:r w:rsidR="00631C07" w:rsidRPr="00602CD8">
              <w:rPr>
                <w:szCs w:val="22"/>
              </w:rPr>
              <w:t xml:space="preserve"> Cha, Matthew Fischer, Shawn Kim, </w:t>
            </w:r>
            <w:proofErr w:type="spellStart"/>
            <w:r w:rsidR="00631C07" w:rsidRPr="00602CD8">
              <w:rPr>
                <w:szCs w:val="22"/>
              </w:rPr>
              <w:t>Yunbo</w:t>
            </w:r>
            <w:proofErr w:type="spellEnd"/>
            <w:r w:rsidR="00631C07" w:rsidRPr="00602CD8">
              <w:rPr>
                <w:szCs w:val="22"/>
              </w:rPr>
              <w:t xml:space="preserve"> Li, </w:t>
            </w:r>
            <w:proofErr w:type="spellStart"/>
            <w:r w:rsidR="00631C07" w:rsidRPr="00602CD8">
              <w:rPr>
                <w:szCs w:val="22"/>
              </w:rPr>
              <w:t>Gaurang</w:t>
            </w:r>
            <w:proofErr w:type="spellEnd"/>
            <w:r w:rsidR="00631C07" w:rsidRPr="00602CD8">
              <w:rPr>
                <w:szCs w:val="22"/>
              </w:rPr>
              <w:t xml:space="preserve"> Naik, Yue Zhao</w:t>
            </w:r>
            <w:r w:rsidR="00602CD8" w:rsidRPr="00602CD8">
              <w:rPr>
                <w:szCs w:val="22"/>
              </w:rPr>
              <w:t xml:space="preserve">, </w:t>
            </w:r>
            <w:proofErr w:type="spellStart"/>
            <w:r w:rsidR="00602CD8" w:rsidRPr="00602CD8">
              <w:rPr>
                <w:szCs w:val="22"/>
              </w:rPr>
              <w:t>Nima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Namvar</w:t>
            </w:r>
            <w:proofErr w:type="spellEnd"/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Abhishek Patil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A54B1A" w:rsidRPr="00A54B1A">
              <w:rPr>
                <w:szCs w:val="22"/>
              </w:rPr>
              <w:t>, Pei Zhou</w:t>
            </w:r>
            <w:r w:rsidR="00C34FDA" w:rsidRPr="00C34FDA">
              <w:rPr>
                <w:szCs w:val="22"/>
              </w:rPr>
              <w:t>, Sang Kim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F52C54">
              <w:rPr>
                <w:szCs w:val="22"/>
              </w:rPr>
              <w:t xml:space="preserve">, </w:t>
            </w:r>
            <w:r w:rsidR="00F52C54" w:rsidRPr="00F52C54">
              <w:rPr>
                <w:szCs w:val="22"/>
              </w:rPr>
              <w:t>Gaurav Patwardhan</w:t>
            </w:r>
            <w:r w:rsidR="001F75B8" w:rsidRPr="001F75B8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EA5BD3" w:rsidRPr="00EA5BD3">
              <w:rPr>
                <w:szCs w:val="22"/>
              </w:rPr>
              <w:t xml:space="preserve">, </w:t>
            </w:r>
            <w:proofErr w:type="spellStart"/>
            <w:r w:rsidR="00EA5BD3" w:rsidRPr="00EA5BD3">
              <w:rPr>
                <w:szCs w:val="22"/>
              </w:rPr>
              <w:t>Jiayi</w:t>
            </w:r>
            <w:proofErr w:type="spellEnd"/>
            <w:r w:rsidR="00EA5BD3" w:rsidRPr="00EA5BD3">
              <w:rPr>
                <w:szCs w:val="22"/>
              </w:rPr>
              <w:t xml:space="preserve"> Zhang, </w:t>
            </w:r>
            <w:proofErr w:type="spellStart"/>
            <w:r w:rsidR="00EA5BD3" w:rsidRPr="00EA5BD3">
              <w:rPr>
                <w:szCs w:val="22"/>
              </w:rPr>
              <w:t>Minyoung</w:t>
            </w:r>
            <w:proofErr w:type="spellEnd"/>
            <w:r w:rsidR="00EA5BD3" w:rsidRPr="00EA5BD3">
              <w:rPr>
                <w:szCs w:val="22"/>
              </w:rPr>
              <w:t xml:space="preserve"> Park</w:t>
            </w:r>
            <w:r w:rsidR="00656D05" w:rsidRPr="00656D05">
              <w:rPr>
                <w:szCs w:val="22"/>
              </w:rPr>
              <w:t>, Xiaofei Wang</w:t>
            </w:r>
          </w:p>
        </w:tc>
        <w:tc>
          <w:tcPr>
            <w:tcW w:w="2125" w:type="dxa"/>
          </w:tcPr>
          <w:p w:rsidR="005E6988" w:rsidRPr="0038158D" w:rsidRDefault="005E6988" w:rsidP="005E6988">
            <w:pPr>
              <w:ind w:left="100" w:hangingChars="50" w:hanging="100"/>
              <w:rPr>
                <w:ins w:id="45" w:author="Alfred Asterjadhi" w:date="2024-10-30T07:29:00Z"/>
                <w:sz w:val="20"/>
              </w:rPr>
            </w:pPr>
            <w:ins w:id="46" w:author="Alfred Asterjadhi" w:date="2024-10-30T07:29:00Z">
              <w:r w:rsidRPr="0038158D">
                <w:rPr>
                  <w:sz w:val="20"/>
                </w:rPr>
                <w:lastRenderedPageBreak/>
                <w:t xml:space="preserve">Motion #11, </w:t>
              </w:r>
              <w:proofErr w:type="spellStart"/>
              <w:r w:rsidRPr="0038158D">
                <w:rPr>
                  <w:sz w:val="20"/>
                </w:rPr>
                <w:t>Minyoung</w:t>
              </w:r>
              <w:proofErr w:type="spellEnd"/>
              <w:r w:rsidRPr="0038158D">
                <w:rPr>
                  <w:sz w:val="20"/>
                </w:rPr>
                <w:t xml:space="preserve"> Park</w:t>
              </w:r>
            </w:ins>
          </w:p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BD31D6" w:rsidRDefault="000A4151" w:rsidP="00BD1CA8">
            <w:pPr>
              <w:rPr>
                <w:szCs w:val="22"/>
              </w:rPr>
            </w:pPr>
            <w:r w:rsidRPr="00AE441E">
              <w:rPr>
                <w:szCs w:val="22"/>
                <w:highlight w:val="green"/>
              </w:rPr>
              <w:t>Buffer status report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</w:rPr>
            </w:pPr>
            <w:r w:rsidRPr="00AE441E">
              <w:rPr>
                <w:szCs w:val="22"/>
              </w:rPr>
              <w:t>Frank Hsu</w:t>
            </w:r>
          </w:p>
          <w:p w:rsidR="00EA5BD3" w:rsidRDefault="00EA5BD3" w:rsidP="00BD1CA8">
            <w:pPr>
              <w:rPr>
                <w:szCs w:val="22"/>
              </w:rPr>
            </w:pPr>
            <w:hyperlink r:id="rId20" w:history="1">
              <w:r w:rsidRPr="00A27B14">
                <w:rPr>
                  <w:rStyle w:val="a6"/>
                  <w:szCs w:val="22"/>
                </w:rPr>
                <w:t>frank.hsu@mediatek.com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Pei Zhou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Lee, </w:t>
            </w:r>
            <w:proofErr w:type="spellStart"/>
            <w:r w:rsidRPr="00BD31D6">
              <w:rPr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Kim, Akira Kishida, </w:t>
            </w:r>
            <w:proofErr w:type="spellStart"/>
            <w:r>
              <w:rPr>
                <w:szCs w:val="22"/>
              </w:rPr>
              <w:t>Liangxiao</w:t>
            </w:r>
            <w:proofErr w:type="spellEnd"/>
            <w:r>
              <w:rPr>
                <w:szCs w:val="22"/>
              </w:rPr>
              <w:t xml:space="preserve"> Xin</w:t>
            </w:r>
            <w:r w:rsidRPr="00BD31D6">
              <w:rPr>
                <w:szCs w:val="22"/>
              </w:rPr>
              <w:t xml:space="preserve">, Abdel </w:t>
            </w:r>
            <w:proofErr w:type="spellStart"/>
            <w:r w:rsidRPr="00BD31D6">
              <w:rPr>
                <w:szCs w:val="22"/>
              </w:rPr>
              <w:t>Ajami</w:t>
            </w:r>
            <w:proofErr w:type="spellEnd"/>
            <w:r w:rsidRPr="00BD31D6">
              <w:rPr>
                <w:szCs w:val="22"/>
              </w:rPr>
              <w:t xml:space="preserve">, Alfred Asterjadhi, </w:t>
            </w:r>
            <w:proofErr w:type="spellStart"/>
            <w:r w:rsidRPr="00BD31D6">
              <w:rPr>
                <w:szCs w:val="22"/>
              </w:rPr>
              <w:t>Peshal</w:t>
            </w:r>
            <w:proofErr w:type="spellEnd"/>
            <w:r w:rsidRPr="00BD31D6">
              <w:rPr>
                <w:szCs w:val="22"/>
              </w:rPr>
              <w:t xml:space="preserve"> Nayak</w:t>
            </w:r>
            <w:r>
              <w:rPr>
                <w:szCs w:val="22"/>
              </w:rPr>
              <w:t xml:space="preserve">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 w:rsidRPr="00194D86">
              <w:rPr>
                <w:szCs w:val="22"/>
              </w:rPr>
              <w:t xml:space="preserve">, </w:t>
            </w:r>
            <w:proofErr w:type="spellStart"/>
            <w:r w:rsidRPr="00194D86">
              <w:rPr>
                <w:szCs w:val="22"/>
              </w:rPr>
              <w:t>Dibakar</w:t>
            </w:r>
            <w:proofErr w:type="spellEnd"/>
            <w:r w:rsidRPr="00194D86">
              <w:rPr>
                <w:szCs w:val="22"/>
              </w:rPr>
              <w:t xml:space="preserve"> Das</w:t>
            </w:r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</w:t>
            </w:r>
            <w:r w:rsidRPr="00FC7E31">
              <w:rPr>
                <w:szCs w:val="22"/>
              </w:rPr>
              <w:t>Qing Xia</w:t>
            </w:r>
            <w:r>
              <w:rPr>
                <w:szCs w:val="22"/>
              </w:rPr>
              <w:t xml:space="preserve">, </w:t>
            </w:r>
            <w:r w:rsidRPr="006007BE">
              <w:rPr>
                <w:szCs w:val="22"/>
              </w:rPr>
              <w:t xml:space="preserve">Behnam </w:t>
            </w:r>
            <w:proofErr w:type="spellStart"/>
            <w:r w:rsidRPr="006007BE">
              <w:rPr>
                <w:szCs w:val="22"/>
              </w:rPr>
              <w:t>Dezfouli</w:t>
            </w:r>
            <w:proofErr w:type="spellEnd"/>
            <w:r>
              <w:rPr>
                <w:szCs w:val="22"/>
              </w:rPr>
              <w:t xml:space="preserve">, </w:t>
            </w:r>
            <w:r w:rsidRPr="009E1CDF">
              <w:rPr>
                <w:szCs w:val="22"/>
              </w:rPr>
              <w:t>Kiseon Ryu</w:t>
            </w:r>
            <w:r w:rsidRPr="00023511">
              <w:rPr>
                <w:szCs w:val="22"/>
              </w:rPr>
              <w:t xml:space="preserve">, </w:t>
            </w:r>
            <w:proofErr w:type="spellStart"/>
            <w:r w:rsidRPr="00023511">
              <w:rPr>
                <w:szCs w:val="22"/>
              </w:rPr>
              <w:t>Peshal</w:t>
            </w:r>
            <w:proofErr w:type="spellEnd"/>
            <w:r w:rsidRPr="00023511">
              <w:rPr>
                <w:szCs w:val="22"/>
              </w:rPr>
              <w:t xml:space="preserve"> Nayak</w:t>
            </w:r>
            <w:r w:rsidRPr="00383463">
              <w:rPr>
                <w:szCs w:val="22"/>
              </w:rPr>
              <w:t>, Muhammad Kumail Haider</w:t>
            </w:r>
            <w:r w:rsidR="00602CD8" w:rsidRPr="00602CD8">
              <w:rPr>
                <w:szCs w:val="22"/>
              </w:rPr>
              <w:t xml:space="preserve">, </w:t>
            </w:r>
            <w:proofErr w:type="spellStart"/>
            <w:r w:rsidR="00602CD8" w:rsidRPr="00602CD8">
              <w:rPr>
                <w:szCs w:val="22"/>
              </w:rPr>
              <w:t>Sanket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Kalamkar</w:t>
            </w:r>
            <w:proofErr w:type="spellEnd"/>
            <w:r w:rsidR="006E6888">
              <w:rPr>
                <w:szCs w:val="22"/>
              </w:rPr>
              <w:t>, Ross Jian Yu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Hanqing Lou, Liuming Lu</w:t>
            </w:r>
            <w:r w:rsidR="00560A01" w:rsidRPr="00560A01">
              <w:rPr>
                <w:szCs w:val="22"/>
              </w:rPr>
              <w:t>, Jeongki Kim</w:t>
            </w:r>
            <w:r w:rsidR="00656D05" w:rsidRPr="00656D05">
              <w:rPr>
                <w:szCs w:val="22"/>
              </w:rPr>
              <w:t>, Xiaofei Wang</w:t>
            </w:r>
          </w:p>
        </w:tc>
        <w:tc>
          <w:tcPr>
            <w:tcW w:w="2125" w:type="dxa"/>
          </w:tcPr>
          <w:p w:rsidR="00846802" w:rsidRPr="0038158D" w:rsidRDefault="00846802" w:rsidP="00846802">
            <w:pPr>
              <w:rPr>
                <w:ins w:id="47" w:author="Alfred Asterjadhi" w:date="2024-10-30T07:30:00Z"/>
                <w:sz w:val="20"/>
              </w:rPr>
            </w:pPr>
            <w:ins w:id="48" w:author="Alfred Asterjadhi" w:date="2024-10-30T07:30:00Z">
              <w:r w:rsidRPr="0038158D">
                <w:rPr>
                  <w:sz w:val="20"/>
                </w:rPr>
                <w:t>Motion #13</w:t>
              </w:r>
            </w:ins>
            <w:ins w:id="49" w:author="Alfred Asterjadhi" w:date="2024-10-30T07:35:00Z">
              <w:r w:rsidR="002A3AC7">
                <w:rPr>
                  <w:sz w:val="20"/>
                </w:rPr>
                <w:t>,</w:t>
              </w:r>
            </w:ins>
            <w:ins w:id="50" w:author="Alfred Asterjadhi" w:date="2024-10-30T07:30:00Z">
              <w:r>
                <w:rPr>
                  <w:sz w:val="20"/>
                </w:rPr>
                <w:t xml:space="preserve"> </w:t>
              </w:r>
              <w:r w:rsidRPr="0038158D">
                <w:rPr>
                  <w:sz w:val="20"/>
                </w:rPr>
                <w:t>Frank Hsu</w:t>
              </w:r>
            </w:ins>
          </w:p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BD31D6" w:rsidRDefault="000A4151" w:rsidP="00BD1CA8">
            <w:pPr>
              <w:rPr>
                <w:szCs w:val="22"/>
              </w:rPr>
            </w:pPr>
            <w:r w:rsidRPr="00E63876">
              <w:rPr>
                <w:szCs w:val="22"/>
                <w:highlight w:val="green"/>
              </w:rPr>
              <w:t xml:space="preserve">Multi-AP </w:t>
            </w:r>
            <w:proofErr w:type="spellStart"/>
            <w:r w:rsidRPr="00E63876">
              <w:rPr>
                <w:szCs w:val="22"/>
                <w:highlight w:val="green"/>
              </w:rPr>
              <w:t>Cooridnation</w:t>
            </w:r>
            <w:proofErr w:type="spellEnd"/>
            <w:r w:rsidRPr="00E63876">
              <w:rPr>
                <w:szCs w:val="22"/>
                <w:highlight w:val="green"/>
              </w:rPr>
              <w:t xml:space="preserve"> Framework</w:t>
            </w:r>
          </w:p>
        </w:tc>
        <w:tc>
          <w:tcPr>
            <w:tcW w:w="1484" w:type="dxa"/>
          </w:tcPr>
          <w:p w:rsidR="000A4151" w:rsidRDefault="00E63876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>Arik Klein</w:t>
            </w:r>
          </w:p>
          <w:p w:rsidR="00EA5BD3" w:rsidRDefault="00EA5BD3" w:rsidP="00BD1CA8">
            <w:pPr>
              <w:rPr>
                <w:szCs w:val="22"/>
              </w:rPr>
            </w:pPr>
            <w:hyperlink r:id="rId21" w:history="1">
              <w:r w:rsidRPr="00A27B14">
                <w:rPr>
                  <w:rStyle w:val="a6"/>
                  <w:szCs w:val="22"/>
                </w:rPr>
                <w:t>arik.klein@huawei.com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E63876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Shawn Kim, Jerome Gu, Gaurav Patwardhan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BD31D6">
              <w:rPr>
                <w:szCs w:val="22"/>
              </w:rPr>
              <w:t xml:space="preserve"> John </w:t>
            </w:r>
            <w:proofErr w:type="spellStart"/>
            <w:r w:rsidRPr="00BD31D6">
              <w:rPr>
                <w:szCs w:val="22"/>
              </w:rPr>
              <w:t>Wullert</w:t>
            </w:r>
            <w:proofErr w:type="spellEnd"/>
            <w:r w:rsidRPr="00BD31D6">
              <w:rPr>
                <w:rFonts w:ascii="Aptos" w:hAnsi="Aptos"/>
                <w:color w:val="000000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Jiayi</w:t>
            </w:r>
            <w:proofErr w:type="spellEnd"/>
            <w:r w:rsidRPr="00BD31D6">
              <w:rPr>
                <w:szCs w:val="22"/>
              </w:rPr>
              <w:t xml:space="preserve"> Zhang, </w:t>
            </w:r>
            <w:r w:rsidRPr="00BD31D6">
              <w:rPr>
                <w:rFonts w:hint="eastAsia"/>
                <w:szCs w:val="22"/>
                <w:lang w:eastAsia="zh-CN"/>
              </w:rPr>
              <w:t>Y</w:t>
            </w:r>
            <w:r w:rsidRPr="00BD31D6">
              <w:rPr>
                <w:szCs w:val="22"/>
              </w:rPr>
              <w:t xml:space="preserve">anjun Sun, Binita Gupta, Kaiying Lu,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Yelin</w:t>
            </w:r>
            <w:proofErr w:type="spellEnd"/>
            <w:r w:rsidRPr="00BD31D6">
              <w:rPr>
                <w:szCs w:val="22"/>
              </w:rPr>
              <w:t xml:space="preserve"> Yoon,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Gaius Wee, </w:t>
            </w:r>
            <w:proofErr w:type="spellStart"/>
            <w:r w:rsidRPr="00BD31D6">
              <w:rPr>
                <w:szCs w:val="22"/>
              </w:rPr>
              <w:t>Yaoshen</w:t>
            </w:r>
            <w:proofErr w:type="spellEnd"/>
            <w:r w:rsidRPr="00BD31D6">
              <w:rPr>
                <w:szCs w:val="22"/>
              </w:rPr>
              <w:t xml:space="preserve"> Cui, Yusuke Tanaka,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Yunpeng</w:t>
            </w:r>
            <w:proofErr w:type="spellEnd"/>
            <w:r w:rsidRPr="00BD31D6">
              <w:rPr>
                <w:szCs w:val="22"/>
              </w:rPr>
              <w:t xml:space="preserve"> Yang, Dana </w:t>
            </w:r>
            <w:proofErr w:type="spellStart"/>
            <w:r w:rsidRPr="00BD31D6">
              <w:rPr>
                <w:szCs w:val="22"/>
              </w:rPr>
              <w:t>Ciochina</w:t>
            </w:r>
            <w:proofErr w:type="spellEnd"/>
            <w:r w:rsidRPr="00BD31D6">
              <w:rPr>
                <w:szCs w:val="22"/>
              </w:rPr>
              <w:t xml:space="preserve">, Leif </w:t>
            </w:r>
            <w:proofErr w:type="spellStart"/>
            <w:r w:rsidRPr="00BD31D6">
              <w:rPr>
                <w:szCs w:val="22"/>
              </w:rPr>
              <w:t>Wilhelmsson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Taeyoung</w:t>
            </w:r>
            <w:proofErr w:type="spellEnd"/>
            <w:r w:rsidRPr="00BD31D6">
              <w:rPr>
                <w:szCs w:val="22"/>
              </w:rPr>
              <w:t xml:space="preserve"> Ha, Kosuke </w:t>
            </w:r>
            <w:proofErr w:type="spellStart"/>
            <w:r w:rsidRPr="00BD31D6">
              <w:rPr>
                <w:szCs w:val="22"/>
              </w:rPr>
              <w:t>Aio</w:t>
            </w:r>
            <w:proofErr w:type="spellEnd"/>
            <w:r w:rsidRPr="00BD31D6">
              <w:rPr>
                <w:szCs w:val="22"/>
              </w:rPr>
              <w:t xml:space="preserve">, Tong </w:t>
            </w:r>
            <w:proofErr w:type="spellStart"/>
            <w:r w:rsidRPr="00BD31D6">
              <w:rPr>
                <w:szCs w:val="22"/>
              </w:rPr>
              <w:t>Bian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Minotani</w:t>
            </w:r>
            <w:proofErr w:type="spellEnd"/>
            <w:r w:rsidRPr="00BD31D6">
              <w:rPr>
                <w:szCs w:val="22"/>
              </w:rPr>
              <w:t xml:space="preserve"> Jun, Abhishek Chaturvedi, Alfred Asterjadhi, </w:t>
            </w:r>
            <w:proofErr w:type="spellStart"/>
            <w:r w:rsidRPr="00BD31D6">
              <w:rPr>
                <w:szCs w:val="22"/>
              </w:rPr>
              <w:t>Peshal</w:t>
            </w:r>
            <w:proofErr w:type="spellEnd"/>
            <w:r w:rsidRPr="00BD31D6">
              <w:rPr>
                <w:szCs w:val="22"/>
              </w:rPr>
              <w:t xml:space="preserve"> Nayak, Abhishek Patil</w:t>
            </w:r>
            <w:r>
              <w:rPr>
                <w:szCs w:val="22"/>
              </w:rPr>
              <w:t xml:space="preserve">, </w:t>
            </w:r>
            <w:proofErr w:type="spellStart"/>
            <w:r w:rsidRPr="00CB021B">
              <w:rPr>
                <w:szCs w:val="22"/>
              </w:rPr>
              <w:t>Jonghoe</w:t>
            </w:r>
            <w:proofErr w:type="spellEnd"/>
            <w:r w:rsidRPr="00CB021B">
              <w:rPr>
                <w:szCs w:val="22"/>
              </w:rPr>
              <w:t xml:space="preserve"> K</w:t>
            </w:r>
            <w:r>
              <w:rPr>
                <w:szCs w:val="22"/>
              </w:rPr>
              <w:t xml:space="preserve">oo, </w:t>
            </w:r>
            <w:proofErr w:type="spellStart"/>
            <w:r>
              <w:rPr>
                <w:szCs w:val="22"/>
              </w:rPr>
              <w:t>Kaikai</w:t>
            </w:r>
            <w:proofErr w:type="spellEnd"/>
            <w:r>
              <w:rPr>
                <w:szCs w:val="22"/>
              </w:rPr>
              <w:t xml:space="preserve"> Huang,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M</w:t>
            </w:r>
            <w:r w:rsidRPr="00CD35F0">
              <w:rPr>
                <w:szCs w:val="22"/>
              </w:rPr>
              <w:t>assinissa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</w:t>
            </w:r>
            <w:r w:rsidRPr="00CD35F0">
              <w:rPr>
                <w:szCs w:val="22"/>
              </w:rPr>
              <w:t>alam</w:t>
            </w:r>
            <w:proofErr w:type="spellEnd"/>
            <w:r>
              <w:t xml:space="preserve">, </w:t>
            </w:r>
            <w:r w:rsidRPr="00CD35F0">
              <w:t>Rishabh Roy</w:t>
            </w:r>
            <w:r w:rsidRPr="0032788A">
              <w:t>, Brian Hart</w:t>
            </w:r>
            <w:r>
              <w:t xml:space="preserve">, </w:t>
            </w:r>
            <w:proofErr w:type="spellStart"/>
            <w:r>
              <w:t>Yuxin</w:t>
            </w:r>
            <w:proofErr w:type="spellEnd"/>
            <w:r>
              <w:t xml:space="preserve"> Lu</w:t>
            </w:r>
            <w:r>
              <w:rPr>
                <w:szCs w:val="22"/>
              </w:rPr>
              <w:t xml:space="preserve">, </w:t>
            </w:r>
            <w:proofErr w:type="spellStart"/>
            <w:r w:rsidRPr="00B50503">
              <w:rPr>
                <w:szCs w:val="22"/>
              </w:rPr>
              <w:t>Haorui</w:t>
            </w:r>
            <w:proofErr w:type="spellEnd"/>
            <w:r w:rsidRPr="00B50503">
              <w:rPr>
                <w:szCs w:val="22"/>
              </w:rPr>
              <w:t xml:space="preserve"> Yang</w:t>
            </w:r>
            <w:r>
              <w:rPr>
                <w:szCs w:val="22"/>
              </w:rPr>
              <w:t xml:space="preserve">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>
              <w:rPr>
                <w:szCs w:val="22"/>
              </w:rPr>
              <w:t xml:space="preserve">, </w:t>
            </w:r>
            <w:r w:rsidRPr="00991AF2">
              <w:rPr>
                <w:szCs w:val="22"/>
              </w:rPr>
              <w:t>Kazuto Yano</w:t>
            </w:r>
            <w:r w:rsidRPr="00F05B12">
              <w:rPr>
                <w:szCs w:val="22"/>
              </w:rPr>
              <w:t xml:space="preserve">, </w:t>
            </w:r>
            <w:proofErr w:type="spellStart"/>
            <w:r w:rsidRPr="00F05B12">
              <w:rPr>
                <w:szCs w:val="22"/>
              </w:rPr>
              <w:t>Kyosuke</w:t>
            </w:r>
            <w:proofErr w:type="spellEnd"/>
            <w:r w:rsidRPr="00F05B12">
              <w:rPr>
                <w:szCs w:val="22"/>
              </w:rPr>
              <w:t xml:space="preserve"> Inoue</w:t>
            </w:r>
            <w:r>
              <w:rPr>
                <w:szCs w:val="22"/>
              </w:rPr>
              <w:t xml:space="preserve">, Brian Hart,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 w:rsidRPr="00194D86">
              <w:rPr>
                <w:szCs w:val="22"/>
              </w:rPr>
              <w:t xml:space="preserve">, </w:t>
            </w:r>
            <w:proofErr w:type="spellStart"/>
            <w:r w:rsidRPr="00194D86">
              <w:rPr>
                <w:szCs w:val="22"/>
              </w:rPr>
              <w:t>Dibakar</w:t>
            </w:r>
            <w:proofErr w:type="spellEnd"/>
            <w:r w:rsidRPr="00194D86">
              <w:rPr>
                <w:szCs w:val="22"/>
              </w:rPr>
              <w:t xml:space="preserve"> Das</w:t>
            </w:r>
            <w:r>
              <w:rPr>
                <w:szCs w:val="22"/>
              </w:rPr>
              <w:t>, Lei Zhou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1E6978">
              <w:rPr>
                <w:rFonts w:hint="eastAsia"/>
                <w:szCs w:val="22"/>
              </w:rPr>
              <w:t>Gaurang Naik</w:t>
            </w:r>
            <w:r w:rsidRPr="00291431">
              <w:rPr>
                <w:szCs w:val="22"/>
              </w:rPr>
              <w:t>, Shuang Fan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 xml:space="preserve">Lili </w:t>
            </w:r>
            <w:proofErr w:type="spellStart"/>
            <w:r w:rsidRPr="00291431">
              <w:rPr>
                <w:szCs w:val="22"/>
              </w:rPr>
              <w:lastRenderedPageBreak/>
              <w:t>Hervi</w:t>
            </w:r>
            <w:r w:rsidRPr="00E63876">
              <w:rPr>
                <w:szCs w:val="22"/>
              </w:rPr>
              <w:t>eu</w:t>
            </w:r>
            <w:proofErr w:type="spellEnd"/>
            <w:r w:rsidRPr="00E63876">
              <w:rPr>
                <w:szCs w:val="22"/>
              </w:rPr>
              <w:t xml:space="preserve">, </w:t>
            </w:r>
            <w:proofErr w:type="spellStart"/>
            <w:r w:rsidRPr="00E63876">
              <w:rPr>
                <w:szCs w:val="22"/>
              </w:rPr>
              <w:t>Peshal</w:t>
            </w:r>
            <w:proofErr w:type="spellEnd"/>
            <w:r w:rsidRPr="00E63876">
              <w:rPr>
                <w:szCs w:val="22"/>
              </w:rPr>
              <w:t xml:space="preserve"> Nayak</w:t>
            </w:r>
            <w:r w:rsidRPr="00E63876">
              <w:rPr>
                <w:rFonts w:hint="eastAsia"/>
                <w:szCs w:val="22"/>
                <w:lang w:eastAsia="zh-CN"/>
              </w:rPr>
              <w:t>,</w:t>
            </w:r>
            <w:r w:rsidRPr="00E63876">
              <w:rPr>
                <w:szCs w:val="22"/>
                <w:lang w:eastAsia="zh-CN"/>
              </w:rPr>
              <w:t xml:space="preserve"> Xiangxin Gu</w:t>
            </w:r>
            <w:r w:rsidR="00E63876" w:rsidRPr="00E63876">
              <w:rPr>
                <w:szCs w:val="22"/>
                <w:lang w:eastAsia="zh-CN"/>
              </w:rPr>
              <w:t xml:space="preserve">, </w:t>
            </w:r>
            <w:r w:rsidR="00E63876" w:rsidRPr="00E63876">
              <w:rPr>
                <w:szCs w:val="22"/>
              </w:rPr>
              <w:t xml:space="preserve">Giovanni Chisci, </w:t>
            </w:r>
            <w:proofErr w:type="spellStart"/>
            <w:r w:rsidR="00E63876" w:rsidRPr="00E63876">
              <w:rPr>
                <w:szCs w:val="22"/>
              </w:rPr>
              <w:t>GeonHwan</w:t>
            </w:r>
            <w:proofErr w:type="spellEnd"/>
            <w:r w:rsidR="00E63876" w:rsidRPr="00E63876">
              <w:rPr>
                <w:szCs w:val="22"/>
              </w:rPr>
              <w:t xml:space="preserve"> Kim, Arik Klein, Yongho Seok, Rubayet Shafin, Yanjun Sun, Xiaofei Wang, Jay Yang, Pei Zhou</w:t>
            </w:r>
            <w:r w:rsidR="0024681E" w:rsidRPr="0024681E">
              <w:rPr>
                <w:szCs w:val="22"/>
              </w:rPr>
              <w:t>, Vishnu Ratnam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02CD8" w:rsidRPr="00602CD8">
              <w:rPr>
                <w:szCs w:val="22"/>
              </w:rPr>
              <w:t xml:space="preserve">, Muhammad Kumail Haider, </w:t>
            </w:r>
            <w:proofErr w:type="spellStart"/>
            <w:r w:rsidR="00602CD8" w:rsidRPr="00602CD8">
              <w:rPr>
                <w:szCs w:val="22"/>
              </w:rPr>
              <w:t>Nima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Namvar</w:t>
            </w:r>
            <w:proofErr w:type="spellEnd"/>
            <w:r w:rsidR="00602CD8" w:rsidRPr="00602CD8">
              <w:rPr>
                <w:szCs w:val="22"/>
              </w:rPr>
              <w:t xml:space="preserve">, </w:t>
            </w:r>
            <w:proofErr w:type="spellStart"/>
            <w:r w:rsidR="00602CD8" w:rsidRPr="00602CD8">
              <w:rPr>
                <w:szCs w:val="22"/>
              </w:rPr>
              <w:t>Sanket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Kalamkar</w:t>
            </w:r>
            <w:proofErr w:type="spellEnd"/>
            <w:r w:rsidR="006E6888">
              <w:rPr>
                <w:szCs w:val="22"/>
              </w:rPr>
              <w:t>, Ross Jian Yu</w:t>
            </w:r>
            <w:r w:rsidR="00651E09">
              <w:rPr>
                <w:szCs w:val="22"/>
              </w:rPr>
              <w:t xml:space="preserve">, </w:t>
            </w:r>
            <w:proofErr w:type="spellStart"/>
            <w:r w:rsidR="00651E09">
              <w:rPr>
                <w:szCs w:val="22"/>
              </w:rPr>
              <w:t>Yajun</w:t>
            </w:r>
            <w:proofErr w:type="spellEnd"/>
            <w:r w:rsidR="00651E09">
              <w:rPr>
                <w:szCs w:val="22"/>
              </w:rPr>
              <w:t xml:space="preserve"> Chen</w:t>
            </w:r>
            <w:r w:rsidR="00651E09" w:rsidRPr="00651E09">
              <w:rPr>
                <w:szCs w:val="22"/>
              </w:rPr>
              <w:t xml:space="preserve">, </w:t>
            </w:r>
            <w:proofErr w:type="spellStart"/>
            <w:r w:rsidR="00651E09" w:rsidRPr="00651E09">
              <w:rPr>
                <w:szCs w:val="22"/>
              </w:rPr>
              <w:t>Zhenpeng</w:t>
            </w:r>
            <w:proofErr w:type="spellEnd"/>
            <w:r w:rsidR="00651E09" w:rsidRPr="00651E09">
              <w:rPr>
                <w:szCs w:val="22"/>
              </w:rPr>
              <w:t xml:space="preserve"> Shi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992E5E" w:rsidRPr="00992E5E">
              <w:rPr>
                <w:szCs w:val="22"/>
              </w:rPr>
              <w:t>, Xuwen Zhao</w:t>
            </w:r>
            <w:r w:rsidR="00027B07">
              <w:rPr>
                <w:szCs w:val="22"/>
              </w:rPr>
              <w:t>, Ke Zhong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584671" w:rsidRPr="00584671">
              <w:rPr>
                <w:szCs w:val="22"/>
              </w:rPr>
              <w:t>, Yuki Fujimori</w:t>
            </w:r>
            <w:r w:rsidR="00560A01" w:rsidRPr="00560A01">
              <w:rPr>
                <w:szCs w:val="22"/>
              </w:rPr>
              <w:t>, Jeongki Kim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2125" w:type="dxa"/>
          </w:tcPr>
          <w:p w:rsidR="00640B5D" w:rsidRDefault="009B6EF3" w:rsidP="009B6EF3">
            <w:pPr>
              <w:rPr>
                <w:ins w:id="51" w:author="Alfred Asterjadhi" w:date="2024-10-30T07:30:00Z"/>
                <w:sz w:val="20"/>
                <w:lang w:eastAsia="zh-CN"/>
              </w:rPr>
            </w:pPr>
            <w:ins w:id="52" w:author="Alfred Asterjadhi" w:date="2024-10-30T07:30:00Z">
              <w:r w:rsidRPr="004D7856">
                <w:rPr>
                  <w:sz w:val="20"/>
                  <w:lang w:eastAsia="zh-CN"/>
                </w:rPr>
                <w:lastRenderedPageBreak/>
                <w:t>Motion #50, Arik Klein</w:t>
              </w:r>
            </w:ins>
          </w:p>
          <w:p w:rsidR="00640B5D" w:rsidRPr="004D7856" w:rsidRDefault="00640B5D" w:rsidP="00640B5D">
            <w:pPr>
              <w:rPr>
                <w:ins w:id="53" w:author="Alfred Asterjadhi" w:date="2024-10-30T07:30:00Z"/>
                <w:sz w:val="20"/>
              </w:rPr>
            </w:pPr>
            <w:ins w:id="54" w:author="Alfred Asterjadhi" w:date="2024-10-30T07:30:00Z">
              <w:r w:rsidRPr="004D7856">
                <w:rPr>
                  <w:sz w:val="20"/>
                  <w:lang w:eastAsia="zh-CN"/>
                </w:rPr>
                <w:t>Motion #51, Arik Klein</w:t>
              </w:r>
            </w:ins>
          </w:p>
          <w:p w:rsidR="00640B5D" w:rsidRPr="004D7856" w:rsidRDefault="00640B5D" w:rsidP="009B6EF3">
            <w:pPr>
              <w:rPr>
                <w:ins w:id="55" w:author="Alfred Asterjadhi" w:date="2024-10-30T07:30:00Z"/>
                <w:sz w:val="20"/>
              </w:rPr>
            </w:pPr>
          </w:p>
          <w:p w:rsidR="009B6EF3" w:rsidRPr="00616BF3" w:rsidRDefault="009B6EF3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Default="000A4151" w:rsidP="00BD1CA8">
            <w:pPr>
              <w:rPr>
                <w:ins w:id="56" w:author="Alfred Asterjadhi" w:date="2024-10-30T07:22:00Z"/>
                <w:szCs w:val="22"/>
              </w:rPr>
            </w:pPr>
            <w:r w:rsidRPr="00E63876">
              <w:rPr>
                <w:szCs w:val="22"/>
                <w:highlight w:val="green"/>
              </w:rPr>
              <w:t>Coordinated spatial reuse</w:t>
            </w:r>
          </w:p>
          <w:p w:rsidR="00C148F8" w:rsidRDefault="00C148F8" w:rsidP="00BD1CA8">
            <w:pPr>
              <w:rPr>
                <w:ins w:id="57" w:author="Alfred Asterjadhi" w:date="2024-10-30T07:22:00Z"/>
                <w:szCs w:val="22"/>
              </w:rPr>
            </w:pPr>
          </w:p>
          <w:p w:rsidR="00C148F8" w:rsidRPr="00BD31D6" w:rsidRDefault="00C148F8" w:rsidP="001E1B5F">
            <w:pPr>
              <w:rPr>
                <w:szCs w:val="22"/>
              </w:rPr>
            </w:pPr>
          </w:p>
        </w:tc>
        <w:tc>
          <w:tcPr>
            <w:tcW w:w="1484" w:type="dxa"/>
          </w:tcPr>
          <w:p w:rsidR="000A4151" w:rsidRDefault="000A4151" w:rsidP="00E63876">
            <w:pPr>
              <w:rPr>
                <w:szCs w:val="22"/>
              </w:rPr>
            </w:pPr>
            <w:r w:rsidRPr="00A87601">
              <w:rPr>
                <w:szCs w:val="22"/>
              </w:rPr>
              <w:t>Jason Yuchen Guo</w:t>
            </w:r>
          </w:p>
          <w:p w:rsidR="00EA5BD3" w:rsidRDefault="00EA5BD3" w:rsidP="00EA5BD3">
            <w:pPr>
              <w:rPr>
                <w:szCs w:val="22"/>
              </w:rPr>
            </w:pPr>
            <w:hyperlink r:id="rId22" w:history="1">
              <w:r w:rsidRPr="00A27B14">
                <w:rPr>
                  <w:rStyle w:val="a6"/>
                  <w:szCs w:val="22"/>
                </w:rPr>
                <w:t>guoyuchen@huawei.com</w:t>
              </w:r>
            </w:hyperlink>
          </w:p>
          <w:p w:rsidR="00EA5BD3" w:rsidRDefault="00EA5BD3" w:rsidP="00E63876">
            <w:pPr>
              <w:rPr>
                <w:szCs w:val="22"/>
              </w:rPr>
            </w:pPr>
          </w:p>
          <w:p w:rsidR="00EA5BD3" w:rsidRPr="00EA5BD3" w:rsidRDefault="00EA5BD3" w:rsidP="00E63876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E63876" w:rsidRDefault="000A4151" w:rsidP="006E6888">
            <w:pPr>
              <w:rPr>
                <w:sz w:val="21"/>
                <w:lang w:eastAsia="zh-CN"/>
              </w:rPr>
            </w:pPr>
            <w:r w:rsidRPr="00BD31D6">
              <w:rPr>
                <w:szCs w:val="22"/>
              </w:rPr>
              <w:t xml:space="preserve">Alice Chen, Sameer </w:t>
            </w:r>
            <w:proofErr w:type="spellStart"/>
            <w:r w:rsidRPr="00BD31D6">
              <w:rPr>
                <w:szCs w:val="22"/>
              </w:rPr>
              <w:t>Vermani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rFonts w:hint="eastAsia"/>
                <w:szCs w:val="22"/>
              </w:rPr>
              <w:t>Insik</w:t>
            </w:r>
            <w:proofErr w:type="spellEnd"/>
            <w:r w:rsidRPr="00BD31D6">
              <w:rPr>
                <w:rFonts w:hint="eastAsia"/>
                <w:szCs w:val="22"/>
              </w:rPr>
              <w:t xml:space="preserve"> Jung</w:t>
            </w:r>
            <w:r w:rsidRPr="00BD31D6">
              <w:rPr>
                <w:szCs w:val="22"/>
              </w:rPr>
              <w:t xml:space="preserve">, Hank </w:t>
            </w:r>
            <w:proofErr w:type="spellStart"/>
            <w:r w:rsidRPr="00BD31D6">
              <w:rPr>
                <w:szCs w:val="22"/>
              </w:rPr>
              <w:t>Hyeonjun</w:t>
            </w:r>
            <w:proofErr w:type="spellEnd"/>
            <w:r w:rsidRPr="00BD31D6">
              <w:rPr>
                <w:szCs w:val="22"/>
              </w:rPr>
              <w:t xml:space="preserve"> Sung,</w:t>
            </w:r>
            <w:r w:rsidRPr="00BD31D6">
              <w:rPr>
                <w:rFonts w:ascii="Aptos" w:hAnsi="Aptos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Rui Yang, Yuxin Lu, Brian Hart, </w:t>
            </w:r>
            <w:r w:rsidRPr="00BD31D6">
              <w:rPr>
                <w:rFonts w:hint="eastAsia"/>
                <w:szCs w:val="22"/>
              </w:rPr>
              <w:t>Yue Qi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Yaoshen</w:t>
            </w:r>
            <w:proofErr w:type="spellEnd"/>
            <w:r w:rsidRPr="00BD31D6">
              <w:rPr>
                <w:szCs w:val="22"/>
              </w:rPr>
              <w:t xml:space="preserve"> Cui, Yusuke Tanaka,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Yanchun</w:t>
            </w:r>
            <w:proofErr w:type="spellEnd"/>
            <w:r w:rsidRPr="00BD31D6">
              <w:rPr>
                <w:szCs w:val="22"/>
              </w:rPr>
              <w:t xml:space="preserve"> Li,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Daniel </w:t>
            </w:r>
            <w:proofErr w:type="spellStart"/>
            <w:r w:rsidRPr="00BD31D6">
              <w:rPr>
                <w:szCs w:val="22"/>
              </w:rPr>
              <w:t>Verenzuela</w:t>
            </w:r>
            <w:proofErr w:type="spellEnd"/>
            <w:r w:rsidRPr="00BD31D6">
              <w:rPr>
                <w:szCs w:val="22"/>
              </w:rPr>
              <w:t xml:space="preserve">, Yun Li, Leif Wilhelmsson, Yongho Seok, Kosuke </w:t>
            </w:r>
            <w:proofErr w:type="spellStart"/>
            <w:r w:rsidRPr="00BD31D6">
              <w:rPr>
                <w:szCs w:val="22"/>
              </w:rPr>
              <w:t>Aio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Minotani</w:t>
            </w:r>
            <w:proofErr w:type="spellEnd"/>
            <w:r w:rsidRPr="00BD31D6">
              <w:rPr>
                <w:szCs w:val="22"/>
              </w:rPr>
              <w:t xml:space="preserve"> Jun, Anand </w:t>
            </w:r>
            <w:proofErr w:type="spellStart"/>
            <w:r w:rsidRPr="00BD31D6">
              <w:rPr>
                <w:szCs w:val="22"/>
              </w:rPr>
              <w:t>Jee</w:t>
            </w:r>
            <w:proofErr w:type="spellEnd"/>
            <w:r w:rsidRPr="00BD31D6">
              <w:rPr>
                <w:szCs w:val="22"/>
              </w:rPr>
              <w:t>, Alfred Asterjadhi, Kaiying Lu, Kaiying Lu</w:t>
            </w:r>
            <w:r>
              <w:rPr>
                <w:szCs w:val="22"/>
              </w:rPr>
              <w:t>, Wei Dong,</w:t>
            </w:r>
            <w:r w:rsidRPr="00A87601">
              <w:rPr>
                <w:szCs w:val="22"/>
              </w:rPr>
              <w:t xml:space="preserve"> Jason Yuchen Guo</w:t>
            </w:r>
            <w:r>
              <w:rPr>
                <w:szCs w:val="22"/>
              </w:rPr>
              <w:t xml:space="preserve">, Hui Che,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>
              <w:t xml:space="preserve">, </w:t>
            </w:r>
            <w:r w:rsidRPr="00CD35F0">
              <w:t>Gaurav Patwardhan</w:t>
            </w:r>
            <w:r w:rsidRPr="00BB3FB1">
              <w:t xml:space="preserve">, </w:t>
            </w:r>
            <w:proofErr w:type="spellStart"/>
            <w:r w:rsidRPr="00BB3FB1">
              <w:t>Yanjun</w:t>
            </w:r>
            <w:proofErr w:type="spellEnd"/>
            <w:r w:rsidRPr="00BB3FB1">
              <w:t xml:space="preserve"> Sun</w:t>
            </w:r>
            <w:r>
              <w:t xml:space="preserve">, </w:t>
            </w:r>
            <w:r w:rsidRPr="002D7B43">
              <w:t>Leonardo Lanante</w:t>
            </w:r>
            <w:r w:rsidRPr="00194D86">
              <w:t xml:space="preserve">, </w:t>
            </w:r>
            <w:proofErr w:type="spellStart"/>
            <w:r w:rsidRPr="00194D86">
              <w:t>Dibakar</w:t>
            </w:r>
            <w:proofErr w:type="spellEnd"/>
            <w:r w:rsidRPr="00194D86">
              <w:t xml:space="preserve"> Das</w:t>
            </w:r>
            <w:r>
              <w:rPr>
                <w:szCs w:val="22"/>
              </w:rPr>
              <w:t>, Yue Qi</w:t>
            </w:r>
            <w:r w:rsidRPr="00FB72A7">
              <w:rPr>
                <w:szCs w:val="22"/>
              </w:rPr>
              <w:t>, Rubayet Shafin</w:t>
            </w:r>
            <w:r w:rsidRPr="00452FC4">
              <w:t>, Vishnu Ratnam</w:t>
            </w:r>
            <w:r>
              <w:rPr>
                <w:szCs w:val="22"/>
              </w:rPr>
              <w:t>, Lei Zhou</w:t>
            </w:r>
            <w:r w:rsidRPr="00291431">
              <w:rPr>
                <w:szCs w:val="22"/>
              </w:rPr>
              <w:t>, Shuang Fan</w:t>
            </w:r>
            <w:r w:rsidRPr="00023511">
              <w:rPr>
                <w:szCs w:val="22"/>
              </w:rPr>
              <w:t xml:space="preserve">, </w:t>
            </w:r>
            <w:proofErr w:type="spellStart"/>
            <w:r w:rsidRPr="00023511">
              <w:rPr>
                <w:szCs w:val="22"/>
              </w:rPr>
              <w:t>Peshal</w:t>
            </w:r>
            <w:proofErr w:type="spellEnd"/>
            <w:r w:rsidRPr="00023511">
              <w:rPr>
                <w:szCs w:val="22"/>
              </w:rPr>
              <w:t xml:space="preserve"> Nayak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</w:t>
            </w:r>
            <w:proofErr w:type="spellStart"/>
            <w:r w:rsidR="005474D6" w:rsidRPr="005474D6">
              <w:rPr>
                <w:szCs w:val="22"/>
              </w:rPr>
              <w:t>Youhan</w:t>
            </w:r>
            <w:proofErr w:type="spellEnd"/>
            <w:r w:rsidR="005474D6" w:rsidRPr="005474D6">
              <w:rPr>
                <w:szCs w:val="22"/>
              </w:rPr>
              <w:t xml:space="preserve"> Kim</w:t>
            </w:r>
            <w:r w:rsidR="00E63876">
              <w:rPr>
                <w:szCs w:val="22"/>
              </w:rPr>
              <w:t xml:space="preserve">, </w:t>
            </w:r>
            <w:proofErr w:type="spellStart"/>
            <w:r w:rsidR="00E63876" w:rsidRPr="00BD31D6">
              <w:rPr>
                <w:szCs w:val="22"/>
              </w:rPr>
              <w:t>GeonHwan</w:t>
            </w:r>
            <w:proofErr w:type="spellEnd"/>
            <w:r w:rsidR="00E63876" w:rsidRPr="00BD31D6">
              <w:rPr>
                <w:szCs w:val="22"/>
              </w:rPr>
              <w:t xml:space="preserve"> Kim, </w:t>
            </w:r>
            <w:r w:rsidR="00E63876">
              <w:rPr>
                <w:szCs w:val="22"/>
              </w:rPr>
              <w:t>Liuming Lu</w:t>
            </w:r>
            <w:r w:rsidR="00E63876" w:rsidRPr="00BD31D6">
              <w:rPr>
                <w:szCs w:val="22"/>
              </w:rPr>
              <w:t xml:space="preserve"> (for P2P), Kaiying Lu</w:t>
            </w:r>
            <w:r w:rsidR="00E63876" w:rsidRPr="00E63876">
              <w:rPr>
                <w:szCs w:val="22"/>
              </w:rPr>
              <w:t xml:space="preserve">, Yongho Seok, </w:t>
            </w:r>
            <w:proofErr w:type="spellStart"/>
            <w:r w:rsidR="00E63876" w:rsidRPr="00E63876">
              <w:rPr>
                <w:szCs w:val="22"/>
              </w:rPr>
              <w:t>Yanjun</w:t>
            </w:r>
            <w:proofErr w:type="spellEnd"/>
            <w:r w:rsidR="00E63876" w:rsidRPr="00E63876">
              <w:rPr>
                <w:szCs w:val="22"/>
              </w:rPr>
              <w:t xml:space="preserve"> Sun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Shawn Kim</w:t>
            </w:r>
            <w:r w:rsidR="00A47C97">
              <w:rPr>
                <w:szCs w:val="22"/>
              </w:rPr>
              <w:t>, Liwen Chu</w:t>
            </w:r>
            <w:r w:rsidR="007F06B3" w:rsidRPr="007F06B3">
              <w:rPr>
                <w:szCs w:val="22"/>
              </w:rPr>
              <w:t>, Binita Gupta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2125" w:type="dxa"/>
          </w:tcPr>
          <w:p w:rsidR="001E1B5F" w:rsidRPr="00616BF3" w:rsidRDefault="001E1B5F" w:rsidP="00BD1CA8">
            <w:pPr>
              <w:rPr>
                <w:szCs w:val="22"/>
              </w:rPr>
            </w:pPr>
            <w:ins w:id="58" w:author="Alfred Asterjadhi" w:date="2024-10-30T07:23:00Z">
              <w:r w:rsidRPr="001E1B5F">
                <w:rPr>
                  <w:sz w:val="20"/>
                </w:rPr>
                <w:t xml:space="preserve">Motion </w:t>
              </w:r>
              <w:r>
                <w:rPr>
                  <w:sz w:val="20"/>
                </w:rPr>
                <w:t>#</w:t>
              </w:r>
              <w:r w:rsidRPr="001E1B5F">
                <w:rPr>
                  <w:sz w:val="20"/>
                </w:rPr>
                <w:t>29</w:t>
              </w:r>
            </w:ins>
            <w:ins w:id="59" w:author="Alfred Asterjadhi" w:date="2024-10-30T07:24:00Z">
              <w:r w:rsidR="00561557">
                <w:rPr>
                  <w:sz w:val="20"/>
                </w:rPr>
                <w:t>,</w:t>
              </w:r>
            </w:ins>
            <w:ins w:id="60" w:author="Alfred Asterjadhi" w:date="2024-10-30T07:23:00Z">
              <w:r w:rsidRPr="001E1B5F">
                <w:rPr>
                  <w:sz w:val="20"/>
                </w:rPr>
                <w:t xml:space="preserve"> Jason Guo</w:t>
              </w:r>
            </w:ins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Default="000A4151" w:rsidP="00BD1CA8">
            <w:pPr>
              <w:rPr>
                <w:ins w:id="61" w:author="Alfred Asterjadhi" w:date="2024-10-30T07:22:00Z"/>
                <w:color w:val="222222"/>
                <w:szCs w:val="22"/>
              </w:rPr>
            </w:pPr>
            <w:r w:rsidRPr="00E63876">
              <w:rPr>
                <w:color w:val="222222"/>
                <w:szCs w:val="22"/>
                <w:highlight w:val="green"/>
              </w:rPr>
              <w:t>C-TDMA</w:t>
            </w:r>
          </w:p>
          <w:p w:rsidR="001E1B5F" w:rsidRDefault="001E1B5F" w:rsidP="00BD1CA8">
            <w:pPr>
              <w:rPr>
                <w:ins w:id="62" w:author="Alfred Asterjadhi" w:date="2024-10-30T07:22:00Z"/>
                <w:color w:val="222222"/>
                <w:szCs w:val="22"/>
              </w:rPr>
            </w:pPr>
          </w:p>
          <w:p w:rsidR="001E1B5F" w:rsidRPr="00BD31D6" w:rsidRDefault="001E1B5F" w:rsidP="00BD1CA8">
            <w:pPr>
              <w:rPr>
                <w:szCs w:val="22"/>
              </w:rPr>
            </w:pP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</w:rPr>
            </w:pPr>
            <w:proofErr w:type="spellStart"/>
            <w:r w:rsidRPr="00E63876">
              <w:rPr>
                <w:szCs w:val="22"/>
              </w:rPr>
              <w:t>Sanket</w:t>
            </w:r>
            <w:proofErr w:type="spellEnd"/>
            <w:r w:rsidRPr="00E63876">
              <w:rPr>
                <w:szCs w:val="22"/>
              </w:rPr>
              <w:t xml:space="preserve"> </w:t>
            </w:r>
            <w:proofErr w:type="spellStart"/>
            <w:r w:rsidRPr="00E63876">
              <w:rPr>
                <w:szCs w:val="22"/>
              </w:rPr>
              <w:t>Kalamkar</w:t>
            </w:r>
            <w:proofErr w:type="spellEnd"/>
          </w:p>
          <w:p w:rsidR="00EA5BD3" w:rsidRDefault="00EA5BD3" w:rsidP="00BD1CA8">
            <w:pPr>
              <w:rPr>
                <w:szCs w:val="22"/>
              </w:rPr>
            </w:pPr>
            <w:hyperlink r:id="rId23" w:history="1">
              <w:r w:rsidRPr="00A27B14">
                <w:rPr>
                  <w:rStyle w:val="a6"/>
                  <w:szCs w:val="22"/>
                </w:rPr>
                <w:t>sankal@qti.qualcomm.com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Liwen Chu, </w:t>
            </w:r>
            <w:proofErr w:type="spellStart"/>
            <w:r w:rsidRPr="00BD31D6">
              <w:rPr>
                <w:szCs w:val="22"/>
              </w:rPr>
              <w:t>Yajun</w:t>
            </w:r>
            <w:proofErr w:type="spellEnd"/>
            <w:r w:rsidRPr="00BD31D6">
              <w:rPr>
                <w:szCs w:val="22"/>
              </w:rPr>
              <w:t xml:space="preserve"> Cheng, Shawn Kim, </w:t>
            </w:r>
            <w:r w:rsidRPr="00BD31D6">
              <w:rPr>
                <w:rFonts w:hint="eastAsia"/>
                <w:szCs w:val="22"/>
              </w:rPr>
              <w:t>Chaoming</w:t>
            </w:r>
            <w:r w:rsidRPr="00BD31D6">
              <w:rPr>
                <w:szCs w:val="22"/>
              </w:rPr>
              <w:t xml:space="preserve"> Luo, Pei Zhou </w:t>
            </w:r>
            <w:proofErr w:type="spellStart"/>
            <w:r w:rsidRPr="00BD31D6">
              <w:rPr>
                <w:szCs w:val="22"/>
              </w:rPr>
              <w:t>Yuxin</w:t>
            </w:r>
            <w:proofErr w:type="spellEnd"/>
            <w:r w:rsidRPr="00BD31D6">
              <w:rPr>
                <w:szCs w:val="22"/>
              </w:rPr>
              <w:t xml:space="preserve"> Lu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>Ronny Yongho Kim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</w:t>
            </w:r>
            <w:r>
              <w:rPr>
                <w:szCs w:val="22"/>
              </w:rPr>
              <w:t>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BD31D6">
              <w:rPr>
                <w:szCs w:val="22"/>
              </w:rPr>
              <w:t xml:space="preserve">, Arik Klein Serhat Erkucuk Brian Hart, Binita Gupta, </w:t>
            </w:r>
            <w:r w:rsidRPr="00BD31D6">
              <w:rPr>
                <w:rFonts w:hint="eastAsia"/>
                <w:szCs w:val="22"/>
              </w:rPr>
              <w:t>Si-Chan</w:t>
            </w:r>
            <w:r w:rsidRPr="00BD31D6">
              <w:rPr>
                <w:szCs w:val="22"/>
              </w:rPr>
              <w:t xml:space="preserve"> Noh, Muhammad Kumail Haider,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>Kim</w:t>
            </w:r>
            <w:r w:rsidRPr="00BD31D6">
              <w:rPr>
                <w:szCs w:val="22"/>
              </w:rPr>
              <w:t xml:space="preserve">, </w:t>
            </w:r>
            <w:r w:rsidRPr="00BD31D6">
              <w:rPr>
                <w:rFonts w:hint="eastAsia"/>
                <w:szCs w:val="22"/>
              </w:rPr>
              <w:t>Yue Qi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Gaius Wee,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Yanchun</w:t>
            </w:r>
            <w:proofErr w:type="spellEnd"/>
            <w:r w:rsidRPr="00BD31D6">
              <w:rPr>
                <w:szCs w:val="22"/>
              </w:rPr>
              <w:t xml:space="preserve"> Li, Klaus Doppler,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</w:t>
            </w:r>
            <w:proofErr w:type="spellStart"/>
            <w:r w:rsidRPr="00BD31D6">
              <w:rPr>
                <w:szCs w:val="22"/>
              </w:rPr>
              <w:t>Zisheng</w:t>
            </w:r>
            <w:proofErr w:type="spellEnd"/>
            <w:r w:rsidRPr="00BD31D6">
              <w:rPr>
                <w:szCs w:val="22"/>
              </w:rPr>
              <w:t xml:space="preserve"> Wang, Eda </w:t>
            </w:r>
            <w:proofErr w:type="spellStart"/>
            <w:r w:rsidRPr="00BD31D6">
              <w:rPr>
                <w:szCs w:val="22"/>
              </w:rPr>
              <w:t>Genc</w:t>
            </w:r>
            <w:proofErr w:type="spellEnd"/>
            <w:r w:rsidRPr="00BD31D6">
              <w:rPr>
                <w:szCs w:val="22"/>
              </w:rPr>
              <w:t xml:space="preserve">, Li Quan, </w:t>
            </w:r>
            <w:proofErr w:type="spellStart"/>
            <w:r w:rsidRPr="00BD31D6">
              <w:rPr>
                <w:szCs w:val="22"/>
              </w:rPr>
              <w:t>Inaki</w:t>
            </w:r>
            <w:proofErr w:type="spellEnd"/>
            <w:r w:rsidRPr="00BD31D6">
              <w:rPr>
                <w:szCs w:val="22"/>
              </w:rPr>
              <w:t xml:space="preserve"> Val Beitia, Dana </w:t>
            </w:r>
            <w:proofErr w:type="spellStart"/>
            <w:r w:rsidRPr="00BD31D6">
              <w:rPr>
                <w:szCs w:val="22"/>
              </w:rPr>
              <w:t>Ciochina</w:t>
            </w:r>
            <w:proofErr w:type="spellEnd"/>
            <w:r w:rsidRPr="00BD31D6">
              <w:rPr>
                <w:szCs w:val="22"/>
              </w:rPr>
              <w:t xml:space="preserve">, Yongho Seok, </w:t>
            </w:r>
            <w:proofErr w:type="spellStart"/>
            <w:r w:rsidRPr="00BD31D6">
              <w:rPr>
                <w:szCs w:val="22"/>
              </w:rPr>
              <w:t>Okan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Mutgan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Shuyu</w:t>
            </w:r>
            <w:proofErr w:type="spellEnd"/>
            <w:r w:rsidRPr="00BD31D6">
              <w:rPr>
                <w:szCs w:val="22"/>
              </w:rPr>
              <w:t xml:space="preserve"> Shi, </w:t>
            </w:r>
            <w:proofErr w:type="spellStart"/>
            <w:r w:rsidRPr="00BD31D6">
              <w:rPr>
                <w:szCs w:val="22"/>
              </w:rPr>
              <w:t>Taeyoung</w:t>
            </w:r>
            <w:proofErr w:type="spellEnd"/>
            <w:r w:rsidRPr="00BD31D6">
              <w:rPr>
                <w:szCs w:val="22"/>
              </w:rPr>
              <w:t xml:space="preserve"> Ha, Tong </w:t>
            </w:r>
            <w:proofErr w:type="spellStart"/>
            <w:r w:rsidRPr="00BD31D6">
              <w:rPr>
                <w:szCs w:val="22"/>
              </w:rPr>
              <w:t>Bian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Jungjun</w:t>
            </w:r>
            <w:proofErr w:type="spellEnd"/>
            <w:r w:rsidRPr="00BD31D6">
              <w:rPr>
                <w:szCs w:val="22"/>
              </w:rPr>
              <w:t xml:space="preserve"> Kim, Alfred Asterjadhi, Abhishek Patil</w:t>
            </w:r>
            <w:r>
              <w:rPr>
                <w:szCs w:val="22"/>
              </w:rPr>
              <w:t xml:space="preserve">, </w:t>
            </w:r>
            <w:proofErr w:type="spellStart"/>
            <w:r w:rsidRPr="00C31281">
              <w:rPr>
                <w:szCs w:val="22"/>
              </w:rPr>
              <w:t>Samat</w:t>
            </w:r>
            <w:proofErr w:type="spellEnd"/>
            <w:r w:rsidRPr="00C31281">
              <w:rPr>
                <w:szCs w:val="22"/>
              </w:rPr>
              <w:t xml:space="preserve"> </w:t>
            </w:r>
            <w:proofErr w:type="spellStart"/>
            <w:r w:rsidRPr="00C31281">
              <w:rPr>
                <w:szCs w:val="22"/>
              </w:rPr>
              <w:t>Shabdanov</w:t>
            </w:r>
            <w:proofErr w:type="spellEnd"/>
            <w:r>
              <w:rPr>
                <w:szCs w:val="22"/>
              </w:rPr>
              <w:t xml:space="preserve">, Ming Gan,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Li, Hui Che</w:t>
            </w:r>
            <w:r>
              <w:t xml:space="preserve">, </w:t>
            </w:r>
            <w:r w:rsidRPr="00CD35F0">
              <w:t>Gaurav Patwardhan</w:t>
            </w:r>
            <w:r w:rsidRPr="00BB3FB1">
              <w:t xml:space="preserve">, </w:t>
            </w:r>
            <w:proofErr w:type="spellStart"/>
            <w:r w:rsidRPr="00BB3FB1">
              <w:t>Yanjun</w:t>
            </w:r>
            <w:proofErr w:type="spellEnd"/>
            <w:r w:rsidRPr="00BB3FB1">
              <w:t xml:space="preserve"> Sun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>
              <w:rPr>
                <w:szCs w:val="22"/>
              </w:rPr>
              <w:t xml:space="preserve">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 w:rsidRPr="0057540D">
              <w:rPr>
                <w:szCs w:val="22"/>
              </w:rPr>
              <w:t>Jonghoe</w:t>
            </w:r>
            <w:proofErr w:type="spellEnd"/>
            <w:r w:rsidRPr="0057540D">
              <w:rPr>
                <w:szCs w:val="22"/>
              </w:rPr>
              <w:t xml:space="preserve"> KOO</w:t>
            </w:r>
            <w:r>
              <w:rPr>
                <w:szCs w:val="22"/>
              </w:rPr>
              <w:t xml:space="preserve">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 w:rsidRPr="001136B9">
              <w:rPr>
                <w:szCs w:val="22"/>
              </w:rPr>
              <w:t>, Giovanni Chisci</w:t>
            </w:r>
            <w:r>
              <w:t xml:space="preserve">, </w:t>
            </w:r>
            <w:proofErr w:type="spellStart"/>
            <w:r w:rsidRPr="00561579">
              <w:t>Seongho</w:t>
            </w:r>
            <w:proofErr w:type="spellEnd"/>
            <w:r w:rsidRPr="00561579">
              <w:t xml:space="preserve"> </w:t>
            </w:r>
            <w:proofErr w:type="spellStart"/>
            <w:r w:rsidRPr="00561579">
              <w:t>Byeon</w:t>
            </w:r>
            <w:proofErr w:type="spellEnd"/>
            <w:r w:rsidRPr="00194D86">
              <w:t xml:space="preserve">, </w:t>
            </w:r>
            <w:proofErr w:type="spellStart"/>
            <w:r w:rsidRPr="00194D86">
              <w:t>Dibakar</w:t>
            </w:r>
            <w:proofErr w:type="spellEnd"/>
            <w:r w:rsidRPr="00194D86">
              <w:t xml:space="preserve"> Das</w:t>
            </w:r>
            <w:r>
              <w:rPr>
                <w:szCs w:val="22"/>
              </w:rPr>
              <w:t>, Yue Qi</w:t>
            </w:r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Lei Zhou, </w:t>
            </w:r>
            <w:r w:rsidRPr="006007BE">
              <w:rPr>
                <w:szCs w:val="22"/>
              </w:rPr>
              <w:lastRenderedPageBreak/>
              <w:t xml:space="preserve">Behnam </w:t>
            </w:r>
            <w:proofErr w:type="spellStart"/>
            <w:r w:rsidRPr="006007BE">
              <w:rPr>
                <w:szCs w:val="22"/>
              </w:rPr>
              <w:t>Dezfouli</w:t>
            </w:r>
            <w:proofErr w:type="spellEnd"/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proofErr w:type="spellStart"/>
            <w:r w:rsidRPr="001E6978">
              <w:rPr>
                <w:rFonts w:hint="eastAsia"/>
                <w:szCs w:val="22"/>
              </w:rPr>
              <w:t>Gaurang</w:t>
            </w:r>
            <w:proofErr w:type="spellEnd"/>
            <w:r w:rsidRPr="001E6978">
              <w:rPr>
                <w:rFonts w:hint="eastAsia"/>
                <w:szCs w:val="22"/>
              </w:rPr>
              <w:t xml:space="preserve"> Naik</w:t>
            </w:r>
            <w:r w:rsidRPr="00291431">
              <w:rPr>
                <w:szCs w:val="22"/>
              </w:rPr>
              <w:t>, Shuang Fan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 xml:space="preserve">Lili </w:t>
            </w:r>
            <w:proofErr w:type="spellStart"/>
            <w:r w:rsidRPr="00291431">
              <w:rPr>
                <w:szCs w:val="22"/>
              </w:rPr>
              <w:t>Hervieu</w:t>
            </w:r>
            <w:proofErr w:type="spellEnd"/>
            <w:r>
              <w:rPr>
                <w:szCs w:val="22"/>
              </w:rPr>
              <w:t xml:space="preserve">, </w:t>
            </w:r>
            <w:r w:rsidRPr="009E1CDF">
              <w:rPr>
                <w:szCs w:val="22"/>
              </w:rPr>
              <w:t>Kiseon Ryu</w:t>
            </w:r>
            <w:r w:rsidRPr="00023511">
              <w:rPr>
                <w:szCs w:val="22"/>
              </w:rPr>
              <w:t xml:space="preserve">, </w:t>
            </w:r>
            <w:proofErr w:type="spellStart"/>
            <w:r w:rsidRPr="00023511">
              <w:rPr>
                <w:szCs w:val="22"/>
              </w:rPr>
              <w:t>Peshal</w:t>
            </w:r>
            <w:proofErr w:type="spellEnd"/>
            <w:r w:rsidRPr="00023511">
              <w:rPr>
                <w:szCs w:val="22"/>
              </w:rPr>
              <w:t xml:space="preserve"> Nayak</w:t>
            </w:r>
            <w:r w:rsidR="00E63876">
              <w:rPr>
                <w:szCs w:val="22"/>
              </w:rPr>
              <w:t xml:space="preserve">, </w:t>
            </w:r>
            <w:r w:rsidR="00E63876" w:rsidRPr="00E63876">
              <w:rPr>
                <w:szCs w:val="22"/>
              </w:rPr>
              <w:t xml:space="preserve">Ming Gan, </w:t>
            </w:r>
            <w:proofErr w:type="spellStart"/>
            <w:r w:rsidR="00E63876" w:rsidRPr="00E63876">
              <w:rPr>
                <w:szCs w:val="22"/>
              </w:rPr>
              <w:t>Sanket</w:t>
            </w:r>
            <w:proofErr w:type="spellEnd"/>
            <w:r w:rsidR="00E63876" w:rsidRPr="00E63876">
              <w:rPr>
                <w:szCs w:val="22"/>
              </w:rPr>
              <w:t xml:space="preserve"> </w:t>
            </w:r>
            <w:proofErr w:type="spellStart"/>
            <w:r w:rsidR="00E63876" w:rsidRPr="00E63876">
              <w:rPr>
                <w:szCs w:val="22"/>
              </w:rPr>
              <w:t>Kalamkar</w:t>
            </w:r>
            <w:proofErr w:type="spellEnd"/>
            <w:r w:rsidR="00E63876" w:rsidRPr="00E63876">
              <w:rPr>
                <w:szCs w:val="22"/>
              </w:rPr>
              <w:t xml:space="preserve">, </w:t>
            </w:r>
            <w:proofErr w:type="spellStart"/>
            <w:r w:rsidR="00E63876" w:rsidRPr="00E63876">
              <w:rPr>
                <w:szCs w:val="22"/>
              </w:rPr>
              <w:t>GeonHwan</w:t>
            </w:r>
            <w:proofErr w:type="spellEnd"/>
            <w:r w:rsidR="00E63876" w:rsidRPr="00E63876">
              <w:rPr>
                <w:szCs w:val="22"/>
              </w:rPr>
              <w:t xml:space="preserve"> Kim, </w:t>
            </w:r>
            <w:proofErr w:type="spellStart"/>
            <w:r w:rsidR="00E63876" w:rsidRPr="00E63876">
              <w:rPr>
                <w:szCs w:val="22"/>
              </w:rPr>
              <w:t>Yunbo</w:t>
            </w:r>
            <w:proofErr w:type="spellEnd"/>
            <w:r w:rsidR="00E63876" w:rsidRPr="00E63876">
              <w:rPr>
                <w:szCs w:val="22"/>
              </w:rPr>
              <w:t xml:space="preserve"> Li, Yongho Seok, </w:t>
            </w:r>
            <w:proofErr w:type="spellStart"/>
            <w:r w:rsidR="00E63876" w:rsidRPr="00E63876">
              <w:rPr>
                <w:szCs w:val="22"/>
              </w:rPr>
              <w:t>Samat</w:t>
            </w:r>
            <w:proofErr w:type="spellEnd"/>
            <w:r w:rsidR="00E63876" w:rsidRPr="00E63876">
              <w:rPr>
                <w:szCs w:val="22"/>
              </w:rPr>
              <w:t xml:space="preserve"> </w:t>
            </w:r>
            <w:proofErr w:type="spellStart"/>
            <w:r w:rsidR="00E63876" w:rsidRPr="00E63876">
              <w:rPr>
                <w:szCs w:val="22"/>
              </w:rPr>
              <w:t>Shabdanov</w:t>
            </w:r>
            <w:proofErr w:type="spellEnd"/>
            <w:r w:rsidR="00E63876" w:rsidRPr="00E63876">
              <w:rPr>
                <w:szCs w:val="22"/>
              </w:rPr>
              <w:t xml:space="preserve">, </w:t>
            </w:r>
            <w:proofErr w:type="spellStart"/>
            <w:r w:rsidR="00E63876" w:rsidRPr="00E63876">
              <w:rPr>
                <w:szCs w:val="22"/>
              </w:rPr>
              <w:t>Yanjun</w:t>
            </w:r>
            <w:proofErr w:type="spellEnd"/>
            <w:r w:rsidR="00E63876" w:rsidRPr="00E63876">
              <w:rPr>
                <w:szCs w:val="22"/>
              </w:rPr>
              <w:t xml:space="preserve"> Sun, Xiaofei Wang</w:t>
            </w:r>
            <w:r w:rsidR="00602CD8" w:rsidRPr="00602CD8">
              <w:rPr>
                <w:szCs w:val="22"/>
              </w:rPr>
              <w:t xml:space="preserve">, </w:t>
            </w:r>
            <w:proofErr w:type="spellStart"/>
            <w:r w:rsidR="00602CD8" w:rsidRPr="00602CD8">
              <w:rPr>
                <w:szCs w:val="22"/>
              </w:rPr>
              <w:t>Nima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Namvar</w:t>
            </w:r>
            <w:proofErr w:type="spellEnd"/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 xml:space="preserve">, </w:t>
            </w:r>
            <w:proofErr w:type="spellStart"/>
            <w:r w:rsidR="00651E09" w:rsidRPr="00651E09">
              <w:rPr>
                <w:szCs w:val="22"/>
              </w:rPr>
              <w:t>Zhenpeng</w:t>
            </w:r>
            <w:proofErr w:type="spellEnd"/>
            <w:r w:rsidR="00651E09" w:rsidRPr="00651E09">
              <w:rPr>
                <w:szCs w:val="22"/>
              </w:rPr>
              <w:t xml:space="preserve"> Shi</w:t>
            </w:r>
            <w:r w:rsidR="00C34FDA" w:rsidRPr="00C34FDA">
              <w:rPr>
                <w:szCs w:val="22"/>
              </w:rPr>
              <w:t>, Sang Kim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1F75B8" w:rsidRPr="001F75B8">
              <w:rPr>
                <w:szCs w:val="22"/>
              </w:rPr>
              <w:t xml:space="preserve">, Hank </w:t>
            </w:r>
            <w:proofErr w:type="spellStart"/>
            <w:r w:rsidR="001F75B8" w:rsidRPr="001F75B8">
              <w:rPr>
                <w:szCs w:val="22"/>
              </w:rPr>
              <w:t>Hyeonjun</w:t>
            </w:r>
            <w:proofErr w:type="spellEnd"/>
            <w:r w:rsidR="001F75B8" w:rsidRPr="001F75B8">
              <w:rPr>
                <w:szCs w:val="22"/>
              </w:rPr>
              <w:t xml:space="preserve"> Sung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584671" w:rsidRPr="00584671">
              <w:rPr>
                <w:szCs w:val="22"/>
              </w:rPr>
              <w:t xml:space="preserve">, </w:t>
            </w:r>
            <w:proofErr w:type="spellStart"/>
            <w:r w:rsidR="00584671" w:rsidRPr="00584671">
              <w:rPr>
                <w:szCs w:val="22"/>
              </w:rPr>
              <w:t>Wullert</w:t>
            </w:r>
            <w:proofErr w:type="spellEnd"/>
            <w:r w:rsidR="00584671" w:rsidRPr="00584671">
              <w:rPr>
                <w:szCs w:val="22"/>
              </w:rPr>
              <w:t>, John R  II</w:t>
            </w:r>
            <w:r w:rsidR="00EA5BD3" w:rsidRPr="00EA5BD3">
              <w:rPr>
                <w:szCs w:val="22"/>
              </w:rPr>
              <w:t xml:space="preserve">, </w:t>
            </w:r>
            <w:proofErr w:type="spellStart"/>
            <w:r w:rsidR="00EA5BD3" w:rsidRPr="00EA5BD3">
              <w:rPr>
                <w:szCs w:val="22"/>
              </w:rPr>
              <w:t>Jiayi</w:t>
            </w:r>
            <w:proofErr w:type="spellEnd"/>
            <w:r w:rsidR="00EA5BD3" w:rsidRPr="00EA5BD3">
              <w:rPr>
                <w:szCs w:val="22"/>
              </w:rPr>
              <w:t xml:space="preserve"> Zhang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2125" w:type="dxa"/>
          </w:tcPr>
          <w:p w:rsidR="001E1B5F" w:rsidRPr="00616BF3" w:rsidRDefault="001E1B5F" w:rsidP="00BD1CA8">
            <w:pPr>
              <w:rPr>
                <w:szCs w:val="22"/>
              </w:rPr>
            </w:pPr>
            <w:ins w:id="63" w:author="Alfred Asterjadhi" w:date="2024-10-30T07:23:00Z">
              <w:r w:rsidRPr="00F95A70">
                <w:rPr>
                  <w:sz w:val="20"/>
                </w:rPr>
                <w:lastRenderedPageBreak/>
                <w:t xml:space="preserve">Motion </w:t>
              </w:r>
            </w:ins>
            <w:ins w:id="64" w:author="Alfred Asterjadhi" w:date="2024-10-30T07:26:00Z">
              <w:r w:rsidR="006A1DA5">
                <w:rPr>
                  <w:sz w:val="20"/>
                </w:rPr>
                <w:t>#</w:t>
              </w:r>
            </w:ins>
            <w:ins w:id="65" w:author="Alfred Asterjadhi" w:date="2024-10-30T07:23:00Z">
              <w:r w:rsidRPr="00F95A70">
                <w:rPr>
                  <w:sz w:val="20"/>
                </w:rPr>
                <w:t>46</w:t>
              </w:r>
            </w:ins>
            <w:ins w:id="66" w:author="Alfred Asterjadhi" w:date="2024-10-30T07:24:00Z">
              <w:r w:rsidR="00561557">
                <w:rPr>
                  <w:sz w:val="20"/>
                </w:rPr>
                <w:t>,</w:t>
              </w:r>
            </w:ins>
            <w:ins w:id="67" w:author="Alfred Asterjadhi" w:date="2024-10-30T07:23:00Z">
              <w:r w:rsidRPr="00F95A70">
                <w:rPr>
                  <w:sz w:val="20"/>
                </w:rPr>
                <w:t xml:space="preserve"> Abhishek Patil</w:t>
              </w:r>
            </w:ins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BD31D6" w:rsidRDefault="000A4151" w:rsidP="00BD1CA8">
            <w:pPr>
              <w:rPr>
                <w:szCs w:val="22"/>
              </w:rPr>
            </w:pPr>
            <w:r w:rsidRPr="00CB00EF">
              <w:rPr>
                <w:color w:val="222222"/>
                <w:szCs w:val="22"/>
                <w:highlight w:val="green"/>
              </w:rPr>
              <w:t>Co-RTWT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</w:rPr>
            </w:pPr>
            <w:r w:rsidRPr="00F4523B">
              <w:rPr>
                <w:szCs w:val="22"/>
              </w:rPr>
              <w:t>Giovanni Chisci</w:t>
            </w:r>
          </w:p>
          <w:p w:rsidR="00EA5BD3" w:rsidRDefault="00EA5BD3" w:rsidP="00BD1CA8">
            <w:pPr>
              <w:rPr>
                <w:szCs w:val="22"/>
              </w:rPr>
            </w:pPr>
            <w:hyperlink r:id="rId24" w:history="1">
              <w:r w:rsidRPr="00A27B14">
                <w:rPr>
                  <w:rStyle w:val="a6"/>
                  <w:szCs w:val="22"/>
                </w:rPr>
                <w:t>gchisci@qti.qualcomm.com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BD1CA8">
            <w:pPr>
              <w:rPr>
                <w:szCs w:val="22"/>
                <w:lang w:eastAsia="zh-CN"/>
              </w:rPr>
            </w:pPr>
            <w:r w:rsidRPr="00BD31D6">
              <w:rPr>
                <w:szCs w:val="22"/>
              </w:rPr>
              <w:t xml:space="preserve">Liwen Chu, Xiangxin Gu, </w:t>
            </w:r>
            <w:proofErr w:type="spellStart"/>
            <w:r w:rsidRPr="00BD31D6">
              <w:rPr>
                <w:szCs w:val="22"/>
              </w:rPr>
              <w:t>Yajun</w:t>
            </w:r>
            <w:proofErr w:type="spellEnd"/>
            <w:r w:rsidRPr="00BD31D6">
              <w:rPr>
                <w:szCs w:val="22"/>
              </w:rPr>
              <w:t xml:space="preserve"> Cheng, Shawn Kim , </w:t>
            </w:r>
            <w:proofErr w:type="spellStart"/>
            <w:r w:rsidRPr="00BD31D6">
              <w:rPr>
                <w:szCs w:val="22"/>
              </w:rPr>
              <w:t>Zhanjing</w:t>
            </w:r>
            <w:proofErr w:type="spellEnd"/>
            <w:r w:rsidRPr="00BD31D6">
              <w:rPr>
                <w:szCs w:val="22"/>
              </w:rPr>
              <w:t xml:space="preserve"> Bao, </w:t>
            </w:r>
            <w:proofErr w:type="spellStart"/>
            <w:r w:rsidRPr="00BD31D6">
              <w:rPr>
                <w:rFonts w:hint="eastAsia"/>
                <w:szCs w:val="22"/>
              </w:rPr>
              <w:t>Yingqiao</w:t>
            </w:r>
            <w:proofErr w:type="spellEnd"/>
            <w:r w:rsidRPr="00BD31D6">
              <w:rPr>
                <w:rFonts w:hint="eastAsia"/>
                <w:szCs w:val="22"/>
              </w:rPr>
              <w:t xml:space="preserve"> Quan</w:t>
            </w:r>
            <w:r w:rsidRPr="00BD31D6">
              <w:rPr>
                <w:szCs w:val="22"/>
              </w:rPr>
              <w:t>, Jiyang Bai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Yuxin</w:t>
            </w:r>
            <w:proofErr w:type="spellEnd"/>
            <w:r w:rsidRPr="00BD31D6">
              <w:rPr>
                <w:szCs w:val="22"/>
              </w:rPr>
              <w:t xml:space="preserve"> Lu Frank Hsu</w:t>
            </w:r>
            <w:r>
              <w:rPr>
                <w:szCs w:val="22"/>
              </w:rPr>
              <w:t>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>
              <w:rPr>
                <w:szCs w:val="22"/>
              </w:rPr>
              <w:t>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BD31D6">
              <w:rPr>
                <w:szCs w:val="22"/>
              </w:rPr>
              <w:t>, Qing Xia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Brian Hart, Binita Gupta, Muhammad Kumail Haider,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>Kim</w:t>
            </w:r>
            <w:r w:rsidRPr="00BD31D6">
              <w:rPr>
                <w:szCs w:val="22"/>
              </w:rPr>
              <w:t xml:space="preserve">, Hanqing Lou,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Gaius Wee,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Yanchun</w:t>
            </w:r>
            <w:proofErr w:type="spellEnd"/>
            <w:r w:rsidRPr="00BD31D6">
              <w:rPr>
                <w:szCs w:val="22"/>
              </w:rPr>
              <w:t xml:space="preserve"> Li, </w:t>
            </w:r>
            <w:proofErr w:type="spellStart"/>
            <w:r w:rsidRPr="00BD31D6">
              <w:rPr>
                <w:szCs w:val="22"/>
              </w:rPr>
              <w:t>Qisheng</w:t>
            </w:r>
            <w:proofErr w:type="spellEnd"/>
            <w:r w:rsidRPr="00BD31D6">
              <w:rPr>
                <w:szCs w:val="22"/>
              </w:rPr>
              <w:t xml:space="preserve"> Huang,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Li Quan, Salvatore </w:t>
            </w:r>
            <w:proofErr w:type="spellStart"/>
            <w:r w:rsidRPr="00BD31D6">
              <w:rPr>
                <w:szCs w:val="22"/>
              </w:rPr>
              <w:t>Talarico</w:t>
            </w:r>
            <w:proofErr w:type="spellEnd"/>
            <w:r w:rsidRPr="00BD31D6">
              <w:rPr>
                <w:szCs w:val="22"/>
              </w:rPr>
              <w:t xml:space="preserve">, Yun Li, </w:t>
            </w:r>
            <w:proofErr w:type="spellStart"/>
            <w:r w:rsidRPr="00BD31D6">
              <w:rPr>
                <w:szCs w:val="22"/>
              </w:rPr>
              <w:t>Inaki</w:t>
            </w:r>
            <w:proofErr w:type="spellEnd"/>
            <w:r w:rsidRPr="00BD31D6">
              <w:rPr>
                <w:szCs w:val="22"/>
              </w:rPr>
              <w:t xml:space="preserve"> Val Beitia, Yongho Seok, </w:t>
            </w:r>
            <w:proofErr w:type="spellStart"/>
            <w:r w:rsidRPr="00BD31D6">
              <w:rPr>
                <w:szCs w:val="22"/>
              </w:rPr>
              <w:t>Shuyu</w:t>
            </w:r>
            <w:proofErr w:type="spellEnd"/>
            <w:r w:rsidRPr="00BD31D6">
              <w:rPr>
                <w:szCs w:val="22"/>
              </w:rPr>
              <w:t xml:space="preserve"> Shi, </w:t>
            </w:r>
            <w:r w:rsidRPr="00BD31D6">
              <w:rPr>
                <w:rFonts w:hint="eastAsia"/>
                <w:szCs w:val="22"/>
              </w:rPr>
              <w:t xml:space="preserve">Sangho </w:t>
            </w:r>
            <w:proofErr w:type="spellStart"/>
            <w:r w:rsidRPr="00BD31D6">
              <w:rPr>
                <w:rFonts w:hint="eastAsia"/>
                <w:szCs w:val="22"/>
              </w:rPr>
              <w:t>Seo</w:t>
            </w:r>
            <w:proofErr w:type="spellEnd"/>
            <w:r w:rsidRPr="00BD31D6">
              <w:rPr>
                <w:szCs w:val="22"/>
              </w:rPr>
              <w:t xml:space="preserve">, Kerstin </w:t>
            </w:r>
            <w:proofErr w:type="spellStart"/>
            <w:r w:rsidRPr="00BD31D6">
              <w:rPr>
                <w:szCs w:val="22"/>
              </w:rPr>
              <w:t>Johnsson</w:t>
            </w:r>
            <w:proofErr w:type="spellEnd"/>
            <w:r w:rsidRPr="00BD31D6">
              <w:rPr>
                <w:szCs w:val="22"/>
              </w:rPr>
              <w:t>, Alfred Asterjadhi, Abhishek Patil</w:t>
            </w:r>
            <w:r>
              <w:rPr>
                <w:szCs w:val="22"/>
              </w:rPr>
              <w:t xml:space="preserve">, </w:t>
            </w: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Li, Hui Che, </w:t>
            </w:r>
            <w:proofErr w:type="spellStart"/>
            <w:r w:rsidRPr="00CB021B">
              <w:rPr>
                <w:szCs w:val="22"/>
              </w:rPr>
              <w:t>Jonghoe</w:t>
            </w:r>
            <w:proofErr w:type="spellEnd"/>
            <w:r w:rsidRPr="00CB021B">
              <w:rPr>
                <w:szCs w:val="22"/>
              </w:rPr>
              <w:t xml:space="preserve"> K</w:t>
            </w:r>
            <w:r>
              <w:rPr>
                <w:szCs w:val="22"/>
              </w:rPr>
              <w:t>oo</w:t>
            </w:r>
            <w:r>
              <w:t xml:space="preserve">, </w:t>
            </w:r>
            <w:r w:rsidRPr="00CD35F0">
              <w:t>Gaurav Patwardhan</w:t>
            </w:r>
            <w:r>
              <w:t xml:space="preserve">, </w:t>
            </w:r>
            <w:r w:rsidRPr="00CD35F0">
              <w:t>Rishabh Roy</w:t>
            </w:r>
            <w:r w:rsidRPr="00BB3FB1">
              <w:t>, Laurent Cariou, Yanjun Sun</w:t>
            </w:r>
            <w:r>
              <w:rPr>
                <w:szCs w:val="22"/>
              </w:rPr>
              <w:t xml:space="preserve">, Ming Gan,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 w:rsidRPr="00194D86">
              <w:rPr>
                <w:szCs w:val="22"/>
              </w:rPr>
              <w:t xml:space="preserve">, </w:t>
            </w:r>
            <w:proofErr w:type="spellStart"/>
            <w:r w:rsidRPr="00194D86">
              <w:rPr>
                <w:szCs w:val="22"/>
              </w:rPr>
              <w:t>Dibakar</w:t>
            </w:r>
            <w:proofErr w:type="spellEnd"/>
            <w:r w:rsidRPr="00194D86">
              <w:rPr>
                <w:szCs w:val="22"/>
              </w:rPr>
              <w:t xml:space="preserve"> Das</w:t>
            </w:r>
            <w:r>
              <w:rPr>
                <w:szCs w:val="22"/>
              </w:rPr>
              <w:t xml:space="preserve">, Yue Qi, </w:t>
            </w:r>
            <w:r w:rsidRPr="006007BE">
              <w:rPr>
                <w:szCs w:val="22"/>
              </w:rPr>
              <w:t xml:space="preserve">Behnam </w:t>
            </w:r>
            <w:proofErr w:type="spellStart"/>
            <w:r w:rsidRPr="006007BE">
              <w:rPr>
                <w:szCs w:val="22"/>
              </w:rPr>
              <w:t>Dezfouli</w:t>
            </w:r>
            <w:proofErr w:type="spellEnd"/>
            <w:r w:rsidRPr="00023511">
              <w:rPr>
                <w:szCs w:val="22"/>
              </w:rPr>
              <w:t xml:space="preserve">, </w:t>
            </w:r>
            <w:proofErr w:type="spellStart"/>
            <w:r w:rsidRPr="00023511">
              <w:rPr>
                <w:szCs w:val="22"/>
              </w:rPr>
              <w:t>Peshal</w:t>
            </w:r>
            <w:proofErr w:type="spellEnd"/>
            <w:r w:rsidRPr="00023511">
              <w:rPr>
                <w:szCs w:val="22"/>
              </w:rPr>
              <w:t xml:space="preserve"> Nayak</w:t>
            </w:r>
            <w:r w:rsidR="00CB00EF">
              <w:rPr>
                <w:szCs w:val="22"/>
              </w:rPr>
              <w:t xml:space="preserve">, </w:t>
            </w:r>
            <w:proofErr w:type="spellStart"/>
            <w:r w:rsidR="00CB00EF" w:rsidRPr="00CB00EF">
              <w:rPr>
                <w:szCs w:val="22"/>
              </w:rPr>
              <w:t>SunHee</w:t>
            </w:r>
            <w:proofErr w:type="spellEnd"/>
            <w:r w:rsidR="00CB00EF" w:rsidRPr="00CB00EF">
              <w:rPr>
                <w:szCs w:val="22"/>
              </w:rPr>
              <w:t xml:space="preserve"> </w:t>
            </w:r>
            <w:proofErr w:type="spellStart"/>
            <w:r w:rsidR="00CB00EF" w:rsidRPr="00CB00EF">
              <w:rPr>
                <w:szCs w:val="22"/>
              </w:rPr>
              <w:t>Baek</w:t>
            </w:r>
            <w:proofErr w:type="spellEnd"/>
            <w:r w:rsidR="00CB00EF" w:rsidRPr="00CB00EF">
              <w:rPr>
                <w:szCs w:val="22"/>
              </w:rPr>
              <w:t xml:space="preserve">, Giovanni Chisci, Jason Yuchen Guo, Muhammad Kumail Haider, </w:t>
            </w:r>
            <w:proofErr w:type="spellStart"/>
            <w:r w:rsidR="00CB00EF" w:rsidRPr="00CB00EF">
              <w:rPr>
                <w:szCs w:val="22"/>
              </w:rPr>
              <w:t>Yunbo</w:t>
            </w:r>
            <w:proofErr w:type="spellEnd"/>
            <w:r w:rsidR="00CB00EF" w:rsidRPr="00CB00EF">
              <w:rPr>
                <w:szCs w:val="22"/>
              </w:rPr>
              <w:t xml:space="preserve"> Li, Liuming Lu, Yongho Seok, Rubayet Shafin, Yanjun Sun, Xiaofei Wang</w:t>
            </w:r>
            <w:r w:rsidR="00602CD8" w:rsidRPr="00602CD8">
              <w:rPr>
                <w:szCs w:val="22"/>
              </w:rPr>
              <w:t xml:space="preserve">, </w:t>
            </w:r>
            <w:proofErr w:type="spellStart"/>
            <w:r w:rsidR="00602CD8" w:rsidRPr="00602CD8">
              <w:rPr>
                <w:szCs w:val="22"/>
              </w:rPr>
              <w:t>Sanket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Kalamkar</w:t>
            </w:r>
            <w:proofErr w:type="spellEnd"/>
            <w:r w:rsidR="006E6888">
              <w:rPr>
                <w:szCs w:val="22"/>
              </w:rPr>
              <w:t>, Ross Jian Yu</w:t>
            </w:r>
            <w:r w:rsidR="00A54B1A" w:rsidRPr="00A54B1A">
              <w:rPr>
                <w:szCs w:val="22"/>
              </w:rPr>
              <w:t>, Pei Zhou</w:t>
            </w:r>
            <w:r w:rsidR="00A47C97">
              <w:rPr>
                <w:szCs w:val="22"/>
              </w:rPr>
              <w:t>, Liwen Chu</w:t>
            </w:r>
            <w:r w:rsidR="001F75B8" w:rsidRPr="001F75B8">
              <w:rPr>
                <w:szCs w:val="22"/>
              </w:rPr>
              <w:t>, Yue Zhao</w:t>
            </w:r>
            <w:r w:rsidR="00584671" w:rsidRPr="00584671">
              <w:rPr>
                <w:szCs w:val="22"/>
              </w:rPr>
              <w:t>, Wullert, John R  II</w:t>
            </w:r>
            <w:r w:rsidR="00A61867" w:rsidRPr="00A61867">
              <w:rPr>
                <w:szCs w:val="22"/>
              </w:rPr>
              <w:t>, Aditi Singh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2125" w:type="dxa"/>
          </w:tcPr>
          <w:p w:rsidR="004A2D32" w:rsidRPr="00616BF3" w:rsidRDefault="004A2D32" w:rsidP="00BD1CA8">
            <w:pPr>
              <w:rPr>
                <w:szCs w:val="22"/>
              </w:rPr>
            </w:pPr>
            <w:ins w:id="68" w:author="Alfred Asterjadhi" w:date="2024-10-30T07:23:00Z">
              <w:r w:rsidRPr="006C5786">
                <w:rPr>
                  <w:sz w:val="20"/>
                </w:rPr>
                <w:t>Motion #48</w:t>
              </w:r>
            </w:ins>
            <w:ins w:id="69" w:author="Alfred Asterjadhi" w:date="2024-10-30T07:24:00Z">
              <w:r w:rsidR="00561557">
                <w:rPr>
                  <w:sz w:val="20"/>
                </w:rPr>
                <w:t>,</w:t>
              </w:r>
              <w:r>
                <w:rPr>
                  <w:sz w:val="20"/>
                </w:rPr>
                <w:t xml:space="preserve"> Giovanni Chisci</w:t>
              </w:r>
            </w:ins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DA7CE6" w:rsidRDefault="000A4151" w:rsidP="00BD1CA8">
            <w:pPr>
              <w:rPr>
                <w:szCs w:val="22"/>
                <w:highlight w:val="yellow"/>
              </w:rPr>
            </w:pPr>
            <w:r w:rsidRPr="00357389">
              <w:rPr>
                <w:color w:val="222222"/>
                <w:szCs w:val="22"/>
                <w:highlight w:val="green"/>
              </w:rPr>
              <w:t>In-Device Coexistence</w:t>
            </w:r>
          </w:p>
        </w:tc>
        <w:tc>
          <w:tcPr>
            <w:tcW w:w="1484" w:type="dxa"/>
          </w:tcPr>
          <w:p w:rsidR="000A4151" w:rsidRPr="00357389" w:rsidRDefault="000A4151" w:rsidP="00BD1CA8">
            <w:pPr>
              <w:rPr>
                <w:szCs w:val="22"/>
              </w:rPr>
            </w:pPr>
            <w:r w:rsidRPr="00357389">
              <w:rPr>
                <w:szCs w:val="22"/>
              </w:rPr>
              <w:t>Laurent Cariou</w:t>
            </w:r>
          </w:p>
          <w:p w:rsidR="000A4151" w:rsidRDefault="00EA5BD3" w:rsidP="00BD1CA8">
            <w:pPr>
              <w:rPr>
                <w:szCs w:val="22"/>
              </w:rPr>
            </w:pPr>
            <w:hyperlink r:id="rId25" w:history="1">
              <w:r w:rsidRPr="00A27B14">
                <w:rPr>
                  <w:rStyle w:val="a6"/>
                  <w:szCs w:val="22"/>
                </w:rPr>
                <w:t>laurent.cariou@intel.com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  <w:p w:rsidR="000A4151" w:rsidRPr="00357389" w:rsidRDefault="000A4151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5B7435" w:rsidRDefault="000A4151" w:rsidP="00BD1CA8">
            <w:pPr>
              <w:rPr>
                <w:szCs w:val="22"/>
                <w:lang w:eastAsia="zh-CN"/>
              </w:rPr>
            </w:pPr>
            <w:r w:rsidRPr="00BD31D6">
              <w:rPr>
                <w:szCs w:val="22"/>
              </w:rPr>
              <w:t xml:space="preserve">Liwen Chu, Xiangxin Gu, Shawn Kim, Hank </w:t>
            </w:r>
            <w:proofErr w:type="spellStart"/>
            <w:r w:rsidRPr="00BD31D6">
              <w:rPr>
                <w:szCs w:val="22"/>
              </w:rPr>
              <w:t>Hyeonjun</w:t>
            </w:r>
            <w:proofErr w:type="spellEnd"/>
            <w:r w:rsidRPr="00BD31D6">
              <w:rPr>
                <w:szCs w:val="22"/>
              </w:rPr>
              <w:t xml:space="preserve"> Sung, </w:t>
            </w:r>
            <w:proofErr w:type="spellStart"/>
            <w:r w:rsidRPr="00BD31D6">
              <w:rPr>
                <w:rFonts w:hint="eastAsia"/>
                <w:szCs w:val="22"/>
              </w:rPr>
              <w:t>Yingqiao</w:t>
            </w:r>
            <w:proofErr w:type="spellEnd"/>
            <w:r w:rsidRPr="00BD31D6">
              <w:rPr>
                <w:rFonts w:hint="eastAsia"/>
                <w:szCs w:val="22"/>
              </w:rPr>
              <w:t xml:space="preserve"> Quan</w:t>
            </w:r>
            <w:r w:rsidRPr="00BD31D6">
              <w:rPr>
                <w:szCs w:val="22"/>
              </w:rPr>
              <w:t xml:space="preserve">, Pei Zhou Frank Hsu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Ronny Yongho Kim, Brian Hart, Manasi </w:t>
            </w:r>
            <w:proofErr w:type="spellStart"/>
            <w:r w:rsidRPr="00BD31D6">
              <w:rPr>
                <w:szCs w:val="22"/>
              </w:rPr>
              <w:t>Ekkundi</w:t>
            </w:r>
            <w:proofErr w:type="spellEnd"/>
            <w:r w:rsidRPr="00BD31D6">
              <w:rPr>
                <w:szCs w:val="22"/>
              </w:rPr>
              <w:t xml:space="preserve">, Binita Gupta, Muhammad Kumail Haider, Qi Wang,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 xml:space="preserve">Kim, </w:t>
            </w:r>
            <w:r w:rsidRPr="00BD31D6">
              <w:rPr>
                <w:rFonts w:hint="eastAsia"/>
                <w:szCs w:val="22"/>
                <w:lang w:eastAsia="zh-CN"/>
              </w:rPr>
              <w:t>J</w:t>
            </w:r>
            <w:r w:rsidRPr="00BD31D6">
              <w:rPr>
                <w:szCs w:val="22"/>
                <w:lang w:eastAsia="zh-CN"/>
              </w:rPr>
              <w:t xml:space="preserve">ay Yang, </w:t>
            </w:r>
            <w:proofErr w:type="spellStart"/>
            <w:r w:rsidRPr="00BD31D6">
              <w:rPr>
                <w:szCs w:val="22"/>
                <w:lang w:eastAsia="zh-CN"/>
              </w:rPr>
              <w:t>Seongho</w:t>
            </w:r>
            <w:proofErr w:type="spellEnd"/>
            <w:r w:rsidRPr="00BD31D6">
              <w:rPr>
                <w:szCs w:val="22"/>
                <w:lang w:eastAsia="zh-CN"/>
              </w:rPr>
              <w:t xml:space="preserve"> </w:t>
            </w:r>
            <w:proofErr w:type="spellStart"/>
            <w:r w:rsidRPr="00BD31D6">
              <w:rPr>
                <w:szCs w:val="22"/>
                <w:lang w:eastAsia="zh-CN"/>
              </w:rPr>
              <w:t>Byeon</w:t>
            </w:r>
            <w:proofErr w:type="spellEnd"/>
            <w:r w:rsidRPr="00BD31D6">
              <w:rPr>
                <w:szCs w:val="22"/>
              </w:rPr>
              <w:t xml:space="preserve">, Hanqing Lou,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GeonHwan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szCs w:val="22"/>
              </w:rPr>
              <w:t>Dongju</w:t>
            </w:r>
            <w:proofErr w:type="spellEnd"/>
            <w:r w:rsidRPr="00BD31D6">
              <w:rPr>
                <w:szCs w:val="22"/>
              </w:rPr>
              <w:t xml:space="preserve"> Cha,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</w:t>
            </w:r>
            <w:proofErr w:type="spellStart"/>
            <w:r w:rsidRPr="00BD31D6">
              <w:rPr>
                <w:szCs w:val="22"/>
              </w:rPr>
              <w:t>Jaheon</w:t>
            </w:r>
            <w:proofErr w:type="spellEnd"/>
            <w:r w:rsidRPr="00BD31D6">
              <w:rPr>
                <w:szCs w:val="22"/>
              </w:rPr>
              <w:t xml:space="preserve"> Gu,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Shuang Fan, Tong Xiao, Abdel </w:t>
            </w:r>
            <w:proofErr w:type="spellStart"/>
            <w:r w:rsidRPr="00BD31D6">
              <w:rPr>
                <w:szCs w:val="22"/>
              </w:rPr>
              <w:t>Ajami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Kaikai</w:t>
            </w:r>
            <w:proofErr w:type="spellEnd"/>
            <w:r w:rsidRPr="00BD31D6">
              <w:rPr>
                <w:szCs w:val="22"/>
              </w:rPr>
              <w:t xml:space="preserve"> Huang, Shubhodeep Adhikari, Yongsen Ma, </w:t>
            </w:r>
            <w:r w:rsidRPr="00BD31D6">
              <w:rPr>
                <w:rFonts w:hint="eastAsia"/>
                <w:szCs w:val="22"/>
              </w:rPr>
              <w:t xml:space="preserve">Sangho </w:t>
            </w:r>
            <w:proofErr w:type="spellStart"/>
            <w:r w:rsidRPr="00BD31D6">
              <w:rPr>
                <w:rFonts w:hint="eastAsia"/>
                <w:szCs w:val="22"/>
              </w:rPr>
              <w:t>Seo</w:t>
            </w:r>
            <w:proofErr w:type="spellEnd"/>
            <w:r w:rsidRPr="00BD31D6">
              <w:rPr>
                <w:szCs w:val="22"/>
              </w:rPr>
              <w:t xml:space="preserve">, Alfred Asterjadhi, </w:t>
            </w:r>
            <w:proofErr w:type="spellStart"/>
            <w:r w:rsidRPr="00BD31D6">
              <w:rPr>
                <w:szCs w:val="22"/>
              </w:rPr>
              <w:t>Peshal</w:t>
            </w:r>
            <w:proofErr w:type="spellEnd"/>
            <w:r w:rsidRPr="00BD31D6">
              <w:rPr>
                <w:szCs w:val="22"/>
              </w:rPr>
              <w:t xml:space="preserve"> Nayak</w:t>
            </w:r>
            <w:r w:rsidRPr="00DE2D2A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proofErr w:type="spellStart"/>
            <w:r w:rsidRPr="00DE2D2A">
              <w:rPr>
                <w:szCs w:val="22"/>
              </w:rPr>
              <w:t>Yanchao</w:t>
            </w:r>
            <w:proofErr w:type="spellEnd"/>
            <w:r w:rsidRPr="00DE2D2A">
              <w:rPr>
                <w:szCs w:val="22"/>
              </w:rPr>
              <w:t xml:space="preserve"> Xu</w:t>
            </w:r>
            <w:r>
              <w:rPr>
                <w:szCs w:val="22"/>
              </w:rPr>
              <w:t xml:space="preserve">, </w:t>
            </w: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lastRenderedPageBreak/>
              <w:t>Maolin</w:t>
            </w:r>
            <w:proofErr w:type="spellEnd"/>
            <w:r>
              <w:rPr>
                <w:szCs w:val="22"/>
              </w:rPr>
              <w:t xml:space="preserve"> Zhang, </w:t>
            </w:r>
            <w:proofErr w:type="spellStart"/>
            <w:r>
              <w:rPr>
                <w:szCs w:val="22"/>
              </w:rPr>
              <w:t>Kaikai</w:t>
            </w:r>
            <w:proofErr w:type="spellEnd"/>
            <w:r>
              <w:rPr>
                <w:szCs w:val="22"/>
              </w:rPr>
              <w:t xml:space="preserve"> Huang,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 w:rsidRPr="00ED41C6">
              <w:t>, Po-Kai Huang</w:t>
            </w:r>
            <w:r>
              <w:t xml:space="preserve">, </w:t>
            </w:r>
            <w:proofErr w:type="spellStart"/>
            <w:r>
              <w:rPr>
                <w:szCs w:val="22"/>
              </w:rPr>
              <w:t>Yajun</w:t>
            </w:r>
            <w:proofErr w:type="spellEnd"/>
            <w:r>
              <w:rPr>
                <w:szCs w:val="22"/>
              </w:rPr>
              <w:t xml:space="preserve"> Cheng,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>
              <w:rPr>
                <w:color w:val="1F2329"/>
                <w:shd w:val="clear" w:color="auto" w:fill="FFFFFF"/>
              </w:rPr>
              <w:t xml:space="preserve">, </w:t>
            </w:r>
            <w:r w:rsidRPr="00132EDD">
              <w:rPr>
                <w:color w:val="1F2329"/>
                <w:shd w:val="clear" w:color="auto" w:fill="FFFFFF"/>
              </w:rPr>
              <w:t>Pelin Salem</w:t>
            </w:r>
            <w:r>
              <w:rPr>
                <w:szCs w:val="22"/>
              </w:rPr>
              <w:t xml:space="preserve">, </w:t>
            </w:r>
            <w:r>
              <w:t>Yu Hsien Chang</w:t>
            </w:r>
            <w:r>
              <w:rPr>
                <w:szCs w:val="22"/>
              </w:rPr>
              <w:t xml:space="preserve">, </w:t>
            </w:r>
            <w:proofErr w:type="spellStart"/>
            <w:r w:rsidRPr="00766BD3">
              <w:rPr>
                <w:szCs w:val="22"/>
              </w:rPr>
              <w:t>YuHsien</w:t>
            </w:r>
            <w:proofErr w:type="spellEnd"/>
            <w:r w:rsidRPr="00766BD3">
              <w:rPr>
                <w:szCs w:val="22"/>
              </w:rPr>
              <w:t xml:space="preserve"> Chang</w:t>
            </w:r>
            <w:r>
              <w:rPr>
                <w:szCs w:val="22"/>
              </w:rPr>
              <w:t xml:space="preserve">, </w:t>
            </w:r>
            <w:r w:rsidRPr="006007BE">
              <w:rPr>
                <w:szCs w:val="22"/>
              </w:rPr>
              <w:t xml:space="preserve">Rakesh </w:t>
            </w:r>
            <w:proofErr w:type="spellStart"/>
            <w:r w:rsidRPr="006007BE">
              <w:rPr>
                <w:szCs w:val="22"/>
              </w:rPr>
              <w:t>Taori</w:t>
            </w:r>
            <w:proofErr w:type="spellEnd"/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proofErr w:type="spellStart"/>
            <w:r w:rsidRPr="001E6978">
              <w:rPr>
                <w:rFonts w:hint="eastAsia"/>
                <w:szCs w:val="22"/>
              </w:rPr>
              <w:t>Gaurang</w:t>
            </w:r>
            <w:proofErr w:type="spellEnd"/>
            <w:r w:rsidRPr="001E6978">
              <w:rPr>
                <w:rFonts w:hint="eastAsia"/>
                <w:szCs w:val="22"/>
              </w:rPr>
              <w:t xml:space="preserve"> Naik</w:t>
            </w:r>
            <w:r w:rsidR="00357389">
              <w:rPr>
                <w:szCs w:val="22"/>
              </w:rPr>
              <w:t xml:space="preserve">, </w:t>
            </w:r>
            <w:r w:rsidR="00357389" w:rsidRPr="00357389">
              <w:rPr>
                <w:szCs w:val="22"/>
              </w:rPr>
              <w:t xml:space="preserve">Abdel </w:t>
            </w:r>
            <w:proofErr w:type="spellStart"/>
            <w:r w:rsidR="00357389" w:rsidRPr="00357389">
              <w:rPr>
                <w:szCs w:val="22"/>
              </w:rPr>
              <w:t>Ajami</w:t>
            </w:r>
            <w:proofErr w:type="spellEnd"/>
            <w:r w:rsidR="00357389" w:rsidRPr="00357389">
              <w:rPr>
                <w:szCs w:val="22"/>
              </w:rPr>
              <w:t xml:space="preserve">, Laurent Cariou, Jason Yuchen Guo, </w:t>
            </w:r>
            <w:proofErr w:type="spellStart"/>
            <w:r w:rsidR="00357389" w:rsidRPr="00357389">
              <w:rPr>
                <w:szCs w:val="22"/>
              </w:rPr>
              <w:t>Guogang</w:t>
            </w:r>
            <w:proofErr w:type="spellEnd"/>
            <w:r w:rsidR="00357389" w:rsidRPr="00357389">
              <w:rPr>
                <w:szCs w:val="22"/>
              </w:rPr>
              <w:t xml:space="preserve"> Huang, </w:t>
            </w:r>
            <w:proofErr w:type="spellStart"/>
            <w:r w:rsidR="00357389" w:rsidRPr="00357389">
              <w:rPr>
                <w:szCs w:val="22"/>
              </w:rPr>
              <w:t>Hongwon</w:t>
            </w:r>
            <w:proofErr w:type="spellEnd"/>
            <w:r w:rsidR="00357389" w:rsidRPr="00357389">
              <w:rPr>
                <w:szCs w:val="22"/>
              </w:rPr>
              <w:t xml:space="preserve"> Lee, Sherief Helwa, </w:t>
            </w:r>
            <w:proofErr w:type="spellStart"/>
            <w:r w:rsidR="00357389" w:rsidRPr="00357389">
              <w:rPr>
                <w:szCs w:val="22"/>
              </w:rPr>
              <w:t>Rubayet</w:t>
            </w:r>
            <w:proofErr w:type="spellEnd"/>
            <w:r w:rsidR="00357389" w:rsidRPr="00357389">
              <w:rPr>
                <w:szCs w:val="22"/>
              </w:rPr>
              <w:t xml:space="preserve"> </w:t>
            </w:r>
            <w:proofErr w:type="spellStart"/>
            <w:r w:rsidR="00357389" w:rsidRPr="00357389">
              <w:rPr>
                <w:szCs w:val="22"/>
              </w:rPr>
              <w:t>Shafin</w:t>
            </w:r>
            <w:proofErr w:type="spellEnd"/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Abhishek Patil</w:t>
            </w:r>
            <w:r w:rsidR="00A47C97">
              <w:rPr>
                <w:szCs w:val="22"/>
              </w:rPr>
              <w:t>, Liwen Chu</w:t>
            </w:r>
            <w:r w:rsidR="00F52C54">
              <w:rPr>
                <w:szCs w:val="22"/>
              </w:rPr>
              <w:t xml:space="preserve">, </w:t>
            </w:r>
            <w:r w:rsidR="00F52C54" w:rsidRPr="00F52C54">
              <w:rPr>
                <w:szCs w:val="22"/>
              </w:rPr>
              <w:t>Gaurav Patwardhan</w:t>
            </w:r>
            <w:r w:rsidR="00C336BF" w:rsidRPr="00C336BF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780A58" w:rsidRPr="00780A58">
              <w:rPr>
                <w:szCs w:val="22"/>
              </w:rPr>
              <w:t>, Atsushi Shirakawa</w:t>
            </w:r>
            <w:r w:rsidR="00EA5BD3" w:rsidRPr="00EA5BD3">
              <w:rPr>
                <w:szCs w:val="22"/>
              </w:rPr>
              <w:t xml:space="preserve">, </w:t>
            </w:r>
            <w:proofErr w:type="spellStart"/>
            <w:r w:rsidR="00EA5BD3" w:rsidRPr="00EA5BD3">
              <w:rPr>
                <w:szCs w:val="22"/>
              </w:rPr>
              <w:t>Minyoung</w:t>
            </w:r>
            <w:proofErr w:type="spellEnd"/>
            <w:r w:rsidR="00EA5BD3" w:rsidRPr="00EA5BD3">
              <w:rPr>
                <w:szCs w:val="22"/>
              </w:rPr>
              <w:t xml:space="preserve"> Park</w:t>
            </w:r>
          </w:p>
        </w:tc>
        <w:tc>
          <w:tcPr>
            <w:tcW w:w="2125" w:type="dxa"/>
          </w:tcPr>
          <w:p w:rsidR="002E77A4" w:rsidRPr="00616BF3" w:rsidRDefault="002E77A4" w:rsidP="00BD1CA8">
            <w:pPr>
              <w:rPr>
                <w:szCs w:val="22"/>
              </w:rPr>
            </w:pPr>
            <w:ins w:id="70" w:author="Alfred Asterjadhi" w:date="2024-10-30T07:24:00Z">
              <w:r w:rsidRPr="00B7208D">
                <w:rPr>
                  <w:sz w:val="20"/>
                </w:rPr>
                <w:lastRenderedPageBreak/>
                <w:t>Motion #30</w:t>
              </w:r>
              <w:r>
                <w:rPr>
                  <w:sz w:val="20"/>
                </w:rPr>
                <w:t>, Laurent Cariou</w:t>
              </w:r>
            </w:ins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DA7CE6" w:rsidRDefault="000A4151" w:rsidP="00BD1CA8">
            <w:pPr>
              <w:rPr>
                <w:color w:val="222222"/>
                <w:szCs w:val="22"/>
                <w:highlight w:val="yellow"/>
              </w:rPr>
            </w:pPr>
            <w:r w:rsidRPr="006D616B">
              <w:rPr>
                <w:szCs w:val="22"/>
                <w:highlight w:val="green"/>
              </w:rPr>
              <w:t>TWT SP management</w:t>
            </w:r>
          </w:p>
        </w:tc>
        <w:tc>
          <w:tcPr>
            <w:tcW w:w="1484" w:type="dxa"/>
          </w:tcPr>
          <w:p w:rsidR="000A4151" w:rsidRPr="006D616B" w:rsidRDefault="000A4151" w:rsidP="00BD1CA8">
            <w:pPr>
              <w:rPr>
                <w:szCs w:val="22"/>
              </w:rPr>
            </w:pPr>
            <w:r w:rsidRPr="006D616B">
              <w:rPr>
                <w:szCs w:val="22"/>
              </w:rPr>
              <w:t>Muhammad Kumail Haider</w:t>
            </w:r>
          </w:p>
          <w:p w:rsidR="000A4151" w:rsidRDefault="00EA5BD3" w:rsidP="00BD1CA8">
            <w:pPr>
              <w:rPr>
                <w:szCs w:val="22"/>
              </w:rPr>
            </w:pPr>
            <w:hyperlink r:id="rId26" w:history="1">
              <w:r w:rsidRPr="00A27B14">
                <w:rPr>
                  <w:rStyle w:val="a6"/>
                  <w:szCs w:val="22"/>
                </w:rPr>
                <w:t>kumail.ieee@gmail.com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  <w:p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BD1CA8">
            <w:pPr>
              <w:rPr>
                <w:szCs w:val="22"/>
              </w:rPr>
            </w:pPr>
            <w:proofErr w:type="spellStart"/>
            <w:r w:rsidRPr="00BD31D6">
              <w:rPr>
                <w:szCs w:val="22"/>
              </w:rPr>
              <w:t>Zhanjing</w:t>
            </w:r>
            <w:proofErr w:type="spellEnd"/>
            <w:r w:rsidRPr="00BD31D6">
              <w:rPr>
                <w:szCs w:val="22"/>
              </w:rPr>
              <w:t xml:space="preserve"> Bao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</w:t>
            </w:r>
            <w:r w:rsidRPr="00BD31D6">
              <w:rPr>
                <w:szCs w:val="22"/>
                <w:lang w:eastAsia="zh-CN"/>
              </w:rPr>
              <w:t xml:space="preserve">, </w:t>
            </w:r>
            <w:proofErr w:type="spellStart"/>
            <w:r w:rsidRPr="00BD31D6">
              <w:rPr>
                <w:szCs w:val="22"/>
                <w:lang w:eastAsia="zh-CN"/>
              </w:rPr>
              <w:t>Seongho</w:t>
            </w:r>
            <w:proofErr w:type="spellEnd"/>
            <w:r w:rsidRPr="00BD31D6">
              <w:rPr>
                <w:szCs w:val="22"/>
                <w:lang w:eastAsia="zh-CN"/>
              </w:rPr>
              <w:t xml:space="preserve"> </w:t>
            </w:r>
            <w:proofErr w:type="spellStart"/>
            <w:r w:rsidRPr="00BD31D6">
              <w:rPr>
                <w:szCs w:val="22"/>
                <w:lang w:eastAsia="zh-CN"/>
              </w:rPr>
              <w:t>Byeon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Thomas </w:t>
            </w:r>
            <w:proofErr w:type="spellStart"/>
            <w:r w:rsidRPr="00BD31D6">
              <w:rPr>
                <w:szCs w:val="22"/>
              </w:rPr>
              <w:t>Handte</w:t>
            </w:r>
            <w:proofErr w:type="spellEnd"/>
            <w:r w:rsidRPr="00BD31D6">
              <w:rPr>
                <w:szCs w:val="22"/>
              </w:rPr>
              <w:t>, Alfred Asterjadhi, Abhishek Patil</w:t>
            </w:r>
            <w:r>
              <w:rPr>
                <w:szCs w:val="22"/>
              </w:rPr>
              <w:t xml:space="preserve">, Yue Zhao,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Li, </w:t>
            </w:r>
            <w:proofErr w:type="spellStart"/>
            <w:r w:rsidRPr="00CB021B">
              <w:rPr>
                <w:szCs w:val="22"/>
              </w:rPr>
              <w:t>Jonghoe</w:t>
            </w:r>
            <w:proofErr w:type="spellEnd"/>
            <w:r w:rsidRPr="00CB021B">
              <w:rPr>
                <w:szCs w:val="22"/>
              </w:rPr>
              <w:t xml:space="preserve"> K</w:t>
            </w:r>
            <w:r>
              <w:rPr>
                <w:szCs w:val="22"/>
              </w:rPr>
              <w:t>oo</w:t>
            </w:r>
            <w:r w:rsidRPr="00BB3FB1">
              <w:rPr>
                <w:szCs w:val="22"/>
              </w:rPr>
              <w:t>, Laurent Cariou</w:t>
            </w:r>
            <w:r w:rsidRPr="0032788A">
              <w:rPr>
                <w:szCs w:val="22"/>
              </w:rPr>
              <w:t>, Brian Hart</w:t>
            </w:r>
            <w:r>
              <w:t xml:space="preserve">, </w:t>
            </w:r>
            <w:proofErr w:type="spellStart"/>
            <w:r>
              <w:rPr>
                <w:szCs w:val="22"/>
              </w:rPr>
              <w:t>Yajun</w:t>
            </w:r>
            <w:proofErr w:type="spellEnd"/>
            <w:r>
              <w:rPr>
                <w:szCs w:val="22"/>
              </w:rPr>
              <w:t xml:space="preserve"> Cheng,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 w:rsidRPr="00E33B34">
              <w:rPr>
                <w:szCs w:val="22"/>
              </w:rPr>
              <w:t>Yingqiao</w:t>
            </w:r>
            <w:proofErr w:type="spellEnd"/>
            <w:r w:rsidRPr="00E33B34">
              <w:rPr>
                <w:szCs w:val="22"/>
              </w:rPr>
              <w:t xml:space="preserve"> Quan</w:t>
            </w:r>
            <w:r w:rsidRPr="001136B9">
              <w:rPr>
                <w:szCs w:val="22"/>
              </w:rPr>
              <w:t>, Giovanni Chisci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194D86">
              <w:rPr>
                <w:szCs w:val="22"/>
              </w:rPr>
              <w:t xml:space="preserve">, </w:t>
            </w:r>
            <w:proofErr w:type="spellStart"/>
            <w:r w:rsidRPr="00194D86">
              <w:rPr>
                <w:szCs w:val="22"/>
              </w:rPr>
              <w:t>Dibakar</w:t>
            </w:r>
            <w:proofErr w:type="spellEnd"/>
            <w:r w:rsidRPr="00194D86">
              <w:rPr>
                <w:szCs w:val="22"/>
              </w:rPr>
              <w:t xml:space="preserve"> Das</w:t>
            </w:r>
            <w:r w:rsidRPr="00FB72A7">
              <w:rPr>
                <w:szCs w:val="22"/>
              </w:rPr>
              <w:t xml:space="preserve">, </w:t>
            </w:r>
            <w:proofErr w:type="spellStart"/>
            <w:r w:rsidRPr="00FB72A7">
              <w:rPr>
                <w:szCs w:val="22"/>
              </w:rPr>
              <w:t>Rubayet</w:t>
            </w:r>
            <w:proofErr w:type="spellEnd"/>
            <w:r w:rsidRPr="00FB72A7">
              <w:rPr>
                <w:szCs w:val="22"/>
              </w:rPr>
              <w:t xml:space="preserve"> Shafin</w:t>
            </w:r>
            <w:r>
              <w:rPr>
                <w:szCs w:val="22"/>
              </w:rPr>
              <w:t xml:space="preserve">, </w:t>
            </w:r>
            <w:r w:rsidRPr="00FC7E31">
              <w:rPr>
                <w:szCs w:val="22"/>
              </w:rPr>
              <w:t>Qing Xia</w:t>
            </w:r>
            <w:r>
              <w:rPr>
                <w:szCs w:val="22"/>
              </w:rPr>
              <w:t xml:space="preserve">, </w:t>
            </w:r>
            <w:r w:rsidRPr="00766BD3">
              <w:rPr>
                <w:szCs w:val="22"/>
              </w:rPr>
              <w:t>Binita Gupta</w:t>
            </w:r>
            <w:r w:rsidR="006D616B">
              <w:rPr>
                <w:szCs w:val="22"/>
              </w:rPr>
              <w:t xml:space="preserve">, </w:t>
            </w:r>
            <w:r w:rsidR="006D616B" w:rsidRPr="006D616B">
              <w:rPr>
                <w:szCs w:val="22"/>
              </w:rPr>
              <w:t xml:space="preserve">Muhammad Kumail Haider, </w:t>
            </w:r>
            <w:proofErr w:type="spellStart"/>
            <w:r w:rsidR="006D616B" w:rsidRPr="006D616B">
              <w:rPr>
                <w:szCs w:val="22"/>
              </w:rPr>
              <w:t>Yunbo</w:t>
            </w:r>
            <w:proofErr w:type="spellEnd"/>
            <w:r w:rsidR="006D616B" w:rsidRPr="006D616B">
              <w:rPr>
                <w:szCs w:val="22"/>
              </w:rPr>
              <w:t xml:space="preserve"> Li</w:t>
            </w:r>
            <w:r w:rsidR="001F75B8">
              <w:rPr>
                <w:szCs w:val="22"/>
              </w:rPr>
              <w:t>,</w:t>
            </w:r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Sanket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Kalamkar</w:t>
            </w:r>
            <w:proofErr w:type="spellEnd"/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Shawn Kim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1F75B8" w:rsidRPr="001F75B8">
              <w:rPr>
                <w:szCs w:val="22"/>
              </w:rPr>
              <w:t>, Yue Zhao</w:t>
            </w:r>
            <w:r w:rsidR="00780A58" w:rsidRPr="00780A58">
              <w:rPr>
                <w:szCs w:val="22"/>
              </w:rPr>
              <w:t>, Atsushi Shirakawa</w:t>
            </w:r>
            <w:r w:rsidR="00EA5BD3" w:rsidRPr="00EA5BD3">
              <w:rPr>
                <w:szCs w:val="22"/>
              </w:rPr>
              <w:t>, Hanqing Lou, Liuming Lu</w:t>
            </w:r>
            <w:r w:rsidR="00A61867" w:rsidRPr="00A61867">
              <w:rPr>
                <w:szCs w:val="22"/>
              </w:rPr>
              <w:t>, Aditi Singh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2125" w:type="dxa"/>
          </w:tcPr>
          <w:p w:rsidR="006A1DA5" w:rsidRPr="00616BF3" w:rsidRDefault="006A1DA5" w:rsidP="00BD1CA8">
            <w:pPr>
              <w:rPr>
                <w:szCs w:val="22"/>
              </w:rPr>
            </w:pPr>
            <w:ins w:id="71" w:author="Alfred Asterjadhi" w:date="2024-10-30T07:26:00Z">
              <w:r w:rsidRPr="00F95A70">
                <w:rPr>
                  <w:sz w:val="20"/>
                </w:rPr>
                <w:t xml:space="preserve">Motion </w:t>
              </w:r>
              <w:r>
                <w:rPr>
                  <w:sz w:val="20"/>
                </w:rPr>
                <w:t>#</w:t>
              </w:r>
              <w:r w:rsidR="00DE0C20">
                <w:rPr>
                  <w:sz w:val="20"/>
                </w:rPr>
                <w:t>31</w:t>
              </w:r>
              <w:r>
                <w:rPr>
                  <w:sz w:val="20"/>
                </w:rPr>
                <w:t>,</w:t>
              </w:r>
              <w:r w:rsidRPr="00F95A70">
                <w:rPr>
                  <w:sz w:val="20"/>
                </w:rPr>
                <w:t xml:space="preserve"> </w:t>
              </w:r>
              <w:r w:rsidR="00DE0C20">
                <w:rPr>
                  <w:sz w:val="20"/>
                </w:rPr>
                <w:t>Kumail Haider</w:t>
              </w:r>
            </w:ins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291431" w:rsidRDefault="000A4151" w:rsidP="00BD1CA8">
            <w:pPr>
              <w:rPr>
                <w:szCs w:val="22"/>
              </w:rPr>
            </w:pPr>
            <w:r w:rsidRPr="006D616B">
              <w:rPr>
                <w:color w:val="222222"/>
                <w:szCs w:val="22"/>
                <w:highlight w:val="green"/>
              </w:rPr>
              <w:t>Control (ICF/ICR)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</w:rPr>
            </w:pPr>
            <w:r w:rsidRPr="00291431">
              <w:rPr>
                <w:szCs w:val="22"/>
              </w:rPr>
              <w:t>Liwen Chu</w:t>
            </w:r>
          </w:p>
          <w:p w:rsidR="000A4151" w:rsidRDefault="00EA5BD3" w:rsidP="00BD1CA8">
            <w:pPr>
              <w:rPr>
                <w:szCs w:val="22"/>
              </w:rPr>
            </w:pPr>
            <w:hyperlink r:id="rId27" w:history="1">
              <w:r w:rsidRPr="00A27B14">
                <w:rPr>
                  <w:rStyle w:val="a6"/>
                  <w:szCs w:val="22"/>
                </w:rPr>
                <w:t>liwen.chu@NXP.COM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  <w:p w:rsidR="000A4151" w:rsidRPr="00291431" w:rsidRDefault="000A4151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4536" w:type="dxa"/>
          </w:tcPr>
          <w:p w:rsidR="000A4151" w:rsidRPr="005D68DA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Hank </w:t>
            </w:r>
            <w:proofErr w:type="spellStart"/>
            <w:r w:rsidRPr="00BD31D6">
              <w:rPr>
                <w:szCs w:val="22"/>
              </w:rPr>
              <w:t>Hyeonjun</w:t>
            </w:r>
            <w:proofErr w:type="spellEnd"/>
            <w:r w:rsidRPr="00BD31D6">
              <w:rPr>
                <w:szCs w:val="22"/>
              </w:rPr>
              <w:t xml:space="preserve"> Sung, </w:t>
            </w:r>
            <w:proofErr w:type="spellStart"/>
            <w:r w:rsidRPr="00BD31D6">
              <w:rPr>
                <w:szCs w:val="22"/>
              </w:rPr>
              <w:t>Zhanjing</w:t>
            </w:r>
            <w:proofErr w:type="spellEnd"/>
            <w:r w:rsidRPr="00BD31D6">
              <w:rPr>
                <w:szCs w:val="22"/>
              </w:rPr>
              <w:t xml:space="preserve"> Bao, Vishnu Ratnam, Mahmoud Hasabelnaby,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Ronny, Yongho Kim, Hanqing Lou, </w:t>
            </w:r>
            <w:proofErr w:type="spellStart"/>
            <w:r w:rsidRPr="00BD31D6">
              <w:rPr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GeonHwan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szCs w:val="22"/>
              </w:rPr>
              <w:t>Dongju</w:t>
            </w:r>
            <w:proofErr w:type="spellEnd"/>
            <w:r w:rsidRPr="00BD31D6">
              <w:rPr>
                <w:szCs w:val="22"/>
              </w:rPr>
              <w:t xml:space="preserve"> Cha,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</w:t>
            </w:r>
            <w:r>
              <w:rPr>
                <w:szCs w:val="22"/>
              </w:rPr>
              <w:t>Liuming Lu</w:t>
            </w:r>
            <w:r w:rsidRPr="00BD31D6">
              <w:rPr>
                <w:szCs w:val="22"/>
              </w:rPr>
              <w:t xml:space="preserve">, Dana </w:t>
            </w:r>
            <w:proofErr w:type="spellStart"/>
            <w:r w:rsidRPr="00BD31D6">
              <w:rPr>
                <w:szCs w:val="22"/>
              </w:rPr>
              <w:t>Ciochina</w:t>
            </w:r>
            <w:proofErr w:type="spellEnd"/>
            <w:r w:rsidRPr="00BD31D6">
              <w:rPr>
                <w:szCs w:val="22"/>
              </w:rPr>
              <w:t xml:space="preserve">, Abdel </w:t>
            </w:r>
            <w:proofErr w:type="spellStart"/>
            <w:r w:rsidRPr="00BD31D6">
              <w:rPr>
                <w:szCs w:val="22"/>
              </w:rPr>
              <w:t>Ajami</w:t>
            </w:r>
            <w:proofErr w:type="spellEnd"/>
            <w:r w:rsidRPr="00BD31D6">
              <w:rPr>
                <w:szCs w:val="22"/>
              </w:rPr>
              <w:t xml:space="preserve">, Binita Gupta, Sindhu Verma, </w:t>
            </w:r>
            <w:r w:rsidRPr="00BD31D6">
              <w:rPr>
                <w:rFonts w:hint="eastAsia"/>
                <w:szCs w:val="22"/>
              </w:rPr>
              <w:t xml:space="preserve">Sangho </w:t>
            </w:r>
            <w:proofErr w:type="spellStart"/>
            <w:r w:rsidRPr="00BD31D6">
              <w:rPr>
                <w:rFonts w:hint="eastAsia"/>
                <w:szCs w:val="22"/>
              </w:rPr>
              <w:t>Seo</w:t>
            </w:r>
            <w:proofErr w:type="spellEnd"/>
            <w:r w:rsidRPr="00BD31D6">
              <w:rPr>
                <w:szCs w:val="22"/>
              </w:rPr>
              <w:t>, Hang Yang, Alfred Asterjadhi, Sherief Helwa</w:t>
            </w:r>
            <w:r w:rsidRPr="00DE2D2A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proofErr w:type="spellStart"/>
            <w:r w:rsidRPr="00DE2D2A">
              <w:rPr>
                <w:szCs w:val="22"/>
              </w:rPr>
              <w:t>Yanchao</w:t>
            </w:r>
            <w:proofErr w:type="spellEnd"/>
            <w:r w:rsidRPr="00DE2D2A">
              <w:rPr>
                <w:szCs w:val="22"/>
              </w:rPr>
              <w:t xml:space="preserve"> Xu</w:t>
            </w:r>
            <w:r>
              <w:rPr>
                <w:szCs w:val="22"/>
              </w:rPr>
              <w:t xml:space="preserve">, Ming Gan,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Yue Zhao,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</w:t>
            </w:r>
            <w:r w:rsidRPr="00BB3FB1">
              <w:rPr>
                <w:szCs w:val="22"/>
              </w:rPr>
              <w:t>, Laurent Cariou, Yanjun Sun</w:t>
            </w:r>
            <w:r w:rsidRPr="00ED41C6">
              <w:rPr>
                <w:szCs w:val="22"/>
              </w:rPr>
              <w:t>, Po-Kai Huang</w:t>
            </w:r>
            <w:r w:rsidRPr="0032788A">
              <w:rPr>
                <w:szCs w:val="22"/>
              </w:rPr>
              <w:t>, Brian Hart</w:t>
            </w:r>
            <w:r>
              <w:rPr>
                <w:szCs w:val="22"/>
              </w:rPr>
              <w:t xml:space="preserve">, Pei Zhou, </w:t>
            </w:r>
            <w:r>
              <w:rPr>
                <w:rFonts w:hint="eastAsia"/>
              </w:rPr>
              <w:t>Jeongki</w:t>
            </w:r>
            <w:r>
              <w:t xml:space="preserve"> Kim</w:t>
            </w:r>
            <w:r w:rsidRPr="00716E64">
              <w:t xml:space="preserve">, </w:t>
            </w:r>
            <w:proofErr w:type="spellStart"/>
            <w:r w:rsidRPr="00716E64">
              <w:t>Mickael</w:t>
            </w:r>
            <w:proofErr w:type="spellEnd"/>
            <w:r w:rsidRPr="00716E64">
              <w:t xml:space="preserve"> </w:t>
            </w:r>
            <w:proofErr w:type="spellStart"/>
            <w:r w:rsidRPr="00716E64">
              <w:t>Lorgeoux</w:t>
            </w:r>
            <w:proofErr w:type="spellEnd"/>
            <w:r>
              <w:t xml:space="preserve">, Pascal </w:t>
            </w:r>
            <w:proofErr w:type="spellStart"/>
            <w:r>
              <w:t>Viger</w:t>
            </w:r>
            <w:proofErr w:type="spellEnd"/>
            <w:r w:rsidRPr="00264AA7">
              <w:t>, Si-Chan Noh</w:t>
            </w:r>
            <w:r>
              <w:t xml:space="preserve">, </w:t>
            </w:r>
            <w:proofErr w:type="spellStart"/>
            <w:r w:rsidRPr="00561579">
              <w:t>Seongho</w:t>
            </w:r>
            <w:proofErr w:type="spellEnd"/>
            <w:r w:rsidRPr="00561579">
              <w:t xml:space="preserve"> </w:t>
            </w:r>
            <w:proofErr w:type="spellStart"/>
            <w:r w:rsidRPr="00561579">
              <w:t>Byeon</w:t>
            </w:r>
            <w:proofErr w:type="spellEnd"/>
            <w:r w:rsidRPr="00FB72A7">
              <w:rPr>
                <w:szCs w:val="22"/>
              </w:rPr>
              <w:t xml:space="preserve">, </w:t>
            </w:r>
            <w:proofErr w:type="spellStart"/>
            <w:r w:rsidRPr="00FB72A7">
              <w:rPr>
                <w:szCs w:val="22"/>
              </w:rPr>
              <w:t>Rubayet</w:t>
            </w:r>
            <w:proofErr w:type="spellEnd"/>
            <w:r w:rsidRPr="00FB72A7">
              <w:rPr>
                <w:szCs w:val="22"/>
              </w:rPr>
              <w:t xml:space="preserve"> </w:t>
            </w:r>
            <w:proofErr w:type="spellStart"/>
            <w:r w:rsidRPr="00FB72A7">
              <w:rPr>
                <w:szCs w:val="22"/>
              </w:rPr>
              <w:t>Shafin</w:t>
            </w:r>
            <w:proofErr w:type="spellEnd"/>
            <w:r>
              <w:rPr>
                <w:szCs w:val="22"/>
              </w:rPr>
              <w:t xml:space="preserve">, </w:t>
            </w:r>
            <w:r w:rsidRPr="00FC7E31">
              <w:rPr>
                <w:szCs w:val="22"/>
              </w:rPr>
              <w:t>Qing Xia</w:t>
            </w:r>
            <w:r>
              <w:rPr>
                <w:szCs w:val="22"/>
              </w:rPr>
              <w:t xml:space="preserve">, </w:t>
            </w:r>
            <w:r w:rsidRPr="006007BE">
              <w:rPr>
                <w:szCs w:val="22"/>
              </w:rPr>
              <w:t xml:space="preserve">Rakesh </w:t>
            </w:r>
            <w:proofErr w:type="spellStart"/>
            <w:r w:rsidRPr="006007BE">
              <w:rPr>
                <w:szCs w:val="22"/>
              </w:rPr>
              <w:t>Taori</w:t>
            </w:r>
            <w:proofErr w:type="spellEnd"/>
            <w:r w:rsidRPr="00291431">
              <w:rPr>
                <w:szCs w:val="22"/>
              </w:rPr>
              <w:t>, Shuang Fan</w:t>
            </w:r>
            <w:r w:rsidRPr="00023511">
              <w:rPr>
                <w:szCs w:val="22"/>
              </w:rPr>
              <w:t xml:space="preserve">, </w:t>
            </w:r>
            <w:proofErr w:type="spellStart"/>
            <w:r w:rsidRPr="00023511">
              <w:rPr>
                <w:szCs w:val="22"/>
              </w:rPr>
              <w:t>Peshal</w:t>
            </w:r>
            <w:proofErr w:type="spellEnd"/>
            <w:r w:rsidRPr="00023511">
              <w:rPr>
                <w:szCs w:val="22"/>
              </w:rPr>
              <w:t xml:space="preserve"> Nayak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</w:t>
            </w:r>
            <w:proofErr w:type="spellStart"/>
            <w:r w:rsidR="005474D6" w:rsidRPr="005474D6">
              <w:rPr>
                <w:szCs w:val="22"/>
              </w:rPr>
              <w:t>Youhan</w:t>
            </w:r>
            <w:proofErr w:type="spellEnd"/>
            <w:r w:rsidR="005474D6" w:rsidRPr="005474D6">
              <w:rPr>
                <w:szCs w:val="22"/>
              </w:rPr>
              <w:t xml:space="preserve"> Kim</w:t>
            </w:r>
            <w:r w:rsidR="006D616B">
              <w:rPr>
                <w:szCs w:val="22"/>
              </w:rPr>
              <w:t xml:space="preserve">, </w:t>
            </w:r>
            <w:proofErr w:type="spellStart"/>
            <w:r w:rsidR="006D616B" w:rsidRPr="006D616B">
              <w:rPr>
                <w:szCs w:val="22"/>
              </w:rPr>
              <w:t>SunHee</w:t>
            </w:r>
            <w:proofErr w:type="spellEnd"/>
            <w:r w:rsidR="006D616B" w:rsidRPr="006D616B">
              <w:rPr>
                <w:szCs w:val="22"/>
              </w:rPr>
              <w:t xml:space="preserve"> </w:t>
            </w:r>
            <w:proofErr w:type="spellStart"/>
            <w:r w:rsidR="006D616B" w:rsidRPr="006D616B">
              <w:rPr>
                <w:szCs w:val="22"/>
              </w:rPr>
              <w:t>Baek</w:t>
            </w:r>
            <w:proofErr w:type="spellEnd"/>
            <w:r w:rsidR="006D616B" w:rsidRPr="006D616B">
              <w:rPr>
                <w:szCs w:val="22"/>
              </w:rPr>
              <w:t xml:space="preserve">, Liwen Chu, Ming Gan </w:t>
            </w:r>
            <w:proofErr w:type="spellStart"/>
            <w:r w:rsidR="006D616B" w:rsidRPr="006D616B">
              <w:rPr>
                <w:szCs w:val="22"/>
              </w:rPr>
              <w:t>Hongwon</w:t>
            </w:r>
            <w:proofErr w:type="spellEnd"/>
            <w:r w:rsidR="006D616B" w:rsidRPr="006D616B">
              <w:rPr>
                <w:szCs w:val="22"/>
              </w:rPr>
              <w:t xml:space="preserve"> Lee, </w:t>
            </w:r>
            <w:proofErr w:type="spellStart"/>
            <w:r w:rsidR="006D616B" w:rsidRPr="006D616B">
              <w:rPr>
                <w:szCs w:val="22"/>
              </w:rPr>
              <w:t>Yunbo</w:t>
            </w:r>
            <w:proofErr w:type="spellEnd"/>
            <w:r w:rsidR="006D616B" w:rsidRPr="006D616B">
              <w:rPr>
                <w:szCs w:val="22"/>
              </w:rPr>
              <w:t xml:space="preserve"> Li, Kaiying Lu, Abhishek Patil, </w:t>
            </w:r>
            <w:proofErr w:type="spellStart"/>
            <w:r w:rsidR="006D616B" w:rsidRPr="006D616B">
              <w:rPr>
                <w:szCs w:val="22"/>
              </w:rPr>
              <w:t>Yanjun</w:t>
            </w:r>
            <w:proofErr w:type="spellEnd"/>
            <w:r w:rsidR="006D616B" w:rsidRPr="006D616B">
              <w:rPr>
                <w:szCs w:val="22"/>
              </w:rPr>
              <w:t xml:space="preserve"> Sun</w:t>
            </w:r>
            <w:r w:rsidR="00602CD8" w:rsidRPr="00602CD8">
              <w:rPr>
                <w:szCs w:val="22"/>
              </w:rPr>
              <w:t xml:space="preserve">, Muhammad Kumail Haider, </w:t>
            </w:r>
            <w:proofErr w:type="spellStart"/>
            <w:r w:rsidR="00602CD8" w:rsidRPr="00602CD8">
              <w:rPr>
                <w:szCs w:val="22"/>
              </w:rPr>
              <w:t>Sanket</w:t>
            </w:r>
            <w:proofErr w:type="spellEnd"/>
            <w:r w:rsidR="00602CD8" w:rsidRPr="00602CD8">
              <w:rPr>
                <w:szCs w:val="22"/>
              </w:rPr>
              <w:t xml:space="preserve"> </w:t>
            </w:r>
            <w:proofErr w:type="spellStart"/>
            <w:r w:rsidR="00602CD8" w:rsidRPr="00602CD8">
              <w:rPr>
                <w:szCs w:val="22"/>
              </w:rPr>
              <w:t>Kalamkar</w:t>
            </w:r>
            <w:proofErr w:type="spellEnd"/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 xml:space="preserve">, </w:t>
            </w:r>
            <w:proofErr w:type="spellStart"/>
            <w:r w:rsidR="00C67ABF" w:rsidRPr="00C67ABF">
              <w:rPr>
                <w:szCs w:val="22"/>
              </w:rPr>
              <w:t>Gaurang</w:t>
            </w:r>
            <w:proofErr w:type="spellEnd"/>
            <w:r w:rsidR="00C67ABF" w:rsidRPr="00C67ABF">
              <w:rPr>
                <w:szCs w:val="22"/>
              </w:rPr>
              <w:t xml:space="preserve"> Naik</w:t>
            </w:r>
            <w:r w:rsidR="00651E09">
              <w:rPr>
                <w:szCs w:val="22"/>
              </w:rPr>
              <w:t xml:space="preserve">, </w:t>
            </w:r>
            <w:proofErr w:type="spellStart"/>
            <w:r w:rsidR="00651E09">
              <w:rPr>
                <w:szCs w:val="22"/>
              </w:rPr>
              <w:t>Yajun</w:t>
            </w:r>
            <w:proofErr w:type="spellEnd"/>
            <w:r w:rsidR="00651E09">
              <w:rPr>
                <w:szCs w:val="22"/>
              </w:rPr>
              <w:t xml:space="preserve"> Chen</w:t>
            </w:r>
            <w:r w:rsidR="00651E09" w:rsidRPr="00651E09">
              <w:rPr>
                <w:szCs w:val="22"/>
              </w:rPr>
              <w:t>, Shawn Kim</w:t>
            </w:r>
            <w:r w:rsidR="00A47C97" w:rsidRPr="00A47C97">
              <w:rPr>
                <w:szCs w:val="22"/>
              </w:rPr>
              <w:t>, Jason Yuchen Guo</w:t>
            </w:r>
            <w:r w:rsidR="001F75B8" w:rsidRPr="001F75B8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584671" w:rsidRPr="00584671">
              <w:rPr>
                <w:szCs w:val="22"/>
              </w:rPr>
              <w:t>, Yuki Fujimori</w:t>
            </w:r>
            <w:r w:rsidR="00EA5BD3" w:rsidRPr="00EA5BD3">
              <w:rPr>
                <w:szCs w:val="22"/>
              </w:rPr>
              <w:t xml:space="preserve">, </w:t>
            </w:r>
            <w:proofErr w:type="spellStart"/>
            <w:r w:rsidR="00EA5BD3" w:rsidRPr="00EA5BD3">
              <w:rPr>
                <w:szCs w:val="22"/>
              </w:rPr>
              <w:t>Minyoung</w:t>
            </w:r>
            <w:proofErr w:type="spellEnd"/>
            <w:r w:rsidR="00EA5BD3" w:rsidRPr="00EA5BD3">
              <w:rPr>
                <w:szCs w:val="22"/>
              </w:rPr>
              <w:t xml:space="preserve"> </w:t>
            </w:r>
            <w:r w:rsidR="00EA5BD3" w:rsidRPr="00EA5BD3">
              <w:rPr>
                <w:szCs w:val="22"/>
              </w:rPr>
              <w:lastRenderedPageBreak/>
              <w:t>Park</w:t>
            </w:r>
            <w:r w:rsidR="00A61867" w:rsidRPr="00A61867">
              <w:rPr>
                <w:szCs w:val="22"/>
              </w:rPr>
              <w:t>, Aditi Singh</w:t>
            </w:r>
            <w:r w:rsidR="007E381C" w:rsidRPr="007E381C">
              <w:rPr>
                <w:szCs w:val="22"/>
              </w:rPr>
              <w:t>, Leonardo Lanante</w:t>
            </w:r>
            <w:r w:rsidR="00656D05" w:rsidRPr="00656D05">
              <w:rPr>
                <w:szCs w:val="22"/>
              </w:rPr>
              <w:t>, Xiaofei Wang</w:t>
            </w:r>
          </w:p>
        </w:tc>
        <w:tc>
          <w:tcPr>
            <w:tcW w:w="2125" w:type="dxa"/>
          </w:tcPr>
          <w:p w:rsidR="000A4151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lastRenderedPageBreak/>
              <w:t>Includes I-FCS design for ICF.</w:t>
            </w:r>
          </w:p>
          <w:p w:rsidR="00616BF3" w:rsidRDefault="00616BF3" w:rsidP="00BD1CA8">
            <w:pPr>
              <w:rPr>
                <w:szCs w:val="22"/>
              </w:rPr>
            </w:pPr>
          </w:p>
          <w:p w:rsidR="00353862" w:rsidRDefault="00353862" w:rsidP="00BD1CA8">
            <w:pPr>
              <w:rPr>
                <w:ins w:id="72" w:author="Alfred Asterjadhi" w:date="2024-10-30T07:27:00Z"/>
                <w:sz w:val="20"/>
              </w:rPr>
            </w:pPr>
            <w:ins w:id="73" w:author="Alfred Asterjadhi" w:date="2024-10-30T07:27:00Z">
              <w:r w:rsidRPr="00C43DDB">
                <w:rPr>
                  <w:sz w:val="20"/>
                </w:rPr>
                <w:t>Motion #12, Laurent Cariou</w:t>
              </w:r>
            </w:ins>
          </w:p>
          <w:p w:rsidR="003E0FBA" w:rsidRPr="00BD31D6" w:rsidRDefault="003E0FBA" w:rsidP="00BD1CA8">
            <w:pPr>
              <w:rPr>
                <w:szCs w:val="22"/>
              </w:rPr>
            </w:pPr>
            <w:ins w:id="74" w:author="Alfred Asterjadhi" w:date="2024-10-30T07:27:00Z">
              <w:r w:rsidRPr="00C43DDB">
                <w:rPr>
                  <w:sz w:val="20"/>
                </w:rPr>
                <w:t xml:space="preserve">Motion #47, </w:t>
              </w:r>
              <w:proofErr w:type="spellStart"/>
              <w:r w:rsidRPr="00C43DDB">
                <w:rPr>
                  <w:sz w:val="20"/>
                </w:rPr>
                <w:t>SunHee</w:t>
              </w:r>
              <w:proofErr w:type="spellEnd"/>
              <w:r w:rsidRPr="00C43DDB">
                <w:rPr>
                  <w:sz w:val="20"/>
                </w:rPr>
                <w:t xml:space="preserve"> </w:t>
              </w:r>
              <w:proofErr w:type="spellStart"/>
              <w:r w:rsidRPr="00C43DDB">
                <w:rPr>
                  <w:sz w:val="20"/>
                </w:rPr>
                <w:t>Baek</w:t>
              </w:r>
            </w:ins>
            <w:proofErr w:type="spellEnd"/>
          </w:p>
        </w:tc>
      </w:tr>
      <w:tr w:rsidR="000A4151" w:rsidRPr="00BD31D6" w:rsidTr="00BD1CA8">
        <w:trPr>
          <w:trHeight w:val="257"/>
        </w:trPr>
        <w:tc>
          <w:tcPr>
            <w:tcW w:w="10055" w:type="dxa"/>
            <w:gridSpan w:val="4"/>
          </w:tcPr>
          <w:p w:rsidR="000A4151" w:rsidRPr="000C2D54" w:rsidRDefault="000A4151" w:rsidP="00BD1CA8">
            <w:pPr>
              <w:rPr>
                <w:b/>
                <w:szCs w:val="22"/>
              </w:rPr>
            </w:pPr>
            <w:r w:rsidRPr="000C2D54">
              <w:rPr>
                <w:b/>
                <w:szCs w:val="22"/>
              </w:rPr>
              <w:t>End of topics with at least one motion in the SFD.</w:t>
            </w:r>
          </w:p>
        </w:tc>
      </w:tr>
      <w:tr w:rsidR="000A4151" w:rsidRPr="00BD31D6" w:rsidTr="00A47C97">
        <w:trPr>
          <w:trHeight w:val="257"/>
        </w:trPr>
        <w:tc>
          <w:tcPr>
            <w:tcW w:w="0" w:type="auto"/>
          </w:tcPr>
          <w:p w:rsidR="000A4151" w:rsidRPr="00BD31D6" w:rsidRDefault="000A4151" w:rsidP="00BD1CA8">
            <w:pPr>
              <w:rPr>
                <w:color w:val="222222"/>
                <w:szCs w:val="22"/>
              </w:rPr>
            </w:pPr>
          </w:p>
        </w:tc>
        <w:tc>
          <w:tcPr>
            <w:tcW w:w="1484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BD1CA8">
        <w:trPr>
          <w:trHeight w:val="257"/>
        </w:trPr>
        <w:tc>
          <w:tcPr>
            <w:tcW w:w="10055" w:type="dxa"/>
            <w:gridSpan w:val="4"/>
          </w:tcPr>
          <w:p w:rsidR="000A4151" w:rsidRPr="00FB4F09" w:rsidRDefault="000A4151" w:rsidP="00BD1CA8">
            <w:pPr>
              <w:rPr>
                <w:b/>
                <w:szCs w:val="22"/>
              </w:rPr>
            </w:pPr>
            <w:r>
              <w:rPr>
                <w:b/>
                <w:lang w:eastAsia="zh-CN"/>
              </w:rPr>
              <w:t>Depending on the</w:t>
            </w:r>
            <w:r w:rsidRPr="00FB4F09">
              <w:rPr>
                <w:b/>
                <w:lang w:eastAsia="zh-CN"/>
              </w:rPr>
              <w:t xml:space="preserve"> agreement </w:t>
            </w:r>
            <w:r>
              <w:rPr>
                <w:b/>
                <w:lang w:eastAsia="zh-CN"/>
              </w:rPr>
              <w:t>in</w:t>
            </w:r>
            <w:r w:rsidRPr="00FB4F09">
              <w:rPr>
                <w:b/>
                <w:lang w:eastAsia="zh-CN"/>
              </w:rPr>
              <w:t xml:space="preserve"> the group,</w:t>
            </w:r>
            <w:r w:rsidRPr="00FB4F09">
              <w:rPr>
                <w:rFonts w:hint="eastAsia"/>
                <w:b/>
                <w:szCs w:val="22"/>
              </w:rPr>
              <w:t xml:space="preserve"> </w:t>
            </w:r>
            <w:r w:rsidRPr="00FB4F09">
              <w:rPr>
                <w:b/>
                <w:szCs w:val="22"/>
              </w:rPr>
              <w:t xml:space="preserve">the following topics follow previous standard, and will </w:t>
            </w:r>
            <w:r>
              <w:rPr>
                <w:b/>
                <w:szCs w:val="22"/>
              </w:rPr>
              <w:t xml:space="preserve">further </w:t>
            </w:r>
            <w:r w:rsidRPr="00FB4F09">
              <w:rPr>
                <w:b/>
                <w:szCs w:val="22"/>
              </w:rPr>
              <w:t xml:space="preserve">add details with SFD support. </w:t>
            </w:r>
          </w:p>
        </w:tc>
      </w:tr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Pr="00DA7CE6" w:rsidRDefault="000A4151" w:rsidP="00BD1CA8">
            <w:pPr>
              <w:rPr>
                <w:szCs w:val="22"/>
                <w:highlight w:val="yellow"/>
              </w:rPr>
            </w:pPr>
            <w:bookmarkStart w:id="75" w:name="_Hlk181209914"/>
            <w:r w:rsidRPr="0073365D">
              <w:rPr>
                <w:szCs w:val="22"/>
                <w:highlight w:val="green"/>
              </w:rPr>
              <w:t>MLME SAP (Clause 6)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>Yan Li</w:t>
            </w:r>
          </w:p>
          <w:p w:rsidR="00EA5BD3" w:rsidRDefault="00EA5BD3" w:rsidP="00BD1CA8">
            <w:pPr>
              <w:rPr>
                <w:szCs w:val="22"/>
              </w:rPr>
            </w:pPr>
            <w:hyperlink r:id="rId28" w:history="1">
              <w:r w:rsidRPr="00A27B14">
                <w:rPr>
                  <w:rStyle w:val="a6"/>
                  <w:szCs w:val="22"/>
                </w:rPr>
                <w:t>li.yan16@zte.com.cn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BD1CA8">
            <w:pPr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A</w:t>
            </w:r>
            <w:r w:rsidRPr="00BD31D6">
              <w:rPr>
                <w:szCs w:val="22"/>
              </w:rPr>
              <w:t>lfred Asterjadhi</w:t>
            </w:r>
            <w:r w:rsidRPr="0032788A">
              <w:rPr>
                <w:szCs w:val="22"/>
              </w:rPr>
              <w:t>, Brian Hart</w:t>
            </w:r>
            <w:r>
              <w:rPr>
                <w:szCs w:val="22"/>
              </w:rPr>
              <w:t xml:space="preserve"> (MAPC),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 (roaming, L4S), </w:t>
            </w:r>
            <w:r w:rsidRPr="005D68DA">
              <w:rPr>
                <w:szCs w:val="22"/>
              </w:rPr>
              <w:t>Lili Hervieu (L4S)</w:t>
            </w:r>
            <w:r>
              <w:rPr>
                <w:szCs w:val="22"/>
              </w:rPr>
              <w:t>, Brian Hart (L4S)</w:t>
            </w:r>
            <w:r>
              <w:t xml:space="preserve">, Pascal </w:t>
            </w:r>
            <w:proofErr w:type="spellStart"/>
            <w:r>
              <w:t>Viger</w:t>
            </w:r>
            <w:proofErr w:type="spellEnd"/>
            <w:r>
              <w:t xml:space="preserve"> (L4S)</w:t>
            </w:r>
            <w:r w:rsidR="00AB3BBD">
              <w:t xml:space="preserve">, </w:t>
            </w:r>
            <w:r w:rsidR="00AB3BBD">
              <w:rPr>
                <w:szCs w:val="22"/>
              </w:rPr>
              <w:t xml:space="preserve">Osama </w:t>
            </w:r>
            <w:proofErr w:type="spellStart"/>
            <w:r w:rsidR="00AB3BBD">
              <w:rPr>
                <w:szCs w:val="22"/>
              </w:rPr>
              <w:t>Aboul-Magd</w:t>
            </w:r>
            <w:proofErr w:type="spellEnd"/>
            <w:r w:rsidR="00602CD8" w:rsidRPr="00602CD8">
              <w:rPr>
                <w:szCs w:val="22"/>
              </w:rPr>
              <w:t>, Rubayet Shafin</w:t>
            </w:r>
            <w:r w:rsidR="006E6888">
              <w:rPr>
                <w:szCs w:val="22"/>
              </w:rPr>
              <w:t>, Ross Jian Yu</w:t>
            </w:r>
            <w:r w:rsidR="00A47C97">
              <w:rPr>
                <w:szCs w:val="22"/>
              </w:rPr>
              <w:t>, Liwen Chu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  <w:lang w:eastAsia="zh-CN"/>
              </w:rPr>
            </w:pPr>
          </w:p>
        </w:tc>
      </w:tr>
      <w:bookmarkEnd w:id="75"/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Pr="00DA7CE6" w:rsidRDefault="000A4151" w:rsidP="00BD1CA8">
            <w:pPr>
              <w:rPr>
                <w:szCs w:val="22"/>
                <w:highlight w:val="yellow"/>
              </w:rPr>
            </w:pPr>
            <w:r w:rsidRPr="0073365D">
              <w:rPr>
                <w:rFonts w:hint="eastAsia"/>
                <w:szCs w:val="22"/>
                <w:highlight w:val="green"/>
                <w:lang w:eastAsia="zh-CN"/>
              </w:rPr>
              <w:t>U</w:t>
            </w:r>
            <w:r w:rsidRPr="0073365D">
              <w:rPr>
                <w:szCs w:val="22"/>
                <w:highlight w:val="green"/>
                <w:lang w:eastAsia="zh-CN"/>
              </w:rPr>
              <w:t xml:space="preserve">HR MAC </w:t>
            </w:r>
            <w:r w:rsidRPr="0073365D">
              <w:rPr>
                <w:rFonts w:hint="eastAsia"/>
                <w:szCs w:val="22"/>
                <w:highlight w:val="green"/>
                <w:lang w:eastAsia="zh-CN"/>
              </w:rPr>
              <w:t>Capabilities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</w:p>
          <w:p w:rsidR="00EA5BD3" w:rsidRDefault="00EA5BD3" w:rsidP="00BD1CA8">
            <w:pPr>
              <w:rPr>
                <w:szCs w:val="22"/>
              </w:rPr>
            </w:pPr>
            <w:hyperlink r:id="rId29" w:history="1">
              <w:r w:rsidRPr="00A27B14">
                <w:rPr>
                  <w:rStyle w:val="a6"/>
                  <w:szCs w:val="22"/>
                </w:rPr>
                <w:t>ming.gan@huawei.com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Jay Yang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t xml:space="preserve">, </w:t>
            </w:r>
            <w:proofErr w:type="spellStart"/>
            <w:r>
              <w:t>Yuxin</w:t>
            </w:r>
            <w:proofErr w:type="spellEnd"/>
            <w:r>
              <w:t xml:space="preserve"> Lu</w:t>
            </w:r>
            <w:r w:rsidRPr="00AC2F58">
              <w:t xml:space="preserve">, Manasi </w:t>
            </w:r>
            <w:proofErr w:type="spellStart"/>
            <w:r w:rsidRPr="00AC2F58">
              <w:t>Ekkundi</w:t>
            </w:r>
            <w:proofErr w:type="spellEnd"/>
            <w:r w:rsidR="00E42C8B" w:rsidRPr="00E42C8B">
              <w:t xml:space="preserve">, </w:t>
            </w:r>
            <w:proofErr w:type="spellStart"/>
            <w:r w:rsidR="00E42C8B" w:rsidRPr="00E42C8B">
              <w:t>Zhanjing</w:t>
            </w:r>
            <w:proofErr w:type="spellEnd"/>
            <w:r w:rsidR="00E42C8B" w:rsidRPr="00E42C8B">
              <w:t xml:space="preserve"> Bao, Mahmoud Hasabelnaby</w:t>
            </w:r>
            <w:r w:rsidR="00602CD8" w:rsidRPr="00602CD8">
              <w:t>, Giovanni Chisci, Rubayet Shafin, Alfred Asterjadhi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Abhishek Patil</w:t>
            </w:r>
            <w:r w:rsidR="00A54B1A" w:rsidRPr="00A54B1A">
              <w:rPr>
                <w:szCs w:val="22"/>
              </w:rPr>
              <w:t>, Pei Zhou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Liuming Lu</w:t>
            </w:r>
            <w:r w:rsidR="00A61867" w:rsidRPr="00A61867">
              <w:rPr>
                <w:szCs w:val="22"/>
              </w:rPr>
              <w:t>, Xiaofei Wang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Pr="00DA7CE6" w:rsidRDefault="000A4151" w:rsidP="00BD1CA8">
            <w:pPr>
              <w:rPr>
                <w:szCs w:val="22"/>
                <w:highlight w:val="yellow"/>
              </w:rPr>
            </w:pPr>
            <w:r w:rsidRPr="0073365D">
              <w:rPr>
                <w:rFonts w:hint="eastAsia"/>
                <w:szCs w:val="22"/>
                <w:highlight w:val="green"/>
                <w:lang w:eastAsia="zh-CN"/>
              </w:rPr>
              <w:t>U</w:t>
            </w:r>
            <w:r w:rsidRPr="0073365D">
              <w:rPr>
                <w:szCs w:val="22"/>
                <w:highlight w:val="green"/>
                <w:lang w:eastAsia="zh-CN"/>
              </w:rPr>
              <w:t>HR Operation Element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</w:p>
          <w:p w:rsidR="00EA5BD3" w:rsidRDefault="00EA5BD3" w:rsidP="00EA5BD3">
            <w:pPr>
              <w:rPr>
                <w:szCs w:val="22"/>
              </w:rPr>
            </w:pPr>
            <w:hyperlink r:id="rId30" w:history="1">
              <w:r w:rsidRPr="00A27B14">
                <w:rPr>
                  <w:rStyle w:val="a6"/>
                  <w:szCs w:val="22"/>
                </w:rPr>
                <w:t>ming.gan@huawei.com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Jay Yang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t xml:space="preserve">, </w:t>
            </w:r>
            <w:proofErr w:type="spellStart"/>
            <w:r>
              <w:t>Yuxin</w:t>
            </w:r>
            <w:proofErr w:type="spellEnd"/>
            <w:r>
              <w:t xml:space="preserve"> Lu</w:t>
            </w:r>
            <w:r w:rsidRPr="00452FC4">
              <w:t>, Vishnu Ratnam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</w:t>
            </w:r>
            <w:proofErr w:type="spellStart"/>
            <w:r w:rsidR="005474D6" w:rsidRPr="005474D6">
              <w:rPr>
                <w:szCs w:val="22"/>
              </w:rPr>
              <w:t>Youhan</w:t>
            </w:r>
            <w:proofErr w:type="spellEnd"/>
            <w:r w:rsidR="005474D6" w:rsidRPr="005474D6">
              <w:rPr>
                <w:szCs w:val="22"/>
              </w:rPr>
              <w:t xml:space="preserve"> Kim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Zhanjing</w:t>
            </w:r>
            <w:proofErr w:type="spellEnd"/>
            <w:r w:rsidR="00E42C8B" w:rsidRPr="00E42C8B">
              <w:rPr>
                <w:szCs w:val="22"/>
              </w:rPr>
              <w:t xml:space="preserve"> Bao, Mahmoud Hasabelnaby</w:t>
            </w:r>
            <w:r w:rsidR="00602CD8" w:rsidRPr="00602CD8">
              <w:rPr>
                <w:szCs w:val="22"/>
              </w:rPr>
              <w:t>, Rubayet Shafin, Alfred Asterjadhi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Abhishek Patil</w:t>
            </w:r>
            <w:r w:rsidR="00BB2483" w:rsidRPr="00BB2483">
              <w:rPr>
                <w:szCs w:val="22"/>
              </w:rPr>
              <w:t>, Pei Zhou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Hanqing Lou, Liuming Lu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Pr="00DA7CE6" w:rsidRDefault="000A4151" w:rsidP="00BD1CA8">
            <w:pPr>
              <w:rPr>
                <w:szCs w:val="22"/>
                <w:highlight w:val="yellow"/>
                <w:lang w:eastAsia="zh-CN"/>
              </w:rPr>
            </w:pPr>
            <w:r w:rsidRPr="008B2EC3">
              <w:rPr>
                <w:rFonts w:hint="eastAsia"/>
                <w:szCs w:val="22"/>
                <w:highlight w:val="green"/>
                <w:lang w:eastAsia="zh-CN"/>
              </w:rPr>
              <w:t>U</w:t>
            </w:r>
            <w:r w:rsidRPr="008B2EC3">
              <w:rPr>
                <w:szCs w:val="22"/>
                <w:highlight w:val="green"/>
                <w:lang w:eastAsia="zh-CN"/>
              </w:rPr>
              <w:t>HR BSS Operation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</w:p>
          <w:p w:rsidR="00EA5BD3" w:rsidRDefault="00EA5BD3" w:rsidP="00EA5BD3">
            <w:pPr>
              <w:rPr>
                <w:szCs w:val="22"/>
              </w:rPr>
            </w:pPr>
            <w:hyperlink r:id="rId31" w:history="1">
              <w:r w:rsidRPr="00A27B14">
                <w:rPr>
                  <w:rStyle w:val="a6"/>
                  <w:szCs w:val="22"/>
                </w:rPr>
                <w:t>ming.gan@huawei.com</w:t>
              </w:r>
            </w:hyperlink>
          </w:p>
          <w:p w:rsidR="00EA5BD3" w:rsidRPr="00EA5BD3" w:rsidRDefault="00EA5BD3" w:rsidP="00BD1CA8">
            <w:pPr>
              <w:rPr>
                <w:rFonts w:hint="eastAsia"/>
                <w:szCs w:val="22"/>
                <w:lang w:eastAsia="zh-CN"/>
              </w:rPr>
            </w:pPr>
          </w:p>
        </w:tc>
        <w:tc>
          <w:tcPr>
            <w:tcW w:w="4536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Jay Yang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t xml:space="preserve">, </w:t>
            </w:r>
            <w:proofErr w:type="spellStart"/>
            <w:r>
              <w:t>Yuxin</w:t>
            </w:r>
            <w:proofErr w:type="spellEnd"/>
            <w:r>
              <w:t xml:space="preserve"> Lu</w:t>
            </w:r>
            <w:r w:rsidRPr="005D68DA">
              <w:t xml:space="preserve">, </w:t>
            </w:r>
            <w:proofErr w:type="spellStart"/>
            <w:r w:rsidRPr="005D68DA">
              <w:t>Tuncer</w:t>
            </w:r>
            <w:proofErr w:type="spellEnd"/>
            <w:r w:rsidRPr="005D68DA">
              <w:t xml:space="preserve"> </w:t>
            </w:r>
            <w:proofErr w:type="spellStart"/>
            <w:r w:rsidRPr="005D68DA">
              <w:t>Baykas</w:t>
            </w:r>
            <w:proofErr w:type="spellEnd"/>
            <w:r w:rsidRPr="00452FC4">
              <w:t>, Vishnu Ratnam</w:t>
            </w:r>
            <w:r w:rsidR="00E42C8B" w:rsidRPr="00E42C8B">
              <w:t xml:space="preserve">, </w:t>
            </w:r>
            <w:proofErr w:type="spellStart"/>
            <w:r w:rsidR="00E42C8B" w:rsidRPr="00E42C8B">
              <w:t>Zhanjing</w:t>
            </w:r>
            <w:proofErr w:type="spellEnd"/>
            <w:r w:rsidR="00E42C8B" w:rsidRPr="00E42C8B">
              <w:t xml:space="preserve"> Bao, Mahmoud Hasabelnaby</w:t>
            </w:r>
            <w:r w:rsidR="00602CD8" w:rsidRPr="00602CD8">
              <w:t>, Giovanni Chisci, Rubayet Shafin, Alfred Asterjadhi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Abhishek Patil, Shawn Kim</w:t>
            </w:r>
            <w:r w:rsidR="00BB2483" w:rsidRPr="00BB2483">
              <w:rPr>
                <w:szCs w:val="22"/>
              </w:rPr>
              <w:t>, Pei Zhou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Hanqing Lou, Liuming Lu</w:t>
            </w:r>
            <w:r w:rsidR="00A61867" w:rsidRPr="00A61867">
              <w:rPr>
                <w:szCs w:val="22"/>
              </w:rPr>
              <w:t>, Xiaofei Wang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Pr="00DA7CE6" w:rsidRDefault="000A4151" w:rsidP="00BD1CA8">
            <w:pPr>
              <w:rPr>
                <w:szCs w:val="22"/>
                <w:highlight w:val="yellow"/>
                <w:lang w:eastAsia="zh-CN"/>
              </w:rPr>
            </w:pPr>
            <w:r w:rsidRPr="00BA58A8">
              <w:rPr>
                <w:szCs w:val="22"/>
                <w:highlight w:val="green"/>
              </w:rPr>
              <w:t>Introduction to UHR MAC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>George Cherian</w:t>
            </w:r>
          </w:p>
          <w:p w:rsidR="00EA5BD3" w:rsidRDefault="00EA5BD3" w:rsidP="00BD1CA8">
            <w:pPr>
              <w:rPr>
                <w:szCs w:val="22"/>
                <w:lang w:eastAsia="zh-CN"/>
              </w:rPr>
            </w:pPr>
            <w:hyperlink r:id="rId32" w:history="1">
              <w:r w:rsidRPr="00A27B14">
                <w:rPr>
                  <w:rStyle w:val="a6"/>
                  <w:szCs w:val="22"/>
                  <w:lang w:eastAsia="zh-CN"/>
                </w:rPr>
                <w:t>gcherian@qti.qualcomm.com</w:t>
              </w:r>
            </w:hyperlink>
          </w:p>
          <w:p w:rsidR="00EA5BD3" w:rsidRPr="00EA5BD3" w:rsidRDefault="00EA5BD3" w:rsidP="00BD1CA8">
            <w:pPr>
              <w:rPr>
                <w:rFonts w:hint="eastAsia"/>
                <w:szCs w:val="22"/>
                <w:lang w:eastAsia="zh-CN"/>
              </w:rPr>
            </w:pPr>
          </w:p>
        </w:tc>
        <w:tc>
          <w:tcPr>
            <w:tcW w:w="4536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  <w:r w:rsidRPr="00BD31D6">
              <w:rPr>
                <w:szCs w:val="22"/>
              </w:rPr>
              <w:t>Alfred Asterjadhi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</w:t>
            </w:r>
            <w:r w:rsidRPr="00BB3FB1">
              <w:rPr>
                <w:szCs w:val="22"/>
              </w:rPr>
              <w:t>, Laurent Cariou</w:t>
            </w:r>
            <w:r w:rsidRPr="0032788A">
              <w:rPr>
                <w:szCs w:val="22"/>
              </w:rPr>
              <w:t>, Brian Hart</w:t>
            </w:r>
            <w:r>
              <w:rPr>
                <w:szCs w:val="22"/>
              </w:rPr>
              <w:t xml:space="preserve"> (MAPC), </w:t>
            </w:r>
            <w:r w:rsidRPr="0032788A">
              <w:rPr>
                <w:szCs w:val="22"/>
              </w:rPr>
              <w:t>Binita Gupta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rPr>
                <w:szCs w:val="22"/>
              </w:rPr>
              <w:t xml:space="preserve">, Ming Gan, </w:t>
            </w:r>
            <w:r w:rsidRPr="006007BE">
              <w:rPr>
                <w:szCs w:val="22"/>
              </w:rPr>
              <w:t xml:space="preserve">Behnam </w:t>
            </w:r>
            <w:proofErr w:type="spellStart"/>
            <w:r w:rsidRPr="006007BE">
              <w:rPr>
                <w:szCs w:val="22"/>
              </w:rPr>
              <w:t>Dezfouli</w:t>
            </w:r>
            <w:proofErr w:type="spellEnd"/>
            <w:r w:rsidR="00BA58A8" w:rsidRPr="00BD31D6">
              <w:rPr>
                <w:szCs w:val="22"/>
              </w:rPr>
              <w:t xml:space="preserve">, </w:t>
            </w:r>
            <w:proofErr w:type="spellStart"/>
            <w:r w:rsidR="00BA58A8">
              <w:rPr>
                <w:szCs w:val="22"/>
              </w:rPr>
              <w:t>Yunbo</w:t>
            </w:r>
            <w:proofErr w:type="spellEnd"/>
            <w:r w:rsidR="00BA58A8">
              <w:rPr>
                <w:szCs w:val="22"/>
              </w:rPr>
              <w:t xml:space="preserve"> Li,</w:t>
            </w:r>
            <w:r w:rsidR="00BA58A8" w:rsidRPr="00BD31D6">
              <w:rPr>
                <w:szCs w:val="22"/>
              </w:rPr>
              <w:t xml:space="preserve"> Mike Montemurro</w:t>
            </w:r>
            <w:r w:rsidR="00602CD8" w:rsidRPr="00602CD8">
              <w:rPr>
                <w:szCs w:val="22"/>
              </w:rPr>
              <w:t>, Rubayet Shafin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Abhishek Patil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Liuming Lu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Pr="00DA7CE6" w:rsidRDefault="000A4151" w:rsidP="00BD1CA8">
            <w:pPr>
              <w:rPr>
                <w:szCs w:val="22"/>
                <w:highlight w:val="yellow"/>
              </w:rPr>
            </w:pPr>
            <w:proofErr w:type="spellStart"/>
            <w:r w:rsidRPr="00BA58A8">
              <w:rPr>
                <w:szCs w:val="22"/>
                <w:highlight w:val="green"/>
                <w:lang w:eastAsia="zh-CN"/>
              </w:rPr>
              <w:t>Ack</w:t>
            </w:r>
            <w:r w:rsidR="00BA58A8" w:rsidRPr="00BA58A8">
              <w:rPr>
                <w:szCs w:val="22"/>
                <w:highlight w:val="green"/>
                <w:lang w:eastAsia="zh-CN"/>
              </w:rPr>
              <w:t>nolwedge</w:t>
            </w:r>
            <w:proofErr w:type="spellEnd"/>
            <w:r w:rsidR="00BA58A8" w:rsidRPr="00BA58A8">
              <w:rPr>
                <w:szCs w:val="22"/>
                <w:highlight w:val="green"/>
                <w:lang w:eastAsia="zh-CN"/>
              </w:rPr>
              <w:t xml:space="preserve"> </w:t>
            </w:r>
            <w:proofErr w:type="spellStart"/>
            <w:r w:rsidR="00073725">
              <w:rPr>
                <w:szCs w:val="22"/>
                <w:highlight w:val="green"/>
                <w:lang w:eastAsia="zh-CN"/>
              </w:rPr>
              <w:t>ment</w:t>
            </w:r>
            <w:proofErr w:type="spellEnd"/>
            <w:r w:rsidR="00073725">
              <w:rPr>
                <w:szCs w:val="22"/>
                <w:highlight w:val="green"/>
                <w:lang w:eastAsia="zh-CN"/>
              </w:rPr>
              <w:t xml:space="preserve"> </w:t>
            </w:r>
            <w:r w:rsidR="00BA58A8" w:rsidRPr="00BA58A8">
              <w:rPr>
                <w:szCs w:val="22"/>
                <w:highlight w:val="green"/>
                <w:lang w:eastAsia="zh-CN"/>
              </w:rPr>
              <w:t>procedure</w:t>
            </w: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</w:p>
          <w:p w:rsidR="00EA5BD3" w:rsidRDefault="00EA5BD3" w:rsidP="00EA5BD3">
            <w:pPr>
              <w:rPr>
                <w:szCs w:val="22"/>
              </w:rPr>
            </w:pPr>
            <w:hyperlink r:id="rId33" w:history="1">
              <w:r w:rsidRPr="00A27B14">
                <w:rPr>
                  <w:rStyle w:val="a6"/>
                  <w:szCs w:val="22"/>
                </w:rPr>
                <w:t>ming.gan@huawei.com</w:t>
              </w:r>
            </w:hyperlink>
          </w:p>
          <w:p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BD1CA8">
            <w:pPr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>, Liuming Lu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>
              <w:rPr>
                <w:szCs w:val="22"/>
              </w:rPr>
              <w:t xml:space="preserve">, </w:t>
            </w:r>
            <w:r>
              <w:rPr>
                <w:rFonts w:hint="eastAsia"/>
              </w:rPr>
              <w:t>Jiyang</w:t>
            </w:r>
            <w:r>
              <w:t xml:space="preserve"> Bai</w:t>
            </w:r>
            <w:r w:rsidR="00E42C8B" w:rsidRPr="00E42C8B">
              <w:t>, Mahmoud Hasabelnaby</w:t>
            </w:r>
            <w:r w:rsidR="00602CD8" w:rsidRPr="00602CD8">
              <w:t>, Giovanni Chisci, Rubayet Shafin, Alfred Asterjadhi</w:t>
            </w:r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Abhishek Patil, Shawn Kim</w:t>
            </w:r>
            <w:r w:rsidR="00A47C97">
              <w:rPr>
                <w:szCs w:val="22"/>
              </w:rPr>
              <w:t>, Liwen Chu</w:t>
            </w:r>
            <w:r w:rsidR="00A61867" w:rsidRPr="00A61867">
              <w:rPr>
                <w:szCs w:val="22"/>
              </w:rPr>
              <w:t>, Xiaofei Wang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1484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4536" w:type="dxa"/>
          </w:tcPr>
          <w:p w:rsidR="000A4151" w:rsidRDefault="000A4151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A47C97">
        <w:trPr>
          <w:trHeight w:val="271"/>
        </w:trPr>
        <w:tc>
          <w:tcPr>
            <w:tcW w:w="0" w:type="auto"/>
          </w:tcPr>
          <w:p w:rsidR="000A4151" w:rsidRPr="00F410AA" w:rsidRDefault="000A4151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1484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4536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2125" w:type="dxa"/>
          </w:tcPr>
          <w:p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:rsidTr="00BD1CA8">
        <w:trPr>
          <w:trHeight w:val="271"/>
        </w:trPr>
        <w:tc>
          <w:tcPr>
            <w:tcW w:w="10055" w:type="dxa"/>
            <w:gridSpan w:val="4"/>
          </w:tcPr>
          <w:p w:rsidR="000A4151" w:rsidRPr="00FB4F09" w:rsidRDefault="000A4151" w:rsidP="00BD1CA8">
            <w:pPr>
              <w:rPr>
                <w:b/>
                <w:szCs w:val="22"/>
              </w:rPr>
            </w:pPr>
            <w:r w:rsidRPr="00FB4F09">
              <w:rPr>
                <w:rFonts w:hint="eastAsia"/>
                <w:b/>
                <w:szCs w:val="22"/>
                <w:lang w:eastAsia="zh-CN"/>
              </w:rPr>
              <w:t>T</w:t>
            </w:r>
            <w:r w:rsidRPr="00FB4F09">
              <w:rPr>
                <w:b/>
                <w:szCs w:val="22"/>
              </w:rPr>
              <w:t xml:space="preserve">he following features have presentations for 11bn new features, but has no SFD support. Will reopen the </w:t>
            </w:r>
            <w:proofErr w:type="spellStart"/>
            <w:r w:rsidRPr="00FB4F09">
              <w:rPr>
                <w:b/>
                <w:szCs w:val="22"/>
              </w:rPr>
              <w:t>PoC</w:t>
            </w:r>
            <w:proofErr w:type="spellEnd"/>
            <w:r w:rsidRPr="00FB4F09">
              <w:rPr>
                <w:b/>
                <w:szCs w:val="22"/>
              </w:rPr>
              <w:t xml:space="preserve"> discussions with at least one motion.</w:t>
            </w:r>
          </w:p>
        </w:tc>
      </w:tr>
      <w:tr w:rsidR="00073725" w:rsidRPr="00BD31D6" w:rsidTr="00A47C97">
        <w:trPr>
          <w:trHeight w:val="271"/>
        </w:trPr>
        <w:tc>
          <w:tcPr>
            <w:tcW w:w="0" w:type="auto"/>
          </w:tcPr>
          <w:p w:rsidR="00073725" w:rsidRPr="00E4277C" w:rsidRDefault="00073725" w:rsidP="00E4277C">
            <w:pPr>
              <w:rPr>
                <w:szCs w:val="22"/>
                <w:highlight w:val="lightGray"/>
                <w:lang w:eastAsia="zh-CN"/>
              </w:rPr>
            </w:pPr>
            <w:bookmarkStart w:id="76" w:name="_Hlk181343368"/>
            <w:r w:rsidRPr="00073725">
              <w:rPr>
                <w:rFonts w:hint="eastAsia"/>
                <w:szCs w:val="22"/>
                <w:highlight w:val="lightGray"/>
                <w:lang w:eastAsia="zh-CN"/>
              </w:rPr>
              <w:t>P</w:t>
            </w:r>
            <w:r w:rsidRPr="00073725">
              <w:rPr>
                <w:szCs w:val="22"/>
                <w:highlight w:val="lightGray"/>
                <w:lang w:eastAsia="zh-CN"/>
              </w:rPr>
              <w:t xml:space="preserve">PDU format, BW </w:t>
            </w:r>
            <w:r w:rsidRPr="00073725">
              <w:rPr>
                <w:rFonts w:hint="eastAsia"/>
                <w:szCs w:val="22"/>
                <w:highlight w:val="lightGray"/>
                <w:lang w:eastAsia="zh-CN"/>
              </w:rPr>
              <w:t>s</w:t>
            </w:r>
            <w:r w:rsidRPr="00073725">
              <w:rPr>
                <w:szCs w:val="22"/>
                <w:highlight w:val="lightGray"/>
                <w:lang w:eastAsia="zh-CN"/>
              </w:rPr>
              <w:t>e</w:t>
            </w:r>
            <w:r w:rsidRPr="00073725">
              <w:rPr>
                <w:rFonts w:hint="eastAsia"/>
                <w:szCs w:val="22"/>
                <w:highlight w:val="lightGray"/>
                <w:lang w:eastAsia="zh-CN"/>
              </w:rPr>
              <w:t>lection</w:t>
            </w:r>
            <w:r w:rsidRPr="00073725">
              <w:rPr>
                <w:szCs w:val="22"/>
                <w:highlight w:val="lightGray"/>
                <w:lang w:eastAsia="zh-CN"/>
              </w:rPr>
              <w:t xml:space="preserve"> rules</w:t>
            </w:r>
            <w:bookmarkEnd w:id="76"/>
          </w:p>
        </w:tc>
        <w:tc>
          <w:tcPr>
            <w:tcW w:w="1484" w:type="dxa"/>
          </w:tcPr>
          <w:p w:rsidR="00073725" w:rsidRPr="00E4277C" w:rsidRDefault="00073725" w:rsidP="00E4277C">
            <w:pPr>
              <w:rPr>
                <w:color w:val="0070C0"/>
                <w:szCs w:val="22"/>
                <w:highlight w:val="lightGray"/>
              </w:rPr>
            </w:pPr>
          </w:p>
        </w:tc>
        <w:tc>
          <w:tcPr>
            <w:tcW w:w="4536" w:type="dxa"/>
          </w:tcPr>
          <w:p w:rsidR="00073725" w:rsidRPr="00E4277C" w:rsidRDefault="00602CD8" w:rsidP="00E4277C">
            <w:pPr>
              <w:rPr>
                <w:szCs w:val="22"/>
                <w:highlight w:val="lightGray"/>
                <w:lang w:eastAsia="zh-CN"/>
              </w:rPr>
            </w:pPr>
            <w:r w:rsidRPr="00602CD8">
              <w:rPr>
                <w:szCs w:val="22"/>
                <w:highlight w:val="lightGray"/>
                <w:lang w:eastAsia="zh-CN"/>
              </w:rPr>
              <w:t>Alfred Asterjadhi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651E09" w:rsidRPr="00651E09">
              <w:rPr>
                <w:szCs w:val="22"/>
                <w:highlight w:val="lightGray"/>
              </w:rPr>
              <w:t>, Shawn Kim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A61867" w:rsidRPr="00A61867">
              <w:rPr>
                <w:szCs w:val="22"/>
                <w:highlight w:val="lightGray"/>
              </w:rPr>
              <w:t>, Xiaofei Wang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073725" w:rsidRPr="00E4277C" w:rsidRDefault="00073725" w:rsidP="00E4277C">
            <w:pPr>
              <w:rPr>
                <w:szCs w:val="22"/>
                <w:highlight w:val="lightGray"/>
                <w:lang w:eastAsia="zh-CN"/>
              </w:rPr>
            </w:pPr>
          </w:p>
        </w:tc>
      </w:tr>
      <w:tr w:rsidR="00E4277C" w:rsidRPr="00BD31D6" w:rsidTr="00A47C97">
        <w:trPr>
          <w:trHeight w:val="271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P</w:t>
            </w:r>
            <w:r w:rsidRPr="00E4277C">
              <w:rPr>
                <w:szCs w:val="22"/>
                <w:highlight w:val="lightGray"/>
                <w:lang w:eastAsia="zh-CN"/>
              </w:rPr>
              <w:t>reamble puncturing operation (MAC)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E4277C">
              <w:rPr>
                <w:color w:val="0070C0"/>
                <w:szCs w:val="22"/>
                <w:highlight w:val="lightGray"/>
              </w:rPr>
              <w:t>Hanqing Lou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M</w:t>
            </w:r>
            <w:r w:rsidRPr="00E4277C">
              <w:rPr>
                <w:szCs w:val="22"/>
                <w:highlight w:val="lightGray"/>
                <w:lang w:eastAsia="zh-CN"/>
              </w:rPr>
              <w:t xml:space="preserve">ahmoud Kamel, Yusuke </w:t>
            </w:r>
            <w:proofErr w:type="spellStart"/>
            <w:r w:rsidRPr="00E4277C">
              <w:rPr>
                <w:szCs w:val="22"/>
                <w:highlight w:val="lightGray"/>
                <w:lang w:eastAsia="zh-CN"/>
              </w:rPr>
              <w:t>Asai</w:t>
            </w:r>
            <w:proofErr w:type="spellEnd"/>
            <w:r w:rsidRPr="00E4277C">
              <w:rPr>
                <w:szCs w:val="22"/>
                <w:highlight w:val="lightGray"/>
              </w:rPr>
              <w:t xml:space="preserve">, Xuwen Zhao, </w:t>
            </w:r>
            <w:r w:rsidRPr="00E4277C">
              <w:rPr>
                <w:rFonts w:hint="eastAsia"/>
                <w:highlight w:val="lightGray"/>
              </w:rPr>
              <w:t>Jiyang</w:t>
            </w:r>
            <w:r w:rsidRPr="00E4277C">
              <w:rPr>
                <w:highlight w:val="lightGray"/>
              </w:rPr>
              <w:t xml:space="preserve"> Bai</w:t>
            </w:r>
            <w:r w:rsidRPr="00E4277C">
              <w:rPr>
                <w:szCs w:val="22"/>
                <w:highlight w:val="lightGray"/>
              </w:rPr>
              <w:t xml:space="preserve">, </w:t>
            </w:r>
            <w:r w:rsidRPr="00E4277C">
              <w:rPr>
                <w:rFonts w:hint="eastAsia"/>
                <w:highlight w:val="lightGray"/>
              </w:rPr>
              <w:t>Alice Chen</w:t>
            </w: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E4277C">
              <w:rPr>
                <w:szCs w:val="22"/>
                <w:highlight w:val="lightGray"/>
                <w:lang w:eastAsia="zh-CN"/>
              </w:rPr>
              <w:t xml:space="preserve"> Jianhan Liu</w:t>
            </w:r>
            <w:r w:rsidRPr="00E4277C">
              <w:rPr>
                <w:szCs w:val="22"/>
                <w:highlight w:val="lightGray"/>
              </w:rPr>
              <w:t>, Bo Sun</w:t>
            </w:r>
            <w:r w:rsidRPr="00E4277C">
              <w:rPr>
                <w:szCs w:val="22"/>
                <w:highlight w:val="lightGray"/>
                <w:lang w:eastAsia="zh-CN"/>
              </w:rPr>
              <w:t>, Youhan Kim</w:t>
            </w:r>
            <w:r w:rsidR="00602CD8" w:rsidRPr="00602CD8">
              <w:rPr>
                <w:szCs w:val="22"/>
                <w:highlight w:val="lightGray"/>
                <w:lang w:eastAsia="zh-CN"/>
              </w:rPr>
              <w:t>, Rubayet Shafin, Alfred Asterjadhi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C67ABF" w:rsidRPr="00C67ABF">
              <w:rPr>
                <w:szCs w:val="22"/>
                <w:highlight w:val="lightGray"/>
              </w:rPr>
              <w:t xml:space="preserve">, </w:t>
            </w:r>
            <w:proofErr w:type="spellStart"/>
            <w:r w:rsidR="00C67ABF" w:rsidRPr="00C67ABF">
              <w:rPr>
                <w:szCs w:val="22"/>
                <w:highlight w:val="lightGray"/>
              </w:rPr>
              <w:t>Gaurang</w:t>
            </w:r>
            <w:proofErr w:type="spellEnd"/>
            <w:r w:rsidR="00C67ABF" w:rsidRPr="00C67ABF">
              <w:rPr>
                <w:szCs w:val="22"/>
                <w:highlight w:val="lightGray"/>
              </w:rPr>
              <w:t xml:space="preserve"> Naik</w:t>
            </w:r>
            <w:r w:rsidR="007303BD"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="007303BD" w:rsidRPr="007303BD">
              <w:rPr>
                <w:szCs w:val="22"/>
                <w:highlight w:val="lightGray"/>
              </w:rPr>
              <w:t>Insun</w:t>
            </w:r>
            <w:proofErr w:type="spellEnd"/>
            <w:r w:rsidR="007303BD" w:rsidRPr="007303BD">
              <w:rPr>
                <w:szCs w:val="22"/>
                <w:highlight w:val="lightGray"/>
              </w:rPr>
              <w:t xml:space="preserve"> Jang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7F06B3" w:rsidRPr="007F06B3">
              <w:rPr>
                <w:szCs w:val="22"/>
                <w:highlight w:val="lightGray"/>
              </w:rPr>
              <w:t>, Binita Gupta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E4277C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szCs w:val="22"/>
                <w:highlight w:val="lightGray"/>
                <w:lang w:eastAsia="zh-CN"/>
              </w:rPr>
              <w:t xml:space="preserve">More for offline discussion on </w:t>
            </w:r>
            <w:proofErr w:type="spellStart"/>
            <w:r w:rsidRPr="00E4277C">
              <w:rPr>
                <w:szCs w:val="22"/>
                <w:highlight w:val="lightGray"/>
                <w:lang w:eastAsia="zh-CN"/>
              </w:rPr>
              <w:t>Thur</w:t>
            </w:r>
            <w:proofErr w:type="spellEnd"/>
          </w:p>
          <w:p w:rsidR="00E4277C" w:rsidRPr="00E4277C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N</w:t>
            </w:r>
            <w:r w:rsidRPr="00E4277C">
              <w:rPr>
                <w:szCs w:val="22"/>
                <w:highlight w:val="lightGray"/>
                <w:lang w:eastAsia="zh-CN"/>
              </w:rPr>
              <w:t>ot assigned yet</w:t>
            </w:r>
          </w:p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>
              <w:rPr>
                <w:szCs w:val="22"/>
                <w:highlight w:val="lightGray"/>
                <w:lang w:eastAsia="zh-CN"/>
              </w:rPr>
              <w:t>The PHY part is in the PHY subclauses</w:t>
            </w:r>
          </w:p>
        </w:tc>
      </w:tr>
      <w:tr w:rsidR="00E4277C" w:rsidRPr="00BD31D6" w:rsidTr="00A47C97">
        <w:trPr>
          <w:trHeight w:val="271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t>Security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t>Mike Montemurro</w:t>
            </w:r>
            <w:r w:rsidRPr="00F410AA">
              <w:rPr>
                <w:color w:val="00B0F0"/>
                <w:szCs w:val="22"/>
                <w:highlight w:val="lightGray"/>
              </w:rPr>
              <w:t>, Yanjun Sun</w:t>
            </w:r>
            <w:r w:rsidRPr="00F410AA">
              <w:rPr>
                <w:szCs w:val="22"/>
                <w:highlight w:val="lightGray"/>
              </w:rPr>
              <w:t>, Jay Yang (Multi-AP)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t xml:space="preserve">Jarkko </w:t>
            </w:r>
            <w:proofErr w:type="spellStart"/>
            <w:r w:rsidRPr="00F410AA">
              <w:rPr>
                <w:szCs w:val="22"/>
                <w:highlight w:val="lightGray"/>
              </w:rPr>
              <w:t>Kneckt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rFonts w:hint="eastAsia"/>
                <w:szCs w:val="22"/>
                <w:highlight w:val="lightGray"/>
              </w:rPr>
              <w:t>Xuwen Zhao</w:t>
            </w:r>
            <w:r w:rsidRPr="00F410AA">
              <w:rPr>
                <w:szCs w:val="22"/>
                <w:highlight w:val="lightGray"/>
              </w:rPr>
              <w:t xml:space="preserve"> (Roaming security), 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Y</w:t>
            </w:r>
            <w:r w:rsidRPr="00F410AA">
              <w:rPr>
                <w:szCs w:val="22"/>
                <w:highlight w:val="lightGray"/>
              </w:rPr>
              <w:t xml:space="preserve">anjun Sun, Yun Li, Binita Gupta (roaming security), Alfred Asterjadhi, Abhishek Patil, </w:t>
            </w: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Nayak, Abhishek Patil, </w:t>
            </w:r>
            <w:proofErr w:type="spellStart"/>
            <w:r w:rsidRPr="00F410AA">
              <w:rPr>
                <w:szCs w:val="22"/>
                <w:highlight w:val="lightGray"/>
              </w:rPr>
              <w:t>Jonghoe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Koo, Julien </w:t>
            </w:r>
            <w:proofErr w:type="spellStart"/>
            <w:r w:rsidRPr="00F410AA">
              <w:rPr>
                <w:szCs w:val="22"/>
                <w:highlight w:val="lightGray"/>
              </w:rPr>
              <w:t>Sevin</w:t>
            </w:r>
            <w:proofErr w:type="spellEnd"/>
            <w:r w:rsidRPr="00F410AA">
              <w:rPr>
                <w:szCs w:val="22"/>
                <w:highlight w:val="lightGray"/>
              </w:rPr>
              <w:t>, Po-Kai Huang, Nehru Bhandaru (roaming security),</w:t>
            </w:r>
            <w:r w:rsidRPr="00F410AA">
              <w:rPr>
                <w:highlight w:val="lightGray"/>
              </w:rPr>
              <w:t xml:space="preserve"> </w:t>
            </w:r>
            <w:r w:rsidRPr="00F410AA">
              <w:rPr>
                <w:szCs w:val="22"/>
                <w:highlight w:val="lightGray"/>
              </w:rPr>
              <w:t>Stephen Rodriguez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7303BD"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="007303BD" w:rsidRPr="007303BD">
              <w:rPr>
                <w:szCs w:val="22"/>
                <w:highlight w:val="lightGray"/>
              </w:rPr>
              <w:t>Insun</w:t>
            </w:r>
            <w:proofErr w:type="spellEnd"/>
            <w:r w:rsidR="007303BD" w:rsidRPr="007303BD">
              <w:rPr>
                <w:szCs w:val="22"/>
                <w:highlight w:val="lightGray"/>
              </w:rPr>
              <w:t xml:space="preserve"> Jang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71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color w:val="FF0000"/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t>TXOP sharing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Yunbo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Li,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Sanket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Kalamkar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, </w:t>
            </w:r>
            <w:r w:rsidRPr="00F410AA">
              <w:rPr>
                <w:color w:val="5B9BD5" w:themeColor="accent1"/>
                <w:szCs w:val="22"/>
                <w:highlight w:val="lightGray"/>
              </w:rPr>
              <w:t>Shawn Kim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Jerome Gu, Pei Zhou, Alfred Asterjadhi, Abhishek Patil, Binita Gupta, Mohamed </w:t>
            </w:r>
            <w:proofErr w:type="spellStart"/>
            <w:r w:rsidRPr="00F410AA">
              <w:rPr>
                <w:szCs w:val="22"/>
                <w:highlight w:val="lightGray"/>
              </w:rPr>
              <w:t>Abouelseoud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Serhat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Erkucuk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Brian Hart, </w:t>
            </w:r>
            <w:proofErr w:type="spellStart"/>
            <w:r w:rsidRPr="00F410AA">
              <w:rPr>
                <w:szCs w:val="22"/>
                <w:highlight w:val="lightGray"/>
              </w:rPr>
              <w:t>Insun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Jang, Ming Gan, Stephane BARON, Si-Chan Noh, Giovanni Chisci, Patrice </w:t>
            </w:r>
            <w:proofErr w:type="spellStart"/>
            <w:r w:rsidRPr="00F410AA">
              <w:rPr>
                <w:szCs w:val="22"/>
                <w:highlight w:val="lightGray"/>
              </w:rPr>
              <w:t>Nezou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Dibakar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Das, Yue Qi, Rubayet Shafin, Qing Xia, Behnam </w:t>
            </w:r>
            <w:proofErr w:type="spellStart"/>
            <w:r w:rsidRPr="00F410AA">
              <w:rPr>
                <w:szCs w:val="22"/>
                <w:highlight w:val="lightGray"/>
              </w:rPr>
              <w:t>Dezfouli</w:t>
            </w:r>
            <w:proofErr w:type="spellEnd"/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rFonts w:hint="eastAsia"/>
                <w:szCs w:val="22"/>
                <w:highlight w:val="lightGray"/>
              </w:rPr>
              <w:t>Gaurang</w:t>
            </w:r>
            <w:proofErr w:type="spellEnd"/>
            <w:r w:rsidRPr="00F410AA">
              <w:rPr>
                <w:rFonts w:hint="eastAsia"/>
                <w:szCs w:val="22"/>
                <w:highlight w:val="lightGray"/>
              </w:rPr>
              <w:t xml:space="preserve"> Naik</w:t>
            </w:r>
            <w:r w:rsidRPr="00F410AA">
              <w:rPr>
                <w:szCs w:val="22"/>
                <w:highlight w:val="lightGray"/>
              </w:rPr>
              <w:t xml:space="preserve">, Kiseon Ryu, </w:t>
            </w: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</w:t>
            </w:r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Rubayet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Shafin</w:t>
            </w:r>
            <w:proofErr w:type="spellEnd"/>
            <w:r w:rsidR="006E6888" w:rsidRPr="006E6888">
              <w:rPr>
                <w:szCs w:val="22"/>
                <w:highlight w:val="lightGray"/>
              </w:rPr>
              <w:t>, Ross Jian Yu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584671" w:rsidRPr="00584671">
              <w:rPr>
                <w:szCs w:val="22"/>
                <w:highlight w:val="lightGray"/>
              </w:rPr>
              <w:t>, Yuki Fujimori</w:t>
            </w:r>
            <w:r w:rsidR="00A61867" w:rsidRPr="00A61867">
              <w:rPr>
                <w:szCs w:val="22"/>
                <w:highlight w:val="lightGray"/>
              </w:rPr>
              <w:t>, Xiaofei Wang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</w:p>
        </w:tc>
      </w:tr>
      <w:tr w:rsidR="00E4277C" w:rsidRPr="00BD31D6" w:rsidTr="00A47C97">
        <w:trPr>
          <w:trHeight w:val="271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color w:val="FF0000"/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U</w:t>
            </w:r>
            <w:r w:rsidRPr="00F410AA">
              <w:rPr>
                <w:szCs w:val="22"/>
                <w:highlight w:val="lightGray"/>
                <w:lang w:eastAsia="zh-CN"/>
              </w:rPr>
              <w:t>HR SCS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/</w:t>
            </w:r>
            <w:r w:rsidRPr="00F410AA">
              <w:rPr>
                <w:szCs w:val="22"/>
                <w:highlight w:val="lightGray"/>
                <w:lang w:eastAsia="zh-CN"/>
              </w:rPr>
              <w:t>MSCS procedure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color w:val="0070C0"/>
                <w:szCs w:val="22"/>
                <w:highlight w:val="lightGray"/>
              </w:rPr>
              <w:t xml:space="preserve">Abdel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Ajami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>, Binita Gupta</w:t>
            </w:r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Guogang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Huang, Akira Kishida, </w:t>
            </w:r>
            <w:r w:rsidRPr="004F2962">
              <w:rPr>
                <w:color w:val="00B0F0"/>
                <w:szCs w:val="22"/>
                <w:highlight w:val="lightGray"/>
              </w:rPr>
              <w:t>Yuxin Lu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Akira Kishida, Abdel </w:t>
            </w:r>
            <w:proofErr w:type="spellStart"/>
            <w:r w:rsidRPr="00F410AA">
              <w:rPr>
                <w:szCs w:val="22"/>
                <w:highlight w:val="lightGray"/>
              </w:rPr>
              <w:t>Ajami</w:t>
            </w:r>
            <w:proofErr w:type="spellEnd"/>
            <w:r w:rsidRPr="00F410AA">
              <w:rPr>
                <w:szCs w:val="22"/>
                <w:highlight w:val="lightGray"/>
              </w:rPr>
              <w:t>, Alfred Asterjadhi</w:t>
            </w:r>
            <w:r w:rsidRPr="00F410AA">
              <w:rPr>
                <w:highlight w:val="lightGray"/>
              </w:rPr>
              <w:t xml:space="preserve">, Gaurav Patwardhan, </w:t>
            </w:r>
            <w:proofErr w:type="spellStart"/>
            <w:r w:rsidRPr="00F410AA">
              <w:rPr>
                <w:highlight w:val="lightGray"/>
              </w:rPr>
              <w:t>Insun</w:t>
            </w:r>
            <w:proofErr w:type="spellEnd"/>
            <w:r w:rsidRPr="00F410AA">
              <w:rPr>
                <w:highlight w:val="lightGray"/>
              </w:rPr>
              <w:t xml:space="preserve"> Jang</w:t>
            </w:r>
            <w:r w:rsidRPr="00F410AA">
              <w:rPr>
                <w:szCs w:val="22"/>
                <w:highlight w:val="lightGray"/>
              </w:rPr>
              <w:t xml:space="preserve">, Ming Gan, </w:t>
            </w:r>
            <w:proofErr w:type="spellStart"/>
            <w:r w:rsidRPr="00F410AA">
              <w:rPr>
                <w:szCs w:val="22"/>
                <w:highlight w:val="lightGray"/>
              </w:rPr>
              <w:t>Guogang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Huang</w:t>
            </w:r>
            <w:r w:rsidRPr="00F410AA">
              <w:rPr>
                <w:highlight w:val="lightGray"/>
              </w:rPr>
              <w:t xml:space="preserve">, </w:t>
            </w:r>
            <w:proofErr w:type="spellStart"/>
            <w:r w:rsidRPr="00F410AA">
              <w:rPr>
                <w:highlight w:val="lightGray"/>
              </w:rPr>
              <w:t>Yuxin</w:t>
            </w:r>
            <w:proofErr w:type="spellEnd"/>
            <w:r w:rsidRPr="00F410AA">
              <w:rPr>
                <w:highlight w:val="lightGray"/>
              </w:rPr>
              <w:t xml:space="preserve"> Lu, </w:t>
            </w:r>
            <w:proofErr w:type="spellStart"/>
            <w:r w:rsidRPr="00F410AA">
              <w:rPr>
                <w:highlight w:val="lightGray"/>
              </w:rPr>
              <w:t>Tuncer</w:t>
            </w:r>
            <w:proofErr w:type="spellEnd"/>
            <w:r w:rsidRPr="00F410AA">
              <w:rPr>
                <w:highlight w:val="lightGray"/>
              </w:rPr>
              <w:t xml:space="preserve"> </w:t>
            </w:r>
            <w:proofErr w:type="spellStart"/>
            <w:r w:rsidRPr="00F410AA">
              <w:rPr>
                <w:highlight w:val="lightGray"/>
              </w:rPr>
              <w:t>Baykas</w:t>
            </w:r>
            <w:proofErr w:type="spellEnd"/>
            <w:r w:rsidRPr="00F410AA">
              <w:rPr>
                <w:highlight w:val="lightGray"/>
              </w:rPr>
              <w:t xml:space="preserve">, </w:t>
            </w:r>
            <w:proofErr w:type="spellStart"/>
            <w:r w:rsidRPr="00F410AA">
              <w:rPr>
                <w:highlight w:val="lightGray"/>
              </w:rPr>
              <w:t>Dibakar</w:t>
            </w:r>
            <w:proofErr w:type="spellEnd"/>
            <w:r w:rsidRPr="00F410AA">
              <w:rPr>
                <w:highlight w:val="lightGray"/>
              </w:rPr>
              <w:t xml:space="preserve"> Das</w:t>
            </w:r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Rubayet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Shafin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Behnam </w:t>
            </w:r>
            <w:proofErr w:type="spellStart"/>
            <w:r w:rsidRPr="00F410AA">
              <w:rPr>
                <w:szCs w:val="22"/>
                <w:highlight w:val="lightGray"/>
              </w:rPr>
              <w:t>Dezfouli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</w:t>
            </w:r>
            <w:r>
              <w:rPr>
                <w:szCs w:val="22"/>
                <w:highlight w:val="lightGray"/>
              </w:rPr>
              <w:t>,</w:t>
            </w:r>
            <w:r>
              <w:t xml:space="preserve"> </w:t>
            </w:r>
            <w:r w:rsidRPr="00383463">
              <w:rPr>
                <w:szCs w:val="22"/>
                <w:highlight w:val="lightGray"/>
              </w:rPr>
              <w:t>Muhammad Kumail Haider</w:t>
            </w:r>
            <w:r w:rsidRPr="00564684">
              <w:rPr>
                <w:szCs w:val="22"/>
                <w:highlight w:val="lightGray"/>
              </w:rPr>
              <w:t xml:space="preserve">, Kosuke </w:t>
            </w:r>
            <w:proofErr w:type="spellStart"/>
            <w:r w:rsidRPr="00564684">
              <w:rPr>
                <w:szCs w:val="22"/>
                <w:highlight w:val="lightGray"/>
              </w:rPr>
              <w:t>Aio</w:t>
            </w:r>
            <w:proofErr w:type="spellEnd"/>
            <w:r w:rsidR="00403B32" w:rsidRPr="005573BB">
              <w:rPr>
                <w:szCs w:val="22"/>
                <w:highlight w:val="lightGray"/>
              </w:rPr>
              <w:t xml:space="preserve">, </w:t>
            </w:r>
            <w:proofErr w:type="spellStart"/>
            <w:r w:rsidR="00403B32" w:rsidRPr="005573BB">
              <w:rPr>
                <w:szCs w:val="22"/>
                <w:highlight w:val="lightGray"/>
              </w:rPr>
              <w:t>Takuhiro</w:t>
            </w:r>
            <w:proofErr w:type="spellEnd"/>
            <w:r w:rsidR="00403B32" w:rsidRPr="005573BB">
              <w:rPr>
                <w:szCs w:val="22"/>
                <w:highlight w:val="lightGray"/>
              </w:rPr>
              <w:t xml:space="preserve"> Sato</w:t>
            </w:r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Rubayet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Shafin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584671" w:rsidRPr="00584671">
              <w:rPr>
                <w:szCs w:val="22"/>
                <w:highlight w:val="lightGray"/>
              </w:rPr>
              <w:t>, Yuki Fujimori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71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color w:val="222222"/>
                <w:szCs w:val="22"/>
                <w:highlight w:val="lightGray"/>
              </w:rPr>
              <w:t>Control frame protection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proofErr w:type="spellStart"/>
            <w:r w:rsidRPr="00F410AA">
              <w:rPr>
                <w:szCs w:val="22"/>
                <w:highlight w:val="lightGray"/>
              </w:rPr>
              <w:t>SunHee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Baek</w:t>
            </w:r>
            <w:proofErr w:type="spellEnd"/>
            <w:r w:rsidRPr="00F410AA">
              <w:rPr>
                <w:szCs w:val="22"/>
                <w:highlight w:val="lightGray"/>
              </w:rPr>
              <w:t>,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 xml:space="preserve"> P</w:t>
            </w:r>
            <w:r w:rsidRPr="00F410AA">
              <w:rPr>
                <w:szCs w:val="22"/>
                <w:highlight w:val="lightGray"/>
                <w:lang w:eastAsia="zh-CN"/>
              </w:rPr>
              <w:t>o-Kai Huang</w:t>
            </w:r>
            <w:r w:rsidRPr="00F410AA">
              <w:rPr>
                <w:color w:val="00B0F0"/>
                <w:szCs w:val="22"/>
                <w:highlight w:val="lightGray"/>
              </w:rPr>
              <w:t>, Yanjun Sun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Liwen Chu, Li-Hsiang Sun</w:t>
            </w:r>
            <w:r w:rsidRPr="00F410AA">
              <w:rPr>
                <w:rFonts w:ascii="等线" w:eastAsia="等线" w:hAnsi="等线" w:hint="eastAsia"/>
                <w:color w:val="222222"/>
                <w:szCs w:val="22"/>
                <w:highlight w:val="lightGray"/>
                <w:shd w:val="clear" w:color="auto" w:fill="FFFFFF"/>
              </w:rPr>
              <w:t xml:space="preserve"> </w:t>
            </w:r>
            <w:r w:rsidRPr="00F410AA">
              <w:rPr>
                <w:rFonts w:hint="eastAsia"/>
                <w:szCs w:val="22"/>
                <w:highlight w:val="lightGray"/>
              </w:rPr>
              <w:t>Xuwen Zhao</w:t>
            </w:r>
            <w:r w:rsidRPr="00F410AA">
              <w:rPr>
                <w:szCs w:val="22"/>
                <w:highlight w:val="lightGray"/>
              </w:rPr>
              <w:t xml:space="preserve">, Alfred Asterjadhi, Yanjun Sun, </w:t>
            </w:r>
            <w:r w:rsidRPr="00F410AA">
              <w:rPr>
                <w:rFonts w:hint="eastAsia"/>
                <w:highlight w:val="lightGray"/>
              </w:rPr>
              <w:t>Jeongki</w:t>
            </w:r>
            <w:r w:rsidRPr="00F410AA">
              <w:rPr>
                <w:highlight w:val="lightGray"/>
              </w:rPr>
              <w:t xml:space="preserve"> Kim, Serhat Erkucuk, </w:t>
            </w:r>
            <w:r w:rsidRPr="00F410AA">
              <w:rPr>
                <w:szCs w:val="22"/>
                <w:highlight w:val="lightGray"/>
              </w:rPr>
              <w:t>Nehru Bhandaru, Binita Gupta</w:t>
            </w:r>
            <w:r w:rsidR="00602CD8"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651E09" w:rsidRPr="00651E09">
              <w:rPr>
                <w:szCs w:val="22"/>
                <w:highlight w:val="lightGray"/>
              </w:rPr>
              <w:t>, Abhishek Patil</w:t>
            </w:r>
            <w:r w:rsidR="007303BD"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="007303BD" w:rsidRPr="007303BD">
              <w:rPr>
                <w:szCs w:val="22"/>
                <w:highlight w:val="lightGray"/>
              </w:rPr>
              <w:t>Insun</w:t>
            </w:r>
            <w:proofErr w:type="spellEnd"/>
            <w:r w:rsidR="007303BD" w:rsidRPr="007303BD">
              <w:rPr>
                <w:szCs w:val="22"/>
                <w:highlight w:val="lightGray"/>
              </w:rPr>
              <w:t xml:space="preserve"> Jang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Dynamic Subchannel Operation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proofErr w:type="spellStart"/>
            <w:r w:rsidRPr="00F410AA">
              <w:rPr>
                <w:szCs w:val="22"/>
                <w:highlight w:val="lightGray"/>
              </w:rPr>
              <w:t>Yanchun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Li, </w:t>
            </w:r>
            <w:proofErr w:type="spellStart"/>
            <w:r w:rsidRPr="00F410AA">
              <w:rPr>
                <w:szCs w:val="22"/>
                <w:highlight w:val="lightGray"/>
              </w:rPr>
              <w:t>Morteza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Merhnoush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Gaurang Naik, </w:t>
            </w:r>
            <w:r w:rsidRPr="00F410AA">
              <w:rPr>
                <w:color w:val="00B0F0"/>
                <w:szCs w:val="22"/>
                <w:highlight w:val="lightGray"/>
              </w:rPr>
              <w:lastRenderedPageBreak/>
              <w:t>Vishnu Ratnam (ICF exchange)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lastRenderedPageBreak/>
              <w:t xml:space="preserve">Liwen Chu, Hank </w:t>
            </w:r>
            <w:proofErr w:type="spellStart"/>
            <w:r w:rsidRPr="00F410AA">
              <w:rPr>
                <w:szCs w:val="22"/>
                <w:highlight w:val="lightGray"/>
              </w:rPr>
              <w:t>Hyeonjun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Sung, </w:t>
            </w:r>
            <w:proofErr w:type="spellStart"/>
            <w:r w:rsidRPr="00F410AA">
              <w:rPr>
                <w:szCs w:val="22"/>
                <w:highlight w:val="lightGray"/>
              </w:rPr>
              <w:t>Tuncer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Baykas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Vishnu Ratnam, </w:t>
            </w:r>
            <w:r w:rsidRPr="00F410AA">
              <w:rPr>
                <w:rFonts w:hint="eastAsia"/>
                <w:szCs w:val="22"/>
                <w:highlight w:val="lightGray"/>
              </w:rPr>
              <w:t>Chaoming</w:t>
            </w:r>
            <w:r w:rsidRPr="00F410AA">
              <w:rPr>
                <w:szCs w:val="22"/>
                <w:highlight w:val="lightGray"/>
              </w:rPr>
              <w:t xml:space="preserve"> Luo</w:t>
            </w:r>
            <w:r w:rsidRPr="00F410AA">
              <w:rPr>
                <w:rFonts w:ascii="Arial" w:hAnsi="Arial" w:cs="Arial"/>
                <w:color w:val="222222"/>
                <w:szCs w:val="22"/>
                <w:highlight w:val="lightGray"/>
                <w:shd w:val="clear" w:color="auto" w:fill="FFFFFF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Tuncer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Baykas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rFonts w:hint="eastAsia"/>
                <w:szCs w:val="22"/>
                <w:highlight w:val="lightGray"/>
              </w:rPr>
              <w:t xml:space="preserve">Reza </w:t>
            </w:r>
            <w:proofErr w:type="spellStart"/>
            <w:r w:rsidRPr="00F410AA">
              <w:rPr>
                <w:rFonts w:hint="eastAsia"/>
                <w:szCs w:val="22"/>
                <w:highlight w:val="lightGray"/>
              </w:rPr>
              <w:lastRenderedPageBreak/>
              <w:t>Hedayat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Kaiying Lu, 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J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ay Yang, </w:t>
            </w:r>
            <w:proofErr w:type="spellStart"/>
            <w:r w:rsidRPr="00F410AA">
              <w:rPr>
                <w:szCs w:val="22"/>
                <w:highlight w:val="lightGray"/>
                <w:lang w:eastAsia="zh-CN"/>
              </w:rPr>
              <w:t>Seongho</w:t>
            </w:r>
            <w:proofErr w:type="spellEnd"/>
            <w:r w:rsidRPr="00F410AA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  <w:lang w:eastAsia="zh-CN"/>
              </w:rPr>
              <w:t>Byeon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Mahmoud Kamel, Liuming Lu, Shuang Fan, Li Quan, Binita Gupta, Rocco Di Taranto, Kerstin </w:t>
            </w:r>
            <w:proofErr w:type="spellStart"/>
            <w:r w:rsidRPr="00F410AA">
              <w:rPr>
                <w:szCs w:val="22"/>
                <w:highlight w:val="lightGray"/>
              </w:rPr>
              <w:t>Johnsson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Alfred Asterjadhi, </w:t>
            </w:r>
            <w:proofErr w:type="spellStart"/>
            <w:r w:rsidRPr="00F410AA">
              <w:rPr>
                <w:szCs w:val="22"/>
                <w:highlight w:val="lightGray"/>
              </w:rPr>
              <w:t>Yanchao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Xu, Shubhodeep Adhikari, </w:t>
            </w:r>
            <w:proofErr w:type="spellStart"/>
            <w:r w:rsidRPr="00F410AA">
              <w:rPr>
                <w:szCs w:val="22"/>
                <w:highlight w:val="lightGray"/>
              </w:rPr>
              <w:t>Mickael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Lorgeoux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Laurent Cariou, Hanqing Lou, Yuki Fujimori,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</w:t>
            </w:r>
            <w:r w:rsidRPr="00F410AA">
              <w:rPr>
                <w:rFonts w:hint="eastAsia"/>
                <w:highlight w:val="lightGray"/>
              </w:rPr>
              <w:t>Jiyang</w:t>
            </w:r>
            <w:r w:rsidRPr="00F410AA">
              <w:rPr>
                <w:highlight w:val="lightGray"/>
              </w:rPr>
              <w:t xml:space="preserve"> Bai, </w:t>
            </w:r>
            <w:proofErr w:type="spellStart"/>
            <w:r w:rsidRPr="00F410AA">
              <w:rPr>
                <w:highlight w:val="lightGray"/>
              </w:rPr>
              <w:t>Dongju</w:t>
            </w:r>
            <w:proofErr w:type="spellEnd"/>
            <w:r w:rsidRPr="00F410AA">
              <w:rPr>
                <w:highlight w:val="lightGray"/>
              </w:rPr>
              <w:t xml:space="preserve"> Cha, Si-Chan Noh, Leonardo Lanante</w:t>
            </w:r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Rubayet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Shafin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Aniruddh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Kabbinale</w:t>
            </w:r>
            <w:proofErr w:type="spellEnd"/>
            <w:r w:rsidRPr="005474D6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5474D6">
              <w:rPr>
                <w:szCs w:val="22"/>
                <w:highlight w:val="lightGray"/>
              </w:rPr>
              <w:t xml:space="preserve"> </w:t>
            </w:r>
            <w:proofErr w:type="spellStart"/>
            <w:r w:rsidRPr="005474D6">
              <w:rPr>
                <w:szCs w:val="22"/>
                <w:highlight w:val="lightGray"/>
              </w:rPr>
              <w:t>Youhan</w:t>
            </w:r>
            <w:proofErr w:type="spellEnd"/>
            <w:r w:rsidRPr="005474D6">
              <w:rPr>
                <w:szCs w:val="22"/>
                <w:highlight w:val="lightGray"/>
              </w:rPr>
              <w:t xml:space="preserve"> Kim</w:t>
            </w:r>
            <w:r w:rsidR="00403B32" w:rsidRPr="005573BB">
              <w:rPr>
                <w:szCs w:val="22"/>
                <w:highlight w:val="lightGray"/>
              </w:rPr>
              <w:t xml:space="preserve">, </w:t>
            </w:r>
            <w:proofErr w:type="spellStart"/>
            <w:r w:rsidR="00403B32" w:rsidRPr="005573BB">
              <w:rPr>
                <w:szCs w:val="22"/>
                <w:highlight w:val="lightGray"/>
              </w:rPr>
              <w:t>Takuhiro</w:t>
            </w:r>
            <w:proofErr w:type="spellEnd"/>
            <w:r w:rsidR="00403B32" w:rsidRPr="005573BB">
              <w:rPr>
                <w:szCs w:val="22"/>
                <w:highlight w:val="lightGray"/>
              </w:rPr>
              <w:t xml:space="preserve"> Sato</w:t>
            </w:r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Rubayet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Shafin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Nima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Namvar</w:t>
            </w:r>
            <w:proofErr w:type="spellEnd"/>
            <w:r w:rsidR="006E6888" w:rsidRPr="006E6888">
              <w:rPr>
                <w:szCs w:val="22"/>
                <w:highlight w:val="lightGray"/>
              </w:rPr>
              <w:t>, Ross Jian Yu</w:t>
            </w:r>
            <w:r w:rsidR="00651E09" w:rsidRPr="00651E09">
              <w:rPr>
                <w:szCs w:val="22"/>
                <w:highlight w:val="lightGray"/>
              </w:rPr>
              <w:t>, Abhishek Patil, Shawn Kim</w:t>
            </w:r>
            <w:r w:rsidR="007303BD"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="007303BD" w:rsidRPr="007303BD">
              <w:rPr>
                <w:szCs w:val="22"/>
                <w:highlight w:val="lightGray"/>
              </w:rPr>
              <w:t>Insun</w:t>
            </w:r>
            <w:proofErr w:type="spellEnd"/>
            <w:r w:rsidR="007303BD" w:rsidRPr="007303BD">
              <w:rPr>
                <w:szCs w:val="22"/>
                <w:highlight w:val="lightGray"/>
              </w:rPr>
              <w:t xml:space="preserve"> Jang</w:t>
            </w:r>
            <w:r w:rsidR="00BB2483" w:rsidRPr="00BB2483">
              <w:rPr>
                <w:szCs w:val="22"/>
                <w:highlight w:val="lightGray"/>
              </w:rPr>
              <w:t>, Pei Zhou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7F06B3" w:rsidRPr="007F06B3">
              <w:rPr>
                <w:szCs w:val="22"/>
                <w:highlight w:val="lightGray"/>
              </w:rPr>
              <w:t xml:space="preserve">, Yusuke </w:t>
            </w:r>
            <w:proofErr w:type="spellStart"/>
            <w:r w:rsidR="007F06B3" w:rsidRPr="007F06B3">
              <w:rPr>
                <w:szCs w:val="22"/>
                <w:highlight w:val="lightGray"/>
              </w:rPr>
              <w:t>Asai</w:t>
            </w:r>
            <w:proofErr w:type="spellEnd"/>
            <w:r w:rsidR="001F75B8" w:rsidRPr="001F75B8">
              <w:rPr>
                <w:szCs w:val="22"/>
                <w:highlight w:val="lightGray"/>
              </w:rPr>
              <w:t>, Yue Zhao</w:t>
            </w:r>
            <w:r w:rsidR="00E02A74" w:rsidRPr="00E02A74">
              <w:rPr>
                <w:szCs w:val="22"/>
                <w:highlight w:val="lightGray"/>
              </w:rPr>
              <w:t xml:space="preserve">, </w:t>
            </w:r>
            <w:proofErr w:type="spellStart"/>
            <w:r w:rsidR="00E02A74" w:rsidRPr="00E02A74">
              <w:rPr>
                <w:szCs w:val="22"/>
                <w:highlight w:val="lightGray"/>
              </w:rPr>
              <w:t>Sungjin</w:t>
            </w:r>
            <w:proofErr w:type="spellEnd"/>
            <w:r w:rsidR="00E02A74" w:rsidRPr="00E02A74">
              <w:rPr>
                <w:szCs w:val="22"/>
                <w:highlight w:val="lightGray"/>
              </w:rPr>
              <w:t xml:space="preserve"> Park</w:t>
            </w:r>
            <w:r w:rsidR="00EA5BD3" w:rsidRPr="00EA5BD3">
              <w:rPr>
                <w:szCs w:val="22"/>
                <w:highlight w:val="lightGray"/>
              </w:rPr>
              <w:t xml:space="preserve">, </w:t>
            </w:r>
            <w:proofErr w:type="spellStart"/>
            <w:r w:rsidR="00EA5BD3" w:rsidRPr="00EA5BD3">
              <w:rPr>
                <w:szCs w:val="22"/>
                <w:highlight w:val="lightGray"/>
              </w:rPr>
              <w:t>Minyoung</w:t>
            </w:r>
            <w:proofErr w:type="spellEnd"/>
            <w:r w:rsidR="00EA5BD3" w:rsidRPr="00EA5BD3">
              <w:rPr>
                <w:szCs w:val="22"/>
                <w:highlight w:val="lightGray"/>
              </w:rPr>
              <w:t xml:space="preserve"> Park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71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Enhanced Channel Access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Dmitry </w:t>
            </w:r>
            <w:proofErr w:type="spellStart"/>
            <w:r w:rsidRPr="00F410AA">
              <w:rPr>
                <w:szCs w:val="22"/>
                <w:highlight w:val="lightGray"/>
              </w:rPr>
              <w:t>Akhmetov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Jason Yuchen Guo, </w:t>
            </w:r>
            <w:proofErr w:type="spellStart"/>
            <w:r w:rsidRPr="00F410AA">
              <w:rPr>
                <w:szCs w:val="22"/>
                <w:highlight w:val="lightGray"/>
              </w:rPr>
              <w:t>Yunbo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Li, </w:t>
            </w:r>
            <w:proofErr w:type="spellStart"/>
            <w:r w:rsidRPr="00F410AA">
              <w:rPr>
                <w:color w:val="00B0F0"/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color w:val="00B0F0"/>
                <w:szCs w:val="22"/>
                <w:highlight w:val="lightGray"/>
              </w:rPr>
              <w:t xml:space="preserve"> Nayak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t>Jerome Gu,</w:t>
            </w:r>
            <w:r w:rsidRPr="00F410AA">
              <w:rPr>
                <w:rFonts w:ascii="Malgun Gothic" w:eastAsia="Malgun Gothic" w:hAnsi="Malgun Gothic" w:hint="eastAsia"/>
                <w:color w:val="222222"/>
                <w:szCs w:val="22"/>
                <w:highlight w:val="lightGray"/>
                <w:shd w:val="clear" w:color="auto" w:fill="FFFFFF"/>
              </w:rPr>
              <w:t xml:space="preserve"> </w:t>
            </w:r>
            <w:proofErr w:type="spellStart"/>
            <w:r w:rsidRPr="00F410AA">
              <w:rPr>
                <w:rFonts w:hint="eastAsia"/>
                <w:szCs w:val="22"/>
                <w:highlight w:val="lightGray"/>
              </w:rPr>
              <w:t>Mingyu</w:t>
            </w:r>
            <w:proofErr w:type="spellEnd"/>
            <w:r w:rsidRPr="00F410AA">
              <w:rPr>
                <w:rFonts w:hint="eastAsia"/>
                <w:szCs w:val="22"/>
                <w:highlight w:val="lightGray"/>
              </w:rPr>
              <w:t xml:space="preserve"> LEE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szCs w:val="22"/>
                <w:highlight w:val="lightGray"/>
              </w:rPr>
              <w:t xml:space="preserve"> John </w:t>
            </w:r>
            <w:proofErr w:type="spellStart"/>
            <w:r w:rsidRPr="00F410AA">
              <w:rPr>
                <w:szCs w:val="22"/>
                <w:highlight w:val="lightGray"/>
              </w:rPr>
              <w:t>Wullert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rFonts w:hint="eastAsia"/>
                <w:szCs w:val="22"/>
                <w:highlight w:val="lightGray"/>
              </w:rPr>
              <w:t xml:space="preserve">Reza </w:t>
            </w:r>
            <w:proofErr w:type="spellStart"/>
            <w:r w:rsidRPr="00F410AA">
              <w:rPr>
                <w:rFonts w:hint="eastAsia"/>
                <w:szCs w:val="22"/>
                <w:highlight w:val="lightGray"/>
              </w:rPr>
              <w:t>Hedayat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Kiseon </w:t>
            </w:r>
            <w:r w:rsidRPr="00F410AA">
              <w:rPr>
                <w:rFonts w:hint="eastAsia"/>
                <w:szCs w:val="22"/>
                <w:highlight w:val="lightGray"/>
              </w:rPr>
              <w:t>Ryu</w:t>
            </w:r>
            <w:r w:rsidRPr="00F410AA">
              <w:rPr>
                <w:szCs w:val="22"/>
                <w:highlight w:val="lightGray"/>
              </w:rPr>
              <w:t xml:space="preserve">, Yonggang Fang, </w:t>
            </w:r>
            <w:r w:rsidRPr="00F410AA">
              <w:rPr>
                <w:rFonts w:hint="eastAsia"/>
                <w:szCs w:val="22"/>
                <w:highlight w:val="lightGray"/>
              </w:rPr>
              <w:t>Yue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 xml:space="preserve"> Qi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, Atsushi Shirakawa, </w:t>
            </w:r>
            <w:r w:rsidRPr="00F410AA">
              <w:rPr>
                <w:szCs w:val="22"/>
                <w:highlight w:val="lightGray"/>
              </w:rPr>
              <w:t xml:space="preserve">Akira Kishida, Patrice </w:t>
            </w:r>
            <w:proofErr w:type="spellStart"/>
            <w:r w:rsidRPr="00F410AA">
              <w:rPr>
                <w:szCs w:val="22"/>
                <w:highlight w:val="lightGray"/>
              </w:rPr>
              <w:t>Nezou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Qisheng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Huang, </w:t>
            </w:r>
            <w:proofErr w:type="spellStart"/>
            <w:r w:rsidRPr="00F410AA">
              <w:rPr>
                <w:szCs w:val="22"/>
                <w:highlight w:val="lightGray"/>
              </w:rPr>
              <w:t>Zisheng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Wang, Charlie Pettersson, Hang Yang, Alfred Asterjadhi, </w:t>
            </w:r>
            <w:proofErr w:type="spellStart"/>
            <w:r w:rsidRPr="00F410AA">
              <w:rPr>
                <w:szCs w:val="22"/>
                <w:highlight w:val="lightGray"/>
              </w:rPr>
              <w:t>Subir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Das, </w:t>
            </w: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Nayak, Jason Yuchen Guo, </w:t>
            </w:r>
            <w:proofErr w:type="spellStart"/>
            <w:r w:rsidRPr="00F410AA">
              <w:rPr>
                <w:szCs w:val="22"/>
                <w:highlight w:val="lightGray"/>
              </w:rPr>
              <w:t>Yunbo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Li, Binita Gupta, </w:t>
            </w:r>
            <w:proofErr w:type="spellStart"/>
            <w:r w:rsidRPr="00F410AA">
              <w:rPr>
                <w:szCs w:val="22"/>
                <w:highlight w:val="lightGray"/>
              </w:rPr>
              <w:t>Massinissa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Lalam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Mohamed </w:t>
            </w:r>
            <w:proofErr w:type="spellStart"/>
            <w:r w:rsidRPr="00F410AA">
              <w:rPr>
                <w:szCs w:val="22"/>
                <w:highlight w:val="lightGray"/>
              </w:rPr>
              <w:t>Abouelseoud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Kiseon </w:t>
            </w:r>
            <w:r w:rsidRPr="00F410AA">
              <w:rPr>
                <w:rFonts w:hint="eastAsia"/>
                <w:szCs w:val="22"/>
                <w:highlight w:val="lightGray"/>
              </w:rPr>
              <w:t>Ryu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Insun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Jang, Ming Gan, Pei Zhou,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</w:t>
            </w:r>
            <w:r w:rsidRPr="00F410AA">
              <w:rPr>
                <w:rFonts w:hint="eastAsia"/>
                <w:highlight w:val="lightGray"/>
              </w:rPr>
              <w:t>Jiyang</w:t>
            </w:r>
            <w:r w:rsidRPr="00F410AA">
              <w:rPr>
                <w:highlight w:val="lightGray"/>
              </w:rPr>
              <w:t xml:space="preserve"> Bai, Shawn Kim</w:t>
            </w:r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rFonts w:hint="eastAsia"/>
                <w:highlight w:val="lightGray"/>
              </w:rPr>
              <w:t>Jeongki</w:t>
            </w:r>
            <w:r w:rsidRPr="00F410AA">
              <w:rPr>
                <w:highlight w:val="lightGray"/>
              </w:rPr>
              <w:t xml:space="preserve"> Kim, Stephane BARON, Giovanni Chisci, Dibakar Das</w:t>
            </w:r>
            <w:r w:rsidRPr="00F410AA">
              <w:rPr>
                <w:szCs w:val="22"/>
                <w:highlight w:val="lightGray"/>
              </w:rPr>
              <w:t xml:space="preserve">, Yue Qi, </w:t>
            </w: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Nayak, Sigurd Schelstraete</w:t>
            </w:r>
            <w:r>
              <w:rPr>
                <w:szCs w:val="22"/>
                <w:highlight w:val="lightGray"/>
              </w:rPr>
              <w:t>,</w:t>
            </w:r>
            <w:r>
              <w:t xml:space="preserve"> </w:t>
            </w:r>
            <w:r w:rsidRPr="00383463">
              <w:rPr>
                <w:szCs w:val="22"/>
                <w:highlight w:val="lightGray"/>
              </w:rPr>
              <w:t>Muhammad Kumail Haide</w:t>
            </w:r>
            <w:r w:rsidRPr="00564684">
              <w:rPr>
                <w:szCs w:val="22"/>
                <w:highlight w:val="lightGray"/>
              </w:rPr>
              <w:t xml:space="preserve">r, Kosuke </w:t>
            </w:r>
            <w:proofErr w:type="spellStart"/>
            <w:r w:rsidRPr="00564684">
              <w:rPr>
                <w:szCs w:val="22"/>
                <w:highlight w:val="lightGray"/>
              </w:rPr>
              <w:t>Ai</w:t>
            </w:r>
            <w:r w:rsidRPr="00E42C8B">
              <w:rPr>
                <w:szCs w:val="22"/>
                <w:highlight w:val="lightGray"/>
              </w:rPr>
              <w:t>o</w:t>
            </w:r>
            <w:proofErr w:type="spellEnd"/>
            <w:r w:rsidR="00E42C8B" w:rsidRPr="00E42C8B">
              <w:rPr>
                <w:szCs w:val="22"/>
                <w:highlight w:val="lightGray"/>
              </w:rPr>
              <w:t xml:space="preserve">, </w:t>
            </w:r>
            <w:proofErr w:type="spellStart"/>
            <w:r w:rsidR="00E42C8B" w:rsidRPr="00E42C8B">
              <w:rPr>
                <w:szCs w:val="22"/>
                <w:highlight w:val="lightGray"/>
              </w:rPr>
              <w:t>Zhanjing</w:t>
            </w:r>
            <w:proofErr w:type="spellEnd"/>
            <w:r w:rsidR="00E42C8B" w:rsidRPr="00E42C8B">
              <w:rPr>
                <w:szCs w:val="22"/>
                <w:highlight w:val="lightGray"/>
              </w:rPr>
              <w:t xml:space="preserve"> Bao</w:t>
            </w:r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Rubayet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Shafin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Nima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Namvar</w:t>
            </w:r>
            <w:proofErr w:type="spellEnd"/>
            <w:r w:rsidR="006E6888" w:rsidRPr="006E6888">
              <w:rPr>
                <w:szCs w:val="22"/>
                <w:highlight w:val="lightGray"/>
              </w:rPr>
              <w:t>, Ross Jian Yu</w:t>
            </w:r>
            <w:r w:rsidR="00C34FDA" w:rsidRPr="00C34FDA">
              <w:rPr>
                <w:szCs w:val="22"/>
                <w:highlight w:val="lightGray"/>
              </w:rPr>
              <w:t>, Sang Kim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1F75B8" w:rsidRPr="001F75B8">
              <w:rPr>
                <w:szCs w:val="22"/>
                <w:highlight w:val="lightGray"/>
              </w:rPr>
              <w:t>, Yue Zhao</w:t>
            </w:r>
            <w:r w:rsidR="00EA5BD3" w:rsidRPr="00EA5BD3">
              <w:rPr>
                <w:szCs w:val="22"/>
                <w:highlight w:val="lightGray"/>
              </w:rPr>
              <w:t xml:space="preserve">, Daniel </w:t>
            </w:r>
            <w:proofErr w:type="spellStart"/>
            <w:r w:rsidR="00EA5BD3" w:rsidRPr="00EA5BD3">
              <w:rPr>
                <w:szCs w:val="22"/>
                <w:highlight w:val="lightGray"/>
              </w:rPr>
              <w:t>Verenzuela</w:t>
            </w:r>
            <w:proofErr w:type="spellEnd"/>
            <w:r w:rsidR="00EA5BD3" w:rsidRPr="00EA5BD3">
              <w:rPr>
                <w:szCs w:val="22"/>
                <w:highlight w:val="lightGray"/>
              </w:rPr>
              <w:t xml:space="preserve">, </w:t>
            </w:r>
            <w:proofErr w:type="spellStart"/>
            <w:r w:rsidR="00EA5BD3" w:rsidRPr="00EA5BD3">
              <w:rPr>
                <w:szCs w:val="22"/>
                <w:highlight w:val="lightGray"/>
              </w:rPr>
              <w:t>Minyoung</w:t>
            </w:r>
            <w:proofErr w:type="spellEnd"/>
            <w:r w:rsidR="00EA5BD3" w:rsidRPr="00EA5BD3">
              <w:rPr>
                <w:szCs w:val="22"/>
                <w:highlight w:val="lightGray"/>
              </w:rPr>
              <w:t xml:space="preserve"> Park</w:t>
            </w:r>
            <w:r w:rsidR="00A61867" w:rsidRPr="00A61867">
              <w:rPr>
                <w:szCs w:val="22"/>
                <w:highlight w:val="lightGray"/>
              </w:rPr>
              <w:t>, Xiaofei Wang</w:t>
            </w:r>
            <w:r w:rsidR="00A61867" w:rsidRPr="00A61867">
              <w:rPr>
                <w:szCs w:val="22"/>
                <w:highlight w:val="lightGray"/>
              </w:rPr>
              <w:t>, Aditi Singh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P2P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color w:val="0070C0"/>
                <w:szCs w:val="22"/>
                <w:highlight w:val="lightGray"/>
                <w:lang w:eastAsia="zh-CN"/>
              </w:rPr>
              <w:t>Iñaki Val Beitia,</w:t>
            </w:r>
            <w:r w:rsidRPr="00F410AA">
              <w:rPr>
                <w:rFonts w:hint="eastAsia"/>
                <w:color w:val="0070C0"/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rFonts w:hint="eastAsia"/>
                <w:color w:val="0070C0"/>
                <w:szCs w:val="22"/>
                <w:highlight w:val="lightGray"/>
                <w:lang w:eastAsia="zh-CN"/>
              </w:rPr>
              <w:t>Guo</w:t>
            </w:r>
            <w:r w:rsidRPr="00F410AA">
              <w:rPr>
                <w:color w:val="0070C0"/>
                <w:szCs w:val="22"/>
                <w:highlight w:val="lightGray"/>
              </w:rPr>
              <w:t>gang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Huang,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Sanket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Kalamkar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Rubayet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Shafin</w:t>
            </w:r>
            <w:proofErr w:type="spellEnd"/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proofErr w:type="spellStart"/>
            <w:r w:rsidRPr="00F410AA">
              <w:rPr>
                <w:rFonts w:hint="eastAsia"/>
                <w:szCs w:val="22"/>
                <w:highlight w:val="lightGray"/>
              </w:rPr>
              <w:t>Yingqiao</w:t>
            </w:r>
            <w:proofErr w:type="spellEnd"/>
            <w:r w:rsidRPr="00F410AA">
              <w:rPr>
                <w:rFonts w:hint="eastAsia"/>
                <w:szCs w:val="22"/>
                <w:highlight w:val="lightGray"/>
              </w:rPr>
              <w:t xml:space="preserve"> Quan</w:t>
            </w:r>
            <w:r w:rsidRPr="00F410AA">
              <w:rPr>
                <w:szCs w:val="22"/>
                <w:highlight w:val="lightGray"/>
              </w:rPr>
              <w:t xml:space="preserve"> Pascal </w:t>
            </w:r>
            <w:proofErr w:type="spellStart"/>
            <w:r w:rsidRPr="00F410AA">
              <w:rPr>
                <w:szCs w:val="22"/>
                <w:highlight w:val="lightGray"/>
              </w:rPr>
              <w:t>Viger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Alfred Asterjadhi, Abhishek Patil, </w:t>
            </w:r>
            <w:proofErr w:type="spellStart"/>
            <w:r w:rsidRPr="00F410AA">
              <w:rPr>
                <w:szCs w:val="22"/>
                <w:highlight w:val="lightGray"/>
              </w:rPr>
              <w:t>Inaki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Val Beitia, </w:t>
            </w:r>
            <w:proofErr w:type="spellStart"/>
            <w:r w:rsidRPr="00F410AA">
              <w:rPr>
                <w:szCs w:val="22"/>
                <w:highlight w:val="lightGray"/>
              </w:rPr>
              <w:t>Serhat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Erkucuk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Brian Hart, </w:t>
            </w:r>
            <w:proofErr w:type="spellStart"/>
            <w:r w:rsidRPr="00F410AA">
              <w:rPr>
                <w:szCs w:val="22"/>
                <w:highlight w:val="lightGray"/>
              </w:rPr>
              <w:t>Insun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Jang, Ming Gan, Pei Zhou,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</w:t>
            </w:r>
            <w:proofErr w:type="spellStart"/>
            <w:r w:rsidRPr="00F410AA">
              <w:rPr>
                <w:szCs w:val="22"/>
                <w:highlight w:val="lightGray"/>
              </w:rPr>
              <w:t>Dibakar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Das, Yue Qi, Binita Gupta, </w:t>
            </w: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Nayak, </w:t>
            </w:r>
            <w:r w:rsidRPr="00F410AA">
              <w:rPr>
                <w:rFonts w:hint="eastAsia"/>
                <w:highlight w:val="lightGray"/>
              </w:rPr>
              <w:t>Jiyang Bai</w:t>
            </w:r>
            <w:r>
              <w:rPr>
                <w:szCs w:val="22"/>
                <w:highlight w:val="lightGray"/>
              </w:rPr>
              <w:t>,</w:t>
            </w:r>
            <w:r>
              <w:t xml:space="preserve"> </w:t>
            </w:r>
            <w:r w:rsidRPr="00383463">
              <w:rPr>
                <w:szCs w:val="22"/>
                <w:highlight w:val="lightGray"/>
              </w:rPr>
              <w:t>Muhammad Kumail Haider</w:t>
            </w:r>
            <w:r w:rsidR="00602CD8"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EA5BD3" w:rsidRPr="00EA5BD3">
              <w:rPr>
                <w:szCs w:val="22"/>
                <w:highlight w:val="lightGray"/>
              </w:rPr>
              <w:t xml:space="preserve">, Daniel </w:t>
            </w:r>
            <w:proofErr w:type="spellStart"/>
            <w:r w:rsidR="00EA5BD3" w:rsidRPr="00EA5BD3">
              <w:rPr>
                <w:szCs w:val="22"/>
                <w:highlight w:val="lightGray"/>
              </w:rPr>
              <w:t>Verenzuela</w:t>
            </w:r>
            <w:proofErr w:type="spellEnd"/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Relay operation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proofErr w:type="spellStart"/>
            <w:r w:rsidRPr="00F410AA">
              <w:rPr>
                <w:szCs w:val="22"/>
                <w:highlight w:val="lightGray"/>
              </w:rPr>
              <w:t>Guogang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Huang, </w:t>
            </w:r>
            <w:proofErr w:type="spellStart"/>
            <w:r w:rsidRPr="00F410AA">
              <w:rPr>
                <w:color w:val="00B0F0"/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color w:val="00B0F0"/>
                <w:szCs w:val="22"/>
                <w:highlight w:val="lightGray"/>
              </w:rPr>
              <w:t xml:space="preserve"> Nayak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Pei Zhou, Akira Kishida, Alfred Asterjadhi, Serhat </w:t>
            </w:r>
            <w:proofErr w:type="spellStart"/>
            <w:r w:rsidRPr="00F410AA">
              <w:rPr>
                <w:szCs w:val="22"/>
                <w:highlight w:val="lightGray"/>
              </w:rPr>
              <w:t>Erkucuk</w:t>
            </w:r>
            <w:proofErr w:type="spellEnd"/>
            <w:r w:rsidRPr="00F410AA">
              <w:rPr>
                <w:szCs w:val="22"/>
                <w:highlight w:val="lightGray"/>
              </w:rPr>
              <w:t>, Ming Gan</w:t>
            </w:r>
            <w:r w:rsidRPr="00F410AA">
              <w:rPr>
                <w:highlight w:val="lightGray"/>
              </w:rPr>
              <w:t xml:space="preserve">, </w:t>
            </w:r>
            <w:proofErr w:type="spellStart"/>
            <w:r w:rsidRPr="00F410AA">
              <w:rPr>
                <w:highlight w:val="lightGray"/>
              </w:rPr>
              <w:t>Yuxin</w:t>
            </w:r>
            <w:proofErr w:type="spellEnd"/>
            <w:r w:rsidRPr="00F410AA">
              <w:rPr>
                <w:highlight w:val="lightGray"/>
              </w:rPr>
              <w:t xml:space="preserve"> Lu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</w:t>
            </w:r>
            <w:proofErr w:type="spellStart"/>
            <w:r w:rsidRPr="00F410AA">
              <w:rPr>
                <w:szCs w:val="22"/>
                <w:highlight w:val="lightGray"/>
              </w:rPr>
              <w:t>Dibakar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Das, Yue Qi</w:t>
            </w:r>
            <w:r w:rsidRPr="00564684">
              <w:rPr>
                <w:szCs w:val="22"/>
                <w:highlight w:val="lightGray"/>
              </w:rPr>
              <w:t xml:space="preserve">, Kosuke </w:t>
            </w:r>
            <w:proofErr w:type="spellStart"/>
            <w:r w:rsidRPr="00564684">
              <w:rPr>
                <w:szCs w:val="22"/>
                <w:highlight w:val="lightGray"/>
              </w:rPr>
              <w:t>Aio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Rubayet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Shafin</w:t>
            </w:r>
            <w:proofErr w:type="spellEnd"/>
            <w:r w:rsidR="006E6888" w:rsidRPr="006E6888">
              <w:rPr>
                <w:szCs w:val="22"/>
                <w:highlight w:val="lightGray"/>
              </w:rPr>
              <w:t>, Ross Jian Yu</w:t>
            </w:r>
            <w:r w:rsidR="00651E09" w:rsidRPr="00651E09">
              <w:rPr>
                <w:szCs w:val="22"/>
                <w:highlight w:val="lightGray"/>
              </w:rPr>
              <w:t>, Shawn Kim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992E5E" w:rsidRPr="00992E5E">
              <w:rPr>
                <w:szCs w:val="22"/>
                <w:highlight w:val="lightGray"/>
              </w:rPr>
              <w:t xml:space="preserve">, </w:t>
            </w:r>
            <w:r w:rsidR="00992E5E" w:rsidRPr="00992E5E">
              <w:rPr>
                <w:szCs w:val="22"/>
                <w:highlight w:val="lightGray"/>
              </w:rPr>
              <w:lastRenderedPageBreak/>
              <w:t>Xuwen Zhao</w:t>
            </w:r>
            <w:r w:rsidR="00A61867" w:rsidRPr="00A61867">
              <w:rPr>
                <w:szCs w:val="22"/>
                <w:highlight w:val="lightGray"/>
              </w:rPr>
              <w:t>, Mahmoud Kamel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rFonts w:hint="eastAsia"/>
                <w:szCs w:val="22"/>
                <w:highlight w:val="lightGray"/>
              </w:rPr>
              <w:t>Preemption</w:t>
            </w:r>
          </w:p>
        </w:tc>
        <w:tc>
          <w:tcPr>
            <w:tcW w:w="1484" w:type="dxa"/>
          </w:tcPr>
          <w:p w:rsidR="00E4277C" w:rsidRPr="00F410AA" w:rsidRDefault="00EA6C2E" w:rsidP="00E4277C">
            <w:pPr>
              <w:rPr>
                <w:szCs w:val="22"/>
                <w:highlight w:val="lightGray"/>
              </w:rPr>
            </w:pPr>
            <w:r w:rsidRPr="00EA6C2E">
              <w:rPr>
                <w:color w:val="00B0F0"/>
                <w:szCs w:val="22"/>
                <w:highlight w:val="lightGray"/>
              </w:rPr>
              <w:t xml:space="preserve">Mohamed </w:t>
            </w:r>
            <w:proofErr w:type="spellStart"/>
            <w:r w:rsidRPr="00EA6C2E">
              <w:rPr>
                <w:color w:val="00B0F0"/>
                <w:szCs w:val="22"/>
                <w:highlight w:val="lightGray"/>
              </w:rPr>
              <w:t>Abouelseoud</w:t>
            </w:r>
            <w:proofErr w:type="spellEnd"/>
            <w:r w:rsidRPr="00EA6C2E">
              <w:rPr>
                <w:szCs w:val="22"/>
                <w:highlight w:val="lightGray"/>
              </w:rPr>
              <w:t>,</w:t>
            </w:r>
            <w:r>
              <w:rPr>
                <w:szCs w:val="22"/>
              </w:rPr>
              <w:t xml:space="preserve"> </w:t>
            </w:r>
            <w:r w:rsidRPr="00EA6C2E">
              <w:rPr>
                <w:szCs w:val="22"/>
                <w:highlight w:val="lightGray"/>
              </w:rPr>
              <w:t xml:space="preserve"> </w:t>
            </w:r>
            <w:proofErr w:type="spellStart"/>
            <w:r w:rsidR="00E4277C" w:rsidRPr="00F410AA">
              <w:rPr>
                <w:szCs w:val="22"/>
                <w:highlight w:val="lightGray"/>
              </w:rPr>
              <w:t>Insun</w:t>
            </w:r>
            <w:proofErr w:type="spellEnd"/>
            <w:r w:rsidR="00E4277C" w:rsidRPr="00F410AA">
              <w:rPr>
                <w:szCs w:val="22"/>
                <w:highlight w:val="lightGray"/>
              </w:rPr>
              <w:t xml:space="preserve"> Jang, </w:t>
            </w:r>
            <w:proofErr w:type="spellStart"/>
            <w:r w:rsidR="00E4277C" w:rsidRPr="00F410AA">
              <w:rPr>
                <w:szCs w:val="22"/>
                <w:highlight w:val="lightGray"/>
              </w:rPr>
              <w:t>Yunbo</w:t>
            </w:r>
            <w:proofErr w:type="spellEnd"/>
            <w:r w:rsidR="00E4277C" w:rsidRPr="00F410AA">
              <w:rPr>
                <w:szCs w:val="22"/>
                <w:highlight w:val="lightGray"/>
              </w:rPr>
              <w:t xml:space="preserve"> Li, </w:t>
            </w:r>
            <w:r w:rsidR="00E4277C" w:rsidRPr="004F2962">
              <w:rPr>
                <w:color w:val="00B0F0"/>
                <w:szCs w:val="22"/>
                <w:highlight w:val="lightGray"/>
              </w:rPr>
              <w:t>Yuxin Lu</w:t>
            </w:r>
            <w:r w:rsidR="00E4277C">
              <w:rPr>
                <w:szCs w:val="22"/>
                <w:highlight w:val="lightGray"/>
              </w:rPr>
              <w:t xml:space="preserve">, </w:t>
            </w:r>
            <w:r w:rsidR="00E4277C" w:rsidRPr="00F410AA">
              <w:rPr>
                <w:color w:val="00B0F0"/>
                <w:szCs w:val="22"/>
                <w:highlight w:val="lightGray"/>
              </w:rPr>
              <w:t>Yue Qi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Yonggang Fang, </w:t>
            </w:r>
            <w:r w:rsidRPr="00F410AA">
              <w:rPr>
                <w:rFonts w:hint="eastAsia"/>
                <w:szCs w:val="22"/>
                <w:highlight w:val="lightGray"/>
              </w:rPr>
              <w:t>Yue Qi</w:t>
            </w:r>
            <w:r w:rsidRPr="00F410AA">
              <w:rPr>
                <w:szCs w:val="22"/>
                <w:highlight w:val="lightGray"/>
              </w:rPr>
              <w:t xml:space="preserve">, Akira Kishida, </w:t>
            </w:r>
            <w:proofErr w:type="spellStart"/>
            <w:r w:rsidRPr="00F410AA">
              <w:rPr>
                <w:szCs w:val="22"/>
                <w:highlight w:val="lightGray"/>
              </w:rPr>
              <w:t>Jaheon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Gu, Bo Cao, Leif </w:t>
            </w:r>
            <w:proofErr w:type="spellStart"/>
            <w:r w:rsidRPr="00F410AA">
              <w:rPr>
                <w:szCs w:val="22"/>
                <w:highlight w:val="lightGray"/>
              </w:rPr>
              <w:t>Wilhelmsson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Okan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Mutgan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Tong </w:t>
            </w:r>
            <w:proofErr w:type="spellStart"/>
            <w:r w:rsidRPr="00F410AA">
              <w:rPr>
                <w:szCs w:val="22"/>
                <w:highlight w:val="lightGray"/>
              </w:rPr>
              <w:t>Bian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Hang Yang, Alfred Asterjadhi, John Wullert, Yurong Qian, Yunbo Li, Binita Gupta, Si-Chan Noh, Mohamed </w:t>
            </w:r>
            <w:proofErr w:type="spellStart"/>
            <w:r w:rsidRPr="00F410AA">
              <w:rPr>
                <w:szCs w:val="22"/>
                <w:highlight w:val="lightGray"/>
              </w:rPr>
              <w:t>Abouelseoud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Jinho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Choi</w:t>
            </w:r>
            <w:r w:rsidRPr="00F410AA">
              <w:rPr>
                <w:highlight w:val="lightGray"/>
              </w:rPr>
              <w:t xml:space="preserve">, </w:t>
            </w:r>
            <w:proofErr w:type="spellStart"/>
            <w:r w:rsidRPr="00F410AA">
              <w:rPr>
                <w:highlight w:val="lightGray"/>
              </w:rPr>
              <w:t>Yuxin</w:t>
            </w:r>
            <w:proofErr w:type="spellEnd"/>
            <w:r w:rsidRPr="00F410AA">
              <w:rPr>
                <w:highlight w:val="lightGray"/>
              </w:rPr>
              <w:t xml:space="preserve"> Lu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Haorui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Yang,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Serhat Erkucuk, Jiayi Zhang, Giovanni Chisci, Jerome Gu, Gaius Yao Huang Wee, </w:t>
            </w:r>
            <w:proofErr w:type="spellStart"/>
            <w:r w:rsidRPr="00F410AA">
              <w:rPr>
                <w:szCs w:val="22"/>
                <w:highlight w:val="lightGray"/>
              </w:rPr>
              <w:t>Qinglai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Liu, Yue Qi, Behnam </w:t>
            </w:r>
            <w:proofErr w:type="spellStart"/>
            <w:r w:rsidRPr="00F410AA">
              <w:rPr>
                <w:szCs w:val="22"/>
                <w:highlight w:val="lightGray"/>
              </w:rPr>
              <w:t>Dezfouli</w:t>
            </w:r>
            <w:proofErr w:type="spellEnd"/>
            <w:r w:rsidRPr="00F410AA">
              <w:rPr>
                <w:szCs w:val="22"/>
                <w:highlight w:val="lightGray"/>
              </w:rPr>
              <w:t>, Shuang Fan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 Xiangxin Gu</w:t>
            </w:r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Rubayet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Shafin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Nima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Namvar</w:t>
            </w:r>
            <w:proofErr w:type="spellEnd"/>
            <w:r w:rsidR="006E6888" w:rsidRPr="006E6888">
              <w:rPr>
                <w:szCs w:val="22"/>
                <w:highlight w:val="lightGray"/>
              </w:rPr>
              <w:t>, Ross Jian Yu</w:t>
            </w:r>
            <w:r w:rsidR="00651E09" w:rsidRPr="00651E09">
              <w:rPr>
                <w:szCs w:val="22"/>
                <w:highlight w:val="lightGray"/>
              </w:rPr>
              <w:t>, Shawn Kim</w:t>
            </w:r>
            <w:r w:rsidR="00BB2483" w:rsidRPr="00BB2483">
              <w:rPr>
                <w:szCs w:val="22"/>
                <w:highlight w:val="lightGray"/>
              </w:rPr>
              <w:t>, Pei Zhou</w:t>
            </w:r>
            <w:r w:rsidR="00C34FDA" w:rsidRPr="00C34FDA">
              <w:rPr>
                <w:szCs w:val="22"/>
                <w:highlight w:val="lightGray"/>
              </w:rPr>
              <w:t>, Sang Kim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1F75B8" w:rsidRPr="001F75B8">
              <w:rPr>
                <w:szCs w:val="22"/>
                <w:highlight w:val="lightGray"/>
              </w:rPr>
              <w:t xml:space="preserve">, Hank </w:t>
            </w:r>
            <w:proofErr w:type="spellStart"/>
            <w:r w:rsidR="001F75B8" w:rsidRPr="001F75B8">
              <w:rPr>
                <w:szCs w:val="22"/>
                <w:highlight w:val="lightGray"/>
              </w:rPr>
              <w:t>Hyeonjun</w:t>
            </w:r>
            <w:proofErr w:type="spellEnd"/>
            <w:r w:rsidR="001F75B8" w:rsidRPr="001F75B8">
              <w:rPr>
                <w:szCs w:val="22"/>
                <w:highlight w:val="lightGray"/>
              </w:rPr>
              <w:t xml:space="preserve"> Sung</w:t>
            </w:r>
            <w:r w:rsidR="00C336BF" w:rsidRPr="00C336BF">
              <w:rPr>
                <w:szCs w:val="22"/>
                <w:highlight w:val="lightGray"/>
              </w:rPr>
              <w:t>, Yue Zhao</w:t>
            </w:r>
            <w:r w:rsidR="00E02A74" w:rsidRPr="00E02A74">
              <w:rPr>
                <w:szCs w:val="22"/>
                <w:highlight w:val="lightGray"/>
              </w:rPr>
              <w:t xml:space="preserve">, </w:t>
            </w:r>
            <w:proofErr w:type="spellStart"/>
            <w:r w:rsidR="00E02A74" w:rsidRPr="00E02A74">
              <w:rPr>
                <w:szCs w:val="22"/>
                <w:highlight w:val="lightGray"/>
              </w:rPr>
              <w:t>Sungjin</w:t>
            </w:r>
            <w:proofErr w:type="spellEnd"/>
            <w:r w:rsidR="00E02A74" w:rsidRPr="00E02A74">
              <w:rPr>
                <w:szCs w:val="22"/>
                <w:highlight w:val="lightGray"/>
              </w:rPr>
              <w:t xml:space="preserve"> Park</w:t>
            </w:r>
            <w:r w:rsidR="00EA5BD3" w:rsidRPr="00EA5BD3">
              <w:rPr>
                <w:szCs w:val="22"/>
                <w:highlight w:val="lightGray"/>
              </w:rPr>
              <w:t xml:space="preserve">, </w:t>
            </w:r>
            <w:proofErr w:type="spellStart"/>
            <w:r w:rsidR="00EA5BD3" w:rsidRPr="00EA5BD3">
              <w:rPr>
                <w:szCs w:val="22"/>
                <w:highlight w:val="lightGray"/>
              </w:rPr>
              <w:t>Minyoung</w:t>
            </w:r>
            <w:proofErr w:type="spellEnd"/>
            <w:r w:rsidR="00EA5BD3" w:rsidRPr="00EA5BD3">
              <w:rPr>
                <w:szCs w:val="22"/>
                <w:highlight w:val="lightGray"/>
              </w:rPr>
              <w:t xml:space="preserve"> Park</w:t>
            </w:r>
            <w:r w:rsidR="00A61867">
              <w:t xml:space="preserve"> </w:t>
            </w:r>
            <w:r w:rsidR="00A61867" w:rsidRPr="00A61867">
              <w:rPr>
                <w:szCs w:val="22"/>
                <w:highlight w:val="lightGray"/>
              </w:rPr>
              <w:t>, Mahmoud Kamel</w:t>
            </w:r>
            <w:r w:rsidR="00A61867" w:rsidRPr="00A61867">
              <w:rPr>
                <w:szCs w:val="22"/>
                <w:highlight w:val="lightGray"/>
              </w:rPr>
              <w:t>, Xiaofei Wang</w:t>
            </w:r>
            <w:r w:rsidR="007E381C" w:rsidRPr="007E381C">
              <w:rPr>
                <w:szCs w:val="22"/>
                <w:highlight w:val="lightGray"/>
              </w:rPr>
              <w:t>, Leonardo Lanante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  <w:lang w:eastAsia="zh-CN"/>
              </w:rPr>
              <w:t>"Preemption" and "Indication and Notification of low latency related features" are related to each other.</w:t>
            </w:r>
          </w:p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T</w:t>
            </w:r>
            <w:r w:rsidRPr="00F410AA">
              <w:rPr>
                <w:szCs w:val="22"/>
                <w:highlight w:val="lightGray"/>
                <w:lang w:eastAsia="zh-CN"/>
              </w:rPr>
              <w:t>he group may discuss whether to merge the two topics.</w:t>
            </w: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Indication and Notification of low latency related features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rFonts w:hint="eastAsia"/>
                <w:color w:val="0070C0"/>
                <w:highlight w:val="lightGray"/>
              </w:rPr>
              <w:t>Mohamed Abouelseoud</w:t>
            </w:r>
            <w:r w:rsidRPr="00F410AA">
              <w:rPr>
                <w:color w:val="0070C0"/>
                <w:highlight w:val="lightGray"/>
              </w:rPr>
              <w:t>,</w:t>
            </w:r>
            <w:r w:rsidRPr="00F410AA">
              <w:rPr>
                <w:szCs w:val="22"/>
                <w:highlight w:val="lightGray"/>
              </w:rPr>
              <w:t xml:space="preserve"> Akira Kishida, </w:t>
            </w:r>
            <w:r w:rsidRPr="004F2962">
              <w:rPr>
                <w:color w:val="00B0F0"/>
                <w:szCs w:val="22"/>
                <w:highlight w:val="lightGray"/>
              </w:rPr>
              <w:t>Yuxin Lu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color w:val="00B0F0"/>
                <w:szCs w:val="22"/>
                <w:highlight w:val="lightGray"/>
              </w:rPr>
              <w:t>Peshal Nayak, Yue Qi</w:t>
            </w:r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color w:val="0070C0"/>
                <w:szCs w:val="22"/>
                <w:highlight w:val="lightGray"/>
              </w:rPr>
              <w:t xml:space="preserve">Kiseon </w:t>
            </w:r>
            <w:r w:rsidRPr="00F410AA">
              <w:rPr>
                <w:rFonts w:hint="eastAsia"/>
                <w:color w:val="0070C0"/>
                <w:szCs w:val="22"/>
                <w:highlight w:val="lightGray"/>
              </w:rPr>
              <w:t>Ryu</w:t>
            </w:r>
            <w:r w:rsidRPr="00F410AA">
              <w:rPr>
                <w:szCs w:val="22"/>
                <w:highlight w:val="lightGray"/>
              </w:rPr>
              <w:t>, Yue Zhao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Akira Kishida, Alfred Asterjadhi, Yue Zhao, Mohamed </w:t>
            </w:r>
            <w:proofErr w:type="spellStart"/>
            <w:r w:rsidRPr="00F410AA">
              <w:rPr>
                <w:szCs w:val="22"/>
                <w:highlight w:val="lightGray"/>
              </w:rPr>
              <w:t>Abouelseoud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Jinho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choi</w:t>
            </w:r>
            <w:proofErr w:type="spellEnd"/>
            <w:r w:rsidRPr="00F410AA">
              <w:rPr>
                <w:szCs w:val="22"/>
                <w:highlight w:val="lightGray"/>
              </w:rPr>
              <w:t>, Reza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Hedayat</w:t>
            </w:r>
            <w:proofErr w:type="spellEnd"/>
            <w:r w:rsidRPr="00F410AA">
              <w:rPr>
                <w:szCs w:val="22"/>
                <w:highlight w:val="lightGray"/>
              </w:rPr>
              <w:t>, Yonggang Fang, Dmitry Akhmetov, Yue Qi, Binita Gupta, Insun Jang, Ming Gan</w:t>
            </w:r>
            <w:r w:rsidRPr="00F410AA">
              <w:rPr>
                <w:highlight w:val="lightGray"/>
              </w:rPr>
              <w:t>, Yuxin Lu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rFonts w:hint="eastAsia"/>
                <w:highlight w:val="lightGray"/>
              </w:rPr>
              <w:t>Jeongki</w:t>
            </w:r>
            <w:r w:rsidRPr="00F410AA">
              <w:rPr>
                <w:highlight w:val="lightGray"/>
              </w:rPr>
              <w:t xml:space="preserve"> Kim, Serhat Erkucuk, Si-Chan Noh, Giovanni Chisci</w:t>
            </w:r>
            <w:r w:rsidRPr="00F410AA">
              <w:rPr>
                <w:szCs w:val="22"/>
                <w:highlight w:val="lightGray"/>
              </w:rPr>
              <w:t xml:space="preserve">, Patrice </w:t>
            </w:r>
            <w:proofErr w:type="spellStart"/>
            <w:r w:rsidRPr="00F410AA">
              <w:rPr>
                <w:szCs w:val="22"/>
                <w:highlight w:val="lightGray"/>
              </w:rPr>
              <w:t>Nezou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Dibakar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Das, Jerome Gu, Gaius Yao Huang Wee, </w:t>
            </w:r>
            <w:proofErr w:type="spellStart"/>
            <w:r w:rsidRPr="00F410AA">
              <w:rPr>
                <w:szCs w:val="22"/>
                <w:highlight w:val="lightGray"/>
              </w:rPr>
              <w:t>Qinglai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Liu, Yue Qi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 Xiangxin Gu</w:t>
            </w:r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Rubayet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Shafin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Nima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Namvar</w:t>
            </w:r>
            <w:proofErr w:type="spellEnd"/>
            <w:r w:rsidR="006E6888" w:rsidRPr="006E6888">
              <w:rPr>
                <w:szCs w:val="22"/>
                <w:highlight w:val="lightGray"/>
              </w:rPr>
              <w:t>, Ross Jian Yu</w:t>
            </w:r>
            <w:r w:rsidR="00651E09" w:rsidRPr="00651E09">
              <w:rPr>
                <w:szCs w:val="22"/>
                <w:highlight w:val="lightGray"/>
              </w:rPr>
              <w:t>, Shawn Kim</w:t>
            </w:r>
            <w:r w:rsidR="00C34FDA" w:rsidRPr="00C34FDA">
              <w:rPr>
                <w:szCs w:val="22"/>
                <w:highlight w:val="lightGray"/>
              </w:rPr>
              <w:t>, Sang Kim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1F75B8" w:rsidRPr="001F75B8">
              <w:rPr>
                <w:szCs w:val="22"/>
                <w:highlight w:val="lightGray"/>
              </w:rPr>
              <w:t>, Yue Zhao</w:t>
            </w:r>
            <w:r w:rsidR="00EA5BD3" w:rsidRPr="00EA5BD3">
              <w:rPr>
                <w:szCs w:val="22"/>
                <w:highlight w:val="lightGray"/>
              </w:rPr>
              <w:t xml:space="preserve">, Daniel </w:t>
            </w:r>
            <w:proofErr w:type="spellStart"/>
            <w:r w:rsidR="00EA5BD3" w:rsidRPr="00EA5BD3">
              <w:rPr>
                <w:szCs w:val="22"/>
                <w:highlight w:val="lightGray"/>
              </w:rPr>
              <w:t>Verenzuela</w:t>
            </w:r>
            <w:proofErr w:type="spellEnd"/>
            <w:r w:rsidR="00EA5BD3" w:rsidRPr="00EA5BD3">
              <w:rPr>
                <w:szCs w:val="22"/>
                <w:highlight w:val="lightGray"/>
              </w:rPr>
              <w:t xml:space="preserve">, </w:t>
            </w:r>
            <w:proofErr w:type="spellStart"/>
            <w:r w:rsidR="00EA5BD3" w:rsidRPr="00EA5BD3">
              <w:rPr>
                <w:szCs w:val="22"/>
                <w:highlight w:val="lightGray"/>
              </w:rPr>
              <w:t>Minyoung</w:t>
            </w:r>
            <w:proofErr w:type="spellEnd"/>
            <w:r w:rsidR="00EA5BD3" w:rsidRPr="00EA5BD3">
              <w:rPr>
                <w:szCs w:val="22"/>
                <w:highlight w:val="lightGray"/>
              </w:rPr>
              <w:t xml:space="preserve"> Park</w:t>
            </w:r>
            <w:r w:rsidR="00A61867" w:rsidRPr="00A61867">
              <w:rPr>
                <w:szCs w:val="22"/>
                <w:highlight w:val="lightGray"/>
              </w:rPr>
              <w:t>, Mahmoud Kamel, Xiaofei Wang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A</w:t>
            </w:r>
            <w:r w:rsidRPr="00F410AA">
              <w:rPr>
                <w:szCs w:val="22"/>
                <w:highlight w:val="lightGray"/>
                <w:lang w:eastAsia="zh-CN"/>
              </w:rPr>
              <w:t>P ID assignment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Sanket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Kalamkar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>,</w:t>
            </w:r>
            <w:r w:rsidRPr="00F410AA">
              <w:rPr>
                <w:highlight w:val="lightGray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GeonHwan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Kim,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  <w:lang w:eastAsia="zh-CN"/>
              </w:rPr>
              <w:t>Samat</w:t>
            </w:r>
            <w:proofErr w:type="spellEnd"/>
            <w:r w:rsidRPr="00F410AA">
              <w:rPr>
                <w:color w:val="0070C0"/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  <w:lang w:eastAsia="zh-CN"/>
              </w:rPr>
              <w:t>Shabdanov</w:t>
            </w:r>
            <w:proofErr w:type="spellEnd"/>
            <w:r w:rsidRPr="00F410AA">
              <w:rPr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 xml:space="preserve"> J</w:t>
            </w:r>
            <w:r w:rsidRPr="00F410AA">
              <w:rPr>
                <w:szCs w:val="22"/>
                <w:highlight w:val="lightGray"/>
                <w:lang w:eastAsia="zh-CN"/>
              </w:rPr>
              <w:t>ay Yang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Alfred Asterjadhi, Abhishek Patil, </w:t>
            </w:r>
            <w:proofErr w:type="spellStart"/>
            <w:r w:rsidRPr="00F410AA">
              <w:rPr>
                <w:szCs w:val="22"/>
                <w:highlight w:val="lightGray"/>
              </w:rPr>
              <w:t>Samat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Shabdanov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Brian Hart, Pei Zhou,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</w:t>
            </w:r>
            <w:proofErr w:type="spellStart"/>
            <w:r w:rsidRPr="00F410AA">
              <w:rPr>
                <w:szCs w:val="22"/>
                <w:highlight w:val="lightGray"/>
              </w:rPr>
              <w:t>Jiayi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Zhang, </w:t>
            </w:r>
            <w:proofErr w:type="spellStart"/>
            <w:r w:rsidRPr="00F410AA">
              <w:rPr>
                <w:szCs w:val="22"/>
                <w:highlight w:val="lightGray"/>
              </w:rPr>
              <w:t>Jonghoe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KOO, Giovanni Chisci, Patrice </w:t>
            </w:r>
            <w:proofErr w:type="spellStart"/>
            <w:r w:rsidRPr="00F410AA">
              <w:rPr>
                <w:szCs w:val="22"/>
                <w:highlight w:val="lightGray"/>
              </w:rPr>
              <w:t>Nezou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Dibakar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Das, </w:t>
            </w:r>
            <w:proofErr w:type="spellStart"/>
            <w:r w:rsidRPr="00F410AA">
              <w:rPr>
                <w:szCs w:val="22"/>
                <w:highlight w:val="lightGray"/>
              </w:rPr>
              <w:t>Rubayet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Shafin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Binita Gupta, </w:t>
            </w: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</w:t>
            </w:r>
            <w:r w:rsidR="00E42C8B" w:rsidRPr="00E42C8B">
              <w:rPr>
                <w:szCs w:val="22"/>
                <w:highlight w:val="lightGray"/>
              </w:rPr>
              <w:t xml:space="preserve">, </w:t>
            </w:r>
            <w:proofErr w:type="spellStart"/>
            <w:r w:rsidR="00E42C8B" w:rsidRPr="00E42C8B">
              <w:rPr>
                <w:szCs w:val="22"/>
                <w:highlight w:val="lightGray"/>
              </w:rPr>
              <w:t>Zhanjing</w:t>
            </w:r>
            <w:proofErr w:type="spellEnd"/>
            <w:r w:rsidR="00E42C8B" w:rsidRPr="00E42C8B">
              <w:rPr>
                <w:szCs w:val="22"/>
                <w:highlight w:val="lightGray"/>
              </w:rPr>
              <w:t xml:space="preserve"> Bao, Mahmoud Hasabelnaby</w:t>
            </w:r>
            <w:r w:rsidR="00602CD8"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651E09" w:rsidRPr="00651E09">
              <w:rPr>
                <w:szCs w:val="22"/>
                <w:highlight w:val="lightGray"/>
              </w:rPr>
              <w:t>, Shawn Kim</w:t>
            </w:r>
            <w:r w:rsidR="007303BD"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="007303BD" w:rsidRPr="007303BD">
              <w:rPr>
                <w:szCs w:val="22"/>
                <w:highlight w:val="lightGray"/>
              </w:rPr>
              <w:t>Insun</w:t>
            </w:r>
            <w:proofErr w:type="spellEnd"/>
            <w:r w:rsidR="007303BD" w:rsidRPr="007303BD">
              <w:rPr>
                <w:szCs w:val="22"/>
                <w:highlight w:val="lightGray"/>
              </w:rPr>
              <w:t xml:space="preserve"> Jang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A61867" w:rsidRPr="00A61867">
              <w:rPr>
                <w:szCs w:val="22"/>
                <w:highlight w:val="lightGray"/>
              </w:rPr>
              <w:t>, Mahmoud Kamel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P</w:t>
            </w:r>
            <w:r w:rsidRPr="00F410AA">
              <w:rPr>
                <w:szCs w:val="22"/>
                <w:highlight w:val="lightGray"/>
                <w:lang w:eastAsia="zh-CN"/>
              </w:rPr>
              <w:t>art of Multi-AP coordination framework, if needed</w:t>
            </w: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E</w:t>
            </w:r>
            <w:r w:rsidRPr="00F410AA">
              <w:rPr>
                <w:szCs w:val="22"/>
                <w:highlight w:val="lightGray"/>
                <w:lang w:eastAsia="zh-CN"/>
              </w:rPr>
              <w:t>xtension of WLAN interworking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Akira Kishida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Akira Kishida, Alfred Asterjadhi</w:t>
            </w:r>
            <w:r w:rsidR="00602CD8"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L</w:t>
            </w:r>
            <w:r w:rsidRPr="00F410AA">
              <w:rPr>
                <w:szCs w:val="22"/>
                <w:highlight w:val="lightGray"/>
                <w:lang w:eastAsia="zh-CN"/>
              </w:rPr>
              <w:t>4S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r w:rsidRPr="00F410AA">
              <w:rPr>
                <w:color w:val="0070C0"/>
                <w:szCs w:val="22"/>
                <w:highlight w:val="lightGray"/>
              </w:rPr>
              <w:t>Binita Gupta, Lili Hervieu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proofErr w:type="spellStart"/>
            <w:r w:rsidRPr="00F410AA">
              <w:rPr>
                <w:szCs w:val="22"/>
                <w:highlight w:val="lightGray"/>
              </w:rPr>
              <w:t>Okan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Mutgan</w:t>
            </w:r>
            <w:proofErr w:type="spellEnd"/>
            <w:r w:rsidRPr="00F410AA">
              <w:rPr>
                <w:szCs w:val="22"/>
                <w:highlight w:val="lightGray"/>
              </w:rPr>
              <w:t>, Alfred Asterjadhi, Prabodh Varshney, Yan Li</w:t>
            </w:r>
            <w:r w:rsidRPr="00F410AA">
              <w:rPr>
                <w:highlight w:val="lightGray"/>
              </w:rPr>
              <w:t>, Yuxin Lu</w:t>
            </w:r>
            <w:r w:rsidRPr="00F410AA">
              <w:rPr>
                <w:szCs w:val="22"/>
                <w:highlight w:val="lightGray"/>
              </w:rPr>
              <w:t>, Lili Hervieu, Brian Hart</w:t>
            </w:r>
            <w:r w:rsidRPr="00F410AA">
              <w:rPr>
                <w:highlight w:val="lightGray"/>
              </w:rPr>
              <w:t>, Pascal Viger</w:t>
            </w:r>
            <w:r w:rsidRPr="00F410AA">
              <w:rPr>
                <w:szCs w:val="22"/>
                <w:highlight w:val="lightGray"/>
              </w:rPr>
              <w:t xml:space="preserve">, Qing Xia, Behnam </w:t>
            </w:r>
            <w:proofErr w:type="spellStart"/>
            <w:r w:rsidRPr="00F410AA">
              <w:rPr>
                <w:szCs w:val="22"/>
                <w:highlight w:val="lightGray"/>
              </w:rPr>
              <w:t>Dezfouli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</w:t>
            </w:r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Rubayet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Shafin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,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Nima</w:t>
            </w:r>
            <w:proofErr w:type="spellEnd"/>
            <w:r w:rsidR="00602CD8" w:rsidRPr="00602CD8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="00602CD8" w:rsidRPr="00602CD8">
              <w:rPr>
                <w:szCs w:val="22"/>
                <w:highlight w:val="lightGray"/>
                <w:lang w:eastAsia="zh-CN"/>
              </w:rPr>
              <w:t>Namvar</w:t>
            </w:r>
            <w:proofErr w:type="spellEnd"/>
            <w:r w:rsidR="006E6888" w:rsidRPr="006E6888">
              <w:rPr>
                <w:szCs w:val="22"/>
                <w:highlight w:val="lightGray"/>
              </w:rPr>
              <w:t xml:space="preserve">, </w:t>
            </w:r>
            <w:r w:rsidR="006E6888" w:rsidRPr="006E6888">
              <w:rPr>
                <w:szCs w:val="22"/>
                <w:highlight w:val="lightGray"/>
              </w:rPr>
              <w:lastRenderedPageBreak/>
              <w:t>Ross Jian Y</w:t>
            </w:r>
            <w:r w:rsidR="006E6888" w:rsidRPr="00BB2483">
              <w:rPr>
                <w:szCs w:val="22"/>
                <w:highlight w:val="lightGray"/>
              </w:rPr>
              <w:t>u</w:t>
            </w:r>
            <w:r w:rsidR="00BB2483" w:rsidRPr="00BB2483">
              <w:rPr>
                <w:szCs w:val="22"/>
                <w:highlight w:val="lightGray"/>
              </w:rPr>
              <w:t>, Pei Zhou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C336BF" w:rsidRPr="00C336BF">
              <w:rPr>
                <w:szCs w:val="22"/>
                <w:highlight w:val="lightGray"/>
              </w:rPr>
              <w:t>, Yue Zhao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D</w:t>
            </w:r>
            <w:r w:rsidRPr="00F410AA">
              <w:rPr>
                <w:szCs w:val="22"/>
                <w:highlight w:val="lightGray"/>
                <w:lang w:eastAsia="zh-CN"/>
              </w:rPr>
              <w:t>ynamic bandwidth selection</w:t>
            </w: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color w:val="0070C0"/>
                <w:szCs w:val="22"/>
                <w:highlight w:val="lightGray"/>
              </w:rPr>
            </w:pPr>
            <w:r w:rsidRPr="00F410AA">
              <w:rPr>
                <w:color w:val="0070C0"/>
                <w:szCs w:val="22"/>
                <w:highlight w:val="lightGray"/>
              </w:rPr>
              <w:t>Binita Gupta</w:t>
            </w: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  <w:proofErr w:type="spellStart"/>
            <w:r w:rsidRPr="00F410AA">
              <w:rPr>
                <w:szCs w:val="22"/>
                <w:highlight w:val="lightGray"/>
              </w:rPr>
              <w:t>Peshal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Nayak</w:t>
            </w:r>
            <w:r w:rsidR="00E42C8B" w:rsidRPr="00E42C8B">
              <w:rPr>
                <w:szCs w:val="22"/>
                <w:highlight w:val="lightGray"/>
              </w:rPr>
              <w:t xml:space="preserve">, </w:t>
            </w:r>
            <w:r w:rsidR="00E42C8B" w:rsidRPr="00E42C8B">
              <w:rPr>
                <w:szCs w:val="22"/>
                <w:highlight w:val="lightGray"/>
                <w:lang w:eastAsia="zh-CN"/>
              </w:rPr>
              <w:t>Vishnu Ratnam</w:t>
            </w:r>
            <w:r w:rsidR="00602CD8" w:rsidRPr="00602CD8">
              <w:rPr>
                <w:szCs w:val="22"/>
                <w:highlight w:val="lightGray"/>
                <w:lang w:eastAsia="zh-CN"/>
              </w:rPr>
              <w:t>, Rubayet Shafin, Alfred Asterjadhi</w:t>
            </w:r>
            <w:r w:rsidR="006E6888" w:rsidRPr="006E6888">
              <w:rPr>
                <w:szCs w:val="22"/>
                <w:highlight w:val="lightGray"/>
              </w:rPr>
              <w:t>, Ross Jian Yu</w:t>
            </w:r>
            <w:r w:rsidR="00C67ABF" w:rsidRPr="00C67ABF">
              <w:rPr>
                <w:szCs w:val="22"/>
                <w:highlight w:val="lightGray"/>
              </w:rPr>
              <w:t>, Gaurang Naik</w:t>
            </w:r>
            <w:r w:rsidR="00651E09" w:rsidRPr="00651E09">
              <w:rPr>
                <w:szCs w:val="22"/>
                <w:highlight w:val="lightGray"/>
              </w:rPr>
              <w:t>, Abhishek Patil, Shawn Kim</w:t>
            </w:r>
            <w:r w:rsidR="007303BD"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="007303BD" w:rsidRPr="007303BD">
              <w:rPr>
                <w:szCs w:val="22"/>
                <w:highlight w:val="lightGray"/>
              </w:rPr>
              <w:t>Insun</w:t>
            </w:r>
            <w:proofErr w:type="spellEnd"/>
            <w:r w:rsidR="007303BD" w:rsidRPr="007303BD">
              <w:rPr>
                <w:szCs w:val="22"/>
                <w:highlight w:val="lightGray"/>
              </w:rPr>
              <w:t xml:space="preserve"> Jang</w:t>
            </w:r>
            <w:r w:rsidR="00A47C97" w:rsidRPr="00A47C97">
              <w:rPr>
                <w:szCs w:val="22"/>
                <w:highlight w:val="lightGray"/>
              </w:rPr>
              <w:t>, Liwen Chu</w:t>
            </w:r>
            <w:r w:rsidR="00C336BF" w:rsidRPr="00C336BF">
              <w:rPr>
                <w:szCs w:val="22"/>
                <w:highlight w:val="lightGray"/>
              </w:rPr>
              <w:t>, Yue Zhao</w:t>
            </w:r>
            <w:r w:rsidR="00560A01"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  <w:lang w:eastAsia="zh-CN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  <w:tr w:rsidR="00E4277C" w:rsidRPr="00BD31D6" w:rsidTr="00A47C97">
        <w:trPr>
          <w:trHeight w:val="257"/>
        </w:trPr>
        <w:tc>
          <w:tcPr>
            <w:tcW w:w="0" w:type="auto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  <w:tc>
          <w:tcPr>
            <w:tcW w:w="1484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  <w:tc>
          <w:tcPr>
            <w:tcW w:w="4536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  <w:tc>
          <w:tcPr>
            <w:tcW w:w="2125" w:type="dxa"/>
          </w:tcPr>
          <w:p w:rsidR="00E4277C" w:rsidRPr="00F410AA" w:rsidRDefault="00E4277C" w:rsidP="00E4277C">
            <w:pPr>
              <w:rPr>
                <w:szCs w:val="22"/>
                <w:highlight w:val="lightGray"/>
              </w:rPr>
            </w:pPr>
          </w:p>
        </w:tc>
      </w:tr>
    </w:tbl>
    <w:p w:rsidR="003832ED" w:rsidRDefault="003832ED" w:rsidP="003832ED"/>
    <w:p w:rsidR="003832ED" w:rsidRDefault="003832ED" w:rsidP="003832ED"/>
    <w:p w:rsidR="00A71B86" w:rsidRPr="00A71B86" w:rsidRDefault="00A71B86" w:rsidP="00A71B86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eastAsia="zh-CN"/>
        </w:rPr>
        <w:t>PHY</w:t>
      </w:r>
      <w:r w:rsidRPr="00A71B86">
        <w:rPr>
          <w:rFonts w:ascii="Times New Roman" w:hAnsi="Times New Roman"/>
          <w:sz w:val="24"/>
        </w:rPr>
        <w:t xml:space="preserve"> Subclauses</w:t>
      </w:r>
    </w:p>
    <w:p w:rsidR="00935D59" w:rsidRDefault="00935D59" w:rsidP="00B87E0D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426"/>
        <w:gridCol w:w="3351"/>
        <w:gridCol w:w="2582"/>
        <w:gridCol w:w="1991"/>
      </w:tblGrid>
      <w:tr w:rsidR="007408BF" w:rsidRPr="007F58CA" w:rsidTr="00EA5BD3">
        <w:tc>
          <w:tcPr>
            <w:tcW w:w="0" w:type="auto"/>
          </w:tcPr>
          <w:p w:rsidR="00A71B86" w:rsidRPr="007F58CA" w:rsidRDefault="00891B05" w:rsidP="00475FCF">
            <w:pPr>
              <w:rPr>
                <w:b/>
                <w:bCs/>
                <w:szCs w:val="22"/>
              </w:rPr>
            </w:pPr>
            <w:r w:rsidRPr="007F58CA">
              <w:rPr>
                <w:b/>
                <w:bCs/>
                <w:szCs w:val="22"/>
              </w:rPr>
              <w:t>SFD Topic</w:t>
            </w:r>
          </w:p>
        </w:tc>
        <w:tc>
          <w:tcPr>
            <w:tcW w:w="3247" w:type="dxa"/>
          </w:tcPr>
          <w:p w:rsidR="00A71B86" w:rsidRPr="007F58CA" w:rsidRDefault="00A71B86" w:rsidP="00475FCF">
            <w:pPr>
              <w:rPr>
                <w:b/>
                <w:bCs/>
                <w:szCs w:val="22"/>
              </w:rPr>
            </w:pPr>
            <w:r w:rsidRPr="007F58CA">
              <w:rPr>
                <w:b/>
                <w:bCs/>
                <w:szCs w:val="22"/>
              </w:rPr>
              <w:t>POC</w:t>
            </w:r>
            <w:r w:rsidR="001F5415" w:rsidRPr="007F58CA">
              <w:rPr>
                <w:b/>
                <w:bCs/>
                <w:szCs w:val="22"/>
              </w:rPr>
              <w:t xml:space="preserve"> (in alphabetical order of family name)</w:t>
            </w:r>
          </w:p>
        </w:tc>
        <w:tc>
          <w:tcPr>
            <w:tcW w:w="2670" w:type="dxa"/>
          </w:tcPr>
          <w:p w:rsidR="00A71B86" w:rsidRPr="007F58CA" w:rsidRDefault="00A71B86" w:rsidP="00475FCF">
            <w:pPr>
              <w:rPr>
                <w:b/>
                <w:bCs/>
                <w:szCs w:val="22"/>
              </w:rPr>
            </w:pPr>
            <w:r w:rsidRPr="007F58CA">
              <w:rPr>
                <w:b/>
                <w:bCs/>
                <w:szCs w:val="22"/>
              </w:rPr>
              <w:t>TTT</w:t>
            </w:r>
          </w:p>
        </w:tc>
        <w:tc>
          <w:tcPr>
            <w:tcW w:w="2007" w:type="dxa"/>
          </w:tcPr>
          <w:p w:rsidR="00A71B86" w:rsidRPr="007F58CA" w:rsidRDefault="00891B05" w:rsidP="00475FCF">
            <w:pPr>
              <w:rPr>
                <w:b/>
                <w:bCs/>
                <w:szCs w:val="22"/>
              </w:rPr>
            </w:pPr>
            <w:r w:rsidRPr="007F58CA">
              <w:rPr>
                <w:b/>
                <w:bCs/>
                <w:szCs w:val="22"/>
              </w:rPr>
              <w:t>Notes</w:t>
            </w:r>
          </w:p>
        </w:tc>
      </w:tr>
      <w:tr w:rsidR="007408BF" w:rsidRPr="007F58CA" w:rsidTr="00EA5BD3">
        <w:tc>
          <w:tcPr>
            <w:tcW w:w="0" w:type="auto"/>
          </w:tcPr>
          <w:p w:rsidR="001F5415" w:rsidRPr="00425ADA" w:rsidRDefault="001F5415" w:rsidP="001F5415">
            <w:pPr>
              <w:rPr>
                <w:szCs w:val="22"/>
                <w:highlight w:val="green"/>
              </w:rPr>
            </w:pPr>
            <w:r w:rsidRPr="00425ADA">
              <w:rPr>
                <w:szCs w:val="22"/>
                <w:highlight w:val="green"/>
              </w:rPr>
              <w:t>DRU</w:t>
            </w:r>
          </w:p>
        </w:tc>
        <w:tc>
          <w:tcPr>
            <w:tcW w:w="3247" w:type="dxa"/>
          </w:tcPr>
          <w:p w:rsidR="001F5415" w:rsidRDefault="001F5415" w:rsidP="001F5415">
            <w:pPr>
              <w:rPr>
                <w:szCs w:val="22"/>
              </w:rPr>
            </w:pPr>
            <w:r w:rsidRPr="004316A7">
              <w:rPr>
                <w:szCs w:val="22"/>
              </w:rPr>
              <w:t>Jianhan Liu</w:t>
            </w:r>
          </w:p>
          <w:p w:rsidR="00EA5BD3" w:rsidRDefault="00EA5BD3" w:rsidP="001F5415">
            <w:pPr>
              <w:rPr>
                <w:szCs w:val="22"/>
              </w:rPr>
            </w:pPr>
            <w:hyperlink r:id="rId34" w:history="1">
              <w:r w:rsidRPr="00A27B14">
                <w:rPr>
                  <w:rStyle w:val="a6"/>
                  <w:szCs w:val="22"/>
                </w:rPr>
                <w:t>Jianhan.Liu@mediatek.com</w:t>
              </w:r>
            </w:hyperlink>
          </w:p>
          <w:p w:rsidR="00EA5BD3" w:rsidRPr="00EA5BD3" w:rsidRDefault="00EA5BD3" w:rsidP="001F5415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1F5415" w:rsidRPr="003C1CC6" w:rsidRDefault="001F5415" w:rsidP="001F5415">
            <w:pPr>
              <w:rPr>
                <w:sz w:val="21"/>
                <w:szCs w:val="21"/>
                <w:lang w:eastAsia="zh-CN"/>
              </w:rPr>
            </w:pPr>
            <w:r w:rsidRPr="007F58CA">
              <w:rPr>
                <w:szCs w:val="22"/>
              </w:rPr>
              <w:t>Rui Yang, Yapu Li, Jiyang Bai</w:t>
            </w:r>
            <w:r w:rsidR="00E87E29">
              <w:rPr>
                <w:szCs w:val="22"/>
              </w:rPr>
              <w:t>,</w:t>
            </w:r>
            <w:r w:rsidRPr="007F58CA">
              <w:rPr>
                <w:rFonts w:eastAsia="等线"/>
                <w:color w:val="222222"/>
                <w:szCs w:val="22"/>
                <w:shd w:val="clear" w:color="auto" w:fill="FFFFFF"/>
              </w:rPr>
              <w:t xml:space="preserve"> </w:t>
            </w:r>
            <w:r w:rsidRPr="007F58CA">
              <w:rPr>
                <w:szCs w:val="22"/>
              </w:rPr>
              <w:t>Xuwen Zhao</w:t>
            </w:r>
            <w:r w:rsidR="00E87E29">
              <w:rPr>
                <w:szCs w:val="22"/>
              </w:rPr>
              <w:t>,</w:t>
            </w:r>
            <w:r w:rsidRPr="007F58CA">
              <w:rPr>
                <w:szCs w:val="22"/>
              </w:rPr>
              <w:t xml:space="preserve"> Shengquan Hu</w:t>
            </w:r>
            <w:r w:rsidR="0047397E">
              <w:rPr>
                <w:szCs w:val="22"/>
              </w:rPr>
              <w:t xml:space="preserve">, </w:t>
            </w:r>
            <w:r w:rsidR="0047397E" w:rsidRPr="0047397E">
              <w:rPr>
                <w:szCs w:val="22"/>
              </w:rPr>
              <w:t>Leonardo Lanante</w:t>
            </w:r>
            <w:r w:rsidR="00DD618B">
              <w:rPr>
                <w:szCs w:val="22"/>
              </w:rPr>
              <w:t>, Yan Zhang</w:t>
            </w:r>
            <w:r w:rsidR="00840D38" w:rsidRPr="00840D38">
              <w:rPr>
                <w:szCs w:val="22"/>
              </w:rPr>
              <w:t>,</w:t>
            </w:r>
            <w:r w:rsidR="00840D38">
              <w:rPr>
                <w:szCs w:val="22"/>
              </w:rPr>
              <w:t xml:space="preserve"> </w:t>
            </w:r>
            <w:r w:rsidR="00840D38" w:rsidRPr="00840D38">
              <w:rPr>
                <w:szCs w:val="22"/>
              </w:rPr>
              <w:t>Mahmoud Kamel</w:t>
            </w:r>
            <w:r w:rsidR="00887C59">
              <w:rPr>
                <w:szCs w:val="22"/>
              </w:rPr>
              <w:t xml:space="preserve">, </w:t>
            </w:r>
            <w:r w:rsidR="00887C59" w:rsidRPr="00887C59">
              <w:rPr>
                <w:szCs w:val="22"/>
              </w:rPr>
              <w:t xml:space="preserve">Yusuke </w:t>
            </w:r>
            <w:proofErr w:type="spellStart"/>
            <w:r w:rsidR="00887C59" w:rsidRPr="00887C59">
              <w:rPr>
                <w:szCs w:val="22"/>
              </w:rPr>
              <w:t>Asai</w:t>
            </w:r>
            <w:proofErr w:type="spellEnd"/>
            <w:r w:rsidR="00222ED0">
              <w:rPr>
                <w:szCs w:val="22"/>
              </w:rPr>
              <w:t>, Bo Sun</w:t>
            </w:r>
            <w:r w:rsidR="00C345A1">
              <w:rPr>
                <w:szCs w:val="22"/>
              </w:rPr>
              <w:t xml:space="preserve">, </w:t>
            </w:r>
            <w:r w:rsidR="00C345A1" w:rsidRPr="00C345A1">
              <w:rPr>
                <w:szCs w:val="22"/>
              </w:rPr>
              <w:t xml:space="preserve">Thomas </w:t>
            </w:r>
            <w:proofErr w:type="spellStart"/>
            <w:r w:rsidR="00C345A1" w:rsidRPr="00C345A1">
              <w:rPr>
                <w:szCs w:val="22"/>
              </w:rPr>
              <w:t>Handte</w:t>
            </w:r>
            <w:proofErr w:type="spellEnd"/>
            <w:r w:rsidR="00790B8A">
              <w:rPr>
                <w:szCs w:val="22"/>
              </w:rPr>
              <w:t xml:space="preserve">, </w:t>
            </w:r>
            <w:r w:rsidR="00790B8A" w:rsidRPr="00790B8A">
              <w:rPr>
                <w:szCs w:val="22"/>
              </w:rPr>
              <w:t>Genadiy Tsodik</w:t>
            </w:r>
            <w:r w:rsidR="00375198">
              <w:rPr>
                <w:szCs w:val="22"/>
              </w:rPr>
              <w:t>, Yan Xin</w:t>
            </w:r>
            <w:r w:rsidR="0071611E">
              <w:rPr>
                <w:szCs w:val="22"/>
              </w:rPr>
              <w:t xml:space="preserve">, </w:t>
            </w:r>
            <w:r w:rsidR="0071611E" w:rsidRPr="0071611E">
              <w:rPr>
                <w:szCs w:val="22"/>
              </w:rPr>
              <w:t>Bo Cao</w:t>
            </w:r>
            <w:r w:rsidR="00787267">
              <w:rPr>
                <w:szCs w:val="22"/>
              </w:rPr>
              <w:t xml:space="preserve">, </w:t>
            </w:r>
            <w:proofErr w:type="spellStart"/>
            <w:r w:rsidR="00787267" w:rsidRPr="00787267">
              <w:rPr>
                <w:szCs w:val="22"/>
              </w:rPr>
              <w:t>Qisheng</w:t>
            </w:r>
            <w:proofErr w:type="spellEnd"/>
            <w:r w:rsidR="00787267" w:rsidRPr="00787267">
              <w:rPr>
                <w:szCs w:val="22"/>
              </w:rPr>
              <w:t xml:space="preserve"> Huang</w:t>
            </w:r>
            <w:r w:rsidR="00F75C04">
              <w:rPr>
                <w:szCs w:val="22"/>
              </w:rPr>
              <w:t xml:space="preserve">, </w:t>
            </w:r>
            <w:r w:rsidR="00F75C04" w:rsidRPr="00F75C04">
              <w:rPr>
                <w:szCs w:val="22"/>
              </w:rPr>
              <w:t xml:space="preserve">Daniel </w:t>
            </w:r>
            <w:proofErr w:type="spellStart"/>
            <w:r w:rsidR="00F75C04" w:rsidRPr="00F75C04">
              <w:rPr>
                <w:szCs w:val="22"/>
              </w:rPr>
              <w:t>Verenzuela</w:t>
            </w:r>
            <w:proofErr w:type="spellEnd"/>
            <w:r w:rsidR="003C1CC6">
              <w:rPr>
                <w:szCs w:val="22"/>
              </w:rPr>
              <w:t xml:space="preserve">, </w:t>
            </w:r>
            <w:r w:rsidR="003C1CC6">
              <w:rPr>
                <w:color w:val="1F2329"/>
                <w:shd w:val="clear" w:color="auto" w:fill="FFFFFF"/>
              </w:rPr>
              <w:t>Ke Zhong</w:t>
            </w:r>
            <w:r w:rsidR="00DC538B" w:rsidRPr="007F58CA">
              <w:rPr>
                <w:szCs w:val="22"/>
              </w:rPr>
              <w:t>, Ying Wang</w:t>
            </w:r>
            <w:r w:rsidR="009E526D">
              <w:rPr>
                <w:szCs w:val="22"/>
              </w:rPr>
              <w:t xml:space="preserve">, </w:t>
            </w:r>
            <w:r w:rsidR="009E526D" w:rsidRPr="009E526D">
              <w:rPr>
                <w:szCs w:val="22"/>
              </w:rPr>
              <w:t>Aiguo Yan</w:t>
            </w:r>
            <w:r w:rsidR="00BD31D6">
              <w:rPr>
                <w:szCs w:val="22"/>
              </w:rPr>
              <w:t>, Lin Yang</w:t>
            </w:r>
            <w:r w:rsidR="00BA3FE6">
              <w:rPr>
                <w:szCs w:val="22"/>
              </w:rPr>
              <w:t xml:space="preserve">, </w:t>
            </w:r>
            <w:proofErr w:type="spellStart"/>
            <w:r w:rsidR="00BA3FE6" w:rsidRPr="00BA3FE6">
              <w:rPr>
                <w:szCs w:val="22"/>
              </w:rPr>
              <w:t>Ryota</w:t>
            </w:r>
            <w:proofErr w:type="spellEnd"/>
            <w:r w:rsidR="00BA3FE6" w:rsidRPr="00BA3FE6">
              <w:rPr>
                <w:szCs w:val="22"/>
              </w:rPr>
              <w:t xml:space="preserve"> Yamada</w:t>
            </w:r>
            <w:r w:rsidR="007408BF">
              <w:rPr>
                <w:szCs w:val="22"/>
              </w:rPr>
              <w:t xml:space="preserve">, </w:t>
            </w:r>
            <w:r w:rsidR="0049284E">
              <w:rPr>
                <w:szCs w:val="22"/>
              </w:rPr>
              <w:t>Juan Fang</w:t>
            </w:r>
            <w:r w:rsidR="005915FC">
              <w:rPr>
                <w:rFonts w:hint="eastAsia"/>
                <w:szCs w:val="22"/>
                <w:lang w:eastAsia="zh-CN"/>
              </w:rPr>
              <w:t>,</w:t>
            </w:r>
            <w:r w:rsidR="005915FC">
              <w:rPr>
                <w:szCs w:val="22"/>
                <w:lang w:eastAsia="zh-CN"/>
              </w:rPr>
              <w:t xml:space="preserve"> </w:t>
            </w:r>
            <w:r w:rsidR="005915FC">
              <w:rPr>
                <w:szCs w:val="22"/>
              </w:rPr>
              <w:t xml:space="preserve">Bo Gong (tone plan and STF), </w:t>
            </w:r>
            <w:proofErr w:type="spellStart"/>
            <w:r w:rsidR="005915FC">
              <w:rPr>
                <w:szCs w:val="22"/>
              </w:rPr>
              <w:t>Mengshi</w:t>
            </w:r>
            <w:proofErr w:type="spellEnd"/>
            <w:r w:rsidR="005915FC">
              <w:rPr>
                <w:szCs w:val="22"/>
              </w:rPr>
              <w:t xml:space="preserve"> Hu (L-preamble, pilot), Chenchen Liu (LTF, tone plan), </w:t>
            </w:r>
            <w:r w:rsidR="005915FC" w:rsidRPr="007F58CA">
              <w:rPr>
                <w:szCs w:val="22"/>
              </w:rPr>
              <w:t>Eunsung Park</w:t>
            </w:r>
            <w:r w:rsidR="00991AF2">
              <w:rPr>
                <w:szCs w:val="22"/>
              </w:rPr>
              <w:t xml:space="preserve">, </w:t>
            </w:r>
            <w:r w:rsidR="00991AF2" w:rsidRPr="00991AF2">
              <w:rPr>
                <w:szCs w:val="22"/>
              </w:rPr>
              <w:t>Yapu Li</w:t>
            </w:r>
            <w:r w:rsidR="002079D4" w:rsidRPr="002079D4">
              <w:rPr>
                <w:szCs w:val="22"/>
              </w:rPr>
              <w:t xml:space="preserve">, </w:t>
            </w:r>
            <w:proofErr w:type="spellStart"/>
            <w:r w:rsidR="002079D4" w:rsidRPr="002079D4">
              <w:rPr>
                <w:szCs w:val="22"/>
              </w:rPr>
              <w:t>Toshizoh</w:t>
            </w:r>
            <w:proofErr w:type="spellEnd"/>
            <w:r w:rsidR="002079D4" w:rsidRPr="002079D4">
              <w:rPr>
                <w:szCs w:val="22"/>
              </w:rPr>
              <w:t xml:space="preserve"> NOGAMI</w:t>
            </w:r>
            <w:r w:rsidR="005D68DA" w:rsidRPr="005D68DA">
              <w:rPr>
                <w:szCs w:val="22"/>
              </w:rPr>
              <w:t>, Sara Norouzi</w:t>
            </w:r>
            <w:r w:rsidR="00E31FEC">
              <w:rPr>
                <w:szCs w:val="22"/>
              </w:rPr>
              <w:t>, Brian Hart</w:t>
            </w:r>
            <w:r w:rsidR="00EF5B8F">
              <w:rPr>
                <w:szCs w:val="22"/>
              </w:rPr>
              <w:t>, Lei Zhou</w:t>
            </w:r>
            <w:r w:rsidR="00C0455F">
              <w:rPr>
                <w:szCs w:val="22"/>
              </w:rPr>
              <w:t xml:space="preserve">, </w:t>
            </w:r>
            <w:r w:rsidR="00C0455F" w:rsidRPr="00C0455F">
              <w:rPr>
                <w:szCs w:val="22"/>
              </w:rPr>
              <w:t>Tzu-</w:t>
            </w:r>
            <w:proofErr w:type="spellStart"/>
            <w:r w:rsidR="00C0455F" w:rsidRPr="00C0455F">
              <w:rPr>
                <w:szCs w:val="22"/>
              </w:rPr>
              <w:t>Hsuan</w:t>
            </w:r>
            <w:proofErr w:type="spellEnd"/>
            <w:r w:rsidR="00C0455F" w:rsidRPr="00C0455F">
              <w:rPr>
                <w:szCs w:val="22"/>
              </w:rPr>
              <w:t xml:space="preserve"> (Henry) Chou</w:t>
            </w:r>
            <w:r w:rsidR="00523FE7">
              <w:rPr>
                <w:rFonts w:hint="eastAsia"/>
                <w:szCs w:val="22"/>
                <w:lang w:eastAsia="zh-CN"/>
              </w:rPr>
              <w:t>,</w:t>
            </w:r>
            <w:r w:rsidR="00523FE7">
              <w:rPr>
                <w:szCs w:val="22"/>
                <w:lang w:eastAsia="zh-CN"/>
              </w:rPr>
              <w:t xml:space="preserve"> Jianhan Liu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:rsidR="00C34BE8" w:rsidRPr="007F58CA" w:rsidRDefault="00C34BE8" w:rsidP="00C34BE8">
            <w:pPr>
              <w:rPr>
                <w:szCs w:val="22"/>
                <w:lang w:eastAsia="zh-CN"/>
              </w:rPr>
            </w:pPr>
            <w:r w:rsidRPr="007F58CA">
              <w:rPr>
                <w:szCs w:val="22"/>
                <w:lang w:eastAsia="zh-CN"/>
              </w:rPr>
              <w:t xml:space="preserve">SFD </w:t>
            </w:r>
            <w:proofErr w:type="spellStart"/>
            <w:r w:rsidRPr="007F58CA">
              <w:rPr>
                <w:szCs w:val="22"/>
                <w:lang w:eastAsia="zh-CN"/>
              </w:rPr>
              <w:t>Subcaluses</w:t>
            </w:r>
            <w:proofErr w:type="spellEnd"/>
            <w:r w:rsidRPr="007F58CA">
              <w:rPr>
                <w:szCs w:val="22"/>
                <w:lang w:eastAsia="zh-CN"/>
              </w:rPr>
              <w:t>:</w:t>
            </w:r>
          </w:p>
          <w:p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2.2.1 General</w:t>
            </w:r>
          </w:p>
          <w:p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2.2.2 Tone plan</w:t>
            </w:r>
          </w:p>
          <w:p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2.2.3 L-preamble</w:t>
            </w:r>
          </w:p>
          <w:p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2.2.4 UHR-STF</w:t>
            </w:r>
          </w:p>
          <w:p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2.2.5 Pilot</w:t>
            </w:r>
          </w:p>
        </w:tc>
      </w:tr>
      <w:tr w:rsidR="007408BF" w:rsidRPr="007F58CA" w:rsidTr="00EA5BD3">
        <w:tc>
          <w:tcPr>
            <w:tcW w:w="0" w:type="auto"/>
          </w:tcPr>
          <w:p w:rsidR="001F5415" w:rsidRPr="00425ADA" w:rsidRDefault="001F5415" w:rsidP="001F5415">
            <w:pPr>
              <w:rPr>
                <w:szCs w:val="22"/>
                <w:highlight w:val="green"/>
                <w:lang w:eastAsia="zh-CN"/>
              </w:rPr>
            </w:pPr>
            <w:r w:rsidRPr="00425ADA">
              <w:rPr>
                <w:szCs w:val="22"/>
                <w:highlight w:val="green"/>
                <w:lang w:eastAsia="zh-CN"/>
              </w:rPr>
              <w:t>UEQM and new MCS</w:t>
            </w:r>
          </w:p>
        </w:tc>
        <w:tc>
          <w:tcPr>
            <w:tcW w:w="3247" w:type="dxa"/>
          </w:tcPr>
          <w:p w:rsidR="001F5415" w:rsidRDefault="001F5415" w:rsidP="001F5415">
            <w:pPr>
              <w:rPr>
                <w:szCs w:val="22"/>
              </w:rPr>
            </w:pPr>
            <w:r w:rsidRPr="004316A7">
              <w:rPr>
                <w:szCs w:val="22"/>
              </w:rPr>
              <w:t>Rui Cao</w:t>
            </w:r>
          </w:p>
          <w:p w:rsidR="00EA5BD3" w:rsidRDefault="00EA5BD3" w:rsidP="001F5415">
            <w:pPr>
              <w:rPr>
                <w:szCs w:val="22"/>
              </w:rPr>
            </w:pPr>
            <w:hyperlink r:id="rId35" w:history="1">
              <w:r w:rsidRPr="00A27B14">
                <w:rPr>
                  <w:rStyle w:val="a6"/>
                  <w:szCs w:val="22"/>
                </w:rPr>
                <w:t>rui.cao_2@nxp.com</w:t>
              </w:r>
            </w:hyperlink>
          </w:p>
          <w:p w:rsidR="00EA5BD3" w:rsidRPr="00EA5BD3" w:rsidRDefault="00EA5BD3" w:rsidP="001F5415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 xml:space="preserve">Sameer </w:t>
            </w:r>
            <w:proofErr w:type="spellStart"/>
            <w:r w:rsidRPr="007F58CA">
              <w:rPr>
                <w:szCs w:val="22"/>
              </w:rPr>
              <w:t>Vermani</w:t>
            </w:r>
            <w:proofErr w:type="spellEnd"/>
            <w:r w:rsidRPr="007F58CA">
              <w:rPr>
                <w:szCs w:val="22"/>
              </w:rPr>
              <w:t>, Shimi Shilo, Ning Gao, Dongguk Lim, Jiyang Bai</w:t>
            </w:r>
            <w:r w:rsidR="00C44055">
              <w:rPr>
                <w:szCs w:val="22"/>
              </w:rPr>
              <w:t>,</w:t>
            </w:r>
            <w:r w:rsidRPr="007F58CA">
              <w:rPr>
                <w:szCs w:val="22"/>
              </w:rPr>
              <w:t xml:space="preserve"> </w:t>
            </w:r>
            <w:proofErr w:type="spellStart"/>
            <w:r w:rsidRPr="007F58CA">
              <w:rPr>
                <w:szCs w:val="22"/>
              </w:rPr>
              <w:t>Aniruddh</w:t>
            </w:r>
            <w:proofErr w:type="spellEnd"/>
            <w:r w:rsidRPr="007F58CA">
              <w:rPr>
                <w:szCs w:val="22"/>
              </w:rPr>
              <w:t xml:space="preserve"> </w:t>
            </w:r>
            <w:proofErr w:type="spellStart"/>
            <w:r w:rsidRPr="007F58CA">
              <w:rPr>
                <w:szCs w:val="22"/>
              </w:rPr>
              <w:t>Kabbinale</w:t>
            </w:r>
            <w:proofErr w:type="spellEnd"/>
            <w:r w:rsidRPr="007F58CA">
              <w:rPr>
                <w:szCs w:val="22"/>
              </w:rPr>
              <w:t xml:space="preserve"> Shengquan Hu</w:t>
            </w:r>
            <w:r w:rsidR="00C34BE8" w:rsidRPr="007F58CA">
              <w:rPr>
                <w:szCs w:val="22"/>
              </w:rPr>
              <w:t>, Juan Fang (UEQM-stream parser/segment parser, UEQM-LDPC rate matching, UEQM-timing-related parameters)</w:t>
            </w:r>
            <w:r w:rsidR="00222ED0">
              <w:rPr>
                <w:szCs w:val="22"/>
              </w:rPr>
              <w:t>, Bo Sun</w:t>
            </w:r>
            <w:r w:rsidR="001C3D8B">
              <w:rPr>
                <w:szCs w:val="22"/>
              </w:rPr>
              <w:t>, Oded Redlich</w:t>
            </w:r>
            <w:r w:rsidR="0071611E">
              <w:rPr>
                <w:szCs w:val="22"/>
              </w:rPr>
              <w:t xml:space="preserve">, </w:t>
            </w:r>
            <w:r w:rsidR="0071611E" w:rsidRPr="0071611E">
              <w:rPr>
                <w:szCs w:val="22"/>
              </w:rPr>
              <w:t>Bo Cao</w:t>
            </w:r>
            <w:r w:rsidR="00787267">
              <w:rPr>
                <w:szCs w:val="22"/>
              </w:rPr>
              <w:t xml:space="preserve">, </w:t>
            </w:r>
            <w:proofErr w:type="spellStart"/>
            <w:r w:rsidR="00787267" w:rsidRPr="00787267">
              <w:rPr>
                <w:szCs w:val="22"/>
              </w:rPr>
              <w:t>Qisheng</w:t>
            </w:r>
            <w:proofErr w:type="spellEnd"/>
            <w:r w:rsidR="00787267" w:rsidRPr="00787267">
              <w:rPr>
                <w:szCs w:val="22"/>
              </w:rPr>
              <w:t xml:space="preserve"> Huang</w:t>
            </w:r>
            <w:r w:rsidR="00646F68">
              <w:rPr>
                <w:szCs w:val="22"/>
              </w:rPr>
              <w:t>, Kanke Wu</w:t>
            </w:r>
            <w:r w:rsidR="009E526D">
              <w:rPr>
                <w:szCs w:val="22"/>
              </w:rPr>
              <w:t xml:space="preserve">, </w:t>
            </w:r>
            <w:r w:rsidR="009E526D" w:rsidRPr="009E526D">
              <w:rPr>
                <w:szCs w:val="22"/>
              </w:rPr>
              <w:t>Aiguo Yan</w:t>
            </w:r>
            <w:r w:rsidR="00BA3FE6">
              <w:rPr>
                <w:szCs w:val="22"/>
              </w:rPr>
              <w:t xml:space="preserve">, </w:t>
            </w:r>
            <w:proofErr w:type="spellStart"/>
            <w:r w:rsidR="00BA3FE6" w:rsidRPr="00BA3FE6">
              <w:rPr>
                <w:szCs w:val="22"/>
              </w:rPr>
              <w:t>Ryota</w:t>
            </w:r>
            <w:proofErr w:type="spellEnd"/>
            <w:r w:rsidR="00BA3FE6" w:rsidRPr="00BA3FE6">
              <w:rPr>
                <w:szCs w:val="22"/>
              </w:rPr>
              <w:t xml:space="preserve"> Yamada</w:t>
            </w:r>
            <w:r w:rsidR="00447DD5">
              <w:rPr>
                <w:szCs w:val="22"/>
              </w:rPr>
              <w:t xml:space="preserve">, </w:t>
            </w:r>
            <w:r w:rsidR="00447DD5" w:rsidRPr="007F58CA">
              <w:rPr>
                <w:szCs w:val="22"/>
              </w:rPr>
              <w:t>Rethna Pulikkoonattu</w:t>
            </w:r>
            <w:r w:rsidR="003D3266" w:rsidRPr="007F58CA">
              <w:rPr>
                <w:szCs w:val="22"/>
              </w:rPr>
              <w:t xml:space="preserve">, Alice </w:t>
            </w:r>
            <w:r w:rsidR="003D3266" w:rsidRPr="007F58CA">
              <w:rPr>
                <w:szCs w:val="22"/>
              </w:rPr>
              <w:lastRenderedPageBreak/>
              <w:t xml:space="preserve">Chen, </w:t>
            </w:r>
            <w:proofErr w:type="spellStart"/>
            <w:r w:rsidR="003D3266">
              <w:rPr>
                <w:szCs w:val="22"/>
              </w:rPr>
              <w:t>Mengshi</w:t>
            </w:r>
            <w:proofErr w:type="spellEnd"/>
            <w:r w:rsidR="003D3266">
              <w:rPr>
                <w:szCs w:val="22"/>
              </w:rPr>
              <w:t xml:space="preserve"> Hu,</w:t>
            </w:r>
            <w:r w:rsidR="003D3266" w:rsidRPr="007F58CA">
              <w:rPr>
                <w:szCs w:val="22"/>
              </w:rPr>
              <w:t xml:space="preserve"> Ying Wang</w:t>
            </w:r>
            <w:r w:rsidR="00BA74CC" w:rsidRPr="00BA74CC">
              <w:rPr>
                <w:szCs w:val="22"/>
              </w:rPr>
              <w:t>, Leonardo Lanante</w:t>
            </w:r>
            <w:r w:rsidR="005D68DA" w:rsidRPr="005D68DA">
              <w:rPr>
                <w:szCs w:val="22"/>
              </w:rPr>
              <w:t>, Sara Norouzi</w:t>
            </w:r>
            <w:r w:rsidR="00EF5B8F">
              <w:rPr>
                <w:szCs w:val="22"/>
              </w:rPr>
              <w:t>, Lei Zhou</w:t>
            </w:r>
            <w:r w:rsidR="00451AB9" w:rsidRPr="00451AB9">
              <w:rPr>
                <w:szCs w:val="22"/>
              </w:rPr>
              <w:t>, Sigurd Schelstraete</w:t>
            </w:r>
            <w:r w:rsidR="00523FE7">
              <w:rPr>
                <w:rFonts w:hint="eastAsia"/>
                <w:szCs w:val="22"/>
                <w:lang w:eastAsia="zh-CN"/>
              </w:rPr>
              <w:t>,</w:t>
            </w:r>
            <w:r w:rsidR="00523FE7">
              <w:rPr>
                <w:szCs w:val="22"/>
                <w:lang w:eastAsia="zh-CN"/>
              </w:rPr>
              <w:t xml:space="preserve"> Jianhan Liu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1E7E42">
              <w:rPr>
                <w:szCs w:val="22"/>
                <w:lang w:eastAsia="zh-CN"/>
              </w:rPr>
              <w:t xml:space="preserve">, </w:t>
            </w:r>
            <w:proofErr w:type="spellStart"/>
            <w:r w:rsidR="001E7E42">
              <w:rPr>
                <w:szCs w:val="22"/>
                <w:lang w:eastAsia="zh-CN"/>
              </w:rPr>
              <w:t>Qinghua</w:t>
            </w:r>
            <w:proofErr w:type="spellEnd"/>
            <w:r w:rsidR="001E7E42">
              <w:rPr>
                <w:szCs w:val="22"/>
                <w:lang w:eastAsia="zh-CN"/>
              </w:rPr>
              <w:t xml:space="preserve"> Li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Ke Zhong</w:t>
            </w:r>
            <w:r w:rsidR="007F06B3" w:rsidRPr="007F06B3">
              <w:rPr>
                <w:szCs w:val="22"/>
              </w:rPr>
              <w:t xml:space="preserve">, Yusuke </w:t>
            </w:r>
            <w:proofErr w:type="spellStart"/>
            <w:r w:rsidR="007F06B3" w:rsidRPr="007F06B3">
              <w:rPr>
                <w:szCs w:val="22"/>
              </w:rPr>
              <w:t>Asai</w:t>
            </w:r>
            <w:proofErr w:type="spellEnd"/>
          </w:p>
        </w:tc>
        <w:tc>
          <w:tcPr>
            <w:tcW w:w="2007" w:type="dxa"/>
          </w:tcPr>
          <w:p w:rsidR="00C34BE8" w:rsidRPr="007F58CA" w:rsidRDefault="00C34BE8" w:rsidP="001F5415">
            <w:pPr>
              <w:rPr>
                <w:szCs w:val="22"/>
                <w:lang w:eastAsia="zh-CN"/>
              </w:rPr>
            </w:pPr>
            <w:r w:rsidRPr="007F58CA">
              <w:rPr>
                <w:szCs w:val="22"/>
                <w:lang w:eastAsia="zh-CN"/>
              </w:rPr>
              <w:lastRenderedPageBreak/>
              <w:t xml:space="preserve">SFD </w:t>
            </w:r>
            <w:proofErr w:type="spellStart"/>
            <w:r w:rsidRPr="007F58CA">
              <w:rPr>
                <w:szCs w:val="22"/>
                <w:lang w:eastAsia="zh-CN"/>
              </w:rPr>
              <w:t>Subcaluses</w:t>
            </w:r>
            <w:proofErr w:type="spellEnd"/>
            <w:r w:rsidRPr="007F58CA">
              <w:rPr>
                <w:szCs w:val="22"/>
                <w:lang w:eastAsia="zh-CN"/>
              </w:rPr>
              <w:t>:</w:t>
            </w:r>
          </w:p>
          <w:p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2.3.1 General</w:t>
            </w:r>
          </w:p>
          <w:p w:rsidR="00C34BE8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 xml:space="preserve">2.3.2 </w:t>
            </w:r>
            <w:proofErr w:type="spellStart"/>
            <w:r w:rsidRPr="007F58CA">
              <w:rPr>
                <w:szCs w:val="22"/>
              </w:rPr>
              <w:t>Signaling</w:t>
            </w:r>
            <w:proofErr w:type="spellEnd"/>
          </w:p>
        </w:tc>
      </w:tr>
      <w:tr w:rsidR="007408BF" w:rsidRPr="007F58CA" w:rsidTr="00EA5BD3">
        <w:tc>
          <w:tcPr>
            <w:tcW w:w="0" w:type="auto"/>
          </w:tcPr>
          <w:p w:rsidR="001F5415" w:rsidRPr="00425ADA" w:rsidRDefault="001F5415" w:rsidP="001F5415">
            <w:pPr>
              <w:rPr>
                <w:szCs w:val="22"/>
                <w:highlight w:val="green"/>
              </w:rPr>
            </w:pPr>
            <w:r w:rsidRPr="00425ADA">
              <w:rPr>
                <w:szCs w:val="22"/>
                <w:highlight w:val="green"/>
              </w:rPr>
              <w:t>LDPC enhancement</w:t>
            </w:r>
          </w:p>
        </w:tc>
        <w:tc>
          <w:tcPr>
            <w:tcW w:w="3247" w:type="dxa"/>
          </w:tcPr>
          <w:p w:rsidR="001F5415" w:rsidRDefault="001F5415" w:rsidP="001F5415">
            <w:pPr>
              <w:rPr>
                <w:szCs w:val="22"/>
              </w:rPr>
            </w:pPr>
            <w:r w:rsidRPr="004316A7">
              <w:rPr>
                <w:szCs w:val="22"/>
              </w:rPr>
              <w:t>Rethna Pulikkoonattu</w:t>
            </w:r>
          </w:p>
          <w:p w:rsidR="00EA5BD3" w:rsidRPr="00BE0D67" w:rsidRDefault="00EA5BD3" w:rsidP="001F5415">
            <w:pPr>
              <w:rPr>
                <w:sz w:val="18"/>
                <w:szCs w:val="22"/>
              </w:rPr>
            </w:pPr>
            <w:hyperlink r:id="rId36" w:history="1">
              <w:r w:rsidRPr="00BE0D67">
                <w:rPr>
                  <w:rStyle w:val="a6"/>
                  <w:sz w:val="18"/>
                  <w:szCs w:val="22"/>
                </w:rPr>
                <w:t>rethnakaran.pulikkoonattu@broadcom.com</w:t>
              </w:r>
            </w:hyperlink>
          </w:p>
          <w:p w:rsidR="00EA5BD3" w:rsidRPr="00EA5BD3" w:rsidRDefault="00EA5BD3" w:rsidP="001F5415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1F5415" w:rsidRPr="007F58CA" w:rsidRDefault="001F5415" w:rsidP="001F5415">
            <w:pPr>
              <w:rPr>
                <w:szCs w:val="22"/>
                <w:lang w:eastAsia="zh-CN"/>
              </w:rPr>
            </w:pPr>
            <w:r w:rsidRPr="007F58CA">
              <w:rPr>
                <w:szCs w:val="22"/>
              </w:rPr>
              <w:t xml:space="preserve">Sameer </w:t>
            </w:r>
            <w:proofErr w:type="spellStart"/>
            <w:r w:rsidRPr="007F58CA">
              <w:rPr>
                <w:szCs w:val="22"/>
              </w:rPr>
              <w:t>Vermani</w:t>
            </w:r>
            <w:proofErr w:type="spellEnd"/>
            <w:r w:rsidRPr="007F58CA">
              <w:rPr>
                <w:rFonts w:eastAsia="等线"/>
                <w:color w:val="222222"/>
                <w:szCs w:val="22"/>
                <w:shd w:val="clear" w:color="auto" w:fill="FFFFFF"/>
              </w:rPr>
              <w:t xml:space="preserve"> </w:t>
            </w:r>
            <w:r w:rsidRPr="007F58CA">
              <w:rPr>
                <w:szCs w:val="22"/>
              </w:rPr>
              <w:t>Xuwen Zhao Shengquan Hu</w:t>
            </w:r>
            <w:r w:rsidR="003566D1" w:rsidRPr="007F58CA">
              <w:rPr>
                <w:szCs w:val="22"/>
                <w:lang w:eastAsia="zh-CN"/>
              </w:rPr>
              <w:t>, Juan Fang (2x LDPC rate matching)</w:t>
            </w:r>
            <w:r w:rsidR="00DD618B">
              <w:rPr>
                <w:szCs w:val="22"/>
              </w:rPr>
              <w:t xml:space="preserve"> , Yan Zhang</w:t>
            </w:r>
            <w:r w:rsidR="00F65DA7">
              <w:rPr>
                <w:szCs w:val="22"/>
              </w:rPr>
              <w:t>, Bo Sun</w:t>
            </w:r>
            <w:r w:rsidR="0071611E">
              <w:rPr>
                <w:szCs w:val="22"/>
              </w:rPr>
              <w:t xml:space="preserve">, </w:t>
            </w:r>
            <w:r w:rsidR="0071611E" w:rsidRPr="0071611E">
              <w:rPr>
                <w:szCs w:val="22"/>
              </w:rPr>
              <w:t>Bo Cao</w:t>
            </w:r>
            <w:r w:rsidR="00787267">
              <w:rPr>
                <w:szCs w:val="22"/>
              </w:rPr>
              <w:t xml:space="preserve">, </w:t>
            </w:r>
            <w:proofErr w:type="spellStart"/>
            <w:r w:rsidR="00787267" w:rsidRPr="00787267">
              <w:rPr>
                <w:szCs w:val="22"/>
              </w:rPr>
              <w:t>Qisheng</w:t>
            </w:r>
            <w:proofErr w:type="spellEnd"/>
            <w:r w:rsidR="00787267" w:rsidRPr="00787267">
              <w:rPr>
                <w:szCs w:val="22"/>
              </w:rPr>
              <w:t xml:space="preserve"> Huang</w:t>
            </w:r>
            <w:r w:rsidR="00DC538B" w:rsidRPr="007F58CA">
              <w:rPr>
                <w:szCs w:val="22"/>
              </w:rPr>
              <w:t>, Ying Wang</w:t>
            </w:r>
            <w:r w:rsidR="0089590A">
              <w:rPr>
                <w:szCs w:val="22"/>
              </w:rPr>
              <w:t>, Yan Xin (MAC)</w:t>
            </w:r>
            <w:r w:rsidR="00BA74CC">
              <w:t xml:space="preserve"> </w:t>
            </w:r>
            <w:r w:rsidR="00BA74CC" w:rsidRPr="00BA74CC">
              <w:rPr>
                <w:szCs w:val="22"/>
              </w:rPr>
              <w:t>, Leonardo Lanante</w:t>
            </w:r>
            <w:r w:rsidR="00451AB9" w:rsidRPr="00451AB9">
              <w:rPr>
                <w:szCs w:val="22"/>
              </w:rPr>
              <w:t>, Sigurd Schelstraete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624887">
              <w:rPr>
                <w:szCs w:val="22"/>
                <w:lang w:eastAsia="zh-CN"/>
              </w:rPr>
              <w:t>, Alice Chen</w:t>
            </w:r>
          </w:p>
        </w:tc>
        <w:tc>
          <w:tcPr>
            <w:tcW w:w="2007" w:type="dxa"/>
          </w:tcPr>
          <w:p w:rsidR="001F5415" w:rsidRPr="007F58CA" w:rsidRDefault="001F5415" w:rsidP="001F5415">
            <w:pPr>
              <w:rPr>
                <w:szCs w:val="22"/>
              </w:rPr>
            </w:pPr>
          </w:p>
        </w:tc>
      </w:tr>
      <w:tr w:rsidR="007408BF" w:rsidRPr="007F58CA" w:rsidTr="00EA5BD3">
        <w:tc>
          <w:tcPr>
            <w:tcW w:w="0" w:type="auto"/>
          </w:tcPr>
          <w:p w:rsidR="001F5415" w:rsidRPr="00425ADA" w:rsidRDefault="001F5415" w:rsidP="001F5415">
            <w:pPr>
              <w:rPr>
                <w:szCs w:val="22"/>
                <w:highlight w:val="green"/>
              </w:rPr>
            </w:pPr>
            <w:r w:rsidRPr="00425ADA">
              <w:rPr>
                <w:szCs w:val="22"/>
                <w:highlight w:val="green"/>
              </w:rPr>
              <w:t>Interference Mitigation</w:t>
            </w:r>
          </w:p>
        </w:tc>
        <w:tc>
          <w:tcPr>
            <w:tcW w:w="3247" w:type="dxa"/>
          </w:tcPr>
          <w:p w:rsidR="001F5415" w:rsidRDefault="001F5415" w:rsidP="001F5415">
            <w:pPr>
              <w:rPr>
                <w:szCs w:val="22"/>
              </w:rPr>
            </w:pPr>
            <w:r w:rsidRPr="004316A7">
              <w:rPr>
                <w:szCs w:val="22"/>
              </w:rPr>
              <w:t>Shimi Shilo</w:t>
            </w:r>
          </w:p>
          <w:p w:rsidR="00EA5BD3" w:rsidRDefault="00EA5BD3" w:rsidP="001F5415">
            <w:pPr>
              <w:rPr>
                <w:szCs w:val="22"/>
              </w:rPr>
            </w:pPr>
            <w:hyperlink r:id="rId37" w:history="1">
              <w:r w:rsidRPr="00A27B14">
                <w:rPr>
                  <w:rStyle w:val="a6"/>
                  <w:szCs w:val="22"/>
                </w:rPr>
                <w:t>Shimi.Shilo@huawei.com</w:t>
              </w:r>
            </w:hyperlink>
          </w:p>
          <w:p w:rsidR="00EA5BD3" w:rsidRPr="00EA5BD3" w:rsidRDefault="00EA5BD3" w:rsidP="001F5415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1F5415" w:rsidRPr="007F58CA" w:rsidRDefault="001F5415" w:rsidP="007F06B3">
            <w:pPr>
              <w:rPr>
                <w:szCs w:val="22"/>
              </w:rPr>
            </w:pPr>
            <w:r w:rsidRPr="007F58CA">
              <w:rPr>
                <w:szCs w:val="22"/>
              </w:rPr>
              <w:t>Xuwen Zhao</w:t>
            </w:r>
            <w:r w:rsidR="00F75C04">
              <w:rPr>
                <w:szCs w:val="22"/>
              </w:rPr>
              <w:t xml:space="preserve">, </w:t>
            </w:r>
            <w:r w:rsidR="00F75C04" w:rsidRPr="00F75C04">
              <w:rPr>
                <w:szCs w:val="22"/>
              </w:rPr>
              <w:t xml:space="preserve">Daniel </w:t>
            </w:r>
            <w:proofErr w:type="spellStart"/>
            <w:r w:rsidR="00F75C04" w:rsidRPr="00F75C04">
              <w:rPr>
                <w:szCs w:val="22"/>
              </w:rPr>
              <w:t>Verenzuela</w:t>
            </w:r>
            <w:proofErr w:type="spellEnd"/>
            <w:r w:rsidR="003C1CC6">
              <w:rPr>
                <w:szCs w:val="22"/>
              </w:rPr>
              <w:t xml:space="preserve">, </w:t>
            </w:r>
            <w:r w:rsidR="003C1CC6">
              <w:rPr>
                <w:color w:val="1F2329"/>
                <w:shd w:val="clear" w:color="auto" w:fill="FFFFFF"/>
              </w:rPr>
              <w:t>Ke Zhong</w:t>
            </w:r>
            <w:r w:rsidR="0089590A">
              <w:rPr>
                <w:color w:val="1F2329"/>
                <w:shd w:val="clear" w:color="auto" w:fill="FFFFFF"/>
              </w:rPr>
              <w:t>, Jianhan Liu, Mahmoud Kamel</w:t>
            </w:r>
            <w:r w:rsidR="00CA1CE5">
              <w:rPr>
                <w:color w:val="1F2329"/>
                <w:shd w:val="clear" w:color="auto" w:fill="FFFFFF"/>
              </w:rPr>
              <w:t xml:space="preserve">, </w:t>
            </w:r>
            <w:r w:rsidR="00CA1CE5" w:rsidRPr="00CA1CE5">
              <w:rPr>
                <w:color w:val="1F2329"/>
                <w:shd w:val="clear" w:color="auto" w:fill="FFFFFF"/>
              </w:rPr>
              <w:t xml:space="preserve">Eugene </w:t>
            </w:r>
            <w:proofErr w:type="spellStart"/>
            <w:r w:rsidR="00CA1CE5" w:rsidRPr="00CA1CE5">
              <w:rPr>
                <w:color w:val="1F2329"/>
                <w:shd w:val="clear" w:color="auto" w:fill="FFFFFF"/>
              </w:rPr>
              <w:t>Baik</w:t>
            </w:r>
            <w:proofErr w:type="spellEnd"/>
            <w:r w:rsidR="00132EDD">
              <w:rPr>
                <w:color w:val="1F2329"/>
                <w:shd w:val="clear" w:color="auto" w:fill="FFFFFF"/>
              </w:rPr>
              <w:t xml:space="preserve">, </w:t>
            </w:r>
            <w:r w:rsidR="00132EDD" w:rsidRPr="00132EDD">
              <w:rPr>
                <w:color w:val="1F2329"/>
                <w:shd w:val="clear" w:color="auto" w:fill="FFFFFF"/>
              </w:rPr>
              <w:t>Pelin Salem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  <w:lang w:eastAsia="zh-CN"/>
              </w:rPr>
              <w:t xml:space="preserve">, </w:t>
            </w:r>
            <w:r w:rsidR="00DF5615" w:rsidRPr="00DF5615">
              <w:rPr>
                <w:szCs w:val="22"/>
                <w:lang w:eastAsia="zh-CN"/>
              </w:rPr>
              <w:t xml:space="preserve">Anand </w:t>
            </w:r>
            <w:proofErr w:type="spellStart"/>
            <w:r w:rsidR="00DF5615" w:rsidRPr="00DF5615">
              <w:rPr>
                <w:szCs w:val="22"/>
                <w:lang w:eastAsia="zh-CN"/>
              </w:rPr>
              <w:t>Jee</w:t>
            </w:r>
            <w:proofErr w:type="spellEnd"/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1E7E42">
              <w:rPr>
                <w:szCs w:val="22"/>
                <w:lang w:eastAsia="zh-CN"/>
              </w:rPr>
              <w:t xml:space="preserve">, </w:t>
            </w:r>
            <w:proofErr w:type="spellStart"/>
            <w:r w:rsidR="001E7E42" w:rsidRPr="001E7E42">
              <w:rPr>
                <w:szCs w:val="22"/>
                <w:lang w:eastAsia="zh-CN"/>
              </w:rPr>
              <w:t>Ratnesh</w:t>
            </w:r>
            <w:proofErr w:type="spellEnd"/>
            <w:r w:rsidR="001E7E42" w:rsidRPr="001E7E42">
              <w:rPr>
                <w:szCs w:val="22"/>
                <w:lang w:eastAsia="zh-CN"/>
              </w:rPr>
              <w:t xml:space="preserve"> </w:t>
            </w:r>
            <w:proofErr w:type="spellStart"/>
            <w:r w:rsidR="001E7E42" w:rsidRPr="001E7E42">
              <w:rPr>
                <w:szCs w:val="22"/>
                <w:lang w:eastAsia="zh-CN"/>
              </w:rPr>
              <w:t>Kumbhkar</w:t>
            </w:r>
            <w:proofErr w:type="spellEnd"/>
            <w:r w:rsidR="006E6888" w:rsidRPr="006E6888">
              <w:rPr>
                <w:szCs w:val="22"/>
                <w:lang w:eastAsia="zh-CN"/>
              </w:rPr>
              <w:t>, Ross Jian Yu</w:t>
            </w:r>
            <w:r w:rsidR="007F06B3" w:rsidRPr="007F06B3">
              <w:rPr>
                <w:szCs w:val="22"/>
                <w:lang w:eastAsia="zh-CN"/>
              </w:rPr>
              <w:t xml:space="preserve">, Yusuke </w:t>
            </w:r>
            <w:proofErr w:type="spellStart"/>
            <w:r w:rsidR="007F06B3" w:rsidRPr="007F06B3">
              <w:rPr>
                <w:szCs w:val="22"/>
                <w:lang w:eastAsia="zh-CN"/>
              </w:rPr>
              <w:t>Asai</w:t>
            </w:r>
            <w:proofErr w:type="spellEnd"/>
            <w:r w:rsidR="00A61867" w:rsidRPr="00A61867">
              <w:rPr>
                <w:szCs w:val="22"/>
                <w:lang w:eastAsia="zh-CN"/>
              </w:rPr>
              <w:t>, Ying Wang</w:t>
            </w:r>
          </w:p>
        </w:tc>
        <w:tc>
          <w:tcPr>
            <w:tcW w:w="2007" w:type="dxa"/>
          </w:tcPr>
          <w:p w:rsidR="001F5415" w:rsidRPr="007F58CA" w:rsidRDefault="001F5415" w:rsidP="001F5415">
            <w:pPr>
              <w:rPr>
                <w:szCs w:val="22"/>
              </w:rPr>
            </w:pPr>
          </w:p>
        </w:tc>
      </w:tr>
      <w:tr w:rsidR="000C2D54" w:rsidRPr="007F58CA" w:rsidTr="00291431">
        <w:tc>
          <w:tcPr>
            <w:tcW w:w="9350" w:type="dxa"/>
            <w:gridSpan w:val="4"/>
          </w:tcPr>
          <w:p w:rsidR="000C2D54" w:rsidRPr="006007BE" w:rsidRDefault="000C2D54" w:rsidP="00F1407B">
            <w:pPr>
              <w:rPr>
                <w:b/>
                <w:szCs w:val="22"/>
              </w:rPr>
            </w:pPr>
            <w:r w:rsidRPr="006007BE">
              <w:rPr>
                <w:b/>
                <w:szCs w:val="22"/>
              </w:rPr>
              <w:t>End of topics with at least one motion in the SFD.</w:t>
            </w:r>
          </w:p>
        </w:tc>
      </w:tr>
      <w:tr w:rsidR="000C2D54" w:rsidRPr="007F58CA" w:rsidTr="00EA5BD3">
        <w:tc>
          <w:tcPr>
            <w:tcW w:w="0" w:type="auto"/>
          </w:tcPr>
          <w:p w:rsidR="000C2D54" w:rsidRPr="007F58CA" w:rsidRDefault="000C2D54" w:rsidP="00F1407B">
            <w:pPr>
              <w:rPr>
                <w:szCs w:val="22"/>
              </w:rPr>
            </w:pPr>
          </w:p>
        </w:tc>
        <w:tc>
          <w:tcPr>
            <w:tcW w:w="3247" w:type="dxa"/>
          </w:tcPr>
          <w:p w:rsidR="000C2D54" w:rsidRPr="007F58CA" w:rsidRDefault="000C2D54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0C2D54" w:rsidRPr="007F58CA" w:rsidRDefault="000C2D54" w:rsidP="00F1407B">
            <w:pPr>
              <w:rPr>
                <w:szCs w:val="22"/>
              </w:rPr>
            </w:pPr>
          </w:p>
        </w:tc>
        <w:tc>
          <w:tcPr>
            <w:tcW w:w="2007" w:type="dxa"/>
          </w:tcPr>
          <w:p w:rsidR="000C2D54" w:rsidRPr="007F58CA" w:rsidRDefault="000C2D54" w:rsidP="00F1407B">
            <w:pPr>
              <w:rPr>
                <w:szCs w:val="22"/>
              </w:rPr>
            </w:pPr>
          </w:p>
        </w:tc>
      </w:tr>
      <w:tr w:rsidR="00F1407B" w:rsidRPr="007F58CA" w:rsidTr="0059124B">
        <w:tc>
          <w:tcPr>
            <w:tcW w:w="9350" w:type="dxa"/>
            <w:gridSpan w:val="4"/>
          </w:tcPr>
          <w:p w:rsidR="00F1407B" w:rsidRPr="00FD0266" w:rsidRDefault="00C64FA3" w:rsidP="00F1407B">
            <w:pPr>
              <w:rPr>
                <w:b/>
                <w:szCs w:val="22"/>
              </w:rPr>
            </w:pPr>
            <w:r>
              <w:rPr>
                <w:b/>
                <w:lang w:eastAsia="zh-CN"/>
              </w:rPr>
              <w:t>Depending on the</w:t>
            </w:r>
            <w:r w:rsidRPr="00FB4F09">
              <w:rPr>
                <w:b/>
                <w:lang w:eastAsia="zh-CN"/>
              </w:rPr>
              <w:t xml:space="preserve"> agreement </w:t>
            </w:r>
            <w:r>
              <w:rPr>
                <w:b/>
                <w:lang w:eastAsia="zh-CN"/>
              </w:rPr>
              <w:t>in</w:t>
            </w:r>
            <w:r w:rsidRPr="00FB4F09">
              <w:rPr>
                <w:b/>
                <w:lang w:eastAsia="zh-CN"/>
              </w:rPr>
              <w:t xml:space="preserve"> the group,</w:t>
            </w:r>
            <w:r w:rsidRPr="00FB4F09">
              <w:rPr>
                <w:rFonts w:hint="eastAsia"/>
                <w:b/>
                <w:szCs w:val="22"/>
              </w:rPr>
              <w:t xml:space="preserve"> </w:t>
            </w:r>
            <w:r w:rsidRPr="00FB4F09">
              <w:rPr>
                <w:b/>
                <w:szCs w:val="22"/>
              </w:rPr>
              <w:t xml:space="preserve">the following topics follow previous standard, and will </w:t>
            </w:r>
            <w:r>
              <w:rPr>
                <w:b/>
                <w:szCs w:val="22"/>
              </w:rPr>
              <w:t xml:space="preserve">further </w:t>
            </w:r>
            <w:r w:rsidRPr="00FB4F09">
              <w:rPr>
                <w:b/>
                <w:szCs w:val="22"/>
              </w:rPr>
              <w:t>add details with SFD support.</w:t>
            </w: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 xml:space="preserve">UHR PHY Capabilities in UHR Caps IE 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 xml:space="preserve">Eugene </w:t>
            </w:r>
            <w:proofErr w:type="spellStart"/>
            <w:r w:rsidRPr="004316A7">
              <w:rPr>
                <w:szCs w:val="22"/>
              </w:rPr>
              <w:t>Baik</w:t>
            </w:r>
            <w:proofErr w:type="spellEnd"/>
          </w:p>
          <w:p w:rsidR="00EA5BD3" w:rsidRDefault="00EA5BD3" w:rsidP="00F1407B">
            <w:pPr>
              <w:rPr>
                <w:szCs w:val="22"/>
              </w:rPr>
            </w:pPr>
            <w:hyperlink r:id="rId38" w:history="1">
              <w:r w:rsidRPr="00A27B14">
                <w:rPr>
                  <w:rStyle w:val="a6"/>
                  <w:szCs w:val="22"/>
                </w:rPr>
                <w:t>eugeneb@qti.qualcomm.com</w:t>
              </w:r>
            </w:hyperlink>
          </w:p>
          <w:p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 xml:space="preserve">Juan Fang, </w:t>
            </w:r>
            <w:proofErr w:type="spellStart"/>
            <w:r>
              <w:rPr>
                <w:szCs w:val="22"/>
              </w:rPr>
              <w:t>Mengshi</w:t>
            </w:r>
            <w:proofErr w:type="spellEnd"/>
            <w:r>
              <w:rPr>
                <w:szCs w:val="22"/>
              </w:rPr>
              <w:t xml:space="preserve"> Hu, Brian Hart</w:t>
            </w:r>
            <w:r w:rsidR="00FC7E31">
              <w:rPr>
                <w:szCs w:val="22"/>
              </w:rPr>
              <w:t xml:space="preserve">, </w:t>
            </w:r>
            <w:proofErr w:type="spellStart"/>
            <w:r w:rsidR="00FC7E31" w:rsidRPr="00FC7E31">
              <w:rPr>
                <w:szCs w:val="22"/>
              </w:rPr>
              <w:t>Youwei</w:t>
            </w:r>
            <w:proofErr w:type="spellEnd"/>
            <w:r w:rsidR="00FC7E31" w:rsidRPr="00FC7E31">
              <w:rPr>
                <w:szCs w:val="22"/>
              </w:rPr>
              <w:t xml:space="preserve"> Chen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Introduction to the UHR PHY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Bin Tian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39" w:history="1">
              <w:r w:rsidRPr="00A27B14">
                <w:rPr>
                  <w:rStyle w:val="a6"/>
                  <w:szCs w:val="22"/>
                </w:rPr>
                <w:t>btian@qti.qualcomm.com</w:t>
              </w:r>
            </w:hyperlink>
          </w:p>
          <w:p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 xml:space="preserve">Eugene </w:t>
            </w:r>
            <w:proofErr w:type="spellStart"/>
            <w:r w:rsidRPr="007F58CA">
              <w:rPr>
                <w:szCs w:val="22"/>
              </w:rPr>
              <w:t>Baik</w:t>
            </w:r>
            <w:proofErr w:type="spellEnd"/>
            <w:r>
              <w:rPr>
                <w:szCs w:val="22"/>
              </w:rPr>
              <w:t>, Bo Gong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UHR PHY service interface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Bo Sun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40" w:history="1">
              <w:r w:rsidRPr="00A27B14">
                <w:rPr>
                  <w:rStyle w:val="a6"/>
                  <w:szCs w:val="22"/>
                </w:rPr>
                <w:t>sun.bo1@SANECHIPS.COM.CN</w:t>
              </w:r>
            </w:hyperlink>
          </w:p>
          <w:p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>Yan Li</w:t>
            </w:r>
            <w:r>
              <w:rPr>
                <w:szCs w:val="22"/>
              </w:rPr>
              <w:t>, Bo Gong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02CD8" w:rsidRPr="00602CD8">
              <w:rPr>
                <w:szCs w:val="22"/>
                <w:lang w:eastAsia="zh-CN"/>
              </w:rPr>
              <w:t xml:space="preserve">, Eugene </w:t>
            </w:r>
            <w:proofErr w:type="spellStart"/>
            <w:r w:rsidR="00602CD8" w:rsidRPr="00602CD8">
              <w:rPr>
                <w:szCs w:val="22"/>
                <w:lang w:eastAsia="zh-CN"/>
              </w:rPr>
              <w:t>Baik</w:t>
            </w:r>
            <w:proofErr w:type="spellEnd"/>
            <w:r w:rsidR="006E6888" w:rsidRPr="006E6888">
              <w:rPr>
                <w:szCs w:val="22"/>
                <w:lang w:eastAsia="zh-CN"/>
              </w:rPr>
              <w:t>, Ross Jian Yu</w:t>
            </w:r>
            <w:r w:rsidR="00624887">
              <w:rPr>
                <w:szCs w:val="22"/>
                <w:lang w:eastAsia="zh-CN"/>
              </w:rPr>
              <w:t>, Alice Chen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Null subcarriers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1A7848">
              <w:rPr>
                <w:szCs w:val="22"/>
              </w:rPr>
              <w:t>Bo Gong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41" w:history="1">
              <w:r w:rsidRPr="00A27B14">
                <w:rPr>
                  <w:rStyle w:val="a6"/>
                  <w:szCs w:val="22"/>
                </w:rPr>
                <w:t>gongbo8@huawei.com</w:t>
              </w:r>
            </w:hyperlink>
          </w:p>
          <w:p w:rsidR="00EA5BD3" w:rsidRPr="00EA5BD3" w:rsidRDefault="00EA5BD3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 xml:space="preserve">Bo Gong, </w:t>
            </w:r>
            <w:r>
              <w:rPr>
                <w:rFonts w:hint="eastAsia"/>
              </w:rPr>
              <w:t>Alice Chen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1A7848" w:rsidRPr="001A7848">
              <w:rPr>
                <w:szCs w:val="22"/>
              </w:rPr>
              <w:t>,</w:t>
            </w:r>
            <w:r w:rsidR="001A7848">
              <w:rPr>
                <w:szCs w:val="22"/>
              </w:rPr>
              <w:t xml:space="preserve"> Chenchen Liu</w:t>
            </w:r>
            <w:r w:rsidR="001A7848" w:rsidRPr="001A7848">
              <w:rPr>
                <w:szCs w:val="22"/>
              </w:rPr>
              <w:t>, Eunsung Park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</w:p>
        </w:tc>
        <w:tc>
          <w:tcPr>
            <w:tcW w:w="2007" w:type="dxa"/>
          </w:tcPr>
          <w:p w:rsidR="00F42459" w:rsidRDefault="00F42459" w:rsidP="00F1407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P</w:t>
            </w:r>
            <w:r>
              <w:rPr>
                <w:szCs w:val="22"/>
                <w:lang w:eastAsia="zh-CN"/>
              </w:rPr>
              <w:t xml:space="preserve">art of </w:t>
            </w:r>
            <w:r w:rsidRPr="00F42459">
              <w:rPr>
                <w:szCs w:val="22"/>
                <w:lang w:eastAsia="zh-CN"/>
              </w:rPr>
              <w:t>Subcarrier and resource allocation</w:t>
            </w:r>
          </w:p>
          <w:p w:rsidR="009D198C" w:rsidRPr="007F58CA" w:rsidRDefault="009D198C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lastRenderedPageBreak/>
              <w:t>Pilot subcarriers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372223">
              <w:rPr>
                <w:szCs w:val="22"/>
              </w:rPr>
              <w:t>Chenchen Liu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42" w:history="1">
              <w:r w:rsidRPr="00A27B14">
                <w:rPr>
                  <w:rStyle w:val="a6"/>
                  <w:szCs w:val="22"/>
                </w:rPr>
                <w:t>liuchenchen1@huawei.com</w:t>
              </w:r>
            </w:hyperlink>
          </w:p>
          <w:p w:rsidR="00EA5BD3" w:rsidRPr="00EA5BD3" w:rsidRDefault="00EA5BD3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>Bo Gong, Lin Yang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223">
              <w:rPr>
                <w:szCs w:val="22"/>
              </w:rPr>
              <w:t>,</w:t>
            </w:r>
            <w:r w:rsidR="00372223" w:rsidRPr="007F58CA">
              <w:rPr>
                <w:szCs w:val="22"/>
              </w:rPr>
              <w:t xml:space="preserve"> Eunsung Park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  <w:r w:rsidR="00A61867">
              <w:t xml:space="preserve"> </w:t>
            </w:r>
            <w:r w:rsidR="00A61867" w:rsidRPr="00A61867">
              <w:rPr>
                <w:szCs w:val="22"/>
              </w:rPr>
              <w:t>, Mahmoud Kamel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RU/MRU restrictions for 20MHz operation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372223">
              <w:rPr>
                <w:szCs w:val="22"/>
              </w:rPr>
              <w:t>Eunsung Park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43" w:history="1">
              <w:r w:rsidRPr="00A27B14">
                <w:rPr>
                  <w:rStyle w:val="a6"/>
                  <w:szCs w:val="22"/>
                </w:rPr>
                <w:t>esung.park@lge.com</w:t>
              </w:r>
            </w:hyperlink>
          </w:p>
          <w:p w:rsidR="00EA5BD3" w:rsidRPr="00EA5BD3" w:rsidRDefault="00EA5BD3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 xml:space="preserve">Bo Gong, </w:t>
            </w:r>
            <w:r w:rsidRPr="00137170">
              <w:rPr>
                <w:szCs w:val="22"/>
              </w:rPr>
              <w:t>Xuwen Zhao</w:t>
            </w:r>
            <w:r>
              <w:rPr>
                <w:szCs w:val="22"/>
              </w:rPr>
              <w:t xml:space="preserve">, </w:t>
            </w:r>
            <w:r>
              <w:rPr>
                <w:rFonts w:hint="eastAsia"/>
              </w:rPr>
              <w:t>Jiyang</w:t>
            </w:r>
            <w:r>
              <w:t xml:space="preserve"> Bai</w:t>
            </w:r>
            <w:r>
              <w:rPr>
                <w:szCs w:val="22"/>
              </w:rPr>
              <w:t>, Lin Yang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223">
              <w:rPr>
                <w:szCs w:val="22"/>
              </w:rPr>
              <w:t xml:space="preserve">, Yan Xin, </w:t>
            </w:r>
            <w:r w:rsidR="00372223" w:rsidRPr="00372223">
              <w:rPr>
                <w:szCs w:val="22"/>
              </w:rPr>
              <w:t>Bo Gong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UHR PPDU format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Dongguk Lim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44" w:history="1">
              <w:r w:rsidRPr="00A27B14">
                <w:rPr>
                  <w:rStyle w:val="a6"/>
                  <w:szCs w:val="22"/>
                </w:rPr>
                <w:t>dongguk.lim@lge.com</w:t>
              </w:r>
            </w:hyperlink>
          </w:p>
          <w:p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Pr="007D0252" w:rsidRDefault="00F1407B" w:rsidP="00F1407B">
            <w:pPr>
              <w:rPr>
                <w:sz w:val="24"/>
                <w:lang w:eastAsia="zh-CN"/>
              </w:rPr>
            </w:pPr>
            <w:r w:rsidRPr="006D22E9">
              <w:rPr>
                <w:szCs w:val="22"/>
              </w:rPr>
              <w:t>Genadiy</w:t>
            </w:r>
            <w:r>
              <w:rPr>
                <w:szCs w:val="22"/>
              </w:rPr>
              <w:t xml:space="preserve"> Tsodik, </w:t>
            </w:r>
            <w:r w:rsidRPr="00137170">
              <w:rPr>
                <w:szCs w:val="22"/>
              </w:rPr>
              <w:t>Xuwen Zhao</w:t>
            </w:r>
            <w:r>
              <w:rPr>
                <w:szCs w:val="22"/>
              </w:rPr>
              <w:t xml:space="preserve">, </w:t>
            </w:r>
            <w:r>
              <w:rPr>
                <w:rFonts w:hint="eastAsia"/>
              </w:rPr>
              <w:t>Alice Chen</w:t>
            </w:r>
            <w:r w:rsidR="006007BE">
              <w:rPr>
                <w:szCs w:val="22"/>
              </w:rPr>
              <w:t>, Shengquan Hu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1E7E42">
              <w:rPr>
                <w:szCs w:val="22"/>
                <w:lang w:eastAsia="zh-CN"/>
              </w:rPr>
              <w:t xml:space="preserve">, </w:t>
            </w:r>
            <w:proofErr w:type="spellStart"/>
            <w:r w:rsidR="001E7E42">
              <w:rPr>
                <w:szCs w:val="22"/>
                <w:lang w:eastAsia="zh-CN"/>
              </w:rPr>
              <w:t>Qinghua</w:t>
            </w:r>
            <w:proofErr w:type="spellEnd"/>
            <w:r w:rsidR="001E7E42">
              <w:rPr>
                <w:szCs w:val="22"/>
                <w:lang w:eastAsia="zh-CN"/>
              </w:rPr>
              <w:t xml:space="preserve"> Li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E381C" w:rsidRPr="007E381C">
              <w:rPr>
                <w:szCs w:val="22"/>
                <w:lang w:eastAsia="zh-CN"/>
              </w:rPr>
              <w:t>, Leonardo Lanante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T</w:t>
            </w:r>
            <w:r w:rsidRPr="00191227">
              <w:rPr>
                <w:szCs w:val="22"/>
                <w:highlight w:val="green"/>
                <w:lang w:eastAsia="zh-CN"/>
              </w:rPr>
              <w:t>ransmit block diagram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 xml:space="preserve">Yusuke </w:t>
            </w:r>
            <w:proofErr w:type="spellStart"/>
            <w:r w:rsidRPr="004316A7">
              <w:rPr>
                <w:szCs w:val="22"/>
              </w:rPr>
              <w:t>Asai</w:t>
            </w:r>
            <w:proofErr w:type="spellEnd"/>
          </w:p>
          <w:p w:rsidR="00EA5BD3" w:rsidRDefault="00EA5BD3" w:rsidP="00F1407B">
            <w:pPr>
              <w:rPr>
                <w:szCs w:val="22"/>
              </w:rPr>
            </w:pPr>
            <w:hyperlink r:id="rId45" w:history="1">
              <w:r w:rsidRPr="00A27B14">
                <w:rPr>
                  <w:rStyle w:val="a6"/>
                  <w:szCs w:val="22"/>
                </w:rPr>
                <w:t>yusuke.asai@ntt.com</w:t>
              </w:r>
            </w:hyperlink>
          </w:p>
          <w:p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Mengshi</w:t>
            </w:r>
            <w:proofErr w:type="spellEnd"/>
            <w:r>
              <w:rPr>
                <w:szCs w:val="22"/>
              </w:rPr>
              <w:t xml:space="preserve"> Hu, Jianhan Liu, </w:t>
            </w:r>
            <w:proofErr w:type="spellStart"/>
            <w:r>
              <w:rPr>
                <w:szCs w:val="22"/>
              </w:rPr>
              <w:t>Qinghua</w:t>
            </w:r>
            <w:proofErr w:type="spellEnd"/>
            <w:r>
              <w:rPr>
                <w:szCs w:val="22"/>
              </w:rPr>
              <w:t xml:space="preserve"> Li, </w:t>
            </w:r>
            <w:r w:rsidRPr="00CA1CE5">
              <w:rPr>
                <w:szCs w:val="22"/>
              </w:rPr>
              <w:t xml:space="preserve">Eugene </w:t>
            </w:r>
            <w:proofErr w:type="spellStart"/>
            <w:r w:rsidRPr="00CA1CE5">
              <w:rPr>
                <w:szCs w:val="22"/>
              </w:rPr>
              <w:t>Baik</w:t>
            </w:r>
            <w:proofErr w:type="spellEnd"/>
            <w:r w:rsidR="006007BE">
              <w:rPr>
                <w:szCs w:val="22"/>
              </w:rPr>
              <w:t>, Shengquan Hu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24681E">
              <w:rPr>
                <w:szCs w:val="22"/>
                <w:lang w:eastAsia="zh-CN"/>
              </w:rPr>
              <w:t>, Alice Chen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DB241F" w:rsidRPr="00DB241F">
              <w:rPr>
                <w:szCs w:val="22"/>
                <w:lang w:eastAsia="zh-CN"/>
              </w:rPr>
              <w:t>, Jiyang Bai</w:t>
            </w:r>
          </w:p>
        </w:tc>
        <w:tc>
          <w:tcPr>
            <w:tcW w:w="2007" w:type="dxa"/>
          </w:tcPr>
          <w:p w:rsidR="00F1407B" w:rsidRPr="00DB241F" w:rsidRDefault="00F1407B" w:rsidP="00F1407B">
            <w:pPr>
              <w:rPr>
                <w:szCs w:val="22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Overview of the PPDU encoding process</w:t>
            </w:r>
          </w:p>
        </w:tc>
        <w:tc>
          <w:tcPr>
            <w:tcW w:w="3247" w:type="dxa"/>
          </w:tcPr>
          <w:p w:rsidR="00F1407B" w:rsidRDefault="00372799" w:rsidP="00F1407B">
            <w:pPr>
              <w:rPr>
                <w:szCs w:val="22"/>
              </w:rPr>
            </w:pPr>
            <w:r w:rsidRPr="00EA530D">
              <w:rPr>
                <w:rFonts w:hint="eastAsia"/>
                <w:szCs w:val="22"/>
                <w:lang w:eastAsia="zh-CN"/>
              </w:rPr>
              <w:t>Ju</w:t>
            </w:r>
            <w:r w:rsidRPr="00EA530D">
              <w:rPr>
                <w:szCs w:val="22"/>
              </w:rPr>
              <w:t>ngho</w:t>
            </w:r>
            <w:r w:rsidRPr="00EA530D">
              <w:rPr>
                <w:rFonts w:hint="eastAsia"/>
                <w:szCs w:val="22"/>
                <w:lang w:eastAsia="zh-CN"/>
              </w:rPr>
              <w:t>on</w:t>
            </w:r>
            <w:r w:rsidRPr="00EA530D">
              <w:rPr>
                <w:szCs w:val="22"/>
              </w:rPr>
              <w:t xml:space="preserve"> Suh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46" w:history="1">
              <w:r w:rsidRPr="00A27B14">
                <w:rPr>
                  <w:rStyle w:val="a6"/>
                  <w:szCs w:val="22"/>
                </w:rPr>
                <w:t>Junghoon.Suh@huawei.com</w:t>
              </w:r>
            </w:hyperlink>
          </w:p>
          <w:p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Default="00F1407B" w:rsidP="00F1407B">
            <w:pPr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J</w:t>
            </w:r>
            <w:r>
              <w:rPr>
                <w:szCs w:val="22"/>
                <w:lang w:eastAsia="zh-CN"/>
              </w:rPr>
              <w:t>uan Fang (2x LDPC, ELR),</w:t>
            </w:r>
            <w:r>
              <w:t xml:space="preserve"> </w:t>
            </w:r>
            <w:r w:rsidRPr="00CA1CE5">
              <w:rPr>
                <w:szCs w:val="22"/>
                <w:lang w:eastAsia="zh-CN"/>
              </w:rPr>
              <w:t xml:space="preserve">Eugene </w:t>
            </w:r>
            <w:proofErr w:type="spellStart"/>
            <w:r w:rsidRPr="00CA1CE5">
              <w:rPr>
                <w:szCs w:val="22"/>
                <w:lang w:eastAsia="zh-CN"/>
              </w:rPr>
              <w:t>Baik</w:t>
            </w:r>
            <w:proofErr w:type="spellEnd"/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799">
              <w:rPr>
                <w:szCs w:val="22"/>
                <w:lang w:eastAsia="zh-CN"/>
              </w:rPr>
              <w:t xml:space="preserve">, </w:t>
            </w:r>
            <w:proofErr w:type="spellStart"/>
            <w:r w:rsidR="00372799">
              <w:rPr>
                <w:szCs w:val="22"/>
                <w:lang w:eastAsia="zh-CN"/>
              </w:rPr>
              <w:t>Mengshi</w:t>
            </w:r>
            <w:proofErr w:type="spellEnd"/>
            <w:r w:rsidR="00372799">
              <w:rPr>
                <w:szCs w:val="22"/>
                <w:lang w:eastAsia="zh-CN"/>
              </w:rPr>
              <w:t xml:space="preserve"> Hu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DB241F" w:rsidRPr="00DB241F">
              <w:rPr>
                <w:szCs w:val="22"/>
                <w:lang w:eastAsia="zh-CN"/>
              </w:rPr>
              <w:t>, Jiyang Bai</w:t>
            </w:r>
            <w:r w:rsidR="00A61867" w:rsidRPr="00A61867">
              <w:rPr>
                <w:szCs w:val="22"/>
                <w:lang w:eastAsia="zh-CN"/>
              </w:rPr>
              <w:t>, Ying Wang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Timing-Related Parameters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proofErr w:type="spellStart"/>
            <w:r w:rsidRPr="004316A7">
              <w:rPr>
                <w:szCs w:val="22"/>
              </w:rPr>
              <w:t>Mengshi</w:t>
            </w:r>
            <w:proofErr w:type="spellEnd"/>
            <w:r w:rsidRPr="004316A7">
              <w:rPr>
                <w:szCs w:val="22"/>
              </w:rPr>
              <w:t xml:space="preserve"> Hu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47" w:history="1">
              <w:r w:rsidRPr="00A27B14">
                <w:rPr>
                  <w:rStyle w:val="a6"/>
                  <w:szCs w:val="22"/>
                </w:rPr>
                <w:t>humengshi@huawei.com</w:t>
              </w:r>
            </w:hyperlink>
          </w:p>
          <w:p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 xml:space="preserve">Eugene </w:t>
            </w:r>
            <w:proofErr w:type="spellStart"/>
            <w:r w:rsidRPr="007F58CA">
              <w:rPr>
                <w:szCs w:val="22"/>
              </w:rPr>
              <w:t>Baik</w:t>
            </w:r>
            <w:proofErr w:type="spellEnd"/>
            <w:r>
              <w:rPr>
                <w:szCs w:val="22"/>
              </w:rPr>
              <w:t>, Juan Fang</w:t>
            </w:r>
            <w:r w:rsidR="006007BE">
              <w:rPr>
                <w:szCs w:val="22"/>
              </w:rPr>
              <w:t>, Shengquan Hu</w:t>
            </w:r>
            <w:r w:rsidR="00F353A4" w:rsidRPr="00F353A4">
              <w:rPr>
                <w:szCs w:val="22"/>
              </w:rPr>
              <w:t>, Kanke Wu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B</w:t>
            </w:r>
            <w:r>
              <w:rPr>
                <w:szCs w:val="22"/>
                <w:lang w:eastAsia="zh-CN"/>
              </w:rPr>
              <w:t>asic table, may come out first, and may be updated later.</w:t>
            </w:r>
          </w:p>
        </w:tc>
      </w:tr>
      <w:tr w:rsidR="00F1407B" w:rsidRPr="007F58CA" w:rsidTr="00EA5BD3">
        <w:tc>
          <w:tcPr>
            <w:tcW w:w="0" w:type="auto"/>
          </w:tcPr>
          <w:p w:rsidR="00F1407B" w:rsidRPr="00564452" w:rsidRDefault="00F1407B" w:rsidP="00F1407B">
            <w:pPr>
              <w:rPr>
                <w:szCs w:val="22"/>
                <w:highlight w:val="green"/>
              </w:rPr>
            </w:pPr>
            <w:r w:rsidRPr="00F81AD0">
              <w:rPr>
                <w:szCs w:val="22"/>
                <w:highlight w:val="green"/>
              </w:rPr>
              <w:t>Mathematical description of signals</w:t>
            </w:r>
          </w:p>
        </w:tc>
        <w:tc>
          <w:tcPr>
            <w:tcW w:w="3247" w:type="dxa"/>
          </w:tcPr>
          <w:p w:rsidR="00F1407B" w:rsidRDefault="00F71C83" w:rsidP="00F1407B">
            <w:pPr>
              <w:rPr>
                <w:szCs w:val="22"/>
              </w:rPr>
            </w:pPr>
            <w:r w:rsidRPr="00F81AD0">
              <w:rPr>
                <w:szCs w:val="22"/>
              </w:rPr>
              <w:t>Edward Au</w:t>
            </w:r>
          </w:p>
          <w:p w:rsidR="00EA5BD3" w:rsidRDefault="00EA5BD3" w:rsidP="00EA5BD3">
            <w:pPr>
              <w:rPr>
                <w:color w:val="0070C0"/>
                <w:szCs w:val="22"/>
              </w:rPr>
            </w:pPr>
            <w:hyperlink r:id="rId48" w:history="1">
              <w:r w:rsidRPr="00A27B14">
                <w:rPr>
                  <w:rStyle w:val="a6"/>
                  <w:szCs w:val="22"/>
                </w:rPr>
                <w:t>edward.ks.au@gmail.com</w:t>
              </w:r>
            </w:hyperlink>
          </w:p>
          <w:p w:rsidR="00EA5BD3" w:rsidRPr="00EA5BD3" w:rsidRDefault="00EA5BD3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6007BE" w:rsidP="00F1407B">
            <w:pPr>
              <w:rPr>
                <w:szCs w:val="22"/>
                <w:lang w:eastAsia="zh-CN"/>
              </w:rPr>
            </w:pPr>
            <w:r>
              <w:rPr>
                <w:szCs w:val="22"/>
              </w:rPr>
              <w:t>Shengquan Hu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8540A3">
              <w:rPr>
                <w:szCs w:val="22"/>
              </w:rPr>
              <w:t>, Juan Fang</w:t>
            </w:r>
            <w:r w:rsidR="00EA530D">
              <w:rPr>
                <w:szCs w:val="22"/>
              </w:rPr>
              <w:t xml:space="preserve">, </w:t>
            </w:r>
            <w:r w:rsidR="00EA530D" w:rsidRPr="00EA530D">
              <w:rPr>
                <w:szCs w:val="22"/>
              </w:rPr>
              <w:t>Leonardo Lanante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CB1BE6" w:rsidRPr="00CB1BE6">
              <w:rPr>
                <w:szCs w:val="22"/>
                <w:lang w:eastAsia="zh-CN"/>
              </w:rPr>
              <w:t xml:space="preserve">, Eugene </w:t>
            </w:r>
            <w:proofErr w:type="spellStart"/>
            <w:r w:rsidR="00CB1BE6" w:rsidRPr="00CB1BE6">
              <w:rPr>
                <w:szCs w:val="22"/>
                <w:lang w:eastAsia="zh-CN"/>
              </w:rPr>
              <w:t>Baik</w:t>
            </w:r>
            <w:proofErr w:type="spellEnd"/>
            <w:r w:rsidR="0024681E">
              <w:rPr>
                <w:szCs w:val="22"/>
                <w:lang w:eastAsia="zh-CN"/>
              </w:rPr>
              <w:t>, Alice Chen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:rsidR="00AB3BBD" w:rsidRPr="007F58CA" w:rsidRDefault="00AB3BBD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Legacy Preamble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D702C5">
              <w:rPr>
                <w:szCs w:val="22"/>
              </w:rPr>
              <w:t>Dongguk Lim</w:t>
            </w:r>
          </w:p>
          <w:p w:rsidR="00C07FAC" w:rsidRDefault="00C07FAC" w:rsidP="00C07FAC">
            <w:pPr>
              <w:rPr>
                <w:szCs w:val="22"/>
              </w:rPr>
            </w:pPr>
            <w:hyperlink r:id="rId49" w:history="1">
              <w:r w:rsidRPr="00A27B14">
                <w:rPr>
                  <w:rStyle w:val="a6"/>
                  <w:szCs w:val="22"/>
                </w:rPr>
                <w:t>dongguk.lim@lge.com</w:t>
              </w:r>
            </w:hyperlink>
          </w:p>
          <w:p w:rsidR="00C07FAC" w:rsidRPr="00C07FAC" w:rsidRDefault="00C07FAC" w:rsidP="00F1407B">
            <w:pPr>
              <w:rPr>
                <w:rFonts w:hint="eastAsia"/>
                <w:szCs w:val="22"/>
                <w:lang w:eastAsia="zh-CN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 w:rsidRPr="00137170">
              <w:rPr>
                <w:szCs w:val="22"/>
              </w:rPr>
              <w:t>Xuwen Zhao</w:t>
            </w:r>
            <w:r>
              <w:rPr>
                <w:szCs w:val="22"/>
              </w:rPr>
              <w:t>, Lin Yang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702C5">
              <w:rPr>
                <w:szCs w:val="22"/>
                <w:lang w:eastAsia="zh-CN"/>
              </w:rPr>
              <w:t>, Junghoon Suh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</w:p>
        </w:tc>
        <w:tc>
          <w:tcPr>
            <w:tcW w:w="2007" w:type="dxa"/>
          </w:tcPr>
          <w:p w:rsidR="00DD5FE2" w:rsidRPr="007F58CA" w:rsidRDefault="00F42459" w:rsidP="00F1407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P</w:t>
            </w:r>
            <w:r>
              <w:rPr>
                <w:szCs w:val="22"/>
                <w:lang w:eastAsia="zh-CN"/>
              </w:rPr>
              <w:t xml:space="preserve">art of </w:t>
            </w:r>
            <w:r w:rsidRPr="00F42459">
              <w:rPr>
                <w:szCs w:val="22"/>
                <w:lang w:eastAsia="zh-CN"/>
              </w:rPr>
              <w:t>UHR Preamble</w:t>
            </w: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  <w:lang w:eastAsia="zh-CN"/>
              </w:rPr>
              <w:lastRenderedPageBreak/>
              <w:t>U-SIG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Alice Chen</w:t>
            </w:r>
          </w:p>
          <w:p w:rsidR="00BE0D67" w:rsidRDefault="00BE0D67" w:rsidP="00F1407B">
            <w:pPr>
              <w:rPr>
                <w:szCs w:val="22"/>
              </w:rPr>
            </w:pPr>
            <w:hyperlink r:id="rId50" w:history="1">
              <w:r w:rsidRPr="00A27B14">
                <w:rPr>
                  <w:rStyle w:val="a6"/>
                  <w:szCs w:val="22"/>
                </w:rPr>
                <w:t>alicel@qti.qualcomm.com</w:t>
              </w:r>
            </w:hyperlink>
          </w:p>
          <w:p w:rsidR="00BE0D67" w:rsidRPr="00BE0D67" w:rsidRDefault="00BE0D67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>Juan Fang</w:t>
            </w:r>
            <w:r>
              <w:rPr>
                <w:szCs w:val="22"/>
              </w:rPr>
              <w:t>, Oded Redlich, You-</w:t>
            </w:r>
            <w:proofErr w:type="spellStart"/>
            <w:r>
              <w:rPr>
                <w:szCs w:val="22"/>
              </w:rPr>
              <w:t>wei</w:t>
            </w:r>
            <w:proofErr w:type="spellEnd"/>
            <w:r>
              <w:rPr>
                <w:szCs w:val="22"/>
              </w:rPr>
              <w:t xml:space="preserve"> Chen, </w:t>
            </w:r>
            <w:proofErr w:type="spellStart"/>
            <w:r>
              <w:rPr>
                <w:szCs w:val="22"/>
              </w:rPr>
              <w:t>Mengshi</w:t>
            </w:r>
            <w:proofErr w:type="spellEnd"/>
            <w:r>
              <w:rPr>
                <w:szCs w:val="22"/>
              </w:rPr>
              <w:t xml:space="preserve"> Hu</w:t>
            </w:r>
            <w:r w:rsidRPr="007F58CA">
              <w:rPr>
                <w:szCs w:val="22"/>
              </w:rPr>
              <w:t>, Dongguk Lim</w:t>
            </w:r>
            <w:r>
              <w:rPr>
                <w:szCs w:val="22"/>
              </w:rPr>
              <w:t xml:space="preserve">, </w:t>
            </w:r>
            <w:r w:rsidRPr="00137170">
              <w:rPr>
                <w:szCs w:val="22"/>
              </w:rPr>
              <w:t>Xuwen Zhao</w:t>
            </w:r>
            <w:r w:rsidRPr="00BA74CC">
              <w:rPr>
                <w:szCs w:val="22"/>
              </w:rPr>
              <w:t>, Leonardo Lanante</w:t>
            </w:r>
            <w:r w:rsidR="006007BE">
              <w:rPr>
                <w:szCs w:val="22"/>
              </w:rPr>
              <w:t>, Shengquan Hu</w:t>
            </w:r>
            <w:r w:rsidR="00451AB9" w:rsidRPr="00451AB9">
              <w:rPr>
                <w:szCs w:val="22"/>
              </w:rPr>
              <w:t>, Sigurd Schelstraete</w:t>
            </w:r>
            <w:r w:rsidR="00C0455F">
              <w:rPr>
                <w:szCs w:val="22"/>
              </w:rPr>
              <w:t>, Tianyu Wu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564684" w:rsidRPr="00564684">
              <w:rPr>
                <w:szCs w:val="22"/>
                <w:lang w:eastAsia="zh-CN"/>
              </w:rPr>
              <w:t>, Mahmoud Kamel</w:t>
            </w:r>
            <w:r w:rsidR="008541F6">
              <w:rPr>
                <w:szCs w:val="22"/>
                <w:lang w:eastAsia="zh-CN"/>
              </w:rPr>
              <w:t xml:space="preserve">, </w:t>
            </w:r>
            <w:r w:rsidR="008541F6" w:rsidRPr="008541F6">
              <w:rPr>
                <w:szCs w:val="22"/>
                <w:lang w:eastAsia="zh-CN"/>
              </w:rPr>
              <w:t>Ying Wang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  <w:lang w:eastAsia="zh-CN"/>
              </w:rPr>
              <w:t>UHR-SIG</w:t>
            </w:r>
          </w:p>
        </w:tc>
        <w:tc>
          <w:tcPr>
            <w:tcW w:w="3247" w:type="dxa"/>
          </w:tcPr>
          <w:p w:rsidR="00F1407B" w:rsidRDefault="00F1407B" w:rsidP="00FC7E31">
            <w:pPr>
              <w:ind w:left="110" w:hangingChars="50" w:hanging="110"/>
              <w:rPr>
                <w:szCs w:val="22"/>
              </w:rPr>
            </w:pPr>
            <w:proofErr w:type="spellStart"/>
            <w:r w:rsidRPr="00C949A3">
              <w:rPr>
                <w:szCs w:val="22"/>
              </w:rPr>
              <w:t>Mengshi</w:t>
            </w:r>
            <w:proofErr w:type="spellEnd"/>
            <w:r w:rsidRPr="00C949A3">
              <w:rPr>
                <w:szCs w:val="22"/>
              </w:rPr>
              <w:t xml:space="preserve"> Hu</w:t>
            </w:r>
          </w:p>
          <w:p w:rsidR="00EA5BD3" w:rsidRDefault="00EA5BD3" w:rsidP="00FC7E31">
            <w:pPr>
              <w:ind w:left="110" w:hangingChars="50" w:hanging="110"/>
              <w:rPr>
                <w:szCs w:val="22"/>
              </w:rPr>
            </w:pPr>
            <w:hyperlink r:id="rId51" w:history="1">
              <w:r w:rsidRPr="00A27B14">
                <w:rPr>
                  <w:rStyle w:val="a6"/>
                  <w:szCs w:val="22"/>
                </w:rPr>
                <w:t>humengshi@huawei.com</w:t>
              </w:r>
            </w:hyperlink>
          </w:p>
          <w:p w:rsidR="00EA5BD3" w:rsidRPr="00EA5BD3" w:rsidRDefault="00EA5BD3" w:rsidP="00FC7E31">
            <w:pPr>
              <w:ind w:left="110" w:hangingChars="50" w:hanging="110"/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>Juan Fang</w:t>
            </w:r>
            <w:r>
              <w:rPr>
                <w:szCs w:val="22"/>
              </w:rPr>
              <w:t>, Oded Redlich, You-</w:t>
            </w:r>
            <w:proofErr w:type="spellStart"/>
            <w:r>
              <w:rPr>
                <w:szCs w:val="22"/>
              </w:rPr>
              <w:t>wei</w:t>
            </w:r>
            <w:proofErr w:type="spellEnd"/>
            <w:r>
              <w:rPr>
                <w:szCs w:val="22"/>
              </w:rPr>
              <w:t xml:space="preserve"> Chen, </w:t>
            </w:r>
            <w:r w:rsidRPr="00137170">
              <w:rPr>
                <w:szCs w:val="22"/>
              </w:rPr>
              <w:t>Xuwen Zhao</w:t>
            </w:r>
            <w:r w:rsidRPr="00BA74CC">
              <w:rPr>
                <w:szCs w:val="22"/>
              </w:rPr>
              <w:t>, Leonardo Lanante</w:t>
            </w:r>
            <w:r>
              <w:rPr>
                <w:szCs w:val="22"/>
              </w:rPr>
              <w:t>, Brian Hart</w:t>
            </w:r>
            <w:r w:rsidR="00FC7E31">
              <w:rPr>
                <w:szCs w:val="22"/>
              </w:rPr>
              <w:t>, Juan Fang</w:t>
            </w:r>
            <w:r w:rsidR="006007BE">
              <w:rPr>
                <w:szCs w:val="22"/>
              </w:rPr>
              <w:t>, Shengquan Hu</w:t>
            </w:r>
            <w:r w:rsidR="00F353A4">
              <w:rPr>
                <w:szCs w:val="22"/>
              </w:rPr>
              <w:t xml:space="preserve">, </w:t>
            </w:r>
            <w:r w:rsidR="00F353A4" w:rsidRPr="00F353A4">
              <w:rPr>
                <w:szCs w:val="22"/>
              </w:rPr>
              <w:t>Sameer Vermani</w:t>
            </w:r>
            <w:r w:rsidR="00451AB9" w:rsidRPr="00451AB9">
              <w:rPr>
                <w:szCs w:val="22"/>
              </w:rPr>
              <w:t>, Sigurd Schelstraete</w:t>
            </w:r>
            <w:r w:rsidR="00C0455F">
              <w:rPr>
                <w:szCs w:val="22"/>
              </w:rPr>
              <w:t>, Tianyu Wu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C949A3">
              <w:rPr>
                <w:szCs w:val="22"/>
                <w:lang w:eastAsia="zh-CN"/>
              </w:rPr>
              <w:t xml:space="preserve">, </w:t>
            </w:r>
            <w:r w:rsidR="00C949A3" w:rsidRPr="00C949A3">
              <w:rPr>
                <w:szCs w:val="22"/>
                <w:lang w:eastAsia="zh-CN"/>
              </w:rPr>
              <w:t>Alice Chen, Juan Fang</w:t>
            </w:r>
            <w:r w:rsidR="00564684" w:rsidRPr="00564684">
              <w:rPr>
                <w:szCs w:val="22"/>
                <w:lang w:eastAsia="zh-CN"/>
              </w:rPr>
              <w:t>, Mahmoud Kamel</w:t>
            </w:r>
            <w:r w:rsidR="008541F6">
              <w:rPr>
                <w:szCs w:val="22"/>
                <w:lang w:eastAsia="zh-CN"/>
              </w:rPr>
              <w:t xml:space="preserve">, </w:t>
            </w:r>
            <w:r w:rsidR="008541F6" w:rsidRPr="008541F6">
              <w:rPr>
                <w:szCs w:val="22"/>
                <w:lang w:eastAsia="zh-CN"/>
              </w:rPr>
              <w:t>Ying Wang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UHR-STF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C949A3">
              <w:rPr>
                <w:szCs w:val="22"/>
              </w:rPr>
              <w:t>Eunsung Park</w:t>
            </w:r>
          </w:p>
          <w:p w:rsidR="00BE0D67" w:rsidRDefault="00BE0D67" w:rsidP="00BE0D67">
            <w:pPr>
              <w:rPr>
                <w:szCs w:val="22"/>
              </w:rPr>
            </w:pPr>
            <w:hyperlink r:id="rId52" w:history="1">
              <w:r w:rsidRPr="00A27B14">
                <w:rPr>
                  <w:rStyle w:val="a6"/>
                  <w:szCs w:val="22"/>
                </w:rPr>
                <w:t>esung.park@lge.com</w:t>
              </w:r>
            </w:hyperlink>
          </w:p>
          <w:p w:rsidR="00BE0D67" w:rsidRPr="00BE0D67" w:rsidRDefault="00BE0D67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>Chenchen Liu, Lin Yang</w:t>
            </w:r>
            <w:r w:rsidR="006007BE">
              <w:rPr>
                <w:szCs w:val="22"/>
              </w:rPr>
              <w:t>, Shengquan Hu</w:t>
            </w:r>
            <w:r w:rsidR="001E6978">
              <w:rPr>
                <w:szCs w:val="22"/>
              </w:rPr>
              <w:t xml:space="preserve">, </w:t>
            </w:r>
            <w:r w:rsidR="001E6978">
              <w:rPr>
                <w:rFonts w:hint="eastAsia"/>
              </w:rPr>
              <w:t>Yan</w:t>
            </w:r>
            <w:r w:rsidR="001E6978">
              <w:rPr>
                <w:rFonts w:hint="eastAsia"/>
                <w:sz w:val="24"/>
                <w:lang w:eastAsia="zh-CN"/>
              </w:rPr>
              <w:t xml:space="preserve"> Zhang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992E5E" w:rsidRPr="00992E5E">
              <w:rPr>
                <w:szCs w:val="22"/>
                <w:lang w:eastAsia="zh-CN"/>
              </w:rPr>
              <w:t>, Xuwen Zhao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UHR-LTF</w:t>
            </w:r>
          </w:p>
        </w:tc>
        <w:tc>
          <w:tcPr>
            <w:tcW w:w="3247" w:type="dxa"/>
          </w:tcPr>
          <w:p w:rsidR="00BE0D67" w:rsidRDefault="00F1407B" w:rsidP="00F1407B">
            <w:pPr>
              <w:rPr>
                <w:szCs w:val="22"/>
              </w:rPr>
            </w:pPr>
            <w:r w:rsidRPr="00C949A3">
              <w:rPr>
                <w:szCs w:val="22"/>
              </w:rPr>
              <w:t>Chenchen Liu</w:t>
            </w:r>
          </w:p>
          <w:p w:rsidR="00BE0D67" w:rsidRDefault="00BE0D67" w:rsidP="00BE0D67">
            <w:pPr>
              <w:rPr>
                <w:szCs w:val="22"/>
              </w:rPr>
            </w:pPr>
            <w:hyperlink r:id="rId53" w:history="1">
              <w:r w:rsidRPr="00A27B14">
                <w:rPr>
                  <w:rStyle w:val="a6"/>
                  <w:szCs w:val="22"/>
                </w:rPr>
                <w:t>liuchenchen1@huawei.com</w:t>
              </w:r>
            </w:hyperlink>
          </w:p>
          <w:p w:rsidR="00F1407B" w:rsidRPr="00C949A3" w:rsidRDefault="00F1407B" w:rsidP="00F1407B">
            <w:pPr>
              <w:rPr>
                <w:szCs w:val="22"/>
              </w:rPr>
            </w:pPr>
            <w:r w:rsidRPr="00C949A3">
              <w:rPr>
                <w:szCs w:val="22"/>
              </w:rPr>
              <w:t xml:space="preserve"> </w:t>
            </w: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>Eunsung Park</w:t>
            </w:r>
            <w:r>
              <w:rPr>
                <w:szCs w:val="22"/>
              </w:rPr>
              <w:t>,</w:t>
            </w:r>
            <w:r w:rsidRPr="007F58CA">
              <w:rPr>
                <w:szCs w:val="22"/>
              </w:rPr>
              <w:t xml:space="preserve"> Mahmoud Kamel</w:t>
            </w:r>
            <w:r>
              <w:rPr>
                <w:szCs w:val="22"/>
              </w:rPr>
              <w:t>, Lin Yang</w:t>
            </w:r>
            <w:r w:rsidR="006007BE">
              <w:rPr>
                <w:szCs w:val="22"/>
              </w:rPr>
              <w:t>, Shengquan Hu</w:t>
            </w:r>
            <w:r w:rsidR="001E6978">
              <w:rPr>
                <w:szCs w:val="22"/>
              </w:rPr>
              <w:t xml:space="preserve">, </w:t>
            </w:r>
            <w:r w:rsidR="001E6978">
              <w:rPr>
                <w:rFonts w:hint="eastAsia"/>
              </w:rPr>
              <w:t>Yan</w:t>
            </w:r>
            <w:r w:rsidR="001E6978">
              <w:rPr>
                <w:rFonts w:hint="eastAsia"/>
                <w:sz w:val="24"/>
                <w:lang w:eastAsia="zh-CN"/>
              </w:rPr>
              <w:t xml:space="preserve"> Zhang</w:t>
            </w:r>
            <w:r w:rsidR="00C0455F">
              <w:rPr>
                <w:szCs w:val="22"/>
              </w:rPr>
              <w:t xml:space="preserve">, </w:t>
            </w:r>
            <w:r w:rsidR="00C0455F" w:rsidRPr="00C0455F">
              <w:rPr>
                <w:szCs w:val="22"/>
              </w:rPr>
              <w:t>Tzu-Hsuan (Henry) Chou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992E5E" w:rsidRPr="00992E5E">
              <w:rPr>
                <w:szCs w:val="22"/>
                <w:lang w:eastAsia="zh-CN"/>
              </w:rPr>
              <w:t>, Xuwen Zhao</w:t>
            </w: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E4277C" w:rsidRDefault="00F1407B" w:rsidP="00F1407B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P</w:t>
            </w:r>
            <w:r w:rsidRPr="00E4277C">
              <w:rPr>
                <w:szCs w:val="22"/>
                <w:highlight w:val="lightGray"/>
                <w:lang w:eastAsia="zh-CN"/>
              </w:rPr>
              <w:t>reamble puncturing</w:t>
            </w:r>
            <w:r w:rsidR="006A3E87" w:rsidRPr="00E4277C">
              <w:rPr>
                <w:szCs w:val="22"/>
                <w:highlight w:val="lightGray"/>
                <w:lang w:eastAsia="zh-CN"/>
              </w:rPr>
              <w:t xml:space="preserve"> (PHY)</w:t>
            </w:r>
          </w:p>
        </w:tc>
        <w:tc>
          <w:tcPr>
            <w:tcW w:w="3247" w:type="dxa"/>
          </w:tcPr>
          <w:p w:rsidR="00F1407B" w:rsidRPr="00E4277C" w:rsidRDefault="00F1407B" w:rsidP="00F1407B">
            <w:pPr>
              <w:rPr>
                <w:szCs w:val="22"/>
                <w:highlight w:val="lightGray"/>
              </w:rPr>
            </w:pPr>
            <w:r w:rsidRPr="00E4277C">
              <w:rPr>
                <w:szCs w:val="22"/>
                <w:highlight w:val="lightGray"/>
              </w:rPr>
              <w:t>Oded Redlich</w:t>
            </w:r>
          </w:p>
        </w:tc>
        <w:tc>
          <w:tcPr>
            <w:tcW w:w="2670" w:type="dxa"/>
          </w:tcPr>
          <w:p w:rsidR="00F1407B" w:rsidRPr="00E4277C" w:rsidRDefault="00F1407B" w:rsidP="00F1407B">
            <w:pPr>
              <w:rPr>
                <w:szCs w:val="22"/>
                <w:highlight w:val="lightGray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M</w:t>
            </w:r>
            <w:r w:rsidRPr="00E4277C">
              <w:rPr>
                <w:szCs w:val="22"/>
                <w:highlight w:val="lightGray"/>
                <w:lang w:eastAsia="zh-CN"/>
              </w:rPr>
              <w:t xml:space="preserve">ahmoud Kamel, Yusuke </w:t>
            </w:r>
            <w:proofErr w:type="spellStart"/>
            <w:r w:rsidRPr="00E4277C">
              <w:rPr>
                <w:szCs w:val="22"/>
                <w:highlight w:val="lightGray"/>
                <w:lang w:eastAsia="zh-CN"/>
              </w:rPr>
              <w:t>Asai</w:t>
            </w:r>
            <w:proofErr w:type="spellEnd"/>
            <w:r w:rsidRPr="00E4277C">
              <w:rPr>
                <w:szCs w:val="22"/>
                <w:highlight w:val="lightGray"/>
              </w:rPr>
              <w:t xml:space="preserve">, Xuwen Zhao, </w:t>
            </w:r>
            <w:r w:rsidRPr="00E4277C">
              <w:rPr>
                <w:rFonts w:hint="eastAsia"/>
                <w:highlight w:val="lightGray"/>
              </w:rPr>
              <w:t>Jiyang</w:t>
            </w:r>
            <w:r w:rsidRPr="00E4277C">
              <w:rPr>
                <w:highlight w:val="lightGray"/>
              </w:rPr>
              <w:t xml:space="preserve"> Bai</w:t>
            </w:r>
            <w:r w:rsidRPr="00E4277C">
              <w:rPr>
                <w:szCs w:val="22"/>
                <w:highlight w:val="lightGray"/>
              </w:rPr>
              <w:t xml:space="preserve">, </w:t>
            </w:r>
            <w:r w:rsidRPr="00E4277C">
              <w:rPr>
                <w:rFonts w:hint="eastAsia"/>
                <w:highlight w:val="lightGray"/>
              </w:rPr>
              <w:t>Alice Chen</w:t>
            </w:r>
            <w:r w:rsidR="00BA40EB" w:rsidRPr="00E4277C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="00BA40EB" w:rsidRPr="00E4277C">
              <w:rPr>
                <w:szCs w:val="22"/>
                <w:highlight w:val="lightGray"/>
                <w:lang w:eastAsia="zh-CN"/>
              </w:rPr>
              <w:t xml:space="preserve"> Jianhan Liu</w:t>
            </w:r>
            <w:r w:rsidR="00DF5615" w:rsidRPr="00E4277C">
              <w:rPr>
                <w:szCs w:val="22"/>
                <w:highlight w:val="lightGray"/>
              </w:rPr>
              <w:t>, Bo Sun</w:t>
            </w:r>
            <w:r w:rsidR="005474D6" w:rsidRPr="00E4277C">
              <w:rPr>
                <w:szCs w:val="22"/>
                <w:highlight w:val="lightGray"/>
                <w:lang w:eastAsia="zh-CN"/>
              </w:rPr>
              <w:t>, Youhan Kim</w:t>
            </w:r>
            <w:r w:rsidR="0024681E" w:rsidRPr="0024681E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="0024681E" w:rsidRPr="0024681E">
              <w:rPr>
                <w:szCs w:val="22"/>
                <w:highlight w:val="lightGray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  <w:highlight w:val="lightGray"/>
              </w:rPr>
              <w:t>Shengquan Hu</w:t>
            </w:r>
            <w:r w:rsidR="006E6888" w:rsidRPr="006E6888">
              <w:rPr>
                <w:szCs w:val="22"/>
                <w:highlight w:val="lightGray"/>
                <w:lang w:eastAsia="zh-CN"/>
              </w:rPr>
              <w:t>, Ross Jian Yu</w:t>
            </w:r>
            <w:r w:rsidR="007E381C" w:rsidRPr="007E381C">
              <w:rPr>
                <w:szCs w:val="22"/>
                <w:highlight w:val="lightGray"/>
                <w:lang w:eastAsia="zh-CN"/>
              </w:rPr>
              <w:t>, Leonardo Lanante</w:t>
            </w:r>
          </w:p>
        </w:tc>
        <w:tc>
          <w:tcPr>
            <w:tcW w:w="2007" w:type="dxa"/>
          </w:tcPr>
          <w:p w:rsidR="006A3E87" w:rsidRPr="00E4277C" w:rsidRDefault="006A3E87" w:rsidP="006A3E87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szCs w:val="22"/>
                <w:highlight w:val="lightGray"/>
                <w:lang w:eastAsia="zh-CN"/>
              </w:rPr>
              <w:t xml:space="preserve">More for offline discussion on </w:t>
            </w:r>
            <w:proofErr w:type="spellStart"/>
            <w:r w:rsidRPr="00E4277C">
              <w:rPr>
                <w:szCs w:val="22"/>
                <w:highlight w:val="lightGray"/>
                <w:lang w:eastAsia="zh-CN"/>
              </w:rPr>
              <w:t>Thur</w:t>
            </w:r>
            <w:proofErr w:type="spellEnd"/>
          </w:p>
          <w:p w:rsidR="001077D7" w:rsidRDefault="006A3E87" w:rsidP="006A3E87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N</w:t>
            </w:r>
            <w:r w:rsidRPr="00E4277C">
              <w:rPr>
                <w:szCs w:val="22"/>
                <w:highlight w:val="lightGray"/>
                <w:lang w:eastAsia="zh-CN"/>
              </w:rPr>
              <w:t>ot assigned yet</w:t>
            </w:r>
          </w:p>
          <w:p w:rsidR="00E4277C" w:rsidRPr="00E4277C" w:rsidRDefault="00E4277C" w:rsidP="006A3E87">
            <w:pPr>
              <w:rPr>
                <w:szCs w:val="22"/>
                <w:highlight w:val="lightGray"/>
                <w:lang w:eastAsia="zh-CN"/>
              </w:rPr>
            </w:pPr>
            <w:r>
              <w:rPr>
                <w:rFonts w:hint="eastAsia"/>
                <w:szCs w:val="22"/>
                <w:highlight w:val="lightGray"/>
                <w:lang w:eastAsia="zh-CN"/>
              </w:rPr>
              <w:t>T</w:t>
            </w:r>
            <w:r>
              <w:rPr>
                <w:szCs w:val="22"/>
                <w:highlight w:val="lightGray"/>
                <w:lang w:eastAsia="zh-CN"/>
              </w:rPr>
              <w:t>he MAC part goes to the MAC subclauses</w:t>
            </w: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D</w:t>
            </w:r>
            <w:r w:rsidRPr="00191227">
              <w:rPr>
                <w:szCs w:val="22"/>
                <w:highlight w:val="green"/>
                <w:lang w:eastAsia="zh-CN"/>
              </w:rPr>
              <w:t>ata field</w:t>
            </w:r>
          </w:p>
        </w:tc>
        <w:tc>
          <w:tcPr>
            <w:tcW w:w="3247" w:type="dxa"/>
          </w:tcPr>
          <w:p w:rsidR="00F1407B" w:rsidRDefault="00F353A4" w:rsidP="00A46BEB">
            <w:pPr>
              <w:rPr>
                <w:szCs w:val="22"/>
                <w:lang w:eastAsia="zh-CN"/>
              </w:rPr>
            </w:pPr>
            <w:r w:rsidRPr="001077D7">
              <w:rPr>
                <w:rFonts w:hint="eastAsia"/>
                <w:szCs w:val="22"/>
                <w:lang w:eastAsia="zh-CN"/>
              </w:rPr>
              <w:t>C</w:t>
            </w:r>
            <w:r w:rsidRPr="001077D7">
              <w:rPr>
                <w:szCs w:val="22"/>
                <w:lang w:eastAsia="zh-CN"/>
              </w:rPr>
              <w:t>henchen Liu</w:t>
            </w:r>
          </w:p>
          <w:p w:rsidR="00BE0D67" w:rsidRDefault="00BE0D67" w:rsidP="00BE0D67">
            <w:pPr>
              <w:rPr>
                <w:szCs w:val="22"/>
              </w:rPr>
            </w:pPr>
            <w:hyperlink r:id="rId54" w:history="1">
              <w:r w:rsidRPr="00A27B14">
                <w:rPr>
                  <w:rStyle w:val="a6"/>
                  <w:szCs w:val="22"/>
                </w:rPr>
                <w:t>liuchenchen1@huawei.com</w:t>
              </w:r>
            </w:hyperlink>
          </w:p>
          <w:p w:rsidR="00BE0D67" w:rsidRPr="00BE0D67" w:rsidRDefault="00BE0D67" w:rsidP="00A46BEB">
            <w:pPr>
              <w:rPr>
                <w:rFonts w:hint="eastAsia"/>
                <w:szCs w:val="22"/>
                <w:highlight w:val="green"/>
                <w:lang w:eastAsia="zh-CN"/>
              </w:rPr>
            </w:pPr>
          </w:p>
        </w:tc>
        <w:tc>
          <w:tcPr>
            <w:tcW w:w="2670" w:type="dxa"/>
          </w:tcPr>
          <w:p w:rsidR="00F1407B" w:rsidRPr="00A46BEB" w:rsidRDefault="006007BE" w:rsidP="00A46BEB">
            <w:pPr>
              <w:rPr>
                <w:szCs w:val="22"/>
              </w:rPr>
            </w:pPr>
            <w:r>
              <w:rPr>
                <w:szCs w:val="22"/>
              </w:rPr>
              <w:t>Shengquan Hu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1E6978">
              <w:rPr>
                <w:szCs w:val="22"/>
              </w:rPr>
              <w:t xml:space="preserve">, </w:t>
            </w:r>
            <w:r w:rsidR="001E6978">
              <w:rPr>
                <w:rFonts w:hint="eastAsia"/>
              </w:rPr>
              <w:t>Yan</w:t>
            </w:r>
            <w:r w:rsidR="001E6978">
              <w:rPr>
                <w:rFonts w:hint="eastAsia"/>
                <w:sz w:val="24"/>
                <w:lang w:eastAsia="zh-CN"/>
              </w:rPr>
              <w:t xml:space="preserve"> Zhang</w:t>
            </w:r>
            <w:r w:rsidR="00F353A4" w:rsidRPr="00F353A4">
              <w:rPr>
                <w:sz w:val="24"/>
                <w:lang w:eastAsia="zh-CN"/>
              </w:rPr>
              <w:t>, Kanke Wu</w:t>
            </w:r>
            <w:r w:rsidR="00C0455F">
              <w:rPr>
                <w:szCs w:val="22"/>
              </w:rPr>
              <w:t xml:space="preserve">, </w:t>
            </w:r>
            <w:r w:rsidR="00C0455F" w:rsidRPr="00C0455F">
              <w:rPr>
                <w:szCs w:val="22"/>
              </w:rPr>
              <w:t>Tzu-Hsuan (Henry) Chou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E42C8B">
              <w:rPr>
                <w:szCs w:val="22"/>
                <w:lang w:eastAsia="zh-CN"/>
              </w:rPr>
              <w:t>, Lin Yang</w:t>
            </w:r>
            <w:r w:rsidR="00602CD8">
              <w:rPr>
                <w:szCs w:val="22"/>
              </w:rPr>
              <w:t>, Juan Fang</w:t>
            </w:r>
            <w:r w:rsidR="00602CD8" w:rsidRPr="00602CD8">
              <w:rPr>
                <w:szCs w:val="22"/>
              </w:rPr>
              <w:t>, Sameer Vermani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  <w:r w:rsidR="00992E5E" w:rsidRPr="00992E5E">
              <w:rPr>
                <w:szCs w:val="22"/>
              </w:rPr>
              <w:t>, Xuwen Zhao</w:t>
            </w:r>
            <w:r w:rsidR="00560A01" w:rsidRPr="00560A01">
              <w:rPr>
                <w:szCs w:val="22"/>
              </w:rPr>
              <w:t>, Ying Wang</w:t>
            </w:r>
          </w:p>
        </w:tc>
        <w:tc>
          <w:tcPr>
            <w:tcW w:w="2007" w:type="dxa"/>
          </w:tcPr>
          <w:p w:rsidR="003921ED" w:rsidRDefault="003921ED" w:rsidP="00A46BE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Newly</w:t>
            </w:r>
            <w:r>
              <w:rPr>
                <w:szCs w:val="22"/>
                <w:lang w:eastAsia="zh-CN"/>
              </w:rPr>
              <w:t xml:space="preserve"> added in r3</w:t>
            </w:r>
          </w:p>
          <w:p w:rsidR="00A46BEB" w:rsidRDefault="00A46BEB" w:rsidP="00A46BEB">
            <w:pPr>
              <w:rPr>
                <w:szCs w:val="22"/>
                <w:lang w:eastAsia="zh-CN"/>
              </w:rPr>
            </w:pPr>
            <w:r>
              <w:rPr>
                <w:szCs w:val="22"/>
                <w:lang w:eastAsia="zh-CN"/>
              </w:rPr>
              <w:t xml:space="preserve">Could be covered by other topics, </w:t>
            </w:r>
            <w:proofErr w:type="spellStart"/>
            <w:r>
              <w:rPr>
                <w:szCs w:val="22"/>
                <w:lang w:eastAsia="zh-CN"/>
              </w:rPr>
              <w:t>PoCs</w:t>
            </w:r>
            <w:proofErr w:type="spellEnd"/>
            <w:r>
              <w:rPr>
                <w:szCs w:val="22"/>
                <w:lang w:eastAsia="zh-CN"/>
              </w:rPr>
              <w:t xml:space="preserve"> and TTTs</w:t>
            </w:r>
            <w:r w:rsidR="00DA3DF9">
              <w:rPr>
                <w:rFonts w:hint="eastAsia"/>
                <w:szCs w:val="22"/>
                <w:lang w:eastAsia="zh-CN"/>
              </w:rPr>
              <w:t>,</w:t>
            </w:r>
            <w:r w:rsidR="00DA3DF9">
              <w:rPr>
                <w:szCs w:val="22"/>
                <w:lang w:eastAsia="zh-CN"/>
              </w:rPr>
              <w:t xml:space="preserve"> if needed.</w:t>
            </w:r>
          </w:p>
          <w:p w:rsidR="00A46BEB" w:rsidRPr="00A46BEB" w:rsidRDefault="00A46BEB" w:rsidP="00F1407B">
            <w:pPr>
              <w:rPr>
                <w:szCs w:val="22"/>
                <w:lang w:eastAsia="zh-CN"/>
              </w:rPr>
            </w:pPr>
          </w:p>
          <w:p w:rsidR="00F1407B" w:rsidRDefault="00F1407B" w:rsidP="00F1407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I</w:t>
            </w:r>
            <w:r>
              <w:rPr>
                <w:szCs w:val="22"/>
                <w:lang w:eastAsia="zh-CN"/>
              </w:rPr>
              <w:t>n 802.11be: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proofErr w:type="spellStart"/>
            <w:r w:rsidRPr="00FF3046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FF3046">
              <w:rPr>
                <w:sz w:val="22"/>
                <w:szCs w:val="22"/>
                <w:lang w:eastAsia="zh-CN"/>
              </w:rPr>
              <w:t>evice</w:t>
            </w:r>
            <w:proofErr w:type="spellEnd"/>
            <w:r w:rsidRPr="00FF3046">
              <w:rPr>
                <w:sz w:val="22"/>
                <w:szCs w:val="22"/>
                <w:lang w:eastAsia="zh-CN"/>
              </w:rPr>
              <w:t xml:space="preserve"> field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lastRenderedPageBreak/>
              <w:t xml:space="preserve">PHY Data </w:t>
            </w:r>
            <w:r w:rsidRPr="00FF3046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FF3046">
              <w:rPr>
                <w:sz w:val="22"/>
                <w:szCs w:val="22"/>
                <w:lang w:eastAsia="zh-CN"/>
              </w:rPr>
              <w:t>crambler and descrambler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C</w:t>
            </w:r>
            <w:r w:rsidRPr="00FF3046">
              <w:rPr>
                <w:sz w:val="22"/>
                <w:szCs w:val="22"/>
                <w:lang w:eastAsia="zh-CN"/>
              </w:rPr>
              <w:t>oding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FF3046">
              <w:rPr>
                <w:sz w:val="22"/>
                <w:szCs w:val="22"/>
                <w:lang w:eastAsia="zh-CN"/>
              </w:rPr>
              <w:t>tream Parser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B</w:t>
            </w:r>
            <w:r w:rsidRPr="00FF3046">
              <w:rPr>
                <w:sz w:val="22"/>
                <w:szCs w:val="22"/>
                <w:lang w:eastAsia="zh-CN"/>
              </w:rPr>
              <w:t xml:space="preserve">CC </w:t>
            </w:r>
            <w:proofErr w:type="spellStart"/>
            <w:r w:rsidRPr="00FF3046">
              <w:rPr>
                <w:sz w:val="22"/>
                <w:szCs w:val="22"/>
                <w:lang w:eastAsia="zh-CN"/>
              </w:rPr>
              <w:t>interleavers</w:t>
            </w:r>
            <w:proofErr w:type="spellEnd"/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C</w:t>
            </w:r>
            <w:r w:rsidRPr="00FF3046">
              <w:rPr>
                <w:sz w:val="22"/>
                <w:szCs w:val="22"/>
                <w:lang w:eastAsia="zh-CN"/>
              </w:rPr>
              <w:t>onstellation mapping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L</w:t>
            </w:r>
            <w:r w:rsidRPr="00FF3046">
              <w:rPr>
                <w:sz w:val="22"/>
                <w:szCs w:val="22"/>
                <w:lang w:eastAsia="zh-CN"/>
              </w:rPr>
              <w:t>DPC tone mapper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FF3046">
              <w:rPr>
                <w:sz w:val="22"/>
                <w:szCs w:val="22"/>
                <w:lang w:eastAsia="zh-CN"/>
              </w:rPr>
              <w:t xml:space="preserve">egment </w:t>
            </w:r>
            <w:proofErr w:type="spellStart"/>
            <w:r w:rsidRPr="00FF3046">
              <w:rPr>
                <w:sz w:val="22"/>
                <w:szCs w:val="22"/>
                <w:lang w:eastAsia="zh-CN"/>
              </w:rPr>
              <w:t>deparser</w:t>
            </w:r>
            <w:proofErr w:type="spellEnd"/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F</w:t>
            </w:r>
            <w:r w:rsidRPr="00FF3046">
              <w:rPr>
                <w:sz w:val="22"/>
                <w:szCs w:val="22"/>
                <w:lang w:eastAsia="zh-CN"/>
              </w:rPr>
              <w:t>req domain duplication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P</w:t>
            </w:r>
            <w:r w:rsidRPr="00FF3046">
              <w:rPr>
                <w:sz w:val="22"/>
                <w:szCs w:val="22"/>
                <w:lang w:eastAsia="zh-CN"/>
              </w:rPr>
              <w:t>ilot subcarriers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O</w:t>
            </w:r>
            <w:r w:rsidRPr="00FF3046">
              <w:rPr>
                <w:sz w:val="22"/>
                <w:szCs w:val="22"/>
                <w:lang w:eastAsia="zh-CN"/>
              </w:rPr>
              <w:t>FDM modulation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D</w:t>
            </w:r>
            <w:r w:rsidRPr="00FF3046">
              <w:rPr>
                <w:sz w:val="22"/>
                <w:szCs w:val="22"/>
                <w:lang w:eastAsia="zh-CN"/>
              </w:rPr>
              <w:t>ual carrier modulation</w:t>
            </w:r>
          </w:p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lastRenderedPageBreak/>
              <w:t>P</w:t>
            </w:r>
            <w:r w:rsidRPr="00191227">
              <w:rPr>
                <w:szCs w:val="22"/>
                <w:highlight w:val="green"/>
                <w:lang w:eastAsia="zh-CN"/>
              </w:rPr>
              <w:t>acket Extension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  <w:lang w:eastAsia="zh-CN"/>
              </w:rPr>
            </w:pPr>
            <w:proofErr w:type="spellStart"/>
            <w:r w:rsidRPr="00D03239">
              <w:rPr>
                <w:rFonts w:hint="eastAsia"/>
                <w:szCs w:val="22"/>
                <w:lang w:eastAsia="zh-CN"/>
              </w:rPr>
              <w:t>M</w:t>
            </w:r>
            <w:r w:rsidRPr="00D03239">
              <w:rPr>
                <w:szCs w:val="22"/>
                <w:lang w:eastAsia="zh-CN"/>
              </w:rPr>
              <w:t>engshi</w:t>
            </w:r>
            <w:proofErr w:type="spellEnd"/>
            <w:r w:rsidRPr="00D03239">
              <w:rPr>
                <w:szCs w:val="22"/>
                <w:lang w:eastAsia="zh-CN"/>
              </w:rPr>
              <w:t xml:space="preserve"> Hu</w:t>
            </w:r>
          </w:p>
          <w:p w:rsidR="00EA5BD3" w:rsidRDefault="00EA5BD3" w:rsidP="00F1407B">
            <w:pPr>
              <w:rPr>
                <w:szCs w:val="22"/>
              </w:rPr>
            </w:pPr>
            <w:hyperlink r:id="rId55" w:history="1">
              <w:r w:rsidRPr="00A27B14">
                <w:rPr>
                  <w:rStyle w:val="a6"/>
                  <w:szCs w:val="22"/>
                </w:rPr>
                <w:t>humengshi@huawei.com</w:t>
              </w:r>
            </w:hyperlink>
          </w:p>
          <w:p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:rsidR="00F1407B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>Lin Yang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D03239">
              <w:rPr>
                <w:szCs w:val="22"/>
                <w:lang w:eastAsia="zh-CN"/>
              </w:rPr>
              <w:t xml:space="preserve">, </w:t>
            </w:r>
            <w:r w:rsidR="00D03239" w:rsidRPr="00D03239">
              <w:rPr>
                <w:szCs w:val="22"/>
              </w:rPr>
              <w:t>Juan Fang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</w:p>
        </w:tc>
        <w:tc>
          <w:tcPr>
            <w:tcW w:w="2007" w:type="dxa"/>
          </w:tcPr>
          <w:p w:rsidR="00F1407B" w:rsidRPr="00AA7FDF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Transmit requirements for PPDUs sent in response to a triggering frame</w:t>
            </w:r>
          </w:p>
        </w:tc>
        <w:tc>
          <w:tcPr>
            <w:tcW w:w="3247" w:type="dxa"/>
          </w:tcPr>
          <w:p w:rsidR="00F1407B" w:rsidRDefault="00152E0E" w:rsidP="00F1407B">
            <w:pPr>
              <w:rPr>
                <w:szCs w:val="22"/>
              </w:rPr>
            </w:pPr>
            <w:r w:rsidRPr="00D03239">
              <w:rPr>
                <w:szCs w:val="22"/>
              </w:rPr>
              <w:t>Juan Fang</w:t>
            </w:r>
          </w:p>
          <w:p w:rsidR="00BE0D67" w:rsidRDefault="00BE0D67" w:rsidP="00F1407B">
            <w:pPr>
              <w:rPr>
                <w:szCs w:val="22"/>
                <w:lang w:eastAsia="zh-CN"/>
              </w:rPr>
            </w:pPr>
            <w:hyperlink r:id="rId56" w:history="1">
              <w:r w:rsidRPr="00A27B14">
                <w:rPr>
                  <w:rStyle w:val="a6"/>
                  <w:szCs w:val="22"/>
                  <w:lang w:eastAsia="zh-CN"/>
                </w:rPr>
                <w:t>juan.fang@intel.com</w:t>
              </w:r>
            </w:hyperlink>
          </w:p>
          <w:p w:rsidR="00BE0D67" w:rsidRPr="00BE0D67" w:rsidRDefault="00BE0D67" w:rsidP="00F1407B">
            <w:pPr>
              <w:rPr>
                <w:rFonts w:hint="eastAsia"/>
                <w:szCs w:val="22"/>
                <w:lang w:eastAsia="zh-CN"/>
              </w:rPr>
            </w:pPr>
          </w:p>
        </w:tc>
        <w:tc>
          <w:tcPr>
            <w:tcW w:w="2670" w:type="dxa"/>
          </w:tcPr>
          <w:p w:rsidR="00F1407B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>Lin Yang</w:t>
            </w:r>
            <w:r w:rsidR="00766BD3">
              <w:rPr>
                <w:szCs w:val="22"/>
              </w:rPr>
              <w:t xml:space="preserve">, </w:t>
            </w:r>
            <w:proofErr w:type="spellStart"/>
            <w:r w:rsidR="00766BD3" w:rsidRPr="00766BD3">
              <w:rPr>
                <w:szCs w:val="22"/>
              </w:rPr>
              <w:t>YuHsien</w:t>
            </w:r>
            <w:proofErr w:type="spellEnd"/>
            <w:r w:rsidR="00766BD3" w:rsidRPr="00766BD3">
              <w:rPr>
                <w:szCs w:val="22"/>
              </w:rPr>
              <w:t xml:space="preserve"> Chang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D03239">
              <w:rPr>
                <w:szCs w:val="22"/>
              </w:rPr>
              <w:t xml:space="preserve">, </w:t>
            </w:r>
            <w:proofErr w:type="spellStart"/>
            <w:r w:rsidR="00D03239" w:rsidRPr="00C949A3">
              <w:rPr>
                <w:rFonts w:hint="eastAsia"/>
                <w:szCs w:val="22"/>
                <w:lang w:eastAsia="zh-CN"/>
              </w:rPr>
              <w:t>M</w:t>
            </w:r>
            <w:r w:rsidR="00D03239" w:rsidRPr="00C949A3">
              <w:rPr>
                <w:szCs w:val="22"/>
                <w:lang w:eastAsia="zh-CN"/>
              </w:rPr>
              <w:t>engshi</w:t>
            </w:r>
            <w:proofErr w:type="spellEnd"/>
            <w:r w:rsidR="00D03239" w:rsidRPr="00C949A3">
              <w:rPr>
                <w:szCs w:val="22"/>
                <w:lang w:eastAsia="zh-CN"/>
              </w:rPr>
              <w:t xml:space="preserve"> Hu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E381C" w:rsidRPr="007E381C">
              <w:rPr>
                <w:szCs w:val="22"/>
                <w:lang w:eastAsia="zh-CN"/>
              </w:rPr>
              <w:t>, Leonardo Lanante</w:t>
            </w:r>
          </w:p>
        </w:tc>
        <w:tc>
          <w:tcPr>
            <w:tcW w:w="2007" w:type="dxa"/>
          </w:tcPr>
          <w:p w:rsidR="00F1407B" w:rsidRPr="00AA7FDF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Sounding (</w:t>
            </w:r>
            <w:r w:rsidR="00FA1CF4">
              <w:rPr>
                <w:szCs w:val="22"/>
                <w:highlight w:val="green"/>
              </w:rPr>
              <w:t>PHY</w:t>
            </w:r>
            <w:r w:rsidRPr="00191227">
              <w:rPr>
                <w:szCs w:val="22"/>
                <w:highlight w:val="green"/>
              </w:rPr>
              <w:t>)</w:t>
            </w:r>
          </w:p>
        </w:tc>
        <w:tc>
          <w:tcPr>
            <w:tcW w:w="3247" w:type="dxa"/>
          </w:tcPr>
          <w:p w:rsidR="00F1407B" w:rsidRDefault="00FC7E31" w:rsidP="00F1407B">
            <w:pPr>
              <w:rPr>
                <w:szCs w:val="22"/>
              </w:rPr>
            </w:pPr>
            <w:proofErr w:type="spellStart"/>
            <w:r w:rsidRPr="004F41B6">
              <w:rPr>
                <w:szCs w:val="22"/>
              </w:rPr>
              <w:t>Youwei</w:t>
            </w:r>
            <w:proofErr w:type="spellEnd"/>
            <w:r w:rsidRPr="004F41B6">
              <w:rPr>
                <w:szCs w:val="22"/>
              </w:rPr>
              <w:t xml:space="preserve"> Chen</w:t>
            </w:r>
          </w:p>
          <w:p w:rsidR="00BE0D67" w:rsidRDefault="00BE0D67" w:rsidP="00BE0D67">
            <w:pPr>
              <w:rPr>
                <w:color w:val="00B0F0"/>
                <w:szCs w:val="22"/>
              </w:rPr>
            </w:pPr>
            <w:hyperlink r:id="rId57" w:history="1">
              <w:r w:rsidRPr="00A27B14">
                <w:rPr>
                  <w:rStyle w:val="a6"/>
                  <w:szCs w:val="22"/>
                </w:rPr>
                <w:t>You-Wei.Chen@mediatek.com</w:t>
              </w:r>
            </w:hyperlink>
          </w:p>
          <w:p w:rsidR="00BE0D67" w:rsidRPr="00BE0D67" w:rsidRDefault="00BE0D67" w:rsidP="00F1407B">
            <w:pPr>
              <w:rPr>
                <w:rFonts w:hint="eastAsia"/>
                <w:szCs w:val="22"/>
                <w:lang w:eastAsia="zh-CN"/>
              </w:rPr>
            </w:pPr>
          </w:p>
        </w:tc>
        <w:tc>
          <w:tcPr>
            <w:tcW w:w="2670" w:type="dxa"/>
          </w:tcPr>
          <w:p w:rsidR="00F1407B" w:rsidRDefault="00F1407B" w:rsidP="00F1407B">
            <w:pPr>
              <w:rPr>
                <w:szCs w:val="22"/>
              </w:rPr>
            </w:pPr>
            <w:proofErr w:type="spellStart"/>
            <w:r w:rsidRPr="007F58CA">
              <w:rPr>
                <w:szCs w:val="22"/>
              </w:rPr>
              <w:t>Insik</w:t>
            </w:r>
            <w:proofErr w:type="spellEnd"/>
            <w:r w:rsidRPr="007F58CA">
              <w:rPr>
                <w:szCs w:val="22"/>
              </w:rPr>
              <w:t xml:space="preserve"> Jung</w:t>
            </w:r>
            <w:r w:rsidRPr="007F58CA">
              <w:rPr>
                <w:color w:val="000000"/>
                <w:szCs w:val="22"/>
                <w:shd w:val="clear" w:color="auto" w:fill="FFFFFF"/>
              </w:rPr>
              <w:t xml:space="preserve"> </w:t>
            </w:r>
            <w:proofErr w:type="spellStart"/>
            <w:r w:rsidRPr="007F58CA">
              <w:rPr>
                <w:szCs w:val="22"/>
              </w:rPr>
              <w:t>Jiayi</w:t>
            </w:r>
            <w:proofErr w:type="spellEnd"/>
            <w:r w:rsidRPr="007F58CA">
              <w:rPr>
                <w:szCs w:val="22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r w:rsidRPr="0047397E">
              <w:rPr>
                <w:szCs w:val="22"/>
              </w:rPr>
              <w:t>Leonardo Lanante</w:t>
            </w:r>
            <w:r>
              <w:rPr>
                <w:szCs w:val="22"/>
              </w:rPr>
              <w:t xml:space="preserve">, </w:t>
            </w:r>
            <w:r w:rsidRPr="0071611E">
              <w:rPr>
                <w:szCs w:val="22"/>
              </w:rPr>
              <w:t>Bo Cao</w:t>
            </w:r>
            <w:r>
              <w:rPr>
                <w:szCs w:val="22"/>
              </w:rPr>
              <w:t xml:space="preserve">, </w:t>
            </w:r>
            <w:proofErr w:type="spellStart"/>
            <w:r w:rsidRPr="00787267">
              <w:rPr>
                <w:szCs w:val="22"/>
              </w:rPr>
              <w:t>Qisheng</w:t>
            </w:r>
            <w:proofErr w:type="spellEnd"/>
            <w:r w:rsidRPr="00787267">
              <w:rPr>
                <w:szCs w:val="22"/>
              </w:rPr>
              <w:t xml:space="preserve"> Huang</w:t>
            </w:r>
            <w:r>
              <w:rPr>
                <w:szCs w:val="22"/>
              </w:rPr>
              <w:t xml:space="preserve">, </w:t>
            </w:r>
            <w:r w:rsidRPr="004C60FB">
              <w:rPr>
                <w:szCs w:val="22"/>
              </w:rPr>
              <w:t>Yun Li</w:t>
            </w:r>
            <w:r>
              <w:rPr>
                <w:szCs w:val="22"/>
              </w:rPr>
              <w:t xml:space="preserve">, </w:t>
            </w:r>
            <w:r w:rsidRPr="00C52FCB">
              <w:rPr>
                <w:szCs w:val="22"/>
              </w:rPr>
              <w:t xml:space="preserve">Dana </w:t>
            </w:r>
            <w:proofErr w:type="spellStart"/>
            <w:r w:rsidRPr="00C52FCB">
              <w:rPr>
                <w:szCs w:val="22"/>
              </w:rPr>
              <w:t>Ciochina</w:t>
            </w:r>
            <w:proofErr w:type="spellEnd"/>
            <w:r>
              <w:rPr>
                <w:szCs w:val="22"/>
              </w:rPr>
              <w:t xml:space="preserve">, Pei Zhou, </w:t>
            </w:r>
            <w:r>
              <w:rPr>
                <w:rFonts w:hint="eastAsia"/>
              </w:rPr>
              <w:t>Alice Chen</w:t>
            </w:r>
            <w:r w:rsidR="00FC3C22">
              <w:t xml:space="preserve">, </w:t>
            </w:r>
            <w:r w:rsidR="00FC3C22" w:rsidRPr="00FC3C22">
              <w:t>Eunsung Jeon</w:t>
            </w:r>
            <w:r w:rsidR="00FC7E31">
              <w:rPr>
                <w:szCs w:val="22"/>
              </w:rPr>
              <w:t>, Qinghua Li</w:t>
            </w:r>
            <w:r w:rsidR="00F353A4">
              <w:rPr>
                <w:szCs w:val="22"/>
              </w:rPr>
              <w:t xml:space="preserve">, </w:t>
            </w:r>
            <w:r w:rsidR="00F353A4" w:rsidRPr="00F353A4">
              <w:rPr>
                <w:szCs w:val="22"/>
              </w:rPr>
              <w:t>Sameer Vermani</w:t>
            </w:r>
            <w:r w:rsidR="00C0455F">
              <w:rPr>
                <w:szCs w:val="22"/>
              </w:rPr>
              <w:t>, Tianyu Wu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16109" w:rsidRPr="00316109">
              <w:rPr>
                <w:szCs w:val="22"/>
                <w:lang w:eastAsia="zh-CN"/>
              </w:rPr>
              <w:t>, Dongguk Lim</w:t>
            </w:r>
            <w:r w:rsidR="00564684" w:rsidRPr="00564684">
              <w:rPr>
                <w:szCs w:val="22"/>
                <w:lang w:eastAsia="zh-CN"/>
              </w:rPr>
              <w:t>, Mahmoud Kamel</w:t>
            </w:r>
            <w:r w:rsidR="003E0BE4" w:rsidRPr="003E0BE4">
              <w:rPr>
                <w:szCs w:val="22"/>
                <w:lang w:eastAsia="zh-CN"/>
              </w:rPr>
              <w:t>, Kosuke Aio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  <w:lang w:eastAsia="zh-CN"/>
              </w:rPr>
              <w:t xml:space="preserve">, </w:t>
            </w:r>
            <w:r w:rsidR="00DF5615" w:rsidRPr="00DF5615">
              <w:rPr>
                <w:szCs w:val="22"/>
                <w:lang w:eastAsia="zh-CN"/>
              </w:rPr>
              <w:t>Anand Jee</w:t>
            </w:r>
            <w:r w:rsidR="00DF5615">
              <w:rPr>
                <w:szCs w:val="22"/>
              </w:rPr>
              <w:t>, Bo Sun</w:t>
            </w:r>
            <w:r w:rsidR="006C227A" w:rsidRPr="00C949A3">
              <w:rPr>
                <w:szCs w:val="22"/>
              </w:rPr>
              <w:t>, Genadiy Tsodik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992E5E" w:rsidRPr="00992E5E">
              <w:rPr>
                <w:szCs w:val="22"/>
                <w:lang w:eastAsia="zh-CN"/>
              </w:rPr>
              <w:t>, Xuwen Zhao</w:t>
            </w:r>
            <w:r w:rsidR="00560A01" w:rsidRPr="00560A01">
              <w:rPr>
                <w:szCs w:val="22"/>
                <w:lang w:eastAsia="zh-CN"/>
              </w:rPr>
              <w:t>, Ying Wang</w:t>
            </w:r>
          </w:p>
        </w:tc>
        <w:tc>
          <w:tcPr>
            <w:tcW w:w="2007" w:type="dxa"/>
          </w:tcPr>
          <w:p w:rsidR="00F1407B" w:rsidRPr="00AA7FDF" w:rsidRDefault="00F1407B" w:rsidP="00FA1CF4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  <w:lang w:eastAsia="zh-CN"/>
              </w:rPr>
              <w:t>Transmit specification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r w:rsidRPr="004F41B6">
              <w:rPr>
                <w:szCs w:val="22"/>
              </w:rPr>
              <w:t>Genadiy Tsodik</w:t>
            </w:r>
          </w:p>
          <w:p w:rsidR="00BE0D67" w:rsidRDefault="00BE0D67" w:rsidP="00F1407B">
            <w:pPr>
              <w:rPr>
                <w:szCs w:val="22"/>
              </w:rPr>
            </w:pPr>
            <w:hyperlink r:id="rId58" w:history="1">
              <w:r w:rsidRPr="00A27B14">
                <w:rPr>
                  <w:rStyle w:val="a6"/>
                  <w:szCs w:val="22"/>
                </w:rPr>
                <w:t>genadiy.tsodik@huawei.com</w:t>
              </w:r>
            </w:hyperlink>
          </w:p>
          <w:p w:rsidR="00BE0D67" w:rsidRPr="00BE0D67" w:rsidRDefault="00BE0D67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r w:rsidRPr="00887C59">
              <w:rPr>
                <w:szCs w:val="22"/>
              </w:rPr>
              <w:t xml:space="preserve">Yusuke </w:t>
            </w:r>
            <w:proofErr w:type="spellStart"/>
            <w:r w:rsidRPr="00887C59">
              <w:rPr>
                <w:szCs w:val="22"/>
              </w:rPr>
              <w:t>Asai</w:t>
            </w:r>
            <w:proofErr w:type="spellEnd"/>
            <w:r>
              <w:rPr>
                <w:szCs w:val="22"/>
              </w:rPr>
              <w:t xml:space="preserve">, </w:t>
            </w:r>
            <w:r w:rsidRPr="007D0252">
              <w:rPr>
                <w:szCs w:val="22"/>
              </w:rPr>
              <w:t>Alice Chen</w:t>
            </w:r>
            <w:r w:rsidR="00766BD3">
              <w:rPr>
                <w:szCs w:val="22"/>
              </w:rPr>
              <w:t xml:space="preserve">, </w:t>
            </w:r>
            <w:proofErr w:type="spellStart"/>
            <w:r w:rsidR="00766BD3" w:rsidRPr="00766BD3">
              <w:rPr>
                <w:szCs w:val="22"/>
              </w:rPr>
              <w:t>YuHsien</w:t>
            </w:r>
            <w:proofErr w:type="spellEnd"/>
            <w:r w:rsidR="00766BD3" w:rsidRPr="00766BD3">
              <w:rPr>
                <w:szCs w:val="22"/>
              </w:rPr>
              <w:t xml:space="preserve"> Chang</w:t>
            </w:r>
            <w:r w:rsidR="006007BE">
              <w:rPr>
                <w:szCs w:val="22"/>
              </w:rPr>
              <w:t>, Shengquan Hu</w:t>
            </w:r>
            <w:r w:rsidR="001E6978">
              <w:rPr>
                <w:szCs w:val="22"/>
              </w:rPr>
              <w:t xml:space="preserve">, </w:t>
            </w:r>
            <w:r w:rsidR="001E6978">
              <w:rPr>
                <w:rFonts w:hint="eastAsia"/>
              </w:rPr>
              <w:t>Yan</w:t>
            </w:r>
            <w:r w:rsidR="001E6978">
              <w:rPr>
                <w:rFonts w:hint="eastAsia"/>
                <w:sz w:val="24"/>
                <w:lang w:eastAsia="zh-CN"/>
              </w:rPr>
              <w:t xml:space="preserve"> Zhang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</w:rPr>
              <w:t>, Bo Sun</w:t>
            </w:r>
            <w:r w:rsidR="00F71C83">
              <w:rPr>
                <w:szCs w:val="22"/>
              </w:rPr>
              <w:t xml:space="preserve">, </w:t>
            </w:r>
            <w:r w:rsidR="00F71C83" w:rsidRPr="00F71C83">
              <w:rPr>
                <w:szCs w:val="22"/>
              </w:rPr>
              <w:t xml:space="preserve">Mahmoud </w:t>
            </w:r>
            <w:r w:rsidR="00F71C83" w:rsidRPr="00F71C83">
              <w:rPr>
                <w:szCs w:val="22"/>
              </w:rPr>
              <w:lastRenderedPageBreak/>
              <w:t>Kamel</w:t>
            </w:r>
            <w:r w:rsidR="006C227A">
              <w:rPr>
                <w:szCs w:val="22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:rsidR="00F1407B" w:rsidRPr="00FF3046" w:rsidRDefault="00F1407B" w:rsidP="00F1407B">
            <w:pPr>
              <w:rPr>
                <w:szCs w:val="22"/>
                <w:lang w:eastAsia="zh-CN"/>
              </w:rPr>
            </w:pPr>
            <w:r w:rsidRPr="00FF3046">
              <w:rPr>
                <w:szCs w:val="22"/>
                <w:lang w:eastAsia="zh-CN"/>
              </w:rPr>
              <w:lastRenderedPageBreak/>
              <w:t>In 802.11be: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4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Transmit spectral mask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4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Spectral flatness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4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lastRenderedPageBreak/>
              <w:t xml:space="preserve">Transmit </w:t>
            </w:r>
            <w:proofErr w:type="spellStart"/>
            <w:r w:rsidRPr="00FF3046">
              <w:rPr>
                <w:sz w:val="22"/>
                <w:szCs w:val="22"/>
                <w:lang w:eastAsia="zh-CN"/>
              </w:rPr>
              <w:t>center</w:t>
            </w:r>
            <w:proofErr w:type="spellEnd"/>
            <w:r w:rsidRPr="00FF3046">
              <w:rPr>
                <w:sz w:val="22"/>
                <w:szCs w:val="22"/>
                <w:lang w:eastAsia="zh-CN"/>
              </w:rPr>
              <w:t xml:space="preserve"> frequency and symbol clock frequency tolerance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4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Modulation accuracy</w:t>
            </w: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lastRenderedPageBreak/>
              <w:t>R</w:t>
            </w:r>
            <w:r w:rsidRPr="00191227">
              <w:rPr>
                <w:szCs w:val="22"/>
                <w:highlight w:val="green"/>
                <w:lang w:eastAsia="zh-CN"/>
              </w:rPr>
              <w:t>eceive</w:t>
            </w:r>
            <w:r w:rsidRPr="00191227">
              <w:rPr>
                <w:rFonts w:hint="eastAsia"/>
                <w:szCs w:val="22"/>
                <w:highlight w:val="green"/>
                <w:lang w:eastAsia="zh-CN"/>
              </w:rPr>
              <w:t>r</w:t>
            </w:r>
            <w:r w:rsidRPr="00191227">
              <w:rPr>
                <w:szCs w:val="22"/>
                <w:highlight w:val="green"/>
                <w:lang w:eastAsia="zh-CN"/>
              </w:rPr>
              <w:t xml:space="preserve"> specification</w:t>
            </w:r>
          </w:p>
        </w:tc>
        <w:tc>
          <w:tcPr>
            <w:tcW w:w="3247" w:type="dxa"/>
          </w:tcPr>
          <w:p w:rsidR="00F1407B" w:rsidRDefault="00FC7E31" w:rsidP="00F1407B">
            <w:pPr>
              <w:rPr>
                <w:szCs w:val="22"/>
              </w:rPr>
            </w:pPr>
            <w:r w:rsidRPr="004F41B6">
              <w:rPr>
                <w:szCs w:val="22"/>
              </w:rPr>
              <w:t>Juan Fang</w:t>
            </w:r>
          </w:p>
          <w:p w:rsidR="00BE0D67" w:rsidRDefault="00BE0D67" w:rsidP="00BE0D67">
            <w:pPr>
              <w:rPr>
                <w:szCs w:val="22"/>
                <w:lang w:eastAsia="zh-CN"/>
              </w:rPr>
            </w:pPr>
            <w:hyperlink r:id="rId59" w:history="1">
              <w:r w:rsidRPr="00A27B14">
                <w:rPr>
                  <w:rStyle w:val="a6"/>
                  <w:szCs w:val="22"/>
                  <w:lang w:eastAsia="zh-CN"/>
                </w:rPr>
                <w:t>juan.fang@intel.com</w:t>
              </w:r>
            </w:hyperlink>
          </w:p>
          <w:p w:rsidR="00BE0D67" w:rsidRPr="00BE0D67" w:rsidRDefault="00BE0D67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FC7E31" w:rsidP="00F1407B">
            <w:pPr>
              <w:rPr>
                <w:szCs w:val="22"/>
              </w:rPr>
            </w:pPr>
            <w:r w:rsidRPr="00FC7E31">
              <w:rPr>
                <w:szCs w:val="22"/>
              </w:rPr>
              <w:t xml:space="preserve">Eugene </w:t>
            </w:r>
            <w:proofErr w:type="spellStart"/>
            <w:r w:rsidRPr="00FC7E31">
              <w:rPr>
                <w:szCs w:val="22"/>
              </w:rPr>
              <w:t>Baik</w:t>
            </w:r>
            <w:proofErr w:type="spellEnd"/>
            <w:r w:rsidR="00766BD3">
              <w:rPr>
                <w:szCs w:val="22"/>
              </w:rPr>
              <w:t xml:space="preserve">, </w:t>
            </w:r>
            <w:proofErr w:type="spellStart"/>
            <w:r w:rsidR="00766BD3" w:rsidRPr="00766BD3">
              <w:rPr>
                <w:szCs w:val="22"/>
              </w:rPr>
              <w:t>YuHsien</w:t>
            </w:r>
            <w:proofErr w:type="spellEnd"/>
            <w:r w:rsidR="00766BD3" w:rsidRPr="00766BD3">
              <w:rPr>
                <w:szCs w:val="22"/>
              </w:rPr>
              <w:t xml:space="preserve"> Chang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F71C83">
              <w:rPr>
                <w:szCs w:val="22"/>
              </w:rPr>
              <w:t xml:space="preserve">, </w:t>
            </w:r>
            <w:r w:rsidR="00F71C83" w:rsidRPr="00F71C83">
              <w:rPr>
                <w:szCs w:val="22"/>
              </w:rPr>
              <w:t>Mahmoud Kamel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F06B3" w:rsidRPr="007F06B3">
              <w:rPr>
                <w:szCs w:val="22"/>
                <w:lang w:eastAsia="zh-CN"/>
              </w:rPr>
              <w:t xml:space="preserve">, Yusuke </w:t>
            </w:r>
            <w:proofErr w:type="spellStart"/>
            <w:r w:rsidR="007F06B3" w:rsidRPr="007F06B3">
              <w:rPr>
                <w:szCs w:val="22"/>
                <w:lang w:eastAsia="zh-CN"/>
              </w:rPr>
              <w:t>Asai</w:t>
            </w:r>
            <w:proofErr w:type="spellEnd"/>
          </w:p>
        </w:tc>
        <w:tc>
          <w:tcPr>
            <w:tcW w:w="2007" w:type="dxa"/>
          </w:tcPr>
          <w:p w:rsidR="003921ED" w:rsidRDefault="003921ED" w:rsidP="003921ED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Newly</w:t>
            </w:r>
            <w:r>
              <w:rPr>
                <w:szCs w:val="22"/>
                <w:lang w:eastAsia="zh-CN"/>
              </w:rPr>
              <w:t xml:space="preserve"> added in r3</w:t>
            </w:r>
          </w:p>
          <w:p w:rsidR="003921ED" w:rsidRDefault="003921ED" w:rsidP="00F1407B">
            <w:pPr>
              <w:rPr>
                <w:szCs w:val="22"/>
                <w:lang w:eastAsia="zh-CN"/>
              </w:rPr>
            </w:pPr>
          </w:p>
          <w:p w:rsidR="00F1407B" w:rsidRPr="00FF3046" w:rsidRDefault="00F1407B" w:rsidP="00F1407B">
            <w:pPr>
              <w:rPr>
                <w:szCs w:val="22"/>
                <w:lang w:eastAsia="zh-CN"/>
              </w:rPr>
            </w:pPr>
            <w:r w:rsidRPr="00FF3046">
              <w:rPr>
                <w:rFonts w:hint="eastAsia"/>
                <w:szCs w:val="22"/>
                <w:lang w:eastAsia="zh-CN"/>
              </w:rPr>
              <w:t>I</w:t>
            </w:r>
            <w:r w:rsidRPr="00FF3046">
              <w:rPr>
                <w:szCs w:val="22"/>
                <w:lang w:eastAsia="zh-CN"/>
              </w:rPr>
              <w:t>n 802.11be: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General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Receiver minimum input sensitivity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Adjacent channel rejection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Nonadjacent channel rejection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Receiver maximum input level</w:t>
            </w:r>
          </w:p>
          <w:p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CCA sensitivity</w:t>
            </w: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T</w:t>
            </w:r>
            <w:r w:rsidRPr="00191227">
              <w:rPr>
                <w:szCs w:val="22"/>
                <w:highlight w:val="green"/>
                <w:lang w:eastAsia="zh-CN"/>
              </w:rPr>
              <w:t>ransmit procedure</w:t>
            </w:r>
          </w:p>
        </w:tc>
        <w:tc>
          <w:tcPr>
            <w:tcW w:w="3247" w:type="dxa"/>
          </w:tcPr>
          <w:p w:rsidR="00F1407B" w:rsidRDefault="00F1407B" w:rsidP="00F1407B">
            <w:pPr>
              <w:rPr>
                <w:szCs w:val="22"/>
              </w:rPr>
            </w:pPr>
            <w:proofErr w:type="spellStart"/>
            <w:r w:rsidRPr="004F41B6">
              <w:rPr>
                <w:szCs w:val="22"/>
              </w:rPr>
              <w:t>Xiaogang</w:t>
            </w:r>
            <w:proofErr w:type="spellEnd"/>
            <w:r w:rsidRPr="004F41B6">
              <w:rPr>
                <w:szCs w:val="22"/>
              </w:rPr>
              <w:t xml:space="preserve"> Chen</w:t>
            </w:r>
          </w:p>
          <w:p w:rsidR="00BE0D67" w:rsidRDefault="00BE0D67" w:rsidP="00F1407B">
            <w:pPr>
              <w:rPr>
                <w:szCs w:val="22"/>
              </w:rPr>
            </w:pPr>
            <w:hyperlink r:id="rId60" w:history="1">
              <w:r w:rsidRPr="00A27B14">
                <w:rPr>
                  <w:rStyle w:val="a6"/>
                  <w:szCs w:val="22"/>
                </w:rPr>
                <w:t>xiaogang.chen1@unisoc.com</w:t>
              </w:r>
            </w:hyperlink>
          </w:p>
          <w:p w:rsidR="00BE0D67" w:rsidRPr="00BE0D67" w:rsidRDefault="00BE0D67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  <w:proofErr w:type="spellStart"/>
            <w:r w:rsidRPr="00561579">
              <w:rPr>
                <w:szCs w:val="22"/>
              </w:rPr>
              <w:t>Xiaogang</w:t>
            </w:r>
            <w:proofErr w:type="spellEnd"/>
            <w:r w:rsidRPr="00561579">
              <w:rPr>
                <w:szCs w:val="22"/>
              </w:rPr>
              <w:t xml:space="preserve"> Chen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7203AB">
              <w:rPr>
                <w:szCs w:val="22"/>
              </w:rPr>
              <w:t xml:space="preserve">, </w:t>
            </w:r>
            <w:r w:rsidR="007203AB">
              <w:rPr>
                <w:rFonts w:hint="eastAsia"/>
              </w:rPr>
              <w:t>Jiyang Bai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FB12EC">
              <w:rPr>
                <w:szCs w:val="22"/>
                <w:lang w:eastAsia="zh-CN"/>
              </w:rPr>
              <w:t>, Shengquan Hu</w:t>
            </w:r>
            <w:r w:rsidR="005B2CB7">
              <w:rPr>
                <w:szCs w:val="22"/>
                <w:lang w:eastAsia="zh-CN"/>
              </w:rPr>
              <w:t xml:space="preserve">, </w:t>
            </w:r>
            <w:r w:rsidR="005B2CB7" w:rsidRPr="008541F6">
              <w:rPr>
                <w:szCs w:val="22"/>
                <w:lang w:eastAsia="zh-CN"/>
              </w:rPr>
              <w:t>Ying Wang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</w:rPr>
              <w:t>, Bo Sun</w:t>
            </w:r>
            <w:r w:rsidR="00F71C83">
              <w:rPr>
                <w:szCs w:val="22"/>
              </w:rPr>
              <w:t xml:space="preserve">, </w:t>
            </w:r>
            <w:r w:rsidR="00F71C83" w:rsidRPr="00F71C83">
              <w:rPr>
                <w:szCs w:val="22"/>
              </w:rPr>
              <w:t>Mahmoud Kamel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02CD8">
              <w:rPr>
                <w:szCs w:val="22"/>
              </w:rPr>
              <w:t>, Juan Fang, Lin Yang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Ke Zhong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2007" w:type="dxa"/>
          </w:tcPr>
          <w:p w:rsidR="003921ED" w:rsidRDefault="003921ED" w:rsidP="003921ED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Newly</w:t>
            </w:r>
            <w:r>
              <w:rPr>
                <w:szCs w:val="22"/>
                <w:lang w:eastAsia="zh-CN"/>
              </w:rPr>
              <w:t xml:space="preserve"> added in r3</w:t>
            </w:r>
          </w:p>
          <w:p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R</w:t>
            </w:r>
            <w:r w:rsidRPr="00191227">
              <w:rPr>
                <w:szCs w:val="22"/>
                <w:highlight w:val="green"/>
                <w:lang w:eastAsia="zh-CN"/>
              </w:rPr>
              <w:t>eceive Procedure</w:t>
            </w:r>
          </w:p>
        </w:tc>
        <w:tc>
          <w:tcPr>
            <w:tcW w:w="3247" w:type="dxa"/>
          </w:tcPr>
          <w:p w:rsidR="00F1407B" w:rsidRDefault="00745C33" w:rsidP="00F1407B">
            <w:pPr>
              <w:rPr>
                <w:szCs w:val="22"/>
              </w:rPr>
            </w:pPr>
            <w:proofErr w:type="spellStart"/>
            <w:r w:rsidRPr="00B2212F">
              <w:rPr>
                <w:szCs w:val="22"/>
              </w:rPr>
              <w:t>Xiaogang</w:t>
            </w:r>
            <w:proofErr w:type="spellEnd"/>
            <w:r w:rsidRPr="00B2212F">
              <w:rPr>
                <w:szCs w:val="22"/>
              </w:rPr>
              <w:t xml:space="preserve"> Chen</w:t>
            </w:r>
          </w:p>
          <w:p w:rsidR="00BE0D67" w:rsidRDefault="00BE0D67" w:rsidP="00F1407B">
            <w:pPr>
              <w:rPr>
                <w:szCs w:val="22"/>
                <w:lang w:eastAsia="zh-CN"/>
              </w:rPr>
            </w:pPr>
            <w:hyperlink r:id="rId61" w:history="1">
              <w:r w:rsidRPr="00A27B14">
                <w:rPr>
                  <w:rStyle w:val="a6"/>
                  <w:szCs w:val="22"/>
                  <w:lang w:eastAsia="zh-CN"/>
                </w:rPr>
                <w:t>xiaogang.chen1@unisoc.com</w:t>
              </w:r>
            </w:hyperlink>
          </w:p>
          <w:p w:rsidR="00BE0D67" w:rsidRPr="00BE0D67" w:rsidRDefault="00BE0D67" w:rsidP="00F1407B">
            <w:pPr>
              <w:rPr>
                <w:rFonts w:hint="eastAsia"/>
                <w:szCs w:val="22"/>
                <w:lang w:eastAsia="zh-CN"/>
              </w:rPr>
            </w:pPr>
          </w:p>
        </w:tc>
        <w:tc>
          <w:tcPr>
            <w:tcW w:w="2670" w:type="dxa"/>
          </w:tcPr>
          <w:p w:rsidR="00F1407B" w:rsidRPr="00887C59" w:rsidRDefault="00F1407B" w:rsidP="00F1407B">
            <w:pPr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B</w:t>
            </w:r>
            <w:r>
              <w:rPr>
                <w:szCs w:val="22"/>
                <w:lang w:eastAsia="zh-CN"/>
              </w:rPr>
              <w:t>o Gong</w:t>
            </w:r>
            <w:r>
              <w:rPr>
                <w:szCs w:val="22"/>
              </w:rPr>
              <w:t xml:space="preserve">, </w:t>
            </w:r>
            <w:r w:rsidRPr="00991AF2">
              <w:rPr>
                <w:szCs w:val="22"/>
              </w:rPr>
              <w:t>Yapu Li</w:t>
            </w:r>
            <w:r>
              <w:rPr>
                <w:szCs w:val="22"/>
              </w:rPr>
              <w:t xml:space="preserve">, </w:t>
            </w:r>
            <w:r w:rsidRPr="00561579">
              <w:rPr>
                <w:szCs w:val="22"/>
              </w:rPr>
              <w:t>Xiaogang Chen</w:t>
            </w:r>
            <w:r>
              <w:rPr>
                <w:szCs w:val="22"/>
              </w:rPr>
              <w:t>, Juan Fang, Lin Yang (ELR)</w:t>
            </w:r>
            <w:r w:rsidR="00FC7E31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7203AB">
              <w:rPr>
                <w:szCs w:val="22"/>
              </w:rPr>
              <w:t xml:space="preserve">, </w:t>
            </w:r>
            <w:r w:rsidR="007203AB">
              <w:rPr>
                <w:rFonts w:hint="eastAsia"/>
              </w:rPr>
              <w:t>Jiyang Bai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FB12EC">
              <w:rPr>
                <w:szCs w:val="22"/>
                <w:lang w:eastAsia="zh-CN"/>
              </w:rPr>
              <w:t>, Shengquan Hu</w:t>
            </w:r>
            <w:r w:rsidR="005B2CB7">
              <w:rPr>
                <w:szCs w:val="22"/>
                <w:lang w:eastAsia="zh-CN"/>
              </w:rPr>
              <w:t xml:space="preserve">, </w:t>
            </w:r>
            <w:r w:rsidR="005B2CB7" w:rsidRPr="008541F6">
              <w:rPr>
                <w:szCs w:val="22"/>
                <w:lang w:eastAsia="zh-CN"/>
              </w:rPr>
              <w:t>Ying Wang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F71C83">
              <w:rPr>
                <w:szCs w:val="22"/>
              </w:rPr>
              <w:t xml:space="preserve">, </w:t>
            </w:r>
            <w:r w:rsidR="00F71C83" w:rsidRPr="00745C33">
              <w:rPr>
                <w:szCs w:val="22"/>
              </w:rPr>
              <w:t>Mahmoud Kamel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proofErr w:type="spellStart"/>
            <w:r w:rsidR="005474D6" w:rsidRPr="005474D6">
              <w:rPr>
                <w:szCs w:val="22"/>
                <w:lang w:eastAsia="zh-CN"/>
              </w:rPr>
              <w:t>Youhan</w:t>
            </w:r>
            <w:proofErr w:type="spellEnd"/>
            <w:r w:rsidR="005474D6" w:rsidRPr="005474D6">
              <w:rPr>
                <w:szCs w:val="22"/>
                <w:lang w:eastAsia="zh-CN"/>
              </w:rPr>
              <w:t xml:space="preserve">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Ke Zhong</w:t>
            </w:r>
          </w:p>
        </w:tc>
        <w:tc>
          <w:tcPr>
            <w:tcW w:w="2007" w:type="dxa"/>
          </w:tcPr>
          <w:p w:rsidR="00C668F3" w:rsidRPr="007F58CA" w:rsidRDefault="00C668F3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:rsidTr="00EA5BD3">
        <w:tc>
          <w:tcPr>
            <w:tcW w:w="0" w:type="auto"/>
          </w:tcPr>
          <w:p w:rsidR="00F1407B" w:rsidRPr="00564452" w:rsidRDefault="00F1407B" w:rsidP="00F1407B">
            <w:pPr>
              <w:rPr>
                <w:szCs w:val="22"/>
                <w:highlight w:val="green"/>
                <w:lang w:eastAsia="zh-CN"/>
              </w:rPr>
            </w:pPr>
          </w:p>
        </w:tc>
        <w:tc>
          <w:tcPr>
            <w:tcW w:w="3247" w:type="dxa"/>
          </w:tcPr>
          <w:p w:rsidR="00F1407B" w:rsidRPr="00564452" w:rsidRDefault="00F1407B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:rsidR="00F1407B" w:rsidRPr="007F58CA" w:rsidRDefault="00F1407B" w:rsidP="00F1407B">
            <w:pPr>
              <w:rPr>
                <w:szCs w:val="22"/>
              </w:rPr>
            </w:pPr>
          </w:p>
        </w:tc>
        <w:tc>
          <w:tcPr>
            <w:tcW w:w="2007" w:type="dxa"/>
          </w:tcPr>
          <w:p w:rsidR="00F1407B" w:rsidRPr="007F58CA" w:rsidRDefault="00F1407B" w:rsidP="00F1407B">
            <w:pPr>
              <w:rPr>
                <w:szCs w:val="22"/>
              </w:rPr>
            </w:pPr>
          </w:p>
        </w:tc>
      </w:tr>
    </w:tbl>
    <w:p w:rsidR="00A71B86" w:rsidRDefault="00A71B86" w:rsidP="00B87E0D"/>
    <w:sectPr w:rsidR="00A71B86" w:rsidSect="0041387C">
      <w:headerReference w:type="default" r:id="rId62"/>
      <w:footerReference w:type="default" r:id="rId63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7017" w:rsidRDefault="00A07017">
      <w:r>
        <w:separator/>
      </w:r>
    </w:p>
  </w:endnote>
  <w:endnote w:type="continuationSeparator" w:id="0">
    <w:p w:rsidR="00A07017" w:rsidRDefault="00A07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FAC" w:rsidRDefault="00C07FAC">
    <w:pPr>
      <w:pStyle w:val="a3"/>
      <w:tabs>
        <w:tab w:val="clear" w:pos="6480"/>
        <w:tab w:val="center" w:pos="4680"/>
        <w:tab w:val="right" w:pos="9360"/>
      </w:tabs>
    </w:pP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tab/>
      <w:t>Ross Jian Yu, Huawei</w:t>
    </w:r>
  </w:p>
  <w:p w:rsidR="00C07FAC" w:rsidRDefault="00C07F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7017" w:rsidRDefault="00A07017">
      <w:r>
        <w:separator/>
      </w:r>
    </w:p>
  </w:footnote>
  <w:footnote w:type="continuationSeparator" w:id="0">
    <w:p w:rsidR="00A07017" w:rsidRDefault="00A070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FAC" w:rsidRDefault="00C07FAC">
    <w:pPr>
      <w:pStyle w:val="a4"/>
      <w:tabs>
        <w:tab w:val="clear" w:pos="6480"/>
        <w:tab w:val="center" w:pos="4680"/>
        <w:tab w:val="right" w:pos="9360"/>
      </w:tabs>
    </w:pPr>
    <w:r>
      <w:t>Nov 2024</w:t>
    </w:r>
    <w:r>
      <w:tab/>
    </w:r>
    <w:r>
      <w:tab/>
    </w:r>
    <w:fldSimple w:instr=" TITLE  \* MERGEFORMAT ">
      <w:r>
        <w:t>doc.: IEEE 802.11-24/</w:t>
      </w:r>
      <w:r w:rsidRPr="00751522">
        <w:t>1698</w:t>
      </w:r>
      <w:r>
        <w:t>r</w:t>
      </w:r>
    </w:fldSimple>
    <w: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659C"/>
    <w:multiLevelType w:val="hybridMultilevel"/>
    <w:tmpl w:val="C748C2B4"/>
    <w:lvl w:ilvl="0" w:tplc="4BC8A4F2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EE1FCF"/>
    <w:multiLevelType w:val="hybridMultilevel"/>
    <w:tmpl w:val="F5AA3B8E"/>
    <w:lvl w:ilvl="0" w:tplc="4BC8A4F2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20BDB"/>
    <w:multiLevelType w:val="hybridMultilevel"/>
    <w:tmpl w:val="B394A0AE"/>
    <w:lvl w:ilvl="0" w:tplc="0358B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42140F"/>
    <w:multiLevelType w:val="hybridMultilevel"/>
    <w:tmpl w:val="633A1930"/>
    <w:lvl w:ilvl="0" w:tplc="4BC8A4F2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022CFB"/>
    <w:multiLevelType w:val="hybridMultilevel"/>
    <w:tmpl w:val="A5486F50"/>
    <w:lvl w:ilvl="0" w:tplc="4BC8A4F2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fred Asterjadhi">
    <w15:presenceInfo w15:providerId="AD" w15:userId="S::aasterja@qti.qualcomm.com::39de57b9-85c0-4fd1-aaac-8ca2b6560a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intFractionalCharacterWidth/>
  <w:mirrorMargins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41B1"/>
    <w:rsid w:val="000042AD"/>
    <w:rsid w:val="000051DA"/>
    <w:rsid w:val="000056BF"/>
    <w:rsid w:val="00005EF1"/>
    <w:rsid w:val="000069C0"/>
    <w:rsid w:val="00006A85"/>
    <w:rsid w:val="00007127"/>
    <w:rsid w:val="00007C45"/>
    <w:rsid w:val="00007FAB"/>
    <w:rsid w:val="000102E8"/>
    <w:rsid w:val="00010308"/>
    <w:rsid w:val="0001089B"/>
    <w:rsid w:val="00010FE5"/>
    <w:rsid w:val="000114F3"/>
    <w:rsid w:val="00011EB2"/>
    <w:rsid w:val="000120F2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76FF"/>
    <w:rsid w:val="00017D8D"/>
    <w:rsid w:val="00020511"/>
    <w:rsid w:val="000208AD"/>
    <w:rsid w:val="00020F14"/>
    <w:rsid w:val="00021082"/>
    <w:rsid w:val="00021676"/>
    <w:rsid w:val="00021787"/>
    <w:rsid w:val="00021B6F"/>
    <w:rsid w:val="00022157"/>
    <w:rsid w:val="0002253B"/>
    <w:rsid w:val="0002270E"/>
    <w:rsid w:val="00022A35"/>
    <w:rsid w:val="00022DA8"/>
    <w:rsid w:val="00022E41"/>
    <w:rsid w:val="00023511"/>
    <w:rsid w:val="0002369B"/>
    <w:rsid w:val="000239ED"/>
    <w:rsid w:val="00023E7C"/>
    <w:rsid w:val="00023E95"/>
    <w:rsid w:val="00024E05"/>
    <w:rsid w:val="00025560"/>
    <w:rsid w:val="00025903"/>
    <w:rsid w:val="00025991"/>
    <w:rsid w:val="00025A6A"/>
    <w:rsid w:val="00025F53"/>
    <w:rsid w:val="00025FC4"/>
    <w:rsid w:val="00026203"/>
    <w:rsid w:val="000267AE"/>
    <w:rsid w:val="0002680B"/>
    <w:rsid w:val="00026F29"/>
    <w:rsid w:val="000278E6"/>
    <w:rsid w:val="00027B07"/>
    <w:rsid w:val="00030551"/>
    <w:rsid w:val="000312A6"/>
    <w:rsid w:val="00031ECA"/>
    <w:rsid w:val="000322F0"/>
    <w:rsid w:val="00032E31"/>
    <w:rsid w:val="00032F96"/>
    <w:rsid w:val="0003312E"/>
    <w:rsid w:val="000331C7"/>
    <w:rsid w:val="00033679"/>
    <w:rsid w:val="00033B31"/>
    <w:rsid w:val="00033E00"/>
    <w:rsid w:val="000343A5"/>
    <w:rsid w:val="00034A62"/>
    <w:rsid w:val="0003549A"/>
    <w:rsid w:val="0003559C"/>
    <w:rsid w:val="000356B1"/>
    <w:rsid w:val="000356F5"/>
    <w:rsid w:val="000357A8"/>
    <w:rsid w:val="00035812"/>
    <w:rsid w:val="00035ACE"/>
    <w:rsid w:val="00035D42"/>
    <w:rsid w:val="00035FC9"/>
    <w:rsid w:val="000360A4"/>
    <w:rsid w:val="000360BA"/>
    <w:rsid w:val="00036135"/>
    <w:rsid w:val="00036AF6"/>
    <w:rsid w:val="00036D67"/>
    <w:rsid w:val="00040316"/>
    <w:rsid w:val="00040361"/>
    <w:rsid w:val="0004051A"/>
    <w:rsid w:val="00040860"/>
    <w:rsid w:val="000416CA"/>
    <w:rsid w:val="000416D7"/>
    <w:rsid w:val="00041D4D"/>
    <w:rsid w:val="00041FD3"/>
    <w:rsid w:val="000424A6"/>
    <w:rsid w:val="000425AB"/>
    <w:rsid w:val="000429FC"/>
    <w:rsid w:val="00043261"/>
    <w:rsid w:val="0004333B"/>
    <w:rsid w:val="0004376E"/>
    <w:rsid w:val="000443DD"/>
    <w:rsid w:val="000445F3"/>
    <w:rsid w:val="00045007"/>
    <w:rsid w:val="000453BB"/>
    <w:rsid w:val="000459A7"/>
    <w:rsid w:val="000463F7"/>
    <w:rsid w:val="00046CC0"/>
    <w:rsid w:val="00047A59"/>
    <w:rsid w:val="00047DC4"/>
    <w:rsid w:val="0005020D"/>
    <w:rsid w:val="0005152A"/>
    <w:rsid w:val="000519D4"/>
    <w:rsid w:val="0005242B"/>
    <w:rsid w:val="000525EC"/>
    <w:rsid w:val="00052D94"/>
    <w:rsid w:val="000538E0"/>
    <w:rsid w:val="00053FA5"/>
    <w:rsid w:val="0005427D"/>
    <w:rsid w:val="0005462F"/>
    <w:rsid w:val="000557A3"/>
    <w:rsid w:val="00055CDD"/>
    <w:rsid w:val="00056914"/>
    <w:rsid w:val="00057ED8"/>
    <w:rsid w:val="000603F0"/>
    <w:rsid w:val="00060A34"/>
    <w:rsid w:val="00060BB4"/>
    <w:rsid w:val="00061175"/>
    <w:rsid w:val="0006128C"/>
    <w:rsid w:val="00061C42"/>
    <w:rsid w:val="00061F0B"/>
    <w:rsid w:val="00062702"/>
    <w:rsid w:val="000627A9"/>
    <w:rsid w:val="00062A2C"/>
    <w:rsid w:val="00063DFA"/>
    <w:rsid w:val="00064B97"/>
    <w:rsid w:val="00064F9C"/>
    <w:rsid w:val="000652B7"/>
    <w:rsid w:val="00065510"/>
    <w:rsid w:val="00066710"/>
    <w:rsid w:val="0006676C"/>
    <w:rsid w:val="000669E9"/>
    <w:rsid w:val="00066A1E"/>
    <w:rsid w:val="00066E85"/>
    <w:rsid w:val="00067074"/>
    <w:rsid w:val="00067133"/>
    <w:rsid w:val="0007047C"/>
    <w:rsid w:val="00070B7E"/>
    <w:rsid w:val="00071713"/>
    <w:rsid w:val="00071B8B"/>
    <w:rsid w:val="0007254C"/>
    <w:rsid w:val="0007261C"/>
    <w:rsid w:val="00073725"/>
    <w:rsid w:val="00073B7F"/>
    <w:rsid w:val="00073FD5"/>
    <w:rsid w:val="00074232"/>
    <w:rsid w:val="00074365"/>
    <w:rsid w:val="00074506"/>
    <w:rsid w:val="000749AE"/>
    <w:rsid w:val="000749E7"/>
    <w:rsid w:val="00075662"/>
    <w:rsid w:val="00075C12"/>
    <w:rsid w:val="00075EE7"/>
    <w:rsid w:val="000764CD"/>
    <w:rsid w:val="000764D9"/>
    <w:rsid w:val="00076B5C"/>
    <w:rsid w:val="00077060"/>
    <w:rsid w:val="0007791A"/>
    <w:rsid w:val="00080245"/>
    <w:rsid w:val="00080338"/>
    <w:rsid w:val="000804F3"/>
    <w:rsid w:val="0008108C"/>
    <w:rsid w:val="00081448"/>
    <w:rsid w:val="000818FE"/>
    <w:rsid w:val="0008194D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C03"/>
    <w:rsid w:val="00086C6D"/>
    <w:rsid w:val="00086D19"/>
    <w:rsid w:val="00086E31"/>
    <w:rsid w:val="00087507"/>
    <w:rsid w:val="00087933"/>
    <w:rsid w:val="00087A87"/>
    <w:rsid w:val="00087F69"/>
    <w:rsid w:val="000903B6"/>
    <w:rsid w:val="000906AF"/>
    <w:rsid w:val="000911A8"/>
    <w:rsid w:val="000912CE"/>
    <w:rsid w:val="0009163B"/>
    <w:rsid w:val="0009193E"/>
    <w:rsid w:val="000919D8"/>
    <w:rsid w:val="00091D0A"/>
    <w:rsid w:val="00092351"/>
    <w:rsid w:val="000930F6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156C"/>
    <w:rsid w:val="000A1865"/>
    <w:rsid w:val="000A23A7"/>
    <w:rsid w:val="000A3EF5"/>
    <w:rsid w:val="000A4042"/>
    <w:rsid w:val="000A4151"/>
    <w:rsid w:val="000A4A97"/>
    <w:rsid w:val="000A4B48"/>
    <w:rsid w:val="000A589E"/>
    <w:rsid w:val="000A58C7"/>
    <w:rsid w:val="000A5F5D"/>
    <w:rsid w:val="000A6057"/>
    <w:rsid w:val="000A6628"/>
    <w:rsid w:val="000A6B8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8C1"/>
    <w:rsid w:val="000B1E20"/>
    <w:rsid w:val="000B1E82"/>
    <w:rsid w:val="000B1ECB"/>
    <w:rsid w:val="000B1EDB"/>
    <w:rsid w:val="000B2711"/>
    <w:rsid w:val="000B2A4E"/>
    <w:rsid w:val="000B33AF"/>
    <w:rsid w:val="000B3641"/>
    <w:rsid w:val="000B399E"/>
    <w:rsid w:val="000B3D45"/>
    <w:rsid w:val="000B4223"/>
    <w:rsid w:val="000B43F3"/>
    <w:rsid w:val="000B4B56"/>
    <w:rsid w:val="000B4E0E"/>
    <w:rsid w:val="000B521F"/>
    <w:rsid w:val="000B58DE"/>
    <w:rsid w:val="000B61D8"/>
    <w:rsid w:val="000B6A2D"/>
    <w:rsid w:val="000B746B"/>
    <w:rsid w:val="000B7D68"/>
    <w:rsid w:val="000C0476"/>
    <w:rsid w:val="000C0739"/>
    <w:rsid w:val="000C08A1"/>
    <w:rsid w:val="000C09C4"/>
    <w:rsid w:val="000C0B31"/>
    <w:rsid w:val="000C0C90"/>
    <w:rsid w:val="000C0FE6"/>
    <w:rsid w:val="000C1E5F"/>
    <w:rsid w:val="000C25F9"/>
    <w:rsid w:val="000C29BD"/>
    <w:rsid w:val="000C2CFB"/>
    <w:rsid w:val="000C2D54"/>
    <w:rsid w:val="000C35F8"/>
    <w:rsid w:val="000C40F8"/>
    <w:rsid w:val="000C5364"/>
    <w:rsid w:val="000C54C2"/>
    <w:rsid w:val="000C54D2"/>
    <w:rsid w:val="000C577F"/>
    <w:rsid w:val="000C5811"/>
    <w:rsid w:val="000C5B7C"/>
    <w:rsid w:val="000C5F9C"/>
    <w:rsid w:val="000C5FDC"/>
    <w:rsid w:val="000C6D39"/>
    <w:rsid w:val="000C6D59"/>
    <w:rsid w:val="000C6E78"/>
    <w:rsid w:val="000C71FC"/>
    <w:rsid w:val="000D073E"/>
    <w:rsid w:val="000D1FCD"/>
    <w:rsid w:val="000D22F2"/>
    <w:rsid w:val="000D2B3C"/>
    <w:rsid w:val="000D368E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AA4"/>
    <w:rsid w:val="000D7CED"/>
    <w:rsid w:val="000E0103"/>
    <w:rsid w:val="000E02FE"/>
    <w:rsid w:val="000E1234"/>
    <w:rsid w:val="000E1464"/>
    <w:rsid w:val="000E1D24"/>
    <w:rsid w:val="000E1D27"/>
    <w:rsid w:val="000E28E3"/>
    <w:rsid w:val="000E29FA"/>
    <w:rsid w:val="000E2AD2"/>
    <w:rsid w:val="000E3242"/>
    <w:rsid w:val="000E34A7"/>
    <w:rsid w:val="000E35FD"/>
    <w:rsid w:val="000E405D"/>
    <w:rsid w:val="000E44D4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F0B81"/>
    <w:rsid w:val="000F1582"/>
    <w:rsid w:val="000F1BC7"/>
    <w:rsid w:val="000F245C"/>
    <w:rsid w:val="000F27DF"/>
    <w:rsid w:val="000F2C2D"/>
    <w:rsid w:val="000F2F5D"/>
    <w:rsid w:val="000F32E0"/>
    <w:rsid w:val="000F3A70"/>
    <w:rsid w:val="000F3C32"/>
    <w:rsid w:val="000F3CF0"/>
    <w:rsid w:val="000F420B"/>
    <w:rsid w:val="000F4252"/>
    <w:rsid w:val="000F46FD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06"/>
    <w:rsid w:val="00104CAF"/>
    <w:rsid w:val="00105312"/>
    <w:rsid w:val="0010619F"/>
    <w:rsid w:val="00106269"/>
    <w:rsid w:val="001069F5"/>
    <w:rsid w:val="001073F0"/>
    <w:rsid w:val="001077D7"/>
    <w:rsid w:val="00107962"/>
    <w:rsid w:val="001106FA"/>
    <w:rsid w:val="00110CD2"/>
    <w:rsid w:val="00110F8B"/>
    <w:rsid w:val="00111A0B"/>
    <w:rsid w:val="00111B3C"/>
    <w:rsid w:val="00112409"/>
    <w:rsid w:val="001135B5"/>
    <w:rsid w:val="001136B9"/>
    <w:rsid w:val="00114255"/>
    <w:rsid w:val="00114896"/>
    <w:rsid w:val="00115579"/>
    <w:rsid w:val="001158DD"/>
    <w:rsid w:val="00115EF8"/>
    <w:rsid w:val="00116880"/>
    <w:rsid w:val="00117093"/>
    <w:rsid w:val="001174D8"/>
    <w:rsid w:val="00120EAB"/>
    <w:rsid w:val="001211BD"/>
    <w:rsid w:val="001211DF"/>
    <w:rsid w:val="00121219"/>
    <w:rsid w:val="00121251"/>
    <w:rsid w:val="001222F2"/>
    <w:rsid w:val="00123025"/>
    <w:rsid w:val="001230DA"/>
    <w:rsid w:val="00124D65"/>
    <w:rsid w:val="00124D99"/>
    <w:rsid w:val="00125518"/>
    <w:rsid w:val="0012595A"/>
    <w:rsid w:val="00125E27"/>
    <w:rsid w:val="001261A2"/>
    <w:rsid w:val="001261A3"/>
    <w:rsid w:val="001267AF"/>
    <w:rsid w:val="00126BC9"/>
    <w:rsid w:val="00126D53"/>
    <w:rsid w:val="0012755A"/>
    <w:rsid w:val="001275F4"/>
    <w:rsid w:val="00127898"/>
    <w:rsid w:val="001278DB"/>
    <w:rsid w:val="00127BC6"/>
    <w:rsid w:val="00130805"/>
    <w:rsid w:val="00130BD3"/>
    <w:rsid w:val="001311FF"/>
    <w:rsid w:val="001313BC"/>
    <w:rsid w:val="00131A43"/>
    <w:rsid w:val="00131CC8"/>
    <w:rsid w:val="001323C6"/>
    <w:rsid w:val="001328B6"/>
    <w:rsid w:val="00132AE9"/>
    <w:rsid w:val="00132C85"/>
    <w:rsid w:val="00132EDD"/>
    <w:rsid w:val="00132F84"/>
    <w:rsid w:val="0013302D"/>
    <w:rsid w:val="001336E2"/>
    <w:rsid w:val="00133738"/>
    <w:rsid w:val="00133BE1"/>
    <w:rsid w:val="00133DC0"/>
    <w:rsid w:val="00133DC8"/>
    <w:rsid w:val="0013421D"/>
    <w:rsid w:val="00134A40"/>
    <w:rsid w:val="00135024"/>
    <w:rsid w:val="001350BE"/>
    <w:rsid w:val="00135183"/>
    <w:rsid w:val="0013539C"/>
    <w:rsid w:val="00135AA3"/>
    <w:rsid w:val="00136826"/>
    <w:rsid w:val="00136FD5"/>
    <w:rsid w:val="00137170"/>
    <w:rsid w:val="00137340"/>
    <w:rsid w:val="001373A1"/>
    <w:rsid w:val="00137C71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637"/>
    <w:rsid w:val="0014376E"/>
    <w:rsid w:val="001439E8"/>
    <w:rsid w:val="001442BC"/>
    <w:rsid w:val="001445CE"/>
    <w:rsid w:val="0014493E"/>
    <w:rsid w:val="00144A97"/>
    <w:rsid w:val="0014515D"/>
    <w:rsid w:val="00145C9E"/>
    <w:rsid w:val="00145E0A"/>
    <w:rsid w:val="00145E89"/>
    <w:rsid w:val="00145ECB"/>
    <w:rsid w:val="00146565"/>
    <w:rsid w:val="00146897"/>
    <w:rsid w:val="00147155"/>
    <w:rsid w:val="001471EA"/>
    <w:rsid w:val="0014755A"/>
    <w:rsid w:val="00147904"/>
    <w:rsid w:val="00150DB4"/>
    <w:rsid w:val="00151002"/>
    <w:rsid w:val="001510DC"/>
    <w:rsid w:val="0015139F"/>
    <w:rsid w:val="00151C37"/>
    <w:rsid w:val="00151F8D"/>
    <w:rsid w:val="0015279E"/>
    <w:rsid w:val="00152A10"/>
    <w:rsid w:val="00152A66"/>
    <w:rsid w:val="00152AB3"/>
    <w:rsid w:val="00152E0E"/>
    <w:rsid w:val="0015367C"/>
    <w:rsid w:val="001539B9"/>
    <w:rsid w:val="00153A29"/>
    <w:rsid w:val="00153FCC"/>
    <w:rsid w:val="001541E4"/>
    <w:rsid w:val="00154344"/>
    <w:rsid w:val="001543F5"/>
    <w:rsid w:val="00154647"/>
    <w:rsid w:val="00154AB5"/>
    <w:rsid w:val="00154EE0"/>
    <w:rsid w:val="001551C5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88C"/>
    <w:rsid w:val="00161ACB"/>
    <w:rsid w:val="00162776"/>
    <w:rsid w:val="001637D8"/>
    <w:rsid w:val="00163D72"/>
    <w:rsid w:val="001648E4"/>
    <w:rsid w:val="0016562C"/>
    <w:rsid w:val="00166624"/>
    <w:rsid w:val="0016669E"/>
    <w:rsid w:val="001666C4"/>
    <w:rsid w:val="00166AEA"/>
    <w:rsid w:val="00166EF5"/>
    <w:rsid w:val="001702D4"/>
    <w:rsid w:val="001708E7"/>
    <w:rsid w:val="00170C90"/>
    <w:rsid w:val="00170D04"/>
    <w:rsid w:val="00170FEB"/>
    <w:rsid w:val="001712CB"/>
    <w:rsid w:val="0017208D"/>
    <w:rsid w:val="0017249C"/>
    <w:rsid w:val="00172B05"/>
    <w:rsid w:val="00173413"/>
    <w:rsid w:val="00173AE2"/>
    <w:rsid w:val="0017447B"/>
    <w:rsid w:val="00175035"/>
    <w:rsid w:val="0017516F"/>
    <w:rsid w:val="001755AB"/>
    <w:rsid w:val="001757D5"/>
    <w:rsid w:val="0017597A"/>
    <w:rsid w:val="00176211"/>
    <w:rsid w:val="00176355"/>
    <w:rsid w:val="001764DE"/>
    <w:rsid w:val="0017760A"/>
    <w:rsid w:val="001803FD"/>
    <w:rsid w:val="00180744"/>
    <w:rsid w:val="00180C6D"/>
    <w:rsid w:val="00181BB7"/>
    <w:rsid w:val="00181EC1"/>
    <w:rsid w:val="0018221F"/>
    <w:rsid w:val="001826BE"/>
    <w:rsid w:val="00182EEC"/>
    <w:rsid w:val="00184CB6"/>
    <w:rsid w:val="00184FDB"/>
    <w:rsid w:val="00185EBA"/>
    <w:rsid w:val="001866DE"/>
    <w:rsid w:val="00187790"/>
    <w:rsid w:val="00187ABA"/>
    <w:rsid w:val="00187B07"/>
    <w:rsid w:val="001900DE"/>
    <w:rsid w:val="001905FB"/>
    <w:rsid w:val="00190B8F"/>
    <w:rsid w:val="00190C82"/>
    <w:rsid w:val="00190FC1"/>
    <w:rsid w:val="00191227"/>
    <w:rsid w:val="00191673"/>
    <w:rsid w:val="001916F1"/>
    <w:rsid w:val="0019227E"/>
    <w:rsid w:val="00192513"/>
    <w:rsid w:val="00192E81"/>
    <w:rsid w:val="00193472"/>
    <w:rsid w:val="00193AD8"/>
    <w:rsid w:val="001944B5"/>
    <w:rsid w:val="00194723"/>
    <w:rsid w:val="001947CF"/>
    <w:rsid w:val="00194D86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35"/>
    <w:rsid w:val="0019735A"/>
    <w:rsid w:val="0019788D"/>
    <w:rsid w:val="00197D44"/>
    <w:rsid w:val="001A01C1"/>
    <w:rsid w:val="001A0326"/>
    <w:rsid w:val="001A0336"/>
    <w:rsid w:val="001A0BB0"/>
    <w:rsid w:val="001A0D49"/>
    <w:rsid w:val="001A1094"/>
    <w:rsid w:val="001A19C0"/>
    <w:rsid w:val="001A2419"/>
    <w:rsid w:val="001A26D2"/>
    <w:rsid w:val="001A298F"/>
    <w:rsid w:val="001A4012"/>
    <w:rsid w:val="001A4EA8"/>
    <w:rsid w:val="001A5120"/>
    <w:rsid w:val="001A54A3"/>
    <w:rsid w:val="001A5E36"/>
    <w:rsid w:val="001A670B"/>
    <w:rsid w:val="001A7848"/>
    <w:rsid w:val="001A7FF7"/>
    <w:rsid w:val="001B0D63"/>
    <w:rsid w:val="001B13D5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20AA"/>
    <w:rsid w:val="001C2122"/>
    <w:rsid w:val="001C243F"/>
    <w:rsid w:val="001C2571"/>
    <w:rsid w:val="001C2641"/>
    <w:rsid w:val="001C2681"/>
    <w:rsid w:val="001C2CF5"/>
    <w:rsid w:val="001C2DC1"/>
    <w:rsid w:val="001C2E52"/>
    <w:rsid w:val="001C35CE"/>
    <w:rsid w:val="001C383E"/>
    <w:rsid w:val="001C3978"/>
    <w:rsid w:val="001C3D8B"/>
    <w:rsid w:val="001C47C0"/>
    <w:rsid w:val="001C4924"/>
    <w:rsid w:val="001C5286"/>
    <w:rsid w:val="001C56B8"/>
    <w:rsid w:val="001C5809"/>
    <w:rsid w:val="001C5C36"/>
    <w:rsid w:val="001C5C70"/>
    <w:rsid w:val="001D08C4"/>
    <w:rsid w:val="001D1556"/>
    <w:rsid w:val="001D160D"/>
    <w:rsid w:val="001D1705"/>
    <w:rsid w:val="001D1E00"/>
    <w:rsid w:val="001D221C"/>
    <w:rsid w:val="001D2395"/>
    <w:rsid w:val="001D2F66"/>
    <w:rsid w:val="001D3219"/>
    <w:rsid w:val="001D3424"/>
    <w:rsid w:val="001D35DC"/>
    <w:rsid w:val="001D4BA1"/>
    <w:rsid w:val="001D5832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1B5F"/>
    <w:rsid w:val="001E24D3"/>
    <w:rsid w:val="001E2522"/>
    <w:rsid w:val="001E2DAC"/>
    <w:rsid w:val="001E33D9"/>
    <w:rsid w:val="001E34C4"/>
    <w:rsid w:val="001E4221"/>
    <w:rsid w:val="001E4246"/>
    <w:rsid w:val="001E43EA"/>
    <w:rsid w:val="001E4433"/>
    <w:rsid w:val="001E5177"/>
    <w:rsid w:val="001E63D6"/>
    <w:rsid w:val="001E65F8"/>
    <w:rsid w:val="001E688B"/>
    <w:rsid w:val="001E6978"/>
    <w:rsid w:val="001E6BC5"/>
    <w:rsid w:val="001E7E42"/>
    <w:rsid w:val="001F00A8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415"/>
    <w:rsid w:val="001F55FA"/>
    <w:rsid w:val="001F57C8"/>
    <w:rsid w:val="001F5B79"/>
    <w:rsid w:val="001F6211"/>
    <w:rsid w:val="001F6FB6"/>
    <w:rsid w:val="001F7008"/>
    <w:rsid w:val="001F7355"/>
    <w:rsid w:val="001F7463"/>
    <w:rsid w:val="001F75B8"/>
    <w:rsid w:val="001F7CC1"/>
    <w:rsid w:val="002001F9"/>
    <w:rsid w:val="0020039F"/>
    <w:rsid w:val="00200697"/>
    <w:rsid w:val="00200A83"/>
    <w:rsid w:val="0020197B"/>
    <w:rsid w:val="00201AEB"/>
    <w:rsid w:val="00202462"/>
    <w:rsid w:val="0020289F"/>
    <w:rsid w:val="002029E9"/>
    <w:rsid w:val="00202E04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079D4"/>
    <w:rsid w:val="0021011A"/>
    <w:rsid w:val="00210D69"/>
    <w:rsid w:val="00210E68"/>
    <w:rsid w:val="00211102"/>
    <w:rsid w:val="00211181"/>
    <w:rsid w:val="00211DCC"/>
    <w:rsid w:val="00211FA6"/>
    <w:rsid w:val="00212101"/>
    <w:rsid w:val="00212D1D"/>
    <w:rsid w:val="00213315"/>
    <w:rsid w:val="00213A6D"/>
    <w:rsid w:val="00213FDD"/>
    <w:rsid w:val="002142F4"/>
    <w:rsid w:val="002144A3"/>
    <w:rsid w:val="0021478A"/>
    <w:rsid w:val="00215F52"/>
    <w:rsid w:val="00216A9F"/>
    <w:rsid w:val="00216D97"/>
    <w:rsid w:val="002171B9"/>
    <w:rsid w:val="002171DF"/>
    <w:rsid w:val="0021731D"/>
    <w:rsid w:val="002200C3"/>
    <w:rsid w:val="00220739"/>
    <w:rsid w:val="00220A06"/>
    <w:rsid w:val="002217C7"/>
    <w:rsid w:val="00221EA3"/>
    <w:rsid w:val="00222813"/>
    <w:rsid w:val="002228E7"/>
    <w:rsid w:val="002229A2"/>
    <w:rsid w:val="00222B23"/>
    <w:rsid w:val="00222CD9"/>
    <w:rsid w:val="00222ED0"/>
    <w:rsid w:val="00223ED4"/>
    <w:rsid w:val="00224F99"/>
    <w:rsid w:val="00225CBA"/>
    <w:rsid w:val="00225E4D"/>
    <w:rsid w:val="002261CA"/>
    <w:rsid w:val="00227847"/>
    <w:rsid w:val="002309BB"/>
    <w:rsid w:val="002311F4"/>
    <w:rsid w:val="0023130C"/>
    <w:rsid w:val="00232381"/>
    <w:rsid w:val="0023290B"/>
    <w:rsid w:val="00232D1D"/>
    <w:rsid w:val="00232F6D"/>
    <w:rsid w:val="0023325F"/>
    <w:rsid w:val="002333CD"/>
    <w:rsid w:val="0023366C"/>
    <w:rsid w:val="0023400C"/>
    <w:rsid w:val="00234173"/>
    <w:rsid w:val="002344F6"/>
    <w:rsid w:val="0023494A"/>
    <w:rsid w:val="00234A8E"/>
    <w:rsid w:val="00234AE3"/>
    <w:rsid w:val="00234BDA"/>
    <w:rsid w:val="00234F47"/>
    <w:rsid w:val="00235603"/>
    <w:rsid w:val="002358C5"/>
    <w:rsid w:val="00235B17"/>
    <w:rsid w:val="00235B3C"/>
    <w:rsid w:val="00236CA9"/>
    <w:rsid w:val="00236DEB"/>
    <w:rsid w:val="00237DDB"/>
    <w:rsid w:val="00237E74"/>
    <w:rsid w:val="00240492"/>
    <w:rsid w:val="002417B2"/>
    <w:rsid w:val="002420EE"/>
    <w:rsid w:val="0024266B"/>
    <w:rsid w:val="00242D39"/>
    <w:rsid w:val="00243DE5"/>
    <w:rsid w:val="00244773"/>
    <w:rsid w:val="00244B15"/>
    <w:rsid w:val="00244BAB"/>
    <w:rsid w:val="002461AE"/>
    <w:rsid w:val="0024681E"/>
    <w:rsid w:val="00246B41"/>
    <w:rsid w:val="00246CCF"/>
    <w:rsid w:val="00246E73"/>
    <w:rsid w:val="0024755A"/>
    <w:rsid w:val="00247C4F"/>
    <w:rsid w:val="00247C73"/>
    <w:rsid w:val="00250864"/>
    <w:rsid w:val="00250BCE"/>
    <w:rsid w:val="00250C3E"/>
    <w:rsid w:val="00250C8E"/>
    <w:rsid w:val="00250C97"/>
    <w:rsid w:val="00250CE3"/>
    <w:rsid w:val="00251043"/>
    <w:rsid w:val="002512A3"/>
    <w:rsid w:val="00251655"/>
    <w:rsid w:val="00251B55"/>
    <w:rsid w:val="0025210F"/>
    <w:rsid w:val="00252478"/>
    <w:rsid w:val="00252686"/>
    <w:rsid w:val="00252836"/>
    <w:rsid w:val="002530C0"/>
    <w:rsid w:val="00253DA0"/>
    <w:rsid w:val="00254862"/>
    <w:rsid w:val="002548CD"/>
    <w:rsid w:val="00254C69"/>
    <w:rsid w:val="00254EC0"/>
    <w:rsid w:val="00256242"/>
    <w:rsid w:val="00256C81"/>
    <w:rsid w:val="00256DEB"/>
    <w:rsid w:val="0025730C"/>
    <w:rsid w:val="00257571"/>
    <w:rsid w:val="00257898"/>
    <w:rsid w:val="00257CF3"/>
    <w:rsid w:val="0026071A"/>
    <w:rsid w:val="002609BE"/>
    <w:rsid w:val="00260AFF"/>
    <w:rsid w:val="00260CC7"/>
    <w:rsid w:val="00261018"/>
    <w:rsid w:val="002610CF"/>
    <w:rsid w:val="002619C1"/>
    <w:rsid w:val="00261FA4"/>
    <w:rsid w:val="002625AB"/>
    <w:rsid w:val="00262677"/>
    <w:rsid w:val="00262BCB"/>
    <w:rsid w:val="00262F90"/>
    <w:rsid w:val="00263B86"/>
    <w:rsid w:val="002642B8"/>
    <w:rsid w:val="0026449F"/>
    <w:rsid w:val="00264618"/>
    <w:rsid w:val="002648B1"/>
    <w:rsid w:val="00264AA7"/>
    <w:rsid w:val="00265222"/>
    <w:rsid w:val="00265BFC"/>
    <w:rsid w:val="002667CF"/>
    <w:rsid w:val="002669D3"/>
    <w:rsid w:val="00266C24"/>
    <w:rsid w:val="00266F89"/>
    <w:rsid w:val="002704AB"/>
    <w:rsid w:val="00270671"/>
    <w:rsid w:val="00270923"/>
    <w:rsid w:val="00270C32"/>
    <w:rsid w:val="00270C9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C68"/>
    <w:rsid w:val="00273D89"/>
    <w:rsid w:val="00273F4D"/>
    <w:rsid w:val="0027457F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964"/>
    <w:rsid w:val="00277A30"/>
    <w:rsid w:val="00280206"/>
    <w:rsid w:val="002802DF"/>
    <w:rsid w:val="00280877"/>
    <w:rsid w:val="002816CA"/>
    <w:rsid w:val="002816E3"/>
    <w:rsid w:val="0028180B"/>
    <w:rsid w:val="00281EC5"/>
    <w:rsid w:val="0028261E"/>
    <w:rsid w:val="0028295B"/>
    <w:rsid w:val="00282EC0"/>
    <w:rsid w:val="0028377A"/>
    <w:rsid w:val="00283A25"/>
    <w:rsid w:val="00284248"/>
    <w:rsid w:val="002845D8"/>
    <w:rsid w:val="00284729"/>
    <w:rsid w:val="00284C75"/>
    <w:rsid w:val="00284C85"/>
    <w:rsid w:val="002856FD"/>
    <w:rsid w:val="0028575E"/>
    <w:rsid w:val="00286C69"/>
    <w:rsid w:val="0028765E"/>
    <w:rsid w:val="00287FBE"/>
    <w:rsid w:val="0029020B"/>
    <w:rsid w:val="002902A5"/>
    <w:rsid w:val="00290F9E"/>
    <w:rsid w:val="00291431"/>
    <w:rsid w:val="0029161B"/>
    <w:rsid w:val="00291747"/>
    <w:rsid w:val="002924EA"/>
    <w:rsid w:val="0029275E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3AC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E0F"/>
    <w:rsid w:val="002B57D2"/>
    <w:rsid w:val="002B69A3"/>
    <w:rsid w:val="002B6A21"/>
    <w:rsid w:val="002B6AE9"/>
    <w:rsid w:val="002B6B51"/>
    <w:rsid w:val="002B6E19"/>
    <w:rsid w:val="002B6EC9"/>
    <w:rsid w:val="002B7942"/>
    <w:rsid w:val="002B7AC1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E5"/>
    <w:rsid w:val="002C241A"/>
    <w:rsid w:val="002C27DE"/>
    <w:rsid w:val="002C3260"/>
    <w:rsid w:val="002C33F3"/>
    <w:rsid w:val="002C37B5"/>
    <w:rsid w:val="002C3F60"/>
    <w:rsid w:val="002C4557"/>
    <w:rsid w:val="002C474C"/>
    <w:rsid w:val="002C486C"/>
    <w:rsid w:val="002C4B39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FF6"/>
    <w:rsid w:val="002D1218"/>
    <w:rsid w:val="002D1F23"/>
    <w:rsid w:val="002D1F9A"/>
    <w:rsid w:val="002D22CE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5BB"/>
    <w:rsid w:val="002D6C69"/>
    <w:rsid w:val="002D6D50"/>
    <w:rsid w:val="002D6EC6"/>
    <w:rsid w:val="002D7227"/>
    <w:rsid w:val="002D7AE5"/>
    <w:rsid w:val="002D7B43"/>
    <w:rsid w:val="002D7EF1"/>
    <w:rsid w:val="002E12EC"/>
    <w:rsid w:val="002E29AD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82B"/>
    <w:rsid w:val="002E5E20"/>
    <w:rsid w:val="002E5E3B"/>
    <w:rsid w:val="002E5E3C"/>
    <w:rsid w:val="002E646B"/>
    <w:rsid w:val="002E6528"/>
    <w:rsid w:val="002E6890"/>
    <w:rsid w:val="002E6B84"/>
    <w:rsid w:val="002E6D27"/>
    <w:rsid w:val="002E70F9"/>
    <w:rsid w:val="002E763A"/>
    <w:rsid w:val="002E7710"/>
    <w:rsid w:val="002E77A4"/>
    <w:rsid w:val="002E7A93"/>
    <w:rsid w:val="002F004A"/>
    <w:rsid w:val="002F05C2"/>
    <w:rsid w:val="002F21F8"/>
    <w:rsid w:val="002F27F8"/>
    <w:rsid w:val="002F2981"/>
    <w:rsid w:val="002F359D"/>
    <w:rsid w:val="002F497F"/>
    <w:rsid w:val="002F4B82"/>
    <w:rsid w:val="002F4B9E"/>
    <w:rsid w:val="002F571F"/>
    <w:rsid w:val="002F5E9E"/>
    <w:rsid w:val="002F67CC"/>
    <w:rsid w:val="002F71F1"/>
    <w:rsid w:val="002F7229"/>
    <w:rsid w:val="002F7CCC"/>
    <w:rsid w:val="00300C37"/>
    <w:rsid w:val="00300E22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E06"/>
    <w:rsid w:val="003072D3"/>
    <w:rsid w:val="0030781B"/>
    <w:rsid w:val="00310112"/>
    <w:rsid w:val="003105E7"/>
    <w:rsid w:val="00310BD2"/>
    <w:rsid w:val="003113EE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533E"/>
    <w:rsid w:val="003158EB"/>
    <w:rsid w:val="00315C2A"/>
    <w:rsid w:val="00316109"/>
    <w:rsid w:val="00316431"/>
    <w:rsid w:val="00316B80"/>
    <w:rsid w:val="00316EC9"/>
    <w:rsid w:val="00317088"/>
    <w:rsid w:val="003177F5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425D"/>
    <w:rsid w:val="00325041"/>
    <w:rsid w:val="003251D2"/>
    <w:rsid w:val="00325255"/>
    <w:rsid w:val="003257C6"/>
    <w:rsid w:val="00325D3F"/>
    <w:rsid w:val="00326112"/>
    <w:rsid w:val="00326456"/>
    <w:rsid w:val="00326A2D"/>
    <w:rsid w:val="00327466"/>
    <w:rsid w:val="00327880"/>
    <w:rsid w:val="0032788A"/>
    <w:rsid w:val="00327C8C"/>
    <w:rsid w:val="00330BFA"/>
    <w:rsid w:val="003312DF"/>
    <w:rsid w:val="00331301"/>
    <w:rsid w:val="0033137E"/>
    <w:rsid w:val="0033144C"/>
    <w:rsid w:val="00331915"/>
    <w:rsid w:val="0033257D"/>
    <w:rsid w:val="00332681"/>
    <w:rsid w:val="00332AB8"/>
    <w:rsid w:val="00332D9C"/>
    <w:rsid w:val="00333B20"/>
    <w:rsid w:val="00333DEB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91"/>
    <w:rsid w:val="00340989"/>
    <w:rsid w:val="00340C31"/>
    <w:rsid w:val="00340DF2"/>
    <w:rsid w:val="00341925"/>
    <w:rsid w:val="00342ED4"/>
    <w:rsid w:val="003432EC"/>
    <w:rsid w:val="00343910"/>
    <w:rsid w:val="0034427F"/>
    <w:rsid w:val="00345361"/>
    <w:rsid w:val="00345917"/>
    <w:rsid w:val="00345A86"/>
    <w:rsid w:val="00345ABC"/>
    <w:rsid w:val="003462F9"/>
    <w:rsid w:val="0034684D"/>
    <w:rsid w:val="003472A9"/>
    <w:rsid w:val="0034770F"/>
    <w:rsid w:val="00347751"/>
    <w:rsid w:val="00347E32"/>
    <w:rsid w:val="00347E66"/>
    <w:rsid w:val="0035017E"/>
    <w:rsid w:val="00350496"/>
    <w:rsid w:val="00350C89"/>
    <w:rsid w:val="00350CBC"/>
    <w:rsid w:val="00351768"/>
    <w:rsid w:val="00352910"/>
    <w:rsid w:val="00353350"/>
    <w:rsid w:val="003534CC"/>
    <w:rsid w:val="00353862"/>
    <w:rsid w:val="00353989"/>
    <w:rsid w:val="00353B75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6554"/>
    <w:rsid w:val="003566D1"/>
    <w:rsid w:val="00356D1F"/>
    <w:rsid w:val="00357389"/>
    <w:rsid w:val="003574F9"/>
    <w:rsid w:val="00360775"/>
    <w:rsid w:val="003608F9"/>
    <w:rsid w:val="00360C84"/>
    <w:rsid w:val="00360EB4"/>
    <w:rsid w:val="00360F41"/>
    <w:rsid w:val="00360FDD"/>
    <w:rsid w:val="003618B5"/>
    <w:rsid w:val="00361E38"/>
    <w:rsid w:val="003620A7"/>
    <w:rsid w:val="003622A6"/>
    <w:rsid w:val="00362ECC"/>
    <w:rsid w:val="003630BF"/>
    <w:rsid w:val="00363210"/>
    <w:rsid w:val="003638DF"/>
    <w:rsid w:val="0036478C"/>
    <w:rsid w:val="0036485E"/>
    <w:rsid w:val="00364891"/>
    <w:rsid w:val="00364AC2"/>
    <w:rsid w:val="00366824"/>
    <w:rsid w:val="00366D13"/>
    <w:rsid w:val="00366F42"/>
    <w:rsid w:val="00367442"/>
    <w:rsid w:val="00367ADA"/>
    <w:rsid w:val="0037178F"/>
    <w:rsid w:val="00371800"/>
    <w:rsid w:val="00372223"/>
    <w:rsid w:val="003723B4"/>
    <w:rsid w:val="00372799"/>
    <w:rsid w:val="003728D1"/>
    <w:rsid w:val="00372FE3"/>
    <w:rsid w:val="003730B7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198"/>
    <w:rsid w:val="0037532B"/>
    <w:rsid w:val="00375CD2"/>
    <w:rsid w:val="00375E2E"/>
    <w:rsid w:val="00376204"/>
    <w:rsid w:val="0037660F"/>
    <w:rsid w:val="00376701"/>
    <w:rsid w:val="00376832"/>
    <w:rsid w:val="00376DF3"/>
    <w:rsid w:val="00377346"/>
    <w:rsid w:val="0037776B"/>
    <w:rsid w:val="00377B34"/>
    <w:rsid w:val="00380D6A"/>
    <w:rsid w:val="00381181"/>
    <w:rsid w:val="0038128A"/>
    <w:rsid w:val="003813FD"/>
    <w:rsid w:val="0038141D"/>
    <w:rsid w:val="003817C4"/>
    <w:rsid w:val="00381A16"/>
    <w:rsid w:val="00381A95"/>
    <w:rsid w:val="003827E1"/>
    <w:rsid w:val="00382A58"/>
    <w:rsid w:val="00382E40"/>
    <w:rsid w:val="003832ED"/>
    <w:rsid w:val="00383463"/>
    <w:rsid w:val="00383772"/>
    <w:rsid w:val="00384102"/>
    <w:rsid w:val="00384B38"/>
    <w:rsid w:val="00384B78"/>
    <w:rsid w:val="00384B8D"/>
    <w:rsid w:val="003852F8"/>
    <w:rsid w:val="00385377"/>
    <w:rsid w:val="00385B60"/>
    <w:rsid w:val="003863A6"/>
    <w:rsid w:val="003867CA"/>
    <w:rsid w:val="00386A09"/>
    <w:rsid w:val="00387049"/>
    <w:rsid w:val="003870FE"/>
    <w:rsid w:val="003871E4"/>
    <w:rsid w:val="00387A4F"/>
    <w:rsid w:val="00387C45"/>
    <w:rsid w:val="00390030"/>
    <w:rsid w:val="00390497"/>
    <w:rsid w:val="003913F8"/>
    <w:rsid w:val="0039144D"/>
    <w:rsid w:val="00391539"/>
    <w:rsid w:val="00391673"/>
    <w:rsid w:val="00391769"/>
    <w:rsid w:val="003919E6"/>
    <w:rsid w:val="00391BAF"/>
    <w:rsid w:val="00391DD9"/>
    <w:rsid w:val="00392141"/>
    <w:rsid w:val="003921ED"/>
    <w:rsid w:val="0039228F"/>
    <w:rsid w:val="00392D4C"/>
    <w:rsid w:val="00393096"/>
    <w:rsid w:val="0039354B"/>
    <w:rsid w:val="003935A8"/>
    <w:rsid w:val="00393822"/>
    <w:rsid w:val="003938A5"/>
    <w:rsid w:val="00393E31"/>
    <w:rsid w:val="00393E45"/>
    <w:rsid w:val="00393FD0"/>
    <w:rsid w:val="00394EEB"/>
    <w:rsid w:val="00395234"/>
    <w:rsid w:val="00395800"/>
    <w:rsid w:val="00396076"/>
    <w:rsid w:val="00396417"/>
    <w:rsid w:val="00396694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81C"/>
    <w:rsid w:val="003A292E"/>
    <w:rsid w:val="003A3807"/>
    <w:rsid w:val="003A42AD"/>
    <w:rsid w:val="003A439E"/>
    <w:rsid w:val="003A44F5"/>
    <w:rsid w:val="003A4C49"/>
    <w:rsid w:val="003A51C9"/>
    <w:rsid w:val="003A570E"/>
    <w:rsid w:val="003A58E2"/>
    <w:rsid w:val="003A5B99"/>
    <w:rsid w:val="003A6480"/>
    <w:rsid w:val="003A6C04"/>
    <w:rsid w:val="003A6F88"/>
    <w:rsid w:val="003A7B0A"/>
    <w:rsid w:val="003A7B4E"/>
    <w:rsid w:val="003A7DF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39A9"/>
    <w:rsid w:val="003B3A4D"/>
    <w:rsid w:val="003B4225"/>
    <w:rsid w:val="003B4804"/>
    <w:rsid w:val="003B487C"/>
    <w:rsid w:val="003B4C0C"/>
    <w:rsid w:val="003B5D28"/>
    <w:rsid w:val="003B7CA4"/>
    <w:rsid w:val="003B7CC9"/>
    <w:rsid w:val="003B7D1A"/>
    <w:rsid w:val="003C0CFF"/>
    <w:rsid w:val="003C1777"/>
    <w:rsid w:val="003C1CC6"/>
    <w:rsid w:val="003C23BF"/>
    <w:rsid w:val="003C38B2"/>
    <w:rsid w:val="003C39AC"/>
    <w:rsid w:val="003C423C"/>
    <w:rsid w:val="003C4290"/>
    <w:rsid w:val="003C42E3"/>
    <w:rsid w:val="003C44EE"/>
    <w:rsid w:val="003C4D3F"/>
    <w:rsid w:val="003C527F"/>
    <w:rsid w:val="003C6309"/>
    <w:rsid w:val="003C665F"/>
    <w:rsid w:val="003C7936"/>
    <w:rsid w:val="003D0109"/>
    <w:rsid w:val="003D0110"/>
    <w:rsid w:val="003D01C8"/>
    <w:rsid w:val="003D07CD"/>
    <w:rsid w:val="003D07FB"/>
    <w:rsid w:val="003D0BF6"/>
    <w:rsid w:val="003D105A"/>
    <w:rsid w:val="003D1725"/>
    <w:rsid w:val="003D1FB0"/>
    <w:rsid w:val="003D2691"/>
    <w:rsid w:val="003D2982"/>
    <w:rsid w:val="003D31EB"/>
    <w:rsid w:val="003D3266"/>
    <w:rsid w:val="003D3753"/>
    <w:rsid w:val="003D37EB"/>
    <w:rsid w:val="003D39CC"/>
    <w:rsid w:val="003D3A9F"/>
    <w:rsid w:val="003D3F99"/>
    <w:rsid w:val="003D4827"/>
    <w:rsid w:val="003D4E36"/>
    <w:rsid w:val="003D4E71"/>
    <w:rsid w:val="003D51C4"/>
    <w:rsid w:val="003D5285"/>
    <w:rsid w:val="003D57CB"/>
    <w:rsid w:val="003D6860"/>
    <w:rsid w:val="003D731C"/>
    <w:rsid w:val="003D7999"/>
    <w:rsid w:val="003D7AC9"/>
    <w:rsid w:val="003D7D3E"/>
    <w:rsid w:val="003E01FF"/>
    <w:rsid w:val="003E08C1"/>
    <w:rsid w:val="003E0BE4"/>
    <w:rsid w:val="003E0FBA"/>
    <w:rsid w:val="003E1ACE"/>
    <w:rsid w:val="003E1BD9"/>
    <w:rsid w:val="003E1E36"/>
    <w:rsid w:val="003E22A6"/>
    <w:rsid w:val="003E2642"/>
    <w:rsid w:val="003E2BF0"/>
    <w:rsid w:val="003E3249"/>
    <w:rsid w:val="003E34CD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240"/>
    <w:rsid w:val="003F593C"/>
    <w:rsid w:val="003F5A45"/>
    <w:rsid w:val="003F6C2E"/>
    <w:rsid w:val="003F6E1F"/>
    <w:rsid w:val="003F70BD"/>
    <w:rsid w:val="003F751A"/>
    <w:rsid w:val="003F76E7"/>
    <w:rsid w:val="003F786A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3B32"/>
    <w:rsid w:val="00404401"/>
    <w:rsid w:val="004057F6"/>
    <w:rsid w:val="00405976"/>
    <w:rsid w:val="00405993"/>
    <w:rsid w:val="00405CA0"/>
    <w:rsid w:val="004064FD"/>
    <w:rsid w:val="0040669F"/>
    <w:rsid w:val="0040683B"/>
    <w:rsid w:val="00406AAC"/>
    <w:rsid w:val="00406FE2"/>
    <w:rsid w:val="00407D35"/>
    <w:rsid w:val="0041020F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87C"/>
    <w:rsid w:val="00413BC2"/>
    <w:rsid w:val="00414382"/>
    <w:rsid w:val="0041527E"/>
    <w:rsid w:val="00415A0E"/>
    <w:rsid w:val="00415A98"/>
    <w:rsid w:val="00416801"/>
    <w:rsid w:val="00416A37"/>
    <w:rsid w:val="004171B0"/>
    <w:rsid w:val="00417623"/>
    <w:rsid w:val="00417D90"/>
    <w:rsid w:val="00417E06"/>
    <w:rsid w:val="004202DA"/>
    <w:rsid w:val="00420984"/>
    <w:rsid w:val="00421105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355"/>
    <w:rsid w:val="00423443"/>
    <w:rsid w:val="00423AFD"/>
    <w:rsid w:val="00424348"/>
    <w:rsid w:val="004243E0"/>
    <w:rsid w:val="004245BB"/>
    <w:rsid w:val="0042466A"/>
    <w:rsid w:val="00425637"/>
    <w:rsid w:val="00425849"/>
    <w:rsid w:val="00425ADA"/>
    <w:rsid w:val="00426024"/>
    <w:rsid w:val="00426270"/>
    <w:rsid w:val="00426E90"/>
    <w:rsid w:val="00426FDB"/>
    <w:rsid w:val="0042710D"/>
    <w:rsid w:val="00427301"/>
    <w:rsid w:val="0042731E"/>
    <w:rsid w:val="004277D2"/>
    <w:rsid w:val="00430285"/>
    <w:rsid w:val="004304ED"/>
    <w:rsid w:val="00430A96"/>
    <w:rsid w:val="00430BE3"/>
    <w:rsid w:val="00431303"/>
    <w:rsid w:val="004316A7"/>
    <w:rsid w:val="00431753"/>
    <w:rsid w:val="00431D5A"/>
    <w:rsid w:val="00432480"/>
    <w:rsid w:val="00432678"/>
    <w:rsid w:val="00432A16"/>
    <w:rsid w:val="00432A88"/>
    <w:rsid w:val="00432C33"/>
    <w:rsid w:val="0043373B"/>
    <w:rsid w:val="00433BEB"/>
    <w:rsid w:val="00433EC6"/>
    <w:rsid w:val="00435437"/>
    <w:rsid w:val="00435751"/>
    <w:rsid w:val="00435B04"/>
    <w:rsid w:val="00435D92"/>
    <w:rsid w:val="004360FA"/>
    <w:rsid w:val="00436783"/>
    <w:rsid w:val="00436FF4"/>
    <w:rsid w:val="00437D36"/>
    <w:rsid w:val="00437F0D"/>
    <w:rsid w:val="00437F1A"/>
    <w:rsid w:val="00440040"/>
    <w:rsid w:val="0044004C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CD"/>
    <w:rsid w:val="00443E04"/>
    <w:rsid w:val="0044413E"/>
    <w:rsid w:val="004456BB"/>
    <w:rsid w:val="00446C2E"/>
    <w:rsid w:val="00447D6F"/>
    <w:rsid w:val="00447DD5"/>
    <w:rsid w:val="00450476"/>
    <w:rsid w:val="004504CF"/>
    <w:rsid w:val="00450F15"/>
    <w:rsid w:val="00451674"/>
    <w:rsid w:val="00451719"/>
    <w:rsid w:val="0045173C"/>
    <w:rsid w:val="004519F2"/>
    <w:rsid w:val="00451AB9"/>
    <w:rsid w:val="00451B70"/>
    <w:rsid w:val="00452162"/>
    <w:rsid w:val="00452240"/>
    <w:rsid w:val="004523D1"/>
    <w:rsid w:val="00452924"/>
    <w:rsid w:val="00452C69"/>
    <w:rsid w:val="00452FC4"/>
    <w:rsid w:val="004531F8"/>
    <w:rsid w:val="00454AB5"/>
    <w:rsid w:val="00454DA1"/>
    <w:rsid w:val="0045505F"/>
    <w:rsid w:val="00455275"/>
    <w:rsid w:val="00455D43"/>
    <w:rsid w:val="00456D32"/>
    <w:rsid w:val="00457186"/>
    <w:rsid w:val="004579A6"/>
    <w:rsid w:val="004609C5"/>
    <w:rsid w:val="0046104B"/>
    <w:rsid w:val="0046124E"/>
    <w:rsid w:val="00461252"/>
    <w:rsid w:val="00461460"/>
    <w:rsid w:val="00461474"/>
    <w:rsid w:val="004614D8"/>
    <w:rsid w:val="00461509"/>
    <w:rsid w:val="00462ED2"/>
    <w:rsid w:val="0046377F"/>
    <w:rsid w:val="004638F3"/>
    <w:rsid w:val="004643D1"/>
    <w:rsid w:val="00464551"/>
    <w:rsid w:val="00464C88"/>
    <w:rsid w:val="004659F5"/>
    <w:rsid w:val="00465DCF"/>
    <w:rsid w:val="00465F77"/>
    <w:rsid w:val="00466C3F"/>
    <w:rsid w:val="004676DA"/>
    <w:rsid w:val="00467AED"/>
    <w:rsid w:val="00467DD1"/>
    <w:rsid w:val="004707AF"/>
    <w:rsid w:val="00470866"/>
    <w:rsid w:val="0047130C"/>
    <w:rsid w:val="0047161A"/>
    <w:rsid w:val="00471BCF"/>
    <w:rsid w:val="00471E75"/>
    <w:rsid w:val="00472549"/>
    <w:rsid w:val="00472C30"/>
    <w:rsid w:val="00472C68"/>
    <w:rsid w:val="00472D49"/>
    <w:rsid w:val="004730DB"/>
    <w:rsid w:val="004734B1"/>
    <w:rsid w:val="004737B8"/>
    <w:rsid w:val="004737BC"/>
    <w:rsid w:val="0047397E"/>
    <w:rsid w:val="00474616"/>
    <w:rsid w:val="004748AF"/>
    <w:rsid w:val="00474C5C"/>
    <w:rsid w:val="00474E3E"/>
    <w:rsid w:val="0047504F"/>
    <w:rsid w:val="004750BB"/>
    <w:rsid w:val="00475546"/>
    <w:rsid w:val="004758DE"/>
    <w:rsid w:val="00475D67"/>
    <w:rsid w:val="00475FCF"/>
    <w:rsid w:val="00476837"/>
    <w:rsid w:val="00476B67"/>
    <w:rsid w:val="00476D23"/>
    <w:rsid w:val="00476D6C"/>
    <w:rsid w:val="00477233"/>
    <w:rsid w:val="0047734B"/>
    <w:rsid w:val="0047754E"/>
    <w:rsid w:val="00477E16"/>
    <w:rsid w:val="00480349"/>
    <w:rsid w:val="004804EC"/>
    <w:rsid w:val="0048121E"/>
    <w:rsid w:val="00481A97"/>
    <w:rsid w:val="004829C2"/>
    <w:rsid w:val="00482DEB"/>
    <w:rsid w:val="00483DD0"/>
    <w:rsid w:val="004846DF"/>
    <w:rsid w:val="00485FBD"/>
    <w:rsid w:val="0048611B"/>
    <w:rsid w:val="004872BF"/>
    <w:rsid w:val="00487328"/>
    <w:rsid w:val="0048737B"/>
    <w:rsid w:val="00487566"/>
    <w:rsid w:val="0048758A"/>
    <w:rsid w:val="00487C51"/>
    <w:rsid w:val="00487FCD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84E"/>
    <w:rsid w:val="00492B14"/>
    <w:rsid w:val="0049398B"/>
    <w:rsid w:val="0049443C"/>
    <w:rsid w:val="00494517"/>
    <w:rsid w:val="004950B5"/>
    <w:rsid w:val="00495175"/>
    <w:rsid w:val="004959C6"/>
    <w:rsid w:val="00495DE5"/>
    <w:rsid w:val="004968FC"/>
    <w:rsid w:val="00497B23"/>
    <w:rsid w:val="00497E69"/>
    <w:rsid w:val="004A03C6"/>
    <w:rsid w:val="004A083E"/>
    <w:rsid w:val="004A106A"/>
    <w:rsid w:val="004A1A25"/>
    <w:rsid w:val="004A2AC9"/>
    <w:rsid w:val="004A2D32"/>
    <w:rsid w:val="004A3380"/>
    <w:rsid w:val="004A33BE"/>
    <w:rsid w:val="004A33D9"/>
    <w:rsid w:val="004A4373"/>
    <w:rsid w:val="004A4434"/>
    <w:rsid w:val="004A4CEA"/>
    <w:rsid w:val="004A4D0E"/>
    <w:rsid w:val="004A4D31"/>
    <w:rsid w:val="004A5947"/>
    <w:rsid w:val="004A61F3"/>
    <w:rsid w:val="004A6444"/>
    <w:rsid w:val="004A6879"/>
    <w:rsid w:val="004A69B3"/>
    <w:rsid w:val="004A6B67"/>
    <w:rsid w:val="004A6C64"/>
    <w:rsid w:val="004A7224"/>
    <w:rsid w:val="004A7581"/>
    <w:rsid w:val="004A768D"/>
    <w:rsid w:val="004A7F42"/>
    <w:rsid w:val="004B034E"/>
    <w:rsid w:val="004B064B"/>
    <w:rsid w:val="004B07F0"/>
    <w:rsid w:val="004B1032"/>
    <w:rsid w:val="004B10BC"/>
    <w:rsid w:val="004B1B60"/>
    <w:rsid w:val="004B1C79"/>
    <w:rsid w:val="004B1DD9"/>
    <w:rsid w:val="004B1FB3"/>
    <w:rsid w:val="004B229C"/>
    <w:rsid w:val="004B247F"/>
    <w:rsid w:val="004B2D29"/>
    <w:rsid w:val="004B2E61"/>
    <w:rsid w:val="004B390E"/>
    <w:rsid w:val="004B3A3D"/>
    <w:rsid w:val="004B4185"/>
    <w:rsid w:val="004B4A90"/>
    <w:rsid w:val="004B50FB"/>
    <w:rsid w:val="004B51E6"/>
    <w:rsid w:val="004B528D"/>
    <w:rsid w:val="004B5857"/>
    <w:rsid w:val="004B5F55"/>
    <w:rsid w:val="004B64D4"/>
    <w:rsid w:val="004B66D3"/>
    <w:rsid w:val="004B6F96"/>
    <w:rsid w:val="004B79F1"/>
    <w:rsid w:val="004B7B2B"/>
    <w:rsid w:val="004B7F22"/>
    <w:rsid w:val="004C06A5"/>
    <w:rsid w:val="004C1102"/>
    <w:rsid w:val="004C1EDC"/>
    <w:rsid w:val="004C1FA9"/>
    <w:rsid w:val="004C22A9"/>
    <w:rsid w:val="004C2A51"/>
    <w:rsid w:val="004C342E"/>
    <w:rsid w:val="004C3E6C"/>
    <w:rsid w:val="004C3EE1"/>
    <w:rsid w:val="004C3EF3"/>
    <w:rsid w:val="004C4026"/>
    <w:rsid w:val="004C4402"/>
    <w:rsid w:val="004C5260"/>
    <w:rsid w:val="004C53E6"/>
    <w:rsid w:val="004C56DE"/>
    <w:rsid w:val="004C57DC"/>
    <w:rsid w:val="004C594E"/>
    <w:rsid w:val="004C60D6"/>
    <w:rsid w:val="004C60FB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B86"/>
    <w:rsid w:val="004D3FF5"/>
    <w:rsid w:val="004D5E8A"/>
    <w:rsid w:val="004D62C5"/>
    <w:rsid w:val="004D6D1F"/>
    <w:rsid w:val="004D7A5E"/>
    <w:rsid w:val="004D7A65"/>
    <w:rsid w:val="004D7C63"/>
    <w:rsid w:val="004E0564"/>
    <w:rsid w:val="004E1E2F"/>
    <w:rsid w:val="004E2097"/>
    <w:rsid w:val="004E2115"/>
    <w:rsid w:val="004E23F7"/>
    <w:rsid w:val="004E27E3"/>
    <w:rsid w:val="004E3453"/>
    <w:rsid w:val="004E3B9D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22B2"/>
    <w:rsid w:val="004F2962"/>
    <w:rsid w:val="004F2F81"/>
    <w:rsid w:val="004F318E"/>
    <w:rsid w:val="004F3E85"/>
    <w:rsid w:val="004F41B6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11E0"/>
    <w:rsid w:val="00502894"/>
    <w:rsid w:val="00502972"/>
    <w:rsid w:val="00502CA6"/>
    <w:rsid w:val="00502FE2"/>
    <w:rsid w:val="00503022"/>
    <w:rsid w:val="005039D3"/>
    <w:rsid w:val="00503C1B"/>
    <w:rsid w:val="005042D9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10489"/>
    <w:rsid w:val="00510FE0"/>
    <w:rsid w:val="00511401"/>
    <w:rsid w:val="0051194E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201C4"/>
    <w:rsid w:val="005202A6"/>
    <w:rsid w:val="005205B8"/>
    <w:rsid w:val="00520A5B"/>
    <w:rsid w:val="00520B6B"/>
    <w:rsid w:val="00520E27"/>
    <w:rsid w:val="00520F3C"/>
    <w:rsid w:val="00520F4E"/>
    <w:rsid w:val="00521213"/>
    <w:rsid w:val="005219B8"/>
    <w:rsid w:val="00521EFC"/>
    <w:rsid w:val="005221A0"/>
    <w:rsid w:val="00522362"/>
    <w:rsid w:val="005223C1"/>
    <w:rsid w:val="00522A0D"/>
    <w:rsid w:val="00522FEF"/>
    <w:rsid w:val="005237B3"/>
    <w:rsid w:val="005237CE"/>
    <w:rsid w:val="00523AEA"/>
    <w:rsid w:val="00523D8E"/>
    <w:rsid w:val="00523FE7"/>
    <w:rsid w:val="00524356"/>
    <w:rsid w:val="0052499B"/>
    <w:rsid w:val="00524A4C"/>
    <w:rsid w:val="005251DF"/>
    <w:rsid w:val="00525469"/>
    <w:rsid w:val="00525AB5"/>
    <w:rsid w:val="00526042"/>
    <w:rsid w:val="005260A2"/>
    <w:rsid w:val="00526149"/>
    <w:rsid w:val="00526A40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408AF"/>
    <w:rsid w:val="00541289"/>
    <w:rsid w:val="00541306"/>
    <w:rsid w:val="00541B99"/>
    <w:rsid w:val="005426BB"/>
    <w:rsid w:val="00542900"/>
    <w:rsid w:val="00542AAF"/>
    <w:rsid w:val="00542AC9"/>
    <w:rsid w:val="00542BA5"/>
    <w:rsid w:val="0054336E"/>
    <w:rsid w:val="00543B99"/>
    <w:rsid w:val="00543C19"/>
    <w:rsid w:val="00543CF0"/>
    <w:rsid w:val="00544561"/>
    <w:rsid w:val="0054477B"/>
    <w:rsid w:val="0054490D"/>
    <w:rsid w:val="00544D14"/>
    <w:rsid w:val="00545265"/>
    <w:rsid w:val="0054562C"/>
    <w:rsid w:val="00546459"/>
    <w:rsid w:val="0054655A"/>
    <w:rsid w:val="005474D6"/>
    <w:rsid w:val="00547974"/>
    <w:rsid w:val="005501A9"/>
    <w:rsid w:val="0055023D"/>
    <w:rsid w:val="00550397"/>
    <w:rsid w:val="00550411"/>
    <w:rsid w:val="00550B9B"/>
    <w:rsid w:val="005515B8"/>
    <w:rsid w:val="00551667"/>
    <w:rsid w:val="0055176F"/>
    <w:rsid w:val="00552186"/>
    <w:rsid w:val="0055280D"/>
    <w:rsid w:val="00552DBF"/>
    <w:rsid w:val="00553E68"/>
    <w:rsid w:val="0055436D"/>
    <w:rsid w:val="00554AE3"/>
    <w:rsid w:val="005551EF"/>
    <w:rsid w:val="005553DA"/>
    <w:rsid w:val="005555F6"/>
    <w:rsid w:val="005557AF"/>
    <w:rsid w:val="00555DB2"/>
    <w:rsid w:val="0055611A"/>
    <w:rsid w:val="005564AB"/>
    <w:rsid w:val="00556E1F"/>
    <w:rsid w:val="00557148"/>
    <w:rsid w:val="0055740D"/>
    <w:rsid w:val="00557ACC"/>
    <w:rsid w:val="005601E1"/>
    <w:rsid w:val="005608E6"/>
    <w:rsid w:val="00560A01"/>
    <w:rsid w:val="00560DE8"/>
    <w:rsid w:val="00561557"/>
    <w:rsid w:val="00561579"/>
    <w:rsid w:val="005616D2"/>
    <w:rsid w:val="00561A8E"/>
    <w:rsid w:val="005625EE"/>
    <w:rsid w:val="00562858"/>
    <w:rsid w:val="00562CB6"/>
    <w:rsid w:val="0056330C"/>
    <w:rsid w:val="00563356"/>
    <w:rsid w:val="00563485"/>
    <w:rsid w:val="00564452"/>
    <w:rsid w:val="00564684"/>
    <w:rsid w:val="00564C07"/>
    <w:rsid w:val="00565BFC"/>
    <w:rsid w:val="00566007"/>
    <w:rsid w:val="0056619B"/>
    <w:rsid w:val="005666B0"/>
    <w:rsid w:val="005673AA"/>
    <w:rsid w:val="005675E2"/>
    <w:rsid w:val="0056773A"/>
    <w:rsid w:val="00567759"/>
    <w:rsid w:val="005678E4"/>
    <w:rsid w:val="00567AB9"/>
    <w:rsid w:val="00567F31"/>
    <w:rsid w:val="0057052D"/>
    <w:rsid w:val="0057135F"/>
    <w:rsid w:val="005723DA"/>
    <w:rsid w:val="00572D2E"/>
    <w:rsid w:val="00572EF4"/>
    <w:rsid w:val="005736AA"/>
    <w:rsid w:val="00573966"/>
    <w:rsid w:val="005743BA"/>
    <w:rsid w:val="005743DB"/>
    <w:rsid w:val="0057442B"/>
    <w:rsid w:val="00574451"/>
    <w:rsid w:val="005744CF"/>
    <w:rsid w:val="0057540D"/>
    <w:rsid w:val="0057569E"/>
    <w:rsid w:val="005761BC"/>
    <w:rsid w:val="005761CE"/>
    <w:rsid w:val="00576786"/>
    <w:rsid w:val="00576C9C"/>
    <w:rsid w:val="0057742A"/>
    <w:rsid w:val="0057778F"/>
    <w:rsid w:val="0057792F"/>
    <w:rsid w:val="00577BCC"/>
    <w:rsid w:val="0058009F"/>
    <w:rsid w:val="0058084F"/>
    <w:rsid w:val="00581D95"/>
    <w:rsid w:val="005821B3"/>
    <w:rsid w:val="00582366"/>
    <w:rsid w:val="005838CF"/>
    <w:rsid w:val="005842AC"/>
    <w:rsid w:val="005843D7"/>
    <w:rsid w:val="00584671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DF0"/>
    <w:rsid w:val="0059124B"/>
    <w:rsid w:val="00591504"/>
    <w:rsid w:val="005915FC"/>
    <w:rsid w:val="00591E27"/>
    <w:rsid w:val="00592512"/>
    <w:rsid w:val="00592C25"/>
    <w:rsid w:val="005936FA"/>
    <w:rsid w:val="00593C0D"/>
    <w:rsid w:val="00593F28"/>
    <w:rsid w:val="00594A57"/>
    <w:rsid w:val="0059506E"/>
    <w:rsid w:val="005950ED"/>
    <w:rsid w:val="00595861"/>
    <w:rsid w:val="00596C5C"/>
    <w:rsid w:val="005971CF"/>
    <w:rsid w:val="00597251"/>
    <w:rsid w:val="00597708"/>
    <w:rsid w:val="00597F00"/>
    <w:rsid w:val="005A097D"/>
    <w:rsid w:val="005A0EE4"/>
    <w:rsid w:val="005A15A4"/>
    <w:rsid w:val="005A1730"/>
    <w:rsid w:val="005A2031"/>
    <w:rsid w:val="005A263C"/>
    <w:rsid w:val="005A299A"/>
    <w:rsid w:val="005A3539"/>
    <w:rsid w:val="005A3A47"/>
    <w:rsid w:val="005A42FD"/>
    <w:rsid w:val="005A432C"/>
    <w:rsid w:val="005A476B"/>
    <w:rsid w:val="005A4C98"/>
    <w:rsid w:val="005A5049"/>
    <w:rsid w:val="005A667F"/>
    <w:rsid w:val="005A6EC9"/>
    <w:rsid w:val="005A731D"/>
    <w:rsid w:val="005A7452"/>
    <w:rsid w:val="005A782A"/>
    <w:rsid w:val="005A7B3A"/>
    <w:rsid w:val="005B03D3"/>
    <w:rsid w:val="005B0956"/>
    <w:rsid w:val="005B099E"/>
    <w:rsid w:val="005B1148"/>
    <w:rsid w:val="005B138F"/>
    <w:rsid w:val="005B1620"/>
    <w:rsid w:val="005B1EB3"/>
    <w:rsid w:val="005B1ECF"/>
    <w:rsid w:val="005B2CB7"/>
    <w:rsid w:val="005B3C4D"/>
    <w:rsid w:val="005B4879"/>
    <w:rsid w:val="005B4C17"/>
    <w:rsid w:val="005B4DF3"/>
    <w:rsid w:val="005B5238"/>
    <w:rsid w:val="005B5A70"/>
    <w:rsid w:val="005B663D"/>
    <w:rsid w:val="005B6BF0"/>
    <w:rsid w:val="005B6D43"/>
    <w:rsid w:val="005B7435"/>
    <w:rsid w:val="005B7724"/>
    <w:rsid w:val="005C045B"/>
    <w:rsid w:val="005C0630"/>
    <w:rsid w:val="005C08F1"/>
    <w:rsid w:val="005C1716"/>
    <w:rsid w:val="005C21EC"/>
    <w:rsid w:val="005C28CF"/>
    <w:rsid w:val="005C2C31"/>
    <w:rsid w:val="005C2EC5"/>
    <w:rsid w:val="005C3241"/>
    <w:rsid w:val="005C33C8"/>
    <w:rsid w:val="005C3BAA"/>
    <w:rsid w:val="005C4338"/>
    <w:rsid w:val="005C456B"/>
    <w:rsid w:val="005C5754"/>
    <w:rsid w:val="005C599F"/>
    <w:rsid w:val="005C5AAD"/>
    <w:rsid w:val="005C5D92"/>
    <w:rsid w:val="005C6670"/>
    <w:rsid w:val="005C6BCB"/>
    <w:rsid w:val="005D09FC"/>
    <w:rsid w:val="005D0DF6"/>
    <w:rsid w:val="005D0EAB"/>
    <w:rsid w:val="005D122B"/>
    <w:rsid w:val="005D16C6"/>
    <w:rsid w:val="005D2095"/>
    <w:rsid w:val="005D255B"/>
    <w:rsid w:val="005D2A4A"/>
    <w:rsid w:val="005D2D2D"/>
    <w:rsid w:val="005D334F"/>
    <w:rsid w:val="005D3467"/>
    <w:rsid w:val="005D366E"/>
    <w:rsid w:val="005D38E3"/>
    <w:rsid w:val="005D3CB1"/>
    <w:rsid w:val="005D3D6D"/>
    <w:rsid w:val="005D4018"/>
    <w:rsid w:val="005D4498"/>
    <w:rsid w:val="005D5387"/>
    <w:rsid w:val="005D5569"/>
    <w:rsid w:val="005D557B"/>
    <w:rsid w:val="005D55E7"/>
    <w:rsid w:val="005D6091"/>
    <w:rsid w:val="005D6198"/>
    <w:rsid w:val="005D6267"/>
    <w:rsid w:val="005D68DA"/>
    <w:rsid w:val="005D69C1"/>
    <w:rsid w:val="005D6D25"/>
    <w:rsid w:val="005D6ECF"/>
    <w:rsid w:val="005D73B1"/>
    <w:rsid w:val="005D77D0"/>
    <w:rsid w:val="005D77D1"/>
    <w:rsid w:val="005D7FB5"/>
    <w:rsid w:val="005E02D9"/>
    <w:rsid w:val="005E09A0"/>
    <w:rsid w:val="005E29DC"/>
    <w:rsid w:val="005E2A63"/>
    <w:rsid w:val="005E2F3D"/>
    <w:rsid w:val="005E3CF6"/>
    <w:rsid w:val="005E3F48"/>
    <w:rsid w:val="005E4614"/>
    <w:rsid w:val="005E46C0"/>
    <w:rsid w:val="005E4D1E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988"/>
    <w:rsid w:val="005E6A56"/>
    <w:rsid w:val="005E6B64"/>
    <w:rsid w:val="005E6C11"/>
    <w:rsid w:val="005E6EAA"/>
    <w:rsid w:val="005E7BEA"/>
    <w:rsid w:val="005E7C71"/>
    <w:rsid w:val="005E7F0E"/>
    <w:rsid w:val="005F02DC"/>
    <w:rsid w:val="005F0AB3"/>
    <w:rsid w:val="005F0B3D"/>
    <w:rsid w:val="005F1FC7"/>
    <w:rsid w:val="005F2098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D"/>
    <w:rsid w:val="005F54AB"/>
    <w:rsid w:val="005F55BB"/>
    <w:rsid w:val="005F5EC3"/>
    <w:rsid w:val="005F612F"/>
    <w:rsid w:val="005F6320"/>
    <w:rsid w:val="005F63FD"/>
    <w:rsid w:val="005F6552"/>
    <w:rsid w:val="005F6712"/>
    <w:rsid w:val="005F6A86"/>
    <w:rsid w:val="005F6F3F"/>
    <w:rsid w:val="005F714D"/>
    <w:rsid w:val="005F715E"/>
    <w:rsid w:val="005F743D"/>
    <w:rsid w:val="005F7828"/>
    <w:rsid w:val="005F7F1B"/>
    <w:rsid w:val="006007BE"/>
    <w:rsid w:val="006013FF"/>
    <w:rsid w:val="006018F9"/>
    <w:rsid w:val="00601CB2"/>
    <w:rsid w:val="00601DB1"/>
    <w:rsid w:val="006021D9"/>
    <w:rsid w:val="006024A3"/>
    <w:rsid w:val="006026E2"/>
    <w:rsid w:val="006027AA"/>
    <w:rsid w:val="00602C31"/>
    <w:rsid w:val="00602CD8"/>
    <w:rsid w:val="00603056"/>
    <w:rsid w:val="0060346D"/>
    <w:rsid w:val="00604F67"/>
    <w:rsid w:val="00605745"/>
    <w:rsid w:val="00605EFF"/>
    <w:rsid w:val="00605FCF"/>
    <w:rsid w:val="006064EC"/>
    <w:rsid w:val="00606663"/>
    <w:rsid w:val="00606A17"/>
    <w:rsid w:val="006071CD"/>
    <w:rsid w:val="00607229"/>
    <w:rsid w:val="00607DD6"/>
    <w:rsid w:val="00607E56"/>
    <w:rsid w:val="006110B8"/>
    <w:rsid w:val="00612505"/>
    <w:rsid w:val="00613DD6"/>
    <w:rsid w:val="006143B4"/>
    <w:rsid w:val="00614BC2"/>
    <w:rsid w:val="00615302"/>
    <w:rsid w:val="0061642D"/>
    <w:rsid w:val="00616733"/>
    <w:rsid w:val="00616BF3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F38"/>
    <w:rsid w:val="0062347A"/>
    <w:rsid w:val="00623703"/>
    <w:rsid w:val="00623D7A"/>
    <w:rsid w:val="00623ED8"/>
    <w:rsid w:val="00624297"/>
    <w:rsid w:val="0062440B"/>
    <w:rsid w:val="00624887"/>
    <w:rsid w:val="00624B52"/>
    <w:rsid w:val="00625307"/>
    <w:rsid w:val="00627736"/>
    <w:rsid w:val="0063100B"/>
    <w:rsid w:val="00631423"/>
    <w:rsid w:val="00631761"/>
    <w:rsid w:val="00631848"/>
    <w:rsid w:val="00631C07"/>
    <w:rsid w:val="0063205B"/>
    <w:rsid w:val="00632136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1C8"/>
    <w:rsid w:val="0063647D"/>
    <w:rsid w:val="0063691C"/>
    <w:rsid w:val="00636BE5"/>
    <w:rsid w:val="006377BF"/>
    <w:rsid w:val="006379C8"/>
    <w:rsid w:val="0064036C"/>
    <w:rsid w:val="00640421"/>
    <w:rsid w:val="00640742"/>
    <w:rsid w:val="00640B5D"/>
    <w:rsid w:val="00640CD3"/>
    <w:rsid w:val="00640E0F"/>
    <w:rsid w:val="00641D31"/>
    <w:rsid w:val="006430EC"/>
    <w:rsid w:val="00643A24"/>
    <w:rsid w:val="00643F40"/>
    <w:rsid w:val="006443FF"/>
    <w:rsid w:val="006446FB"/>
    <w:rsid w:val="0064480C"/>
    <w:rsid w:val="00644A4F"/>
    <w:rsid w:val="00644B2D"/>
    <w:rsid w:val="00644D11"/>
    <w:rsid w:val="00644E60"/>
    <w:rsid w:val="00644FB8"/>
    <w:rsid w:val="00645C40"/>
    <w:rsid w:val="0064656D"/>
    <w:rsid w:val="0064684E"/>
    <w:rsid w:val="006468C5"/>
    <w:rsid w:val="00646F68"/>
    <w:rsid w:val="006473EC"/>
    <w:rsid w:val="0064773B"/>
    <w:rsid w:val="00647F2D"/>
    <w:rsid w:val="006512A4"/>
    <w:rsid w:val="00651702"/>
    <w:rsid w:val="00651BB4"/>
    <w:rsid w:val="00651CF5"/>
    <w:rsid w:val="00651E09"/>
    <w:rsid w:val="00651F94"/>
    <w:rsid w:val="006529AB"/>
    <w:rsid w:val="00652E0A"/>
    <w:rsid w:val="00653CF9"/>
    <w:rsid w:val="00653EE7"/>
    <w:rsid w:val="00654FC0"/>
    <w:rsid w:val="006550E2"/>
    <w:rsid w:val="006554B4"/>
    <w:rsid w:val="0065617A"/>
    <w:rsid w:val="00656684"/>
    <w:rsid w:val="006568AB"/>
    <w:rsid w:val="00656D05"/>
    <w:rsid w:val="00657331"/>
    <w:rsid w:val="00657344"/>
    <w:rsid w:val="00657FFD"/>
    <w:rsid w:val="00660938"/>
    <w:rsid w:val="00660C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1B4"/>
    <w:rsid w:val="00664357"/>
    <w:rsid w:val="006643EA"/>
    <w:rsid w:val="00664443"/>
    <w:rsid w:val="00664FCF"/>
    <w:rsid w:val="006654EB"/>
    <w:rsid w:val="00665B82"/>
    <w:rsid w:val="00666398"/>
    <w:rsid w:val="0066658D"/>
    <w:rsid w:val="00666FDE"/>
    <w:rsid w:val="00667552"/>
    <w:rsid w:val="00667C68"/>
    <w:rsid w:val="00670379"/>
    <w:rsid w:val="006708E6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B0D"/>
    <w:rsid w:val="00677BA4"/>
    <w:rsid w:val="00677F4B"/>
    <w:rsid w:val="00680299"/>
    <w:rsid w:val="00680620"/>
    <w:rsid w:val="00680E0B"/>
    <w:rsid w:val="00681414"/>
    <w:rsid w:val="00681861"/>
    <w:rsid w:val="00681C91"/>
    <w:rsid w:val="00682866"/>
    <w:rsid w:val="00682D17"/>
    <w:rsid w:val="006833F2"/>
    <w:rsid w:val="0068422B"/>
    <w:rsid w:val="00684A4C"/>
    <w:rsid w:val="00684D1A"/>
    <w:rsid w:val="00685483"/>
    <w:rsid w:val="006856A9"/>
    <w:rsid w:val="00686CE4"/>
    <w:rsid w:val="00687EB0"/>
    <w:rsid w:val="00687F56"/>
    <w:rsid w:val="006901E0"/>
    <w:rsid w:val="006906DF"/>
    <w:rsid w:val="00690C06"/>
    <w:rsid w:val="00690FA4"/>
    <w:rsid w:val="006913F4"/>
    <w:rsid w:val="00692413"/>
    <w:rsid w:val="00692C65"/>
    <w:rsid w:val="0069371F"/>
    <w:rsid w:val="00693D8D"/>
    <w:rsid w:val="00693DD6"/>
    <w:rsid w:val="0069419F"/>
    <w:rsid w:val="00694619"/>
    <w:rsid w:val="006946AE"/>
    <w:rsid w:val="006953FA"/>
    <w:rsid w:val="00695809"/>
    <w:rsid w:val="00695BDE"/>
    <w:rsid w:val="0069620E"/>
    <w:rsid w:val="006975A8"/>
    <w:rsid w:val="00697981"/>
    <w:rsid w:val="00697C59"/>
    <w:rsid w:val="006A0179"/>
    <w:rsid w:val="006A1170"/>
    <w:rsid w:val="006A1360"/>
    <w:rsid w:val="006A1A12"/>
    <w:rsid w:val="006A1DA5"/>
    <w:rsid w:val="006A2045"/>
    <w:rsid w:val="006A21E8"/>
    <w:rsid w:val="006A2A10"/>
    <w:rsid w:val="006A303F"/>
    <w:rsid w:val="006A3739"/>
    <w:rsid w:val="006A378C"/>
    <w:rsid w:val="006A3B1C"/>
    <w:rsid w:val="006A3B5C"/>
    <w:rsid w:val="006A3E87"/>
    <w:rsid w:val="006A40D3"/>
    <w:rsid w:val="006A48AB"/>
    <w:rsid w:val="006A67DD"/>
    <w:rsid w:val="006A6CC8"/>
    <w:rsid w:val="006A6E1F"/>
    <w:rsid w:val="006A6EDC"/>
    <w:rsid w:val="006A7A71"/>
    <w:rsid w:val="006A7CA7"/>
    <w:rsid w:val="006B0521"/>
    <w:rsid w:val="006B053F"/>
    <w:rsid w:val="006B11FB"/>
    <w:rsid w:val="006B1C91"/>
    <w:rsid w:val="006B28AF"/>
    <w:rsid w:val="006B2C61"/>
    <w:rsid w:val="006B3777"/>
    <w:rsid w:val="006B40C5"/>
    <w:rsid w:val="006B4BA4"/>
    <w:rsid w:val="006B4DBB"/>
    <w:rsid w:val="006B55B3"/>
    <w:rsid w:val="006B55F5"/>
    <w:rsid w:val="006B624F"/>
    <w:rsid w:val="006B62DF"/>
    <w:rsid w:val="006B6377"/>
    <w:rsid w:val="006B6796"/>
    <w:rsid w:val="006B705A"/>
    <w:rsid w:val="006B718F"/>
    <w:rsid w:val="006B7484"/>
    <w:rsid w:val="006B7569"/>
    <w:rsid w:val="006B778F"/>
    <w:rsid w:val="006B7EC5"/>
    <w:rsid w:val="006B7F84"/>
    <w:rsid w:val="006C04AB"/>
    <w:rsid w:val="006C0727"/>
    <w:rsid w:val="006C1153"/>
    <w:rsid w:val="006C1CE1"/>
    <w:rsid w:val="006C1EBD"/>
    <w:rsid w:val="006C219E"/>
    <w:rsid w:val="006C227A"/>
    <w:rsid w:val="006C2970"/>
    <w:rsid w:val="006C417A"/>
    <w:rsid w:val="006C4E02"/>
    <w:rsid w:val="006C50D6"/>
    <w:rsid w:val="006C5802"/>
    <w:rsid w:val="006C5AB0"/>
    <w:rsid w:val="006C6969"/>
    <w:rsid w:val="006C6FCD"/>
    <w:rsid w:val="006C7A09"/>
    <w:rsid w:val="006C7FDB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BE"/>
    <w:rsid w:val="006D1D77"/>
    <w:rsid w:val="006D1DDD"/>
    <w:rsid w:val="006D2037"/>
    <w:rsid w:val="006D22E9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61B"/>
    <w:rsid w:val="006D4630"/>
    <w:rsid w:val="006D4E68"/>
    <w:rsid w:val="006D5621"/>
    <w:rsid w:val="006D616B"/>
    <w:rsid w:val="006D6258"/>
    <w:rsid w:val="006D6D69"/>
    <w:rsid w:val="006D72A3"/>
    <w:rsid w:val="006D72AC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62"/>
    <w:rsid w:val="006E2337"/>
    <w:rsid w:val="006E2E04"/>
    <w:rsid w:val="006E331A"/>
    <w:rsid w:val="006E38AB"/>
    <w:rsid w:val="006E3DC3"/>
    <w:rsid w:val="006E4B60"/>
    <w:rsid w:val="006E4D88"/>
    <w:rsid w:val="006E52DF"/>
    <w:rsid w:val="006E5810"/>
    <w:rsid w:val="006E5A47"/>
    <w:rsid w:val="006E61F6"/>
    <w:rsid w:val="006E621A"/>
    <w:rsid w:val="006E6888"/>
    <w:rsid w:val="006E6957"/>
    <w:rsid w:val="006E6CE7"/>
    <w:rsid w:val="006E6E94"/>
    <w:rsid w:val="006E7059"/>
    <w:rsid w:val="006E7554"/>
    <w:rsid w:val="006E7DE3"/>
    <w:rsid w:val="006F0D47"/>
    <w:rsid w:val="006F22F0"/>
    <w:rsid w:val="006F2468"/>
    <w:rsid w:val="006F26FF"/>
    <w:rsid w:val="006F34AF"/>
    <w:rsid w:val="006F35B4"/>
    <w:rsid w:val="006F3E64"/>
    <w:rsid w:val="006F4BC6"/>
    <w:rsid w:val="006F5161"/>
    <w:rsid w:val="006F5FAC"/>
    <w:rsid w:val="006F6272"/>
    <w:rsid w:val="006F68DD"/>
    <w:rsid w:val="006F6D38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DED"/>
    <w:rsid w:val="007045AA"/>
    <w:rsid w:val="007045B1"/>
    <w:rsid w:val="007045DC"/>
    <w:rsid w:val="00704BE4"/>
    <w:rsid w:val="00705960"/>
    <w:rsid w:val="00705A56"/>
    <w:rsid w:val="0070610D"/>
    <w:rsid w:val="00707166"/>
    <w:rsid w:val="00707323"/>
    <w:rsid w:val="007079D8"/>
    <w:rsid w:val="00707BCD"/>
    <w:rsid w:val="00707D40"/>
    <w:rsid w:val="00710084"/>
    <w:rsid w:val="007108A2"/>
    <w:rsid w:val="00711014"/>
    <w:rsid w:val="00711FE0"/>
    <w:rsid w:val="007122F5"/>
    <w:rsid w:val="007126F8"/>
    <w:rsid w:val="00712A4E"/>
    <w:rsid w:val="00713A3E"/>
    <w:rsid w:val="00713A83"/>
    <w:rsid w:val="00713A9F"/>
    <w:rsid w:val="00713CD9"/>
    <w:rsid w:val="007147BF"/>
    <w:rsid w:val="0071497A"/>
    <w:rsid w:val="00714D0F"/>
    <w:rsid w:val="00715F0D"/>
    <w:rsid w:val="00715FB0"/>
    <w:rsid w:val="0071611E"/>
    <w:rsid w:val="007162AA"/>
    <w:rsid w:val="007163A1"/>
    <w:rsid w:val="00716466"/>
    <w:rsid w:val="007164AB"/>
    <w:rsid w:val="00716E64"/>
    <w:rsid w:val="00716F1A"/>
    <w:rsid w:val="0071781A"/>
    <w:rsid w:val="007179A8"/>
    <w:rsid w:val="007203AB"/>
    <w:rsid w:val="00721969"/>
    <w:rsid w:val="00721FE0"/>
    <w:rsid w:val="00722641"/>
    <w:rsid w:val="00722DEB"/>
    <w:rsid w:val="00722DEF"/>
    <w:rsid w:val="00722E49"/>
    <w:rsid w:val="00722ED2"/>
    <w:rsid w:val="007237FB"/>
    <w:rsid w:val="00723ED2"/>
    <w:rsid w:val="00724252"/>
    <w:rsid w:val="007242D4"/>
    <w:rsid w:val="00725247"/>
    <w:rsid w:val="00725C27"/>
    <w:rsid w:val="00725CA4"/>
    <w:rsid w:val="00726A1C"/>
    <w:rsid w:val="00727223"/>
    <w:rsid w:val="0072726D"/>
    <w:rsid w:val="0072782A"/>
    <w:rsid w:val="0072783C"/>
    <w:rsid w:val="00727B88"/>
    <w:rsid w:val="007303BD"/>
    <w:rsid w:val="007306EB"/>
    <w:rsid w:val="00730A6B"/>
    <w:rsid w:val="00730BE9"/>
    <w:rsid w:val="00730CC9"/>
    <w:rsid w:val="00730CD6"/>
    <w:rsid w:val="007315A2"/>
    <w:rsid w:val="007320ED"/>
    <w:rsid w:val="007329DE"/>
    <w:rsid w:val="007329FE"/>
    <w:rsid w:val="00732D33"/>
    <w:rsid w:val="0073365D"/>
    <w:rsid w:val="007339F1"/>
    <w:rsid w:val="00734061"/>
    <w:rsid w:val="007341F2"/>
    <w:rsid w:val="007341FF"/>
    <w:rsid w:val="00736085"/>
    <w:rsid w:val="00736AA8"/>
    <w:rsid w:val="007372D9"/>
    <w:rsid w:val="0073748A"/>
    <w:rsid w:val="0074046C"/>
    <w:rsid w:val="007408BF"/>
    <w:rsid w:val="00740CD3"/>
    <w:rsid w:val="00741726"/>
    <w:rsid w:val="007418AB"/>
    <w:rsid w:val="00741974"/>
    <w:rsid w:val="00741C21"/>
    <w:rsid w:val="00742A6F"/>
    <w:rsid w:val="00742D48"/>
    <w:rsid w:val="007430B3"/>
    <w:rsid w:val="00743C3D"/>
    <w:rsid w:val="00743D76"/>
    <w:rsid w:val="0074520F"/>
    <w:rsid w:val="007457D1"/>
    <w:rsid w:val="00745C33"/>
    <w:rsid w:val="00746494"/>
    <w:rsid w:val="00746CBE"/>
    <w:rsid w:val="00747616"/>
    <w:rsid w:val="00750284"/>
    <w:rsid w:val="007503FD"/>
    <w:rsid w:val="00750A87"/>
    <w:rsid w:val="00750E03"/>
    <w:rsid w:val="00751522"/>
    <w:rsid w:val="007519B4"/>
    <w:rsid w:val="007524FD"/>
    <w:rsid w:val="007529B5"/>
    <w:rsid w:val="007532F9"/>
    <w:rsid w:val="00753320"/>
    <w:rsid w:val="00753563"/>
    <w:rsid w:val="00753603"/>
    <w:rsid w:val="0075397B"/>
    <w:rsid w:val="00753E35"/>
    <w:rsid w:val="0075417D"/>
    <w:rsid w:val="0075474A"/>
    <w:rsid w:val="00754B3C"/>
    <w:rsid w:val="00755375"/>
    <w:rsid w:val="00755A7A"/>
    <w:rsid w:val="00755BA9"/>
    <w:rsid w:val="00755C65"/>
    <w:rsid w:val="0075674A"/>
    <w:rsid w:val="00756791"/>
    <w:rsid w:val="0075717F"/>
    <w:rsid w:val="0075739B"/>
    <w:rsid w:val="00757637"/>
    <w:rsid w:val="00757774"/>
    <w:rsid w:val="00760685"/>
    <w:rsid w:val="00760A2E"/>
    <w:rsid w:val="0076131F"/>
    <w:rsid w:val="007614B6"/>
    <w:rsid w:val="007616ED"/>
    <w:rsid w:val="00761932"/>
    <w:rsid w:val="007619AF"/>
    <w:rsid w:val="0076280A"/>
    <w:rsid w:val="00762B33"/>
    <w:rsid w:val="00763076"/>
    <w:rsid w:val="007632CA"/>
    <w:rsid w:val="00763F54"/>
    <w:rsid w:val="00764B88"/>
    <w:rsid w:val="007652C0"/>
    <w:rsid w:val="00765544"/>
    <w:rsid w:val="007664D8"/>
    <w:rsid w:val="00766BD3"/>
    <w:rsid w:val="00767162"/>
    <w:rsid w:val="007675FF"/>
    <w:rsid w:val="0076779B"/>
    <w:rsid w:val="00767AAD"/>
    <w:rsid w:val="00767DD8"/>
    <w:rsid w:val="00767EF0"/>
    <w:rsid w:val="00770181"/>
    <w:rsid w:val="007702BC"/>
    <w:rsid w:val="0077030B"/>
    <w:rsid w:val="00770572"/>
    <w:rsid w:val="00770594"/>
    <w:rsid w:val="0077127C"/>
    <w:rsid w:val="00771931"/>
    <w:rsid w:val="00771F39"/>
    <w:rsid w:val="00771F47"/>
    <w:rsid w:val="0077200E"/>
    <w:rsid w:val="007724C7"/>
    <w:rsid w:val="00772C97"/>
    <w:rsid w:val="00772DEB"/>
    <w:rsid w:val="00773450"/>
    <w:rsid w:val="007738FF"/>
    <w:rsid w:val="00773D2B"/>
    <w:rsid w:val="00774E24"/>
    <w:rsid w:val="007753A8"/>
    <w:rsid w:val="00775991"/>
    <w:rsid w:val="007759BA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58D"/>
    <w:rsid w:val="0078073E"/>
    <w:rsid w:val="00780A58"/>
    <w:rsid w:val="00780D30"/>
    <w:rsid w:val="00780FC9"/>
    <w:rsid w:val="00781032"/>
    <w:rsid w:val="0078209F"/>
    <w:rsid w:val="00782650"/>
    <w:rsid w:val="00783369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B85"/>
    <w:rsid w:val="00786C17"/>
    <w:rsid w:val="007871E1"/>
    <w:rsid w:val="00787267"/>
    <w:rsid w:val="00787A0B"/>
    <w:rsid w:val="00787F37"/>
    <w:rsid w:val="00790788"/>
    <w:rsid w:val="00790B8A"/>
    <w:rsid w:val="00790E2C"/>
    <w:rsid w:val="007910B1"/>
    <w:rsid w:val="007912C2"/>
    <w:rsid w:val="007913A2"/>
    <w:rsid w:val="00791D0D"/>
    <w:rsid w:val="00791E65"/>
    <w:rsid w:val="007921CC"/>
    <w:rsid w:val="007925DD"/>
    <w:rsid w:val="00792692"/>
    <w:rsid w:val="007929DC"/>
    <w:rsid w:val="00792C11"/>
    <w:rsid w:val="007933B1"/>
    <w:rsid w:val="0079385E"/>
    <w:rsid w:val="00793C56"/>
    <w:rsid w:val="00793D1A"/>
    <w:rsid w:val="00793D7C"/>
    <w:rsid w:val="007941F4"/>
    <w:rsid w:val="00794BDD"/>
    <w:rsid w:val="0079528E"/>
    <w:rsid w:val="007954B7"/>
    <w:rsid w:val="00795FED"/>
    <w:rsid w:val="00796777"/>
    <w:rsid w:val="00796C7E"/>
    <w:rsid w:val="00796D52"/>
    <w:rsid w:val="007973DD"/>
    <w:rsid w:val="0079758A"/>
    <w:rsid w:val="00797A5A"/>
    <w:rsid w:val="00797EBF"/>
    <w:rsid w:val="007A135D"/>
    <w:rsid w:val="007A14D3"/>
    <w:rsid w:val="007A16D7"/>
    <w:rsid w:val="007A28B6"/>
    <w:rsid w:val="007A3269"/>
    <w:rsid w:val="007A343C"/>
    <w:rsid w:val="007A3826"/>
    <w:rsid w:val="007A3911"/>
    <w:rsid w:val="007A4436"/>
    <w:rsid w:val="007A48BC"/>
    <w:rsid w:val="007A5102"/>
    <w:rsid w:val="007A5C5F"/>
    <w:rsid w:val="007A62A9"/>
    <w:rsid w:val="007A67E8"/>
    <w:rsid w:val="007A6FCE"/>
    <w:rsid w:val="007A733A"/>
    <w:rsid w:val="007A75CF"/>
    <w:rsid w:val="007A7D58"/>
    <w:rsid w:val="007B01CA"/>
    <w:rsid w:val="007B0260"/>
    <w:rsid w:val="007B0612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53EE"/>
    <w:rsid w:val="007B5538"/>
    <w:rsid w:val="007B686C"/>
    <w:rsid w:val="007B6967"/>
    <w:rsid w:val="007B69EA"/>
    <w:rsid w:val="007B6D90"/>
    <w:rsid w:val="007B72EA"/>
    <w:rsid w:val="007B753D"/>
    <w:rsid w:val="007B7B36"/>
    <w:rsid w:val="007B7B7C"/>
    <w:rsid w:val="007C0472"/>
    <w:rsid w:val="007C066B"/>
    <w:rsid w:val="007C0709"/>
    <w:rsid w:val="007C0737"/>
    <w:rsid w:val="007C0EFC"/>
    <w:rsid w:val="007C12B9"/>
    <w:rsid w:val="007C18B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5529"/>
    <w:rsid w:val="007C5F8E"/>
    <w:rsid w:val="007C69AE"/>
    <w:rsid w:val="007C6A16"/>
    <w:rsid w:val="007C6B5E"/>
    <w:rsid w:val="007C7EF8"/>
    <w:rsid w:val="007D0252"/>
    <w:rsid w:val="007D058F"/>
    <w:rsid w:val="007D167C"/>
    <w:rsid w:val="007D23C3"/>
    <w:rsid w:val="007D25C0"/>
    <w:rsid w:val="007D29D5"/>
    <w:rsid w:val="007D2BDE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CCF"/>
    <w:rsid w:val="007E0149"/>
    <w:rsid w:val="007E079D"/>
    <w:rsid w:val="007E0840"/>
    <w:rsid w:val="007E0847"/>
    <w:rsid w:val="007E121F"/>
    <w:rsid w:val="007E1271"/>
    <w:rsid w:val="007E1AC0"/>
    <w:rsid w:val="007E25C2"/>
    <w:rsid w:val="007E2998"/>
    <w:rsid w:val="007E381C"/>
    <w:rsid w:val="007E47F7"/>
    <w:rsid w:val="007E4B1D"/>
    <w:rsid w:val="007E4B4F"/>
    <w:rsid w:val="007E4F93"/>
    <w:rsid w:val="007E5CAF"/>
    <w:rsid w:val="007E5EDA"/>
    <w:rsid w:val="007E64FA"/>
    <w:rsid w:val="007E6B27"/>
    <w:rsid w:val="007E706C"/>
    <w:rsid w:val="007E74E3"/>
    <w:rsid w:val="007F0578"/>
    <w:rsid w:val="007F06B3"/>
    <w:rsid w:val="007F0BEB"/>
    <w:rsid w:val="007F1153"/>
    <w:rsid w:val="007F143B"/>
    <w:rsid w:val="007F1A45"/>
    <w:rsid w:val="007F1A8C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58CA"/>
    <w:rsid w:val="007F6537"/>
    <w:rsid w:val="007F67DC"/>
    <w:rsid w:val="007F6A45"/>
    <w:rsid w:val="007F6D25"/>
    <w:rsid w:val="007F717E"/>
    <w:rsid w:val="007F74FA"/>
    <w:rsid w:val="007F790A"/>
    <w:rsid w:val="00800643"/>
    <w:rsid w:val="00800B73"/>
    <w:rsid w:val="00800DAE"/>
    <w:rsid w:val="00801735"/>
    <w:rsid w:val="00801741"/>
    <w:rsid w:val="00801EF6"/>
    <w:rsid w:val="00802076"/>
    <w:rsid w:val="00802386"/>
    <w:rsid w:val="00802FCB"/>
    <w:rsid w:val="00802FE1"/>
    <w:rsid w:val="00803311"/>
    <w:rsid w:val="008034C4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147"/>
    <w:rsid w:val="00805484"/>
    <w:rsid w:val="008064C8"/>
    <w:rsid w:val="00806590"/>
    <w:rsid w:val="008073FC"/>
    <w:rsid w:val="008074F0"/>
    <w:rsid w:val="008076E4"/>
    <w:rsid w:val="00807964"/>
    <w:rsid w:val="00810830"/>
    <w:rsid w:val="00810D30"/>
    <w:rsid w:val="00811476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AEA"/>
    <w:rsid w:val="00814CB7"/>
    <w:rsid w:val="00814CC8"/>
    <w:rsid w:val="0081520B"/>
    <w:rsid w:val="00815640"/>
    <w:rsid w:val="0081587B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AC5"/>
    <w:rsid w:val="00821C5A"/>
    <w:rsid w:val="008220E9"/>
    <w:rsid w:val="00822527"/>
    <w:rsid w:val="0082259F"/>
    <w:rsid w:val="00822F7B"/>
    <w:rsid w:val="00823403"/>
    <w:rsid w:val="00823992"/>
    <w:rsid w:val="00823C1B"/>
    <w:rsid w:val="00823D4C"/>
    <w:rsid w:val="00823DE0"/>
    <w:rsid w:val="00823EF5"/>
    <w:rsid w:val="00824259"/>
    <w:rsid w:val="00824813"/>
    <w:rsid w:val="00824B58"/>
    <w:rsid w:val="008250EB"/>
    <w:rsid w:val="00825C68"/>
    <w:rsid w:val="00825E4B"/>
    <w:rsid w:val="00826074"/>
    <w:rsid w:val="008261A5"/>
    <w:rsid w:val="00826763"/>
    <w:rsid w:val="008278EF"/>
    <w:rsid w:val="00830289"/>
    <w:rsid w:val="0083083F"/>
    <w:rsid w:val="00831C55"/>
    <w:rsid w:val="00831EA1"/>
    <w:rsid w:val="00832C6B"/>
    <w:rsid w:val="008330A0"/>
    <w:rsid w:val="00834053"/>
    <w:rsid w:val="0083439C"/>
    <w:rsid w:val="00834D82"/>
    <w:rsid w:val="00835428"/>
    <w:rsid w:val="00835454"/>
    <w:rsid w:val="008362FC"/>
    <w:rsid w:val="00836831"/>
    <w:rsid w:val="00836AB6"/>
    <w:rsid w:val="008372F2"/>
    <w:rsid w:val="00837775"/>
    <w:rsid w:val="00840316"/>
    <w:rsid w:val="00840377"/>
    <w:rsid w:val="00840CBB"/>
    <w:rsid w:val="00840D0B"/>
    <w:rsid w:val="00840D38"/>
    <w:rsid w:val="00841477"/>
    <w:rsid w:val="00841A1B"/>
    <w:rsid w:val="00841B52"/>
    <w:rsid w:val="00843219"/>
    <w:rsid w:val="0084342F"/>
    <w:rsid w:val="0084352B"/>
    <w:rsid w:val="00843902"/>
    <w:rsid w:val="00843BC0"/>
    <w:rsid w:val="008441EE"/>
    <w:rsid w:val="00844A44"/>
    <w:rsid w:val="0084562A"/>
    <w:rsid w:val="008459D2"/>
    <w:rsid w:val="00846445"/>
    <w:rsid w:val="00846802"/>
    <w:rsid w:val="0084687B"/>
    <w:rsid w:val="00846994"/>
    <w:rsid w:val="00846E32"/>
    <w:rsid w:val="00846FFE"/>
    <w:rsid w:val="008470F3"/>
    <w:rsid w:val="00847364"/>
    <w:rsid w:val="00847D40"/>
    <w:rsid w:val="0085014C"/>
    <w:rsid w:val="00850AF2"/>
    <w:rsid w:val="00851338"/>
    <w:rsid w:val="00851C42"/>
    <w:rsid w:val="00852BE4"/>
    <w:rsid w:val="00852F6E"/>
    <w:rsid w:val="008540A3"/>
    <w:rsid w:val="008541F6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9DF"/>
    <w:rsid w:val="00867316"/>
    <w:rsid w:val="00867AC8"/>
    <w:rsid w:val="00870D8A"/>
    <w:rsid w:val="00870E40"/>
    <w:rsid w:val="0087112E"/>
    <w:rsid w:val="008712EB"/>
    <w:rsid w:val="00871AFF"/>
    <w:rsid w:val="00872172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E72"/>
    <w:rsid w:val="00877F0E"/>
    <w:rsid w:val="00880375"/>
    <w:rsid w:val="00880D21"/>
    <w:rsid w:val="008818ED"/>
    <w:rsid w:val="00881E06"/>
    <w:rsid w:val="00883585"/>
    <w:rsid w:val="008837EC"/>
    <w:rsid w:val="00884648"/>
    <w:rsid w:val="00885292"/>
    <w:rsid w:val="0088580D"/>
    <w:rsid w:val="0088582C"/>
    <w:rsid w:val="0088676B"/>
    <w:rsid w:val="00886AEA"/>
    <w:rsid w:val="008873DD"/>
    <w:rsid w:val="00887892"/>
    <w:rsid w:val="00887977"/>
    <w:rsid w:val="00887C59"/>
    <w:rsid w:val="008900A5"/>
    <w:rsid w:val="008906B6"/>
    <w:rsid w:val="00890DF0"/>
    <w:rsid w:val="00890F77"/>
    <w:rsid w:val="008913EF"/>
    <w:rsid w:val="00891653"/>
    <w:rsid w:val="00891B05"/>
    <w:rsid w:val="00891C37"/>
    <w:rsid w:val="00891ECA"/>
    <w:rsid w:val="00892086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590A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B74"/>
    <w:rsid w:val="008A101A"/>
    <w:rsid w:val="008A1210"/>
    <w:rsid w:val="008A1996"/>
    <w:rsid w:val="008A1BB3"/>
    <w:rsid w:val="008A2464"/>
    <w:rsid w:val="008A24CE"/>
    <w:rsid w:val="008A2621"/>
    <w:rsid w:val="008A2BEE"/>
    <w:rsid w:val="008A2CEE"/>
    <w:rsid w:val="008A2EAC"/>
    <w:rsid w:val="008A46B7"/>
    <w:rsid w:val="008A4B78"/>
    <w:rsid w:val="008A4D23"/>
    <w:rsid w:val="008A5B55"/>
    <w:rsid w:val="008A65A7"/>
    <w:rsid w:val="008A6A29"/>
    <w:rsid w:val="008A7896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EC3"/>
    <w:rsid w:val="008B2FE1"/>
    <w:rsid w:val="008B30C9"/>
    <w:rsid w:val="008B3440"/>
    <w:rsid w:val="008B39C2"/>
    <w:rsid w:val="008B3D00"/>
    <w:rsid w:val="008B3D80"/>
    <w:rsid w:val="008B41EB"/>
    <w:rsid w:val="008B4260"/>
    <w:rsid w:val="008B48B4"/>
    <w:rsid w:val="008B4953"/>
    <w:rsid w:val="008B54A1"/>
    <w:rsid w:val="008B59AF"/>
    <w:rsid w:val="008B67B0"/>
    <w:rsid w:val="008B6DE9"/>
    <w:rsid w:val="008B731E"/>
    <w:rsid w:val="008B7A92"/>
    <w:rsid w:val="008B7FF6"/>
    <w:rsid w:val="008C01F1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7E9"/>
    <w:rsid w:val="008C4ED8"/>
    <w:rsid w:val="008C565E"/>
    <w:rsid w:val="008C5698"/>
    <w:rsid w:val="008C6703"/>
    <w:rsid w:val="008C6C9F"/>
    <w:rsid w:val="008C72FD"/>
    <w:rsid w:val="008C7D7D"/>
    <w:rsid w:val="008D033B"/>
    <w:rsid w:val="008D094F"/>
    <w:rsid w:val="008D09B3"/>
    <w:rsid w:val="008D1014"/>
    <w:rsid w:val="008D1456"/>
    <w:rsid w:val="008D16F3"/>
    <w:rsid w:val="008D1A3E"/>
    <w:rsid w:val="008D1A90"/>
    <w:rsid w:val="008D1BB2"/>
    <w:rsid w:val="008D2369"/>
    <w:rsid w:val="008D24F9"/>
    <w:rsid w:val="008D27DA"/>
    <w:rsid w:val="008D2E20"/>
    <w:rsid w:val="008D38D0"/>
    <w:rsid w:val="008D52F1"/>
    <w:rsid w:val="008D5DAB"/>
    <w:rsid w:val="008D5E1E"/>
    <w:rsid w:val="008D6154"/>
    <w:rsid w:val="008D625E"/>
    <w:rsid w:val="008D6F41"/>
    <w:rsid w:val="008D6F52"/>
    <w:rsid w:val="008D6F68"/>
    <w:rsid w:val="008D70C6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41FA"/>
    <w:rsid w:val="008E4321"/>
    <w:rsid w:val="008E4461"/>
    <w:rsid w:val="008E490E"/>
    <w:rsid w:val="008E4C1A"/>
    <w:rsid w:val="008E5980"/>
    <w:rsid w:val="008E5BDB"/>
    <w:rsid w:val="008E61D0"/>
    <w:rsid w:val="008E64A3"/>
    <w:rsid w:val="008E669D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210F"/>
    <w:rsid w:val="008F2F99"/>
    <w:rsid w:val="008F3EA7"/>
    <w:rsid w:val="008F40D4"/>
    <w:rsid w:val="008F543E"/>
    <w:rsid w:val="008F5F23"/>
    <w:rsid w:val="008F606B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21C8"/>
    <w:rsid w:val="00902605"/>
    <w:rsid w:val="00903F1D"/>
    <w:rsid w:val="009047CE"/>
    <w:rsid w:val="00904B6C"/>
    <w:rsid w:val="00904D16"/>
    <w:rsid w:val="00904F4E"/>
    <w:rsid w:val="00905964"/>
    <w:rsid w:val="00906825"/>
    <w:rsid w:val="00906F1E"/>
    <w:rsid w:val="009070F2"/>
    <w:rsid w:val="00907461"/>
    <w:rsid w:val="00907801"/>
    <w:rsid w:val="00907CAC"/>
    <w:rsid w:val="00907DB8"/>
    <w:rsid w:val="00910733"/>
    <w:rsid w:val="00910838"/>
    <w:rsid w:val="0091083C"/>
    <w:rsid w:val="00911180"/>
    <w:rsid w:val="009115CA"/>
    <w:rsid w:val="00911CD7"/>
    <w:rsid w:val="0091261D"/>
    <w:rsid w:val="00913A1C"/>
    <w:rsid w:val="00913FCD"/>
    <w:rsid w:val="009140B9"/>
    <w:rsid w:val="00914381"/>
    <w:rsid w:val="0091466A"/>
    <w:rsid w:val="00914B7E"/>
    <w:rsid w:val="00915712"/>
    <w:rsid w:val="00916793"/>
    <w:rsid w:val="0091689C"/>
    <w:rsid w:val="00916A91"/>
    <w:rsid w:val="009172FA"/>
    <w:rsid w:val="00920018"/>
    <w:rsid w:val="009200C8"/>
    <w:rsid w:val="00921078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BC1"/>
    <w:rsid w:val="00926BF6"/>
    <w:rsid w:val="00927378"/>
    <w:rsid w:val="009274AA"/>
    <w:rsid w:val="009301F9"/>
    <w:rsid w:val="0093085D"/>
    <w:rsid w:val="00931646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E6"/>
    <w:rsid w:val="00936E36"/>
    <w:rsid w:val="00937CBC"/>
    <w:rsid w:val="00937D3D"/>
    <w:rsid w:val="00941082"/>
    <w:rsid w:val="0094153C"/>
    <w:rsid w:val="009417FA"/>
    <w:rsid w:val="00941FD2"/>
    <w:rsid w:val="009421D1"/>
    <w:rsid w:val="0094243B"/>
    <w:rsid w:val="00943879"/>
    <w:rsid w:val="00943B20"/>
    <w:rsid w:val="00944ABA"/>
    <w:rsid w:val="00944C9F"/>
    <w:rsid w:val="00944D38"/>
    <w:rsid w:val="009451FF"/>
    <w:rsid w:val="00946956"/>
    <w:rsid w:val="00946F35"/>
    <w:rsid w:val="00947E9E"/>
    <w:rsid w:val="00950572"/>
    <w:rsid w:val="00951159"/>
    <w:rsid w:val="00951414"/>
    <w:rsid w:val="0095174A"/>
    <w:rsid w:val="00951843"/>
    <w:rsid w:val="009518C4"/>
    <w:rsid w:val="00951AD0"/>
    <w:rsid w:val="00952069"/>
    <w:rsid w:val="009523F0"/>
    <w:rsid w:val="009525A1"/>
    <w:rsid w:val="00952A25"/>
    <w:rsid w:val="00952EE0"/>
    <w:rsid w:val="009532DC"/>
    <w:rsid w:val="00953419"/>
    <w:rsid w:val="00953ADE"/>
    <w:rsid w:val="00954459"/>
    <w:rsid w:val="0095596E"/>
    <w:rsid w:val="00955D38"/>
    <w:rsid w:val="0095640F"/>
    <w:rsid w:val="00956E95"/>
    <w:rsid w:val="00956F6F"/>
    <w:rsid w:val="009577E2"/>
    <w:rsid w:val="00957CDA"/>
    <w:rsid w:val="00957E19"/>
    <w:rsid w:val="00960354"/>
    <w:rsid w:val="00960452"/>
    <w:rsid w:val="009612BA"/>
    <w:rsid w:val="009612BC"/>
    <w:rsid w:val="009612EE"/>
    <w:rsid w:val="00961B87"/>
    <w:rsid w:val="0096217F"/>
    <w:rsid w:val="009621E0"/>
    <w:rsid w:val="00962277"/>
    <w:rsid w:val="009622B6"/>
    <w:rsid w:val="0096235E"/>
    <w:rsid w:val="009626DD"/>
    <w:rsid w:val="009634D9"/>
    <w:rsid w:val="00963B18"/>
    <w:rsid w:val="00963DE7"/>
    <w:rsid w:val="00963F9F"/>
    <w:rsid w:val="00964265"/>
    <w:rsid w:val="00964C44"/>
    <w:rsid w:val="0096515D"/>
    <w:rsid w:val="00965727"/>
    <w:rsid w:val="009657E5"/>
    <w:rsid w:val="00965D94"/>
    <w:rsid w:val="0096738D"/>
    <w:rsid w:val="00967AD4"/>
    <w:rsid w:val="00967BA9"/>
    <w:rsid w:val="00967C8A"/>
    <w:rsid w:val="00970387"/>
    <w:rsid w:val="0097047B"/>
    <w:rsid w:val="009704F1"/>
    <w:rsid w:val="00970A56"/>
    <w:rsid w:val="00970A86"/>
    <w:rsid w:val="00971399"/>
    <w:rsid w:val="0097145C"/>
    <w:rsid w:val="00971BB8"/>
    <w:rsid w:val="00972EC4"/>
    <w:rsid w:val="009736BC"/>
    <w:rsid w:val="009741D0"/>
    <w:rsid w:val="00974B11"/>
    <w:rsid w:val="00974B76"/>
    <w:rsid w:val="00974D4D"/>
    <w:rsid w:val="009751DC"/>
    <w:rsid w:val="009754D2"/>
    <w:rsid w:val="00975564"/>
    <w:rsid w:val="00976BA4"/>
    <w:rsid w:val="00976ECF"/>
    <w:rsid w:val="00976F9D"/>
    <w:rsid w:val="00976FFB"/>
    <w:rsid w:val="00977F4A"/>
    <w:rsid w:val="00980E36"/>
    <w:rsid w:val="00980F65"/>
    <w:rsid w:val="00981B29"/>
    <w:rsid w:val="009821D2"/>
    <w:rsid w:val="009822B2"/>
    <w:rsid w:val="009822F7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EFD"/>
    <w:rsid w:val="009865B6"/>
    <w:rsid w:val="00986ADD"/>
    <w:rsid w:val="00986B76"/>
    <w:rsid w:val="00987111"/>
    <w:rsid w:val="00987DCB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AF2"/>
    <w:rsid w:val="00991C0F"/>
    <w:rsid w:val="00991F74"/>
    <w:rsid w:val="0099240E"/>
    <w:rsid w:val="0099285E"/>
    <w:rsid w:val="00992E5E"/>
    <w:rsid w:val="00994141"/>
    <w:rsid w:val="009945AE"/>
    <w:rsid w:val="0099467D"/>
    <w:rsid w:val="009959DB"/>
    <w:rsid w:val="00995A0D"/>
    <w:rsid w:val="00996052"/>
    <w:rsid w:val="0099606F"/>
    <w:rsid w:val="009964E0"/>
    <w:rsid w:val="00996BC2"/>
    <w:rsid w:val="009970F0"/>
    <w:rsid w:val="0099722C"/>
    <w:rsid w:val="00997B55"/>
    <w:rsid w:val="00997EC5"/>
    <w:rsid w:val="009A02A4"/>
    <w:rsid w:val="009A0513"/>
    <w:rsid w:val="009A08D4"/>
    <w:rsid w:val="009A0BE0"/>
    <w:rsid w:val="009A0C20"/>
    <w:rsid w:val="009A151B"/>
    <w:rsid w:val="009A2474"/>
    <w:rsid w:val="009A332F"/>
    <w:rsid w:val="009A3B85"/>
    <w:rsid w:val="009A3D5A"/>
    <w:rsid w:val="009A3E84"/>
    <w:rsid w:val="009A4B24"/>
    <w:rsid w:val="009A4E23"/>
    <w:rsid w:val="009A4E4C"/>
    <w:rsid w:val="009A4EEB"/>
    <w:rsid w:val="009A512F"/>
    <w:rsid w:val="009A5233"/>
    <w:rsid w:val="009A5BED"/>
    <w:rsid w:val="009A63ED"/>
    <w:rsid w:val="009A6C4E"/>
    <w:rsid w:val="009A7D90"/>
    <w:rsid w:val="009B0073"/>
    <w:rsid w:val="009B0B71"/>
    <w:rsid w:val="009B1472"/>
    <w:rsid w:val="009B19E5"/>
    <w:rsid w:val="009B232B"/>
    <w:rsid w:val="009B23E6"/>
    <w:rsid w:val="009B2574"/>
    <w:rsid w:val="009B29A1"/>
    <w:rsid w:val="009B2D64"/>
    <w:rsid w:val="009B3350"/>
    <w:rsid w:val="009B3D7D"/>
    <w:rsid w:val="009B41D4"/>
    <w:rsid w:val="009B41E2"/>
    <w:rsid w:val="009B4F12"/>
    <w:rsid w:val="009B52FC"/>
    <w:rsid w:val="009B5C9E"/>
    <w:rsid w:val="009B6684"/>
    <w:rsid w:val="009B6E6A"/>
    <w:rsid w:val="009B6EF3"/>
    <w:rsid w:val="009B6F82"/>
    <w:rsid w:val="009C01EB"/>
    <w:rsid w:val="009C0910"/>
    <w:rsid w:val="009C1014"/>
    <w:rsid w:val="009C1804"/>
    <w:rsid w:val="009C1B4D"/>
    <w:rsid w:val="009C1BD5"/>
    <w:rsid w:val="009C1D20"/>
    <w:rsid w:val="009C1EE6"/>
    <w:rsid w:val="009C20D0"/>
    <w:rsid w:val="009C21E5"/>
    <w:rsid w:val="009C2CFA"/>
    <w:rsid w:val="009C2E7C"/>
    <w:rsid w:val="009C301E"/>
    <w:rsid w:val="009C3027"/>
    <w:rsid w:val="009C3036"/>
    <w:rsid w:val="009C3699"/>
    <w:rsid w:val="009C37E7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7112"/>
    <w:rsid w:val="009C775F"/>
    <w:rsid w:val="009C7FD2"/>
    <w:rsid w:val="009D0DEF"/>
    <w:rsid w:val="009D10C9"/>
    <w:rsid w:val="009D198C"/>
    <w:rsid w:val="009D1F1C"/>
    <w:rsid w:val="009D2251"/>
    <w:rsid w:val="009D26E9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618"/>
    <w:rsid w:val="009E1879"/>
    <w:rsid w:val="009E1CDF"/>
    <w:rsid w:val="009E266D"/>
    <w:rsid w:val="009E2C7C"/>
    <w:rsid w:val="009E338E"/>
    <w:rsid w:val="009E3A13"/>
    <w:rsid w:val="009E42E9"/>
    <w:rsid w:val="009E46B7"/>
    <w:rsid w:val="009E4EBD"/>
    <w:rsid w:val="009E4F61"/>
    <w:rsid w:val="009E526D"/>
    <w:rsid w:val="009E6476"/>
    <w:rsid w:val="009E6751"/>
    <w:rsid w:val="009E68A4"/>
    <w:rsid w:val="009E77CC"/>
    <w:rsid w:val="009E7FF6"/>
    <w:rsid w:val="009F01A9"/>
    <w:rsid w:val="009F01B0"/>
    <w:rsid w:val="009F07A5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FB3"/>
    <w:rsid w:val="009F40E9"/>
    <w:rsid w:val="009F45DD"/>
    <w:rsid w:val="009F58E4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D76"/>
    <w:rsid w:val="00A00A64"/>
    <w:rsid w:val="00A015B2"/>
    <w:rsid w:val="00A01816"/>
    <w:rsid w:val="00A018FB"/>
    <w:rsid w:val="00A0271A"/>
    <w:rsid w:val="00A02C6B"/>
    <w:rsid w:val="00A02DFE"/>
    <w:rsid w:val="00A0346A"/>
    <w:rsid w:val="00A03676"/>
    <w:rsid w:val="00A0457E"/>
    <w:rsid w:val="00A047AB"/>
    <w:rsid w:val="00A0494E"/>
    <w:rsid w:val="00A04FB8"/>
    <w:rsid w:val="00A0524D"/>
    <w:rsid w:val="00A05AC8"/>
    <w:rsid w:val="00A06846"/>
    <w:rsid w:val="00A069A2"/>
    <w:rsid w:val="00A06FD4"/>
    <w:rsid w:val="00A07017"/>
    <w:rsid w:val="00A0712A"/>
    <w:rsid w:val="00A07449"/>
    <w:rsid w:val="00A07E60"/>
    <w:rsid w:val="00A07EDC"/>
    <w:rsid w:val="00A10495"/>
    <w:rsid w:val="00A10A54"/>
    <w:rsid w:val="00A11715"/>
    <w:rsid w:val="00A119A9"/>
    <w:rsid w:val="00A11D37"/>
    <w:rsid w:val="00A11E21"/>
    <w:rsid w:val="00A11E7D"/>
    <w:rsid w:val="00A11FCB"/>
    <w:rsid w:val="00A125DD"/>
    <w:rsid w:val="00A133E4"/>
    <w:rsid w:val="00A13A20"/>
    <w:rsid w:val="00A142D2"/>
    <w:rsid w:val="00A144F8"/>
    <w:rsid w:val="00A14AE0"/>
    <w:rsid w:val="00A14D3B"/>
    <w:rsid w:val="00A153F6"/>
    <w:rsid w:val="00A156B9"/>
    <w:rsid w:val="00A166F1"/>
    <w:rsid w:val="00A1763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A21"/>
    <w:rsid w:val="00A24163"/>
    <w:rsid w:val="00A247F9"/>
    <w:rsid w:val="00A2481C"/>
    <w:rsid w:val="00A24829"/>
    <w:rsid w:val="00A255FF"/>
    <w:rsid w:val="00A25612"/>
    <w:rsid w:val="00A256DE"/>
    <w:rsid w:val="00A2619A"/>
    <w:rsid w:val="00A2621D"/>
    <w:rsid w:val="00A2623E"/>
    <w:rsid w:val="00A2687A"/>
    <w:rsid w:val="00A269E8"/>
    <w:rsid w:val="00A26B8F"/>
    <w:rsid w:val="00A26DE1"/>
    <w:rsid w:val="00A27736"/>
    <w:rsid w:val="00A27ED0"/>
    <w:rsid w:val="00A31046"/>
    <w:rsid w:val="00A31A31"/>
    <w:rsid w:val="00A31AAA"/>
    <w:rsid w:val="00A3257A"/>
    <w:rsid w:val="00A325AD"/>
    <w:rsid w:val="00A32A76"/>
    <w:rsid w:val="00A33B8A"/>
    <w:rsid w:val="00A33D9D"/>
    <w:rsid w:val="00A34101"/>
    <w:rsid w:val="00A3453E"/>
    <w:rsid w:val="00A345AE"/>
    <w:rsid w:val="00A34F10"/>
    <w:rsid w:val="00A35384"/>
    <w:rsid w:val="00A3550A"/>
    <w:rsid w:val="00A3570D"/>
    <w:rsid w:val="00A35B52"/>
    <w:rsid w:val="00A36107"/>
    <w:rsid w:val="00A363BB"/>
    <w:rsid w:val="00A36959"/>
    <w:rsid w:val="00A3731B"/>
    <w:rsid w:val="00A376B4"/>
    <w:rsid w:val="00A37E8F"/>
    <w:rsid w:val="00A40098"/>
    <w:rsid w:val="00A4072D"/>
    <w:rsid w:val="00A40D23"/>
    <w:rsid w:val="00A41414"/>
    <w:rsid w:val="00A41A0B"/>
    <w:rsid w:val="00A42F08"/>
    <w:rsid w:val="00A431B6"/>
    <w:rsid w:val="00A43635"/>
    <w:rsid w:val="00A43655"/>
    <w:rsid w:val="00A43656"/>
    <w:rsid w:val="00A437F3"/>
    <w:rsid w:val="00A43C0D"/>
    <w:rsid w:val="00A447D9"/>
    <w:rsid w:val="00A44A8D"/>
    <w:rsid w:val="00A44D47"/>
    <w:rsid w:val="00A44F3E"/>
    <w:rsid w:val="00A45C3D"/>
    <w:rsid w:val="00A4605B"/>
    <w:rsid w:val="00A4612E"/>
    <w:rsid w:val="00A464F0"/>
    <w:rsid w:val="00A4663B"/>
    <w:rsid w:val="00A46BEB"/>
    <w:rsid w:val="00A46D79"/>
    <w:rsid w:val="00A46E56"/>
    <w:rsid w:val="00A474EB"/>
    <w:rsid w:val="00A4768A"/>
    <w:rsid w:val="00A478A8"/>
    <w:rsid w:val="00A47C97"/>
    <w:rsid w:val="00A50A1D"/>
    <w:rsid w:val="00A50F82"/>
    <w:rsid w:val="00A511DD"/>
    <w:rsid w:val="00A514DB"/>
    <w:rsid w:val="00A514DC"/>
    <w:rsid w:val="00A5250B"/>
    <w:rsid w:val="00A525AA"/>
    <w:rsid w:val="00A52669"/>
    <w:rsid w:val="00A526B4"/>
    <w:rsid w:val="00A54B1A"/>
    <w:rsid w:val="00A54C78"/>
    <w:rsid w:val="00A5510C"/>
    <w:rsid w:val="00A554FE"/>
    <w:rsid w:val="00A55948"/>
    <w:rsid w:val="00A5622E"/>
    <w:rsid w:val="00A565FD"/>
    <w:rsid w:val="00A566D7"/>
    <w:rsid w:val="00A56CCB"/>
    <w:rsid w:val="00A571FE"/>
    <w:rsid w:val="00A57648"/>
    <w:rsid w:val="00A6066C"/>
    <w:rsid w:val="00A61867"/>
    <w:rsid w:val="00A61D2D"/>
    <w:rsid w:val="00A61D74"/>
    <w:rsid w:val="00A61E95"/>
    <w:rsid w:val="00A6296C"/>
    <w:rsid w:val="00A629AA"/>
    <w:rsid w:val="00A62BF2"/>
    <w:rsid w:val="00A63258"/>
    <w:rsid w:val="00A635DC"/>
    <w:rsid w:val="00A63723"/>
    <w:rsid w:val="00A64946"/>
    <w:rsid w:val="00A65185"/>
    <w:rsid w:val="00A65F57"/>
    <w:rsid w:val="00A6683B"/>
    <w:rsid w:val="00A66896"/>
    <w:rsid w:val="00A669DC"/>
    <w:rsid w:val="00A66DE0"/>
    <w:rsid w:val="00A67105"/>
    <w:rsid w:val="00A6763B"/>
    <w:rsid w:val="00A70190"/>
    <w:rsid w:val="00A70195"/>
    <w:rsid w:val="00A70381"/>
    <w:rsid w:val="00A707DF"/>
    <w:rsid w:val="00A708A6"/>
    <w:rsid w:val="00A70B75"/>
    <w:rsid w:val="00A70D97"/>
    <w:rsid w:val="00A70F34"/>
    <w:rsid w:val="00A712F3"/>
    <w:rsid w:val="00A717E7"/>
    <w:rsid w:val="00A71B86"/>
    <w:rsid w:val="00A71B90"/>
    <w:rsid w:val="00A71C20"/>
    <w:rsid w:val="00A71D86"/>
    <w:rsid w:val="00A71E49"/>
    <w:rsid w:val="00A72055"/>
    <w:rsid w:val="00A72892"/>
    <w:rsid w:val="00A72E8B"/>
    <w:rsid w:val="00A72FF4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A42"/>
    <w:rsid w:val="00A80BC0"/>
    <w:rsid w:val="00A816AD"/>
    <w:rsid w:val="00A81742"/>
    <w:rsid w:val="00A82177"/>
    <w:rsid w:val="00A823AD"/>
    <w:rsid w:val="00A82588"/>
    <w:rsid w:val="00A825E1"/>
    <w:rsid w:val="00A82B19"/>
    <w:rsid w:val="00A82CFA"/>
    <w:rsid w:val="00A83646"/>
    <w:rsid w:val="00A83923"/>
    <w:rsid w:val="00A8392F"/>
    <w:rsid w:val="00A839E1"/>
    <w:rsid w:val="00A84A42"/>
    <w:rsid w:val="00A84F47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AB"/>
    <w:rsid w:val="00A86DC4"/>
    <w:rsid w:val="00A87601"/>
    <w:rsid w:val="00A877EF"/>
    <w:rsid w:val="00A91637"/>
    <w:rsid w:val="00A921DC"/>
    <w:rsid w:val="00A92571"/>
    <w:rsid w:val="00A92A76"/>
    <w:rsid w:val="00A93BCA"/>
    <w:rsid w:val="00A94CE2"/>
    <w:rsid w:val="00A94CF8"/>
    <w:rsid w:val="00A95711"/>
    <w:rsid w:val="00A95BA1"/>
    <w:rsid w:val="00A95BDA"/>
    <w:rsid w:val="00A95CD2"/>
    <w:rsid w:val="00A96184"/>
    <w:rsid w:val="00A963A3"/>
    <w:rsid w:val="00A96487"/>
    <w:rsid w:val="00A9670D"/>
    <w:rsid w:val="00A96BC1"/>
    <w:rsid w:val="00A96CE5"/>
    <w:rsid w:val="00A96F80"/>
    <w:rsid w:val="00A9740C"/>
    <w:rsid w:val="00A97E08"/>
    <w:rsid w:val="00AA05F2"/>
    <w:rsid w:val="00AA069E"/>
    <w:rsid w:val="00AA0826"/>
    <w:rsid w:val="00AA0974"/>
    <w:rsid w:val="00AA0BAC"/>
    <w:rsid w:val="00AA0C23"/>
    <w:rsid w:val="00AA17C3"/>
    <w:rsid w:val="00AA1E84"/>
    <w:rsid w:val="00AA25D0"/>
    <w:rsid w:val="00AA2AB8"/>
    <w:rsid w:val="00AA2CE5"/>
    <w:rsid w:val="00AA3324"/>
    <w:rsid w:val="00AA35B9"/>
    <w:rsid w:val="00AA391A"/>
    <w:rsid w:val="00AA396C"/>
    <w:rsid w:val="00AA3DB1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731"/>
    <w:rsid w:val="00AB12A6"/>
    <w:rsid w:val="00AB191E"/>
    <w:rsid w:val="00AB1DF1"/>
    <w:rsid w:val="00AB1EDB"/>
    <w:rsid w:val="00AB1F20"/>
    <w:rsid w:val="00AB2129"/>
    <w:rsid w:val="00AB2844"/>
    <w:rsid w:val="00AB28C0"/>
    <w:rsid w:val="00AB2A23"/>
    <w:rsid w:val="00AB2BA6"/>
    <w:rsid w:val="00AB306A"/>
    <w:rsid w:val="00AB3BBD"/>
    <w:rsid w:val="00AB3C9D"/>
    <w:rsid w:val="00AB3FFC"/>
    <w:rsid w:val="00AB45DE"/>
    <w:rsid w:val="00AB4F73"/>
    <w:rsid w:val="00AB574B"/>
    <w:rsid w:val="00AB5BA8"/>
    <w:rsid w:val="00AB643A"/>
    <w:rsid w:val="00AB6595"/>
    <w:rsid w:val="00AB6654"/>
    <w:rsid w:val="00AB6E20"/>
    <w:rsid w:val="00AB729A"/>
    <w:rsid w:val="00AB7B29"/>
    <w:rsid w:val="00AB7E3E"/>
    <w:rsid w:val="00AC0AC5"/>
    <w:rsid w:val="00AC111F"/>
    <w:rsid w:val="00AC1122"/>
    <w:rsid w:val="00AC13F5"/>
    <w:rsid w:val="00AC1593"/>
    <w:rsid w:val="00AC18C2"/>
    <w:rsid w:val="00AC1A72"/>
    <w:rsid w:val="00AC1C6E"/>
    <w:rsid w:val="00AC2F27"/>
    <w:rsid w:val="00AC2F58"/>
    <w:rsid w:val="00AC315B"/>
    <w:rsid w:val="00AC381C"/>
    <w:rsid w:val="00AC4328"/>
    <w:rsid w:val="00AC4479"/>
    <w:rsid w:val="00AC48BD"/>
    <w:rsid w:val="00AC4F2C"/>
    <w:rsid w:val="00AC5296"/>
    <w:rsid w:val="00AC58DC"/>
    <w:rsid w:val="00AC6607"/>
    <w:rsid w:val="00AC6817"/>
    <w:rsid w:val="00AC6A5A"/>
    <w:rsid w:val="00AC6B00"/>
    <w:rsid w:val="00AC6DF3"/>
    <w:rsid w:val="00AC76CF"/>
    <w:rsid w:val="00AC7755"/>
    <w:rsid w:val="00AC793E"/>
    <w:rsid w:val="00AD079C"/>
    <w:rsid w:val="00AD2008"/>
    <w:rsid w:val="00AD285D"/>
    <w:rsid w:val="00AD3175"/>
    <w:rsid w:val="00AD342E"/>
    <w:rsid w:val="00AD356C"/>
    <w:rsid w:val="00AD3642"/>
    <w:rsid w:val="00AD3D95"/>
    <w:rsid w:val="00AD4128"/>
    <w:rsid w:val="00AD4973"/>
    <w:rsid w:val="00AD54B1"/>
    <w:rsid w:val="00AD56DD"/>
    <w:rsid w:val="00AD5872"/>
    <w:rsid w:val="00AD5B21"/>
    <w:rsid w:val="00AD5C85"/>
    <w:rsid w:val="00AD6633"/>
    <w:rsid w:val="00AE00AD"/>
    <w:rsid w:val="00AE0AA1"/>
    <w:rsid w:val="00AE0C77"/>
    <w:rsid w:val="00AE1121"/>
    <w:rsid w:val="00AE179E"/>
    <w:rsid w:val="00AE1BF9"/>
    <w:rsid w:val="00AE2960"/>
    <w:rsid w:val="00AE2999"/>
    <w:rsid w:val="00AE3F15"/>
    <w:rsid w:val="00AE42C4"/>
    <w:rsid w:val="00AE441E"/>
    <w:rsid w:val="00AE446D"/>
    <w:rsid w:val="00AE506A"/>
    <w:rsid w:val="00AE52D5"/>
    <w:rsid w:val="00AE6123"/>
    <w:rsid w:val="00AF09C3"/>
    <w:rsid w:val="00AF0B15"/>
    <w:rsid w:val="00AF1081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594"/>
    <w:rsid w:val="00AF6C54"/>
    <w:rsid w:val="00AF6F5E"/>
    <w:rsid w:val="00AF73EE"/>
    <w:rsid w:val="00AF75B7"/>
    <w:rsid w:val="00AF7D01"/>
    <w:rsid w:val="00AF7F7E"/>
    <w:rsid w:val="00B0016A"/>
    <w:rsid w:val="00B002DE"/>
    <w:rsid w:val="00B004E0"/>
    <w:rsid w:val="00B00972"/>
    <w:rsid w:val="00B00CC1"/>
    <w:rsid w:val="00B0103E"/>
    <w:rsid w:val="00B015CF"/>
    <w:rsid w:val="00B018DD"/>
    <w:rsid w:val="00B01953"/>
    <w:rsid w:val="00B0219E"/>
    <w:rsid w:val="00B028E0"/>
    <w:rsid w:val="00B03FDE"/>
    <w:rsid w:val="00B044E2"/>
    <w:rsid w:val="00B04F26"/>
    <w:rsid w:val="00B04F45"/>
    <w:rsid w:val="00B04FC8"/>
    <w:rsid w:val="00B06074"/>
    <w:rsid w:val="00B0614C"/>
    <w:rsid w:val="00B062E9"/>
    <w:rsid w:val="00B06301"/>
    <w:rsid w:val="00B06C4F"/>
    <w:rsid w:val="00B071B4"/>
    <w:rsid w:val="00B0738F"/>
    <w:rsid w:val="00B07A8F"/>
    <w:rsid w:val="00B117CE"/>
    <w:rsid w:val="00B11929"/>
    <w:rsid w:val="00B11C2B"/>
    <w:rsid w:val="00B11D8E"/>
    <w:rsid w:val="00B121E1"/>
    <w:rsid w:val="00B12639"/>
    <w:rsid w:val="00B126B0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1B8"/>
    <w:rsid w:val="00B1585F"/>
    <w:rsid w:val="00B158A0"/>
    <w:rsid w:val="00B15C2F"/>
    <w:rsid w:val="00B15E51"/>
    <w:rsid w:val="00B1740E"/>
    <w:rsid w:val="00B17AE2"/>
    <w:rsid w:val="00B211E7"/>
    <w:rsid w:val="00B21611"/>
    <w:rsid w:val="00B22099"/>
    <w:rsid w:val="00B2212F"/>
    <w:rsid w:val="00B23CB1"/>
    <w:rsid w:val="00B24077"/>
    <w:rsid w:val="00B249F1"/>
    <w:rsid w:val="00B24BF9"/>
    <w:rsid w:val="00B24E39"/>
    <w:rsid w:val="00B258BD"/>
    <w:rsid w:val="00B25F4F"/>
    <w:rsid w:val="00B25FF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17"/>
    <w:rsid w:val="00B310EF"/>
    <w:rsid w:val="00B31392"/>
    <w:rsid w:val="00B316C7"/>
    <w:rsid w:val="00B32815"/>
    <w:rsid w:val="00B33194"/>
    <w:rsid w:val="00B3329B"/>
    <w:rsid w:val="00B3356D"/>
    <w:rsid w:val="00B3362C"/>
    <w:rsid w:val="00B33AA3"/>
    <w:rsid w:val="00B33DA6"/>
    <w:rsid w:val="00B3415B"/>
    <w:rsid w:val="00B34369"/>
    <w:rsid w:val="00B3496A"/>
    <w:rsid w:val="00B34FE2"/>
    <w:rsid w:val="00B34FE6"/>
    <w:rsid w:val="00B351A0"/>
    <w:rsid w:val="00B35459"/>
    <w:rsid w:val="00B35A9E"/>
    <w:rsid w:val="00B36A7A"/>
    <w:rsid w:val="00B36C4F"/>
    <w:rsid w:val="00B36C93"/>
    <w:rsid w:val="00B40241"/>
    <w:rsid w:val="00B40257"/>
    <w:rsid w:val="00B40291"/>
    <w:rsid w:val="00B404A5"/>
    <w:rsid w:val="00B4126F"/>
    <w:rsid w:val="00B412D6"/>
    <w:rsid w:val="00B41A99"/>
    <w:rsid w:val="00B41E92"/>
    <w:rsid w:val="00B42077"/>
    <w:rsid w:val="00B421FD"/>
    <w:rsid w:val="00B4235F"/>
    <w:rsid w:val="00B42565"/>
    <w:rsid w:val="00B439F1"/>
    <w:rsid w:val="00B43D91"/>
    <w:rsid w:val="00B444BA"/>
    <w:rsid w:val="00B458C4"/>
    <w:rsid w:val="00B45A49"/>
    <w:rsid w:val="00B46624"/>
    <w:rsid w:val="00B468EF"/>
    <w:rsid w:val="00B471DA"/>
    <w:rsid w:val="00B4747B"/>
    <w:rsid w:val="00B50503"/>
    <w:rsid w:val="00B50535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7B2"/>
    <w:rsid w:val="00B52EE4"/>
    <w:rsid w:val="00B5315F"/>
    <w:rsid w:val="00B532E4"/>
    <w:rsid w:val="00B53C49"/>
    <w:rsid w:val="00B53D24"/>
    <w:rsid w:val="00B53E0A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B6E"/>
    <w:rsid w:val="00B57F5A"/>
    <w:rsid w:val="00B6056E"/>
    <w:rsid w:val="00B61A72"/>
    <w:rsid w:val="00B61DC3"/>
    <w:rsid w:val="00B61F57"/>
    <w:rsid w:val="00B623C4"/>
    <w:rsid w:val="00B62C9A"/>
    <w:rsid w:val="00B62F55"/>
    <w:rsid w:val="00B63148"/>
    <w:rsid w:val="00B6350C"/>
    <w:rsid w:val="00B63653"/>
    <w:rsid w:val="00B6394B"/>
    <w:rsid w:val="00B63A57"/>
    <w:rsid w:val="00B63AF1"/>
    <w:rsid w:val="00B63E17"/>
    <w:rsid w:val="00B63E1C"/>
    <w:rsid w:val="00B6417F"/>
    <w:rsid w:val="00B64F9B"/>
    <w:rsid w:val="00B65173"/>
    <w:rsid w:val="00B65AA6"/>
    <w:rsid w:val="00B66533"/>
    <w:rsid w:val="00B66617"/>
    <w:rsid w:val="00B666BD"/>
    <w:rsid w:val="00B672E4"/>
    <w:rsid w:val="00B67F9F"/>
    <w:rsid w:val="00B703C9"/>
    <w:rsid w:val="00B70AB1"/>
    <w:rsid w:val="00B70E8B"/>
    <w:rsid w:val="00B71871"/>
    <w:rsid w:val="00B71CD7"/>
    <w:rsid w:val="00B71E2A"/>
    <w:rsid w:val="00B72687"/>
    <w:rsid w:val="00B72F5D"/>
    <w:rsid w:val="00B73375"/>
    <w:rsid w:val="00B73A82"/>
    <w:rsid w:val="00B747B7"/>
    <w:rsid w:val="00B751DF"/>
    <w:rsid w:val="00B755BC"/>
    <w:rsid w:val="00B75C42"/>
    <w:rsid w:val="00B75D67"/>
    <w:rsid w:val="00B760B8"/>
    <w:rsid w:val="00B7657D"/>
    <w:rsid w:val="00B76C38"/>
    <w:rsid w:val="00B77AF4"/>
    <w:rsid w:val="00B77E59"/>
    <w:rsid w:val="00B77F7A"/>
    <w:rsid w:val="00B8020D"/>
    <w:rsid w:val="00B808CD"/>
    <w:rsid w:val="00B813DB"/>
    <w:rsid w:val="00B815BB"/>
    <w:rsid w:val="00B819A4"/>
    <w:rsid w:val="00B81A8E"/>
    <w:rsid w:val="00B822D5"/>
    <w:rsid w:val="00B82945"/>
    <w:rsid w:val="00B82AFD"/>
    <w:rsid w:val="00B82F70"/>
    <w:rsid w:val="00B844DA"/>
    <w:rsid w:val="00B84C7A"/>
    <w:rsid w:val="00B865E4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D6C"/>
    <w:rsid w:val="00B91F2F"/>
    <w:rsid w:val="00B921DA"/>
    <w:rsid w:val="00B92B04"/>
    <w:rsid w:val="00B92EDB"/>
    <w:rsid w:val="00B932F6"/>
    <w:rsid w:val="00B9331C"/>
    <w:rsid w:val="00B93415"/>
    <w:rsid w:val="00B93499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769"/>
    <w:rsid w:val="00B97846"/>
    <w:rsid w:val="00B97E05"/>
    <w:rsid w:val="00B97F92"/>
    <w:rsid w:val="00BA04C5"/>
    <w:rsid w:val="00BA06ED"/>
    <w:rsid w:val="00BA0E3C"/>
    <w:rsid w:val="00BA166A"/>
    <w:rsid w:val="00BA19EC"/>
    <w:rsid w:val="00BA1E97"/>
    <w:rsid w:val="00BA1F7B"/>
    <w:rsid w:val="00BA25FC"/>
    <w:rsid w:val="00BA2677"/>
    <w:rsid w:val="00BA2911"/>
    <w:rsid w:val="00BA2B8F"/>
    <w:rsid w:val="00BA2D71"/>
    <w:rsid w:val="00BA310B"/>
    <w:rsid w:val="00BA3312"/>
    <w:rsid w:val="00BA38AB"/>
    <w:rsid w:val="00BA3FE6"/>
    <w:rsid w:val="00BA40EB"/>
    <w:rsid w:val="00BA4BA3"/>
    <w:rsid w:val="00BA4D8A"/>
    <w:rsid w:val="00BA5414"/>
    <w:rsid w:val="00BA54CE"/>
    <w:rsid w:val="00BA5548"/>
    <w:rsid w:val="00BA56BA"/>
    <w:rsid w:val="00BA58A8"/>
    <w:rsid w:val="00BA5D26"/>
    <w:rsid w:val="00BA606C"/>
    <w:rsid w:val="00BA61B7"/>
    <w:rsid w:val="00BA6A69"/>
    <w:rsid w:val="00BA7175"/>
    <w:rsid w:val="00BA74CC"/>
    <w:rsid w:val="00BA7B82"/>
    <w:rsid w:val="00BA7C82"/>
    <w:rsid w:val="00BB0062"/>
    <w:rsid w:val="00BB01DA"/>
    <w:rsid w:val="00BB03F8"/>
    <w:rsid w:val="00BB0A7C"/>
    <w:rsid w:val="00BB12D5"/>
    <w:rsid w:val="00BB14C9"/>
    <w:rsid w:val="00BB15B5"/>
    <w:rsid w:val="00BB2483"/>
    <w:rsid w:val="00BB27C5"/>
    <w:rsid w:val="00BB2FF5"/>
    <w:rsid w:val="00BB30A9"/>
    <w:rsid w:val="00BB369C"/>
    <w:rsid w:val="00BB3D28"/>
    <w:rsid w:val="00BB3F35"/>
    <w:rsid w:val="00BB3FB1"/>
    <w:rsid w:val="00BB48B0"/>
    <w:rsid w:val="00BB56E4"/>
    <w:rsid w:val="00BB5B56"/>
    <w:rsid w:val="00BB5DC3"/>
    <w:rsid w:val="00BB65F0"/>
    <w:rsid w:val="00BB6734"/>
    <w:rsid w:val="00BB7167"/>
    <w:rsid w:val="00BB7246"/>
    <w:rsid w:val="00BB760B"/>
    <w:rsid w:val="00BB7BCC"/>
    <w:rsid w:val="00BC01A9"/>
    <w:rsid w:val="00BC040B"/>
    <w:rsid w:val="00BC07B4"/>
    <w:rsid w:val="00BC0975"/>
    <w:rsid w:val="00BC0DC5"/>
    <w:rsid w:val="00BC0E24"/>
    <w:rsid w:val="00BC1005"/>
    <w:rsid w:val="00BC102F"/>
    <w:rsid w:val="00BC1CC6"/>
    <w:rsid w:val="00BC1F02"/>
    <w:rsid w:val="00BC1FEF"/>
    <w:rsid w:val="00BC22F5"/>
    <w:rsid w:val="00BC26C1"/>
    <w:rsid w:val="00BC343F"/>
    <w:rsid w:val="00BC41AF"/>
    <w:rsid w:val="00BC4237"/>
    <w:rsid w:val="00BC4A62"/>
    <w:rsid w:val="00BC698F"/>
    <w:rsid w:val="00BC6A20"/>
    <w:rsid w:val="00BC6B57"/>
    <w:rsid w:val="00BC73B5"/>
    <w:rsid w:val="00BC7898"/>
    <w:rsid w:val="00BD0960"/>
    <w:rsid w:val="00BD17C0"/>
    <w:rsid w:val="00BD1B4C"/>
    <w:rsid w:val="00BD1CA8"/>
    <w:rsid w:val="00BD2375"/>
    <w:rsid w:val="00BD24ED"/>
    <w:rsid w:val="00BD3105"/>
    <w:rsid w:val="00BD31D6"/>
    <w:rsid w:val="00BD3465"/>
    <w:rsid w:val="00BD3A4A"/>
    <w:rsid w:val="00BD4159"/>
    <w:rsid w:val="00BD4875"/>
    <w:rsid w:val="00BD4C34"/>
    <w:rsid w:val="00BD58B3"/>
    <w:rsid w:val="00BD5A70"/>
    <w:rsid w:val="00BD5EB1"/>
    <w:rsid w:val="00BD5FC0"/>
    <w:rsid w:val="00BD7326"/>
    <w:rsid w:val="00BD78F4"/>
    <w:rsid w:val="00BD79F1"/>
    <w:rsid w:val="00BD7BAD"/>
    <w:rsid w:val="00BE0D67"/>
    <w:rsid w:val="00BE1627"/>
    <w:rsid w:val="00BE167C"/>
    <w:rsid w:val="00BE187F"/>
    <w:rsid w:val="00BE1922"/>
    <w:rsid w:val="00BE223C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8FE"/>
    <w:rsid w:val="00BE68C2"/>
    <w:rsid w:val="00BF05B9"/>
    <w:rsid w:val="00BF0996"/>
    <w:rsid w:val="00BF0D59"/>
    <w:rsid w:val="00BF18C2"/>
    <w:rsid w:val="00BF18D2"/>
    <w:rsid w:val="00BF19A0"/>
    <w:rsid w:val="00BF2240"/>
    <w:rsid w:val="00BF3DAA"/>
    <w:rsid w:val="00BF463D"/>
    <w:rsid w:val="00BF476D"/>
    <w:rsid w:val="00BF552E"/>
    <w:rsid w:val="00BF65A6"/>
    <w:rsid w:val="00BF6804"/>
    <w:rsid w:val="00BF784A"/>
    <w:rsid w:val="00BF7CA3"/>
    <w:rsid w:val="00C007B5"/>
    <w:rsid w:val="00C00803"/>
    <w:rsid w:val="00C00F44"/>
    <w:rsid w:val="00C0139F"/>
    <w:rsid w:val="00C016DA"/>
    <w:rsid w:val="00C01CBB"/>
    <w:rsid w:val="00C01E7C"/>
    <w:rsid w:val="00C01E93"/>
    <w:rsid w:val="00C02628"/>
    <w:rsid w:val="00C02C9B"/>
    <w:rsid w:val="00C02DCB"/>
    <w:rsid w:val="00C02EF4"/>
    <w:rsid w:val="00C03ADE"/>
    <w:rsid w:val="00C03EA9"/>
    <w:rsid w:val="00C041A1"/>
    <w:rsid w:val="00C0455F"/>
    <w:rsid w:val="00C05048"/>
    <w:rsid w:val="00C0508D"/>
    <w:rsid w:val="00C053A7"/>
    <w:rsid w:val="00C05890"/>
    <w:rsid w:val="00C058D2"/>
    <w:rsid w:val="00C06B21"/>
    <w:rsid w:val="00C0738F"/>
    <w:rsid w:val="00C07FAC"/>
    <w:rsid w:val="00C10936"/>
    <w:rsid w:val="00C11467"/>
    <w:rsid w:val="00C11809"/>
    <w:rsid w:val="00C12262"/>
    <w:rsid w:val="00C12A8E"/>
    <w:rsid w:val="00C12EDA"/>
    <w:rsid w:val="00C12EE4"/>
    <w:rsid w:val="00C131D4"/>
    <w:rsid w:val="00C13287"/>
    <w:rsid w:val="00C1375A"/>
    <w:rsid w:val="00C144C3"/>
    <w:rsid w:val="00C148F8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4A2"/>
    <w:rsid w:val="00C17C51"/>
    <w:rsid w:val="00C17F84"/>
    <w:rsid w:val="00C17FCA"/>
    <w:rsid w:val="00C20A35"/>
    <w:rsid w:val="00C20BF8"/>
    <w:rsid w:val="00C22A45"/>
    <w:rsid w:val="00C22DA2"/>
    <w:rsid w:val="00C23C2B"/>
    <w:rsid w:val="00C243AE"/>
    <w:rsid w:val="00C2463D"/>
    <w:rsid w:val="00C24C15"/>
    <w:rsid w:val="00C24C91"/>
    <w:rsid w:val="00C25212"/>
    <w:rsid w:val="00C2576F"/>
    <w:rsid w:val="00C259E3"/>
    <w:rsid w:val="00C260D7"/>
    <w:rsid w:val="00C26114"/>
    <w:rsid w:val="00C262CD"/>
    <w:rsid w:val="00C266A0"/>
    <w:rsid w:val="00C26961"/>
    <w:rsid w:val="00C26D47"/>
    <w:rsid w:val="00C273EE"/>
    <w:rsid w:val="00C274C2"/>
    <w:rsid w:val="00C2766B"/>
    <w:rsid w:val="00C276FC"/>
    <w:rsid w:val="00C27AF0"/>
    <w:rsid w:val="00C27F76"/>
    <w:rsid w:val="00C302AF"/>
    <w:rsid w:val="00C30528"/>
    <w:rsid w:val="00C30DA7"/>
    <w:rsid w:val="00C30FB3"/>
    <w:rsid w:val="00C31281"/>
    <w:rsid w:val="00C312CB"/>
    <w:rsid w:val="00C314B5"/>
    <w:rsid w:val="00C31590"/>
    <w:rsid w:val="00C31A67"/>
    <w:rsid w:val="00C3225A"/>
    <w:rsid w:val="00C32316"/>
    <w:rsid w:val="00C323AD"/>
    <w:rsid w:val="00C32453"/>
    <w:rsid w:val="00C32EFD"/>
    <w:rsid w:val="00C33097"/>
    <w:rsid w:val="00C3313F"/>
    <w:rsid w:val="00C33453"/>
    <w:rsid w:val="00C336BF"/>
    <w:rsid w:val="00C33AF9"/>
    <w:rsid w:val="00C341E3"/>
    <w:rsid w:val="00C34240"/>
    <w:rsid w:val="00C34299"/>
    <w:rsid w:val="00C3429D"/>
    <w:rsid w:val="00C345A1"/>
    <w:rsid w:val="00C349A1"/>
    <w:rsid w:val="00C34B44"/>
    <w:rsid w:val="00C34BE8"/>
    <w:rsid w:val="00C34EA2"/>
    <w:rsid w:val="00C34FDA"/>
    <w:rsid w:val="00C35093"/>
    <w:rsid w:val="00C3532B"/>
    <w:rsid w:val="00C35585"/>
    <w:rsid w:val="00C35C88"/>
    <w:rsid w:val="00C35F66"/>
    <w:rsid w:val="00C368BF"/>
    <w:rsid w:val="00C36AA1"/>
    <w:rsid w:val="00C36B7C"/>
    <w:rsid w:val="00C370F2"/>
    <w:rsid w:val="00C3718C"/>
    <w:rsid w:val="00C37586"/>
    <w:rsid w:val="00C37831"/>
    <w:rsid w:val="00C40011"/>
    <w:rsid w:val="00C4042B"/>
    <w:rsid w:val="00C41A61"/>
    <w:rsid w:val="00C41B11"/>
    <w:rsid w:val="00C41DED"/>
    <w:rsid w:val="00C42399"/>
    <w:rsid w:val="00C429FA"/>
    <w:rsid w:val="00C42F7B"/>
    <w:rsid w:val="00C431D0"/>
    <w:rsid w:val="00C43D35"/>
    <w:rsid w:val="00C43EA4"/>
    <w:rsid w:val="00C44055"/>
    <w:rsid w:val="00C44410"/>
    <w:rsid w:val="00C444C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518C1"/>
    <w:rsid w:val="00C52611"/>
    <w:rsid w:val="00C52FCB"/>
    <w:rsid w:val="00C5349F"/>
    <w:rsid w:val="00C536FE"/>
    <w:rsid w:val="00C5397E"/>
    <w:rsid w:val="00C539BF"/>
    <w:rsid w:val="00C53AA0"/>
    <w:rsid w:val="00C5409F"/>
    <w:rsid w:val="00C542D9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546"/>
    <w:rsid w:val="00C56925"/>
    <w:rsid w:val="00C56A6A"/>
    <w:rsid w:val="00C56AF5"/>
    <w:rsid w:val="00C56B11"/>
    <w:rsid w:val="00C56C75"/>
    <w:rsid w:val="00C57536"/>
    <w:rsid w:val="00C5799D"/>
    <w:rsid w:val="00C57A45"/>
    <w:rsid w:val="00C57FC0"/>
    <w:rsid w:val="00C6042E"/>
    <w:rsid w:val="00C60B30"/>
    <w:rsid w:val="00C6120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3FA7"/>
    <w:rsid w:val="00C64155"/>
    <w:rsid w:val="00C64390"/>
    <w:rsid w:val="00C64417"/>
    <w:rsid w:val="00C64507"/>
    <w:rsid w:val="00C6450A"/>
    <w:rsid w:val="00C64FA3"/>
    <w:rsid w:val="00C65350"/>
    <w:rsid w:val="00C65B19"/>
    <w:rsid w:val="00C65C56"/>
    <w:rsid w:val="00C65E18"/>
    <w:rsid w:val="00C65EA8"/>
    <w:rsid w:val="00C66269"/>
    <w:rsid w:val="00C66300"/>
    <w:rsid w:val="00C66513"/>
    <w:rsid w:val="00C668F3"/>
    <w:rsid w:val="00C66A4B"/>
    <w:rsid w:val="00C66C48"/>
    <w:rsid w:val="00C67048"/>
    <w:rsid w:val="00C6742F"/>
    <w:rsid w:val="00C6755A"/>
    <w:rsid w:val="00C67ABF"/>
    <w:rsid w:val="00C70119"/>
    <w:rsid w:val="00C702C5"/>
    <w:rsid w:val="00C70A88"/>
    <w:rsid w:val="00C70B02"/>
    <w:rsid w:val="00C70C2B"/>
    <w:rsid w:val="00C710F9"/>
    <w:rsid w:val="00C71883"/>
    <w:rsid w:val="00C7203E"/>
    <w:rsid w:val="00C73ABD"/>
    <w:rsid w:val="00C73CB7"/>
    <w:rsid w:val="00C742D1"/>
    <w:rsid w:val="00C74567"/>
    <w:rsid w:val="00C74A46"/>
    <w:rsid w:val="00C74FEC"/>
    <w:rsid w:val="00C75D00"/>
    <w:rsid w:val="00C76AF1"/>
    <w:rsid w:val="00C7704D"/>
    <w:rsid w:val="00C77129"/>
    <w:rsid w:val="00C775A5"/>
    <w:rsid w:val="00C775FD"/>
    <w:rsid w:val="00C777BD"/>
    <w:rsid w:val="00C779BF"/>
    <w:rsid w:val="00C77CD6"/>
    <w:rsid w:val="00C80F4D"/>
    <w:rsid w:val="00C81502"/>
    <w:rsid w:val="00C81AD8"/>
    <w:rsid w:val="00C83598"/>
    <w:rsid w:val="00C83620"/>
    <w:rsid w:val="00C8384C"/>
    <w:rsid w:val="00C83F42"/>
    <w:rsid w:val="00C8418E"/>
    <w:rsid w:val="00C84B62"/>
    <w:rsid w:val="00C84E34"/>
    <w:rsid w:val="00C85086"/>
    <w:rsid w:val="00C850FE"/>
    <w:rsid w:val="00C85967"/>
    <w:rsid w:val="00C85E81"/>
    <w:rsid w:val="00C86409"/>
    <w:rsid w:val="00C86653"/>
    <w:rsid w:val="00C8694D"/>
    <w:rsid w:val="00C87487"/>
    <w:rsid w:val="00C91265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9A3"/>
    <w:rsid w:val="00C949D1"/>
    <w:rsid w:val="00C94AB2"/>
    <w:rsid w:val="00C95193"/>
    <w:rsid w:val="00C956F5"/>
    <w:rsid w:val="00C95A63"/>
    <w:rsid w:val="00C96951"/>
    <w:rsid w:val="00C96A28"/>
    <w:rsid w:val="00C96A98"/>
    <w:rsid w:val="00C9703F"/>
    <w:rsid w:val="00C974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1CE5"/>
    <w:rsid w:val="00CA214A"/>
    <w:rsid w:val="00CA24C1"/>
    <w:rsid w:val="00CA2577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C0"/>
    <w:rsid w:val="00CA7DDE"/>
    <w:rsid w:val="00CA7F7A"/>
    <w:rsid w:val="00CB00EF"/>
    <w:rsid w:val="00CB021B"/>
    <w:rsid w:val="00CB0370"/>
    <w:rsid w:val="00CB066F"/>
    <w:rsid w:val="00CB07FB"/>
    <w:rsid w:val="00CB0B38"/>
    <w:rsid w:val="00CB0DF5"/>
    <w:rsid w:val="00CB0EBC"/>
    <w:rsid w:val="00CB14AA"/>
    <w:rsid w:val="00CB169D"/>
    <w:rsid w:val="00CB16D0"/>
    <w:rsid w:val="00CB17D5"/>
    <w:rsid w:val="00CB1BE6"/>
    <w:rsid w:val="00CB1FCE"/>
    <w:rsid w:val="00CB2F30"/>
    <w:rsid w:val="00CB325B"/>
    <w:rsid w:val="00CB3382"/>
    <w:rsid w:val="00CB360C"/>
    <w:rsid w:val="00CB3BF8"/>
    <w:rsid w:val="00CB45D4"/>
    <w:rsid w:val="00CB52E0"/>
    <w:rsid w:val="00CB6041"/>
    <w:rsid w:val="00CB6538"/>
    <w:rsid w:val="00CB7692"/>
    <w:rsid w:val="00CB78BB"/>
    <w:rsid w:val="00CC00D7"/>
    <w:rsid w:val="00CC0A98"/>
    <w:rsid w:val="00CC0DEF"/>
    <w:rsid w:val="00CC16F9"/>
    <w:rsid w:val="00CC26D4"/>
    <w:rsid w:val="00CC2869"/>
    <w:rsid w:val="00CC2F33"/>
    <w:rsid w:val="00CC33B9"/>
    <w:rsid w:val="00CC3404"/>
    <w:rsid w:val="00CC3517"/>
    <w:rsid w:val="00CC37B7"/>
    <w:rsid w:val="00CC3C63"/>
    <w:rsid w:val="00CC43C0"/>
    <w:rsid w:val="00CC48BF"/>
    <w:rsid w:val="00CC49F1"/>
    <w:rsid w:val="00CC6055"/>
    <w:rsid w:val="00CC64E1"/>
    <w:rsid w:val="00CC6AF0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5F0"/>
    <w:rsid w:val="00CD3777"/>
    <w:rsid w:val="00CD4227"/>
    <w:rsid w:val="00CD4640"/>
    <w:rsid w:val="00CD47DF"/>
    <w:rsid w:val="00CD522B"/>
    <w:rsid w:val="00CD58F7"/>
    <w:rsid w:val="00CD5CED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51A"/>
    <w:rsid w:val="00CD76BA"/>
    <w:rsid w:val="00CE0857"/>
    <w:rsid w:val="00CE10E7"/>
    <w:rsid w:val="00CE11B6"/>
    <w:rsid w:val="00CE159F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37A"/>
    <w:rsid w:val="00CE650E"/>
    <w:rsid w:val="00CF03D3"/>
    <w:rsid w:val="00CF14EE"/>
    <w:rsid w:val="00CF1C8A"/>
    <w:rsid w:val="00CF1EF9"/>
    <w:rsid w:val="00CF21FA"/>
    <w:rsid w:val="00CF2511"/>
    <w:rsid w:val="00CF25C7"/>
    <w:rsid w:val="00CF2FAD"/>
    <w:rsid w:val="00CF3ABC"/>
    <w:rsid w:val="00CF48EA"/>
    <w:rsid w:val="00CF4BAF"/>
    <w:rsid w:val="00CF526C"/>
    <w:rsid w:val="00CF55F2"/>
    <w:rsid w:val="00CF6771"/>
    <w:rsid w:val="00CF6E8A"/>
    <w:rsid w:val="00CF75FA"/>
    <w:rsid w:val="00CF77AE"/>
    <w:rsid w:val="00CF7D37"/>
    <w:rsid w:val="00CF7E7D"/>
    <w:rsid w:val="00D0038F"/>
    <w:rsid w:val="00D008D3"/>
    <w:rsid w:val="00D00C25"/>
    <w:rsid w:val="00D012C4"/>
    <w:rsid w:val="00D01A22"/>
    <w:rsid w:val="00D020DC"/>
    <w:rsid w:val="00D02318"/>
    <w:rsid w:val="00D0251A"/>
    <w:rsid w:val="00D03239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1281"/>
    <w:rsid w:val="00D11301"/>
    <w:rsid w:val="00D11812"/>
    <w:rsid w:val="00D118B2"/>
    <w:rsid w:val="00D12308"/>
    <w:rsid w:val="00D12548"/>
    <w:rsid w:val="00D1306B"/>
    <w:rsid w:val="00D13E7C"/>
    <w:rsid w:val="00D14224"/>
    <w:rsid w:val="00D14490"/>
    <w:rsid w:val="00D15381"/>
    <w:rsid w:val="00D159BE"/>
    <w:rsid w:val="00D15B44"/>
    <w:rsid w:val="00D16A51"/>
    <w:rsid w:val="00D174D8"/>
    <w:rsid w:val="00D179A7"/>
    <w:rsid w:val="00D20AD3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91D"/>
    <w:rsid w:val="00D25AB2"/>
    <w:rsid w:val="00D27352"/>
    <w:rsid w:val="00D27F8F"/>
    <w:rsid w:val="00D3005F"/>
    <w:rsid w:val="00D3034B"/>
    <w:rsid w:val="00D30680"/>
    <w:rsid w:val="00D307BE"/>
    <w:rsid w:val="00D3098D"/>
    <w:rsid w:val="00D3116C"/>
    <w:rsid w:val="00D31787"/>
    <w:rsid w:val="00D31A63"/>
    <w:rsid w:val="00D32459"/>
    <w:rsid w:val="00D32468"/>
    <w:rsid w:val="00D32FFD"/>
    <w:rsid w:val="00D3303F"/>
    <w:rsid w:val="00D3307F"/>
    <w:rsid w:val="00D33CAF"/>
    <w:rsid w:val="00D34516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C15"/>
    <w:rsid w:val="00D37C45"/>
    <w:rsid w:val="00D37D48"/>
    <w:rsid w:val="00D405B4"/>
    <w:rsid w:val="00D40B0E"/>
    <w:rsid w:val="00D40BB3"/>
    <w:rsid w:val="00D41220"/>
    <w:rsid w:val="00D413BA"/>
    <w:rsid w:val="00D41520"/>
    <w:rsid w:val="00D4185E"/>
    <w:rsid w:val="00D41BC6"/>
    <w:rsid w:val="00D41FD3"/>
    <w:rsid w:val="00D426C8"/>
    <w:rsid w:val="00D42916"/>
    <w:rsid w:val="00D432FD"/>
    <w:rsid w:val="00D43A8E"/>
    <w:rsid w:val="00D442AB"/>
    <w:rsid w:val="00D44420"/>
    <w:rsid w:val="00D44887"/>
    <w:rsid w:val="00D44D89"/>
    <w:rsid w:val="00D465CC"/>
    <w:rsid w:val="00D46C6C"/>
    <w:rsid w:val="00D46EF1"/>
    <w:rsid w:val="00D46EFB"/>
    <w:rsid w:val="00D47BE0"/>
    <w:rsid w:val="00D47EBD"/>
    <w:rsid w:val="00D50B02"/>
    <w:rsid w:val="00D50C0C"/>
    <w:rsid w:val="00D50DC8"/>
    <w:rsid w:val="00D52232"/>
    <w:rsid w:val="00D528AC"/>
    <w:rsid w:val="00D52915"/>
    <w:rsid w:val="00D52CAE"/>
    <w:rsid w:val="00D52F73"/>
    <w:rsid w:val="00D52F98"/>
    <w:rsid w:val="00D53262"/>
    <w:rsid w:val="00D538DD"/>
    <w:rsid w:val="00D54543"/>
    <w:rsid w:val="00D54D2F"/>
    <w:rsid w:val="00D54EAD"/>
    <w:rsid w:val="00D554F4"/>
    <w:rsid w:val="00D559CD"/>
    <w:rsid w:val="00D55D0C"/>
    <w:rsid w:val="00D55EFA"/>
    <w:rsid w:val="00D5622D"/>
    <w:rsid w:val="00D5644B"/>
    <w:rsid w:val="00D572F7"/>
    <w:rsid w:val="00D57327"/>
    <w:rsid w:val="00D5742E"/>
    <w:rsid w:val="00D606B5"/>
    <w:rsid w:val="00D60B8D"/>
    <w:rsid w:val="00D60CDE"/>
    <w:rsid w:val="00D60ED7"/>
    <w:rsid w:val="00D61011"/>
    <w:rsid w:val="00D611FA"/>
    <w:rsid w:val="00D6131C"/>
    <w:rsid w:val="00D6163D"/>
    <w:rsid w:val="00D6174E"/>
    <w:rsid w:val="00D62608"/>
    <w:rsid w:val="00D6334B"/>
    <w:rsid w:val="00D63AC8"/>
    <w:rsid w:val="00D63ACC"/>
    <w:rsid w:val="00D64105"/>
    <w:rsid w:val="00D664B0"/>
    <w:rsid w:val="00D6692D"/>
    <w:rsid w:val="00D66B2D"/>
    <w:rsid w:val="00D66DDF"/>
    <w:rsid w:val="00D672A0"/>
    <w:rsid w:val="00D7005B"/>
    <w:rsid w:val="00D7010D"/>
    <w:rsid w:val="00D702C5"/>
    <w:rsid w:val="00D70335"/>
    <w:rsid w:val="00D71004"/>
    <w:rsid w:val="00D711AD"/>
    <w:rsid w:val="00D71CA3"/>
    <w:rsid w:val="00D71DD1"/>
    <w:rsid w:val="00D72666"/>
    <w:rsid w:val="00D72C64"/>
    <w:rsid w:val="00D73155"/>
    <w:rsid w:val="00D7325E"/>
    <w:rsid w:val="00D73590"/>
    <w:rsid w:val="00D73920"/>
    <w:rsid w:val="00D73959"/>
    <w:rsid w:val="00D74D1D"/>
    <w:rsid w:val="00D74FD1"/>
    <w:rsid w:val="00D750EB"/>
    <w:rsid w:val="00D7575E"/>
    <w:rsid w:val="00D75EB9"/>
    <w:rsid w:val="00D75EDC"/>
    <w:rsid w:val="00D7699A"/>
    <w:rsid w:val="00D76EA0"/>
    <w:rsid w:val="00D7716A"/>
    <w:rsid w:val="00D7730D"/>
    <w:rsid w:val="00D7797C"/>
    <w:rsid w:val="00D8009E"/>
    <w:rsid w:val="00D803A6"/>
    <w:rsid w:val="00D80621"/>
    <w:rsid w:val="00D80C77"/>
    <w:rsid w:val="00D80FDC"/>
    <w:rsid w:val="00D81287"/>
    <w:rsid w:val="00D819D8"/>
    <w:rsid w:val="00D82E3F"/>
    <w:rsid w:val="00D83069"/>
    <w:rsid w:val="00D83222"/>
    <w:rsid w:val="00D8338F"/>
    <w:rsid w:val="00D839D5"/>
    <w:rsid w:val="00D83E0E"/>
    <w:rsid w:val="00D83E67"/>
    <w:rsid w:val="00D83F01"/>
    <w:rsid w:val="00D84E25"/>
    <w:rsid w:val="00D8543B"/>
    <w:rsid w:val="00D85EFA"/>
    <w:rsid w:val="00D86441"/>
    <w:rsid w:val="00D869BF"/>
    <w:rsid w:val="00D86E02"/>
    <w:rsid w:val="00D8717E"/>
    <w:rsid w:val="00D87CC4"/>
    <w:rsid w:val="00D87E60"/>
    <w:rsid w:val="00D90409"/>
    <w:rsid w:val="00D9043B"/>
    <w:rsid w:val="00D90C61"/>
    <w:rsid w:val="00D91D2B"/>
    <w:rsid w:val="00D91D54"/>
    <w:rsid w:val="00D92159"/>
    <w:rsid w:val="00D921D4"/>
    <w:rsid w:val="00D9228E"/>
    <w:rsid w:val="00D925FA"/>
    <w:rsid w:val="00D9260E"/>
    <w:rsid w:val="00D92F25"/>
    <w:rsid w:val="00D931E2"/>
    <w:rsid w:val="00D933B2"/>
    <w:rsid w:val="00D9370B"/>
    <w:rsid w:val="00D93E45"/>
    <w:rsid w:val="00D94381"/>
    <w:rsid w:val="00D95621"/>
    <w:rsid w:val="00D9584E"/>
    <w:rsid w:val="00D9619F"/>
    <w:rsid w:val="00D96907"/>
    <w:rsid w:val="00D96D92"/>
    <w:rsid w:val="00D974CD"/>
    <w:rsid w:val="00DA0CA4"/>
    <w:rsid w:val="00DA14B1"/>
    <w:rsid w:val="00DA179F"/>
    <w:rsid w:val="00DA1A92"/>
    <w:rsid w:val="00DA1EBD"/>
    <w:rsid w:val="00DA237D"/>
    <w:rsid w:val="00DA3831"/>
    <w:rsid w:val="00DA3924"/>
    <w:rsid w:val="00DA3DF9"/>
    <w:rsid w:val="00DA3E3C"/>
    <w:rsid w:val="00DA417C"/>
    <w:rsid w:val="00DA44F2"/>
    <w:rsid w:val="00DA48BE"/>
    <w:rsid w:val="00DA4C07"/>
    <w:rsid w:val="00DA4DE9"/>
    <w:rsid w:val="00DA55A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A7CE6"/>
    <w:rsid w:val="00DB004D"/>
    <w:rsid w:val="00DB1427"/>
    <w:rsid w:val="00DB15C9"/>
    <w:rsid w:val="00DB1A07"/>
    <w:rsid w:val="00DB1B9E"/>
    <w:rsid w:val="00DB1DB2"/>
    <w:rsid w:val="00DB235A"/>
    <w:rsid w:val="00DB241F"/>
    <w:rsid w:val="00DB2BBE"/>
    <w:rsid w:val="00DB2C20"/>
    <w:rsid w:val="00DB2C31"/>
    <w:rsid w:val="00DB2DB8"/>
    <w:rsid w:val="00DB2F33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64C8"/>
    <w:rsid w:val="00DB6874"/>
    <w:rsid w:val="00DB6DE3"/>
    <w:rsid w:val="00DB70EC"/>
    <w:rsid w:val="00DB711D"/>
    <w:rsid w:val="00DB717A"/>
    <w:rsid w:val="00DC02C1"/>
    <w:rsid w:val="00DC057C"/>
    <w:rsid w:val="00DC05C6"/>
    <w:rsid w:val="00DC0838"/>
    <w:rsid w:val="00DC0919"/>
    <w:rsid w:val="00DC0A82"/>
    <w:rsid w:val="00DC0C3F"/>
    <w:rsid w:val="00DC2CF2"/>
    <w:rsid w:val="00DC2F22"/>
    <w:rsid w:val="00DC3526"/>
    <w:rsid w:val="00DC358C"/>
    <w:rsid w:val="00DC3BF3"/>
    <w:rsid w:val="00DC3EDA"/>
    <w:rsid w:val="00DC4DB2"/>
    <w:rsid w:val="00DC4F90"/>
    <w:rsid w:val="00DC5163"/>
    <w:rsid w:val="00DC5243"/>
    <w:rsid w:val="00DC52CA"/>
    <w:rsid w:val="00DC538B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DF1"/>
    <w:rsid w:val="00DD0CB0"/>
    <w:rsid w:val="00DD141D"/>
    <w:rsid w:val="00DD197F"/>
    <w:rsid w:val="00DD1FBD"/>
    <w:rsid w:val="00DD24EA"/>
    <w:rsid w:val="00DD2A2A"/>
    <w:rsid w:val="00DD2AC7"/>
    <w:rsid w:val="00DD2F59"/>
    <w:rsid w:val="00DD3087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5FE2"/>
    <w:rsid w:val="00DD618B"/>
    <w:rsid w:val="00DD679B"/>
    <w:rsid w:val="00DD6AE8"/>
    <w:rsid w:val="00DD737E"/>
    <w:rsid w:val="00DD75AF"/>
    <w:rsid w:val="00DD75E8"/>
    <w:rsid w:val="00DE03D3"/>
    <w:rsid w:val="00DE0A30"/>
    <w:rsid w:val="00DE0BD6"/>
    <w:rsid w:val="00DE0C20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D2A"/>
    <w:rsid w:val="00DE337E"/>
    <w:rsid w:val="00DE33B4"/>
    <w:rsid w:val="00DE3891"/>
    <w:rsid w:val="00DE39CB"/>
    <w:rsid w:val="00DE3A3E"/>
    <w:rsid w:val="00DE3CF5"/>
    <w:rsid w:val="00DE3D8C"/>
    <w:rsid w:val="00DE4401"/>
    <w:rsid w:val="00DE4961"/>
    <w:rsid w:val="00DE5ACC"/>
    <w:rsid w:val="00DE5D6E"/>
    <w:rsid w:val="00DE606F"/>
    <w:rsid w:val="00DE616F"/>
    <w:rsid w:val="00DE687B"/>
    <w:rsid w:val="00DE692D"/>
    <w:rsid w:val="00DE6A9D"/>
    <w:rsid w:val="00DE6D07"/>
    <w:rsid w:val="00DE70ED"/>
    <w:rsid w:val="00DE7117"/>
    <w:rsid w:val="00DE7138"/>
    <w:rsid w:val="00DE7351"/>
    <w:rsid w:val="00DE7ADD"/>
    <w:rsid w:val="00DF06FE"/>
    <w:rsid w:val="00DF12C3"/>
    <w:rsid w:val="00DF1ABB"/>
    <w:rsid w:val="00DF1BA8"/>
    <w:rsid w:val="00DF2307"/>
    <w:rsid w:val="00DF24A7"/>
    <w:rsid w:val="00DF2878"/>
    <w:rsid w:val="00DF2A2F"/>
    <w:rsid w:val="00DF2B0A"/>
    <w:rsid w:val="00DF2BE0"/>
    <w:rsid w:val="00DF2FCA"/>
    <w:rsid w:val="00DF3991"/>
    <w:rsid w:val="00DF39E7"/>
    <w:rsid w:val="00DF3E5C"/>
    <w:rsid w:val="00DF43F3"/>
    <w:rsid w:val="00DF44BD"/>
    <w:rsid w:val="00DF4BAE"/>
    <w:rsid w:val="00DF4C77"/>
    <w:rsid w:val="00DF4D17"/>
    <w:rsid w:val="00DF4D4A"/>
    <w:rsid w:val="00DF51BA"/>
    <w:rsid w:val="00DF5394"/>
    <w:rsid w:val="00DF5615"/>
    <w:rsid w:val="00DF5A92"/>
    <w:rsid w:val="00DF646D"/>
    <w:rsid w:val="00DF64E7"/>
    <w:rsid w:val="00DF65CB"/>
    <w:rsid w:val="00DF6AB4"/>
    <w:rsid w:val="00DF79E1"/>
    <w:rsid w:val="00DF7AB1"/>
    <w:rsid w:val="00E00742"/>
    <w:rsid w:val="00E00A19"/>
    <w:rsid w:val="00E00AB6"/>
    <w:rsid w:val="00E00BD4"/>
    <w:rsid w:val="00E0162D"/>
    <w:rsid w:val="00E0184D"/>
    <w:rsid w:val="00E02198"/>
    <w:rsid w:val="00E029B3"/>
    <w:rsid w:val="00E02A74"/>
    <w:rsid w:val="00E02CE4"/>
    <w:rsid w:val="00E02F4A"/>
    <w:rsid w:val="00E03CD8"/>
    <w:rsid w:val="00E03EB9"/>
    <w:rsid w:val="00E043C8"/>
    <w:rsid w:val="00E0489F"/>
    <w:rsid w:val="00E04FE6"/>
    <w:rsid w:val="00E0538D"/>
    <w:rsid w:val="00E061AE"/>
    <w:rsid w:val="00E062A5"/>
    <w:rsid w:val="00E06B09"/>
    <w:rsid w:val="00E07914"/>
    <w:rsid w:val="00E07ADA"/>
    <w:rsid w:val="00E07C31"/>
    <w:rsid w:val="00E07C43"/>
    <w:rsid w:val="00E10A6D"/>
    <w:rsid w:val="00E114C1"/>
    <w:rsid w:val="00E117B9"/>
    <w:rsid w:val="00E119C4"/>
    <w:rsid w:val="00E12427"/>
    <w:rsid w:val="00E1249C"/>
    <w:rsid w:val="00E12B58"/>
    <w:rsid w:val="00E130DA"/>
    <w:rsid w:val="00E13315"/>
    <w:rsid w:val="00E13540"/>
    <w:rsid w:val="00E13657"/>
    <w:rsid w:val="00E13B85"/>
    <w:rsid w:val="00E13C7C"/>
    <w:rsid w:val="00E13D6B"/>
    <w:rsid w:val="00E13E5A"/>
    <w:rsid w:val="00E1413A"/>
    <w:rsid w:val="00E14AD1"/>
    <w:rsid w:val="00E1551F"/>
    <w:rsid w:val="00E15779"/>
    <w:rsid w:val="00E15C50"/>
    <w:rsid w:val="00E15DB0"/>
    <w:rsid w:val="00E164FA"/>
    <w:rsid w:val="00E16624"/>
    <w:rsid w:val="00E16A3E"/>
    <w:rsid w:val="00E16BC1"/>
    <w:rsid w:val="00E179B5"/>
    <w:rsid w:val="00E179D3"/>
    <w:rsid w:val="00E17E9E"/>
    <w:rsid w:val="00E17EF7"/>
    <w:rsid w:val="00E2052E"/>
    <w:rsid w:val="00E206B2"/>
    <w:rsid w:val="00E20F6A"/>
    <w:rsid w:val="00E2125F"/>
    <w:rsid w:val="00E21985"/>
    <w:rsid w:val="00E219ED"/>
    <w:rsid w:val="00E21B81"/>
    <w:rsid w:val="00E2295A"/>
    <w:rsid w:val="00E23B48"/>
    <w:rsid w:val="00E244A4"/>
    <w:rsid w:val="00E25956"/>
    <w:rsid w:val="00E25C31"/>
    <w:rsid w:val="00E25E59"/>
    <w:rsid w:val="00E25ED7"/>
    <w:rsid w:val="00E260AD"/>
    <w:rsid w:val="00E26703"/>
    <w:rsid w:val="00E268DB"/>
    <w:rsid w:val="00E2720E"/>
    <w:rsid w:val="00E27769"/>
    <w:rsid w:val="00E27825"/>
    <w:rsid w:val="00E302F2"/>
    <w:rsid w:val="00E30627"/>
    <w:rsid w:val="00E3070B"/>
    <w:rsid w:val="00E30869"/>
    <w:rsid w:val="00E3102D"/>
    <w:rsid w:val="00E3135C"/>
    <w:rsid w:val="00E31447"/>
    <w:rsid w:val="00E31F99"/>
    <w:rsid w:val="00E31FEC"/>
    <w:rsid w:val="00E325A6"/>
    <w:rsid w:val="00E3295A"/>
    <w:rsid w:val="00E33311"/>
    <w:rsid w:val="00E33365"/>
    <w:rsid w:val="00E33394"/>
    <w:rsid w:val="00E33915"/>
    <w:rsid w:val="00E33B34"/>
    <w:rsid w:val="00E341DC"/>
    <w:rsid w:val="00E34351"/>
    <w:rsid w:val="00E34584"/>
    <w:rsid w:val="00E345EA"/>
    <w:rsid w:val="00E34B2B"/>
    <w:rsid w:val="00E34B62"/>
    <w:rsid w:val="00E34B83"/>
    <w:rsid w:val="00E34E01"/>
    <w:rsid w:val="00E34ECF"/>
    <w:rsid w:val="00E35178"/>
    <w:rsid w:val="00E35C63"/>
    <w:rsid w:val="00E36199"/>
    <w:rsid w:val="00E36A42"/>
    <w:rsid w:val="00E36C7A"/>
    <w:rsid w:val="00E36CFA"/>
    <w:rsid w:val="00E36E84"/>
    <w:rsid w:val="00E3702F"/>
    <w:rsid w:val="00E3776A"/>
    <w:rsid w:val="00E37CDE"/>
    <w:rsid w:val="00E40000"/>
    <w:rsid w:val="00E414BC"/>
    <w:rsid w:val="00E41CBF"/>
    <w:rsid w:val="00E420D2"/>
    <w:rsid w:val="00E4277C"/>
    <w:rsid w:val="00E42A01"/>
    <w:rsid w:val="00E42C25"/>
    <w:rsid w:val="00E42C8B"/>
    <w:rsid w:val="00E432C2"/>
    <w:rsid w:val="00E43330"/>
    <w:rsid w:val="00E43409"/>
    <w:rsid w:val="00E44026"/>
    <w:rsid w:val="00E44339"/>
    <w:rsid w:val="00E443A1"/>
    <w:rsid w:val="00E443A5"/>
    <w:rsid w:val="00E44DF8"/>
    <w:rsid w:val="00E45A3F"/>
    <w:rsid w:val="00E45ACA"/>
    <w:rsid w:val="00E462C6"/>
    <w:rsid w:val="00E4664E"/>
    <w:rsid w:val="00E46D95"/>
    <w:rsid w:val="00E5020F"/>
    <w:rsid w:val="00E50309"/>
    <w:rsid w:val="00E50468"/>
    <w:rsid w:val="00E512B9"/>
    <w:rsid w:val="00E514EF"/>
    <w:rsid w:val="00E51825"/>
    <w:rsid w:val="00E51C34"/>
    <w:rsid w:val="00E52AB5"/>
    <w:rsid w:val="00E52CAC"/>
    <w:rsid w:val="00E53C1F"/>
    <w:rsid w:val="00E53D5D"/>
    <w:rsid w:val="00E542C9"/>
    <w:rsid w:val="00E544B0"/>
    <w:rsid w:val="00E544D7"/>
    <w:rsid w:val="00E54BEC"/>
    <w:rsid w:val="00E5512D"/>
    <w:rsid w:val="00E55C67"/>
    <w:rsid w:val="00E55D80"/>
    <w:rsid w:val="00E55FF7"/>
    <w:rsid w:val="00E5658B"/>
    <w:rsid w:val="00E565B9"/>
    <w:rsid w:val="00E56969"/>
    <w:rsid w:val="00E6005B"/>
    <w:rsid w:val="00E6050D"/>
    <w:rsid w:val="00E607E1"/>
    <w:rsid w:val="00E60A57"/>
    <w:rsid w:val="00E61670"/>
    <w:rsid w:val="00E6238C"/>
    <w:rsid w:val="00E6298D"/>
    <w:rsid w:val="00E62BE3"/>
    <w:rsid w:val="00E62E14"/>
    <w:rsid w:val="00E6338E"/>
    <w:rsid w:val="00E63876"/>
    <w:rsid w:val="00E63D0F"/>
    <w:rsid w:val="00E63E9A"/>
    <w:rsid w:val="00E64A81"/>
    <w:rsid w:val="00E64B6C"/>
    <w:rsid w:val="00E6556E"/>
    <w:rsid w:val="00E655C4"/>
    <w:rsid w:val="00E664BB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CB6"/>
    <w:rsid w:val="00E70E1C"/>
    <w:rsid w:val="00E71487"/>
    <w:rsid w:val="00E71AFE"/>
    <w:rsid w:val="00E71E14"/>
    <w:rsid w:val="00E72023"/>
    <w:rsid w:val="00E7248E"/>
    <w:rsid w:val="00E72613"/>
    <w:rsid w:val="00E73955"/>
    <w:rsid w:val="00E741F9"/>
    <w:rsid w:val="00E742FA"/>
    <w:rsid w:val="00E749B8"/>
    <w:rsid w:val="00E74F6C"/>
    <w:rsid w:val="00E75DE5"/>
    <w:rsid w:val="00E7647C"/>
    <w:rsid w:val="00E76F94"/>
    <w:rsid w:val="00E77EBB"/>
    <w:rsid w:val="00E8035A"/>
    <w:rsid w:val="00E807E5"/>
    <w:rsid w:val="00E80BF3"/>
    <w:rsid w:val="00E82077"/>
    <w:rsid w:val="00E820DF"/>
    <w:rsid w:val="00E82A77"/>
    <w:rsid w:val="00E8341F"/>
    <w:rsid w:val="00E83D3A"/>
    <w:rsid w:val="00E83F71"/>
    <w:rsid w:val="00E8407E"/>
    <w:rsid w:val="00E84F8D"/>
    <w:rsid w:val="00E85356"/>
    <w:rsid w:val="00E853C9"/>
    <w:rsid w:val="00E858E7"/>
    <w:rsid w:val="00E85F9B"/>
    <w:rsid w:val="00E8638C"/>
    <w:rsid w:val="00E866D5"/>
    <w:rsid w:val="00E8694B"/>
    <w:rsid w:val="00E86FB5"/>
    <w:rsid w:val="00E87294"/>
    <w:rsid w:val="00E8733B"/>
    <w:rsid w:val="00E87B99"/>
    <w:rsid w:val="00E87E29"/>
    <w:rsid w:val="00E90024"/>
    <w:rsid w:val="00E90668"/>
    <w:rsid w:val="00E906E7"/>
    <w:rsid w:val="00E90933"/>
    <w:rsid w:val="00E9140C"/>
    <w:rsid w:val="00E9151C"/>
    <w:rsid w:val="00E94410"/>
    <w:rsid w:val="00E944A7"/>
    <w:rsid w:val="00E94F1F"/>
    <w:rsid w:val="00E94F6D"/>
    <w:rsid w:val="00E95107"/>
    <w:rsid w:val="00E952BB"/>
    <w:rsid w:val="00E95AA7"/>
    <w:rsid w:val="00E95CAA"/>
    <w:rsid w:val="00E974D3"/>
    <w:rsid w:val="00E976F4"/>
    <w:rsid w:val="00E977D8"/>
    <w:rsid w:val="00EA02C8"/>
    <w:rsid w:val="00EA0887"/>
    <w:rsid w:val="00EA0F10"/>
    <w:rsid w:val="00EA137E"/>
    <w:rsid w:val="00EA18C8"/>
    <w:rsid w:val="00EA1AC9"/>
    <w:rsid w:val="00EA20C8"/>
    <w:rsid w:val="00EA2F28"/>
    <w:rsid w:val="00EA3129"/>
    <w:rsid w:val="00EA31C4"/>
    <w:rsid w:val="00EA32FA"/>
    <w:rsid w:val="00EA333C"/>
    <w:rsid w:val="00EA3E32"/>
    <w:rsid w:val="00EA429E"/>
    <w:rsid w:val="00EA457E"/>
    <w:rsid w:val="00EA4ABC"/>
    <w:rsid w:val="00EA529A"/>
    <w:rsid w:val="00EA530D"/>
    <w:rsid w:val="00EA5BD3"/>
    <w:rsid w:val="00EA6203"/>
    <w:rsid w:val="00EA665A"/>
    <w:rsid w:val="00EA66AD"/>
    <w:rsid w:val="00EA6C2E"/>
    <w:rsid w:val="00EA6E85"/>
    <w:rsid w:val="00EA79A8"/>
    <w:rsid w:val="00EA7F87"/>
    <w:rsid w:val="00EB04D8"/>
    <w:rsid w:val="00EB055B"/>
    <w:rsid w:val="00EB0900"/>
    <w:rsid w:val="00EB0C5B"/>
    <w:rsid w:val="00EB1BEB"/>
    <w:rsid w:val="00EB1C95"/>
    <w:rsid w:val="00EB2A06"/>
    <w:rsid w:val="00EB2AAB"/>
    <w:rsid w:val="00EB2BFA"/>
    <w:rsid w:val="00EB31C3"/>
    <w:rsid w:val="00EB371E"/>
    <w:rsid w:val="00EB38BA"/>
    <w:rsid w:val="00EB3AA6"/>
    <w:rsid w:val="00EB4272"/>
    <w:rsid w:val="00EB5539"/>
    <w:rsid w:val="00EB5F28"/>
    <w:rsid w:val="00EB6437"/>
    <w:rsid w:val="00EB74E8"/>
    <w:rsid w:val="00EB7A13"/>
    <w:rsid w:val="00EC0433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429A"/>
    <w:rsid w:val="00EC4415"/>
    <w:rsid w:val="00EC45E0"/>
    <w:rsid w:val="00EC4C45"/>
    <w:rsid w:val="00EC5377"/>
    <w:rsid w:val="00EC6150"/>
    <w:rsid w:val="00EC6452"/>
    <w:rsid w:val="00EC67F1"/>
    <w:rsid w:val="00EC6944"/>
    <w:rsid w:val="00EC6A60"/>
    <w:rsid w:val="00ED03B6"/>
    <w:rsid w:val="00ED0A54"/>
    <w:rsid w:val="00ED14C3"/>
    <w:rsid w:val="00ED1778"/>
    <w:rsid w:val="00ED193C"/>
    <w:rsid w:val="00ED289A"/>
    <w:rsid w:val="00ED38CF"/>
    <w:rsid w:val="00ED3970"/>
    <w:rsid w:val="00ED41C6"/>
    <w:rsid w:val="00ED4673"/>
    <w:rsid w:val="00ED5AFC"/>
    <w:rsid w:val="00ED6012"/>
    <w:rsid w:val="00ED6B27"/>
    <w:rsid w:val="00ED732C"/>
    <w:rsid w:val="00ED73D8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752"/>
    <w:rsid w:val="00EE21F3"/>
    <w:rsid w:val="00EE2469"/>
    <w:rsid w:val="00EE298E"/>
    <w:rsid w:val="00EE2C6C"/>
    <w:rsid w:val="00EE35A1"/>
    <w:rsid w:val="00EE38FD"/>
    <w:rsid w:val="00EE3C82"/>
    <w:rsid w:val="00EE3EC5"/>
    <w:rsid w:val="00EE5C2E"/>
    <w:rsid w:val="00EE5DA6"/>
    <w:rsid w:val="00EE6434"/>
    <w:rsid w:val="00EE6833"/>
    <w:rsid w:val="00EE78BA"/>
    <w:rsid w:val="00EE7F15"/>
    <w:rsid w:val="00EF07CB"/>
    <w:rsid w:val="00EF0DA6"/>
    <w:rsid w:val="00EF104F"/>
    <w:rsid w:val="00EF11D5"/>
    <w:rsid w:val="00EF190A"/>
    <w:rsid w:val="00EF1BBF"/>
    <w:rsid w:val="00EF1F14"/>
    <w:rsid w:val="00EF1FCB"/>
    <w:rsid w:val="00EF25AD"/>
    <w:rsid w:val="00EF2870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611"/>
    <w:rsid w:val="00EF5ABE"/>
    <w:rsid w:val="00EF5B60"/>
    <w:rsid w:val="00EF5B8F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2A82"/>
    <w:rsid w:val="00F0306E"/>
    <w:rsid w:val="00F03184"/>
    <w:rsid w:val="00F03332"/>
    <w:rsid w:val="00F03BB3"/>
    <w:rsid w:val="00F042AD"/>
    <w:rsid w:val="00F042EF"/>
    <w:rsid w:val="00F0445D"/>
    <w:rsid w:val="00F04E8F"/>
    <w:rsid w:val="00F056F5"/>
    <w:rsid w:val="00F05A23"/>
    <w:rsid w:val="00F05B12"/>
    <w:rsid w:val="00F06065"/>
    <w:rsid w:val="00F06ED7"/>
    <w:rsid w:val="00F0741B"/>
    <w:rsid w:val="00F07495"/>
    <w:rsid w:val="00F07839"/>
    <w:rsid w:val="00F07B34"/>
    <w:rsid w:val="00F10568"/>
    <w:rsid w:val="00F10933"/>
    <w:rsid w:val="00F11257"/>
    <w:rsid w:val="00F116A3"/>
    <w:rsid w:val="00F126F0"/>
    <w:rsid w:val="00F12D42"/>
    <w:rsid w:val="00F12DF0"/>
    <w:rsid w:val="00F1352B"/>
    <w:rsid w:val="00F13722"/>
    <w:rsid w:val="00F13732"/>
    <w:rsid w:val="00F13907"/>
    <w:rsid w:val="00F13B02"/>
    <w:rsid w:val="00F1407B"/>
    <w:rsid w:val="00F141BF"/>
    <w:rsid w:val="00F14571"/>
    <w:rsid w:val="00F147DC"/>
    <w:rsid w:val="00F14F57"/>
    <w:rsid w:val="00F14F67"/>
    <w:rsid w:val="00F15B0A"/>
    <w:rsid w:val="00F15BB8"/>
    <w:rsid w:val="00F15C05"/>
    <w:rsid w:val="00F16BE8"/>
    <w:rsid w:val="00F16C5E"/>
    <w:rsid w:val="00F1717F"/>
    <w:rsid w:val="00F171C8"/>
    <w:rsid w:val="00F17508"/>
    <w:rsid w:val="00F1795F"/>
    <w:rsid w:val="00F17CDC"/>
    <w:rsid w:val="00F20537"/>
    <w:rsid w:val="00F2155E"/>
    <w:rsid w:val="00F217D6"/>
    <w:rsid w:val="00F217E6"/>
    <w:rsid w:val="00F21C9A"/>
    <w:rsid w:val="00F22341"/>
    <w:rsid w:val="00F22489"/>
    <w:rsid w:val="00F22FC6"/>
    <w:rsid w:val="00F233BA"/>
    <w:rsid w:val="00F239CE"/>
    <w:rsid w:val="00F239FA"/>
    <w:rsid w:val="00F23DD6"/>
    <w:rsid w:val="00F24176"/>
    <w:rsid w:val="00F24DD2"/>
    <w:rsid w:val="00F25008"/>
    <w:rsid w:val="00F250BD"/>
    <w:rsid w:val="00F255DB"/>
    <w:rsid w:val="00F2590B"/>
    <w:rsid w:val="00F26310"/>
    <w:rsid w:val="00F26905"/>
    <w:rsid w:val="00F2719A"/>
    <w:rsid w:val="00F27841"/>
    <w:rsid w:val="00F27F15"/>
    <w:rsid w:val="00F27F2A"/>
    <w:rsid w:val="00F303F7"/>
    <w:rsid w:val="00F308C7"/>
    <w:rsid w:val="00F315B1"/>
    <w:rsid w:val="00F32531"/>
    <w:rsid w:val="00F32670"/>
    <w:rsid w:val="00F332FD"/>
    <w:rsid w:val="00F33C71"/>
    <w:rsid w:val="00F35098"/>
    <w:rsid w:val="00F353A4"/>
    <w:rsid w:val="00F355B0"/>
    <w:rsid w:val="00F357AC"/>
    <w:rsid w:val="00F359A6"/>
    <w:rsid w:val="00F35A97"/>
    <w:rsid w:val="00F35BC8"/>
    <w:rsid w:val="00F35F9E"/>
    <w:rsid w:val="00F364CE"/>
    <w:rsid w:val="00F37147"/>
    <w:rsid w:val="00F37C84"/>
    <w:rsid w:val="00F401A5"/>
    <w:rsid w:val="00F40876"/>
    <w:rsid w:val="00F408E9"/>
    <w:rsid w:val="00F410AA"/>
    <w:rsid w:val="00F41D6A"/>
    <w:rsid w:val="00F42459"/>
    <w:rsid w:val="00F42DF1"/>
    <w:rsid w:val="00F431E3"/>
    <w:rsid w:val="00F43398"/>
    <w:rsid w:val="00F43482"/>
    <w:rsid w:val="00F438D5"/>
    <w:rsid w:val="00F43CDA"/>
    <w:rsid w:val="00F44EA7"/>
    <w:rsid w:val="00F44FE7"/>
    <w:rsid w:val="00F4523B"/>
    <w:rsid w:val="00F45353"/>
    <w:rsid w:val="00F46524"/>
    <w:rsid w:val="00F46580"/>
    <w:rsid w:val="00F46BF8"/>
    <w:rsid w:val="00F4794C"/>
    <w:rsid w:val="00F47F49"/>
    <w:rsid w:val="00F50013"/>
    <w:rsid w:val="00F50694"/>
    <w:rsid w:val="00F50768"/>
    <w:rsid w:val="00F50E10"/>
    <w:rsid w:val="00F516CC"/>
    <w:rsid w:val="00F5214C"/>
    <w:rsid w:val="00F5236C"/>
    <w:rsid w:val="00F526F5"/>
    <w:rsid w:val="00F52C54"/>
    <w:rsid w:val="00F52C57"/>
    <w:rsid w:val="00F52FC9"/>
    <w:rsid w:val="00F53077"/>
    <w:rsid w:val="00F53080"/>
    <w:rsid w:val="00F54405"/>
    <w:rsid w:val="00F5574C"/>
    <w:rsid w:val="00F5695C"/>
    <w:rsid w:val="00F56D86"/>
    <w:rsid w:val="00F5701C"/>
    <w:rsid w:val="00F577F4"/>
    <w:rsid w:val="00F5796F"/>
    <w:rsid w:val="00F57998"/>
    <w:rsid w:val="00F57B20"/>
    <w:rsid w:val="00F6043C"/>
    <w:rsid w:val="00F60769"/>
    <w:rsid w:val="00F60DA5"/>
    <w:rsid w:val="00F61521"/>
    <w:rsid w:val="00F61D54"/>
    <w:rsid w:val="00F61D81"/>
    <w:rsid w:val="00F62167"/>
    <w:rsid w:val="00F62535"/>
    <w:rsid w:val="00F62696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BE0"/>
    <w:rsid w:val="00F65C92"/>
    <w:rsid w:val="00F65DA7"/>
    <w:rsid w:val="00F668A6"/>
    <w:rsid w:val="00F66E9B"/>
    <w:rsid w:val="00F672AD"/>
    <w:rsid w:val="00F67B95"/>
    <w:rsid w:val="00F7043D"/>
    <w:rsid w:val="00F7081B"/>
    <w:rsid w:val="00F70D3C"/>
    <w:rsid w:val="00F70EFF"/>
    <w:rsid w:val="00F71479"/>
    <w:rsid w:val="00F71C83"/>
    <w:rsid w:val="00F7233B"/>
    <w:rsid w:val="00F72793"/>
    <w:rsid w:val="00F72833"/>
    <w:rsid w:val="00F72C65"/>
    <w:rsid w:val="00F7435E"/>
    <w:rsid w:val="00F746E1"/>
    <w:rsid w:val="00F756AB"/>
    <w:rsid w:val="00F75C04"/>
    <w:rsid w:val="00F75E69"/>
    <w:rsid w:val="00F7620E"/>
    <w:rsid w:val="00F76342"/>
    <w:rsid w:val="00F763B0"/>
    <w:rsid w:val="00F764FD"/>
    <w:rsid w:val="00F76981"/>
    <w:rsid w:val="00F769F5"/>
    <w:rsid w:val="00F76DAE"/>
    <w:rsid w:val="00F77997"/>
    <w:rsid w:val="00F77D86"/>
    <w:rsid w:val="00F8046B"/>
    <w:rsid w:val="00F80770"/>
    <w:rsid w:val="00F80D2B"/>
    <w:rsid w:val="00F80F35"/>
    <w:rsid w:val="00F810AC"/>
    <w:rsid w:val="00F81722"/>
    <w:rsid w:val="00F81AD0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806"/>
    <w:rsid w:val="00F83A07"/>
    <w:rsid w:val="00F83BC1"/>
    <w:rsid w:val="00F84F6E"/>
    <w:rsid w:val="00F851D4"/>
    <w:rsid w:val="00F85A54"/>
    <w:rsid w:val="00F86186"/>
    <w:rsid w:val="00F8653B"/>
    <w:rsid w:val="00F86613"/>
    <w:rsid w:val="00F86631"/>
    <w:rsid w:val="00F86DF7"/>
    <w:rsid w:val="00F87EDF"/>
    <w:rsid w:val="00F90029"/>
    <w:rsid w:val="00F90665"/>
    <w:rsid w:val="00F90A22"/>
    <w:rsid w:val="00F90B1C"/>
    <w:rsid w:val="00F90BDC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50E2"/>
    <w:rsid w:val="00F95C9D"/>
    <w:rsid w:val="00F9637F"/>
    <w:rsid w:val="00F9659F"/>
    <w:rsid w:val="00F968BA"/>
    <w:rsid w:val="00F96A98"/>
    <w:rsid w:val="00F97093"/>
    <w:rsid w:val="00F97BF4"/>
    <w:rsid w:val="00FA0238"/>
    <w:rsid w:val="00FA1744"/>
    <w:rsid w:val="00FA1A85"/>
    <w:rsid w:val="00FA1CF4"/>
    <w:rsid w:val="00FA22C7"/>
    <w:rsid w:val="00FA35E3"/>
    <w:rsid w:val="00FA4E55"/>
    <w:rsid w:val="00FA50F6"/>
    <w:rsid w:val="00FA5D80"/>
    <w:rsid w:val="00FA6247"/>
    <w:rsid w:val="00FA6267"/>
    <w:rsid w:val="00FA6A75"/>
    <w:rsid w:val="00FA7062"/>
    <w:rsid w:val="00FA77BC"/>
    <w:rsid w:val="00FA7B2D"/>
    <w:rsid w:val="00FA7ED1"/>
    <w:rsid w:val="00FB0BC8"/>
    <w:rsid w:val="00FB10A4"/>
    <w:rsid w:val="00FB12EC"/>
    <w:rsid w:val="00FB1429"/>
    <w:rsid w:val="00FB23A7"/>
    <w:rsid w:val="00FB2DA1"/>
    <w:rsid w:val="00FB3926"/>
    <w:rsid w:val="00FB3E67"/>
    <w:rsid w:val="00FB4545"/>
    <w:rsid w:val="00FB496C"/>
    <w:rsid w:val="00FB4A23"/>
    <w:rsid w:val="00FB4CD2"/>
    <w:rsid w:val="00FB4F09"/>
    <w:rsid w:val="00FB591D"/>
    <w:rsid w:val="00FB5B0D"/>
    <w:rsid w:val="00FB5FBF"/>
    <w:rsid w:val="00FB6272"/>
    <w:rsid w:val="00FB62F1"/>
    <w:rsid w:val="00FB64C6"/>
    <w:rsid w:val="00FB6788"/>
    <w:rsid w:val="00FB6BC9"/>
    <w:rsid w:val="00FB7207"/>
    <w:rsid w:val="00FB72A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3564"/>
    <w:rsid w:val="00FC35EC"/>
    <w:rsid w:val="00FC3B47"/>
    <w:rsid w:val="00FC3C22"/>
    <w:rsid w:val="00FC3DFE"/>
    <w:rsid w:val="00FC4296"/>
    <w:rsid w:val="00FC5425"/>
    <w:rsid w:val="00FC5717"/>
    <w:rsid w:val="00FC6988"/>
    <w:rsid w:val="00FC6C63"/>
    <w:rsid w:val="00FC6D3E"/>
    <w:rsid w:val="00FC6E02"/>
    <w:rsid w:val="00FC6E95"/>
    <w:rsid w:val="00FC743E"/>
    <w:rsid w:val="00FC75FE"/>
    <w:rsid w:val="00FC7BB7"/>
    <w:rsid w:val="00FC7E31"/>
    <w:rsid w:val="00FD0266"/>
    <w:rsid w:val="00FD0267"/>
    <w:rsid w:val="00FD03A8"/>
    <w:rsid w:val="00FD221B"/>
    <w:rsid w:val="00FD236E"/>
    <w:rsid w:val="00FD28C8"/>
    <w:rsid w:val="00FD30CB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E01AB"/>
    <w:rsid w:val="00FE03E3"/>
    <w:rsid w:val="00FE03E5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B91"/>
    <w:rsid w:val="00FE43A8"/>
    <w:rsid w:val="00FE46E1"/>
    <w:rsid w:val="00FE5141"/>
    <w:rsid w:val="00FE5529"/>
    <w:rsid w:val="00FE5A46"/>
    <w:rsid w:val="00FE5B86"/>
    <w:rsid w:val="00FE5E01"/>
    <w:rsid w:val="00FE5EB7"/>
    <w:rsid w:val="00FE608E"/>
    <w:rsid w:val="00FE6701"/>
    <w:rsid w:val="00FE6ADC"/>
    <w:rsid w:val="00FE6B58"/>
    <w:rsid w:val="00FE6C9C"/>
    <w:rsid w:val="00FE7BC5"/>
    <w:rsid w:val="00FE7F64"/>
    <w:rsid w:val="00FF0340"/>
    <w:rsid w:val="00FF0370"/>
    <w:rsid w:val="00FF065F"/>
    <w:rsid w:val="00FF081D"/>
    <w:rsid w:val="00FF0A14"/>
    <w:rsid w:val="00FF14F4"/>
    <w:rsid w:val="00FF16EA"/>
    <w:rsid w:val="00FF19F8"/>
    <w:rsid w:val="00FF1CA2"/>
    <w:rsid w:val="00FF20FA"/>
    <w:rsid w:val="00FF2283"/>
    <w:rsid w:val="00FF2CCA"/>
    <w:rsid w:val="00FF2CFF"/>
    <w:rsid w:val="00FF2E60"/>
    <w:rsid w:val="00FF3046"/>
    <w:rsid w:val="00FF3F30"/>
    <w:rsid w:val="00FF5196"/>
    <w:rsid w:val="00FF54E6"/>
    <w:rsid w:val="00FF575B"/>
    <w:rsid w:val="00FF5AA2"/>
    <w:rsid w:val="00FF5CB4"/>
    <w:rsid w:val="00FF5D96"/>
    <w:rsid w:val="00FF5E37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C2CB7AA"/>
  <w15:chartTrackingRefBased/>
  <w15:docId w15:val="{ECA3E25E-BA66-4D68-9B41-56E554CF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E0D67"/>
    <w:rPr>
      <w:sz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a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a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a7">
    <w:name w:val="List Paragraph"/>
    <w:basedOn w:val="a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a0"/>
    <w:rsid w:val="003870FE"/>
  </w:style>
  <w:style w:type="paragraph" w:customStyle="1" w:styleId="m-4890597653018465012gmail-msolistparagraph">
    <w:name w:val="m_-4890597653018465012gmail-msolistparagraph"/>
    <w:basedOn w:val="a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a0"/>
    <w:rsid w:val="003870FE"/>
  </w:style>
  <w:style w:type="character" w:customStyle="1" w:styleId="locality">
    <w:name w:val="locality"/>
    <w:basedOn w:val="a0"/>
    <w:rsid w:val="00862B14"/>
  </w:style>
  <w:style w:type="paragraph" w:styleId="a8">
    <w:name w:val="Balloon Text"/>
    <w:basedOn w:val="a"/>
    <w:link w:val="a9"/>
    <w:rsid w:val="00EF0DA6"/>
    <w:rPr>
      <w:rFonts w:ascii="Segoe UI" w:hAnsi="Segoe UI" w:cs="Segoe UI"/>
      <w:sz w:val="18"/>
      <w:szCs w:val="18"/>
    </w:rPr>
  </w:style>
  <w:style w:type="character" w:customStyle="1" w:styleId="a9">
    <w:name w:val="批注框文本 字符"/>
    <w:basedOn w:val="a0"/>
    <w:link w:val="a8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a0"/>
    <w:rsid w:val="00880375"/>
  </w:style>
  <w:style w:type="paragraph" w:customStyle="1" w:styleId="m-6164702067163146573msolistparagraph">
    <w:name w:val="m_-6164702067163146573msolistparagraph"/>
    <w:basedOn w:val="a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a0"/>
    <w:rsid w:val="006A3B5C"/>
  </w:style>
  <w:style w:type="paragraph" w:styleId="aa">
    <w:name w:val="Normal (Web)"/>
    <w:basedOn w:val="a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ab">
    <w:name w:val="FollowedHyperlink"/>
    <w:basedOn w:val="a0"/>
    <w:uiPriority w:val="99"/>
    <w:rsid w:val="008A7896"/>
    <w:rPr>
      <w:color w:val="954F72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rsid w:val="00B72F5D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B72F5D"/>
    <w:rPr>
      <w:sz w:val="20"/>
    </w:rPr>
  </w:style>
  <w:style w:type="character" w:customStyle="1" w:styleId="af">
    <w:name w:val="批注文字 字符"/>
    <w:basedOn w:val="a0"/>
    <w:link w:val="ae"/>
    <w:uiPriority w:val="99"/>
    <w:rsid w:val="00B72F5D"/>
    <w:rPr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B72F5D"/>
    <w:rPr>
      <w:b/>
      <w:bCs/>
    </w:rPr>
  </w:style>
  <w:style w:type="character" w:customStyle="1" w:styleId="af1">
    <w:name w:val="批注主题 字符"/>
    <w:basedOn w:val="af"/>
    <w:link w:val="af0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a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a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a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a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a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af2">
    <w:name w:val="Table Grid"/>
    <w:basedOn w:val="a1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rsid w:val="00A71B86"/>
    <w:rPr>
      <w:rFonts w:ascii="Arial" w:hAnsi="Arial"/>
      <w:b/>
      <w:sz w:val="32"/>
      <w:u w:val="single"/>
      <w:lang w:eastAsia="en-US"/>
    </w:rPr>
  </w:style>
  <w:style w:type="paragraph" w:styleId="af3">
    <w:name w:val="Revision"/>
    <w:hidden/>
    <w:uiPriority w:val="99"/>
    <w:semiHidden/>
    <w:rsid w:val="008900A5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2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8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kumail.ieee@gmail.com" TargetMode="External"/><Relationship Id="rId21" Type="http://schemas.openxmlformats.org/officeDocument/2006/relationships/hyperlink" Target="mailto:arik.klein@huawei.com" TargetMode="External"/><Relationship Id="rId34" Type="http://schemas.openxmlformats.org/officeDocument/2006/relationships/hyperlink" Target="mailto:Jianhan.Liu@mediatek.com" TargetMode="External"/><Relationship Id="rId42" Type="http://schemas.openxmlformats.org/officeDocument/2006/relationships/hyperlink" Target="mailto:liuchenchen1@huawei.com" TargetMode="External"/><Relationship Id="rId47" Type="http://schemas.openxmlformats.org/officeDocument/2006/relationships/hyperlink" Target="mailto:humengshi@huawei.com" TargetMode="External"/><Relationship Id="rId50" Type="http://schemas.openxmlformats.org/officeDocument/2006/relationships/hyperlink" Target="mailto:alicel@qti.qualcomm.com" TargetMode="External"/><Relationship Id="rId55" Type="http://schemas.openxmlformats.org/officeDocument/2006/relationships/hyperlink" Target="mailto:humengshi@huawei.com" TargetMode="External"/><Relationship Id="rId63" Type="http://schemas.openxmlformats.org/officeDocument/2006/relationships/footer" Target="footer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mailto:edward.ks.au@gmail.com" TargetMode="External"/><Relationship Id="rId29" Type="http://schemas.openxmlformats.org/officeDocument/2006/relationships/hyperlink" Target="mailto:ming.gan@huawei.com" TargetMode="External"/><Relationship Id="rId11" Type="http://schemas.openxmlformats.org/officeDocument/2006/relationships/hyperlink" Target="mailto:linyang@qti.qualcomm.com" TargetMode="External"/><Relationship Id="rId24" Type="http://schemas.openxmlformats.org/officeDocument/2006/relationships/hyperlink" Target="mailto:gchisci@qti.qualcomm.com" TargetMode="External"/><Relationship Id="rId32" Type="http://schemas.openxmlformats.org/officeDocument/2006/relationships/hyperlink" Target="mailto:gcherian@qti.qualcomm.com" TargetMode="External"/><Relationship Id="rId37" Type="http://schemas.openxmlformats.org/officeDocument/2006/relationships/hyperlink" Target="mailto:Shimi.Shilo@huawei.com" TargetMode="External"/><Relationship Id="rId40" Type="http://schemas.openxmlformats.org/officeDocument/2006/relationships/hyperlink" Target="mailto:sun.bo1@SANECHIPS.COM.CN" TargetMode="External"/><Relationship Id="rId45" Type="http://schemas.openxmlformats.org/officeDocument/2006/relationships/hyperlink" Target="mailto:yusuke.asai@ntt.com" TargetMode="External"/><Relationship Id="rId53" Type="http://schemas.openxmlformats.org/officeDocument/2006/relationships/hyperlink" Target="mailto:liuchenchen1@huawei.com" TargetMode="External"/><Relationship Id="rId58" Type="http://schemas.openxmlformats.org/officeDocument/2006/relationships/hyperlink" Target="mailto:genadiy.tsodik@huawei.com" TargetMode="External"/><Relationship Id="rId66" Type="http://schemas.openxmlformats.org/officeDocument/2006/relationships/theme" Target="theme/theme1.xml"/><Relationship Id="rId5" Type="http://schemas.openxmlformats.org/officeDocument/2006/relationships/numbering" Target="numbering.xml"/><Relationship Id="rId61" Type="http://schemas.openxmlformats.org/officeDocument/2006/relationships/hyperlink" Target="mailto:xiaogang.chen1@unisoc.com" TargetMode="External"/><Relationship Id="rId19" Type="http://schemas.openxmlformats.org/officeDocument/2006/relationships/hyperlink" Target="mailto:liwen.chu@NXP.COM" TargetMode="External"/><Relationship Id="rId14" Type="http://schemas.openxmlformats.org/officeDocument/2006/relationships/hyperlink" Target="mailto:You-Wei.Chen@mediatek.com" TargetMode="External"/><Relationship Id="rId22" Type="http://schemas.openxmlformats.org/officeDocument/2006/relationships/hyperlink" Target="mailto:guoyuchen@huawei.com" TargetMode="External"/><Relationship Id="rId27" Type="http://schemas.openxmlformats.org/officeDocument/2006/relationships/hyperlink" Target="mailto:liwen.chu@NXP.COM" TargetMode="External"/><Relationship Id="rId30" Type="http://schemas.openxmlformats.org/officeDocument/2006/relationships/hyperlink" Target="mailto:ming.gan@huawei.com" TargetMode="External"/><Relationship Id="rId35" Type="http://schemas.openxmlformats.org/officeDocument/2006/relationships/hyperlink" Target="mailto:rui.cao_2@nxp.com" TargetMode="External"/><Relationship Id="rId43" Type="http://schemas.openxmlformats.org/officeDocument/2006/relationships/hyperlink" Target="mailto:esung.park@lge.com" TargetMode="External"/><Relationship Id="rId48" Type="http://schemas.openxmlformats.org/officeDocument/2006/relationships/hyperlink" Target="mailto:edward.ks.au@gmail.com" TargetMode="External"/><Relationship Id="rId56" Type="http://schemas.openxmlformats.org/officeDocument/2006/relationships/hyperlink" Target="mailto:juan.fang@intel.com" TargetMode="External"/><Relationship Id="rId6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mailto:humengshi@huawei.com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mailto:guoyuchen@huawei.com" TargetMode="External"/><Relationship Id="rId17" Type="http://schemas.openxmlformats.org/officeDocument/2006/relationships/hyperlink" Target="mailto:quan.li@zte.com.cn" TargetMode="External"/><Relationship Id="rId25" Type="http://schemas.openxmlformats.org/officeDocument/2006/relationships/hyperlink" Target="mailto:laurent.cariou@intel.com" TargetMode="External"/><Relationship Id="rId33" Type="http://schemas.openxmlformats.org/officeDocument/2006/relationships/hyperlink" Target="mailto:ming.gan@huawei.com" TargetMode="External"/><Relationship Id="rId38" Type="http://schemas.openxmlformats.org/officeDocument/2006/relationships/hyperlink" Target="mailto:eugeneb@qti.qualcomm.com" TargetMode="External"/><Relationship Id="rId46" Type="http://schemas.openxmlformats.org/officeDocument/2006/relationships/hyperlink" Target="mailto:Junghoon.Suh@huawei.com" TargetMode="External"/><Relationship Id="rId59" Type="http://schemas.openxmlformats.org/officeDocument/2006/relationships/hyperlink" Target="mailto:juan.fang@intel.com" TargetMode="External"/><Relationship Id="rId20" Type="http://schemas.openxmlformats.org/officeDocument/2006/relationships/hyperlink" Target="mailto:frank.hsu@mediatek.com" TargetMode="External"/><Relationship Id="rId41" Type="http://schemas.openxmlformats.org/officeDocument/2006/relationships/hyperlink" Target="mailto:gongbo8@huawei.com" TargetMode="External"/><Relationship Id="rId54" Type="http://schemas.openxmlformats.org/officeDocument/2006/relationships/hyperlink" Target="mailto:liuchenchen1@huawei.com" TargetMode="External"/><Relationship Id="rId6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mailto:humengshi@huawei.com" TargetMode="External"/><Relationship Id="rId23" Type="http://schemas.openxmlformats.org/officeDocument/2006/relationships/hyperlink" Target="mailto:sankal@qti.qualcomm.com" TargetMode="External"/><Relationship Id="rId28" Type="http://schemas.openxmlformats.org/officeDocument/2006/relationships/hyperlink" Target="mailto:li.yan16@zte.com.cn" TargetMode="External"/><Relationship Id="rId36" Type="http://schemas.openxmlformats.org/officeDocument/2006/relationships/hyperlink" Target="mailto:rethnakaran.pulikkoonattu@broadcom.com" TargetMode="External"/><Relationship Id="rId49" Type="http://schemas.openxmlformats.org/officeDocument/2006/relationships/hyperlink" Target="mailto:dongguk.lim@lge.com" TargetMode="External"/><Relationship Id="rId57" Type="http://schemas.openxmlformats.org/officeDocument/2006/relationships/hyperlink" Target="mailto:You-Wei.Chen@mediatek.com" TargetMode="External"/><Relationship Id="rId10" Type="http://schemas.openxmlformats.org/officeDocument/2006/relationships/endnotes" Target="endnotes.xml"/><Relationship Id="rId31" Type="http://schemas.openxmlformats.org/officeDocument/2006/relationships/hyperlink" Target="mailto:ming.gan@huawei.com" TargetMode="External"/><Relationship Id="rId44" Type="http://schemas.openxmlformats.org/officeDocument/2006/relationships/hyperlink" Target="mailto:dongguk.lim@lge.com" TargetMode="External"/><Relationship Id="rId52" Type="http://schemas.openxmlformats.org/officeDocument/2006/relationships/hyperlink" Target="mailto:esung.park@lge.com" TargetMode="External"/><Relationship Id="rId60" Type="http://schemas.openxmlformats.org/officeDocument/2006/relationships/hyperlink" Target="mailto:xiaogang.chen1@unisoc.com" TargetMode="External"/><Relationship Id="rId65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mailto:ron.porat@broadcom.com" TargetMode="External"/><Relationship Id="rId18" Type="http://schemas.openxmlformats.org/officeDocument/2006/relationships/hyperlink" Target="mailto:dho@qti.qualcomm.com" TargetMode="External"/><Relationship Id="rId39" Type="http://schemas.openxmlformats.org/officeDocument/2006/relationships/hyperlink" Target="mailto:btian@qti.qualcomm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A91EA1-2393-4910-A370-AE069588004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8e9ba89-e1a1-4e38-9007-8bdabc25de1d}" enabled="0" method="" siteId="{98e9ba89-e1a1-4e38-9007-8bdabc25de1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39</TotalTime>
  <Pages>19</Pages>
  <Words>5270</Words>
  <Characters>30040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802.11-19/0958r0</vt:lpstr>
    </vt:vector>
  </TitlesOfParts>
  <Company>Qualcomm Inc.</Company>
  <LinksUpToDate>false</LinksUpToDate>
  <CharactersWithSpaces>35240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802.11-24/1698r12</dc:title>
  <dc:subject>Agenda</dc:subject>
  <dc:creator>Ross Jian Yu</dc:creator>
  <cp:keywords>Nov 2024</cp:keywords>
  <cp:lastModifiedBy>Yujian (Ross Yu)</cp:lastModifiedBy>
  <cp:revision>11</cp:revision>
  <cp:lastPrinted>2019-05-20T20:59:00Z</cp:lastPrinted>
  <dcterms:created xsi:type="dcterms:W3CDTF">2024-11-05T00:00:00Z</dcterms:created>
  <dcterms:modified xsi:type="dcterms:W3CDTF">2024-11-05T00:39:00Z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