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FE81D"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AADC06E" w14:textId="77777777">
        <w:trPr>
          <w:trHeight w:val="485"/>
          <w:jc w:val="center"/>
        </w:trPr>
        <w:tc>
          <w:tcPr>
            <w:tcW w:w="9576" w:type="dxa"/>
            <w:gridSpan w:val="5"/>
            <w:vAlign w:val="center"/>
          </w:tcPr>
          <w:p w14:paraId="67F8464C" w14:textId="1EF21CFD" w:rsidR="00CA09B2" w:rsidRDefault="00257FCB">
            <w:pPr>
              <w:pStyle w:val="T2"/>
            </w:pPr>
            <w:r w:rsidRPr="00257FCB">
              <w:t>Minutes for REVme 2024 July - Montreal</w:t>
            </w:r>
          </w:p>
        </w:tc>
      </w:tr>
      <w:tr w:rsidR="00CA09B2" w14:paraId="6694E28D" w14:textId="77777777">
        <w:trPr>
          <w:trHeight w:val="359"/>
          <w:jc w:val="center"/>
        </w:trPr>
        <w:tc>
          <w:tcPr>
            <w:tcW w:w="9576" w:type="dxa"/>
            <w:gridSpan w:val="5"/>
            <w:vAlign w:val="center"/>
          </w:tcPr>
          <w:p w14:paraId="36BC083D" w14:textId="65202CF9" w:rsidR="00CA09B2" w:rsidRDefault="00CA09B2">
            <w:pPr>
              <w:pStyle w:val="T2"/>
              <w:ind w:left="0"/>
              <w:rPr>
                <w:sz w:val="20"/>
              </w:rPr>
            </w:pPr>
            <w:r>
              <w:rPr>
                <w:sz w:val="20"/>
              </w:rPr>
              <w:t>Date:</w:t>
            </w:r>
            <w:r>
              <w:rPr>
                <w:b w:val="0"/>
                <w:sz w:val="20"/>
              </w:rPr>
              <w:t xml:space="preserve">  </w:t>
            </w:r>
            <w:r w:rsidR="00D71FA7">
              <w:rPr>
                <w:b w:val="0"/>
                <w:sz w:val="20"/>
              </w:rPr>
              <w:t>2024-07-18</w:t>
            </w:r>
          </w:p>
        </w:tc>
      </w:tr>
      <w:tr w:rsidR="00CA09B2" w14:paraId="17E41BE8" w14:textId="77777777">
        <w:trPr>
          <w:cantSplit/>
          <w:jc w:val="center"/>
        </w:trPr>
        <w:tc>
          <w:tcPr>
            <w:tcW w:w="9576" w:type="dxa"/>
            <w:gridSpan w:val="5"/>
            <w:vAlign w:val="center"/>
          </w:tcPr>
          <w:p w14:paraId="78C4259E" w14:textId="77777777" w:rsidR="00CA09B2" w:rsidRDefault="00CA09B2">
            <w:pPr>
              <w:pStyle w:val="T2"/>
              <w:spacing w:after="0"/>
              <w:ind w:left="0" w:right="0"/>
              <w:jc w:val="left"/>
              <w:rPr>
                <w:sz w:val="20"/>
              </w:rPr>
            </w:pPr>
            <w:r>
              <w:rPr>
                <w:sz w:val="20"/>
              </w:rPr>
              <w:t>Author(s):</w:t>
            </w:r>
          </w:p>
        </w:tc>
      </w:tr>
      <w:tr w:rsidR="00CA09B2" w14:paraId="717462A1" w14:textId="77777777">
        <w:trPr>
          <w:jc w:val="center"/>
        </w:trPr>
        <w:tc>
          <w:tcPr>
            <w:tcW w:w="1336" w:type="dxa"/>
            <w:vAlign w:val="center"/>
          </w:tcPr>
          <w:p w14:paraId="250F505A" w14:textId="77777777" w:rsidR="00CA09B2" w:rsidRDefault="00CA09B2">
            <w:pPr>
              <w:pStyle w:val="T2"/>
              <w:spacing w:after="0"/>
              <w:ind w:left="0" w:right="0"/>
              <w:jc w:val="left"/>
              <w:rPr>
                <w:sz w:val="20"/>
              </w:rPr>
            </w:pPr>
            <w:r>
              <w:rPr>
                <w:sz w:val="20"/>
              </w:rPr>
              <w:t>Name</w:t>
            </w:r>
          </w:p>
        </w:tc>
        <w:tc>
          <w:tcPr>
            <w:tcW w:w="2064" w:type="dxa"/>
            <w:vAlign w:val="center"/>
          </w:tcPr>
          <w:p w14:paraId="578A4198" w14:textId="77777777" w:rsidR="00CA09B2" w:rsidRDefault="0062440B">
            <w:pPr>
              <w:pStyle w:val="T2"/>
              <w:spacing w:after="0"/>
              <w:ind w:left="0" w:right="0"/>
              <w:jc w:val="left"/>
              <w:rPr>
                <w:sz w:val="20"/>
              </w:rPr>
            </w:pPr>
            <w:r>
              <w:rPr>
                <w:sz w:val="20"/>
              </w:rPr>
              <w:t>Affiliation</w:t>
            </w:r>
          </w:p>
        </w:tc>
        <w:tc>
          <w:tcPr>
            <w:tcW w:w="2814" w:type="dxa"/>
            <w:vAlign w:val="center"/>
          </w:tcPr>
          <w:p w14:paraId="6E034732" w14:textId="77777777" w:rsidR="00CA09B2" w:rsidRDefault="00CA09B2">
            <w:pPr>
              <w:pStyle w:val="T2"/>
              <w:spacing w:after="0"/>
              <w:ind w:left="0" w:right="0"/>
              <w:jc w:val="left"/>
              <w:rPr>
                <w:sz w:val="20"/>
              </w:rPr>
            </w:pPr>
            <w:r>
              <w:rPr>
                <w:sz w:val="20"/>
              </w:rPr>
              <w:t>Address</w:t>
            </w:r>
          </w:p>
        </w:tc>
        <w:tc>
          <w:tcPr>
            <w:tcW w:w="1715" w:type="dxa"/>
            <w:vAlign w:val="center"/>
          </w:tcPr>
          <w:p w14:paraId="0ECF4759" w14:textId="77777777" w:rsidR="00CA09B2" w:rsidRDefault="00CA09B2">
            <w:pPr>
              <w:pStyle w:val="T2"/>
              <w:spacing w:after="0"/>
              <w:ind w:left="0" w:right="0"/>
              <w:jc w:val="left"/>
              <w:rPr>
                <w:sz w:val="20"/>
              </w:rPr>
            </w:pPr>
            <w:r>
              <w:rPr>
                <w:sz w:val="20"/>
              </w:rPr>
              <w:t>Phone</w:t>
            </w:r>
          </w:p>
        </w:tc>
        <w:tc>
          <w:tcPr>
            <w:tcW w:w="1647" w:type="dxa"/>
            <w:vAlign w:val="center"/>
          </w:tcPr>
          <w:p w14:paraId="40F0D050" w14:textId="77777777" w:rsidR="00CA09B2" w:rsidRDefault="00CA09B2">
            <w:pPr>
              <w:pStyle w:val="T2"/>
              <w:spacing w:after="0"/>
              <w:ind w:left="0" w:right="0"/>
              <w:jc w:val="left"/>
              <w:rPr>
                <w:sz w:val="20"/>
              </w:rPr>
            </w:pPr>
            <w:r>
              <w:rPr>
                <w:sz w:val="20"/>
              </w:rPr>
              <w:t>email</w:t>
            </w:r>
          </w:p>
        </w:tc>
      </w:tr>
      <w:tr w:rsidR="00CA09B2" w14:paraId="7CD1D35E" w14:textId="77777777">
        <w:trPr>
          <w:jc w:val="center"/>
        </w:trPr>
        <w:tc>
          <w:tcPr>
            <w:tcW w:w="1336" w:type="dxa"/>
            <w:vAlign w:val="center"/>
          </w:tcPr>
          <w:p w14:paraId="18F8A4F7" w14:textId="342DDD02" w:rsidR="00CA09B2" w:rsidRDefault="00D71FA7">
            <w:pPr>
              <w:pStyle w:val="T2"/>
              <w:spacing w:after="0"/>
              <w:ind w:left="0" w:right="0"/>
              <w:rPr>
                <w:b w:val="0"/>
                <w:sz w:val="20"/>
              </w:rPr>
            </w:pPr>
            <w:r>
              <w:rPr>
                <w:b w:val="0"/>
                <w:sz w:val="20"/>
              </w:rPr>
              <w:t>Jon Rosdahl</w:t>
            </w:r>
          </w:p>
        </w:tc>
        <w:tc>
          <w:tcPr>
            <w:tcW w:w="2064" w:type="dxa"/>
            <w:vAlign w:val="center"/>
          </w:tcPr>
          <w:p w14:paraId="15DD4F8E" w14:textId="0CD61579" w:rsidR="00CA09B2" w:rsidRDefault="00D71FA7">
            <w:pPr>
              <w:pStyle w:val="T2"/>
              <w:spacing w:after="0"/>
              <w:ind w:left="0" w:right="0"/>
              <w:rPr>
                <w:b w:val="0"/>
                <w:sz w:val="20"/>
              </w:rPr>
            </w:pPr>
            <w:r>
              <w:rPr>
                <w:b w:val="0"/>
                <w:sz w:val="20"/>
              </w:rPr>
              <w:t>Qualcomm Technologies, Inc.</w:t>
            </w:r>
          </w:p>
        </w:tc>
        <w:tc>
          <w:tcPr>
            <w:tcW w:w="2814" w:type="dxa"/>
            <w:vAlign w:val="center"/>
          </w:tcPr>
          <w:p w14:paraId="6F1824C0" w14:textId="77777777" w:rsidR="00CA09B2" w:rsidRDefault="00D71FA7">
            <w:pPr>
              <w:pStyle w:val="T2"/>
              <w:spacing w:after="0"/>
              <w:ind w:left="0" w:right="0"/>
              <w:rPr>
                <w:b w:val="0"/>
                <w:sz w:val="20"/>
              </w:rPr>
            </w:pPr>
            <w:r>
              <w:rPr>
                <w:b w:val="0"/>
                <w:sz w:val="20"/>
              </w:rPr>
              <w:t>10871 N 5750 W</w:t>
            </w:r>
          </w:p>
          <w:p w14:paraId="6641BA6C" w14:textId="3C38CA09" w:rsidR="00D71FA7" w:rsidRDefault="00D71FA7">
            <w:pPr>
              <w:pStyle w:val="T2"/>
              <w:spacing w:after="0"/>
              <w:ind w:left="0" w:right="0"/>
              <w:rPr>
                <w:b w:val="0"/>
                <w:sz w:val="20"/>
              </w:rPr>
            </w:pPr>
            <w:r>
              <w:rPr>
                <w:b w:val="0"/>
                <w:sz w:val="20"/>
              </w:rPr>
              <w:t>Highland, UT 84003</w:t>
            </w:r>
          </w:p>
        </w:tc>
        <w:tc>
          <w:tcPr>
            <w:tcW w:w="1715" w:type="dxa"/>
            <w:vAlign w:val="center"/>
          </w:tcPr>
          <w:p w14:paraId="0299B826" w14:textId="3CE0B97E" w:rsidR="00CA09B2" w:rsidRDefault="008327F8">
            <w:pPr>
              <w:pStyle w:val="T2"/>
              <w:spacing w:after="0"/>
              <w:ind w:left="0" w:right="0"/>
              <w:rPr>
                <w:b w:val="0"/>
                <w:sz w:val="20"/>
              </w:rPr>
            </w:pPr>
            <w:r>
              <w:rPr>
                <w:b w:val="0"/>
                <w:sz w:val="20"/>
              </w:rPr>
              <w:t>+1-801-492-4023</w:t>
            </w:r>
          </w:p>
        </w:tc>
        <w:tc>
          <w:tcPr>
            <w:tcW w:w="1647" w:type="dxa"/>
            <w:vAlign w:val="center"/>
          </w:tcPr>
          <w:p w14:paraId="5E3A4765" w14:textId="71E43021" w:rsidR="00CA09B2" w:rsidRDefault="00F614FD">
            <w:pPr>
              <w:pStyle w:val="T2"/>
              <w:spacing w:after="0"/>
              <w:ind w:left="0" w:right="0"/>
              <w:rPr>
                <w:b w:val="0"/>
                <w:sz w:val="16"/>
              </w:rPr>
            </w:pPr>
            <w:r>
              <w:rPr>
                <w:b w:val="0"/>
                <w:sz w:val="16"/>
              </w:rPr>
              <w:t>j</w:t>
            </w:r>
            <w:r w:rsidR="008327F8">
              <w:rPr>
                <w:b w:val="0"/>
                <w:sz w:val="16"/>
              </w:rPr>
              <w:t>rosdahl @ ieee . org</w:t>
            </w:r>
          </w:p>
        </w:tc>
      </w:tr>
      <w:tr w:rsidR="00CA09B2" w14:paraId="2827B094" w14:textId="77777777">
        <w:trPr>
          <w:jc w:val="center"/>
        </w:trPr>
        <w:tc>
          <w:tcPr>
            <w:tcW w:w="1336" w:type="dxa"/>
            <w:vAlign w:val="center"/>
          </w:tcPr>
          <w:p w14:paraId="18A6C0A6" w14:textId="77777777" w:rsidR="00CA09B2" w:rsidRDefault="00CA09B2">
            <w:pPr>
              <w:pStyle w:val="T2"/>
              <w:spacing w:after="0"/>
              <w:ind w:left="0" w:right="0"/>
              <w:rPr>
                <w:b w:val="0"/>
                <w:sz w:val="20"/>
              </w:rPr>
            </w:pPr>
          </w:p>
        </w:tc>
        <w:tc>
          <w:tcPr>
            <w:tcW w:w="2064" w:type="dxa"/>
            <w:vAlign w:val="center"/>
          </w:tcPr>
          <w:p w14:paraId="503971C0" w14:textId="77777777" w:rsidR="00CA09B2" w:rsidRDefault="00CA09B2">
            <w:pPr>
              <w:pStyle w:val="T2"/>
              <w:spacing w:after="0"/>
              <w:ind w:left="0" w:right="0"/>
              <w:rPr>
                <w:b w:val="0"/>
                <w:sz w:val="20"/>
              </w:rPr>
            </w:pPr>
          </w:p>
        </w:tc>
        <w:tc>
          <w:tcPr>
            <w:tcW w:w="2814" w:type="dxa"/>
            <w:vAlign w:val="center"/>
          </w:tcPr>
          <w:p w14:paraId="46CDBD99" w14:textId="77777777" w:rsidR="00CA09B2" w:rsidRDefault="00CA09B2">
            <w:pPr>
              <w:pStyle w:val="T2"/>
              <w:spacing w:after="0"/>
              <w:ind w:left="0" w:right="0"/>
              <w:rPr>
                <w:b w:val="0"/>
                <w:sz w:val="20"/>
              </w:rPr>
            </w:pPr>
          </w:p>
        </w:tc>
        <w:tc>
          <w:tcPr>
            <w:tcW w:w="1715" w:type="dxa"/>
            <w:vAlign w:val="center"/>
          </w:tcPr>
          <w:p w14:paraId="5DEF712B" w14:textId="77777777" w:rsidR="00CA09B2" w:rsidRDefault="00CA09B2">
            <w:pPr>
              <w:pStyle w:val="T2"/>
              <w:spacing w:after="0"/>
              <w:ind w:left="0" w:right="0"/>
              <w:rPr>
                <w:b w:val="0"/>
                <w:sz w:val="20"/>
              </w:rPr>
            </w:pPr>
          </w:p>
        </w:tc>
        <w:tc>
          <w:tcPr>
            <w:tcW w:w="1647" w:type="dxa"/>
            <w:vAlign w:val="center"/>
          </w:tcPr>
          <w:p w14:paraId="45D56F9D" w14:textId="77777777" w:rsidR="00CA09B2" w:rsidRDefault="00CA09B2">
            <w:pPr>
              <w:pStyle w:val="T2"/>
              <w:spacing w:after="0"/>
              <w:ind w:left="0" w:right="0"/>
              <w:rPr>
                <w:b w:val="0"/>
                <w:sz w:val="16"/>
              </w:rPr>
            </w:pPr>
          </w:p>
        </w:tc>
      </w:tr>
    </w:tbl>
    <w:p w14:paraId="15ADEFBD" w14:textId="77777777" w:rsidR="00CA09B2" w:rsidRDefault="008B61A7">
      <w:pPr>
        <w:pStyle w:val="T1"/>
        <w:spacing w:after="120"/>
        <w:rPr>
          <w:sz w:val="22"/>
        </w:rPr>
      </w:pPr>
      <w:r>
        <w:rPr>
          <w:noProof/>
        </w:rPr>
        <mc:AlternateContent>
          <mc:Choice Requires="wps">
            <w:drawing>
              <wp:anchor distT="0" distB="0" distL="114300" distR="114300" simplePos="0" relativeHeight="251658240" behindDoc="0" locked="0" layoutInCell="0" allowOverlap="1" wp14:anchorId="37146B44" wp14:editId="2563E679">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04CBB0" w14:textId="77777777" w:rsidR="0029020B" w:rsidRDefault="0029020B">
                            <w:pPr>
                              <w:pStyle w:val="T1"/>
                              <w:spacing w:after="120"/>
                            </w:pPr>
                            <w:r>
                              <w:t>Abstract</w:t>
                            </w:r>
                          </w:p>
                          <w:p w14:paraId="1206FD46" w14:textId="32B4722D" w:rsidR="0029020B" w:rsidRDefault="00F01D37">
                            <w:pPr>
                              <w:jc w:val="both"/>
                            </w:pPr>
                            <w:r>
                              <w:t>2024 July IEEE 802 Mixed-Mode Plenary</w:t>
                            </w:r>
                            <w:r w:rsidR="00C85CBE">
                              <w:t xml:space="preserve"> </w:t>
                            </w:r>
                            <w:r w:rsidR="005258AD">
                              <w:t>–</w:t>
                            </w:r>
                            <w:r w:rsidR="00C85CBE">
                              <w:t xml:space="preserve"> </w:t>
                            </w:r>
                            <w:r w:rsidR="005258AD">
                              <w:t>802.11me (REVme) Minutes</w:t>
                            </w:r>
                            <w:r>
                              <w:t xml:space="preserve"> – </w:t>
                            </w:r>
                            <w:r w:rsidR="005258AD">
                              <w:t>Sheraton</w:t>
                            </w:r>
                            <w:r>
                              <w:t xml:space="preserve"> Le Center Hote</w:t>
                            </w:r>
                            <w:r w:rsidR="00C85CBE">
                              <w:t>l</w:t>
                            </w:r>
                            <w:r w:rsidR="00154F9E">
                              <w:t>.</w:t>
                            </w:r>
                          </w:p>
                          <w:p w14:paraId="6FD33A85" w14:textId="45A635B5" w:rsidR="00154F9E" w:rsidRDefault="00154F9E">
                            <w:pPr>
                              <w:jc w:val="both"/>
                            </w:pPr>
                            <w:r>
                              <w:t xml:space="preserve">5 Slots (meetings) </w:t>
                            </w:r>
                          </w:p>
                          <w:p w14:paraId="5905D675" w14:textId="77777777" w:rsidR="00154F9E" w:rsidRDefault="00154F9E">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146B4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" o:allowincell="f" stroked="f">
                <v:textbox>
                  <w:txbxContent>
                    <w:p w14:paraId="4B04CBB0" w14:textId="77777777" w:rsidR="0029020B" w:rsidRDefault="0029020B">
                      <w:pPr>
                        <w:pStyle w:val="T1"/>
                        <w:spacing w:after="120"/>
                      </w:pPr>
                      <w:r>
                        <w:t>Abstract</w:t>
                      </w:r>
                    </w:p>
                    <w:p w14:paraId="1206FD46" w14:textId="32B4722D" w:rsidR="0029020B" w:rsidRDefault="00F01D37">
                      <w:pPr>
                        <w:jc w:val="both"/>
                      </w:pPr>
                      <w:r>
                        <w:t>2024 July IEEE 802 Mixed-Mode Plenary</w:t>
                      </w:r>
                      <w:r w:rsidR="00C85CBE">
                        <w:t xml:space="preserve"> </w:t>
                      </w:r>
                      <w:r w:rsidR="005258AD">
                        <w:t>–</w:t>
                      </w:r>
                      <w:r w:rsidR="00C85CBE">
                        <w:t xml:space="preserve"> </w:t>
                      </w:r>
                      <w:r w:rsidR="005258AD">
                        <w:t>802.11me (REVme) Minutes</w:t>
                      </w:r>
                      <w:r>
                        <w:t xml:space="preserve"> – </w:t>
                      </w:r>
                      <w:r w:rsidR="005258AD">
                        <w:t>Sheraton</w:t>
                      </w:r>
                      <w:r>
                        <w:t xml:space="preserve"> Le Center Hote</w:t>
                      </w:r>
                      <w:r w:rsidR="00C85CBE">
                        <w:t>l</w:t>
                      </w:r>
                      <w:r w:rsidR="00154F9E">
                        <w:t>.</w:t>
                      </w:r>
                    </w:p>
                    <w:p w14:paraId="6FD33A85" w14:textId="45A635B5" w:rsidR="00154F9E" w:rsidRDefault="00154F9E">
                      <w:pPr>
                        <w:jc w:val="both"/>
                      </w:pPr>
                      <w:r>
                        <w:t xml:space="preserve">5 Slots (meetings) </w:t>
                      </w:r>
                    </w:p>
                    <w:p w14:paraId="5905D675" w14:textId="77777777" w:rsidR="00154F9E" w:rsidRDefault="00154F9E">
                      <w:pPr>
                        <w:jc w:val="both"/>
                      </w:pPr>
                    </w:p>
                  </w:txbxContent>
                </v:textbox>
              </v:shape>
            </w:pict>
          </mc:Fallback>
        </mc:AlternateContent>
      </w:r>
    </w:p>
    <w:p w14:paraId="4748106A" w14:textId="0A832C31" w:rsidR="00CA09B2" w:rsidRDefault="00CA09B2" w:rsidP="002D5738">
      <w:r>
        <w:br w:type="page"/>
      </w:r>
    </w:p>
    <w:p w14:paraId="51646032" w14:textId="60D1B9C0" w:rsidR="00CA09B2" w:rsidRPr="00380FA9" w:rsidRDefault="00380FA9" w:rsidP="00233BF3">
      <w:pPr>
        <w:pStyle w:val="ListParagraph"/>
        <w:numPr>
          <w:ilvl w:val="0"/>
          <w:numId w:val="1"/>
        </w:numPr>
        <w:rPr>
          <w:b/>
          <w:bCs/>
        </w:rPr>
      </w:pPr>
      <w:r>
        <w:rPr>
          <w:b/>
          <w:bCs/>
        </w:rPr>
        <w:lastRenderedPageBreak/>
        <w:t>802.11me (R</w:t>
      </w:r>
      <w:r w:rsidR="00233BF3" w:rsidRPr="00380FA9">
        <w:rPr>
          <w:b/>
          <w:bCs/>
        </w:rPr>
        <w:t>EVme</w:t>
      </w:r>
      <w:r>
        <w:rPr>
          <w:b/>
          <w:bCs/>
        </w:rPr>
        <w:t>)</w:t>
      </w:r>
      <w:r w:rsidR="00233BF3" w:rsidRPr="00380FA9">
        <w:rPr>
          <w:b/>
          <w:bCs/>
        </w:rPr>
        <w:t xml:space="preserve"> Meeting Monday PM2 – July 15 4-6pm ET</w:t>
      </w:r>
    </w:p>
    <w:p w14:paraId="6FBF2F25" w14:textId="47CFD06B" w:rsidR="00233BF3" w:rsidRDefault="00233BF3" w:rsidP="00233BF3">
      <w:pPr>
        <w:pStyle w:val="ListParagraph"/>
        <w:numPr>
          <w:ilvl w:val="1"/>
          <w:numId w:val="1"/>
        </w:numPr>
      </w:pPr>
      <w:r w:rsidRPr="00380FA9">
        <w:rPr>
          <w:b/>
          <w:bCs/>
        </w:rPr>
        <w:t>Called to order</w:t>
      </w:r>
      <w:r>
        <w:t xml:space="preserve"> </w:t>
      </w:r>
      <w:r w:rsidR="00EA1F1E">
        <w:t>4</w:t>
      </w:r>
      <w:r>
        <w:t xml:space="preserve">:03pm ET by Michael </w:t>
      </w:r>
      <w:r w:rsidR="00E3544B">
        <w:t>MONTEMURRO</w:t>
      </w:r>
    </w:p>
    <w:p w14:paraId="556897A2" w14:textId="77777777" w:rsidR="00EA1F1E" w:rsidRPr="00D06C98" w:rsidRDefault="00233BF3" w:rsidP="00233BF3">
      <w:pPr>
        <w:pStyle w:val="ListParagraph"/>
        <w:numPr>
          <w:ilvl w:val="1"/>
          <w:numId w:val="1"/>
        </w:numPr>
        <w:rPr>
          <w:b/>
          <w:bCs/>
        </w:rPr>
      </w:pPr>
      <w:r w:rsidRPr="00D06C98">
        <w:rPr>
          <w:b/>
          <w:bCs/>
        </w:rPr>
        <w:t xml:space="preserve">Introduction of </w:t>
      </w:r>
      <w:r w:rsidR="00EA1F1E" w:rsidRPr="00D06C98">
        <w:rPr>
          <w:b/>
          <w:bCs/>
        </w:rPr>
        <w:t>Officers:</w:t>
      </w:r>
    </w:p>
    <w:p w14:paraId="28C7206A" w14:textId="3ABBFB02" w:rsidR="00FA12D8" w:rsidRDefault="00FA12D8" w:rsidP="00EA1F1E">
      <w:pPr>
        <w:pStyle w:val="ListParagraph"/>
        <w:numPr>
          <w:ilvl w:val="2"/>
          <w:numId w:val="1"/>
        </w:numPr>
      </w:pPr>
      <w:r>
        <w:t xml:space="preserve">802.11me Chair – </w:t>
      </w:r>
      <w:r w:rsidR="00EA1F1E">
        <w:t>Mi</w:t>
      </w:r>
      <w:r>
        <w:t xml:space="preserve">chael </w:t>
      </w:r>
      <w:r w:rsidR="00E3544B">
        <w:t>MONTEMURRO</w:t>
      </w:r>
    </w:p>
    <w:p w14:paraId="22860855" w14:textId="77777777" w:rsidR="00E3544B" w:rsidRDefault="00FA12D8" w:rsidP="00EA1F1E">
      <w:pPr>
        <w:pStyle w:val="ListParagraph"/>
        <w:numPr>
          <w:ilvl w:val="2"/>
          <w:numId w:val="1"/>
        </w:numPr>
      </w:pPr>
      <w:r>
        <w:t xml:space="preserve">Vice Chair – </w:t>
      </w:r>
      <w:r w:rsidR="008779B6">
        <w:t>Mark</w:t>
      </w:r>
      <w:r>
        <w:t xml:space="preserve"> </w:t>
      </w:r>
      <w:r w:rsidR="00E3544B">
        <w:t xml:space="preserve">HAMILTON </w:t>
      </w:r>
    </w:p>
    <w:p w14:paraId="0E525F4F" w14:textId="77777777" w:rsidR="000176A4" w:rsidRDefault="00E3544B" w:rsidP="00EA1F1E">
      <w:pPr>
        <w:pStyle w:val="ListParagraph"/>
        <w:numPr>
          <w:ilvl w:val="2"/>
          <w:numId w:val="1"/>
        </w:numPr>
      </w:pPr>
      <w:r>
        <w:t xml:space="preserve">Vice Chair – </w:t>
      </w:r>
      <w:r w:rsidR="008779B6">
        <w:t>Mark</w:t>
      </w:r>
      <w:r>
        <w:t xml:space="preserve"> RISON</w:t>
      </w:r>
    </w:p>
    <w:p w14:paraId="4206037A" w14:textId="5C196799" w:rsidR="000176A4" w:rsidRDefault="000176A4" w:rsidP="00EA1F1E">
      <w:pPr>
        <w:pStyle w:val="ListParagraph"/>
        <w:numPr>
          <w:ilvl w:val="2"/>
          <w:numId w:val="1"/>
        </w:numPr>
      </w:pPr>
      <w:r>
        <w:t xml:space="preserve">Editor </w:t>
      </w:r>
      <w:r>
        <w:t xml:space="preserve">– </w:t>
      </w:r>
      <w:r w:rsidR="008779B6">
        <w:t>Emily</w:t>
      </w:r>
      <w:r>
        <w:t xml:space="preserve"> QI</w:t>
      </w:r>
    </w:p>
    <w:p w14:paraId="46991B47" w14:textId="77777777" w:rsidR="000176A4" w:rsidRDefault="000176A4" w:rsidP="00EA1F1E">
      <w:pPr>
        <w:pStyle w:val="ListParagraph"/>
        <w:numPr>
          <w:ilvl w:val="2"/>
          <w:numId w:val="1"/>
        </w:numPr>
      </w:pPr>
      <w:r>
        <w:t xml:space="preserve">Editor – </w:t>
      </w:r>
      <w:r w:rsidR="008779B6">
        <w:t>Edward</w:t>
      </w:r>
      <w:r>
        <w:t xml:space="preserve"> AU</w:t>
      </w:r>
    </w:p>
    <w:p w14:paraId="128E95B1" w14:textId="76361C2C" w:rsidR="00233BF3" w:rsidRDefault="000176A4" w:rsidP="00EA1F1E">
      <w:pPr>
        <w:pStyle w:val="ListParagraph"/>
        <w:numPr>
          <w:ilvl w:val="2"/>
          <w:numId w:val="1"/>
        </w:numPr>
      </w:pPr>
      <w:r>
        <w:t xml:space="preserve">Secretary – </w:t>
      </w:r>
      <w:r w:rsidR="008779B6">
        <w:t>Jon</w:t>
      </w:r>
      <w:r>
        <w:t xml:space="preserve"> ROSDAHL</w:t>
      </w:r>
    </w:p>
    <w:p w14:paraId="66687B60" w14:textId="77777777" w:rsidR="0051580F" w:rsidRDefault="0051580F" w:rsidP="0051580F">
      <w:pPr>
        <w:pStyle w:val="ListParagraph"/>
        <w:ind w:left="1224"/>
      </w:pPr>
    </w:p>
    <w:p w14:paraId="3CDBDE33" w14:textId="3CEEB1F8" w:rsidR="00233BF3" w:rsidRPr="00D06C98" w:rsidRDefault="00233BF3" w:rsidP="00233BF3">
      <w:pPr>
        <w:pStyle w:val="ListParagraph"/>
        <w:numPr>
          <w:ilvl w:val="1"/>
          <w:numId w:val="1"/>
        </w:numPr>
        <w:rPr>
          <w:b/>
          <w:bCs/>
        </w:rPr>
      </w:pPr>
      <w:r w:rsidRPr="00D06C98">
        <w:rPr>
          <w:b/>
          <w:bCs/>
        </w:rPr>
        <w:t>Review Patent Slides/Copyright slides and participant slides.</w:t>
      </w:r>
    </w:p>
    <w:p w14:paraId="06A1C0FC" w14:textId="7ACB2959" w:rsidR="00233BF3" w:rsidRDefault="00233BF3" w:rsidP="00233BF3">
      <w:pPr>
        <w:pStyle w:val="ListParagraph"/>
        <w:numPr>
          <w:ilvl w:val="2"/>
          <w:numId w:val="1"/>
        </w:numPr>
      </w:pPr>
      <w:r>
        <w:t>No Issues noted.</w:t>
      </w:r>
    </w:p>
    <w:p w14:paraId="2D0263AD" w14:textId="77777777" w:rsidR="00124630" w:rsidRDefault="00124630" w:rsidP="00124630">
      <w:pPr>
        <w:pStyle w:val="ListParagraph"/>
        <w:ind w:left="1224"/>
      </w:pPr>
    </w:p>
    <w:p w14:paraId="06D34747" w14:textId="71730092" w:rsidR="0093269A" w:rsidRDefault="00233BF3" w:rsidP="00674899">
      <w:pPr>
        <w:pStyle w:val="ListParagraph"/>
        <w:numPr>
          <w:ilvl w:val="1"/>
          <w:numId w:val="1"/>
        </w:numPr>
      </w:pPr>
      <w:r w:rsidRPr="00380FA9">
        <w:rPr>
          <w:b/>
          <w:bCs/>
        </w:rPr>
        <w:t>Review Agenda:</w:t>
      </w:r>
      <w:r w:rsidR="00674899">
        <w:t xml:space="preserve"> -</w:t>
      </w:r>
      <w:r w:rsidR="00C37A02">
        <w:t xml:space="preserve">- </w:t>
      </w:r>
      <w:r w:rsidR="0093269A" w:rsidRPr="0093269A">
        <w:t>11-24-0985-01-000m-revme-agenda-july-2024-session</w:t>
      </w:r>
    </w:p>
    <w:p w14:paraId="1E7B78F6" w14:textId="1C7E49CE" w:rsidR="00C37A02" w:rsidRDefault="00C37A02" w:rsidP="00C37A02">
      <w:pPr>
        <w:pStyle w:val="ListParagraph"/>
        <w:numPr>
          <w:ilvl w:val="2"/>
          <w:numId w:val="1"/>
        </w:numPr>
      </w:pPr>
      <w:r>
        <w:fldChar w:fldCharType="begin"/>
      </w:r>
      <w:ins w:id="0" w:author="Jon Rosdahl" w:date="2024-08-03T17:43:00Z" w16du:dateUtc="2024-08-03T23:43:00Z">
        <w:r>
          <w:instrText>HYPERLINK "</w:instrText>
        </w:r>
      </w:ins>
      <w:r w:rsidRPr="00C37A02">
        <w:instrText>https://mentor.ieee.org/802.11/dcn/24/11-24-0985-01-000m-revme-agenda-july-2024-session.pptx</w:instrText>
      </w:r>
      <w:ins w:id="1" w:author="Jon Rosdahl" w:date="2024-08-03T17:43:00Z" w16du:dateUtc="2024-08-03T23:43:00Z">
        <w:r>
          <w:instrText>"</w:instrText>
        </w:r>
      </w:ins>
      <w:r>
        <w:fldChar w:fldCharType="separate"/>
      </w:r>
      <w:r w:rsidRPr="00AF4B79">
        <w:rPr>
          <w:rStyle w:val="Hyperlink"/>
        </w:rPr>
        <w:t>https://mentor.ieee.org/802.11/dcn/24/11-24-0985-01-000m-revme-agenda-july-2024-session.pptx</w:t>
      </w:r>
      <w:r>
        <w:fldChar w:fldCharType="end"/>
      </w:r>
      <w:r>
        <w:t xml:space="preserve"> </w:t>
      </w:r>
    </w:p>
    <w:p w14:paraId="05D3D68E" w14:textId="216C649D" w:rsidR="00233BF3" w:rsidRPr="00233BF3" w:rsidRDefault="00233BF3" w:rsidP="00233BF3">
      <w:pPr>
        <w:pStyle w:val="ListParagraph"/>
        <w:numPr>
          <w:ilvl w:val="2"/>
          <w:numId w:val="1"/>
        </w:numPr>
      </w:pPr>
      <w:r w:rsidRPr="00233BF3">
        <w:t>Monday July 15, 4</w:t>
      </w:r>
      <w:r w:rsidR="00134EE9" w:rsidRPr="00233BF3">
        <w:t>pm ET</w:t>
      </w:r>
    </w:p>
    <w:p w14:paraId="2ADAC93F" w14:textId="77777777" w:rsidR="00233BF3" w:rsidRPr="00233BF3" w:rsidRDefault="00233BF3" w:rsidP="00233BF3">
      <w:pPr>
        <w:pStyle w:val="ListParagraph"/>
        <w:numPr>
          <w:ilvl w:val="0"/>
          <w:numId w:val="4"/>
        </w:numPr>
      </w:pPr>
      <w:r w:rsidRPr="00233BF3">
        <w:t>Chair’s Welcome, Policy &amp; patent reminder</w:t>
      </w:r>
    </w:p>
    <w:p w14:paraId="2667508D" w14:textId="77777777" w:rsidR="00233BF3" w:rsidRPr="00233BF3" w:rsidRDefault="00233BF3" w:rsidP="00233BF3">
      <w:pPr>
        <w:pStyle w:val="ListParagraph"/>
        <w:numPr>
          <w:ilvl w:val="0"/>
          <w:numId w:val="4"/>
        </w:numPr>
      </w:pPr>
      <w:r w:rsidRPr="00233BF3">
        <w:t>Approve agenda</w:t>
      </w:r>
    </w:p>
    <w:p w14:paraId="1D9B04B6" w14:textId="77777777" w:rsidR="00233BF3" w:rsidRPr="00233BF3" w:rsidRDefault="00233BF3" w:rsidP="00233BF3">
      <w:pPr>
        <w:pStyle w:val="ListParagraph"/>
        <w:numPr>
          <w:ilvl w:val="0"/>
          <w:numId w:val="4"/>
        </w:numPr>
      </w:pPr>
      <w:r w:rsidRPr="00233BF3">
        <w:t xml:space="preserve">Motions </w:t>
      </w:r>
    </w:p>
    <w:p w14:paraId="5F108C76" w14:textId="39D79870" w:rsidR="00233BF3" w:rsidRPr="00233BF3" w:rsidRDefault="00233BF3" w:rsidP="00233BF3">
      <w:pPr>
        <w:pStyle w:val="ListParagraph"/>
        <w:numPr>
          <w:ilvl w:val="0"/>
          <w:numId w:val="4"/>
        </w:numPr>
      </w:pPr>
      <w:r w:rsidRPr="00233BF3">
        <w:t>Minutes (Slide 7)</w:t>
      </w:r>
    </w:p>
    <w:p w14:paraId="18E97C9C" w14:textId="77777777" w:rsidR="00233BF3" w:rsidRPr="00233BF3" w:rsidRDefault="00233BF3" w:rsidP="00233BF3">
      <w:pPr>
        <w:pStyle w:val="ListParagraph"/>
        <w:numPr>
          <w:ilvl w:val="0"/>
          <w:numId w:val="4"/>
        </w:numPr>
      </w:pPr>
      <w:r w:rsidRPr="00233BF3">
        <w:t>Editor report</w:t>
      </w:r>
    </w:p>
    <w:p w14:paraId="1A9F7749" w14:textId="77777777" w:rsidR="00233BF3" w:rsidRDefault="00233BF3" w:rsidP="00233BF3">
      <w:pPr>
        <w:pStyle w:val="ListParagraph"/>
        <w:numPr>
          <w:ilvl w:val="0"/>
          <w:numId w:val="4"/>
        </w:numPr>
      </w:pPr>
      <w:r w:rsidRPr="00233BF3">
        <w:t>Comment resolution</w:t>
      </w:r>
    </w:p>
    <w:p w14:paraId="4C00A9BD" w14:textId="3D12285C" w:rsidR="00233BF3" w:rsidRPr="00233BF3" w:rsidRDefault="00233BF3" w:rsidP="00233BF3">
      <w:pPr>
        <w:pStyle w:val="ListParagraph"/>
        <w:numPr>
          <w:ilvl w:val="0"/>
          <w:numId w:val="5"/>
        </w:numPr>
      </w:pPr>
      <w:r w:rsidRPr="00233BF3">
        <w:t xml:space="preserve">Ranging Comment Resolution – doc 11-24/1107 – </w:t>
      </w:r>
      <w:r w:rsidR="00C37A02" w:rsidRPr="00C37A02">
        <w:rPr>
          <w:sz w:val="24"/>
          <w:szCs w:val="22"/>
        </w:rPr>
        <w:t xml:space="preserve">AJAMI </w:t>
      </w:r>
      <w:r w:rsidRPr="00233BF3">
        <w:t>(Apple) – Mon PM2 on July 15</w:t>
      </w:r>
    </w:p>
    <w:p w14:paraId="507C87D5" w14:textId="192D0D1F" w:rsidR="00233BF3" w:rsidRPr="00233BF3" w:rsidRDefault="00233BF3" w:rsidP="00233BF3">
      <w:pPr>
        <w:pStyle w:val="ListParagraph"/>
        <w:numPr>
          <w:ilvl w:val="0"/>
          <w:numId w:val="5"/>
        </w:numPr>
      </w:pPr>
      <w:r w:rsidRPr="00233BF3">
        <w:t xml:space="preserve">CID 8037 – </w:t>
      </w:r>
      <w:r w:rsidR="00C37A02" w:rsidRPr="00233BF3">
        <w:t xml:space="preserve">HUANG </w:t>
      </w:r>
      <w:r w:rsidRPr="00233BF3">
        <w:t>(Intel)</w:t>
      </w:r>
    </w:p>
    <w:p w14:paraId="5473DDDB" w14:textId="3DAC4F43" w:rsidR="00233BF3" w:rsidRPr="00233BF3" w:rsidRDefault="00233BF3" w:rsidP="00233BF3">
      <w:pPr>
        <w:pStyle w:val="ListParagraph"/>
        <w:numPr>
          <w:ilvl w:val="0"/>
          <w:numId w:val="5"/>
        </w:numPr>
      </w:pPr>
      <w:r w:rsidRPr="00233BF3">
        <w:t xml:space="preserve">CID 8257, 8259 – </w:t>
      </w:r>
      <w:r w:rsidR="00C37A02" w:rsidRPr="00233BF3">
        <w:t xml:space="preserve">HAMILTON </w:t>
      </w:r>
      <w:r w:rsidRPr="00233BF3">
        <w:t>(Ruckus/Commscope)</w:t>
      </w:r>
    </w:p>
    <w:p w14:paraId="7C12EE7A" w14:textId="6D6BFF46" w:rsidR="00233BF3" w:rsidRPr="00233BF3" w:rsidRDefault="00233BF3" w:rsidP="00233BF3">
      <w:pPr>
        <w:pStyle w:val="ListParagraph"/>
        <w:numPr>
          <w:ilvl w:val="0"/>
          <w:numId w:val="5"/>
        </w:numPr>
      </w:pPr>
      <w:r w:rsidRPr="00233BF3">
        <w:t xml:space="preserve">CID 8039 – doc 11-24/1149 – </w:t>
      </w:r>
      <w:r w:rsidR="00C37A02" w:rsidRPr="00233BF3">
        <w:t xml:space="preserve">MONTEMURRO </w:t>
      </w:r>
      <w:r w:rsidRPr="00233BF3">
        <w:t>(Huawei)</w:t>
      </w:r>
    </w:p>
    <w:p w14:paraId="5FAEB272" w14:textId="28DF98F1" w:rsidR="00233BF3" w:rsidRDefault="00233BF3" w:rsidP="00C37A02">
      <w:pPr>
        <w:pStyle w:val="ListParagraph"/>
        <w:numPr>
          <w:ilvl w:val="0"/>
          <w:numId w:val="5"/>
        </w:numPr>
      </w:pPr>
      <w:r w:rsidRPr="00233BF3">
        <w:t xml:space="preserve">Technical/General CIDs – doc 11-24/1149 – </w:t>
      </w:r>
      <w:r w:rsidR="00C37A02" w:rsidRPr="00233BF3">
        <w:t xml:space="preserve">MONTEMURRO </w:t>
      </w:r>
      <w:r w:rsidRPr="00233BF3">
        <w:t xml:space="preserve">(Huawei) </w:t>
      </w:r>
    </w:p>
    <w:p w14:paraId="53E50DCA" w14:textId="189216B1" w:rsidR="00105F11" w:rsidRDefault="00233BF3" w:rsidP="00105F11">
      <w:pPr>
        <w:pStyle w:val="ListParagraph"/>
        <w:numPr>
          <w:ilvl w:val="0"/>
          <w:numId w:val="4"/>
        </w:numPr>
      </w:pPr>
      <w:r w:rsidRPr="00233BF3">
        <w:t>Recess</w:t>
      </w:r>
    </w:p>
    <w:p w14:paraId="73E5835F" w14:textId="77777777" w:rsidR="00124630" w:rsidRDefault="00105F11" w:rsidP="00105F11">
      <w:pPr>
        <w:pStyle w:val="ListParagraph"/>
        <w:numPr>
          <w:ilvl w:val="2"/>
          <w:numId w:val="1"/>
        </w:numPr>
      </w:pPr>
      <w:r>
        <w:t>No objection to the proposed</w:t>
      </w:r>
      <w:r w:rsidR="00124630">
        <w:t xml:space="preserve"> agenda.</w:t>
      </w:r>
    </w:p>
    <w:p w14:paraId="5958E465" w14:textId="1CF16612" w:rsidR="00105F11" w:rsidRDefault="00233BF3" w:rsidP="00124630">
      <w:pPr>
        <w:pStyle w:val="ListParagraph"/>
        <w:ind w:left="1224"/>
      </w:pPr>
      <w:r>
        <w:t xml:space="preserve"> </w:t>
      </w:r>
    </w:p>
    <w:p w14:paraId="04BA5986" w14:textId="377D34A1" w:rsidR="00233BF3" w:rsidRDefault="002E13D8" w:rsidP="00233BF3">
      <w:pPr>
        <w:pStyle w:val="ListParagraph"/>
        <w:numPr>
          <w:ilvl w:val="1"/>
          <w:numId w:val="1"/>
        </w:numPr>
      </w:pPr>
      <w:r w:rsidRPr="00134EE9">
        <w:rPr>
          <w:b/>
          <w:bCs/>
          <w:color w:val="C00000"/>
        </w:rPr>
        <w:t>Motion</w:t>
      </w:r>
      <w:r>
        <w:rPr>
          <w:b/>
          <w:bCs/>
        </w:rPr>
        <w:t xml:space="preserve"> </w:t>
      </w:r>
      <w:r w:rsidR="00380FA9">
        <w:rPr>
          <w:b/>
          <w:bCs/>
        </w:rPr>
        <w:t>to approve</w:t>
      </w:r>
      <w:r w:rsidR="00233BF3" w:rsidRPr="002E13D8">
        <w:rPr>
          <w:b/>
          <w:bCs/>
        </w:rPr>
        <w:t xml:space="preserve"> Previous Minutes</w:t>
      </w:r>
      <w:r w:rsidR="00233BF3">
        <w:t>:</w:t>
      </w:r>
    </w:p>
    <w:p w14:paraId="259FBBC9" w14:textId="2638B229" w:rsidR="002E13D8" w:rsidRPr="002E13D8" w:rsidRDefault="00233BF3" w:rsidP="0069098E">
      <w:pPr>
        <w:pStyle w:val="ListParagraph"/>
        <w:numPr>
          <w:ilvl w:val="2"/>
          <w:numId w:val="1"/>
        </w:numPr>
      </w:pPr>
      <w:r w:rsidRPr="00134EE9">
        <w:t xml:space="preserve">Move to </w:t>
      </w:r>
      <w:r w:rsidR="002E13D8" w:rsidRPr="002E13D8">
        <w:t>Approve the minutes in documents</w:t>
      </w:r>
    </w:p>
    <w:p w14:paraId="7BF3C65D" w14:textId="4793F8D2" w:rsidR="002E13D8" w:rsidRPr="002E13D8" w:rsidRDefault="002E13D8" w:rsidP="002E13D8">
      <w:pPr>
        <w:pStyle w:val="ListParagraph"/>
        <w:numPr>
          <w:ilvl w:val="0"/>
          <w:numId w:val="6"/>
        </w:numPr>
        <w:tabs>
          <w:tab w:val="clear" w:pos="720"/>
          <w:tab w:val="num" w:pos="1584"/>
        </w:tabs>
        <w:ind w:left="1584"/>
      </w:pPr>
      <w:r w:rsidRPr="002E13D8">
        <w:rPr>
          <w:b/>
          <w:bCs/>
        </w:rPr>
        <w:t>Adhoc:</w:t>
      </w:r>
      <w:r w:rsidR="00134EE9">
        <w:rPr>
          <w:b/>
          <w:bCs/>
        </w:rPr>
        <w:t xml:space="preserve"> </w:t>
      </w:r>
      <w:r w:rsidR="00134EE9" w:rsidRPr="00362676">
        <w:t>11-24/072</w:t>
      </w:r>
      <w:r w:rsidR="00362676" w:rsidRPr="00362676">
        <w:t>5r0:</w:t>
      </w:r>
    </w:p>
    <w:p w14:paraId="520DCE67" w14:textId="77777777" w:rsidR="002E13D8" w:rsidRPr="002E13D8" w:rsidRDefault="00BE53AF" w:rsidP="002E13D8">
      <w:pPr>
        <w:pStyle w:val="ListParagraph"/>
        <w:ind w:left="2088"/>
      </w:pPr>
      <w:hyperlink r:id="rId7" w:history="1">
        <w:r w:rsidR="002E13D8" w:rsidRPr="002E13D8">
          <w:rPr>
            <w:rStyle w:val="Hyperlink"/>
          </w:rPr>
          <w:t>https://mentor.ieee.org/802.11/dcn/24/11-24-0725-00-000m-minutes-revme-april-2024-adhoc-san-diego.docx</w:t>
        </w:r>
      </w:hyperlink>
      <w:r w:rsidR="002E13D8" w:rsidRPr="002E13D8">
        <w:t xml:space="preserve">  </w:t>
      </w:r>
    </w:p>
    <w:p w14:paraId="76B41F8E" w14:textId="54D9CC65" w:rsidR="002E13D8" w:rsidRPr="002E13D8" w:rsidRDefault="002E13D8" w:rsidP="002E13D8">
      <w:pPr>
        <w:pStyle w:val="ListParagraph"/>
        <w:numPr>
          <w:ilvl w:val="0"/>
          <w:numId w:val="7"/>
        </w:numPr>
        <w:tabs>
          <w:tab w:val="clear" w:pos="720"/>
          <w:tab w:val="num" w:pos="1584"/>
        </w:tabs>
        <w:ind w:left="1584"/>
      </w:pPr>
      <w:r w:rsidRPr="002E13D8">
        <w:rPr>
          <w:b/>
          <w:bCs/>
        </w:rPr>
        <w:t>May meeting:</w:t>
      </w:r>
      <w:r w:rsidR="00362676">
        <w:rPr>
          <w:b/>
          <w:bCs/>
        </w:rPr>
        <w:t xml:space="preserve"> </w:t>
      </w:r>
      <w:r w:rsidR="00362676" w:rsidRPr="00362676">
        <w:t>11-24/0912r0:</w:t>
      </w:r>
    </w:p>
    <w:p w14:paraId="772B7821" w14:textId="77777777" w:rsidR="002E13D8" w:rsidRPr="002E13D8" w:rsidRDefault="00BE53AF" w:rsidP="002E13D8">
      <w:pPr>
        <w:pStyle w:val="ListParagraph"/>
        <w:ind w:left="2088"/>
      </w:pPr>
      <w:hyperlink r:id="rId8" w:history="1">
        <w:r w:rsidR="002E13D8" w:rsidRPr="002E13D8">
          <w:rPr>
            <w:rStyle w:val="Hyperlink"/>
          </w:rPr>
          <w:t>https://mentor.ieee.org/802.11/dcn/24/11-24-0912-00-000m-minutes-for-revme-2024-may-interim-warsaw.docx</w:t>
        </w:r>
      </w:hyperlink>
      <w:r w:rsidR="002E13D8" w:rsidRPr="002E13D8">
        <w:t xml:space="preserve"> </w:t>
      </w:r>
    </w:p>
    <w:p w14:paraId="59AC7968" w14:textId="5BFD15C2" w:rsidR="002E13D8" w:rsidRPr="002E13D8" w:rsidRDefault="002E13D8" w:rsidP="002E13D8">
      <w:pPr>
        <w:pStyle w:val="ListParagraph"/>
        <w:numPr>
          <w:ilvl w:val="0"/>
          <w:numId w:val="8"/>
        </w:numPr>
        <w:tabs>
          <w:tab w:val="clear" w:pos="720"/>
          <w:tab w:val="num" w:pos="1584"/>
        </w:tabs>
        <w:ind w:left="1584"/>
      </w:pPr>
      <w:r w:rsidRPr="002E13D8">
        <w:rPr>
          <w:b/>
          <w:bCs/>
        </w:rPr>
        <w:t>Teleconferences:</w:t>
      </w:r>
      <w:r w:rsidR="00362676">
        <w:rPr>
          <w:b/>
          <w:bCs/>
        </w:rPr>
        <w:t xml:space="preserve"> </w:t>
      </w:r>
      <w:r w:rsidR="00362676" w:rsidRPr="00362676">
        <w:t>11-24/1140r0</w:t>
      </w:r>
      <w:r w:rsidR="00A4604F">
        <w:t>:</w:t>
      </w:r>
    </w:p>
    <w:p w14:paraId="48BA6884" w14:textId="77777777" w:rsidR="002E13D8" w:rsidRPr="002E13D8" w:rsidRDefault="00BE53AF" w:rsidP="002E13D8">
      <w:pPr>
        <w:pStyle w:val="ListParagraph"/>
        <w:ind w:left="2088"/>
      </w:pPr>
      <w:hyperlink r:id="rId9" w:history="1">
        <w:r w:rsidR="002E13D8" w:rsidRPr="002E13D8">
          <w:rPr>
            <w:rStyle w:val="Hyperlink"/>
          </w:rPr>
          <w:t>https://mentor.ieee.org/802.11/dcn/24/11-24-1140-00-000m-minutes-for-revme-telecon-july-8-2024.docx</w:t>
        </w:r>
      </w:hyperlink>
      <w:r w:rsidR="002E13D8" w:rsidRPr="002E13D8">
        <w:t xml:space="preserve"> </w:t>
      </w:r>
    </w:p>
    <w:p w14:paraId="34122757" w14:textId="1DFB3A46" w:rsidR="00233BF3" w:rsidRDefault="00233BF3" w:rsidP="00233BF3">
      <w:pPr>
        <w:pStyle w:val="ListParagraph"/>
        <w:numPr>
          <w:ilvl w:val="2"/>
          <w:numId w:val="1"/>
        </w:numPr>
      </w:pPr>
      <w:r>
        <w:t>Moved: Jon Rosdahl</w:t>
      </w:r>
    </w:p>
    <w:p w14:paraId="2F1C00F4" w14:textId="5453C5E5" w:rsidR="00233BF3" w:rsidRDefault="00233BF3" w:rsidP="00233BF3">
      <w:pPr>
        <w:pStyle w:val="ListParagraph"/>
        <w:numPr>
          <w:ilvl w:val="2"/>
          <w:numId w:val="1"/>
        </w:numPr>
      </w:pPr>
      <w:r>
        <w:t>Seconded: Stephen McCann</w:t>
      </w:r>
    </w:p>
    <w:p w14:paraId="7D05C291" w14:textId="22B69980" w:rsidR="00233BF3" w:rsidRDefault="00233BF3" w:rsidP="00233BF3">
      <w:pPr>
        <w:pStyle w:val="ListParagraph"/>
        <w:numPr>
          <w:ilvl w:val="2"/>
          <w:numId w:val="1"/>
        </w:numPr>
      </w:pPr>
      <w:r>
        <w:t>Results: Unanimous, Motion Passes.</w:t>
      </w:r>
    </w:p>
    <w:p w14:paraId="6443B2F7" w14:textId="77777777" w:rsidR="00362676" w:rsidRDefault="00362676" w:rsidP="00362676">
      <w:pPr>
        <w:pStyle w:val="ListParagraph"/>
        <w:ind w:left="1224"/>
      </w:pPr>
    </w:p>
    <w:p w14:paraId="6A9F6E0C" w14:textId="058860FA" w:rsidR="00233BF3" w:rsidRPr="002E13D8" w:rsidRDefault="0093269A" w:rsidP="00233BF3">
      <w:pPr>
        <w:pStyle w:val="ListParagraph"/>
        <w:numPr>
          <w:ilvl w:val="1"/>
          <w:numId w:val="1"/>
        </w:numPr>
        <w:rPr>
          <w:b/>
          <w:bCs/>
        </w:rPr>
      </w:pPr>
      <w:r w:rsidRPr="002E13D8">
        <w:rPr>
          <w:b/>
          <w:bCs/>
        </w:rPr>
        <w:t>Editor Report</w:t>
      </w:r>
      <w:r w:rsidR="00682E87">
        <w:rPr>
          <w:b/>
          <w:bCs/>
        </w:rPr>
        <w:t xml:space="preserve">  -</w:t>
      </w:r>
      <w:r w:rsidR="00A4604F">
        <w:rPr>
          <w:b/>
          <w:bCs/>
        </w:rPr>
        <w:t xml:space="preserve"> Emily QI - </w:t>
      </w:r>
      <w:r w:rsidR="00682E87">
        <w:rPr>
          <w:b/>
          <w:bCs/>
        </w:rPr>
        <w:t>11-21/0687r22:</w:t>
      </w:r>
    </w:p>
    <w:p w14:paraId="27D13E09" w14:textId="213E8BAC" w:rsidR="0093269A" w:rsidRDefault="00BE53AF" w:rsidP="0093269A">
      <w:pPr>
        <w:pStyle w:val="ListParagraph"/>
        <w:numPr>
          <w:ilvl w:val="2"/>
          <w:numId w:val="1"/>
        </w:numPr>
      </w:pPr>
      <w:hyperlink r:id="rId10" w:history="1">
        <w:r w:rsidR="0093269A" w:rsidRPr="00062F3C">
          <w:rPr>
            <w:rStyle w:val="Hyperlink"/>
          </w:rPr>
          <w:t>https://mentor.ieee.org/802.11/dcn/21/11-21-0687-22-000m-802-11revme-editor-s-report.pptx</w:t>
        </w:r>
      </w:hyperlink>
    </w:p>
    <w:p w14:paraId="4A2A64FB" w14:textId="16922529" w:rsidR="0093269A" w:rsidRDefault="0093269A" w:rsidP="0093269A">
      <w:pPr>
        <w:pStyle w:val="ListParagraph"/>
        <w:numPr>
          <w:ilvl w:val="2"/>
          <w:numId w:val="1"/>
        </w:numPr>
      </w:pPr>
      <w:r>
        <w:t>Review Status of comments</w:t>
      </w:r>
    </w:p>
    <w:p w14:paraId="763331C2" w14:textId="3887732A" w:rsidR="0093269A" w:rsidRDefault="0093269A" w:rsidP="0093269A">
      <w:pPr>
        <w:pStyle w:val="ListParagraph"/>
        <w:numPr>
          <w:ilvl w:val="2"/>
          <w:numId w:val="1"/>
        </w:numPr>
      </w:pPr>
      <w:r>
        <w:t>257 Comments total</w:t>
      </w:r>
    </w:p>
    <w:p w14:paraId="792A9C96" w14:textId="435F0ABB" w:rsidR="0093269A" w:rsidRDefault="0093269A" w:rsidP="0093269A">
      <w:pPr>
        <w:pStyle w:val="ListParagraph"/>
        <w:numPr>
          <w:ilvl w:val="2"/>
          <w:numId w:val="1"/>
        </w:numPr>
      </w:pPr>
      <w:r>
        <w:t xml:space="preserve"> At the start of this Session, we have 31 </w:t>
      </w:r>
      <w:r w:rsidR="00682E87">
        <w:t>R</w:t>
      </w:r>
      <w:r>
        <w:t>eady for Motion.</w:t>
      </w:r>
    </w:p>
    <w:p w14:paraId="11CD9E35" w14:textId="77777777" w:rsidR="00682E87" w:rsidRDefault="00682E87" w:rsidP="00682E87">
      <w:pPr>
        <w:pStyle w:val="ListParagraph"/>
        <w:ind w:left="1224"/>
      </w:pPr>
    </w:p>
    <w:p w14:paraId="05B5FDF4" w14:textId="78C4A2AC" w:rsidR="0093269A" w:rsidRDefault="0093269A" w:rsidP="0093269A">
      <w:pPr>
        <w:pStyle w:val="ListParagraph"/>
        <w:numPr>
          <w:ilvl w:val="1"/>
          <w:numId w:val="1"/>
        </w:numPr>
      </w:pPr>
      <w:r w:rsidRPr="002E13D8">
        <w:rPr>
          <w:b/>
          <w:bCs/>
        </w:rPr>
        <w:t>Review Document 11-24/1168r0</w:t>
      </w:r>
      <w:r>
        <w:t xml:space="preserve"> </w:t>
      </w:r>
      <w:r w:rsidR="00A2347D">
        <w:t xml:space="preserve">POKAI </w:t>
      </w:r>
      <w:r>
        <w:t>as presented by Emily QI (Intel)</w:t>
      </w:r>
    </w:p>
    <w:p w14:paraId="6E55B19E" w14:textId="567F2249" w:rsidR="0093269A" w:rsidRDefault="00BE53AF" w:rsidP="0093269A">
      <w:pPr>
        <w:pStyle w:val="ListParagraph"/>
        <w:numPr>
          <w:ilvl w:val="2"/>
          <w:numId w:val="1"/>
        </w:numPr>
      </w:pPr>
      <w:hyperlink r:id="rId11" w:history="1">
        <w:r w:rsidR="0093269A" w:rsidRPr="00062F3C">
          <w:rPr>
            <w:rStyle w:val="Hyperlink"/>
          </w:rPr>
          <w:t>https://mentor.ieee.org/802.11/dcn/24/11-24-1168-00-000m-cr-for-cid-8037.docx</w:t>
        </w:r>
      </w:hyperlink>
      <w:r w:rsidR="0093269A">
        <w:t xml:space="preserve"> </w:t>
      </w:r>
    </w:p>
    <w:p w14:paraId="2824648C" w14:textId="025BF313" w:rsidR="00233BF3" w:rsidRPr="00124630" w:rsidRDefault="0093269A" w:rsidP="0093269A">
      <w:pPr>
        <w:pStyle w:val="ListParagraph"/>
        <w:numPr>
          <w:ilvl w:val="2"/>
          <w:numId w:val="1"/>
        </w:numPr>
        <w:rPr>
          <w:highlight w:val="green"/>
        </w:rPr>
      </w:pPr>
      <w:r w:rsidRPr="00124630">
        <w:rPr>
          <w:highlight w:val="green"/>
        </w:rPr>
        <w:t>CID</w:t>
      </w:r>
      <w:r w:rsidR="00D44050" w:rsidRPr="00124630">
        <w:rPr>
          <w:highlight w:val="green"/>
        </w:rPr>
        <w:t xml:space="preserve"> 8038 (SEC)</w:t>
      </w:r>
    </w:p>
    <w:p w14:paraId="090AE766" w14:textId="54CF6853" w:rsidR="00D44050" w:rsidRDefault="00D44050" w:rsidP="00D44050">
      <w:pPr>
        <w:pStyle w:val="ListParagraph"/>
        <w:numPr>
          <w:ilvl w:val="3"/>
          <w:numId w:val="1"/>
        </w:numPr>
      </w:pPr>
      <w:r>
        <w:t>Proposed Resolution: REJECTED (SEC: 2024-07-15 20:19:42Z) The commenter has withdrawn the comment.</w:t>
      </w:r>
    </w:p>
    <w:p w14:paraId="62B0C659" w14:textId="10FF43F7" w:rsidR="00D44050" w:rsidRDefault="00D44050" w:rsidP="00D44050">
      <w:pPr>
        <w:pStyle w:val="ListParagraph"/>
        <w:numPr>
          <w:ilvl w:val="3"/>
          <w:numId w:val="1"/>
        </w:numPr>
      </w:pPr>
      <w:r>
        <w:t>No Objection – Mark Ready for Motion</w:t>
      </w:r>
    </w:p>
    <w:p w14:paraId="2FE88280" w14:textId="77777777" w:rsidR="00124630" w:rsidRDefault="00124630" w:rsidP="00124630">
      <w:pPr>
        <w:pStyle w:val="ListParagraph"/>
        <w:ind w:left="1728"/>
      </w:pPr>
    </w:p>
    <w:p w14:paraId="022F7694" w14:textId="306220FB" w:rsidR="00D44050" w:rsidRPr="00124630" w:rsidRDefault="00D44050" w:rsidP="00D44050">
      <w:pPr>
        <w:pStyle w:val="ListParagraph"/>
        <w:numPr>
          <w:ilvl w:val="2"/>
          <w:numId w:val="1"/>
        </w:numPr>
        <w:rPr>
          <w:highlight w:val="green"/>
        </w:rPr>
      </w:pPr>
      <w:r w:rsidRPr="00124630">
        <w:rPr>
          <w:highlight w:val="green"/>
        </w:rPr>
        <w:t>CID 8037 (SEC)</w:t>
      </w:r>
    </w:p>
    <w:p w14:paraId="46A16AE8" w14:textId="60C305FB" w:rsidR="00D44050" w:rsidRDefault="00D44050" w:rsidP="00D44050">
      <w:pPr>
        <w:pStyle w:val="ListParagraph"/>
        <w:numPr>
          <w:ilvl w:val="3"/>
          <w:numId w:val="1"/>
        </w:numPr>
      </w:pPr>
      <w:r>
        <w:t>Review Comment and discussion in the submission.</w:t>
      </w:r>
    </w:p>
    <w:p w14:paraId="2C215A38" w14:textId="1BE40EC9" w:rsidR="00D44050" w:rsidRDefault="00D44050" w:rsidP="00D44050">
      <w:pPr>
        <w:pStyle w:val="ListParagraph"/>
        <w:numPr>
          <w:ilvl w:val="3"/>
          <w:numId w:val="1"/>
        </w:numPr>
      </w:pPr>
      <w:r>
        <w:t xml:space="preserve">Proposed Resolution: REVISED (SEC: 2024-07-15 20:28:32Z) - Incorporate the changes in </w:t>
      </w:r>
      <w:hyperlink r:id="rId12" w:tgtFrame="_blank" w:history="1">
        <w:r>
          <w:rPr>
            <w:rStyle w:val="Hyperlink"/>
          </w:rPr>
          <w:t>https://mentor.ieee.org/802.11/dcn/24/11-24-1168-01-000m-cr-for-cid-8037.docx</w:t>
        </w:r>
      </w:hyperlink>
      <w:r>
        <w:t>.</w:t>
      </w:r>
    </w:p>
    <w:p w14:paraId="33F8D0F0" w14:textId="5D770389" w:rsidR="00D44050" w:rsidRDefault="00D44050" w:rsidP="00D44050">
      <w:pPr>
        <w:pStyle w:val="ListParagraph"/>
        <w:numPr>
          <w:ilvl w:val="3"/>
          <w:numId w:val="1"/>
        </w:numPr>
      </w:pPr>
      <w:r>
        <w:t>No Objection – Mark Ready for Motion</w:t>
      </w:r>
    </w:p>
    <w:p w14:paraId="7B865D05" w14:textId="77777777" w:rsidR="002E13D8" w:rsidRDefault="002E13D8" w:rsidP="002E13D8">
      <w:pPr>
        <w:pStyle w:val="ListParagraph"/>
        <w:ind w:left="1728"/>
      </w:pPr>
    </w:p>
    <w:p w14:paraId="68D9B8C1" w14:textId="67E5D99A" w:rsidR="00D44050" w:rsidRDefault="00D44050" w:rsidP="00D44050">
      <w:pPr>
        <w:pStyle w:val="ListParagraph"/>
        <w:numPr>
          <w:ilvl w:val="1"/>
          <w:numId w:val="1"/>
        </w:numPr>
      </w:pPr>
      <w:r w:rsidRPr="002E13D8">
        <w:rPr>
          <w:b/>
          <w:bCs/>
        </w:rPr>
        <w:t>CID 8257, 8259 –</w:t>
      </w:r>
      <w:r w:rsidRPr="00D44050">
        <w:t xml:space="preserve"> </w:t>
      </w:r>
      <w:r w:rsidR="00A2347D">
        <w:t xml:space="preserve">Mark </w:t>
      </w:r>
      <w:r w:rsidR="00A2347D" w:rsidRPr="00D44050">
        <w:t xml:space="preserve">HAMILTON </w:t>
      </w:r>
      <w:r w:rsidRPr="00D44050">
        <w:t>(Ruckus/Commscope)</w:t>
      </w:r>
    </w:p>
    <w:p w14:paraId="45BFF57C" w14:textId="5E000C3E" w:rsidR="00D44050" w:rsidRPr="002E13D8" w:rsidRDefault="00D44050" w:rsidP="00D44050">
      <w:pPr>
        <w:pStyle w:val="ListParagraph"/>
        <w:numPr>
          <w:ilvl w:val="2"/>
          <w:numId w:val="1"/>
        </w:numPr>
        <w:rPr>
          <w:highlight w:val="yellow"/>
        </w:rPr>
      </w:pPr>
      <w:r w:rsidRPr="002E13D8">
        <w:rPr>
          <w:highlight w:val="yellow"/>
        </w:rPr>
        <w:t>CID 8257 (SEC)</w:t>
      </w:r>
    </w:p>
    <w:p w14:paraId="0A4B9475" w14:textId="38F369C6" w:rsidR="00D44050" w:rsidRDefault="00D44050" w:rsidP="00D44050">
      <w:pPr>
        <w:pStyle w:val="ListParagraph"/>
        <w:numPr>
          <w:ilvl w:val="3"/>
          <w:numId w:val="1"/>
        </w:numPr>
      </w:pPr>
      <w:r>
        <w:t>Review Comment – Looking to remove Normative Verbs.</w:t>
      </w:r>
    </w:p>
    <w:p w14:paraId="0D0B4D16" w14:textId="46E2A071" w:rsidR="00D44050" w:rsidRDefault="00D44050" w:rsidP="00D44050">
      <w:pPr>
        <w:pStyle w:val="ListParagraph"/>
        <w:numPr>
          <w:ilvl w:val="3"/>
          <w:numId w:val="1"/>
        </w:numPr>
      </w:pPr>
      <w:r>
        <w:t>Review Context</w:t>
      </w:r>
    </w:p>
    <w:p w14:paraId="2F6F1C46" w14:textId="6B7DD69B" w:rsidR="009868ED" w:rsidRDefault="009868ED" w:rsidP="00D44050">
      <w:pPr>
        <w:pStyle w:val="ListParagraph"/>
        <w:numPr>
          <w:ilvl w:val="3"/>
          <w:numId w:val="1"/>
        </w:numPr>
      </w:pPr>
      <w:r>
        <w:t xml:space="preserve">Discussion on the use of Optional </w:t>
      </w:r>
      <w:r w:rsidR="00124630">
        <w:t>feature</w:t>
      </w:r>
      <w:r w:rsidR="00F87247">
        <w:t xml:space="preserve"> </w:t>
      </w:r>
      <w:r w:rsidR="00124630">
        <w:t>of</w:t>
      </w:r>
      <w:r>
        <w:t xml:space="preserve"> GAS Extension.</w:t>
      </w:r>
    </w:p>
    <w:p w14:paraId="2A35226D" w14:textId="3483A9E1" w:rsidR="009868ED" w:rsidRDefault="00124630" w:rsidP="00D44050">
      <w:pPr>
        <w:pStyle w:val="ListParagraph"/>
        <w:numPr>
          <w:ilvl w:val="3"/>
          <w:numId w:val="1"/>
        </w:numPr>
      </w:pPr>
      <w:r>
        <w:t>Discussion</w:t>
      </w:r>
      <w:r w:rsidR="009868ED">
        <w:t xml:space="preserve"> on if the sentence should be at all in Clause 9.</w:t>
      </w:r>
    </w:p>
    <w:p w14:paraId="72F37FC0" w14:textId="2EA58642" w:rsidR="009868ED" w:rsidRDefault="009868ED" w:rsidP="00D44050">
      <w:pPr>
        <w:pStyle w:val="ListParagraph"/>
        <w:numPr>
          <w:ilvl w:val="3"/>
          <w:numId w:val="1"/>
        </w:numPr>
      </w:pPr>
      <w:r>
        <w:t>Word Smything will take place offline and then bring back.</w:t>
      </w:r>
    </w:p>
    <w:p w14:paraId="1E3EDB2C" w14:textId="2B64EDF8" w:rsidR="009868ED" w:rsidRDefault="009868ED" w:rsidP="00D44050">
      <w:pPr>
        <w:pStyle w:val="ListParagraph"/>
        <w:numPr>
          <w:ilvl w:val="3"/>
          <w:numId w:val="1"/>
        </w:numPr>
      </w:pPr>
      <w:r>
        <w:t>Discussion on if we are paying attention to “shall usage”.</w:t>
      </w:r>
    </w:p>
    <w:p w14:paraId="4BFA2890" w14:textId="26A0B8E1" w:rsidR="009868ED" w:rsidRDefault="009868ED" w:rsidP="00D44050">
      <w:pPr>
        <w:pStyle w:val="ListParagraph"/>
        <w:numPr>
          <w:ilvl w:val="3"/>
          <w:numId w:val="1"/>
        </w:numPr>
      </w:pPr>
      <w:r>
        <w:t>We may not need to worry as much about it.</w:t>
      </w:r>
    </w:p>
    <w:p w14:paraId="1B9A878C" w14:textId="3D7C5AA1" w:rsidR="009868ED" w:rsidRDefault="009868ED" w:rsidP="00D44050">
      <w:pPr>
        <w:pStyle w:val="ListParagraph"/>
        <w:numPr>
          <w:ilvl w:val="3"/>
          <w:numId w:val="1"/>
        </w:numPr>
      </w:pPr>
      <w:r>
        <w:t>We have “when present” in some cases and not here, so maybe a clue to resolve this.</w:t>
      </w:r>
    </w:p>
    <w:p w14:paraId="2CEA4485" w14:textId="3CAEB441" w:rsidR="009868ED" w:rsidRDefault="009868ED" w:rsidP="00D44050">
      <w:pPr>
        <w:pStyle w:val="ListParagraph"/>
        <w:numPr>
          <w:ilvl w:val="3"/>
          <w:numId w:val="1"/>
        </w:numPr>
      </w:pPr>
      <w:r>
        <w:t>Will need to bring back.</w:t>
      </w:r>
    </w:p>
    <w:p w14:paraId="20FACAF2" w14:textId="77777777" w:rsidR="002E13D8" w:rsidRDefault="002E13D8" w:rsidP="002E13D8">
      <w:pPr>
        <w:pStyle w:val="ListParagraph"/>
        <w:ind w:left="1728"/>
      </w:pPr>
    </w:p>
    <w:p w14:paraId="38426905" w14:textId="3CE422C6" w:rsidR="009868ED" w:rsidRDefault="009868ED" w:rsidP="009868ED">
      <w:pPr>
        <w:pStyle w:val="ListParagraph"/>
        <w:numPr>
          <w:ilvl w:val="2"/>
          <w:numId w:val="1"/>
        </w:numPr>
      </w:pPr>
      <w:r w:rsidRPr="002E13D8">
        <w:rPr>
          <w:highlight w:val="yellow"/>
        </w:rPr>
        <w:t>CID 8259 (SEC)</w:t>
      </w:r>
      <w:r>
        <w:t xml:space="preserve"> not ready </w:t>
      </w:r>
    </w:p>
    <w:p w14:paraId="603DAC1C" w14:textId="141D94A7" w:rsidR="009868ED" w:rsidRDefault="009868ED" w:rsidP="009868ED">
      <w:pPr>
        <w:pStyle w:val="ListParagraph"/>
        <w:numPr>
          <w:ilvl w:val="3"/>
          <w:numId w:val="1"/>
        </w:numPr>
      </w:pPr>
      <w:r>
        <w:t>Mark More Work Required</w:t>
      </w:r>
    </w:p>
    <w:p w14:paraId="1DCC2F88" w14:textId="6B6830FD" w:rsidR="009868ED" w:rsidRDefault="009868ED" w:rsidP="009868ED">
      <w:pPr>
        <w:pStyle w:val="ListParagraph"/>
        <w:numPr>
          <w:ilvl w:val="3"/>
          <w:numId w:val="1"/>
        </w:numPr>
      </w:pPr>
      <w:r>
        <w:t>Schedule for Tuesday PM2</w:t>
      </w:r>
    </w:p>
    <w:p w14:paraId="17AA28FA" w14:textId="77777777" w:rsidR="009868ED" w:rsidRDefault="009868ED" w:rsidP="002E13D8">
      <w:pPr>
        <w:pStyle w:val="ListParagraph"/>
        <w:ind w:left="1728"/>
      </w:pPr>
    </w:p>
    <w:p w14:paraId="0D1C03A6" w14:textId="14CEC2D0" w:rsidR="009868ED" w:rsidRPr="009868ED" w:rsidRDefault="009868ED" w:rsidP="009868ED">
      <w:pPr>
        <w:pStyle w:val="ListParagraph"/>
        <w:numPr>
          <w:ilvl w:val="1"/>
          <w:numId w:val="1"/>
        </w:numPr>
      </w:pPr>
      <w:r w:rsidRPr="009868ED">
        <w:rPr>
          <w:b/>
          <w:bCs/>
        </w:rPr>
        <w:t xml:space="preserve">CID 8039 </w:t>
      </w:r>
      <w:r w:rsidRPr="002E13D8">
        <w:rPr>
          <w:b/>
          <w:bCs/>
        </w:rPr>
        <w:t xml:space="preserve">(SEC) </w:t>
      </w:r>
      <w:r w:rsidRPr="009868ED">
        <w:rPr>
          <w:b/>
          <w:bCs/>
        </w:rPr>
        <w:t>– doc 11-24/1149</w:t>
      </w:r>
      <w:r w:rsidR="002E13D8" w:rsidRPr="002E13D8">
        <w:rPr>
          <w:b/>
          <w:bCs/>
        </w:rPr>
        <w:t>r0</w:t>
      </w:r>
      <w:r w:rsidRPr="009868ED">
        <w:t xml:space="preserve"> – </w:t>
      </w:r>
      <w:r w:rsidR="00A2347D">
        <w:t xml:space="preserve">Michael </w:t>
      </w:r>
      <w:r w:rsidR="00A2347D" w:rsidRPr="009868ED">
        <w:t xml:space="preserve">MONTEMURRO </w:t>
      </w:r>
      <w:r w:rsidRPr="009868ED">
        <w:t>(Huawei)</w:t>
      </w:r>
    </w:p>
    <w:p w14:paraId="39FC7646" w14:textId="558184BB" w:rsidR="00D44050" w:rsidRDefault="00BE53AF" w:rsidP="009868ED">
      <w:pPr>
        <w:pStyle w:val="ListParagraph"/>
        <w:numPr>
          <w:ilvl w:val="2"/>
          <w:numId w:val="1"/>
        </w:numPr>
      </w:pPr>
      <w:hyperlink r:id="rId13" w:history="1">
        <w:r w:rsidR="009868ED" w:rsidRPr="00062F3C">
          <w:rPr>
            <w:rStyle w:val="Hyperlink"/>
          </w:rPr>
          <w:t>https://mentor.ieee.org/802.11/dcn/24/11-24-1149-00-000m-sa3-comment-resolutions.docx</w:t>
        </w:r>
      </w:hyperlink>
      <w:r w:rsidR="009868ED">
        <w:t xml:space="preserve"> </w:t>
      </w:r>
    </w:p>
    <w:p w14:paraId="08CFA9DD" w14:textId="3D1D44AE" w:rsidR="009868ED" w:rsidRPr="001C0091" w:rsidRDefault="009868ED" w:rsidP="009868ED">
      <w:pPr>
        <w:pStyle w:val="ListParagraph"/>
        <w:numPr>
          <w:ilvl w:val="2"/>
          <w:numId w:val="1"/>
        </w:numPr>
        <w:rPr>
          <w:highlight w:val="green"/>
        </w:rPr>
      </w:pPr>
      <w:r w:rsidRPr="001C0091">
        <w:rPr>
          <w:highlight w:val="green"/>
        </w:rPr>
        <w:t>CID 8039 (SEC)</w:t>
      </w:r>
    </w:p>
    <w:p w14:paraId="556C1D7C" w14:textId="6F335382" w:rsidR="009868ED" w:rsidRDefault="009868ED" w:rsidP="009868ED">
      <w:pPr>
        <w:pStyle w:val="ListParagraph"/>
        <w:numPr>
          <w:ilvl w:val="3"/>
          <w:numId w:val="1"/>
        </w:numPr>
      </w:pPr>
      <w:r>
        <w:t>Review comment and discussion in submission.</w:t>
      </w:r>
    </w:p>
    <w:p w14:paraId="65D3C955" w14:textId="78337B6A" w:rsidR="009868ED" w:rsidRDefault="009868ED" w:rsidP="009868ED">
      <w:pPr>
        <w:pStyle w:val="ListParagraph"/>
        <w:numPr>
          <w:ilvl w:val="3"/>
          <w:numId w:val="1"/>
        </w:numPr>
      </w:pPr>
      <w:r>
        <w:t xml:space="preserve">Proposes Resolution: </w:t>
      </w:r>
      <w:r w:rsidR="002E13D8">
        <w:t xml:space="preserve">REVISED (SEC: 2024-07-15 20:46:43Z) - Make the changes in </w:t>
      </w:r>
      <w:hyperlink r:id="rId14" w:tgtFrame="_blank" w:history="1">
        <w:r w:rsidR="002E13D8">
          <w:rPr>
            <w:rStyle w:val="Hyperlink"/>
          </w:rPr>
          <w:t>https://mentor.ieee.org/802.11/dcn/24/11-24-1149-00-000m-sa3-comment-resolutions.docx</w:t>
        </w:r>
      </w:hyperlink>
      <w:r w:rsidR="002E13D8">
        <w:t xml:space="preserve"> document under “Proposed Resolution: (8039)”</w:t>
      </w:r>
    </w:p>
    <w:p w14:paraId="3666B148" w14:textId="687843E5" w:rsidR="009868ED" w:rsidRDefault="009868ED" w:rsidP="009868ED">
      <w:pPr>
        <w:pStyle w:val="ListParagraph"/>
        <w:numPr>
          <w:ilvl w:val="3"/>
          <w:numId w:val="1"/>
        </w:numPr>
      </w:pPr>
      <w:r>
        <w:t>No Objection – Mark Ready for Motion</w:t>
      </w:r>
    </w:p>
    <w:p w14:paraId="2E278538" w14:textId="3D2E708A" w:rsidR="002E13D8" w:rsidRDefault="002E13D8" w:rsidP="002E13D8">
      <w:pPr>
        <w:pStyle w:val="ListParagraph"/>
        <w:ind w:left="1728"/>
      </w:pPr>
      <w:r>
        <w:t xml:space="preserve"> </w:t>
      </w:r>
    </w:p>
    <w:p w14:paraId="4FAA7E7F" w14:textId="525A159A" w:rsidR="002E13D8" w:rsidRDefault="002E13D8" w:rsidP="002E13D8">
      <w:pPr>
        <w:pStyle w:val="ListParagraph"/>
        <w:numPr>
          <w:ilvl w:val="1"/>
          <w:numId w:val="1"/>
        </w:numPr>
      </w:pPr>
      <w:r w:rsidRPr="002E13D8">
        <w:rPr>
          <w:b/>
          <w:bCs/>
        </w:rPr>
        <w:t>ED2 CIDs – 11-24/1281</w:t>
      </w:r>
      <w:r>
        <w:t xml:space="preserve"> – </w:t>
      </w:r>
      <w:r w:rsidR="00F8219B">
        <w:t xml:space="preserve">Edward </w:t>
      </w:r>
      <w:r w:rsidR="00A2347D">
        <w:t xml:space="preserve">AU </w:t>
      </w:r>
      <w:r>
        <w:t>(Huawei)</w:t>
      </w:r>
    </w:p>
    <w:p w14:paraId="482E22C8" w14:textId="67F16624" w:rsidR="002E13D8" w:rsidRDefault="00BE53AF" w:rsidP="002E13D8">
      <w:pPr>
        <w:pStyle w:val="ListParagraph"/>
        <w:numPr>
          <w:ilvl w:val="2"/>
          <w:numId w:val="1"/>
        </w:numPr>
      </w:pPr>
      <w:hyperlink r:id="rId15" w:history="1">
        <w:r w:rsidR="002E13D8" w:rsidRPr="00062F3C">
          <w:rPr>
            <w:rStyle w:val="Hyperlink"/>
          </w:rPr>
          <w:t>https://mentor.ieee.org/802.11/dcn/24/11-24-1281-02-000m-revme-sa-ballot-3-ed2-ad-hoc-comments.xlsx</w:t>
        </w:r>
      </w:hyperlink>
      <w:r w:rsidR="002E13D8">
        <w:t xml:space="preserve"> </w:t>
      </w:r>
    </w:p>
    <w:p w14:paraId="6A763B0D" w14:textId="6D8AA436" w:rsidR="002E13D8" w:rsidRDefault="002E13D8" w:rsidP="002E13D8">
      <w:pPr>
        <w:pStyle w:val="ListParagraph"/>
        <w:numPr>
          <w:ilvl w:val="3"/>
          <w:numId w:val="1"/>
        </w:numPr>
      </w:pPr>
      <w:r>
        <w:t>Review Submission.</w:t>
      </w:r>
    </w:p>
    <w:p w14:paraId="4A0681DE" w14:textId="0E8AE3BE" w:rsidR="002E13D8" w:rsidRDefault="002E13D8" w:rsidP="002E13D8">
      <w:pPr>
        <w:pStyle w:val="ListParagraph"/>
        <w:numPr>
          <w:ilvl w:val="3"/>
          <w:numId w:val="1"/>
        </w:numPr>
      </w:pPr>
      <w:r>
        <w:t>There are 31 CIDs that are included in this submission (excel file).</w:t>
      </w:r>
    </w:p>
    <w:p w14:paraId="68B3067D" w14:textId="78EF6A10" w:rsidR="002E13D8" w:rsidRDefault="002E13D8" w:rsidP="002E13D8">
      <w:pPr>
        <w:pStyle w:val="ListParagraph"/>
        <w:numPr>
          <w:ilvl w:val="3"/>
          <w:numId w:val="1"/>
        </w:numPr>
      </w:pPr>
      <w:r>
        <w:t>These are deemed to be Trivial.</w:t>
      </w:r>
    </w:p>
    <w:p w14:paraId="017EF061" w14:textId="2D26B1AD" w:rsidR="002E13D8" w:rsidRDefault="002E13D8" w:rsidP="002E13D8">
      <w:pPr>
        <w:pStyle w:val="ListParagraph"/>
        <w:numPr>
          <w:ilvl w:val="3"/>
          <w:numId w:val="1"/>
        </w:numPr>
      </w:pPr>
      <w:r>
        <w:t>All of these will be marked Ready for Motion.</w:t>
      </w:r>
    </w:p>
    <w:p w14:paraId="177D29D6" w14:textId="77777777" w:rsidR="002E13D8" w:rsidRDefault="002E13D8" w:rsidP="002E13D8">
      <w:pPr>
        <w:pStyle w:val="ListParagraph"/>
        <w:ind w:left="1728"/>
      </w:pPr>
    </w:p>
    <w:p w14:paraId="4B8CC5AC" w14:textId="3A3234FE" w:rsidR="002E13D8" w:rsidRDefault="002E13D8" w:rsidP="002E13D8">
      <w:pPr>
        <w:pStyle w:val="ListParagraph"/>
        <w:numPr>
          <w:ilvl w:val="1"/>
          <w:numId w:val="1"/>
        </w:numPr>
      </w:pPr>
      <w:r w:rsidRPr="002E13D8">
        <w:rPr>
          <w:b/>
          <w:bCs/>
        </w:rPr>
        <w:t>Review doc 11-24/1289r0</w:t>
      </w:r>
      <w:r>
        <w:t xml:space="preserve"> Edward AU (Huawei)</w:t>
      </w:r>
    </w:p>
    <w:p w14:paraId="152EF14E" w14:textId="195D657F" w:rsidR="002E13D8" w:rsidRDefault="00BE53AF" w:rsidP="002E13D8">
      <w:pPr>
        <w:pStyle w:val="ListParagraph"/>
        <w:numPr>
          <w:ilvl w:val="2"/>
          <w:numId w:val="1"/>
        </w:numPr>
      </w:pPr>
      <w:hyperlink r:id="rId16" w:history="1">
        <w:r w:rsidR="002E13D8" w:rsidRPr="00062F3C">
          <w:rPr>
            <w:rStyle w:val="Hyperlink"/>
          </w:rPr>
          <w:t>https://mentor.ieee.org/802.11/dcn/24/11-24-1289-00-000m-proposed-resolution-for-miscellaneous-comments-on-recirculation-sa-ballot-on-d6-0.docx</w:t>
        </w:r>
      </w:hyperlink>
      <w:r w:rsidR="002E13D8">
        <w:t xml:space="preserve"> </w:t>
      </w:r>
    </w:p>
    <w:p w14:paraId="74067C5D" w14:textId="77777777" w:rsidR="00811EE2" w:rsidRDefault="00811EE2" w:rsidP="00811EE2">
      <w:pPr>
        <w:pStyle w:val="ListParagraph"/>
        <w:ind w:left="1224"/>
      </w:pPr>
    </w:p>
    <w:p w14:paraId="6BAAF378" w14:textId="1FFDFD5F" w:rsidR="002E13D8" w:rsidRPr="00713D86" w:rsidRDefault="002E13D8" w:rsidP="002E13D8">
      <w:pPr>
        <w:pStyle w:val="ListParagraph"/>
        <w:numPr>
          <w:ilvl w:val="2"/>
          <w:numId w:val="1"/>
        </w:numPr>
        <w:rPr>
          <w:highlight w:val="green"/>
        </w:rPr>
      </w:pPr>
      <w:r w:rsidRPr="00713D86">
        <w:rPr>
          <w:highlight w:val="green"/>
        </w:rPr>
        <w:t>CID 8034 (ED2)</w:t>
      </w:r>
    </w:p>
    <w:p w14:paraId="1BD88D7B" w14:textId="6DC78ED0" w:rsidR="002E13D8" w:rsidRDefault="002E13D8" w:rsidP="002E13D8">
      <w:pPr>
        <w:pStyle w:val="ListParagraph"/>
        <w:numPr>
          <w:ilvl w:val="3"/>
          <w:numId w:val="1"/>
        </w:numPr>
      </w:pPr>
      <w:r>
        <w:lastRenderedPageBreak/>
        <w:t>Review comment and discussion in submission.</w:t>
      </w:r>
    </w:p>
    <w:p w14:paraId="7C92D69C" w14:textId="33DF01EF" w:rsidR="002E13D8" w:rsidRDefault="002E13D8" w:rsidP="00713D86">
      <w:pPr>
        <w:pStyle w:val="ListParagraph"/>
        <w:numPr>
          <w:ilvl w:val="3"/>
          <w:numId w:val="1"/>
        </w:numPr>
      </w:pPr>
      <w:r>
        <w:t xml:space="preserve">Proposed Resolution: </w:t>
      </w:r>
      <w:r w:rsidR="00713D86">
        <w:t>Rejected; As per D6.0, the MIB variable consists of true and false, rather than 1 and 0, respectively.  For the preceding paragraphs at 2781.12 and 2781.15, it has "set to 1" because it refers to setting the value of the LOS Assessment TX Capability subfield to 1.  Therefore, I do not see there is anything to be fixed.</w:t>
      </w:r>
    </w:p>
    <w:p w14:paraId="519A19CB" w14:textId="0B9A4765" w:rsidR="00713D86" w:rsidRDefault="00713D86" w:rsidP="00713D86">
      <w:pPr>
        <w:pStyle w:val="ListParagraph"/>
        <w:numPr>
          <w:ilvl w:val="3"/>
          <w:numId w:val="1"/>
        </w:numPr>
      </w:pPr>
      <w:r>
        <w:t>No objection – Mark Ready for Motion.</w:t>
      </w:r>
    </w:p>
    <w:p w14:paraId="53A03E07" w14:textId="77777777" w:rsidR="00713D86" w:rsidRDefault="00713D86" w:rsidP="00B23540"/>
    <w:p w14:paraId="14831DA3" w14:textId="462A1099" w:rsidR="00713D86" w:rsidRPr="00713D86" w:rsidRDefault="00713D86" w:rsidP="00713D86">
      <w:pPr>
        <w:pStyle w:val="ListParagraph"/>
        <w:numPr>
          <w:ilvl w:val="2"/>
          <w:numId w:val="1"/>
        </w:numPr>
        <w:rPr>
          <w:highlight w:val="green"/>
        </w:rPr>
      </w:pPr>
      <w:r w:rsidRPr="00713D86">
        <w:rPr>
          <w:highlight w:val="green"/>
        </w:rPr>
        <w:t>CID 8118 (ED2)</w:t>
      </w:r>
    </w:p>
    <w:p w14:paraId="5D0C69EE" w14:textId="69EB3DEC" w:rsidR="00713D86" w:rsidRDefault="00713D86" w:rsidP="00713D86">
      <w:pPr>
        <w:pStyle w:val="ListParagraph"/>
        <w:numPr>
          <w:ilvl w:val="3"/>
          <w:numId w:val="1"/>
        </w:numPr>
      </w:pPr>
      <w:r>
        <w:t>Review Comment and discussion in submission.</w:t>
      </w:r>
    </w:p>
    <w:p w14:paraId="60466BD9" w14:textId="7ACC0D68" w:rsidR="00713D86" w:rsidRDefault="00713D86" w:rsidP="00811EE2">
      <w:pPr>
        <w:pStyle w:val="ListParagraph"/>
        <w:numPr>
          <w:ilvl w:val="3"/>
          <w:numId w:val="1"/>
        </w:numPr>
      </w:pPr>
      <w:r>
        <w:t>Proposed Resolution:  Revised.</w:t>
      </w:r>
    </w:p>
    <w:p w14:paraId="08A44851" w14:textId="77777777" w:rsidR="00713D86" w:rsidRDefault="00713D86" w:rsidP="00713D86">
      <w:pPr>
        <w:pStyle w:val="ListParagraph"/>
        <w:ind w:left="2160"/>
      </w:pPr>
      <w:r>
        <w:t>At 3172.50, 3173.8, 3173.10, and 3174.61, replace “PASN first frame” with “first PASN frame”.</w:t>
      </w:r>
    </w:p>
    <w:p w14:paraId="2176EECB" w14:textId="77777777" w:rsidR="00713D86" w:rsidRDefault="00713D86" w:rsidP="00713D86">
      <w:pPr>
        <w:pStyle w:val="ListParagraph"/>
        <w:ind w:left="2880"/>
      </w:pPr>
    </w:p>
    <w:p w14:paraId="6AB3B165" w14:textId="77777777" w:rsidR="00713D86" w:rsidRDefault="00713D86" w:rsidP="00713D86">
      <w:pPr>
        <w:pStyle w:val="ListParagraph"/>
        <w:ind w:left="2160"/>
      </w:pPr>
      <w:r>
        <w:t>At 3173.14, 3173.15, 3174.22, 3174.25, and 3174.38, replace “PASN second frame” with “second PASN frame”.</w:t>
      </w:r>
    </w:p>
    <w:p w14:paraId="0AA94CC2" w14:textId="77777777" w:rsidR="00713D86" w:rsidRDefault="00713D86" w:rsidP="00713D86">
      <w:pPr>
        <w:pStyle w:val="ListParagraph"/>
        <w:ind w:left="2880"/>
      </w:pPr>
    </w:p>
    <w:p w14:paraId="7641D72A" w14:textId="77777777" w:rsidR="00713D86" w:rsidRDefault="00713D86" w:rsidP="00713D86">
      <w:pPr>
        <w:pStyle w:val="ListParagraph"/>
        <w:ind w:left="2160"/>
      </w:pPr>
      <w:r>
        <w:t>At 3165.60, 3173.19, 3174.48, 3174.50, and 3174.62, replace “PASN third frame” with “third PASN frame”.</w:t>
      </w:r>
    </w:p>
    <w:p w14:paraId="296DF41F" w14:textId="77777777" w:rsidR="00713D86" w:rsidRDefault="00713D86" w:rsidP="00713D86">
      <w:pPr>
        <w:pStyle w:val="ListParagraph"/>
        <w:ind w:left="2160"/>
      </w:pPr>
    </w:p>
    <w:p w14:paraId="19CAA6FC" w14:textId="56E850BB" w:rsidR="00713D86" w:rsidRDefault="00713D86" w:rsidP="00713D86">
      <w:pPr>
        <w:pStyle w:val="ListParagraph"/>
        <w:ind w:left="2160"/>
      </w:pPr>
      <w:r w:rsidRPr="00713D86">
        <w:t>At 3166.49, 3170.56, 3171.37, 3171.39, and 3175.7, replace “{first/second/third} PASN authentication frame” with “{first/second/third} PASN frame”</w:t>
      </w:r>
      <w:r>
        <w:t xml:space="preserve"> </w:t>
      </w:r>
    </w:p>
    <w:p w14:paraId="3703DD61" w14:textId="3CF51DAC" w:rsidR="00713D86" w:rsidRDefault="00713D86" w:rsidP="00713D86">
      <w:pPr>
        <w:pStyle w:val="ListParagraph"/>
        <w:numPr>
          <w:ilvl w:val="3"/>
          <w:numId w:val="1"/>
        </w:numPr>
      </w:pPr>
      <w:r>
        <w:t xml:space="preserve"> No Objection – Mark Ready for Motion</w:t>
      </w:r>
    </w:p>
    <w:p w14:paraId="455AA644" w14:textId="77777777" w:rsidR="00713D86" w:rsidRDefault="00713D86" w:rsidP="00713D86">
      <w:pPr>
        <w:pStyle w:val="ListParagraph"/>
        <w:ind w:left="1728"/>
      </w:pPr>
    </w:p>
    <w:p w14:paraId="00DAEB70" w14:textId="4FBFCD8D" w:rsidR="00713D86" w:rsidRPr="00FD1BE2" w:rsidRDefault="00713D86" w:rsidP="00FD1BE2">
      <w:pPr>
        <w:pStyle w:val="ListParagraph"/>
        <w:numPr>
          <w:ilvl w:val="2"/>
          <w:numId w:val="1"/>
        </w:numPr>
        <w:rPr>
          <w:highlight w:val="yellow"/>
        </w:rPr>
      </w:pPr>
      <w:r w:rsidRPr="00FD1BE2">
        <w:rPr>
          <w:highlight w:val="yellow"/>
        </w:rPr>
        <w:t>CID 8021 (ED2)</w:t>
      </w:r>
    </w:p>
    <w:p w14:paraId="75AFDAD2" w14:textId="53E0ABF4" w:rsidR="00713D86" w:rsidRDefault="00713D86" w:rsidP="00FD1BE2">
      <w:pPr>
        <w:pStyle w:val="ListParagraph"/>
        <w:numPr>
          <w:ilvl w:val="3"/>
          <w:numId w:val="1"/>
        </w:numPr>
      </w:pPr>
      <w:r>
        <w:t xml:space="preserve">Review Comment and </w:t>
      </w:r>
      <w:r w:rsidR="00D525B5">
        <w:t>discussion</w:t>
      </w:r>
      <w:r w:rsidR="00BA137D">
        <w:t xml:space="preserve"> in submission.</w:t>
      </w:r>
    </w:p>
    <w:p w14:paraId="3A3B0AA7" w14:textId="6D3180EF" w:rsidR="00D525B5" w:rsidRDefault="00D525B5" w:rsidP="00FD1BE2">
      <w:pPr>
        <w:pStyle w:val="ListParagraph"/>
        <w:numPr>
          <w:ilvl w:val="3"/>
          <w:numId w:val="1"/>
        </w:numPr>
      </w:pPr>
      <w:r>
        <w:t>Need to reach out to</w:t>
      </w:r>
      <w:r w:rsidR="008C5196">
        <w:t xml:space="preserve"> </w:t>
      </w:r>
      <w:r w:rsidR="00BA137D">
        <w:t>802.11az experts.</w:t>
      </w:r>
    </w:p>
    <w:p w14:paraId="0C3EBB81" w14:textId="05B031A6" w:rsidR="00BA137D" w:rsidRDefault="00BA137D" w:rsidP="00FD1BE2">
      <w:pPr>
        <w:pStyle w:val="ListParagraph"/>
        <w:numPr>
          <w:ilvl w:val="3"/>
          <w:numId w:val="1"/>
        </w:numPr>
      </w:pPr>
      <w:r>
        <w:t>Assign to Edward</w:t>
      </w:r>
    </w:p>
    <w:p w14:paraId="27FB3540" w14:textId="3682F8F8" w:rsidR="00BA137D" w:rsidRDefault="00BA137D" w:rsidP="00FD1BE2">
      <w:pPr>
        <w:pStyle w:val="ListParagraph"/>
        <w:numPr>
          <w:ilvl w:val="3"/>
          <w:numId w:val="1"/>
        </w:numPr>
      </w:pPr>
      <w:r>
        <w:t>Mark More Work Required.</w:t>
      </w:r>
    </w:p>
    <w:p w14:paraId="6F21ECD6" w14:textId="5E635796" w:rsidR="00BA137D" w:rsidRDefault="00BA137D" w:rsidP="00FD1BE2">
      <w:pPr>
        <w:pStyle w:val="ListParagraph"/>
        <w:numPr>
          <w:ilvl w:val="3"/>
          <w:numId w:val="1"/>
        </w:numPr>
      </w:pPr>
      <w:r>
        <w:t>Schedule Tuesday PM2</w:t>
      </w:r>
    </w:p>
    <w:p w14:paraId="157046BE" w14:textId="77777777" w:rsidR="00BA137D" w:rsidRDefault="00BA137D" w:rsidP="00BA137D">
      <w:pPr>
        <w:pStyle w:val="ListParagraph"/>
        <w:ind w:left="2232"/>
      </w:pPr>
    </w:p>
    <w:p w14:paraId="15A67341" w14:textId="2446DCB4" w:rsidR="00BA137D" w:rsidRPr="00F220F6" w:rsidRDefault="00BA137D" w:rsidP="00FD1BE2">
      <w:pPr>
        <w:pStyle w:val="ListParagraph"/>
        <w:numPr>
          <w:ilvl w:val="2"/>
          <w:numId w:val="1"/>
        </w:numPr>
        <w:rPr>
          <w:highlight w:val="green"/>
        </w:rPr>
      </w:pPr>
      <w:r w:rsidRPr="00F220F6">
        <w:rPr>
          <w:highlight w:val="green"/>
        </w:rPr>
        <w:t>CID 8161 (ED2)</w:t>
      </w:r>
    </w:p>
    <w:p w14:paraId="4E2277D1" w14:textId="5AA0F1B6" w:rsidR="00BA137D" w:rsidRDefault="00BA137D" w:rsidP="00FD1BE2">
      <w:pPr>
        <w:pStyle w:val="ListParagraph"/>
        <w:numPr>
          <w:ilvl w:val="3"/>
          <w:numId w:val="1"/>
        </w:numPr>
      </w:pPr>
      <w:r>
        <w:t xml:space="preserve">Review Comment and discussion in </w:t>
      </w:r>
      <w:r w:rsidR="008D5159">
        <w:t>Submission</w:t>
      </w:r>
      <w:r>
        <w:t>.</w:t>
      </w:r>
    </w:p>
    <w:p w14:paraId="02A325EB" w14:textId="5588C74B" w:rsidR="00BA137D" w:rsidRDefault="00FD1BE2" w:rsidP="00FD1BE2">
      <w:pPr>
        <w:pStyle w:val="ListParagraph"/>
        <w:numPr>
          <w:ilvl w:val="3"/>
          <w:numId w:val="1"/>
        </w:numPr>
      </w:pPr>
      <w:r>
        <w:t xml:space="preserve">Discussion if making the change at </w:t>
      </w:r>
      <w:r w:rsidR="00222457">
        <w:t>3013.24 is correct.</w:t>
      </w:r>
    </w:p>
    <w:p w14:paraId="4ABD9D1C" w14:textId="190C875E" w:rsidR="00B71047" w:rsidRDefault="0019704D" w:rsidP="00FD1BE2">
      <w:pPr>
        <w:pStyle w:val="ListParagraph"/>
        <w:numPr>
          <w:ilvl w:val="3"/>
          <w:numId w:val="1"/>
        </w:numPr>
      </w:pPr>
      <w:r>
        <w:t>No opinion was strongly expressed, so the change was deleted.</w:t>
      </w:r>
    </w:p>
    <w:p w14:paraId="10C994B7" w14:textId="5CF117D2" w:rsidR="0019704D" w:rsidRDefault="00F40A8E" w:rsidP="00FD1BE2">
      <w:pPr>
        <w:pStyle w:val="ListParagraph"/>
        <w:numPr>
          <w:ilvl w:val="3"/>
          <w:numId w:val="1"/>
        </w:numPr>
      </w:pPr>
      <w:r>
        <w:t>Review contexts.</w:t>
      </w:r>
    </w:p>
    <w:p w14:paraId="308366CE" w14:textId="29D581F9" w:rsidR="00F40A8E" w:rsidRDefault="00347599" w:rsidP="00FD1BE2">
      <w:pPr>
        <w:pStyle w:val="ListParagraph"/>
        <w:numPr>
          <w:ilvl w:val="3"/>
          <w:numId w:val="1"/>
        </w:numPr>
      </w:pPr>
      <w:r>
        <w:t xml:space="preserve">Discussion on changing </w:t>
      </w:r>
      <w:r w:rsidR="00586807" w:rsidRPr="00586807">
        <w:t>"temporal key portion of the PTK" to "TK" at 2977.60, 3073.27</w:t>
      </w:r>
    </w:p>
    <w:p w14:paraId="73A3C203" w14:textId="58EF2177" w:rsidR="00BC1BFE" w:rsidRDefault="00B71047" w:rsidP="00BC1BFE">
      <w:pPr>
        <w:pStyle w:val="ListParagraph"/>
        <w:numPr>
          <w:ilvl w:val="3"/>
          <w:numId w:val="1"/>
        </w:numPr>
      </w:pPr>
      <w:r>
        <w:t xml:space="preserve">Proposed Resolution: </w:t>
      </w:r>
      <w:r w:rsidR="00035832" w:rsidRPr="00035832">
        <w:t>"</w:t>
      </w:r>
      <w:r w:rsidR="00BC1BFE" w:rsidRPr="00BC1BFE">
        <w:t xml:space="preserve"> </w:t>
      </w:r>
      <w:r w:rsidR="00BC1BFE">
        <w:t>Revised.  At 1029.13, replace “the length of the SAE-KCK and” with “the length of the SAE key confirmation key, SAE-KCK, and”</w:t>
      </w:r>
    </w:p>
    <w:p w14:paraId="6C56EA98" w14:textId="77777777" w:rsidR="00BC1BFE" w:rsidRDefault="00BC1BFE" w:rsidP="00BC1BFE">
      <w:pPr>
        <w:pStyle w:val="ListParagraph"/>
        <w:ind w:left="1728"/>
      </w:pPr>
      <w:r>
        <w:t>At 2679.46, replace “The MIC shall be calculated using the TPK-KCK” with “The MIC shall be calculated using the TPK key confirmation key (TPK-KCK)”.</w:t>
      </w:r>
    </w:p>
    <w:p w14:paraId="6DA17886" w14:textId="285EF077" w:rsidR="00BC1BFE" w:rsidRDefault="00BC1BFE" w:rsidP="00BC1BFE">
      <w:pPr>
        <w:pStyle w:val="ListParagraph"/>
        <w:ind w:left="1728"/>
      </w:pPr>
      <w:r>
        <w:t>At 2978.14, replace “PTK-TK” with “TK”.</w:t>
      </w:r>
    </w:p>
    <w:p w14:paraId="3A38F6F7" w14:textId="7995958B" w:rsidR="002C382A" w:rsidRDefault="00BC1BFE" w:rsidP="002C382A">
      <w:pPr>
        <w:pStyle w:val="ListParagraph"/>
        <w:ind w:left="1728"/>
      </w:pPr>
      <w:r>
        <w:t>At 2977.60 and 3073.27, replace “temporal key portion of the PTK” with “TK”.</w:t>
      </w:r>
    </w:p>
    <w:p w14:paraId="3EEDB370" w14:textId="738F85BC" w:rsidR="00035832" w:rsidRDefault="002C382A" w:rsidP="002C382A">
      <w:pPr>
        <w:pStyle w:val="ListParagraph"/>
        <w:numPr>
          <w:ilvl w:val="3"/>
          <w:numId w:val="1"/>
        </w:numPr>
      </w:pPr>
      <w:r>
        <w:t>No Objection – Mark Ready for Motion</w:t>
      </w:r>
    </w:p>
    <w:p w14:paraId="0BB8CD39" w14:textId="77777777" w:rsidR="002C382A" w:rsidRDefault="002C382A" w:rsidP="002C382A">
      <w:pPr>
        <w:pStyle w:val="ListParagraph"/>
        <w:ind w:left="1728"/>
      </w:pPr>
    </w:p>
    <w:p w14:paraId="0160AA8B" w14:textId="29902128" w:rsidR="002C382A" w:rsidRPr="00F220F6" w:rsidRDefault="002C382A" w:rsidP="002C382A">
      <w:pPr>
        <w:pStyle w:val="ListParagraph"/>
        <w:numPr>
          <w:ilvl w:val="2"/>
          <w:numId w:val="1"/>
        </w:numPr>
        <w:rPr>
          <w:highlight w:val="green"/>
        </w:rPr>
      </w:pPr>
      <w:r w:rsidRPr="00F220F6">
        <w:rPr>
          <w:highlight w:val="green"/>
        </w:rPr>
        <w:t xml:space="preserve">CID </w:t>
      </w:r>
      <w:r w:rsidR="00D4113A" w:rsidRPr="00F220F6">
        <w:rPr>
          <w:highlight w:val="green"/>
        </w:rPr>
        <w:t>8209, 8195, 8130, 8111 (E</w:t>
      </w:r>
      <w:r w:rsidR="000756E6" w:rsidRPr="00F220F6">
        <w:rPr>
          <w:highlight w:val="green"/>
        </w:rPr>
        <w:t>D2)</w:t>
      </w:r>
    </w:p>
    <w:p w14:paraId="6326563D" w14:textId="035A10E3" w:rsidR="000756E6" w:rsidRDefault="000756E6" w:rsidP="000756E6">
      <w:pPr>
        <w:pStyle w:val="ListParagraph"/>
        <w:numPr>
          <w:ilvl w:val="3"/>
          <w:numId w:val="1"/>
        </w:numPr>
      </w:pPr>
      <w:r>
        <w:t>These four are Rejected for Insufficient Details.</w:t>
      </w:r>
    </w:p>
    <w:p w14:paraId="0EF90C50" w14:textId="196D845E" w:rsidR="000756E6" w:rsidRDefault="0046392A" w:rsidP="000756E6">
      <w:pPr>
        <w:pStyle w:val="ListParagraph"/>
        <w:numPr>
          <w:ilvl w:val="3"/>
          <w:numId w:val="1"/>
        </w:numPr>
      </w:pPr>
      <w:r>
        <w:t xml:space="preserve">Proposed Resolution: Rejected; </w:t>
      </w:r>
      <w:r w:rsidRPr="0046392A">
        <w:t>Insufficient details. -- The comment fails to identify a specific issue to be addressed. It fails to identify changes in sufficient detail so that the specific wording of the changes that will satisfy the commenter can be determined.</w:t>
      </w:r>
    </w:p>
    <w:p w14:paraId="5E2D35C3" w14:textId="5D1DB5DC" w:rsidR="00035832" w:rsidRDefault="00F220F6" w:rsidP="00F220F6">
      <w:pPr>
        <w:pStyle w:val="ListParagraph"/>
        <w:numPr>
          <w:ilvl w:val="3"/>
          <w:numId w:val="1"/>
        </w:numPr>
      </w:pPr>
      <w:r>
        <w:t>No Objection – Mark Ready for Motion.</w:t>
      </w:r>
    </w:p>
    <w:p w14:paraId="6160EB20" w14:textId="77777777" w:rsidR="00F220F6" w:rsidRDefault="00F220F6" w:rsidP="00F220F6">
      <w:pPr>
        <w:pStyle w:val="ListParagraph"/>
        <w:ind w:left="1728"/>
      </w:pPr>
    </w:p>
    <w:p w14:paraId="218607E8" w14:textId="520C14F3" w:rsidR="00035832" w:rsidRPr="001E4FB8" w:rsidRDefault="008E26A8" w:rsidP="008E26A8">
      <w:pPr>
        <w:pStyle w:val="ListParagraph"/>
        <w:numPr>
          <w:ilvl w:val="1"/>
          <w:numId w:val="1"/>
        </w:numPr>
        <w:rPr>
          <w:highlight w:val="green"/>
        </w:rPr>
      </w:pPr>
      <w:r w:rsidRPr="001E4FB8">
        <w:rPr>
          <w:highlight w:val="green"/>
        </w:rPr>
        <w:lastRenderedPageBreak/>
        <w:t>CID 8235 (ED2)</w:t>
      </w:r>
    </w:p>
    <w:p w14:paraId="0D6E82A9" w14:textId="76CA4AB7" w:rsidR="008E26A8" w:rsidRDefault="008E26A8" w:rsidP="008E26A8">
      <w:pPr>
        <w:pStyle w:val="ListParagraph"/>
        <w:numPr>
          <w:ilvl w:val="2"/>
          <w:numId w:val="1"/>
        </w:numPr>
      </w:pPr>
      <w:r>
        <w:t>Need updated Figure.</w:t>
      </w:r>
    </w:p>
    <w:p w14:paraId="4D00D990" w14:textId="025B94F4" w:rsidR="008E26A8" w:rsidRDefault="008E26A8" w:rsidP="008E26A8">
      <w:pPr>
        <w:pStyle w:val="ListParagraph"/>
        <w:numPr>
          <w:ilvl w:val="2"/>
          <w:numId w:val="1"/>
        </w:numPr>
      </w:pPr>
      <w:r>
        <w:t>Proposed Resolution: Accept.</w:t>
      </w:r>
    </w:p>
    <w:p w14:paraId="2F486C6B" w14:textId="342B6567" w:rsidR="008E26A8" w:rsidRDefault="008E26A8" w:rsidP="008E26A8">
      <w:pPr>
        <w:pStyle w:val="ListParagraph"/>
        <w:numPr>
          <w:ilvl w:val="2"/>
          <w:numId w:val="1"/>
        </w:numPr>
      </w:pPr>
      <w:r w:rsidRPr="007B6DC3">
        <w:rPr>
          <w:highlight w:val="yellow"/>
        </w:rPr>
        <w:t>ACTION ITEM #1:</w:t>
      </w:r>
      <w:r>
        <w:t xml:space="preserve"> Mark HAMILTON to update</w:t>
      </w:r>
      <w:r w:rsidR="001E4FB8">
        <w:t xml:space="preserve"> </w:t>
      </w:r>
      <w:r w:rsidR="007B6DC3">
        <w:t>figure</w:t>
      </w:r>
      <w:r w:rsidR="001E4FB8">
        <w:t xml:space="preserve"> 11-52 and give source to Editor</w:t>
      </w:r>
    </w:p>
    <w:p w14:paraId="49CA3760" w14:textId="60EC8446" w:rsidR="001E4FB8" w:rsidRDefault="001E4FB8" w:rsidP="008E26A8">
      <w:pPr>
        <w:pStyle w:val="ListParagraph"/>
        <w:numPr>
          <w:ilvl w:val="2"/>
          <w:numId w:val="1"/>
        </w:numPr>
      </w:pPr>
      <w:r>
        <w:t>No Objection – Mark Ready for Motion</w:t>
      </w:r>
    </w:p>
    <w:p w14:paraId="32135E50" w14:textId="77777777" w:rsidR="00DA6268" w:rsidRDefault="00DA6268" w:rsidP="00DA6268">
      <w:pPr>
        <w:pStyle w:val="ListParagraph"/>
        <w:ind w:left="1224"/>
      </w:pPr>
    </w:p>
    <w:p w14:paraId="53ADA32F" w14:textId="095EBF4F" w:rsidR="00035832" w:rsidRPr="00137697" w:rsidRDefault="00337927" w:rsidP="00DA6268">
      <w:pPr>
        <w:pStyle w:val="ListParagraph"/>
        <w:numPr>
          <w:ilvl w:val="1"/>
          <w:numId w:val="1"/>
        </w:numPr>
        <w:rPr>
          <w:highlight w:val="green"/>
        </w:rPr>
      </w:pPr>
      <w:r w:rsidRPr="00137697">
        <w:rPr>
          <w:highlight w:val="green"/>
        </w:rPr>
        <w:t>CID 8002 (ED2)</w:t>
      </w:r>
    </w:p>
    <w:p w14:paraId="68229A88" w14:textId="41D7AA17" w:rsidR="00337927" w:rsidRDefault="00337927" w:rsidP="00337927">
      <w:pPr>
        <w:pStyle w:val="ListParagraph"/>
        <w:numPr>
          <w:ilvl w:val="2"/>
          <w:numId w:val="1"/>
        </w:numPr>
      </w:pPr>
      <w:r>
        <w:t>Review comment</w:t>
      </w:r>
    </w:p>
    <w:p w14:paraId="1BE7C84C" w14:textId="38B6272D" w:rsidR="00337927" w:rsidRDefault="00337927" w:rsidP="00337927">
      <w:pPr>
        <w:pStyle w:val="ListParagraph"/>
        <w:numPr>
          <w:ilvl w:val="2"/>
          <w:numId w:val="1"/>
        </w:numPr>
      </w:pPr>
      <w:r>
        <w:t>Discussion on Reject</w:t>
      </w:r>
      <w:r w:rsidR="006B7994">
        <w:t>ing the CID.</w:t>
      </w:r>
    </w:p>
    <w:p w14:paraId="760A692A" w14:textId="28A35962" w:rsidR="006B7994" w:rsidRDefault="006B7994" w:rsidP="00337927">
      <w:pPr>
        <w:pStyle w:val="ListParagraph"/>
        <w:numPr>
          <w:ilvl w:val="2"/>
          <w:numId w:val="1"/>
        </w:numPr>
      </w:pPr>
      <w:r>
        <w:t xml:space="preserve">Proposed Resolution: </w:t>
      </w:r>
      <w:r w:rsidR="000074B4">
        <w:t>Rejected:</w:t>
      </w:r>
      <w:r w:rsidR="000074B4" w:rsidRPr="000074B4">
        <w:t xml:space="preserve"> The "so" indicates that the NAV is not updated per the rules specified here, but it might be updated following some other rules</w:t>
      </w:r>
      <w:r w:rsidR="00137697">
        <w:t>.</w:t>
      </w:r>
    </w:p>
    <w:p w14:paraId="70C99979" w14:textId="27CF5C49" w:rsidR="00137697" w:rsidRDefault="00137697" w:rsidP="00337927">
      <w:pPr>
        <w:pStyle w:val="ListParagraph"/>
        <w:numPr>
          <w:ilvl w:val="2"/>
          <w:numId w:val="1"/>
        </w:numPr>
      </w:pPr>
      <w:r>
        <w:t xml:space="preserve">This CID moved from </w:t>
      </w:r>
      <w:r w:rsidR="00A3315E">
        <w:t>Trivial</w:t>
      </w:r>
      <w:r>
        <w:t xml:space="preserve"> Comments and added to Edward’s other CIDs for motion later this week.</w:t>
      </w:r>
    </w:p>
    <w:p w14:paraId="225379DB" w14:textId="4B3A5471" w:rsidR="001E4FB8" w:rsidRDefault="00D71AC4" w:rsidP="00D71AC4">
      <w:pPr>
        <w:pStyle w:val="ListParagraph"/>
        <w:numPr>
          <w:ilvl w:val="2"/>
          <w:numId w:val="1"/>
        </w:numPr>
      </w:pPr>
      <w:r>
        <w:t>No Objection – Mark Ready for Motion.</w:t>
      </w:r>
    </w:p>
    <w:p w14:paraId="002B805C" w14:textId="77777777" w:rsidR="002E13D8" w:rsidRDefault="002E13D8" w:rsidP="002E13D8">
      <w:pPr>
        <w:pStyle w:val="ListParagraph"/>
        <w:ind w:left="1728"/>
      </w:pPr>
    </w:p>
    <w:p w14:paraId="11598856" w14:textId="07AF9094" w:rsidR="002E13D8" w:rsidRPr="002E13D8" w:rsidRDefault="002E13D8" w:rsidP="002E13D8">
      <w:pPr>
        <w:pStyle w:val="ListParagraph"/>
        <w:numPr>
          <w:ilvl w:val="1"/>
          <w:numId w:val="1"/>
        </w:numPr>
      </w:pPr>
      <w:r w:rsidRPr="002E13D8">
        <w:rPr>
          <w:b/>
          <w:bCs/>
          <w:lang w:val="en-CA"/>
        </w:rPr>
        <w:t>Technical/General CIDs – doc 11-24/1149</w:t>
      </w:r>
      <w:r w:rsidRPr="005472F4">
        <w:rPr>
          <w:b/>
          <w:bCs/>
          <w:lang w:val="en-CA"/>
        </w:rPr>
        <w:t>r1</w:t>
      </w:r>
      <w:r w:rsidRPr="002E13D8">
        <w:rPr>
          <w:b/>
          <w:bCs/>
          <w:lang w:val="en-CA"/>
        </w:rPr>
        <w:t xml:space="preserve"> –</w:t>
      </w:r>
      <w:r w:rsidRPr="002E13D8">
        <w:rPr>
          <w:lang w:val="en-CA"/>
        </w:rPr>
        <w:t xml:space="preserve"> </w:t>
      </w:r>
      <w:r w:rsidR="001203E4">
        <w:rPr>
          <w:lang w:val="en-CA"/>
        </w:rPr>
        <w:t xml:space="preserve">Michael </w:t>
      </w:r>
      <w:r w:rsidR="00F8219B" w:rsidRPr="002E13D8">
        <w:rPr>
          <w:lang w:val="en-CA"/>
        </w:rPr>
        <w:t xml:space="preserve">MONTEMURRO </w:t>
      </w:r>
      <w:r w:rsidRPr="002E13D8">
        <w:rPr>
          <w:lang w:val="en-CA"/>
        </w:rPr>
        <w:t xml:space="preserve">(Huawei) </w:t>
      </w:r>
    </w:p>
    <w:p w14:paraId="4D4D26D7" w14:textId="73F6F362" w:rsidR="009868ED" w:rsidRPr="00A3315E" w:rsidRDefault="00BE53AF" w:rsidP="002E13D8">
      <w:pPr>
        <w:pStyle w:val="ListParagraph"/>
        <w:numPr>
          <w:ilvl w:val="2"/>
          <w:numId w:val="1"/>
        </w:numPr>
        <w:rPr>
          <w:rStyle w:val="Hyperlink"/>
          <w:color w:val="auto"/>
          <w:u w:val="none"/>
        </w:rPr>
      </w:pPr>
      <w:hyperlink r:id="rId17" w:history="1">
        <w:r w:rsidR="002E13D8">
          <w:rPr>
            <w:rStyle w:val="Hyperlink"/>
          </w:rPr>
          <w:t>https://mentor.ieee.org/802.11/dcn/24/11-24-1149-01-000m-sa3-comment-resolutions.docx</w:t>
        </w:r>
      </w:hyperlink>
    </w:p>
    <w:p w14:paraId="776D997B" w14:textId="77777777" w:rsidR="00A3315E" w:rsidRDefault="00A3315E" w:rsidP="00A3315E">
      <w:pPr>
        <w:pStyle w:val="ListParagraph"/>
        <w:ind w:left="1224"/>
      </w:pPr>
    </w:p>
    <w:p w14:paraId="494BCFE6" w14:textId="700197A5" w:rsidR="002E13D8" w:rsidRPr="005472F4" w:rsidRDefault="0037287A" w:rsidP="002E13D8">
      <w:pPr>
        <w:pStyle w:val="ListParagraph"/>
        <w:numPr>
          <w:ilvl w:val="2"/>
          <w:numId w:val="1"/>
        </w:numPr>
        <w:rPr>
          <w:highlight w:val="green"/>
        </w:rPr>
      </w:pPr>
      <w:r w:rsidRPr="005472F4">
        <w:rPr>
          <w:highlight w:val="green"/>
        </w:rPr>
        <w:t xml:space="preserve">CID </w:t>
      </w:r>
      <w:r w:rsidR="00D4588E" w:rsidRPr="005472F4">
        <w:rPr>
          <w:highlight w:val="green"/>
        </w:rPr>
        <w:t>8192 (SEC)</w:t>
      </w:r>
    </w:p>
    <w:p w14:paraId="582EBD69" w14:textId="1B761232" w:rsidR="00D4588E" w:rsidRDefault="00D4588E" w:rsidP="00D4588E">
      <w:pPr>
        <w:pStyle w:val="ListParagraph"/>
        <w:numPr>
          <w:ilvl w:val="3"/>
          <w:numId w:val="1"/>
        </w:numPr>
      </w:pPr>
      <w:r>
        <w:t>Review</w:t>
      </w:r>
      <w:r w:rsidR="00176ACA">
        <w:t xml:space="preserve"> Comment</w:t>
      </w:r>
    </w:p>
    <w:p w14:paraId="1AD347D6" w14:textId="735664C8" w:rsidR="00176ACA" w:rsidRDefault="00176ACA" w:rsidP="00D4588E">
      <w:pPr>
        <w:pStyle w:val="ListParagraph"/>
        <w:numPr>
          <w:ilvl w:val="3"/>
          <w:numId w:val="1"/>
        </w:numPr>
      </w:pPr>
      <w:r>
        <w:t>Proposed Resolution: Accepted.</w:t>
      </w:r>
    </w:p>
    <w:p w14:paraId="4E115C5B" w14:textId="7C7E4E5C" w:rsidR="00176ACA" w:rsidRDefault="00176ACA" w:rsidP="00D4588E">
      <w:pPr>
        <w:pStyle w:val="ListParagraph"/>
        <w:numPr>
          <w:ilvl w:val="3"/>
          <w:numId w:val="1"/>
        </w:numPr>
      </w:pPr>
      <w:r>
        <w:t xml:space="preserve">No objection – Mark Ready for Motion </w:t>
      </w:r>
    </w:p>
    <w:p w14:paraId="58EAB73B" w14:textId="77777777" w:rsidR="005472F4" w:rsidRDefault="005472F4" w:rsidP="005472F4">
      <w:pPr>
        <w:pStyle w:val="ListParagraph"/>
        <w:ind w:left="1728"/>
      </w:pPr>
    </w:p>
    <w:p w14:paraId="435F9AF1" w14:textId="3ED05039" w:rsidR="00233BF3" w:rsidRPr="005472F4" w:rsidRDefault="008704E4" w:rsidP="008704E4">
      <w:pPr>
        <w:pStyle w:val="ListParagraph"/>
        <w:numPr>
          <w:ilvl w:val="2"/>
          <w:numId w:val="1"/>
        </w:numPr>
        <w:rPr>
          <w:highlight w:val="green"/>
        </w:rPr>
      </w:pPr>
      <w:r w:rsidRPr="005472F4">
        <w:rPr>
          <w:highlight w:val="green"/>
        </w:rPr>
        <w:t>CID 81</w:t>
      </w:r>
      <w:r w:rsidR="00621A0B" w:rsidRPr="005472F4">
        <w:rPr>
          <w:highlight w:val="green"/>
        </w:rPr>
        <w:t>9</w:t>
      </w:r>
      <w:r w:rsidR="005A4501" w:rsidRPr="005472F4">
        <w:rPr>
          <w:highlight w:val="green"/>
        </w:rPr>
        <w:t>7</w:t>
      </w:r>
      <w:r w:rsidRPr="005472F4">
        <w:rPr>
          <w:highlight w:val="green"/>
        </w:rPr>
        <w:t xml:space="preserve"> (</w:t>
      </w:r>
      <w:r w:rsidR="005A4501" w:rsidRPr="005472F4">
        <w:rPr>
          <w:highlight w:val="green"/>
        </w:rPr>
        <w:t>SEC)</w:t>
      </w:r>
    </w:p>
    <w:p w14:paraId="37403612" w14:textId="77777777" w:rsidR="005A4501" w:rsidRDefault="00233BF3" w:rsidP="005A4501">
      <w:pPr>
        <w:pStyle w:val="ListParagraph"/>
        <w:numPr>
          <w:ilvl w:val="3"/>
          <w:numId w:val="1"/>
        </w:numPr>
      </w:pPr>
      <w:r>
        <w:t xml:space="preserve"> </w:t>
      </w:r>
      <w:r w:rsidR="005A4501">
        <w:t>Review Comment</w:t>
      </w:r>
    </w:p>
    <w:p w14:paraId="0AFFBA87" w14:textId="71F93AF0" w:rsidR="000B550A" w:rsidRDefault="005A4501" w:rsidP="000B550A">
      <w:pPr>
        <w:pStyle w:val="ListParagraph"/>
        <w:numPr>
          <w:ilvl w:val="3"/>
          <w:numId w:val="1"/>
        </w:numPr>
      </w:pPr>
      <w:r>
        <w:t xml:space="preserve">Proposed Resolution: </w:t>
      </w:r>
      <w:r w:rsidR="000B550A">
        <w:t xml:space="preserve">Proposed Resolution: Revised; Change “FILS AKMP” to AKM” at cited </w:t>
      </w:r>
      <w:r w:rsidR="00A3315E">
        <w:t>location. Also</w:t>
      </w:r>
      <w:r w:rsidR="000B550A">
        <w:t xml:space="preserve"> at 3070.8 change “AKMP” to “AKM”.</w:t>
      </w:r>
    </w:p>
    <w:p w14:paraId="50D1C86B" w14:textId="77777777" w:rsidR="005A4501" w:rsidRDefault="005A4501" w:rsidP="005A4501">
      <w:pPr>
        <w:pStyle w:val="ListParagraph"/>
        <w:numPr>
          <w:ilvl w:val="3"/>
          <w:numId w:val="1"/>
        </w:numPr>
      </w:pPr>
      <w:r>
        <w:t xml:space="preserve">No objection – Mark Ready for Motion </w:t>
      </w:r>
    </w:p>
    <w:p w14:paraId="15C30058" w14:textId="77777777" w:rsidR="005472F4" w:rsidRDefault="005472F4" w:rsidP="005472F4">
      <w:pPr>
        <w:pStyle w:val="ListParagraph"/>
        <w:ind w:left="1728"/>
      </w:pPr>
    </w:p>
    <w:p w14:paraId="589B6D33" w14:textId="5BAE13BA" w:rsidR="00233BF3" w:rsidRPr="005472F4" w:rsidRDefault="00621A0B" w:rsidP="00621A0B">
      <w:pPr>
        <w:pStyle w:val="ListParagraph"/>
        <w:numPr>
          <w:ilvl w:val="2"/>
          <w:numId w:val="1"/>
        </w:numPr>
        <w:rPr>
          <w:highlight w:val="green"/>
        </w:rPr>
      </w:pPr>
      <w:r w:rsidRPr="005472F4">
        <w:rPr>
          <w:highlight w:val="green"/>
        </w:rPr>
        <w:t>CID 8198 (SEC)</w:t>
      </w:r>
    </w:p>
    <w:p w14:paraId="315C6A75" w14:textId="76E5A498" w:rsidR="00621A0B" w:rsidRDefault="00621A0B" w:rsidP="00621A0B">
      <w:pPr>
        <w:pStyle w:val="ListParagraph"/>
        <w:numPr>
          <w:ilvl w:val="3"/>
          <w:numId w:val="1"/>
        </w:numPr>
      </w:pPr>
      <w:r>
        <w:t>Review Comment</w:t>
      </w:r>
    </w:p>
    <w:p w14:paraId="4E176E21" w14:textId="5CC19E6B" w:rsidR="000B550A" w:rsidRDefault="00A35299" w:rsidP="000B550A">
      <w:pPr>
        <w:pStyle w:val="ListParagraph"/>
        <w:numPr>
          <w:ilvl w:val="3"/>
          <w:numId w:val="1"/>
        </w:numPr>
      </w:pPr>
      <w:r>
        <w:t>Discussion on the change proposed.</w:t>
      </w:r>
    </w:p>
    <w:p w14:paraId="68A61FB7" w14:textId="48B344D1" w:rsidR="00A35299" w:rsidRDefault="00004502" w:rsidP="000B550A">
      <w:pPr>
        <w:pStyle w:val="ListParagraph"/>
        <w:numPr>
          <w:ilvl w:val="3"/>
          <w:numId w:val="1"/>
        </w:numPr>
      </w:pPr>
      <w:r>
        <w:t>Review context in table 9-190.</w:t>
      </w:r>
    </w:p>
    <w:p w14:paraId="3110C4F2" w14:textId="382445FA" w:rsidR="00004502" w:rsidRDefault="005472F4" w:rsidP="000B550A">
      <w:pPr>
        <w:pStyle w:val="ListParagraph"/>
        <w:numPr>
          <w:ilvl w:val="3"/>
          <w:numId w:val="1"/>
        </w:numPr>
      </w:pPr>
      <w:r>
        <w:t xml:space="preserve">Proposed Resolution: </w:t>
      </w:r>
      <w:r w:rsidR="0026553F">
        <w:t xml:space="preserve">REVISED. </w:t>
      </w:r>
      <w:r w:rsidR="0026553F">
        <w:br/>
        <w:t xml:space="preserve">Change </w:t>
      </w:r>
      <w:r w:rsidR="0026553F">
        <w:br/>
        <w:t>“In an infrastructure BSS for which an SAE AKM is indicated, the AP shall”</w:t>
      </w:r>
      <w:r w:rsidR="0026553F">
        <w:br/>
        <w:t>To</w:t>
      </w:r>
      <w:r w:rsidR="0026553F">
        <w:br/>
        <w:t>“In an infrastructure BSS advertising an AKM for which the Authentication type cell in Table 9-190 identifies SAE, the AP shall”</w:t>
      </w:r>
    </w:p>
    <w:p w14:paraId="02C639D1" w14:textId="70147DA0" w:rsidR="005472F4" w:rsidRDefault="005472F4" w:rsidP="000B550A">
      <w:pPr>
        <w:pStyle w:val="ListParagraph"/>
        <w:numPr>
          <w:ilvl w:val="3"/>
          <w:numId w:val="1"/>
        </w:numPr>
      </w:pPr>
      <w:r>
        <w:t>No Objection – Mark Ready for Motion</w:t>
      </w:r>
    </w:p>
    <w:p w14:paraId="0429A9A8" w14:textId="77777777" w:rsidR="005C2021" w:rsidRDefault="005C2021" w:rsidP="005C2021">
      <w:pPr>
        <w:pStyle w:val="ListParagraph"/>
        <w:ind w:left="1728"/>
      </w:pPr>
    </w:p>
    <w:p w14:paraId="5B38F6B3" w14:textId="6BFE9613" w:rsidR="00233BF3" w:rsidRPr="004B24F9" w:rsidRDefault="007E286D" w:rsidP="005C2021">
      <w:pPr>
        <w:pStyle w:val="ListParagraph"/>
        <w:numPr>
          <w:ilvl w:val="2"/>
          <w:numId w:val="1"/>
        </w:numPr>
        <w:rPr>
          <w:highlight w:val="green"/>
        </w:rPr>
      </w:pPr>
      <w:r w:rsidRPr="004B24F9">
        <w:rPr>
          <w:highlight w:val="green"/>
        </w:rPr>
        <w:t>CID 8199 (SEC)</w:t>
      </w:r>
    </w:p>
    <w:p w14:paraId="6E88D3BB" w14:textId="54513957" w:rsidR="007E286D" w:rsidRDefault="007E286D" w:rsidP="007E286D">
      <w:pPr>
        <w:pStyle w:val="ListParagraph"/>
        <w:numPr>
          <w:ilvl w:val="3"/>
          <w:numId w:val="1"/>
        </w:numPr>
      </w:pPr>
      <w:r>
        <w:t xml:space="preserve">Review comment and </w:t>
      </w:r>
      <w:r w:rsidR="00DB5D88">
        <w:t>discussion in submission.</w:t>
      </w:r>
    </w:p>
    <w:p w14:paraId="29D34830" w14:textId="77777777" w:rsidR="004B24F9" w:rsidRDefault="005B1434" w:rsidP="004B24F9">
      <w:pPr>
        <w:pStyle w:val="ListParagraph"/>
        <w:numPr>
          <w:ilvl w:val="3"/>
          <w:numId w:val="1"/>
        </w:numPr>
      </w:pPr>
      <w:r>
        <w:t xml:space="preserve">Proposed Resolution: </w:t>
      </w:r>
      <w:r w:rsidR="004B24F9">
        <w:t>REVISED. At 3147.42 and 3147.50, change</w:t>
      </w:r>
    </w:p>
    <w:p w14:paraId="29852CAF" w14:textId="77777777" w:rsidR="004B24F9" w:rsidRDefault="004B24F9" w:rsidP="004B24F9">
      <w:pPr>
        <w:pStyle w:val="ListParagraph"/>
        <w:ind w:left="1728" w:firstLine="432"/>
      </w:pPr>
      <w:r>
        <w:t xml:space="preserve">“indicating support for a FILS AKM in …” </w:t>
      </w:r>
    </w:p>
    <w:p w14:paraId="751007D8" w14:textId="77777777" w:rsidR="004B24F9" w:rsidRDefault="004B24F9" w:rsidP="004B24F9">
      <w:pPr>
        <w:pStyle w:val="ListParagraph"/>
        <w:ind w:left="1728" w:firstLine="432"/>
      </w:pPr>
      <w:r>
        <w:t>to</w:t>
      </w:r>
    </w:p>
    <w:p w14:paraId="7BECEC46" w14:textId="0309D43F" w:rsidR="00DB5D88" w:rsidRDefault="004B24F9" w:rsidP="004B24F9">
      <w:pPr>
        <w:pStyle w:val="ListParagraph"/>
        <w:ind w:left="2160"/>
      </w:pPr>
      <w:r>
        <w:t>“indicating support for an AKM in Table 9-190 for which the Authentication type cell identifies FILS in …”</w:t>
      </w:r>
    </w:p>
    <w:p w14:paraId="4FEA97E4" w14:textId="653388F8" w:rsidR="005B1434" w:rsidRDefault="005B1434" w:rsidP="007E286D">
      <w:pPr>
        <w:pStyle w:val="ListParagraph"/>
        <w:numPr>
          <w:ilvl w:val="3"/>
          <w:numId w:val="1"/>
        </w:numPr>
      </w:pPr>
      <w:r>
        <w:t>No Objection – Mark Ready for Motion.</w:t>
      </w:r>
    </w:p>
    <w:p w14:paraId="38F7BD9A" w14:textId="77777777" w:rsidR="00AD6842" w:rsidRDefault="00AD6842" w:rsidP="00AD6842">
      <w:pPr>
        <w:pStyle w:val="ListParagraph"/>
        <w:ind w:left="1728"/>
      </w:pPr>
    </w:p>
    <w:p w14:paraId="0D7D6D37" w14:textId="059A8E11" w:rsidR="00233BF3" w:rsidRDefault="00AD6842" w:rsidP="004B24F9">
      <w:pPr>
        <w:pStyle w:val="ListParagraph"/>
        <w:numPr>
          <w:ilvl w:val="2"/>
          <w:numId w:val="1"/>
        </w:numPr>
      </w:pPr>
      <w:r>
        <w:t xml:space="preserve"> </w:t>
      </w:r>
      <w:r w:rsidRPr="000D5B57">
        <w:rPr>
          <w:highlight w:val="green"/>
        </w:rPr>
        <w:t>CID 8190 (SEC)</w:t>
      </w:r>
    </w:p>
    <w:p w14:paraId="2BABC3F6" w14:textId="0B1C9CA3" w:rsidR="00AD6842" w:rsidRDefault="00AD6842" w:rsidP="00AD6842">
      <w:pPr>
        <w:pStyle w:val="ListParagraph"/>
        <w:numPr>
          <w:ilvl w:val="3"/>
          <w:numId w:val="1"/>
        </w:numPr>
      </w:pPr>
      <w:r>
        <w:t>Review comment and discussion in submission.</w:t>
      </w:r>
    </w:p>
    <w:p w14:paraId="2EE64367" w14:textId="55E38649" w:rsidR="00BB60CB" w:rsidRDefault="00BB60CB" w:rsidP="00AD6842">
      <w:pPr>
        <w:pStyle w:val="ListParagraph"/>
        <w:numPr>
          <w:ilvl w:val="3"/>
          <w:numId w:val="1"/>
        </w:numPr>
      </w:pPr>
      <w:r>
        <w:lastRenderedPageBreak/>
        <w:t xml:space="preserve">Proposed Resolution: </w:t>
      </w:r>
      <w:r w:rsidR="000D5B57">
        <w:t>REVISED. Change the note as follows:</w:t>
      </w:r>
      <w:r w:rsidR="000D5B57">
        <w:br/>
        <w:t>Change</w:t>
      </w:r>
      <w:r w:rsidR="000D5B57">
        <w:br/>
        <w:t>“NOTE 2—Because the FTM procedure executes at the PHY/MAC layer, an RSTA accepting a ranging request despite…”</w:t>
      </w:r>
      <w:r w:rsidR="000D5B57">
        <w:br/>
        <w:t>to</w:t>
      </w:r>
      <w:r w:rsidR="000D5B57">
        <w:br/>
        <w:t>“NOTE 2—An RSTA that accepts a ranging request despite…”</w:t>
      </w:r>
    </w:p>
    <w:p w14:paraId="34FA22EE" w14:textId="594CD708" w:rsidR="00BB60CB" w:rsidRDefault="00BB60CB" w:rsidP="00AD6842">
      <w:pPr>
        <w:pStyle w:val="ListParagraph"/>
        <w:numPr>
          <w:ilvl w:val="3"/>
          <w:numId w:val="1"/>
        </w:numPr>
      </w:pPr>
      <w:r>
        <w:t>No Objection – Mark Ready for Motion.</w:t>
      </w:r>
    </w:p>
    <w:p w14:paraId="4552651D" w14:textId="4F11CB07" w:rsidR="00BB60CB" w:rsidRDefault="00BB60CB" w:rsidP="000D5B57">
      <w:pPr>
        <w:pStyle w:val="ListParagraph"/>
        <w:ind w:left="1440"/>
      </w:pPr>
    </w:p>
    <w:p w14:paraId="089A42D5" w14:textId="77777777" w:rsidR="000D5B57" w:rsidRPr="009F3CDD" w:rsidRDefault="000D5B57" w:rsidP="000D5B57">
      <w:pPr>
        <w:pStyle w:val="ListParagraph"/>
        <w:numPr>
          <w:ilvl w:val="2"/>
          <w:numId w:val="1"/>
        </w:numPr>
        <w:rPr>
          <w:highlight w:val="green"/>
        </w:rPr>
      </w:pPr>
      <w:r w:rsidRPr="009F3CDD">
        <w:rPr>
          <w:highlight w:val="green"/>
        </w:rPr>
        <w:t>CID 8228 (SEC)</w:t>
      </w:r>
    </w:p>
    <w:p w14:paraId="43AACBD7" w14:textId="77777777" w:rsidR="000D5B57" w:rsidRDefault="000D5B57" w:rsidP="000D5B57">
      <w:pPr>
        <w:pStyle w:val="ListParagraph"/>
        <w:numPr>
          <w:ilvl w:val="3"/>
          <w:numId w:val="1"/>
        </w:numPr>
      </w:pPr>
      <w:r>
        <w:t>Review comment and discussion in submission.</w:t>
      </w:r>
    </w:p>
    <w:p w14:paraId="48F907CC" w14:textId="1BD25B8E" w:rsidR="00D3235C" w:rsidRDefault="00D3235C" w:rsidP="000D5B57">
      <w:pPr>
        <w:pStyle w:val="ListParagraph"/>
        <w:numPr>
          <w:ilvl w:val="3"/>
          <w:numId w:val="1"/>
        </w:numPr>
      </w:pPr>
      <w:r>
        <w:t>Discussion on the proposed change.</w:t>
      </w:r>
    </w:p>
    <w:p w14:paraId="41D1131C" w14:textId="0365BD7D" w:rsidR="00CE5F23" w:rsidRDefault="00CE5F23" w:rsidP="000D5B57">
      <w:pPr>
        <w:pStyle w:val="ListParagraph"/>
        <w:numPr>
          <w:ilvl w:val="3"/>
          <w:numId w:val="1"/>
        </w:numPr>
      </w:pPr>
      <w:r>
        <w:t>Need to adjust the proposed change, which is noted in the proposed resolution.</w:t>
      </w:r>
    </w:p>
    <w:p w14:paraId="6A18F3FB" w14:textId="790DD86A" w:rsidR="00CE5F23" w:rsidRDefault="00173795" w:rsidP="000D5B57">
      <w:pPr>
        <w:pStyle w:val="ListParagraph"/>
        <w:numPr>
          <w:ilvl w:val="3"/>
          <w:numId w:val="1"/>
        </w:numPr>
      </w:pPr>
      <w:r>
        <w:t>We will not change the Note.</w:t>
      </w:r>
    </w:p>
    <w:p w14:paraId="40D90E3C" w14:textId="559C71E4" w:rsidR="00BD5017" w:rsidRDefault="000D5B57" w:rsidP="00E3215A">
      <w:pPr>
        <w:pStyle w:val="ListParagraph"/>
        <w:numPr>
          <w:ilvl w:val="3"/>
          <w:numId w:val="1"/>
        </w:numPr>
      </w:pPr>
      <w:r>
        <w:t>Proposed Resolution:</w:t>
      </w:r>
      <w:r w:rsidR="00BD5017" w:rsidRPr="00BD5017">
        <w:t xml:space="preserve"> </w:t>
      </w:r>
      <w:r w:rsidR="00BD5017">
        <w:t xml:space="preserve">REVISED.  At 2809.34, change </w:t>
      </w:r>
    </w:p>
    <w:p w14:paraId="3DD50400" w14:textId="3C42873C" w:rsidR="000D5B57" w:rsidRDefault="00BD5017" w:rsidP="00BD5017">
      <w:pPr>
        <w:pStyle w:val="ListParagraph"/>
        <w:ind w:left="1728" w:firstLine="432"/>
      </w:pPr>
      <w:r>
        <w:t xml:space="preserve">“in the HeSS and all the BSSs in the HeSS use the same value.” </w:t>
      </w:r>
      <w:r w:rsidR="009F3CDD">
        <w:t xml:space="preserve"> </w:t>
      </w:r>
      <w:r>
        <w:t>To “in the HeSS. All the BSSs in the HeSS use the same value.”</w:t>
      </w:r>
    </w:p>
    <w:p w14:paraId="2959B6CE" w14:textId="142D4FCD" w:rsidR="00BB60CB" w:rsidRDefault="000D5B57" w:rsidP="000D5B57">
      <w:pPr>
        <w:pStyle w:val="ListParagraph"/>
        <w:numPr>
          <w:ilvl w:val="3"/>
          <w:numId w:val="1"/>
        </w:numPr>
      </w:pPr>
      <w:r>
        <w:t>No Objection – Mark Ready for Motion.</w:t>
      </w:r>
      <w:r w:rsidR="00BB60CB">
        <w:t xml:space="preserve"> </w:t>
      </w:r>
    </w:p>
    <w:p w14:paraId="15F81889" w14:textId="5AA8C9DA" w:rsidR="00BB60CB" w:rsidRDefault="00BB60CB" w:rsidP="0015265C">
      <w:pPr>
        <w:pStyle w:val="ListParagraph"/>
        <w:ind w:left="1728"/>
      </w:pPr>
    </w:p>
    <w:p w14:paraId="6C1048D6" w14:textId="395ABD7A" w:rsidR="00BB60CB" w:rsidRDefault="00BB60CB" w:rsidP="0015265C">
      <w:pPr>
        <w:pStyle w:val="ListParagraph"/>
        <w:numPr>
          <w:ilvl w:val="2"/>
          <w:numId w:val="1"/>
        </w:numPr>
      </w:pPr>
      <w:r>
        <w:t xml:space="preserve"> </w:t>
      </w:r>
      <w:r w:rsidR="009F3CDD" w:rsidRPr="00C25080">
        <w:rPr>
          <w:highlight w:val="green"/>
        </w:rPr>
        <w:t>CID 8146 (SEC)</w:t>
      </w:r>
    </w:p>
    <w:p w14:paraId="1BF983CB" w14:textId="10BA21A9" w:rsidR="009F3CDD" w:rsidRDefault="009F3CDD" w:rsidP="009F3CDD">
      <w:pPr>
        <w:pStyle w:val="ListParagraph"/>
        <w:numPr>
          <w:ilvl w:val="3"/>
          <w:numId w:val="1"/>
        </w:numPr>
      </w:pPr>
      <w:r>
        <w:t>Review comment and discussion in submission.</w:t>
      </w:r>
    </w:p>
    <w:p w14:paraId="40756FA9" w14:textId="7FF41EB4" w:rsidR="008D2894" w:rsidRDefault="008D2894" w:rsidP="009F3CDD">
      <w:pPr>
        <w:pStyle w:val="ListParagraph"/>
        <w:numPr>
          <w:ilvl w:val="3"/>
          <w:numId w:val="1"/>
        </w:numPr>
      </w:pPr>
      <w:r>
        <w:t>Discussion on what the wrapping key field is containing.</w:t>
      </w:r>
    </w:p>
    <w:p w14:paraId="7C5C25EC" w14:textId="45FD8520" w:rsidR="008D2894" w:rsidRDefault="00846631" w:rsidP="009F3CDD">
      <w:pPr>
        <w:pStyle w:val="ListParagraph"/>
        <w:numPr>
          <w:ilvl w:val="3"/>
          <w:numId w:val="1"/>
        </w:numPr>
      </w:pPr>
      <w:r>
        <w:t>Discussion on the value of even mentioning padding, the function takes a key and then returns a blob.</w:t>
      </w:r>
    </w:p>
    <w:p w14:paraId="6A101BB8" w14:textId="179315EE" w:rsidR="00846631" w:rsidRDefault="00FF62A1" w:rsidP="009F3CDD">
      <w:pPr>
        <w:pStyle w:val="ListParagraph"/>
        <w:numPr>
          <w:ilvl w:val="3"/>
          <w:numId w:val="1"/>
        </w:numPr>
      </w:pPr>
      <w:r>
        <w:t>The KeyLength field is not the Wrapkey Length field.</w:t>
      </w:r>
    </w:p>
    <w:p w14:paraId="4AECF675" w14:textId="4B3A00DB" w:rsidR="009F3CDD" w:rsidRDefault="00C25080" w:rsidP="002D50CE">
      <w:pPr>
        <w:pStyle w:val="ListParagraph"/>
        <w:numPr>
          <w:ilvl w:val="3"/>
          <w:numId w:val="1"/>
        </w:numPr>
      </w:pPr>
      <w:r>
        <w:t>Proposed Resolution:</w:t>
      </w:r>
      <w:r w:rsidR="00A67A93">
        <w:t xml:space="preserve"> </w:t>
      </w:r>
      <w:r w:rsidR="00EB4F74">
        <w:t>REVISED. The cited text is consistent with the definition of the GTK and IGTK.  At 1093.41. Delete the second sentence.</w:t>
      </w:r>
    </w:p>
    <w:p w14:paraId="5E185089" w14:textId="0B497A6A" w:rsidR="00C25080" w:rsidRDefault="00C25080" w:rsidP="009F3CDD">
      <w:pPr>
        <w:pStyle w:val="ListParagraph"/>
        <w:numPr>
          <w:ilvl w:val="3"/>
          <w:numId w:val="1"/>
        </w:numPr>
      </w:pPr>
      <w:r>
        <w:t>No Objection – Mark Ready for Motion.</w:t>
      </w:r>
    </w:p>
    <w:p w14:paraId="52BAD422" w14:textId="77777777" w:rsidR="00C25080" w:rsidRDefault="00C25080" w:rsidP="00C25080">
      <w:pPr>
        <w:pStyle w:val="ListParagraph"/>
        <w:ind w:left="1728"/>
      </w:pPr>
    </w:p>
    <w:p w14:paraId="63F6C755" w14:textId="3E023D14" w:rsidR="00BB60CB" w:rsidRPr="005E6D44" w:rsidRDefault="003738F2" w:rsidP="003738F2">
      <w:pPr>
        <w:pStyle w:val="ListParagraph"/>
        <w:numPr>
          <w:ilvl w:val="1"/>
          <w:numId w:val="1"/>
        </w:numPr>
        <w:rPr>
          <w:b/>
          <w:bCs/>
        </w:rPr>
      </w:pPr>
      <w:r w:rsidRPr="005E6D44">
        <w:rPr>
          <w:b/>
          <w:bCs/>
        </w:rPr>
        <w:t>Recess 6:00pm</w:t>
      </w:r>
    </w:p>
    <w:p w14:paraId="6BD7BD2D" w14:textId="77777777" w:rsidR="00226950" w:rsidRDefault="00226950">
      <w:r>
        <w:br w:type="page"/>
      </w:r>
    </w:p>
    <w:p w14:paraId="748D1F00" w14:textId="1387C9F5" w:rsidR="000B5406" w:rsidRPr="00726E62" w:rsidRDefault="000B5406" w:rsidP="000B5406">
      <w:pPr>
        <w:pStyle w:val="ListParagraph"/>
        <w:numPr>
          <w:ilvl w:val="0"/>
          <w:numId w:val="1"/>
        </w:numPr>
        <w:rPr>
          <w:b/>
          <w:bCs/>
        </w:rPr>
      </w:pPr>
      <w:r w:rsidRPr="00726E62">
        <w:rPr>
          <w:b/>
          <w:bCs/>
        </w:rPr>
        <w:lastRenderedPageBreak/>
        <w:t xml:space="preserve">REVme Meeting </w:t>
      </w:r>
      <w:r w:rsidR="00726E62">
        <w:rPr>
          <w:b/>
          <w:bCs/>
        </w:rPr>
        <w:t>Tuesday A</w:t>
      </w:r>
      <w:r w:rsidRPr="00726E62">
        <w:rPr>
          <w:b/>
          <w:bCs/>
        </w:rPr>
        <w:t>M2 – July 1</w:t>
      </w:r>
      <w:r w:rsidR="004E5220">
        <w:rPr>
          <w:b/>
          <w:bCs/>
        </w:rPr>
        <w:t>6</w:t>
      </w:r>
      <w:r w:rsidRPr="00726E62">
        <w:rPr>
          <w:b/>
          <w:bCs/>
        </w:rPr>
        <w:t xml:space="preserve"> </w:t>
      </w:r>
      <w:r w:rsidR="004E5220">
        <w:rPr>
          <w:b/>
          <w:bCs/>
        </w:rPr>
        <w:t>10:30-12:30</w:t>
      </w:r>
      <w:r w:rsidRPr="00726E62">
        <w:rPr>
          <w:b/>
          <w:bCs/>
        </w:rPr>
        <w:t>pm ET</w:t>
      </w:r>
    </w:p>
    <w:p w14:paraId="64EB2EAC" w14:textId="57E0CDBE" w:rsidR="000B5406" w:rsidRDefault="000B5406" w:rsidP="000B5406">
      <w:pPr>
        <w:pStyle w:val="ListParagraph"/>
        <w:numPr>
          <w:ilvl w:val="1"/>
          <w:numId w:val="1"/>
        </w:numPr>
      </w:pPr>
      <w:r w:rsidRPr="00726E62">
        <w:rPr>
          <w:b/>
          <w:bCs/>
        </w:rPr>
        <w:t xml:space="preserve">Called to order </w:t>
      </w:r>
      <w:r w:rsidR="000A2627">
        <w:rPr>
          <w:b/>
          <w:bCs/>
        </w:rPr>
        <w:t>10:34 a</w:t>
      </w:r>
      <w:r w:rsidRPr="00726E62">
        <w:rPr>
          <w:b/>
          <w:bCs/>
        </w:rPr>
        <w:t>m</w:t>
      </w:r>
      <w:r>
        <w:t xml:space="preserve"> ET by Michael </w:t>
      </w:r>
      <w:r w:rsidR="002A303E">
        <w:t>MONTEMURRO</w:t>
      </w:r>
    </w:p>
    <w:p w14:paraId="54257963" w14:textId="77777777" w:rsidR="00F6508C" w:rsidRPr="00D06C98" w:rsidRDefault="00F6508C" w:rsidP="00F6508C">
      <w:pPr>
        <w:pStyle w:val="ListParagraph"/>
        <w:numPr>
          <w:ilvl w:val="1"/>
          <w:numId w:val="1"/>
        </w:numPr>
        <w:rPr>
          <w:b/>
          <w:bCs/>
        </w:rPr>
      </w:pPr>
      <w:r w:rsidRPr="00D06C98">
        <w:rPr>
          <w:b/>
          <w:bCs/>
        </w:rPr>
        <w:t>Introduction of Officers:</w:t>
      </w:r>
    </w:p>
    <w:p w14:paraId="3CAEB789" w14:textId="77777777" w:rsidR="00F6508C" w:rsidRDefault="00F6508C" w:rsidP="00F6508C">
      <w:pPr>
        <w:pStyle w:val="ListParagraph"/>
        <w:numPr>
          <w:ilvl w:val="2"/>
          <w:numId w:val="1"/>
        </w:numPr>
      </w:pPr>
      <w:r>
        <w:t>802.11me Chair – Michael MONTEMURRO</w:t>
      </w:r>
    </w:p>
    <w:p w14:paraId="15C3E42E" w14:textId="77777777" w:rsidR="00F6508C" w:rsidRDefault="00F6508C" w:rsidP="00F6508C">
      <w:pPr>
        <w:pStyle w:val="ListParagraph"/>
        <w:numPr>
          <w:ilvl w:val="2"/>
          <w:numId w:val="1"/>
        </w:numPr>
      </w:pPr>
      <w:r>
        <w:t xml:space="preserve">Vice Chair – Mark HAMILTON </w:t>
      </w:r>
    </w:p>
    <w:p w14:paraId="17157149" w14:textId="77777777" w:rsidR="00F6508C" w:rsidRDefault="00F6508C" w:rsidP="00F6508C">
      <w:pPr>
        <w:pStyle w:val="ListParagraph"/>
        <w:numPr>
          <w:ilvl w:val="2"/>
          <w:numId w:val="1"/>
        </w:numPr>
      </w:pPr>
      <w:r>
        <w:t>Vice Chair – Mark RISON</w:t>
      </w:r>
    </w:p>
    <w:p w14:paraId="2CA7B651" w14:textId="77777777" w:rsidR="00F6508C" w:rsidRDefault="00F6508C" w:rsidP="00F6508C">
      <w:pPr>
        <w:pStyle w:val="ListParagraph"/>
        <w:numPr>
          <w:ilvl w:val="2"/>
          <w:numId w:val="1"/>
        </w:numPr>
      </w:pPr>
      <w:r>
        <w:t>Editor – Emily QI</w:t>
      </w:r>
    </w:p>
    <w:p w14:paraId="51F32653" w14:textId="77777777" w:rsidR="00F6508C" w:rsidRDefault="00F6508C" w:rsidP="00F6508C">
      <w:pPr>
        <w:pStyle w:val="ListParagraph"/>
        <w:numPr>
          <w:ilvl w:val="2"/>
          <w:numId w:val="1"/>
        </w:numPr>
      </w:pPr>
      <w:r>
        <w:t>Secretary – Jon ROSDAHL</w:t>
      </w:r>
    </w:p>
    <w:p w14:paraId="54296C1D" w14:textId="77777777" w:rsidR="00F6508C" w:rsidRDefault="00F6508C" w:rsidP="00907D64">
      <w:pPr>
        <w:pStyle w:val="ListParagraph"/>
        <w:ind w:left="792"/>
      </w:pPr>
    </w:p>
    <w:p w14:paraId="639B3E87" w14:textId="77777777" w:rsidR="000B5406" w:rsidRDefault="000B5406" w:rsidP="000B5406">
      <w:pPr>
        <w:pStyle w:val="ListParagraph"/>
        <w:numPr>
          <w:ilvl w:val="1"/>
          <w:numId w:val="1"/>
        </w:numPr>
      </w:pPr>
      <w:r w:rsidRPr="00726E62">
        <w:rPr>
          <w:b/>
          <w:bCs/>
        </w:rPr>
        <w:t>Review Patent Slides/Copyright</w:t>
      </w:r>
      <w:r>
        <w:t xml:space="preserve"> slides and participant slides.</w:t>
      </w:r>
    </w:p>
    <w:p w14:paraId="55BABDF3" w14:textId="77777777" w:rsidR="000B5406" w:rsidRDefault="000B5406" w:rsidP="000B5406">
      <w:pPr>
        <w:pStyle w:val="ListParagraph"/>
        <w:numPr>
          <w:ilvl w:val="2"/>
          <w:numId w:val="1"/>
        </w:numPr>
      </w:pPr>
      <w:r>
        <w:t>No Issues noted.</w:t>
      </w:r>
    </w:p>
    <w:p w14:paraId="0FEAF3A8" w14:textId="77777777" w:rsidR="001E5281" w:rsidRDefault="001E5281" w:rsidP="001E5281">
      <w:pPr>
        <w:pStyle w:val="ListParagraph"/>
        <w:ind w:left="1224"/>
      </w:pPr>
    </w:p>
    <w:p w14:paraId="7815E53F" w14:textId="623FFA53" w:rsidR="000B5406" w:rsidRPr="00726E62" w:rsidRDefault="000B5406" w:rsidP="000B5406">
      <w:pPr>
        <w:pStyle w:val="ListParagraph"/>
        <w:numPr>
          <w:ilvl w:val="1"/>
          <w:numId w:val="1"/>
        </w:numPr>
        <w:rPr>
          <w:b/>
          <w:bCs/>
        </w:rPr>
      </w:pPr>
      <w:r w:rsidRPr="00726E62">
        <w:rPr>
          <w:b/>
          <w:bCs/>
        </w:rPr>
        <w:t>Review Agenda:</w:t>
      </w:r>
      <w:r w:rsidR="000E00D2" w:rsidRPr="00726E62">
        <w:rPr>
          <w:b/>
          <w:bCs/>
        </w:rPr>
        <w:t>11-24/</w:t>
      </w:r>
      <w:r w:rsidR="00EB4DD2" w:rsidRPr="00726E62">
        <w:rPr>
          <w:b/>
          <w:bCs/>
        </w:rPr>
        <w:t>0985r</w:t>
      </w:r>
      <w:r w:rsidR="00726E62">
        <w:rPr>
          <w:b/>
          <w:bCs/>
        </w:rPr>
        <w:t>1</w:t>
      </w:r>
    </w:p>
    <w:p w14:paraId="278DB2AE" w14:textId="224E4344" w:rsidR="008F4291" w:rsidRDefault="00BE53AF" w:rsidP="00C30D99">
      <w:pPr>
        <w:pStyle w:val="ListParagraph"/>
        <w:numPr>
          <w:ilvl w:val="2"/>
          <w:numId w:val="1"/>
        </w:numPr>
      </w:pPr>
      <w:hyperlink r:id="rId18" w:history="1">
        <w:r w:rsidR="00C30D99" w:rsidRPr="00062F3C">
          <w:rPr>
            <w:rStyle w:val="Hyperlink"/>
          </w:rPr>
          <w:t>https://mentor.ieee.org/802.11/dcn/24/11-24-0985-02-000m-revme-agenda-july-2024-session.pptx</w:t>
        </w:r>
      </w:hyperlink>
      <w:r w:rsidR="00EB4DD2">
        <w:t xml:space="preserve"> </w:t>
      </w:r>
    </w:p>
    <w:p w14:paraId="5DD5A093" w14:textId="727AC617" w:rsidR="00BB60CB" w:rsidRDefault="00BB60CB" w:rsidP="00A34C3D">
      <w:pPr>
        <w:pStyle w:val="ListParagraph"/>
        <w:numPr>
          <w:ilvl w:val="2"/>
          <w:numId w:val="1"/>
        </w:numPr>
      </w:pPr>
      <w:r>
        <w:t xml:space="preserve"> </w:t>
      </w:r>
      <w:r w:rsidR="005865CC">
        <w:t>Add Technical General CIDs to agenda</w:t>
      </w:r>
    </w:p>
    <w:p w14:paraId="220B3ABB" w14:textId="6C88865F" w:rsidR="005865CC" w:rsidRDefault="005865CC" w:rsidP="00A34C3D">
      <w:pPr>
        <w:pStyle w:val="ListParagraph"/>
        <w:numPr>
          <w:ilvl w:val="2"/>
          <w:numId w:val="1"/>
        </w:numPr>
      </w:pPr>
      <w:r>
        <w:t xml:space="preserve">Move Qi WANG to </w:t>
      </w:r>
      <w:r w:rsidR="0053226C">
        <w:t xml:space="preserve">PM2 – Ranging </w:t>
      </w:r>
    </w:p>
    <w:p w14:paraId="22CB40DC" w14:textId="6F0EEEBD" w:rsidR="0053226C" w:rsidRDefault="00C30D99" w:rsidP="00A34C3D">
      <w:pPr>
        <w:pStyle w:val="ListParagraph"/>
        <w:numPr>
          <w:ilvl w:val="2"/>
          <w:numId w:val="1"/>
        </w:numPr>
      </w:pPr>
      <w:r>
        <w:t>No objection to the updated Agenda</w:t>
      </w:r>
    </w:p>
    <w:p w14:paraId="4FE0F906" w14:textId="77777777" w:rsidR="001E5281" w:rsidRDefault="001E5281" w:rsidP="001E5281">
      <w:pPr>
        <w:pStyle w:val="ListParagraph"/>
        <w:ind w:left="1224"/>
      </w:pPr>
    </w:p>
    <w:p w14:paraId="182CE29D" w14:textId="4293C4B9" w:rsidR="00BB60CB" w:rsidRDefault="00BB60CB" w:rsidP="00A34C3D">
      <w:pPr>
        <w:pStyle w:val="ListParagraph"/>
        <w:numPr>
          <w:ilvl w:val="1"/>
          <w:numId w:val="1"/>
        </w:numPr>
      </w:pPr>
      <w:r>
        <w:t xml:space="preserve"> </w:t>
      </w:r>
      <w:r w:rsidR="00A34C3D" w:rsidRPr="00070DEF">
        <w:rPr>
          <w:b/>
          <w:bCs/>
        </w:rPr>
        <w:t>Review doc 11-24/</w:t>
      </w:r>
      <w:r w:rsidR="00565EBD" w:rsidRPr="00070DEF">
        <w:rPr>
          <w:b/>
          <w:bCs/>
        </w:rPr>
        <w:t>1070r4</w:t>
      </w:r>
      <w:r w:rsidR="00565EBD">
        <w:t xml:space="preserve"> </w:t>
      </w:r>
      <w:r w:rsidR="00C838A0" w:rsidRPr="00C838A0">
        <w:t xml:space="preserve">Ali </w:t>
      </w:r>
      <w:r w:rsidR="008D2055" w:rsidRPr="00C838A0">
        <w:t xml:space="preserve">RAISSINIA </w:t>
      </w:r>
      <w:r w:rsidR="00C838A0" w:rsidRPr="00C838A0">
        <w:t>(Qualcomm Inc.)</w:t>
      </w:r>
    </w:p>
    <w:p w14:paraId="3B8BDFEA" w14:textId="79FE2B85" w:rsidR="00BB60CB" w:rsidRDefault="00BE53AF" w:rsidP="00726E62">
      <w:pPr>
        <w:pStyle w:val="ListParagraph"/>
        <w:numPr>
          <w:ilvl w:val="2"/>
          <w:numId w:val="1"/>
        </w:numPr>
      </w:pPr>
      <w:hyperlink r:id="rId19" w:history="1">
        <w:r w:rsidR="001E5281" w:rsidRPr="00062F3C">
          <w:rPr>
            <w:rStyle w:val="Hyperlink"/>
          </w:rPr>
          <w:t>https://mentor.ieee.org/802.11/dcn/24/11-24-1070-04-000m-comment-resolutions-for-secure-ranging.docx</w:t>
        </w:r>
      </w:hyperlink>
      <w:r w:rsidR="001E5281">
        <w:t xml:space="preserve">  </w:t>
      </w:r>
    </w:p>
    <w:p w14:paraId="1234D365" w14:textId="77777777" w:rsidR="001E5281" w:rsidRDefault="001E5281" w:rsidP="001E5281">
      <w:pPr>
        <w:pStyle w:val="ListParagraph"/>
        <w:ind w:left="1224"/>
      </w:pPr>
    </w:p>
    <w:p w14:paraId="0BEB3597" w14:textId="30A06E85" w:rsidR="00C838A0" w:rsidRPr="001E5281" w:rsidRDefault="00726E62" w:rsidP="00726E62">
      <w:pPr>
        <w:pStyle w:val="ListParagraph"/>
        <w:numPr>
          <w:ilvl w:val="2"/>
          <w:numId w:val="1"/>
        </w:numPr>
        <w:rPr>
          <w:highlight w:val="green"/>
        </w:rPr>
      </w:pPr>
      <w:r w:rsidRPr="001E5281">
        <w:rPr>
          <w:highlight w:val="green"/>
        </w:rPr>
        <w:t>CIDs 8012, 8016, 8017</w:t>
      </w:r>
      <w:r w:rsidR="00C758F0" w:rsidRPr="001E5281">
        <w:rPr>
          <w:highlight w:val="green"/>
        </w:rPr>
        <w:t xml:space="preserve"> </w:t>
      </w:r>
      <w:r w:rsidRPr="001E5281">
        <w:rPr>
          <w:highlight w:val="green"/>
        </w:rPr>
        <w:t>and 8036</w:t>
      </w:r>
      <w:r w:rsidR="0089735E" w:rsidRPr="001E5281">
        <w:rPr>
          <w:highlight w:val="green"/>
        </w:rPr>
        <w:t xml:space="preserve"> (SEC)</w:t>
      </w:r>
    </w:p>
    <w:p w14:paraId="66821AB6" w14:textId="16182C35" w:rsidR="00726E62" w:rsidRDefault="00726E62" w:rsidP="00AD6842">
      <w:pPr>
        <w:pStyle w:val="ListParagraph"/>
        <w:numPr>
          <w:ilvl w:val="3"/>
          <w:numId w:val="1"/>
        </w:numPr>
      </w:pPr>
      <w:r>
        <w:t>Review history of changes since last presentation.</w:t>
      </w:r>
    </w:p>
    <w:p w14:paraId="083D4EB0" w14:textId="782AF46B" w:rsidR="00726E62" w:rsidRDefault="00726E62" w:rsidP="00AD6842">
      <w:pPr>
        <w:pStyle w:val="ListParagraph"/>
        <w:numPr>
          <w:ilvl w:val="3"/>
          <w:numId w:val="1"/>
        </w:numPr>
      </w:pPr>
      <w:r>
        <w:t>Review proposed changes and discussion in the submission.</w:t>
      </w:r>
    </w:p>
    <w:p w14:paraId="5C03EF5C" w14:textId="5CE52AB9" w:rsidR="00726E62" w:rsidRDefault="00844E39" w:rsidP="00AD6842">
      <w:pPr>
        <w:pStyle w:val="ListParagraph"/>
        <w:numPr>
          <w:ilvl w:val="3"/>
          <w:numId w:val="1"/>
        </w:numPr>
      </w:pPr>
      <w:r>
        <w:t xml:space="preserve">Discussion on </w:t>
      </w:r>
      <w:r w:rsidR="00AF40A0">
        <w:t>Ack was not received, but that was baseline text.</w:t>
      </w:r>
    </w:p>
    <w:p w14:paraId="74600119" w14:textId="5CB25DBF" w:rsidR="00AF40A0" w:rsidRDefault="00624B96" w:rsidP="00AD6842">
      <w:pPr>
        <w:pStyle w:val="ListParagraph"/>
        <w:numPr>
          <w:ilvl w:val="3"/>
          <w:numId w:val="1"/>
        </w:numPr>
      </w:pPr>
      <w:r>
        <w:t>Review list of changes.</w:t>
      </w:r>
    </w:p>
    <w:p w14:paraId="4C9BDBD3" w14:textId="065C58D2" w:rsidR="006755C5" w:rsidRDefault="006755C5" w:rsidP="00AD6842">
      <w:pPr>
        <w:pStyle w:val="ListParagraph"/>
        <w:numPr>
          <w:ilvl w:val="3"/>
          <w:numId w:val="1"/>
        </w:numPr>
      </w:pPr>
      <w:r>
        <w:t xml:space="preserve">Proposed Resolution: </w:t>
      </w:r>
    </w:p>
    <w:p w14:paraId="5CF6DD87" w14:textId="04967576" w:rsidR="006755C5" w:rsidRDefault="006755C5" w:rsidP="00AD6842">
      <w:pPr>
        <w:pStyle w:val="ListParagraph"/>
        <w:numPr>
          <w:ilvl w:val="3"/>
          <w:numId w:val="1"/>
        </w:numPr>
      </w:pPr>
      <w:r>
        <w:t>No Objection – Mark Ready for Motion</w:t>
      </w:r>
    </w:p>
    <w:p w14:paraId="73BC1B69" w14:textId="77777777" w:rsidR="006755C5" w:rsidRDefault="006755C5" w:rsidP="006755C5">
      <w:pPr>
        <w:pStyle w:val="ListParagraph"/>
        <w:ind w:left="1728"/>
      </w:pPr>
    </w:p>
    <w:p w14:paraId="7ED2AE92" w14:textId="0D33AE55" w:rsidR="00624B96" w:rsidRPr="001E5281" w:rsidRDefault="0089735E" w:rsidP="0089735E">
      <w:pPr>
        <w:pStyle w:val="ListParagraph"/>
        <w:numPr>
          <w:ilvl w:val="2"/>
          <w:numId w:val="1"/>
        </w:numPr>
        <w:rPr>
          <w:highlight w:val="green"/>
        </w:rPr>
      </w:pPr>
      <w:r w:rsidRPr="001E5281">
        <w:rPr>
          <w:highlight w:val="green"/>
        </w:rPr>
        <w:t>CID 8026 (SEC)</w:t>
      </w:r>
    </w:p>
    <w:p w14:paraId="01E0F859" w14:textId="3744CB3A" w:rsidR="0089735E" w:rsidRDefault="0089735E" w:rsidP="0089735E">
      <w:pPr>
        <w:pStyle w:val="ListParagraph"/>
        <w:numPr>
          <w:ilvl w:val="3"/>
          <w:numId w:val="1"/>
        </w:numPr>
      </w:pPr>
      <w:r>
        <w:t>Review CID</w:t>
      </w:r>
    </w:p>
    <w:p w14:paraId="3EA1CADA" w14:textId="2ECC7D56" w:rsidR="005A361E" w:rsidRDefault="0089735E" w:rsidP="003337E5">
      <w:pPr>
        <w:pStyle w:val="ListParagraph"/>
        <w:numPr>
          <w:ilvl w:val="3"/>
          <w:numId w:val="1"/>
        </w:numPr>
      </w:pPr>
      <w:r>
        <w:t xml:space="preserve">Proposed Resolution: </w:t>
      </w:r>
      <w:r w:rsidR="00782F57">
        <w:t>Reject; The</w:t>
      </w:r>
      <w:r w:rsidR="005A361E">
        <w:t xml:space="preserve"> two paragraphs stated by commenter differs in behavior-</w:t>
      </w:r>
    </w:p>
    <w:p w14:paraId="45730312" w14:textId="5FEFE370" w:rsidR="0089735E" w:rsidRDefault="005A361E" w:rsidP="00782F57">
      <w:pPr>
        <w:pStyle w:val="ListParagraph"/>
        <w:ind w:left="1728"/>
      </w:pPr>
      <w:r>
        <w:t>First paragraph describes ISTA requiring the secure LTF operation, which can occur with capable RSTA, hence a normative behavior for RSTA to honor such a request.  The second paragraph allows ISTA to indicate support for secure LTF by including Secure (HE)-LTF subelement in IFTMR and based on RSTA’s local policy decides the secure LTF operation proceeds.</w:t>
      </w:r>
    </w:p>
    <w:p w14:paraId="13F5C0B9" w14:textId="3CA69BA7" w:rsidR="0089735E" w:rsidRDefault="006755C5" w:rsidP="00782F57">
      <w:pPr>
        <w:pStyle w:val="ListParagraph"/>
        <w:numPr>
          <w:ilvl w:val="3"/>
          <w:numId w:val="1"/>
        </w:numPr>
      </w:pPr>
      <w:r>
        <w:t xml:space="preserve">No objection – Mark Ready for </w:t>
      </w:r>
      <w:r w:rsidR="001E5281">
        <w:t>Motion</w:t>
      </w:r>
      <w:r>
        <w:t>.</w:t>
      </w:r>
    </w:p>
    <w:p w14:paraId="0D0364C5" w14:textId="77777777" w:rsidR="004941E0" w:rsidRDefault="004941E0" w:rsidP="004941E0">
      <w:pPr>
        <w:pStyle w:val="ListParagraph"/>
        <w:ind w:left="1728"/>
      </w:pPr>
    </w:p>
    <w:p w14:paraId="71D1CBF4" w14:textId="52F83409" w:rsidR="004941E0" w:rsidRPr="006A45E9" w:rsidRDefault="004941E0" w:rsidP="004941E0">
      <w:pPr>
        <w:pStyle w:val="ListParagraph"/>
        <w:numPr>
          <w:ilvl w:val="2"/>
          <w:numId w:val="1"/>
        </w:numPr>
        <w:rPr>
          <w:highlight w:val="cyan"/>
        </w:rPr>
      </w:pPr>
      <w:r w:rsidRPr="006A45E9">
        <w:rPr>
          <w:highlight w:val="cyan"/>
        </w:rPr>
        <w:t>CID 8003</w:t>
      </w:r>
      <w:r w:rsidR="002865D8" w:rsidRPr="006A45E9">
        <w:rPr>
          <w:highlight w:val="cyan"/>
        </w:rPr>
        <w:t>, 8004, 8018 and 8030</w:t>
      </w:r>
    </w:p>
    <w:p w14:paraId="168EC0D9" w14:textId="49E74325" w:rsidR="00233BF3" w:rsidRDefault="00322825" w:rsidP="006A45E9">
      <w:pPr>
        <w:pStyle w:val="ListParagraph"/>
        <w:numPr>
          <w:ilvl w:val="3"/>
          <w:numId w:val="1"/>
        </w:numPr>
      </w:pPr>
      <w:r>
        <w:t>Review</w:t>
      </w:r>
    </w:p>
    <w:p w14:paraId="6E9D877E" w14:textId="33D1EA39" w:rsidR="00322825" w:rsidRDefault="00322825" w:rsidP="006A45E9">
      <w:pPr>
        <w:pStyle w:val="ListParagraph"/>
        <w:numPr>
          <w:ilvl w:val="3"/>
          <w:numId w:val="1"/>
        </w:numPr>
      </w:pPr>
      <w:r>
        <w:t>Need to Add the commas (to match the Table) into the diagrams above the table</w:t>
      </w:r>
    </w:p>
    <w:p w14:paraId="5559B24A" w14:textId="2EBAEAE8" w:rsidR="00322825" w:rsidRDefault="00322825" w:rsidP="006A45E9">
      <w:pPr>
        <w:pStyle w:val="ListParagraph"/>
        <w:numPr>
          <w:ilvl w:val="3"/>
          <w:numId w:val="1"/>
        </w:numPr>
      </w:pPr>
      <w:r>
        <w:t>Ali will make the change offline.</w:t>
      </w:r>
    </w:p>
    <w:p w14:paraId="50BD694C" w14:textId="67463201" w:rsidR="00322825" w:rsidRDefault="00322825" w:rsidP="006A45E9">
      <w:pPr>
        <w:pStyle w:val="ListParagraph"/>
        <w:numPr>
          <w:ilvl w:val="3"/>
          <w:numId w:val="1"/>
        </w:numPr>
      </w:pPr>
      <w:r>
        <w:t>Will add a comma</w:t>
      </w:r>
      <w:r w:rsidR="00E319A1">
        <w:t xml:space="preserve"> on the M00, M01, M02 to be M0,0 M0,1 M0,2</w:t>
      </w:r>
    </w:p>
    <w:p w14:paraId="17589616" w14:textId="1E815D63" w:rsidR="00E319A1" w:rsidRDefault="00E319A1" w:rsidP="006A45E9">
      <w:pPr>
        <w:pStyle w:val="ListParagraph"/>
        <w:numPr>
          <w:ilvl w:val="3"/>
          <w:numId w:val="1"/>
        </w:numPr>
      </w:pPr>
      <w:r>
        <w:t xml:space="preserve">Update Resolution: </w:t>
      </w:r>
      <w:r w:rsidR="00FC3247" w:rsidRPr="00FC3247">
        <w:t xml:space="preserve">CIDs 8003, 8004, 8018, and 8030: Revised.  Incorporate the changes in document </w:t>
      </w:r>
      <w:hyperlink r:id="rId20" w:history="1">
        <w:r w:rsidR="00FC3247" w:rsidRPr="00062F3C">
          <w:rPr>
            <w:rStyle w:val="Hyperlink"/>
          </w:rPr>
          <w:t>https://mentor.ieee.org/802.11/dcn/24/11-24-1070-05-00m-comment-resolutiona-for-secure-ranging.docx</w:t>
        </w:r>
      </w:hyperlink>
    </w:p>
    <w:p w14:paraId="4133CD2F" w14:textId="67A75060" w:rsidR="00FC3247" w:rsidRDefault="00FC3247" w:rsidP="006A45E9">
      <w:pPr>
        <w:pStyle w:val="ListParagraph"/>
        <w:numPr>
          <w:ilvl w:val="3"/>
          <w:numId w:val="1"/>
        </w:numPr>
      </w:pPr>
      <w:r>
        <w:t xml:space="preserve">No Objection – </w:t>
      </w:r>
      <w:r w:rsidR="001D4E7D">
        <w:t>Still ready for Motion.</w:t>
      </w:r>
    </w:p>
    <w:p w14:paraId="3CE489FA" w14:textId="77777777" w:rsidR="001D4E7D" w:rsidRDefault="001D4E7D" w:rsidP="001D4E7D">
      <w:pPr>
        <w:pStyle w:val="ListParagraph"/>
        <w:ind w:left="1728"/>
      </w:pPr>
    </w:p>
    <w:p w14:paraId="1D143896" w14:textId="2313C578" w:rsidR="001D4E7D" w:rsidRDefault="001D4E7D" w:rsidP="001022C7">
      <w:pPr>
        <w:pStyle w:val="ListParagraph"/>
        <w:numPr>
          <w:ilvl w:val="1"/>
          <w:numId w:val="1"/>
        </w:numPr>
      </w:pPr>
      <w:r w:rsidRPr="0097451D">
        <w:rPr>
          <w:b/>
          <w:bCs/>
        </w:rPr>
        <w:t xml:space="preserve">Review </w:t>
      </w:r>
      <w:r w:rsidR="00C76257" w:rsidRPr="0097451D">
        <w:rPr>
          <w:b/>
          <w:bCs/>
        </w:rPr>
        <w:t>CID 8045 (SEC)</w:t>
      </w:r>
      <w:r w:rsidR="00C76257">
        <w:t xml:space="preserve"> </w:t>
      </w:r>
      <w:r w:rsidR="005B4E93">
        <w:t>Joseph LEVY (Interdigital)</w:t>
      </w:r>
    </w:p>
    <w:p w14:paraId="287342FD" w14:textId="76EA4190" w:rsidR="005B4E93" w:rsidRPr="0097451D" w:rsidRDefault="00A40C5F" w:rsidP="005B4E93">
      <w:pPr>
        <w:pStyle w:val="ListParagraph"/>
        <w:numPr>
          <w:ilvl w:val="2"/>
          <w:numId w:val="1"/>
        </w:numPr>
        <w:rPr>
          <w:highlight w:val="green"/>
        </w:rPr>
      </w:pPr>
      <w:r w:rsidRPr="0097451D">
        <w:rPr>
          <w:highlight w:val="green"/>
        </w:rPr>
        <w:t>CID 8045 (</w:t>
      </w:r>
      <w:r w:rsidR="00C76257" w:rsidRPr="0097451D">
        <w:rPr>
          <w:highlight w:val="green"/>
        </w:rPr>
        <w:t>SEC)</w:t>
      </w:r>
    </w:p>
    <w:p w14:paraId="63C6D269" w14:textId="453EE449" w:rsidR="00C76257" w:rsidRDefault="00C76257" w:rsidP="005B4E93">
      <w:pPr>
        <w:pStyle w:val="ListParagraph"/>
        <w:numPr>
          <w:ilvl w:val="2"/>
          <w:numId w:val="1"/>
        </w:numPr>
      </w:pPr>
      <w:r>
        <w:lastRenderedPageBreak/>
        <w:t xml:space="preserve"> Review Comment</w:t>
      </w:r>
    </w:p>
    <w:p w14:paraId="62B249A1" w14:textId="50889A27" w:rsidR="00C76257" w:rsidRDefault="00C76257" w:rsidP="005B4E93">
      <w:pPr>
        <w:pStyle w:val="ListParagraph"/>
        <w:numPr>
          <w:ilvl w:val="2"/>
          <w:numId w:val="1"/>
        </w:numPr>
      </w:pPr>
      <w:r>
        <w:t>Proposed Resolution: Accepted.</w:t>
      </w:r>
    </w:p>
    <w:p w14:paraId="3219F3B1" w14:textId="31F8FF69" w:rsidR="00C76257" w:rsidRDefault="00C76257" w:rsidP="005B4E93">
      <w:pPr>
        <w:pStyle w:val="ListParagraph"/>
        <w:numPr>
          <w:ilvl w:val="2"/>
          <w:numId w:val="1"/>
        </w:numPr>
      </w:pPr>
      <w:r>
        <w:t>No Objection – Mark Ready for Motion.</w:t>
      </w:r>
    </w:p>
    <w:p w14:paraId="3FB5CEE6" w14:textId="77777777" w:rsidR="0097451D" w:rsidRDefault="0097451D" w:rsidP="0097451D">
      <w:pPr>
        <w:pStyle w:val="ListParagraph"/>
        <w:ind w:left="1224"/>
      </w:pPr>
    </w:p>
    <w:p w14:paraId="49678ACF" w14:textId="1D913820" w:rsidR="009E036E" w:rsidRDefault="0097451D" w:rsidP="0097451D">
      <w:pPr>
        <w:pStyle w:val="ListParagraph"/>
        <w:numPr>
          <w:ilvl w:val="1"/>
          <w:numId w:val="1"/>
        </w:numPr>
      </w:pPr>
      <w:r w:rsidRPr="00121360">
        <w:rPr>
          <w:b/>
          <w:bCs/>
        </w:rPr>
        <w:t>Review 11-24/</w:t>
      </w:r>
      <w:r w:rsidR="007B69FE" w:rsidRPr="00121360">
        <w:rPr>
          <w:b/>
          <w:bCs/>
        </w:rPr>
        <w:t>1149</w:t>
      </w:r>
      <w:r w:rsidR="00E03873" w:rsidRPr="00121360">
        <w:rPr>
          <w:b/>
          <w:bCs/>
        </w:rPr>
        <w:t>1</w:t>
      </w:r>
      <w:r w:rsidR="007B69FE" w:rsidRPr="00121360">
        <w:rPr>
          <w:b/>
          <w:bCs/>
        </w:rPr>
        <w:t>2</w:t>
      </w:r>
      <w:r w:rsidR="007B69FE">
        <w:t xml:space="preserve"> Michael </w:t>
      </w:r>
      <w:r w:rsidR="008D2055">
        <w:t xml:space="preserve">MONTEMURRO </w:t>
      </w:r>
      <w:r w:rsidR="007B69FE">
        <w:t>(Huawei)</w:t>
      </w:r>
    </w:p>
    <w:p w14:paraId="40CCA3E3" w14:textId="1C77C354" w:rsidR="007B69FE" w:rsidRPr="004723F7" w:rsidRDefault="00BE53AF" w:rsidP="007B69FE">
      <w:pPr>
        <w:pStyle w:val="ListParagraph"/>
        <w:numPr>
          <w:ilvl w:val="2"/>
          <w:numId w:val="1"/>
        </w:numPr>
        <w:rPr>
          <w:rStyle w:val="Hyperlink"/>
          <w:color w:val="auto"/>
          <w:u w:val="none"/>
        </w:rPr>
      </w:pPr>
      <w:hyperlink r:id="rId21" w:history="1">
        <w:r w:rsidR="00E03873" w:rsidRPr="00062F3C">
          <w:rPr>
            <w:rStyle w:val="Hyperlink"/>
          </w:rPr>
          <w:t>https://mentor.ieee.org/802.11/dcn/24/11-24-1149-01-000m-sa3-comment-resolutions.docx</w:t>
        </w:r>
      </w:hyperlink>
    </w:p>
    <w:p w14:paraId="16F3AA55" w14:textId="77777777" w:rsidR="004723F7" w:rsidRDefault="004723F7" w:rsidP="004723F7">
      <w:pPr>
        <w:pStyle w:val="ListParagraph"/>
        <w:ind w:left="1224"/>
      </w:pPr>
    </w:p>
    <w:p w14:paraId="6D31A135" w14:textId="1501F2A1" w:rsidR="00E03873" w:rsidRPr="00421C1D" w:rsidRDefault="00121360" w:rsidP="007B69FE">
      <w:pPr>
        <w:pStyle w:val="ListParagraph"/>
        <w:numPr>
          <w:ilvl w:val="2"/>
          <w:numId w:val="1"/>
        </w:numPr>
        <w:rPr>
          <w:highlight w:val="green"/>
        </w:rPr>
      </w:pPr>
      <w:r w:rsidRPr="00421C1D">
        <w:rPr>
          <w:highlight w:val="green"/>
        </w:rPr>
        <w:t>CID 8008 (SEC)</w:t>
      </w:r>
    </w:p>
    <w:p w14:paraId="6EF811A7" w14:textId="1FDFA978" w:rsidR="00121360" w:rsidRDefault="00121360" w:rsidP="00121360">
      <w:pPr>
        <w:pStyle w:val="ListParagraph"/>
        <w:numPr>
          <w:ilvl w:val="3"/>
          <w:numId w:val="1"/>
        </w:numPr>
      </w:pPr>
      <w:r>
        <w:t>Review Comment.</w:t>
      </w:r>
    </w:p>
    <w:p w14:paraId="2F6965BD" w14:textId="00B6A83E" w:rsidR="00A1170D" w:rsidRDefault="00A1170D" w:rsidP="00121360">
      <w:pPr>
        <w:pStyle w:val="ListParagraph"/>
        <w:numPr>
          <w:ilvl w:val="3"/>
          <w:numId w:val="1"/>
        </w:numPr>
      </w:pPr>
      <w:r>
        <w:t>The IEEE SA Staff</w:t>
      </w:r>
      <w:r w:rsidR="00EA7D84">
        <w:t xml:space="preserve"> (Katherine </w:t>
      </w:r>
      <w:r w:rsidR="00930BEF">
        <w:t>Burger) indicated</w:t>
      </w:r>
      <w:r w:rsidR="009B349D">
        <w:t xml:space="preserve"> that the Adobe Tools are used.</w:t>
      </w:r>
      <w:r w:rsidR="00EA7D84">
        <w:t xml:space="preserve"> She does a </w:t>
      </w:r>
      <w:r w:rsidR="0090379C">
        <w:t>word for word compare with what is balloted to ensure the correct words are in the published document.</w:t>
      </w:r>
    </w:p>
    <w:p w14:paraId="2CDAA6EB" w14:textId="5790CB3E" w:rsidR="009B349D" w:rsidRDefault="00652175" w:rsidP="00121360">
      <w:pPr>
        <w:pStyle w:val="ListParagraph"/>
        <w:numPr>
          <w:ilvl w:val="3"/>
          <w:numId w:val="1"/>
        </w:numPr>
      </w:pPr>
      <w:r>
        <w:t>Review page 3090.2</w:t>
      </w:r>
      <w:r w:rsidR="00095D03">
        <w:t>0-37</w:t>
      </w:r>
      <w:r>
        <w:t xml:space="preserve"> was an example of the wrong character being used.</w:t>
      </w:r>
      <w:r w:rsidR="00095D03">
        <w:t xml:space="preserve">  The left arrow is point incorrectly.</w:t>
      </w:r>
    </w:p>
    <w:p w14:paraId="2B411D30" w14:textId="77777777" w:rsidR="00095D03" w:rsidRDefault="00095D03" w:rsidP="00095D03">
      <w:pPr>
        <w:pStyle w:val="ListParagraph"/>
        <w:numPr>
          <w:ilvl w:val="3"/>
          <w:numId w:val="1"/>
        </w:numPr>
      </w:pPr>
      <w:r>
        <w:t>Proposed Resolution: Rejected; This standard will be professionally edited prior to publication.  The issue will be brought to the attention of the publication Editor.</w:t>
      </w:r>
    </w:p>
    <w:p w14:paraId="59A43A95" w14:textId="2BFE777E" w:rsidR="00095D03" w:rsidRDefault="00622C13" w:rsidP="00095D03">
      <w:pPr>
        <w:pStyle w:val="ListParagraph"/>
        <w:ind w:left="1728"/>
      </w:pPr>
      <w:r>
        <w:t>Note: The referenced text is page 3090, lines 20-35 (left arrow is displayed incorrectly).</w:t>
      </w:r>
    </w:p>
    <w:p w14:paraId="7C097C12" w14:textId="77777777" w:rsidR="00095D03" w:rsidRDefault="00095D03" w:rsidP="00095D03">
      <w:pPr>
        <w:pStyle w:val="ListParagraph"/>
        <w:numPr>
          <w:ilvl w:val="3"/>
          <w:numId w:val="1"/>
        </w:numPr>
      </w:pPr>
      <w:r>
        <w:t>One objection to resolution – Mark Ready for Motion.</w:t>
      </w:r>
    </w:p>
    <w:p w14:paraId="3FD057E6" w14:textId="76D2F129" w:rsidR="00622C13" w:rsidRDefault="00622C13" w:rsidP="00095D03">
      <w:pPr>
        <w:pStyle w:val="ListParagraph"/>
        <w:numPr>
          <w:ilvl w:val="3"/>
          <w:numId w:val="1"/>
        </w:numPr>
      </w:pPr>
      <w:r>
        <w:t>Will run as a separate motion.</w:t>
      </w:r>
    </w:p>
    <w:p w14:paraId="2000AFF8" w14:textId="77777777" w:rsidR="00622C13" w:rsidRDefault="00622C13" w:rsidP="00622C13">
      <w:pPr>
        <w:pStyle w:val="ListParagraph"/>
        <w:ind w:left="1224"/>
      </w:pPr>
    </w:p>
    <w:p w14:paraId="1EDD943B" w14:textId="3E48378D" w:rsidR="00652175" w:rsidRPr="00CC279C" w:rsidRDefault="00974EA7" w:rsidP="00622C13">
      <w:pPr>
        <w:pStyle w:val="ListParagraph"/>
        <w:numPr>
          <w:ilvl w:val="2"/>
          <w:numId w:val="1"/>
        </w:numPr>
        <w:rPr>
          <w:highlight w:val="green"/>
        </w:rPr>
      </w:pPr>
      <w:r w:rsidRPr="00CC279C">
        <w:rPr>
          <w:highlight w:val="green"/>
        </w:rPr>
        <w:t>CID 8011 (SEC)</w:t>
      </w:r>
    </w:p>
    <w:p w14:paraId="3F56F3BF" w14:textId="55328D7D" w:rsidR="00974EA7" w:rsidRDefault="00974EA7" w:rsidP="00974EA7">
      <w:pPr>
        <w:pStyle w:val="ListParagraph"/>
        <w:numPr>
          <w:ilvl w:val="3"/>
          <w:numId w:val="1"/>
        </w:numPr>
      </w:pPr>
      <w:r>
        <w:t>Review comment</w:t>
      </w:r>
    </w:p>
    <w:p w14:paraId="0E188EB4" w14:textId="61BC3344" w:rsidR="00974EA7" w:rsidRDefault="00974EA7" w:rsidP="00974EA7">
      <w:pPr>
        <w:pStyle w:val="ListParagraph"/>
        <w:numPr>
          <w:ilvl w:val="3"/>
          <w:numId w:val="1"/>
        </w:numPr>
      </w:pPr>
      <w:r>
        <w:t xml:space="preserve">The ASAP is the name of a </w:t>
      </w:r>
      <w:r w:rsidR="00421C1D">
        <w:t>field and does</w:t>
      </w:r>
      <w:r>
        <w:t xml:space="preserve"> not need to be </w:t>
      </w:r>
      <w:r w:rsidR="00421C1D">
        <w:t>an acronym.</w:t>
      </w:r>
    </w:p>
    <w:p w14:paraId="2619204C" w14:textId="3B0DCD62" w:rsidR="00421C1D" w:rsidRPr="00BD04D0" w:rsidRDefault="00421C1D" w:rsidP="00974EA7">
      <w:pPr>
        <w:pStyle w:val="ListParagraph"/>
        <w:numPr>
          <w:ilvl w:val="3"/>
          <w:numId w:val="1"/>
        </w:numPr>
      </w:pPr>
      <w:r>
        <w:t xml:space="preserve">Proposed Resolution: </w:t>
      </w:r>
      <w:r w:rsidR="00BD04D0">
        <w:rPr>
          <w:lang w:val="en-GB"/>
        </w:rPr>
        <w:t>ASAP is only used as a field name.</w:t>
      </w:r>
    </w:p>
    <w:p w14:paraId="0B363FA4" w14:textId="37CB9132" w:rsidR="00BD04D0" w:rsidRDefault="00BD04D0" w:rsidP="00974EA7">
      <w:pPr>
        <w:pStyle w:val="ListParagraph"/>
        <w:numPr>
          <w:ilvl w:val="3"/>
          <w:numId w:val="1"/>
        </w:numPr>
      </w:pPr>
      <w:r>
        <w:rPr>
          <w:lang w:val="en-GB"/>
        </w:rPr>
        <w:t>No Objection – Mark Ready for Motion</w:t>
      </w:r>
    </w:p>
    <w:p w14:paraId="496FE71B" w14:textId="77777777" w:rsidR="00A2386E" w:rsidRDefault="00A2386E" w:rsidP="00A2386E">
      <w:pPr>
        <w:pStyle w:val="ListParagraph"/>
        <w:ind w:left="1728"/>
      </w:pPr>
    </w:p>
    <w:p w14:paraId="4D20D14A" w14:textId="6A1EAC86" w:rsidR="00A2386E" w:rsidRPr="00CC279C" w:rsidRDefault="000D6239" w:rsidP="00A2386E">
      <w:pPr>
        <w:pStyle w:val="ListParagraph"/>
        <w:numPr>
          <w:ilvl w:val="2"/>
          <w:numId w:val="1"/>
        </w:numPr>
        <w:rPr>
          <w:highlight w:val="green"/>
        </w:rPr>
      </w:pPr>
      <w:r>
        <w:t xml:space="preserve"> </w:t>
      </w:r>
      <w:r w:rsidRPr="00CC279C">
        <w:rPr>
          <w:highlight w:val="green"/>
        </w:rPr>
        <w:t xml:space="preserve">CID </w:t>
      </w:r>
      <w:r w:rsidR="004E470B" w:rsidRPr="00CC279C">
        <w:rPr>
          <w:highlight w:val="green"/>
        </w:rPr>
        <w:t>8013 (SEC)</w:t>
      </w:r>
    </w:p>
    <w:p w14:paraId="29C904F3" w14:textId="05BAC4DA" w:rsidR="004E470B" w:rsidRDefault="004E470B" w:rsidP="004E470B">
      <w:pPr>
        <w:pStyle w:val="ListParagraph"/>
        <w:numPr>
          <w:ilvl w:val="3"/>
          <w:numId w:val="1"/>
        </w:numPr>
      </w:pPr>
      <w:r>
        <w:t>Review Comment and proposed changes.</w:t>
      </w:r>
    </w:p>
    <w:p w14:paraId="30F3E503" w14:textId="79563B97" w:rsidR="00BE38D7" w:rsidRDefault="00BE38D7" w:rsidP="004E470B">
      <w:pPr>
        <w:pStyle w:val="ListParagraph"/>
        <w:numPr>
          <w:ilvl w:val="3"/>
          <w:numId w:val="1"/>
        </w:numPr>
      </w:pPr>
      <w:r>
        <w:t>Discussion on how to indicate the changes.</w:t>
      </w:r>
    </w:p>
    <w:p w14:paraId="3E4ED0BD" w14:textId="1E5778CD" w:rsidR="00CC279C" w:rsidRDefault="00CC279C" w:rsidP="004E470B">
      <w:pPr>
        <w:pStyle w:val="ListParagraph"/>
        <w:numPr>
          <w:ilvl w:val="3"/>
          <w:numId w:val="1"/>
        </w:numPr>
      </w:pPr>
      <w:r>
        <w:t>Discussion on if FTM vs FTMR should be used.</w:t>
      </w:r>
    </w:p>
    <w:p w14:paraId="544409C9" w14:textId="6E34070B" w:rsidR="004E470B" w:rsidRDefault="004E470B" w:rsidP="004E470B">
      <w:pPr>
        <w:pStyle w:val="ListParagraph"/>
        <w:numPr>
          <w:ilvl w:val="3"/>
          <w:numId w:val="1"/>
        </w:numPr>
      </w:pPr>
      <w:r>
        <w:t xml:space="preserve">Proposed Resolution: </w:t>
      </w:r>
      <w:r w:rsidR="00E0291B">
        <w:t xml:space="preserve">Revised; </w:t>
      </w:r>
      <w:r w:rsidR="004E16FD">
        <w:t>Change the cited paragraph as shown in 11-24/</w:t>
      </w:r>
      <w:r w:rsidR="005A1599">
        <w:t>1149r3 (</w:t>
      </w:r>
      <w:hyperlink r:id="rId22" w:history="1">
        <w:r w:rsidR="00D06B75" w:rsidRPr="00062F3C">
          <w:rPr>
            <w:rStyle w:val="Hyperlink"/>
          </w:rPr>
          <w:t>https://mentor.ieee.org/802.11/dcn/24/11-24-1149-01-000m-sa3-comment-resolutions.docx</w:t>
        </w:r>
      </w:hyperlink>
      <w:r w:rsidR="00D06B75">
        <w:t>) under “Proposed Resolution: (8013)”</w:t>
      </w:r>
    </w:p>
    <w:p w14:paraId="6E0ACAC4" w14:textId="35A11963" w:rsidR="000D6239" w:rsidRDefault="000D6239" w:rsidP="00CC279C">
      <w:pPr>
        <w:pStyle w:val="ListParagraph"/>
        <w:ind w:left="1224"/>
      </w:pPr>
    </w:p>
    <w:p w14:paraId="6E8F0AC5" w14:textId="52B901EB" w:rsidR="000D6239" w:rsidRPr="00AA0154" w:rsidRDefault="000D6239" w:rsidP="00A2386E">
      <w:pPr>
        <w:pStyle w:val="ListParagraph"/>
        <w:numPr>
          <w:ilvl w:val="2"/>
          <w:numId w:val="1"/>
        </w:numPr>
        <w:rPr>
          <w:highlight w:val="green"/>
        </w:rPr>
      </w:pPr>
      <w:r>
        <w:t xml:space="preserve"> </w:t>
      </w:r>
      <w:r w:rsidR="004866D3" w:rsidRPr="00AA0154">
        <w:rPr>
          <w:highlight w:val="green"/>
        </w:rPr>
        <w:t>CID 8014 (SEC)</w:t>
      </w:r>
    </w:p>
    <w:p w14:paraId="6826873B" w14:textId="7E77CA03" w:rsidR="004866D3" w:rsidRDefault="004866D3" w:rsidP="004866D3">
      <w:pPr>
        <w:pStyle w:val="ListParagraph"/>
        <w:numPr>
          <w:ilvl w:val="3"/>
          <w:numId w:val="1"/>
        </w:numPr>
      </w:pPr>
      <w:r>
        <w:t>Review Comment and discussion in submission.</w:t>
      </w:r>
    </w:p>
    <w:p w14:paraId="5D2E932B" w14:textId="0FBC62DE" w:rsidR="004866D3" w:rsidRDefault="00B12A3B" w:rsidP="004866D3">
      <w:pPr>
        <w:pStyle w:val="ListParagraph"/>
        <w:numPr>
          <w:ilvl w:val="3"/>
          <w:numId w:val="1"/>
        </w:numPr>
      </w:pPr>
      <w:r>
        <w:t>Discussion on where the arrow needs to be shifted.</w:t>
      </w:r>
    </w:p>
    <w:p w14:paraId="5CD19089" w14:textId="681073B0" w:rsidR="00B12A3B" w:rsidRDefault="003D781E" w:rsidP="004866D3">
      <w:pPr>
        <w:pStyle w:val="ListParagraph"/>
        <w:numPr>
          <w:ilvl w:val="3"/>
          <w:numId w:val="1"/>
        </w:numPr>
      </w:pPr>
      <w:r>
        <w:t xml:space="preserve">Proposed Resolution: Accepted: </w:t>
      </w:r>
      <w:r w:rsidR="007005D1" w:rsidRPr="007005D1">
        <w:t>Note to Editor: Shift the HE-LTF field arrow to align with the beginning of Secure HE-LTF U1-A1 and to the end of Secure HE-LTF U2-A2.</w:t>
      </w:r>
      <w:r>
        <w:t xml:space="preserve">: </w:t>
      </w:r>
    </w:p>
    <w:p w14:paraId="749CEB41" w14:textId="5B729FAD" w:rsidR="000D6239" w:rsidRDefault="007005D1" w:rsidP="007005D1">
      <w:pPr>
        <w:pStyle w:val="ListParagraph"/>
        <w:numPr>
          <w:ilvl w:val="3"/>
          <w:numId w:val="1"/>
        </w:numPr>
      </w:pPr>
      <w:r>
        <w:t>No Objection – Mark Ready for Motion.</w:t>
      </w:r>
    </w:p>
    <w:p w14:paraId="478170EB" w14:textId="77777777" w:rsidR="007005D1" w:rsidRDefault="007005D1" w:rsidP="007005D1">
      <w:pPr>
        <w:pStyle w:val="ListParagraph"/>
        <w:ind w:left="1728"/>
      </w:pPr>
    </w:p>
    <w:p w14:paraId="63BD1E2B" w14:textId="46331D75" w:rsidR="000D6239" w:rsidRPr="00F0684D" w:rsidRDefault="000D6239" w:rsidP="00A2386E">
      <w:pPr>
        <w:pStyle w:val="ListParagraph"/>
        <w:numPr>
          <w:ilvl w:val="2"/>
          <w:numId w:val="1"/>
        </w:numPr>
        <w:rPr>
          <w:highlight w:val="green"/>
        </w:rPr>
      </w:pPr>
      <w:r>
        <w:t xml:space="preserve"> </w:t>
      </w:r>
      <w:r w:rsidR="007005D1" w:rsidRPr="00F0684D">
        <w:rPr>
          <w:highlight w:val="green"/>
        </w:rPr>
        <w:t xml:space="preserve">CID </w:t>
      </w:r>
      <w:r w:rsidR="00B64229" w:rsidRPr="00F0684D">
        <w:rPr>
          <w:highlight w:val="green"/>
        </w:rPr>
        <w:t>8015 (SEC)</w:t>
      </w:r>
    </w:p>
    <w:p w14:paraId="732C584E" w14:textId="43E2E7FC" w:rsidR="00B64229" w:rsidRDefault="00B64229" w:rsidP="00B64229">
      <w:pPr>
        <w:pStyle w:val="ListParagraph"/>
        <w:numPr>
          <w:ilvl w:val="3"/>
          <w:numId w:val="1"/>
        </w:numPr>
      </w:pPr>
      <w:r>
        <w:t>Review Comment and proposed changes</w:t>
      </w:r>
    </w:p>
    <w:p w14:paraId="1B95955C" w14:textId="25B49B2B" w:rsidR="00B64229" w:rsidRDefault="00B64229" w:rsidP="00B64229">
      <w:pPr>
        <w:pStyle w:val="ListParagraph"/>
        <w:numPr>
          <w:ilvl w:val="3"/>
          <w:numId w:val="1"/>
        </w:numPr>
      </w:pPr>
      <w:r>
        <w:t xml:space="preserve">Proposed Resolution: </w:t>
      </w:r>
      <w:r w:rsidR="00991048">
        <w:t>CID 8015 (SEC): REVISED. Change “null-SAC” to</w:t>
      </w:r>
      <w:r w:rsidR="00991048">
        <w:br/>
        <w:t>“Null-SAC” in Figure 11-65 (2751.35) and Figure 11-67 (2755.28 and 2755.29)</w:t>
      </w:r>
    </w:p>
    <w:p w14:paraId="1093AB9D" w14:textId="7B605EE5" w:rsidR="00991048" w:rsidRDefault="00991048" w:rsidP="00B64229">
      <w:pPr>
        <w:pStyle w:val="ListParagraph"/>
        <w:numPr>
          <w:ilvl w:val="3"/>
          <w:numId w:val="1"/>
        </w:numPr>
      </w:pPr>
      <w:r>
        <w:t>No Objection – Mark Ready for Motion.</w:t>
      </w:r>
    </w:p>
    <w:p w14:paraId="4B5CEB83" w14:textId="77777777" w:rsidR="00F0684D" w:rsidRDefault="00F0684D" w:rsidP="00F0684D">
      <w:pPr>
        <w:pStyle w:val="ListParagraph"/>
        <w:ind w:left="1728"/>
      </w:pPr>
    </w:p>
    <w:p w14:paraId="18225D83" w14:textId="4F738F85" w:rsidR="000D6239" w:rsidRPr="00991048" w:rsidRDefault="00F0684D" w:rsidP="00A2386E">
      <w:pPr>
        <w:pStyle w:val="ListParagraph"/>
        <w:numPr>
          <w:ilvl w:val="2"/>
          <w:numId w:val="1"/>
        </w:numPr>
        <w:rPr>
          <w:highlight w:val="green"/>
        </w:rPr>
      </w:pPr>
      <w:r w:rsidRPr="00991048">
        <w:rPr>
          <w:highlight w:val="green"/>
        </w:rPr>
        <w:t>CID 8019 (SEC)</w:t>
      </w:r>
    </w:p>
    <w:p w14:paraId="3A8BD614" w14:textId="5E6458A9" w:rsidR="00F0684D" w:rsidRDefault="00F0684D" w:rsidP="00F0684D">
      <w:pPr>
        <w:pStyle w:val="ListParagraph"/>
        <w:numPr>
          <w:ilvl w:val="3"/>
          <w:numId w:val="1"/>
        </w:numPr>
      </w:pPr>
      <w:r>
        <w:t>Review Comment and proposed changes</w:t>
      </w:r>
    </w:p>
    <w:p w14:paraId="7F8AFC20" w14:textId="7A5BA227" w:rsidR="00F0684D" w:rsidRDefault="00376F81" w:rsidP="00F0684D">
      <w:pPr>
        <w:pStyle w:val="ListParagraph"/>
        <w:numPr>
          <w:ilvl w:val="3"/>
          <w:numId w:val="1"/>
        </w:numPr>
      </w:pPr>
      <w:r>
        <w:t>Proposed Resolution: Accepted. Note to Editor: The Cited text is in Figure 11-64. At cited location, change</w:t>
      </w:r>
      <w:r w:rsidR="004923E9">
        <w:t xml:space="preserve"> “LMR_1 SEC..” to LMR_1 (SEC…”</w:t>
      </w:r>
    </w:p>
    <w:p w14:paraId="1F66A9C5" w14:textId="77777777" w:rsidR="00991048" w:rsidRDefault="00991048" w:rsidP="00991048">
      <w:pPr>
        <w:pStyle w:val="ListParagraph"/>
        <w:numPr>
          <w:ilvl w:val="3"/>
          <w:numId w:val="1"/>
        </w:numPr>
      </w:pPr>
      <w:r>
        <w:t>No Objection – Mark Ready for Motion.</w:t>
      </w:r>
    </w:p>
    <w:p w14:paraId="537A41CA" w14:textId="77777777" w:rsidR="00B623B2" w:rsidRDefault="00B623B2" w:rsidP="00B623B2">
      <w:pPr>
        <w:pStyle w:val="ListParagraph"/>
        <w:ind w:left="1728"/>
      </w:pPr>
    </w:p>
    <w:p w14:paraId="5555E3D3" w14:textId="3D1FE968" w:rsidR="004923E9" w:rsidRDefault="00B623B2" w:rsidP="00B623B2">
      <w:pPr>
        <w:pStyle w:val="ListParagraph"/>
        <w:numPr>
          <w:ilvl w:val="2"/>
          <w:numId w:val="1"/>
        </w:numPr>
      </w:pPr>
      <w:r>
        <w:t xml:space="preserve"> </w:t>
      </w:r>
      <w:r w:rsidR="00DE2C49" w:rsidRPr="009304F4">
        <w:rPr>
          <w:highlight w:val="green"/>
        </w:rPr>
        <w:t>CID 8148 (SEC)</w:t>
      </w:r>
    </w:p>
    <w:p w14:paraId="0E094BD6" w14:textId="22462006" w:rsidR="00DE2C49" w:rsidRDefault="00DE2C49" w:rsidP="00DE2C49">
      <w:pPr>
        <w:pStyle w:val="ListParagraph"/>
        <w:numPr>
          <w:ilvl w:val="3"/>
          <w:numId w:val="1"/>
        </w:numPr>
      </w:pPr>
      <w:r>
        <w:t>Review Comment and discussion in submission.</w:t>
      </w:r>
    </w:p>
    <w:p w14:paraId="49D9D72C" w14:textId="77777777" w:rsidR="00E95ED9" w:rsidRDefault="00E95ED9" w:rsidP="00E95ED9">
      <w:pPr>
        <w:pStyle w:val="ListParagraph"/>
        <w:numPr>
          <w:ilvl w:val="3"/>
          <w:numId w:val="1"/>
        </w:numPr>
      </w:pPr>
      <w:r>
        <w:t xml:space="preserve"> Proposed Resolution: REVISED. Make the changes provided by the commenter, fixing the repetitive “regarding”  </w:t>
      </w:r>
    </w:p>
    <w:p w14:paraId="6F89CF0F" w14:textId="683D3678" w:rsidR="009304F4" w:rsidRDefault="00E95ED9" w:rsidP="009304F4">
      <w:pPr>
        <w:pStyle w:val="ListParagraph"/>
        <w:ind w:left="1728"/>
      </w:pPr>
      <w:r>
        <w:t>At cited location, change “with no implication regarding frame addressing or regarding …” to “with no implication regarding….”</w:t>
      </w:r>
    </w:p>
    <w:p w14:paraId="5F23953B" w14:textId="162D191F" w:rsidR="009304F4" w:rsidRDefault="009304F4" w:rsidP="009304F4">
      <w:pPr>
        <w:pStyle w:val="ListParagraph"/>
        <w:numPr>
          <w:ilvl w:val="3"/>
          <w:numId w:val="1"/>
        </w:numPr>
      </w:pPr>
      <w:r>
        <w:t>No Objection – Mark Ready for Motion</w:t>
      </w:r>
    </w:p>
    <w:p w14:paraId="60CDED09" w14:textId="6A0E81D6" w:rsidR="009304F4" w:rsidRDefault="009304F4" w:rsidP="009304F4">
      <w:pPr>
        <w:pStyle w:val="ListParagraph"/>
        <w:ind w:left="1728"/>
      </w:pPr>
    </w:p>
    <w:p w14:paraId="2A466AE6" w14:textId="0F5F8951" w:rsidR="00E95ED9" w:rsidRPr="009304F4" w:rsidRDefault="00187972" w:rsidP="00187972">
      <w:pPr>
        <w:pStyle w:val="ListParagraph"/>
        <w:numPr>
          <w:ilvl w:val="2"/>
          <w:numId w:val="1"/>
        </w:numPr>
        <w:rPr>
          <w:highlight w:val="green"/>
        </w:rPr>
      </w:pPr>
      <w:r w:rsidRPr="009304F4">
        <w:rPr>
          <w:highlight w:val="green"/>
        </w:rPr>
        <w:t>CID 8234 (SEC)</w:t>
      </w:r>
    </w:p>
    <w:p w14:paraId="4FA64A01" w14:textId="212DAF23" w:rsidR="00187972" w:rsidRDefault="00187972" w:rsidP="00187972">
      <w:pPr>
        <w:pStyle w:val="ListParagraph"/>
        <w:numPr>
          <w:ilvl w:val="3"/>
          <w:numId w:val="1"/>
        </w:numPr>
      </w:pPr>
      <w:r>
        <w:t>Review Comment and discussion in submission.</w:t>
      </w:r>
    </w:p>
    <w:p w14:paraId="6928A52C" w14:textId="3ABCAED3" w:rsidR="009B5293" w:rsidRDefault="009B5293" w:rsidP="00187972">
      <w:pPr>
        <w:pStyle w:val="ListParagraph"/>
        <w:numPr>
          <w:ilvl w:val="3"/>
          <w:numId w:val="1"/>
        </w:numPr>
      </w:pPr>
      <w:r>
        <w:t>Discussion on capitalization rules.</w:t>
      </w:r>
    </w:p>
    <w:p w14:paraId="50C8E869" w14:textId="73EB75A9" w:rsidR="009B5293" w:rsidRDefault="00733F67" w:rsidP="00187972">
      <w:pPr>
        <w:pStyle w:val="ListParagraph"/>
        <w:numPr>
          <w:ilvl w:val="3"/>
          <w:numId w:val="1"/>
        </w:numPr>
      </w:pPr>
      <w:r>
        <w:t xml:space="preserve">Discussion on how to make the </w:t>
      </w:r>
      <w:r w:rsidR="004C7858">
        <w:t>proper changes.</w:t>
      </w:r>
    </w:p>
    <w:p w14:paraId="6CEF44D1" w14:textId="2124C1F8" w:rsidR="009751B9" w:rsidRDefault="009751B9" w:rsidP="00187972">
      <w:pPr>
        <w:pStyle w:val="ListParagraph"/>
        <w:numPr>
          <w:ilvl w:val="3"/>
          <w:numId w:val="1"/>
        </w:numPr>
      </w:pPr>
      <w:r>
        <w:t>Discussion on what frames could be protected.</w:t>
      </w:r>
    </w:p>
    <w:p w14:paraId="76EB5BB4" w14:textId="51007514" w:rsidR="00D54678" w:rsidRDefault="00D54678" w:rsidP="00187972">
      <w:pPr>
        <w:pStyle w:val="ListParagraph"/>
        <w:numPr>
          <w:ilvl w:val="3"/>
          <w:numId w:val="1"/>
        </w:numPr>
      </w:pPr>
      <w:r>
        <w:t>After discussion, the decision was made to reject the CID.</w:t>
      </w:r>
    </w:p>
    <w:p w14:paraId="76005328" w14:textId="686F522E" w:rsidR="00187972" w:rsidRDefault="006D42D4" w:rsidP="00187972">
      <w:pPr>
        <w:pStyle w:val="ListParagraph"/>
        <w:numPr>
          <w:ilvl w:val="3"/>
          <w:numId w:val="1"/>
        </w:numPr>
      </w:pPr>
      <w:r>
        <w:t xml:space="preserve">Proposed Resolution: </w:t>
      </w:r>
      <w:r w:rsidR="009938BB">
        <w:t>Rejected; The proposed resolution causes more confusion than the existing text.</w:t>
      </w:r>
      <w:r w:rsidR="004C7858">
        <w:t xml:space="preserve"> </w:t>
      </w:r>
    </w:p>
    <w:p w14:paraId="58B67260" w14:textId="21F37279" w:rsidR="000F0781" w:rsidRDefault="000F0781" w:rsidP="00187972">
      <w:pPr>
        <w:pStyle w:val="ListParagraph"/>
        <w:numPr>
          <w:ilvl w:val="3"/>
          <w:numId w:val="1"/>
        </w:numPr>
      </w:pPr>
      <w:r>
        <w:t>No Objection – Mark Ready for Motion</w:t>
      </w:r>
    </w:p>
    <w:p w14:paraId="1BFAD672" w14:textId="4997F17E" w:rsidR="00E95ED9" w:rsidRDefault="00E95ED9" w:rsidP="009304F4">
      <w:pPr>
        <w:pStyle w:val="ListParagraph"/>
        <w:ind w:left="1728"/>
      </w:pPr>
    </w:p>
    <w:p w14:paraId="58B9C9E4" w14:textId="1F58E627" w:rsidR="00E95ED9" w:rsidRPr="00820E13" w:rsidRDefault="009304F4" w:rsidP="009304F4">
      <w:pPr>
        <w:pStyle w:val="ListParagraph"/>
        <w:numPr>
          <w:ilvl w:val="2"/>
          <w:numId w:val="1"/>
        </w:numPr>
        <w:rPr>
          <w:highlight w:val="green"/>
        </w:rPr>
      </w:pPr>
      <w:r w:rsidRPr="00820E13">
        <w:rPr>
          <w:highlight w:val="green"/>
        </w:rPr>
        <w:t>CID 8183 (SEC)</w:t>
      </w:r>
      <w:r w:rsidR="00E95ED9" w:rsidRPr="00820E13">
        <w:rPr>
          <w:highlight w:val="green"/>
        </w:rPr>
        <w:t xml:space="preserve"> </w:t>
      </w:r>
    </w:p>
    <w:p w14:paraId="1D04545E" w14:textId="6B8ADD2A" w:rsidR="00E95ED9" w:rsidRDefault="00E95ED9" w:rsidP="00DE2C49">
      <w:pPr>
        <w:pStyle w:val="ListParagraph"/>
        <w:numPr>
          <w:ilvl w:val="3"/>
          <w:numId w:val="1"/>
        </w:numPr>
      </w:pPr>
      <w:r>
        <w:t xml:space="preserve"> </w:t>
      </w:r>
      <w:r w:rsidR="008E4695">
        <w:t>Review Comment and discussion in submission.</w:t>
      </w:r>
    </w:p>
    <w:p w14:paraId="4142E218" w14:textId="683A18B1" w:rsidR="00655379" w:rsidRDefault="008E4695" w:rsidP="000C4F8F">
      <w:pPr>
        <w:pStyle w:val="ListParagraph"/>
        <w:numPr>
          <w:ilvl w:val="3"/>
          <w:numId w:val="1"/>
        </w:numPr>
      </w:pPr>
      <w:r>
        <w:t xml:space="preserve">Proposed Resolution: </w:t>
      </w:r>
      <w:r w:rsidR="00655379">
        <w:t>REVISED. At 2691.42 and 2691.44, change “are canceled” to “shall be canceled by the SME”</w:t>
      </w:r>
    </w:p>
    <w:p w14:paraId="2276D274" w14:textId="108FB8E3" w:rsidR="008E4695" w:rsidRDefault="00655379" w:rsidP="00A858E0">
      <w:pPr>
        <w:pStyle w:val="ListParagraph"/>
        <w:ind w:left="1728"/>
      </w:pPr>
      <w:r>
        <w:t>At 2691.47,</w:t>
      </w:r>
      <w:r w:rsidR="00A858E0">
        <w:t xml:space="preserve"> </w:t>
      </w:r>
      <w:r>
        <w:t>change “the STA shall” to “the SME shall”</w:t>
      </w:r>
    </w:p>
    <w:p w14:paraId="70C281DC" w14:textId="48777EC6" w:rsidR="008E4695" w:rsidRDefault="008E4695" w:rsidP="00DE2C49">
      <w:pPr>
        <w:pStyle w:val="ListParagraph"/>
        <w:numPr>
          <w:ilvl w:val="3"/>
          <w:numId w:val="1"/>
        </w:numPr>
      </w:pPr>
      <w:r>
        <w:t>No Objection – Mark Ready for Motion.</w:t>
      </w:r>
    </w:p>
    <w:p w14:paraId="6AC22442" w14:textId="77777777" w:rsidR="008E4695" w:rsidRDefault="008E4695" w:rsidP="008E4695">
      <w:pPr>
        <w:pStyle w:val="ListParagraph"/>
        <w:ind w:left="1728"/>
      </w:pPr>
    </w:p>
    <w:p w14:paraId="4115AC45" w14:textId="0C56FCDA" w:rsidR="00E95ED9" w:rsidRPr="009120C0" w:rsidRDefault="00820E13" w:rsidP="008E4695">
      <w:pPr>
        <w:pStyle w:val="ListParagraph"/>
        <w:numPr>
          <w:ilvl w:val="2"/>
          <w:numId w:val="1"/>
        </w:numPr>
        <w:rPr>
          <w:highlight w:val="green"/>
        </w:rPr>
      </w:pPr>
      <w:r w:rsidRPr="009120C0">
        <w:rPr>
          <w:highlight w:val="green"/>
        </w:rPr>
        <w:t xml:space="preserve">CID </w:t>
      </w:r>
      <w:r w:rsidR="00E95ED9" w:rsidRPr="009120C0">
        <w:rPr>
          <w:highlight w:val="green"/>
        </w:rPr>
        <w:t xml:space="preserve"> </w:t>
      </w:r>
      <w:r w:rsidR="00A858E0" w:rsidRPr="009120C0">
        <w:rPr>
          <w:highlight w:val="green"/>
        </w:rPr>
        <w:t>8185 (SEC)</w:t>
      </w:r>
    </w:p>
    <w:p w14:paraId="24188CB5" w14:textId="00A301E7" w:rsidR="00A858E0" w:rsidRDefault="00A858E0" w:rsidP="00A858E0">
      <w:pPr>
        <w:pStyle w:val="ListParagraph"/>
        <w:numPr>
          <w:ilvl w:val="3"/>
          <w:numId w:val="1"/>
        </w:numPr>
      </w:pPr>
      <w:r>
        <w:t>Review Comment</w:t>
      </w:r>
    </w:p>
    <w:p w14:paraId="1952DBA0" w14:textId="4720EDE2" w:rsidR="00A858E0" w:rsidRDefault="00A858E0" w:rsidP="00A858E0">
      <w:pPr>
        <w:pStyle w:val="ListParagraph"/>
        <w:numPr>
          <w:ilvl w:val="3"/>
          <w:numId w:val="1"/>
        </w:numPr>
      </w:pPr>
      <w:r>
        <w:t xml:space="preserve">Proposed Resolution: </w:t>
      </w:r>
      <w:r w:rsidR="009120C0">
        <w:t>Accepted</w:t>
      </w:r>
    </w:p>
    <w:p w14:paraId="34A7EA33" w14:textId="0BAEAEFF" w:rsidR="009120C0" w:rsidRDefault="009120C0" w:rsidP="00A858E0">
      <w:pPr>
        <w:pStyle w:val="ListParagraph"/>
        <w:numPr>
          <w:ilvl w:val="3"/>
          <w:numId w:val="1"/>
        </w:numPr>
      </w:pPr>
      <w:r>
        <w:t>No Objection – Mark Ready for Motion</w:t>
      </w:r>
    </w:p>
    <w:p w14:paraId="7F984DD3" w14:textId="77777777" w:rsidR="009120C0" w:rsidRDefault="009120C0" w:rsidP="009120C0">
      <w:pPr>
        <w:pStyle w:val="ListParagraph"/>
        <w:ind w:left="1728"/>
      </w:pPr>
    </w:p>
    <w:p w14:paraId="01FBF1D0" w14:textId="37C9939E" w:rsidR="00E95ED9" w:rsidRPr="0028411F" w:rsidRDefault="003901BB" w:rsidP="003901BB">
      <w:pPr>
        <w:pStyle w:val="ListParagraph"/>
        <w:numPr>
          <w:ilvl w:val="2"/>
          <w:numId w:val="1"/>
        </w:numPr>
        <w:rPr>
          <w:highlight w:val="green"/>
        </w:rPr>
      </w:pPr>
      <w:r w:rsidRPr="0028411F">
        <w:rPr>
          <w:highlight w:val="green"/>
        </w:rPr>
        <w:t>CID 8062 (SEC)</w:t>
      </w:r>
    </w:p>
    <w:p w14:paraId="2B7616C5" w14:textId="70EF174D" w:rsidR="003901BB" w:rsidRDefault="003901BB" w:rsidP="003901BB">
      <w:pPr>
        <w:pStyle w:val="ListParagraph"/>
        <w:numPr>
          <w:ilvl w:val="3"/>
          <w:numId w:val="1"/>
        </w:numPr>
      </w:pPr>
      <w:r>
        <w:t>Review Comment and discussion in submission.</w:t>
      </w:r>
    </w:p>
    <w:p w14:paraId="6FB22694" w14:textId="5965BD65" w:rsidR="003901BB" w:rsidRDefault="00587CCA" w:rsidP="003901BB">
      <w:pPr>
        <w:pStyle w:val="ListParagraph"/>
        <w:numPr>
          <w:ilvl w:val="3"/>
          <w:numId w:val="1"/>
        </w:numPr>
      </w:pPr>
      <w:r>
        <w:t>Proposed Resolution: Accepted. Note to Editor: the locations are 4141.</w:t>
      </w:r>
      <w:r w:rsidR="0028411F">
        <w:t>2</w:t>
      </w:r>
      <w:r>
        <w:t xml:space="preserve"> and 41</w:t>
      </w:r>
      <w:r w:rsidR="0028411F">
        <w:t>46.8.</w:t>
      </w:r>
    </w:p>
    <w:p w14:paraId="446D9CCA" w14:textId="05BD7E2C" w:rsidR="00587CCA" w:rsidRDefault="00587CCA" w:rsidP="003901BB">
      <w:pPr>
        <w:pStyle w:val="ListParagraph"/>
        <w:numPr>
          <w:ilvl w:val="3"/>
          <w:numId w:val="1"/>
        </w:numPr>
      </w:pPr>
      <w:r>
        <w:t>No Objection – Mark Ready for Motion.</w:t>
      </w:r>
    </w:p>
    <w:p w14:paraId="3938C038" w14:textId="77777777" w:rsidR="00587CCA" w:rsidRDefault="00587CCA" w:rsidP="00587CCA">
      <w:pPr>
        <w:pStyle w:val="ListParagraph"/>
        <w:ind w:left="1728"/>
      </w:pPr>
    </w:p>
    <w:p w14:paraId="69884A96" w14:textId="167547FA" w:rsidR="00E95ED9" w:rsidRPr="003725A8" w:rsidRDefault="00E95ED9" w:rsidP="00587CCA">
      <w:pPr>
        <w:pStyle w:val="ListParagraph"/>
        <w:numPr>
          <w:ilvl w:val="2"/>
          <w:numId w:val="1"/>
        </w:numPr>
        <w:rPr>
          <w:highlight w:val="cyan"/>
        </w:rPr>
      </w:pPr>
      <w:r>
        <w:t xml:space="preserve"> </w:t>
      </w:r>
      <w:r w:rsidR="001D4FD3" w:rsidRPr="003725A8">
        <w:rPr>
          <w:highlight w:val="cyan"/>
        </w:rPr>
        <w:t>Revisit 8185 (SEC)</w:t>
      </w:r>
    </w:p>
    <w:p w14:paraId="33921D84" w14:textId="11D7E049" w:rsidR="001D4FD3" w:rsidRDefault="001D4FD3" w:rsidP="001D4FD3">
      <w:pPr>
        <w:pStyle w:val="ListParagraph"/>
        <w:numPr>
          <w:ilvl w:val="3"/>
          <w:numId w:val="1"/>
        </w:numPr>
      </w:pPr>
      <w:r>
        <w:t>Need to change Resolution.</w:t>
      </w:r>
    </w:p>
    <w:p w14:paraId="76DD2AB0" w14:textId="103B6602" w:rsidR="001D4FD3" w:rsidRDefault="001D4FD3" w:rsidP="001D4FD3">
      <w:pPr>
        <w:pStyle w:val="ListParagraph"/>
        <w:numPr>
          <w:ilvl w:val="3"/>
          <w:numId w:val="1"/>
        </w:numPr>
      </w:pPr>
      <w:r>
        <w:t>Discussion on what is current</w:t>
      </w:r>
      <w:r w:rsidR="004F24FE">
        <w:t xml:space="preserve"> timer mean.</w:t>
      </w:r>
    </w:p>
    <w:p w14:paraId="10BBA72F" w14:textId="01B0BECC" w:rsidR="004F24FE" w:rsidRDefault="004F24FE" w:rsidP="001D4FD3">
      <w:pPr>
        <w:pStyle w:val="ListParagraph"/>
        <w:numPr>
          <w:ilvl w:val="3"/>
          <w:numId w:val="1"/>
        </w:numPr>
      </w:pPr>
      <w:r>
        <w:t>Proposed Resolution: Revised At 4141.2, change “current TSF timer” to “TSF timer” and at 41</w:t>
      </w:r>
      <w:r w:rsidR="008B1504">
        <w:t>46.8, change “current TSF timer” to “current value of the TSF timer”</w:t>
      </w:r>
    </w:p>
    <w:p w14:paraId="79D697A3" w14:textId="1656E27F" w:rsidR="008B1504" w:rsidRDefault="008B1504" w:rsidP="001D4FD3">
      <w:pPr>
        <w:pStyle w:val="ListParagraph"/>
        <w:numPr>
          <w:ilvl w:val="3"/>
          <w:numId w:val="1"/>
        </w:numPr>
      </w:pPr>
      <w:r>
        <w:t>No objection – leave marked Ready for Motion.</w:t>
      </w:r>
    </w:p>
    <w:p w14:paraId="791CD297" w14:textId="77777777" w:rsidR="008B1504" w:rsidRDefault="008B1504" w:rsidP="003725A8">
      <w:pPr>
        <w:pStyle w:val="ListParagraph"/>
        <w:ind w:left="1728"/>
      </w:pPr>
    </w:p>
    <w:p w14:paraId="72E331BF" w14:textId="77777777" w:rsidR="003725A8" w:rsidRPr="003725A8" w:rsidRDefault="003725A8" w:rsidP="003725A8">
      <w:pPr>
        <w:pStyle w:val="ListParagraph"/>
        <w:numPr>
          <w:ilvl w:val="2"/>
          <w:numId w:val="1"/>
        </w:numPr>
        <w:rPr>
          <w:highlight w:val="green"/>
        </w:rPr>
      </w:pPr>
      <w:r w:rsidRPr="003725A8">
        <w:rPr>
          <w:highlight w:val="green"/>
        </w:rPr>
        <w:t>CID 8166 (SEC)</w:t>
      </w:r>
    </w:p>
    <w:p w14:paraId="735A308E" w14:textId="77777777" w:rsidR="003725A8" w:rsidRDefault="003725A8" w:rsidP="003725A8">
      <w:pPr>
        <w:pStyle w:val="ListParagraph"/>
        <w:numPr>
          <w:ilvl w:val="3"/>
          <w:numId w:val="1"/>
        </w:numPr>
      </w:pPr>
      <w:r>
        <w:t>Review comment and discussion in submission.</w:t>
      </w:r>
    </w:p>
    <w:p w14:paraId="07187A95" w14:textId="164C57A3" w:rsidR="00FE0068" w:rsidRDefault="00FE0068" w:rsidP="003725A8">
      <w:pPr>
        <w:pStyle w:val="ListParagraph"/>
        <w:numPr>
          <w:ilvl w:val="3"/>
          <w:numId w:val="1"/>
        </w:numPr>
      </w:pPr>
      <w:r>
        <w:t>Discussion on if the cited sentence was even needed.</w:t>
      </w:r>
    </w:p>
    <w:p w14:paraId="3945C91D" w14:textId="15E72089" w:rsidR="00E95ED9" w:rsidRDefault="00E95ED9" w:rsidP="003725A8">
      <w:pPr>
        <w:pStyle w:val="ListParagraph"/>
        <w:numPr>
          <w:ilvl w:val="3"/>
          <w:numId w:val="1"/>
        </w:numPr>
      </w:pPr>
      <w:r>
        <w:t xml:space="preserve"> </w:t>
      </w:r>
      <w:r w:rsidR="00551EA0">
        <w:t xml:space="preserve">Possible resolution: </w:t>
      </w:r>
      <w:r w:rsidR="000C6687">
        <w:t xml:space="preserve"> Delete the cited sentence.</w:t>
      </w:r>
    </w:p>
    <w:p w14:paraId="5EBFF015" w14:textId="66EA7522" w:rsidR="00873517" w:rsidRDefault="00873517" w:rsidP="003725A8">
      <w:pPr>
        <w:pStyle w:val="ListParagraph"/>
        <w:numPr>
          <w:ilvl w:val="3"/>
          <w:numId w:val="1"/>
        </w:numPr>
      </w:pPr>
      <w:r>
        <w:t>An Alternative addition was proposed: “</w:t>
      </w:r>
      <w:r w:rsidR="00551EA0" w:rsidRPr="00551EA0">
        <w:t>[the other items in the TPKSA are not needed"?</w:t>
      </w:r>
    </w:p>
    <w:p w14:paraId="4EA251F3" w14:textId="16E6413C" w:rsidR="00551EA0" w:rsidRDefault="00551EA0" w:rsidP="003725A8">
      <w:pPr>
        <w:pStyle w:val="ListParagraph"/>
        <w:numPr>
          <w:ilvl w:val="3"/>
          <w:numId w:val="1"/>
        </w:numPr>
      </w:pPr>
      <w:r>
        <w:t>No agreement to add the alternative addition.</w:t>
      </w:r>
    </w:p>
    <w:p w14:paraId="1A5BED8D" w14:textId="50018808" w:rsidR="00551EA0" w:rsidRDefault="00551EA0" w:rsidP="003725A8">
      <w:pPr>
        <w:pStyle w:val="ListParagraph"/>
        <w:numPr>
          <w:ilvl w:val="3"/>
          <w:numId w:val="1"/>
        </w:numPr>
      </w:pPr>
      <w:r>
        <w:t xml:space="preserve">Proposed </w:t>
      </w:r>
      <w:r w:rsidR="00450BE7">
        <w:t>Resolution</w:t>
      </w:r>
      <w:r>
        <w:t xml:space="preserve">: </w:t>
      </w:r>
      <w:r w:rsidR="00450BE7">
        <w:t>CID 8166 (SEC): REVISED. At 3080.30, change</w:t>
      </w:r>
      <w:r w:rsidR="00450BE7">
        <w:br/>
        <w:t>“Only TPK-TK in the TPKSA is required for the supported band/channel.”</w:t>
      </w:r>
      <w:r w:rsidR="00450BE7">
        <w:br/>
        <w:t>To</w:t>
      </w:r>
      <w:r w:rsidR="00450BE7">
        <w:br/>
      </w:r>
      <w:r w:rsidR="00450BE7">
        <w:lastRenderedPageBreak/>
        <w:t>“The TPK-TK in the TPKSA is used for cryptographic encapsulation of MPDUs in the other supported band/channel.”</w:t>
      </w:r>
    </w:p>
    <w:p w14:paraId="4889E511" w14:textId="69E2B4E3" w:rsidR="0008085B" w:rsidRDefault="0008085B" w:rsidP="003725A8">
      <w:pPr>
        <w:pStyle w:val="ListParagraph"/>
        <w:numPr>
          <w:ilvl w:val="3"/>
          <w:numId w:val="1"/>
        </w:numPr>
      </w:pPr>
      <w:r>
        <w:t>No Objection – Mark Ready for Motion</w:t>
      </w:r>
    </w:p>
    <w:p w14:paraId="0659C6A2" w14:textId="40C3E38F" w:rsidR="00E95ED9" w:rsidRDefault="00E95ED9" w:rsidP="00450BE7">
      <w:pPr>
        <w:pStyle w:val="ListParagraph"/>
        <w:ind w:left="1728"/>
      </w:pPr>
    </w:p>
    <w:p w14:paraId="23B52455" w14:textId="77777777" w:rsidR="00450BE7" w:rsidRPr="00DC2651" w:rsidRDefault="00450BE7" w:rsidP="00450BE7">
      <w:pPr>
        <w:pStyle w:val="ListParagraph"/>
        <w:numPr>
          <w:ilvl w:val="2"/>
          <w:numId w:val="1"/>
        </w:numPr>
        <w:rPr>
          <w:highlight w:val="green"/>
        </w:rPr>
      </w:pPr>
      <w:r w:rsidRPr="00DC2651">
        <w:rPr>
          <w:highlight w:val="green"/>
        </w:rPr>
        <w:t>CID 8172 (SEC)</w:t>
      </w:r>
    </w:p>
    <w:p w14:paraId="4DA4DC8C" w14:textId="1ED21926" w:rsidR="00E95ED9" w:rsidRDefault="00E95ED9" w:rsidP="00450BE7">
      <w:pPr>
        <w:pStyle w:val="ListParagraph"/>
        <w:numPr>
          <w:ilvl w:val="3"/>
          <w:numId w:val="1"/>
        </w:numPr>
      </w:pPr>
      <w:r>
        <w:t xml:space="preserve"> </w:t>
      </w:r>
      <w:r w:rsidR="00450BE7">
        <w:t>Review comment and discussion in submission.</w:t>
      </w:r>
    </w:p>
    <w:p w14:paraId="47C3A659" w14:textId="44817BFA" w:rsidR="00450BE7" w:rsidRDefault="00450BE7" w:rsidP="00450BE7">
      <w:pPr>
        <w:pStyle w:val="ListParagraph"/>
        <w:numPr>
          <w:ilvl w:val="3"/>
          <w:numId w:val="1"/>
        </w:numPr>
      </w:pPr>
      <w:r>
        <w:t>Proposed Resolution: Accepted.</w:t>
      </w:r>
    </w:p>
    <w:p w14:paraId="19D18A11" w14:textId="15A26045" w:rsidR="00450BE7" w:rsidRDefault="00450BE7" w:rsidP="00450BE7">
      <w:pPr>
        <w:pStyle w:val="ListParagraph"/>
        <w:numPr>
          <w:ilvl w:val="3"/>
          <w:numId w:val="1"/>
        </w:numPr>
      </w:pPr>
      <w:r>
        <w:t>No Objection – Mark Ready for Motion.</w:t>
      </w:r>
    </w:p>
    <w:p w14:paraId="10FCB5DF" w14:textId="1DC6E2E1" w:rsidR="00E95ED9" w:rsidRDefault="00E95ED9" w:rsidP="00372CAB">
      <w:pPr>
        <w:pStyle w:val="ListParagraph"/>
        <w:ind w:left="1728"/>
      </w:pPr>
    </w:p>
    <w:p w14:paraId="1C172009" w14:textId="6B756F3B" w:rsidR="00372CAB" w:rsidRPr="00361177" w:rsidRDefault="00DC2651" w:rsidP="00DC2651">
      <w:pPr>
        <w:pStyle w:val="ListParagraph"/>
        <w:numPr>
          <w:ilvl w:val="2"/>
          <w:numId w:val="1"/>
        </w:numPr>
        <w:rPr>
          <w:highlight w:val="yellow"/>
        </w:rPr>
      </w:pPr>
      <w:r w:rsidRPr="00361177">
        <w:rPr>
          <w:highlight w:val="yellow"/>
        </w:rPr>
        <w:t xml:space="preserve">CID </w:t>
      </w:r>
      <w:r w:rsidR="00AD0CB1" w:rsidRPr="00361177">
        <w:rPr>
          <w:highlight w:val="yellow"/>
        </w:rPr>
        <w:t>8168 (SEC)</w:t>
      </w:r>
    </w:p>
    <w:p w14:paraId="12B565EF" w14:textId="7B3E049E" w:rsidR="00AD0CB1" w:rsidRDefault="00AD0CB1" w:rsidP="00AD0CB1">
      <w:pPr>
        <w:pStyle w:val="ListParagraph"/>
        <w:numPr>
          <w:ilvl w:val="3"/>
          <w:numId w:val="1"/>
        </w:numPr>
      </w:pPr>
      <w:r>
        <w:t>Review Comment and discussion in the submission.</w:t>
      </w:r>
    </w:p>
    <w:p w14:paraId="72AA189A" w14:textId="76DDE516" w:rsidR="00AD0CB1" w:rsidRDefault="00D97517" w:rsidP="00AD0CB1">
      <w:pPr>
        <w:pStyle w:val="ListParagraph"/>
        <w:numPr>
          <w:ilvl w:val="3"/>
          <w:numId w:val="1"/>
        </w:numPr>
      </w:pPr>
      <w:r>
        <w:t>Discussion on the reference that needs to be changed.</w:t>
      </w:r>
    </w:p>
    <w:p w14:paraId="5D918D53" w14:textId="21D24B69" w:rsidR="00D97517" w:rsidRDefault="00B44AED" w:rsidP="00AD0CB1">
      <w:pPr>
        <w:pStyle w:val="ListParagraph"/>
        <w:numPr>
          <w:ilvl w:val="3"/>
          <w:numId w:val="1"/>
        </w:numPr>
      </w:pPr>
      <w:r>
        <w:t>Out of Time, will return here when we get back.</w:t>
      </w:r>
    </w:p>
    <w:p w14:paraId="7412740B" w14:textId="77777777" w:rsidR="00B44AED" w:rsidRDefault="00B44AED" w:rsidP="00B44AED">
      <w:pPr>
        <w:pStyle w:val="ListParagraph"/>
        <w:ind w:left="1728"/>
      </w:pPr>
    </w:p>
    <w:p w14:paraId="30DAF5DE" w14:textId="6836A07A" w:rsidR="00A503A3" w:rsidRDefault="00372CAB" w:rsidP="00A503A3">
      <w:pPr>
        <w:pStyle w:val="ListParagraph"/>
        <w:numPr>
          <w:ilvl w:val="1"/>
          <w:numId w:val="1"/>
        </w:numPr>
      </w:pPr>
      <w:r>
        <w:t xml:space="preserve"> </w:t>
      </w:r>
      <w:r w:rsidR="00A503A3" w:rsidRPr="00070DEF">
        <w:rPr>
          <w:b/>
          <w:bCs/>
        </w:rPr>
        <w:t>Review doc 11-24/1070r</w:t>
      </w:r>
      <w:r w:rsidR="00A503A3">
        <w:rPr>
          <w:b/>
          <w:bCs/>
        </w:rPr>
        <w:t>5</w:t>
      </w:r>
      <w:r w:rsidR="00A503A3">
        <w:t xml:space="preserve"> </w:t>
      </w:r>
      <w:r w:rsidR="00A503A3" w:rsidRPr="00C838A0">
        <w:t xml:space="preserve">Ali </w:t>
      </w:r>
      <w:r w:rsidR="008D2055" w:rsidRPr="00C838A0">
        <w:t xml:space="preserve">RAISSINIA </w:t>
      </w:r>
      <w:r w:rsidR="00A503A3" w:rsidRPr="00C838A0">
        <w:t>(Qualcomm Inc.)</w:t>
      </w:r>
    </w:p>
    <w:p w14:paraId="5B172388" w14:textId="2B1F2DC4" w:rsidR="00A503A3" w:rsidRDefault="00BE53AF" w:rsidP="00A503A3">
      <w:pPr>
        <w:pStyle w:val="ListParagraph"/>
        <w:numPr>
          <w:ilvl w:val="2"/>
          <w:numId w:val="1"/>
        </w:numPr>
      </w:pPr>
      <w:hyperlink r:id="rId23" w:history="1">
        <w:r w:rsidR="00A503A3">
          <w:rPr>
            <w:rStyle w:val="Hyperlink"/>
          </w:rPr>
          <w:t>https://mentor.ieee.org/802.11/dcn/24/11-24-1070-05-000m-comment-resolutions-for-secure-ranging.docx</w:t>
        </w:r>
      </w:hyperlink>
      <w:r w:rsidR="00A503A3">
        <w:t xml:space="preserve">  </w:t>
      </w:r>
    </w:p>
    <w:p w14:paraId="70AD61BB" w14:textId="77777777" w:rsidR="008D2055" w:rsidRDefault="008D2055" w:rsidP="008D2055">
      <w:pPr>
        <w:pStyle w:val="ListParagraph"/>
        <w:ind w:left="1224"/>
      </w:pPr>
    </w:p>
    <w:p w14:paraId="19BFEBEB" w14:textId="7F43BCDC" w:rsidR="00372CAB" w:rsidRDefault="00A503A3" w:rsidP="00930BEF">
      <w:pPr>
        <w:pStyle w:val="ListParagraph"/>
        <w:numPr>
          <w:ilvl w:val="2"/>
          <w:numId w:val="1"/>
        </w:numPr>
      </w:pPr>
      <w:r w:rsidRPr="006A45E9">
        <w:rPr>
          <w:highlight w:val="cyan"/>
        </w:rPr>
        <w:t>CID 8003, 8004, 8018 and 8030</w:t>
      </w:r>
    </w:p>
    <w:p w14:paraId="18495D13" w14:textId="77777777" w:rsidR="00A503A3" w:rsidRDefault="00A503A3" w:rsidP="00DE2C49">
      <w:pPr>
        <w:pStyle w:val="ListParagraph"/>
        <w:numPr>
          <w:ilvl w:val="3"/>
          <w:numId w:val="1"/>
        </w:numPr>
      </w:pPr>
      <w:r>
        <w:t>Review the updated changes that were requested.</w:t>
      </w:r>
    </w:p>
    <w:p w14:paraId="18E7763F" w14:textId="77777777" w:rsidR="00A503A3" w:rsidRDefault="00A503A3" w:rsidP="00DE2C49">
      <w:pPr>
        <w:pStyle w:val="ListParagraph"/>
        <w:numPr>
          <w:ilvl w:val="3"/>
          <w:numId w:val="1"/>
        </w:numPr>
      </w:pPr>
      <w:r>
        <w:t>Commas were added, but full text made red to make visible.</w:t>
      </w:r>
    </w:p>
    <w:p w14:paraId="77A9CCCB" w14:textId="77777777" w:rsidR="00A74F85" w:rsidRDefault="00A74F85" w:rsidP="00DE2C49">
      <w:pPr>
        <w:pStyle w:val="ListParagraph"/>
        <w:numPr>
          <w:ilvl w:val="3"/>
          <w:numId w:val="1"/>
        </w:numPr>
      </w:pPr>
      <w:r>
        <w:t>Updates were approved, and R5 will be posted.</w:t>
      </w:r>
    </w:p>
    <w:p w14:paraId="5393EA9C" w14:textId="2C337F4A" w:rsidR="00372CAB" w:rsidRDefault="00372CAB" w:rsidP="00A74F85">
      <w:pPr>
        <w:pStyle w:val="ListParagraph"/>
        <w:ind w:left="1728"/>
      </w:pPr>
    </w:p>
    <w:p w14:paraId="2A08E3EA" w14:textId="01E901A8" w:rsidR="00372CAB" w:rsidRPr="005A5255" w:rsidRDefault="00306A58" w:rsidP="00306A58">
      <w:pPr>
        <w:pStyle w:val="ListParagraph"/>
        <w:numPr>
          <w:ilvl w:val="1"/>
          <w:numId w:val="1"/>
        </w:numPr>
        <w:rPr>
          <w:b/>
          <w:bCs/>
        </w:rPr>
      </w:pPr>
      <w:r w:rsidRPr="005A5255">
        <w:rPr>
          <w:b/>
          <w:bCs/>
        </w:rPr>
        <w:t>Recess 12:30pm ET</w:t>
      </w:r>
      <w:r w:rsidR="00372CAB" w:rsidRPr="005A5255">
        <w:rPr>
          <w:b/>
          <w:bCs/>
        </w:rPr>
        <w:t xml:space="preserve"> </w:t>
      </w:r>
    </w:p>
    <w:p w14:paraId="48948AB9" w14:textId="77777777" w:rsidR="00306A58" w:rsidRDefault="00306A58" w:rsidP="00306A58">
      <w:pPr>
        <w:pStyle w:val="ListParagraph"/>
        <w:ind w:left="792"/>
      </w:pPr>
    </w:p>
    <w:p w14:paraId="46688821" w14:textId="77777777" w:rsidR="005A5255" w:rsidRDefault="005A5255">
      <w:r>
        <w:br w:type="page"/>
      </w:r>
    </w:p>
    <w:p w14:paraId="2E4761C9" w14:textId="115D24D2" w:rsidR="005E6D44" w:rsidRDefault="005E6D44" w:rsidP="005E6D44">
      <w:pPr>
        <w:pStyle w:val="ListParagraph"/>
        <w:numPr>
          <w:ilvl w:val="0"/>
          <w:numId w:val="1"/>
        </w:numPr>
      </w:pPr>
      <w:r>
        <w:lastRenderedPageBreak/>
        <w:t>REV</w:t>
      </w:r>
      <w:r w:rsidRPr="005E6D44">
        <w:rPr>
          <w:b/>
          <w:bCs/>
        </w:rPr>
        <w:t xml:space="preserve">me Meeting Tuesday PM2 </w:t>
      </w:r>
      <w:r>
        <w:t xml:space="preserve">– July </w:t>
      </w:r>
      <w:r w:rsidR="00AE2EBC">
        <w:t>16, 16</w:t>
      </w:r>
      <w:r w:rsidR="00CC3CB5">
        <w:t>:00</w:t>
      </w:r>
      <w:r w:rsidR="00063ECA">
        <w:t>-18:00</w:t>
      </w:r>
      <w:r>
        <w:t xml:space="preserve"> ET</w:t>
      </w:r>
    </w:p>
    <w:p w14:paraId="037F1738" w14:textId="4458FE9F" w:rsidR="005E6D44" w:rsidRDefault="005E6D44" w:rsidP="005E6D44">
      <w:pPr>
        <w:pStyle w:val="ListParagraph"/>
        <w:numPr>
          <w:ilvl w:val="1"/>
          <w:numId w:val="1"/>
        </w:numPr>
      </w:pPr>
      <w:r w:rsidRPr="005E6D44">
        <w:rPr>
          <w:b/>
          <w:bCs/>
        </w:rPr>
        <w:t xml:space="preserve">Called to order </w:t>
      </w:r>
      <w:r>
        <w:rPr>
          <w:b/>
          <w:bCs/>
        </w:rPr>
        <w:t>4</w:t>
      </w:r>
      <w:r w:rsidRPr="005E6D44">
        <w:rPr>
          <w:b/>
          <w:bCs/>
        </w:rPr>
        <w:t>:03pm</w:t>
      </w:r>
      <w:r>
        <w:t xml:space="preserve"> ET by Michael Montemurro</w:t>
      </w:r>
    </w:p>
    <w:p w14:paraId="39C120CF" w14:textId="77777777" w:rsidR="00B67213" w:rsidRPr="00D06C98" w:rsidRDefault="00B67213" w:rsidP="00B67213">
      <w:pPr>
        <w:pStyle w:val="ListParagraph"/>
        <w:numPr>
          <w:ilvl w:val="1"/>
          <w:numId w:val="1"/>
        </w:numPr>
        <w:rPr>
          <w:b/>
          <w:bCs/>
        </w:rPr>
      </w:pPr>
      <w:r w:rsidRPr="00D06C98">
        <w:rPr>
          <w:b/>
          <w:bCs/>
        </w:rPr>
        <w:t>Introduction of Officers:</w:t>
      </w:r>
    </w:p>
    <w:p w14:paraId="4114675C" w14:textId="77777777" w:rsidR="00B67213" w:rsidRDefault="00B67213" w:rsidP="00B67213">
      <w:pPr>
        <w:pStyle w:val="ListParagraph"/>
        <w:numPr>
          <w:ilvl w:val="2"/>
          <w:numId w:val="1"/>
        </w:numPr>
      </w:pPr>
      <w:r>
        <w:t>802.11me Chair – Michael MONTEMURRO</w:t>
      </w:r>
    </w:p>
    <w:p w14:paraId="46CE1D2C" w14:textId="77777777" w:rsidR="00B67213" w:rsidRDefault="00B67213" w:rsidP="00B67213">
      <w:pPr>
        <w:pStyle w:val="ListParagraph"/>
        <w:numPr>
          <w:ilvl w:val="2"/>
          <w:numId w:val="1"/>
        </w:numPr>
      </w:pPr>
      <w:r>
        <w:t xml:space="preserve">Vice Chair – Mark HAMILTON </w:t>
      </w:r>
    </w:p>
    <w:p w14:paraId="6C41F846" w14:textId="77777777" w:rsidR="00B67213" w:rsidRDefault="00B67213" w:rsidP="00B67213">
      <w:pPr>
        <w:pStyle w:val="ListParagraph"/>
        <w:numPr>
          <w:ilvl w:val="2"/>
          <w:numId w:val="1"/>
        </w:numPr>
      </w:pPr>
      <w:r>
        <w:t>Vice Chair – Mark RISON</w:t>
      </w:r>
    </w:p>
    <w:p w14:paraId="39DE86B9" w14:textId="77777777" w:rsidR="00B67213" w:rsidRDefault="00B67213" w:rsidP="00B67213">
      <w:pPr>
        <w:pStyle w:val="ListParagraph"/>
        <w:numPr>
          <w:ilvl w:val="2"/>
          <w:numId w:val="1"/>
        </w:numPr>
      </w:pPr>
      <w:r>
        <w:t>Editor – Emily QI</w:t>
      </w:r>
    </w:p>
    <w:p w14:paraId="28E33343" w14:textId="77777777" w:rsidR="00B67213" w:rsidRDefault="00B67213" w:rsidP="00B67213">
      <w:pPr>
        <w:pStyle w:val="ListParagraph"/>
        <w:numPr>
          <w:ilvl w:val="2"/>
          <w:numId w:val="1"/>
        </w:numPr>
      </w:pPr>
      <w:r>
        <w:t>Editor – Edward AU</w:t>
      </w:r>
    </w:p>
    <w:p w14:paraId="5CDA321B" w14:textId="6154D1FC" w:rsidR="00B67213" w:rsidRDefault="00B67213" w:rsidP="000F0CFE">
      <w:pPr>
        <w:pStyle w:val="ListParagraph"/>
        <w:numPr>
          <w:ilvl w:val="2"/>
          <w:numId w:val="1"/>
        </w:numPr>
      </w:pPr>
      <w:r>
        <w:t>Secretary – Jon ROSDAHL</w:t>
      </w:r>
    </w:p>
    <w:p w14:paraId="4C1E1554" w14:textId="34B7B163" w:rsidR="005E6D44" w:rsidRDefault="005E6D44" w:rsidP="005E6D44">
      <w:pPr>
        <w:pStyle w:val="ListParagraph"/>
        <w:numPr>
          <w:ilvl w:val="1"/>
          <w:numId w:val="1"/>
        </w:numPr>
      </w:pPr>
      <w:r w:rsidRPr="00AE2EBC">
        <w:rPr>
          <w:b/>
          <w:bCs/>
        </w:rPr>
        <w:t>R</w:t>
      </w:r>
      <w:r w:rsidR="00D41616" w:rsidRPr="00AE2EBC">
        <w:rPr>
          <w:b/>
          <w:bCs/>
        </w:rPr>
        <w:t>eminder</w:t>
      </w:r>
      <w:r w:rsidRPr="00AE2EBC">
        <w:rPr>
          <w:b/>
          <w:bCs/>
        </w:rPr>
        <w:t xml:space="preserve"> Patent Slides/Copyright slides and participant slides</w:t>
      </w:r>
      <w:r>
        <w:t>.</w:t>
      </w:r>
    </w:p>
    <w:p w14:paraId="392505F7" w14:textId="77777777" w:rsidR="005E6D44" w:rsidRDefault="005E6D44" w:rsidP="005E6D44">
      <w:pPr>
        <w:pStyle w:val="ListParagraph"/>
        <w:numPr>
          <w:ilvl w:val="2"/>
          <w:numId w:val="1"/>
        </w:numPr>
      </w:pPr>
      <w:r>
        <w:t>No Issues noted.</w:t>
      </w:r>
    </w:p>
    <w:p w14:paraId="431DFE38" w14:textId="3D7944EF" w:rsidR="00372CAB" w:rsidRDefault="005E6D44" w:rsidP="008B59A2">
      <w:pPr>
        <w:pStyle w:val="ListParagraph"/>
        <w:numPr>
          <w:ilvl w:val="1"/>
          <w:numId w:val="1"/>
        </w:numPr>
      </w:pPr>
      <w:r w:rsidRPr="005A5255">
        <w:rPr>
          <w:b/>
          <w:bCs/>
        </w:rPr>
        <w:t>Review Agenda</w:t>
      </w:r>
      <w:r>
        <w:t>:</w:t>
      </w:r>
      <w:r w:rsidR="008B59A2">
        <w:t xml:space="preserve"> </w:t>
      </w:r>
      <w:r w:rsidRPr="0093269A">
        <w:t>11-24-0985-0</w:t>
      </w:r>
      <w:r w:rsidR="00D41616">
        <w:t>2</w:t>
      </w:r>
      <w:r w:rsidRPr="0093269A">
        <w:t>-000m</w:t>
      </w:r>
      <w:r w:rsidR="00372CAB">
        <w:t xml:space="preserve"> </w:t>
      </w:r>
    </w:p>
    <w:p w14:paraId="3E185ECF" w14:textId="474A3C23" w:rsidR="008B59A2" w:rsidRDefault="008B59A2" w:rsidP="008B59A2">
      <w:pPr>
        <w:pStyle w:val="ListParagraph"/>
        <w:numPr>
          <w:ilvl w:val="2"/>
          <w:numId w:val="1"/>
        </w:numPr>
      </w:pPr>
      <w:hyperlink r:id="rId24" w:history="1">
        <w:r w:rsidRPr="00AF4B79">
          <w:rPr>
            <w:rStyle w:val="Hyperlink"/>
          </w:rPr>
          <w:t>https://mentor.ieee.org/802.11/dcn/24/11-24-0985-02-000m-revme-agenda-july-2024-session.pptx</w:t>
        </w:r>
      </w:hyperlink>
    </w:p>
    <w:p w14:paraId="6FCCD11B" w14:textId="324F6B5A" w:rsidR="00372CAB" w:rsidRDefault="005065F6" w:rsidP="008B59A2">
      <w:pPr>
        <w:pStyle w:val="ListParagraph"/>
        <w:numPr>
          <w:ilvl w:val="2"/>
          <w:numId w:val="1"/>
        </w:numPr>
      </w:pPr>
      <w:r>
        <w:t>No Objections</w:t>
      </w:r>
    </w:p>
    <w:p w14:paraId="008326B2" w14:textId="0D181259" w:rsidR="00A952EF" w:rsidRDefault="00A952EF" w:rsidP="008B59A2">
      <w:pPr>
        <w:pStyle w:val="ListParagraph"/>
        <w:numPr>
          <w:ilvl w:val="2"/>
          <w:numId w:val="1"/>
        </w:numPr>
      </w:pPr>
      <w:r>
        <w:t>Set time for Jonathan SEGEV (Intel) presentation at 5:30pm</w:t>
      </w:r>
    </w:p>
    <w:p w14:paraId="1B7191E2" w14:textId="7BF740A9" w:rsidR="00FF7A7C" w:rsidRDefault="00FF7A7C" w:rsidP="008B59A2">
      <w:pPr>
        <w:pStyle w:val="ListParagraph"/>
        <w:numPr>
          <w:ilvl w:val="2"/>
          <w:numId w:val="1"/>
        </w:numPr>
      </w:pPr>
      <w:r>
        <w:t>No objections to amended agenda.</w:t>
      </w:r>
    </w:p>
    <w:p w14:paraId="497812AC" w14:textId="77777777" w:rsidR="00FF7A7C" w:rsidRDefault="00FF7A7C" w:rsidP="00FF7A7C">
      <w:pPr>
        <w:pStyle w:val="ListParagraph"/>
        <w:ind w:left="1224"/>
      </w:pPr>
    </w:p>
    <w:p w14:paraId="06D2B727" w14:textId="375A71B4" w:rsidR="007D49FD" w:rsidRDefault="007D49FD" w:rsidP="007D49FD">
      <w:pPr>
        <w:pStyle w:val="ListParagraph"/>
        <w:numPr>
          <w:ilvl w:val="1"/>
          <w:numId w:val="1"/>
        </w:numPr>
      </w:pPr>
      <w:r w:rsidRPr="00E5389F">
        <w:rPr>
          <w:b/>
          <w:bCs/>
        </w:rPr>
        <w:t>Review doc 11-24/1235r1</w:t>
      </w:r>
      <w:r>
        <w:t xml:space="preserve"> Emily QI</w:t>
      </w:r>
    </w:p>
    <w:p w14:paraId="57B57862" w14:textId="2DC2FD44" w:rsidR="009F1448" w:rsidRDefault="00585D40" w:rsidP="00585D40">
      <w:pPr>
        <w:pStyle w:val="ListParagraph"/>
        <w:numPr>
          <w:ilvl w:val="2"/>
          <w:numId w:val="1"/>
        </w:numPr>
      </w:pPr>
      <w:hyperlink r:id="rId25" w:history="1">
        <w:r w:rsidRPr="00AF4B79">
          <w:rPr>
            <w:rStyle w:val="Hyperlink"/>
          </w:rPr>
          <w:t>https://mentor.ieee.org/802.11/dcn/24/11-24-1235-01-000m-revme-sb3-editor1-ad-hoc-comments.xlsx</w:t>
        </w:r>
      </w:hyperlink>
      <w:r>
        <w:t xml:space="preserve"> </w:t>
      </w:r>
    </w:p>
    <w:p w14:paraId="4492E6FD" w14:textId="77777777" w:rsidR="009F006E" w:rsidRDefault="009F006E" w:rsidP="009F006E">
      <w:pPr>
        <w:pStyle w:val="ListParagraph"/>
        <w:ind w:left="1224"/>
      </w:pPr>
    </w:p>
    <w:p w14:paraId="690D6E9C" w14:textId="18E3B361" w:rsidR="007D49FD" w:rsidRDefault="007D49FD" w:rsidP="007D49FD">
      <w:pPr>
        <w:pStyle w:val="ListParagraph"/>
        <w:numPr>
          <w:ilvl w:val="2"/>
          <w:numId w:val="1"/>
        </w:numPr>
      </w:pPr>
      <w:r>
        <w:t>47 CIDs for ED1</w:t>
      </w:r>
    </w:p>
    <w:p w14:paraId="32790E6E" w14:textId="24774FA6" w:rsidR="007D49FD" w:rsidRDefault="00797C27" w:rsidP="007D49FD">
      <w:pPr>
        <w:pStyle w:val="ListParagraph"/>
        <w:numPr>
          <w:ilvl w:val="2"/>
          <w:numId w:val="1"/>
        </w:numPr>
      </w:pPr>
      <w:r>
        <w:t xml:space="preserve">Several tabs in file. </w:t>
      </w:r>
    </w:p>
    <w:p w14:paraId="34A8CC8F" w14:textId="427EDB16" w:rsidR="00797C27" w:rsidRDefault="00797C27" w:rsidP="007D49FD">
      <w:pPr>
        <w:pStyle w:val="ListParagraph"/>
        <w:numPr>
          <w:ilvl w:val="2"/>
          <w:numId w:val="1"/>
        </w:numPr>
      </w:pPr>
      <w:r>
        <w:t xml:space="preserve">Tab for Trivial Comments – 31 comments </w:t>
      </w:r>
      <w:r w:rsidR="00722C76">
        <w:t>R</w:t>
      </w:r>
      <w:r>
        <w:t>eady for Motion.</w:t>
      </w:r>
    </w:p>
    <w:p w14:paraId="06633F64" w14:textId="5403A35C" w:rsidR="00797C27" w:rsidRDefault="00722C76" w:rsidP="00722C76">
      <w:pPr>
        <w:pStyle w:val="ListParagraph"/>
        <w:numPr>
          <w:ilvl w:val="3"/>
          <w:numId w:val="1"/>
        </w:numPr>
      </w:pPr>
      <w:r>
        <w:t>If question on these 31 CIDs, please let Emily know.</w:t>
      </w:r>
    </w:p>
    <w:p w14:paraId="2BB4F324" w14:textId="3C5A3EC9" w:rsidR="00722C76" w:rsidRDefault="00722C76" w:rsidP="00722C76">
      <w:pPr>
        <w:pStyle w:val="ListParagraph"/>
        <w:numPr>
          <w:ilvl w:val="3"/>
          <w:numId w:val="1"/>
        </w:numPr>
      </w:pPr>
      <w:r>
        <w:t>Otherwise, motion on Thursday.</w:t>
      </w:r>
    </w:p>
    <w:p w14:paraId="7F372BFA" w14:textId="77777777" w:rsidR="004A2C20" w:rsidRDefault="00A7744B" w:rsidP="00585D40">
      <w:pPr>
        <w:pStyle w:val="ListParagraph"/>
        <w:numPr>
          <w:ilvl w:val="2"/>
          <w:numId w:val="1"/>
        </w:numPr>
      </w:pPr>
      <w:r>
        <w:t xml:space="preserve">Today </w:t>
      </w:r>
      <w:r w:rsidR="00424EF9">
        <w:t>presentation on “Review” Tab</w:t>
      </w:r>
      <w:r w:rsidR="004A2C20">
        <w:t xml:space="preserve"> 9 CIDs.</w:t>
      </w:r>
    </w:p>
    <w:p w14:paraId="7BFEB02F" w14:textId="77777777" w:rsidR="00E72942" w:rsidRDefault="00E72942" w:rsidP="00E72942">
      <w:pPr>
        <w:pStyle w:val="ListParagraph"/>
        <w:ind w:left="1224"/>
      </w:pPr>
    </w:p>
    <w:p w14:paraId="1ACFE1F5" w14:textId="5A0463C7" w:rsidR="00F93C37" w:rsidRPr="00EC4E62" w:rsidRDefault="00CA4CC1" w:rsidP="003311C0">
      <w:pPr>
        <w:pStyle w:val="ListParagraph"/>
        <w:numPr>
          <w:ilvl w:val="2"/>
          <w:numId w:val="1"/>
        </w:numPr>
        <w:rPr>
          <w:highlight w:val="green"/>
        </w:rPr>
      </w:pPr>
      <w:r w:rsidRPr="00EC4E62">
        <w:rPr>
          <w:highlight w:val="green"/>
        </w:rPr>
        <w:t>CID 8213 (ED1)</w:t>
      </w:r>
    </w:p>
    <w:p w14:paraId="38B41488" w14:textId="732D3F5C" w:rsidR="00372CAB" w:rsidRDefault="00CA4CC1" w:rsidP="003311C0">
      <w:pPr>
        <w:pStyle w:val="ListParagraph"/>
        <w:numPr>
          <w:ilvl w:val="3"/>
          <w:numId w:val="1"/>
        </w:numPr>
      </w:pPr>
      <w:r>
        <w:t>Propose to reject the comment, because hyphens are not strictly disallowed</w:t>
      </w:r>
    </w:p>
    <w:p w14:paraId="13A6FDC0" w14:textId="77777777" w:rsidR="00477FC3" w:rsidRDefault="00477FC3" w:rsidP="003311C0">
      <w:pPr>
        <w:pStyle w:val="ListParagraph"/>
        <w:numPr>
          <w:ilvl w:val="3"/>
          <w:numId w:val="1"/>
        </w:numPr>
      </w:pPr>
      <w:r>
        <w:t>No objection to rejecting, as proposed.</w:t>
      </w:r>
    </w:p>
    <w:p w14:paraId="0861654D" w14:textId="5722AEDF" w:rsidR="00477FC3" w:rsidRDefault="00477FC3" w:rsidP="003311C0">
      <w:pPr>
        <w:pStyle w:val="ListParagraph"/>
        <w:numPr>
          <w:ilvl w:val="3"/>
          <w:numId w:val="1"/>
        </w:numPr>
      </w:pPr>
      <w:r>
        <w:t>Proposed Resolution: CID 8213 (ED1): REJECTED (ED1: 2024-07-15 18:12:36Z)- According to the Style guide, hyphens are allowed. In the past, we implemented an effort to avoid adding hyphen between a prefix and a word. The compound words "channel-usage-aiding"/"channel-usage-aidable" don’t fall in this category.</w:t>
      </w:r>
    </w:p>
    <w:p w14:paraId="27931403" w14:textId="77777777" w:rsidR="00EC4E62" w:rsidRDefault="00EC4E62" w:rsidP="00EC4E62">
      <w:pPr>
        <w:pStyle w:val="ListParagraph"/>
        <w:ind w:left="2232"/>
      </w:pPr>
    </w:p>
    <w:p w14:paraId="473F5067" w14:textId="77777777" w:rsidR="003604F3" w:rsidRPr="003604F3" w:rsidRDefault="00477FC3" w:rsidP="003604F3">
      <w:pPr>
        <w:pStyle w:val="ListParagraph"/>
        <w:numPr>
          <w:ilvl w:val="2"/>
          <w:numId w:val="1"/>
        </w:numPr>
      </w:pPr>
      <w:r w:rsidRPr="00EC4E62">
        <w:rPr>
          <w:highlight w:val="green"/>
        </w:rPr>
        <w:t>CID 8230 (ED1):</w:t>
      </w:r>
    </w:p>
    <w:p w14:paraId="551EB379" w14:textId="77777777" w:rsidR="003604F3" w:rsidRPr="003604F3" w:rsidRDefault="00477FC3" w:rsidP="003604F3">
      <w:pPr>
        <w:pStyle w:val="ListParagraph"/>
        <w:numPr>
          <w:ilvl w:val="3"/>
          <w:numId w:val="1"/>
        </w:numPr>
      </w:pPr>
      <w:r w:rsidRPr="003604F3">
        <w:t>Reviewing each location</w:t>
      </w:r>
    </w:p>
    <w:p w14:paraId="1E3BF80A" w14:textId="71EE1168" w:rsidR="00CA4CC1" w:rsidRPr="003604F3" w:rsidRDefault="00477FC3" w:rsidP="003604F3">
      <w:pPr>
        <w:pStyle w:val="ListParagraph"/>
        <w:numPr>
          <w:ilvl w:val="3"/>
          <w:numId w:val="1"/>
        </w:numPr>
      </w:pPr>
      <w:r w:rsidRPr="003604F3">
        <w:t>Only change is at P5870.49, instead, we should delete the second instance of dot11TransmittedFrameCount.</w:t>
      </w:r>
    </w:p>
    <w:p w14:paraId="174D5BD6" w14:textId="6AF1B671" w:rsidR="004B3A71" w:rsidRPr="003604F3" w:rsidRDefault="00987FFC" w:rsidP="003604F3">
      <w:pPr>
        <w:pStyle w:val="ListParagraph"/>
        <w:numPr>
          <w:ilvl w:val="3"/>
          <w:numId w:val="1"/>
        </w:numPr>
      </w:pPr>
      <w:r w:rsidRPr="003604F3">
        <w:t xml:space="preserve">Proposed Resolution: </w:t>
      </w:r>
      <w:r w:rsidR="004B3A71" w:rsidRPr="003604F3">
        <w:t>CID 8230 (ED1): REVISED (ED1: 2024-07-08 17:17:55Z)</w:t>
      </w:r>
      <w:r w:rsidRPr="003604F3">
        <w:t xml:space="preserve"> </w:t>
      </w:r>
      <w:r w:rsidR="004B3A71" w:rsidRPr="003604F3">
        <w:t xml:space="preserve">Delete the Editor's Note at P193.10.  </w:t>
      </w:r>
    </w:p>
    <w:p w14:paraId="6DD4F7C6" w14:textId="24684C64" w:rsidR="004B3A71" w:rsidRPr="003604F3" w:rsidRDefault="004B3A71" w:rsidP="003604F3">
      <w:pPr>
        <w:pStyle w:val="ListParagraph"/>
        <w:ind w:left="2016"/>
      </w:pPr>
      <w:r w:rsidRPr="003604F3">
        <w:t>At P5854.17, change "802.11-2020" to "802.11-2024" and delete the Editor Note.</w:t>
      </w:r>
      <w:r w:rsidR="00987FFC" w:rsidRPr="003604F3">
        <w:t xml:space="preserve">  </w:t>
      </w:r>
      <w:r w:rsidRPr="003604F3">
        <w:t>For the note at 5879.49, reverse the changes made from CID 6160; at 5869.62, delete the second instance of dot11TransmittedFrameCount in dot11CountersGroup6, and delete the editor note.</w:t>
      </w:r>
    </w:p>
    <w:p w14:paraId="5F69B380" w14:textId="0C87EF17" w:rsidR="00987FFC" w:rsidRDefault="00987FFC" w:rsidP="003604F3">
      <w:pPr>
        <w:pStyle w:val="ListParagraph"/>
        <w:numPr>
          <w:ilvl w:val="3"/>
          <w:numId w:val="1"/>
        </w:numPr>
      </w:pPr>
      <w:r w:rsidRPr="003604F3">
        <w:t>Mark Ready for</w:t>
      </w:r>
      <w:r>
        <w:t xml:space="preserve"> Motion</w:t>
      </w:r>
    </w:p>
    <w:p w14:paraId="597F0BFF" w14:textId="77777777" w:rsidR="00987FFC" w:rsidRDefault="00987FFC" w:rsidP="00987FFC">
      <w:pPr>
        <w:pStyle w:val="ListParagraph"/>
        <w:ind w:left="2232"/>
      </w:pPr>
    </w:p>
    <w:p w14:paraId="1E326A65" w14:textId="589C6DF4" w:rsidR="004B3A71" w:rsidRPr="00EC4E62" w:rsidRDefault="004B3A71" w:rsidP="00EF479B">
      <w:pPr>
        <w:pStyle w:val="ListParagraph"/>
        <w:numPr>
          <w:ilvl w:val="2"/>
          <w:numId w:val="1"/>
        </w:numPr>
        <w:rPr>
          <w:highlight w:val="green"/>
        </w:rPr>
      </w:pPr>
      <w:r w:rsidRPr="00EC4E62">
        <w:rPr>
          <w:highlight w:val="green"/>
        </w:rPr>
        <w:t>CID 8158 (ED1):</w:t>
      </w:r>
    </w:p>
    <w:p w14:paraId="047B6D3C" w14:textId="77777777" w:rsidR="00987FFC" w:rsidRDefault="00987FFC" w:rsidP="00EF479B">
      <w:pPr>
        <w:pStyle w:val="ListParagraph"/>
        <w:numPr>
          <w:ilvl w:val="3"/>
          <w:numId w:val="1"/>
        </w:numPr>
      </w:pPr>
      <w:r>
        <w:t>Review Comment.</w:t>
      </w:r>
    </w:p>
    <w:p w14:paraId="0F285F83" w14:textId="6FB49171" w:rsidR="004B3A71" w:rsidRDefault="00987FFC" w:rsidP="00EF479B">
      <w:pPr>
        <w:pStyle w:val="ListParagraph"/>
        <w:numPr>
          <w:ilvl w:val="3"/>
          <w:numId w:val="1"/>
        </w:numPr>
      </w:pPr>
      <w:r>
        <w:lastRenderedPageBreak/>
        <w:t xml:space="preserve">Proposed Resolution: </w:t>
      </w:r>
      <w:r w:rsidR="004B3A71">
        <w:t>CID 8158 (ED1): REVISED (ED1: 2024-07-12 15:08:47Z) - change "BSS Configuration Parameter Set" to "BSS configuration parameter set", x20</w:t>
      </w:r>
    </w:p>
    <w:p w14:paraId="1AE4EE9F" w14:textId="77777777" w:rsidR="004B3A71" w:rsidRDefault="004B3A71" w:rsidP="00EC4E62">
      <w:pPr>
        <w:pStyle w:val="ListParagraph"/>
        <w:ind w:left="2232"/>
      </w:pPr>
      <w:r>
        <w:t>Noted that there is one place where the current text is "BSS configuration parameter Set" but should still be changed.</w:t>
      </w:r>
    </w:p>
    <w:p w14:paraId="675BDC35" w14:textId="674C73DD" w:rsidR="00EC4E62" w:rsidRDefault="00EC4E62" w:rsidP="00EF479B">
      <w:pPr>
        <w:pStyle w:val="ListParagraph"/>
        <w:numPr>
          <w:ilvl w:val="3"/>
          <w:numId w:val="1"/>
        </w:numPr>
      </w:pPr>
      <w:r>
        <w:t>Mark Ready for Motion</w:t>
      </w:r>
    </w:p>
    <w:p w14:paraId="1D1D8DA6" w14:textId="77777777" w:rsidR="00E72942" w:rsidRDefault="00E72942" w:rsidP="00E72942">
      <w:pPr>
        <w:pStyle w:val="ListParagraph"/>
        <w:ind w:left="2232"/>
      </w:pPr>
    </w:p>
    <w:p w14:paraId="5BA30EEB" w14:textId="3CFD9577" w:rsidR="004B3A71" w:rsidRPr="00E72942" w:rsidRDefault="004B3A71" w:rsidP="00EF479B">
      <w:pPr>
        <w:pStyle w:val="ListParagraph"/>
        <w:numPr>
          <w:ilvl w:val="2"/>
          <w:numId w:val="1"/>
        </w:numPr>
        <w:rPr>
          <w:highlight w:val="yellow"/>
        </w:rPr>
      </w:pPr>
      <w:r w:rsidRPr="00E72942">
        <w:rPr>
          <w:highlight w:val="yellow"/>
        </w:rPr>
        <w:t>CID 8150 (ED1):</w:t>
      </w:r>
    </w:p>
    <w:p w14:paraId="15D4C5A6" w14:textId="77777777" w:rsidR="004B3A71" w:rsidRDefault="004B3A71" w:rsidP="00EF479B">
      <w:pPr>
        <w:pStyle w:val="ListParagraph"/>
        <w:numPr>
          <w:ilvl w:val="3"/>
          <w:numId w:val="1"/>
        </w:numPr>
      </w:pPr>
      <w:r>
        <w:t>Looked at some sample locations.</w:t>
      </w:r>
    </w:p>
    <w:p w14:paraId="1EAF2395" w14:textId="77777777" w:rsidR="004B3A71" w:rsidRDefault="004B3A71" w:rsidP="001B7B47">
      <w:pPr>
        <w:pStyle w:val="ListParagraph"/>
        <w:numPr>
          <w:ilvl w:val="3"/>
          <w:numId w:val="1"/>
        </w:numPr>
      </w:pPr>
      <w:r>
        <w:t>Many are in code, but there are more than just 2 that are in text and we probably do want to change.</w:t>
      </w:r>
    </w:p>
    <w:p w14:paraId="1548A9A7" w14:textId="1B0AD113" w:rsidR="00E72942" w:rsidRDefault="0095116C" w:rsidP="001B7B47">
      <w:pPr>
        <w:pStyle w:val="ListParagraph"/>
        <w:numPr>
          <w:ilvl w:val="3"/>
          <w:numId w:val="1"/>
        </w:numPr>
      </w:pPr>
      <w:r>
        <w:t>Mark CID as M</w:t>
      </w:r>
      <w:r w:rsidR="004B3A71">
        <w:t xml:space="preserve">ore </w:t>
      </w:r>
      <w:r>
        <w:t>W</w:t>
      </w:r>
      <w:r w:rsidR="004B3A71">
        <w:t xml:space="preserve">ork </w:t>
      </w:r>
      <w:r>
        <w:t>R</w:t>
      </w:r>
      <w:r w:rsidR="004B3A71">
        <w:t xml:space="preserve">equired, </w:t>
      </w:r>
    </w:p>
    <w:p w14:paraId="3FF4E066" w14:textId="52EAD05F" w:rsidR="004B3A71" w:rsidRDefault="004B3A71" w:rsidP="001B7B47">
      <w:pPr>
        <w:pStyle w:val="ListParagraph"/>
        <w:numPr>
          <w:ilvl w:val="4"/>
          <w:numId w:val="1"/>
        </w:numPr>
      </w:pPr>
      <w:r>
        <w:t>for off-line search to find the appropriate locations.</w:t>
      </w:r>
    </w:p>
    <w:p w14:paraId="01EFCEBB" w14:textId="77777777" w:rsidR="00E72942" w:rsidRDefault="004B3A71" w:rsidP="001B7B47">
      <w:pPr>
        <w:pStyle w:val="ListParagraph"/>
        <w:numPr>
          <w:ilvl w:val="3"/>
          <w:numId w:val="1"/>
        </w:numPr>
      </w:pPr>
      <w:r>
        <w:t xml:space="preserve">Assigned to Mark R, </w:t>
      </w:r>
    </w:p>
    <w:p w14:paraId="4FC6FB1B" w14:textId="3A3ABB78" w:rsidR="00BC2250" w:rsidRDefault="00E72942" w:rsidP="001B7B47">
      <w:pPr>
        <w:pStyle w:val="ListParagraph"/>
        <w:numPr>
          <w:ilvl w:val="3"/>
          <w:numId w:val="1"/>
        </w:numPr>
      </w:pPr>
      <w:r>
        <w:t xml:space="preserve">Schedule to </w:t>
      </w:r>
      <w:r w:rsidR="004B3A71">
        <w:t>bring back Wednesday AM2</w:t>
      </w:r>
    </w:p>
    <w:p w14:paraId="67A75523" w14:textId="77777777" w:rsidR="0095116C" w:rsidRDefault="0095116C" w:rsidP="0095116C">
      <w:pPr>
        <w:pStyle w:val="ListParagraph"/>
        <w:ind w:left="2232"/>
      </w:pPr>
    </w:p>
    <w:p w14:paraId="14850580" w14:textId="77777777" w:rsidR="00C30B55" w:rsidRPr="0028137D" w:rsidRDefault="00C30B55" w:rsidP="001B7B47">
      <w:pPr>
        <w:pStyle w:val="ListParagraph"/>
        <w:numPr>
          <w:ilvl w:val="2"/>
          <w:numId w:val="1"/>
        </w:numPr>
        <w:rPr>
          <w:highlight w:val="yellow"/>
        </w:rPr>
      </w:pPr>
      <w:r w:rsidRPr="0028137D">
        <w:rPr>
          <w:highlight w:val="yellow"/>
        </w:rPr>
        <w:t>CID 8120 (ED1):</w:t>
      </w:r>
    </w:p>
    <w:p w14:paraId="7D5E7DA0" w14:textId="77777777" w:rsidR="00C30B55" w:rsidRDefault="00C30B55" w:rsidP="001B7B47">
      <w:pPr>
        <w:pStyle w:val="ListParagraph"/>
        <w:numPr>
          <w:ilvl w:val="3"/>
          <w:numId w:val="1"/>
        </w:numPr>
      </w:pPr>
      <w:r>
        <w:t>Reviewed and slightly revised the wording change to 1.4.</w:t>
      </w:r>
    </w:p>
    <w:p w14:paraId="60264E7D" w14:textId="2D06535E" w:rsidR="00372CAB" w:rsidRDefault="00C30B55" w:rsidP="001B7B47">
      <w:pPr>
        <w:pStyle w:val="ListParagraph"/>
        <w:numPr>
          <w:ilvl w:val="3"/>
          <w:numId w:val="1"/>
        </w:numPr>
      </w:pPr>
      <w:r>
        <w:t>Noted that CID 8229 is on this topic.</w:t>
      </w:r>
      <w:r w:rsidR="00372CAB">
        <w:t xml:space="preserve"> </w:t>
      </w:r>
      <w:r>
        <w:t xml:space="preserve"> </w:t>
      </w:r>
    </w:p>
    <w:p w14:paraId="0ED8B14E" w14:textId="59F4A3F9" w:rsidR="002444F0" w:rsidRDefault="002444F0" w:rsidP="001B7B47">
      <w:pPr>
        <w:pStyle w:val="ListParagraph"/>
        <w:numPr>
          <w:ilvl w:val="3"/>
          <w:numId w:val="1"/>
        </w:numPr>
      </w:pPr>
      <w:r>
        <w:t>Discussion on if we should define “ought” usage vs reword to remove it.</w:t>
      </w:r>
    </w:p>
    <w:p w14:paraId="491AF0BB" w14:textId="5FDED46C" w:rsidR="002444F0" w:rsidRDefault="00FC65EF" w:rsidP="001B7B47">
      <w:pPr>
        <w:pStyle w:val="ListParagraph"/>
        <w:numPr>
          <w:ilvl w:val="3"/>
          <w:numId w:val="1"/>
        </w:numPr>
      </w:pPr>
      <w:r>
        <w:t xml:space="preserve">There </w:t>
      </w:r>
      <w:r w:rsidR="005159EA">
        <w:t>was discussion on potential change in CID 8120.</w:t>
      </w:r>
    </w:p>
    <w:p w14:paraId="38A6C0DC" w14:textId="79DEB474" w:rsidR="005159EA" w:rsidRDefault="000E03D0" w:rsidP="001B7B47">
      <w:pPr>
        <w:pStyle w:val="ListParagraph"/>
        <w:numPr>
          <w:ilvl w:val="3"/>
          <w:numId w:val="1"/>
        </w:numPr>
      </w:pPr>
      <w:r>
        <w:t>Mark 8120 and 8229 as More Work Required.</w:t>
      </w:r>
    </w:p>
    <w:p w14:paraId="5F57C52A" w14:textId="0E8FC134" w:rsidR="000E03D0" w:rsidRDefault="000E03D0" w:rsidP="001B7B47">
      <w:pPr>
        <w:pStyle w:val="ListParagraph"/>
        <w:numPr>
          <w:ilvl w:val="3"/>
          <w:numId w:val="1"/>
        </w:numPr>
      </w:pPr>
      <w:r>
        <w:t xml:space="preserve">Assign to </w:t>
      </w:r>
      <w:r w:rsidR="00166C83">
        <w:t>Mark HAMILTON</w:t>
      </w:r>
    </w:p>
    <w:p w14:paraId="6AE83D5D" w14:textId="3482CD8F" w:rsidR="00166C83" w:rsidRDefault="00166C83" w:rsidP="001B7B47">
      <w:pPr>
        <w:pStyle w:val="ListParagraph"/>
        <w:numPr>
          <w:ilvl w:val="3"/>
          <w:numId w:val="1"/>
        </w:numPr>
      </w:pPr>
      <w:r w:rsidRPr="00166C83">
        <w:rPr>
          <w:highlight w:val="yellow"/>
        </w:rPr>
        <w:t>Action item</w:t>
      </w:r>
      <w:r w:rsidR="001209E4">
        <w:rPr>
          <w:highlight w:val="yellow"/>
        </w:rPr>
        <w:t xml:space="preserve"> #2</w:t>
      </w:r>
      <w:r w:rsidRPr="00166C83">
        <w:rPr>
          <w:highlight w:val="yellow"/>
        </w:rPr>
        <w:t>:</w:t>
      </w:r>
      <w:r>
        <w:t xml:space="preserve"> Mark H to work with Mark RISON on solution </w:t>
      </w:r>
    </w:p>
    <w:p w14:paraId="1247F364" w14:textId="65157A37" w:rsidR="00166C83" w:rsidRDefault="00166C83" w:rsidP="001B7B47">
      <w:pPr>
        <w:pStyle w:val="ListParagraph"/>
        <w:numPr>
          <w:ilvl w:val="3"/>
          <w:numId w:val="1"/>
        </w:numPr>
      </w:pPr>
      <w:r>
        <w:t>Schedule Wednesday AM2.</w:t>
      </w:r>
    </w:p>
    <w:p w14:paraId="0208A639" w14:textId="77777777" w:rsidR="007753C4" w:rsidRDefault="007753C4" w:rsidP="007753C4">
      <w:pPr>
        <w:pStyle w:val="ListParagraph"/>
        <w:ind w:left="1728"/>
      </w:pPr>
    </w:p>
    <w:p w14:paraId="4126B5C4" w14:textId="77777777" w:rsidR="007753C4" w:rsidRDefault="007753C4" w:rsidP="007753C4">
      <w:pPr>
        <w:pStyle w:val="ListParagraph"/>
        <w:numPr>
          <w:ilvl w:val="2"/>
          <w:numId w:val="1"/>
        </w:numPr>
      </w:pPr>
      <w:r>
        <w:t>Mike had to step out, and Mark Hamilton assumed Chair role.</w:t>
      </w:r>
    </w:p>
    <w:p w14:paraId="5433D7AE" w14:textId="77777777" w:rsidR="00166C83" w:rsidRDefault="00166C83" w:rsidP="007753C4">
      <w:pPr>
        <w:ind w:left="1080"/>
      </w:pPr>
    </w:p>
    <w:p w14:paraId="32C2104F" w14:textId="324D0A99" w:rsidR="00C30B55" w:rsidRPr="00755035" w:rsidRDefault="001B7B47" w:rsidP="001B7B47">
      <w:pPr>
        <w:pStyle w:val="ListParagraph"/>
        <w:numPr>
          <w:ilvl w:val="2"/>
          <w:numId w:val="1"/>
        </w:numPr>
        <w:rPr>
          <w:highlight w:val="green"/>
        </w:rPr>
      </w:pPr>
      <w:r>
        <w:rPr>
          <w:highlight w:val="green"/>
        </w:rPr>
        <w:t xml:space="preserve">CID </w:t>
      </w:r>
      <w:r w:rsidR="00166C83" w:rsidRPr="00755035">
        <w:rPr>
          <w:highlight w:val="green"/>
        </w:rPr>
        <w:t xml:space="preserve">8114 (ED1) </w:t>
      </w:r>
    </w:p>
    <w:p w14:paraId="04B7099E" w14:textId="77777777" w:rsidR="007753C4" w:rsidRDefault="00166C83" w:rsidP="007753C4">
      <w:pPr>
        <w:pStyle w:val="ListParagraph"/>
        <w:numPr>
          <w:ilvl w:val="3"/>
          <w:numId w:val="1"/>
        </w:numPr>
      </w:pPr>
      <w:r>
        <w:t>Review Comment</w:t>
      </w:r>
    </w:p>
    <w:p w14:paraId="23F7A6FC" w14:textId="1825FF12" w:rsidR="00166C83" w:rsidRDefault="0028137D" w:rsidP="007753C4">
      <w:pPr>
        <w:pStyle w:val="ListParagraph"/>
        <w:numPr>
          <w:ilvl w:val="3"/>
          <w:numId w:val="1"/>
        </w:numPr>
      </w:pPr>
      <w:r>
        <w:t xml:space="preserve">Proposed resolution: Rejected: </w:t>
      </w:r>
    </w:p>
    <w:p w14:paraId="1190C6B4" w14:textId="4C007A92" w:rsidR="001963FD" w:rsidRDefault="00E63640" w:rsidP="00EB445F">
      <w:pPr>
        <w:pStyle w:val="ListParagraph"/>
        <w:numPr>
          <w:ilvl w:val="3"/>
          <w:numId w:val="1"/>
        </w:numPr>
      </w:pPr>
      <w:r>
        <w:t xml:space="preserve">There </w:t>
      </w:r>
      <w:r w:rsidR="001209E4">
        <w:t>are</w:t>
      </w:r>
      <w:r>
        <w:t xml:space="preserve"> 120 instances for this CID.</w:t>
      </w:r>
    </w:p>
    <w:p w14:paraId="397DD1FB" w14:textId="29D5102F" w:rsidR="00E63640" w:rsidRDefault="00FE58D6" w:rsidP="00EB445F">
      <w:pPr>
        <w:pStyle w:val="ListParagraph"/>
        <w:numPr>
          <w:ilvl w:val="3"/>
          <w:numId w:val="1"/>
        </w:numPr>
      </w:pPr>
      <w:r>
        <w:t xml:space="preserve">Discussion on if changes </w:t>
      </w:r>
      <w:r w:rsidR="00CF0497">
        <w:t xml:space="preserve">for this CID will collide with the </w:t>
      </w:r>
      <w:r w:rsidR="000C1BF6">
        <w:t>changes,</w:t>
      </w:r>
      <w:r w:rsidR="00CF0497">
        <w:t xml:space="preserve"> we discussed this morning.</w:t>
      </w:r>
    </w:p>
    <w:p w14:paraId="2CFC996B" w14:textId="5F900A92" w:rsidR="00CF0497" w:rsidRDefault="000C1BF6" w:rsidP="00EB445F">
      <w:pPr>
        <w:pStyle w:val="ListParagraph"/>
        <w:numPr>
          <w:ilvl w:val="3"/>
          <w:numId w:val="1"/>
        </w:numPr>
      </w:pPr>
      <w:r>
        <w:t>Discussion on the use of IFTMR vs IFTM – 150 instances</w:t>
      </w:r>
    </w:p>
    <w:p w14:paraId="7609DC94" w14:textId="4D19D1D0" w:rsidR="000C1BF6" w:rsidRDefault="00D07314" w:rsidP="00EB445F">
      <w:pPr>
        <w:pStyle w:val="ListParagraph"/>
        <w:numPr>
          <w:ilvl w:val="3"/>
          <w:numId w:val="1"/>
        </w:numPr>
      </w:pPr>
      <w:r>
        <w:t xml:space="preserve">Proposed Resolution: </w:t>
      </w:r>
      <w:r w:rsidR="00AF4EF0">
        <w:t>Rejected; terms IFTMR and IFTM are defined at 262.58 and 262.57.</w:t>
      </w:r>
    </w:p>
    <w:p w14:paraId="1851D255" w14:textId="1CC1C2F4" w:rsidR="00AD37AE" w:rsidRDefault="00755035" w:rsidP="00EB445F">
      <w:pPr>
        <w:pStyle w:val="ListParagraph"/>
        <w:numPr>
          <w:ilvl w:val="3"/>
          <w:numId w:val="1"/>
        </w:numPr>
      </w:pPr>
      <w:r>
        <w:t>One objection (Mark RISON) – Mark Ready for Motion</w:t>
      </w:r>
    </w:p>
    <w:p w14:paraId="1C1B1442" w14:textId="1392C31C" w:rsidR="00755035" w:rsidRDefault="00755035" w:rsidP="00881267">
      <w:pPr>
        <w:pStyle w:val="ListParagraph"/>
        <w:numPr>
          <w:ilvl w:val="3"/>
          <w:numId w:val="1"/>
        </w:numPr>
      </w:pPr>
      <w:r>
        <w:t>Prepare separate Motion.</w:t>
      </w:r>
    </w:p>
    <w:p w14:paraId="7D73E44A" w14:textId="77777777" w:rsidR="0054506F" w:rsidRDefault="0054506F" w:rsidP="0054506F">
      <w:pPr>
        <w:pStyle w:val="ListParagraph"/>
        <w:ind w:left="2232"/>
      </w:pPr>
    </w:p>
    <w:p w14:paraId="28C66EFA" w14:textId="2204A92C" w:rsidR="00755035" w:rsidRPr="00CD7DA8" w:rsidRDefault="00755035" w:rsidP="00881267">
      <w:pPr>
        <w:pStyle w:val="ListParagraph"/>
        <w:numPr>
          <w:ilvl w:val="2"/>
          <w:numId w:val="1"/>
        </w:numPr>
        <w:rPr>
          <w:highlight w:val="green"/>
        </w:rPr>
      </w:pPr>
      <w:r w:rsidRPr="00CD7DA8">
        <w:rPr>
          <w:highlight w:val="green"/>
        </w:rPr>
        <w:t>CID 8101</w:t>
      </w:r>
      <w:r w:rsidR="00CA2EFB" w:rsidRPr="00CD7DA8">
        <w:rPr>
          <w:highlight w:val="green"/>
        </w:rPr>
        <w:t xml:space="preserve"> (ED1)</w:t>
      </w:r>
    </w:p>
    <w:p w14:paraId="0D935AD1" w14:textId="7DE84F4F" w:rsidR="00CA2EFB" w:rsidRDefault="00CA2EFB" w:rsidP="00881267">
      <w:pPr>
        <w:pStyle w:val="ListParagraph"/>
        <w:numPr>
          <w:ilvl w:val="3"/>
          <w:numId w:val="1"/>
        </w:numPr>
      </w:pPr>
      <w:r>
        <w:t>Review Comment</w:t>
      </w:r>
    </w:p>
    <w:p w14:paraId="728F8AA1" w14:textId="23E4770C" w:rsidR="00CA2EFB" w:rsidRDefault="00CA2EFB" w:rsidP="00881267">
      <w:pPr>
        <w:pStyle w:val="ListParagraph"/>
        <w:numPr>
          <w:ilvl w:val="3"/>
          <w:numId w:val="1"/>
        </w:numPr>
      </w:pPr>
      <w:r>
        <w:t>Review Context</w:t>
      </w:r>
    </w:p>
    <w:p w14:paraId="3C3F161E" w14:textId="63FB60AF" w:rsidR="00CA2EFB" w:rsidRDefault="001D5144" w:rsidP="00881267">
      <w:pPr>
        <w:pStyle w:val="ListParagraph"/>
        <w:numPr>
          <w:ilvl w:val="3"/>
          <w:numId w:val="1"/>
        </w:numPr>
      </w:pPr>
      <w:r>
        <w:t>Concern that Bit 12 is not in the ANA database, and having Reserved for non</w:t>
      </w:r>
      <w:r w:rsidR="00FC70D9">
        <w:t>-</w:t>
      </w:r>
      <w:r>
        <w:t xml:space="preserve">S1G usage is hard to </w:t>
      </w:r>
      <w:r w:rsidR="00E33D1D">
        <w:t>use this bit that seems to have been reused.</w:t>
      </w:r>
    </w:p>
    <w:p w14:paraId="20719306" w14:textId="7E0DFC44" w:rsidR="00E33D1D" w:rsidRDefault="00E33D1D" w:rsidP="00881267">
      <w:pPr>
        <w:pStyle w:val="ListParagraph"/>
        <w:numPr>
          <w:ilvl w:val="3"/>
          <w:numId w:val="1"/>
        </w:numPr>
      </w:pPr>
      <w:r w:rsidRPr="00FC70D9">
        <w:rPr>
          <w:highlight w:val="yellow"/>
        </w:rPr>
        <w:t>ACTION ITEM #</w:t>
      </w:r>
      <w:r w:rsidR="00FC70D9" w:rsidRPr="00FC70D9">
        <w:rPr>
          <w:highlight w:val="yellow"/>
        </w:rPr>
        <w:t>3</w:t>
      </w:r>
      <w:r w:rsidRPr="00FC70D9">
        <w:rPr>
          <w:highlight w:val="yellow"/>
        </w:rPr>
        <w:t>:</w:t>
      </w:r>
      <w:r>
        <w:t xml:space="preserve"> Emily to get Bit 12 assignment in the ANA</w:t>
      </w:r>
      <w:r w:rsidR="00A35B8F">
        <w:t xml:space="preserve"> database.</w:t>
      </w:r>
    </w:p>
    <w:p w14:paraId="2E8A1F66" w14:textId="37E1ABFC" w:rsidR="0054506F" w:rsidRDefault="0054506F" w:rsidP="00881267">
      <w:pPr>
        <w:pStyle w:val="ListParagraph"/>
        <w:numPr>
          <w:ilvl w:val="3"/>
          <w:numId w:val="1"/>
        </w:numPr>
      </w:pPr>
      <w:r>
        <w:t>Proposed Resolution: Accepted.</w:t>
      </w:r>
    </w:p>
    <w:p w14:paraId="0FBC7955" w14:textId="31683337" w:rsidR="0054506F" w:rsidRDefault="0054506F" w:rsidP="00881267">
      <w:pPr>
        <w:pStyle w:val="ListParagraph"/>
        <w:numPr>
          <w:ilvl w:val="3"/>
          <w:numId w:val="1"/>
        </w:numPr>
      </w:pPr>
      <w:r>
        <w:t>No Objection – Mark Ready for Motion</w:t>
      </w:r>
    </w:p>
    <w:p w14:paraId="54EDFB8B" w14:textId="77777777" w:rsidR="0054506F" w:rsidRDefault="0054506F" w:rsidP="0054506F">
      <w:pPr>
        <w:pStyle w:val="ListParagraph"/>
        <w:ind w:left="1728"/>
      </w:pPr>
    </w:p>
    <w:p w14:paraId="34E4CD49" w14:textId="2B67271A" w:rsidR="00C30B55" w:rsidRDefault="00C30B55" w:rsidP="00C640A9">
      <w:pPr>
        <w:pStyle w:val="ListParagraph"/>
        <w:numPr>
          <w:ilvl w:val="2"/>
          <w:numId w:val="1"/>
        </w:numPr>
      </w:pPr>
      <w:r>
        <w:t xml:space="preserve"> </w:t>
      </w:r>
      <w:r w:rsidR="00FA7494" w:rsidRPr="00AE3608">
        <w:rPr>
          <w:highlight w:val="green"/>
        </w:rPr>
        <w:t>CID 8097 (ED1)</w:t>
      </w:r>
    </w:p>
    <w:p w14:paraId="3F307CA2" w14:textId="1FEAFCC4" w:rsidR="00FA7494" w:rsidRDefault="00FA7494" w:rsidP="00C640A9">
      <w:pPr>
        <w:pStyle w:val="ListParagraph"/>
        <w:numPr>
          <w:ilvl w:val="3"/>
          <w:numId w:val="1"/>
        </w:numPr>
      </w:pPr>
      <w:r>
        <w:t>Review Comment</w:t>
      </w:r>
    </w:p>
    <w:p w14:paraId="480BE65B" w14:textId="35078336" w:rsidR="00FA7494" w:rsidRDefault="00FA7494" w:rsidP="00C640A9">
      <w:pPr>
        <w:pStyle w:val="ListParagraph"/>
        <w:numPr>
          <w:ilvl w:val="3"/>
          <w:numId w:val="1"/>
        </w:numPr>
      </w:pPr>
      <w:r>
        <w:t xml:space="preserve">Review Context </w:t>
      </w:r>
    </w:p>
    <w:p w14:paraId="7A6FF2E9" w14:textId="04FDC922" w:rsidR="00FA7494" w:rsidRDefault="00FA7494" w:rsidP="00C640A9">
      <w:pPr>
        <w:pStyle w:val="ListParagraph"/>
        <w:numPr>
          <w:ilvl w:val="3"/>
          <w:numId w:val="1"/>
        </w:numPr>
      </w:pPr>
      <w:r>
        <w:t>Discussion on removing cited text.</w:t>
      </w:r>
    </w:p>
    <w:p w14:paraId="20DA0EA0" w14:textId="77777777" w:rsidR="009F09A7" w:rsidRDefault="00102CE3" w:rsidP="00C640A9">
      <w:pPr>
        <w:pStyle w:val="ListParagraph"/>
        <w:numPr>
          <w:ilvl w:val="3"/>
          <w:numId w:val="1"/>
        </w:numPr>
      </w:pPr>
      <w:r>
        <w:lastRenderedPageBreak/>
        <w:t>Proposed Resolution: Revised; Delete “the (#7224)Redirect URL field is not present” at lines 55 and 56</w:t>
      </w:r>
      <w:r w:rsidR="00CD7DA8">
        <w:t>.  Move two paragraphs at 1577.1-1577.8 to 1576.44</w:t>
      </w:r>
    </w:p>
    <w:p w14:paraId="3100CA28" w14:textId="4C504FC5" w:rsidR="009F09A7" w:rsidRDefault="00533D95" w:rsidP="00C640A9">
      <w:pPr>
        <w:pStyle w:val="ListParagraph"/>
        <w:numPr>
          <w:ilvl w:val="3"/>
          <w:numId w:val="1"/>
        </w:numPr>
      </w:pPr>
      <w:r>
        <w:t xml:space="preserve">Discussion on </w:t>
      </w:r>
      <w:r w:rsidR="009F09A7">
        <w:t>frames, like elements, should only have one name</w:t>
      </w:r>
    </w:p>
    <w:p w14:paraId="55D196A6" w14:textId="0658247F" w:rsidR="00FA7494" w:rsidRDefault="009F09A7" w:rsidP="00C640A9">
      <w:pPr>
        <w:pStyle w:val="ListParagraph"/>
        <w:numPr>
          <w:ilvl w:val="4"/>
          <w:numId w:val="1"/>
        </w:numPr>
      </w:pPr>
      <w:r>
        <w:t>It's hard enough finding stuff in the standard without having to worry about aliases</w:t>
      </w:r>
    </w:p>
    <w:p w14:paraId="316F7345" w14:textId="4291E695" w:rsidR="00CD7DA8" w:rsidRDefault="00035462" w:rsidP="00C640A9">
      <w:pPr>
        <w:pStyle w:val="ListParagraph"/>
        <w:numPr>
          <w:ilvl w:val="3"/>
          <w:numId w:val="1"/>
        </w:numPr>
      </w:pPr>
      <w:r>
        <w:t>Discussion on how the word</w:t>
      </w:r>
      <w:r w:rsidR="00F654EE">
        <w:t>ing should be changed.  Change if it is zero, then it is “not there”.</w:t>
      </w:r>
    </w:p>
    <w:p w14:paraId="44D4ECD6" w14:textId="5AFA280F" w:rsidR="00F654EE" w:rsidRDefault="00876323" w:rsidP="001F649A">
      <w:pPr>
        <w:pStyle w:val="ListParagraph"/>
        <w:numPr>
          <w:ilvl w:val="3"/>
          <w:numId w:val="1"/>
        </w:numPr>
      </w:pPr>
      <w:r>
        <w:t xml:space="preserve">Proposed Resolution: </w:t>
      </w:r>
      <w:r w:rsidR="00C07B4A">
        <w:t>Revise; Delete "the (#7224)Redirect URL Length field is set to 0 and" at lines 55 and 65.  Move two paragraphs at (1577.1 - 1577.8) to 1576.44.</w:t>
      </w:r>
    </w:p>
    <w:p w14:paraId="3A4460CB" w14:textId="7EB2A3E4" w:rsidR="00C30B55" w:rsidRDefault="00AE3608" w:rsidP="001F649A">
      <w:pPr>
        <w:pStyle w:val="ListParagraph"/>
        <w:numPr>
          <w:ilvl w:val="3"/>
          <w:numId w:val="1"/>
        </w:numPr>
      </w:pPr>
      <w:r>
        <w:t>No Objection – Mark Ready for Motion</w:t>
      </w:r>
    </w:p>
    <w:p w14:paraId="6D2B43B0" w14:textId="77777777" w:rsidR="00AE3608" w:rsidRDefault="00AE3608" w:rsidP="00AE3608">
      <w:pPr>
        <w:pStyle w:val="ListParagraph"/>
        <w:ind w:left="1728"/>
      </w:pPr>
    </w:p>
    <w:p w14:paraId="1517901B" w14:textId="7DD7D606" w:rsidR="00C30B55" w:rsidRDefault="00C30B55" w:rsidP="006F24A7">
      <w:pPr>
        <w:pStyle w:val="ListParagraph"/>
        <w:numPr>
          <w:ilvl w:val="2"/>
          <w:numId w:val="1"/>
        </w:numPr>
      </w:pPr>
      <w:r>
        <w:t xml:space="preserve"> </w:t>
      </w:r>
      <w:r w:rsidR="00AE3608" w:rsidRPr="00591CCB">
        <w:rPr>
          <w:highlight w:val="green"/>
        </w:rPr>
        <w:t xml:space="preserve">CID </w:t>
      </w:r>
      <w:r w:rsidR="00AF4725" w:rsidRPr="00591CCB">
        <w:rPr>
          <w:highlight w:val="green"/>
        </w:rPr>
        <w:t>8044 (ED1)</w:t>
      </w:r>
    </w:p>
    <w:p w14:paraId="4E3D3251" w14:textId="6C96A815" w:rsidR="00AF4725" w:rsidRDefault="00AF4725" w:rsidP="006F24A7">
      <w:pPr>
        <w:pStyle w:val="ListParagraph"/>
        <w:numPr>
          <w:ilvl w:val="3"/>
          <w:numId w:val="1"/>
        </w:numPr>
      </w:pPr>
      <w:r>
        <w:t xml:space="preserve">Review Comment </w:t>
      </w:r>
    </w:p>
    <w:p w14:paraId="29BD576C" w14:textId="16290AA0" w:rsidR="00AF4725" w:rsidRDefault="00AF4725" w:rsidP="006F24A7">
      <w:pPr>
        <w:pStyle w:val="ListParagraph"/>
        <w:numPr>
          <w:ilvl w:val="3"/>
          <w:numId w:val="1"/>
        </w:numPr>
      </w:pPr>
      <w:r>
        <w:t>Review Context.</w:t>
      </w:r>
    </w:p>
    <w:p w14:paraId="0466E34E" w14:textId="77777777" w:rsidR="00591CCB" w:rsidRDefault="005A5255" w:rsidP="006F24A7">
      <w:pPr>
        <w:pStyle w:val="ListParagraph"/>
        <w:numPr>
          <w:ilvl w:val="3"/>
          <w:numId w:val="1"/>
        </w:numPr>
      </w:pPr>
      <w:r>
        <w:t xml:space="preserve">Proposed Resolution: </w:t>
      </w:r>
      <w:r w:rsidR="00591CCB">
        <w:t>CID 8044 (ED1): REVISED (ED1: 2024-07-12 21:32:58Z) -at location 299.9 Replace "user priority (UP)" With "UP".</w:t>
      </w:r>
    </w:p>
    <w:p w14:paraId="005A280A" w14:textId="507EB62A" w:rsidR="005A5255" w:rsidRDefault="00591CCB" w:rsidP="00591CCB">
      <w:pPr>
        <w:pStyle w:val="ListParagraph"/>
        <w:ind w:left="2232"/>
      </w:pPr>
      <w:r>
        <w:t>Note to commenter: at 282.18, "UP" is expanded already, see "user priorities (UPs)".</w:t>
      </w:r>
    </w:p>
    <w:p w14:paraId="3EE350E9" w14:textId="1AAFD379" w:rsidR="005A5255" w:rsidRDefault="00591CCB" w:rsidP="006F24A7">
      <w:pPr>
        <w:pStyle w:val="ListParagraph"/>
        <w:numPr>
          <w:ilvl w:val="3"/>
          <w:numId w:val="1"/>
        </w:numPr>
      </w:pPr>
      <w:r>
        <w:t>No objection – Mark Ready for Motion</w:t>
      </w:r>
    </w:p>
    <w:p w14:paraId="3D1AEDF3" w14:textId="77777777" w:rsidR="00591CCB" w:rsidRDefault="00591CCB" w:rsidP="00591CCB">
      <w:pPr>
        <w:ind w:left="1440"/>
      </w:pPr>
    </w:p>
    <w:p w14:paraId="3E5EF0F0" w14:textId="6D7B3EDD" w:rsidR="00C30B55" w:rsidRPr="00FC1406" w:rsidRDefault="00591CCB" w:rsidP="006F24A7">
      <w:pPr>
        <w:pStyle w:val="ListParagraph"/>
        <w:numPr>
          <w:ilvl w:val="2"/>
          <w:numId w:val="1"/>
        </w:numPr>
        <w:rPr>
          <w:highlight w:val="green"/>
        </w:rPr>
      </w:pPr>
      <w:r w:rsidRPr="00FC1406">
        <w:rPr>
          <w:highlight w:val="green"/>
        </w:rPr>
        <w:t xml:space="preserve">CID 8180 (ED1) </w:t>
      </w:r>
      <w:r w:rsidR="00C30B55" w:rsidRPr="00FC1406">
        <w:rPr>
          <w:highlight w:val="green"/>
        </w:rPr>
        <w:t xml:space="preserve"> </w:t>
      </w:r>
    </w:p>
    <w:p w14:paraId="50A98B00" w14:textId="2317CE06" w:rsidR="00C30B55" w:rsidRDefault="00B367BF" w:rsidP="006F24A7">
      <w:pPr>
        <w:pStyle w:val="ListParagraph"/>
        <w:numPr>
          <w:ilvl w:val="3"/>
          <w:numId w:val="1"/>
        </w:numPr>
      </w:pPr>
      <w:r>
        <w:t>Review Comment</w:t>
      </w:r>
    </w:p>
    <w:p w14:paraId="4A1FA8D6" w14:textId="1C709456" w:rsidR="00B367BF" w:rsidRDefault="00B367BF" w:rsidP="006F24A7">
      <w:pPr>
        <w:pStyle w:val="ListParagraph"/>
        <w:numPr>
          <w:ilvl w:val="3"/>
          <w:numId w:val="1"/>
        </w:numPr>
      </w:pPr>
      <w:r>
        <w:t>Discussion on having only one term for specification of a certain action.</w:t>
      </w:r>
    </w:p>
    <w:p w14:paraId="21E69967" w14:textId="1121EE23" w:rsidR="00B367BF" w:rsidRDefault="00897E7D" w:rsidP="006F24A7">
      <w:pPr>
        <w:pStyle w:val="ListParagraph"/>
        <w:numPr>
          <w:ilvl w:val="3"/>
          <w:numId w:val="1"/>
        </w:numPr>
      </w:pPr>
      <w:r>
        <w:t>Depending on the clause may change the</w:t>
      </w:r>
      <w:r w:rsidR="00A5221C">
        <w:t xml:space="preserve"> </w:t>
      </w:r>
      <w:r w:rsidR="007A1CEF">
        <w:t>desire to make the change or not.</w:t>
      </w:r>
    </w:p>
    <w:p w14:paraId="2FE14ED1" w14:textId="643D12DF" w:rsidR="007A1CEF" w:rsidRDefault="007A1CEF" w:rsidP="006F24A7">
      <w:pPr>
        <w:pStyle w:val="ListParagraph"/>
        <w:numPr>
          <w:ilvl w:val="3"/>
          <w:numId w:val="1"/>
        </w:numPr>
      </w:pPr>
      <w:r>
        <w:t>Proposed resolution: Rejected – Insufficient details text.</w:t>
      </w:r>
    </w:p>
    <w:p w14:paraId="14C98AE9" w14:textId="50549C37" w:rsidR="007A1CEF" w:rsidRDefault="007A1CEF" w:rsidP="006F24A7">
      <w:pPr>
        <w:pStyle w:val="ListParagraph"/>
        <w:numPr>
          <w:ilvl w:val="3"/>
          <w:numId w:val="1"/>
        </w:numPr>
      </w:pPr>
      <w:r>
        <w:t>One obje</w:t>
      </w:r>
      <w:r w:rsidR="00FC1406">
        <w:t>ction – Mark Ready for Motion</w:t>
      </w:r>
    </w:p>
    <w:p w14:paraId="01C8B63B" w14:textId="7D3F4DD9" w:rsidR="00FC1406" w:rsidRDefault="00FC1406" w:rsidP="00134F35">
      <w:pPr>
        <w:pStyle w:val="ListParagraph"/>
        <w:ind w:left="1728"/>
      </w:pPr>
    </w:p>
    <w:p w14:paraId="12D94B51" w14:textId="77777777" w:rsidR="00134F35" w:rsidRPr="00647591" w:rsidRDefault="00134F35" w:rsidP="00E90C42">
      <w:pPr>
        <w:pStyle w:val="ListParagraph"/>
        <w:numPr>
          <w:ilvl w:val="2"/>
          <w:numId w:val="1"/>
        </w:numPr>
        <w:rPr>
          <w:highlight w:val="green"/>
        </w:rPr>
      </w:pPr>
      <w:r w:rsidRPr="00647591">
        <w:rPr>
          <w:highlight w:val="green"/>
        </w:rPr>
        <w:t>CID 8152 (ED1)</w:t>
      </w:r>
    </w:p>
    <w:p w14:paraId="7FE1FE7A" w14:textId="77777777" w:rsidR="00134F35" w:rsidRDefault="00134F35" w:rsidP="00E90C42">
      <w:pPr>
        <w:pStyle w:val="ListParagraph"/>
        <w:numPr>
          <w:ilvl w:val="3"/>
          <w:numId w:val="1"/>
        </w:numPr>
      </w:pPr>
      <w:r>
        <w:t>Review Comment</w:t>
      </w:r>
    </w:p>
    <w:p w14:paraId="591D6979" w14:textId="77777777" w:rsidR="00134F35" w:rsidRDefault="00134F35" w:rsidP="00E90C42">
      <w:pPr>
        <w:pStyle w:val="ListParagraph"/>
        <w:numPr>
          <w:ilvl w:val="3"/>
          <w:numId w:val="1"/>
        </w:numPr>
      </w:pPr>
      <w:r>
        <w:t>Review Context</w:t>
      </w:r>
    </w:p>
    <w:p w14:paraId="50374F8F" w14:textId="6CB6E369" w:rsidR="00F24D02" w:rsidRDefault="00F24D02" w:rsidP="00E90C42">
      <w:pPr>
        <w:pStyle w:val="ListParagraph"/>
        <w:numPr>
          <w:ilvl w:val="3"/>
          <w:numId w:val="1"/>
        </w:numPr>
      </w:pPr>
      <w:r>
        <w:t>Discussion on the need to remove “MAC” from the name of frames that did not have “</w:t>
      </w:r>
      <w:r w:rsidR="00323353">
        <w:t>MAC” 3</w:t>
      </w:r>
      <w:r w:rsidR="0052173C">
        <w:t xml:space="preserve"> expression types that need </w:t>
      </w:r>
      <w:r w:rsidR="00467300">
        <w:t>to have “MAC” removed.</w:t>
      </w:r>
    </w:p>
    <w:p w14:paraId="30FAD08B" w14:textId="079098A8" w:rsidR="000A64D0" w:rsidRDefault="00F24D02" w:rsidP="000A64D0">
      <w:pPr>
        <w:pStyle w:val="ListParagraph"/>
        <w:numPr>
          <w:ilvl w:val="3"/>
          <w:numId w:val="1"/>
        </w:numPr>
      </w:pPr>
      <w:r w:rsidRPr="000A64D0">
        <w:t>Proposed Resolution:</w:t>
      </w:r>
      <w:r w:rsidR="000A64D0" w:rsidRPr="000A64D0">
        <w:t xml:space="preserve"> </w:t>
      </w:r>
      <w:r w:rsidR="000A64D0">
        <w:t xml:space="preserve">REVISED (ED1: 2024-07-16 21:12:05Z) </w:t>
      </w:r>
    </w:p>
    <w:p w14:paraId="211F2636" w14:textId="77777777" w:rsidR="000A64D0" w:rsidRDefault="000A64D0" w:rsidP="000A64D0">
      <w:pPr>
        <w:pStyle w:val="ListParagraph"/>
        <w:ind w:left="2160"/>
      </w:pPr>
      <w:r>
        <w:t xml:space="preserve">Delete "MAC" in the following locations: </w:t>
      </w:r>
    </w:p>
    <w:p w14:paraId="4309A48F" w14:textId="77777777" w:rsidR="000A64D0" w:rsidRDefault="000A64D0" w:rsidP="000A64D0">
      <w:pPr>
        <w:pStyle w:val="ListParagraph"/>
        <w:ind w:left="2160"/>
      </w:pPr>
      <w:r>
        <w:t>MAC Management frame at 324.24/33; 1566.6</w:t>
      </w:r>
    </w:p>
    <w:p w14:paraId="63FACB9A" w14:textId="77777777" w:rsidR="000A64D0" w:rsidRDefault="000A64D0" w:rsidP="000A64D0">
      <w:pPr>
        <w:pStyle w:val="ListParagraph"/>
        <w:ind w:left="2160"/>
      </w:pPr>
      <w:r>
        <w:t>MAC Extension frame at 324.33</w:t>
      </w:r>
    </w:p>
    <w:p w14:paraId="2761C1FE" w14:textId="77777777" w:rsidR="000A64D0" w:rsidRDefault="000A64D0" w:rsidP="000A64D0">
      <w:pPr>
        <w:pStyle w:val="ListParagraph"/>
        <w:ind w:left="2160"/>
      </w:pPr>
      <w:r>
        <w:t>MAC Control frame at 324.37</w:t>
      </w:r>
    </w:p>
    <w:p w14:paraId="7CBBC66E" w14:textId="6C5BE817" w:rsidR="000A64D0" w:rsidRPr="00811DB4" w:rsidRDefault="000A64D0" w:rsidP="000A64D0">
      <w:pPr>
        <w:pStyle w:val="ListParagraph"/>
        <w:ind w:left="2160"/>
        <w:rPr>
          <w:highlight w:val="yellow"/>
        </w:rPr>
      </w:pPr>
      <w:r>
        <w:t>MAC Data frame at 324.25</w:t>
      </w:r>
    </w:p>
    <w:p w14:paraId="4D80B63E" w14:textId="0B24B40B" w:rsidR="00610B62" w:rsidRDefault="000B13D0" w:rsidP="003A5A55">
      <w:pPr>
        <w:pStyle w:val="ListParagraph"/>
        <w:numPr>
          <w:ilvl w:val="3"/>
          <w:numId w:val="1"/>
        </w:numPr>
      </w:pPr>
      <w:r>
        <w:t>Mark RISON to provide</w:t>
      </w:r>
      <w:r w:rsidR="00610B62">
        <w:t>d</w:t>
      </w:r>
      <w:r>
        <w:t xml:space="preserve"> locations for changes.</w:t>
      </w:r>
    </w:p>
    <w:p w14:paraId="16CC6AF4" w14:textId="21B011BD" w:rsidR="00FC1406" w:rsidRDefault="000B13D0" w:rsidP="00FC1406">
      <w:pPr>
        <w:pStyle w:val="ListParagraph"/>
        <w:numPr>
          <w:ilvl w:val="3"/>
          <w:numId w:val="1"/>
        </w:numPr>
      </w:pPr>
      <w:r>
        <w:t xml:space="preserve">Mark Ready for Motion </w:t>
      </w:r>
    </w:p>
    <w:p w14:paraId="543F7674" w14:textId="77777777" w:rsidR="000B13D0" w:rsidRDefault="000B13D0" w:rsidP="00FE4927">
      <w:pPr>
        <w:pStyle w:val="ListParagraph"/>
        <w:ind w:left="1728"/>
      </w:pPr>
    </w:p>
    <w:p w14:paraId="4C774E48" w14:textId="5758538B" w:rsidR="009A3474" w:rsidRPr="00647591" w:rsidRDefault="00FE4927" w:rsidP="00772A3C">
      <w:pPr>
        <w:pStyle w:val="ListParagraph"/>
        <w:numPr>
          <w:ilvl w:val="2"/>
          <w:numId w:val="1"/>
        </w:numPr>
        <w:rPr>
          <w:highlight w:val="yellow"/>
        </w:rPr>
      </w:pPr>
      <w:r w:rsidRPr="00647591">
        <w:rPr>
          <w:highlight w:val="yellow"/>
        </w:rPr>
        <w:t xml:space="preserve">CID </w:t>
      </w:r>
      <w:r w:rsidR="009A3474" w:rsidRPr="00647591">
        <w:rPr>
          <w:highlight w:val="yellow"/>
        </w:rPr>
        <w:t>8138 (ED1)</w:t>
      </w:r>
    </w:p>
    <w:p w14:paraId="5C5DDD82" w14:textId="084F2E67" w:rsidR="00FC1406" w:rsidRDefault="009A3474" w:rsidP="00280E76">
      <w:pPr>
        <w:pStyle w:val="ListParagraph"/>
        <w:numPr>
          <w:ilvl w:val="3"/>
          <w:numId w:val="1"/>
        </w:numPr>
      </w:pPr>
      <w:r>
        <w:t>Review comment</w:t>
      </w:r>
    </w:p>
    <w:p w14:paraId="42B3D404" w14:textId="3198CA06" w:rsidR="009A3474" w:rsidRDefault="009A3474" w:rsidP="00280E76">
      <w:pPr>
        <w:pStyle w:val="ListParagraph"/>
        <w:numPr>
          <w:ilvl w:val="3"/>
          <w:numId w:val="1"/>
        </w:numPr>
      </w:pPr>
      <w:r>
        <w:t xml:space="preserve">Discussion on difference in </w:t>
      </w:r>
      <w:r w:rsidR="00647591">
        <w:t>“</w:t>
      </w:r>
      <w:r>
        <w:t>NonTXBSS ID</w:t>
      </w:r>
      <w:r w:rsidR="00647591">
        <w:t>”</w:t>
      </w:r>
      <w:r>
        <w:t xml:space="preserve"> vs “N</w:t>
      </w:r>
      <w:r w:rsidR="00647591">
        <w:t>onTXBSSID” profiles.</w:t>
      </w:r>
    </w:p>
    <w:p w14:paraId="6EB5FF33" w14:textId="0E1E6B2B" w:rsidR="00647591" w:rsidRDefault="00647591" w:rsidP="00280E76">
      <w:pPr>
        <w:pStyle w:val="ListParagraph"/>
        <w:numPr>
          <w:ilvl w:val="3"/>
          <w:numId w:val="1"/>
        </w:numPr>
      </w:pPr>
      <w:r>
        <w:t>Assign This to Mark RISON</w:t>
      </w:r>
    </w:p>
    <w:p w14:paraId="2ABFA999" w14:textId="5C465CDA" w:rsidR="00647591" w:rsidRDefault="00647591" w:rsidP="00280E76">
      <w:pPr>
        <w:pStyle w:val="ListParagraph"/>
        <w:numPr>
          <w:ilvl w:val="3"/>
          <w:numId w:val="1"/>
        </w:numPr>
      </w:pPr>
      <w:r>
        <w:t>Mark More Work Required</w:t>
      </w:r>
    </w:p>
    <w:p w14:paraId="47F25BC0" w14:textId="5572EC03" w:rsidR="00647591" w:rsidRDefault="00647591" w:rsidP="00280E76">
      <w:pPr>
        <w:pStyle w:val="ListParagraph"/>
        <w:numPr>
          <w:ilvl w:val="3"/>
          <w:numId w:val="1"/>
        </w:numPr>
      </w:pPr>
      <w:r>
        <w:t>Schedule for Wednesday AM2</w:t>
      </w:r>
    </w:p>
    <w:p w14:paraId="6A9C5173" w14:textId="77777777" w:rsidR="00647591" w:rsidRDefault="00647591" w:rsidP="00647591">
      <w:pPr>
        <w:pStyle w:val="ListParagraph"/>
        <w:ind w:left="2232"/>
      </w:pPr>
    </w:p>
    <w:p w14:paraId="3E722991" w14:textId="39D7A930" w:rsidR="00FC1406" w:rsidRPr="00361177" w:rsidRDefault="00E15E44" w:rsidP="0005443C">
      <w:pPr>
        <w:pStyle w:val="ListParagraph"/>
        <w:numPr>
          <w:ilvl w:val="2"/>
          <w:numId w:val="1"/>
        </w:numPr>
        <w:rPr>
          <w:b/>
          <w:bCs/>
        </w:rPr>
      </w:pPr>
      <w:r w:rsidRPr="00361177">
        <w:rPr>
          <w:b/>
          <w:bCs/>
        </w:rPr>
        <w:t>Review Trivial Comments</w:t>
      </w:r>
    </w:p>
    <w:p w14:paraId="238D4BCE" w14:textId="192BF705" w:rsidR="00E15E44" w:rsidRPr="00280E76" w:rsidRDefault="00E15E44" w:rsidP="00E15E44">
      <w:pPr>
        <w:pStyle w:val="ListParagraph"/>
        <w:numPr>
          <w:ilvl w:val="3"/>
          <w:numId w:val="1"/>
        </w:numPr>
        <w:rPr>
          <w:highlight w:val="green"/>
        </w:rPr>
      </w:pPr>
      <w:r w:rsidRPr="00280E76">
        <w:rPr>
          <w:highlight w:val="green"/>
        </w:rPr>
        <w:t>CID 8167 (ED1)</w:t>
      </w:r>
    </w:p>
    <w:p w14:paraId="6F8DE92F" w14:textId="4614B4BC" w:rsidR="00E15E44" w:rsidRDefault="00E15E44" w:rsidP="00E15E44">
      <w:pPr>
        <w:pStyle w:val="ListParagraph"/>
        <w:numPr>
          <w:ilvl w:val="4"/>
          <w:numId w:val="1"/>
        </w:numPr>
      </w:pPr>
      <w:r>
        <w:t xml:space="preserve">Request to have </w:t>
      </w:r>
      <w:r w:rsidR="000E3A08">
        <w:t>TDLS expanded on first use.</w:t>
      </w:r>
    </w:p>
    <w:p w14:paraId="2A281C38" w14:textId="50D1D1AC" w:rsidR="000E3A08" w:rsidRDefault="000E3A08" w:rsidP="00E15E44">
      <w:pPr>
        <w:pStyle w:val="ListParagraph"/>
        <w:numPr>
          <w:ilvl w:val="4"/>
          <w:numId w:val="1"/>
        </w:numPr>
      </w:pPr>
      <w:r>
        <w:t>Change Resolution to expand the acronym.</w:t>
      </w:r>
    </w:p>
    <w:p w14:paraId="02807193" w14:textId="77777777" w:rsidR="000E3A08" w:rsidRDefault="000E3A08" w:rsidP="00570A78">
      <w:pPr>
        <w:pStyle w:val="ListParagraph"/>
        <w:ind w:left="1728"/>
      </w:pPr>
    </w:p>
    <w:p w14:paraId="6D6E4CD7" w14:textId="39BA8401" w:rsidR="00F313D5" w:rsidRDefault="00F313D5" w:rsidP="00FC1406">
      <w:pPr>
        <w:pStyle w:val="ListParagraph"/>
        <w:numPr>
          <w:ilvl w:val="3"/>
          <w:numId w:val="1"/>
        </w:numPr>
      </w:pPr>
      <w:r w:rsidRPr="00EB2408">
        <w:rPr>
          <w:highlight w:val="green"/>
        </w:rPr>
        <w:lastRenderedPageBreak/>
        <w:t>CID 8227 (ED1)</w:t>
      </w:r>
      <w:r>
        <w:t xml:space="preserve"> – </w:t>
      </w:r>
    </w:p>
    <w:p w14:paraId="6CFD9793" w14:textId="3C541E3A" w:rsidR="00F313D5" w:rsidRDefault="00F313D5" w:rsidP="00F313D5">
      <w:pPr>
        <w:pStyle w:val="ListParagraph"/>
        <w:numPr>
          <w:ilvl w:val="4"/>
          <w:numId w:val="1"/>
        </w:numPr>
      </w:pPr>
      <w:r>
        <w:t>Review proposed resolution.</w:t>
      </w:r>
    </w:p>
    <w:p w14:paraId="2F487C16" w14:textId="7A14D38B" w:rsidR="00FC1406" w:rsidRDefault="00F313D5" w:rsidP="00F313D5">
      <w:pPr>
        <w:pStyle w:val="ListParagraph"/>
        <w:numPr>
          <w:ilvl w:val="4"/>
          <w:numId w:val="1"/>
        </w:numPr>
      </w:pPr>
      <w:r>
        <w:t xml:space="preserve">Concern on </w:t>
      </w:r>
      <w:r w:rsidR="00A73D1F">
        <w:t>how reference</w:t>
      </w:r>
      <w:r w:rsidR="00602C0B">
        <w:t xml:space="preserve"> g</w:t>
      </w:r>
      <w:r w:rsidR="00A73D1F">
        <w:t>e</w:t>
      </w:r>
      <w:r w:rsidR="00602C0B">
        <w:t>t out of sync, but this is not in order for this meeting.</w:t>
      </w:r>
    </w:p>
    <w:p w14:paraId="7729C421" w14:textId="77777777" w:rsidR="00931E4E" w:rsidRDefault="00931E4E" w:rsidP="00931E4E">
      <w:pPr>
        <w:pStyle w:val="ListParagraph"/>
        <w:ind w:left="2232"/>
      </w:pPr>
    </w:p>
    <w:p w14:paraId="1C98813C" w14:textId="0FF0F138" w:rsidR="00602C0B" w:rsidRDefault="00602C0B" w:rsidP="00602C0B">
      <w:pPr>
        <w:pStyle w:val="ListParagraph"/>
        <w:numPr>
          <w:ilvl w:val="1"/>
          <w:numId w:val="1"/>
        </w:numPr>
      </w:pPr>
      <w:r w:rsidRPr="00EC2C9B">
        <w:rPr>
          <w:b/>
          <w:bCs/>
        </w:rPr>
        <w:t>Review doc 11-24/1303r0</w:t>
      </w:r>
      <w:r>
        <w:t xml:space="preserve"> – Jonathan SEGEV (Intel)</w:t>
      </w:r>
    </w:p>
    <w:p w14:paraId="49D54CE4" w14:textId="542E3618" w:rsidR="00602C0B" w:rsidRDefault="00BE53AF" w:rsidP="00602C0B">
      <w:pPr>
        <w:pStyle w:val="ListParagraph"/>
        <w:numPr>
          <w:ilvl w:val="2"/>
          <w:numId w:val="1"/>
        </w:numPr>
      </w:pPr>
      <w:hyperlink r:id="rId26" w:history="1">
        <w:r w:rsidR="00651ABE" w:rsidRPr="00062F3C">
          <w:rPr>
            <w:rStyle w:val="Hyperlink"/>
          </w:rPr>
          <w:t>https://mentor.ieee.org/802.11/dcn/24/11-24-1303-00-000m-resolution-to-cid-8031-figure-11-45.docx</w:t>
        </w:r>
      </w:hyperlink>
    </w:p>
    <w:p w14:paraId="4CB54956" w14:textId="77777777" w:rsidR="00EC2C9B" w:rsidRDefault="00EC2C9B" w:rsidP="00EC2C9B">
      <w:pPr>
        <w:pStyle w:val="ListParagraph"/>
        <w:ind w:left="1224"/>
      </w:pPr>
    </w:p>
    <w:p w14:paraId="3DD7B038" w14:textId="1DA87101" w:rsidR="00651ABE" w:rsidRDefault="00651ABE" w:rsidP="00602C0B">
      <w:pPr>
        <w:pStyle w:val="ListParagraph"/>
        <w:numPr>
          <w:ilvl w:val="2"/>
          <w:numId w:val="1"/>
        </w:numPr>
      </w:pPr>
      <w:r w:rsidRPr="00221474">
        <w:rPr>
          <w:highlight w:val="green"/>
        </w:rPr>
        <w:t>CID 8031 (SEC)</w:t>
      </w:r>
    </w:p>
    <w:p w14:paraId="4B53F0EC" w14:textId="41B04B29" w:rsidR="00651ABE" w:rsidRDefault="00651ABE" w:rsidP="00651ABE">
      <w:pPr>
        <w:pStyle w:val="ListParagraph"/>
        <w:numPr>
          <w:ilvl w:val="3"/>
          <w:numId w:val="1"/>
        </w:numPr>
      </w:pPr>
      <w:r>
        <w:t>Review Comment</w:t>
      </w:r>
    </w:p>
    <w:p w14:paraId="6F6B2B0C" w14:textId="73C76899" w:rsidR="00651ABE" w:rsidRDefault="00651ABE" w:rsidP="00651ABE">
      <w:pPr>
        <w:pStyle w:val="ListParagraph"/>
        <w:numPr>
          <w:ilvl w:val="3"/>
          <w:numId w:val="1"/>
        </w:numPr>
      </w:pPr>
      <w:r>
        <w:t>Review Discussion and diagrams in submission.</w:t>
      </w:r>
    </w:p>
    <w:p w14:paraId="03E9CFE8" w14:textId="388A4AB3" w:rsidR="00651ABE" w:rsidRDefault="00BA44C6" w:rsidP="00651ABE">
      <w:pPr>
        <w:pStyle w:val="ListParagraph"/>
        <w:numPr>
          <w:ilvl w:val="3"/>
          <w:numId w:val="1"/>
        </w:numPr>
      </w:pPr>
      <w:r>
        <w:t>Proposed Resolution: Accept</w:t>
      </w:r>
      <w:r w:rsidR="00F2796B">
        <w:t>; VISIO version of diagram is included in 11-24/1303r0: (</w:t>
      </w:r>
      <w:hyperlink r:id="rId27" w:history="1">
        <w:r w:rsidR="00F2796B" w:rsidRPr="00062F3C">
          <w:rPr>
            <w:rStyle w:val="Hyperlink"/>
          </w:rPr>
          <w:t>https://mentor.ieee.org/802.11/dcn/24/11-24-1303-00-000m-resolution-to-cid-8031-figure-11-45.docx</w:t>
        </w:r>
      </w:hyperlink>
      <w:r w:rsidR="00F2796B">
        <w:t>)</w:t>
      </w:r>
    </w:p>
    <w:p w14:paraId="705C162A" w14:textId="28B221E9" w:rsidR="00FC1406" w:rsidRDefault="00FC1406" w:rsidP="00FC1406">
      <w:pPr>
        <w:pStyle w:val="ListParagraph"/>
        <w:numPr>
          <w:ilvl w:val="3"/>
          <w:numId w:val="1"/>
        </w:numPr>
      </w:pPr>
      <w:r>
        <w:t xml:space="preserve"> </w:t>
      </w:r>
      <w:r w:rsidR="00CB7EF6">
        <w:t>No Objection – Mark Ready for Motion</w:t>
      </w:r>
    </w:p>
    <w:p w14:paraId="2827089D" w14:textId="77777777" w:rsidR="00AE2CF8" w:rsidRDefault="00AE2CF8" w:rsidP="00AE2CF8">
      <w:pPr>
        <w:pStyle w:val="ListParagraph"/>
        <w:ind w:left="1728"/>
      </w:pPr>
    </w:p>
    <w:p w14:paraId="7A8B0E75" w14:textId="0F196E99" w:rsidR="00D3050C" w:rsidRPr="006871FE" w:rsidRDefault="006871FE" w:rsidP="007F2412">
      <w:pPr>
        <w:pStyle w:val="ListParagraph"/>
        <w:numPr>
          <w:ilvl w:val="1"/>
          <w:numId w:val="1"/>
        </w:numPr>
      </w:pPr>
      <w:r w:rsidRPr="00AB7E68">
        <w:rPr>
          <w:b/>
          <w:bCs/>
          <w:lang w:val="en-CA"/>
        </w:rPr>
        <w:t xml:space="preserve">Review doc </w:t>
      </w:r>
      <w:r w:rsidRPr="006871FE">
        <w:rPr>
          <w:b/>
          <w:bCs/>
          <w:lang w:val="en-CA"/>
        </w:rPr>
        <w:t>11-24/942 – CID 8046-8058</w:t>
      </w:r>
      <w:r w:rsidRPr="006871FE">
        <w:rPr>
          <w:lang w:val="en-CA"/>
        </w:rPr>
        <w:t xml:space="preserve"> – </w:t>
      </w:r>
      <w:r w:rsidR="00D3050C" w:rsidRPr="00D3050C">
        <w:rPr>
          <w:lang w:val="en-CA"/>
        </w:rPr>
        <w:t>–</w:t>
      </w:r>
      <w:r w:rsidR="00D3050C" w:rsidRPr="006871FE">
        <w:rPr>
          <w:lang w:val="en-CA"/>
        </w:rPr>
        <w:t xml:space="preserve">Joseph </w:t>
      </w:r>
      <w:r w:rsidR="00D3050C" w:rsidRPr="00D3050C">
        <w:rPr>
          <w:lang w:val="en-CA"/>
        </w:rPr>
        <w:t xml:space="preserve"> </w:t>
      </w:r>
      <w:r w:rsidR="00D3050C" w:rsidRPr="006871FE">
        <w:rPr>
          <w:lang w:val="en-CA"/>
        </w:rPr>
        <w:t xml:space="preserve">LEVY </w:t>
      </w:r>
      <w:r w:rsidR="00D3050C" w:rsidRPr="00D3050C">
        <w:rPr>
          <w:lang w:val="en-CA"/>
        </w:rPr>
        <w:t>(InterDigital)</w:t>
      </w:r>
    </w:p>
    <w:p w14:paraId="764A32A4" w14:textId="7829D407" w:rsidR="006871FE" w:rsidRDefault="00BE53AF" w:rsidP="00E1591F">
      <w:pPr>
        <w:pStyle w:val="ListParagraph"/>
        <w:numPr>
          <w:ilvl w:val="2"/>
          <w:numId w:val="1"/>
        </w:numPr>
      </w:pPr>
      <w:hyperlink r:id="rId28" w:history="1">
        <w:r w:rsidR="00E1591F" w:rsidRPr="00062F3C">
          <w:rPr>
            <w:rStyle w:val="Hyperlink"/>
          </w:rPr>
          <w:t>https://mentor.ieee.org/802.11/dcn/24/11-24-0943-01-000m-proposed-resolution-for-cids-7124-7125-7126-7127-7128-7129-7130-7131-7132-7133-7134-7135-time-of-departure-accuracy-requirements.docx</w:t>
        </w:r>
      </w:hyperlink>
      <w:r w:rsidR="00E1591F">
        <w:t xml:space="preserve"> </w:t>
      </w:r>
    </w:p>
    <w:p w14:paraId="6DA527EA" w14:textId="77777777" w:rsidR="00514F88" w:rsidRDefault="00514F88" w:rsidP="00514F88">
      <w:pPr>
        <w:pStyle w:val="ListParagraph"/>
        <w:ind w:left="1224"/>
      </w:pPr>
    </w:p>
    <w:p w14:paraId="3ABF5FA1" w14:textId="1B79BD13" w:rsidR="00E1591F" w:rsidRPr="00AB7E68" w:rsidRDefault="00E1591F" w:rsidP="00E1591F">
      <w:pPr>
        <w:pStyle w:val="ListParagraph"/>
        <w:numPr>
          <w:ilvl w:val="2"/>
          <w:numId w:val="1"/>
        </w:numPr>
        <w:rPr>
          <w:highlight w:val="green"/>
        </w:rPr>
      </w:pPr>
      <w:r w:rsidRPr="00AB7E68">
        <w:rPr>
          <w:highlight w:val="green"/>
        </w:rPr>
        <w:t>CID 8046-8058 (SEC)</w:t>
      </w:r>
    </w:p>
    <w:p w14:paraId="36008C64" w14:textId="156AE427" w:rsidR="00E1591F" w:rsidRDefault="00E1591F" w:rsidP="00E1591F">
      <w:pPr>
        <w:pStyle w:val="ListParagraph"/>
        <w:numPr>
          <w:ilvl w:val="3"/>
          <w:numId w:val="1"/>
        </w:numPr>
      </w:pPr>
      <w:r>
        <w:t>Review Submission discussion</w:t>
      </w:r>
    </w:p>
    <w:p w14:paraId="0C7F63AE" w14:textId="1C7469DD" w:rsidR="00E1591F" w:rsidRDefault="00885C21" w:rsidP="00E1591F">
      <w:pPr>
        <w:pStyle w:val="ListParagraph"/>
        <w:numPr>
          <w:ilvl w:val="3"/>
          <w:numId w:val="1"/>
        </w:numPr>
      </w:pPr>
      <w:r>
        <w:t>Discussion on how we test the accuracy of time of departure.</w:t>
      </w:r>
    </w:p>
    <w:p w14:paraId="6BFEF7A0" w14:textId="2A655707" w:rsidR="00885C21" w:rsidRDefault="008E5038" w:rsidP="00E1591F">
      <w:pPr>
        <w:pStyle w:val="ListParagraph"/>
        <w:numPr>
          <w:ilvl w:val="3"/>
          <w:numId w:val="1"/>
        </w:numPr>
      </w:pPr>
      <w:r>
        <w:t>Th</w:t>
      </w:r>
      <w:r w:rsidR="00554B3B">
        <w:t>is change is for each PHY, but it is the same exact text for each PHY Clause.</w:t>
      </w:r>
    </w:p>
    <w:p w14:paraId="002FDFC6" w14:textId="36421E59" w:rsidR="00554B3B" w:rsidRDefault="00D736A4" w:rsidP="00E1591F">
      <w:pPr>
        <w:pStyle w:val="ListParagraph"/>
        <w:numPr>
          <w:ilvl w:val="3"/>
          <w:numId w:val="1"/>
        </w:numPr>
      </w:pPr>
      <w:r>
        <w:t xml:space="preserve">These changes were not accepted last recirc, but would like to have them </w:t>
      </w:r>
      <w:r w:rsidR="005D75D1">
        <w:t>done this time.</w:t>
      </w:r>
    </w:p>
    <w:p w14:paraId="1FC12A72" w14:textId="0AEA3860" w:rsidR="005D75D1" w:rsidRDefault="00C21CBE" w:rsidP="00E1591F">
      <w:pPr>
        <w:pStyle w:val="ListParagraph"/>
        <w:numPr>
          <w:ilvl w:val="3"/>
          <w:numId w:val="1"/>
        </w:numPr>
      </w:pPr>
      <w:r>
        <w:t>Then all 12 CIDs will be Marked Accepted</w:t>
      </w:r>
    </w:p>
    <w:p w14:paraId="3F30FBD5" w14:textId="6053601C" w:rsidR="00C21CBE" w:rsidRDefault="00C21CBE" w:rsidP="00E1591F">
      <w:pPr>
        <w:pStyle w:val="ListParagraph"/>
        <w:numPr>
          <w:ilvl w:val="3"/>
          <w:numId w:val="1"/>
        </w:numPr>
      </w:pPr>
      <w:r>
        <w:t>No Objection – Mark Ready for Motion.</w:t>
      </w:r>
    </w:p>
    <w:p w14:paraId="06CEF91E" w14:textId="77777777" w:rsidR="007D708F" w:rsidRDefault="007D708F" w:rsidP="00AB7E68">
      <w:pPr>
        <w:pStyle w:val="ListParagraph"/>
        <w:ind w:left="1728"/>
      </w:pPr>
    </w:p>
    <w:p w14:paraId="3780EDCD" w14:textId="3F3E4087" w:rsidR="007D708F" w:rsidRDefault="005F0D60" w:rsidP="007D708F">
      <w:pPr>
        <w:pStyle w:val="ListParagraph"/>
        <w:numPr>
          <w:ilvl w:val="1"/>
          <w:numId w:val="1"/>
        </w:numPr>
      </w:pPr>
      <w:r w:rsidRPr="00AB7E68">
        <w:rPr>
          <w:b/>
          <w:bCs/>
        </w:rPr>
        <w:t xml:space="preserve">Review doc 11-24/1289r3 </w:t>
      </w:r>
      <w:r w:rsidR="00B202CC">
        <w:t>–</w:t>
      </w:r>
      <w:r>
        <w:t xml:space="preserve"> </w:t>
      </w:r>
      <w:r w:rsidR="00B202CC">
        <w:t>Edward AU (Huawei)</w:t>
      </w:r>
    </w:p>
    <w:p w14:paraId="3AB8C5E1" w14:textId="493DE3A3" w:rsidR="00B202CC" w:rsidRDefault="00BE53AF" w:rsidP="00B202CC">
      <w:pPr>
        <w:pStyle w:val="ListParagraph"/>
        <w:numPr>
          <w:ilvl w:val="2"/>
          <w:numId w:val="1"/>
        </w:numPr>
      </w:pPr>
      <w:hyperlink r:id="rId29" w:history="1">
        <w:r w:rsidR="000566CB" w:rsidRPr="00062F3C">
          <w:rPr>
            <w:rStyle w:val="Hyperlink"/>
          </w:rPr>
          <w:t>https://mentor.ieee.org/802.11/dcn/24/11-24-1289-03-000m-proposed-resolution-for-miscellaneous-comments-on-recirculation-sa-ballot-on-d6-0.docx</w:t>
        </w:r>
      </w:hyperlink>
      <w:r w:rsidR="000566CB">
        <w:t xml:space="preserve"> </w:t>
      </w:r>
    </w:p>
    <w:p w14:paraId="5FB77F1C" w14:textId="77777777" w:rsidR="00FA6C1C" w:rsidRPr="00D3050C" w:rsidRDefault="00FA6C1C" w:rsidP="00FA6C1C">
      <w:pPr>
        <w:pStyle w:val="ListParagraph"/>
        <w:ind w:left="1224"/>
      </w:pPr>
    </w:p>
    <w:p w14:paraId="1B5F10DC" w14:textId="0C63EAAD" w:rsidR="00FC1406" w:rsidRPr="00B7141D" w:rsidRDefault="000566CB" w:rsidP="00D3050C">
      <w:pPr>
        <w:pStyle w:val="ListParagraph"/>
        <w:numPr>
          <w:ilvl w:val="2"/>
          <w:numId w:val="1"/>
        </w:numPr>
        <w:rPr>
          <w:highlight w:val="yellow"/>
        </w:rPr>
      </w:pPr>
      <w:r w:rsidRPr="00B7141D">
        <w:rPr>
          <w:highlight w:val="yellow"/>
        </w:rPr>
        <w:t>CID 8021 (ED2)</w:t>
      </w:r>
      <w:r w:rsidR="00FA6C1C" w:rsidRPr="00B7141D">
        <w:rPr>
          <w:highlight w:val="yellow"/>
        </w:rPr>
        <w:t xml:space="preserve"> </w:t>
      </w:r>
    </w:p>
    <w:p w14:paraId="3F46BA95" w14:textId="77777777" w:rsidR="00FA6C1C" w:rsidRDefault="00FA6C1C" w:rsidP="00FA6C1C">
      <w:pPr>
        <w:pStyle w:val="ListParagraph"/>
        <w:numPr>
          <w:ilvl w:val="3"/>
          <w:numId w:val="1"/>
        </w:numPr>
      </w:pPr>
      <w:r>
        <w:t>Review Comment and discussion in submission.</w:t>
      </w:r>
    </w:p>
    <w:p w14:paraId="00CFDCFF" w14:textId="77777777" w:rsidR="00643EFC" w:rsidRDefault="00643EFC" w:rsidP="00FA6C1C">
      <w:pPr>
        <w:pStyle w:val="ListParagraph"/>
        <w:numPr>
          <w:ilvl w:val="3"/>
          <w:numId w:val="1"/>
        </w:numPr>
      </w:pPr>
      <w:r>
        <w:t>Discussion on wording in the Notes.</w:t>
      </w:r>
    </w:p>
    <w:p w14:paraId="569ECDAB" w14:textId="4538F13D" w:rsidR="00FA6C1C" w:rsidRDefault="00365514" w:rsidP="00B7141D">
      <w:pPr>
        <w:pStyle w:val="ListParagraph"/>
        <w:numPr>
          <w:ilvl w:val="3"/>
          <w:numId w:val="1"/>
        </w:numPr>
      </w:pPr>
      <w:r>
        <w:t>Assign to Edward</w:t>
      </w:r>
    </w:p>
    <w:p w14:paraId="6E88361E" w14:textId="3C979C8B" w:rsidR="00F41B8C" w:rsidRDefault="00F41B8C" w:rsidP="00B7141D">
      <w:pPr>
        <w:pStyle w:val="ListParagraph"/>
        <w:numPr>
          <w:ilvl w:val="3"/>
          <w:numId w:val="1"/>
        </w:numPr>
      </w:pPr>
      <w:r>
        <w:t>Mark More Work Required.</w:t>
      </w:r>
    </w:p>
    <w:p w14:paraId="67777B25" w14:textId="4D1DA4D6" w:rsidR="00365514" w:rsidRDefault="00365514" w:rsidP="00B7141D">
      <w:pPr>
        <w:pStyle w:val="ListParagraph"/>
        <w:numPr>
          <w:ilvl w:val="3"/>
          <w:numId w:val="1"/>
        </w:numPr>
      </w:pPr>
      <w:r>
        <w:t xml:space="preserve">Schedule </w:t>
      </w:r>
      <w:r w:rsidR="00F41B8C">
        <w:t xml:space="preserve">12:00pm </w:t>
      </w:r>
      <w:r>
        <w:t>ET</w:t>
      </w:r>
    </w:p>
    <w:p w14:paraId="6F54347A" w14:textId="77777777" w:rsidR="00365514" w:rsidRDefault="00365514" w:rsidP="00F30A98">
      <w:pPr>
        <w:pStyle w:val="ListParagraph"/>
        <w:ind w:left="1728"/>
      </w:pPr>
    </w:p>
    <w:p w14:paraId="5E6B3FEE" w14:textId="7269F2EB" w:rsidR="00FA6C1C" w:rsidRDefault="00FA6C1C" w:rsidP="00D3050C">
      <w:pPr>
        <w:pStyle w:val="ListParagraph"/>
        <w:numPr>
          <w:ilvl w:val="2"/>
          <w:numId w:val="1"/>
        </w:numPr>
      </w:pPr>
      <w:r>
        <w:t xml:space="preserve"> </w:t>
      </w:r>
      <w:r w:rsidR="00F30A98" w:rsidRPr="00580EB4">
        <w:rPr>
          <w:highlight w:val="green"/>
        </w:rPr>
        <w:t>CID 8160 (ED2)</w:t>
      </w:r>
    </w:p>
    <w:p w14:paraId="3AF540D4" w14:textId="76B2E732" w:rsidR="00F30A98" w:rsidRDefault="00F30A98" w:rsidP="00F30A98">
      <w:pPr>
        <w:pStyle w:val="ListParagraph"/>
        <w:numPr>
          <w:ilvl w:val="3"/>
          <w:numId w:val="1"/>
        </w:numPr>
      </w:pPr>
      <w:r>
        <w:t>Review Comment</w:t>
      </w:r>
    </w:p>
    <w:p w14:paraId="1D935DB1" w14:textId="60E40FD8" w:rsidR="00F30A98" w:rsidRDefault="00F30A98" w:rsidP="00F30A98">
      <w:pPr>
        <w:pStyle w:val="ListParagraph"/>
        <w:numPr>
          <w:ilvl w:val="3"/>
          <w:numId w:val="1"/>
        </w:numPr>
      </w:pPr>
      <w:r>
        <w:t xml:space="preserve">Proposed Resolution: </w:t>
      </w:r>
    </w:p>
    <w:p w14:paraId="1AE64E9C" w14:textId="77777777" w:rsidR="00685115" w:rsidRDefault="00685115" w:rsidP="00685115">
      <w:pPr>
        <w:pStyle w:val="ListParagraph"/>
        <w:ind w:left="1728"/>
      </w:pPr>
      <w:r>
        <w:t>Proposed resolution for CID 8160:</w:t>
      </w:r>
    </w:p>
    <w:p w14:paraId="10626F3F" w14:textId="77777777" w:rsidR="00685115" w:rsidRDefault="00685115" w:rsidP="00685115">
      <w:pPr>
        <w:pStyle w:val="ListParagraph"/>
        <w:ind w:left="1728"/>
      </w:pPr>
      <w:r>
        <w:t>Revised.</w:t>
      </w:r>
    </w:p>
    <w:p w14:paraId="2B527CAF" w14:textId="77777777" w:rsidR="00685115" w:rsidRDefault="00685115" w:rsidP="00685115">
      <w:pPr>
        <w:pStyle w:val="ListParagraph"/>
        <w:ind w:left="1728"/>
      </w:pPr>
    </w:p>
    <w:p w14:paraId="16861347" w14:textId="77777777" w:rsidR="00685115" w:rsidRDefault="00685115" w:rsidP="00685115">
      <w:pPr>
        <w:pStyle w:val="ListParagraph"/>
        <w:ind w:left="1728"/>
      </w:pPr>
      <w:r>
        <w:t>Replace “OFDM mode” with “EDMG OFDM mode” at the following locations:</w:t>
      </w:r>
    </w:p>
    <w:p w14:paraId="309E4C22" w14:textId="77777777" w:rsidR="00685115" w:rsidRDefault="00685115" w:rsidP="00685115">
      <w:pPr>
        <w:pStyle w:val="ListParagraph"/>
        <w:ind w:left="1728"/>
      </w:pPr>
      <w:r>
        <w:t>4495.48, 4495.50, 4519.50, 4550.32, 4662.47, 4677.54,</w:t>
      </w:r>
    </w:p>
    <w:p w14:paraId="43DB76D0" w14:textId="77777777" w:rsidR="00685115" w:rsidRDefault="00685115" w:rsidP="00685115">
      <w:pPr>
        <w:pStyle w:val="ListParagraph"/>
        <w:ind w:left="1728"/>
      </w:pPr>
    </w:p>
    <w:p w14:paraId="5569E7D2" w14:textId="77777777" w:rsidR="00685115" w:rsidRDefault="00685115" w:rsidP="00685115">
      <w:pPr>
        <w:pStyle w:val="ListParagraph"/>
        <w:ind w:left="1728"/>
      </w:pPr>
      <w:r>
        <w:t>Replace “OFDM EDMG A-PPDU” with “EDMG OFDM A-PPDU”:</w:t>
      </w:r>
    </w:p>
    <w:p w14:paraId="5AEF5075" w14:textId="77777777" w:rsidR="00685115" w:rsidRDefault="00685115" w:rsidP="00685115">
      <w:pPr>
        <w:pStyle w:val="ListParagraph"/>
        <w:ind w:left="1728"/>
      </w:pPr>
      <w:r>
        <w:t>4536.44</w:t>
      </w:r>
    </w:p>
    <w:p w14:paraId="29EE8B4C" w14:textId="77777777" w:rsidR="00685115" w:rsidRDefault="00685115" w:rsidP="00685115">
      <w:pPr>
        <w:pStyle w:val="ListParagraph"/>
        <w:ind w:left="1728"/>
      </w:pPr>
    </w:p>
    <w:p w14:paraId="3F62A093" w14:textId="77777777" w:rsidR="00685115" w:rsidRDefault="00685115" w:rsidP="00685115">
      <w:pPr>
        <w:pStyle w:val="ListParagraph"/>
        <w:ind w:left="1728"/>
      </w:pPr>
      <w:r>
        <w:lastRenderedPageBreak/>
        <w:t>Replace “SC mode” with “EDMG SC mode” at the following locations:</w:t>
      </w:r>
    </w:p>
    <w:p w14:paraId="45B7098F" w14:textId="77777777" w:rsidR="00685115" w:rsidRDefault="00685115" w:rsidP="00685115">
      <w:pPr>
        <w:pStyle w:val="ListParagraph"/>
        <w:ind w:left="1728"/>
      </w:pPr>
      <w:r>
        <w:t>4495.32, 4495.34, 4495.40, 4495.42, 4496.4, 4496.6, 4496.9, 4496.12, 4519.50, 4550.27, 4598.24, 4677.53, 4813.60</w:t>
      </w:r>
    </w:p>
    <w:p w14:paraId="19F68AD8" w14:textId="77777777" w:rsidR="00685115" w:rsidRDefault="00685115" w:rsidP="00685115">
      <w:pPr>
        <w:pStyle w:val="ListParagraph"/>
        <w:ind w:left="1728"/>
      </w:pPr>
    </w:p>
    <w:p w14:paraId="2239366B" w14:textId="77777777" w:rsidR="00685115" w:rsidRDefault="00685115" w:rsidP="00685115">
      <w:pPr>
        <w:pStyle w:val="ListParagraph"/>
        <w:ind w:left="1728"/>
      </w:pPr>
      <w:r>
        <w:t>Replace “SC mode” with “DMG SC mode” at the following locations:</w:t>
      </w:r>
    </w:p>
    <w:p w14:paraId="07E97852" w14:textId="77777777" w:rsidR="00685115" w:rsidRDefault="00685115" w:rsidP="00685115">
      <w:pPr>
        <w:pStyle w:val="ListParagraph"/>
        <w:ind w:left="1728"/>
      </w:pPr>
      <w:r>
        <w:t>4521.54, 4692.8</w:t>
      </w:r>
    </w:p>
    <w:p w14:paraId="22B9A647" w14:textId="77777777" w:rsidR="00685115" w:rsidRDefault="00685115" w:rsidP="00685115">
      <w:pPr>
        <w:pStyle w:val="ListParagraph"/>
        <w:ind w:left="1728"/>
      </w:pPr>
    </w:p>
    <w:p w14:paraId="472CA605" w14:textId="77777777" w:rsidR="00685115" w:rsidRDefault="00685115" w:rsidP="00685115">
      <w:pPr>
        <w:pStyle w:val="ListParagraph"/>
        <w:ind w:left="1728"/>
      </w:pPr>
      <w:r>
        <w:t>Replace “SC and OFDM mode” with “EDMG SC and OFDM modes” at the following locations:</w:t>
      </w:r>
    </w:p>
    <w:p w14:paraId="16E9D873" w14:textId="77777777" w:rsidR="00685115" w:rsidRDefault="00685115" w:rsidP="00685115">
      <w:pPr>
        <w:pStyle w:val="ListParagraph"/>
        <w:ind w:left="1728"/>
      </w:pPr>
      <w:r>
        <w:t>4495.56, 4495.59, 4495.61, 4496.1, 4692.35, 4693.60</w:t>
      </w:r>
    </w:p>
    <w:p w14:paraId="242163F5" w14:textId="77777777" w:rsidR="00685115" w:rsidRDefault="00685115" w:rsidP="00685115">
      <w:pPr>
        <w:pStyle w:val="ListParagraph"/>
        <w:ind w:left="1728"/>
      </w:pPr>
    </w:p>
    <w:p w14:paraId="30047FFA" w14:textId="77777777" w:rsidR="00685115" w:rsidRDefault="00685115" w:rsidP="00685115">
      <w:pPr>
        <w:pStyle w:val="ListParagraph"/>
        <w:ind w:left="1728"/>
      </w:pPr>
      <w:r>
        <w:t>Replace “control, SC, and OFDM mode” with “EDMG control, SC, and OFDM modes” at the following location:</w:t>
      </w:r>
    </w:p>
    <w:p w14:paraId="37AE68B8" w14:textId="77777777" w:rsidR="00685115" w:rsidRDefault="00685115" w:rsidP="00685115">
      <w:pPr>
        <w:pStyle w:val="ListParagraph"/>
        <w:ind w:left="1728"/>
      </w:pPr>
      <w:r>
        <w:t>4807.34</w:t>
      </w:r>
    </w:p>
    <w:p w14:paraId="38F43EF3" w14:textId="77777777" w:rsidR="00685115" w:rsidRDefault="00685115" w:rsidP="00685115">
      <w:pPr>
        <w:pStyle w:val="ListParagraph"/>
        <w:ind w:left="1728"/>
      </w:pPr>
    </w:p>
    <w:p w14:paraId="0D1FBD88" w14:textId="77777777" w:rsidR="00685115" w:rsidRDefault="00685115" w:rsidP="00685115">
      <w:pPr>
        <w:pStyle w:val="ListParagraph"/>
        <w:ind w:left="1728"/>
      </w:pPr>
      <w:r>
        <w:t>Replace “control mode” with “DMG control mode” at the following locations:</w:t>
      </w:r>
    </w:p>
    <w:p w14:paraId="15B6C84D" w14:textId="77777777" w:rsidR="00685115" w:rsidRDefault="00685115" w:rsidP="00685115">
      <w:pPr>
        <w:pStyle w:val="ListParagraph"/>
        <w:ind w:left="1728"/>
      </w:pPr>
      <w:r>
        <w:t>4521.50, 4692.8</w:t>
      </w:r>
    </w:p>
    <w:p w14:paraId="202EE6CD" w14:textId="77777777" w:rsidR="00685115" w:rsidRDefault="00685115" w:rsidP="00685115">
      <w:pPr>
        <w:pStyle w:val="ListParagraph"/>
        <w:ind w:left="1728"/>
      </w:pPr>
    </w:p>
    <w:p w14:paraId="4258FC1F" w14:textId="77777777" w:rsidR="00685115" w:rsidRDefault="00685115" w:rsidP="00685115">
      <w:pPr>
        <w:pStyle w:val="ListParagraph"/>
        <w:ind w:left="1728"/>
      </w:pPr>
      <w:r>
        <w:t>Replace “control mode” with “EDMG control mode” at the following location:</w:t>
      </w:r>
    </w:p>
    <w:p w14:paraId="639E84BE" w14:textId="6ACD0D32" w:rsidR="00685115" w:rsidRDefault="00685115" w:rsidP="00685115">
      <w:pPr>
        <w:pStyle w:val="ListParagraph"/>
        <w:ind w:left="1728"/>
      </w:pPr>
      <w:r>
        <w:t>4693.32</w:t>
      </w:r>
    </w:p>
    <w:p w14:paraId="079B45E5" w14:textId="6078682D" w:rsidR="00FA6C1C" w:rsidRDefault="00FA6C1C" w:rsidP="00D3050C">
      <w:pPr>
        <w:pStyle w:val="ListParagraph"/>
        <w:numPr>
          <w:ilvl w:val="2"/>
          <w:numId w:val="1"/>
        </w:numPr>
      </w:pPr>
      <w:r>
        <w:t xml:space="preserve"> </w:t>
      </w:r>
      <w:r w:rsidR="00685115">
        <w:t>No Objection – Mark Ready for Motion.</w:t>
      </w:r>
    </w:p>
    <w:p w14:paraId="1769C836" w14:textId="77777777" w:rsidR="00685115" w:rsidRDefault="00685115" w:rsidP="00685115">
      <w:pPr>
        <w:pStyle w:val="ListParagraph"/>
        <w:ind w:left="1224"/>
      </w:pPr>
    </w:p>
    <w:p w14:paraId="376A12D3" w14:textId="77777777" w:rsidR="00516397" w:rsidRPr="00580EB4" w:rsidRDefault="00685115" w:rsidP="00D3050C">
      <w:pPr>
        <w:pStyle w:val="ListParagraph"/>
        <w:numPr>
          <w:ilvl w:val="2"/>
          <w:numId w:val="1"/>
        </w:numPr>
        <w:rPr>
          <w:highlight w:val="green"/>
        </w:rPr>
      </w:pPr>
      <w:r w:rsidRPr="00580EB4">
        <w:rPr>
          <w:highlight w:val="green"/>
        </w:rPr>
        <w:t xml:space="preserve">CID </w:t>
      </w:r>
      <w:r w:rsidR="00516397" w:rsidRPr="00580EB4">
        <w:rPr>
          <w:highlight w:val="green"/>
        </w:rPr>
        <w:t>8096 (SEC)</w:t>
      </w:r>
    </w:p>
    <w:p w14:paraId="0597907D" w14:textId="49D18B67" w:rsidR="00516397" w:rsidRDefault="00516397" w:rsidP="00516397">
      <w:pPr>
        <w:pStyle w:val="ListParagraph"/>
        <w:numPr>
          <w:ilvl w:val="3"/>
          <w:numId w:val="1"/>
        </w:numPr>
      </w:pPr>
      <w:r>
        <w:t>Review Comment</w:t>
      </w:r>
    </w:p>
    <w:p w14:paraId="08607ABC" w14:textId="2DC0D65A" w:rsidR="00516397" w:rsidRDefault="00516397" w:rsidP="00516397">
      <w:pPr>
        <w:pStyle w:val="ListParagraph"/>
        <w:numPr>
          <w:ilvl w:val="3"/>
          <w:numId w:val="1"/>
        </w:numPr>
      </w:pPr>
      <w:r>
        <w:t>Proposed Resolution:</w:t>
      </w:r>
    </w:p>
    <w:p w14:paraId="26A6BD87" w14:textId="77777777" w:rsidR="00536340" w:rsidRDefault="00536340" w:rsidP="00536340">
      <w:pPr>
        <w:pStyle w:val="ListParagraph"/>
        <w:ind w:left="1728"/>
      </w:pPr>
      <w:r>
        <w:t>Proposed resolution for CID 8096:</w:t>
      </w:r>
    </w:p>
    <w:p w14:paraId="65C1A7ED" w14:textId="77777777" w:rsidR="00536340" w:rsidRDefault="00536340" w:rsidP="00536340">
      <w:pPr>
        <w:pStyle w:val="ListParagraph"/>
        <w:ind w:left="1728"/>
      </w:pPr>
      <w:r>
        <w:t>Revised</w:t>
      </w:r>
    </w:p>
    <w:p w14:paraId="51541EAA" w14:textId="77777777" w:rsidR="00536340" w:rsidRDefault="00536340" w:rsidP="00536340">
      <w:pPr>
        <w:pStyle w:val="ListParagraph"/>
        <w:ind w:left="1728"/>
      </w:pPr>
    </w:p>
    <w:p w14:paraId="23294B5B" w14:textId="77777777" w:rsidR="00536340" w:rsidRDefault="00536340" w:rsidP="00536340">
      <w:pPr>
        <w:pStyle w:val="ListParagraph"/>
        <w:ind w:left="1728"/>
      </w:pPr>
      <w:r>
        <w:t>Change “HE-LTF User Block” to “HE-LTF user block” at the following locations:</w:t>
      </w:r>
    </w:p>
    <w:p w14:paraId="023CB59C" w14:textId="77777777" w:rsidR="00536340" w:rsidRDefault="00536340" w:rsidP="00536340">
      <w:pPr>
        <w:pStyle w:val="ListParagraph"/>
        <w:ind w:left="1728"/>
      </w:pPr>
      <w:r>
        <w:t>4396.47 (two appearances), 4396.50, 4396.55, 4396.56, 4396.57, 4396.58, 4396.59, 4397.16, 4397.44, 4397.56, 4397.65, 4398.7 (two appearances), 4398.15, 4398.26, 4398.44, 4398.56, 4398.57, 4398.58, 4398.59, 4399.30, 4399.33, 4399.55, 4399.57.</w:t>
      </w:r>
    </w:p>
    <w:p w14:paraId="6E0FC316" w14:textId="77777777" w:rsidR="00536340" w:rsidRDefault="00536340" w:rsidP="00536340">
      <w:pPr>
        <w:pStyle w:val="ListParagraph"/>
        <w:ind w:left="1728"/>
      </w:pPr>
    </w:p>
    <w:p w14:paraId="6DBC23A5" w14:textId="77777777" w:rsidR="00536340" w:rsidRDefault="00536340" w:rsidP="00536340">
      <w:pPr>
        <w:pStyle w:val="ListParagraph"/>
        <w:ind w:left="1728"/>
      </w:pPr>
      <w:r>
        <w:t>Change “HE-LTF Repetition Block” to “HE-LTF Repetition Block” at the following locations:</w:t>
      </w:r>
    </w:p>
    <w:p w14:paraId="65B05D10" w14:textId="77777777" w:rsidR="00536340" w:rsidRDefault="00536340" w:rsidP="00536340">
      <w:pPr>
        <w:pStyle w:val="ListParagraph"/>
        <w:ind w:left="1728"/>
      </w:pPr>
      <w:r>
        <w:t>4396.48 (two appearances), 4396.50, 4397.42 (two appearances), 4397.59, 4397.64, 4397.65, 4398.7 (four appearances), 4398.25, 4398.26, 4398.27, 4398.44, 4399.32, 4399.33 (two appearances), 4399.53, 4399.55, 4399.57, 4399.62, 4400.2, 4400.5, 4400.6.</w:t>
      </w:r>
    </w:p>
    <w:p w14:paraId="39EF0CD9" w14:textId="77777777" w:rsidR="00536340" w:rsidRDefault="00536340" w:rsidP="00536340">
      <w:pPr>
        <w:pStyle w:val="ListParagraph"/>
        <w:ind w:left="1728"/>
      </w:pPr>
    </w:p>
    <w:p w14:paraId="22CCB91A" w14:textId="77777777" w:rsidR="00536340" w:rsidRDefault="00536340" w:rsidP="00536340">
      <w:pPr>
        <w:pStyle w:val="ListParagraph"/>
        <w:ind w:left="1728"/>
      </w:pPr>
      <w:r>
        <w:t>Change “User Block” to “HE-LTF user block” at the following location:</w:t>
      </w:r>
    </w:p>
    <w:p w14:paraId="22E5CCE0" w14:textId="77777777" w:rsidR="00536340" w:rsidRDefault="00536340" w:rsidP="00536340">
      <w:pPr>
        <w:pStyle w:val="ListParagraph"/>
        <w:ind w:left="1728"/>
      </w:pPr>
      <w:r>
        <w:t>4398.51</w:t>
      </w:r>
    </w:p>
    <w:p w14:paraId="64F16A37" w14:textId="77777777" w:rsidR="00536340" w:rsidRDefault="00536340" w:rsidP="00536340">
      <w:pPr>
        <w:pStyle w:val="ListParagraph"/>
        <w:ind w:left="1728"/>
      </w:pPr>
    </w:p>
    <w:p w14:paraId="1C84ACB4" w14:textId="77777777" w:rsidR="00536340" w:rsidRDefault="00536340" w:rsidP="00536340">
      <w:pPr>
        <w:pStyle w:val="ListParagraph"/>
        <w:ind w:left="1728"/>
      </w:pPr>
      <w:r>
        <w:t>Change “Repetition Block” to “HE-LTF repetition block” at the following location:</w:t>
      </w:r>
    </w:p>
    <w:p w14:paraId="515B17C0" w14:textId="28E23E5F" w:rsidR="00516397" w:rsidRDefault="00536340" w:rsidP="00536340">
      <w:pPr>
        <w:pStyle w:val="ListParagraph"/>
        <w:ind w:left="1728"/>
      </w:pPr>
      <w:r>
        <w:t>4410.37</w:t>
      </w:r>
    </w:p>
    <w:p w14:paraId="0F9AB99C" w14:textId="69B3EC77" w:rsidR="00516397" w:rsidRPr="0020240C" w:rsidRDefault="00707E23" w:rsidP="00707E23">
      <w:pPr>
        <w:pStyle w:val="ListParagraph"/>
        <w:numPr>
          <w:ilvl w:val="1"/>
          <w:numId w:val="1"/>
        </w:numPr>
        <w:rPr>
          <w:b/>
          <w:bCs/>
        </w:rPr>
      </w:pPr>
      <w:r w:rsidRPr="0020240C">
        <w:rPr>
          <w:b/>
          <w:bCs/>
        </w:rPr>
        <w:t>Recess 6:00pm</w:t>
      </w:r>
    </w:p>
    <w:p w14:paraId="340B64B2" w14:textId="3422C4A0" w:rsidR="00707E23" w:rsidRDefault="00707E23">
      <w:r>
        <w:br w:type="page"/>
      </w:r>
    </w:p>
    <w:p w14:paraId="43719116" w14:textId="102A2BBF" w:rsidR="00707E23" w:rsidRPr="00726E62" w:rsidRDefault="00707E23" w:rsidP="00707E23">
      <w:pPr>
        <w:pStyle w:val="ListParagraph"/>
        <w:numPr>
          <w:ilvl w:val="0"/>
          <w:numId w:val="1"/>
        </w:numPr>
        <w:rPr>
          <w:b/>
          <w:bCs/>
        </w:rPr>
      </w:pPr>
      <w:r w:rsidRPr="00726E62">
        <w:rPr>
          <w:b/>
          <w:bCs/>
        </w:rPr>
        <w:lastRenderedPageBreak/>
        <w:t xml:space="preserve">REVme Meeting </w:t>
      </w:r>
      <w:r>
        <w:rPr>
          <w:b/>
          <w:bCs/>
        </w:rPr>
        <w:t>Wednesday A</w:t>
      </w:r>
      <w:r w:rsidRPr="00726E62">
        <w:rPr>
          <w:b/>
          <w:bCs/>
        </w:rPr>
        <w:t>M2 – July 1</w:t>
      </w:r>
      <w:r w:rsidR="000656DB">
        <w:rPr>
          <w:b/>
          <w:bCs/>
        </w:rPr>
        <w:t>7</w:t>
      </w:r>
      <w:r w:rsidRPr="00726E62">
        <w:rPr>
          <w:b/>
          <w:bCs/>
        </w:rPr>
        <w:t xml:space="preserve"> </w:t>
      </w:r>
      <w:r>
        <w:rPr>
          <w:b/>
          <w:bCs/>
        </w:rPr>
        <w:t>10:30-12:30</w:t>
      </w:r>
      <w:r w:rsidRPr="00726E62">
        <w:rPr>
          <w:b/>
          <w:bCs/>
        </w:rPr>
        <w:t>pm ET</w:t>
      </w:r>
    </w:p>
    <w:p w14:paraId="76D7CCE9" w14:textId="095D483F" w:rsidR="00707E23" w:rsidRDefault="00707E23" w:rsidP="00707E23">
      <w:pPr>
        <w:pStyle w:val="ListParagraph"/>
        <w:numPr>
          <w:ilvl w:val="1"/>
          <w:numId w:val="1"/>
        </w:numPr>
      </w:pPr>
      <w:r w:rsidRPr="00726E62">
        <w:rPr>
          <w:b/>
          <w:bCs/>
        </w:rPr>
        <w:t xml:space="preserve">Called to order </w:t>
      </w:r>
      <w:r w:rsidR="00730653">
        <w:rPr>
          <w:b/>
          <w:bCs/>
        </w:rPr>
        <w:t>10:34 a</w:t>
      </w:r>
      <w:r w:rsidRPr="00726E62">
        <w:rPr>
          <w:b/>
          <w:bCs/>
        </w:rPr>
        <w:t>m</w:t>
      </w:r>
      <w:r>
        <w:t xml:space="preserve"> ET by Michael Montemurro</w:t>
      </w:r>
    </w:p>
    <w:p w14:paraId="376BDA75" w14:textId="77777777" w:rsidR="00632504" w:rsidRPr="00D06C98" w:rsidRDefault="00632504" w:rsidP="00632504">
      <w:pPr>
        <w:pStyle w:val="ListParagraph"/>
        <w:numPr>
          <w:ilvl w:val="1"/>
          <w:numId w:val="1"/>
        </w:numPr>
        <w:rPr>
          <w:b/>
          <w:bCs/>
        </w:rPr>
      </w:pPr>
      <w:r w:rsidRPr="00D06C98">
        <w:rPr>
          <w:b/>
          <w:bCs/>
        </w:rPr>
        <w:t>Introduction of Officers:</w:t>
      </w:r>
    </w:p>
    <w:p w14:paraId="3FA879BE" w14:textId="77777777" w:rsidR="00632504" w:rsidRDefault="00632504" w:rsidP="00632504">
      <w:pPr>
        <w:pStyle w:val="ListParagraph"/>
        <w:numPr>
          <w:ilvl w:val="2"/>
          <w:numId w:val="1"/>
        </w:numPr>
      </w:pPr>
      <w:r>
        <w:t>802.11me Chair – Michael MONTEMURRO</w:t>
      </w:r>
    </w:p>
    <w:p w14:paraId="3D53538D" w14:textId="77777777" w:rsidR="00632504" w:rsidRDefault="00632504" w:rsidP="00632504">
      <w:pPr>
        <w:pStyle w:val="ListParagraph"/>
        <w:numPr>
          <w:ilvl w:val="2"/>
          <w:numId w:val="1"/>
        </w:numPr>
      </w:pPr>
      <w:r>
        <w:t xml:space="preserve">Vice Chair – Mark HAMILTON </w:t>
      </w:r>
    </w:p>
    <w:p w14:paraId="40B926C8" w14:textId="77777777" w:rsidR="00632504" w:rsidRDefault="00632504" w:rsidP="00632504">
      <w:pPr>
        <w:pStyle w:val="ListParagraph"/>
        <w:numPr>
          <w:ilvl w:val="2"/>
          <w:numId w:val="1"/>
        </w:numPr>
      </w:pPr>
      <w:r>
        <w:t>Vice Chair – Mark RISON</w:t>
      </w:r>
    </w:p>
    <w:p w14:paraId="1A11A957" w14:textId="77777777" w:rsidR="00632504" w:rsidRDefault="00632504" w:rsidP="00632504">
      <w:pPr>
        <w:pStyle w:val="ListParagraph"/>
        <w:numPr>
          <w:ilvl w:val="2"/>
          <w:numId w:val="1"/>
        </w:numPr>
      </w:pPr>
      <w:r>
        <w:t>Editor – Emily QI</w:t>
      </w:r>
    </w:p>
    <w:p w14:paraId="3CE9ED34" w14:textId="3E1CA202" w:rsidR="00931E4E" w:rsidRDefault="00632504" w:rsidP="005A68E6">
      <w:pPr>
        <w:pStyle w:val="ListParagraph"/>
        <w:numPr>
          <w:ilvl w:val="2"/>
          <w:numId w:val="1"/>
        </w:numPr>
      </w:pPr>
      <w:r>
        <w:t>Secretary – Jon ROSDAHL</w:t>
      </w:r>
    </w:p>
    <w:p w14:paraId="6A20A9D3" w14:textId="77777777" w:rsidR="00707E23" w:rsidRDefault="00707E23" w:rsidP="00707E23">
      <w:pPr>
        <w:pStyle w:val="ListParagraph"/>
        <w:numPr>
          <w:ilvl w:val="1"/>
          <w:numId w:val="1"/>
        </w:numPr>
      </w:pPr>
      <w:r w:rsidRPr="00726E62">
        <w:rPr>
          <w:b/>
          <w:bCs/>
        </w:rPr>
        <w:t>Review Patent Slides/Copyright</w:t>
      </w:r>
      <w:r>
        <w:t xml:space="preserve"> slides and participant slides.</w:t>
      </w:r>
    </w:p>
    <w:p w14:paraId="021FE19E" w14:textId="77777777" w:rsidR="00707E23" w:rsidRDefault="00707E23" w:rsidP="00707E23">
      <w:pPr>
        <w:pStyle w:val="ListParagraph"/>
        <w:numPr>
          <w:ilvl w:val="2"/>
          <w:numId w:val="1"/>
        </w:numPr>
      </w:pPr>
      <w:r>
        <w:t>No Issues noted.</w:t>
      </w:r>
    </w:p>
    <w:p w14:paraId="1C1F1556" w14:textId="77777777" w:rsidR="00707E23" w:rsidRDefault="00707E23" w:rsidP="00707E23">
      <w:pPr>
        <w:pStyle w:val="ListParagraph"/>
        <w:ind w:left="1224"/>
      </w:pPr>
    </w:p>
    <w:p w14:paraId="6F823ACA" w14:textId="29440434" w:rsidR="00707E23" w:rsidRPr="00726E62" w:rsidRDefault="00707E23" w:rsidP="00707E23">
      <w:pPr>
        <w:pStyle w:val="ListParagraph"/>
        <w:numPr>
          <w:ilvl w:val="1"/>
          <w:numId w:val="1"/>
        </w:numPr>
        <w:rPr>
          <w:b/>
          <w:bCs/>
        </w:rPr>
      </w:pPr>
      <w:r w:rsidRPr="00726E62">
        <w:rPr>
          <w:b/>
          <w:bCs/>
        </w:rPr>
        <w:t>Review Agenda:11-24/0985r</w:t>
      </w:r>
      <w:r w:rsidR="00237963">
        <w:rPr>
          <w:b/>
          <w:bCs/>
        </w:rPr>
        <w:t>3</w:t>
      </w:r>
    </w:p>
    <w:p w14:paraId="34DDFE4D" w14:textId="0C763E7B" w:rsidR="00707E23" w:rsidRDefault="00BE53AF" w:rsidP="002A0B4B">
      <w:pPr>
        <w:pStyle w:val="ListParagraph"/>
        <w:numPr>
          <w:ilvl w:val="2"/>
          <w:numId w:val="1"/>
        </w:numPr>
      </w:pPr>
      <w:hyperlink r:id="rId30" w:history="1">
        <w:r w:rsidR="002A0B4B" w:rsidRPr="00062F3C">
          <w:rPr>
            <w:rStyle w:val="Hyperlink"/>
          </w:rPr>
          <w:t>https://mentor.ieee.org/802.11/dcn/24/11-24-0985-03-000m-revme-agenda-july-2024-session.pptx</w:t>
        </w:r>
      </w:hyperlink>
    </w:p>
    <w:p w14:paraId="4129EF5D" w14:textId="294E0A19" w:rsidR="002A0B4B" w:rsidRDefault="002A0B4B" w:rsidP="002A0B4B">
      <w:pPr>
        <w:pStyle w:val="ListParagraph"/>
        <w:numPr>
          <w:ilvl w:val="2"/>
          <w:numId w:val="1"/>
        </w:numPr>
      </w:pPr>
      <w:r>
        <w:t xml:space="preserve">No objection </w:t>
      </w:r>
      <w:r w:rsidR="00001D1F">
        <w:t>to presented Agenda.</w:t>
      </w:r>
    </w:p>
    <w:p w14:paraId="258FC8A0" w14:textId="77777777" w:rsidR="00001D1F" w:rsidRDefault="00001D1F" w:rsidP="00001D1F">
      <w:pPr>
        <w:pStyle w:val="ListParagraph"/>
        <w:ind w:left="1224"/>
      </w:pPr>
    </w:p>
    <w:p w14:paraId="33F945C3" w14:textId="77777777" w:rsidR="00A708CB" w:rsidRPr="00A708CB" w:rsidRDefault="00A708CB" w:rsidP="00A708CB">
      <w:pPr>
        <w:pStyle w:val="ListParagraph"/>
        <w:numPr>
          <w:ilvl w:val="1"/>
          <w:numId w:val="1"/>
        </w:numPr>
      </w:pPr>
      <w:r w:rsidRPr="00A708CB">
        <w:rPr>
          <w:lang w:val="en-CA"/>
        </w:rPr>
        <w:t>CID 8150 – Rison (Samsung)</w:t>
      </w:r>
    </w:p>
    <w:p w14:paraId="653EE622" w14:textId="4A1F1953" w:rsidR="00001D1F" w:rsidRDefault="00A708CB" w:rsidP="00A708CB">
      <w:pPr>
        <w:pStyle w:val="ListParagraph"/>
        <w:numPr>
          <w:ilvl w:val="2"/>
          <w:numId w:val="1"/>
        </w:numPr>
      </w:pPr>
      <w:r>
        <w:t xml:space="preserve">Proposed Resolution: </w:t>
      </w:r>
    </w:p>
    <w:p w14:paraId="7D850D4A" w14:textId="361AF9D1" w:rsidR="001321AE" w:rsidRDefault="001321AE" w:rsidP="001321AE">
      <w:pPr>
        <w:pStyle w:val="ListParagraph"/>
        <w:ind w:left="1224"/>
      </w:pPr>
      <w:r>
        <w:t>REVISED: Change "byte" (case-insensitively) to "octet" at:</w:t>
      </w:r>
    </w:p>
    <w:p w14:paraId="745BB841" w14:textId="77777777" w:rsidR="001321AE" w:rsidRDefault="001321AE" w:rsidP="001321AE">
      <w:pPr>
        <w:pStyle w:val="ListParagraph"/>
        <w:ind w:left="1224"/>
      </w:pPr>
      <w:r>
        <w:t>658 (5x)</w:t>
      </w:r>
    </w:p>
    <w:p w14:paraId="7DB896DC" w14:textId="77777777" w:rsidR="001321AE" w:rsidRDefault="001321AE" w:rsidP="001321AE">
      <w:pPr>
        <w:pStyle w:val="ListParagraph"/>
        <w:ind w:left="1224"/>
      </w:pPr>
      <w:r>
        <w:t>1519.24</w:t>
      </w:r>
    </w:p>
    <w:p w14:paraId="2D8082DD" w14:textId="77777777" w:rsidR="001321AE" w:rsidRDefault="001321AE" w:rsidP="001321AE">
      <w:pPr>
        <w:pStyle w:val="ListParagraph"/>
        <w:ind w:left="1224"/>
      </w:pPr>
      <w:r>
        <w:t>1993.34</w:t>
      </w:r>
    </w:p>
    <w:p w14:paraId="36292563" w14:textId="77777777" w:rsidR="001321AE" w:rsidRDefault="001321AE" w:rsidP="001321AE">
      <w:pPr>
        <w:pStyle w:val="ListParagraph"/>
        <w:ind w:left="1224"/>
      </w:pPr>
      <w:r>
        <w:t>4044.26 (2x -- second should be lowercased)</w:t>
      </w:r>
    </w:p>
    <w:p w14:paraId="1063B743" w14:textId="638C1D48" w:rsidR="001321AE" w:rsidRDefault="001321AE" w:rsidP="001321AE">
      <w:pPr>
        <w:pStyle w:val="ListParagraph"/>
        <w:ind w:left="1224"/>
      </w:pPr>
      <w:r>
        <w:t>4872.27</w:t>
      </w:r>
    </w:p>
    <w:p w14:paraId="3754782D" w14:textId="5F9B368F" w:rsidR="00516397" w:rsidRDefault="00516397" w:rsidP="00D3050C">
      <w:pPr>
        <w:pStyle w:val="ListParagraph"/>
        <w:numPr>
          <w:ilvl w:val="2"/>
          <w:numId w:val="1"/>
        </w:numPr>
      </w:pPr>
      <w:r>
        <w:t xml:space="preserve"> </w:t>
      </w:r>
      <w:r w:rsidR="001321AE">
        <w:t>No objection – Mark Ready for Motion</w:t>
      </w:r>
    </w:p>
    <w:p w14:paraId="03A9FC8F" w14:textId="660AD3C7" w:rsidR="001321AE" w:rsidRDefault="001321AE" w:rsidP="001321AE">
      <w:pPr>
        <w:pStyle w:val="ListParagraph"/>
        <w:ind w:left="1224"/>
      </w:pPr>
    </w:p>
    <w:p w14:paraId="2945919E" w14:textId="0DEF9659" w:rsidR="00516397" w:rsidRDefault="001321AE" w:rsidP="00905E92">
      <w:pPr>
        <w:pStyle w:val="ListParagraph"/>
        <w:numPr>
          <w:ilvl w:val="1"/>
          <w:numId w:val="1"/>
        </w:numPr>
      </w:pPr>
      <w:r>
        <w:t xml:space="preserve">Review </w:t>
      </w:r>
      <w:r w:rsidR="00A57628">
        <w:t xml:space="preserve">doc 11-24/1308 </w:t>
      </w:r>
      <w:r w:rsidR="00917F5B">
        <w:t>- CID</w:t>
      </w:r>
      <w:r w:rsidR="00A57628">
        <w:t xml:space="preserve"> 8257, 8259, 8229, 8120 and 8231–– Mark HAMILTON Ruckus/</w:t>
      </w:r>
      <w:r w:rsidR="00917F5B">
        <w:t>CommScope</w:t>
      </w:r>
      <w:r w:rsidR="00A57628">
        <w:t>)</w:t>
      </w:r>
    </w:p>
    <w:p w14:paraId="4201541B" w14:textId="7A6B7129" w:rsidR="00516397" w:rsidRDefault="00917F5B" w:rsidP="00917F5B">
      <w:pPr>
        <w:pStyle w:val="ListParagraph"/>
        <w:numPr>
          <w:ilvl w:val="3"/>
          <w:numId w:val="1"/>
        </w:numPr>
      </w:pPr>
      <w:r>
        <w:t>CID 8257 (SEC)</w:t>
      </w:r>
    </w:p>
    <w:p w14:paraId="04F0416D" w14:textId="7F61BCEA" w:rsidR="00917F5B" w:rsidRDefault="00917F5B" w:rsidP="00905E92">
      <w:pPr>
        <w:pStyle w:val="ListParagraph"/>
        <w:numPr>
          <w:ilvl w:val="3"/>
          <w:numId w:val="1"/>
        </w:numPr>
      </w:pPr>
      <w:r>
        <w:t>Review comment</w:t>
      </w:r>
    </w:p>
    <w:p w14:paraId="6301B38F" w14:textId="7026CCE0" w:rsidR="00E92D8A" w:rsidRPr="00E92D8A" w:rsidRDefault="00917F5B" w:rsidP="00905E92">
      <w:pPr>
        <w:pStyle w:val="ListParagraph"/>
        <w:numPr>
          <w:ilvl w:val="3"/>
          <w:numId w:val="1"/>
        </w:numPr>
      </w:pPr>
      <w:r>
        <w:t>Proposed resolution:</w:t>
      </w:r>
      <w:r w:rsidR="00E92D8A">
        <w:t xml:space="preserve"> </w:t>
      </w:r>
      <w:r w:rsidR="00E92D8A" w:rsidRPr="00E92D8A">
        <w:rPr>
          <w:sz w:val="24"/>
          <w:szCs w:val="24"/>
        </w:rPr>
        <w:t>REVISED (SEC: 2024-07-15 20:37:12Z)</w:t>
      </w:r>
      <w:r w:rsidR="00E92D8A" w:rsidRPr="00E92D8A">
        <w:rPr>
          <w:sz w:val="24"/>
          <w:szCs w:val="24"/>
        </w:rPr>
        <w:br/>
        <w:t>Change the cited sentence to:</w:t>
      </w:r>
      <w:r w:rsidR="00E92D8A" w:rsidRPr="00E92D8A">
        <w:rPr>
          <w:sz w:val="24"/>
          <w:szCs w:val="24"/>
        </w:rPr>
        <w:br/>
        <w:t>"The GAS Extension element indicates parameters that the STA transmitting the request is requesting the responder to use while processing this request."</w:t>
      </w:r>
    </w:p>
    <w:p w14:paraId="4744CAF3" w14:textId="77777777" w:rsidR="00E92D8A" w:rsidRPr="00E92D8A" w:rsidRDefault="00E92D8A" w:rsidP="00E92D8A">
      <w:pPr>
        <w:pStyle w:val="ListParagraph"/>
        <w:ind w:left="2232"/>
      </w:pPr>
    </w:p>
    <w:p w14:paraId="43BDE931" w14:textId="5FA01A7F" w:rsidR="008935CF" w:rsidRDefault="008935CF" w:rsidP="008935CF">
      <w:pPr>
        <w:pStyle w:val="ListParagraph"/>
        <w:numPr>
          <w:ilvl w:val="3"/>
          <w:numId w:val="1"/>
        </w:numPr>
        <w:rPr>
          <w:sz w:val="24"/>
          <w:szCs w:val="24"/>
        </w:rPr>
      </w:pPr>
      <w:r>
        <w:rPr>
          <w:sz w:val="24"/>
          <w:szCs w:val="24"/>
        </w:rPr>
        <w:t>No Objection – Mark Ready for Motion</w:t>
      </w:r>
    </w:p>
    <w:p w14:paraId="50764AAA" w14:textId="77777777" w:rsidR="008935CF" w:rsidRPr="008935CF" w:rsidRDefault="008935CF" w:rsidP="008935CF">
      <w:pPr>
        <w:pStyle w:val="ListParagraph"/>
        <w:rPr>
          <w:sz w:val="24"/>
          <w:szCs w:val="24"/>
        </w:rPr>
      </w:pPr>
    </w:p>
    <w:p w14:paraId="5F6F6B5A" w14:textId="77777777" w:rsidR="008935CF" w:rsidRDefault="008935CF" w:rsidP="008935CF">
      <w:pPr>
        <w:pStyle w:val="ListParagraph"/>
        <w:ind w:left="1728"/>
        <w:rPr>
          <w:sz w:val="24"/>
          <w:szCs w:val="24"/>
        </w:rPr>
      </w:pPr>
    </w:p>
    <w:p w14:paraId="535262F1" w14:textId="7ACA7380" w:rsidR="00E92D8A" w:rsidRDefault="00E92D8A" w:rsidP="00E92D8A">
      <w:pPr>
        <w:pStyle w:val="ListParagraph"/>
        <w:numPr>
          <w:ilvl w:val="2"/>
          <w:numId w:val="1"/>
        </w:numPr>
        <w:rPr>
          <w:sz w:val="24"/>
          <w:szCs w:val="24"/>
        </w:rPr>
      </w:pPr>
      <w:r w:rsidRPr="00E92D8A">
        <w:rPr>
          <w:sz w:val="24"/>
          <w:szCs w:val="24"/>
        </w:rPr>
        <w:t>CID 8259 (SEC)</w:t>
      </w:r>
    </w:p>
    <w:p w14:paraId="40927A4E" w14:textId="780DBED8" w:rsidR="00E92D8A" w:rsidRDefault="00E92D8A" w:rsidP="00E92D8A">
      <w:pPr>
        <w:pStyle w:val="ListParagraph"/>
        <w:numPr>
          <w:ilvl w:val="3"/>
          <w:numId w:val="1"/>
        </w:numPr>
        <w:rPr>
          <w:sz w:val="24"/>
          <w:szCs w:val="24"/>
        </w:rPr>
      </w:pPr>
      <w:r>
        <w:rPr>
          <w:sz w:val="24"/>
          <w:szCs w:val="24"/>
        </w:rPr>
        <w:t>Review Comment</w:t>
      </w:r>
    </w:p>
    <w:p w14:paraId="698C27FB" w14:textId="03053B8E" w:rsidR="00275C01" w:rsidRDefault="00275C01" w:rsidP="00E92D8A">
      <w:pPr>
        <w:pStyle w:val="ListParagraph"/>
        <w:numPr>
          <w:ilvl w:val="3"/>
          <w:numId w:val="1"/>
        </w:numPr>
        <w:rPr>
          <w:sz w:val="24"/>
          <w:szCs w:val="24"/>
        </w:rPr>
      </w:pPr>
      <w:r>
        <w:rPr>
          <w:sz w:val="24"/>
          <w:szCs w:val="24"/>
        </w:rPr>
        <w:t xml:space="preserve">Discussion on </w:t>
      </w:r>
      <w:r w:rsidR="008935CF">
        <w:rPr>
          <w:sz w:val="24"/>
          <w:szCs w:val="24"/>
        </w:rPr>
        <w:t>why the sentence was written as it was written.</w:t>
      </w:r>
    </w:p>
    <w:p w14:paraId="4E8799C4" w14:textId="77777777" w:rsidR="000D0FCC" w:rsidRPr="000D0FCC" w:rsidRDefault="00905E92" w:rsidP="000D0FCC">
      <w:pPr>
        <w:pStyle w:val="ListParagraph"/>
        <w:numPr>
          <w:ilvl w:val="3"/>
          <w:numId w:val="1"/>
        </w:numPr>
        <w:rPr>
          <w:sz w:val="24"/>
          <w:szCs w:val="24"/>
        </w:rPr>
      </w:pPr>
      <w:r>
        <w:rPr>
          <w:sz w:val="24"/>
          <w:szCs w:val="24"/>
        </w:rPr>
        <w:t xml:space="preserve">Proposed Resolution: </w:t>
      </w:r>
      <w:r w:rsidR="000D0FCC" w:rsidRPr="000D0FCC">
        <w:rPr>
          <w:sz w:val="24"/>
          <w:szCs w:val="24"/>
        </w:rPr>
        <w:t>REVISED (SEC: 2024-07-17 14:45:02Z) - Change:</w:t>
      </w:r>
    </w:p>
    <w:p w14:paraId="4322DAC8" w14:textId="77777777" w:rsidR="000D0FCC" w:rsidRPr="000D0FCC" w:rsidRDefault="000D0FCC" w:rsidP="000D0FCC">
      <w:pPr>
        <w:pStyle w:val="ListParagraph"/>
        <w:ind w:left="1728"/>
        <w:rPr>
          <w:sz w:val="24"/>
          <w:szCs w:val="24"/>
        </w:rPr>
      </w:pPr>
      <w:r w:rsidRPr="000D0FCC">
        <w:rPr>
          <w:sz w:val="24"/>
          <w:szCs w:val="24"/>
        </w:rPr>
        <w:t>"When the Trigger field is set to 3, an EDMG ISTA indicates that the following FTM burst shall contain a LOS assessment measurement. If the FTM burst is performed over the first path AWV and shall contain a LOS assessment measurement, the Trigger field is set to 4."</w:t>
      </w:r>
    </w:p>
    <w:p w14:paraId="2B2FF7AF" w14:textId="77777777" w:rsidR="000D0FCC" w:rsidRPr="000D0FCC" w:rsidRDefault="000D0FCC" w:rsidP="000D0FCC">
      <w:pPr>
        <w:pStyle w:val="ListParagraph"/>
        <w:ind w:left="1728"/>
        <w:rPr>
          <w:sz w:val="24"/>
          <w:szCs w:val="24"/>
        </w:rPr>
      </w:pPr>
      <w:r w:rsidRPr="000D0FCC">
        <w:rPr>
          <w:sz w:val="24"/>
          <w:szCs w:val="24"/>
        </w:rPr>
        <w:t>to:</w:t>
      </w:r>
    </w:p>
    <w:p w14:paraId="7EF7C33F" w14:textId="6A3DC3EC" w:rsidR="00905E92" w:rsidRDefault="000D0FCC" w:rsidP="000D0FCC">
      <w:pPr>
        <w:pStyle w:val="ListParagraph"/>
        <w:ind w:left="1728"/>
        <w:rPr>
          <w:sz w:val="24"/>
          <w:szCs w:val="24"/>
        </w:rPr>
      </w:pPr>
      <w:r w:rsidRPr="000D0FCC">
        <w:rPr>
          <w:sz w:val="24"/>
          <w:szCs w:val="24"/>
        </w:rPr>
        <w:t>"When the Trigger field is set to 3, an EDMG ISTA indicates that the following FTM burst is requested to contain LOS assessment measurements.  If the FTM burst is performed over the first path AWV and is requested to contain LOS assessment measurements, the Trigger field is set to 4."</w:t>
      </w:r>
    </w:p>
    <w:p w14:paraId="01D40FAB" w14:textId="12EFC159" w:rsidR="000D0FCC" w:rsidRPr="00E92D8A" w:rsidRDefault="000D0FCC" w:rsidP="00E92D8A">
      <w:pPr>
        <w:pStyle w:val="ListParagraph"/>
        <w:numPr>
          <w:ilvl w:val="3"/>
          <w:numId w:val="1"/>
        </w:numPr>
        <w:rPr>
          <w:sz w:val="24"/>
          <w:szCs w:val="24"/>
        </w:rPr>
      </w:pPr>
      <w:r>
        <w:rPr>
          <w:sz w:val="24"/>
          <w:szCs w:val="24"/>
        </w:rPr>
        <w:t>No Objection – Mark Ready for Motion</w:t>
      </w:r>
    </w:p>
    <w:p w14:paraId="3E537383" w14:textId="77777777" w:rsidR="00E92D8A" w:rsidRDefault="00E92D8A" w:rsidP="00E92D8A">
      <w:pPr>
        <w:pStyle w:val="ListParagraph"/>
        <w:ind w:left="2232"/>
      </w:pPr>
    </w:p>
    <w:p w14:paraId="659BB3CE" w14:textId="1DD8A182" w:rsidR="00917F5B" w:rsidRPr="009C312A" w:rsidRDefault="004F346F" w:rsidP="004F346F">
      <w:pPr>
        <w:pStyle w:val="ListParagraph"/>
        <w:numPr>
          <w:ilvl w:val="2"/>
          <w:numId w:val="1"/>
        </w:numPr>
        <w:rPr>
          <w:highlight w:val="green"/>
        </w:rPr>
      </w:pPr>
      <w:r>
        <w:t xml:space="preserve"> </w:t>
      </w:r>
      <w:r w:rsidRPr="009C312A">
        <w:rPr>
          <w:highlight w:val="green"/>
        </w:rPr>
        <w:t xml:space="preserve">CID </w:t>
      </w:r>
      <w:r w:rsidR="00DC1B02" w:rsidRPr="009C312A">
        <w:rPr>
          <w:highlight w:val="green"/>
        </w:rPr>
        <w:t>8229 and CID 8120 (SEC)</w:t>
      </w:r>
    </w:p>
    <w:p w14:paraId="3C71699A" w14:textId="048BCCDD" w:rsidR="00DC1B02" w:rsidRDefault="00DC1B02" w:rsidP="00DC1B02">
      <w:pPr>
        <w:pStyle w:val="ListParagraph"/>
        <w:numPr>
          <w:ilvl w:val="3"/>
          <w:numId w:val="1"/>
        </w:numPr>
      </w:pPr>
      <w:r>
        <w:t>Review both CIDs and looking for a compromise on how to resolve the issue with “ought”.</w:t>
      </w:r>
    </w:p>
    <w:p w14:paraId="449B7359" w14:textId="4368525C" w:rsidR="00DC1B02" w:rsidRDefault="005A16BE" w:rsidP="00DC1B02">
      <w:pPr>
        <w:pStyle w:val="ListParagraph"/>
        <w:numPr>
          <w:ilvl w:val="3"/>
          <w:numId w:val="1"/>
        </w:numPr>
      </w:pPr>
      <w:r>
        <w:t>Proposed Resolution: CID 8229: Accepted</w:t>
      </w:r>
    </w:p>
    <w:p w14:paraId="0A75E643" w14:textId="42B1AB2F" w:rsidR="009C312A" w:rsidRDefault="009C312A" w:rsidP="00DC1B02">
      <w:pPr>
        <w:pStyle w:val="ListParagraph"/>
        <w:numPr>
          <w:ilvl w:val="3"/>
          <w:numId w:val="1"/>
        </w:numPr>
      </w:pPr>
      <w:r>
        <w:t>No objection – Mark ready for Motion.</w:t>
      </w:r>
    </w:p>
    <w:p w14:paraId="01B8486D" w14:textId="77777777" w:rsidR="009C312A" w:rsidRDefault="009C312A" w:rsidP="009C312A">
      <w:pPr>
        <w:pStyle w:val="ListParagraph"/>
        <w:ind w:left="1728"/>
      </w:pPr>
    </w:p>
    <w:p w14:paraId="26727DBF" w14:textId="7BECB9BF" w:rsidR="00EB1BBE" w:rsidRDefault="00EB1BBE" w:rsidP="00DC1B02">
      <w:pPr>
        <w:pStyle w:val="ListParagraph"/>
        <w:numPr>
          <w:ilvl w:val="3"/>
          <w:numId w:val="1"/>
        </w:numPr>
      </w:pPr>
      <w:r>
        <w:t xml:space="preserve">Discussion </w:t>
      </w:r>
      <w:r w:rsidR="0033468B">
        <w:t>–</w:t>
      </w:r>
      <w:r>
        <w:t xml:space="preserve"> </w:t>
      </w:r>
      <w:r w:rsidR="0033468B">
        <w:t>Changes to 1.4 cannot be changed by us.  Word usage is controlled by IEEE SA.  The use of Ought was suggested t</w:t>
      </w:r>
      <w:r w:rsidR="00953C98">
        <w:t>o remove it.</w:t>
      </w:r>
    </w:p>
    <w:p w14:paraId="3CB3949B" w14:textId="589A58A4" w:rsidR="00953C98" w:rsidRDefault="00736540" w:rsidP="00DC1B02">
      <w:pPr>
        <w:pStyle w:val="ListParagraph"/>
        <w:numPr>
          <w:ilvl w:val="3"/>
          <w:numId w:val="1"/>
        </w:numPr>
      </w:pPr>
      <w:r>
        <w:t>Discussion on word usage and redefining new terms should be avoided.</w:t>
      </w:r>
    </w:p>
    <w:p w14:paraId="33357E18" w14:textId="7880F4F5" w:rsidR="00736540" w:rsidRDefault="008567EC" w:rsidP="00DC1B02">
      <w:pPr>
        <w:pStyle w:val="ListParagraph"/>
        <w:numPr>
          <w:ilvl w:val="3"/>
          <w:numId w:val="1"/>
        </w:numPr>
      </w:pPr>
      <w:r>
        <w:t xml:space="preserve">Why define </w:t>
      </w:r>
      <w:r w:rsidR="00EE6456">
        <w:t>“</w:t>
      </w:r>
      <w:r>
        <w:t>ought</w:t>
      </w:r>
      <w:r w:rsidR="00EE6456">
        <w:t xml:space="preserve"> to”?  It is an English language idiom.</w:t>
      </w:r>
    </w:p>
    <w:p w14:paraId="36B2800B" w14:textId="2A5A60EC" w:rsidR="00EE6456" w:rsidRDefault="00D02D46" w:rsidP="00DC1B02">
      <w:pPr>
        <w:pStyle w:val="ListParagraph"/>
        <w:numPr>
          <w:ilvl w:val="3"/>
          <w:numId w:val="1"/>
        </w:numPr>
      </w:pPr>
      <w:r>
        <w:t>CID 82209 removes “ought” from the Frame format descriptor definition.</w:t>
      </w:r>
    </w:p>
    <w:p w14:paraId="71458A0F" w14:textId="42B3FA9B" w:rsidR="00EF08BF" w:rsidRDefault="00310568" w:rsidP="00DC1B02">
      <w:pPr>
        <w:pStyle w:val="ListParagraph"/>
        <w:numPr>
          <w:ilvl w:val="3"/>
          <w:numId w:val="1"/>
        </w:numPr>
      </w:pPr>
      <w:r>
        <w:t>Discussion on if we need to define “ought and might”.</w:t>
      </w:r>
    </w:p>
    <w:p w14:paraId="14E7C9EC" w14:textId="6CD5A403" w:rsidR="00310568" w:rsidRDefault="00310568" w:rsidP="00DC1B02">
      <w:pPr>
        <w:pStyle w:val="ListParagraph"/>
        <w:numPr>
          <w:ilvl w:val="3"/>
          <w:numId w:val="1"/>
        </w:numPr>
      </w:pPr>
      <w:r>
        <w:t>One suggestion to reject because they are just English words.</w:t>
      </w:r>
    </w:p>
    <w:p w14:paraId="35BA98EF" w14:textId="41422DB9" w:rsidR="006F7AFB" w:rsidRDefault="00FB1360" w:rsidP="00DC1B02">
      <w:pPr>
        <w:pStyle w:val="ListParagraph"/>
        <w:numPr>
          <w:ilvl w:val="3"/>
          <w:numId w:val="1"/>
        </w:numPr>
      </w:pPr>
      <w:r>
        <w:t>One suggestion to add a new paragraph that is not making a change to the first paragraph of 1.4.</w:t>
      </w:r>
      <w:r w:rsidR="00187A15">
        <w:t xml:space="preserve">  (IEEE STAFF said we cannot change first paragraph.</w:t>
      </w:r>
    </w:p>
    <w:p w14:paraId="26963F05" w14:textId="77777777" w:rsidR="00187A15" w:rsidRDefault="00187A15" w:rsidP="00187A15">
      <w:pPr>
        <w:pStyle w:val="ListParagraph"/>
        <w:ind w:left="1728"/>
      </w:pPr>
    </w:p>
    <w:p w14:paraId="6396B46F" w14:textId="5ACC2414" w:rsidR="00EA149E" w:rsidRPr="00EA5B7F" w:rsidRDefault="00EA149E" w:rsidP="00EA149E">
      <w:pPr>
        <w:pStyle w:val="ListParagraph"/>
        <w:numPr>
          <w:ilvl w:val="3"/>
          <w:numId w:val="1"/>
        </w:numPr>
      </w:pPr>
      <w:r>
        <w:t xml:space="preserve">Straw Poll: </w:t>
      </w:r>
      <w:r w:rsidR="00EA5B7F">
        <w:br/>
      </w:r>
      <w:r w:rsidR="00EA5B7F">
        <w:rPr>
          <w:rFonts w:ascii="Helvetica" w:hAnsi="Helvetica" w:cs="Helvetica"/>
          <w:b/>
          <w:bCs/>
          <w:color w:val="F4F4F4"/>
          <w:sz w:val="21"/>
          <w:szCs w:val="21"/>
          <w:shd w:val="clear" w:color="auto" w:fill="1A1A1A"/>
        </w:rPr>
        <w:t>Do you support resolving 8120 with "REJECTED. The words ought and might are used only in informative contexts, have their English language meaning, and do not need further definition. "</w:t>
      </w:r>
    </w:p>
    <w:p w14:paraId="4463116F" w14:textId="7419013D" w:rsidR="00EA5B7F" w:rsidRDefault="00EA5B7F" w:rsidP="00EA149E">
      <w:pPr>
        <w:pStyle w:val="ListParagraph"/>
        <w:numPr>
          <w:ilvl w:val="3"/>
          <w:numId w:val="1"/>
        </w:numPr>
      </w:pPr>
      <w:r>
        <w:t xml:space="preserve">Yes: 78%, No 22%, </w:t>
      </w:r>
      <w:r w:rsidR="000A6A2A">
        <w:t>0 Abstains – 9 Votes</w:t>
      </w:r>
    </w:p>
    <w:p w14:paraId="30E32028" w14:textId="73C83B45" w:rsidR="00EA149E" w:rsidRPr="00EA149E" w:rsidRDefault="005A16BE" w:rsidP="00EA149E">
      <w:pPr>
        <w:pStyle w:val="ListParagraph"/>
        <w:numPr>
          <w:ilvl w:val="3"/>
          <w:numId w:val="1"/>
        </w:numPr>
      </w:pPr>
      <w:r>
        <w:t xml:space="preserve">Proposed </w:t>
      </w:r>
      <w:r w:rsidR="00C60B07">
        <w:t xml:space="preserve">Resolution </w:t>
      </w:r>
      <w:r>
        <w:t>CID 8120</w:t>
      </w:r>
      <w:r w:rsidR="00C60B07">
        <w:t>:</w:t>
      </w:r>
      <w:r w:rsidR="008158DB">
        <w:t xml:space="preserve"> Rejected; </w:t>
      </w:r>
      <w:r w:rsidR="00EA149E" w:rsidRPr="00EA149E">
        <w:rPr>
          <w:rFonts w:ascii="Segoe UI" w:hAnsi="Segoe UI" w:cs="Segoe UI"/>
        </w:rPr>
        <w:t xml:space="preserve">The words ought and might are used only in informative contexts, have their English language meaning, and do not need further definition. </w:t>
      </w:r>
    </w:p>
    <w:p w14:paraId="04DED23E" w14:textId="557C6837" w:rsidR="005A16BE" w:rsidRDefault="000A6A2A" w:rsidP="00DC1B02">
      <w:pPr>
        <w:pStyle w:val="ListParagraph"/>
        <w:numPr>
          <w:ilvl w:val="3"/>
          <w:numId w:val="1"/>
        </w:numPr>
      </w:pPr>
      <w:r>
        <w:t>Mark Ready for Motion.</w:t>
      </w:r>
    </w:p>
    <w:p w14:paraId="21E09688" w14:textId="77777777" w:rsidR="000A6A2A" w:rsidRDefault="000A6A2A" w:rsidP="009C312A">
      <w:pPr>
        <w:pStyle w:val="ListParagraph"/>
        <w:ind w:left="1224"/>
      </w:pPr>
    </w:p>
    <w:p w14:paraId="7B2A83C0" w14:textId="006FCF19" w:rsidR="00516397" w:rsidRPr="00196C1E" w:rsidRDefault="00516397" w:rsidP="00D3050C">
      <w:pPr>
        <w:pStyle w:val="ListParagraph"/>
        <w:numPr>
          <w:ilvl w:val="2"/>
          <w:numId w:val="1"/>
        </w:numPr>
        <w:rPr>
          <w:b/>
          <w:bCs/>
        </w:rPr>
      </w:pPr>
      <w:r>
        <w:t xml:space="preserve"> </w:t>
      </w:r>
      <w:r w:rsidR="00CB29E3" w:rsidRPr="00196C1E">
        <w:rPr>
          <w:b/>
          <w:bCs/>
        </w:rPr>
        <w:t>CID 8231 (SEC)</w:t>
      </w:r>
    </w:p>
    <w:p w14:paraId="328DB430" w14:textId="28484AF2" w:rsidR="00CB29E3" w:rsidRDefault="00CB29E3" w:rsidP="00CB29E3">
      <w:pPr>
        <w:pStyle w:val="ListParagraph"/>
        <w:numPr>
          <w:ilvl w:val="3"/>
          <w:numId w:val="1"/>
        </w:numPr>
      </w:pPr>
      <w:r>
        <w:t>Review comment and diagram in submission.</w:t>
      </w:r>
    </w:p>
    <w:p w14:paraId="77D3AD66" w14:textId="6997B6D8" w:rsidR="00CB29E3" w:rsidRDefault="00066CEB" w:rsidP="00CB29E3">
      <w:pPr>
        <w:pStyle w:val="ListParagraph"/>
        <w:numPr>
          <w:ilvl w:val="3"/>
          <w:numId w:val="1"/>
        </w:numPr>
      </w:pPr>
      <w:r>
        <w:t xml:space="preserve">Discussion on removing the “AAA interface” words on the </w:t>
      </w:r>
      <w:r w:rsidR="00E84B15">
        <w:t>figure.</w:t>
      </w:r>
    </w:p>
    <w:p w14:paraId="1EA8AAA2" w14:textId="6BAF2993" w:rsidR="00E84B15" w:rsidRDefault="00E84B15" w:rsidP="00CB29E3">
      <w:pPr>
        <w:pStyle w:val="ListParagraph"/>
        <w:numPr>
          <w:ilvl w:val="3"/>
          <w:numId w:val="1"/>
        </w:numPr>
      </w:pPr>
      <w:r>
        <w:t>Concern on the Tunnel wording may cause confusion.</w:t>
      </w:r>
      <w:r w:rsidR="00E334EA">
        <w:t xml:space="preserve">  Suggest removing “VLAN Tunnel x”</w:t>
      </w:r>
    </w:p>
    <w:p w14:paraId="1D9454FE" w14:textId="219BC87A" w:rsidR="00E334EA" w:rsidRDefault="00644B56" w:rsidP="00CB29E3">
      <w:pPr>
        <w:pStyle w:val="ListParagraph"/>
        <w:numPr>
          <w:ilvl w:val="3"/>
          <w:numId w:val="1"/>
        </w:numPr>
      </w:pPr>
      <w:r>
        <w:t xml:space="preserve">Proposed Resolution: </w:t>
      </w:r>
      <w:r w:rsidR="00E40AB2">
        <w:t xml:space="preserve">REVISED (SEC: 2024-07-17 15:09:05Z) - Incorporate the changes in </w:t>
      </w:r>
      <w:hyperlink r:id="rId31" w:tgtFrame="_blank" w:history="1">
        <w:r w:rsidR="00E40AB2">
          <w:rPr>
            <w:rStyle w:val="Hyperlink"/>
          </w:rPr>
          <w:t>https://mentor.ieee.org/802.11/dcn/24/11-24-1308-02-000m-misc-hamilton-revme-cids.docx</w:t>
        </w:r>
      </w:hyperlink>
    </w:p>
    <w:p w14:paraId="43CA3128" w14:textId="0D0BABDA" w:rsidR="00644B56" w:rsidRDefault="00644B56" w:rsidP="00CB29E3">
      <w:pPr>
        <w:pStyle w:val="ListParagraph"/>
        <w:numPr>
          <w:ilvl w:val="3"/>
          <w:numId w:val="1"/>
        </w:numPr>
      </w:pPr>
      <w:r>
        <w:t>No objection – Mark Ready for Motion</w:t>
      </w:r>
    </w:p>
    <w:p w14:paraId="7A66ACBF" w14:textId="77777777" w:rsidR="004F69EA" w:rsidRDefault="004F69EA" w:rsidP="004F69EA">
      <w:pPr>
        <w:pStyle w:val="ListParagraph"/>
        <w:ind w:left="1728"/>
      </w:pPr>
    </w:p>
    <w:p w14:paraId="2C3018EE" w14:textId="003367D2" w:rsidR="0069165A" w:rsidRPr="0069165A" w:rsidRDefault="0069165A" w:rsidP="0069165A">
      <w:pPr>
        <w:pStyle w:val="ListParagraph"/>
        <w:numPr>
          <w:ilvl w:val="1"/>
          <w:numId w:val="1"/>
        </w:numPr>
      </w:pPr>
      <w:r w:rsidRPr="00196C1E">
        <w:rPr>
          <w:b/>
          <w:bCs/>
          <w:lang w:val="en-CA"/>
        </w:rPr>
        <w:t xml:space="preserve">Review </w:t>
      </w:r>
      <w:r w:rsidRPr="0069165A">
        <w:rPr>
          <w:b/>
          <w:bCs/>
          <w:lang w:val="en-CA"/>
        </w:rPr>
        <w:t>doc 11-24/1293 –</w:t>
      </w:r>
      <w:r w:rsidR="004F69EA" w:rsidRPr="00196C1E">
        <w:rPr>
          <w:b/>
          <w:bCs/>
        </w:rPr>
        <w:t xml:space="preserve"> TWT CIDs</w:t>
      </w:r>
      <w:r w:rsidR="004F69EA">
        <w:t xml:space="preserve"> -</w:t>
      </w:r>
      <w:r w:rsidRPr="0069165A">
        <w:rPr>
          <w:lang w:val="en-CA"/>
        </w:rPr>
        <w:t xml:space="preserve"> </w:t>
      </w:r>
      <w:r w:rsidR="004F69EA">
        <w:rPr>
          <w:lang w:val="en-CA"/>
        </w:rPr>
        <w:t>Rubayet</w:t>
      </w:r>
      <w:r w:rsidR="000C50E7">
        <w:rPr>
          <w:lang w:val="en-CA"/>
        </w:rPr>
        <w:t xml:space="preserve"> </w:t>
      </w:r>
      <w:r w:rsidR="000C50E7" w:rsidRPr="0069165A">
        <w:rPr>
          <w:lang w:val="en-CA"/>
        </w:rPr>
        <w:t xml:space="preserve">SHAFIN </w:t>
      </w:r>
      <w:r w:rsidRPr="0069165A">
        <w:rPr>
          <w:lang w:val="en-CA"/>
        </w:rPr>
        <w:t>(Samsung)</w:t>
      </w:r>
    </w:p>
    <w:p w14:paraId="4590196E" w14:textId="4B61AEBE" w:rsidR="003E07F3" w:rsidRDefault="00BE53AF" w:rsidP="004F69EA">
      <w:pPr>
        <w:pStyle w:val="ListParagraph"/>
        <w:numPr>
          <w:ilvl w:val="2"/>
          <w:numId w:val="1"/>
        </w:numPr>
      </w:pPr>
      <w:hyperlink r:id="rId32" w:history="1">
        <w:r w:rsidR="003E07F3" w:rsidRPr="00062F3C">
          <w:rPr>
            <w:rStyle w:val="Hyperlink"/>
          </w:rPr>
          <w:t>https://mentor.ieee.org/802.11/dcn/24/11-24-1293-00-000m-sa-ballot-cr.docx</w:t>
        </w:r>
      </w:hyperlink>
    </w:p>
    <w:p w14:paraId="773CF8E2" w14:textId="77777777" w:rsidR="00196C1E" w:rsidRDefault="00196C1E" w:rsidP="00196C1E">
      <w:pPr>
        <w:pStyle w:val="ListParagraph"/>
        <w:ind w:left="1224"/>
      </w:pPr>
    </w:p>
    <w:p w14:paraId="3A5EFD94" w14:textId="77777777" w:rsidR="00237B35" w:rsidRDefault="003E07F3" w:rsidP="004F69EA">
      <w:pPr>
        <w:pStyle w:val="ListParagraph"/>
        <w:numPr>
          <w:ilvl w:val="2"/>
          <w:numId w:val="1"/>
        </w:numPr>
      </w:pPr>
      <w:r>
        <w:t xml:space="preserve"> </w:t>
      </w:r>
      <w:r w:rsidRPr="00196C1E">
        <w:rPr>
          <w:highlight w:val="green"/>
        </w:rPr>
        <w:t xml:space="preserve">CID </w:t>
      </w:r>
      <w:r w:rsidR="000E2234" w:rsidRPr="00196C1E">
        <w:rPr>
          <w:highlight w:val="green"/>
        </w:rPr>
        <w:t>80</w:t>
      </w:r>
      <w:r w:rsidR="00237B35" w:rsidRPr="00196C1E">
        <w:rPr>
          <w:highlight w:val="green"/>
        </w:rPr>
        <w:t>70 (SEC)</w:t>
      </w:r>
    </w:p>
    <w:p w14:paraId="32E7B04D" w14:textId="77777777" w:rsidR="00237B35" w:rsidRDefault="00237B35" w:rsidP="00237B35">
      <w:pPr>
        <w:pStyle w:val="ListParagraph"/>
        <w:numPr>
          <w:ilvl w:val="3"/>
          <w:numId w:val="1"/>
        </w:numPr>
      </w:pPr>
      <w:r>
        <w:t>Review comment.</w:t>
      </w:r>
    </w:p>
    <w:p w14:paraId="76907706" w14:textId="77777777" w:rsidR="003A0D03" w:rsidRDefault="00237B35" w:rsidP="00237B35">
      <w:pPr>
        <w:pStyle w:val="ListParagraph"/>
        <w:numPr>
          <w:ilvl w:val="3"/>
          <w:numId w:val="1"/>
        </w:numPr>
      </w:pPr>
      <w:r>
        <w:t>Discuss proposed change</w:t>
      </w:r>
      <w:r w:rsidR="003A0D03">
        <w:t xml:space="preserve"> to be done.</w:t>
      </w:r>
    </w:p>
    <w:p w14:paraId="0B97786D" w14:textId="77777777" w:rsidR="00E3247B" w:rsidRDefault="00E3247B" w:rsidP="00237B35">
      <w:pPr>
        <w:pStyle w:val="ListParagraph"/>
        <w:numPr>
          <w:ilvl w:val="3"/>
          <w:numId w:val="1"/>
        </w:numPr>
      </w:pPr>
      <w:r>
        <w:t>Discussion on reducing Note 4 and remove the first phrase, and start at “The total number…”</w:t>
      </w:r>
    </w:p>
    <w:p w14:paraId="198A321B" w14:textId="77777777" w:rsidR="0024308F" w:rsidRDefault="00DE2AC3" w:rsidP="00237B35">
      <w:pPr>
        <w:pStyle w:val="ListParagraph"/>
        <w:numPr>
          <w:ilvl w:val="3"/>
          <w:numId w:val="1"/>
        </w:numPr>
      </w:pPr>
      <w:r>
        <w:t>The changes are related to peer to peer TWT and is based on individual TWT definition</w:t>
      </w:r>
      <w:r w:rsidR="00BB5258">
        <w:t>.</w:t>
      </w:r>
    </w:p>
    <w:p w14:paraId="6AEABA13" w14:textId="688CC90E" w:rsidR="0024308F" w:rsidRDefault="0024308F" w:rsidP="00237B35">
      <w:pPr>
        <w:pStyle w:val="ListParagraph"/>
        <w:numPr>
          <w:ilvl w:val="3"/>
          <w:numId w:val="1"/>
        </w:numPr>
      </w:pPr>
      <w:r>
        <w:t xml:space="preserve">Proposed Resolution: </w:t>
      </w:r>
      <w:r w:rsidR="00196C1E">
        <w:t xml:space="preserve">REVISED (SEC: 2024-07-17 15:22:19Z) - Incorporate the changes tagged with #8070  in document </w:t>
      </w:r>
      <w:hyperlink r:id="rId33" w:tgtFrame="_blank" w:history="1">
        <w:r w:rsidR="00196C1E">
          <w:rPr>
            <w:rStyle w:val="Hyperlink"/>
          </w:rPr>
          <w:t>https://mentor.ieee.org/802.11/dcn/24/11-24-1293-01-000m-sa-ballot-cr.docx</w:t>
        </w:r>
      </w:hyperlink>
    </w:p>
    <w:p w14:paraId="56054B67" w14:textId="77777777" w:rsidR="0024308F" w:rsidRDefault="0024308F" w:rsidP="00237B35">
      <w:pPr>
        <w:pStyle w:val="ListParagraph"/>
        <w:numPr>
          <w:ilvl w:val="3"/>
          <w:numId w:val="1"/>
        </w:numPr>
      </w:pPr>
      <w:r>
        <w:t>No objection – Mark Ready for Motion</w:t>
      </w:r>
    </w:p>
    <w:p w14:paraId="614A0E1B" w14:textId="77777777" w:rsidR="00196C1E" w:rsidRPr="0023618A" w:rsidRDefault="00196C1E" w:rsidP="00196C1E">
      <w:pPr>
        <w:pStyle w:val="ListParagraph"/>
        <w:ind w:left="1728"/>
      </w:pPr>
    </w:p>
    <w:p w14:paraId="35EE336E" w14:textId="77777777" w:rsidR="0024308F" w:rsidRPr="0023618A" w:rsidRDefault="0024308F" w:rsidP="0024308F">
      <w:pPr>
        <w:pStyle w:val="ListParagraph"/>
        <w:numPr>
          <w:ilvl w:val="2"/>
          <w:numId w:val="1"/>
        </w:numPr>
        <w:rPr>
          <w:highlight w:val="green"/>
        </w:rPr>
      </w:pPr>
      <w:r w:rsidRPr="0023618A">
        <w:rPr>
          <w:highlight w:val="green"/>
        </w:rPr>
        <w:t>CID 8071 (SEC)</w:t>
      </w:r>
    </w:p>
    <w:p w14:paraId="504791A4" w14:textId="77777777" w:rsidR="003F1F7D" w:rsidRDefault="0024308F" w:rsidP="0024308F">
      <w:pPr>
        <w:pStyle w:val="ListParagraph"/>
        <w:numPr>
          <w:ilvl w:val="3"/>
          <w:numId w:val="1"/>
        </w:numPr>
      </w:pPr>
      <w:r>
        <w:lastRenderedPageBreak/>
        <w:t>Review comment</w:t>
      </w:r>
    </w:p>
    <w:p w14:paraId="0ED6FA3D" w14:textId="77777777" w:rsidR="00257423" w:rsidRDefault="00257423" w:rsidP="0024308F">
      <w:pPr>
        <w:pStyle w:val="ListParagraph"/>
        <w:numPr>
          <w:ilvl w:val="3"/>
          <w:numId w:val="1"/>
        </w:numPr>
      </w:pPr>
      <w:r>
        <w:t>Discussion on how to put the resolution into the database.</w:t>
      </w:r>
    </w:p>
    <w:p w14:paraId="4EF3B1C7" w14:textId="3CEC496B" w:rsidR="002F4115" w:rsidRDefault="002F4115" w:rsidP="0024308F">
      <w:pPr>
        <w:pStyle w:val="ListParagraph"/>
        <w:numPr>
          <w:ilvl w:val="3"/>
          <w:numId w:val="1"/>
        </w:numPr>
      </w:pPr>
      <w:r>
        <w:t>It was noted that there are 13 CIDs in this submission and all will be of the form incorporate the changes, and whil</w:t>
      </w:r>
      <w:r w:rsidR="00D6266D">
        <w:t>e they may be shown inline, the change bars are not easily shown in the excel files/database.</w:t>
      </w:r>
    </w:p>
    <w:p w14:paraId="49D4C4BB" w14:textId="52C865A3" w:rsidR="00257423" w:rsidRDefault="00257423" w:rsidP="0024308F">
      <w:pPr>
        <w:pStyle w:val="ListParagraph"/>
        <w:numPr>
          <w:ilvl w:val="3"/>
          <w:numId w:val="1"/>
        </w:numPr>
      </w:pPr>
      <w:r>
        <w:t xml:space="preserve">Proposed Resolution: REVISED (SEC: 2024-07-17 15:22:19Z) - Incorporate the changes tagged with #8071  in document </w:t>
      </w:r>
      <w:hyperlink r:id="rId34" w:tgtFrame="_blank" w:history="1">
        <w:r>
          <w:rPr>
            <w:rStyle w:val="Hyperlink"/>
          </w:rPr>
          <w:t>https://mentor.ieee.org/802.11/dcn/24/11-24-1293-01-000m-sa-ballot-cr.docx</w:t>
        </w:r>
      </w:hyperlink>
    </w:p>
    <w:p w14:paraId="4DE5E690" w14:textId="77777777" w:rsidR="006C1CF0" w:rsidRDefault="006C1CF0" w:rsidP="0024308F">
      <w:pPr>
        <w:pStyle w:val="ListParagraph"/>
        <w:numPr>
          <w:ilvl w:val="3"/>
          <w:numId w:val="1"/>
        </w:numPr>
      </w:pPr>
      <w:r>
        <w:t>One objection (Mark RISON – wanted text changes moved directly into resolution.) Mark Ready for Motion.</w:t>
      </w:r>
    </w:p>
    <w:p w14:paraId="6EFA69B1" w14:textId="77777777" w:rsidR="006C1CF0" w:rsidRDefault="006C1CF0" w:rsidP="006C1CF0">
      <w:pPr>
        <w:pStyle w:val="ListParagraph"/>
        <w:ind w:left="1728"/>
      </w:pPr>
      <w:r>
        <w:t xml:space="preserve"> </w:t>
      </w:r>
    </w:p>
    <w:p w14:paraId="46CC710B" w14:textId="70175975" w:rsidR="006C1CF0" w:rsidRPr="0053457D" w:rsidRDefault="006C1CF0" w:rsidP="006C1CF0">
      <w:pPr>
        <w:pStyle w:val="ListParagraph"/>
        <w:numPr>
          <w:ilvl w:val="2"/>
          <w:numId w:val="1"/>
        </w:numPr>
        <w:rPr>
          <w:highlight w:val="green"/>
        </w:rPr>
      </w:pPr>
      <w:r w:rsidRPr="0053457D">
        <w:rPr>
          <w:highlight w:val="green"/>
        </w:rPr>
        <w:t xml:space="preserve">CID  </w:t>
      </w:r>
      <w:r w:rsidR="00382FE3" w:rsidRPr="0053457D">
        <w:rPr>
          <w:highlight w:val="green"/>
        </w:rPr>
        <w:t>8072 (SEC)</w:t>
      </w:r>
    </w:p>
    <w:p w14:paraId="2170F1FC" w14:textId="58A0FA21" w:rsidR="00382FE3" w:rsidRDefault="00382FE3" w:rsidP="00382FE3">
      <w:pPr>
        <w:pStyle w:val="ListParagraph"/>
        <w:numPr>
          <w:ilvl w:val="3"/>
          <w:numId w:val="1"/>
        </w:numPr>
      </w:pPr>
      <w:r>
        <w:t>Review Comment.</w:t>
      </w:r>
    </w:p>
    <w:p w14:paraId="39FE8C4C" w14:textId="3CB87180" w:rsidR="0053457D" w:rsidRDefault="0053457D" w:rsidP="0053457D">
      <w:pPr>
        <w:pStyle w:val="ListParagraph"/>
        <w:numPr>
          <w:ilvl w:val="3"/>
          <w:numId w:val="1"/>
        </w:numPr>
      </w:pPr>
      <w:r>
        <w:t xml:space="preserve">Proposed Resolution: REVISED (SEC: 2024-07-17 15:22:19Z) - Incorporate the changes tagged with #8072  in document </w:t>
      </w:r>
      <w:hyperlink r:id="rId35" w:tgtFrame="_blank" w:history="1">
        <w:r>
          <w:rPr>
            <w:rStyle w:val="Hyperlink"/>
          </w:rPr>
          <w:t>https://mentor.ieee.org/802.11/dcn/24/11-24-1293-01-000m-sa-ballot-cr.docx</w:t>
        </w:r>
      </w:hyperlink>
    </w:p>
    <w:p w14:paraId="63BF9A49" w14:textId="77777777" w:rsidR="005877A6" w:rsidRDefault="005877A6" w:rsidP="005877A6">
      <w:pPr>
        <w:pStyle w:val="ListParagraph"/>
        <w:numPr>
          <w:ilvl w:val="3"/>
          <w:numId w:val="1"/>
        </w:numPr>
      </w:pPr>
      <w:r>
        <w:t>One objection (Mark RISON – wanted text changes moved directly into resolution.) Mark Ready for Motion.</w:t>
      </w:r>
    </w:p>
    <w:p w14:paraId="0B622CAE" w14:textId="77777777" w:rsidR="00382FE3" w:rsidRDefault="00382FE3" w:rsidP="005877A6">
      <w:pPr>
        <w:pStyle w:val="ListParagraph"/>
        <w:ind w:left="1728"/>
      </w:pPr>
    </w:p>
    <w:p w14:paraId="01FAC940" w14:textId="77777777" w:rsidR="00C42DF2" w:rsidRPr="0023618A" w:rsidRDefault="005877A6" w:rsidP="005877A6">
      <w:pPr>
        <w:pStyle w:val="ListParagraph"/>
        <w:numPr>
          <w:ilvl w:val="2"/>
          <w:numId w:val="1"/>
        </w:numPr>
        <w:rPr>
          <w:highlight w:val="green"/>
        </w:rPr>
      </w:pPr>
      <w:r w:rsidRPr="0023618A">
        <w:rPr>
          <w:highlight w:val="green"/>
        </w:rPr>
        <w:t xml:space="preserve">CID </w:t>
      </w:r>
      <w:r w:rsidR="00C42DF2" w:rsidRPr="0023618A">
        <w:rPr>
          <w:highlight w:val="green"/>
        </w:rPr>
        <w:t>8073 (SEC)</w:t>
      </w:r>
    </w:p>
    <w:p w14:paraId="149F9A82" w14:textId="77777777" w:rsidR="00C42DF2" w:rsidRDefault="00C42DF2" w:rsidP="00C42DF2">
      <w:pPr>
        <w:pStyle w:val="ListParagraph"/>
        <w:numPr>
          <w:ilvl w:val="3"/>
          <w:numId w:val="1"/>
        </w:numPr>
      </w:pPr>
      <w:r>
        <w:t>Review Comment</w:t>
      </w:r>
    </w:p>
    <w:p w14:paraId="31CBA34B" w14:textId="62CA42E9" w:rsidR="00C42DF2" w:rsidRDefault="00C42DF2" w:rsidP="00C42DF2">
      <w:pPr>
        <w:pStyle w:val="ListParagraph"/>
        <w:numPr>
          <w:ilvl w:val="3"/>
          <w:numId w:val="1"/>
        </w:numPr>
      </w:pPr>
      <w:r>
        <w:t>Delete</w:t>
      </w:r>
      <w:r w:rsidR="00A76925">
        <w:t xml:space="preserve"> the word “last”.</w:t>
      </w:r>
    </w:p>
    <w:p w14:paraId="023447A1" w14:textId="2127E64F" w:rsidR="00C42DF2" w:rsidRDefault="006C1CF0" w:rsidP="00C42DF2">
      <w:pPr>
        <w:pStyle w:val="ListParagraph"/>
        <w:numPr>
          <w:ilvl w:val="3"/>
          <w:numId w:val="1"/>
        </w:numPr>
      </w:pPr>
      <w:r>
        <w:t xml:space="preserve"> </w:t>
      </w:r>
      <w:r w:rsidR="00C42DF2">
        <w:t xml:space="preserve">Proposed Resolution: REVISED (SEC: 2024-07-17 15:22:19Z) - Incorporate the changes tagged with #8073  in document </w:t>
      </w:r>
      <w:hyperlink r:id="rId36" w:tgtFrame="_blank" w:history="1">
        <w:r w:rsidR="00C42DF2">
          <w:rPr>
            <w:rStyle w:val="Hyperlink"/>
          </w:rPr>
          <w:t>https://mentor.ieee.org/802.11/dcn/24/11-24-1293-01-000m-sa-ballot-cr.docx</w:t>
        </w:r>
      </w:hyperlink>
    </w:p>
    <w:p w14:paraId="2AAC9A2C" w14:textId="77777777" w:rsidR="00C42DF2" w:rsidRDefault="00C42DF2" w:rsidP="00C42DF2">
      <w:pPr>
        <w:pStyle w:val="ListParagraph"/>
        <w:numPr>
          <w:ilvl w:val="3"/>
          <w:numId w:val="1"/>
        </w:numPr>
      </w:pPr>
      <w:r>
        <w:t>One objection (Mark RISON – wanted text changes moved directly into resolution.) Mark Ready for Motion.</w:t>
      </w:r>
    </w:p>
    <w:p w14:paraId="08E08C4E" w14:textId="3AA343AF" w:rsidR="006C1CF0" w:rsidRDefault="006C1CF0" w:rsidP="0023618A">
      <w:pPr>
        <w:pStyle w:val="ListParagraph"/>
        <w:ind w:left="1728"/>
      </w:pPr>
    </w:p>
    <w:p w14:paraId="181CC829" w14:textId="77777777" w:rsidR="002F4115" w:rsidRPr="003705F2" w:rsidRDefault="0023618A" w:rsidP="0023618A">
      <w:pPr>
        <w:pStyle w:val="ListParagraph"/>
        <w:numPr>
          <w:ilvl w:val="2"/>
          <w:numId w:val="1"/>
        </w:numPr>
        <w:rPr>
          <w:highlight w:val="green"/>
        </w:rPr>
      </w:pPr>
      <w:r w:rsidRPr="003705F2">
        <w:rPr>
          <w:highlight w:val="green"/>
        </w:rPr>
        <w:t>CID 80</w:t>
      </w:r>
      <w:r w:rsidR="002F4115" w:rsidRPr="003705F2">
        <w:rPr>
          <w:highlight w:val="green"/>
        </w:rPr>
        <w:t>74 (SEC)</w:t>
      </w:r>
    </w:p>
    <w:p w14:paraId="4E3A26EB" w14:textId="77777777" w:rsidR="002F4115" w:rsidRDefault="002F4115" w:rsidP="002F4115">
      <w:pPr>
        <w:pStyle w:val="ListParagraph"/>
        <w:numPr>
          <w:ilvl w:val="3"/>
          <w:numId w:val="1"/>
        </w:numPr>
      </w:pPr>
      <w:r>
        <w:t>Review Comment</w:t>
      </w:r>
    </w:p>
    <w:p w14:paraId="30EE89F1" w14:textId="1601BB87" w:rsidR="002F4115" w:rsidRDefault="006C1CF0" w:rsidP="002F4115">
      <w:pPr>
        <w:pStyle w:val="ListParagraph"/>
        <w:numPr>
          <w:ilvl w:val="3"/>
          <w:numId w:val="1"/>
        </w:numPr>
      </w:pPr>
      <w:r>
        <w:t xml:space="preserve"> </w:t>
      </w:r>
      <w:r w:rsidR="002F4115">
        <w:t>Proposed Resolution: REVISED (SEC: 2024-07-17 15:22:19Z) - Incorporate the changes tagged with #807</w:t>
      </w:r>
      <w:r w:rsidR="00B35BCF">
        <w:t>4</w:t>
      </w:r>
      <w:r w:rsidR="002F4115">
        <w:t xml:space="preserve">  in document </w:t>
      </w:r>
      <w:hyperlink r:id="rId37" w:tgtFrame="_blank" w:history="1">
        <w:r w:rsidR="002F4115">
          <w:rPr>
            <w:rStyle w:val="Hyperlink"/>
          </w:rPr>
          <w:t>https://mentor.ieee.org/802.11/dcn/24/11-24-1293-01-000m-sa-ballot-cr.docx</w:t>
        </w:r>
      </w:hyperlink>
    </w:p>
    <w:p w14:paraId="4A2EB532" w14:textId="77777777" w:rsidR="002F4115" w:rsidRDefault="002F4115" w:rsidP="002F4115">
      <w:pPr>
        <w:pStyle w:val="ListParagraph"/>
        <w:numPr>
          <w:ilvl w:val="3"/>
          <w:numId w:val="1"/>
        </w:numPr>
      </w:pPr>
      <w:r>
        <w:t>One objection (Mark RISON – wanted text changes moved directly into resolution.) Mark Ready for Motion.</w:t>
      </w:r>
    </w:p>
    <w:p w14:paraId="318A052B" w14:textId="7CEA2669" w:rsidR="006C1CF0" w:rsidRDefault="006C1CF0" w:rsidP="003705F2">
      <w:pPr>
        <w:pStyle w:val="ListParagraph"/>
        <w:ind w:left="1728"/>
      </w:pPr>
    </w:p>
    <w:p w14:paraId="718AFA8B" w14:textId="77777777" w:rsidR="003705F2" w:rsidRDefault="006C1CF0" w:rsidP="006C1CF0">
      <w:pPr>
        <w:pStyle w:val="ListParagraph"/>
        <w:numPr>
          <w:ilvl w:val="2"/>
          <w:numId w:val="1"/>
        </w:numPr>
      </w:pPr>
      <w:r>
        <w:t xml:space="preserve"> </w:t>
      </w:r>
      <w:r w:rsidR="003705F2" w:rsidRPr="007610D9">
        <w:rPr>
          <w:highlight w:val="green"/>
        </w:rPr>
        <w:t>CID 8075 (SEC)</w:t>
      </w:r>
    </w:p>
    <w:p w14:paraId="7A7E7D1B" w14:textId="77777777" w:rsidR="00BC5A53" w:rsidRDefault="00BC5A53" w:rsidP="003705F2">
      <w:pPr>
        <w:pStyle w:val="ListParagraph"/>
        <w:numPr>
          <w:ilvl w:val="3"/>
          <w:numId w:val="1"/>
        </w:numPr>
      </w:pPr>
      <w:r>
        <w:t>Review Comment</w:t>
      </w:r>
    </w:p>
    <w:p w14:paraId="09A534E6" w14:textId="77777777" w:rsidR="00BC5A53" w:rsidRPr="00BC5A53" w:rsidRDefault="00BC5A53" w:rsidP="003705F2">
      <w:pPr>
        <w:pStyle w:val="ListParagraph"/>
        <w:numPr>
          <w:ilvl w:val="3"/>
          <w:numId w:val="1"/>
        </w:numPr>
      </w:pPr>
      <w:r>
        <w:t xml:space="preserve">Proposed Resolution: </w:t>
      </w:r>
      <w:r>
        <w:rPr>
          <w:color w:val="000000"/>
          <w:sz w:val="27"/>
          <w:szCs w:val="27"/>
        </w:rPr>
        <w:t>The nomenclature for peer-to-peer TWT is not mandated to exactly follow the nomenclature of individual and broadcast TWT. From the context of the descriptions in this subclause, there is no confusion in the usage of “peer-to-peer TWT agreement” and “peer-to-peer TWT schedule”.</w:t>
      </w:r>
    </w:p>
    <w:p w14:paraId="185D4DAD" w14:textId="77777777" w:rsidR="00820B40" w:rsidRDefault="00BC5A53" w:rsidP="003705F2">
      <w:pPr>
        <w:pStyle w:val="ListParagraph"/>
        <w:numPr>
          <w:ilvl w:val="3"/>
          <w:numId w:val="1"/>
        </w:numPr>
      </w:pPr>
      <w:r>
        <w:t>No Objection – Mark Ready for Motion</w:t>
      </w:r>
    </w:p>
    <w:p w14:paraId="55D78311" w14:textId="77777777" w:rsidR="00820B40" w:rsidRDefault="00820B40" w:rsidP="00820B40">
      <w:r>
        <w:t xml:space="preserve"> </w:t>
      </w:r>
    </w:p>
    <w:p w14:paraId="69834598" w14:textId="77777777" w:rsidR="004B65E6" w:rsidRPr="00D0002D" w:rsidRDefault="00A2125B" w:rsidP="00A2125B">
      <w:pPr>
        <w:pStyle w:val="ListParagraph"/>
        <w:numPr>
          <w:ilvl w:val="2"/>
          <w:numId w:val="1"/>
        </w:numPr>
        <w:rPr>
          <w:highlight w:val="green"/>
        </w:rPr>
      </w:pPr>
      <w:r w:rsidRPr="00D0002D">
        <w:rPr>
          <w:highlight w:val="green"/>
        </w:rPr>
        <w:t>CID 807</w:t>
      </w:r>
      <w:r w:rsidR="004B65E6" w:rsidRPr="00D0002D">
        <w:rPr>
          <w:highlight w:val="green"/>
        </w:rPr>
        <w:t>6 (SEC)</w:t>
      </w:r>
    </w:p>
    <w:p w14:paraId="28D413EB" w14:textId="77777777" w:rsidR="004B65E6" w:rsidRDefault="004B65E6" w:rsidP="004B65E6">
      <w:pPr>
        <w:pStyle w:val="ListParagraph"/>
        <w:numPr>
          <w:ilvl w:val="3"/>
          <w:numId w:val="1"/>
        </w:numPr>
      </w:pPr>
      <w:r>
        <w:t>Review Comment</w:t>
      </w:r>
    </w:p>
    <w:p w14:paraId="5F949114" w14:textId="77777777" w:rsidR="004B65E6" w:rsidRDefault="004B65E6" w:rsidP="004B65E6">
      <w:pPr>
        <w:pStyle w:val="ListParagraph"/>
        <w:numPr>
          <w:ilvl w:val="3"/>
          <w:numId w:val="1"/>
        </w:numPr>
      </w:pPr>
      <w:r>
        <w:t>The name of the element is “TIE” so no change is needed.</w:t>
      </w:r>
    </w:p>
    <w:p w14:paraId="7CAD6548" w14:textId="77777777" w:rsidR="007610D9" w:rsidRDefault="004B65E6" w:rsidP="004B65E6">
      <w:pPr>
        <w:pStyle w:val="ListParagraph"/>
        <w:numPr>
          <w:ilvl w:val="3"/>
          <w:numId w:val="1"/>
        </w:numPr>
      </w:pPr>
      <w:r>
        <w:t xml:space="preserve">Proposed Resolution: </w:t>
      </w:r>
      <w:r w:rsidR="007610D9">
        <w:t>REJECTED (SEC: 2024-07-17 15:37:41Z) - The name of the element is TIE.</w:t>
      </w:r>
    </w:p>
    <w:p w14:paraId="17A3B8F7" w14:textId="77777777" w:rsidR="007610D9" w:rsidRDefault="007610D9" w:rsidP="004B65E6">
      <w:pPr>
        <w:pStyle w:val="ListParagraph"/>
        <w:numPr>
          <w:ilvl w:val="3"/>
          <w:numId w:val="1"/>
        </w:numPr>
      </w:pPr>
      <w:r>
        <w:t>No objection – Mark Ready for Motion.</w:t>
      </w:r>
    </w:p>
    <w:p w14:paraId="628A8F6C" w14:textId="05620E3A" w:rsidR="007610D9" w:rsidRDefault="007610D9" w:rsidP="007610D9">
      <w:pPr>
        <w:pStyle w:val="ListParagraph"/>
        <w:ind w:left="1728"/>
      </w:pPr>
    </w:p>
    <w:p w14:paraId="2940890E" w14:textId="77777777" w:rsidR="007610D9" w:rsidRDefault="007610D9" w:rsidP="007610D9">
      <w:pPr>
        <w:pStyle w:val="ListParagraph"/>
        <w:numPr>
          <w:ilvl w:val="2"/>
          <w:numId w:val="1"/>
        </w:numPr>
      </w:pPr>
      <w:r w:rsidRPr="00D0002D">
        <w:rPr>
          <w:highlight w:val="green"/>
        </w:rPr>
        <w:lastRenderedPageBreak/>
        <w:t>CID 8077 (SEC)</w:t>
      </w:r>
    </w:p>
    <w:p w14:paraId="70F6DEB7" w14:textId="77777777" w:rsidR="007610D9" w:rsidRDefault="007610D9" w:rsidP="007610D9">
      <w:pPr>
        <w:pStyle w:val="ListParagraph"/>
        <w:numPr>
          <w:ilvl w:val="3"/>
          <w:numId w:val="1"/>
        </w:numPr>
      </w:pPr>
      <w:r>
        <w:t>Review comment</w:t>
      </w:r>
    </w:p>
    <w:p w14:paraId="79F46B46" w14:textId="448C3F3B" w:rsidR="007610D9" w:rsidRDefault="00C91D0E" w:rsidP="007610D9">
      <w:pPr>
        <w:pStyle w:val="ListParagraph"/>
        <w:numPr>
          <w:ilvl w:val="3"/>
          <w:numId w:val="1"/>
        </w:numPr>
      </w:pPr>
      <w:r>
        <w:t>Proposed Resolution: Accepted</w:t>
      </w:r>
    </w:p>
    <w:p w14:paraId="07F33233" w14:textId="275EE7EB" w:rsidR="00C91D0E" w:rsidRDefault="00C91D0E" w:rsidP="007610D9">
      <w:pPr>
        <w:pStyle w:val="ListParagraph"/>
        <w:numPr>
          <w:ilvl w:val="3"/>
          <w:numId w:val="1"/>
        </w:numPr>
      </w:pPr>
      <w:r>
        <w:t xml:space="preserve">No </w:t>
      </w:r>
      <w:r w:rsidR="00D0002D">
        <w:t>Objection</w:t>
      </w:r>
      <w:r>
        <w:t xml:space="preserve"> </w:t>
      </w:r>
      <w:r w:rsidR="00D0002D">
        <w:t>– Mark Ready for Motion.</w:t>
      </w:r>
    </w:p>
    <w:p w14:paraId="31ADC303" w14:textId="77777777" w:rsidR="00D0002D" w:rsidRDefault="00D0002D" w:rsidP="00D0002D">
      <w:pPr>
        <w:pStyle w:val="ListParagraph"/>
        <w:ind w:left="1728"/>
      </w:pPr>
    </w:p>
    <w:p w14:paraId="42830DF4" w14:textId="3058EBA2" w:rsidR="007610D9" w:rsidRPr="00816CF3" w:rsidRDefault="007610D9" w:rsidP="007610D9">
      <w:pPr>
        <w:pStyle w:val="ListParagraph"/>
        <w:numPr>
          <w:ilvl w:val="2"/>
          <w:numId w:val="1"/>
        </w:numPr>
        <w:rPr>
          <w:highlight w:val="green"/>
        </w:rPr>
      </w:pPr>
      <w:r w:rsidRPr="00816CF3">
        <w:rPr>
          <w:highlight w:val="green"/>
        </w:rPr>
        <w:t>CID 80</w:t>
      </w:r>
      <w:r w:rsidR="00D0002D" w:rsidRPr="00816CF3">
        <w:rPr>
          <w:highlight w:val="green"/>
        </w:rPr>
        <w:t>7</w:t>
      </w:r>
      <w:r w:rsidRPr="00816CF3">
        <w:rPr>
          <w:highlight w:val="green"/>
        </w:rPr>
        <w:t xml:space="preserve">8 (SEC) </w:t>
      </w:r>
    </w:p>
    <w:p w14:paraId="36F0CD9D" w14:textId="3AFB5568" w:rsidR="007610D9" w:rsidRDefault="007610D9" w:rsidP="004B65E6">
      <w:pPr>
        <w:pStyle w:val="ListParagraph"/>
        <w:numPr>
          <w:ilvl w:val="3"/>
          <w:numId w:val="1"/>
        </w:numPr>
      </w:pPr>
      <w:r>
        <w:t xml:space="preserve"> </w:t>
      </w:r>
      <w:r w:rsidR="00D0002D">
        <w:t>Review Comment</w:t>
      </w:r>
    </w:p>
    <w:p w14:paraId="7243B560" w14:textId="6F8D8EC4" w:rsidR="00D0002D" w:rsidRDefault="00D0002D" w:rsidP="004B65E6">
      <w:pPr>
        <w:pStyle w:val="ListParagraph"/>
        <w:numPr>
          <w:ilvl w:val="3"/>
          <w:numId w:val="1"/>
        </w:numPr>
      </w:pPr>
      <w:r>
        <w:t>Proposed Resolution</w:t>
      </w:r>
      <w:r w:rsidR="00CD693F" w:rsidRPr="00CD693F">
        <w:t xml:space="preserve"> Rejected; Although a Channel Usage element contains only one Channel Entry field, the Channel Usage Elements field may contain one or more Channel Usage elements. Therefore, the Channel Usage Elements field may contain multiple Channel Entry fields, each corresponding to a different Channel Usage element.</w:t>
      </w:r>
    </w:p>
    <w:p w14:paraId="08DCD48F" w14:textId="72C579A2" w:rsidR="00D0002D" w:rsidRDefault="00D0002D" w:rsidP="004B65E6">
      <w:pPr>
        <w:pStyle w:val="ListParagraph"/>
        <w:numPr>
          <w:ilvl w:val="3"/>
          <w:numId w:val="1"/>
        </w:numPr>
      </w:pPr>
      <w:r>
        <w:t>No objection – Mark Ready for Motion.</w:t>
      </w:r>
    </w:p>
    <w:p w14:paraId="28FC5F8E" w14:textId="62FA4DA6" w:rsidR="007610D9" w:rsidRDefault="007610D9" w:rsidP="00EF2C0B">
      <w:pPr>
        <w:pStyle w:val="ListParagraph"/>
        <w:ind w:left="1728"/>
      </w:pPr>
    </w:p>
    <w:p w14:paraId="750BDCA6" w14:textId="77777777" w:rsidR="00EF2C0B" w:rsidRPr="00816CF3" w:rsidRDefault="00EF2C0B" w:rsidP="00EF2C0B">
      <w:pPr>
        <w:pStyle w:val="ListParagraph"/>
        <w:numPr>
          <w:ilvl w:val="2"/>
          <w:numId w:val="1"/>
        </w:numPr>
        <w:rPr>
          <w:highlight w:val="green"/>
        </w:rPr>
      </w:pPr>
      <w:r w:rsidRPr="00816CF3">
        <w:rPr>
          <w:highlight w:val="green"/>
        </w:rPr>
        <w:t>CID 8079 (SEC)</w:t>
      </w:r>
    </w:p>
    <w:p w14:paraId="343C7B89" w14:textId="6872A890" w:rsidR="007610D9" w:rsidRDefault="006B28D9" w:rsidP="006B28D9">
      <w:pPr>
        <w:pStyle w:val="ListParagraph"/>
        <w:numPr>
          <w:ilvl w:val="3"/>
          <w:numId w:val="1"/>
        </w:numPr>
      </w:pPr>
      <w:r>
        <w:t>Review Comment</w:t>
      </w:r>
    </w:p>
    <w:p w14:paraId="29208CEC" w14:textId="38322A9C" w:rsidR="006B28D9" w:rsidRDefault="006B28D9" w:rsidP="006B28D9">
      <w:pPr>
        <w:pStyle w:val="ListParagraph"/>
        <w:numPr>
          <w:ilvl w:val="3"/>
          <w:numId w:val="1"/>
        </w:numPr>
      </w:pPr>
      <w:r>
        <w:t xml:space="preserve">Proposed Resolution: REVISED (SEC: 2024-07-17 15:22:19Z) - Incorporate the changes tagged with #8079 in document </w:t>
      </w:r>
      <w:hyperlink r:id="rId38" w:tgtFrame="_blank" w:history="1">
        <w:r>
          <w:rPr>
            <w:rStyle w:val="Hyperlink"/>
          </w:rPr>
          <w:t>https://mentor.ieee.org/802.11/dcn/24/11-24-1293-01-000m-sa-ballot-cr.docx</w:t>
        </w:r>
      </w:hyperlink>
    </w:p>
    <w:p w14:paraId="60CB070F" w14:textId="77777777" w:rsidR="006B28D9" w:rsidRDefault="006B28D9" w:rsidP="006B28D9">
      <w:pPr>
        <w:pStyle w:val="ListParagraph"/>
        <w:numPr>
          <w:ilvl w:val="3"/>
          <w:numId w:val="1"/>
        </w:numPr>
      </w:pPr>
      <w:r>
        <w:t>One objection (Mark RISON – wanted text changes moved directly into resolution.) Mark Ready for Motion.</w:t>
      </w:r>
    </w:p>
    <w:p w14:paraId="1529EE7F" w14:textId="3767EDF4" w:rsidR="006B28D9" w:rsidRDefault="006B28D9" w:rsidP="00F65183">
      <w:pPr>
        <w:pStyle w:val="ListParagraph"/>
        <w:ind w:left="1728"/>
      </w:pPr>
    </w:p>
    <w:p w14:paraId="3B6B9701" w14:textId="4D55D328" w:rsidR="00F65183" w:rsidRPr="00816CF3" w:rsidRDefault="00F548A5" w:rsidP="00F548A5">
      <w:pPr>
        <w:pStyle w:val="ListParagraph"/>
        <w:numPr>
          <w:ilvl w:val="2"/>
          <w:numId w:val="1"/>
        </w:numPr>
        <w:rPr>
          <w:highlight w:val="green"/>
        </w:rPr>
      </w:pPr>
      <w:r w:rsidRPr="00816CF3">
        <w:rPr>
          <w:highlight w:val="green"/>
        </w:rPr>
        <w:t>CID 8080 (SEC) and CID 8081 (SEC)</w:t>
      </w:r>
    </w:p>
    <w:p w14:paraId="5252612E" w14:textId="26C3A5D7" w:rsidR="00F65183" w:rsidRDefault="00F65183" w:rsidP="004B65E6">
      <w:pPr>
        <w:pStyle w:val="ListParagraph"/>
        <w:numPr>
          <w:ilvl w:val="3"/>
          <w:numId w:val="1"/>
        </w:numPr>
      </w:pPr>
      <w:r>
        <w:t xml:space="preserve"> </w:t>
      </w:r>
      <w:r w:rsidR="00D5246B">
        <w:t xml:space="preserve">Review </w:t>
      </w:r>
      <w:r w:rsidR="004D42AD">
        <w:t>Comment.</w:t>
      </w:r>
    </w:p>
    <w:p w14:paraId="65B2FE13" w14:textId="7085CA0E" w:rsidR="00D5246B" w:rsidRDefault="00F65183" w:rsidP="00D5246B">
      <w:pPr>
        <w:pStyle w:val="ListParagraph"/>
        <w:numPr>
          <w:ilvl w:val="3"/>
          <w:numId w:val="1"/>
        </w:numPr>
      </w:pPr>
      <w:r>
        <w:t xml:space="preserve"> </w:t>
      </w:r>
      <w:r w:rsidR="00D5246B">
        <w:t xml:space="preserve">Proposed Resolution: REVISED (SEC: 2024-07-17 15:22:19Z) - Incorporate the changes tagged with #8080/8081 in document </w:t>
      </w:r>
      <w:hyperlink r:id="rId39" w:tgtFrame="_blank" w:history="1">
        <w:r w:rsidR="00D5246B">
          <w:rPr>
            <w:rStyle w:val="Hyperlink"/>
          </w:rPr>
          <w:t>https://mentor.ieee.org/802.11/dcn/24/11-24-1293-01-000m-sa-ballot-cr.docx</w:t>
        </w:r>
      </w:hyperlink>
    </w:p>
    <w:p w14:paraId="1ECA1AB0" w14:textId="77777777" w:rsidR="00D5246B" w:rsidRDefault="00D5246B" w:rsidP="00D5246B">
      <w:pPr>
        <w:pStyle w:val="ListParagraph"/>
        <w:numPr>
          <w:ilvl w:val="3"/>
          <w:numId w:val="1"/>
        </w:numPr>
      </w:pPr>
      <w:r>
        <w:t>One objection (Mark RISON – wanted text changes moved directly into resolution.) Mark Ready for Motion.</w:t>
      </w:r>
    </w:p>
    <w:p w14:paraId="178A65BF" w14:textId="77777777" w:rsidR="00643A6B" w:rsidRDefault="00643A6B" w:rsidP="00643A6B">
      <w:pPr>
        <w:pStyle w:val="ListParagraph"/>
        <w:ind w:left="1728"/>
      </w:pPr>
    </w:p>
    <w:p w14:paraId="082FB6AB" w14:textId="269ABFB2" w:rsidR="00F65183" w:rsidRPr="007F1727" w:rsidRDefault="00643A6B" w:rsidP="00643A6B">
      <w:pPr>
        <w:pStyle w:val="ListParagraph"/>
        <w:numPr>
          <w:ilvl w:val="2"/>
          <w:numId w:val="1"/>
        </w:numPr>
        <w:rPr>
          <w:highlight w:val="green"/>
        </w:rPr>
      </w:pPr>
      <w:r w:rsidRPr="007F1727">
        <w:rPr>
          <w:highlight w:val="green"/>
        </w:rPr>
        <w:t xml:space="preserve">CID </w:t>
      </w:r>
      <w:r w:rsidR="00A26EC2" w:rsidRPr="007F1727">
        <w:rPr>
          <w:highlight w:val="green"/>
        </w:rPr>
        <w:t>8082 (SEC)</w:t>
      </w:r>
    </w:p>
    <w:p w14:paraId="638166F3" w14:textId="23C5A922" w:rsidR="00A26EC2" w:rsidRDefault="00A26EC2" w:rsidP="00A26EC2">
      <w:pPr>
        <w:pStyle w:val="ListParagraph"/>
        <w:numPr>
          <w:ilvl w:val="3"/>
          <w:numId w:val="1"/>
        </w:numPr>
      </w:pPr>
      <w:r>
        <w:t>Review Comment.</w:t>
      </w:r>
    </w:p>
    <w:p w14:paraId="0C58ADB2" w14:textId="2B13703D" w:rsidR="00A26EC2" w:rsidRDefault="00A26EC2" w:rsidP="00A26EC2">
      <w:pPr>
        <w:pStyle w:val="ListParagraph"/>
        <w:numPr>
          <w:ilvl w:val="3"/>
          <w:numId w:val="1"/>
        </w:numPr>
      </w:pPr>
      <w:r>
        <w:t>Review Context.</w:t>
      </w:r>
    </w:p>
    <w:p w14:paraId="2F9F47FB" w14:textId="089C34CC" w:rsidR="00A26EC2" w:rsidRDefault="00247A9B" w:rsidP="00A26EC2">
      <w:pPr>
        <w:pStyle w:val="ListParagraph"/>
        <w:numPr>
          <w:ilvl w:val="3"/>
          <w:numId w:val="1"/>
        </w:numPr>
      </w:pPr>
      <w:r>
        <w:t>Discussion on use of infrastructure AP to use Ai</w:t>
      </w:r>
      <w:r w:rsidR="0097645B">
        <w:t>dable.</w:t>
      </w:r>
    </w:p>
    <w:p w14:paraId="617D6A04" w14:textId="36F0AE55" w:rsidR="0097645B" w:rsidRDefault="007167EA" w:rsidP="00A26EC2">
      <w:pPr>
        <w:pStyle w:val="ListParagraph"/>
        <w:numPr>
          <w:ilvl w:val="3"/>
          <w:numId w:val="1"/>
        </w:numPr>
      </w:pPr>
      <w:r>
        <w:t>Review the</w:t>
      </w:r>
      <w:r w:rsidR="00031CDB">
        <w:t xml:space="preserve"> definition of channel-usage-aidable</w:t>
      </w:r>
      <w:r w:rsidR="00364080">
        <w:t>-BSS.</w:t>
      </w:r>
    </w:p>
    <w:p w14:paraId="60FEF05D" w14:textId="562DE856" w:rsidR="00364080" w:rsidRPr="00364080" w:rsidRDefault="00364080" w:rsidP="00A26EC2">
      <w:pPr>
        <w:pStyle w:val="ListParagraph"/>
        <w:numPr>
          <w:ilvl w:val="3"/>
          <w:numId w:val="1"/>
        </w:numPr>
        <w:rPr>
          <w:highlight w:val="yellow"/>
        </w:rPr>
      </w:pPr>
      <w:r>
        <w:t xml:space="preserve">Proposed Resolution: </w:t>
      </w:r>
      <w:r w:rsidRPr="00364080">
        <w:rPr>
          <w:highlight w:val="yellow"/>
        </w:rPr>
        <w:t>Rejected; (EMILY TO PROVIDE REJECT REASON)</w:t>
      </w:r>
    </w:p>
    <w:p w14:paraId="48D43DA3" w14:textId="17153B10" w:rsidR="0097645B" w:rsidRDefault="00364080" w:rsidP="00A26EC2">
      <w:pPr>
        <w:pStyle w:val="ListParagraph"/>
        <w:numPr>
          <w:ilvl w:val="3"/>
          <w:numId w:val="1"/>
        </w:numPr>
      </w:pPr>
      <w:r>
        <w:t>No objection – Mark Ready for Motion.</w:t>
      </w:r>
    </w:p>
    <w:p w14:paraId="6DDA3B1F" w14:textId="7CC2BC06" w:rsidR="00F65183" w:rsidRDefault="00F65183" w:rsidP="007F1727">
      <w:pPr>
        <w:pStyle w:val="ListParagraph"/>
        <w:ind w:left="1224"/>
      </w:pPr>
    </w:p>
    <w:p w14:paraId="4C65F2D0" w14:textId="77777777" w:rsidR="00D75319" w:rsidRDefault="007F1727" w:rsidP="007F1727">
      <w:pPr>
        <w:pStyle w:val="ListParagraph"/>
        <w:numPr>
          <w:ilvl w:val="1"/>
          <w:numId w:val="1"/>
        </w:numPr>
      </w:pPr>
      <w:r w:rsidRPr="0065550E">
        <w:rPr>
          <w:b/>
          <w:bCs/>
        </w:rPr>
        <w:t>Review doc 11-24/1149</w:t>
      </w:r>
      <w:r w:rsidR="00D75319" w:rsidRPr="0065550E">
        <w:rPr>
          <w:b/>
          <w:bCs/>
        </w:rPr>
        <w:t xml:space="preserve">r2 </w:t>
      </w:r>
      <w:r w:rsidR="00D75319">
        <w:t>– Michael Montemurro (Huawei)</w:t>
      </w:r>
    </w:p>
    <w:p w14:paraId="69765FA4" w14:textId="3D763E1A" w:rsidR="0065550E" w:rsidRDefault="00BE53AF" w:rsidP="00D75319">
      <w:pPr>
        <w:pStyle w:val="ListParagraph"/>
        <w:numPr>
          <w:ilvl w:val="2"/>
          <w:numId w:val="1"/>
        </w:numPr>
      </w:pPr>
      <w:hyperlink r:id="rId40" w:history="1">
        <w:r w:rsidR="0065550E" w:rsidRPr="00062F3C">
          <w:rPr>
            <w:rStyle w:val="Hyperlink"/>
          </w:rPr>
          <w:t>https://mentor.ieee.org/802.11/dcn/24/11-24-1149-02-000m-sa3-comment-resolutions.docx</w:t>
        </w:r>
      </w:hyperlink>
    </w:p>
    <w:p w14:paraId="0EA89DAA" w14:textId="77777777" w:rsidR="00361177" w:rsidRPr="00AC47E2" w:rsidRDefault="0065550E" w:rsidP="00D75319">
      <w:pPr>
        <w:pStyle w:val="ListParagraph"/>
        <w:numPr>
          <w:ilvl w:val="2"/>
          <w:numId w:val="1"/>
        </w:numPr>
        <w:rPr>
          <w:highlight w:val="green"/>
        </w:rPr>
      </w:pPr>
      <w:r w:rsidRPr="00AC47E2">
        <w:rPr>
          <w:highlight w:val="green"/>
        </w:rPr>
        <w:t>CID 8168</w:t>
      </w:r>
      <w:r w:rsidR="00361177" w:rsidRPr="00AC47E2">
        <w:rPr>
          <w:highlight w:val="green"/>
        </w:rPr>
        <w:t xml:space="preserve"> (SEC)</w:t>
      </w:r>
    </w:p>
    <w:p w14:paraId="5BD942BB" w14:textId="77777777" w:rsidR="00361177" w:rsidRDefault="00361177" w:rsidP="00361177">
      <w:pPr>
        <w:pStyle w:val="ListParagraph"/>
        <w:numPr>
          <w:ilvl w:val="3"/>
          <w:numId w:val="1"/>
        </w:numPr>
      </w:pPr>
      <w:r>
        <w:t>We ran out of time before, so return to finish this CID.</w:t>
      </w:r>
    </w:p>
    <w:p w14:paraId="2C69FA8F" w14:textId="77777777" w:rsidR="009E3F4A" w:rsidRDefault="00321C90" w:rsidP="00361177">
      <w:pPr>
        <w:pStyle w:val="ListParagraph"/>
        <w:numPr>
          <w:ilvl w:val="3"/>
          <w:numId w:val="1"/>
        </w:numPr>
      </w:pPr>
      <w:r>
        <w:t xml:space="preserve">Review context page </w:t>
      </w:r>
      <w:r w:rsidR="00272838">
        <w:t>3030</w:t>
      </w:r>
      <w:r w:rsidR="009E3F4A">
        <w:t xml:space="preserve"> Line 212-38.</w:t>
      </w:r>
    </w:p>
    <w:p w14:paraId="7C5260FF" w14:textId="77777777" w:rsidR="0095068C" w:rsidRDefault="006007A4" w:rsidP="00361177">
      <w:pPr>
        <w:pStyle w:val="ListParagraph"/>
        <w:numPr>
          <w:ilvl w:val="3"/>
          <w:numId w:val="1"/>
        </w:numPr>
      </w:pPr>
      <w:r>
        <w:t xml:space="preserve">Page 3028.22 </w:t>
      </w:r>
    </w:p>
    <w:p w14:paraId="5602EB91" w14:textId="77777777" w:rsidR="00E51CDA" w:rsidRDefault="0095068C" w:rsidP="00361177">
      <w:pPr>
        <w:pStyle w:val="ListParagraph"/>
        <w:numPr>
          <w:ilvl w:val="3"/>
          <w:numId w:val="1"/>
        </w:numPr>
      </w:pPr>
      <w:r>
        <w:t>Suggest move t</w:t>
      </w:r>
      <w:r w:rsidR="003A4D15">
        <w:t>ext t</w:t>
      </w:r>
      <w:r>
        <w:t>o 3032</w:t>
      </w:r>
      <w:r w:rsidR="003A4D15">
        <w:t>.</w:t>
      </w:r>
    </w:p>
    <w:p w14:paraId="7866F62F" w14:textId="047F5BDE" w:rsidR="006579DF" w:rsidRDefault="006579DF" w:rsidP="00361177">
      <w:pPr>
        <w:pStyle w:val="ListParagraph"/>
        <w:numPr>
          <w:ilvl w:val="3"/>
          <w:numId w:val="1"/>
        </w:numPr>
      </w:pPr>
      <w:r>
        <w:t>Also discussion on page 30</w:t>
      </w:r>
      <w:r w:rsidR="00B70C59">
        <w:t>46.</w:t>
      </w:r>
    </w:p>
    <w:p w14:paraId="23220415" w14:textId="74F49E35" w:rsidR="00431ABA" w:rsidRDefault="00431ABA" w:rsidP="00361177">
      <w:pPr>
        <w:pStyle w:val="ListParagraph"/>
        <w:numPr>
          <w:ilvl w:val="3"/>
          <w:numId w:val="1"/>
        </w:numPr>
      </w:pPr>
      <w:r>
        <w:t>Discussion on reducing the duplicate description text.</w:t>
      </w:r>
    </w:p>
    <w:p w14:paraId="49CA6834" w14:textId="3F36A25F" w:rsidR="00F23FAF" w:rsidRDefault="00E51CDA" w:rsidP="00E8063D">
      <w:pPr>
        <w:pStyle w:val="ListParagraph"/>
        <w:numPr>
          <w:ilvl w:val="3"/>
          <w:numId w:val="1"/>
        </w:numPr>
      </w:pPr>
      <w:r>
        <w:t xml:space="preserve">Proposed Resolution: </w:t>
      </w:r>
      <w:r w:rsidR="00F23FAF">
        <w:t>REVISED</w:t>
      </w:r>
      <w:r w:rsidR="00F23FAF">
        <w:br/>
      </w:r>
      <w:r w:rsidR="00F23FAF">
        <w:br/>
        <w:t>At cited location, change</w:t>
      </w:r>
      <w:r w:rsidR="00F23FAF">
        <w:br/>
        <w:t>“Construct the (#209)CCM nonce as defined in 12.5.2.3.4 (Construct CCM nonce) from the PN,</w:t>
      </w:r>
      <w:r w:rsidR="00F23FAF">
        <w:br/>
        <w:t>A2, and the priority value of the MPDU where A2 is MPDU Address 2”</w:t>
      </w:r>
      <w:r w:rsidR="00F23FAF">
        <w:br/>
        <w:t>To</w:t>
      </w:r>
      <w:r w:rsidR="00F23FAF">
        <w:br/>
      </w:r>
      <w:r w:rsidR="00F23FAF">
        <w:lastRenderedPageBreak/>
        <w:t xml:space="preserve">“Construct the (#209)CCM nonce as defined in 12.5.2.3.4 (Construct CCM nonce) </w:t>
      </w:r>
      <w:r w:rsidR="00F23FAF">
        <w:br/>
        <w:t>where MPDU Address 2 is used as A2.”</w:t>
      </w:r>
      <w:r w:rsidR="00F23FAF">
        <w:br/>
      </w:r>
      <w:r w:rsidR="00F23FAF">
        <w:br/>
        <w:t>At 3046.63, change</w:t>
      </w:r>
      <w:r w:rsidR="00F23FAF">
        <w:br/>
        <w:t>“Construct the (#209)GCM nonce as defined in (#357)12.5.4.3.4 (Construct GCM nonce) from the PN and A2, where A2 is MPDU Address 2.”</w:t>
      </w:r>
      <w:r w:rsidR="00F23FAF">
        <w:br/>
        <w:t>To</w:t>
      </w:r>
      <w:r w:rsidR="00F23FAF">
        <w:br/>
        <w:t>“Construct the (#209)GCM nonce as defined in (#357)12.5.4.3.4 (Construct GCM nonce).”</w:t>
      </w:r>
    </w:p>
    <w:p w14:paraId="3FB3A877" w14:textId="77777777" w:rsidR="00777C62" w:rsidRDefault="00431ABA" w:rsidP="00361177">
      <w:pPr>
        <w:pStyle w:val="ListParagraph"/>
        <w:numPr>
          <w:ilvl w:val="3"/>
          <w:numId w:val="1"/>
        </w:numPr>
      </w:pPr>
      <w:r>
        <w:t>No Objection – Mark Ready for Motion</w:t>
      </w:r>
    </w:p>
    <w:p w14:paraId="738B84D7" w14:textId="77777777" w:rsidR="00777C62" w:rsidRDefault="00777C62" w:rsidP="00777C62">
      <w:pPr>
        <w:pStyle w:val="ListParagraph"/>
        <w:ind w:left="1728"/>
      </w:pPr>
      <w:r>
        <w:t xml:space="preserve"> </w:t>
      </w:r>
    </w:p>
    <w:p w14:paraId="42CE8068" w14:textId="77777777" w:rsidR="00777C62" w:rsidRPr="00C449DE" w:rsidRDefault="00777C62" w:rsidP="00777C62">
      <w:pPr>
        <w:pStyle w:val="ListParagraph"/>
        <w:numPr>
          <w:ilvl w:val="2"/>
          <w:numId w:val="1"/>
        </w:numPr>
        <w:rPr>
          <w:highlight w:val="green"/>
        </w:rPr>
      </w:pPr>
      <w:r w:rsidRPr="00C449DE">
        <w:rPr>
          <w:highlight w:val="green"/>
        </w:rPr>
        <w:t>CID 8236 (SEC)</w:t>
      </w:r>
    </w:p>
    <w:p w14:paraId="33362FA8" w14:textId="77777777" w:rsidR="00777C62" w:rsidRDefault="00777C62" w:rsidP="00777C62">
      <w:pPr>
        <w:pStyle w:val="ListParagraph"/>
        <w:numPr>
          <w:ilvl w:val="3"/>
          <w:numId w:val="1"/>
        </w:numPr>
      </w:pPr>
      <w:r>
        <w:t>Review comment</w:t>
      </w:r>
    </w:p>
    <w:p w14:paraId="4225BAB3" w14:textId="77777777" w:rsidR="00C449DE" w:rsidRDefault="00777C62" w:rsidP="00777C62">
      <w:pPr>
        <w:pStyle w:val="ListParagraph"/>
        <w:numPr>
          <w:ilvl w:val="3"/>
          <w:numId w:val="1"/>
        </w:numPr>
      </w:pPr>
      <w:r>
        <w:t xml:space="preserve">Proposed Resolution: </w:t>
      </w:r>
      <w:r w:rsidR="00F02465">
        <w:t>Accepted</w:t>
      </w:r>
    </w:p>
    <w:p w14:paraId="439ED828" w14:textId="77777777" w:rsidR="00C449DE" w:rsidRDefault="00C449DE" w:rsidP="00777C62">
      <w:pPr>
        <w:pStyle w:val="ListParagraph"/>
        <w:numPr>
          <w:ilvl w:val="3"/>
          <w:numId w:val="1"/>
        </w:numPr>
      </w:pPr>
      <w:r>
        <w:t>No objection – Mark Ready for Motion</w:t>
      </w:r>
    </w:p>
    <w:p w14:paraId="715690D9" w14:textId="328F6EEA" w:rsidR="00777C62" w:rsidRDefault="00777C62" w:rsidP="00C449DE">
      <w:pPr>
        <w:pStyle w:val="ListParagraph"/>
        <w:ind w:left="1728"/>
      </w:pPr>
      <w:r>
        <w:t xml:space="preserve"> </w:t>
      </w:r>
    </w:p>
    <w:p w14:paraId="6165BC3E" w14:textId="08CE6567" w:rsidR="00777C62" w:rsidRDefault="00777C62" w:rsidP="00C449DE">
      <w:pPr>
        <w:pStyle w:val="ListParagraph"/>
        <w:numPr>
          <w:ilvl w:val="2"/>
          <w:numId w:val="1"/>
        </w:numPr>
      </w:pPr>
      <w:r>
        <w:t xml:space="preserve"> </w:t>
      </w:r>
      <w:r w:rsidR="00842043">
        <w:t>CID 8238 (SEC)</w:t>
      </w:r>
    </w:p>
    <w:p w14:paraId="47B8825D" w14:textId="5975ADCF" w:rsidR="00842043" w:rsidRDefault="00842043" w:rsidP="00842043">
      <w:pPr>
        <w:pStyle w:val="ListParagraph"/>
        <w:numPr>
          <w:ilvl w:val="3"/>
          <w:numId w:val="1"/>
        </w:numPr>
      </w:pPr>
      <w:r>
        <w:t>Review Comment and discussion in submission.</w:t>
      </w:r>
    </w:p>
    <w:p w14:paraId="58A2F7A0" w14:textId="1CB3FE0A" w:rsidR="00842043" w:rsidRDefault="00842043" w:rsidP="00842043">
      <w:pPr>
        <w:pStyle w:val="ListParagraph"/>
        <w:numPr>
          <w:ilvl w:val="3"/>
          <w:numId w:val="1"/>
        </w:numPr>
      </w:pPr>
      <w:r>
        <w:t xml:space="preserve">Proposed Resolution: </w:t>
      </w:r>
      <w:r w:rsidR="0082540C">
        <w:t>Revised; Update the EAPOL-KEY notation to use OCI only.  At 3108.42, 3120.56, 3120.57</w:t>
      </w:r>
      <w:r w:rsidR="003E26BC">
        <w:t>, change “OCI KDE” to “OCI”</w:t>
      </w:r>
    </w:p>
    <w:p w14:paraId="1F0EB86E" w14:textId="77777777" w:rsidR="00F11CA9" w:rsidRDefault="00F11CA9" w:rsidP="00F11CA9">
      <w:pPr>
        <w:pStyle w:val="ListParagraph"/>
        <w:numPr>
          <w:ilvl w:val="3"/>
          <w:numId w:val="1"/>
        </w:numPr>
      </w:pPr>
      <w:r>
        <w:t>No objection – Mark Ready for Motion</w:t>
      </w:r>
    </w:p>
    <w:p w14:paraId="50C08311" w14:textId="77777777" w:rsidR="00D6593D" w:rsidRDefault="00427121" w:rsidP="00361177">
      <w:pPr>
        <w:pStyle w:val="ListParagraph"/>
        <w:numPr>
          <w:ilvl w:val="3"/>
          <w:numId w:val="1"/>
        </w:numPr>
      </w:pPr>
      <w:r>
        <w:t xml:space="preserve">Discussion that the Editor could just add </w:t>
      </w:r>
      <w:r w:rsidR="004C0DF3">
        <w:t>a space after the comma in the message</w:t>
      </w:r>
      <w:r w:rsidR="00881A70">
        <w:t>s.  The editor said she would add the spaces</w:t>
      </w:r>
      <w:r w:rsidR="00384D1D">
        <w:t xml:space="preserve"> if this was only location, but there was a </w:t>
      </w:r>
      <w:r w:rsidR="00D6593D">
        <w:t>potential that there was another message set that also needed to have a space after the comma.</w:t>
      </w:r>
    </w:p>
    <w:p w14:paraId="000E6C90" w14:textId="29BEBFAE" w:rsidR="00771E6B" w:rsidRDefault="00771E6B" w:rsidP="00361177">
      <w:pPr>
        <w:pStyle w:val="ListParagraph"/>
        <w:numPr>
          <w:ilvl w:val="3"/>
          <w:numId w:val="1"/>
        </w:numPr>
      </w:pPr>
      <w:r>
        <w:t xml:space="preserve">Need to </w:t>
      </w:r>
      <w:r w:rsidR="007E6BA0">
        <w:t xml:space="preserve">include statement in resolution: </w:t>
      </w:r>
      <w:r w:rsidRPr="00771E6B">
        <w:t xml:space="preserve"> "Add a space after each comma that is not already followed by a space in 12.7.6.1 P3109 L13-L24."</w:t>
      </w:r>
    </w:p>
    <w:p w14:paraId="795D4057" w14:textId="77777777" w:rsidR="00223BBA" w:rsidRDefault="006405CB" w:rsidP="00223BBA">
      <w:pPr>
        <w:pStyle w:val="ListParagraph"/>
        <w:numPr>
          <w:ilvl w:val="3"/>
          <w:numId w:val="1"/>
        </w:numPr>
      </w:pPr>
      <w:r>
        <w:t xml:space="preserve">Proposed resolution: </w:t>
      </w:r>
      <w:r w:rsidR="00223BBA">
        <w:t xml:space="preserve">REVISED. </w:t>
      </w:r>
    </w:p>
    <w:p w14:paraId="717C069B" w14:textId="68E3771B" w:rsidR="00223BBA" w:rsidRDefault="00223BBA" w:rsidP="00223BBA">
      <w:pPr>
        <w:pStyle w:val="ListParagraph"/>
        <w:ind w:left="1728" w:firstLine="432"/>
      </w:pPr>
      <w:r>
        <w:t xml:space="preserve">Update the EAPOL-KEY notation to use OCI only. </w:t>
      </w:r>
    </w:p>
    <w:p w14:paraId="3E1656D4" w14:textId="77777777" w:rsidR="00223BBA" w:rsidRDefault="00223BBA" w:rsidP="00223BBA">
      <w:pPr>
        <w:pStyle w:val="ListParagraph"/>
        <w:ind w:left="1728" w:firstLine="432"/>
      </w:pPr>
      <w:r>
        <w:t>At 3108.42 (left most occurrence), 3120.56, change “OCI KDE” to “OCI”.</w:t>
      </w:r>
    </w:p>
    <w:p w14:paraId="7A0DD9DB" w14:textId="77777777" w:rsidR="00223BBA" w:rsidRDefault="00223BBA" w:rsidP="00223BBA">
      <w:pPr>
        <w:pStyle w:val="ListParagraph"/>
        <w:ind w:left="1728" w:firstLine="432"/>
      </w:pPr>
      <w:r>
        <w:t>At 3120.57, change “OCI KDE” to “The OCI KDE”</w:t>
      </w:r>
    </w:p>
    <w:p w14:paraId="37B3AC5E" w14:textId="006B9468" w:rsidR="00223BBA" w:rsidRDefault="00223BBA" w:rsidP="00223BBA">
      <w:pPr>
        <w:pStyle w:val="ListParagraph"/>
        <w:ind w:left="2160"/>
      </w:pPr>
      <w:r>
        <w:t>Add a space after each comma that is not already followed by a space in 12.7.6.1 P3109 L13-L24 and at P3120 L27-30."</w:t>
      </w:r>
    </w:p>
    <w:p w14:paraId="3140B509" w14:textId="77777777" w:rsidR="00223BBA" w:rsidRDefault="00223BBA" w:rsidP="00361177">
      <w:pPr>
        <w:pStyle w:val="ListParagraph"/>
        <w:numPr>
          <w:ilvl w:val="3"/>
          <w:numId w:val="1"/>
        </w:numPr>
      </w:pPr>
      <w:r>
        <w:t>No objection – Mark Ready for Motion</w:t>
      </w:r>
    </w:p>
    <w:p w14:paraId="0572D176" w14:textId="02D11346" w:rsidR="00223BBA" w:rsidRDefault="00223BBA" w:rsidP="00EA6772">
      <w:pPr>
        <w:pStyle w:val="ListParagraph"/>
        <w:ind w:left="1224"/>
      </w:pPr>
    </w:p>
    <w:p w14:paraId="0EB56707" w14:textId="70FA3419" w:rsidR="00223BBA" w:rsidRPr="00223BBA" w:rsidRDefault="00223BBA" w:rsidP="00223BBA">
      <w:pPr>
        <w:pStyle w:val="ListParagraph"/>
        <w:numPr>
          <w:ilvl w:val="2"/>
          <w:numId w:val="1"/>
        </w:numPr>
        <w:rPr>
          <w:highlight w:val="green"/>
        </w:rPr>
      </w:pPr>
      <w:r>
        <w:t xml:space="preserve"> </w:t>
      </w:r>
      <w:r w:rsidR="00EA6772" w:rsidRPr="00EA6772">
        <w:rPr>
          <w:highlight w:val="green"/>
        </w:rPr>
        <w:t xml:space="preserve">CID </w:t>
      </w:r>
      <w:r w:rsidRPr="00EA6772">
        <w:rPr>
          <w:highlight w:val="green"/>
        </w:rPr>
        <w:t>8240 (SEC</w:t>
      </w:r>
      <w:r w:rsidRPr="00223BBA">
        <w:rPr>
          <w:highlight w:val="green"/>
        </w:rPr>
        <w:t>)</w:t>
      </w:r>
    </w:p>
    <w:p w14:paraId="74FADFCC" w14:textId="7FA6B804" w:rsidR="00223BBA" w:rsidRDefault="00223BBA" w:rsidP="00223BBA">
      <w:pPr>
        <w:pStyle w:val="ListParagraph"/>
        <w:numPr>
          <w:ilvl w:val="3"/>
          <w:numId w:val="1"/>
        </w:numPr>
      </w:pPr>
      <w:r>
        <w:t>Review Comment</w:t>
      </w:r>
    </w:p>
    <w:p w14:paraId="0B5D0DDA" w14:textId="259776AF" w:rsidR="00223BBA" w:rsidRDefault="00223BBA" w:rsidP="00223BBA">
      <w:pPr>
        <w:pStyle w:val="ListParagraph"/>
        <w:numPr>
          <w:ilvl w:val="3"/>
          <w:numId w:val="1"/>
        </w:numPr>
      </w:pPr>
      <w:r>
        <w:t xml:space="preserve">Proposed Resolution: </w:t>
      </w:r>
      <w:r w:rsidR="00EA6772">
        <w:t>Accepted</w:t>
      </w:r>
    </w:p>
    <w:p w14:paraId="1F8A21F9" w14:textId="755EC2F3" w:rsidR="00EA6772" w:rsidRDefault="00EA6772" w:rsidP="00223BBA">
      <w:pPr>
        <w:pStyle w:val="ListParagraph"/>
        <w:numPr>
          <w:ilvl w:val="3"/>
          <w:numId w:val="1"/>
        </w:numPr>
      </w:pPr>
      <w:r>
        <w:t>No objection – Mark Ready for Motion</w:t>
      </w:r>
    </w:p>
    <w:p w14:paraId="2A21CF05" w14:textId="77777777" w:rsidR="00EA6772" w:rsidRDefault="00EA6772" w:rsidP="00EA6772">
      <w:pPr>
        <w:pStyle w:val="ListParagraph"/>
        <w:ind w:left="1728"/>
      </w:pPr>
    </w:p>
    <w:p w14:paraId="4F0745FC" w14:textId="3D33AF18" w:rsidR="00223BBA" w:rsidRDefault="00EA6772" w:rsidP="00EA6772">
      <w:pPr>
        <w:pStyle w:val="ListParagraph"/>
        <w:numPr>
          <w:ilvl w:val="1"/>
          <w:numId w:val="1"/>
        </w:numPr>
      </w:pPr>
      <w:r>
        <w:t>Recess at 12:25pm</w:t>
      </w:r>
    </w:p>
    <w:p w14:paraId="362EAF63" w14:textId="3F90B5EC" w:rsidR="00E17A62" w:rsidRDefault="00E17A62" w:rsidP="00F01B55">
      <w:pPr>
        <w:pStyle w:val="ListParagraph"/>
        <w:ind w:left="1224"/>
      </w:pPr>
    </w:p>
    <w:p w14:paraId="23ACC366" w14:textId="77777777" w:rsidR="00E17A62" w:rsidRDefault="00E17A62">
      <w:r>
        <w:br w:type="page"/>
      </w:r>
    </w:p>
    <w:p w14:paraId="69686D58" w14:textId="685B17B8" w:rsidR="000656DB" w:rsidRDefault="000656DB" w:rsidP="000656DB">
      <w:pPr>
        <w:pStyle w:val="ListParagraph"/>
        <w:numPr>
          <w:ilvl w:val="0"/>
          <w:numId w:val="1"/>
        </w:numPr>
      </w:pPr>
      <w:r>
        <w:lastRenderedPageBreak/>
        <w:t>REV</w:t>
      </w:r>
      <w:r w:rsidRPr="005E6D44">
        <w:rPr>
          <w:b/>
          <w:bCs/>
        </w:rPr>
        <w:t xml:space="preserve">me Meeting </w:t>
      </w:r>
      <w:r>
        <w:rPr>
          <w:b/>
          <w:bCs/>
        </w:rPr>
        <w:t>Wednesday</w:t>
      </w:r>
      <w:r w:rsidRPr="005E6D44">
        <w:rPr>
          <w:b/>
          <w:bCs/>
        </w:rPr>
        <w:t xml:space="preserve"> PM2 </w:t>
      </w:r>
      <w:r>
        <w:t>– July 17 4-6pm ET</w:t>
      </w:r>
    </w:p>
    <w:p w14:paraId="6637C100" w14:textId="114DED7D" w:rsidR="000656DB" w:rsidRDefault="000656DB" w:rsidP="000656DB">
      <w:pPr>
        <w:pStyle w:val="ListParagraph"/>
        <w:numPr>
          <w:ilvl w:val="1"/>
          <w:numId w:val="1"/>
        </w:numPr>
      </w:pPr>
      <w:r w:rsidRPr="005E6D44">
        <w:rPr>
          <w:b/>
          <w:bCs/>
        </w:rPr>
        <w:t xml:space="preserve">Called to order </w:t>
      </w:r>
      <w:r>
        <w:rPr>
          <w:b/>
          <w:bCs/>
        </w:rPr>
        <w:t>4</w:t>
      </w:r>
      <w:r w:rsidRPr="005E6D44">
        <w:rPr>
          <w:b/>
          <w:bCs/>
        </w:rPr>
        <w:t>:0</w:t>
      </w:r>
      <w:r>
        <w:rPr>
          <w:b/>
          <w:bCs/>
        </w:rPr>
        <w:t xml:space="preserve">5 </w:t>
      </w:r>
      <w:r w:rsidRPr="005E6D44">
        <w:rPr>
          <w:b/>
          <w:bCs/>
        </w:rPr>
        <w:t>pm</w:t>
      </w:r>
      <w:r>
        <w:t xml:space="preserve"> ET by Michael Montemurro</w:t>
      </w:r>
    </w:p>
    <w:p w14:paraId="3FF7103F" w14:textId="77777777" w:rsidR="00D07A9E" w:rsidRPr="00D06C98" w:rsidRDefault="00D07A9E" w:rsidP="00D07A9E">
      <w:pPr>
        <w:pStyle w:val="ListParagraph"/>
        <w:numPr>
          <w:ilvl w:val="1"/>
          <w:numId w:val="1"/>
        </w:numPr>
        <w:rPr>
          <w:b/>
          <w:bCs/>
        </w:rPr>
      </w:pPr>
      <w:r w:rsidRPr="00D06C98">
        <w:rPr>
          <w:b/>
          <w:bCs/>
        </w:rPr>
        <w:t>Introduction of Officers:</w:t>
      </w:r>
    </w:p>
    <w:p w14:paraId="04370F31" w14:textId="77777777" w:rsidR="00D07A9E" w:rsidRDefault="00D07A9E" w:rsidP="00D07A9E">
      <w:pPr>
        <w:pStyle w:val="ListParagraph"/>
        <w:numPr>
          <w:ilvl w:val="2"/>
          <w:numId w:val="1"/>
        </w:numPr>
      </w:pPr>
      <w:r>
        <w:t>802.11me Chair – Michael MONTEMURRO</w:t>
      </w:r>
    </w:p>
    <w:p w14:paraId="4F4E7728" w14:textId="77777777" w:rsidR="00D07A9E" w:rsidRDefault="00D07A9E" w:rsidP="00D07A9E">
      <w:pPr>
        <w:pStyle w:val="ListParagraph"/>
        <w:numPr>
          <w:ilvl w:val="2"/>
          <w:numId w:val="1"/>
        </w:numPr>
      </w:pPr>
      <w:r>
        <w:t xml:space="preserve">Vice Chair – Mark HAMILTON </w:t>
      </w:r>
    </w:p>
    <w:p w14:paraId="103E27C1" w14:textId="77777777" w:rsidR="00D07A9E" w:rsidRDefault="00D07A9E" w:rsidP="00D07A9E">
      <w:pPr>
        <w:pStyle w:val="ListParagraph"/>
        <w:numPr>
          <w:ilvl w:val="2"/>
          <w:numId w:val="1"/>
        </w:numPr>
      </w:pPr>
      <w:r>
        <w:t>Vice Chair – Mark RISON</w:t>
      </w:r>
    </w:p>
    <w:p w14:paraId="3B87D202" w14:textId="77777777" w:rsidR="00D07A9E" w:rsidRDefault="00D07A9E" w:rsidP="00D07A9E">
      <w:pPr>
        <w:pStyle w:val="ListParagraph"/>
        <w:numPr>
          <w:ilvl w:val="2"/>
          <w:numId w:val="1"/>
        </w:numPr>
      </w:pPr>
      <w:r>
        <w:t>Editor – Emily QI</w:t>
      </w:r>
    </w:p>
    <w:p w14:paraId="649067B9" w14:textId="77777777" w:rsidR="00D07A9E" w:rsidRDefault="00D07A9E" w:rsidP="00D07A9E">
      <w:pPr>
        <w:pStyle w:val="ListParagraph"/>
        <w:numPr>
          <w:ilvl w:val="2"/>
          <w:numId w:val="1"/>
        </w:numPr>
      </w:pPr>
      <w:r>
        <w:t>Editor – Edward AU</w:t>
      </w:r>
    </w:p>
    <w:p w14:paraId="60267F86" w14:textId="46246ECA" w:rsidR="00D07A9E" w:rsidRDefault="00D07A9E" w:rsidP="00D07A9E">
      <w:pPr>
        <w:pStyle w:val="ListParagraph"/>
        <w:numPr>
          <w:ilvl w:val="2"/>
          <w:numId w:val="1"/>
        </w:numPr>
      </w:pPr>
      <w:r>
        <w:t>Secretary – Jon ROSDAHL</w:t>
      </w:r>
    </w:p>
    <w:p w14:paraId="46FFE657" w14:textId="77777777" w:rsidR="000656DB" w:rsidRDefault="000656DB" w:rsidP="000656DB">
      <w:pPr>
        <w:pStyle w:val="ListParagraph"/>
        <w:numPr>
          <w:ilvl w:val="1"/>
          <w:numId w:val="1"/>
        </w:numPr>
      </w:pPr>
      <w:r>
        <w:t>Reminder Patent Slides/Copyright slides and participant slides.</w:t>
      </w:r>
    </w:p>
    <w:p w14:paraId="6234635B" w14:textId="77777777" w:rsidR="000656DB" w:rsidRDefault="000656DB" w:rsidP="000656DB">
      <w:pPr>
        <w:pStyle w:val="ListParagraph"/>
        <w:numPr>
          <w:ilvl w:val="2"/>
          <w:numId w:val="1"/>
        </w:numPr>
      </w:pPr>
      <w:r>
        <w:t>No Issues noted.</w:t>
      </w:r>
    </w:p>
    <w:p w14:paraId="0ED48C67" w14:textId="77777777" w:rsidR="000656DB" w:rsidRDefault="000656DB" w:rsidP="000656DB">
      <w:pPr>
        <w:pStyle w:val="ListParagraph"/>
        <w:numPr>
          <w:ilvl w:val="1"/>
          <w:numId w:val="1"/>
        </w:numPr>
      </w:pPr>
      <w:r w:rsidRPr="005A5255">
        <w:rPr>
          <w:b/>
          <w:bCs/>
        </w:rPr>
        <w:t>Review Agenda</w:t>
      </w:r>
      <w:r>
        <w:t>:</w:t>
      </w:r>
    </w:p>
    <w:p w14:paraId="41D61E42" w14:textId="1B0E6C14" w:rsidR="00323353" w:rsidRDefault="009F4FD9" w:rsidP="00323353">
      <w:pPr>
        <w:pStyle w:val="ListParagraph"/>
        <w:numPr>
          <w:ilvl w:val="2"/>
          <w:numId w:val="1"/>
        </w:numPr>
      </w:pPr>
      <w:r w:rsidRPr="00AF75E4">
        <w:t>11-24</w:t>
      </w:r>
      <w:r>
        <w:t>/985r3</w:t>
      </w:r>
    </w:p>
    <w:p w14:paraId="40D2AD18" w14:textId="7C589C1E" w:rsidR="009F4FD9" w:rsidRPr="00AF75E4" w:rsidRDefault="009F4FD9" w:rsidP="009F4FD9">
      <w:pPr>
        <w:pStyle w:val="ListParagraph"/>
        <w:numPr>
          <w:ilvl w:val="2"/>
          <w:numId w:val="1"/>
        </w:numPr>
      </w:pPr>
      <w:r>
        <w:rPr>
          <w:b/>
          <w:bCs/>
        </w:rPr>
        <w:t xml:space="preserve"> </w:t>
      </w:r>
      <w:r w:rsidRPr="00AF75E4">
        <w:t>No objection</w:t>
      </w:r>
      <w:r w:rsidR="00AC22ED" w:rsidRPr="00AF75E4">
        <w:t>s</w:t>
      </w:r>
    </w:p>
    <w:p w14:paraId="2E16FFCA" w14:textId="77777777" w:rsidR="00640CA4" w:rsidRPr="00AC22ED" w:rsidRDefault="00640CA4" w:rsidP="00640CA4">
      <w:pPr>
        <w:pStyle w:val="ListParagraph"/>
        <w:ind w:left="1224"/>
      </w:pPr>
    </w:p>
    <w:p w14:paraId="78D3A3E6" w14:textId="02CEE169" w:rsidR="00AC22ED" w:rsidRPr="006E4546" w:rsidRDefault="00AC22ED" w:rsidP="00AC22ED">
      <w:pPr>
        <w:pStyle w:val="ListParagraph"/>
        <w:numPr>
          <w:ilvl w:val="1"/>
          <w:numId w:val="1"/>
        </w:numPr>
      </w:pPr>
      <w:r>
        <w:rPr>
          <w:b/>
          <w:bCs/>
        </w:rPr>
        <w:t>Review doc 11-24/1289r</w:t>
      </w:r>
      <w:r w:rsidR="006E4546">
        <w:rPr>
          <w:b/>
          <w:bCs/>
        </w:rPr>
        <w:t>6 Edward AU (Huawei)</w:t>
      </w:r>
    </w:p>
    <w:p w14:paraId="7C172617" w14:textId="649CC15E" w:rsidR="006E4546" w:rsidRDefault="00BE53AF" w:rsidP="006E4546">
      <w:pPr>
        <w:pStyle w:val="ListParagraph"/>
        <w:numPr>
          <w:ilvl w:val="2"/>
          <w:numId w:val="1"/>
        </w:numPr>
      </w:pPr>
      <w:hyperlink r:id="rId41" w:history="1">
        <w:r w:rsidR="00640CA4" w:rsidRPr="00062F3C">
          <w:rPr>
            <w:rStyle w:val="Hyperlink"/>
          </w:rPr>
          <w:t>https://mentor.ieee.org/802.11/dcn/24/11-24-1289-06-000m-proposed-resolution-for-miscellaneous-comments-on-recirculation-sa-ballot-on-d6-0.docx</w:t>
        </w:r>
      </w:hyperlink>
    </w:p>
    <w:p w14:paraId="07A679D4" w14:textId="77777777" w:rsidR="009A2FAA" w:rsidRDefault="009A2FAA" w:rsidP="009A2FAA">
      <w:pPr>
        <w:pStyle w:val="ListParagraph"/>
        <w:ind w:left="1224"/>
      </w:pPr>
    </w:p>
    <w:p w14:paraId="492E628B" w14:textId="5A18E217" w:rsidR="00640CA4" w:rsidRPr="00361ACA" w:rsidRDefault="00640CA4" w:rsidP="006E4546">
      <w:pPr>
        <w:pStyle w:val="ListParagraph"/>
        <w:numPr>
          <w:ilvl w:val="2"/>
          <w:numId w:val="1"/>
        </w:numPr>
        <w:rPr>
          <w:highlight w:val="green"/>
        </w:rPr>
      </w:pPr>
      <w:r w:rsidRPr="00361ACA">
        <w:rPr>
          <w:highlight w:val="green"/>
        </w:rPr>
        <w:t xml:space="preserve">CID 8021: </w:t>
      </w:r>
    </w:p>
    <w:p w14:paraId="645D2241" w14:textId="6F7098EE" w:rsidR="00AC47E2" w:rsidRDefault="00AC47E2" w:rsidP="00AC47E2">
      <w:pPr>
        <w:pStyle w:val="ListParagraph"/>
        <w:numPr>
          <w:ilvl w:val="3"/>
          <w:numId w:val="1"/>
        </w:numPr>
      </w:pPr>
      <w:r>
        <w:t>Review Comment</w:t>
      </w:r>
    </w:p>
    <w:p w14:paraId="3A877E56" w14:textId="44EBC7AD" w:rsidR="00AC47E2" w:rsidRDefault="00AF75E4" w:rsidP="00AC47E2">
      <w:pPr>
        <w:pStyle w:val="ListParagraph"/>
        <w:numPr>
          <w:ilvl w:val="3"/>
          <w:numId w:val="1"/>
        </w:numPr>
      </w:pPr>
      <w:r>
        <w:t xml:space="preserve">Add </w:t>
      </w:r>
      <w:r w:rsidR="0027392B">
        <w:t>a</w:t>
      </w:r>
      <w:r>
        <w:t xml:space="preserve"> </w:t>
      </w:r>
      <w:r w:rsidR="0072566C">
        <w:t xml:space="preserve">couple </w:t>
      </w:r>
      <w:r>
        <w:t>article</w:t>
      </w:r>
      <w:r w:rsidR="0072566C">
        <w:t>s</w:t>
      </w:r>
      <w:r>
        <w:t xml:space="preserve"> in the first Note.</w:t>
      </w:r>
    </w:p>
    <w:p w14:paraId="17D294E6" w14:textId="576C3947" w:rsidR="00AF75E4" w:rsidRDefault="00AF75E4" w:rsidP="00AC47E2">
      <w:pPr>
        <w:pStyle w:val="ListParagraph"/>
        <w:numPr>
          <w:ilvl w:val="3"/>
          <w:numId w:val="1"/>
        </w:numPr>
      </w:pPr>
      <w:r>
        <w:t xml:space="preserve">Proposed Resolution: </w:t>
      </w:r>
      <w:r w:rsidR="007C12A7">
        <w:t>Revised.</w:t>
      </w:r>
      <w:r w:rsidR="007C12A7">
        <w:br/>
        <w:t>Change from</w:t>
      </w:r>
      <w:r w:rsidR="007C12A7">
        <w:br/>
      </w:r>
      <w:r w:rsidR="007C12A7">
        <w:br/>
        <w:t>“NOTE 1—If the ISTA successfully transmits a non-IFTMR</w:t>
      </w:r>
      <w:r w:rsidR="007C12A7">
        <w:br/>
        <w:t>frame late in a burst instance, fewer than FTMs per burst might be successfully</w:t>
      </w:r>
      <w:r w:rsidR="007C12A7">
        <w:br/>
        <w:t>transmitted by the RSTA in the burst instance. If a FTM frame, except for the</w:t>
      </w:r>
      <w:r w:rsidR="007C12A7">
        <w:br/>
        <w:t>IFTM frame in the ASAP=0 case, is sent outside a burst instance, it might not</w:t>
      </w:r>
      <w:r w:rsidR="007C12A7">
        <w:br/>
        <w:t>be acknowledged.”</w:t>
      </w:r>
      <w:r w:rsidR="007C12A7">
        <w:br/>
      </w:r>
      <w:r w:rsidR="007C12A7">
        <w:br/>
        <w:t>To</w:t>
      </w:r>
      <w:r w:rsidR="007C12A7">
        <w:br/>
        <w:t>“NOTE 1—If the ISTA successfully transmits an FTM</w:t>
      </w:r>
      <w:r w:rsidR="007C12A7">
        <w:br/>
        <w:t>Request frame with the Trigger field set to 1 late in the burst duration, fewer</w:t>
      </w:r>
      <w:r w:rsidR="007C12A7">
        <w:br/>
        <w:t>than the negotiated per burst TOF measurements (i.e., the value of the FTM Per</w:t>
      </w:r>
      <w:r w:rsidR="007C12A7">
        <w:br/>
        <w:t>Burst field) might be completed within this burst duration instance.</w:t>
      </w:r>
      <w:r w:rsidR="007C12A7">
        <w:br/>
      </w:r>
      <w:r w:rsidR="007C12A7">
        <w:br/>
        <w:t>NOTE 2—If an FTM frame, except for the IFTM frame in the</w:t>
      </w:r>
      <w:r w:rsidR="007C12A7">
        <w:br/>
        <w:t>ASAP=0 case, is sent outside a burst instance, it might not be acknowledged.”</w:t>
      </w:r>
    </w:p>
    <w:p w14:paraId="5BD0EF56" w14:textId="77777777" w:rsidR="00F950E8" w:rsidRDefault="00F950E8" w:rsidP="00F950E8">
      <w:pPr>
        <w:pStyle w:val="ListParagraph"/>
        <w:numPr>
          <w:ilvl w:val="3"/>
          <w:numId w:val="1"/>
        </w:numPr>
      </w:pPr>
      <w:r>
        <w:t>No objection – Mark Ready for Motion</w:t>
      </w:r>
    </w:p>
    <w:p w14:paraId="6F607701" w14:textId="29841C8D" w:rsidR="00F950E8" w:rsidRDefault="00F950E8" w:rsidP="00F950E8">
      <w:pPr>
        <w:pStyle w:val="ListParagraph"/>
        <w:ind w:left="1728"/>
      </w:pPr>
      <w:r>
        <w:t xml:space="preserve"> </w:t>
      </w:r>
    </w:p>
    <w:p w14:paraId="49077A9E" w14:textId="16BDD364" w:rsidR="00CA15A6" w:rsidRDefault="00CA15A6" w:rsidP="00CA15A6">
      <w:pPr>
        <w:pStyle w:val="ListParagraph"/>
        <w:numPr>
          <w:ilvl w:val="1"/>
          <w:numId w:val="1"/>
        </w:numPr>
      </w:pPr>
      <w:r w:rsidRPr="00A63CB6">
        <w:rPr>
          <w:b/>
          <w:bCs/>
        </w:rPr>
        <w:t>Review 11-24/1149r3 –</w:t>
      </w:r>
      <w:r>
        <w:t xml:space="preserve"> Michael </w:t>
      </w:r>
      <w:r w:rsidR="00004B09">
        <w:t xml:space="preserve">MONTEMURRO </w:t>
      </w:r>
      <w:r>
        <w:t>(Huawei)</w:t>
      </w:r>
    </w:p>
    <w:p w14:paraId="37CF72F5" w14:textId="11420509" w:rsidR="0027392B" w:rsidRDefault="00BE53AF" w:rsidP="00CA15A6">
      <w:pPr>
        <w:pStyle w:val="ListParagraph"/>
        <w:numPr>
          <w:ilvl w:val="2"/>
          <w:numId w:val="1"/>
        </w:numPr>
      </w:pPr>
      <w:hyperlink r:id="rId42" w:history="1">
        <w:r w:rsidR="0027392B" w:rsidRPr="00062F3C">
          <w:rPr>
            <w:rStyle w:val="Hyperlink"/>
          </w:rPr>
          <w:t>https://mentor.ieee.org/802.11/dcn/24/11-24-1149-03-000m-sa3-comment-resolutions.docx</w:t>
        </w:r>
      </w:hyperlink>
    </w:p>
    <w:p w14:paraId="6C72C25E" w14:textId="77777777" w:rsidR="001B0135" w:rsidRDefault="001B0135" w:rsidP="001B0135">
      <w:pPr>
        <w:pStyle w:val="ListParagraph"/>
        <w:ind w:left="1224"/>
      </w:pPr>
    </w:p>
    <w:p w14:paraId="28D6D27F" w14:textId="77777777" w:rsidR="0027392B" w:rsidRPr="00A63CB6" w:rsidRDefault="0027392B" w:rsidP="00CA15A6">
      <w:pPr>
        <w:pStyle w:val="ListParagraph"/>
        <w:numPr>
          <w:ilvl w:val="2"/>
          <w:numId w:val="1"/>
        </w:numPr>
        <w:rPr>
          <w:highlight w:val="green"/>
        </w:rPr>
      </w:pPr>
      <w:r w:rsidRPr="00A63CB6">
        <w:rPr>
          <w:highlight w:val="green"/>
        </w:rPr>
        <w:t>CID 8241 (SEC)</w:t>
      </w:r>
    </w:p>
    <w:p w14:paraId="1C81603F" w14:textId="0C4962F8" w:rsidR="0027392B" w:rsidRDefault="0027392B" w:rsidP="0027392B">
      <w:pPr>
        <w:pStyle w:val="ListParagraph"/>
        <w:numPr>
          <w:ilvl w:val="3"/>
          <w:numId w:val="1"/>
        </w:numPr>
      </w:pPr>
      <w:r>
        <w:t>Review Comment</w:t>
      </w:r>
      <w:r w:rsidR="00004B09">
        <w:t xml:space="preserve"> and discussion in submission.</w:t>
      </w:r>
    </w:p>
    <w:p w14:paraId="47674A92" w14:textId="775906B0" w:rsidR="001B0135" w:rsidRDefault="00004B09" w:rsidP="00750BFF">
      <w:pPr>
        <w:pStyle w:val="ListParagraph"/>
        <w:numPr>
          <w:ilvl w:val="3"/>
          <w:numId w:val="1"/>
        </w:numPr>
      </w:pPr>
      <w:r>
        <w:t xml:space="preserve">Proposed Resolution: </w:t>
      </w:r>
      <w:r w:rsidR="001224B8">
        <w:t xml:space="preserve">Revised; </w:t>
      </w:r>
      <w:r w:rsidR="00527584">
        <w:t>Make the changes</w:t>
      </w:r>
      <w:r w:rsidR="00FB54E6">
        <w:t xml:space="preserve"> proposed by the commenter with the exception of 775.55, 77</w:t>
      </w:r>
      <w:r w:rsidR="001B0135">
        <w:t>6.19, and 776.209. (Fragment element).</w:t>
      </w:r>
      <w:r w:rsidR="000122F7">
        <w:t xml:space="preserve"> </w:t>
      </w:r>
      <w:r w:rsidR="000C0F21">
        <w:t>At those locations, change “may be” to “is”</w:t>
      </w:r>
      <w:r w:rsidR="00232D3F">
        <w:t>.</w:t>
      </w:r>
    </w:p>
    <w:p w14:paraId="034C6DD0" w14:textId="53C816A0" w:rsidR="00F950E8" w:rsidRDefault="001B0135" w:rsidP="00750BFF">
      <w:pPr>
        <w:pStyle w:val="ListParagraph"/>
        <w:numPr>
          <w:ilvl w:val="3"/>
          <w:numId w:val="1"/>
        </w:numPr>
      </w:pPr>
      <w:r>
        <w:t>No Objection – Mark Ready for Motion</w:t>
      </w:r>
      <w:r w:rsidR="00F950E8">
        <w:t xml:space="preserve"> </w:t>
      </w:r>
    </w:p>
    <w:p w14:paraId="2C79E527" w14:textId="68D3B904" w:rsidR="00F950E8" w:rsidRDefault="00F950E8" w:rsidP="00232D3F">
      <w:pPr>
        <w:pStyle w:val="ListParagraph"/>
        <w:ind w:left="1728"/>
      </w:pPr>
    </w:p>
    <w:p w14:paraId="5DB5AFEC" w14:textId="05C0B711" w:rsidR="00232D3F" w:rsidRPr="00A63CB6" w:rsidRDefault="00232D3F" w:rsidP="00232D3F">
      <w:pPr>
        <w:pStyle w:val="ListParagraph"/>
        <w:numPr>
          <w:ilvl w:val="2"/>
          <w:numId w:val="1"/>
        </w:numPr>
        <w:rPr>
          <w:highlight w:val="green"/>
        </w:rPr>
      </w:pPr>
      <w:r w:rsidRPr="00A63CB6">
        <w:rPr>
          <w:highlight w:val="green"/>
        </w:rPr>
        <w:t xml:space="preserve">CID </w:t>
      </w:r>
      <w:r w:rsidR="00F70F37" w:rsidRPr="00A63CB6">
        <w:rPr>
          <w:highlight w:val="green"/>
        </w:rPr>
        <w:t>8201</w:t>
      </w:r>
      <w:r w:rsidRPr="00A63CB6">
        <w:rPr>
          <w:highlight w:val="green"/>
        </w:rPr>
        <w:t xml:space="preserve"> (SEC)</w:t>
      </w:r>
    </w:p>
    <w:p w14:paraId="4DFA3DE9" w14:textId="77777777" w:rsidR="00232D3F" w:rsidRDefault="00232D3F" w:rsidP="00232D3F">
      <w:pPr>
        <w:pStyle w:val="ListParagraph"/>
        <w:numPr>
          <w:ilvl w:val="3"/>
          <w:numId w:val="1"/>
        </w:numPr>
      </w:pPr>
      <w:r>
        <w:t>Review Comment</w:t>
      </w:r>
    </w:p>
    <w:p w14:paraId="483B3576" w14:textId="77777777" w:rsidR="00C3022B" w:rsidRDefault="00085056" w:rsidP="00232D3F">
      <w:pPr>
        <w:pStyle w:val="ListParagraph"/>
        <w:numPr>
          <w:ilvl w:val="3"/>
          <w:numId w:val="1"/>
        </w:numPr>
      </w:pPr>
      <w:r>
        <w:t xml:space="preserve">Discussion about whether PMKID[0..1] means there are up to two PMKIDs </w:t>
      </w:r>
    </w:p>
    <w:p w14:paraId="0EF190BC" w14:textId="616A5B3E" w:rsidR="00085056" w:rsidRDefault="00085056" w:rsidP="00232D3F">
      <w:pPr>
        <w:pStyle w:val="ListParagraph"/>
        <w:numPr>
          <w:ilvl w:val="3"/>
          <w:numId w:val="1"/>
        </w:numPr>
      </w:pPr>
      <w:r>
        <w:lastRenderedPageBreak/>
        <w:t>(index 0 and index 1), or does it mean there are either zero PMKIDs, or one PMKIDs?</w:t>
      </w:r>
    </w:p>
    <w:p w14:paraId="74EACBD9" w14:textId="19B8935C" w:rsidR="00C3022B" w:rsidRDefault="00C3022B" w:rsidP="00232D3F">
      <w:pPr>
        <w:pStyle w:val="ListParagraph"/>
        <w:numPr>
          <w:ilvl w:val="3"/>
          <w:numId w:val="1"/>
        </w:numPr>
      </w:pPr>
      <w:r>
        <w:t>Agreed that the first one (in the first PASN frame) means PMKID[0], PMKID[1] .. PMKID[n]]. (That is, up to n PMKIDs)</w:t>
      </w:r>
    </w:p>
    <w:p w14:paraId="2C4C87C5" w14:textId="7072B7AA" w:rsidR="00C3022B" w:rsidRDefault="00361ACA" w:rsidP="00232D3F">
      <w:pPr>
        <w:pStyle w:val="ListParagraph"/>
        <w:numPr>
          <w:ilvl w:val="3"/>
          <w:numId w:val="1"/>
        </w:numPr>
      </w:pPr>
      <w:r>
        <w:t>The second one (second PASN frame) is only zero or one PMKIDs</w:t>
      </w:r>
    </w:p>
    <w:p w14:paraId="268C8982" w14:textId="77777777" w:rsidR="008D686A" w:rsidRDefault="00232D3F" w:rsidP="00D92455">
      <w:pPr>
        <w:pStyle w:val="ListParagraph"/>
        <w:numPr>
          <w:ilvl w:val="3"/>
          <w:numId w:val="1"/>
        </w:numPr>
      </w:pPr>
      <w:r>
        <w:t xml:space="preserve">Proposed Resolution: </w:t>
      </w:r>
      <w:r w:rsidR="008D686A">
        <w:t>REVISED. At 3165.18, change “PMKID[0..n]” to “[PMKID[0], PMKID[1] .. PMKID[n]]”</w:t>
      </w:r>
      <w:r w:rsidR="008D686A">
        <w:br/>
        <w:t>At 3165.24, change “PMKID[0..1]” to “[PMKID]”</w:t>
      </w:r>
    </w:p>
    <w:p w14:paraId="778F53E5" w14:textId="55F15667" w:rsidR="00A63CB6" w:rsidRDefault="00A63CB6" w:rsidP="00D92455">
      <w:pPr>
        <w:pStyle w:val="ListParagraph"/>
        <w:numPr>
          <w:ilvl w:val="3"/>
          <w:numId w:val="1"/>
        </w:numPr>
      </w:pPr>
      <w:r>
        <w:t>No Objection – Mark Ready for Motion</w:t>
      </w:r>
    </w:p>
    <w:p w14:paraId="027916A9" w14:textId="77777777" w:rsidR="00A63CB6" w:rsidRDefault="00A63CB6" w:rsidP="00A63CB6">
      <w:pPr>
        <w:pStyle w:val="ListParagraph"/>
        <w:ind w:left="1728"/>
      </w:pPr>
    </w:p>
    <w:p w14:paraId="128076C3" w14:textId="0B9FEF6C" w:rsidR="00F950E8" w:rsidRPr="00B03FBE" w:rsidRDefault="00A63CB6" w:rsidP="00A63CB6">
      <w:pPr>
        <w:pStyle w:val="ListParagraph"/>
        <w:numPr>
          <w:ilvl w:val="2"/>
          <w:numId w:val="1"/>
        </w:numPr>
        <w:rPr>
          <w:highlight w:val="green"/>
        </w:rPr>
      </w:pPr>
      <w:r w:rsidRPr="00B03FBE">
        <w:rPr>
          <w:highlight w:val="green"/>
        </w:rPr>
        <w:t xml:space="preserve">CID </w:t>
      </w:r>
      <w:r w:rsidR="00F950E8" w:rsidRPr="00B03FBE">
        <w:rPr>
          <w:highlight w:val="green"/>
        </w:rPr>
        <w:t xml:space="preserve"> </w:t>
      </w:r>
      <w:r w:rsidR="00361ACA" w:rsidRPr="00B03FBE">
        <w:rPr>
          <w:highlight w:val="green"/>
        </w:rPr>
        <w:t>8145 (SEC)</w:t>
      </w:r>
    </w:p>
    <w:p w14:paraId="4351B7A0" w14:textId="666F0E6D" w:rsidR="00361ACA" w:rsidRDefault="00361ACA" w:rsidP="00361ACA">
      <w:pPr>
        <w:pStyle w:val="ListParagraph"/>
        <w:numPr>
          <w:ilvl w:val="3"/>
          <w:numId w:val="1"/>
        </w:numPr>
      </w:pPr>
      <w:r>
        <w:t>Review Comment and discussion in submission.</w:t>
      </w:r>
    </w:p>
    <w:p w14:paraId="166F1FA0" w14:textId="13BBBA5C" w:rsidR="00F950E8" w:rsidRDefault="00F950E8" w:rsidP="00F950E8">
      <w:pPr>
        <w:pStyle w:val="ListParagraph"/>
        <w:numPr>
          <w:ilvl w:val="3"/>
          <w:numId w:val="1"/>
        </w:numPr>
      </w:pPr>
      <w:r>
        <w:t xml:space="preserve"> </w:t>
      </w:r>
      <w:r w:rsidR="00761875">
        <w:t>Discussion on the actual editorial changes to be made.</w:t>
      </w:r>
    </w:p>
    <w:p w14:paraId="6E6FF124" w14:textId="4FDE5F64" w:rsidR="003855C8" w:rsidRDefault="003855C8" w:rsidP="00F950E8">
      <w:pPr>
        <w:pStyle w:val="ListParagraph"/>
        <w:numPr>
          <w:ilvl w:val="3"/>
          <w:numId w:val="1"/>
        </w:numPr>
      </w:pPr>
      <w:r>
        <w:t>There is an other change close there that may need review in future.</w:t>
      </w:r>
    </w:p>
    <w:p w14:paraId="3DBF8CCE" w14:textId="2BA2A4F0" w:rsidR="00761875" w:rsidRDefault="000F5955" w:rsidP="00F950E8">
      <w:pPr>
        <w:pStyle w:val="ListParagraph"/>
        <w:numPr>
          <w:ilvl w:val="3"/>
          <w:numId w:val="1"/>
        </w:numPr>
      </w:pPr>
      <w:r>
        <w:t xml:space="preserve">Proposed Resolution: </w:t>
      </w:r>
      <w:r w:rsidR="00465CD4">
        <w:t>Revised; At cited location, change “Key Field” to “GTK”</w:t>
      </w:r>
      <w:r w:rsidR="003855C8">
        <w:t>.</w:t>
      </w:r>
    </w:p>
    <w:p w14:paraId="68386185" w14:textId="1038FF45" w:rsidR="003855C8" w:rsidRDefault="003855C8" w:rsidP="00F950E8">
      <w:pPr>
        <w:pStyle w:val="ListParagraph"/>
        <w:numPr>
          <w:ilvl w:val="3"/>
          <w:numId w:val="1"/>
        </w:numPr>
      </w:pPr>
      <w:r>
        <w:t>No objection – Mark Ready for Motion</w:t>
      </w:r>
    </w:p>
    <w:p w14:paraId="703E3598" w14:textId="626EB380" w:rsidR="00781662" w:rsidRDefault="00781662" w:rsidP="00781662">
      <w:pPr>
        <w:pStyle w:val="ListParagraph"/>
        <w:ind w:left="1728"/>
      </w:pPr>
      <w:r>
        <w:t xml:space="preserve"> </w:t>
      </w:r>
    </w:p>
    <w:p w14:paraId="17A58D2B" w14:textId="77777777" w:rsidR="00781662" w:rsidRPr="00B03FBE" w:rsidRDefault="00781662" w:rsidP="00781662">
      <w:pPr>
        <w:pStyle w:val="ListParagraph"/>
        <w:numPr>
          <w:ilvl w:val="2"/>
          <w:numId w:val="1"/>
        </w:numPr>
        <w:rPr>
          <w:highlight w:val="green"/>
        </w:rPr>
      </w:pPr>
      <w:r w:rsidRPr="00B03FBE">
        <w:rPr>
          <w:highlight w:val="green"/>
        </w:rPr>
        <w:t>CID 8203 (SEC)</w:t>
      </w:r>
    </w:p>
    <w:p w14:paraId="2A08525A" w14:textId="77777777" w:rsidR="00781662" w:rsidRDefault="00781662" w:rsidP="00781662">
      <w:pPr>
        <w:pStyle w:val="ListParagraph"/>
        <w:numPr>
          <w:ilvl w:val="3"/>
          <w:numId w:val="1"/>
        </w:numPr>
      </w:pPr>
      <w:r>
        <w:t>Review Comment and discussion in submission.</w:t>
      </w:r>
    </w:p>
    <w:p w14:paraId="2844252E" w14:textId="6C562505" w:rsidR="005E62BD" w:rsidRDefault="005E62BD" w:rsidP="00781662">
      <w:pPr>
        <w:pStyle w:val="ListParagraph"/>
        <w:numPr>
          <w:ilvl w:val="3"/>
          <w:numId w:val="1"/>
        </w:numPr>
      </w:pPr>
      <w:r>
        <w:t xml:space="preserve">Proposed Resolution: </w:t>
      </w:r>
      <w:r w:rsidR="000D0BD7">
        <w:t xml:space="preserve">Revised; </w:t>
      </w:r>
      <w:r w:rsidR="00A73892">
        <w:t>REVISED.</w:t>
      </w:r>
      <w:r w:rsidR="00A73892">
        <w:br/>
        <w:t xml:space="preserve">Change "The No-Fragmentation subfield is reserved when transmitted by an HE STA to another HE STA.(11ax) " to </w:t>
      </w:r>
      <w:r w:rsidR="00A73892">
        <w:br/>
        <w:t>"The No-Fragmentation subfield is reserved when transmitted by a non-DMG STA "</w:t>
      </w:r>
    </w:p>
    <w:p w14:paraId="3F42D595" w14:textId="77777777" w:rsidR="005E62BD" w:rsidRDefault="005E62BD" w:rsidP="00781662">
      <w:pPr>
        <w:pStyle w:val="ListParagraph"/>
        <w:numPr>
          <w:ilvl w:val="3"/>
          <w:numId w:val="1"/>
        </w:numPr>
      </w:pPr>
      <w:r>
        <w:t>No Objection – Mark Ready for Motion.</w:t>
      </w:r>
    </w:p>
    <w:p w14:paraId="4B00801C" w14:textId="5E856A10" w:rsidR="00781662" w:rsidRDefault="00781662" w:rsidP="005E62BD">
      <w:pPr>
        <w:pStyle w:val="ListParagraph"/>
        <w:ind w:left="1728"/>
      </w:pPr>
      <w:r>
        <w:t xml:space="preserve"> </w:t>
      </w:r>
    </w:p>
    <w:p w14:paraId="5B722C88" w14:textId="4E1A575A" w:rsidR="00781662" w:rsidRPr="00920E8B" w:rsidRDefault="00781662" w:rsidP="005E62BD">
      <w:pPr>
        <w:pStyle w:val="ListParagraph"/>
        <w:numPr>
          <w:ilvl w:val="2"/>
          <w:numId w:val="1"/>
        </w:numPr>
        <w:rPr>
          <w:highlight w:val="green"/>
        </w:rPr>
      </w:pPr>
      <w:r>
        <w:t xml:space="preserve"> </w:t>
      </w:r>
      <w:r w:rsidR="00B03FBE" w:rsidRPr="00920E8B">
        <w:rPr>
          <w:highlight w:val="green"/>
        </w:rPr>
        <w:t xml:space="preserve">CID </w:t>
      </w:r>
      <w:r w:rsidR="00ED66C2" w:rsidRPr="00920E8B">
        <w:rPr>
          <w:highlight w:val="green"/>
        </w:rPr>
        <w:t>8206 (SEC)</w:t>
      </w:r>
    </w:p>
    <w:p w14:paraId="08E47784" w14:textId="5E9D83C2" w:rsidR="00ED66C2" w:rsidRDefault="00ED66C2" w:rsidP="00ED66C2">
      <w:pPr>
        <w:pStyle w:val="ListParagraph"/>
        <w:numPr>
          <w:ilvl w:val="3"/>
          <w:numId w:val="1"/>
        </w:numPr>
      </w:pPr>
      <w:r>
        <w:t>Review Comment and discussion in submission.</w:t>
      </w:r>
    </w:p>
    <w:p w14:paraId="022BF2B3" w14:textId="4D9538A3" w:rsidR="00ED66C2" w:rsidRDefault="000C52D3" w:rsidP="00ED66C2">
      <w:pPr>
        <w:pStyle w:val="ListParagraph"/>
        <w:numPr>
          <w:ilvl w:val="3"/>
          <w:numId w:val="1"/>
        </w:numPr>
      </w:pPr>
      <w:r>
        <w:t>Proposed Resolution: Accepted</w:t>
      </w:r>
    </w:p>
    <w:p w14:paraId="5D28E7CF" w14:textId="2D4FEB1F" w:rsidR="000C52D3" w:rsidRDefault="000C52D3" w:rsidP="00ED66C2">
      <w:pPr>
        <w:pStyle w:val="ListParagraph"/>
        <w:numPr>
          <w:ilvl w:val="3"/>
          <w:numId w:val="1"/>
        </w:numPr>
      </w:pPr>
      <w:r>
        <w:t>No Objection – Mark Ready for Motion</w:t>
      </w:r>
    </w:p>
    <w:p w14:paraId="4A72BE4B" w14:textId="2154739F" w:rsidR="00781662" w:rsidRDefault="00781662" w:rsidP="00920E8B">
      <w:pPr>
        <w:pStyle w:val="ListParagraph"/>
        <w:ind w:left="1728"/>
      </w:pPr>
    </w:p>
    <w:p w14:paraId="2B2209DE" w14:textId="4C19BDE2" w:rsidR="00781662" w:rsidRDefault="00781662" w:rsidP="00920E8B">
      <w:pPr>
        <w:pStyle w:val="ListParagraph"/>
        <w:numPr>
          <w:ilvl w:val="2"/>
          <w:numId w:val="1"/>
        </w:numPr>
      </w:pPr>
      <w:r>
        <w:t xml:space="preserve"> </w:t>
      </w:r>
      <w:r w:rsidR="00920E8B" w:rsidRPr="00920E8B">
        <w:rPr>
          <w:highlight w:val="green"/>
        </w:rPr>
        <w:t>CID 8207 (SEC)</w:t>
      </w:r>
    </w:p>
    <w:p w14:paraId="316788D0" w14:textId="323EF925" w:rsidR="00920E8B" w:rsidRDefault="00920E8B" w:rsidP="00920E8B">
      <w:pPr>
        <w:pStyle w:val="ListParagraph"/>
        <w:numPr>
          <w:ilvl w:val="3"/>
          <w:numId w:val="1"/>
        </w:numPr>
      </w:pPr>
      <w:r>
        <w:t>Review Comment and discussion in submission.</w:t>
      </w:r>
    </w:p>
    <w:p w14:paraId="61252F31" w14:textId="782B0FFA" w:rsidR="00920E8B" w:rsidRDefault="00920E8B" w:rsidP="00920E8B">
      <w:pPr>
        <w:pStyle w:val="ListParagraph"/>
        <w:numPr>
          <w:ilvl w:val="3"/>
          <w:numId w:val="1"/>
        </w:numPr>
      </w:pPr>
      <w:r>
        <w:t xml:space="preserve">Proposed </w:t>
      </w:r>
      <w:r w:rsidR="00D278B8">
        <w:t>Resolution:</w:t>
      </w:r>
      <w:r w:rsidR="00D278B8" w:rsidRPr="00D278B8">
        <w:t xml:space="preserve"> </w:t>
      </w:r>
      <w:r w:rsidR="00D278B8">
        <w:t>REVISED. Replace</w:t>
      </w:r>
      <w:r w:rsidR="00D278B8">
        <w:br/>
        <w:t>the cited sentence with “TK_Length_Bits is the TK_bits in Table 12-8.”</w:t>
      </w:r>
    </w:p>
    <w:p w14:paraId="6C66673F" w14:textId="447C6600" w:rsidR="00920E8B" w:rsidRDefault="00920E8B" w:rsidP="00920E8B">
      <w:pPr>
        <w:pStyle w:val="ListParagraph"/>
        <w:numPr>
          <w:ilvl w:val="3"/>
          <w:numId w:val="1"/>
        </w:numPr>
      </w:pPr>
      <w:r>
        <w:t>No Objection – Mark Ready for Motion.</w:t>
      </w:r>
    </w:p>
    <w:p w14:paraId="0D6F9BA3" w14:textId="77777777" w:rsidR="00920E8B" w:rsidRDefault="00920E8B" w:rsidP="00920E8B">
      <w:pPr>
        <w:pStyle w:val="ListParagraph"/>
        <w:ind w:left="1728"/>
      </w:pPr>
    </w:p>
    <w:p w14:paraId="0A684B76" w14:textId="2C98D978" w:rsidR="00781662" w:rsidRPr="00D34B1D" w:rsidRDefault="004B4398" w:rsidP="004B4398">
      <w:pPr>
        <w:pStyle w:val="ListParagraph"/>
        <w:numPr>
          <w:ilvl w:val="2"/>
          <w:numId w:val="1"/>
        </w:numPr>
        <w:rPr>
          <w:highlight w:val="green"/>
        </w:rPr>
      </w:pPr>
      <w:r w:rsidRPr="00D34B1D">
        <w:rPr>
          <w:highlight w:val="green"/>
        </w:rPr>
        <w:t>CID 8208 (SEC)</w:t>
      </w:r>
    </w:p>
    <w:p w14:paraId="219C3ED6" w14:textId="5E08A906" w:rsidR="004B4398" w:rsidRDefault="004B4398" w:rsidP="004B4398">
      <w:pPr>
        <w:pStyle w:val="ListParagraph"/>
        <w:numPr>
          <w:ilvl w:val="3"/>
          <w:numId w:val="1"/>
        </w:numPr>
      </w:pPr>
      <w:r>
        <w:t>Review Comment and discussion in submission.</w:t>
      </w:r>
    </w:p>
    <w:p w14:paraId="4B90E8CF" w14:textId="7CD110EC" w:rsidR="004B4398" w:rsidRDefault="00B95442" w:rsidP="004B4398">
      <w:pPr>
        <w:pStyle w:val="ListParagraph"/>
        <w:numPr>
          <w:ilvl w:val="3"/>
          <w:numId w:val="1"/>
        </w:numPr>
      </w:pPr>
      <w:r>
        <w:t xml:space="preserve">Proposed Resolution: </w:t>
      </w:r>
      <w:r w:rsidR="00E0114C">
        <w:t>Accepted.</w:t>
      </w:r>
    </w:p>
    <w:p w14:paraId="746ECBF2" w14:textId="76813D21" w:rsidR="00E0114C" w:rsidRDefault="00E0114C" w:rsidP="004B4398">
      <w:pPr>
        <w:pStyle w:val="ListParagraph"/>
        <w:numPr>
          <w:ilvl w:val="3"/>
          <w:numId w:val="1"/>
        </w:numPr>
      </w:pPr>
      <w:r>
        <w:t>No Objection – Mark Ready for Motion.</w:t>
      </w:r>
    </w:p>
    <w:p w14:paraId="0FA89F59" w14:textId="77777777" w:rsidR="00E0114C" w:rsidRDefault="00E0114C" w:rsidP="00E0114C">
      <w:pPr>
        <w:pStyle w:val="ListParagraph"/>
        <w:ind w:left="1728"/>
      </w:pPr>
    </w:p>
    <w:p w14:paraId="4471D01A" w14:textId="3FB15B98" w:rsidR="00781662" w:rsidRDefault="00781662" w:rsidP="00781662">
      <w:pPr>
        <w:pStyle w:val="ListParagraph"/>
        <w:numPr>
          <w:ilvl w:val="2"/>
          <w:numId w:val="1"/>
        </w:numPr>
      </w:pPr>
      <w:r>
        <w:t xml:space="preserve"> </w:t>
      </w:r>
      <w:r w:rsidR="00E0114C" w:rsidRPr="00F41529">
        <w:rPr>
          <w:highlight w:val="green"/>
        </w:rPr>
        <w:t xml:space="preserve">CID </w:t>
      </w:r>
      <w:r w:rsidR="00D34B1D" w:rsidRPr="00F41529">
        <w:rPr>
          <w:highlight w:val="green"/>
        </w:rPr>
        <w:t>8088 (SEC)</w:t>
      </w:r>
    </w:p>
    <w:p w14:paraId="1952F5BE" w14:textId="3E447B55" w:rsidR="00D34B1D" w:rsidRDefault="00D34B1D" w:rsidP="00D34B1D">
      <w:pPr>
        <w:pStyle w:val="ListParagraph"/>
        <w:numPr>
          <w:ilvl w:val="3"/>
          <w:numId w:val="1"/>
        </w:numPr>
      </w:pPr>
      <w:r>
        <w:t>Review Comment and discussion in submission.</w:t>
      </w:r>
    </w:p>
    <w:p w14:paraId="3D75597F" w14:textId="77777777" w:rsidR="00D34B1D" w:rsidRDefault="00D34B1D" w:rsidP="00D34B1D">
      <w:pPr>
        <w:pStyle w:val="ListParagraph"/>
        <w:numPr>
          <w:ilvl w:val="3"/>
          <w:numId w:val="1"/>
        </w:numPr>
      </w:pPr>
      <w:r>
        <w:t>Proposed Resolution: Accepted.</w:t>
      </w:r>
    </w:p>
    <w:p w14:paraId="59F73B3F" w14:textId="77777777" w:rsidR="00D34B1D" w:rsidRDefault="00D34B1D" w:rsidP="00D34B1D">
      <w:pPr>
        <w:pStyle w:val="ListParagraph"/>
        <w:numPr>
          <w:ilvl w:val="3"/>
          <w:numId w:val="1"/>
        </w:numPr>
      </w:pPr>
      <w:r>
        <w:t>No Objection – Mark Ready for Motion.</w:t>
      </w:r>
    </w:p>
    <w:p w14:paraId="789EA641" w14:textId="77777777" w:rsidR="00D34B1D" w:rsidRDefault="00D34B1D" w:rsidP="00D34B1D">
      <w:pPr>
        <w:pStyle w:val="ListParagraph"/>
        <w:ind w:left="1728"/>
      </w:pPr>
    </w:p>
    <w:p w14:paraId="2E3E1774" w14:textId="2289923D" w:rsidR="00F950E8" w:rsidRDefault="00651DA5" w:rsidP="00920E8B">
      <w:pPr>
        <w:pStyle w:val="ListParagraph"/>
        <w:numPr>
          <w:ilvl w:val="2"/>
          <w:numId w:val="1"/>
        </w:numPr>
      </w:pPr>
      <w:r>
        <w:t xml:space="preserve"> </w:t>
      </w:r>
      <w:r w:rsidR="00D34B1D" w:rsidRPr="009A22FF">
        <w:rPr>
          <w:highlight w:val="green"/>
        </w:rPr>
        <w:t xml:space="preserve">CID </w:t>
      </w:r>
      <w:r w:rsidR="005266A0" w:rsidRPr="009A22FF">
        <w:rPr>
          <w:highlight w:val="green"/>
        </w:rPr>
        <w:t>8089 (SEC)</w:t>
      </w:r>
    </w:p>
    <w:p w14:paraId="4CCBFBE3" w14:textId="3F051ACA" w:rsidR="005266A0" w:rsidRDefault="005266A0" w:rsidP="005266A0">
      <w:pPr>
        <w:pStyle w:val="ListParagraph"/>
        <w:numPr>
          <w:ilvl w:val="3"/>
          <w:numId w:val="1"/>
        </w:numPr>
      </w:pPr>
      <w:r>
        <w:t>Review comment and discussion in submission.</w:t>
      </w:r>
    </w:p>
    <w:p w14:paraId="0254CE6D" w14:textId="2E46A7CB" w:rsidR="00624298" w:rsidRDefault="00624298" w:rsidP="005266A0">
      <w:pPr>
        <w:pStyle w:val="ListParagraph"/>
        <w:numPr>
          <w:ilvl w:val="3"/>
          <w:numId w:val="1"/>
        </w:numPr>
      </w:pPr>
      <w:r>
        <w:t>The Editor can put a star next to the number and</w:t>
      </w:r>
      <w:r w:rsidR="00F440A3">
        <w:t xml:space="preserve"> note at the bottom of the table</w:t>
      </w:r>
    </w:p>
    <w:p w14:paraId="2959C552" w14:textId="34A401A5" w:rsidR="00B45E19" w:rsidRDefault="00E92A37" w:rsidP="005266A0">
      <w:pPr>
        <w:pStyle w:val="ListParagraph"/>
        <w:numPr>
          <w:ilvl w:val="3"/>
          <w:numId w:val="1"/>
        </w:numPr>
      </w:pPr>
      <w:r>
        <w:t xml:space="preserve">During the discussion on where to note it, we found that it had already delt with this </w:t>
      </w:r>
    </w:p>
    <w:p w14:paraId="06677F8E" w14:textId="3D39013A" w:rsidR="005266A0" w:rsidRDefault="00B45E19" w:rsidP="005266A0">
      <w:pPr>
        <w:pStyle w:val="ListParagraph"/>
        <w:numPr>
          <w:ilvl w:val="3"/>
          <w:numId w:val="1"/>
        </w:numPr>
      </w:pPr>
      <w:r>
        <w:t>Proposed Resolution: Rejected; The AKM has already been deprecated.  See NOTE-2 following the table (1029.4).</w:t>
      </w:r>
      <w:r w:rsidR="00E467C7">
        <w:t>.</w:t>
      </w:r>
    </w:p>
    <w:p w14:paraId="67BEED0B" w14:textId="3D25C9E1" w:rsidR="00E467C7" w:rsidRDefault="00E467C7" w:rsidP="005266A0">
      <w:pPr>
        <w:pStyle w:val="ListParagraph"/>
        <w:numPr>
          <w:ilvl w:val="3"/>
          <w:numId w:val="1"/>
        </w:numPr>
      </w:pPr>
      <w:r>
        <w:t>No Objection – Mark Ready for Motion.</w:t>
      </w:r>
    </w:p>
    <w:p w14:paraId="4535EB55" w14:textId="77777777" w:rsidR="00E467C7" w:rsidRDefault="00E467C7" w:rsidP="00E467C7">
      <w:pPr>
        <w:pStyle w:val="ListParagraph"/>
        <w:ind w:left="1728"/>
      </w:pPr>
    </w:p>
    <w:p w14:paraId="51D0F05A" w14:textId="1F98354F" w:rsidR="00651DA5" w:rsidRPr="001C44E0" w:rsidRDefault="00651DA5" w:rsidP="00920E8B">
      <w:pPr>
        <w:pStyle w:val="ListParagraph"/>
        <w:numPr>
          <w:ilvl w:val="2"/>
          <w:numId w:val="1"/>
        </w:numPr>
        <w:rPr>
          <w:highlight w:val="green"/>
        </w:rPr>
      </w:pPr>
      <w:r>
        <w:t xml:space="preserve"> </w:t>
      </w:r>
      <w:r w:rsidR="009A22FF" w:rsidRPr="001C44E0">
        <w:rPr>
          <w:highlight w:val="green"/>
        </w:rPr>
        <w:t xml:space="preserve">CID </w:t>
      </w:r>
      <w:r w:rsidR="00EC7A42" w:rsidRPr="001C44E0">
        <w:rPr>
          <w:highlight w:val="green"/>
        </w:rPr>
        <w:t>8090 (SEC)</w:t>
      </w:r>
    </w:p>
    <w:p w14:paraId="550A363F" w14:textId="41060D94" w:rsidR="00EC7A42" w:rsidRDefault="00EC7A42" w:rsidP="00EC7A42">
      <w:pPr>
        <w:pStyle w:val="ListParagraph"/>
        <w:numPr>
          <w:ilvl w:val="3"/>
          <w:numId w:val="1"/>
        </w:numPr>
      </w:pPr>
      <w:r>
        <w:t>Review comment and discussion in submission.</w:t>
      </w:r>
    </w:p>
    <w:p w14:paraId="3C21430F" w14:textId="77777777" w:rsidR="001C44E0" w:rsidRDefault="001C44E0" w:rsidP="001C44E0">
      <w:pPr>
        <w:pStyle w:val="ListParagraph"/>
        <w:numPr>
          <w:ilvl w:val="3"/>
          <w:numId w:val="1"/>
        </w:numPr>
      </w:pPr>
      <w:r>
        <w:t>Proposed Resolution: Accepted.</w:t>
      </w:r>
    </w:p>
    <w:p w14:paraId="63166E43" w14:textId="77777777" w:rsidR="001C44E0" w:rsidRDefault="001C44E0" w:rsidP="001C44E0">
      <w:pPr>
        <w:pStyle w:val="ListParagraph"/>
        <w:numPr>
          <w:ilvl w:val="3"/>
          <w:numId w:val="1"/>
        </w:numPr>
      </w:pPr>
      <w:r>
        <w:t>No Objection – Mark Ready for Motion.</w:t>
      </w:r>
    </w:p>
    <w:p w14:paraId="1F3660BF" w14:textId="6F1DE016" w:rsidR="00651DA5" w:rsidRPr="00A81310" w:rsidRDefault="001C44E0" w:rsidP="001C44E0">
      <w:pPr>
        <w:pStyle w:val="ListParagraph"/>
        <w:numPr>
          <w:ilvl w:val="2"/>
          <w:numId w:val="1"/>
        </w:numPr>
        <w:rPr>
          <w:highlight w:val="green"/>
        </w:rPr>
      </w:pPr>
      <w:r w:rsidRPr="00A81310">
        <w:rPr>
          <w:highlight w:val="green"/>
        </w:rPr>
        <w:t xml:space="preserve">CID </w:t>
      </w:r>
      <w:r w:rsidR="00E7754B" w:rsidRPr="00A81310">
        <w:rPr>
          <w:highlight w:val="green"/>
        </w:rPr>
        <w:t>8091 (SEC)</w:t>
      </w:r>
    </w:p>
    <w:p w14:paraId="45680B27" w14:textId="6C6C5ADB" w:rsidR="00E7754B" w:rsidRDefault="00E7754B" w:rsidP="00E7754B">
      <w:pPr>
        <w:pStyle w:val="ListParagraph"/>
        <w:numPr>
          <w:ilvl w:val="3"/>
          <w:numId w:val="1"/>
        </w:numPr>
      </w:pPr>
      <w:r>
        <w:t>Review Comment</w:t>
      </w:r>
    </w:p>
    <w:p w14:paraId="0BBE9402" w14:textId="286DFF58" w:rsidR="00E7754B" w:rsidRDefault="00E7754B" w:rsidP="00E7754B">
      <w:pPr>
        <w:pStyle w:val="ListParagraph"/>
        <w:numPr>
          <w:ilvl w:val="3"/>
          <w:numId w:val="1"/>
        </w:numPr>
      </w:pPr>
      <w:r>
        <w:t xml:space="preserve">Proposed Resolution: </w:t>
      </w:r>
      <w:r w:rsidR="00BE683A">
        <w:t>Rejected</w:t>
      </w:r>
      <w:r w:rsidR="003C4BD8">
        <w:t>; The AKM provides an FT AKM that uses SHA-384 with restrictions on cipher suite selectors.  The Commenter provides no justification for marking the AKM Deprecated.</w:t>
      </w:r>
    </w:p>
    <w:p w14:paraId="1D70710B" w14:textId="706A3088" w:rsidR="00E7754B" w:rsidRDefault="00E7754B" w:rsidP="00E7754B">
      <w:pPr>
        <w:pStyle w:val="ListParagraph"/>
        <w:numPr>
          <w:ilvl w:val="3"/>
          <w:numId w:val="1"/>
        </w:numPr>
      </w:pPr>
      <w:r>
        <w:t>No Objection – Mark Ready for Motion.</w:t>
      </w:r>
    </w:p>
    <w:p w14:paraId="4921DE62" w14:textId="69651090" w:rsidR="00651DA5" w:rsidRDefault="00651DA5" w:rsidP="009C5317">
      <w:pPr>
        <w:pStyle w:val="ListParagraph"/>
        <w:ind w:left="1224"/>
      </w:pPr>
    </w:p>
    <w:p w14:paraId="2C120BCF" w14:textId="77777777" w:rsidR="009C5317" w:rsidRPr="0012458F" w:rsidRDefault="009C5317" w:rsidP="00920E8B">
      <w:pPr>
        <w:pStyle w:val="ListParagraph"/>
        <w:numPr>
          <w:ilvl w:val="2"/>
          <w:numId w:val="1"/>
        </w:numPr>
        <w:rPr>
          <w:highlight w:val="green"/>
        </w:rPr>
      </w:pPr>
      <w:r w:rsidRPr="0012458F">
        <w:rPr>
          <w:highlight w:val="green"/>
        </w:rPr>
        <w:t>CID  8147 (SEC)</w:t>
      </w:r>
    </w:p>
    <w:p w14:paraId="6EA7309A" w14:textId="77777777" w:rsidR="009C5317" w:rsidRDefault="009C5317" w:rsidP="009C5317">
      <w:pPr>
        <w:pStyle w:val="ListParagraph"/>
        <w:numPr>
          <w:ilvl w:val="3"/>
          <w:numId w:val="1"/>
        </w:numPr>
      </w:pPr>
      <w:r>
        <w:t>Review Comment and discussion in submission.</w:t>
      </w:r>
    </w:p>
    <w:p w14:paraId="25FCCED9" w14:textId="77777777" w:rsidR="00A81310" w:rsidRDefault="00651DA5" w:rsidP="00A81310">
      <w:pPr>
        <w:pStyle w:val="ListParagraph"/>
        <w:numPr>
          <w:ilvl w:val="3"/>
          <w:numId w:val="1"/>
        </w:numPr>
      </w:pPr>
      <w:r>
        <w:t xml:space="preserve"> </w:t>
      </w:r>
      <w:r w:rsidR="00A81310">
        <w:t>Proposed Resolution: Accepted.</w:t>
      </w:r>
    </w:p>
    <w:p w14:paraId="0C867179" w14:textId="6E982C80" w:rsidR="00651DA5" w:rsidRDefault="00A81310" w:rsidP="00A81310">
      <w:pPr>
        <w:pStyle w:val="ListParagraph"/>
        <w:numPr>
          <w:ilvl w:val="3"/>
          <w:numId w:val="1"/>
        </w:numPr>
      </w:pPr>
      <w:r>
        <w:t>No Objection – Mark Ready for Motion</w:t>
      </w:r>
    </w:p>
    <w:p w14:paraId="6C830B5A" w14:textId="2D9FE28C" w:rsidR="00651DA5" w:rsidRDefault="00F01B55" w:rsidP="00F01B55">
      <w:pPr>
        <w:pStyle w:val="ListParagraph"/>
        <w:ind w:left="1224"/>
      </w:pPr>
      <w:r>
        <w:t xml:space="preserve"> </w:t>
      </w:r>
    </w:p>
    <w:p w14:paraId="21FA126E" w14:textId="37CA9F11" w:rsidR="00F01B55" w:rsidRPr="001B2BA3" w:rsidRDefault="00F01B55" w:rsidP="00920E8B">
      <w:pPr>
        <w:pStyle w:val="ListParagraph"/>
        <w:numPr>
          <w:ilvl w:val="2"/>
          <w:numId w:val="1"/>
        </w:numPr>
        <w:rPr>
          <w:highlight w:val="green"/>
        </w:rPr>
      </w:pPr>
      <w:r w:rsidRPr="001B2BA3">
        <w:rPr>
          <w:highlight w:val="green"/>
        </w:rPr>
        <w:t>CID 8135 (SEC)</w:t>
      </w:r>
    </w:p>
    <w:p w14:paraId="715C31DB" w14:textId="77777777" w:rsidR="00F01B55" w:rsidRDefault="00F01B55" w:rsidP="00F01B55">
      <w:pPr>
        <w:pStyle w:val="ListParagraph"/>
        <w:numPr>
          <w:ilvl w:val="3"/>
          <w:numId w:val="1"/>
        </w:numPr>
      </w:pPr>
      <w:r>
        <w:t xml:space="preserve"> Review Comment and discussion in submission.</w:t>
      </w:r>
    </w:p>
    <w:p w14:paraId="17F4FD5E" w14:textId="2CD99C15" w:rsidR="00351700" w:rsidRDefault="00351700" w:rsidP="00F01B55">
      <w:pPr>
        <w:pStyle w:val="ListParagraph"/>
        <w:numPr>
          <w:ilvl w:val="3"/>
          <w:numId w:val="1"/>
        </w:numPr>
      </w:pPr>
      <w:r>
        <w:t>Review context.</w:t>
      </w:r>
    </w:p>
    <w:p w14:paraId="3C837CD2" w14:textId="5D5A61B2" w:rsidR="00F14A05" w:rsidRDefault="00F01B55" w:rsidP="00223041">
      <w:pPr>
        <w:pStyle w:val="ListParagraph"/>
        <w:numPr>
          <w:ilvl w:val="3"/>
          <w:numId w:val="1"/>
        </w:numPr>
      </w:pPr>
      <w:r>
        <w:t xml:space="preserve"> Proposed Resolution: </w:t>
      </w:r>
      <w:r w:rsidR="00223041">
        <w:t xml:space="preserve">Rejected, </w:t>
      </w:r>
      <w:r w:rsidR="00AE0BDA">
        <w:t>while</w:t>
      </w:r>
      <w:r w:rsidR="00EF20A8">
        <w:t xml:space="preserve"> </w:t>
      </w:r>
      <w:r w:rsidR="00644FC8">
        <w:t>duplicative</w:t>
      </w:r>
      <w:r w:rsidR="00EF20A8">
        <w:t>, the cited text is necessary because there</w:t>
      </w:r>
      <w:r w:rsidR="00644FC8">
        <w:t xml:space="preserve"> are four mechanisms </w:t>
      </w:r>
      <w:r w:rsidR="00AE0BDA">
        <w:t xml:space="preserve">for </w:t>
      </w:r>
      <w:r w:rsidR="00644FC8">
        <w:t>how the PTK is derived.</w:t>
      </w:r>
    </w:p>
    <w:p w14:paraId="64599F24" w14:textId="0146F1AC" w:rsidR="00F01B55" w:rsidRDefault="00F01B55" w:rsidP="00F01B55">
      <w:pPr>
        <w:pStyle w:val="ListParagraph"/>
        <w:numPr>
          <w:ilvl w:val="3"/>
          <w:numId w:val="1"/>
        </w:numPr>
      </w:pPr>
      <w:r>
        <w:t>No Objection – Mark Ready for Motion</w:t>
      </w:r>
    </w:p>
    <w:p w14:paraId="72C2A36F" w14:textId="5D3B2249" w:rsidR="00F01B55" w:rsidRDefault="00F01B55" w:rsidP="00F01B55">
      <w:pPr>
        <w:pStyle w:val="ListParagraph"/>
        <w:ind w:left="1728"/>
      </w:pPr>
    </w:p>
    <w:p w14:paraId="367FF258" w14:textId="395D1949" w:rsidR="00F01B55" w:rsidRDefault="00F01B55" w:rsidP="00920E8B">
      <w:pPr>
        <w:pStyle w:val="ListParagraph"/>
        <w:numPr>
          <w:ilvl w:val="2"/>
          <w:numId w:val="1"/>
        </w:numPr>
      </w:pPr>
      <w:r>
        <w:t xml:space="preserve"> </w:t>
      </w:r>
      <w:r w:rsidR="001B2BA3" w:rsidRPr="00BD195C">
        <w:rPr>
          <w:highlight w:val="green"/>
        </w:rPr>
        <w:t>CID 8094 (SEC)</w:t>
      </w:r>
    </w:p>
    <w:p w14:paraId="2C0BA876" w14:textId="77777777" w:rsidR="001B2BA3" w:rsidRDefault="001B2BA3" w:rsidP="001B2BA3">
      <w:pPr>
        <w:pStyle w:val="ListParagraph"/>
        <w:numPr>
          <w:ilvl w:val="3"/>
          <w:numId w:val="1"/>
        </w:numPr>
      </w:pPr>
      <w:r>
        <w:t>Review Comment and discussion in submission.</w:t>
      </w:r>
    </w:p>
    <w:p w14:paraId="564A9487" w14:textId="65EA949E" w:rsidR="001B2BA3" w:rsidRDefault="001B2BA3" w:rsidP="001B2BA3">
      <w:pPr>
        <w:pStyle w:val="ListParagraph"/>
        <w:numPr>
          <w:ilvl w:val="3"/>
          <w:numId w:val="1"/>
        </w:numPr>
      </w:pPr>
      <w:r>
        <w:t xml:space="preserve"> Proposed </w:t>
      </w:r>
      <w:r w:rsidR="003C1D74">
        <w:t>Resolution:</w:t>
      </w:r>
      <w:r w:rsidR="003C1D74" w:rsidRPr="003C1D74">
        <w:t xml:space="preserve"> </w:t>
      </w:r>
      <w:r w:rsidR="003C1D74">
        <w:t xml:space="preserve">REVISED. Prepend the cited sentence </w:t>
      </w:r>
      <w:r w:rsidR="003C1D74">
        <w:br/>
      </w:r>
      <w:r w:rsidR="003C1D74">
        <w:br/>
        <w:t>Change “The Max Channel Switch Time element is defined"</w:t>
      </w:r>
      <w:r w:rsidR="003C1D74">
        <w:br/>
        <w:t>To</w:t>
      </w:r>
      <w:r w:rsidR="003C1D74">
        <w:br/>
        <w:t>“The Max Channel Switch Time Element field, if present, contains a Max Channel Switch Time element as defined". Also make the same change at 1654.38.</w:t>
      </w:r>
    </w:p>
    <w:p w14:paraId="0630DAD5" w14:textId="77777777" w:rsidR="001B2BA3" w:rsidRDefault="001B2BA3" w:rsidP="001B2BA3">
      <w:pPr>
        <w:pStyle w:val="ListParagraph"/>
        <w:numPr>
          <w:ilvl w:val="3"/>
          <w:numId w:val="1"/>
        </w:numPr>
      </w:pPr>
      <w:r>
        <w:t>No Objection – Mark Ready for Motion</w:t>
      </w:r>
    </w:p>
    <w:p w14:paraId="66AD6513" w14:textId="77777777" w:rsidR="001B2BA3" w:rsidRDefault="001B2BA3" w:rsidP="001B2BA3">
      <w:pPr>
        <w:pStyle w:val="ListParagraph"/>
        <w:ind w:left="1728"/>
      </w:pPr>
    </w:p>
    <w:p w14:paraId="640EE70C" w14:textId="108D411D" w:rsidR="00F01B55" w:rsidRPr="00BD195C" w:rsidRDefault="00F01B55" w:rsidP="00920E8B">
      <w:pPr>
        <w:pStyle w:val="ListParagraph"/>
        <w:numPr>
          <w:ilvl w:val="2"/>
          <w:numId w:val="1"/>
        </w:numPr>
        <w:rPr>
          <w:highlight w:val="green"/>
        </w:rPr>
      </w:pPr>
      <w:r>
        <w:t xml:space="preserve"> </w:t>
      </w:r>
      <w:r w:rsidR="001B2BA3" w:rsidRPr="00BD195C">
        <w:rPr>
          <w:highlight w:val="green"/>
        </w:rPr>
        <w:t xml:space="preserve">CID </w:t>
      </w:r>
      <w:r w:rsidR="00BD195C" w:rsidRPr="00BD195C">
        <w:rPr>
          <w:highlight w:val="green"/>
        </w:rPr>
        <w:t xml:space="preserve">8127 </w:t>
      </w:r>
      <w:r w:rsidR="001B2BA3" w:rsidRPr="00BD195C">
        <w:rPr>
          <w:highlight w:val="green"/>
        </w:rPr>
        <w:t>(SEC)</w:t>
      </w:r>
    </w:p>
    <w:p w14:paraId="47DCA757" w14:textId="77777777" w:rsidR="00BD195C" w:rsidRDefault="00BD195C" w:rsidP="00BD195C">
      <w:pPr>
        <w:pStyle w:val="ListParagraph"/>
        <w:numPr>
          <w:ilvl w:val="3"/>
          <w:numId w:val="1"/>
        </w:numPr>
      </w:pPr>
      <w:r>
        <w:t>Review Comment and discussion in submission.</w:t>
      </w:r>
    </w:p>
    <w:p w14:paraId="770C94F6" w14:textId="77777777" w:rsidR="00BD195C" w:rsidRDefault="00BD195C" w:rsidP="00BD195C">
      <w:pPr>
        <w:pStyle w:val="ListParagraph"/>
        <w:numPr>
          <w:ilvl w:val="3"/>
          <w:numId w:val="1"/>
        </w:numPr>
      </w:pPr>
      <w:r>
        <w:t xml:space="preserve"> Proposed Resolution: Accepted.</w:t>
      </w:r>
    </w:p>
    <w:p w14:paraId="38BB91D6" w14:textId="77777777" w:rsidR="00BD195C" w:rsidRDefault="00BD195C" w:rsidP="00BD195C">
      <w:pPr>
        <w:pStyle w:val="ListParagraph"/>
        <w:numPr>
          <w:ilvl w:val="3"/>
          <w:numId w:val="1"/>
        </w:numPr>
      </w:pPr>
      <w:r>
        <w:t>No Objection – Mark Ready for Motion</w:t>
      </w:r>
    </w:p>
    <w:p w14:paraId="398F08D8" w14:textId="77777777" w:rsidR="003C1D74" w:rsidRDefault="003C1D74" w:rsidP="00BD195C">
      <w:pPr>
        <w:pStyle w:val="ListParagraph"/>
        <w:ind w:left="1728"/>
      </w:pPr>
    </w:p>
    <w:p w14:paraId="4F63F02A" w14:textId="57D06B51" w:rsidR="00F01B55" w:rsidRDefault="00F01B55" w:rsidP="00920E8B">
      <w:pPr>
        <w:pStyle w:val="ListParagraph"/>
        <w:numPr>
          <w:ilvl w:val="2"/>
          <w:numId w:val="1"/>
        </w:numPr>
      </w:pPr>
      <w:r>
        <w:t xml:space="preserve"> </w:t>
      </w:r>
      <w:r w:rsidR="001B2BA3" w:rsidRPr="00A05F4B">
        <w:rPr>
          <w:highlight w:val="green"/>
        </w:rPr>
        <w:t xml:space="preserve">CID </w:t>
      </w:r>
      <w:r w:rsidR="004B6BB9" w:rsidRPr="00A05F4B">
        <w:rPr>
          <w:highlight w:val="green"/>
        </w:rPr>
        <w:t>8121</w:t>
      </w:r>
      <w:r w:rsidR="0014046F" w:rsidRPr="00A05F4B">
        <w:rPr>
          <w:highlight w:val="green"/>
        </w:rPr>
        <w:t xml:space="preserve"> </w:t>
      </w:r>
      <w:r w:rsidR="001B2BA3" w:rsidRPr="00A05F4B">
        <w:rPr>
          <w:highlight w:val="green"/>
        </w:rPr>
        <w:t>(SEC)</w:t>
      </w:r>
    </w:p>
    <w:p w14:paraId="746A1FAC" w14:textId="77777777" w:rsidR="0014046F" w:rsidRDefault="0014046F" w:rsidP="0014046F">
      <w:pPr>
        <w:pStyle w:val="ListParagraph"/>
        <w:numPr>
          <w:ilvl w:val="3"/>
          <w:numId w:val="1"/>
        </w:numPr>
      </w:pPr>
      <w:r>
        <w:t>Review Comment and discussion in submission.</w:t>
      </w:r>
    </w:p>
    <w:p w14:paraId="42CBE88C" w14:textId="077091F8" w:rsidR="0014046F" w:rsidRDefault="00B84104" w:rsidP="0014046F">
      <w:pPr>
        <w:pStyle w:val="ListParagraph"/>
        <w:numPr>
          <w:ilvl w:val="3"/>
          <w:numId w:val="1"/>
        </w:numPr>
      </w:pPr>
      <w:r>
        <w:t xml:space="preserve">4 Instances to do </w:t>
      </w:r>
      <w:r w:rsidR="008137AB">
        <w:t>apply proposed change.</w:t>
      </w:r>
    </w:p>
    <w:p w14:paraId="264E0545" w14:textId="7E9BE037" w:rsidR="0014046F" w:rsidRDefault="0014046F" w:rsidP="0014046F">
      <w:pPr>
        <w:pStyle w:val="ListParagraph"/>
        <w:numPr>
          <w:ilvl w:val="3"/>
          <w:numId w:val="1"/>
        </w:numPr>
      </w:pPr>
      <w:r>
        <w:t xml:space="preserve"> Proposed Resolution: </w:t>
      </w:r>
    </w:p>
    <w:p w14:paraId="1B78FF14" w14:textId="77777777" w:rsidR="00291861" w:rsidRDefault="00291861" w:rsidP="00291861">
      <w:pPr>
        <w:ind w:left="2160"/>
      </w:pPr>
      <w:r>
        <w:t>REVISED. Change Full SSID to SSID when not referring to the field name.</w:t>
      </w:r>
    </w:p>
    <w:p w14:paraId="0BDE6D1F" w14:textId="77777777" w:rsidR="00291861" w:rsidRDefault="00291861" w:rsidP="00291861">
      <w:pPr>
        <w:ind w:left="2160"/>
      </w:pPr>
      <w:r>
        <w:t>At 1373.51, change “Full SSID” to “SSID” in third column.</w:t>
      </w:r>
    </w:p>
    <w:p w14:paraId="6F0D0358" w14:textId="77777777" w:rsidR="00291861" w:rsidRDefault="00291861" w:rsidP="00291861">
      <w:pPr>
        <w:ind w:left="2160"/>
      </w:pPr>
      <w:r>
        <w:t>At 1863.27, change “a Full SSID” to “an SSID” in the second occurrence.</w:t>
      </w:r>
    </w:p>
    <w:p w14:paraId="3181E633" w14:textId="7594869A" w:rsidR="00291861" w:rsidRDefault="00291861" w:rsidP="00291861">
      <w:pPr>
        <w:ind w:left="2160"/>
      </w:pPr>
      <w:r>
        <w:t>At 3896.7 and 3896.50, change “Full SSID” to “SSID”.</w:t>
      </w:r>
    </w:p>
    <w:p w14:paraId="1A2CDE3E" w14:textId="77777777" w:rsidR="0014046F" w:rsidRDefault="0014046F" w:rsidP="0014046F">
      <w:pPr>
        <w:pStyle w:val="ListParagraph"/>
        <w:numPr>
          <w:ilvl w:val="3"/>
          <w:numId w:val="1"/>
        </w:numPr>
      </w:pPr>
      <w:r>
        <w:t>No Objection – Mark Ready for Motion</w:t>
      </w:r>
    </w:p>
    <w:p w14:paraId="5394BDBF" w14:textId="77777777" w:rsidR="0014046F" w:rsidRDefault="0014046F" w:rsidP="0000725D">
      <w:pPr>
        <w:pStyle w:val="ListParagraph"/>
        <w:ind w:left="1224"/>
      </w:pPr>
    </w:p>
    <w:p w14:paraId="0DF805A4" w14:textId="53A53C02" w:rsidR="00F01B55" w:rsidRPr="00A05F4B" w:rsidRDefault="0000725D" w:rsidP="0000725D">
      <w:pPr>
        <w:pStyle w:val="ListParagraph"/>
        <w:numPr>
          <w:ilvl w:val="2"/>
          <w:numId w:val="1"/>
        </w:numPr>
        <w:rPr>
          <w:highlight w:val="green"/>
        </w:rPr>
      </w:pPr>
      <w:r>
        <w:t xml:space="preserve"> </w:t>
      </w:r>
      <w:r w:rsidR="00A05F4B" w:rsidRPr="00A05F4B">
        <w:rPr>
          <w:highlight w:val="green"/>
        </w:rPr>
        <w:t>CID 8137 (SEC)</w:t>
      </w:r>
    </w:p>
    <w:p w14:paraId="2569298E" w14:textId="77777777" w:rsidR="00A05F4B" w:rsidRDefault="00A05F4B" w:rsidP="00A05F4B">
      <w:pPr>
        <w:pStyle w:val="ListParagraph"/>
        <w:numPr>
          <w:ilvl w:val="3"/>
          <w:numId w:val="1"/>
        </w:numPr>
      </w:pPr>
      <w:r>
        <w:t>Review Comment and discussion in submission.</w:t>
      </w:r>
    </w:p>
    <w:p w14:paraId="4E6BF6B1" w14:textId="75580D73" w:rsidR="00A05F4B" w:rsidRDefault="00A05F4B" w:rsidP="00A05F4B">
      <w:pPr>
        <w:pStyle w:val="ListParagraph"/>
        <w:numPr>
          <w:ilvl w:val="3"/>
          <w:numId w:val="1"/>
        </w:numPr>
      </w:pPr>
      <w:r>
        <w:t xml:space="preserve"> Proposed Resolution: </w:t>
      </w:r>
      <w:r w:rsidR="00EF04A1">
        <w:t xml:space="preserve">Revised; </w:t>
      </w:r>
      <w:r w:rsidR="009171CB">
        <w:t>At end of cited sentence, delete “(see 9.4.2.2 (SSID element</w:t>
      </w:r>
      <w:r w:rsidR="000D4E87">
        <w:t>))”.</w:t>
      </w:r>
    </w:p>
    <w:p w14:paraId="1EE3B06E" w14:textId="77777777" w:rsidR="00A05F4B" w:rsidRDefault="00A05F4B" w:rsidP="00A05F4B">
      <w:pPr>
        <w:pStyle w:val="ListParagraph"/>
        <w:numPr>
          <w:ilvl w:val="3"/>
          <w:numId w:val="1"/>
        </w:numPr>
      </w:pPr>
      <w:r>
        <w:t>No Objection – Mark Ready for Motion</w:t>
      </w:r>
    </w:p>
    <w:p w14:paraId="523EE335" w14:textId="77777777" w:rsidR="00A05F4B" w:rsidRDefault="00A05F4B" w:rsidP="000D4E87">
      <w:pPr>
        <w:pStyle w:val="ListParagraph"/>
        <w:ind w:left="1728"/>
      </w:pPr>
    </w:p>
    <w:p w14:paraId="54DD4822" w14:textId="2D9388EE" w:rsidR="0000725D" w:rsidRPr="00BC5A8D" w:rsidRDefault="0000725D" w:rsidP="0000725D">
      <w:pPr>
        <w:pStyle w:val="ListParagraph"/>
        <w:numPr>
          <w:ilvl w:val="2"/>
          <w:numId w:val="1"/>
        </w:numPr>
        <w:rPr>
          <w:highlight w:val="green"/>
        </w:rPr>
      </w:pPr>
      <w:r>
        <w:t xml:space="preserve"> </w:t>
      </w:r>
      <w:r w:rsidR="000D4E87" w:rsidRPr="00BC5A8D">
        <w:rPr>
          <w:highlight w:val="green"/>
        </w:rPr>
        <w:t xml:space="preserve">CID </w:t>
      </w:r>
      <w:r w:rsidR="003C403F" w:rsidRPr="00BC5A8D">
        <w:rPr>
          <w:highlight w:val="green"/>
        </w:rPr>
        <w:t xml:space="preserve"> 8103 (SEC)</w:t>
      </w:r>
    </w:p>
    <w:p w14:paraId="163EC90B" w14:textId="77777777" w:rsidR="003C403F" w:rsidRDefault="003C403F" w:rsidP="003C403F">
      <w:pPr>
        <w:pStyle w:val="ListParagraph"/>
        <w:numPr>
          <w:ilvl w:val="3"/>
          <w:numId w:val="1"/>
        </w:numPr>
      </w:pPr>
      <w:r>
        <w:t>Review Comment and discussion in submission.</w:t>
      </w:r>
    </w:p>
    <w:p w14:paraId="393523FB" w14:textId="184B1184" w:rsidR="00E942A3" w:rsidRDefault="00E942A3" w:rsidP="003C403F">
      <w:pPr>
        <w:pStyle w:val="ListParagraph"/>
        <w:numPr>
          <w:ilvl w:val="3"/>
          <w:numId w:val="1"/>
        </w:numPr>
      </w:pPr>
      <w:r>
        <w:t>Discussion on what the</w:t>
      </w:r>
      <w:r w:rsidR="000F0C99">
        <w:t xml:space="preserve"> proposed change really is.</w:t>
      </w:r>
    </w:p>
    <w:p w14:paraId="01B37481" w14:textId="1973A253" w:rsidR="003C403F" w:rsidRDefault="003C403F" w:rsidP="003C403F">
      <w:pPr>
        <w:pStyle w:val="ListParagraph"/>
        <w:numPr>
          <w:ilvl w:val="3"/>
          <w:numId w:val="1"/>
        </w:numPr>
      </w:pPr>
      <w:r>
        <w:t xml:space="preserve"> Proposed Resolution: </w:t>
      </w:r>
    </w:p>
    <w:p w14:paraId="218BEE78" w14:textId="77777777" w:rsidR="0007252E" w:rsidRDefault="0007252E" w:rsidP="0007252E">
      <w:pPr>
        <w:pStyle w:val="ListParagraph"/>
        <w:ind w:left="2160"/>
      </w:pPr>
      <w:r>
        <w:t>REVISED. Make the changes provided by the commenter.</w:t>
      </w:r>
    </w:p>
    <w:p w14:paraId="10482692" w14:textId="77777777" w:rsidR="0007252E" w:rsidRDefault="0007252E" w:rsidP="0007252E">
      <w:pPr>
        <w:pStyle w:val="ListParagraph"/>
        <w:ind w:left="2160"/>
      </w:pPr>
    </w:p>
    <w:p w14:paraId="3AFC72A0" w14:textId="77777777" w:rsidR="0007252E" w:rsidRDefault="0007252E" w:rsidP="0007252E">
      <w:pPr>
        <w:pStyle w:val="ListParagraph"/>
        <w:ind w:left="2160"/>
      </w:pPr>
      <w:r>
        <w:t>At cited location, change “If any field is absent, other than fields whose length is zero because the count indicated in the preceding field is zero, then none of the subsequent fields are included."</w:t>
      </w:r>
    </w:p>
    <w:p w14:paraId="01C637D3" w14:textId="77777777" w:rsidR="0007252E" w:rsidRDefault="0007252E" w:rsidP="0007252E">
      <w:pPr>
        <w:pStyle w:val="ListParagraph"/>
        <w:ind w:left="2160"/>
      </w:pPr>
      <w:r>
        <w:t>To</w:t>
      </w:r>
    </w:p>
    <w:p w14:paraId="2C584902" w14:textId="77777777" w:rsidR="0007252E" w:rsidRDefault="0007252E" w:rsidP="0007252E">
      <w:pPr>
        <w:pStyle w:val="ListParagraph"/>
        <w:ind w:left="2160"/>
      </w:pPr>
      <w:r>
        <w:t>“If the Group Data Cipher Suite, Pairwise Cipher Suite Count, AKM Suite Count, RSN Capabilities or PMKID Count field is absent, then all of the subsequent fields are also absent.”</w:t>
      </w:r>
    </w:p>
    <w:p w14:paraId="51F5A3C6" w14:textId="77777777" w:rsidR="0007252E" w:rsidRDefault="0007252E" w:rsidP="0007252E">
      <w:pPr>
        <w:pStyle w:val="ListParagraph"/>
        <w:ind w:left="2160"/>
      </w:pPr>
    </w:p>
    <w:p w14:paraId="76EBC96C" w14:textId="5798CFCD" w:rsidR="00493910" w:rsidRDefault="0007252E" w:rsidP="0007252E">
      <w:pPr>
        <w:pStyle w:val="ListParagraph"/>
        <w:ind w:left="2160"/>
      </w:pPr>
      <w:r>
        <w:t>At 887.23, change the Extensible column value for the RSN row from “Yes” to “No” in Table 9-130.</w:t>
      </w:r>
    </w:p>
    <w:p w14:paraId="5C89339B" w14:textId="77777777" w:rsidR="003C403F" w:rsidRDefault="003C403F" w:rsidP="003C403F">
      <w:pPr>
        <w:pStyle w:val="ListParagraph"/>
        <w:numPr>
          <w:ilvl w:val="3"/>
          <w:numId w:val="1"/>
        </w:numPr>
      </w:pPr>
      <w:r>
        <w:t>No Objection – Mark Ready for Motion</w:t>
      </w:r>
    </w:p>
    <w:p w14:paraId="5AC4E0B2" w14:textId="77777777" w:rsidR="003C403F" w:rsidRDefault="003C403F" w:rsidP="0007252E">
      <w:pPr>
        <w:pStyle w:val="ListParagraph"/>
        <w:ind w:left="1728"/>
      </w:pPr>
    </w:p>
    <w:p w14:paraId="25B350A2" w14:textId="770BBC7D" w:rsidR="0000725D" w:rsidRPr="00BC5A8D" w:rsidRDefault="0000725D" w:rsidP="0000725D">
      <w:pPr>
        <w:pStyle w:val="ListParagraph"/>
        <w:numPr>
          <w:ilvl w:val="2"/>
          <w:numId w:val="1"/>
        </w:numPr>
        <w:rPr>
          <w:highlight w:val="green"/>
        </w:rPr>
      </w:pPr>
      <w:r>
        <w:t xml:space="preserve"> </w:t>
      </w:r>
      <w:r w:rsidR="0007252E" w:rsidRPr="00BC5A8D">
        <w:rPr>
          <w:highlight w:val="green"/>
        </w:rPr>
        <w:t xml:space="preserve">CID </w:t>
      </w:r>
      <w:r w:rsidR="0083328F" w:rsidRPr="00BC5A8D">
        <w:rPr>
          <w:highlight w:val="green"/>
        </w:rPr>
        <w:t>8106 (SEC)</w:t>
      </w:r>
    </w:p>
    <w:p w14:paraId="678625BD" w14:textId="77777777" w:rsidR="0083328F" w:rsidRDefault="0083328F" w:rsidP="0083328F">
      <w:pPr>
        <w:pStyle w:val="ListParagraph"/>
        <w:numPr>
          <w:ilvl w:val="3"/>
          <w:numId w:val="1"/>
        </w:numPr>
      </w:pPr>
      <w:r>
        <w:t>Review Comment and discussion in submission.</w:t>
      </w:r>
    </w:p>
    <w:p w14:paraId="3AC427FC" w14:textId="4E411D78" w:rsidR="0083328F" w:rsidRDefault="00523E88" w:rsidP="0083328F">
      <w:pPr>
        <w:pStyle w:val="ListParagraph"/>
        <w:numPr>
          <w:ilvl w:val="3"/>
          <w:numId w:val="1"/>
        </w:numPr>
      </w:pPr>
      <w:r>
        <w:t>Discussion on if we accept or reject the comment.</w:t>
      </w:r>
    </w:p>
    <w:p w14:paraId="2F6C1A84" w14:textId="5F7DE825" w:rsidR="00523E88" w:rsidRDefault="00523E88" w:rsidP="0083328F">
      <w:pPr>
        <w:pStyle w:val="ListParagraph"/>
        <w:numPr>
          <w:ilvl w:val="3"/>
          <w:numId w:val="1"/>
        </w:numPr>
      </w:pPr>
      <w:r>
        <w:t xml:space="preserve">Straw Poll: </w:t>
      </w:r>
    </w:p>
    <w:p w14:paraId="31ED3492" w14:textId="00AFF498" w:rsidR="00523E88" w:rsidRDefault="00FD7452" w:rsidP="0083328F">
      <w:pPr>
        <w:pStyle w:val="ListParagraph"/>
        <w:numPr>
          <w:ilvl w:val="3"/>
          <w:numId w:val="1"/>
        </w:numPr>
      </w:pPr>
      <w:r>
        <w:t>Would you resolve CID 8106 as Accept, Reject, Abstain.</w:t>
      </w:r>
    </w:p>
    <w:p w14:paraId="355AE7E7" w14:textId="33A37EB8" w:rsidR="00FD7452" w:rsidRDefault="00FD7452" w:rsidP="0083328F">
      <w:pPr>
        <w:pStyle w:val="ListParagraph"/>
        <w:numPr>
          <w:ilvl w:val="3"/>
          <w:numId w:val="1"/>
        </w:numPr>
      </w:pPr>
      <w:r>
        <w:t xml:space="preserve">Results: </w:t>
      </w:r>
      <w:r w:rsidR="007E6C7E">
        <w:t>2, 4, 3</w:t>
      </w:r>
    </w:p>
    <w:p w14:paraId="761A7D17" w14:textId="77777777" w:rsidR="00BC5A8D" w:rsidRDefault="0083328F" w:rsidP="006848EA">
      <w:pPr>
        <w:pStyle w:val="ListParagraph"/>
        <w:numPr>
          <w:ilvl w:val="3"/>
          <w:numId w:val="1"/>
        </w:numPr>
      </w:pPr>
      <w:r>
        <w:t xml:space="preserve"> Proposed Resolution: </w:t>
      </w:r>
      <w:r w:rsidR="007E6C7E">
        <w:t xml:space="preserve">REJECTED. It is important to highlight the importance of binary comparison of SSID for security purposes. </w:t>
      </w:r>
    </w:p>
    <w:p w14:paraId="0634EA0A" w14:textId="73BD5BFB" w:rsidR="0083328F" w:rsidRDefault="00BC5A8D" w:rsidP="006848EA">
      <w:pPr>
        <w:pStyle w:val="ListParagraph"/>
        <w:numPr>
          <w:ilvl w:val="3"/>
          <w:numId w:val="1"/>
        </w:numPr>
      </w:pPr>
      <w:r>
        <w:t>One</w:t>
      </w:r>
      <w:r w:rsidR="0083328F">
        <w:t xml:space="preserve"> Objection – Mark Ready for Motion</w:t>
      </w:r>
    </w:p>
    <w:p w14:paraId="12C31486" w14:textId="45332C9A" w:rsidR="0083328F" w:rsidRDefault="0083328F" w:rsidP="0083328F">
      <w:pPr>
        <w:pStyle w:val="ListParagraph"/>
        <w:ind w:left="1728"/>
      </w:pPr>
    </w:p>
    <w:p w14:paraId="3995B755" w14:textId="73BF5BB5" w:rsidR="0000725D" w:rsidRDefault="0000725D" w:rsidP="0000725D">
      <w:pPr>
        <w:pStyle w:val="ListParagraph"/>
        <w:numPr>
          <w:ilvl w:val="2"/>
          <w:numId w:val="1"/>
        </w:numPr>
      </w:pPr>
      <w:r>
        <w:t xml:space="preserve"> </w:t>
      </w:r>
      <w:r w:rsidR="00BC5A8D" w:rsidRPr="00BC5A8D">
        <w:rPr>
          <w:highlight w:val="green"/>
        </w:rPr>
        <w:t>CID 8115 (SEC)</w:t>
      </w:r>
    </w:p>
    <w:p w14:paraId="4D808C3D" w14:textId="77777777" w:rsidR="00BC5A8D" w:rsidRDefault="00BC5A8D" w:rsidP="00BC5A8D">
      <w:pPr>
        <w:pStyle w:val="ListParagraph"/>
        <w:numPr>
          <w:ilvl w:val="3"/>
          <w:numId w:val="1"/>
        </w:numPr>
      </w:pPr>
      <w:r>
        <w:t>Review Comment and discussion in submission.</w:t>
      </w:r>
    </w:p>
    <w:p w14:paraId="5790D98C" w14:textId="35DC6F55" w:rsidR="00BC5A8D" w:rsidRDefault="00BC5A8D" w:rsidP="00BC5A8D">
      <w:pPr>
        <w:pStyle w:val="ListParagraph"/>
        <w:numPr>
          <w:ilvl w:val="3"/>
          <w:numId w:val="1"/>
        </w:numPr>
      </w:pPr>
      <w:r>
        <w:t xml:space="preserve"> Proposed Resolution: </w:t>
      </w:r>
      <w:r w:rsidR="00502DBA">
        <w:t>REJECTED. The description is informative so the use of “can” is appropriate.</w:t>
      </w:r>
    </w:p>
    <w:p w14:paraId="6AF6C472" w14:textId="77777777" w:rsidR="00BC5A8D" w:rsidRDefault="00BC5A8D" w:rsidP="00BC5A8D">
      <w:pPr>
        <w:pStyle w:val="ListParagraph"/>
        <w:numPr>
          <w:ilvl w:val="3"/>
          <w:numId w:val="1"/>
        </w:numPr>
      </w:pPr>
      <w:r>
        <w:t>No Objection – Mark Ready for Motion</w:t>
      </w:r>
    </w:p>
    <w:p w14:paraId="78706E79" w14:textId="00D360B0" w:rsidR="00BC5A8D" w:rsidRDefault="00BC5A8D" w:rsidP="00BC5A8D">
      <w:pPr>
        <w:pStyle w:val="ListParagraph"/>
        <w:ind w:left="1728"/>
      </w:pPr>
    </w:p>
    <w:p w14:paraId="31D54D3A" w14:textId="708899F5" w:rsidR="0000725D" w:rsidRDefault="0000725D" w:rsidP="0000725D">
      <w:pPr>
        <w:pStyle w:val="ListParagraph"/>
        <w:numPr>
          <w:ilvl w:val="2"/>
          <w:numId w:val="1"/>
        </w:numPr>
      </w:pPr>
      <w:r>
        <w:t xml:space="preserve"> </w:t>
      </w:r>
      <w:r w:rsidR="00501899" w:rsidRPr="00E6093C">
        <w:rPr>
          <w:highlight w:val="green"/>
        </w:rPr>
        <w:t>CID 8116 (SEC)</w:t>
      </w:r>
    </w:p>
    <w:p w14:paraId="37224EB0" w14:textId="77777777" w:rsidR="00331DE9" w:rsidRDefault="00331DE9" w:rsidP="00331DE9">
      <w:pPr>
        <w:pStyle w:val="ListParagraph"/>
        <w:numPr>
          <w:ilvl w:val="3"/>
          <w:numId w:val="1"/>
        </w:numPr>
      </w:pPr>
      <w:r>
        <w:t>Review Comment and discussion in submission.</w:t>
      </w:r>
    </w:p>
    <w:p w14:paraId="3A317CBF" w14:textId="28F84BC0" w:rsidR="00331DE9" w:rsidRDefault="00331DE9" w:rsidP="00331DE9">
      <w:pPr>
        <w:pStyle w:val="ListParagraph"/>
        <w:numPr>
          <w:ilvl w:val="3"/>
          <w:numId w:val="1"/>
        </w:numPr>
      </w:pPr>
      <w:r>
        <w:t xml:space="preserve"> Proposed Resolution: .</w:t>
      </w:r>
      <w:r w:rsidR="00F00945" w:rsidRPr="00F00945">
        <w:t xml:space="preserve"> REVISED. At cited location, change “can be deleted” to “should be deleted”.</w:t>
      </w:r>
    </w:p>
    <w:p w14:paraId="178B77D1" w14:textId="77777777" w:rsidR="00331DE9" w:rsidRDefault="00331DE9" w:rsidP="00331DE9">
      <w:pPr>
        <w:pStyle w:val="ListParagraph"/>
        <w:numPr>
          <w:ilvl w:val="3"/>
          <w:numId w:val="1"/>
        </w:numPr>
      </w:pPr>
      <w:r>
        <w:t>No Objection – Mark Ready for Motion</w:t>
      </w:r>
    </w:p>
    <w:p w14:paraId="3589A159" w14:textId="77777777" w:rsidR="00501899" w:rsidRDefault="00501899" w:rsidP="00E6093C">
      <w:pPr>
        <w:pStyle w:val="ListParagraph"/>
        <w:ind w:left="1728"/>
      </w:pPr>
    </w:p>
    <w:p w14:paraId="3ACE9138" w14:textId="36922CC5" w:rsidR="0000725D" w:rsidRDefault="0000725D" w:rsidP="0000725D">
      <w:pPr>
        <w:pStyle w:val="ListParagraph"/>
        <w:numPr>
          <w:ilvl w:val="2"/>
          <w:numId w:val="1"/>
        </w:numPr>
      </w:pPr>
      <w:r>
        <w:t xml:space="preserve"> </w:t>
      </w:r>
      <w:r w:rsidR="00E6093C" w:rsidRPr="002F54EE">
        <w:rPr>
          <w:highlight w:val="green"/>
        </w:rPr>
        <w:t>CID 8224 and 8223 (SEC)</w:t>
      </w:r>
    </w:p>
    <w:p w14:paraId="1E4472C4" w14:textId="77777777" w:rsidR="000E2DF7" w:rsidRDefault="000E2DF7" w:rsidP="000E2DF7">
      <w:pPr>
        <w:pStyle w:val="ListParagraph"/>
        <w:numPr>
          <w:ilvl w:val="3"/>
          <w:numId w:val="1"/>
        </w:numPr>
      </w:pPr>
      <w:r>
        <w:t>Review Comment and discussion in submission.</w:t>
      </w:r>
    </w:p>
    <w:p w14:paraId="42F37975" w14:textId="78CFA611" w:rsidR="000E2DF7" w:rsidRDefault="000E2DF7" w:rsidP="000E2DF7">
      <w:pPr>
        <w:pStyle w:val="ListParagraph"/>
        <w:numPr>
          <w:ilvl w:val="3"/>
          <w:numId w:val="1"/>
        </w:numPr>
      </w:pPr>
      <w:r>
        <w:t xml:space="preserve"> Proposed Resolution: </w:t>
      </w:r>
      <w:r w:rsidR="00CC43C8">
        <w:t xml:space="preserve">8224 </w:t>
      </w:r>
      <w:r w:rsidR="007F5362">
        <w:t>–</w:t>
      </w:r>
      <w:r w:rsidR="00CC43C8">
        <w:t xml:space="preserve"> ACCEPTED</w:t>
      </w:r>
    </w:p>
    <w:p w14:paraId="2398C13F" w14:textId="739ED13B" w:rsidR="007F5362" w:rsidRDefault="007F5362" w:rsidP="000E2DF7">
      <w:pPr>
        <w:pStyle w:val="ListParagraph"/>
        <w:numPr>
          <w:ilvl w:val="3"/>
          <w:numId w:val="1"/>
        </w:numPr>
      </w:pPr>
      <w:r>
        <w:t xml:space="preserve">Proposed Resolution 8223 -- </w:t>
      </w:r>
      <w:r w:rsidR="002F54EE">
        <w:t>(8223) REVISED. Make changes in line with those provided by the commenter. At 5719.21, change “64000000” to “255”</w:t>
      </w:r>
    </w:p>
    <w:p w14:paraId="11875672" w14:textId="77777777" w:rsidR="000E2DF7" w:rsidRDefault="000E2DF7" w:rsidP="000E2DF7">
      <w:pPr>
        <w:pStyle w:val="ListParagraph"/>
        <w:numPr>
          <w:ilvl w:val="3"/>
          <w:numId w:val="1"/>
        </w:numPr>
      </w:pPr>
      <w:r>
        <w:t>No Objection – Mark Ready for Motion</w:t>
      </w:r>
    </w:p>
    <w:p w14:paraId="5C28E773" w14:textId="77777777" w:rsidR="00E6093C" w:rsidRDefault="00E6093C" w:rsidP="002107F5">
      <w:pPr>
        <w:pStyle w:val="ListParagraph"/>
        <w:ind w:left="1728"/>
      </w:pPr>
    </w:p>
    <w:p w14:paraId="30B8B5C2" w14:textId="420B3C9C" w:rsidR="0000725D" w:rsidRPr="00F775FF" w:rsidRDefault="0000725D" w:rsidP="0000725D">
      <w:pPr>
        <w:pStyle w:val="ListParagraph"/>
        <w:numPr>
          <w:ilvl w:val="2"/>
          <w:numId w:val="1"/>
        </w:numPr>
        <w:rPr>
          <w:highlight w:val="green"/>
        </w:rPr>
      </w:pPr>
      <w:r>
        <w:t xml:space="preserve"> </w:t>
      </w:r>
      <w:r w:rsidR="002107F5" w:rsidRPr="00F775FF">
        <w:rPr>
          <w:highlight w:val="green"/>
        </w:rPr>
        <w:t>CID 8221 (SEC)</w:t>
      </w:r>
    </w:p>
    <w:p w14:paraId="551DCBBC" w14:textId="77777777" w:rsidR="002107F5" w:rsidRDefault="002107F5" w:rsidP="002107F5">
      <w:pPr>
        <w:pStyle w:val="ListParagraph"/>
        <w:numPr>
          <w:ilvl w:val="3"/>
          <w:numId w:val="1"/>
        </w:numPr>
      </w:pPr>
      <w:r>
        <w:t>Review Comment and discussion in submission.</w:t>
      </w:r>
    </w:p>
    <w:p w14:paraId="6FEC2F3C" w14:textId="77777777" w:rsidR="00F775FF" w:rsidRDefault="002107F5" w:rsidP="002107F5">
      <w:pPr>
        <w:pStyle w:val="ListParagraph"/>
        <w:numPr>
          <w:ilvl w:val="3"/>
          <w:numId w:val="1"/>
        </w:numPr>
      </w:pPr>
      <w:r>
        <w:t xml:space="preserve"> Proposed Resolution:</w:t>
      </w:r>
    </w:p>
    <w:p w14:paraId="0187CC08" w14:textId="77777777" w:rsidR="00F775FF" w:rsidRDefault="00BE5EC4" w:rsidP="00F775FF">
      <w:pPr>
        <w:pStyle w:val="ListParagraph"/>
        <w:ind w:left="2160"/>
      </w:pPr>
      <w:r>
        <w:t xml:space="preserve"> </w:t>
      </w:r>
      <w:r w:rsidR="00F775FF">
        <w:t>REVISED. At 5717.26, change “non-AP STA” to “non-AP STA for a transmit sector sweep”.</w:t>
      </w:r>
    </w:p>
    <w:p w14:paraId="731DDB16" w14:textId="51AB0D8C" w:rsidR="002107F5" w:rsidRDefault="00F775FF" w:rsidP="00F775FF">
      <w:pPr>
        <w:pStyle w:val="ListParagraph"/>
        <w:ind w:left="2160"/>
      </w:pPr>
      <w:r>
        <w:t>At 5717.25, change “maximum TXSS duration” to “maximum duration”</w:t>
      </w:r>
    </w:p>
    <w:p w14:paraId="5B6ADB7E" w14:textId="77777777" w:rsidR="002107F5" w:rsidRDefault="002107F5" w:rsidP="002107F5">
      <w:pPr>
        <w:pStyle w:val="ListParagraph"/>
        <w:numPr>
          <w:ilvl w:val="3"/>
          <w:numId w:val="1"/>
        </w:numPr>
      </w:pPr>
      <w:r>
        <w:lastRenderedPageBreak/>
        <w:t>No Objection – Mark Ready for Motion</w:t>
      </w:r>
    </w:p>
    <w:p w14:paraId="442B886E" w14:textId="77777777" w:rsidR="002107F5" w:rsidRDefault="002107F5" w:rsidP="002107F5">
      <w:pPr>
        <w:pStyle w:val="ListParagraph"/>
        <w:ind w:left="1224"/>
      </w:pPr>
    </w:p>
    <w:p w14:paraId="00761F5A" w14:textId="41E8B4CA" w:rsidR="00434EA1" w:rsidRDefault="00434EA1" w:rsidP="00434EA1">
      <w:pPr>
        <w:pStyle w:val="ListParagraph"/>
        <w:numPr>
          <w:ilvl w:val="1"/>
          <w:numId w:val="1"/>
        </w:numPr>
      </w:pPr>
      <w:r>
        <w:t>Recess at 6:00pm ET</w:t>
      </w:r>
    </w:p>
    <w:p w14:paraId="176C926F" w14:textId="77777777" w:rsidR="00434EA1" w:rsidRDefault="00434EA1">
      <w:r>
        <w:br w:type="page"/>
      </w:r>
    </w:p>
    <w:p w14:paraId="49773442" w14:textId="10DBC99C" w:rsidR="00233542" w:rsidRDefault="00233542" w:rsidP="00233542">
      <w:pPr>
        <w:pStyle w:val="ListParagraph"/>
        <w:numPr>
          <w:ilvl w:val="0"/>
          <w:numId w:val="1"/>
        </w:numPr>
      </w:pPr>
      <w:r>
        <w:lastRenderedPageBreak/>
        <w:t>REV</w:t>
      </w:r>
      <w:r w:rsidRPr="005E6D44">
        <w:rPr>
          <w:b/>
          <w:bCs/>
        </w:rPr>
        <w:t xml:space="preserve">me Meeting </w:t>
      </w:r>
      <w:r w:rsidR="001A1E09">
        <w:rPr>
          <w:b/>
          <w:bCs/>
        </w:rPr>
        <w:t>Thursday</w:t>
      </w:r>
      <w:r w:rsidRPr="005E6D44">
        <w:rPr>
          <w:b/>
          <w:bCs/>
        </w:rPr>
        <w:t xml:space="preserve"> PM</w:t>
      </w:r>
      <w:r w:rsidR="001A1E09">
        <w:rPr>
          <w:b/>
          <w:bCs/>
        </w:rPr>
        <w:t>1</w:t>
      </w:r>
      <w:r w:rsidRPr="005E6D44">
        <w:rPr>
          <w:b/>
          <w:bCs/>
        </w:rPr>
        <w:t xml:space="preserve"> </w:t>
      </w:r>
      <w:r>
        <w:t xml:space="preserve">– July 16 </w:t>
      </w:r>
      <w:r w:rsidR="001A1E09">
        <w:t>13:30-15:30</w:t>
      </w:r>
      <w:r>
        <w:t xml:space="preserve"> ET</w:t>
      </w:r>
    </w:p>
    <w:p w14:paraId="7D1CAB67" w14:textId="02308915" w:rsidR="00233542" w:rsidRDefault="00233542" w:rsidP="00233542">
      <w:pPr>
        <w:pStyle w:val="ListParagraph"/>
        <w:numPr>
          <w:ilvl w:val="1"/>
          <w:numId w:val="1"/>
        </w:numPr>
      </w:pPr>
      <w:r w:rsidRPr="005E6D44">
        <w:rPr>
          <w:b/>
          <w:bCs/>
        </w:rPr>
        <w:t xml:space="preserve">Called to order </w:t>
      </w:r>
      <w:r w:rsidR="001A1E09">
        <w:rPr>
          <w:b/>
          <w:bCs/>
        </w:rPr>
        <w:t>1:</w:t>
      </w:r>
      <w:r w:rsidR="00AD68D8">
        <w:rPr>
          <w:b/>
          <w:bCs/>
        </w:rPr>
        <w:t xml:space="preserve">33 </w:t>
      </w:r>
      <w:r w:rsidRPr="005E6D44">
        <w:rPr>
          <w:b/>
          <w:bCs/>
        </w:rPr>
        <w:t>pm</w:t>
      </w:r>
      <w:r>
        <w:t xml:space="preserve"> ET by Michael Montemurro</w:t>
      </w:r>
    </w:p>
    <w:p w14:paraId="3B1F1A7B" w14:textId="77777777" w:rsidR="007D1D4B" w:rsidRDefault="007D1D4B" w:rsidP="007D1D4B">
      <w:pPr>
        <w:pStyle w:val="ListParagraph"/>
        <w:ind w:left="792"/>
        <w:rPr>
          <w:b/>
          <w:bCs/>
        </w:rPr>
      </w:pPr>
    </w:p>
    <w:p w14:paraId="6F482717" w14:textId="185CCC87" w:rsidR="007D1D4B" w:rsidRPr="00D06C98" w:rsidRDefault="007D1D4B" w:rsidP="007D1D4B">
      <w:pPr>
        <w:pStyle w:val="ListParagraph"/>
        <w:numPr>
          <w:ilvl w:val="1"/>
          <w:numId w:val="1"/>
        </w:numPr>
        <w:rPr>
          <w:b/>
          <w:bCs/>
        </w:rPr>
      </w:pPr>
      <w:r w:rsidRPr="00D06C98">
        <w:rPr>
          <w:b/>
          <w:bCs/>
        </w:rPr>
        <w:t>Introduction of Officers:</w:t>
      </w:r>
    </w:p>
    <w:p w14:paraId="3E10832F" w14:textId="77777777" w:rsidR="007D1D4B" w:rsidRDefault="007D1D4B" w:rsidP="007D1D4B">
      <w:pPr>
        <w:pStyle w:val="ListParagraph"/>
        <w:numPr>
          <w:ilvl w:val="2"/>
          <w:numId w:val="1"/>
        </w:numPr>
      </w:pPr>
      <w:r>
        <w:t>802.11me Chair – Michael MONTEMURRO</w:t>
      </w:r>
    </w:p>
    <w:p w14:paraId="0D151B83" w14:textId="77777777" w:rsidR="007D1D4B" w:rsidRDefault="007D1D4B" w:rsidP="007D1D4B">
      <w:pPr>
        <w:pStyle w:val="ListParagraph"/>
        <w:numPr>
          <w:ilvl w:val="2"/>
          <w:numId w:val="1"/>
        </w:numPr>
      </w:pPr>
      <w:r>
        <w:t>Vice Chair – Mark RISON</w:t>
      </w:r>
    </w:p>
    <w:p w14:paraId="7DCD29E8" w14:textId="77777777" w:rsidR="007D1D4B" w:rsidRDefault="007D1D4B" w:rsidP="007D1D4B">
      <w:pPr>
        <w:pStyle w:val="ListParagraph"/>
        <w:numPr>
          <w:ilvl w:val="2"/>
          <w:numId w:val="1"/>
        </w:numPr>
      </w:pPr>
      <w:r>
        <w:t>Editor – Emily QI</w:t>
      </w:r>
    </w:p>
    <w:p w14:paraId="66C3595D" w14:textId="36A30A06" w:rsidR="007D1D4B" w:rsidRDefault="007D1D4B" w:rsidP="007D1D4B">
      <w:pPr>
        <w:pStyle w:val="ListParagraph"/>
        <w:numPr>
          <w:ilvl w:val="2"/>
          <w:numId w:val="1"/>
        </w:numPr>
      </w:pPr>
      <w:r>
        <w:t>Secretary – Jon ROSDAHL</w:t>
      </w:r>
    </w:p>
    <w:p w14:paraId="3095B228" w14:textId="77777777" w:rsidR="007D1D4B" w:rsidRDefault="007D1D4B" w:rsidP="007D1D4B">
      <w:pPr>
        <w:pStyle w:val="ListParagraph"/>
        <w:ind w:left="1224"/>
      </w:pPr>
    </w:p>
    <w:p w14:paraId="27EAD921" w14:textId="77777777" w:rsidR="00233542" w:rsidRPr="007D1D4B" w:rsidRDefault="00233542" w:rsidP="00233542">
      <w:pPr>
        <w:pStyle w:val="ListParagraph"/>
        <w:numPr>
          <w:ilvl w:val="1"/>
          <w:numId w:val="1"/>
        </w:numPr>
        <w:rPr>
          <w:b/>
          <w:bCs/>
        </w:rPr>
      </w:pPr>
      <w:r w:rsidRPr="007D1D4B">
        <w:rPr>
          <w:b/>
          <w:bCs/>
        </w:rPr>
        <w:t>Reminder Patent Slides/Copyright slides and participant slides.</w:t>
      </w:r>
    </w:p>
    <w:p w14:paraId="77988660" w14:textId="77777777" w:rsidR="00233542" w:rsidRDefault="00233542" w:rsidP="00233542">
      <w:pPr>
        <w:pStyle w:val="ListParagraph"/>
        <w:numPr>
          <w:ilvl w:val="2"/>
          <w:numId w:val="1"/>
        </w:numPr>
      </w:pPr>
      <w:r>
        <w:t>No Issues noted.</w:t>
      </w:r>
    </w:p>
    <w:p w14:paraId="60A75BB6" w14:textId="77777777" w:rsidR="00D313F2" w:rsidRDefault="00D313F2" w:rsidP="00D313F2">
      <w:pPr>
        <w:pStyle w:val="ListParagraph"/>
        <w:ind w:left="1224"/>
      </w:pPr>
    </w:p>
    <w:p w14:paraId="31680457" w14:textId="77777777" w:rsidR="00233542" w:rsidRDefault="00233542" w:rsidP="00233542">
      <w:pPr>
        <w:pStyle w:val="ListParagraph"/>
        <w:numPr>
          <w:ilvl w:val="1"/>
          <w:numId w:val="1"/>
        </w:numPr>
      </w:pPr>
      <w:r w:rsidRPr="005A5255">
        <w:rPr>
          <w:b/>
          <w:bCs/>
        </w:rPr>
        <w:t>Review Agenda</w:t>
      </w:r>
      <w:r>
        <w:t>:</w:t>
      </w:r>
    </w:p>
    <w:p w14:paraId="776537BC" w14:textId="447B5899" w:rsidR="00D313F2" w:rsidRDefault="00D313F2" w:rsidP="00D313F2">
      <w:pPr>
        <w:pStyle w:val="ListParagraph"/>
        <w:numPr>
          <w:ilvl w:val="2"/>
          <w:numId w:val="1"/>
        </w:numPr>
      </w:pPr>
      <w:r w:rsidRPr="00AF75E4">
        <w:t>11-24</w:t>
      </w:r>
      <w:r>
        <w:t>/985r4</w:t>
      </w:r>
    </w:p>
    <w:p w14:paraId="01182781" w14:textId="56723AA4" w:rsidR="00D313F2" w:rsidRPr="00AF75E4" w:rsidRDefault="00D313F2" w:rsidP="00D313F2">
      <w:pPr>
        <w:pStyle w:val="ListParagraph"/>
        <w:numPr>
          <w:ilvl w:val="2"/>
          <w:numId w:val="1"/>
        </w:numPr>
      </w:pPr>
      <w:r>
        <w:rPr>
          <w:b/>
          <w:bCs/>
        </w:rPr>
        <w:t xml:space="preserve"> </w:t>
      </w:r>
      <w:r w:rsidRPr="00AF75E4">
        <w:t>No objections</w:t>
      </w:r>
      <w:r>
        <w:t xml:space="preserve"> to today’s agenda</w:t>
      </w:r>
    </w:p>
    <w:p w14:paraId="0DC3D61C" w14:textId="77777777" w:rsidR="00A14418" w:rsidRDefault="00A14418" w:rsidP="00D313F2">
      <w:pPr>
        <w:pStyle w:val="ListParagraph"/>
        <w:ind w:left="1224"/>
      </w:pPr>
    </w:p>
    <w:p w14:paraId="18ADD5FF" w14:textId="3AA22B93" w:rsidR="00CF4524" w:rsidRDefault="00CF4524" w:rsidP="00CF4524">
      <w:pPr>
        <w:pStyle w:val="ListParagraph"/>
        <w:numPr>
          <w:ilvl w:val="1"/>
          <w:numId w:val="1"/>
        </w:numPr>
      </w:pPr>
      <w:r w:rsidRPr="00A63CB6">
        <w:rPr>
          <w:b/>
          <w:bCs/>
        </w:rPr>
        <w:t>Review 11-24/1149r</w:t>
      </w:r>
      <w:r w:rsidR="00D313F2">
        <w:rPr>
          <w:b/>
          <w:bCs/>
        </w:rPr>
        <w:t>4</w:t>
      </w:r>
      <w:r w:rsidRPr="00A63CB6">
        <w:rPr>
          <w:b/>
          <w:bCs/>
        </w:rPr>
        <w:t xml:space="preserve"> –</w:t>
      </w:r>
      <w:r>
        <w:t xml:space="preserve"> Michael MONTEMURRO (Huawei)</w:t>
      </w:r>
    </w:p>
    <w:p w14:paraId="5FF7524E" w14:textId="6AA7502F" w:rsidR="00CF4524" w:rsidRDefault="00BE53AF" w:rsidP="00CF4524">
      <w:pPr>
        <w:pStyle w:val="ListParagraph"/>
        <w:numPr>
          <w:ilvl w:val="2"/>
          <w:numId w:val="1"/>
        </w:numPr>
      </w:pPr>
      <w:hyperlink r:id="rId43" w:history="1">
        <w:r w:rsidR="00D313F2">
          <w:rPr>
            <w:rStyle w:val="Hyperlink"/>
          </w:rPr>
          <w:t>https://mentor.ieee.org/802.11/dcn/24/11-24-1149-04-000m-sa3-comment-resolutions.docx</w:t>
        </w:r>
      </w:hyperlink>
    </w:p>
    <w:p w14:paraId="3EEE24C3" w14:textId="77777777" w:rsidR="00152BA4" w:rsidRDefault="00152BA4" w:rsidP="00152BA4">
      <w:pPr>
        <w:pStyle w:val="ListParagraph"/>
        <w:ind w:left="1224"/>
      </w:pPr>
    </w:p>
    <w:p w14:paraId="101CF4D1" w14:textId="1232F85F" w:rsidR="0000725D" w:rsidRPr="007B1FAB" w:rsidRDefault="00920DAF" w:rsidP="00D313F2">
      <w:pPr>
        <w:pStyle w:val="ListParagraph"/>
        <w:numPr>
          <w:ilvl w:val="2"/>
          <w:numId w:val="1"/>
        </w:numPr>
        <w:rPr>
          <w:highlight w:val="green"/>
        </w:rPr>
      </w:pPr>
      <w:r w:rsidRPr="007B1FAB">
        <w:rPr>
          <w:highlight w:val="green"/>
        </w:rPr>
        <w:t>CID 8092 and 8093 (SEC)</w:t>
      </w:r>
    </w:p>
    <w:p w14:paraId="671680A2" w14:textId="634808E6" w:rsidR="00920DAF" w:rsidRDefault="00920DAF" w:rsidP="00920DAF">
      <w:pPr>
        <w:pStyle w:val="ListParagraph"/>
        <w:numPr>
          <w:ilvl w:val="3"/>
          <w:numId w:val="1"/>
        </w:numPr>
      </w:pPr>
      <w:r>
        <w:t>Review comment and discussion in submission.</w:t>
      </w:r>
    </w:p>
    <w:p w14:paraId="1DE205AC" w14:textId="4747E36F" w:rsidR="00920DAF" w:rsidRDefault="00F22AE1" w:rsidP="00920DAF">
      <w:pPr>
        <w:pStyle w:val="ListParagraph"/>
        <w:numPr>
          <w:ilvl w:val="3"/>
          <w:numId w:val="1"/>
        </w:numPr>
      </w:pPr>
      <w:r>
        <w:t>Proposed Resolution: Rejected; there are no AKMs using SHA-1 defined for FT due to concerns with security vulnerabilities associated</w:t>
      </w:r>
      <w:r w:rsidR="00EA6015">
        <w:t xml:space="preserve"> with SHA-1. There is an AKM for FT with PS</w:t>
      </w:r>
      <w:r w:rsidR="00152BA4">
        <w:t>K and SHA-256 which is 4.</w:t>
      </w:r>
    </w:p>
    <w:p w14:paraId="7FE7165A" w14:textId="653D7273" w:rsidR="00B441A7" w:rsidRDefault="00B441A7" w:rsidP="00920DAF">
      <w:pPr>
        <w:pStyle w:val="ListParagraph"/>
        <w:numPr>
          <w:ilvl w:val="3"/>
          <w:numId w:val="1"/>
        </w:numPr>
      </w:pPr>
      <w:r>
        <w:t>No objection – Mark Ready for Motion</w:t>
      </w:r>
    </w:p>
    <w:p w14:paraId="17ACD935" w14:textId="39C6441B" w:rsidR="0000725D" w:rsidRDefault="0000725D" w:rsidP="00511823">
      <w:pPr>
        <w:pStyle w:val="ListParagraph"/>
        <w:ind w:left="1224"/>
      </w:pPr>
    </w:p>
    <w:p w14:paraId="0C52DD03" w14:textId="1CADE53F" w:rsidR="0000725D" w:rsidRPr="0046232B" w:rsidRDefault="00511823" w:rsidP="0000725D">
      <w:pPr>
        <w:pStyle w:val="ListParagraph"/>
        <w:numPr>
          <w:ilvl w:val="2"/>
          <w:numId w:val="1"/>
        </w:numPr>
        <w:rPr>
          <w:highlight w:val="green"/>
        </w:rPr>
      </w:pPr>
      <w:r w:rsidRPr="0046232B">
        <w:rPr>
          <w:highlight w:val="green"/>
        </w:rPr>
        <w:t xml:space="preserve">CID </w:t>
      </w:r>
      <w:r w:rsidR="007B1FAB" w:rsidRPr="0046232B">
        <w:rPr>
          <w:highlight w:val="green"/>
        </w:rPr>
        <w:t>8233 (SEC)</w:t>
      </w:r>
      <w:r w:rsidR="0000725D" w:rsidRPr="0046232B">
        <w:rPr>
          <w:highlight w:val="green"/>
        </w:rPr>
        <w:t xml:space="preserve"> </w:t>
      </w:r>
    </w:p>
    <w:p w14:paraId="172D2028" w14:textId="50AF3BCB" w:rsidR="0000725D" w:rsidRDefault="007B1FAB" w:rsidP="007B1FAB">
      <w:pPr>
        <w:pStyle w:val="ListParagraph"/>
        <w:numPr>
          <w:ilvl w:val="3"/>
          <w:numId w:val="1"/>
        </w:numPr>
      </w:pPr>
      <w:r>
        <w:t>Review comment and discussion in submission.</w:t>
      </w:r>
    </w:p>
    <w:p w14:paraId="25E411A5" w14:textId="5160B201" w:rsidR="007B1FAB" w:rsidRDefault="002472A5" w:rsidP="007B1FAB">
      <w:pPr>
        <w:pStyle w:val="ListParagraph"/>
        <w:numPr>
          <w:ilvl w:val="3"/>
          <w:numId w:val="1"/>
        </w:numPr>
      </w:pPr>
      <w:r>
        <w:t xml:space="preserve">Proposed Resolution: </w:t>
      </w:r>
      <w:r w:rsidR="0046232B">
        <w:t>EJECTED. PMKSA is</w:t>
      </w:r>
      <w:r w:rsidR="0046232B">
        <w:br/>
        <w:t>not reset under these conditions. The PTKSA (and possibly the PMKSA) would be</w:t>
      </w:r>
      <w:r w:rsidR="0046232B">
        <w:br/>
        <w:t>established in the transition from State 3 to State 4.</w:t>
      </w:r>
    </w:p>
    <w:p w14:paraId="5A24C8B3" w14:textId="7D3EC9F7" w:rsidR="002472A5" w:rsidRDefault="002472A5" w:rsidP="007B1FAB">
      <w:pPr>
        <w:pStyle w:val="ListParagraph"/>
        <w:numPr>
          <w:ilvl w:val="3"/>
          <w:numId w:val="1"/>
        </w:numPr>
      </w:pPr>
      <w:r>
        <w:t>No Objection – Mark Ready for Motion.</w:t>
      </w:r>
    </w:p>
    <w:p w14:paraId="0D794D70" w14:textId="77777777" w:rsidR="002472A5" w:rsidRDefault="002472A5" w:rsidP="002472A5">
      <w:pPr>
        <w:pStyle w:val="ListParagraph"/>
        <w:ind w:left="1728"/>
      </w:pPr>
    </w:p>
    <w:p w14:paraId="02C58096" w14:textId="1F882C19" w:rsidR="0000725D" w:rsidRDefault="0000725D" w:rsidP="0000725D">
      <w:pPr>
        <w:pStyle w:val="ListParagraph"/>
        <w:numPr>
          <w:ilvl w:val="2"/>
          <w:numId w:val="1"/>
        </w:numPr>
      </w:pPr>
      <w:r>
        <w:t xml:space="preserve"> </w:t>
      </w:r>
      <w:r w:rsidR="0046232B" w:rsidRPr="009E4EA6">
        <w:rPr>
          <w:highlight w:val="green"/>
        </w:rPr>
        <w:t>CID 81</w:t>
      </w:r>
      <w:r w:rsidR="00291C24">
        <w:rPr>
          <w:highlight w:val="green"/>
        </w:rPr>
        <w:t>8</w:t>
      </w:r>
      <w:r w:rsidR="0046232B" w:rsidRPr="009E4EA6">
        <w:rPr>
          <w:highlight w:val="green"/>
        </w:rPr>
        <w:t>4 (SEC)</w:t>
      </w:r>
    </w:p>
    <w:p w14:paraId="113EC523" w14:textId="465C4DF9" w:rsidR="0046232B" w:rsidRDefault="0046232B" w:rsidP="0046232B">
      <w:pPr>
        <w:pStyle w:val="ListParagraph"/>
        <w:numPr>
          <w:ilvl w:val="3"/>
          <w:numId w:val="1"/>
        </w:numPr>
      </w:pPr>
      <w:r>
        <w:t>Review comment and discussion in submission.</w:t>
      </w:r>
    </w:p>
    <w:p w14:paraId="43609D7B" w14:textId="1D33292C" w:rsidR="0046232B" w:rsidRDefault="00CB6DCB" w:rsidP="0046232B">
      <w:pPr>
        <w:pStyle w:val="ListParagraph"/>
        <w:numPr>
          <w:ilvl w:val="3"/>
          <w:numId w:val="1"/>
        </w:numPr>
      </w:pPr>
      <w:r>
        <w:t>Discussion on the proposed resolution changes.</w:t>
      </w:r>
    </w:p>
    <w:p w14:paraId="054ED6D6" w14:textId="0F50593A" w:rsidR="002E286A" w:rsidRDefault="002E286A" w:rsidP="0046232B">
      <w:pPr>
        <w:pStyle w:val="ListParagraph"/>
        <w:numPr>
          <w:ilvl w:val="3"/>
          <w:numId w:val="1"/>
        </w:numPr>
      </w:pPr>
      <w:r>
        <w:t>Proposed Resolution:</w:t>
      </w:r>
    </w:p>
    <w:p w14:paraId="5EE2F203" w14:textId="6BB1A8BC" w:rsidR="002E286A" w:rsidRDefault="002E286A" w:rsidP="002E286A">
      <w:pPr>
        <w:pStyle w:val="ListParagraph"/>
        <w:ind w:left="2160"/>
      </w:pPr>
      <w:r>
        <w:t xml:space="preserve">Change the sentence at P825L34 to “The format of the GAS Query Fragment ID field is shown in Figure 9-173” </w:t>
      </w:r>
      <w:r>
        <w:br/>
        <w:t xml:space="preserve">Change the “GAS Query Fragment ID” in Figure 9-173 to “GAS Fragment ID”. </w:t>
      </w:r>
      <w:r>
        <w:br/>
        <w:t xml:space="preserve">Change “Fragment ID” to “GAS Fragment ID” at P1662L1 and P1663L8. </w:t>
      </w:r>
      <w:r>
        <w:br/>
        <w:t>Insert the following text as a second paragraph in Clause 9.4.1.31 (P825L31) “The GAS Fragment ID field contains the GAS fragment number.”</w:t>
      </w:r>
      <w:r>
        <w:br/>
        <w:t>At 825.28, delete “The maximum value permitted in the GAS Query Fragment ID is 127.”</w:t>
      </w:r>
    </w:p>
    <w:p w14:paraId="17AA50EE" w14:textId="3DF1A6FC" w:rsidR="00CB6DCB" w:rsidRDefault="002E286A" w:rsidP="0046232B">
      <w:pPr>
        <w:pStyle w:val="ListParagraph"/>
        <w:numPr>
          <w:ilvl w:val="3"/>
          <w:numId w:val="1"/>
        </w:numPr>
      </w:pPr>
      <w:r>
        <w:t>No Objection – Mark Ready for Motion.</w:t>
      </w:r>
    </w:p>
    <w:p w14:paraId="6543D90E" w14:textId="77777777" w:rsidR="002E286A" w:rsidRDefault="002E286A" w:rsidP="002E286A">
      <w:pPr>
        <w:pStyle w:val="ListParagraph"/>
        <w:ind w:left="1728"/>
      </w:pPr>
    </w:p>
    <w:p w14:paraId="50D16D52" w14:textId="022D6300" w:rsidR="0000725D" w:rsidRDefault="0000725D" w:rsidP="0000725D">
      <w:pPr>
        <w:pStyle w:val="ListParagraph"/>
        <w:numPr>
          <w:ilvl w:val="2"/>
          <w:numId w:val="1"/>
        </w:numPr>
      </w:pPr>
      <w:r>
        <w:t xml:space="preserve"> </w:t>
      </w:r>
      <w:r w:rsidR="00C76CDB" w:rsidRPr="0070497A">
        <w:rPr>
          <w:highlight w:val="green"/>
        </w:rPr>
        <w:t xml:space="preserve">CID </w:t>
      </w:r>
      <w:r w:rsidR="00C97AE5" w:rsidRPr="0070497A">
        <w:rPr>
          <w:highlight w:val="green"/>
        </w:rPr>
        <w:t>8125</w:t>
      </w:r>
      <w:r w:rsidR="003B0F43" w:rsidRPr="0070497A">
        <w:rPr>
          <w:highlight w:val="green"/>
        </w:rPr>
        <w:t xml:space="preserve"> (SEC)</w:t>
      </w:r>
    </w:p>
    <w:p w14:paraId="721663F6" w14:textId="77777777" w:rsidR="00836B9A" w:rsidRDefault="00836B9A" w:rsidP="0052592F">
      <w:pPr>
        <w:pStyle w:val="ListParagraph"/>
        <w:numPr>
          <w:ilvl w:val="3"/>
          <w:numId w:val="1"/>
        </w:numPr>
      </w:pPr>
      <w:r>
        <w:t>Review Comment and discussion in submission.</w:t>
      </w:r>
    </w:p>
    <w:p w14:paraId="0805E0B0" w14:textId="37CDDB76" w:rsidR="0057634D" w:rsidRDefault="006C4DD7" w:rsidP="0052592F">
      <w:pPr>
        <w:pStyle w:val="ListParagraph"/>
        <w:numPr>
          <w:ilvl w:val="3"/>
          <w:numId w:val="1"/>
        </w:numPr>
      </w:pPr>
      <w:r>
        <w:t>Discussion on proposed resolution.</w:t>
      </w:r>
    </w:p>
    <w:p w14:paraId="3F41E293" w14:textId="5718D371" w:rsidR="0000725D" w:rsidRDefault="0052592F" w:rsidP="0052592F">
      <w:pPr>
        <w:pStyle w:val="ListParagraph"/>
        <w:numPr>
          <w:ilvl w:val="3"/>
          <w:numId w:val="1"/>
        </w:numPr>
      </w:pPr>
      <w:r>
        <w:t xml:space="preserve"> </w:t>
      </w:r>
      <w:r w:rsidR="0057634D">
        <w:t xml:space="preserve">Proposed Resolution: </w:t>
      </w:r>
    </w:p>
    <w:p w14:paraId="2E63856E" w14:textId="7C267229" w:rsidR="00D66B46" w:rsidRDefault="00D66B46" w:rsidP="00D66B46">
      <w:pPr>
        <w:pStyle w:val="ListParagraph"/>
        <w:ind w:left="2160"/>
      </w:pPr>
      <w:r>
        <w:t>REJECTED. The setting of the</w:t>
      </w:r>
      <w:r>
        <w:br/>
        <w:t>Encrypted Key Data field is defined in the EAPOL-Key request and as with other</w:t>
      </w:r>
      <w:r>
        <w:br/>
      </w:r>
      <w:r>
        <w:lastRenderedPageBreak/>
        <w:t>EAPOL-Key frames, it is dependent on the presence of Key Data and whether the AEAD cipher is negotiated as part of the AKM.</w:t>
      </w:r>
    </w:p>
    <w:p w14:paraId="2B412923" w14:textId="370C7411" w:rsidR="006C4DD7" w:rsidRDefault="006C4DD7" w:rsidP="0052592F">
      <w:pPr>
        <w:pStyle w:val="ListParagraph"/>
        <w:numPr>
          <w:ilvl w:val="3"/>
          <w:numId w:val="1"/>
        </w:numPr>
      </w:pPr>
      <w:r>
        <w:t>One Objection – Mark Ready for Motion</w:t>
      </w:r>
    </w:p>
    <w:p w14:paraId="21834A18" w14:textId="77777777" w:rsidR="00D66B46" w:rsidRDefault="00D66B46" w:rsidP="00D66B46">
      <w:pPr>
        <w:pStyle w:val="ListParagraph"/>
        <w:ind w:left="1728"/>
      </w:pPr>
    </w:p>
    <w:p w14:paraId="5A1BC933" w14:textId="69970D71" w:rsidR="0052592F" w:rsidRDefault="0052592F" w:rsidP="00D66B46">
      <w:pPr>
        <w:pStyle w:val="ListParagraph"/>
        <w:numPr>
          <w:ilvl w:val="2"/>
          <w:numId w:val="1"/>
        </w:numPr>
      </w:pPr>
      <w:r>
        <w:t xml:space="preserve"> </w:t>
      </w:r>
      <w:r w:rsidR="000A74F6">
        <w:t xml:space="preserve"> </w:t>
      </w:r>
      <w:r w:rsidR="000A74F6" w:rsidRPr="0070497A">
        <w:rPr>
          <w:highlight w:val="green"/>
        </w:rPr>
        <w:t>CID 8139 (SEC)</w:t>
      </w:r>
    </w:p>
    <w:p w14:paraId="740B97F2" w14:textId="44AC1E05" w:rsidR="00B12CC4" w:rsidRDefault="00B12CC4" w:rsidP="000A74F6">
      <w:pPr>
        <w:pStyle w:val="ListParagraph"/>
        <w:numPr>
          <w:ilvl w:val="3"/>
          <w:numId w:val="1"/>
        </w:numPr>
      </w:pPr>
      <w:r>
        <w:t>Review comment and discussion.</w:t>
      </w:r>
    </w:p>
    <w:p w14:paraId="5180D3F0" w14:textId="463A2BB9" w:rsidR="00B12CC4" w:rsidRDefault="00B12CC4" w:rsidP="000A74F6">
      <w:pPr>
        <w:pStyle w:val="ListParagraph"/>
        <w:numPr>
          <w:ilvl w:val="3"/>
          <w:numId w:val="1"/>
        </w:numPr>
      </w:pPr>
      <w:r>
        <w:t>Discussion on what specific text is being restored from D1.0.</w:t>
      </w:r>
    </w:p>
    <w:p w14:paraId="00899201" w14:textId="60C1387F" w:rsidR="000A74F6" w:rsidRDefault="00B12CC4" w:rsidP="000A74F6">
      <w:pPr>
        <w:pStyle w:val="ListParagraph"/>
        <w:numPr>
          <w:ilvl w:val="3"/>
          <w:numId w:val="1"/>
        </w:numPr>
      </w:pPr>
      <w:r>
        <w:t xml:space="preserve">Proposed Resolution: </w:t>
      </w:r>
      <w:r w:rsidR="000A74F6">
        <w:t>Revised; Restore the MLME Primitives for WUR Discovery.</w:t>
      </w:r>
    </w:p>
    <w:p w14:paraId="367E7C81" w14:textId="77777777" w:rsidR="00F73D2A" w:rsidRDefault="00F73D2A" w:rsidP="00F73D2A">
      <w:pPr>
        <w:pStyle w:val="ListParagraph"/>
        <w:ind w:left="2160"/>
      </w:pPr>
      <w:r>
        <w:t>REVISED. Restore the MLME primitives for WUR Discovery.</w:t>
      </w:r>
    </w:p>
    <w:p w14:paraId="2D7B3083" w14:textId="77777777" w:rsidR="00F73D2A" w:rsidRDefault="00F73D2A" w:rsidP="00F73D2A">
      <w:pPr>
        <w:pStyle w:val="ListParagraph"/>
        <w:ind w:left="2160"/>
      </w:pPr>
    </w:p>
    <w:p w14:paraId="6A00EEA6" w14:textId="77777777" w:rsidR="00F73D2A" w:rsidRDefault="00F73D2A" w:rsidP="00F73D2A">
      <w:pPr>
        <w:pStyle w:val="ListParagraph"/>
        <w:ind w:left="2160"/>
      </w:pPr>
      <w:r>
        <w:t>Restore the clause and subclauses from REVme D1.0 clause 6.3.125 (page 843) into the current draft as a clause and subclauses following 6.5.24.</w:t>
      </w:r>
    </w:p>
    <w:p w14:paraId="40D04712" w14:textId="77777777" w:rsidR="00F73D2A" w:rsidRDefault="00F73D2A" w:rsidP="00F73D2A">
      <w:pPr>
        <w:pStyle w:val="ListParagraph"/>
        <w:ind w:left="2160"/>
      </w:pPr>
    </w:p>
    <w:p w14:paraId="26D84140" w14:textId="1143658B" w:rsidR="00B12CC4" w:rsidRDefault="00F73D2A" w:rsidP="00F73D2A">
      <w:pPr>
        <w:pStyle w:val="ListParagraph"/>
        <w:ind w:left="2160"/>
      </w:pPr>
      <w:r>
        <w:t>In Table 6-1 at 403.48 for WUR Discovery, change the text in the References column to include the new WUR Discovery clause 6.5.25.</w:t>
      </w:r>
    </w:p>
    <w:p w14:paraId="6E31B942" w14:textId="5DDB0297" w:rsidR="000A74F6" w:rsidRDefault="000A74F6" w:rsidP="000A74F6">
      <w:pPr>
        <w:pStyle w:val="ListParagraph"/>
        <w:numPr>
          <w:ilvl w:val="3"/>
          <w:numId w:val="1"/>
        </w:numPr>
      </w:pPr>
      <w:r>
        <w:t>No Objection – Mark Ready for Motion.</w:t>
      </w:r>
    </w:p>
    <w:p w14:paraId="6ABC0E76" w14:textId="307FF1D5" w:rsidR="0052592F" w:rsidRDefault="0052592F" w:rsidP="00F73D2A">
      <w:pPr>
        <w:pStyle w:val="ListParagraph"/>
        <w:ind w:left="1728"/>
      </w:pPr>
    </w:p>
    <w:p w14:paraId="72E51F8E" w14:textId="71B80829" w:rsidR="00F73D2A" w:rsidRPr="0070497A" w:rsidRDefault="00F73D2A" w:rsidP="00F73D2A">
      <w:pPr>
        <w:pStyle w:val="ListParagraph"/>
        <w:numPr>
          <w:ilvl w:val="2"/>
          <w:numId w:val="1"/>
        </w:numPr>
        <w:rPr>
          <w:highlight w:val="green"/>
        </w:rPr>
      </w:pPr>
      <w:r w:rsidRPr="0070497A">
        <w:rPr>
          <w:highlight w:val="green"/>
        </w:rPr>
        <w:t>CID 8174</w:t>
      </w:r>
      <w:r w:rsidR="005D021C" w:rsidRPr="0070497A">
        <w:rPr>
          <w:highlight w:val="green"/>
        </w:rPr>
        <w:t xml:space="preserve">, 8175 </w:t>
      </w:r>
      <w:r w:rsidRPr="0070497A">
        <w:rPr>
          <w:highlight w:val="green"/>
        </w:rPr>
        <w:t>(SEC)</w:t>
      </w:r>
    </w:p>
    <w:p w14:paraId="6CD96B83" w14:textId="6632BAF5" w:rsidR="00F73D2A" w:rsidRDefault="00F73D2A" w:rsidP="00F73D2A">
      <w:pPr>
        <w:pStyle w:val="ListParagraph"/>
        <w:numPr>
          <w:ilvl w:val="3"/>
          <w:numId w:val="1"/>
        </w:numPr>
      </w:pPr>
      <w:r>
        <w:t>Review comment</w:t>
      </w:r>
      <w:r w:rsidR="005D021C">
        <w:t xml:space="preserve"> and discussion in submission.</w:t>
      </w:r>
    </w:p>
    <w:p w14:paraId="5218A315" w14:textId="2C25E29F" w:rsidR="005D021C" w:rsidRDefault="005D021C" w:rsidP="00F73D2A">
      <w:pPr>
        <w:pStyle w:val="ListParagraph"/>
        <w:numPr>
          <w:ilvl w:val="3"/>
          <w:numId w:val="1"/>
        </w:numPr>
      </w:pPr>
      <w:r>
        <w:t>Proposed resolution was sent by Mark RISON.</w:t>
      </w:r>
    </w:p>
    <w:p w14:paraId="25DA71DB" w14:textId="53D2BBBF" w:rsidR="005D021C" w:rsidRDefault="00753070" w:rsidP="00F73D2A">
      <w:pPr>
        <w:pStyle w:val="ListParagraph"/>
        <w:numPr>
          <w:ilvl w:val="3"/>
          <w:numId w:val="1"/>
        </w:numPr>
      </w:pPr>
      <w:r>
        <w:t xml:space="preserve">Proposed resolution: </w:t>
      </w:r>
    </w:p>
    <w:p w14:paraId="46A9347A" w14:textId="17128A9A" w:rsidR="00D25960" w:rsidRDefault="00D25960" w:rsidP="00D25960">
      <w:pPr>
        <w:pStyle w:val="ListParagraph"/>
        <w:ind w:left="2160"/>
      </w:pPr>
      <w:r>
        <w:t>REVISED. Change</w:t>
      </w:r>
      <w:r>
        <w:br/>
        <w:t>“(#6149)If the (#3488)Information field of the RSNE, with the exception of the pairwise cipher suite count and pairwise cipher suite list, is not the same as that sent by the TDLS initiator STA in message 1 of this sequence, then the TDLS initiator STA shall reject the response with status code INVALID_RSNE.”</w:t>
      </w:r>
      <w:r>
        <w:br/>
        <w:t>to</w:t>
      </w:r>
      <w:r>
        <w:br/>
        <w:t>“(#6149)If the (#3488)Information field of the RSNE is not the same as that sent by the TDLS initiator STA in message 1 of this sequence, except that the version may be lower as long as it is nonzero, then the TDLS initiator STA shall reject the response with status code INVALID_RSNE.”</w:t>
      </w:r>
    </w:p>
    <w:p w14:paraId="7E7C857C" w14:textId="5C4E550C" w:rsidR="00D25960" w:rsidRDefault="00D25960" w:rsidP="00D25960">
      <w:pPr>
        <w:pStyle w:val="ListParagraph"/>
        <w:ind w:left="2160"/>
      </w:pPr>
      <w:r>
        <w:t>Note to Editor: CID 8174 and 8175 have the same resolution.</w:t>
      </w:r>
    </w:p>
    <w:p w14:paraId="49FF8B5C" w14:textId="77777777" w:rsidR="00D25960" w:rsidRDefault="0052592F" w:rsidP="00D25960">
      <w:pPr>
        <w:pStyle w:val="ListParagraph"/>
        <w:numPr>
          <w:ilvl w:val="3"/>
          <w:numId w:val="1"/>
        </w:numPr>
      </w:pPr>
      <w:r>
        <w:t xml:space="preserve"> </w:t>
      </w:r>
      <w:r w:rsidR="00D25960">
        <w:t>No Objection – Mark Ready for Motion.</w:t>
      </w:r>
    </w:p>
    <w:p w14:paraId="2E51DDBB" w14:textId="6B9223E8" w:rsidR="0052592F" w:rsidRDefault="0052592F" w:rsidP="00721D43">
      <w:pPr>
        <w:pStyle w:val="ListParagraph"/>
        <w:ind w:left="1728"/>
      </w:pPr>
    </w:p>
    <w:p w14:paraId="7776765E" w14:textId="6201E3F7" w:rsidR="00BF75AB" w:rsidRDefault="00D908F4" w:rsidP="00721D43">
      <w:pPr>
        <w:pStyle w:val="ListParagraph"/>
        <w:numPr>
          <w:ilvl w:val="1"/>
          <w:numId w:val="1"/>
        </w:numPr>
      </w:pPr>
      <w:r w:rsidRPr="0070497A">
        <w:rPr>
          <w:b/>
          <w:bCs/>
        </w:rPr>
        <w:t>Review doc 11-24/</w:t>
      </w:r>
      <w:r w:rsidR="00DA600F" w:rsidRPr="0070497A">
        <w:rPr>
          <w:b/>
          <w:bCs/>
        </w:rPr>
        <w:t>1314r</w:t>
      </w:r>
      <w:r w:rsidR="00BF75AB" w:rsidRPr="0070497A">
        <w:rPr>
          <w:b/>
          <w:bCs/>
        </w:rPr>
        <w:t>1</w:t>
      </w:r>
      <w:r w:rsidR="00B318B4">
        <w:t xml:space="preserve"> – Mark RISON (Samsung)</w:t>
      </w:r>
    </w:p>
    <w:p w14:paraId="7D7E73F1" w14:textId="68E2B8BD" w:rsidR="0052592F" w:rsidRDefault="0052592F" w:rsidP="00BF75AB">
      <w:pPr>
        <w:pStyle w:val="ListParagraph"/>
        <w:numPr>
          <w:ilvl w:val="2"/>
          <w:numId w:val="1"/>
        </w:numPr>
      </w:pPr>
      <w:r>
        <w:t xml:space="preserve"> </w:t>
      </w:r>
      <w:hyperlink r:id="rId44" w:history="1">
        <w:r w:rsidR="00BF75AB" w:rsidRPr="00062F3C">
          <w:rPr>
            <w:rStyle w:val="Hyperlink"/>
          </w:rPr>
          <w:t>https://mentor.ieee.org/802.11/dcn/24/11-24-1314-01-000m-resolutions-for-some-comments-on-11me-d6-0-sa3.docx</w:t>
        </w:r>
      </w:hyperlink>
    </w:p>
    <w:p w14:paraId="7561016D" w14:textId="77777777" w:rsidR="002633AD" w:rsidRDefault="002633AD" w:rsidP="002633AD">
      <w:pPr>
        <w:pStyle w:val="ListParagraph"/>
        <w:ind w:left="1224"/>
      </w:pPr>
    </w:p>
    <w:p w14:paraId="38AC58A0" w14:textId="136F17EA" w:rsidR="00BF75AB" w:rsidRPr="0070497A" w:rsidRDefault="002633AD" w:rsidP="00BF75AB">
      <w:pPr>
        <w:pStyle w:val="ListParagraph"/>
        <w:numPr>
          <w:ilvl w:val="2"/>
          <w:numId w:val="1"/>
        </w:numPr>
        <w:rPr>
          <w:highlight w:val="green"/>
        </w:rPr>
      </w:pPr>
      <w:r w:rsidRPr="0070497A">
        <w:rPr>
          <w:highlight w:val="green"/>
        </w:rPr>
        <w:t xml:space="preserve">CID </w:t>
      </w:r>
      <w:r w:rsidR="00B14964" w:rsidRPr="0070497A">
        <w:rPr>
          <w:highlight w:val="green"/>
        </w:rPr>
        <w:t>8149 (SEC)</w:t>
      </w:r>
    </w:p>
    <w:p w14:paraId="0163EE1F" w14:textId="17CB6712" w:rsidR="00B14964" w:rsidRDefault="00B14964" w:rsidP="00B14964">
      <w:pPr>
        <w:pStyle w:val="ListParagraph"/>
        <w:numPr>
          <w:ilvl w:val="3"/>
          <w:numId w:val="1"/>
        </w:numPr>
      </w:pPr>
      <w:r>
        <w:t>Review comment and discussion in document.</w:t>
      </w:r>
    </w:p>
    <w:p w14:paraId="2587945E" w14:textId="013EA039" w:rsidR="00B14964" w:rsidRDefault="00B14964" w:rsidP="00FD011A">
      <w:pPr>
        <w:pStyle w:val="ListParagraph"/>
        <w:numPr>
          <w:ilvl w:val="3"/>
          <w:numId w:val="1"/>
        </w:numPr>
      </w:pPr>
      <w:r>
        <w:t xml:space="preserve">Proposed Resolution: </w:t>
      </w:r>
      <w:r w:rsidR="00FD011A">
        <w:t>REVISED (SEC: 2024-07-18 18:09:35Z) Change “FTM subfield of the CCMP Header (Figure 12-15 (Expanded CCMP MPDU(#3525)(11az)))” to “FTM subfield of the CCMP or GCMP header (Figure 12-15 (Expanded CCMP MPDU(#3525)(11az)) or Figure 12-28 (Expanded GCMP MPDU(11az)))”.</w:t>
      </w:r>
    </w:p>
    <w:p w14:paraId="691C0528" w14:textId="357CFB23" w:rsidR="00B14964" w:rsidRDefault="00B14964" w:rsidP="00B14964">
      <w:pPr>
        <w:pStyle w:val="ListParagraph"/>
        <w:numPr>
          <w:ilvl w:val="3"/>
          <w:numId w:val="1"/>
        </w:numPr>
      </w:pPr>
      <w:r>
        <w:t>No Objection – Mark Ready for Motion</w:t>
      </w:r>
    </w:p>
    <w:p w14:paraId="76413491" w14:textId="3E8A8E65" w:rsidR="0052592F" w:rsidRDefault="0052592F" w:rsidP="004C7EE4">
      <w:pPr>
        <w:pStyle w:val="ListParagraph"/>
        <w:ind w:left="1728"/>
      </w:pPr>
      <w:r>
        <w:t xml:space="preserve"> </w:t>
      </w:r>
    </w:p>
    <w:p w14:paraId="72564875" w14:textId="45F76362" w:rsidR="0052592F" w:rsidRDefault="004C7EE4" w:rsidP="004C7EE4">
      <w:pPr>
        <w:pStyle w:val="ListParagraph"/>
        <w:numPr>
          <w:ilvl w:val="2"/>
          <w:numId w:val="1"/>
        </w:numPr>
      </w:pPr>
      <w:r w:rsidRPr="00063575">
        <w:rPr>
          <w:highlight w:val="green"/>
        </w:rPr>
        <w:t xml:space="preserve">CID </w:t>
      </w:r>
      <w:r w:rsidR="00797007" w:rsidRPr="00063575">
        <w:rPr>
          <w:highlight w:val="green"/>
        </w:rPr>
        <w:t>82</w:t>
      </w:r>
      <w:r w:rsidR="005A1A30">
        <w:rPr>
          <w:highlight w:val="green"/>
        </w:rPr>
        <w:t>14</w:t>
      </w:r>
      <w:r w:rsidR="00797007" w:rsidRPr="00063575">
        <w:rPr>
          <w:highlight w:val="green"/>
        </w:rPr>
        <w:t xml:space="preserve"> (SEC)</w:t>
      </w:r>
    </w:p>
    <w:p w14:paraId="4B31CC3B" w14:textId="57F1F8C6" w:rsidR="00AF7BB8" w:rsidRDefault="00AF7BB8" w:rsidP="00AF7BB8">
      <w:pPr>
        <w:pStyle w:val="ListParagraph"/>
        <w:numPr>
          <w:ilvl w:val="3"/>
          <w:numId w:val="1"/>
        </w:numPr>
      </w:pPr>
      <w:r>
        <w:t>Review comment</w:t>
      </w:r>
    </w:p>
    <w:p w14:paraId="757C32C2" w14:textId="1419AF45" w:rsidR="00063575" w:rsidRDefault="00AF7BB8" w:rsidP="005A1A30">
      <w:pPr>
        <w:pStyle w:val="ListParagraph"/>
        <w:numPr>
          <w:ilvl w:val="3"/>
          <w:numId w:val="1"/>
        </w:numPr>
      </w:pPr>
      <w:r>
        <w:t>Proposed Resolution:</w:t>
      </w:r>
      <w:r w:rsidR="005A1A30" w:rsidRPr="005A1A30">
        <w:t xml:space="preserve"> </w:t>
      </w:r>
      <w:r w:rsidR="005A1A30">
        <w:t xml:space="preserve">REVISED (SEC: 2024-07-18 18:12:45Z) - Make the changes shown under “Proposed changes” for CID 8214 in </w:t>
      </w:r>
      <w:hyperlink r:id="rId45" w:tgtFrame="_blank" w:history="1">
        <w:r w:rsidR="005A1A30">
          <w:rPr>
            <w:rStyle w:val="Hyperlink"/>
          </w:rPr>
          <w:t>https://mentor.ieee.org/802.11/dcn/24/11-24-1314-01-000m-resolutions-for-some-</w:t>
        </w:r>
        <w:r w:rsidR="005A1A30">
          <w:rPr>
            <w:rStyle w:val="Hyperlink"/>
          </w:rPr>
          <w:lastRenderedPageBreak/>
          <w:t>comments-on-11me-d6-0-sa3.docx</w:t>
        </w:r>
      </w:hyperlink>
      <w:r w:rsidR="005A1A30">
        <w:t>, which restrict inclusion of the RSNXE in the third and fourth messages to Reassociation Request/Response frames.</w:t>
      </w:r>
    </w:p>
    <w:p w14:paraId="2C6CD8B6" w14:textId="0A49A563" w:rsidR="00AF7BB8" w:rsidRDefault="00AF7BB8" w:rsidP="00AF7BB8">
      <w:pPr>
        <w:pStyle w:val="ListParagraph"/>
        <w:numPr>
          <w:ilvl w:val="3"/>
          <w:numId w:val="1"/>
        </w:numPr>
      </w:pPr>
      <w:r>
        <w:t>No Objection – Mark Ready for Motion.</w:t>
      </w:r>
    </w:p>
    <w:p w14:paraId="1976C2F3" w14:textId="77777777" w:rsidR="00AF7BB8" w:rsidRDefault="00AF7BB8" w:rsidP="00AF7BB8">
      <w:pPr>
        <w:pStyle w:val="ListParagraph"/>
        <w:ind w:left="1728"/>
      </w:pPr>
    </w:p>
    <w:p w14:paraId="4DD4DC9B" w14:textId="72C493C0" w:rsidR="005A1A30" w:rsidRDefault="0000725D" w:rsidP="005A1A30">
      <w:pPr>
        <w:pStyle w:val="ListParagraph"/>
        <w:numPr>
          <w:ilvl w:val="2"/>
          <w:numId w:val="1"/>
        </w:numPr>
      </w:pPr>
      <w:r>
        <w:t xml:space="preserve"> </w:t>
      </w:r>
      <w:r w:rsidR="00063575">
        <w:t>CI</w:t>
      </w:r>
      <w:r w:rsidR="005A1A30" w:rsidRPr="005A1A30">
        <w:rPr>
          <w:highlight w:val="green"/>
        </w:rPr>
        <w:t xml:space="preserve"> </w:t>
      </w:r>
      <w:r w:rsidR="005A1A30" w:rsidRPr="00063575">
        <w:rPr>
          <w:highlight w:val="green"/>
        </w:rPr>
        <w:t>CID 8</w:t>
      </w:r>
      <w:r w:rsidR="005A1A30">
        <w:rPr>
          <w:highlight w:val="green"/>
        </w:rPr>
        <w:t>200</w:t>
      </w:r>
      <w:r w:rsidR="005A1A30" w:rsidRPr="00063575">
        <w:rPr>
          <w:highlight w:val="green"/>
        </w:rPr>
        <w:t xml:space="preserve"> (SEC)</w:t>
      </w:r>
    </w:p>
    <w:p w14:paraId="7A201127" w14:textId="77777777" w:rsidR="005A1A30" w:rsidRDefault="005A1A30" w:rsidP="005A1A30">
      <w:pPr>
        <w:pStyle w:val="ListParagraph"/>
        <w:numPr>
          <w:ilvl w:val="3"/>
          <w:numId w:val="1"/>
        </w:numPr>
      </w:pPr>
      <w:r>
        <w:t>Review comment</w:t>
      </w:r>
    </w:p>
    <w:p w14:paraId="64E72910" w14:textId="767BD48F" w:rsidR="00FA15A8" w:rsidRDefault="005A1A30" w:rsidP="000B4731">
      <w:pPr>
        <w:pStyle w:val="ListParagraph"/>
        <w:numPr>
          <w:ilvl w:val="3"/>
          <w:numId w:val="1"/>
        </w:numPr>
      </w:pPr>
      <w:r>
        <w:t>Proposed Resolution:</w:t>
      </w:r>
      <w:r w:rsidRPr="005A1A30">
        <w:t xml:space="preserve"> </w:t>
      </w:r>
      <w:r w:rsidR="00FA15A8">
        <w:t>REVISED (SEC: 2024-07-18 18:15:12Z) - Add a second note at the end of Table 12-11:</w:t>
      </w:r>
      <w:r w:rsidR="00FA15A8">
        <w:br/>
      </w:r>
      <w:r w:rsidR="00FA15A8">
        <w:br/>
        <w:t>NOTE 2—AES-SIV-256 and AES-SIV-512 are AEAD ciphers.</w:t>
      </w:r>
      <w:r w:rsidR="00FA15A8">
        <w:br/>
      </w:r>
      <w:r w:rsidR="00FA15A8">
        <w:br/>
        <w:t>And number the existing NOTE as NOTE 1 (2 locations).</w:t>
      </w:r>
    </w:p>
    <w:p w14:paraId="6DC6C829" w14:textId="6220AB26" w:rsidR="00FA15A8" w:rsidRDefault="00FA15A8" w:rsidP="005A1A30">
      <w:pPr>
        <w:pStyle w:val="ListParagraph"/>
        <w:numPr>
          <w:ilvl w:val="3"/>
          <w:numId w:val="1"/>
        </w:numPr>
      </w:pPr>
      <w:r>
        <w:t>No Objection – Mark Ready for Motion.</w:t>
      </w:r>
    </w:p>
    <w:p w14:paraId="574F0E08" w14:textId="0FA25DE5" w:rsidR="000B4731" w:rsidRDefault="000B4731" w:rsidP="004354A5">
      <w:pPr>
        <w:pStyle w:val="ListParagraph"/>
        <w:ind w:left="1728"/>
      </w:pPr>
    </w:p>
    <w:p w14:paraId="5682EC20" w14:textId="77777777" w:rsidR="004354A5" w:rsidRPr="0051583A" w:rsidRDefault="004354A5" w:rsidP="004354A5">
      <w:pPr>
        <w:pStyle w:val="ListParagraph"/>
        <w:numPr>
          <w:ilvl w:val="2"/>
          <w:numId w:val="1"/>
        </w:numPr>
        <w:rPr>
          <w:highlight w:val="green"/>
        </w:rPr>
      </w:pPr>
      <w:r w:rsidRPr="0051583A">
        <w:rPr>
          <w:highlight w:val="green"/>
        </w:rPr>
        <w:t>CID 8219 (SEC)</w:t>
      </w:r>
    </w:p>
    <w:p w14:paraId="2E55B189" w14:textId="77777777" w:rsidR="004354A5" w:rsidRDefault="004354A5" w:rsidP="004354A5">
      <w:pPr>
        <w:pStyle w:val="ListParagraph"/>
        <w:numPr>
          <w:ilvl w:val="3"/>
          <w:numId w:val="1"/>
        </w:numPr>
      </w:pPr>
      <w:r>
        <w:t>Review Comment</w:t>
      </w:r>
    </w:p>
    <w:p w14:paraId="2CF0A41D" w14:textId="77777777" w:rsidR="0051583A" w:rsidRDefault="004354A5" w:rsidP="004354A5">
      <w:pPr>
        <w:pStyle w:val="ListParagraph"/>
        <w:numPr>
          <w:ilvl w:val="3"/>
          <w:numId w:val="1"/>
        </w:numPr>
      </w:pPr>
      <w:r>
        <w:t xml:space="preserve">Proposed Resolution: </w:t>
      </w:r>
    </w:p>
    <w:p w14:paraId="3ABABC84" w14:textId="17718851" w:rsidR="00054B87" w:rsidRDefault="00054B87" w:rsidP="00054B87">
      <w:pPr>
        <w:pStyle w:val="ListParagraph"/>
        <w:ind w:left="2160"/>
      </w:pPr>
      <w:r>
        <w:t xml:space="preserve">REVISED (SEC: 2024-07-18 18:18:17Z) - Make the changes shown under “Proposed changes” for CID 8219 in </w:t>
      </w:r>
      <w:hyperlink r:id="rId46" w:tgtFrame="_blank" w:history="1">
        <w:r>
          <w:rPr>
            <w:rStyle w:val="Hyperlink"/>
          </w:rPr>
          <w:t>https://mentor.ieee.org/802.11/dcn/24/11-24-1314-01-000m-resolutions-for-some-comments-on-11me-d6-0-sa3.docx</w:t>
        </w:r>
      </w:hyperlink>
      <w:r>
        <w:t>, which refer to things as short SSIDs when they are the 32-bit CRC of the SSID.</w:t>
      </w:r>
    </w:p>
    <w:p w14:paraId="247A9360" w14:textId="77777777" w:rsidR="0051583A" w:rsidRDefault="0051583A" w:rsidP="004354A5">
      <w:pPr>
        <w:pStyle w:val="ListParagraph"/>
        <w:numPr>
          <w:ilvl w:val="3"/>
          <w:numId w:val="1"/>
        </w:numPr>
      </w:pPr>
      <w:r>
        <w:t>No Objection – Mark Ready for Motion</w:t>
      </w:r>
    </w:p>
    <w:p w14:paraId="41F56CC7" w14:textId="6E935040" w:rsidR="000B4731" w:rsidRDefault="000B4731" w:rsidP="0051583A">
      <w:pPr>
        <w:pStyle w:val="ListParagraph"/>
        <w:ind w:left="1728"/>
      </w:pPr>
      <w:r>
        <w:t xml:space="preserve"> </w:t>
      </w:r>
    </w:p>
    <w:p w14:paraId="56D3B548" w14:textId="04379835" w:rsidR="000B4731" w:rsidRDefault="00E67915" w:rsidP="00E67915">
      <w:pPr>
        <w:pStyle w:val="ListParagraph"/>
        <w:numPr>
          <w:ilvl w:val="2"/>
          <w:numId w:val="1"/>
        </w:numPr>
      </w:pPr>
      <w:r>
        <w:t xml:space="preserve"> </w:t>
      </w:r>
      <w:r w:rsidRPr="00CD1EB6">
        <w:rPr>
          <w:highlight w:val="green"/>
        </w:rPr>
        <w:t>CID 8218 and 8220 (SEC)</w:t>
      </w:r>
    </w:p>
    <w:p w14:paraId="433556BF" w14:textId="5915F0F1" w:rsidR="00E67915" w:rsidRDefault="000C157F" w:rsidP="00E67915">
      <w:pPr>
        <w:pStyle w:val="ListParagraph"/>
        <w:numPr>
          <w:ilvl w:val="3"/>
          <w:numId w:val="1"/>
        </w:numPr>
      </w:pPr>
      <w:r>
        <w:t>Review comment and discussion in submission.</w:t>
      </w:r>
    </w:p>
    <w:p w14:paraId="75F30DBF" w14:textId="4FF81950" w:rsidR="000C157F" w:rsidRDefault="000C157F" w:rsidP="00E67915">
      <w:pPr>
        <w:pStyle w:val="ListParagraph"/>
        <w:numPr>
          <w:ilvl w:val="3"/>
          <w:numId w:val="1"/>
        </w:numPr>
      </w:pPr>
      <w:r>
        <w:t xml:space="preserve">Proposed Resolution: </w:t>
      </w:r>
      <w:r w:rsidR="003A7705" w:rsidRPr="003A7705">
        <w:t>REVISED (SEC: 2024-07-18 18:22:54Z) - Make the changes shown under “Proposed changes” for CID 8218 and 8220 in https://mentor.ieee.org/802.11/dcn/24/11-24-1314-01-000m-resolutions-for-some-comments-on-11me-d6-0-sa3.docx, which clarify the composition of the 2 octets for a Compressed SSID field.</w:t>
      </w:r>
    </w:p>
    <w:p w14:paraId="12EEA173" w14:textId="77777777" w:rsidR="00516E98" w:rsidRDefault="000B4731" w:rsidP="00516E98">
      <w:pPr>
        <w:pStyle w:val="ListParagraph"/>
        <w:numPr>
          <w:ilvl w:val="3"/>
          <w:numId w:val="1"/>
        </w:numPr>
      </w:pPr>
      <w:r>
        <w:t xml:space="preserve"> </w:t>
      </w:r>
      <w:r w:rsidR="00516E98">
        <w:t>No Objection – Mark Ready for Motion</w:t>
      </w:r>
    </w:p>
    <w:p w14:paraId="35683917" w14:textId="67B466DB" w:rsidR="000B4731" w:rsidRDefault="000B4731" w:rsidP="003A7705">
      <w:pPr>
        <w:pStyle w:val="ListParagraph"/>
        <w:ind w:left="1728"/>
      </w:pPr>
    </w:p>
    <w:p w14:paraId="1988BB26" w14:textId="3C7119FA" w:rsidR="000B4731" w:rsidRPr="007F18E2" w:rsidRDefault="003A7705" w:rsidP="003A7705">
      <w:pPr>
        <w:pStyle w:val="ListParagraph"/>
        <w:numPr>
          <w:ilvl w:val="2"/>
          <w:numId w:val="1"/>
        </w:numPr>
        <w:rPr>
          <w:highlight w:val="green"/>
        </w:rPr>
      </w:pPr>
      <w:r w:rsidRPr="007F18E2">
        <w:rPr>
          <w:highlight w:val="green"/>
        </w:rPr>
        <w:t xml:space="preserve">CID </w:t>
      </w:r>
      <w:r w:rsidR="000B4731" w:rsidRPr="007F18E2">
        <w:rPr>
          <w:highlight w:val="green"/>
        </w:rPr>
        <w:t xml:space="preserve"> </w:t>
      </w:r>
      <w:r w:rsidR="0020365E" w:rsidRPr="007F18E2">
        <w:rPr>
          <w:highlight w:val="green"/>
        </w:rPr>
        <w:t>8132 (</w:t>
      </w:r>
      <w:r w:rsidR="006257E0">
        <w:rPr>
          <w:highlight w:val="green"/>
        </w:rPr>
        <w:t>SEC</w:t>
      </w:r>
      <w:r w:rsidR="0020365E" w:rsidRPr="007F18E2">
        <w:rPr>
          <w:highlight w:val="green"/>
        </w:rPr>
        <w:t>)</w:t>
      </w:r>
    </w:p>
    <w:p w14:paraId="1C20857D" w14:textId="3EDBB990" w:rsidR="0020365E" w:rsidRDefault="0020365E" w:rsidP="0020365E">
      <w:pPr>
        <w:pStyle w:val="ListParagraph"/>
        <w:numPr>
          <w:ilvl w:val="3"/>
          <w:numId w:val="1"/>
        </w:numPr>
      </w:pPr>
      <w:r>
        <w:t xml:space="preserve">Review comment and </w:t>
      </w:r>
      <w:r w:rsidR="008D673D">
        <w:t>discussion in submission.</w:t>
      </w:r>
    </w:p>
    <w:p w14:paraId="411A6E10" w14:textId="77777777" w:rsidR="00196DCA" w:rsidRDefault="008D673D" w:rsidP="00196DCA">
      <w:pPr>
        <w:pStyle w:val="ListParagraph"/>
        <w:numPr>
          <w:ilvl w:val="3"/>
          <w:numId w:val="1"/>
        </w:numPr>
      </w:pPr>
      <w:r>
        <w:t>Review the proposed changes.</w:t>
      </w:r>
    </w:p>
    <w:p w14:paraId="26CC5820" w14:textId="77777777" w:rsidR="00E82786" w:rsidRDefault="007F18E2" w:rsidP="00E82786">
      <w:pPr>
        <w:pStyle w:val="ListParagraph"/>
        <w:numPr>
          <w:ilvl w:val="3"/>
          <w:numId w:val="1"/>
        </w:numPr>
      </w:pPr>
      <w:r>
        <w:t xml:space="preserve">Proposed Resolution: </w:t>
      </w:r>
      <w:r w:rsidR="00BA108E">
        <w:t xml:space="preserve">Revised; </w:t>
      </w:r>
      <w:r w:rsidR="00196DCA" w:rsidRPr="00196DCA">
        <w:rPr>
          <w:rFonts w:ascii="Segoe UI" w:hAnsi="Segoe UI" w:cs="Segoe UI"/>
        </w:rPr>
        <w:t xml:space="preserve">Make the changes shown under “Proposed changes” for CID 8132 in &lt;this document URL&gt;, which refer to BSSID indices rather than “NonTXBSS ID”s. </w:t>
      </w:r>
      <w:r w:rsidR="00E82786">
        <w:rPr>
          <w:rFonts w:ascii="Segoe UI" w:hAnsi="Segoe UI" w:cs="Segoe UI"/>
        </w:rPr>
        <w:t>Note to Editor same Resolution for CID 8132 and CID 8138.</w:t>
      </w:r>
    </w:p>
    <w:p w14:paraId="205B9FA4" w14:textId="715BE6E2" w:rsidR="007F18E2" w:rsidRDefault="00CE1433" w:rsidP="0020365E">
      <w:pPr>
        <w:pStyle w:val="ListParagraph"/>
        <w:numPr>
          <w:ilvl w:val="3"/>
          <w:numId w:val="1"/>
        </w:numPr>
      </w:pPr>
      <w:r>
        <w:t>No Objection – Mark Ready for Motion.</w:t>
      </w:r>
    </w:p>
    <w:p w14:paraId="5FE9CD78" w14:textId="77777777" w:rsidR="00CE1433" w:rsidRDefault="00CE1433" w:rsidP="00CE1433">
      <w:pPr>
        <w:pStyle w:val="ListParagraph"/>
        <w:ind w:left="1728"/>
      </w:pPr>
    </w:p>
    <w:p w14:paraId="2573AF63" w14:textId="67E7F900" w:rsidR="000B4731" w:rsidRPr="00E82786" w:rsidRDefault="00CE1433" w:rsidP="00CE1433">
      <w:pPr>
        <w:pStyle w:val="ListParagraph"/>
        <w:numPr>
          <w:ilvl w:val="2"/>
          <w:numId w:val="1"/>
        </w:numPr>
        <w:rPr>
          <w:highlight w:val="green"/>
        </w:rPr>
      </w:pPr>
      <w:r w:rsidRPr="00E82786">
        <w:rPr>
          <w:highlight w:val="green"/>
        </w:rPr>
        <w:t xml:space="preserve">CID </w:t>
      </w:r>
      <w:r w:rsidR="006257E0" w:rsidRPr="00E82786">
        <w:rPr>
          <w:highlight w:val="green"/>
        </w:rPr>
        <w:t>81</w:t>
      </w:r>
      <w:r w:rsidR="00E27C76" w:rsidRPr="00E82786">
        <w:rPr>
          <w:highlight w:val="green"/>
        </w:rPr>
        <w:t>38</w:t>
      </w:r>
      <w:r w:rsidR="006257E0" w:rsidRPr="00E82786">
        <w:rPr>
          <w:highlight w:val="green"/>
        </w:rPr>
        <w:t xml:space="preserve"> (</w:t>
      </w:r>
      <w:r w:rsidR="00BA108E" w:rsidRPr="00E82786">
        <w:rPr>
          <w:highlight w:val="green"/>
        </w:rPr>
        <w:t>ED1</w:t>
      </w:r>
      <w:r w:rsidRPr="00E82786">
        <w:rPr>
          <w:highlight w:val="green"/>
        </w:rPr>
        <w:t>)</w:t>
      </w:r>
    </w:p>
    <w:p w14:paraId="378C69C8" w14:textId="40E6E851" w:rsidR="00D43085" w:rsidRDefault="000B4731" w:rsidP="00D43085">
      <w:pPr>
        <w:pStyle w:val="ListParagraph"/>
        <w:numPr>
          <w:ilvl w:val="3"/>
          <w:numId w:val="1"/>
        </w:numPr>
      </w:pPr>
      <w:r>
        <w:t xml:space="preserve"> </w:t>
      </w:r>
      <w:r w:rsidR="00BA108E">
        <w:t>Return to 8138, this is moot due to 8132.</w:t>
      </w:r>
    </w:p>
    <w:p w14:paraId="051B3032" w14:textId="06DDD2F7" w:rsidR="00BA108E" w:rsidRDefault="00BA108E" w:rsidP="00BA108E">
      <w:pPr>
        <w:pStyle w:val="ListParagraph"/>
        <w:numPr>
          <w:ilvl w:val="3"/>
          <w:numId w:val="1"/>
        </w:numPr>
      </w:pPr>
      <w:r>
        <w:t xml:space="preserve">Proposed Resolution: Revised; </w:t>
      </w:r>
      <w:r w:rsidRPr="00196DCA">
        <w:rPr>
          <w:rFonts w:ascii="Segoe UI" w:hAnsi="Segoe UI" w:cs="Segoe UI"/>
        </w:rPr>
        <w:t xml:space="preserve">Make the changes shown under “Proposed changes” for CID 8132 in &lt;this document URL&gt;, which refer to BSSID indices rather than “NonTXBSS ID”s. </w:t>
      </w:r>
      <w:r w:rsidR="00E82786">
        <w:rPr>
          <w:rFonts w:ascii="Segoe UI" w:hAnsi="Segoe UI" w:cs="Segoe UI"/>
        </w:rPr>
        <w:t>Note to Editor same Resolution for CID 8132 and CID 8138.</w:t>
      </w:r>
    </w:p>
    <w:p w14:paraId="7F1498CB" w14:textId="77777777" w:rsidR="00BA108E" w:rsidRDefault="00BA108E" w:rsidP="00BA108E">
      <w:pPr>
        <w:pStyle w:val="ListParagraph"/>
        <w:numPr>
          <w:ilvl w:val="3"/>
          <w:numId w:val="1"/>
        </w:numPr>
      </w:pPr>
      <w:r>
        <w:t>No Objection – Mark Ready for Motion.</w:t>
      </w:r>
    </w:p>
    <w:p w14:paraId="2C6774BE" w14:textId="77777777" w:rsidR="00BA108E" w:rsidRDefault="00BA108E" w:rsidP="00537040">
      <w:pPr>
        <w:pStyle w:val="ListParagraph"/>
        <w:ind w:left="1728"/>
      </w:pPr>
    </w:p>
    <w:p w14:paraId="26D5C77E" w14:textId="41E8CF8F" w:rsidR="000B4731" w:rsidRPr="00537040" w:rsidRDefault="00BD7F3E" w:rsidP="00BD7F3E">
      <w:pPr>
        <w:pStyle w:val="ListParagraph"/>
        <w:numPr>
          <w:ilvl w:val="2"/>
          <w:numId w:val="1"/>
        </w:numPr>
        <w:rPr>
          <w:highlight w:val="green"/>
        </w:rPr>
      </w:pPr>
      <w:r w:rsidRPr="00537040">
        <w:rPr>
          <w:highlight w:val="green"/>
        </w:rPr>
        <w:t>CID 8179 (SEC)</w:t>
      </w:r>
    </w:p>
    <w:p w14:paraId="2152EBB3" w14:textId="37AF139D" w:rsidR="00BD7F3E" w:rsidRDefault="00BD7F3E" w:rsidP="00BD7F3E">
      <w:pPr>
        <w:pStyle w:val="ListParagraph"/>
        <w:numPr>
          <w:ilvl w:val="3"/>
          <w:numId w:val="1"/>
        </w:numPr>
      </w:pPr>
      <w:r>
        <w:t>Review comment.</w:t>
      </w:r>
    </w:p>
    <w:p w14:paraId="02FCFB3E" w14:textId="4EC71BBD" w:rsidR="00BD7F3E" w:rsidRDefault="00BD7F3E" w:rsidP="00BD7F3E">
      <w:pPr>
        <w:pStyle w:val="ListParagraph"/>
        <w:numPr>
          <w:ilvl w:val="3"/>
          <w:numId w:val="1"/>
        </w:numPr>
      </w:pPr>
      <w:r>
        <w:lastRenderedPageBreak/>
        <w:t xml:space="preserve">Proposed Resolution: </w:t>
      </w:r>
      <w:r w:rsidR="00537040">
        <w:t>REVISED (SEC: 2024-07-18 18:38:53Z) - As the body of 23.3.12.2.8 insert “An NDP Paging frame is an NDP_1M Paging frame or an NDP_2M Paging frame, as defined in this subclause.”</w:t>
      </w:r>
    </w:p>
    <w:p w14:paraId="1FF30722" w14:textId="6342ED8D" w:rsidR="00537040" w:rsidRDefault="00537040" w:rsidP="00BD7F3E">
      <w:pPr>
        <w:pStyle w:val="ListParagraph"/>
        <w:numPr>
          <w:ilvl w:val="3"/>
          <w:numId w:val="1"/>
        </w:numPr>
      </w:pPr>
      <w:r>
        <w:t>No Objection – Mark Ready for Motion.</w:t>
      </w:r>
    </w:p>
    <w:p w14:paraId="059E9F2D" w14:textId="383D8828" w:rsidR="00537040" w:rsidRDefault="00537040" w:rsidP="00537040">
      <w:pPr>
        <w:pStyle w:val="ListParagraph"/>
        <w:ind w:left="1728"/>
      </w:pPr>
    </w:p>
    <w:p w14:paraId="2E9CADB6" w14:textId="1EFE3FFE" w:rsidR="00537040" w:rsidRPr="006F2ABE" w:rsidRDefault="004F484B" w:rsidP="00537040">
      <w:pPr>
        <w:pStyle w:val="ListParagraph"/>
        <w:numPr>
          <w:ilvl w:val="2"/>
          <w:numId w:val="1"/>
        </w:numPr>
        <w:rPr>
          <w:highlight w:val="green"/>
        </w:rPr>
      </w:pPr>
      <w:r w:rsidRPr="006F2ABE">
        <w:rPr>
          <w:highlight w:val="green"/>
        </w:rPr>
        <w:t>CID 8164 (SEC)</w:t>
      </w:r>
    </w:p>
    <w:p w14:paraId="150D131E" w14:textId="3B51B84B" w:rsidR="004F484B" w:rsidRDefault="004F484B" w:rsidP="004F484B">
      <w:pPr>
        <w:pStyle w:val="ListParagraph"/>
        <w:numPr>
          <w:ilvl w:val="3"/>
          <w:numId w:val="1"/>
        </w:numPr>
      </w:pPr>
      <w:r>
        <w:t>Review comment and discussion in submission.</w:t>
      </w:r>
    </w:p>
    <w:p w14:paraId="33AF6E06" w14:textId="706C814F" w:rsidR="004F484B" w:rsidRDefault="004F484B" w:rsidP="004F484B">
      <w:pPr>
        <w:pStyle w:val="ListParagraph"/>
        <w:numPr>
          <w:ilvl w:val="3"/>
          <w:numId w:val="1"/>
        </w:numPr>
      </w:pPr>
      <w:r>
        <w:t>Review proposed changes in resolution.</w:t>
      </w:r>
    </w:p>
    <w:p w14:paraId="3E7C43E0" w14:textId="48CEDD63" w:rsidR="004F484B" w:rsidRDefault="004F484B" w:rsidP="004F484B">
      <w:pPr>
        <w:pStyle w:val="ListParagraph"/>
        <w:numPr>
          <w:ilvl w:val="3"/>
          <w:numId w:val="1"/>
        </w:numPr>
      </w:pPr>
      <w:r>
        <w:t xml:space="preserve">Proposed Resolution: </w:t>
      </w:r>
      <w:r w:rsidR="00435371">
        <w:t xml:space="preserve">REVISED (SEC: 2024-07-18 18:41:28Z) - Make the changes shown under “Proposed changes” for CID 8164 in </w:t>
      </w:r>
      <w:hyperlink r:id="rId47" w:tgtFrame="_blank" w:history="1">
        <w:r w:rsidR="00435371">
          <w:rPr>
            <w:rStyle w:val="Hyperlink"/>
          </w:rPr>
          <w:t>https://mentor.ieee.org/802.11/dcn/24/11-24-1314-01-000m-resolutions-for-some-comments-on-11me-d6-0-sa3.docx</w:t>
        </w:r>
      </w:hyperlink>
      <w:r w:rsidR="00435371">
        <w:t>, which address the vague “DTIM”s.</w:t>
      </w:r>
    </w:p>
    <w:p w14:paraId="0F4E6CB8" w14:textId="3B0183E5" w:rsidR="00DF2182" w:rsidRDefault="00DF2182" w:rsidP="004F484B">
      <w:pPr>
        <w:pStyle w:val="ListParagraph"/>
        <w:numPr>
          <w:ilvl w:val="3"/>
          <w:numId w:val="1"/>
        </w:numPr>
      </w:pPr>
      <w:r>
        <w:t>No Objection – Mark Ready for Motion.</w:t>
      </w:r>
    </w:p>
    <w:p w14:paraId="28CA51FB" w14:textId="77777777" w:rsidR="00DF2182" w:rsidRDefault="00DF2182" w:rsidP="00DF2182">
      <w:pPr>
        <w:pStyle w:val="ListParagraph"/>
        <w:ind w:left="1728"/>
      </w:pPr>
    </w:p>
    <w:p w14:paraId="53BDAE5D" w14:textId="6E5DDB7A" w:rsidR="00537040" w:rsidRPr="00690476" w:rsidRDefault="00537040" w:rsidP="00DF2182">
      <w:pPr>
        <w:pStyle w:val="ListParagraph"/>
        <w:numPr>
          <w:ilvl w:val="2"/>
          <w:numId w:val="1"/>
        </w:numPr>
        <w:rPr>
          <w:highlight w:val="green"/>
        </w:rPr>
      </w:pPr>
      <w:r>
        <w:t xml:space="preserve"> </w:t>
      </w:r>
      <w:r w:rsidR="005E5F83" w:rsidRPr="00690476">
        <w:rPr>
          <w:highlight w:val="green"/>
        </w:rPr>
        <w:t>CID 81</w:t>
      </w:r>
      <w:r w:rsidR="00E73FFD" w:rsidRPr="00690476">
        <w:rPr>
          <w:highlight w:val="green"/>
        </w:rPr>
        <w:t>8</w:t>
      </w:r>
      <w:r w:rsidR="005E5F83" w:rsidRPr="00690476">
        <w:rPr>
          <w:highlight w:val="green"/>
        </w:rPr>
        <w:t>1 (SEC)</w:t>
      </w:r>
    </w:p>
    <w:p w14:paraId="1465D9D7" w14:textId="0F111FC1" w:rsidR="005E5F83" w:rsidRDefault="005E5F83" w:rsidP="005E5F83">
      <w:pPr>
        <w:pStyle w:val="ListParagraph"/>
        <w:numPr>
          <w:ilvl w:val="3"/>
          <w:numId w:val="1"/>
        </w:numPr>
      </w:pPr>
      <w:r>
        <w:t>Review comment and discussion in submission.</w:t>
      </w:r>
    </w:p>
    <w:p w14:paraId="3F19B913" w14:textId="70134539" w:rsidR="005E5F83" w:rsidRDefault="00895D07" w:rsidP="005E5F83">
      <w:pPr>
        <w:pStyle w:val="ListParagraph"/>
        <w:numPr>
          <w:ilvl w:val="3"/>
          <w:numId w:val="1"/>
        </w:numPr>
      </w:pPr>
      <w:r>
        <w:t xml:space="preserve">Proposed Resolution: </w:t>
      </w:r>
    </w:p>
    <w:p w14:paraId="00A3EEDA" w14:textId="77777777" w:rsidR="00465AF4" w:rsidRDefault="00465AF4" w:rsidP="00465AF4">
      <w:pPr>
        <w:pStyle w:val="ListParagraph"/>
        <w:ind w:left="2160"/>
      </w:pPr>
      <w:r>
        <w:t xml:space="preserve">Change "when dot11VHTOptionImplemented is true and the STA is not a STA 6G" to "in the 5 GHz band when dot11VHTOptionImplemented is true" at 737.5, 741.29, 745.37, 750.26, 756.14, 760.33, 765.42. </w:t>
      </w:r>
    </w:p>
    <w:p w14:paraId="1B5ADE44" w14:textId="2C0ECA08" w:rsidR="00465AF4" w:rsidRDefault="00465AF4" w:rsidP="00465AF4">
      <w:pPr>
        <w:pStyle w:val="ListParagraph"/>
        <w:ind w:left="2160"/>
      </w:pPr>
      <w:r>
        <w:t>Change “The VHT Capabilities element is present if dot11VHTOptionImplemented is true.” to “The VHT Capabilities element is present in the 5 GHz band if dot11VHTOptionImplemented is true.” at 1664.57, 1726.41, 1728.48, 1763.30, 1764.6.</w:t>
      </w:r>
    </w:p>
    <w:p w14:paraId="71F29CF9" w14:textId="14B4139A" w:rsidR="00E73FFD" w:rsidRDefault="00E73FFD" w:rsidP="005E5F83">
      <w:pPr>
        <w:pStyle w:val="ListParagraph"/>
        <w:numPr>
          <w:ilvl w:val="3"/>
          <w:numId w:val="1"/>
        </w:numPr>
      </w:pPr>
      <w:r>
        <w:t>No objection – Mark Ready for Motion</w:t>
      </w:r>
    </w:p>
    <w:p w14:paraId="7E1F2D15" w14:textId="6B88ACDB" w:rsidR="00537040" w:rsidRDefault="00537040" w:rsidP="006F2ABE">
      <w:pPr>
        <w:pStyle w:val="ListParagraph"/>
        <w:ind w:left="1728"/>
      </w:pPr>
    </w:p>
    <w:p w14:paraId="76C68FD1" w14:textId="06C52C5D" w:rsidR="00537040" w:rsidRPr="00690476" w:rsidRDefault="0001448D" w:rsidP="006F2ABE">
      <w:pPr>
        <w:pStyle w:val="ListParagraph"/>
        <w:numPr>
          <w:ilvl w:val="2"/>
          <w:numId w:val="1"/>
        </w:numPr>
        <w:rPr>
          <w:highlight w:val="green"/>
        </w:rPr>
      </w:pPr>
      <w:r w:rsidRPr="00690476">
        <w:rPr>
          <w:highlight w:val="green"/>
        </w:rPr>
        <w:t xml:space="preserve">CID 8182 </w:t>
      </w:r>
      <w:r w:rsidR="00B200A4">
        <w:rPr>
          <w:highlight w:val="green"/>
        </w:rPr>
        <w:t>(ED1</w:t>
      </w:r>
      <w:r w:rsidRPr="00690476">
        <w:rPr>
          <w:highlight w:val="green"/>
        </w:rPr>
        <w:t>)</w:t>
      </w:r>
    </w:p>
    <w:p w14:paraId="1DF882D4" w14:textId="2E7801BC" w:rsidR="00690476" w:rsidRDefault="00690476" w:rsidP="00690476">
      <w:pPr>
        <w:pStyle w:val="ListParagraph"/>
        <w:numPr>
          <w:ilvl w:val="3"/>
          <w:numId w:val="1"/>
        </w:numPr>
      </w:pPr>
      <w:r>
        <w:t>Review comment and discussion in submission.</w:t>
      </w:r>
    </w:p>
    <w:p w14:paraId="4BC4B4C4" w14:textId="3900AA65" w:rsidR="00B200A4" w:rsidRDefault="00B200A4" w:rsidP="00690476">
      <w:pPr>
        <w:pStyle w:val="ListParagraph"/>
        <w:numPr>
          <w:ilvl w:val="3"/>
          <w:numId w:val="1"/>
        </w:numPr>
      </w:pPr>
      <w:r>
        <w:t>There was a “frame” that needed to be removed.</w:t>
      </w:r>
    </w:p>
    <w:p w14:paraId="7ECD4726" w14:textId="04EE750D" w:rsidR="00B24243" w:rsidRDefault="00690476" w:rsidP="00B24243">
      <w:pPr>
        <w:pStyle w:val="ListParagraph"/>
        <w:numPr>
          <w:ilvl w:val="3"/>
          <w:numId w:val="1"/>
        </w:numPr>
      </w:pPr>
      <w:r>
        <w:t xml:space="preserve">Proposed resolution: </w:t>
      </w:r>
      <w:r w:rsidR="00B24243">
        <w:t xml:space="preserve">Revised; </w:t>
      </w:r>
      <w:r w:rsidR="00B24243" w:rsidRPr="00B24243">
        <w:t>Make the changes shown under “Proposed changes” for CID 8182 in</w:t>
      </w:r>
      <w:r w:rsidR="00B24243">
        <w:t xml:space="preserve"> 11-24/1314r2 (</w:t>
      </w:r>
      <w:r w:rsidR="00B24243" w:rsidRPr="00B24243">
        <w:t xml:space="preserve"> </w:t>
      </w:r>
      <w:hyperlink r:id="rId48" w:tgtFrame="_blank" w:history="1">
        <w:r w:rsidR="00B24243">
          <w:rPr>
            <w:rStyle w:val="Hyperlink"/>
          </w:rPr>
          <w:t>https://mentor.ieee.org/802.11/dcn/24/11-24-1314-02-000m-resolutions-for-some-comments-on-11me-d6-0-sa3.docx</w:t>
        </w:r>
      </w:hyperlink>
      <w:r w:rsidR="00B24243">
        <w:t>)</w:t>
      </w:r>
      <w:r w:rsidR="00B24243" w:rsidRPr="00B24243">
        <w:t xml:space="preserve"> which lowercase “paging request/response/requester/responder/setup” after “NDP”.</w:t>
      </w:r>
    </w:p>
    <w:p w14:paraId="1BB51C5F" w14:textId="4A9AAF1B" w:rsidR="00B200A4" w:rsidRDefault="00B200A4" w:rsidP="00690476">
      <w:pPr>
        <w:pStyle w:val="ListParagraph"/>
        <w:numPr>
          <w:ilvl w:val="3"/>
          <w:numId w:val="1"/>
        </w:numPr>
      </w:pPr>
      <w:r>
        <w:t>No Objection – Mark Ready for Motion</w:t>
      </w:r>
    </w:p>
    <w:p w14:paraId="129843D9" w14:textId="6105C79E" w:rsidR="00537040" w:rsidRDefault="00537040" w:rsidP="002724A1">
      <w:pPr>
        <w:pStyle w:val="ListParagraph"/>
        <w:ind w:left="1728"/>
      </w:pPr>
    </w:p>
    <w:p w14:paraId="75C41CCB" w14:textId="77777777" w:rsidR="002724A1" w:rsidRPr="00211E6B" w:rsidRDefault="002724A1" w:rsidP="002724A1">
      <w:pPr>
        <w:pStyle w:val="ListParagraph"/>
        <w:numPr>
          <w:ilvl w:val="2"/>
          <w:numId w:val="1"/>
        </w:numPr>
        <w:rPr>
          <w:highlight w:val="green"/>
        </w:rPr>
      </w:pPr>
      <w:r w:rsidRPr="00211E6B">
        <w:rPr>
          <w:highlight w:val="green"/>
        </w:rPr>
        <w:t>CID 8105 (SEC)</w:t>
      </w:r>
    </w:p>
    <w:p w14:paraId="75EA87CE" w14:textId="44B85C08" w:rsidR="00537040" w:rsidRDefault="00032038" w:rsidP="002724A1">
      <w:pPr>
        <w:pStyle w:val="ListParagraph"/>
        <w:numPr>
          <w:ilvl w:val="3"/>
          <w:numId w:val="1"/>
        </w:numPr>
      </w:pPr>
      <w:r>
        <w:t>Review comment.</w:t>
      </w:r>
    </w:p>
    <w:p w14:paraId="5501E077" w14:textId="64D1F12A" w:rsidR="00032038" w:rsidRDefault="00032038" w:rsidP="002724A1">
      <w:pPr>
        <w:pStyle w:val="ListParagraph"/>
        <w:numPr>
          <w:ilvl w:val="3"/>
          <w:numId w:val="1"/>
        </w:numPr>
      </w:pPr>
      <w:r>
        <w:t>Review Context.</w:t>
      </w:r>
    </w:p>
    <w:p w14:paraId="3FFCC60D" w14:textId="7E8F6A2B" w:rsidR="00C27365" w:rsidRDefault="00C27365" w:rsidP="002724A1">
      <w:pPr>
        <w:pStyle w:val="ListParagraph"/>
        <w:numPr>
          <w:ilvl w:val="3"/>
          <w:numId w:val="1"/>
        </w:numPr>
      </w:pPr>
      <w:r>
        <w:t xml:space="preserve">There are only 2 locations: </w:t>
      </w:r>
      <w:r w:rsidR="007570ED">
        <w:t>214.42 and 2145.49</w:t>
      </w:r>
    </w:p>
    <w:p w14:paraId="6B18F527" w14:textId="2FF41A38" w:rsidR="00211E6B" w:rsidRDefault="00537040" w:rsidP="005E742B">
      <w:pPr>
        <w:pStyle w:val="ListParagraph"/>
        <w:numPr>
          <w:ilvl w:val="3"/>
          <w:numId w:val="1"/>
        </w:numPr>
      </w:pPr>
      <w:r>
        <w:t xml:space="preserve"> </w:t>
      </w:r>
      <w:r w:rsidR="00D92092">
        <w:t xml:space="preserve">Proposed </w:t>
      </w:r>
      <w:r w:rsidR="003E732A">
        <w:t xml:space="preserve">Resolution.: </w:t>
      </w:r>
      <w:r w:rsidR="00211E6B">
        <w:t>REVISED (SEC: 2024-07-18 19:04:16Z) - At the cited location, change "the NDP Sounding Announcement field" to "the HT NDP Announcement field"</w:t>
      </w:r>
    </w:p>
    <w:p w14:paraId="3781D925" w14:textId="77777777" w:rsidR="00211E6B" w:rsidRDefault="00211E6B" w:rsidP="00211E6B">
      <w:pPr>
        <w:pStyle w:val="ListParagraph"/>
        <w:ind w:left="2160"/>
      </w:pPr>
    </w:p>
    <w:p w14:paraId="494565C2" w14:textId="0B744393" w:rsidR="00211E6B" w:rsidRDefault="00211E6B" w:rsidP="00211E6B">
      <w:pPr>
        <w:pStyle w:val="ListParagraph"/>
        <w:ind w:left="2160"/>
      </w:pPr>
      <w:r>
        <w:t>At 2145.49, change "the NDP Sounding Announcement field" to "the CMMG NDP Announcement field"</w:t>
      </w:r>
    </w:p>
    <w:p w14:paraId="72896353" w14:textId="64784D48" w:rsidR="00EE0883" w:rsidRDefault="00EE0883" w:rsidP="00EE0883">
      <w:pPr>
        <w:pStyle w:val="ListParagraph"/>
        <w:numPr>
          <w:ilvl w:val="3"/>
          <w:numId w:val="1"/>
        </w:numPr>
      </w:pPr>
      <w:r>
        <w:t>No Objection – Mark Ready for Motion</w:t>
      </w:r>
    </w:p>
    <w:p w14:paraId="1E53B143" w14:textId="77777777" w:rsidR="00EE0883" w:rsidRDefault="00EE0883" w:rsidP="00EE0883">
      <w:pPr>
        <w:pStyle w:val="ListParagraph"/>
        <w:ind w:left="1728"/>
      </w:pPr>
    </w:p>
    <w:p w14:paraId="4C0509C1" w14:textId="5F8130E1" w:rsidR="00537040" w:rsidRDefault="00537040" w:rsidP="00537040">
      <w:pPr>
        <w:pStyle w:val="ListParagraph"/>
        <w:numPr>
          <w:ilvl w:val="2"/>
          <w:numId w:val="1"/>
        </w:numPr>
      </w:pPr>
      <w:r>
        <w:t xml:space="preserve"> </w:t>
      </w:r>
      <w:r w:rsidR="00EE0883" w:rsidRPr="00BB7CAA">
        <w:rPr>
          <w:highlight w:val="green"/>
        </w:rPr>
        <w:t>CID 8128 (SEC)</w:t>
      </w:r>
    </w:p>
    <w:p w14:paraId="148BB8BF" w14:textId="7A99FBE3" w:rsidR="00EE0883" w:rsidRDefault="00EE0883" w:rsidP="00EE0883">
      <w:pPr>
        <w:pStyle w:val="ListParagraph"/>
        <w:numPr>
          <w:ilvl w:val="3"/>
          <w:numId w:val="1"/>
        </w:numPr>
      </w:pPr>
      <w:r>
        <w:t xml:space="preserve">Review </w:t>
      </w:r>
      <w:r w:rsidR="00570887">
        <w:t>c</w:t>
      </w:r>
      <w:r>
        <w:t>omment</w:t>
      </w:r>
      <w:r w:rsidR="00570887">
        <w:t>.</w:t>
      </w:r>
    </w:p>
    <w:p w14:paraId="790B37FC" w14:textId="3A0C9086" w:rsidR="00570887" w:rsidRDefault="00570887" w:rsidP="00EE0883">
      <w:pPr>
        <w:pStyle w:val="ListParagraph"/>
        <w:numPr>
          <w:ilvl w:val="3"/>
          <w:numId w:val="1"/>
        </w:numPr>
      </w:pPr>
      <w:r>
        <w:t>Review content.</w:t>
      </w:r>
    </w:p>
    <w:p w14:paraId="5962A414" w14:textId="46FB394D" w:rsidR="00537040" w:rsidRDefault="005869C3" w:rsidP="000C3301">
      <w:pPr>
        <w:pStyle w:val="ListParagraph"/>
        <w:numPr>
          <w:ilvl w:val="3"/>
          <w:numId w:val="1"/>
        </w:numPr>
      </w:pPr>
      <w:r>
        <w:t>Proposed Resolution</w:t>
      </w:r>
      <w:r w:rsidR="000C3301">
        <w:t xml:space="preserve">: </w:t>
      </w:r>
      <w:r w:rsidR="003E732A" w:rsidRPr="003E732A">
        <w:t xml:space="preserve">REVISED (SEC: 2024-07-18 19:11:57Z) - Delete </w:t>
      </w:r>
      <w:r w:rsidR="008C577B" w:rsidRPr="003E732A">
        <w:t>the sentence</w:t>
      </w:r>
      <w:r w:rsidR="003E732A" w:rsidRPr="003E732A">
        <w:t xml:space="preserve"> at 743.34, 748.24, 752.29, 758.57, 761.54, 769.26, 778.22, 782.16.</w:t>
      </w:r>
    </w:p>
    <w:p w14:paraId="6C48DBED" w14:textId="77777777" w:rsidR="00430E65" w:rsidRDefault="005869C3" w:rsidP="00430E65">
      <w:pPr>
        <w:pStyle w:val="ListParagraph"/>
        <w:numPr>
          <w:ilvl w:val="3"/>
          <w:numId w:val="1"/>
        </w:numPr>
      </w:pPr>
      <w:r>
        <w:t>No Objection – Mark Ready for Motion</w:t>
      </w:r>
    </w:p>
    <w:p w14:paraId="6C971764" w14:textId="77777777" w:rsidR="0081641E" w:rsidRDefault="0081641E" w:rsidP="0081641E">
      <w:pPr>
        <w:pStyle w:val="ListParagraph"/>
        <w:ind w:left="1728"/>
      </w:pPr>
      <w:r>
        <w:t xml:space="preserve"> </w:t>
      </w:r>
    </w:p>
    <w:p w14:paraId="06285443" w14:textId="5CD4D909" w:rsidR="00430E65" w:rsidRPr="0081641E" w:rsidRDefault="00430E65" w:rsidP="0081641E">
      <w:pPr>
        <w:pStyle w:val="ListParagraph"/>
        <w:numPr>
          <w:ilvl w:val="1"/>
          <w:numId w:val="1"/>
        </w:numPr>
      </w:pPr>
      <w:r>
        <w:lastRenderedPageBreak/>
        <w:t xml:space="preserve">Review </w:t>
      </w:r>
      <w:r w:rsidRPr="00430E65">
        <w:rPr>
          <w:sz w:val="24"/>
          <w:szCs w:val="24"/>
        </w:rPr>
        <w:t>Doc 11-24/1293 (Rubayet Shafin)</w:t>
      </w:r>
    </w:p>
    <w:p w14:paraId="1266F8B5" w14:textId="23CCD076" w:rsidR="0081641E" w:rsidRDefault="00BE53AF" w:rsidP="0081641E">
      <w:pPr>
        <w:pStyle w:val="ListParagraph"/>
        <w:numPr>
          <w:ilvl w:val="2"/>
          <w:numId w:val="1"/>
        </w:numPr>
      </w:pPr>
      <w:hyperlink r:id="rId49" w:history="1">
        <w:r w:rsidR="00603F22" w:rsidRPr="00062F3C">
          <w:rPr>
            <w:rStyle w:val="Hyperlink"/>
          </w:rPr>
          <w:t>https://mentor.ieee.org/802.11/dcn/24/11-24-1293-01-000m-sa-ballot-cr.docx</w:t>
        </w:r>
      </w:hyperlink>
    </w:p>
    <w:p w14:paraId="63582B8F" w14:textId="77777777" w:rsidR="00603F22" w:rsidRDefault="00603F22" w:rsidP="00603F22">
      <w:pPr>
        <w:pStyle w:val="ListParagraph"/>
        <w:ind w:left="1224"/>
      </w:pPr>
    </w:p>
    <w:p w14:paraId="6F4FFEE4" w14:textId="3CC6C254" w:rsidR="00603F22" w:rsidRDefault="00603F22" w:rsidP="0081641E">
      <w:pPr>
        <w:pStyle w:val="ListParagraph"/>
        <w:numPr>
          <w:ilvl w:val="2"/>
          <w:numId w:val="1"/>
        </w:numPr>
      </w:pPr>
      <w:r>
        <w:t>CID 8072 and 8074 (SEC)</w:t>
      </w:r>
    </w:p>
    <w:p w14:paraId="2ACA1DED" w14:textId="53EA76E4" w:rsidR="001A6AE2" w:rsidRDefault="001A6AE2" w:rsidP="001A6AE2">
      <w:pPr>
        <w:pStyle w:val="ListParagraph"/>
        <w:numPr>
          <w:ilvl w:val="3"/>
          <w:numId w:val="1"/>
        </w:numPr>
      </w:pPr>
      <w:r>
        <w:t>Review each comment and the proposed resolution</w:t>
      </w:r>
      <w:r w:rsidR="008C577B">
        <w:t>.</w:t>
      </w:r>
    </w:p>
    <w:p w14:paraId="7B3E54D8" w14:textId="690DA2ED" w:rsidR="008C577B" w:rsidRDefault="008C577B" w:rsidP="001A6AE2">
      <w:pPr>
        <w:pStyle w:val="ListParagraph"/>
        <w:numPr>
          <w:ilvl w:val="3"/>
          <w:numId w:val="1"/>
        </w:numPr>
      </w:pPr>
      <w:r>
        <w:t xml:space="preserve">Proposed Resolution: </w:t>
      </w:r>
      <w:r w:rsidR="00FB69D6">
        <w:t>8074</w:t>
      </w:r>
      <w:r w:rsidR="00664C66">
        <w:t xml:space="preserve">: REVISED (SEC: 2024-07-17 15:32:42Z) - Incorporate the changes tagged with #8074  in document </w:t>
      </w:r>
      <w:hyperlink r:id="rId50" w:tgtFrame="_blank" w:history="1">
        <w:r w:rsidR="00664C66">
          <w:rPr>
            <w:rStyle w:val="Hyperlink"/>
          </w:rPr>
          <w:t>https://mentor.ieee.org/802.11/dcn/24/11-24-1293-02-000m-sa-ballot-cr.docx</w:t>
        </w:r>
      </w:hyperlink>
    </w:p>
    <w:p w14:paraId="2D5811FD" w14:textId="4C2103EB" w:rsidR="00664C66" w:rsidRDefault="00664C66" w:rsidP="00664C66">
      <w:pPr>
        <w:pStyle w:val="ListParagraph"/>
        <w:ind w:left="1728"/>
      </w:pPr>
      <w:r>
        <w:t xml:space="preserve">CID 8072: </w:t>
      </w:r>
      <w:r w:rsidR="00562FB3">
        <w:t>REJECTED (SEC: 2024-07-18 19:16:00Z) - The comment is not specific enough to identify the issue with the sentence.</w:t>
      </w:r>
    </w:p>
    <w:p w14:paraId="7A99611A" w14:textId="2C85CA28" w:rsidR="00677F62" w:rsidRPr="00430E65" w:rsidRDefault="00677F62" w:rsidP="001A6AE2">
      <w:pPr>
        <w:pStyle w:val="ListParagraph"/>
        <w:numPr>
          <w:ilvl w:val="3"/>
          <w:numId w:val="1"/>
        </w:numPr>
      </w:pPr>
      <w:r>
        <w:t>No Objection – Mark Ready for Motion</w:t>
      </w:r>
    </w:p>
    <w:p w14:paraId="78093664" w14:textId="707899DB" w:rsidR="00430E65" w:rsidRDefault="0089299E" w:rsidP="00430E65">
      <w:pPr>
        <w:pStyle w:val="ListParagraph"/>
        <w:numPr>
          <w:ilvl w:val="1"/>
          <w:numId w:val="1"/>
        </w:numPr>
      </w:pPr>
      <w:r>
        <w:t>Recess 3:21pm</w:t>
      </w:r>
    </w:p>
    <w:p w14:paraId="7082B05A" w14:textId="0124147C" w:rsidR="007C6E2E" w:rsidRDefault="007C6E2E">
      <w:r>
        <w:br w:type="page"/>
      </w:r>
    </w:p>
    <w:p w14:paraId="0B8DC5AB" w14:textId="77777777" w:rsidR="007C6E2E" w:rsidRDefault="007C6E2E" w:rsidP="007C6E2E">
      <w:pPr>
        <w:pStyle w:val="ListParagraph"/>
        <w:numPr>
          <w:ilvl w:val="0"/>
          <w:numId w:val="1"/>
        </w:numPr>
      </w:pPr>
      <w:r>
        <w:lastRenderedPageBreak/>
        <w:t>REV</w:t>
      </w:r>
      <w:r w:rsidRPr="005E6D44">
        <w:rPr>
          <w:b/>
          <w:bCs/>
        </w:rPr>
        <w:t xml:space="preserve">me Meeting </w:t>
      </w:r>
      <w:r>
        <w:rPr>
          <w:b/>
          <w:bCs/>
        </w:rPr>
        <w:t>Thursday</w:t>
      </w:r>
      <w:r w:rsidRPr="005E6D44">
        <w:rPr>
          <w:b/>
          <w:bCs/>
        </w:rPr>
        <w:t xml:space="preserve"> PM</w:t>
      </w:r>
      <w:r>
        <w:rPr>
          <w:b/>
          <w:bCs/>
        </w:rPr>
        <w:t>1</w:t>
      </w:r>
      <w:r w:rsidRPr="005E6D44">
        <w:rPr>
          <w:b/>
          <w:bCs/>
        </w:rPr>
        <w:t xml:space="preserve"> </w:t>
      </w:r>
      <w:r>
        <w:t>– July 16 13:30-15:30 ET</w:t>
      </w:r>
    </w:p>
    <w:p w14:paraId="58E4F4C8" w14:textId="77777777" w:rsidR="007C6E2E" w:rsidRDefault="007C6E2E" w:rsidP="007C6E2E">
      <w:pPr>
        <w:pStyle w:val="ListParagraph"/>
        <w:numPr>
          <w:ilvl w:val="1"/>
          <w:numId w:val="1"/>
        </w:numPr>
      </w:pPr>
      <w:r w:rsidRPr="005E6D44">
        <w:rPr>
          <w:b/>
          <w:bCs/>
        </w:rPr>
        <w:t xml:space="preserve">Called to order </w:t>
      </w:r>
      <w:r>
        <w:rPr>
          <w:b/>
          <w:bCs/>
        </w:rPr>
        <w:t xml:space="preserve">1:33 </w:t>
      </w:r>
      <w:r w:rsidRPr="005E6D44">
        <w:rPr>
          <w:b/>
          <w:bCs/>
        </w:rPr>
        <w:t>pm</w:t>
      </w:r>
      <w:r>
        <w:t xml:space="preserve"> ET by Michael Montemurro</w:t>
      </w:r>
    </w:p>
    <w:p w14:paraId="679FEF75" w14:textId="77777777" w:rsidR="007D1D4B" w:rsidRDefault="007D1D4B" w:rsidP="007D1D4B">
      <w:pPr>
        <w:pStyle w:val="ListParagraph"/>
        <w:ind w:left="792"/>
        <w:rPr>
          <w:b/>
          <w:bCs/>
        </w:rPr>
      </w:pPr>
    </w:p>
    <w:p w14:paraId="641E1363" w14:textId="5311A97D" w:rsidR="007D1D4B" w:rsidRPr="00D06C98" w:rsidRDefault="007D1D4B" w:rsidP="007D1D4B">
      <w:pPr>
        <w:pStyle w:val="ListParagraph"/>
        <w:numPr>
          <w:ilvl w:val="1"/>
          <w:numId w:val="1"/>
        </w:numPr>
        <w:rPr>
          <w:b/>
          <w:bCs/>
        </w:rPr>
      </w:pPr>
      <w:r w:rsidRPr="00D06C98">
        <w:rPr>
          <w:b/>
          <w:bCs/>
        </w:rPr>
        <w:t>Introduction of Officers:</w:t>
      </w:r>
    </w:p>
    <w:p w14:paraId="70DA99E0" w14:textId="77777777" w:rsidR="007D1D4B" w:rsidRDefault="007D1D4B" w:rsidP="007D1D4B">
      <w:pPr>
        <w:pStyle w:val="ListParagraph"/>
        <w:numPr>
          <w:ilvl w:val="2"/>
          <w:numId w:val="1"/>
        </w:numPr>
      </w:pPr>
      <w:r>
        <w:t>802.11me Chair – Michael MONTEMURRO</w:t>
      </w:r>
    </w:p>
    <w:p w14:paraId="0D4E0935" w14:textId="77777777" w:rsidR="007D1D4B" w:rsidRDefault="007D1D4B" w:rsidP="007D1D4B">
      <w:pPr>
        <w:pStyle w:val="ListParagraph"/>
        <w:numPr>
          <w:ilvl w:val="2"/>
          <w:numId w:val="1"/>
        </w:numPr>
      </w:pPr>
      <w:r>
        <w:t xml:space="preserve">Vice Chair – Mark HAMILTON </w:t>
      </w:r>
    </w:p>
    <w:p w14:paraId="05C40036" w14:textId="77777777" w:rsidR="007D1D4B" w:rsidRDefault="007D1D4B" w:rsidP="007D1D4B">
      <w:pPr>
        <w:pStyle w:val="ListParagraph"/>
        <w:numPr>
          <w:ilvl w:val="2"/>
          <w:numId w:val="1"/>
        </w:numPr>
      </w:pPr>
      <w:r>
        <w:t>Vice Chair – Mark RISON</w:t>
      </w:r>
    </w:p>
    <w:p w14:paraId="443F36E6" w14:textId="069E71B1" w:rsidR="007D1D4B" w:rsidRDefault="007D1D4B" w:rsidP="007D1D4B">
      <w:pPr>
        <w:pStyle w:val="ListParagraph"/>
        <w:numPr>
          <w:ilvl w:val="2"/>
          <w:numId w:val="1"/>
        </w:numPr>
      </w:pPr>
      <w:r>
        <w:t>Editor – Emily QI</w:t>
      </w:r>
    </w:p>
    <w:p w14:paraId="4829E115" w14:textId="77777777" w:rsidR="007D1D4B" w:rsidRDefault="007D1D4B" w:rsidP="007D1D4B">
      <w:pPr>
        <w:pStyle w:val="ListParagraph"/>
        <w:numPr>
          <w:ilvl w:val="2"/>
          <w:numId w:val="1"/>
        </w:numPr>
      </w:pPr>
      <w:r>
        <w:t>Secretary – Jon ROSDAHL</w:t>
      </w:r>
    </w:p>
    <w:p w14:paraId="5EC91B02" w14:textId="77777777" w:rsidR="007D1D4B" w:rsidRDefault="007D1D4B" w:rsidP="007D1D4B">
      <w:pPr>
        <w:pStyle w:val="ListParagraph"/>
        <w:ind w:left="792"/>
      </w:pPr>
    </w:p>
    <w:p w14:paraId="34E15663" w14:textId="77777777" w:rsidR="007C6E2E" w:rsidRPr="007D1D4B" w:rsidRDefault="007C6E2E" w:rsidP="007C6E2E">
      <w:pPr>
        <w:pStyle w:val="ListParagraph"/>
        <w:numPr>
          <w:ilvl w:val="1"/>
          <w:numId w:val="1"/>
        </w:numPr>
        <w:rPr>
          <w:b/>
          <w:bCs/>
        </w:rPr>
      </w:pPr>
      <w:r w:rsidRPr="007D1D4B">
        <w:rPr>
          <w:b/>
          <w:bCs/>
        </w:rPr>
        <w:t>Reminder Patent Slides/Copyright slides and participant slides.</w:t>
      </w:r>
    </w:p>
    <w:p w14:paraId="43BBE663" w14:textId="77777777" w:rsidR="007C6E2E" w:rsidRDefault="007C6E2E" w:rsidP="007C6E2E">
      <w:pPr>
        <w:pStyle w:val="ListParagraph"/>
        <w:numPr>
          <w:ilvl w:val="2"/>
          <w:numId w:val="1"/>
        </w:numPr>
      </w:pPr>
      <w:r>
        <w:t>No Issues noted.</w:t>
      </w:r>
    </w:p>
    <w:p w14:paraId="1A823650" w14:textId="77777777" w:rsidR="007C6E2E" w:rsidRDefault="007C6E2E" w:rsidP="007C6E2E">
      <w:pPr>
        <w:pStyle w:val="ListParagraph"/>
        <w:ind w:left="1224"/>
      </w:pPr>
    </w:p>
    <w:p w14:paraId="5CE8CC8C" w14:textId="5DA81B8E" w:rsidR="007C6E2E" w:rsidRDefault="007C6E2E" w:rsidP="00A559B8">
      <w:pPr>
        <w:pStyle w:val="ListParagraph"/>
        <w:numPr>
          <w:ilvl w:val="1"/>
          <w:numId w:val="1"/>
        </w:numPr>
      </w:pPr>
      <w:r w:rsidRPr="005A5255">
        <w:rPr>
          <w:b/>
          <w:bCs/>
        </w:rPr>
        <w:t>Review Agenda</w:t>
      </w:r>
      <w:r w:rsidR="00A559B8">
        <w:t xml:space="preserve"> -- </w:t>
      </w:r>
      <w:r w:rsidRPr="00AF75E4">
        <w:t>11-24</w:t>
      </w:r>
      <w:r>
        <w:t>/985r4</w:t>
      </w:r>
      <w:r w:rsidR="00A559B8">
        <w:t>:</w:t>
      </w:r>
    </w:p>
    <w:p w14:paraId="09B73C4C" w14:textId="01485147" w:rsidR="00A559B8" w:rsidRDefault="00A559B8" w:rsidP="007C6E2E">
      <w:pPr>
        <w:pStyle w:val="ListParagraph"/>
        <w:numPr>
          <w:ilvl w:val="2"/>
          <w:numId w:val="1"/>
        </w:numPr>
      </w:pPr>
      <w:hyperlink r:id="rId51" w:history="1">
        <w:r w:rsidRPr="00AF4B79">
          <w:rPr>
            <w:rStyle w:val="Hyperlink"/>
          </w:rPr>
          <w:t>https://mentor.ieee.org/802.11/dcn/24/11-24-0985-04-000m-revme-agenda-july-2024-session.pptx</w:t>
        </w:r>
      </w:hyperlink>
      <w:r>
        <w:t xml:space="preserve"> </w:t>
      </w:r>
    </w:p>
    <w:p w14:paraId="3C1CE144" w14:textId="4BC3FB98" w:rsidR="00E35C5B" w:rsidRDefault="00E35C5B" w:rsidP="007C6E2E">
      <w:pPr>
        <w:pStyle w:val="ListParagraph"/>
        <w:numPr>
          <w:ilvl w:val="2"/>
          <w:numId w:val="1"/>
        </w:numPr>
      </w:pPr>
      <w:r>
        <w:t xml:space="preserve"> </w:t>
      </w:r>
      <w:r w:rsidR="00AA717A">
        <w:t>No objection to agenda</w:t>
      </w:r>
    </w:p>
    <w:p w14:paraId="3C55B8DE" w14:textId="77777777" w:rsidR="007D1D4B" w:rsidRDefault="007D1D4B" w:rsidP="007D1D4B">
      <w:pPr>
        <w:pStyle w:val="ListParagraph"/>
        <w:ind w:left="1224"/>
      </w:pPr>
    </w:p>
    <w:p w14:paraId="337A3C99" w14:textId="208319B4" w:rsidR="00AA717A" w:rsidRDefault="00EE0F6A" w:rsidP="00AA717A">
      <w:pPr>
        <w:pStyle w:val="ListParagraph"/>
        <w:numPr>
          <w:ilvl w:val="1"/>
          <w:numId w:val="1"/>
        </w:numPr>
      </w:pPr>
      <w:r w:rsidRPr="00EE0F6A">
        <w:rPr>
          <w:color w:val="FF0000"/>
        </w:rPr>
        <w:t>MOTION</w:t>
      </w:r>
      <w:r w:rsidR="00DB4D0D">
        <w:rPr>
          <w:color w:val="FF0000"/>
        </w:rPr>
        <w:t>S</w:t>
      </w:r>
      <w:r w:rsidR="00AA717A">
        <w:t xml:space="preserve"> </w:t>
      </w:r>
    </w:p>
    <w:p w14:paraId="685D8E19" w14:textId="5751A77A" w:rsidR="000B28A9" w:rsidRDefault="000B28A9" w:rsidP="000B28A9">
      <w:pPr>
        <w:pStyle w:val="ListParagraph"/>
        <w:numPr>
          <w:ilvl w:val="2"/>
          <w:numId w:val="1"/>
        </w:numPr>
      </w:pPr>
      <w:r w:rsidRPr="00EE41BA">
        <w:rPr>
          <w:b/>
          <w:bCs/>
          <w:color w:val="C00000"/>
        </w:rPr>
        <w:t xml:space="preserve">Motion </w:t>
      </w:r>
      <w:r w:rsidR="00EE0F6A" w:rsidRPr="00EE41BA">
        <w:rPr>
          <w:b/>
          <w:bCs/>
          <w:color w:val="C00000"/>
        </w:rPr>
        <w:t>#</w:t>
      </w:r>
      <w:r w:rsidRPr="00EE41BA">
        <w:rPr>
          <w:b/>
          <w:bCs/>
          <w:color w:val="C00000"/>
        </w:rPr>
        <w:t xml:space="preserve">168 </w:t>
      </w:r>
      <w:r w:rsidRPr="000B28A9">
        <w:rPr>
          <w:b/>
          <w:bCs/>
        </w:rPr>
        <w:t>– EDITOR1, EDITOR2, SEC CIDs</w:t>
      </w:r>
      <w:r w:rsidR="00DB4D0D">
        <w:rPr>
          <w:b/>
          <w:bCs/>
        </w:rPr>
        <w:t xml:space="preserve"> </w:t>
      </w:r>
      <w:r w:rsidRPr="000B28A9">
        <w:rPr>
          <w:b/>
          <w:bCs/>
        </w:rPr>
        <w:t>(2024-07-18)</w:t>
      </w:r>
    </w:p>
    <w:p w14:paraId="27FEF54E" w14:textId="77777777" w:rsidR="0035429C" w:rsidRPr="00EE41BA" w:rsidRDefault="0035429C" w:rsidP="000B28A9">
      <w:pPr>
        <w:pStyle w:val="ListParagraph"/>
        <w:numPr>
          <w:ilvl w:val="3"/>
          <w:numId w:val="1"/>
        </w:numPr>
      </w:pPr>
      <w:r w:rsidRPr="00EE41BA">
        <w:t xml:space="preserve">Approve the comment resolutions in the </w:t>
      </w:r>
    </w:p>
    <w:p w14:paraId="7B158015" w14:textId="77777777" w:rsidR="0035429C" w:rsidRPr="00EE41BA" w:rsidRDefault="0035429C" w:rsidP="000B28A9">
      <w:pPr>
        <w:ind w:left="2160"/>
      </w:pPr>
      <w:r w:rsidRPr="00EE41BA">
        <w:t xml:space="preserve">"Trivial Comments “ (31 CIDs) tab, “Motion-ED1-SA3A” (11 CIDs) tab,  and “Motion-ED1-SA3B” (2 CIDs) in </w:t>
      </w:r>
      <w:hyperlink r:id="rId52" w:history="1">
        <w:r w:rsidRPr="00EE41BA">
          <w:rPr>
            <w:rStyle w:val="Hyperlink"/>
          </w:rPr>
          <w:t>https://mentor.ieee.org/802.11/dcn/24/11-24-1235-03-000m-revme-sb3-editor1-ad-hoc-comments.xlsx</w:t>
        </w:r>
      </w:hyperlink>
      <w:r w:rsidRPr="00EE41BA">
        <w:t xml:space="preserve">, </w:t>
      </w:r>
    </w:p>
    <w:p w14:paraId="02DFA22A" w14:textId="77777777" w:rsidR="0035429C" w:rsidRPr="00EE41BA" w:rsidRDefault="0035429C" w:rsidP="000B28A9">
      <w:pPr>
        <w:ind w:left="2160"/>
      </w:pPr>
      <w:r w:rsidRPr="00EE41BA">
        <w:t xml:space="preserve">“ED2 - SA3 - Motion 1” tab (2 CIDs), “ED2 - SA3 - Motion 2” tab (31 CIDs), “ED2 - SA3 - Motion 3” tab (4 CIDs), “ED2 - SA3 - Motion 4” tab (5 CIDs), and “ED2 - SA3 - Motion 5” tab (3 CIDs) in </w:t>
      </w:r>
      <w:hyperlink r:id="rId53" w:history="1">
        <w:r w:rsidRPr="00EE41BA">
          <w:rPr>
            <w:rStyle w:val="Hyperlink"/>
          </w:rPr>
          <w:t>https://mentor.ieee.org/802.11/dcn/24/11-24-1281-05-000m-revme-sa-ballot-3-ed2-ad-hoc-comments.xlsx</w:t>
        </w:r>
      </w:hyperlink>
      <w:r w:rsidRPr="00EE41BA">
        <w:t>,</w:t>
      </w:r>
    </w:p>
    <w:p w14:paraId="585CD489" w14:textId="77777777" w:rsidR="0035429C" w:rsidRPr="00EE41BA" w:rsidRDefault="0035429C" w:rsidP="000B28A9">
      <w:pPr>
        <w:ind w:left="2160"/>
      </w:pPr>
      <w:r w:rsidRPr="00EE41BA">
        <w:t xml:space="preserve">“SEC Motion A” tab (31 CIDs), and “SEC Motion B” (109 CIDs) in </w:t>
      </w:r>
      <w:hyperlink r:id="rId54" w:history="1">
        <w:r w:rsidRPr="00EE41BA">
          <w:rPr>
            <w:rStyle w:val="Hyperlink"/>
          </w:rPr>
          <w:t>https://mentor.ieee.org/802.11/dcn/24/11-24-1142-01-000m-revme-sa3-sec-adhoc-comments.xlsx</w:t>
        </w:r>
      </w:hyperlink>
      <w:r w:rsidRPr="00EE41BA">
        <w:t>,</w:t>
      </w:r>
    </w:p>
    <w:p w14:paraId="7C527D36" w14:textId="77777777" w:rsidR="0035429C" w:rsidRPr="00EE41BA" w:rsidRDefault="0035429C" w:rsidP="000B28A9">
      <w:pPr>
        <w:ind w:left="2160"/>
      </w:pPr>
      <w:r w:rsidRPr="00EE41BA">
        <w:t xml:space="preserve">and incorporate the text changes into the TGme draft. </w:t>
      </w:r>
    </w:p>
    <w:p w14:paraId="039A719D" w14:textId="59B954F6" w:rsidR="0035429C" w:rsidRPr="00EE41BA" w:rsidRDefault="0035429C" w:rsidP="000B28A9">
      <w:pPr>
        <w:pStyle w:val="ListParagraph"/>
        <w:numPr>
          <w:ilvl w:val="3"/>
          <w:numId w:val="1"/>
        </w:numPr>
      </w:pPr>
      <w:r w:rsidRPr="00EE41BA">
        <w:t>Moved: Emily QI</w:t>
      </w:r>
    </w:p>
    <w:p w14:paraId="57054437" w14:textId="5ED4C3C2" w:rsidR="0035429C" w:rsidRPr="00EE41BA" w:rsidRDefault="0035429C" w:rsidP="000B28A9">
      <w:pPr>
        <w:pStyle w:val="ListParagraph"/>
        <w:numPr>
          <w:ilvl w:val="3"/>
          <w:numId w:val="1"/>
        </w:numPr>
      </w:pPr>
      <w:r w:rsidRPr="00EE41BA">
        <w:t>Seconded: Stephen MCCANN</w:t>
      </w:r>
    </w:p>
    <w:p w14:paraId="0016C3F5" w14:textId="0E84C8AB" w:rsidR="0035429C" w:rsidRPr="00EE41BA" w:rsidRDefault="0035429C" w:rsidP="000B28A9">
      <w:pPr>
        <w:pStyle w:val="ListParagraph"/>
        <w:numPr>
          <w:ilvl w:val="3"/>
          <w:numId w:val="1"/>
        </w:numPr>
      </w:pPr>
      <w:r w:rsidRPr="00EE41BA">
        <w:t>Result: No Objection – Unanimous consent – Motion Passes.</w:t>
      </w:r>
    </w:p>
    <w:p w14:paraId="37DF2B21" w14:textId="77777777" w:rsidR="00EE41BA" w:rsidRPr="0035429C" w:rsidRDefault="00EE41BA" w:rsidP="00EE41BA">
      <w:pPr>
        <w:pStyle w:val="ListParagraph"/>
        <w:ind w:left="1728"/>
      </w:pPr>
    </w:p>
    <w:p w14:paraId="4DD7F36D" w14:textId="47CD517F" w:rsidR="0035429C" w:rsidRPr="009070B8" w:rsidRDefault="009070B8" w:rsidP="000B28A9">
      <w:pPr>
        <w:pStyle w:val="ListParagraph"/>
        <w:numPr>
          <w:ilvl w:val="2"/>
          <w:numId w:val="1"/>
        </w:numPr>
      </w:pPr>
      <w:r w:rsidRPr="00EE41BA">
        <w:rPr>
          <w:b/>
          <w:bCs/>
          <w:color w:val="C00000"/>
        </w:rPr>
        <w:t xml:space="preserve">Motion </w:t>
      </w:r>
      <w:r w:rsidR="00EE41BA" w:rsidRPr="00EE41BA">
        <w:rPr>
          <w:b/>
          <w:bCs/>
          <w:color w:val="C00000"/>
        </w:rPr>
        <w:t>#</w:t>
      </w:r>
      <w:r w:rsidRPr="00EE41BA">
        <w:rPr>
          <w:b/>
          <w:bCs/>
          <w:color w:val="C00000"/>
        </w:rPr>
        <w:t xml:space="preserve">169 </w:t>
      </w:r>
      <w:r w:rsidRPr="009070B8">
        <w:rPr>
          <w:b/>
          <w:bCs/>
        </w:rPr>
        <w:t>– Submission Required CIDs</w:t>
      </w:r>
      <w:r w:rsidR="00DA1013">
        <w:rPr>
          <w:b/>
          <w:bCs/>
        </w:rPr>
        <w:t xml:space="preserve"> </w:t>
      </w:r>
      <w:r w:rsidRPr="009070B8">
        <w:rPr>
          <w:b/>
          <w:bCs/>
        </w:rPr>
        <w:t>(2024-07-18)</w:t>
      </w:r>
    </w:p>
    <w:p w14:paraId="61A4D992" w14:textId="77777777" w:rsidR="009070B8" w:rsidRPr="009070B8" w:rsidRDefault="009070B8" w:rsidP="009070B8">
      <w:pPr>
        <w:pStyle w:val="ListParagraph"/>
        <w:numPr>
          <w:ilvl w:val="3"/>
          <w:numId w:val="1"/>
        </w:numPr>
      </w:pPr>
      <w:r w:rsidRPr="009070B8">
        <w:t xml:space="preserve">Resolve the following CIDs in the </w:t>
      </w:r>
    </w:p>
    <w:p w14:paraId="0C3BA144" w14:textId="77777777" w:rsidR="009070B8" w:rsidRPr="009070B8" w:rsidRDefault="009070B8" w:rsidP="009070B8">
      <w:pPr>
        <w:pStyle w:val="ListParagraph"/>
        <w:numPr>
          <w:ilvl w:val="3"/>
          <w:numId w:val="1"/>
        </w:numPr>
      </w:pPr>
      <w:r w:rsidRPr="009070B8">
        <w:t xml:space="preserve">ED1: “Submission Required” tab ( 3 CIDs) in </w:t>
      </w:r>
      <w:hyperlink r:id="rId55" w:history="1">
        <w:r w:rsidRPr="009070B8">
          <w:rPr>
            <w:rStyle w:val="Hyperlink"/>
          </w:rPr>
          <w:t>https://mentor.ieee.org/802.11/dcn/24/11-24-1235-03-000m-revme-sb3-editor1-ad-hoc-comments.xlsx</w:t>
        </w:r>
      </w:hyperlink>
      <w:r w:rsidRPr="009070B8">
        <w:t>,</w:t>
      </w:r>
    </w:p>
    <w:p w14:paraId="66A67568" w14:textId="77777777" w:rsidR="009070B8" w:rsidRPr="009070B8" w:rsidRDefault="009070B8" w:rsidP="009070B8">
      <w:pPr>
        <w:pStyle w:val="ListParagraph"/>
        <w:numPr>
          <w:ilvl w:val="3"/>
          <w:numId w:val="1"/>
        </w:numPr>
      </w:pPr>
      <w:r w:rsidRPr="009070B8">
        <w:t xml:space="preserve">SEC: “Submission Required” tab ( 23 CIDs) in </w:t>
      </w:r>
      <w:hyperlink r:id="rId56" w:history="1">
        <w:r w:rsidRPr="009070B8">
          <w:rPr>
            <w:rStyle w:val="Hyperlink"/>
          </w:rPr>
          <w:t>https://mentor.ieee.org/802.11/dcn/24/11-24-1142-01-000m-revme-sa3-sec-adhoc-comments.xlsx</w:t>
        </w:r>
      </w:hyperlink>
      <w:r w:rsidRPr="009070B8">
        <w:t>,</w:t>
      </w:r>
    </w:p>
    <w:p w14:paraId="1AF31078" w14:textId="77777777" w:rsidR="009070B8" w:rsidRPr="009070B8" w:rsidRDefault="009070B8" w:rsidP="009070B8">
      <w:pPr>
        <w:pStyle w:val="ListParagraph"/>
        <w:numPr>
          <w:ilvl w:val="3"/>
          <w:numId w:val="1"/>
        </w:numPr>
      </w:pPr>
      <w:r w:rsidRPr="009070B8">
        <w:t>With the resolution “REJECTED - The comment fails to identify changes in sufficient detail so that the specific wording of the changes that will satisfy the commenter can be determined.”</w:t>
      </w:r>
    </w:p>
    <w:p w14:paraId="79CB7E78" w14:textId="0A39C2EE" w:rsidR="009070B8" w:rsidRPr="009070B8" w:rsidRDefault="009070B8" w:rsidP="009070B8">
      <w:pPr>
        <w:pStyle w:val="ListParagraph"/>
        <w:numPr>
          <w:ilvl w:val="3"/>
          <w:numId w:val="1"/>
        </w:numPr>
      </w:pPr>
      <w:r w:rsidRPr="009070B8">
        <w:t>Moved:</w:t>
      </w:r>
      <w:r w:rsidR="005E5EAE">
        <w:t xml:space="preserve"> </w:t>
      </w:r>
      <w:r w:rsidRPr="00DA1013">
        <w:t>Emily QI</w:t>
      </w:r>
    </w:p>
    <w:p w14:paraId="5DADE71F" w14:textId="77777777" w:rsidR="009070B8" w:rsidRPr="0035429C" w:rsidRDefault="009070B8" w:rsidP="009070B8">
      <w:pPr>
        <w:pStyle w:val="ListParagraph"/>
        <w:numPr>
          <w:ilvl w:val="3"/>
          <w:numId w:val="1"/>
        </w:numPr>
      </w:pPr>
      <w:r w:rsidRPr="0035429C">
        <w:t>Seconded</w:t>
      </w:r>
      <w:r w:rsidRPr="00DA1013">
        <w:t>: Stephen MCCANN</w:t>
      </w:r>
    </w:p>
    <w:p w14:paraId="73886707" w14:textId="77777777" w:rsidR="009070B8" w:rsidRPr="00DA1013" w:rsidRDefault="009070B8" w:rsidP="009070B8">
      <w:pPr>
        <w:pStyle w:val="ListParagraph"/>
        <w:numPr>
          <w:ilvl w:val="3"/>
          <w:numId w:val="1"/>
        </w:numPr>
      </w:pPr>
      <w:r w:rsidRPr="0035429C">
        <w:t xml:space="preserve">Result: </w:t>
      </w:r>
      <w:r w:rsidRPr="00DA1013">
        <w:t>No Objection – Unanimous consent – Motion Passes.</w:t>
      </w:r>
    </w:p>
    <w:p w14:paraId="3EA1549D" w14:textId="77777777" w:rsidR="009070B8" w:rsidRPr="0035429C" w:rsidRDefault="009070B8" w:rsidP="009070B8">
      <w:pPr>
        <w:pStyle w:val="ListParagraph"/>
        <w:ind w:left="1728"/>
      </w:pPr>
    </w:p>
    <w:p w14:paraId="4DA5DC86" w14:textId="3E67E763" w:rsidR="00797EA9" w:rsidRPr="00FF2951" w:rsidRDefault="00FF2951" w:rsidP="009070B8">
      <w:pPr>
        <w:pStyle w:val="ListParagraph"/>
        <w:numPr>
          <w:ilvl w:val="3"/>
          <w:numId w:val="1"/>
        </w:numPr>
      </w:pPr>
      <w:r w:rsidRPr="001C372F">
        <w:rPr>
          <w:b/>
          <w:bCs/>
          <w:color w:val="C00000"/>
        </w:rPr>
        <w:t xml:space="preserve">Motion </w:t>
      </w:r>
      <w:r w:rsidR="001C372F" w:rsidRPr="001C372F">
        <w:rPr>
          <w:b/>
          <w:bCs/>
          <w:color w:val="C00000"/>
        </w:rPr>
        <w:t>#</w:t>
      </w:r>
      <w:r w:rsidRPr="001C372F">
        <w:rPr>
          <w:b/>
          <w:bCs/>
          <w:color w:val="C00000"/>
        </w:rPr>
        <w:t xml:space="preserve">170 </w:t>
      </w:r>
      <w:r w:rsidRPr="00FF2951">
        <w:rPr>
          <w:b/>
          <w:bCs/>
        </w:rPr>
        <w:t>– PDF rendering</w:t>
      </w:r>
      <w:r w:rsidR="0080524A">
        <w:rPr>
          <w:b/>
          <w:bCs/>
        </w:rPr>
        <w:t xml:space="preserve"> </w:t>
      </w:r>
      <w:r w:rsidRPr="00FF2951">
        <w:rPr>
          <w:b/>
          <w:bCs/>
        </w:rPr>
        <w:t>(2024-07-18)</w:t>
      </w:r>
    </w:p>
    <w:p w14:paraId="60973DB8" w14:textId="77777777" w:rsidR="00FF2951" w:rsidRPr="00FF2951" w:rsidRDefault="00FF2951" w:rsidP="00FF2951">
      <w:pPr>
        <w:pStyle w:val="ListParagraph"/>
        <w:numPr>
          <w:ilvl w:val="4"/>
          <w:numId w:val="1"/>
        </w:numPr>
      </w:pPr>
      <w:r w:rsidRPr="00FF2951">
        <w:t xml:space="preserve">Approve the comment resolutions in the </w:t>
      </w:r>
    </w:p>
    <w:p w14:paraId="7C2FFA86" w14:textId="62120409" w:rsidR="00FF2951" w:rsidRPr="00DA1013" w:rsidRDefault="00FF2951" w:rsidP="00FF2951">
      <w:pPr>
        <w:pStyle w:val="ListParagraph"/>
        <w:numPr>
          <w:ilvl w:val="4"/>
          <w:numId w:val="1"/>
        </w:numPr>
      </w:pPr>
      <w:r w:rsidRPr="00FF2951">
        <w:lastRenderedPageBreak/>
        <w:t xml:space="preserve">“SEC Motion CID 8008” tab (1 CIDs) in </w:t>
      </w:r>
      <w:hyperlink r:id="rId57" w:history="1">
        <w:r w:rsidRPr="00FF2951">
          <w:rPr>
            <w:rStyle w:val="Hyperlink"/>
          </w:rPr>
          <w:t>https://mentor.ieee.org/802.11/dcn/24/11-24-1142-01-000m-revme-sa3-sec-adhoc-comments.xlsx</w:t>
        </w:r>
      </w:hyperlink>
      <w:r w:rsidRPr="00FF2951">
        <w:t>,</w:t>
      </w:r>
    </w:p>
    <w:p w14:paraId="57AAF14C" w14:textId="7E6788C9" w:rsidR="00FF2951" w:rsidRPr="00FF2951" w:rsidRDefault="00FF2951" w:rsidP="00FF2951">
      <w:pPr>
        <w:pStyle w:val="ListParagraph"/>
        <w:numPr>
          <w:ilvl w:val="4"/>
          <w:numId w:val="1"/>
        </w:numPr>
      </w:pPr>
      <w:r w:rsidRPr="00FF2951">
        <w:t xml:space="preserve">Moved: </w:t>
      </w:r>
      <w:r w:rsidRPr="00DA1013">
        <w:t>Stephen MCCANN</w:t>
      </w:r>
    </w:p>
    <w:p w14:paraId="53F7CBF2" w14:textId="4DC09A1A" w:rsidR="00FF2951" w:rsidRPr="00DA1013" w:rsidRDefault="00FF2951" w:rsidP="00FF2951">
      <w:pPr>
        <w:pStyle w:val="ListParagraph"/>
        <w:numPr>
          <w:ilvl w:val="4"/>
          <w:numId w:val="1"/>
        </w:numPr>
      </w:pPr>
      <w:r w:rsidRPr="00FF2951">
        <w:t xml:space="preserve">Seconded: </w:t>
      </w:r>
      <w:r w:rsidRPr="00DA1013">
        <w:t>Jon ROSDAHL</w:t>
      </w:r>
    </w:p>
    <w:p w14:paraId="731178F7" w14:textId="7C03BD7F" w:rsidR="0080524A" w:rsidRPr="00FF2951" w:rsidRDefault="0080524A" w:rsidP="00FF2951">
      <w:pPr>
        <w:pStyle w:val="ListParagraph"/>
        <w:numPr>
          <w:ilvl w:val="4"/>
          <w:numId w:val="1"/>
        </w:numPr>
      </w:pPr>
      <w:r w:rsidRPr="00DA1013">
        <w:t>Discussion: Concern with getting the identified problem actually fixed by publication editor</w:t>
      </w:r>
    </w:p>
    <w:p w14:paraId="6457ECDC" w14:textId="117366E7" w:rsidR="00FF2951" w:rsidRDefault="00FF2951" w:rsidP="00FF2951">
      <w:pPr>
        <w:pStyle w:val="ListParagraph"/>
        <w:numPr>
          <w:ilvl w:val="4"/>
          <w:numId w:val="1"/>
        </w:numPr>
      </w:pPr>
      <w:r w:rsidRPr="00FF2951">
        <w:t xml:space="preserve">Result: </w:t>
      </w:r>
      <w:r w:rsidR="00CE7F74" w:rsidRPr="00DA1013">
        <w:t>Approved with the exception of one no vote (Mark RISON)</w:t>
      </w:r>
    </w:p>
    <w:p w14:paraId="60F2046F" w14:textId="77777777" w:rsidR="002E032A" w:rsidRPr="00FF2951" w:rsidRDefault="002E032A" w:rsidP="002E032A">
      <w:pPr>
        <w:pStyle w:val="ListParagraph"/>
        <w:ind w:left="2232"/>
      </w:pPr>
    </w:p>
    <w:p w14:paraId="1DFA3F57" w14:textId="332497CF" w:rsidR="00FF2951" w:rsidRDefault="00673B91" w:rsidP="00673B91">
      <w:pPr>
        <w:pStyle w:val="ListParagraph"/>
        <w:numPr>
          <w:ilvl w:val="2"/>
          <w:numId w:val="1"/>
        </w:numPr>
      </w:pPr>
      <w:r>
        <w:t xml:space="preserve"> </w:t>
      </w:r>
      <w:r w:rsidR="006E6D0B" w:rsidRPr="001C372F">
        <w:rPr>
          <w:b/>
          <w:bCs/>
          <w:color w:val="C00000"/>
        </w:rPr>
        <w:t xml:space="preserve">Motion </w:t>
      </w:r>
      <w:r w:rsidR="001C372F">
        <w:rPr>
          <w:b/>
          <w:bCs/>
          <w:color w:val="C00000"/>
        </w:rPr>
        <w:t>#</w:t>
      </w:r>
      <w:r w:rsidR="006E6D0B" w:rsidRPr="001C372F">
        <w:rPr>
          <w:b/>
          <w:bCs/>
          <w:color w:val="C00000"/>
        </w:rPr>
        <w:t xml:space="preserve">171 </w:t>
      </w:r>
      <w:r w:rsidR="006E6D0B" w:rsidRPr="006E6D0B">
        <w:rPr>
          <w:b/>
          <w:bCs/>
        </w:rPr>
        <w:t>– Encrypted Data</w:t>
      </w:r>
      <w:r w:rsidR="006E6D0B">
        <w:rPr>
          <w:b/>
          <w:bCs/>
        </w:rPr>
        <w:t xml:space="preserve"> </w:t>
      </w:r>
      <w:r w:rsidR="006E6D0B" w:rsidRPr="006E6D0B">
        <w:rPr>
          <w:b/>
          <w:bCs/>
        </w:rPr>
        <w:t>(2024-07-18)</w:t>
      </w:r>
    </w:p>
    <w:p w14:paraId="2396698C" w14:textId="77777777" w:rsidR="00673B91" w:rsidRPr="00673B91" w:rsidRDefault="00673B91" w:rsidP="00673B91">
      <w:pPr>
        <w:pStyle w:val="ListParagraph"/>
        <w:numPr>
          <w:ilvl w:val="3"/>
          <w:numId w:val="1"/>
        </w:numPr>
      </w:pPr>
      <w:r w:rsidRPr="00673B91">
        <w:t xml:space="preserve">Approve the comment resolutions in the </w:t>
      </w:r>
    </w:p>
    <w:p w14:paraId="5C5BDD99" w14:textId="77777777" w:rsidR="00673B91" w:rsidRPr="00673B91" w:rsidRDefault="00673B91" w:rsidP="00673B91">
      <w:pPr>
        <w:pStyle w:val="ListParagraph"/>
        <w:numPr>
          <w:ilvl w:val="3"/>
          <w:numId w:val="1"/>
        </w:numPr>
      </w:pPr>
      <w:r w:rsidRPr="00673B91">
        <w:t xml:space="preserve">“SEC Motion CID 8125” tab (1 CIDs) in </w:t>
      </w:r>
      <w:hyperlink r:id="rId58" w:history="1">
        <w:r w:rsidRPr="00673B91">
          <w:rPr>
            <w:rStyle w:val="Hyperlink"/>
          </w:rPr>
          <w:t>https://mentor.ieee.org/802.11/dcn/24/11-24-1142-01-000m-revme-sa3-sec-adhoc-comments.xlsx</w:t>
        </w:r>
      </w:hyperlink>
      <w:r w:rsidRPr="00673B91">
        <w:t>,</w:t>
      </w:r>
    </w:p>
    <w:p w14:paraId="78BC1F21" w14:textId="77777777" w:rsidR="006E6D0B" w:rsidRPr="00FF2951" w:rsidRDefault="006E6D0B" w:rsidP="006E6D0B">
      <w:pPr>
        <w:pStyle w:val="ListParagraph"/>
        <w:numPr>
          <w:ilvl w:val="4"/>
          <w:numId w:val="1"/>
        </w:numPr>
      </w:pPr>
      <w:r w:rsidRPr="00FF2951">
        <w:t xml:space="preserve">Moved: </w:t>
      </w:r>
      <w:r w:rsidRPr="00DA1013">
        <w:t>Stephen MCCANN</w:t>
      </w:r>
    </w:p>
    <w:p w14:paraId="6403394F" w14:textId="51F48003" w:rsidR="006E6D0B" w:rsidRPr="00DA1013" w:rsidRDefault="006E6D0B" w:rsidP="006E6D0B">
      <w:pPr>
        <w:pStyle w:val="ListParagraph"/>
        <w:numPr>
          <w:ilvl w:val="4"/>
          <w:numId w:val="1"/>
        </w:numPr>
      </w:pPr>
      <w:r w:rsidRPr="00FF2951">
        <w:t xml:space="preserve">Seconded: </w:t>
      </w:r>
      <w:r w:rsidRPr="00DA1013">
        <w:t>Jouni MALINEN</w:t>
      </w:r>
    </w:p>
    <w:p w14:paraId="462F9C54" w14:textId="1ABB8502" w:rsidR="006E6D0B" w:rsidRPr="00DA1013" w:rsidRDefault="006E6D0B" w:rsidP="006E6D0B">
      <w:pPr>
        <w:pStyle w:val="ListParagraph"/>
        <w:numPr>
          <w:ilvl w:val="4"/>
          <w:numId w:val="1"/>
        </w:numPr>
      </w:pPr>
      <w:r w:rsidRPr="00DA1013">
        <w:t>Discussion: concern with resolution.</w:t>
      </w:r>
    </w:p>
    <w:p w14:paraId="0CEEF3D0" w14:textId="77777777" w:rsidR="00DA1013" w:rsidRDefault="00DA1013" w:rsidP="00DA1013">
      <w:pPr>
        <w:pStyle w:val="ListParagraph"/>
        <w:numPr>
          <w:ilvl w:val="4"/>
          <w:numId w:val="1"/>
        </w:numPr>
      </w:pPr>
      <w:r w:rsidRPr="00FF2951">
        <w:t xml:space="preserve">Result: </w:t>
      </w:r>
      <w:r w:rsidRPr="00DA1013">
        <w:t>Approved with the exception of one no vote (Mark RISON)</w:t>
      </w:r>
    </w:p>
    <w:p w14:paraId="2F6A142B" w14:textId="77777777" w:rsidR="002F5EDC" w:rsidRPr="00FF2951" w:rsidRDefault="002F5EDC" w:rsidP="002F5EDC">
      <w:pPr>
        <w:pStyle w:val="ListParagraph"/>
        <w:ind w:left="2232"/>
      </w:pPr>
    </w:p>
    <w:p w14:paraId="615D2242" w14:textId="2972496E" w:rsidR="00673B91" w:rsidRDefault="0007603C" w:rsidP="0007603C">
      <w:pPr>
        <w:pStyle w:val="ListParagraph"/>
        <w:numPr>
          <w:ilvl w:val="1"/>
          <w:numId w:val="1"/>
        </w:numPr>
      </w:pPr>
      <w:r>
        <w:t>That concludes the comment process</w:t>
      </w:r>
      <w:r w:rsidR="005E5EAE">
        <w:t>ing</w:t>
      </w:r>
      <w:r>
        <w:t xml:space="preserve"> for this recirculation.</w:t>
      </w:r>
    </w:p>
    <w:p w14:paraId="3A047641" w14:textId="77777777" w:rsidR="002F5EDC" w:rsidRDefault="002F5EDC" w:rsidP="002F5EDC">
      <w:pPr>
        <w:pStyle w:val="ListParagraph"/>
        <w:ind w:left="792"/>
      </w:pPr>
    </w:p>
    <w:p w14:paraId="4ADB3325" w14:textId="4C5B5EB1" w:rsidR="0007603C" w:rsidRPr="002F5EDC" w:rsidRDefault="009A3244" w:rsidP="0007603C">
      <w:pPr>
        <w:pStyle w:val="ListParagraph"/>
        <w:numPr>
          <w:ilvl w:val="1"/>
          <w:numId w:val="1"/>
        </w:numPr>
        <w:rPr>
          <w:b/>
          <w:bCs/>
        </w:rPr>
      </w:pPr>
      <w:r w:rsidRPr="009A3244">
        <w:rPr>
          <w:b/>
          <w:bCs/>
          <w:color w:val="C00000"/>
        </w:rPr>
        <w:t xml:space="preserve">MOTION: </w:t>
      </w:r>
      <w:r w:rsidR="00913610" w:rsidRPr="002F5EDC">
        <w:rPr>
          <w:b/>
          <w:bCs/>
        </w:rPr>
        <w:t>SA Ballot Recirculation:</w:t>
      </w:r>
    </w:p>
    <w:p w14:paraId="18E7BB44" w14:textId="77777777" w:rsidR="00913610" w:rsidRPr="00913610" w:rsidRDefault="00913610" w:rsidP="00913610">
      <w:pPr>
        <w:pStyle w:val="ListParagraph"/>
        <w:numPr>
          <w:ilvl w:val="2"/>
          <w:numId w:val="1"/>
        </w:numPr>
      </w:pPr>
      <w:r w:rsidRPr="00913610">
        <w:t xml:space="preserve">Having approved comment resolutions for all of the comments received from the recirculation SA Ballot on REVme D5.0 as contained in documents </w:t>
      </w:r>
    </w:p>
    <w:p w14:paraId="0D07EF21" w14:textId="635F62CD" w:rsidR="00913610" w:rsidRPr="002F5EDC" w:rsidRDefault="00BE53AF" w:rsidP="00372A2A">
      <w:pPr>
        <w:ind w:left="1224"/>
      </w:pPr>
      <w:hyperlink r:id="rId59" w:history="1">
        <w:r w:rsidR="00913610" w:rsidRPr="002F5EDC">
          <w:rPr>
            <w:rStyle w:val="Hyperlink"/>
          </w:rPr>
          <w:t>https://mentor.ieee.org/802.11/dcn/24/11-24-1235-03-000m-revme-sb3-editor1-ad-hoc-comments.xlsx</w:t>
        </w:r>
      </w:hyperlink>
    </w:p>
    <w:p w14:paraId="046D8D26" w14:textId="694065BB" w:rsidR="00913610" w:rsidRPr="002F5EDC" w:rsidRDefault="00BE53AF" w:rsidP="00372A2A">
      <w:pPr>
        <w:ind w:left="1224"/>
      </w:pPr>
      <w:hyperlink r:id="rId60" w:history="1">
        <w:r w:rsidR="00913610" w:rsidRPr="002F5EDC">
          <w:rPr>
            <w:rStyle w:val="Hyperlink"/>
          </w:rPr>
          <w:t>https://mentor.ieee.org/802.11/dcn/24/11-24-1281-05-000m-revme-sa-ballot-3-ed2-ad-hoc-comments.xlsx</w:t>
        </w:r>
      </w:hyperlink>
      <w:r w:rsidR="00913610" w:rsidRPr="002F5EDC">
        <w:t xml:space="preserve"> </w:t>
      </w:r>
    </w:p>
    <w:p w14:paraId="711CCB23" w14:textId="77777777" w:rsidR="00913610" w:rsidRPr="002F5EDC" w:rsidRDefault="00BE53AF" w:rsidP="00372A2A">
      <w:pPr>
        <w:ind w:left="1224"/>
      </w:pPr>
      <w:hyperlink r:id="rId61" w:history="1">
        <w:r w:rsidR="00913610" w:rsidRPr="002F5EDC">
          <w:rPr>
            <w:rStyle w:val="Hyperlink"/>
          </w:rPr>
          <w:t>https://mentor.ieee.org/802.11/dcn/24/11-24-1142-01-000m-revme-sa3-sec-adhoc-comments.xlsx</w:t>
        </w:r>
      </w:hyperlink>
    </w:p>
    <w:p w14:paraId="79CC9B35" w14:textId="09AC4286" w:rsidR="00913610" w:rsidRPr="002F5EDC" w:rsidRDefault="00913610" w:rsidP="00372A2A">
      <w:pPr>
        <w:ind w:left="1224"/>
      </w:pPr>
      <w:r w:rsidRPr="002F5EDC">
        <w:t xml:space="preserve">  </w:t>
      </w:r>
      <w:hyperlink r:id="rId62" w:history="1">
        <w:r w:rsidR="00372A2A" w:rsidRPr="002F5EDC">
          <w:rPr>
            <w:rStyle w:val="Hyperlink"/>
          </w:rPr>
          <w:t>https://mentor.ieee.org/802.11/dcn/24/11-24-0033-11-000m-revme-motions.pptx</w:t>
        </w:r>
      </w:hyperlink>
      <w:r w:rsidR="00372A2A" w:rsidRPr="002F5EDC">
        <w:t xml:space="preserve"> </w:t>
      </w:r>
    </w:p>
    <w:p w14:paraId="396B2722" w14:textId="77777777" w:rsidR="00913610" w:rsidRPr="002F5EDC" w:rsidRDefault="00913610" w:rsidP="00372A2A">
      <w:pPr>
        <w:ind w:left="1224"/>
      </w:pPr>
      <w:r w:rsidRPr="002F5EDC">
        <w:t xml:space="preserve">Instruct the editor to prepare Draft 7.0 incorporating these resolutions </w:t>
      </w:r>
    </w:p>
    <w:p w14:paraId="5EC905F6" w14:textId="77777777" w:rsidR="00913610" w:rsidRPr="002F5EDC" w:rsidRDefault="00913610" w:rsidP="00372A2A">
      <w:pPr>
        <w:ind w:left="1224"/>
      </w:pPr>
      <w:r w:rsidRPr="002F5EDC">
        <w:t>and</w:t>
      </w:r>
      <w:r w:rsidRPr="002F5EDC">
        <w:rPr>
          <w:lang w:val="en-CA"/>
        </w:rPr>
        <w:t xml:space="preserve"> </w:t>
      </w:r>
      <w:r w:rsidRPr="002F5EDC">
        <w:t>approve a 10-day SA Ballot Recirculation asking the question “Should REVme D6.0 be forwarded to RevCom?”</w:t>
      </w:r>
    </w:p>
    <w:p w14:paraId="60F69A90" w14:textId="37DD37A8" w:rsidR="00913610" w:rsidRPr="00913610" w:rsidRDefault="00913610" w:rsidP="00913610">
      <w:pPr>
        <w:pStyle w:val="ListParagraph"/>
        <w:numPr>
          <w:ilvl w:val="2"/>
          <w:numId w:val="1"/>
        </w:numPr>
      </w:pPr>
      <w:r w:rsidRPr="00913610">
        <w:rPr>
          <w:lang w:val="en-CA"/>
        </w:rPr>
        <w:t xml:space="preserve">Moved: </w:t>
      </w:r>
      <w:r w:rsidR="00D473C1" w:rsidRPr="002F5EDC">
        <w:rPr>
          <w:lang w:val="en-CA"/>
        </w:rPr>
        <w:t>Emily Qi</w:t>
      </w:r>
    </w:p>
    <w:p w14:paraId="6F946B3D" w14:textId="11DFB513" w:rsidR="00913610" w:rsidRPr="00913610" w:rsidRDefault="00913610" w:rsidP="00913610">
      <w:pPr>
        <w:pStyle w:val="ListParagraph"/>
        <w:numPr>
          <w:ilvl w:val="2"/>
          <w:numId w:val="1"/>
        </w:numPr>
      </w:pPr>
      <w:r w:rsidRPr="00913610">
        <w:rPr>
          <w:lang w:val="en-CA"/>
        </w:rPr>
        <w:t xml:space="preserve">Seconded: </w:t>
      </w:r>
      <w:r w:rsidR="00397EFE" w:rsidRPr="002F5EDC">
        <w:rPr>
          <w:lang w:val="en-CA"/>
        </w:rPr>
        <w:t>Jouni MALINEN</w:t>
      </w:r>
    </w:p>
    <w:p w14:paraId="2BE2F6B3" w14:textId="5653849B" w:rsidR="00913610" w:rsidRPr="00913610" w:rsidRDefault="00913610" w:rsidP="00913610">
      <w:pPr>
        <w:pStyle w:val="ListParagraph"/>
        <w:numPr>
          <w:ilvl w:val="2"/>
          <w:numId w:val="1"/>
        </w:numPr>
      </w:pPr>
      <w:r w:rsidRPr="00913610">
        <w:rPr>
          <w:lang w:val="en-CA"/>
        </w:rPr>
        <w:t xml:space="preserve">Results: </w:t>
      </w:r>
      <w:r w:rsidR="00397EFE" w:rsidRPr="002F5EDC">
        <w:rPr>
          <w:lang w:val="en-CA"/>
        </w:rPr>
        <w:t>Unanimous, No Objection – Motion passes.</w:t>
      </w:r>
    </w:p>
    <w:p w14:paraId="04EEC497" w14:textId="510F2B3F" w:rsidR="00913610" w:rsidRDefault="00913610" w:rsidP="0020638D">
      <w:pPr>
        <w:pStyle w:val="ListParagraph"/>
        <w:ind w:left="1224"/>
      </w:pPr>
    </w:p>
    <w:p w14:paraId="7D61E614" w14:textId="77777777" w:rsidR="0020638D" w:rsidRDefault="0020638D" w:rsidP="0020638D">
      <w:pPr>
        <w:pStyle w:val="ListParagraph"/>
        <w:numPr>
          <w:ilvl w:val="1"/>
          <w:numId w:val="1"/>
        </w:numPr>
      </w:pPr>
      <w:r w:rsidRPr="002F5EDC">
        <w:rPr>
          <w:b/>
          <w:bCs/>
        </w:rPr>
        <w:t>Review 11-24/1141r0</w:t>
      </w:r>
      <w:r>
        <w:t xml:space="preserve"> – Michael MONTEMURRO (Huawei)</w:t>
      </w:r>
    </w:p>
    <w:p w14:paraId="4B1B95E5" w14:textId="45DB116D" w:rsidR="00A32830" w:rsidRDefault="00BE53AF" w:rsidP="00A32830">
      <w:pPr>
        <w:pStyle w:val="ListParagraph"/>
        <w:numPr>
          <w:ilvl w:val="2"/>
          <w:numId w:val="1"/>
        </w:numPr>
      </w:pPr>
      <w:hyperlink r:id="rId63" w:history="1">
        <w:r w:rsidR="00A32830" w:rsidRPr="00C57F23">
          <w:rPr>
            <w:rStyle w:val="Hyperlink"/>
          </w:rPr>
          <w:t>https://mentor.ieee.org/802.11/dcn/24/11-24-1141-00-000m-p802-11revme-report-to-ec-on-conditional-approval-to-forward-draft-to-revcom.pptx</w:t>
        </w:r>
      </w:hyperlink>
      <w:r w:rsidR="00A32830">
        <w:t xml:space="preserve"> </w:t>
      </w:r>
    </w:p>
    <w:p w14:paraId="77C9C478" w14:textId="77777777" w:rsidR="00A32830" w:rsidRDefault="0020638D" w:rsidP="0020638D">
      <w:pPr>
        <w:pStyle w:val="ListParagraph"/>
        <w:numPr>
          <w:ilvl w:val="2"/>
          <w:numId w:val="1"/>
        </w:numPr>
      </w:pPr>
      <w:r>
        <w:t>Review</w:t>
      </w:r>
      <w:r w:rsidR="00A32830">
        <w:t xml:space="preserve"> Report to 802 LMSC</w:t>
      </w:r>
    </w:p>
    <w:p w14:paraId="123BA2CF" w14:textId="508E2F80" w:rsidR="008477F1" w:rsidRDefault="00FA6776" w:rsidP="0020638D">
      <w:pPr>
        <w:pStyle w:val="ListParagraph"/>
        <w:numPr>
          <w:ilvl w:val="2"/>
          <w:numId w:val="1"/>
        </w:numPr>
      </w:pPr>
      <w:r>
        <w:t>Long discussion on the dates and requirements to post to RevCom.</w:t>
      </w:r>
    </w:p>
    <w:p w14:paraId="7F0F181D" w14:textId="6CF3D86E" w:rsidR="00FA6776" w:rsidRDefault="007A0D82" w:rsidP="0020638D">
      <w:pPr>
        <w:pStyle w:val="ListParagraph"/>
        <w:numPr>
          <w:ilvl w:val="2"/>
          <w:numId w:val="1"/>
        </w:numPr>
      </w:pPr>
      <w:r>
        <w:t>Slide 8</w:t>
      </w:r>
      <w:r w:rsidR="00934F38">
        <w:t xml:space="preserve"> has the proposed Timeline.</w:t>
      </w:r>
    </w:p>
    <w:p w14:paraId="0B9CE95C" w14:textId="632BE3DD" w:rsidR="00934F38" w:rsidRDefault="0021633F" w:rsidP="0020638D">
      <w:pPr>
        <w:pStyle w:val="ListParagraph"/>
        <w:numPr>
          <w:ilvl w:val="2"/>
          <w:numId w:val="1"/>
        </w:numPr>
      </w:pPr>
      <w:r>
        <w:t xml:space="preserve">There is an issue for </w:t>
      </w:r>
      <w:r w:rsidR="00F7086A">
        <w:t xml:space="preserve">posting to IEEE SA RevCom needs </w:t>
      </w:r>
      <w:r w:rsidR="00467DA9">
        <w:t>5-day</w:t>
      </w:r>
      <w:r w:rsidR="00F7086A">
        <w:t xml:space="preserve"> review by IEEE Staff.</w:t>
      </w:r>
    </w:p>
    <w:p w14:paraId="7D1C3F8F" w14:textId="7859D42B" w:rsidR="00F7086A" w:rsidRDefault="00F7086A" w:rsidP="0020638D">
      <w:pPr>
        <w:pStyle w:val="ListParagraph"/>
        <w:numPr>
          <w:ilvl w:val="2"/>
          <w:numId w:val="1"/>
        </w:numPr>
      </w:pPr>
      <w:r w:rsidRPr="00697850">
        <w:rPr>
          <w:b/>
          <w:bCs/>
          <w:color w:val="C00000"/>
        </w:rPr>
        <w:t>Motion</w:t>
      </w:r>
      <w:r w:rsidR="00F03D6B">
        <w:rPr>
          <w:b/>
          <w:bCs/>
          <w:color w:val="C00000"/>
        </w:rPr>
        <w:t>:</w:t>
      </w:r>
      <w:r>
        <w:t xml:space="preserve"> </w:t>
      </w:r>
      <w:r w:rsidR="00697850" w:rsidRPr="00697850">
        <w:rPr>
          <w:b/>
          <w:bCs/>
          <w:lang w:val="en-CA"/>
        </w:rPr>
        <w:t>EC Conditional Approval for REVCOM</w:t>
      </w:r>
    </w:p>
    <w:p w14:paraId="21109AA0" w14:textId="6144F66A" w:rsidR="00B24498" w:rsidRPr="00A12226" w:rsidRDefault="0020638D" w:rsidP="00A52A49">
      <w:pPr>
        <w:pStyle w:val="ListParagraph"/>
        <w:numPr>
          <w:ilvl w:val="2"/>
          <w:numId w:val="1"/>
        </w:numPr>
        <w:ind w:left="1728"/>
      </w:pPr>
      <w:r w:rsidRPr="00A12226">
        <w:t xml:space="preserve"> </w:t>
      </w:r>
      <w:r w:rsidR="00B24498" w:rsidRPr="00A12226">
        <w:t>Approve document 11-24/1141</w:t>
      </w:r>
      <w:r w:rsidR="00274980" w:rsidRPr="00A12226">
        <w:t>r1 (</w:t>
      </w:r>
      <w:hyperlink r:id="rId64" w:history="1">
        <w:r w:rsidR="00274980" w:rsidRPr="00A12226">
          <w:rPr>
            <w:rStyle w:val="Hyperlink"/>
          </w:rPr>
          <w:t>https://mentor.ieee.org/802.11/dcn/24/11-24-1141-00-000m-p802-11revme-report-to-ec-on-conditional-approval-to-forward-draft-to-revcom.pptx</w:t>
        </w:r>
      </w:hyperlink>
      <w:r w:rsidR="00274980" w:rsidRPr="00A12226">
        <w:t xml:space="preserve"> )</w:t>
      </w:r>
      <w:r w:rsidR="00B24498" w:rsidRPr="00A12226">
        <w:t xml:space="preserve"> as the report to the IEEE 802 Executive Committee on the requirements for conditional approval to forward P802.11REVme to RevCom and</w:t>
      </w:r>
    </w:p>
    <w:p w14:paraId="4CD12CAB" w14:textId="0890CA38" w:rsidR="00B24498" w:rsidRPr="00A12226" w:rsidRDefault="00B24498" w:rsidP="0089700A">
      <w:pPr>
        <w:ind w:left="1728"/>
      </w:pPr>
      <w:r w:rsidRPr="00A12226">
        <w:t>Request the IEEE 802 Executive Committee to conditionally approve forwarding P802.11REVme to RevCom.</w:t>
      </w:r>
    </w:p>
    <w:p w14:paraId="584172BE" w14:textId="7C1F8CE0" w:rsidR="00B24498" w:rsidRPr="00B24498" w:rsidRDefault="00B24498" w:rsidP="00A52A49">
      <w:pPr>
        <w:pStyle w:val="ListParagraph"/>
        <w:numPr>
          <w:ilvl w:val="2"/>
          <w:numId w:val="1"/>
        </w:numPr>
        <w:ind w:left="1728"/>
      </w:pPr>
      <w:r w:rsidRPr="00B24498">
        <w:rPr>
          <w:lang w:val="en-CA"/>
        </w:rPr>
        <w:t>Moved:</w:t>
      </w:r>
      <w:r w:rsidR="00544457" w:rsidRPr="00A12226">
        <w:rPr>
          <w:lang w:val="en-CA"/>
        </w:rPr>
        <w:t xml:space="preserve"> </w:t>
      </w:r>
      <w:r w:rsidR="004C6C53" w:rsidRPr="00A12226">
        <w:rPr>
          <w:lang w:val="en-CA"/>
        </w:rPr>
        <w:t>Mark Hamilton</w:t>
      </w:r>
    </w:p>
    <w:p w14:paraId="61DBCA1F" w14:textId="2B829462" w:rsidR="00B24498" w:rsidRPr="00B24498" w:rsidRDefault="00B24498" w:rsidP="00A52A49">
      <w:pPr>
        <w:pStyle w:val="ListParagraph"/>
        <w:numPr>
          <w:ilvl w:val="2"/>
          <w:numId w:val="1"/>
        </w:numPr>
        <w:ind w:left="1728"/>
      </w:pPr>
      <w:r w:rsidRPr="00B24498">
        <w:rPr>
          <w:lang w:val="en-CA"/>
        </w:rPr>
        <w:t xml:space="preserve">Second: </w:t>
      </w:r>
      <w:r w:rsidR="00544457" w:rsidRPr="00A12226">
        <w:rPr>
          <w:lang w:val="en-CA"/>
        </w:rPr>
        <w:t>Stephen MCCANN</w:t>
      </w:r>
    </w:p>
    <w:p w14:paraId="47E60511" w14:textId="5C0DB7B8" w:rsidR="00B24498" w:rsidRPr="00930C03" w:rsidRDefault="00B24498" w:rsidP="00A52A49">
      <w:pPr>
        <w:pStyle w:val="ListParagraph"/>
        <w:numPr>
          <w:ilvl w:val="2"/>
          <w:numId w:val="1"/>
        </w:numPr>
        <w:ind w:left="1728"/>
      </w:pPr>
      <w:r w:rsidRPr="00B24498">
        <w:rPr>
          <w:lang w:val="en-CA"/>
        </w:rPr>
        <w:lastRenderedPageBreak/>
        <w:t xml:space="preserve">Result: </w:t>
      </w:r>
      <w:r w:rsidR="008C5F4E" w:rsidRPr="00A12226">
        <w:rPr>
          <w:lang w:val="en-CA"/>
        </w:rPr>
        <w:t>9-0-0</w:t>
      </w:r>
      <w:r w:rsidR="00A52A49" w:rsidRPr="00A12226">
        <w:rPr>
          <w:lang w:val="en-CA"/>
        </w:rPr>
        <w:t xml:space="preserve"> Motion Passes.</w:t>
      </w:r>
    </w:p>
    <w:p w14:paraId="15EA3151" w14:textId="77777777" w:rsidR="00930C03" w:rsidRPr="00B24498" w:rsidRDefault="00930C03" w:rsidP="00930C03">
      <w:pPr>
        <w:pStyle w:val="ListParagraph"/>
        <w:ind w:left="1728"/>
      </w:pPr>
    </w:p>
    <w:p w14:paraId="22B1A6FD" w14:textId="76E648A5" w:rsidR="0020638D" w:rsidRPr="00A12226" w:rsidRDefault="00965263" w:rsidP="003B7BDA">
      <w:pPr>
        <w:pStyle w:val="ListParagraph"/>
        <w:numPr>
          <w:ilvl w:val="1"/>
          <w:numId w:val="1"/>
        </w:numPr>
        <w:rPr>
          <w:b/>
          <w:bCs/>
        </w:rPr>
      </w:pPr>
      <w:r w:rsidRPr="00A12226">
        <w:rPr>
          <w:b/>
          <w:bCs/>
        </w:rPr>
        <w:t>Teleconference</w:t>
      </w:r>
      <w:r w:rsidR="006D4D60" w:rsidRPr="00A12226">
        <w:rPr>
          <w:b/>
          <w:bCs/>
        </w:rPr>
        <w:t>/</w:t>
      </w:r>
      <w:r w:rsidR="008B5A42">
        <w:rPr>
          <w:b/>
          <w:bCs/>
        </w:rPr>
        <w:t xml:space="preserve">Future </w:t>
      </w:r>
      <w:r w:rsidR="006D4D60" w:rsidRPr="00A12226">
        <w:rPr>
          <w:b/>
          <w:bCs/>
        </w:rPr>
        <w:t>Meeting Pl</w:t>
      </w:r>
      <w:r w:rsidR="008B5A42">
        <w:rPr>
          <w:b/>
          <w:bCs/>
        </w:rPr>
        <w:t>an</w:t>
      </w:r>
    </w:p>
    <w:p w14:paraId="011BCFF0" w14:textId="6EF656C8" w:rsidR="00965263" w:rsidRDefault="008B5A42" w:rsidP="00965263">
      <w:pPr>
        <w:pStyle w:val="ListParagraph"/>
        <w:numPr>
          <w:ilvl w:val="2"/>
          <w:numId w:val="1"/>
        </w:numPr>
      </w:pPr>
      <w:r>
        <w:t xml:space="preserve"> </w:t>
      </w:r>
      <w:r w:rsidR="00965263">
        <w:t xml:space="preserve">Aug 12, </w:t>
      </w:r>
      <w:r w:rsidR="00B504B4">
        <w:t>2024,</w:t>
      </w:r>
      <w:r w:rsidR="00965263">
        <w:t xml:space="preserve"> 10AM ET</w:t>
      </w:r>
    </w:p>
    <w:p w14:paraId="1782FEE7" w14:textId="7B6C1F41" w:rsidR="00965263" w:rsidRDefault="008B5A42" w:rsidP="006D4D60">
      <w:pPr>
        <w:pStyle w:val="ListParagraph"/>
        <w:numPr>
          <w:ilvl w:val="2"/>
          <w:numId w:val="1"/>
        </w:numPr>
      </w:pPr>
      <w:r>
        <w:t xml:space="preserve"> </w:t>
      </w:r>
      <w:r w:rsidR="00965263">
        <w:t xml:space="preserve">No </w:t>
      </w:r>
      <w:r w:rsidR="00930C03">
        <w:t xml:space="preserve">Ad Hoc planned </w:t>
      </w:r>
    </w:p>
    <w:p w14:paraId="32E8EC69" w14:textId="7DF7F054" w:rsidR="006D4D60" w:rsidRDefault="008B5A42" w:rsidP="006D4D60">
      <w:pPr>
        <w:pStyle w:val="ListParagraph"/>
        <w:numPr>
          <w:ilvl w:val="2"/>
          <w:numId w:val="1"/>
        </w:numPr>
      </w:pPr>
      <w:r>
        <w:t xml:space="preserve"> </w:t>
      </w:r>
      <w:r w:rsidR="006D4D60">
        <w:t>September Plenary: None</w:t>
      </w:r>
    </w:p>
    <w:p w14:paraId="0EF87D50" w14:textId="77777777" w:rsidR="00930C03" w:rsidRDefault="00930C03" w:rsidP="00930C03">
      <w:pPr>
        <w:pStyle w:val="ListParagraph"/>
        <w:ind w:left="1224"/>
      </w:pPr>
    </w:p>
    <w:p w14:paraId="69006E96" w14:textId="52FE3837" w:rsidR="00B504B4" w:rsidRPr="00930C03" w:rsidRDefault="00B573BC" w:rsidP="00C94748">
      <w:pPr>
        <w:pStyle w:val="ListParagraph"/>
        <w:numPr>
          <w:ilvl w:val="1"/>
          <w:numId w:val="1"/>
        </w:numPr>
        <w:rPr>
          <w:b/>
          <w:bCs/>
        </w:rPr>
      </w:pPr>
      <w:r w:rsidRPr="00930C03">
        <w:rPr>
          <w:b/>
          <w:bCs/>
        </w:rPr>
        <w:t>Adjourned 17:12</w:t>
      </w:r>
      <w:r w:rsidR="007346F4" w:rsidRPr="00930C03">
        <w:rPr>
          <w:b/>
          <w:bCs/>
        </w:rPr>
        <w:t xml:space="preserve"> ET</w:t>
      </w:r>
    </w:p>
    <w:p w14:paraId="60327A61" w14:textId="2EAF8A86" w:rsidR="007C6E2E" w:rsidRDefault="007C6E2E" w:rsidP="00930C03">
      <w:pPr>
        <w:pStyle w:val="ListParagraph"/>
        <w:ind w:left="360"/>
      </w:pPr>
    </w:p>
    <w:p w14:paraId="1DDA89A3" w14:textId="782C6FFB" w:rsidR="00FA6C1C" w:rsidRDefault="00516397" w:rsidP="00F950E8">
      <w:pPr>
        <w:pStyle w:val="ListParagraph"/>
        <w:ind w:left="1728"/>
      </w:pPr>
      <w:r>
        <w:br/>
      </w:r>
    </w:p>
    <w:p w14:paraId="12CB4797" w14:textId="77777777" w:rsidR="00CA09B2" w:rsidRDefault="00CA09B2"/>
    <w:p w14:paraId="1B863523" w14:textId="77777777" w:rsidR="00CA09B2" w:rsidRDefault="00CA09B2"/>
    <w:p w14:paraId="06B14BEC" w14:textId="77777777" w:rsidR="00CA09B2" w:rsidRDefault="00CA09B2">
      <w:pPr>
        <w:rPr>
          <w:b/>
          <w:sz w:val="24"/>
        </w:rPr>
      </w:pPr>
      <w:r>
        <w:br w:type="page"/>
      </w:r>
      <w:r>
        <w:rPr>
          <w:b/>
          <w:sz w:val="24"/>
        </w:rPr>
        <w:lastRenderedPageBreak/>
        <w:t>References:</w:t>
      </w:r>
    </w:p>
    <w:p w14:paraId="5ABA45CB" w14:textId="77777777" w:rsidR="00CA09B2" w:rsidRDefault="00CA09B2"/>
    <w:sectPr w:rsidR="00CA09B2">
      <w:headerReference w:type="default" r:id="rId65"/>
      <w:footerReference w:type="default" r:id="rId66"/>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2F745" w14:textId="77777777" w:rsidR="006D385B" w:rsidRDefault="006D385B">
      <w:r>
        <w:separator/>
      </w:r>
    </w:p>
  </w:endnote>
  <w:endnote w:type="continuationSeparator" w:id="0">
    <w:p w14:paraId="36C7FA21" w14:textId="77777777" w:rsidR="006D385B" w:rsidRDefault="006D385B">
      <w:r>
        <w:continuationSeparator/>
      </w:r>
    </w:p>
  </w:endnote>
  <w:endnote w:type="continuationNotice" w:id="1">
    <w:p w14:paraId="3D3E8F05" w14:textId="77777777" w:rsidR="006D385B" w:rsidRDefault="006D3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38251" w14:textId="21E4EA60" w:rsidR="0029020B" w:rsidRDefault="00BE53AF">
    <w:pPr>
      <w:pStyle w:val="Footer"/>
      <w:tabs>
        <w:tab w:val="clear" w:pos="6480"/>
        <w:tab w:val="center" w:pos="4680"/>
        <w:tab w:val="right" w:pos="9360"/>
      </w:tabs>
    </w:pPr>
    <w:r>
      <w:fldChar w:fldCharType="begin"/>
    </w:r>
    <w:r>
      <w:instrText xml:space="preserve"> SUBJECT  \* MERGEFORMAT </w:instrText>
    </w:r>
    <w:r>
      <w:fldChar w:fldCharType="separate"/>
    </w:r>
    <w:r w:rsidR="00986CE0">
      <w:t>Minutes</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fldChar w:fldCharType="begin"/>
    </w:r>
    <w:r>
      <w:instrText xml:space="preserve"> COMMENTS  \* MERGEFORMAT </w:instrText>
    </w:r>
    <w:r>
      <w:fldChar w:fldCharType="separate"/>
    </w:r>
    <w:r w:rsidR="00233BF3">
      <w:t>Jon Rosdahl, Qualcomm</w:t>
    </w:r>
    <w:r>
      <w:fldChar w:fldCharType="end"/>
    </w:r>
  </w:p>
  <w:p w14:paraId="740B2401"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932673" w14:textId="77777777" w:rsidR="006D385B" w:rsidRDefault="006D385B">
      <w:r>
        <w:separator/>
      </w:r>
    </w:p>
  </w:footnote>
  <w:footnote w:type="continuationSeparator" w:id="0">
    <w:p w14:paraId="6493E670" w14:textId="77777777" w:rsidR="006D385B" w:rsidRDefault="006D385B">
      <w:r>
        <w:continuationSeparator/>
      </w:r>
    </w:p>
  </w:footnote>
  <w:footnote w:type="continuationNotice" w:id="1">
    <w:p w14:paraId="1ECFF1DB" w14:textId="77777777" w:rsidR="006D385B" w:rsidRDefault="006D3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1EF6E" w14:textId="6D3AE0A0" w:rsidR="0029020B" w:rsidRDefault="00BE53AF">
    <w:pPr>
      <w:pStyle w:val="Header"/>
      <w:tabs>
        <w:tab w:val="clear" w:pos="6480"/>
        <w:tab w:val="center" w:pos="4680"/>
        <w:tab w:val="right" w:pos="9360"/>
      </w:tabs>
    </w:pPr>
    <w:r>
      <w:fldChar w:fldCharType="begin"/>
    </w:r>
    <w:r>
      <w:instrText xml:space="preserve"> KEYWORDS  \* MERGEFORMAT </w:instrText>
    </w:r>
    <w:r>
      <w:fldChar w:fldCharType="separate"/>
    </w:r>
    <w:r w:rsidR="00986CE0">
      <w:t>July 2024</w:t>
    </w:r>
    <w:r>
      <w:fldChar w:fldCharType="end"/>
    </w:r>
    <w:r w:rsidR="0029020B">
      <w:tab/>
    </w:r>
    <w:r w:rsidR="0029020B">
      <w:tab/>
    </w:r>
    <w:r>
      <w:fldChar w:fldCharType="begin"/>
    </w:r>
    <w:r>
      <w:instrText xml:space="preserve"> TITLE  \* MERGEFORMAT </w:instrText>
    </w:r>
    <w:r>
      <w:fldChar w:fldCharType="separate"/>
    </w:r>
    <w:r w:rsidR="00986CE0">
      <w:t>doc.: IEEE 802.11-24/1302r0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049"/>
    <w:multiLevelType w:val="hybridMultilevel"/>
    <w:tmpl w:val="9B6ACBB8"/>
    <w:lvl w:ilvl="0" w:tplc="E2AA5832">
      <w:start w:val="1"/>
      <w:numFmt w:val="bullet"/>
      <w:lvlText w:val="•"/>
      <w:lvlJc w:val="left"/>
      <w:pPr>
        <w:tabs>
          <w:tab w:val="num" w:pos="720"/>
        </w:tabs>
        <w:ind w:left="720" w:hanging="360"/>
      </w:pPr>
      <w:rPr>
        <w:rFonts w:ascii="Times New Roman" w:hAnsi="Times New Roman" w:hint="default"/>
      </w:rPr>
    </w:lvl>
    <w:lvl w:ilvl="1" w:tplc="E7F8A074" w:tentative="1">
      <w:start w:val="1"/>
      <w:numFmt w:val="bullet"/>
      <w:lvlText w:val="•"/>
      <w:lvlJc w:val="left"/>
      <w:pPr>
        <w:tabs>
          <w:tab w:val="num" w:pos="1440"/>
        </w:tabs>
        <w:ind w:left="1440" w:hanging="360"/>
      </w:pPr>
      <w:rPr>
        <w:rFonts w:ascii="Times New Roman" w:hAnsi="Times New Roman" w:hint="default"/>
      </w:rPr>
    </w:lvl>
    <w:lvl w:ilvl="2" w:tplc="FC6AFE28" w:tentative="1">
      <w:start w:val="1"/>
      <w:numFmt w:val="bullet"/>
      <w:lvlText w:val="•"/>
      <w:lvlJc w:val="left"/>
      <w:pPr>
        <w:tabs>
          <w:tab w:val="num" w:pos="2160"/>
        </w:tabs>
        <w:ind w:left="2160" w:hanging="360"/>
      </w:pPr>
      <w:rPr>
        <w:rFonts w:ascii="Times New Roman" w:hAnsi="Times New Roman" w:hint="default"/>
      </w:rPr>
    </w:lvl>
    <w:lvl w:ilvl="3" w:tplc="F28EC264" w:tentative="1">
      <w:start w:val="1"/>
      <w:numFmt w:val="bullet"/>
      <w:lvlText w:val="•"/>
      <w:lvlJc w:val="left"/>
      <w:pPr>
        <w:tabs>
          <w:tab w:val="num" w:pos="2880"/>
        </w:tabs>
        <w:ind w:left="2880" w:hanging="360"/>
      </w:pPr>
      <w:rPr>
        <w:rFonts w:ascii="Times New Roman" w:hAnsi="Times New Roman" w:hint="default"/>
      </w:rPr>
    </w:lvl>
    <w:lvl w:ilvl="4" w:tplc="FC90A380" w:tentative="1">
      <w:start w:val="1"/>
      <w:numFmt w:val="bullet"/>
      <w:lvlText w:val="•"/>
      <w:lvlJc w:val="left"/>
      <w:pPr>
        <w:tabs>
          <w:tab w:val="num" w:pos="3600"/>
        </w:tabs>
        <w:ind w:left="3600" w:hanging="360"/>
      </w:pPr>
      <w:rPr>
        <w:rFonts w:ascii="Times New Roman" w:hAnsi="Times New Roman" w:hint="default"/>
      </w:rPr>
    </w:lvl>
    <w:lvl w:ilvl="5" w:tplc="DC68FBC0" w:tentative="1">
      <w:start w:val="1"/>
      <w:numFmt w:val="bullet"/>
      <w:lvlText w:val="•"/>
      <w:lvlJc w:val="left"/>
      <w:pPr>
        <w:tabs>
          <w:tab w:val="num" w:pos="4320"/>
        </w:tabs>
        <w:ind w:left="4320" w:hanging="360"/>
      </w:pPr>
      <w:rPr>
        <w:rFonts w:ascii="Times New Roman" w:hAnsi="Times New Roman" w:hint="default"/>
      </w:rPr>
    </w:lvl>
    <w:lvl w:ilvl="6" w:tplc="C0D2C61C" w:tentative="1">
      <w:start w:val="1"/>
      <w:numFmt w:val="bullet"/>
      <w:lvlText w:val="•"/>
      <w:lvlJc w:val="left"/>
      <w:pPr>
        <w:tabs>
          <w:tab w:val="num" w:pos="5040"/>
        </w:tabs>
        <w:ind w:left="5040" w:hanging="360"/>
      </w:pPr>
      <w:rPr>
        <w:rFonts w:ascii="Times New Roman" w:hAnsi="Times New Roman" w:hint="default"/>
      </w:rPr>
    </w:lvl>
    <w:lvl w:ilvl="7" w:tplc="9DE62BBC" w:tentative="1">
      <w:start w:val="1"/>
      <w:numFmt w:val="bullet"/>
      <w:lvlText w:val="•"/>
      <w:lvlJc w:val="left"/>
      <w:pPr>
        <w:tabs>
          <w:tab w:val="num" w:pos="5760"/>
        </w:tabs>
        <w:ind w:left="5760" w:hanging="360"/>
      </w:pPr>
      <w:rPr>
        <w:rFonts w:ascii="Times New Roman" w:hAnsi="Times New Roman" w:hint="default"/>
      </w:rPr>
    </w:lvl>
    <w:lvl w:ilvl="8" w:tplc="357E797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FA92332"/>
    <w:multiLevelType w:val="hybridMultilevel"/>
    <w:tmpl w:val="F99C7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6C263E5"/>
    <w:multiLevelType w:val="hybridMultilevel"/>
    <w:tmpl w:val="44584BC4"/>
    <w:lvl w:ilvl="0" w:tplc="F79EF5BC">
      <w:start w:val="1"/>
      <w:numFmt w:val="bullet"/>
      <w:lvlText w:val="•"/>
      <w:lvlJc w:val="left"/>
      <w:pPr>
        <w:tabs>
          <w:tab w:val="num" w:pos="720"/>
        </w:tabs>
        <w:ind w:left="720" w:hanging="360"/>
      </w:pPr>
      <w:rPr>
        <w:rFonts w:ascii="Times New Roman" w:hAnsi="Times New Roman" w:hint="default"/>
      </w:rPr>
    </w:lvl>
    <w:lvl w:ilvl="1" w:tplc="E218561C" w:tentative="1">
      <w:start w:val="1"/>
      <w:numFmt w:val="bullet"/>
      <w:lvlText w:val="•"/>
      <w:lvlJc w:val="left"/>
      <w:pPr>
        <w:tabs>
          <w:tab w:val="num" w:pos="1440"/>
        </w:tabs>
        <w:ind w:left="1440" w:hanging="360"/>
      </w:pPr>
      <w:rPr>
        <w:rFonts w:ascii="Times New Roman" w:hAnsi="Times New Roman" w:hint="default"/>
      </w:rPr>
    </w:lvl>
    <w:lvl w:ilvl="2" w:tplc="DB18A8B8" w:tentative="1">
      <w:start w:val="1"/>
      <w:numFmt w:val="bullet"/>
      <w:lvlText w:val="•"/>
      <w:lvlJc w:val="left"/>
      <w:pPr>
        <w:tabs>
          <w:tab w:val="num" w:pos="2160"/>
        </w:tabs>
        <w:ind w:left="2160" w:hanging="360"/>
      </w:pPr>
      <w:rPr>
        <w:rFonts w:ascii="Times New Roman" w:hAnsi="Times New Roman" w:hint="default"/>
      </w:rPr>
    </w:lvl>
    <w:lvl w:ilvl="3" w:tplc="41FE0FBC" w:tentative="1">
      <w:start w:val="1"/>
      <w:numFmt w:val="bullet"/>
      <w:lvlText w:val="•"/>
      <w:lvlJc w:val="left"/>
      <w:pPr>
        <w:tabs>
          <w:tab w:val="num" w:pos="2880"/>
        </w:tabs>
        <w:ind w:left="2880" w:hanging="360"/>
      </w:pPr>
      <w:rPr>
        <w:rFonts w:ascii="Times New Roman" w:hAnsi="Times New Roman" w:hint="default"/>
      </w:rPr>
    </w:lvl>
    <w:lvl w:ilvl="4" w:tplc="1F40537C" w:tentative="1">
      <w:start w:val="1"/>
      <w:numFmt w:val="bullet"/>
      <w:lvlText w:val="•"/>
      <w:lvlJc w:val="left"/>
      <w:pPr>
        <w:tabs>
          <w:tab w:val="num" w:pos="3600"/>
        </w:tabs>
        <w:ind w:left="3600" w:hanging="360"/>
      </w:pPr>
      <w:rPr>
        <w:rFonts w:ascii="Times New Roman" w:hAnsi="Times New Roman" w:hint="default"/>
      </w:rPr>
    </w:lvl>
    <w:lvl w:ilvl="5" w:tplc="19F63140" w:tentative="1">
      <w:start w:val="1"/>
      <w:numFmt w:val="bullet"/>
      <w:lvlText w:val="•"/>
      <w:lvlJc w:val="left"/>
      <w:pPr>
        <w:tabs>
          <w:tab w:val="num" w:pos="4320"/>
        </w:tabs>
        <w:ind w:left="4320" w:hanging="360"/>
      </w:pPr>
      <w:rPr>
        <w:rFonts w:ascii="Times New Roman" w:hAnsi="Times New Roman" w:hint="default"/>
      </w:rPr>
    </w:lvl>
    <w:lvl w:ilvl="6" w:tplc="D35CEE60" w:tentative="1">
      <w:start w:val="1"/>
      <w:numFmt w:val="bullet"/>
      <w:lvlText w:val="•"/>
      <w:lvlJc w:val="left"/>
      <w:pPr>
        <w:tabs>
          <w:tab w:val="num" w:pos="5040"/>
        </w:tabs>
        <w:ind w:left="5040" w:hanging="360"/>
      </w:pPr>
      <w:rPr>
        <w:rFonts w:ascii="Times New Roman" w:hAnsi="Times New Roman" w:hint="default"/>
      </w:rPr>
    </w:lvl>
    <w:lvl w:ilvl="7" w:tplc="67DCE674" w:tentative="1">
      <w:start w:val="1"/>
      <w:numFmt w:val="bullet"/>
      <w:lvlText w:val="•"/>
      <w:lvlJc w:val="left"/>
      <w:pPr>
        <w:tabs>
          <w:tab w:val="num" w:pos="5760"/>
        </w:tabs>
        <w:ind w:left="5760" w:hanging="360"/>
      </w:pPr>
      <w:rPr>
        <w:rFonts w:ascii="Times New Roman" w:hAnsi="Times New Roman" w:hint="default"/>
      </w:rPr>
    </w:lvl>
    <w:lvl w:ilvl="8" w:tplc="AA620B7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6E36F77"/>
    <w:multiLevelType w:val="hybridMultilevel"/>
    <w:tmpl w:val="00B4511A"/>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07A1A5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34D7E69"/>
    <w:multiLevelType w:val="hybridMultilevel"/>
    <w:tmpl w:val="8C9EFAE8"/>
    <w:lvl w:ilvl="0" w:tplc="60228098">
      <w:start w:val="1"/>
      <w:numFmt w:val="bullet"/>
      <w:lvlText w:val="•"/>
      <w:lvlJc w:val="left"/>
      <w:pPr>
        <w:tabs>
          <w:tab w:val="num" w:pos="720"/>
        </w:tabs>
        <w:ind w:left="720" w:hanging="360"/>
      </w:pPr>
      <w:rPr>
        <w:rFonts w:ascii="Times New Roman" w:hAnsi="Times New Roman" w:hint="default"/>
      </w:rPr>
    </w:lvl>
    <w:lvl w:ilvl="1" w:tplc="AC9ECD82" w:tentative="1">
      <w:start w:val="1"/>
      <w:numFmt w:val="bullet"/>
      <w:lvlText w:val="•"/>
      <w:lvlJc w:val="left"/>
      <w:pPr>
        <w:tabs>
          <w:tab w:val="num" w:pos="1440"/>
        </w:tabs>
        <w:ind w:left="1440" w:hanging="360"/>
      </w:pPr>
      <w:rPr>
        <w:rFonts w:ascii="Times New Roman" w:hAnsi="Times New Roman" w:hint="default"/>
      </w:rPr>
    </w:lvl>
    <w:lvl w:ilvl="2" w:tplc="A41C4008" w:tentative="1">
      <w:start w:val="1"/>
      <w:numFmt w:val="bullet"/>
      <w:lvlText w:val="•"/>
      <w:lvlJc w:val="left"/>
      <w:pPr>
        <w:tabs>
          <w:tab w:val="num" w:pos="2160"/>
        </w:tabs>
        <w:ind w:left="2160" w:hanging="360"/>
      </w:pPr>
      <w:rPr>
        <w:rFonts w:ascii="Times New Roman" w:hAnsi="Times New Roman" w:hint="default"/>
      </w:rPr>
    </w:lvl>
    <w:lvl w:ilvl="3" w:tplc="DAC2E8C2" w:tentative="1">
      <w:start w:val="1"/>
      <w:numFmt w:val="bullet"/>
      <w:lvlText w:val="•"/>
      <w:lvlJc w:val="left"/>
      <w:pPr>
        <w:tabs>
          <w:tab w:val="num" w:pos="2880"/>
        </w:tabs>
        <w:ind w:left="2880" w:hanging="360"/>
      </w:pPr>
      <w:rPr>
        <w:rFonts w:ascii="Times New Roman" w:hAnsi="Times New Roman" w:hint="default"/>
      </w:rPr>
    </w:lvl>
    <w:lvl w:ilvl="4" w:tplc="E6944F32" w:tentative="1">
      <w:start w:val="1"/>
      <w:numFmt w:val="bullet"/>
      <w:lvlText w:val="•"/>
      <w:lvlJc w:val="left"/>
      <w:pPr>
        <w:tabs>
          <w:tab w:val="num" w:pos="3600"/>
        </w:tabs>
        <w:ind w:left="3600" w:hanging="360"/>
      </w:pPr>
      <w:rPr>
        <w:rFonts w:ascii="Times New Roman" w:hAnsi="Times New Roman" w:hint="default"/>
      </w:rPr>
    </w:lvl>
    <w:lvl w:ilvl="5" w:tplc="8E2CC3CE" w:tentative="1">
      <w:start w:val="1"/>
      <w:numFmt w:val="bullet"/>
      <w:lvlText w:val="•"/>
      <w:lvlJc w:val="left"/>
      <w:pPr>
        <w:tabs>
          <w:tab w:val="num" w:pos="4320"/>
        </w:tabs>
        <w:ind w:left="4320" w:hanging="360"/>
      </w:pPr>
      <w:rPr>
        <w:rFonts w:ascii="Times New Roman" w:hAnsi="Times New Roman" w:hint="default"/>
      </w:rPr>
    </w:lvl>
    <w:lvl w:ilvl="6" w:tplc="726887D4" w:tentative="1">
      <w:start w:val="1"/>
      <w:numFmt w:val="bullet"/>
      <w:lvlText w:val="•"/>
      <w:lvlJc w:val="left"/>
      <w:pPr>
        <w:tabs>
          <w:tab w:val="num" w:pos="5040"/>
        </w:tabs>
        <w:ind w:left="5040" w:hanging="360"/>
      </w:pPr>
      <w:rPr>
        <w:rFonts w:ascii="Times New Roman" w:hAnsi="Times New Roman" w:hint="default"/>
      </w:rPr>
    </w:lvl>
    <w:lvl w:ilvl="7" w:tplc="746E3922" w:tentative="1">
      <w:start w:val="1"/>
      <w:numFmt w:val="bullet"/>
      <w:lvlText w:val="•"/>
      <w:lvlJc w:val="left"/>
      <w:pPr>
        <w:tabs>
          <w:tab w:val="num" w:pos="5760"/>
        </w:tabs>
        <w:ind w:left="5760" w:hanging="360"/>
      </w:pPr>
      <w:rPr>
        <w:rFonts w:ascii="Times New Roman" w:hAnsi="Times New Roman" w:hint="default"/>
      </w:rPr>
    </w:lvl>
    <w:lvl w:ilvl="8" w:tplc="2FF8CA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86B1B7C"/>
    <w:multiLevelType w:val="hybridMultilevel"/>
    <w:tmpl w:val="124EC240"/>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15:restartNumberingAfterBreak="0">
    <w:nsid w:val="70374047"/>
    <w:multiLevelType w:val="hybridMultilevel"/>
    <w:tmpl w:val="54801B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867327836">
    <w:abstractNumId w:val="4"/>
  </w:num>
  <w:num w:numId="2" w16cid:durableId="1582174973">
    <w:abstractNumId w:val="1"/>
  </w:num>
  <w:num w:numId="3" w16cid:durableId="951715005">
    <w:abstractNumId w:val="7"/>
  </w:num>
  <w:num w:numId="4" w16cid:durableId="1998068825">
    <w:abstractNumId w:val="3"/>
  </w:num>
  <w:num w:numId="5" w16cid:durableId="666058">
    <w:abstractNumId w:val="6"/>
  </w:num>
  <w:num w:numId="6" w16cid:durableId="312220220">
    <w:abstractNumId w:val="0"/>
  </w:num>
  <w:num w:numId="7" w16cid:durableId="2023243820">
    <w:abstractNumId w:val="2"/>
  </w:num>
  <w:num w:numId="8" w16cid:durableId="31780408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on Rosdahl">
    <w15:presenceInfo w15:providerId="AD" w15:userId="S::jrosdahl@qti.qualcomm.com::2820f357-2dd4-4127-8713-e0bfde0fd75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BF3"/>
    <w:rsid w:val="00001D1F"/>
    <w:rsid w:val="00004502"/>
    <w:rsid w:val="00004B09"/>
    <w:rsid w:val="0000725D"/>
    <w:rsid w:val="000074B4"/>
    <w:rsid w:val="000122F7"/>
    <w:rsid w:val="0001448D"/>
    <w:rsid w:val="000176A4"/>
    <w:rsid w:val="00030C17"/>
    <w:rsid w:val="00031CDB"/>
    <w:rsid w:val="00032038"/>
    <w:rsid w:val="00035462"/>
    <w:rsid w:val="00035832"/>
    <w:rsid w:val="0005443C"/>
    <w:rsid w:val="00054B87"/>
    <w:rsid w:val="000566CB"/>
    <w:rsid w:val="00063575"/>
    <w:rsid w:val="00063ECA"/>
    <w:rsid w:val="000656DB"/>
    <w:rsid w:val="00066CEB"/>
    <w:rsid w:val="00070DEF"/>
    <w:rsid w:val="0007252E"/>
    <w:rsid w:val="000756E6"/>
    <w:rsid w:val="0007603C"/>
    <w:rsid w:val="0008085B"/>
    <w:rsid w:val="00085056"/>
    <w:rsid w:val="00095D03"/>
    <w:rsid w:val="000A2627"/>
    <w:rsid w:val="000A2D3E"/>
    <w:rsid w:val="000A64D0"/>
    <w:rsid w:val="000A6A2A"/>
    <w:rsid w:val="000A74F6"/>
    <w:rsid w:val="000A753C"/>
    <w:rsid w:val="000B13D0"/>
    <w:rsid w:val="000B28A9"/>
    <w:rsid w:val="000B4731"/>
    <w:rsid w:val="000B5406"/>
    <w:rsid w:val="000B550A"/>
    <w:rsid w:val="000C0F21"/>
    <w:rsid w:val="000C157F"/>
    <w:rsid w:val="000C1BF6"/>
    <w:rsid w:val="000C275B"/>
    <w:rsid w:val="000C3301"/>
    <w:rsid w:val="000C50E7"/>
    <w:rsid w:val="000C52D3"/>
    <w:rsid w:val="000C6687"/>
    <w:rsid w:val="000D0BD7"/>
    <w:rsid w:val="000D0FCC"/>
    <w:rsid w:val="000D4E87"/>
    <w:rsid w:val="000D5B57"/>
    <w:rsid w:val="000D6239"/>
    <w:rsid w:val="000E00D2"/>
    <w:rsid w:val="000E03D0"/>
    <w:rsid w:val="000E2234"/>
    <w:rsid w:val="000E2DF7"/>
    <w:rsid w:val="000E3A08"/>
    <w:rsid w:val="000F0781"/>
    <w:rsid w:val="000F0C99"/>
    <w:rsid w:val="000F0CFE"/>
    <w:rsid w:val="000F5955"/>
    <w:rsid w:val="00102CE3"/>
    <w:rsid w:val="00105F11"/>
    <w:rsid w:val="00113465"/>
    <w:rsid w:val="001203E4"/>
    <w:rsid w:val="001209E4"/>
    <w:rsid w:val="00121360"/>
    <w:rsid w:val="001224B8"/>
    <w:rsid w:val="0012458F"/>
    <w:rsid w:val="00124630"/>
    <w:rsid w:val="001321AE"/>
    <w:rsid w:val="00134EE9"/>
    <w:rsid w:val="00134F35"/>
    <w:rsid w:val="00137697"/>
    <w:rsid w:val="0014046F"/>
    <w:rsid w:val="0015265C"/>
    <w:rsid w:val="00152BA4"/>
    <w:rsid w:val="00154F9E"/>
    <w:rsid w:val="00166C83"/>
    <w:rsid w:val="00173795"/>
    <w:rsid w:val="00176ACA"/>
    <w:rsid w:val="00187972"/>
    <w:rsid w:val="00187A15"/>
    <w:rsid w:val="001963FD"/>
    <w:rsid w:val="00196C1E"/>
    <w:rsid w:val="00196DCA"/>
    <w:rsid w:val="0019704D"/>
    <w:rsid w:val="001A1E09"/>
    <w:rsid w:val="001A6AE2"/>
    <w:rsid w:val="001B0135"/>
    <w:rsid w:val="001B2BA3"/>
    <w:rsid w:val="001B5135"/>
    <w:rsid w:val="001B7B47"/>
    <w:rsid w:val="001C0091"/>
    <w:rsid w:val="001C372F"/>
    <w:rsid w:val="001C44E0"/>
    <w:rsid w:val="001D4E7D"/>
    <w:rsid w:val="001D4FD3"/>
    <w:rsid w:val="001D5144"/>
    <w:rsid w:val="001D723B"/>
    <w:rsid w:val="001E3497"/>
    <w:rsid w:val="001E4FB8"/>
    <w:rsid w:val="001E5281"/>
    <w:rsid w:val="001F649A"/>
    <w:rsid w:val="0020240C"/>
    <w:rsid w:val="002024BF"/>
    <w:rsid w:val="0020365E"/>
    <w:rsid w:val="0020638D"/>
    <w:rsid w:val="002107F5"/>
    <w:rsid w:val="00211E6B"/>
    <w:rsid w:val="0021633F"/>
    <w:rsid w:val="00220D3C"/>
    <w:rsid w:val="00221474"/>
    <w:rsid w:val="00222457"/>
    <w:rsid w:val="00223041"/>
    <w:rsid w:val="00223BBA"/>
    <w:rsid w:val="00226950"/>
    <w:rsid w:val="00232D3F"/>
    <w:rsid w:val="00233542"/>
    <w:rsid w:val="00233BF3"/>
    <w:rsid w:val="0023618A"/>
    <w:rsid w:val="00237963"/>
    <w:rsid w:val="00237B35"/>
    <w:rsid w:val="0024308F"/>
    <w:rsid w:val="002444F0"/>
    <w:rsid w:val="002472A5"/>
    <w:rsid w:val="00247A44"/>
    <w:rsid w:val="00247A9B"/>
    <w:rsid w:val="0025198D"/>
    <w:rsid w:val="00257423"/>
    <w:rsid w:val="00257FCB"/>
    <w:rsid w:val="00261030"/>
    <w:rsid w:val="002633AD"/>
    <w:rsid w:val="0026553F"/>
    <w:rsid w:val="002724A1"/>
    <w:rsid w:val="00272838"/>
    <w:rsid w:val="0027392B"/>
    <w:rsid w:val="00274980"/>
    <w:rsid w:val="00275C01"/>
    <w:rsid w:val="00280E76"/>
    <w:rsid w:val="0028137D"/>
    <w:rsid w:val="0028411F"/>
    <w:rsid w:val="002865D8"/>
    <w:rsid w:val="0029020B"/>
    <w:rsid w:val="00291861"/>
    <w:rsid w:val="00291C24"/>
    <w:rsid w:val="002A0B4B"/>
    <w:rsid w:val="002A303E"/>
    <w:rsid w:val="002C382A"/>
    <w:rsid w:val="002D44BE"/>
    <w:rsid w:val="002D5738"/>
    <w:rsid w:val="002E032A"/>
    <w:rsid w:val="002E13D8"/>
    <w:rsid w:val="002E286A"/>
    <w:rsid w:val="002F4115"/>
    <w:rsid w:val="002F54EE"/>
    <w:rsid w:val="002F5EDC"/>
    <w:rsid w:val="00306A58"/>
    <w:rsid w:val="00310568"/>
    <w:rsid w:val="00321C90"/>
    <w:rsid w:val="00322825"/>
    <w:rsid w:val="00323353"/>
    <w:rsid w:val="003311C0"/>
    <w:rsid w:val="00331DE9"/>
    <w:rsid w:val="0033468B"/>
    <w:rsid w:val="00334B15"/>
    <w:rsid w:val="00337927"/>
    <w:rsid w:val="00347599"/>
    <w:rsid w:val="00351700"/>
    <w:rsid w:val="0035429C"/>
    <w:rsid w:val="003604F3"/>
    <w:rsid w:val="00361177"/>
    <w:rsid w:val="00361ACA"/>
    <w:rsid w:val="00362676"/>
    <w:rsid w:val="00364080"/>
    <w:rsid w:val="00365514"/>
    <w:rsid w:val="003705F2"/>
    <w:rsid w:val="003725A8"/>
    <w:rsid w:val="0037287A"/>
    <w:rsid w:val="00372A2A"/>
    <w:rsid w:val="00372CAB"/>
    <w:rsid w:val="003738F2"/>
    <w:rsid w:val="00376F81"/>
    <w:rsid w:val="00380FA9"/>
    <w:rsid w:val="00382FE3"/>
    <w:rsid w:val="00384D1D"/>
    <w:rsid w:val="003855C8"/>
    <w:rsid w:val="003901BB"/>
    <w:rsid w:val="00397EFE"/>
    <w:rsid w:val="003A0D03"/>
    <w:rsid w:val="003A4D15"/>
    <w:rsid w:val="003A57C8"/>
    <w:rsid w:val="003A5A55"/>
    <w:rsid w:val="003A75EA"/>
    <w:rsid w:val="003A7705"/>
    <w:rsid w:val="003B0F43"/>
    <w:rsid w:val="003B7BDA"/>
    <w:rsid w:val="003C1D74"/>
    <w:rsid w:val="003C403F"/>
    <w:rsid w:val="003C4BD8"/>
    <w:rsid w:val="003D781E"/>
    <w:rsid w:val="003E07F3"/>
    <w:rsid w:val="003E26BC"/>
    <w:rsid w:val="003E732A"/>
    <w:rsid w:val="003F1F7D"/>
    <w:rsid w:val="00411AC3"/>
    <w:rsid w:val="0041679F"/>
    <w:rsid w:val="00421C1D"/>
    <w:rsid w:val="00424EF9"/>
    <w:rsid w:val="004260A3"/>
    <w:rsid w:val="00427121"/>
    <w:rsid w:val="00430E65"/>
    <w:rsid w:val="00431ABA"/>
    <w:rsid w:val="004337CB"/>
    <w:rsid w:val="00434EA1"/>
    <w:rsid w:val="00435371"/>
    <w:rsid w:val="004354A5"/>
    <w:rsid w:val="00442037"/>
    <w:rsid w:val="00443204"/>
    <w:rsid w:val="00450BE7"/>
    <w:rsid w:val="004527E8"/>
    <w:rsid w:val="0046232B"/>
    <w:rsid w:val="004636A9"/>
    <w:rsid w:val="0046392A"/>
    <w:rsid w:val="00465AF4"/>
    <w:rsid w:val="00465CD4"/>
    <w:rsid w:val="00467300"/>
    <w:rsid w:val="00467DA9"/>
    <w:rsid w:val="004723F7"/>
    <w:rsid w:val="00477FC3"/>
    <w:rsid w:val="004866D3"/>
    <w:rsid w:val="004916F3"/>
    <w:rsid w:val="004923E9"/>
    <w:rsid w:val="00493910"/>
    <w:rsid w:val="004941E0"/>
    <w:rsid w:val="004A2C20"/>
    <w:rsid w:val="004B064B"/>
    <w:rsid w:val="004B24F9"/>
    <w:rsid w:val="004B3A71"/>
    <w:rsid w:val="004B4398"/>
    <w:rsid w:val="004B65E6"/>
    <w:rsid w:val="004B6BB9"/>
    <w:rsid w:val="004C0DF3"/>
    <w:rsid w:val="004C6C53"/>
    <w:rsid w:val="004C7858"/>
    <w:rsid w:val="004C7EE4"/>
    <w:rsid w:val="004D42AD"/>
    <w:rsid w:val="004E16FD"/>
    <w:rsid w:val="004E470B"/>
    <w:rsid w:val="004E5220"/>
    <w:rsid w:val="004F24FE"/>
    <w:rsid w:val="004F346F"/>
    <w:rsid w:val="004F484B"/>
    <w:rsid w:val="004F69EA"/>
    <w:rsid w:val="00501899"/>
    <w:rsid w:val="00502DBA"/>
    <w:rsid w:val="005065F6"/>
    <w:rsid w:val="00511823"/>
    <w:rsid w:val="00514F88"/>
    <w:rsid w:val="0051580F"/>
    <w:rsid w:val="0051583A"/>
    <w:rsid w:val="005159EA"/>
    <w:rsid w:val="00516397"/>
    <w:rsid w:val="00516E98"/>
    <w:rsid w:val="0052173C"/>
    <w:rsid w:val="00523E88"/>
    <w:rsid w:val="005258AD"/>
    <w:rsid w:val="0052592F"/>
    <w:rsid w:val="005266A0"/>
    <w:rsid w:val="00527584"/>
    <w:rsid w:val="0053226C"/>
    <w:rsid w:val="00533D95"/>
    <w:rsid w:val="0053457D"/>
    <w:rsid w:val="00536340"/>
    <w:rsid w:val="00537040"/>
    <w:rsid w:val="00544457"/>
    <w:rsid w:val="0054506F"/>
    <w:rsid w:val="005472F4"/>
    <w:rsid w:val="00551EA0"/>
    <w:rsid w:val="00554B3B"/>
    <w:rsid w:val="00561AE4"/>
    <w:rsid w:val="00562FB3"/>
    <w:rsid w:val="00565EBD"/>
    <w:rsid w:val="00570887"/>
    <w:rsid w:val="00570A78"/>
    <w:rsid w:val="0057634D"/>
    <w:rsid w:val="00580EB4"/>
    <w:rsid w:val="00585D40"/>
    <w:rsid w:val="005865CC"/>
    <w:rsid w:val="00586807"/>
    <w:rsid w:val="005869C3"/>
    <w:rsid w:val="005877A6"/>
    <w:rsid w:val="00587CCA"/>
    <w:rsid w:val="00591CCB"/>
    <w:rsid w:val="005A1599"/>
    <w:rsid w:val="005A16BE"/>
    <w:rsid w:val="005A1A30"/>
    <w:rsid w:val="005A361E"/>
    <w:rsid w:val="005A4501"/>
    <w:rsid w:val="005A5255"/>
    <w:rsid w:val="005A68E6"/>
    <w:rsid w:val="005B1434"/>
    <w:rsid w:val="005B4E93"/>
    <w:rsid w:val="005C2021"/>
    <w:rsid w:val="005C7E56"/>
    <w:rsid w:val="005D021C"/>
    <w:rsid w:val="005D75D1"/>
    <w:rsid w:val="005E5EAE"/>
    <w:rsid w:val="005E5F83"/>
    <w:rsid w:val="005E62BD"/>
    <w:rsid w:val="005E6D44"/>
    <w:rsid w:val="005E742B"/>
    <w:rsid w:val="005F0B53"/>
    <w:rsid w:val="005F0D60"/>
    <w:rsid w:val="005F1862"/>
    <w:rsid w:val="005F27DF"/>
    <w:rsid w:val="006007A4"/>
    <w:rsid w:val="00602C0B"/>
    <w:rsid w:val="0060329B"/>
    <w:rsid w:val="00603F22"/>
    <w:rsid w:val="00610B62"/>
    <w:rsid w:val="006152B1"/>
    <w:rsid w:val="00621A0B"/>
    <w:rsid w:val="00622C13"/>
    <w:rsid w:val="00624298"/>
    <w:rsid w:val="0062440B"/>
    <w:rsid w:val="00624B96"/>
    <w:rsid w:val="006257E0"/>
    <w:rsid w:val="00632504"/>
    <w:rsid w:val="0063585B"/>
    <w:rsid w:val="006405CB"/>
    <w:rsid w:val="00640CA4"/>
    <w:rsid w:val="00643A6B"/>
    <w:rsid w:val="00643EFC"/>
    <w:rsid w:val="00644B56"/>
    <w:rsid w:val="00644FC8"/>
    <w:rsid w:val="00647591"/>
    <w:rsid w:val="00651ABE"/>
    <w:rsid w:val="00651DA5"/>
    <w:rsid w:val="00652175"/>
    <w:rsid w:val="00655379"/>
    <w:rsid w:val="0065550E"/>
    <w:rsid w:val="00656C3A"/>
    <w:rsid w:val="006579DF"/>
    <w:rsid w:val="00662AD2"/>
    <w:rsid w:val="00664C66"/>
    <w:rsid w:val="00666650"/>
    <w:rsid w:val="00673B91"/>
    <w:rsid w:val="00674899"/>
    <w:rsid w:val="006755C5"/>
    <w:rsid w:val="00677F62"/>
    <w:rsid w:val="00682E87"/>
    <w:rsid w:val="00685115"/>
    <w:rsid w:val="006871FE"/>
    <w:rsid w:val="00690476"/>
    <w:rsid w:val="0069165A"/>
    <w:rsid w:val="00697850"/>
    <w:rsid w:val="006A00B1"/>
    <w:rsid w:val="006A45E9"/>
    <w:rsid w:val="006B28D9"/>
    <w:rsid w:val="006B7994"/>
    <w:rsid w:val="006C0727"/>
    <w:rsid w:val="006C1CF0"/>
    <w:rsid w:val="006C4DD7"/>
    <w:rsid w:val="006D385B"/>
    <w:rsid w:val="006D42D4"/>
    <w:rsid w:val="006D4D60"/>
    <w:rsid w:val="006E145F"/>
    <w:rsid w:val="006E17CD"/>
    <w:rsid w:val="006E4546"/>
    <w:rsid w:val="006E6D0B"/>
    <w:rsid w:val="006F24A7"/>
    <w:rsid w:val="006F2ABE"/>
    <w:rsid w:val="006F4F02"/>
    <w:rsid w:val="006F7AFB"/>
    <w:rsid w:val="007005D1"/>
    <w:rsid w:val="0070497A"/>
    <w:rsid w:val="00707E23"/>
    <w:rsid w:val="00713D86"/>
    <w:rsid w:val="007167EA"/>
    <w:rsid w:val="00717D24"/>
    <w:rsid w:val="00721D43"/>
    <w:rsid w:val="00722C76"/>
    <w:rsid w:val="0072566C"/>
    <w:rsid w:val="00726857"/>
    <w:rsid w:val="00726E62"/>
    <w:rsid w:val="00730653"/>
    <w:rsid w:val="00733F67"/>
    <w:rsid w:val="007346F4"/>
    <w:rsid w:val="00736540"/>
    <w:rsid w:val="00753070"/>
    <w:rsid w:val="00755035"/>
    <w:rsid w:val="007570ED"/>
    <w:rsid w:val="007610D9"/>
    <w:rsid w:val="00761875"/>
    <w:rsid w:val="00770572"/>
    <w:rsid w:val="00771E6B"/>
    <w:rsid w:val="00772A3C"/>
    <w:rsid w:val="007753C4"/>
    <w:rsid w:val="00777C62"/>
    <w:rsid w:val="007805F2"/>
    <w:rsid w:val="00781662"/>
    <w:rsid w:val="00782F57"/>
    <w:rsid w:val="00786A4D"/>
    <w:rsid w:val="00797007"/>
    <w:rsid w:val="00797288"/>
    <w:rsid w:val="00797C27"/>
    <w:rsid w:val="00797EA9"/>
    <w:rsid w:val="007A0D82"/>
    <w:rsid w:val="007A1CEF"/>
    <w:rsid w:val="007A2019"/>
    <w:rsid w:val="007B1FAB"/>
    <w:rsid w:val="007B69FE"/>
    <w:rsid w:val="007B6BD6"/>
    <w:rsid w:val="007B6DC3"/>
    <w:rsid w:val="007C12A7"/>
    <w:rsid w:val="007C6E2E"/>
    <w:rsid w:val="007D1D4B"/>
    <w:rsid w:val="007D49FD"/>
    <w:rsid w:val="007D708F"/>
    <w:rsid w:val="007E286D"/>
    <w:rsid w:val="007E6BA0"/>
    <w:rsid w:val="007E6C7E"/>
    <w:rsid w:val="007E7B8F"/>
    <w:rsid w:val="007F1727"/>
    <w:rsid w:val="007F18E2"/>
    <w:rsid w:val="007F5362"/>
    <w:rsid w:val="00804FCF"/>
    <w:rsid w:val="0080524A"/>
    <w:rsid w:val="00811DB4"/>
    <w:rsid w:val="00811EE2"/>
    <w:rsid w:val="008137AB"/>
    <w:rsid w:val="00814A7A"/>
    <w:rsid w:val="008158DB"/>
    <w:rsid w:val="0081641E"/>
    <w:rsid w:val="00816CF3"/>
    <w:rsid w:val="00820B40"/>
    <w:rsid w:val="00820E13"/>
    <w:rsid w:val="0082540C"/>
    <w:rsid w:val="008327F8"/>
    <w:rsid w:val="0083328F"/>
    <w:rsid w:val="00836B9A"/>
    <w:rsid w:val="00842043"/>
    <w:rsid w:val="00844E39"/>
    <w:rsid w:val="00846631"/>
    <w:rsid w:val="008477F1"/>
    <w:rsid w:val="008567EC"/>
    <w:rsid w:val="00860001"/>
    <w:rsid w:val="008704E4"/>
    <w:rsid w:val="00873517"/>
    <w:rsid w:val="00876323"/>
    <w:rsid w:val="008779B6"/>
    <w:rsid w:val="00881267"/>
    <w:rsid w:val="00881A70"/>
    <w:rsid w:val="00885C21"/>
    <w:rsid w:val="0089108A"/>
    <w:rsid w:val="0089299E"/>
    <w:rsid w:val="008935CF"/>
    <w:rsid w:val="00895D07"/>
    <w:rsid w:val="0089700A"/>
    <w:rsid w:val="0089735E"/>
    <w:rsid w:val="00897E7D"/>
    <w:rsid w:val="008B1504"/>
    <w:rsid w:val="008B59A2"/>
    <w:rsid w:val="008B5A42"/>
    <w:rsid w:val="008B61A7"/>
    <w:rsid w:val="008C0E8D"/>
    <w:rsid w:val="008C5196"/>
    <w:rsid w:val="008C577B"/>
    <w:rsid w:val="008C5F4E"/>
    <w:rsid w:val="008D2055"/>
    <w:rsid w:val="008D2894"/>
    <w:rsid w:val="008D5159"/>
    <w:rsid w:val="008D673D"/>
    <w:rsid w:val="008D686A"/>
    <w:rsid w:val="008E26A8"/>
    <w:rsid w:val="008E4695"/>
    <w:rsid w:val="008E5038"/>
    <w:rsid w:val="008F1121"/>
    <w:rsid w:val="008F4291"/>
    <w:rsid w:val="008F6D45"/>
    <w:rsid w:val="0090379C"/>
    <w:rsid w:val="00905E92"/>
    <w:rsid w:val="009070B8"/>
    <w:rsid w:val="00907D64"/>
    <w:rsid w:val="009120C0"/>
    <w:rsid w:val="00913610"/>
    <w:rsid w:val="009171CB"/>
    <w:rsid w:val="00917F5B"/>
    <w:rsid w:val="00920DAF"/>
    <w:rsid w:val="00920E8B"/>
    <w:rsid w:val="009304F4"/>
    <w:rsid w:val="00930BEF"/>
    <w:rsid w:val="00930C03"/>
    <w:rsid w:val="00931E4E"/>
    <w:rsid w:val="0093269A"/>
    <w:rsid w:val="00934F38"/>
    <w:rsid w:val="0095068C"/>
    <w:rsid w:val="0095116C"/>
    <w:rsid w:val="00953C98"/>
    <w:rsid w:val="00965263"/>
    <w:rsid w:val="0097451D"/>
    <w:rsid w:val="00974EA7"/>
    <w:rsid w:val="009751B9"/>
    <w:rsid w:val="0097645B"/>
    <w:rsid w:val="009868ED"/>
    <w:rsid w:val="00986CE0"/>
    <w:rsid w:val="00987FFC"/>
    <w:rsid w:val="00991048"/>
    <w:rsid w:val="009938BB"/>
    <w:rsid w:val="00994FA2"/>
    <w:rsid w:val="009A22FF"/>
    <w:rsid w:val="009A2FAA"/>
    <w:rsid w:val="009A3244"/>
    <w:rsid w:val="009A3474"/>
    <w:rsid w:val="009B349D"/>
    <w:rsid w:val="009B5293"/>
    <w:rsid w:val="009C312A"/>
    <w:rsid w:val="009C5317"/>
    <w:rsid w:val="009E036E"/>
    <w:rsid w:val="009E3F4A"/>
    <w:rsid w:val="009E4EA6"/>
    <w:rsid w:val="009F006E"/>
    <w:rsid w:val="009F09A7"/>
    <w:rsid w:val="009F1448"/>
    <w:rsid w:val="009F2FBC"/>
    <w:rsid w:val="009F3CDD"/>
    <w:rsid w:val="009F4FD9"/>
    <w:rsid w:val="009F65C7"/>
    <w:rsid w:val="00A04B46"/>
    <w:rsid w:val="00A05F4B"/>
    <w:rsid w:val="00A1170D"/>
    <w:rsid w:val="00A12226"/>
    <w:rsid w:val="00A14418"/>
    <w:rsid w:val="00A2125B"/>
    <w:rsid w:val="00A2347D"/>
    <w:rsid w:val="00A2386E"/>
    <w:rsid w:val="00A2617E"/>
    <w:rsid w:val="00A26EC2"/>
    <w:rsid w:val="00A32830"/>
    <w:rsid w:val="00A3315E"/>
    <w:rsid w:val="00A34C3D"/>
    <w:rsid w:val="00A35299"/>
    <w:rsid w:val="00A35B8F"/>
    <w:rsid w:val="00A40C5F"/>
    <w:rsid w:val="00A4604F"/>
    <w:rsid w:val="00A503A3"/>
    <w:rsid w:val="00A5221C"/>
    <w:rsid w:val="00A52A49"/>
    <w:rsid w:val="00A559B8"/>
    <w:rsid w:val="00A57628"/>
    <w:rsid w:val="00A63CB6"/>
    <w:rsid w:val="00A65DC3"/>
    <w:rsid w:val="00A67668"/>
    <w:rsid w:val="00A67A93"/>
    <w:rsid w:val="00A67C66"/>
    <w:rsid w:val="00A708CB"/>
    <w:rsid w:val="00A73892"/>
    <w:rsid w:val="00A73D1F"/>
    <w:rsid w:val="00A74F85"/>
    <w:rsid w:val="00A76925"/>
    <w:rsid w:val="00A7744B"/>
    <w:rsid w:val="00A81310"/>
    <w:rsid w:val="00A858E0"/>
    <w:rsid w:val="00A90B08"/>
    <w:rsid w:val="00A952EF"/>
    <w:rsid w:val="00AA0154"/>
    <w:rsid w:val="00AA427C"/>
    <w:rsid w:val="00AA717A"/>
    <w:rsid w:val="00AB7E68"/>
    <w:rsid w:val="00AC22ED"/>
    <w:rsid w:val="00AC47E2"/>
    <w:rsid w:val="00AD0CB1"/>
    <w:rsid w:val="00AD37AE"/>
    <w:rsid w:val="00AD6842"/>
    <w:rsid w:val="00AD68D8"/>
    <w:rsid w:val="00AE0BDA"/>
    <w:rsid w:val="00AE2CF8"/>
    <w:rsid w:val="00AE2EBC"/>
    <w:rsid w:val="00AE3608"/>
    <w:rsid w:val="00AE5F12"/>
    <w:rsid w:val="00AF40A0"/>
    <w:rsid w:val="00AF4725"/>
    <w:rsid w:val="00AF4EF0"/>
    <w:rsid w:val="00AF75E4"/>
    <w:rsid w:val="00AF7BB8"/>
    <w:rsid w:val="00B03FBE"/>
    <w:rsid w:val="00B12A3B"/>
    <w:rsid w:val="00B12CC4"/>
    <w:rsid w:val="00B14964"/>
    <w:rsid w:val="00B200A4"/>
    <w:rsid w:val="00B202CC"/>
    <w:rsid w:val="00B23540"/>
    <w:rsid w:val="00B24243"/>
    <w:rsid w:val="00B24498"/>
    <w:rsid w:val="00B26155"/>
    <w:rsid w:val="00B318B4"/>
    <w:rsid w:val="00B33273"/>
    <w:rsid w:val="00B35BCF"/>
    <w:rsid w:val="00B367BF"/>
    <w:rsid w:val="00B441A7"/>
    <w:rsid w:val="00B44AED"/>
    <w:rsid w:val="00B45C46"/>
    <w:rsid w:val="00B45E19"/>
    <w:rsid w:val="00B504B4"/>
    <w:rsid w:val="00B54ECE"/>
    <w:rsid w:val="00B56CFA"/>
    <w:rsid w:val="00B573BC"/>
    <w:rsid w:val="00B57B1E"/>
    <w:rsid w:val="00B623B2"/>
    <w:rsid w:val="00B64229"/>
    <w:rsid w:val="00B67213"/>
    <w:rsid w:val="00B70C59"/>
    <w:rsid w:val="00B71047"/>
    <w:rsid w:val="00B7141D"/>
    <w:rsid w:val="00B84104"/>
    <w:rsid w:val="00B95442"/>
    <w:rsid w:val="00BA108E"/>
    <w:rsid w:val="00BA137D"/>
    <w:rsid w:val="00BA44C6"/>
    <w:rsid w:val="00BB5258"/>
    <w:rsid w:val="00BB60CB"/>
    <w:rsid w:val="00BB7CAA"/>
    <w:rsid w:val="00BC1BFE"/>
    <w:rsid w:val="00BC2250"/>
    <w:rsid w:val="00BC5A53"/>
    <w:rsid w:val="00BC5A8D"/>
    <w:rsid w:val="00BD04D0"/>
    <w:rsid w:val="00BD195C"/>
    <w:rsid w:val="00BD5017"/>
    <w:rsid w:val="00BD7F3E"/>
    <w:rsid w:val="00BE38D7"/>
    <w:rsid w:val="00BE43CD"/>
    <w:rsid w:val="00BE5EC4"/>
    <w:rsid w:val="00BE683A"/>
    <w:rsid w:val="00BE68C2"/>
    <w:rsid w:val="00BF75AB"/>
    <w:rsid w:val="00C07856"/>
    <w:rsid w:val="00C07B4A"/>
    <w:rsid w:val="00C21CBE"/>
    <w:rsid w:val="00C25080"/>
    <w:rsid w:val="00C27365"/>
    <w:rsid w:val="00C3022B"/>
    <w:rsid w:val="00C30B55"/>
    <w:rsid w:val="00C30D99"/>
    <w:rsid w:val="00C37A02"/>
    <w:rsid w:val="00C42DF2"/>
    <w:rsid w:val="00C449DE"/>
    <w:rsid w:val="00C60B07"/>
    <w:rsid w:val="00C640A9"/>
    <w:rsid w:val="00C758F0"/>
    <w:rsid w:val="00C76257"/>
    <w:rsid w:val="00C76CDB"/>
    <w:rsid w:val="00C838A0"/>
    <w:rsid w:val="00C85CBE"/>
    <w:rsid w:val="00C91D0E"/>
    <w:rsid w:val="00C94748"/>
    <w:rsid w:val="00C97AE5"/>
    <w:rsid w:val="00CA09B2"/>
    <w:rsid w:val="00CA15A6"/>
    <w:rsid w:val="00CA2EFB"/>
    <w:rsid w:val="00CA4CC1"/>
    <w:rsid w:val="00CB29E3"/>
    <w:rsid w:val="00CB6DCB"/>
    <w:rsid w:val="00CB7EF6"/>
    <w:rsid w:val="00CC279C"/>
    <w:rsid w:val="00CC3CB5"/>
    <w:rsid w:val="00CC43C8"/>
    <w:rsid w:val="00CD1EB6"/>
    <w:rsid w:val="00CD37BA"/>
    <w:rsid w:val="00CD4679"/>
    <w:rsid w:val="00CD5789"/>
    <w:rsid w:val="00CD693F"/>
    <w:rsid w:val="00CD7DA8"/>
    <w:rsid w:val="00CE1433"/>
    <w:rsid w:val="00CE5F23"/>
    <w:rsid w:val="00CE7F74"/>
    <w:rsid w:val="00CF0497"/>
    <w:rsid w:val="00CF32FD"/>
    <w:rsid w:val="00CF4524"/>
    <w:rsid w:val="00D0002D"/>
    <w:rsid w:val="00D02D46"/>
    <w:rsid w:val="00D06B75"/>
    <w:rsid w:val="00D06C98"/>
    <w:rsid w:val="00D07314"/>
    <w:rsid w:val="00D07A9E"/>
    <w:rsid w:val="00D25960"/>
    <w:rsid w:val="00D278B8"/>
    <w:rsid w:val="00D3050C"/>
    <w:rsid w:val="00D313F2"/>
    <w:rsid w:val="00D3235C"/>
    <w:rsid w:val="00D34B1D"/>
    <w:rsid w:val="00D4113A"/>
    <w:rsid w:val="00D41616"/>
    <w:rsid w:val="00D43085"/>
    <w:rsid w:val="00D44050"/>
    <w:rsid w:val="00D4588E"/>
    <w:rsid w:val="00D473C1"/>
    <w:rsid w:val="00D5246B"/>
    <w:rsid w:val="00D525B5"/>
    <w:rsid w:val="00D54678"/>
    <w:rsid w:val="00D6266D"/>
    <w:rsid w:val="00D6593D"/>
    <w:rsid w:val="00D66B46"/>
    <w:rsid w:val="00D71AC4"/>
    <w:rsid w:val="00D71FA7"/>
    <w:rsid w:val="00D736A4"/>
    <w:rsid w:val="00D75319"/>
    <w:rsid w:val="00D908F4"/>
    <w:rsid w:val="00D92092"/>
    <w:rsid w:val="00D97517"/>
    <w:rsid w:val="00DA1013"/>
    <w:rsid w:val="00DA600F"/>
    <w:rsid w:val="00DA6268"/>
    <w:rsid w:val="00DB4D0D"/>
    <w:rsid w:val="00DB5D88"/>
    <w:rsid w:val="00DC1B02"/>
    <w:rsid w:val="00DC2651"/>
    <w:rsid w:val="00DC5A7B"/>
    <w:rsid w:val="00DE2AC3"/>
    <w:rsid w:val="00DE2C49"/>
    <w:rsid w:val="00DF2182"/>
    <w:rsid w:val="00E0114C"/>
    <w:rsid w:val="00E0291B"/>
    <w:rsid w:val="00E03873"/>
    <w:rsid w:val="00E1591F"/>
    <w:rsid w:val="00E15E44"/>
    <w:rsid w:val="00E17A62"/>
    <w:rsid w:val="00E27C76"/>
    <w:rsid w:val="00E30E64"/>
    <w:rsid w:val="00E319A1"/>
    <w:rsid w:val="00E3247B"/>
    <w:rsid w:val="00E334EA"/>
    <w:rsid w:val="00E33D1D"/>
    <w:rsid w:val="00E3544B"/>
    <w:rsid w:val="00E35C5B"/>
    <w:rsid w:val="00E40AB2"/>
    <w:rsid w:val="00E467C7"/>
    <w:rsid w:val="00E51CDA"/>
    <w:rsid w:val="00E5389F"/>
    <w:rsid w:val="00E6093C"/>
    <w:rsid w:val="00E62F57"/>
    <w:rsid w:val="00E63640"/>
    <w:rsid w:val="00E67915"/>
    <w:rsid w:val="00E72942"/>
    <w:rsid w:val="00E73FFD"/>
    <w:rsid w:val="00E7754B"/>
    <w:rsid w:val="00E82786"/>
    <w:rsid w:val="00E84B15"/>
    <w:rsid w:val="00E90C42"/>
    <w:rsid w:val="00E92A37"/>
    <w:rsid w:val="00E92D8A"/>
    <w:rsid w:val="00E942A3"/>
    <w:rsid w:val="00E95ED9"/>
    <w:rsid w:val="00EA149E"/>
    <w:rsid w:val="00EA1F1E"/>
    <w:rsid w:val="00EA5B7F"/>
    <w:rsid w:val="00EA6015"/>
    <w:rsid w:val="00EA6772"/>
    <w:rsid w:val="00EA7D84"/>
    <w:rsid w:val="00EB01B9"/>
    <w:rsid w:val="00EB1BBE"/>
    <w:rsid w:val="00EB2408"/>
    <w:rsid w:val="00EB445F"/>
    <w:rsid w:val="00EB4DD2"/>
    <w:rsid w:val="00EB4F74"/>
    <w:rsid w:val="00EC2C9B"/>
    <w:rsid w:val="00EC4E62"/>
    <w:rsid w:val="00EC7A42"/>
    <w:rsid w:val="00ED66C2"/>
    <w:rsid w:val="00EE0883"/>
    <w:rsid w:val="00EE0F6A"/>
    <w:rsid w:val="00EE41BA"/>
    <w:rsid w:val="00EE6456"/>
    <w:rsid w:val="00EF04A1"/>
    <w:rsid w:val="00EF08BF"/>
    <w:rsid w:val="00EF20A8"/>
    <w:rsid w:val="00EF2C0B"/>
    <w:rsid w:val="00EF479B"/>
    <w:rsid w:val="00F00945"/>
    <w:rsid w:val="00F01B55"/>
    <w:rsid w:val="00F01D37"/>
    <w:rsid w:val="00F02465"/>
    <w:rsid w:val="00F03D6B"/>
    <w:rsid w:val="00F0684D"/>
    <w:rsid w:val="00F11CA9"/>
    <w:rsid w:val="00F14A05"/>
    <w:rsid w:val="00F220F6"/>
    <w:rsid w:val="00F22AE1"/>
    <w:rsid w:val="00F23FAF"/>
    <w:rsid w:val="00F24D02"/>
    <w:rsid w:val="00F2796B"/>
    <w:rsid w:val="00F3048C"/>
    <w:rsid w:val="00F30A98"/>
    <w:rsid w:val="00F313D5"/>
    <w:rsid w:val="00F40A8E"/>
    <w:rsid w:val="00F41529"/>
    <w:rsid w:val="00F41B8C"/>
    <w:rsid w:val="00F440A3"/>
    <w:rsid w:val="00F53C45"/>
    <w:rsid w:val="00F548A5"/>
    <w:rsid w:val="00F614FD"/>
    <w:rsid w:val="00F6508C"/>
    <w:rsid w:val="00F65183"/>
    <w:rsid w:val="00F654EE"/>
    <w:rsid w:val="00F7086A"/>
    <w:rsid w:val="00F70F37"/>
    <w:rsid w:val="00F73D2A"/>
    <w:rsid w:val="00F775FF"/>
    <w:rsid w:val="00F8219B"/>
    <w:rsid w:val="00F87247"/>
    <w:rsid w:val="00F93C37"/>
    <w:rsid w:val="00F950E8"/>
    <w:rsid w:val="00FA12D8"/>
    <w:rsid w:val="00FA15A8"/>
    <w:rsid w:val="00FA39E9"/>
    <w:rsid w:val="00FA6776"/>
    <w:rsid w:val="00FA6C1C"/>
    <w:rsid w:val="00FA7494"/>
    <w:rsid w:val="00FB1360"/>
    <w:rsid w:val="00FB54E6"/>
    <w:rsid w:val="00FB69D6"/>
    <w:rsid w:val="00FB71C7"/>
    <w:rsid w:val="00FB7B23"/>
    <w:rsid w:val="00FC1406"/>
    <w:rsid w:val="00FC3247"/>
    <w:rsid w:val="00FC65EF"/>
    <w:rsid w:val="00FC70D9"/>
    <w:rsid w:val="00FD011A"/>
    <w:rsid w:val="00FD1BE2"/>
    <w:rsid w:val="00FD7452"/>
    <w:rsid w:val="00FE0068"/>
    <w:rsid w:val="00FE32CD"/>
    <w:rsid w:val="00FE4927"/>
    <w:rsid w:val="00FE58D6"/>
    <w:rsid w:val="00FF2951"/>
    <w:rsid w:val="00FF62A1"/>
    <w:rsid w:val="00FF7A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C179F"/>
  <w15:chartTrackingRefBased/>
  <w15:docId w15:val="{C3328D7C-7FDC-4369-B0A3-010A7D02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233BF3"/>
    <w:pPr>
      <w:ind w:left="720"/>
      <w:contextualSpacing/>
    </w:pPr>
  </w:style>
  <w:style w:type="character" w:styleId="UnresolvedMention">
    <w:name w:val="Unresolved Mention"/>
    <w:basedOn w:val="DefaultParagraphFont"/>
    <w:uiPriority w:val="99"/>
    <w:semiHidden/>
    <w:unhideWhenUsed/>
    <w:rsid w:val="0093269A"/>
    <w:rPr>
      <w:color w:val="605E5C"/>
      <w:shd w:val="clear" w:color="auto" w:fill="E1DFDD"/>
    </w:rPr>
  </w:style>
  <w:style w:type="character" w:styleId="FollowedHyperlink">
    <w:name w:val="FollowedHyperlink"/>
    <w:basedOn w:val="DefaultParagraphFont"/>
    <w:rsid w:val="0089735E"/>
    <w:rPr>
      <w:color w:val="954F72" w:themeColor="followedHyperlink"/>
      <w:u w:val="single"/>
    </w:rPr>
  </w:style>
  <w:style w:type="paragraph" w:styleId="NormalWeb">
    <w:name w:val="Normal (Web)"/>
    <w:basedOn w:val="Normal"/>
    <w:uiPriority w:val="99"/>
    <w:unhideWhenUsed/>
    <w:rsid w:val="00EA149E"/>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638048">
      <w:bodyDiv w:val="1"/>
      <w:marLeft w:val="0"/>
      <w:marRight w:val="0"/>
      <w:marTop w:val="0"/>
      <w:marBottom w:val="0"/>
      <w:divBdr>
        <w:top w:val="none" w:sz="0" w:space="0" w:color="auto"/>
        <w:left w:val="none" w:sz="0" w:space="0" w:color="auto"/>
        <w:bottom w:val="none" w:sz="0" w:space="0" w:color="auto"/>
        <w:right w:val="none" w:sz="0" w:space="0" w:color="auto"/>
      </w:divBdr>
    </w:div>
    <w:div w:id="188882173">
      <w:bodyDiv w:val="1"/>
      <w:marLeft w:val="0"/>
      <w:marRight w:val="0"/>
      <w:marTop w:val="0"/>
      <w:marBottom w:val="0"/>
      <w:divBdr>
        <w:top w:val="none" w:sz="0" w:space="0" w:color="auto"/>
        <w:left w:val="none" w:sz="0" w:space="0" w:color="auto"/>
        <w:bottom w:val="none" w:sz="0" w:space="0" w:color="auto"/>
        <w:right w:val="none" w:sz="0" w:space="0" w:color="auto"/>
      </w:divBdr>
    </w:div>
    <w:div w:id="246840550">
      <w:bodyDiv w:val="1"/>
      <w:marLeft w:val="0"/>
      <w:marRight w:val="0"/>
      <w:marTop w:val="0"/>
      <w:marBottom w:val="0"/>
      <w:divBdr>
        <w:top w:val="none" w:sz="0" w:space="0" w:color="auto"/>
        <w:left w:val="none" w:sz="0" w:space="0" w:color="auto"/>
        <w:bottom w:val="none" w:sz="0" w:space="0" w:color="auto"/>
        <w:right w:val="none" w:sz="0" w:space="0" w:color="auto"/>
      </w:divBdr>
    </w:div>
    <w:div w:id="272830744">
      <w:bodyDiv w:val="1"/>
      <w:marLeft w:val="0"/>
      <w:marRight w:val="0"/>
      <w:marTop w:val="0"/>
      <w:marBottom w:val="0"/>
      <w:divBdr>
        <w:top w:val="none" w:sz="0" w:space="0" w:color="auto"/>
        <w:left w:val="none" w:sz="0" w:space="0" w:color="auto"/>
        <w:bottom w:val="none" w:sz="0" w:space="0" w:color="auto"/>
        <w:right w:val="none" w:sz="0" w:space="0" w:color="auto"/>
      </w:divBdr>
    </w:div>
    <w:div w:id="297299132">
      <w:bodyDiv w:val="1"/>
      <w:marLeft w:val="0"/>
      <w:marRight w:val="0"/>
      <w:marTop w:val="0"/>
      <w:marBottom w:val="0"/>
      <w:divBdr>
        <w:top w:val="none" w:sz="0" w:space="0" w:color="auto"/>
        <w:left w:val="none" w:sz="0" w:space="0" w:color="auto"/>
        <w:bottom w:val="none" w:sz="0" w:space="0" w:color="auto"/>
        <w:right w:val="none" w:sz="0" w:space="0" w:color="auto"/>
      </w:divBdr>
    </w:div>
    <w:div w:id="340743954">
      <w:bodyDiv w:val="1"/>
      <w:marLeft w:val="0"/>
      <w:marRight w:val="0"/>
      <w:marTop w:val="0"/>
      <w:marBottom w:val="0"/>
      <w:divBdr>
        <w:top w:val="none" w:sz="0" w:space="0" w:color="auto"/>
        <w:left w:val="none" w:sz="0" w:space="0" w:color="auto"/>
        <w:bottom w:val="none" w:sz="0" w:space="0" w:color="auto"/>
        <w:right w:val="none" w:sz="0" w:space="0" w:color="auto"/>
      </w:divBdr>
    </w:div>
    <w:div w:id="378749257">
      <w:bodyDiv w:val="1"/>
      <w:marLeft w:val="0"/>
      <w:marRight w:val="0"/>
      <w:marTop w:val="0"/>
      <w:marBottom w:val="0"/>
      <w:divBdr>
        <w:top w:val="none" w:sz="0" w:space="0" w:color="auto"/>
        <w:left w:val="none" w:sz="0" w:space="0" w:color="auto"/>
        <w:bottom w:val="none" w:sz="0" w:space="0" w:color="auto"/>
        <w:right w:val="none" w:sz="0" w:space="0" w:color="auto"/>
      </w:divBdr>
      <w:divsChild>
        <w:div w:id="2070225978">
          <w:marLeft w:val="0"/>
          <w:marRight w:val="0"/>
          <w:marTop w:val="0"/>
          <w:marBottom w:val="0"/>
          <w:divBdr>
            <w:top w:val="none" w:sz="0" w:space="0" w:color="auto"/>
            <w:left w:val="none" w:sz="0" w:space="0" w:color="auto"/>
            <w:bottom w:val="none" w:sz="0" w:space="0" w:color="auto"/>
            <w:right w:val="none" w:sz="0" w:space="0" w:color="auto"/>
          </w:divBdr>
        </w:div>
        <w:div w:id="1237397725">
          <w:marLeft w:val="0"/>
          <w:marRight w:val="0"/>
          <w:marTop w:val="0"/>
          <w:marBottom w:val="0"/>
          <w:divBdr>
            <w:top w:val="none" w:sz="0" w:space="0" w:color="auto"/>
            <w:left w:val="none" w:sz="0" w:space="0" w:color="auto"/>
            <w:bottom w:val="none" w:sz="0" w:space="0" w:color="auto"/>
            <w:right w:val="none" w:sz="0" w:space="0" w:color="auto"/>
          </w:divBdr>
        </w:div>
      </w:divsChild>
    </w:div>
    <w:div w:id="465583615">
      <w:bodyDiv w:val="1"/>
      <w:marLeft w:val="0"/>
      <w:marRight w:val="0"/>
      <w:marTop w:val="0"/>
      <w:marBottom w:val="0"/>
      <w:divBdr>
        <w:top w:val="none" w:sz="0" w:space="0" w:color="auto"/>
        <w:left w:val="none" w:sz="0" w:space="0" w:color="auto"/>
        <w:bottom w:val="none" w:sz="0" w:space="0" w:color="auto"/>
        <w:right w:val="none" w:sz="0" w:space="0" w:color="auto"/>
      </w:divBdr>
    </w:div>
    <w:div w:id="481314882">
      <w:bodyDiv w:val="1"/>
      <w:marLeft w:val="0"/>
      <w:marRight w:val="0"/>
      <w:marTop w:val="0"/>
      <w:marBottom w:val="0"/>
      <w:divBdr>
        <w:top w:val="none" w:sz="0" w:space="0" w:color="auto"/>
        <w:left w:val="none" w:sz="0" w:space="0" w:color="auto"/>
        <w:bottom w:val="none" w:sz="0" w:space="0" w:color="auto"/>
        <w:right w:val="none" w:sz="0" w:space="0" w:color="auto"/>
      </w:divBdr>
    </w:div>
    <w:div w:id="496308294">
      <w:bodyDiv w:val="1"/>
      <w:marLeft w:val="0"/>
      <w:marRight w:val="0"/>
      <w:marTop w:val="0"/>
      <w:marBottom w:val="0"/>
      <w:divBdr>
        <w:top w:val="none" w:sz="0" w:space="0" w:color="auto"/>
        <w:left w:val="none" w:sz="0" w:space="0" w:color="auto"/>
        <w:bottom w:val="none" w:sz="0" w:space="0" w:color="auto"/>
        <w:right w:val="none" w:sz="0" w:space="0" w:color="auto"/>
      </w:divBdr>
    </w:div>
    <w:div w:id="580532351">
      <w:bodyDiv w:val="1"/>
      <w:marLeft w:val="0"/>
      <w:marRight w:val="0"/>
      <w:marTop w:val="0"/>
      <w:marBottom w:val="0"/>
      <w:divBdr>
        <w:top w:val="none" w:sz="0" w:space="0" w:color="auto"/>
        <w:left w:val="none" w:sz="0" w:space="0" w:color="auto"/>
        <w:bottom w:val="none" w:sz="0" w:space="0" w:color="auto"/>
        <w:right w:val="none" w:sz="0" w:space="0" w:color="auto"/>
      </w:divBdr>
    </w:div>
    <w:div w:id="600836436">
      <w:bodyDiv w:val="1"/>
      <w:marLeft w:val="0"/>
      <w:marRight w:val="0"/>
      <w:marTop w:val="0"/>
      <w:marBottom w:val="0"/>
      <w:divBdr>
        <w:top w:val="none" w:sz="0" w:space="0" w:color="auto"/>
        <w:left w:val="none" w:sz="0" w:space="0" w:color="auto"/>
        <w:bottom w:val="none" w:sz="0" w:space="0" w:color="auto"/>
        <w:right w:val="none" w:sz="0" w:space="0" w:color="auto"/>
      </w:divBdr>
    </w:div>
    <w:div w:id="647709646">
      <w:bodyDiv w:val="1"/>
      <w:marLeft w:val="0"/>
      <w:marRight w:val="0"/>
      <w:marTop w:val="0"/>
      <w:marBottom w:val="0"/>
      <w:divBdr>
        <w:top w:val="none" w:sz="0" w:space="0" w:color="auto"/>
        <w:left w:val="none" w:sz="0" w:space="0" w:color="auto"/>
        <w:bottom w:val="none" w:sz="0" w:space="0" w:color="auto"/>
        <w:right w:val="none" w:sz="0" w:space="0" w:color="auto"/>
      </w:divBdr>
      <w:divsChild>
        <w:div w:id="1530293657">
          <w:marLeft w:val="0"/>
          <w:marRight w:val="0"/>
          <w:marTop w:val="0"/>
          <w:marBottom w:val="0"/>
          <w:divBdr>
            <w:top w:val="none" w:sz="0" w:space="0" w:color="auto"/>
            <w:left w:val="none" w:sz="0" w:space="0" w:color="auto"/>
            <w:bottom w:val="none" w:sz="0" w:space="0" w:color="auto"/>
            <w:right w:val="none" w:sz="0" w:space="0" w:color="auto"/>
          </w:divBdr>
        </w:div>
      </w:divsChild>
    </w:div>
    <w:div w:id="776097473">
      <w:bodyDiv w:val="1"/>
      <w:marLeft w:val="0"/>
      <w:marRight w:val="0"/>
      <w:marTop w:val="0"/>
      <w:marBottom w:val="0"/>
      <w:divBdr>
        <w:top w:val="none" w:sz="0" w:space="0" w:color="auto"/>
        <w:left w:val="none" w:sz="0" w:space="0" w:color="auto"/>
        <w:bottom w:val="none" w:sz="0" w:space="0" w:color="auto"/>
        <w:right w:val="none" w:sz="0" w:space="0" w:color="auto"/>
      </w:divBdr>
    </w:div>
    <w:div w:id="819619200">
      <w:bodyDiv w:val="1"/>
      <w:marLeft w:val="0"/>
      <w:marRight w:val="0"/>
      <w:marTop w:val="0"/>
      <w:marBottom w:val="0"/>
      <w:divBdr>
        <w:top w:val="none" w:sz="0" w:space="0" w:color="auto"/>
        <w:left w:val="none" w:sz="0" w:space="0" w:color="auto"/>
        <w:bottom w:val="none" w:sz="0" w:space="0" w:color="auto"/>
        <w:right w:val="none" w:sz="0" w:space="0" w:color="auto"/>
      </w:divBdr>
    </w:div>
    <w:div w:id="830951408">
      <w:bodyDiv w:val="1"/>
      <w:marLeft w:val="0"/>
      <w:marRight w:val="0"/>
      <w:marTop w:val="0"/>
      <w:marBottom w:val="0"/>
      <w:divBdr>
        <w:top w:val="none" w:sz="0" w:space="0" w:color="auto"/>
        <w:left w:val="none" w:sz="0" w:space="0" w:color="auto"/>
        <w:bottom w:val="none" w:sz="0" w:space="0" w:color="auto"/>
        <w:right w:val="none" w:sz="0" w:space="0" w:color="auto"/>
      </w:divBdr>
    </w:div>
    <w:div w:id="988093452">
      <w:bodyDiv w:val="1"/>
      <w:marLeft w:val="0"/>
      <w:marRight w:val="0"/>
      <w:marTop w:val="0"/>
      <w:marBottom w:val="0"/>
      <w:divBdr>
        <w:top w:val="none" w:sz="0" w:space="0" w:color="auto"/>
        <w:left w:val="none" w:sz="0" w:space="0" w:color="auto"/>
        <w:bottom w:val="none" w:sz="0" w:space="0" w:color="auto"/>
        <w:right w:val="none" w:sz="0" w:space="0" w:color="auto"/>
      </w:divBdr>
    </w:div>
    <w:div w:id="1031608157">
      <w:bodyDiv w:val="1"/>
      <w:marLeft w:val="0"/>
      <w:marRight w:val="0"/>
      <w:marTop w:val="0"/>
      <w:marBottom w:val="0"/>
      <w:divBdr>
        <w:top w:val="none" w:sz="0" w:space="0" w:color="auto"/>
        <w:left w:val="none" w:sz="0" w:space="0" w:color="auto"/>
        <w:bottom w:val="none" w:sz="0" w:space="0" w:color="auto"/>
        <w:right w:val="none" w:sz="0" w:space="0" w:color="auto"/>
      </w:divBdr>
    </w:div>
    <w:div w:id="1099453167">
      <w:bodyDiv w:val="1"/>
      <w:marLeft w:val="0"/>
      <w:marRight w:val="0"/>
      <w:marTop w:val="0"/>
      <w:marBottom w:val="0"/>
      <w:divBdr>
        <w:top w:val="none" w:sz="0" w:space="0" w:color="auto"/>
        <w:left w:val="none" w:sz="0" w:space="0" w:color="auto"/>
        <w:bottom w:val="none" w:sz="0" w:space="0" w:color="auto"/>
        <w:right w:val="none" w:sz="0" w:space="0" w:color="auto"/>
      </w:divBdr>
    </w:div>
    <w:div w:id="1270816737">
      <w:bodyDiv w:val="1"/>
      <w:marLeft w:val="0"/>
      <w:marRight w:val="0"/>
      <w:marTop w:val="0"/>
      <w:marBottom w:val="0"/>
      <w:divBdr>
        <w:top w:val="none" w:sz="0" w:space="0" w:color="auto"/>
        <w:left w:val="none" w:sz="0" w:space="0" w:color="auto"/>
        <w:bottom w:val="none" w:sz="0" w:space="0" w:color="auto"/>
        <w:right w:val="none" w:sz="0" w:space="0" w:color="auto"/>
      </w:divBdr>
      <w:divsChild>
        <w:div w:id="6300476">
          <w:marLeft w:val="547"/>
          <w:marRight w:val="0"/>
          <w:marTop w:val="96"/>
          <w:marBottom w:val="0"/>
          <w:divBdr>
            <w:top w:val="none" w:sz="0" w:space="0" w:color="auto"/>
            <w:left w:val="none" w:sz="0" w:space="0" w:color="auto"/>
            <w:bottom w:val="none" w:sz="0" w:space="0" w:color="auto"/>
            <w:right w:val="none" w:sz="0" w:space="0" w:color="auto"/>
          </w:divBdr>
        </w:div>
        <w:div w:id="79185583">
          <w:marLeft w:val="547"/>
          <w:marRight w:val="0"/>
          <w:marTop w:val="96"/>
          <w:marBottom w:val="0"/>
          <w:divBdr>
            <w:top w:val="none" w:sz="0" w:space="0" w:color="auto"/>
            <w:left w:val="none" w:sz="0" w:space="0" w:color="auto"/>
            <w:bottom w:val="none" w:sz="0" w:space="0" w:color="auto"/>
            <w:right w:val="none" w:sz="0" w:space="0" w:color="auto"/>
          </w:divBdr>
        </w:div>
        <w:div w:id="159009179">
          <w:marLeft w:val="547"/>
          <w:marRight w:val="0"/>
          <w:marTop w:val="96"/>
          <w:marBottom w:val="0"/>
          <w:divBdr>
            <w:top w:val="none" w:sz="0" w:space="0" w:color="auto"/>
            <w:left w:val="none" w:sz="0" w:space="0" w:color="auto"/>
            <w:bottom w:val="none" w:sz="0" w:space="0" w:color="auto"/>
            <w:right w:val="none" w:sz="0" w:space="0" w:color="auto"/>
          </w:divBdr>
        </w:div>
      </w:divsChild>
    </w:div>
    <w:div w:id="1358307959">
      <w:bodyDiv w:val="1"/>
      <w:marLeft w:val="0"/>
      <w:marRight w:val="0"/>
      <w:marTop w:val="0"/>
      <w:marBottom w:val="0"/>
      <w:divBdr>
        <w:top w:val="none" w:sz="0" w:space="0" w:color="auto"/>
        <w:left w:val="none" w:sz="0" w:space="0" w:color="auto"/>
        <w:bottom w:val="none" w:sz="0" w:space="0" w:color="auto"/>
        <w:right w:val="none" w:sz="0" w:space="0" w:color="auto"/>
      </w:divBdr>
    </w:div>
    <w:div w:id="1409038037">
      <w:bodyDiv w:val="1"/>
      <w:marLeft w:val="0"/>
      <w:marRight w:val="0"/>
      <w:marTop w:val="0"/>
      <w:marBottom w:val="0"/>
      <w:divBdr>
        <w:top w:val="none" w:sz="0" w:space="0" w:color="auto"/>
        <w:left w:val="none" w:sz="0" w:space="0" w:color="auto"/>
        <w:bottom w:val="none" w:sz="0" w:space="0" w:color="auto"/>
        <w:right w:val="none" w:sz="0" w:space="0" w:color="auto"/>
      </w:divBdr>
      <w:divsChild>
        <w:div w:id="1802267920">
          <w:marLeft w:val="0"/>
          <w:marRight w:val="0"/>
          <w:marTop w:val="0"/>
          <w:marBottom w:val="0"/>
          <w:divBdr>
            <w:top w:val="none" w:sz="0" w:space="0" w:color="auto"/>
            <w:left w:val="none" w:sz="0" w:space="0" w:color="auto"/>
            <w:bottom w:val="none" w:sz="0" w:space="0" w:color="auto"/>
            <w:right w:val="none" w:sz="0" w:space="0" w:color="auto"/>
          </w:divBdr>
        </w:div>
        <w:div w:id="749619166">
          <w:marLeft w:val="0"/>
          <w:marRight w:val="0"/>
          <w:marTop w:val="0"/>
          <w:marBottom w:val="0"/>
          <w:divBdr>
            <w:top w:val="none" w:sz="0" w:space="0" w:color="auto"/>
            <w:left w:val="none" w:sz="0" w:space="0" w:color="auto"/>
            <w:bottom w:val="none" w:sz="0" w:space="0" w:color="auto"/>
            <w:right w:val="none" w:sz="0" w:space="0" w:color="auto"/>
          </w:divBdr>
        </w:div>
        <w:div w:id="981277601">
          <w:marLeft w:val="0"/>
          <w:marRight w:val="0"/>
          <w:marTop w:val="0"/>
          <w:marBottom w:val="0"/>
          <w:divBdr>
            <w:top w:val="none" w:sz="0" w:space="0" w:color="auto"/>
            <w:left w:val="none" w:sz="0" w:space="0" w:color="auto"/>
            <w:bottom w:val="none" w:sz="0" w:space="0" w:color="auto"/>
            <w:right w:val="none" w:sz="0" w:space="0" w:color="auto"/>
          </w:divBdr>
        </w:div>
        <w:div w:id="1479954449">
          <w:marLeft w:val="0"/>
          <w:marRight w:val="0"/>
          <w:marTop w:val="0"/>
          <w:marBottom w:val="0"/>
          <w:divBdr>
            <w:top w:val="none" w:sz="0" w:space="0" w:color="auto"/>
            <w:left w:val="none" w:sz="0" w:space="0" w:color="auto"/>
            <w:bottom w:val="none" w:sz="0" w:space="0" w:color="auto"/>
            <w:right w:val="none" w:sz="0" w:space="0" w:color="auto"/>
          </w:divBdr>
          <w:divsChild>
            <w:div w:id="1194423300">
              <w:marLeft w:val="0"/>
              <w:marRight w:val="0"/>
              <w:marTop w:val="0"/>
              <w:marBottom w:val="0"/>
              <w:divBdr>
                <w:top w:val="none" w:sz="0" w:space="0" w:color="auto"/>
                <w:left w:val="none" w:sz="0" w:space="0" w:color="auto"/>
                <w:bottom w:val="none" w:sz="0" w:space="0" w:color="auto"/>
                <w:right w:val="none" w:sz="0" w:space="0" w:color="auto"/>
              </w:divBdr>
              <w:divsChild>
                <w:div w:id="31368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049794">
          <w:marLeft w:val="0"/>
          <w:marRight w:val="0"/>
          <w:marTop w:val="0"/>
          <w:marBottom w:val="0"/>
          <w:divBdr>
            <w:top w:val="none" w:sz="0" w:space="0" w:color="auto"/>
            <w:left w:val="none" w:sz="0" w:space="0" w:color="auto"/>
            <w:bottom w:val="none" w:sz="0" w:space="0" w:color="auto"/>
            <w:right w:val="none" w:sz="0" w:space="0" w:color="auto"/>
          </w:divBdr>
        </w:div>
        <w:div w:id="1755786367">
          <w:marLeft w:val="0"/>
          <w:marRight w:val="0"/>
          <w:marTop w:val="0"/>
          <w:marBottom w:val="0"/>
          <w:divBdr>
            <w:top w:val="none" w:sz="0" w:space="0" w:color="auto"/>
            <w:left w:val="none" w:sz="0" w:space="0" w:color="auto"/>
            <w:bottom w:val="none" w:sz="0" w:space="0" w:color="auto"/>
            <w:right w:val="none" w:sz="0" w:space="0" w:color="auto"/>
          </w:divBdr>
          <w:divsChild>
            <w:div w:id="1890650636">
              <w:marLeft w:val="0"/>
              <w:marRight w:val="0"/>
              <w:marTop w:val="0"/>
              <w:marBottom w:val="0"/>
              <w:divBdr>
                <w:top w:val="none" w:sz="0" w:space="0" w:color="auto"/>
                <w:left w:val="none" w:sz="0" w:space="0" w:color="auto"/>
                <w:bottom w:val="none" w:sz="0" w:space="0" w:color="auto"/>
                <w:right w:val="none" w:sz="0" w:space="0" w:color="auto"/>
              </w:divBdr>
              <w:divsChild>
                <w:div w:id="150230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3403">
          <w:marLeft w:val="0"/>
          <w:marRight w:val="0"/>
          <w:marTop w:val="0"/>
          <w:marBottom w:val="0"/>
          <w:divBdr>
            <w:top w:val="none" w:sz="0" w:space="0" w:color="auto"/>
            <w:left w:val="none" w:sz="0" w:space="0" w:color="auto"/>
            <w:bottom w:val="none" w:sz="0" w:space="0" w:color="auto"/>
            <w:right w:val="none" w:sz="0" w:space="0" w:color="auto"/>
          </w:divBdr>
        </w:div>
      </w:divsChild>
    </w:div>
    <w:div w:id="1515917961">
      <w:bodyDiv w:val="1"/>
      <w:marLeft w:val="0"/>
      <w:marRight w:val="0"/>
      <w:marTop w:val="0"/>
      <w:marBottom w:val="0"/>
      <w:divBdr>
        <w:top w:val="none" w:sz="0" w:space="0" w:color="auto"/>
        <w:left w:val="none" w:sz="0" w:space="0" w:color="auto"/>
        <w:bottom w:val="none" w:sz="0" w:space="0" w:color="auto"/>
        <w:right w:val="none" w:sz="0" w:space="0" w:color="auto"/>
      </w:divBdr>
    </w:div>
    <w:div w:id="1562786188">
      <w:bodyDiv w:val="1"/>
      <w:marLeft w:val="0"/>
      <w:marRight w:val="0"/>
      <w:marTop w:val="0"/>
      <w:marBottom w:val="0"/>
      <w:divBdr>
        <w:top w:val="none" w:sz="0" w:space="0" w:color="auto"/>
        <w:left w:val="none" w:sz="0" w:space="0" w:color="auto"/>
        <w:bottom w:val="none" w:sz="0" w:space="0" w:color="auto"/>
        <w:right w:val="none" w:sz="0" w:space="0" w:color="auto"/>
      </w:divBdr>
    </w:div>
    <w:div w:id="1728382463">
      <w:bodyDiv w:val="1"/>
      <w:marLeft w:val="0"/>
      <w:marRight w:val="0"/>
      <w:marTop w:val="0"/>
      <w:marBottom w:val="0"/>
      <w:divBdr>
        <w:top w:val="none" w:sz="0" w:space="0" w:color="auto"/>
        <w:left w:val="none" w:sz="0" w:space="0" w:color="auto"/>
        <w:bottom w:val="none" w:sz="0" w:space="0" w:color="auto"/>
        <w:right w:val="none" w:sz="0" w:space="0" w:color="auto"/>
      </w:divBdr>
    </w:div>
    <w:div w:id="1778408217">
      <w:bodyDiv w:val="1"/>
      <w:marLeft w:val="0"/>
      <w:marRight w:val="0"/>
      <w:marTop w:val="0"/>
      <w:marBottom w:val="0"/>
      <w:divBdr>
        <w:top w:val="none" w:sz="0" w:space="0" w:color="auto"/>
        <w:left w:val="none" w:sz="0" w:space="0" w:color="auto"/>
        <w:bottom w:val="none" w:sz="0" w:space="0" w:color="auto"/>
        <w:right w:val="none" w:sz="0" w:space="0" w:color="auto"/>
      </w:divBdr>
      <w:divsChild>
        <w:div w:id="1722707482">
          <w:marLeft w:val="0"/>
          <w:marRight w:val="0"/>
          <w:marTop w:val="0"/>
          <w:marBottom w:val="0"/>
          <w:divBdr>
            <w:top w:val="none" w:sz="0" w:space="0" w:color="auto"/>
            <w:left w:val="none" w:sz="0" w:space="0" w:color="auto"/>
            <w:bottom w:val="none" w:sz="0" w:space="0" w:color="auto"/>
            <w:right w:val="none" w:sz="0" w:space="0" w:color="auto"/>
          </w:divBdr>
        </w:div>
        <w:div w:id="1314718322">
          <w:marLeft w:val="0"/>
          <w:marRight w:val="0"/>
          <w:marTop w:val="0"/>
          <w:marBottom w:val="0"/>
          <w:divBdr>
            <w:top w:val="none" w:sz="0" w:space="0" w:color="auto"/>
            <w:left w:val="none" w:sz="0" w:space="0" w:color="auto"/>
            <w:bottom w:val="none" w:sz="0" w:space="0" w:color="auto"/>
            <w:right w:val="none" w:sz="0" w:space="0" w:color="auto"/>
          </w:divBdr>
          <w:divsChild>
            <w:div w:id="1532260759">
              <w:marLeft w:val="0"/>
              <w:marRight w:val="0"/>
              <w:marTop w:val="0"/>
              <w:marBottom w:val="0"/>
              <w:divBdr>
                <w:top w:val="none" w:sz="0" w:space="0" w:color="auto"/>
                <w:left w:val="none" w:sz="0" w:space="0" w:color="auto"/>
                <w:bottom w:val="none" w:sz="0" w:space="0" w:color="auto"/>
                <w:right w:val="none" w:sz="0" w:space="0" w:color="auto"/>
              </w:divBdr>
              <w:divsChild>
                <w:div w:id="17446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1947">
          <w:marLeft w:val="0"/>
          <w:marRight w:val="0"/>
          <w:marTop w:val="0"/>
          <w:marBottom w:val="0"/>
          <w:divBdr>
            <w:top w:val="none" w:sz="0" w:space="0" w:color="auto"/>
            <w:left w:val="none" w:sz="0" w:space="0" w:color="auto"/>
            <w:bottom w:val="none" w:sz="0" w:space="0" w:color="auto"/>
            <w:right w:val="none" w:sz="0" w:space="0" w:color="auto"/>
          </w:divBdr>
        </w:div>
        <w:div w:id="2006588637">
          <w:marLeft w:val="0"/>
          <w:marRight w:val="0"/>
          <w:marTop w:val="0"/>
          <w:marBottom w:val="0"/>
          <w:divBdr>
            <w:top w:val="none" w:sz="0" w:space="0" w:color="auto"/>
            <w:left w:val="none" w:sz="0" w:space="0" w:color="auto"/>
            <w:bottom w:val="none" w:sz="0" w:space="0" w:color="auto"/>
            <w:right w:val="none" w:sz="0" w:space="0" w:color="auto"/>
          </w:divBdr>
        </w:div>
      </w:divsChild>
    </w:div>
    <w:div w:id="1906456217">
      <w:bodyDiv w:val="1"/>
      <w:marLeft w:val="0"/>
      <w:marRight w:val="0"/>
      <w:marTop w:val="0"/>
      <w:marBottom w:val="0"/>
      <w:divBdr>
        <w:top w:val="none" w:sz="0" w:space="0" w:color="auto"/>
        <w:left w:val="none" w:sz="0" w:space="0" w:color="auto"/>
        <w:bottom w:val="none" w:sz="0" w:space="0" w:color="auto"/>
        <w:right w:val="none" w:sz="0" w:space="0" w:color="auto"/>
      </w:divBdr>
    </w:div>
    <w:div w:id="1926524505">
      <w:bodyDiv w:val="1"/>
      <w:marLeft w:val="0"/>
      <w:marRight w:val="0"/>
      <w:marTop w:val="0"/>
      <w:marBottom w:val="0"/>
      <w:divBdr>
        <w:top w:val="none" w:sz="0" w:space="0" w:color="auto"/>
        <w:left w:val="none" w:sz="0" w:space="0" w:color="auto"/>
        <w:bottom w:val="none" w:sz="0" w:space="0" w:color="auto"/>
        <w:right w:val="none" w:sz="0" w:space="0" w:color="auto"/>
      </w:divBdr>
    </w:div>
    <w:div w:id="1932355173">
      <w:bodyDiv w:val="1"/>
      <w:marLeft w:val="0"/>
      <w:marRight w:val="0"/>
      <w:marTop w:val="0"/>
      <w:marBottom w:val="0"/>
      <w:divBdr>
        <w:top w:val="none" w:sz="0" w:space="0" w:color="auto"/>
        <w:left w:val="none" w:sz="0" w:space="0" w:color="auto"/>
        <w:bottom w:val="none" w:sz="0" w:space="0" w:color="auto"/>
        <w:right w:val="none" w:sz="0" w:space="0" w:color="auto"/>
      </w:divBdr>
      <w:divsChild>
        <w:div w:id="2019379973">
          <w:marLeft w:val="547"/>
          <w:marRight w:val="0"/>
          <w:marTop w:val="96"/>
          <w:marBottom w:val="0"/>
          <w:divBdr>
            <w:top w:val="none" w:sz="0" w:space="0" w:color="auto"/>
            <w:left w:val="none" w:sz="0" w:space="0" w:color="auto"/>
            <w:bottom w:val="none" w:sz="0" w:space="0" w:color="auto"/>
            <w:right w:val="none" w:sz="0" w:space="0" w:color="auto"/>
          </w:divBdr>
        </w:div>
        <w:div w:id="1403865538">
          <w:marLeft w:val="547"/>
          <w:marRight w:val="0"/>
          <w:marTop w:val="96"/>
          <w:marBottom w:val="0"/>
          <w:divBdr>
            <w:top w:val="none" w:sz="0" w:space="0" w:color="auto"/>
            <w:left w:val="none" w:sz="0" w:space="0" w:color="auto"/>
            <w:bottom w:val="none" w:sz="0" w:space="0" w:color="auto"/>
            <w:right w:val="none" w:sz="0" w:space="0" w:color="auto"/>
          </w:divBdr>
        </w:div>
        <w:div w:id="1953978033">
          <w:marLeft w:val="547"/>
          <w:marRight w:val="0"/>
          <w:marTop w:val="96"/>
          <w:marBottom w:val="0"/>
          <w:divBdr>
            <w:top w:val="none" w:sz="0" w:space="0" w:color="auto"/>
            <w:left w:val="none" w:sz="0" w:space="0" w:color="auto"/>
            <w:bottom w:val="none" w:sz="0" w:space="0" w:color="auto"/>
            <w:right w:val="none" w:sz="0" w:space="0" w:color="auto"/>
          </w:divBdr>
        </w:div>
      </w:divsChild>
    </w:div>
    <w:div w:id="1985232226">
      <w:bodyDiv w:val="1"/>
      <w:marLeft w:val="0"/>
      <w:marRight w:val="0"/>
      <w:marTop w:val="0"/>
      <w:marBottom w:val="0"/>
      <w:divBdr>
        <w:top w:val="none" w:sz="0" w:space="0" w:color="auto"/>
        <w:left w:val="none" w:sz="0" w:space="0" w:color="auto"/>
        <w:bottom w:val="none" w:sz="0" w:space="0" w:color="auto"/>
        <w:right w:val="none" w:sz="0" w:space="0" w:color="auto"/>
      </w:divBdr>
    </w:div>
    <w:div w:id="199525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ntor.ieee.org/802.11/dcn/24/11-24-1303-00-000m-resolution-to-cid-8031-figure-11-45.docx" TargetMode="External"/><Relationship Id="rId21" Type="http://schemas.openxmlformats.org/officeDocument/2006/relationships/hyperlink" Target="https://mentor.ieee.org/802.11/dcn/24/11-24-1149-01-000m-sa3-comment-resolutions.docx" TargetMode="External"/><Relationship Id="rId42" Type="http://schemas.openxmlformats.org/officeDocument/2006/relationships/hyperlink" Target="https://mentor.ieee.org/802.11/dcn/24/11-24-1149-03-000m-sa3-comment-resolutions.docx" TargetMode="External"/><Relationship Id="rId47" Type="http://schemas.openxmlformats.org/officeDocument/2006/relationships/hyperlink" Target="https://mentor.ieee.org/802.11/dcn/24/11-24-1314-01-000m-resolutions-for-some-comments-on-11me-d6-0-sa3.docx" TargetMode="External"/><Relationship Id="rId63" Type="http://schemas.openxmlformats.org/officeDocument/2006/relationships/hyperlink" Target="https://mentor.ieee.org/802.11/dcn/24/11-24-1141-00-000m-p802-11revme-report-to-ec-on-conditional-approval-to-forward-draft-to-revcom.pptx" TargetMode="External"/><Relationship Id="rId68" Type="http://schemas.microsoft.com/office/2011/relationships/people" Target="people.xml"/><Relationship Id="rId7" Type="http://schemas.openxmlformats.org/officeDocument/2006/relationships/hyperlink" Target="https://mentor.ieee.org/802.11/dcn/24/11-24-0725-00-000m-minutes-revme-april-2024-adhoc-san-diego.docx" TargetMode="External"/><Relationship Id="rId2" Type="http://schemas.openxmlformats.org/officeDocument/2006/relationships/styles" Target="styles.xml"/><Relationship Id="rId16" Type="http://schemas.openxmlformats.org/officeDocument/2006/relationships/hyperlink" Target="https://mentor.ieee.org/802.11/dcn/24/11-24-1289-00-000m-proposed-resolution-for-miscellaneous-comments-on-recirculation-sa-ballot-on-d6-0.docx" TargetMode="External"/><Relationship Id="rId29" Type="http://schemas.openxmlformats.org/officeDocument/2006/relationships/hyperlink" Target="https://mentor.ieee.org/802.11/dcn/24/11-24-1289-03-000m-proposed-resolution-for-miscellaneous-comments-on-recirculation-sa-ballot-on-d6-0.docx" TargetMode="External"/><Relationship Id="rId11" Type="http://schemas.openxmlformats.org/officeDocument/2006/relationships/hyperlink" Target="https://mentor.ieee.org/802.11/dcn/24/11-24-1168-00-000m-cr-for-cid-8037.docx" TargetMode="External"/><Relationship Id="rId24" Type="http://schemas.openxmlformats.org/officeDocument/2006/relationships/hyperlink" Target="https://mentor.ieee.org/802.11/dcn/24/11-24-0985-02-000m-revme-agenda-july-2024-session.pptx" TargetMode="External"/><Relationship Id="rId32" Type="http://schemas.openxmlformats.org/officeDocument/2006/relationships/hyperlink" Target="https://mentor.ieee.org/802.11/dcn/24/11-24-1293-00-000m-sa-ballot-cr.docx" TargetMode="External"/><Relationship Id="rId37" Type="http://schemas.openxmlformats.org/officeDocument/2006/relationships/hyperlink" Target="https://mentor.ieee.org/802.11/dcn/24/11-24-1293-01-000m-sa-ballot-cr.docx" TargetMode="External"/><Relationship Id="rId40" Type="http://schemas.openxmlformats.org/officeDocument/2006/relationships/hyperlink" Target="https://mentor.ieee.org/802.11/dcn/24/11-24-1149-02-000m-sa3-comment-resolutions.docx" TargetMode="External"/><Relationship Id="rId45" Type="http://schemas.openxmlformats.org/officeDocument/2006/relationships/hyperlink" Target="https://mentor.ieee.org/802.11/dcn/24/11-24-1314-01-000m-resolutions-for-some-comments-on-11me-d6-0-sa3.docx" TargetMode="External"/><Relationship Id="rId53" Type="http://schemas.openxmlformats.org/officeDocument/2006/relationships/hyperlink" Target="https://mentor.ieee.org/802.11/dcn/24/11-24-1281-05-000m-revme-sa-ballot-3-ed2-ad-hoc-comments.xlsx" TargetMode="External"/><Relationship Id="rId58" Type="http://schemas.openxmlformats.org/officeDocument/2006/relationships/hyperlink" Target="https://mentor.ieee.org/802.11/dcn/24/11-24-1142-01-000m-revme-sa3-sec-adhoc-comments.xlsx" TargetMode="External"/><Relationship Id="rId66" Type="http://schemas.openxmlformats.org/officeDocument/2006/relationships/footer" Target="footer1.xml"/><Relationship Id="rId5" Type="http://schemas.openxmlformats.org/officeDocument/2006/relationships/footnotes" Target="footnotes.xml"/><Relationship Id="rId61" Type="http://schemas.openxmlformats.org/officeDocument/2006/relationships/hyperlink" Target="https://mentor.ieee.org/802.11/dcn/24/11-24-1142-01-000m-revme-sa3-sec-adhoc-comments.xlsx" TargetMode="External"/><Relationship Id="rId19" Type="http://schemas.openxmlformats.org/officeDocument/2006/relationships/hyperlink" Target="https://mentor.ieee.org/802.11/dcn/24/11-24-1070-04-000m-comment-resolutions-for-secure-ranging.docx" TargetMode="External"/><Relationship Id="rId14" Type="http://schemas.openxmlformats.org/officeDocument/2006/relationships/hyperlink" Target="https://mentor.ieee.org/802.11/dcn/24/11-24-1149-00-000m-sa3-comment-resolutions.docx" TargetMode="External"/><Relationship Id="rId22" Type="http://schemas.openxmlformats.org/officeDocument/2006/relationships/hyperlink" Target="https://mentor.ieee.org/802.11/dcn/24/11-24-1149-01-000m-sa3-comment-resolutions.docx" TargetMode="External"/><Relationship Id="rId27" Type="http://schemas.openxmlformats.org/officeDocument/2006/relationships/hyperlink" Target="https://mentor.ieee.org/802.11/dcn/24/11-24-1303-00-000m-resolution-to-cid-8031-figure-11-45.docx" TargetMode="External"/><Relationship Id="rId30" Type="http://schemas.openxmlformats.org/officeDocument/2006/relationships/hyperlink" Target="https://mentor.ieee.org/802.11/dcn/24/11-24-0985-03-000m-revme-agenda-july-2024-session.pptx" TargetMode="External"/><Relationship Id="rId35" Type="http://schemas.openxmlformats.org/officeDocument/2006/relationships/hyperlink" Target="https://mentor.ieee.org/802.11/dcn/24/11-24-1293-01-000m-sa-ballot-cr.docx" TargetMode="External"/><Relationship Id="rId43" Type="http://schemas.openxmlformats.org/officeDocument/2006/relationships/hyperlink" Target="https://mentor.ieee.org/802.11/dcn/24/11-24-1149-04-000m-sa3-comment-resolutions.docx" TargetMode="External"/><Relationship Id="rId48" Type="http://schemas.openxmlformats.org/officeDocument/2006/relationships/hyperlink" Target="https://mentor.ieee.org/802.11/dcn/24/11-24-1314-02-000m-resolutions-for-some-comments-on-11me-d6-0-sa3.docx" TargetMode="External"/><Relationship Id="rId56" Type="http://schemas.openxmlformats.org/officeDocument/2006/relationships/hyperlink" Target="https://mentor.ieee.org/802.11/dcn/24/11-24-1142-01-000m-revme-sa3-sec-adhoc-comments.xlsx" TargetMode="External"/><Relationship Id="rId64" Type="http://schemas.openxmlformats.org/officeDocument/2006/relationships/hyperlink" Target="https://mentor.ieee.org/802.11/dcn/24/11-24-1141-00-000m-p802-11revme-report-to-ec-on-conditional-approval-to-forward-draft-to-revcom.pptx" TargetMode="External"/><Relationship Id="rId69" Type="http://schemas.openxmlformats.org/officeDocument/2006/relationships/theme" Target="theme/theme1.xml"/><Relationship Id="rId8" Type="http://schemas.openxmlformats.org/officeDocument/2006/relationships/hyperlink" Target="https://mentor.ieee.org/802.11/dcn/24/11-24-0912-00-000m-minutes-for-revme-2024-may-interim-warsaw.docx" TargetMode="External"/><Relationship Id="rId51" Type="http://schemas.openxmlformats.org/officeDocument/2006/relationships/hyperlink" Target="https://mentor.ieee.org/802.11/dcn/24/11-24-0985-04-000m-revme-agenda-july-2024-session.pptx" TargetMode="External"/><Relationship Id="rId3" Type="http://schemas.openxmlformats.org/officeDocument/2006/relationships/settings" Target="settings.xml"/><Relationship Id="rId12" Type="http://schemas.openxmlformats.org/officeDocument/2006/relationships/hyperlink" Target="https://mentor.ieee.org/802.11/dcn/24/11-24-1168-01-000m-cr-for-cid-8037.docx" TargetMode="External"/><Relationship Id="rId17" Type="http://schemas.openxmlformats.org/officeDocument/2006/relationships/hyperlink" Target="https://mentor.ieee.org/802.11/dcn/24/11-24-1149-01-000m-sa3-comment-resolutions.docx" TargetMode="External"/><Relationship Id="rId25" Type="http://schemas.openxmlformats.org/officeDocument/2006/relationships/hyperlink" Target="https://mentor.ieee.org/802.11/dcn/24/11-24-1235-01-000m-revme-sb3-editor1-ad-hoc-comments.xlsx" TargetMode="External"/><Relationship Id="rId33" Type="http://schemas.openxmlformats.org/officeDocument/2006/relationships/hyperlink" Target="https://mentor.ieee.org/802.11/dcn/24/11-24-1293-01-000m-sa-ballot-cr.docx" TargetMode="External"/><Relationship Id="rId38" Type="http://schemas.openxmlformats.org/officeDocument/2006/relationships/hyperlink" Target="https://mentor.ieee.org/802.11/dcn/24/11-24-1293-01-000m-sa-ballot-cr.docx" TargetMode="External"/><Relationship Id="rId46" Type="http://schemas.openxmlformats.org/officeDocument/2006/relationships/hyperlink" Target="https://mentor.ieee.org/802.11/dcn/24/11-24-1314-01-000m-resolutions-for-some-comments-on-11me-d6-0-sa3.docx" TargetMode="External"/><Relationship Id="rId59" Type="http://schemas.openxmlformats.org/officeDocument/2006/relationships/hyperlink" Target="https://mentor.ieee.org/802.11/dcn/24/11-24-1235-03-000m-revme-sb3-editor1-ad-hoc-comments.xlsx" TargetMode="External"/><Relationship Id="rId67" Type="http://schemas.openxmlformats.org/officeDocument/2006/relationships/fontTable" Target="fontTable.xml"/><Relationship Id="rId20" Type="http://schemas.openxmlformats.org/officeDocument/2006/relationships/hyperlink" Target="https://mentor.ieee.org/802.11/dcn/24/11-24-1070-05-00m-comment-resolutiona-for-secure-ranging.docx" TargetMode="External"/><Relationship Id="rId41" Type="http://schemas.openxmlformats.org/officeDocument/2006/relationships/hyperlink" Target="https://mentor.ieee.org/802.11/dcn/24/11-24-1289-06-000m-proposed-resolution-for-miscellaneous-comments-on-recirculation-sa-ballot-on-d6-0.docx" TargetMode="External"/><Relationship Id="rId54" Type="http://schemas.openxmlformats.org/officeDocument/2006/relationships/hyperlink" Target="https://mentor.ieee.org/802.11/dcn/24/11-24-1142-01-000m-revme-sa3-sec-adhoc-comments.xlsx" TargetMode="External"/><Relationship Id="rId62" Type="http://schemas.openxmlformats.org/officeDocument/2006/relationships/hyperlink" Target="https://mentor.ieee.org/802.11/dcn/24/11-24-0033-11-000m-revme-motions.pptx"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ntor.ieee.org/802.11/dcn/24/11-24-1281-02-000m-revme-sa-ballot-3-ed2-ad-hoc-comments.xlsx" TargetMode="External"/><Relationship Id="rId23" Type="http://schemas.openxmlformats.org/officeDocument/2006/relationships/hyperlink" Target="https://mentor.ieee.org/802.11/dcn/24/11-24-1070-05-000m-comment-resolutions-for-secure-ranging.docx" TargetMode="External"/><Relationship Id="rId28" Type="http://schemas.openxmlformats.org/officeDocument/2006/relationships/hyperlink" Target="https://mentor.ieee.org/802.11/dcn/24/11-24-0943-01-000m-proposed-resolution-for-cids-7124-7125-7126-7127-7128-7129-7130-7131-7132-7133-7134-7135-time-of-departure-accuracy-requirements.docx" TargetMode="External"/><Relationship Id="rId36" Type="http://schemas.openxmlformats.org/officeDocument/2006/relationships/hyperlink" Target="https://mentor.ieee.org/802.11/dcn/24/11-24-1293-01-000m-sa-ballot-cr.docx" TargetMode="External"/><Relationship Id="rId49" Type="http://schemas.openxmlformats.org/officeDocument/2006/relationships/hyperlink" Target="https://mentor.ieee.org/802.11/dcn/24/11-24-1293-01-000m-sa-ballot-cr.docx" TargetMode="External"/><Relationship Id="rId57" Type="http://schemas.openxmlformats.org/officeDocument/2006/relationships/hyperlink" Target="https://mentor.ieee.org/802.11/dcn/24/11-24-1142-01-000m-revme-sa3-sec-adhoc-comments.xlsx" TargetMode="External"/><Relationship Id="rId10" Type="http://schemas.openxmlformats.org/officeDocument/2006/relationships/hyperlink" Target="https://mentor.ieee.org/802.11/dcn/21/11-21-0687-22-000m-802-11revme-editor-s-report.pptx" TargetMode="External"/><Relationship Id="rId31" Type="http://schemas.openxmlformats.org/officeDocument/2006/relationships/hyperlink" Target="https://mentor.ieee.org/802.11/dcn/24/11-24-1308-02-000m-misc-hamilton-revme-cids.docx" TargetMode="External"/><Relationship Id="rId44" Type="http://schemas.openxmlformats.org/officeDocument/2006/relationships/hyperlink" Target="https://mentor.ieee.org/802.11/dcn/24/11-24-1314-01-000m-resolutions-for-some-comments-on-11me-d6-0-sa3.docx" TargetMode="External"/><Relationship Id="rId52" Type="http://schemas.openxmlformats.org/officeDocument/2006/relationships/hyperlink" Target="https://mentor.ieee.org/802.11/dcn/24/11-24-1235-03-000m-revme-sb3-editor1-ad-hoc-comments.xlsx" TargetMode="External"/><Relationship Id="rId60" Type="http://schemas.openxmlformats.org/officeDocument/2006/relationships/hyperlink" Target="https://mentor.ieee.org/802.11/dcn/24/11-24-1281-05-000m-revme-sa-ballot-3-ed2-ad-hoc-comments.xlsx" TargetMode="External"/><Relationship Id="rId6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11/dcn/24/11-24-1140-00-000m-minutes-for-revme-telecon-july-8-2024.docx" TargetMode="External"/><Relationship Id="rId13" Type="http://schemas.openxmlformats.org/officeDocument/2006/relationships/hyperlink" Target="https://mentor.ieee.org/802.11/dcn/24/11-24-1149-00-000m-sa3-comment-resolutions.docx" TargetMode="External"/><Relationship Id="rId18" Type="http://schemas.openxmlformats.org/officeDocument/2006/relationships/hyperlink" Target="https://mentor.ieee.org/802.11/dcn/24/11-24-0985-02-000m-revme-agenda-july-2024-session.pptx" TargetMode="External"/><Relationship Id="rId39" Type="http://schemas.openxmlformats.org/officeDocument/2006/relationships/hyperlink" Target="https://mentor.ieee.org/802.11/dcn/24/11-24-1293-01-000m-sa-ballot-cr.docx" TargetMode="External"/><Relationship Id="rId34" Type="http://schemas.openxmlformats.org/officeDocument/2006/relationships/hyperlink" Target="https://mentor.ieee.org/802.11/dcn/24/11-24-1293-01-000m-sa-ballot-cr.docx" TargetMode="External"/><Relationship Id="rId50" Type="http://schemas.openxmlformats.org/officeDocument/2006/relationships/hyperlink" Target="https://mentor.ieee.org/802.11/dcn/24/11-24-1293-02-000m-sa-ballot-cr.docx" TargetMode="External"/><Relationship Id="rId55" Type="http://schemas.openxmlformats.org/officeDocument/2006/relationships/hyperlink" Target="https://mentor.ieee.org/802.11/dcn/24/11-24-1235-03-000m-revme-sb3-editor1-ad-hoc-comments.xlsx"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sdahl\OneDrive%20-%20Qualcomm\Documents\Custom%20Office%20Templates\802-11-Submission-Portrai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d747bccc-1f7a-43de-9506-0ef23dd23464}" enabled="1" method="Privileged" siteId="{98e9ba89-e1a1-4e38-9007-8bdabc25de1d}" removed="0"/>
</clbl:labelList>
</file>

<file path=docProps/app.xml><?xml version="1.0" encoding="utf-8"?>
<Properties xmlns="http://schemas.openxmlformats.org/officeDocument/2006/extended-properties" xmlns:vt="http://schemas.openxmlformats.org/officeDocument/2006/docPropsVTypes">
  <Template>802-11-Submission-Portrait</Template>
  <TotalTime>3016</TotalTime>
  <Pages>34</Pages>
  <Words>8881</Words>
  <Characters>55446</Characters>
  <Application>Microsoft Office Word</Application>
  <DocSecurity>0</DocSecurity>
  <Lines>462</Lines>
  <Paragraphs>128</Paragraphs>
  <ScaleCrop>false</ScaleCrop>
  <HeadingPairs>
    <vt:vector size="2" baseType="variant">
      <vt:variant>
        <vt:lpstr>Title</vt:lpstr>
      </vt:variant>
      <vt:variant>
        <vt:i4>1</vt:i4>
      </vt:variant>
    </vt:vector>
  </HeadingPairs>
  <TitlesOfParts>
    <vt:vector size="1" baseType="lpstr">
      <vt:lpstr>doc.: IEEE 802.11-24/1302r0</vt:lpstr>
    </vt:vector>
  </TitlesOfParts>
  <Company>Qualcomm Technologes, Inc.</Company>
  <LinksUpToDate>false</LinksUpToDate>
  <CharactersWithSpaces>64199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802.11-24/1302r0</dc:title>
  <dc:subject>Minutes</dc:subject>
  <dc:creator>Jon Rosdahl</dc:creator>
  <cp:keywords>July 2024</cp:keywords>
  <dc:description>Jon Rosdahl, Qualcomm</dc:description>
  <cp:lastModifiedBy>Jon Rosdahl</cp:lastModifiedBy>
  <cp:revision>618</cp:revision>
  <cp:lastPrinted>1900-01-01T07:00:00Z</cp:lastPrinted>
  <dcterms:created xsi:type="dcterms:W3CDTF">2024-07-16T18:20:00Z</dcterms:created>
  <dcterms:modified xsi:type="dcterms:W3CDTF">2024-08-04T01:21:00Z</dcterms:modified>
</cp:coreProperties>
</file>