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" ContentType="application/vnd.visio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5D45B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4"/>
        <w:gridCol w:w="2341"/>
        <w:gridCol w:w="2070"/>
        <w:gridCol w:w="1800"/>
        <w:gridCol w:w="1890"/>
      </w:tblGrid>
      <w:tr w:rsidR="00CA09B2" w14:paraId="18212BA1" w14:textId="77777777" w:rsidTr="00D50FAD">
        <w:trPr>
          <w:trHeight w:val="485"/>
          <w:jc w:val="center"/>
        </w:trPr>
        <w:tc>
          <w:tcPr>
            <w:tcW w:w="9535" w:type="dxa"/>
            <w:gridSpan w:val="5"/>
            <w:vAlign w:val="center"/>
          </w:tcPr>
          <w:p w14:paraId="53C06CF7" w14:textId="7913BCAC" w:rsidR="00CA09B2" w:rsidRPr="00AC5978" w:rsidRDefault="00E3761C" w:rsidP="00103BA1">
            <w:pPr>
              <w:spacing w:line="137" w:lineRule="atLeast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AC5978">
              <w:rPr>
                <w:color w:val="000000"/>
                <w:sz w:val="28"/>
                <w:szCs w:val="28"/>
              </w:rPr>
              <w:t>Proposed Update for Figure 11-23 in 802.11REVme D5_0</w:t>
            </w:r>
          </w:p>
        </w:tc>
      </w:tr>
      <w:tr w:rsidR="00CA09B2" w14:paraId="75EA1A27" w14:textId="77777777" w:rsidTr="00D50FAD">
        <w:trPr>
          <w:trHeight w:val="359"/>
          <w:jc w:val="center"/>
        </w:trPr>
        <w:tc>
          <w:tcPr>
            <w:tcW w:w="9535" w:type="dxa"/>
            <w:gridSpan w:val="5"/>
            <w:vAlign w:val="center"/>
          </w:tcPr>
          <w:p w14:paraId="4B93888B" w14:textId="03CDD0D5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C5978">
              <w:rPr>
                <w:b w:val="0"/>
                <w:sz w:val="20"/>
              </w:rPr>
              <w:t>2024</w:t>
            </w:r>
            <w:r>
              <w:rPr>
                <w:b w:val="0"/>
                <w:sz w:val="20"/>
              </w:rPr>
              <w:t>-</w:t>
            </w:r>
            <w:r w:rsidR="00AC5978">
              <w:rPr>
                <w:b w:val="0"/>
                <w:sz w:val="20"/>
              </w:rPr>
              <w:t>05</w:t>
            </w:r>
            <w:r>
              <w:rPr>
                <w:b w:val="0"/>
                <w:sz w:val="20"/>
              </w:rPr>
              <w:t>-</w:t>
            </w:r>
            <w:r w:rsidR="00AC5978">
              <w:rPr>
                <w:b w:val="0"/>
                <w:sz w:val="20"/>
              </w:rPr>
              <w:t>13</w:t>
            </w:r>
          </w:p>
        </w:tc>
      </w:tr>
      <w:tr w:rsidR="00CA09B2" w14:paraId="0D4EACE6" w14:textId="77777777" w:rsidTr="00D50FAD">
        <w:trPr>
          <w:cantSplit/>
          <w:jc w:val="center"/>
        </w:trPr>
        <w:tc>
          <w:tcPr>
            <w:tcW w:w="9535" w:type="dxa"/>
            <w:gridSpan w:val="5"/>
            <w:vAlign w:val="center"/>
          </w:tcPr>
          <w:p w14:paraId="30FA4C5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1C97E85B" w14:textId="77777777" w:rsidTr="00D50FAD">
        <w:trPr>
          <w:jc w:val="center"/>
        </w:trPr>
        <w:tc>
          <w:tcPr>
            <w:tcW w:w="1434" w:type="dxa"/>
            <w:vAlign w:val="center"/>
          </w:tcPr>
          <w:p w14:paraId="1E4BB57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341" w:type="dxa"/>
            <w:vAlign w:val="center"/>
          </w:tcPr>
          <w:p w14:paraId="597E769E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070" w:type="dxa"/>
            <w:vAlign w:val="center"/>
          </w:tcPr>
          <w:p w14:paraId="63996F0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800" w:type="dxa"/>
            <w:vAlign w:val="center"/>
          </w:tcPr>
          <w:p w14:paraId="104635E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890" w:type="dxa"/>
            <w:vAlign w:val="center"/>
          </w:tcPr>
          <w:p w14:paraId="708E4271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D50FAD" w14:paraId="2BA8576E" w14:textId="77777777" w:rsidTr="00D50FAD">
        <w:tblPrEx>
          <w:tblLook w:val="04A0" w:firstRow="1" w:lastRow="0" w:firstColumn="1" w:lastColumn="0" w:noHBand="0" w:noVBand="1"/>
        </w:tblPrEx>
        <w:trPr>
          <w:trHeight w:val="514"/>
          <w:jc w:val="center"/>
        </w:trPr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48C18" w14:textId="77777777" w:rsidR="00D50FAD" w:rsidRDefault="00D50FAD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bookmarkStart w:id="0" w:name="_Hlk145078666"/>
            <w:r>
              <w:rPr>
                <w:sz w:val="20"/>
              </w:rPr>
              <w:t>Joseph LEVY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456C" w14:textId="77777777" w:rsidR="00D50FAD" w:rsidRPr="003C2066" w:rsidRDefault="00D50FAD">
            <w:pPr>
              <w:pStyle w:val="T2"/>
              <w:spacing w:after="0"/>
              <w:ind w:left="0" w:right="0"/>
              <w:jc w:val="left"/>
              <w:rPr>
                <w:b w:val="0"/>
                <w:bCs/>
                <w:sz w:val="20"/>
              </w:rPr>
            </w:pPr>
            <w:r w:rsidRPr="003C2066">
              <w:rPr>
                <w:b w:val="0"/>
                <w:bCs/>
                <w:sz w:val="20"/>
              </w:rPr>
              <w:t>InterDigital Communication, Inc.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6E566" w14:textId="77777777" w:rsidR="00D50FAD" w:rsidRDefault="00D50FAD">
            <w:pPr>
              <w:pStyle w:val="T2"/>
              <w:spacing w:after="0"/>
              <w:ind w:left="0" w:right="0"/>
              <w:jc w:val="left"/>
              <w:rPr>
                <w:sz w:val="10"/>
              </w:rPr>
            </w:pPr>
            <w:r>
              <w:rPr>
                <w:sz w:val="14"/>
                <w:szCs w:val="24"/>
              </w:rPr>
              <w:t>111 W 33</w:t>
            </w:r>
            <w:r>
              <w:rPr>
                <w:sz w:val="14"/>
                <w:szCs w:val="24"/>
                <w:vertAlign w:val="superscript"/>
              </w:rPr>
              <w:t>rd</w:t>
            </w:r>
            <w:r>
              <w:rPr>
                <w:sz w:val="14"/>
                <w:szCs w:val="24"/>
              </w:rPr>
              <w:t xml:space="preserve"> Street</w:t>
            </w:r>
            <w:r>
              <w:rPr>
                <w:sz w:val="14"/>
                <w:szCs w:val="24"/>
              </w:rPr>
              <w:br/>
              <w:t>New York, NY 10120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B577D" w14:textId="77777777" w:rsidR="00D50FAD" w:rsidRDefault="00D50F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18"/>
                <w:szCs w:val="18"/>
              </w:rPr>
              <w:t>+1.631.622.4139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843A8" w14:textId="77777777" w:rsidR="00D50FAD" w:rsidRDefault="00000000">
            <w:pPr>
              <w:pStyle w:val="T2"/>
              <w:spacing w:after="0"/>
              <w:ind w:left="0" w:right="0"/>
              <w:jc w:val="left"/>
              <w:rPr>
                <w:color w:val="0000FF"/>
                <w:sz w:val="24"/>
                <w:szCs w:val="44"/>
                <w:u w:val="single"/>
              </w:rPr>
            </w:pPr>
            <w:hyperlink r:id="rId7" w:history="1">
              <w:r w:rsidR="00D50FAD">
                <w:rPr>
                  <w:rStyle w:val="Hyperlink"/>
                  <w:sz w:val="24"/>
                  <w:szCs w:val="44"/>
                </w:rPr>
                <w:t>jslevy@ieee.org</w:t>
              </w:r>
            </w:hyperlink>
            <w:r w:rsidR="00D50FAD">
              <w:rPr>
                <w:sz w:val="24"/>
                <w:szCs w:val="44"/>
              </w:rPr>
              <w:t xml:space="preserve"> </w:t>
            </w:r>
          </w:p>
        </w:tc>
        <w:bookmarkEnd w:id="0"/>
      </w:tr>
      <w:tr w:rsidR="00CA09B2" w14:paraId="625FE0A5" w14:textId="77777777" w:rsidTr="00D50FAD">
        <w:trPr>
          <w:jc w:val="center"/>
        </w:trPr>
        <w:tc>
          <w:tcPr>
            <w:tcW w:w="1434" w:type="dxa"/>
            <w:vAlign w:val="center"/>
          </w:tcPr>
          <w:p w14:paraId="0AB9B5EA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341" w:type="dxa"/>
            <w:vAlign w:val="center"/>
          </w:tcPr>
          <w:p w14:paraId="11849718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26A53954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00" w:type="dxa"/>
            <w:vAlign w:val="center"/>
          </w:tcPr>
          <w:p w14:paraId="2B951B8A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90" w:type="dxa"/>
            <w:vAlign w:val="center"/>
          </w:tcPr>
          <w:p w14:paraId="124E56AD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CA09B2" w14:paraId="38757324" w14:textId="77777777" w:rsidTr="00D50FAD">
        <w:trPr>
          <w:jc w:val="center"/>
        </w:trPr>
        <w:tc>
          <w:tcPr>
            <w:tcW w:w="1434" w:type="dxa"/>
            <w:vAlign w:val="center"/>
          </w:tcPr>
          <w:p w14:paraId="133A03D1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341" w:type="dxa"/>
            <w:vAlign w:val="center"/>
          </w:tcPr>
          <w:p w14:paraId="33B135A7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70" w:type="dxa"/>
            <w:vAlign w:val="center"/>
          </w:tcPr>
          <w:p w14:paraId="30642182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00" w:type="dxa"/>
            <w:vAlign w:val="center"/>
          </w:tcPr>
          <w:p w14:paraId="0C6649E7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90" w:type="dxa"/>
            <w:vAlign w:val="center"/>
          </w:tcPr>
          <w:p w14:paraId="4B2DD5F2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0CCEF7D6" w14:textId="276897BC" w:rsidR="00CA09B2" w:rsidRDefault="00DB44A9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F42FA88" wp14:editId="49D5BAB5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200792765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0B3ACF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19DBE354" w14:textId="5A12CA57" w:rsidR="0029020B" w:rsidRDefault="003C2066">
                            <w:pPr>
                              <w:jc w:val="both"/>
                            </w:pPr>
                            <w:r>
                              <w:t>This document provides an updated figure to replace Figure 11-23 in 802.11REVme D5.0.  This</w:t>
                            </w:r>
                            <w:r w:rsidR="005F31D6">
                              <w:t xml:space="preserve"> updated proposed figure addresses </w:t>
                            </w:r>
                            <w:r w:rsidR="00184870">
                              <w:t xml:space="preserve">an issue raised </w:t>
                            </w:r>
                            <w:r w:rsidR="00A101FD">
                              <w:t>during</w:t>
                            </w:r>
                            <w:r w:rsidR="00184870">
                              <w:t xml:space="preserve"> 802.11 TGme discussions that: when a STA reassociates to the AP it is associated with</w:t>
                            </w:r>
                            <w:r w:rsidR="003819D0">
                              <w:t xml:space="preserve"> (the same AP) </w:t>
                            </w:r>
                            <w:r w:rsidR="00184870">
                              <w:t xml:space="preserve">it can </w:t>
                            </w:r>
                            <w:r w:rsidR="007273B4">
                              <w:t>maintain</w:t>
                            </w:r>
                            <w:r w:rsidR="00184870">
                              <w:t xml:space="preserve"> State 4.</w:t>
                            </w:r>
                            <w:r>
                              <w:t xml:space="preserve"> </w:t>
                            </w:r>
                            <w:r w:rsidR="003819D0">
                              <w:t xml:space="preserve">The proposed </w:t>
                            </w:r>
                            <w:r w:rsidR="004B409C">
                              <w:t xml:space="preserve">figure also provides some </w:t>
                            </w:r>
                            <w:r w:rsidR="007273B4">
                              <w:t>editorial</w:t>
                            </w:r>
                            <w:r w:rsidR="004B409C">
                              <w:t xml:space="preserve"> changes the “clean-up” the figure. </w:t>
                            </w:r>
                          </w:p>
                          <w:p w14:paraId="52CBDE4B" w14:textId="77777777" w:rsidR="00FC1C08" w:rsidRDefault="00FC1C08">
                            <w:pPr>
                              <w:jc w:val="both"/>
                            </w:pPr>
                          </w:p>
                          <w:p w14:paraId="2C2392D2" w14:textId="23E3B537" w:rsidR="00FC1C08" w:rsidRDefault="00FC1C08">
                            <w:pPr>
                              <w:jc w:val="both"/>
                              <w:rPr>
                                <w:ins w:id="1" w:author="Joseph Levy" w:date="2024-05-13T06:15:00Z"/>
                              </w:rPr>
                            </w:pPr>
                            <w:r>
                              <w:t>r0</w:t>
                            </w:r>
                            <w:r w:rsidR="00383CF8">
                              <w:t xml:space="preserve">: original proposed </w:t>
                            </w:r>
                            <w:r w:rsidR="007273B4">
                              <w:t>updated</w:t>
                            </w:r>
                            <w:r w:rsidR="00383CF8">
                              <w:t xml:space="preserve"> for Figure 11-23</w:t>
                            </w:r>
                          </w:p>
                          <w:p w14:paraId="448ABBCA" w14:textId="2129FFB0" w:rsidR="00453D24" w:rsidRDefault="00453D24">
                            <w:pPr>
                              <w:jc w:val="both"/>
                            </w:pPr>
                            <w:ins w:id="2" w:author="Joseph Levy" w:date="2024-05-13T06:15:00Z">
                              <w:r>
                                <w:t xml:space="preserve">r1: </w:t>
                              </w:r>
                            </w:ins>
                            <w:ins w:id="3" w:author="Joseph Levy" w:date="2024-05-13T06:16:00Z">
                              <w:r>
                                <w:t>Correction a</w:t>
                              </w:r>
                            </w:ins>
                            <w:ins w:id="4" w:author="Joseph Levy" w:date="2024-05-13T06:15:00Z">
                              <w:r>
                                <w:t xml:space="preserve"> STA reassociating with the same AP </w:t>
                              </w:r>
                            </w:ins>
                            <w:ins w:id="5" w:author="Joseph Levy" w:date="2024-05-13T06:16:00Z">
                              <w:r>
                                <w:t xml:space="preserve">can move from State 4 to State 3 (based on </w:t>
                              </w:r>
                              <w:proofErr w:type="gramStart"/>
                              <w:r>
                                <w:t>off line</w:t>
                              </w:r>
                              <w:proofErr w:type="gramEnd"/>
                              <w:r>
                                <w:t xml:space="preserve"> discussions</w:t>
                              </w:r>
                            </w:ins>
                            <w:ins w:id="6" w:author="Joseph Levy" w:date="2024-05-13T06:17:00Z">
                              <w:r>
                                <w:t>).</w:t>
                              </w:r>
                            </w:ins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42FA8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" o:allowincell="f" stroked="f">
                <v:textbox>
                  <w:txbxContent>
                    <w:p w14:paraId="100B3ACF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19DBE354" w14:textId="5A12CA57" w:rsidR="0029020B" w:rsidRDefault="003C2066">
                      <w:pPr>
                        <w:jc w:val="both"/>
                      </w:pPr>
                      <w:r>
                        <w:t>This document provides an updated figure to replace Figure 11-23 in 802.11REVme D5.0.  This</w:t>
                      </w:r>
                      <w:r w:rsidR="005F31D6">
                        <w:t xml:space="preserve"> updated proposed figure addresses </w:t>
                      </w:r>
                      <w:r w:rsidR="00184870">
                        <w:t xml:space="preserve">an issue raised </w:t>
                      </w:r>
                      <w:r w:rsidR="00A101FD">
                        <w:t>during</w:t>
                      </w:r>
                      <w:r w:rsidR="00184870">
                        <w:t xml:space="preserve"> 802.11 TGme discussions that: when a STA reassociates to the AP it is associated with</w:t>
                      </w:r>
                      <w:r w:rsidR="003819D0">
                        <w:t xml:space="preserve"> (the same AP) </w:t>
                      </w:r>
                      <w:r w:rsidR="00184870">
                        <w:t xml:space="preserve">it can </w:t>
                      </w:r>
                      <w:r w:rsidR="007273B4">
                        <w:t>maintain</w:t>
                      </w:r>
                      <w:r w:rsidR="00184870">
                        <w:t xml:space="preserve"> State 4.</w:t>
                      </w:r>
                      <w:r>
                        <w:t xml:space="preserve"> </w:t>
                      </w:r>
                      <w:r w:rsidR="003819D0">
                        <w:t xml:space="preserve">The proposed </w:t>
                      </w:r>
                      <w:r w:rsidR="004B409C">
                        <w:t xml:space="preserve">figure also provides some </w:t>
                      </w:r>
                      <w:r w:rsidR="007273B4">
                        <w:t>editorial</w:t>
                      </w:r>
                      <w:r w:rsidR="004B409C">
                        <w:t xml:space="preserve"> changes the “clean-up” the figure. </w:t>
                      </w:r>
                    </w:p>
                    <w:p w14:paraId="52CBDE4B" w14:textId="77777777" w:rsidR="00FC1C08" w:rsidRDefault="00FC1C08">
                      <w:pPr>
                        <w:jc w:val="both"/>
                      </w:pPr>
                    </w:p>
                    <w:p w14:paraId="2C2392D2" w14:textId="23E3B537" w:rsidR="00FC1C08" w:rsidRDefault="00FC1C08">
                      <w:pPr>
                        <w:jc w:val="both"/>
                        <w:rPr>
                          <w:ins w:id="7" w:author="Joseph Levy" w:date="2024-05-13T06:15:00Z"/>
                        </w:rPr>
                      </w:pPr>
                      <w:r>
                        <w:t>r0</w:t>
                      </w:r>
                      <w:r w:rsidR="00383CF8">
                        <w:t xml:space="preserve">: original proposed </w:t>
                      </w:r>
                      <w:r w:rsidR="007273B4">
                        <w:t>updated</w:t>
                      </w:r>
                      <w:r w:rsidR="00383CF8">
                        <w:t xml:space="preserve"> for Figure 11-23</w:t>
                      </w:r>
                    </w:p>
                    <w:p w14:paraId="448ABBCA" w14:textId="2129FFB0" w:rsidR="00453D24" w:rsidRDefault="00453D24">
                      <w:pPr>
                        <w:jc w:val="both"/>
                      </w:pPr>
                      <w:ins w:id="8" w:author="Joseph Levy" w:date="2024-05-13T06:15:00Z">
                        <w:r>
                          <w:t xml:space="preserve">r1: </w:t>
                        </w:r>
                      </w:ins>
                      <w:ins w:id="9" w:author="Joseph Levy" w:date="2024-05-13T06:16:00Z">
                        <w:r>
                          <w:t>Correction a</w:t>
                        </w:r>
                      </w:ins>
                      <w:ins w:id="10" w:author="Joseph Levy" w:date="2024-05-13T06:15:00Z">
                        <w:r>
                          <w:t xml:space="preserve"> STA reassociating with the same AP </w:t>
                        </w:r>
                      </w:ins>
                      <w:ins w:id="11" w:author="Joseph Levy" w:date="2024-05-13T06:16:00Z">
                        <w:r>
                          <w:t xml:space="preserve">can move from State 4 to State 3 (based on </w:t>
                        </w:r>
                        <w:proofErr w:type="gramStart"/>
                        <w:r>
                          <w:t>off line</w:t>
                        </w:r>
                        <w:proofErr w:type="gramEnd"/>
                        <w:r>
                          <w:t xml:space="preserve"> discussions</w:t>
                        </w:r>
                      </w:ins>
                      <w:ins w:id="12" w:author="Joseph Levy" w:date="2024-05-13T06:17:00Z">
                        <w:r>
                          <w:t>).</w:t>
                        </w:r>
                      </w:ins>
                    </w:p>
                  </w:txbxContent>
                </v:textbox>
              </v:shape>
            </w:pict>
          </mc:Fallback>
        </mc:AlternateContent>
      </w:r>
    </w:p>
    <w:p w14:paraId="62E9E8D1" w14:textId="359A1A09" w:rsidR="00CA09B2" w:rsidRDefault="00CA09B2" w:rsidP="002513C9">
      <w:r>
        <w:br w:type="page"/>
      </w:r>
    </w:p>
    <w:p w14:paraId="76F7F86A" w14:textId="77777777" w:rsidR="002513C9" w:rsidRDefault="002513C9" w:rsidP="002513C9">
      <w:pPr>
        <w:jc w:val="both"/>
      </w:pPr>
      <w:r>
        <w:lastRenderedPageBreak/>
        <w:t>Discussion</w:t>
      </w:r>
    </w:p>
    <w:p w14:paraId="1BFF0B06" w14:textId="66651C15" w:rsidR="0023753C" w:rsidRDefault="002513C9" w:rsidP="002513C9">
      <w:pPr>
        <w:jc w:val="both"/>
      </w:pPr>
      <w:r>
        <w:t xml:space="preserve">This document contains a Viso file containing the original </w:t>
      </w:r>
      <w:r w:rsidR="00561EFB">
        <w:t>Figure 11-23 in 802.11REVme D5.0</w:t>
      </w:r>
      <w:r>
        <w:t xml:space="preserve"> and the proposed updated figure</w:t>
      </w:r>
      <w:r w:rsidR="00561EFB">
        <w:t>s for Figure 11-23</w:t>
      </w:r>
      <w:r>
        <w:t>, both of which are</w:t>
      </w:r>
      <w:r w:rsidR="00561EFB">
        <w:t xml:space="preserve"> also pr</w:t>
      </w:r>
      <w:r w:rsidR="0007178F">
        <w:t xml:space="preserve">ovided for discussion </w:t>
      </w:r>
      <w:r w:rsidR="0023753C">
        <w:t xml:space="preserve">on the </w:t>
      </w:r>
      <w:r w:rsidR="007273B4">
        <w:t>following</w:t>
      </w:r>
      <w:r w:rsidR="0023753C">
        <w:t xml:space="preserve"> two pages. </w:t>
      </w:r>
    </w:p>
    <w:p w14:paraId="7102A17E" w14:textId="77777777" w:rsidR="0023753C" w:rsidRDefault="0023753C" w:rsidP="002513C9">
      <w:pPr>
        <w:jc w:val="both"/>
      </w:pPr>
    </w:p>
    <w:p w14:paraId="0500E42A" w14:textId="77777777" w:rsidR="0023753C" w:rsidRDefault="0023753C" w:rsidP="002513C9">
      <w:pPr>
        <w:jc w:val="both"/>
      </w:pPr>
      <w:r>
        <w:t>Proposed Technical Change:</w:t>
      </w:r>
    </w:p>
    <w:p w14:paraId="710F3DCD" w14:textId="001E902F" w:rsidR="00114284" w:rsidRDefault="007273B4" w:rsidP="002513C9">
      <w:pPr>
        <w:jc w:val="both"/>
      </w:pPr>
      <w:r>
        <w:t>During</w:t>
      </w:r>
      <w:r w:rsidR="002513C9">
        <w:t xml:space="preserve"> 802.11 TGme discussions </w:t>
      </w:r>
      <w:r w:rsidR="0023753C">
        <w:t xml:space="preserve">it was noted </w:t>
      </w:r>
      <w:r w:rsidR="002513C9">
        <w:t xml:space="preserve">that: when a STA reassociates to the AP it is associated with (the same AP) it can </w:t>
      </w:r>
      <w:del w:id="13" w:author="Joseph Levy" w:date="2024-05-13T06:14:00Z">
        <w:r w:rsidDel="00453D24">
          <w:delText>maintain</w:delText>
        </w:r>
        <w:r w:rsidR="002513C9" w:rsidDel="00453D24">
          <w:delText xml:space="preserve"> State 4</w:delText>
        </w:r>
      </w:del>
      <w:ins w:id="14" w:author="Joseph Levy" w:date="2024-05-13T06:14:00Z">
        <w:r w:rsidR="00453D24">
          <w:t>transission from State 4 to State 3</w:t>
        </w:r>
      </w:ins>
      <w:r w:rsidR="0091122A">
        <w:t xml:space="preserve"> and that this is not shown in Figure 11-23.  </w:t>
      </w:r>
      <w:r w:rsidR="00562DB8">
        <w:t>So,</w:t>
      </w:r>
      <w:r w:rsidR="0091122A">
        <w:t xml:space="preserve"> the figure was updated to add reassociation to the same AP to </w:t>
      </w:r>
      <w:r w:rsidR="00114284">
        <w:t xml:space="preserve">move out of State 4 and </w:t>
      </w:r>
      <w:del w:id="15" w:author="Joseph Levy" w:date="2024-05-13T06:15:00Z">
        <w:r w:rsidR="00114284" w:rsidDel="00453D24">
          <w:delText xml:space="preserve">back </w:delText>
        </w:r>
      </w:del>
      <w:r w:rsidR="00114284">
        <w:t xml:space="preserve">into State </w:t>
      </w:r>
      <w:ins w:id="16" w:author="Joseph Levy" w:date="2024-05-13T06:15:00Z">
        <w:r w:rsidR="00453D24">
          <w:t>3</w:t>
        </w:r>
      </w:ins>
      <w:del w:id="17" w:author="Joseph Levy" w:date="2024-05-13T06:15:00Z">
        <w:r w:rsidR="00114284" w:rsidDel="00453D24">
          <w:delText>4</w:delText>
        </w:r>
      </w:del>
      <w:r w:rsidR="00114284">
        <w:t xml:space="preserve">, this is shown at the bottom left of the </w:t>
      </w:r>
      <w:r>
        <w:t>proposed</w:t>
      </w:r>
      <w:r w:rsidR="00114284">
        <w:t xml:space="preserve"> figure. </w:t>
      </w:r>
    </w:p>
    <w:p w14:paraId="00557038" w14:textId="77777777" w:rsidR="00114284" w:rsidRDefault="00114284" w:rsidP="002513C9">
      <w:pPr>
        <w:jc w:val="both"/>
      </w:pPr>
    </w:p>
    <w:p w14:paraId="023C99F8" w14:textId="2CE3934B" w:rsidR="00114284" w:rsidRDefault="00DC5D4E" w:rsidP="002513C9">
      <w:pPr>
        <w:jc w:val="both"/>
      </w:pPr>
      <w:r>
        <w:t>Non-Technical</w:t>
      </w:r>
      <w:r w:rsidR="00114284">
        <w:t xml:space="preserve"> Changes:</w:t>
      </w:r>
    </w:p>
    <w:p w14:paraId="7061C1FE" w14:textId="0EEDD8D9" w:rsidR="00C358B3" w:rsidRDefault="00C358B3" w:rsidP="002513C9">
      <w:pPr>
        <w:jc w:val="both"/>
      </w:pPr>
      <w:r>
        <w:t xml:space="preserve">Multiple </w:t>
      </w:r>
      <w:r w:rsidR="007273B4">
        <w:t>editorial</w:t>
      </w:r>
      <w:r w:rsidR="002513C9">
        <w:t xml:space="preserve"> changes the “clean-up” the figure</w:t>
      </w:r>
      <w:r>
        <w:t>:</w:t>
      </w:r>
    </w:p>
    <w:p w14:paraId="42ADFCAE" w14:textId="646D873E" w:rsidR="002513C9" w:rsidRDefault="00C358B3" w:rsidP="00C358B3">
      <w:pPr>
        <w:pStyle w:val="ListParagraph"/>
        <w:numPr>
          <w:ilvl w:val="0"/>
          <w:numId w:val="1"/>
        </w:numPr>
        <w:jc w:val="both"/>
      </w:pPr>
      <w:r>
        <w:t>Lines showing the flow from one state to another have all been updated to use the same line thickness and style.</w:t>
      </w:r>
      <w:r w:rsidR="00F9250D">
        <w:t xml:space="preserve"> The locations of these lines have also been adjusted, to allow space of the associated text</w:t>
      </w:r>
      <w:r w:rsidR="00801DB2">
        <w:t xml:space="preserve"> and general uniform </w:t>
      </w:r>
      <w:r w:rsidR="007273B4">
        <w:t>aesthetic</w:t>
      </w:r>
      <w:r w:rsidR="00F9250D">
        <w:t>.</w:t>
      </w:r>
    </w:p>
    <w:p w14:paraId="6D4E10DF" w14:textId="39CE02BC" w:rsidR="00A539CB" w:rsidRDefault="004D4920" w:rsidP="00C358B3">
      <w:pPr>
        <w:pStyle w:val="ListParagraph"/>
        <w:numPr>
          <w:ilvl w:val="0"/>
          <w:numId w:val="1"/>
        </w:numPr>
        <w:jc w:val="both"/>
      </w:pPr>
      <w:r>
        <w:t>Labelling</w:t>
      </w:r>
      <w:r w:rsidR="00C358B3">
        <w:t xml:space="preserve"> of the flow lines has been made more uniform and </w:t>
      </w:r>
      <w:r w:rsidR="008C023B">
        <w:t xml:space="preserve">the location of the associated text </w:t>
      </w:r>
      <w:r w:rsidR="00056078">
        <w:t xml:space="preserve">each line has been placed above the line </w:t>
      </w:r>
      <w:r w:rsidR="00A539CB">
        <w:t>where it exits the state.</w:t>
      </w:r>
    </w:p>
    <w:p w14:paraId="31CC1E43" w14:textId="392156EF" w:rsidR="004314A4" w:rsidRDefault="004314A4" w:rsidP="00C358B3">
      <w:pPr>
        <w:pStyle w:val="ListParagraph"/>
        <w:numPr>
          <w:ilvl w:val="0"/>
          <w:numId w:val="1"/>
        </w:numPr>
        <w:jc w:val="both"/>
      </w:pPr>
      <w:r>
        <w:t>T</w:t>
      </w:r>
      <w:r w:rsidR="00A539CB">
        <w:t>he</w:t>
      </w:r>
      <w:r w:rsidR="00CB505F">
        <w:t xml:space="preserve"> style of the associated text has been changed so that the parenthetical </w:t>
      </w:r>
      <w:r w:rsidR="004632C1">
        <w:t>portion</w:t>
      </w:r>
      <w:r w:rsidR="00CB505F">
        <w:t xml:space="preserve"> of the text is now in a smaller font</w:t>
      </w:r>
      <w:r w:rsidR="009A3D28">
        <w:t xml:space="preserve"> size, so that the text fit better in the figure.</w:t>
      </w:r>
    </w:p>
    <w:p w14:paraId="3836C824" w14:textId="37792FFD" w:rsidR="004314A4" w:rsidRDefault="004314A4" w:rsidP="00C358B3">
      <w:pPr>
        <w:pStyle w:val="ListParagraph"/>
        <w:numPr>
          <w:ilvl w:val="0"/>
          <w:numId w:val="1"/>
        </w:numPr>
        <w:jc w:val="both"/>
      </w:pPr>
      <w:r>
        <w:t>The style of the associated text has been changed so that text with numbers, have the numbers in bold</w:t>
      </w:r>
      <w:r w:rsidR="00596C1F">
        <w:t>.</w:t>
      </w:r>
    </w:p>
    <w:p w14:paraId="2DCBB52C" w14:textId="70F4A507" w:rsidR="009A3D28" w:rsidRDefault="004314A4" w:rsidP="00C358B3">
      <w:pPr>
        <w:pStyle w:val="ListParagraph"/>
        <w:numPr>
          <w:ilvl w:val="0"/>
          <w:numId w:val="1"/>
        </w:numPr>
        <w:jc w:val="both"/>
      </w:pPr>
      <w:r>
        <w:t>The style of the associated text that contained additional</w:t>
      </w:r>
      <w:r w:rsidR="00596C1F">
        <w:t xml:space="preserve"> blank lines, have these blank lines removed.</w:t>
      </w:r>
      <w:r>
        <w:t xml:space="preserve"> </w:t>
      </w:r>
      <w:r w:rsidR="009A3D28">
        <w:t xml:space="preserve"> </w:t>
      </w:r>
    </w:p>
    <w:p w14:paraId="6A9F8069" w14:textId="4ED70477" w:rsidR="00596C1F" w:rsidRDefault="00596C1F" w:rsidP="00C358B3">
      <w:pPr>
        <w:pStyle w:val="ListParagraph"/>
        <w:numPr>
          <w:ilvl w:val="0"/>
          <w:numId w:val="1"/>
        </w:numPr>
        <w:jc w:val="both"/>
      </w:pPr>
      <w:r>
        <w:t xml:space="preserve">The style of the associated text has been made been made more uniform with all words starting with a capital letter. </w:t>
      </w:r>
    </w:p>
    <w:p w14:paraId="7A530E06" w14:textId="29899CC3" w:rsidR="00D505E4" w:rsidRDefault="00311D4A" w:rsidP="00C358B3">
      <w:pPr>
        <w:pStyle w:val="ListParagraph"/>
        <w:numPr>
          <w:ilvl w:val="0"/>
          <w:numId w:val="1"/>
        </w:numPr>
        <w:jc w:val="both"/>
      </w:pPr>
      <w:r>
        <w:t>The wording regard</w:t>
      </w:r>
      <w:r w:rsidR="00D505E4">
        <w:t xml:space="preserve">ing RSNA (is and is not) </w:t>
      </w:r>
      <w:r w:rsidR="004D4920">
        <w:t>has</w:t>
      </w:r>
      <w:r w:rsidR="00D505E4">
        <w:t xml:space="preserve"> been </w:t>
      </w:r>
      <w:r w:rsidR="004632C1">
        <w:t>updated</w:t>
      </w:r>
      <w:r w:rsidR="004D4920">
        <w:t>:</w:t>
      </w:r>
    </w:p>
    <w:p w14:paraId="003B4C21" w14:textId="439137C5" w:rsidR="00C358B3" w:rsidRDefault="00F7319C" w:rsidP="00CD5052">
      <w:pPr>
        <w:pStyle w:val="ListParagraph"/>
        <w:numPr>
          <w:ilvl w:val="1"/>
          <w:numId w:val="1"/>
        </w:numPr>
        <w:jc w:val="both"/>
      </w:pPr>
      <w:r>
        <w:t>“Successful (Re)Association – RSNA Required” changed to “</w:t>
      </w:r>
      <w:r w:rsidR="00CD5052">
        <w:t>Successful (Re)Association</w:t>
      </w:r>
      <w:r w:rsidR="00B276A7">
        <w:t xml:space="preserve"> </w:t>
      </w:r>
      <w:r w:rsidR="00CD5052">
        <w:t>That Is An RSNA”</w:t>
      </w:r>
      <w:r w:rsidR="00A245E2">
        <w:t xml:space="preserve"> </w:t>
      </w:r>
    </w:p>
    <w:p w14:paraId="3B4B5EB9" w14:textId="305B1CC5" w:rsidR="00F7319C" w:rsidRPr="00801DB2" w:rsidRDefault="00592470" w:rsidP="005606EC">
      <w:pPr>
        <w:pStyle w:val="ListParagraph"/>
        <w:numPr>
          <w:ilvl w:val="1"/>
          <w:numId w:val="1"/>
        </w:numPr>
        <w:jc w:val="both"/>
      </w:pPr>
      <w:r>
        <w:t>“</w:t>
      </w:r>
      <w:r>
        <w:rPr>
          <w:rFonts w:ascii="Arial" w:hAnsi="Arial" w:cs="Arial"/>
          <w:color w:val="000000"/>
          <w:sz w:val="20"/>
          <w:lang w:val="en-US"/>
        </w:rPr>
        <w:t>1. Successful (Re)Association – No RSNA Required” changed to "</w:t>
      </w:r>
      <w:r w:rsidR="00F76972">
        <w:rPr>
          <w:rFonts w:ascii="Arial" w:hAnsi="Arial" w:cs="Arial"/>
          <w:b/>
          <w:bCs/>
          <w:color w:val="000000"/>
          <w:sz w:val="20"/>
          <w:lang w:val="en-US"/>
        </w:rPr>
        <w:t>1.</w:t>
      </w:r>
      <w:r w:rsidR="00F76972">
        <w:rPr>
          <w:rFonts w:ascii="Arial" w:hAnsi="Arial" w:cs="Arial"/>
          <w:color w:val="000000"/>
          <w:sz w:val="20"/>
          <w:lang w:val="en-US"/>
        </w:rPr>
        <w:t xml:space="preserve"> Successful (Re)Association That Is Not An RSNA</w:t>
      </w:r>
      <w:r w:rsidR="00226F18">
        <w:rPr>
          <w:rFonts w:ascii="Arial" w:hAnsi="Arial" w:cs="Arial"/>
          <w:color w:val="000000"/>
          <w:sz w:val="20"/>
          <w:lang w:val="en-US"/>
        </w:rPr>
        <w:t>”</w:t>
      </w:r>
    </w:p>
    <w:p w14:paraId="040DF05C" w14:textId="77777777" w:rsidR="00801DB2" w:rsidRDefault="00801DB2" w:rsidP="00801DB2">
      <w:pPr>
        <w:jc w:val="both"/>
      </w:pPr>
    </w:p>
    <w:p w14:paraId="0D4F2580" w14:textId="305E5048" w:rsidR="00801DB2" w:rsidRDefault="00801DB2">
      <w:r>
        <w:br w:type="page"/>
      </w:r>
    </w:p>
    <w:p w14:paraId="2D3A9726" w14:textId="2737C0A2" w:rsidR="00801DB2" w:rsidRDefault="00801DB2" w:rsidP="00801DB2">
      <w:pPr>
        <w:jc w:val="both"/>
      </w:pPr>
      <w:r>
        <w:lastRenderedPageBreak/>
        <w:t>Figure</w:t>
      </w:r>
      <w:r w:rsidR="00CA043C">
        <w:t xml:space="preserve"> 11-23 from 802.11REVme D5.0</w:t>
      </w:r>
    </w:p>
    <w:p w14:paraId="2C79C887" w14:textId="77777777" w:rsidR="00CA043C" w:rsidRDefault="00CA043C" w:rsidP="00801DB2">
      <w:pPr>
        <w:jc w:val="both"/>
      </w:pPr>
    </w:p>
    <w:p w14:paraId="6E36D5CD" w14:textId="55E28024" w:rsidR="00785430" w:rsidRDefault="00785430" w:rsidP="00801DB2">
      <w:pPr>
        <w:jc w:val="both"/>
      </w:pPr>
      <w:r>
        <w:object w:dxaOrig="10906" w:dyaOrig="12301" w14:anchorId="6B8E58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8pt;height:527.7pt" o:ole="">
            <v:imagedata r:id="rId8" o:title=""/>
          </v:shape>
          <o:OLEObject Type="Embed" ProgID="Visio.Drawing.15" ShapeID="_x0000_i1025" DrawAspect="Content" ObjectID="_1777086522" r:id="rId9"/>
        </w:object>
      </w:r>
    </w:p>
    <w:p w14:paraId="2900590D" w14:textId="77777777" w:rsidR="001028C6" w:rsidRDefault="001028C6"/>
    <w:p w14:paraId="778C939C" w14:textId="77777777" w:rsidR="001028C6" w:rsidRDefault="001028C6"/>
    <w:p w14:paraId="2CF99740" w14:textId="7E2C3263" w:rsidR="001028C6" w:rsidRDefault="001028C6">
      <w:r>
        <w:br w:type="page"/>
      </w:r>
    </w:p>
    <w:p w14:paraId="0095EC64" w14:textId="2291EE9B" w:rsidR="001028C6" w:rsidRDefault="001028C6">
      <w:r>
        <w:lastRenderedPageBreak/>
        <w:t>Proposed updated figure (11-23)</w:t>
      </w:r>
      <w:r w:rsidR="008D2EF8">
        <w:t xml:space="preserve"> for 802.11REVme D6.0</w:t>
      </w:r>
    </w:p>
    <w:p w14:paraId="43813BB8" w14:textId="77777777" w:rsidR="008D2EF8" w:rsidRDefault="008D2EF8"/>
    <w:p w14:paraId="6990BB77" w14:textId="5327B16B" w:rsidR="008D2EF8" w:rsidRDefault="00460B4F">
      <w:del w:id="18" w:author="Joseph Levy" w:date="2024-05-13T06:17:00Z">
        <w:r w:rsidDel="00453D24">
          <w:object w:dxaOrig="11356" w:dyaOrig="12421" w14:anchorId="1163FE4C">
            <v:shape id="_x0000_i1026" type="#_x0000_t75" style="width:467.8pt;height:511.9pt" o:ole="">
              <v:imagedata r:id="rId10" o:title=""/>
            </v:shape>
            <o:OLEObject Type="Embed" ProgID="Visio.Drawing.15" ShapeID="_x0000_i1026" DrawAspect="Content" ObjectID="_1777086523" r:id="rId11"/>
          </w:object>
        </w:r>
      </w:del>
    </w:p>
    <w:p w14:paraId="1F79A460" w14:textId="77777777" w:rsidR="00453D24" w:rsidRDefault="00453D24">
      <w:pPr>
        <w:rPr>
          <w:ins w:id="19" w:author="Joseph Levy" w:date="2024-05-13T06:17:00Z"/>
        </w:rPr>
      </w:pPr>
      <w:ins w:id="20" w:author="Joseph Levy" w:date="2024-05-13T06:17:00Z">
        <w:r>
          <w:br w:type="page"/>
        </w:r>
      </w:ins>
    </w:p>
    <w:p w14:paraId="7DFC500A" w14:textId="1CAA7C46" w:rsidR="00CA09B2" w:rsidRDefault="00453D24">
      <w:ins w:id="21" w:author="Joseph Levy" w:date="2024-05-13T06:20:00Z">
        <w:r>
          <w:object w:dxaOrig="11356" w:dyaOrig="12586" w14:anchorId="50F0B5EE">
            <v:shape id="_x0000_i1036" type="#_x0000_t75" style="width:467.8pt;height:518.55pt" o:ole="">
              <v:imagedata r:id="rId12" o:title=""/>
            </v:shape>
            <o:OLEObject Type="Embed" ProgID="Visio.Drawing.15" ShapeID="_x0000_i1036" DrawAspect="Content" ObjectID="_1777086524" r:id="rId13"/>
          </w:object>
        </w:r>
      </w:ins>
      <w:r w:rsidR="00CA09B2" w:rsidRPr="001028C6">
        <w:br w:type="page"/>
      </w:r>
    </w:p>
    <w:p w14:paraId="77E61CF4" w14:textId="6DDD5043" w:rsidR="00CA09B2" w:rsidRDefault="00CA09B2">
      <w:pPr>
        <w:rPr>
          <w:b/>
          <w:sz w:val="24"/>
        </w:rPr>
      </w:pPr>
      <w:r>
        <w:rPr>
          <w:b/>
          <w:sz w:val="24"/>
        </w:rPr>
        <w:lastRenderedPageBreak/>
        <w:t>References:</w:t>
      </w:r>
    </w:p>
    <w:p w14:paraId="33070CBB" w14:textId="77777777" w:rsidR="00460B4F" w:rsidRDefault="00460B4F">
      <w:pPr>
        <w:rPr>
          <w:b/>
          <w:sz w:val="24"/>
        </w:rPr>
      </w:pPr>
    </w:p>
    <w:p w14:paraId="42E68813" w14:textId="5459B8B4" w:rsidR="00460B4F" w:rsidRDefault="003B3C65">
      <w:pPr>
        <w:rPr>
          <w:bCs/>
          <w:sz w:val="24"/>
        </w:rPr>
      </w:pPr>
      <w:r w:rsidRPr="000E49A2">
        <w:rPr>
          <w:bCs/>
          <w:sz w:val="24"/>
        </w:rPr>
        <w:t xml:space="preserve">Proposed new figure for 802.11REVme D6.0 (contains two </w:t>
      </w:r>
      <w:r w:rsidR="00A101FD" w:rsidRPr="000E49A2">
        <w:rPr>
          <w:bCs/>
          <w:sz w:val="24"/>
        </w:rPr>
        <w:t>Visio</w:t>
      </w:r>
      <w:r w:rsidR="00FC1C08" w:rsidRPr="000E49A2">
        <w:rPr>
          <w:bCs/>
          <w:sz w:val="24"/>
        </w:rPr>
        <w:t xml:space="preserve"> tabs, 1) the original figure (also provided in the Figure_11_12.vsd below) and 2) the proposed new figure.</w:t>
      </w:r>
    </w:p>
    <w:p w14:paraId="3C36E076" w14:textId="77777777" w:rsidR="000E49A2" w:rsidRPr="000E49A2" w:rsidRDefault="000E49A2">
      <w:pPr>
        <w:rPr>
          <w:bCs/>
          <w:sz w:val="24"/>
        </w:rPr>
      </w:pPr>
    </w:p>
    <w:p w14:paraId="5C8CE72A" w14:textId="51EAF95B" w:rsidR="00147443" w:rsidRDefault="00147443">
      <w:del w:id="22" w:author="Joseph Levy" w:date="2024-05-13T06:20:00Z">
        <w:r w:rsidDel="00453D24">
          <w:object w:dxaOrig="1538" w:dyaOrig="992" w14:anchorId="04540AE5">
            <v:shape id="_x0000_i1027" type="#_x0000_t75" style="width:77.4pt;height:49.55pt" o:ole="">
              <v:imagedata r:id="rId14" o:title=""/>
            </v:shape>
            <o:OLEObject Type="Embed" ProgID="Visio.Drawing.11" ShapeID="_x0000_i1027" DrawAspect="Icon" ObjectID="_1777086525" r:id="rId15"/>
          </w:object>
        </w:r>
      </w:del>
      <w:ins w:id="23" w:author="Joseph Levy" w:date="2024-05-13T06:20:00Z">
        <w:r w:rsidR="00453D24">
          <w:object w:dxaOrig="1538" w:dyaOrig="992" w14:anchorId="52450836">
            <v:shape id="_x0000_i1039" type="#_x0000_t75" style="width:77pt;height:49.55pt" o:ole="">
              <v:imagedata r:id="rId16" o:title=""/>
            </v:shape>
            <o:OLEObject Type="Embed" ProgID="Visio.Drawing.11" ShapeID="_x0000_i1039" DrawAspect="Icon" ObjectID="_1777086526" r:id="rId17"/>
          </w:object>
        </w:r>
      </w:ins>
    </w:p>
    <w:p w14:paraId="53533962" w14:textId="77777777" w:rsidR="00147443" w:rsidRDefault="00147443"/>
    <w:p w14:paraId="5B0CC86C" w14:textId="77777777" w:rsidR="003B3C65" w:rsidRDefault="003B3C65"/>
    <w:p w14:paraId="6D09DBE1" w14:textId="40884873" w:rsidR="003B3C65" w:rsidRDefault="003B3C65">
      <w:r>
        <w:t>Original Viso Figure in 802.11REVme D5.0</w:t>
      </w:r>
    </w:p>
    <w:p w14:paraId="690D631B" w14:textId="77777777" w:rsidR="000E49A2" w:rsidRDefault="000E49A2"/>
    <w:p w14:paraId="51F1AB3C" w14:textId="4B6878CF" w:rsidR="00CA09B2" w:rsidRDefault="003B3C65">
      <w:r>
        <w:object w:dxaOrig="1538" w:dyaOrig="992" w14:anchorId="17A90D1B">
          <v:shape id="_x0000_i1028" type="#_x0000_t75" style="width:77.4pt;height:49.55pt" o:ole="">
            <v:imagedata r:id="rId18" o:title=""/>
          </v:shape>
          <o:OLEObject Type="Embed" ProgID="Visio.Drawing.11" ShapeID="_x0000_i1028" DrawAspect="Icon" ObjectID="_1777086527" r:id="rId19"/>
        </w:object>
      </w:r>
    </w:p>
    <w:sectPr w:rsidR="00CA09B2">
      <w:headerReference w:type="default" r:id="rId20"/>
      <w:footerReference w:type="default" r:id="rId21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08040" w14:textId="77777777" w:rsidR="00387421" w:rsidRDefault="00387421">
      <w:r>
        <w:separator/>
      </w:r>
    </w:p>
  </w:endnote>
  <w:endnote w:type="continuationSeparator" w:id="0">
    <w:p w14:paraId="599739BF" w14:textId="77777777" w:rsidR="00387421" w:rsidRDefault="0038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D10AC" w14:textId="16A9649A" w:rsidR="0029020B" w:rsidRDefault="00000000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535466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fldSimple w:instr=" COMMENTS  \* MERGEFORMAT ">
      <w:r w:rsidR="00E3761C">
        <w:t>Joseph Levy, InterDigital</w:t>
      </w:r>
    </w:fldSimple>
  </w:p>
  <w:p w14:paraId="1C4595DD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2F65E" w14:textId="77777777" w:rsidR="00387421" w:rsidRDefault="00387421">
      <w:r>
        <w:separator/>
      </w:r>
    </w:p>
  </w:footnote>
  <w:footnote w:type="continuationSeparator" w:id="0">
    <w:p w14:paraId="67D8A618" w14:textId="77777777" w:rsidR="00387421" w:rsidRDefault="003874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EE977" w14:textId="4FB1A257" w:rsidR="0029020B" w:rsidRDefault="00000000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E3761C">
        <w:t>May 2024</w:t>
      </w:r>
    </w:fldSimple>
    <w:r w:rsidR="0029020B">
      <w:tab/>
    </w:r>
    <w:r w:rsidR="0029020B">
      <w:tab/>
    </w:r>
    <w:fldSimple w:instr=" TITLE  \* MERGEFORMAT ">
      <w:r w:rsidR="00E3761C">
        <w:t>doc.: IEEE 802.11-24/0901r0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A056C"/>
    <w:multiLevelType w:val="hybridMultilevel"/>
    <w:tmpl w:val="71D8EB8E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901820160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seph Levy">
    <w15:presenceInfo w15:providerId="AD" w15:userId="S::Joseph.Levy@InterDigital.com::3766db8f-7892-44ce-ae9b-8fce39950ac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intFractionalCharacterWidth/>
  <w:mirrorMargin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466"/>
    <w:rsid w:val="00056078"/>
    <w:rsid w:val="0007178F"/>
    <w:rsid w:val="000E49A2"/>
    <w:rsid w:val="001028C6"/>
    <w:rsid w:val="00103BA1"/>
    <w:rsid w:val="00114284"/>
    <w:rsid w:val="00147443"/>
    <w:rsid w:val="00184870"/>
    <w:rsid w:val="001A74FE"/>
    <w:rsid w:val="001D723B"/>
    <w:rsid w:val="00226F18"/>
    <w:rsid w:val="0023753C"/>
    <w:rsid w:val="002513C9"/>
    <w:rsid w:val="0029020B"/>
    <w:rsid w:val="002D0B05"/>
    <w:rsid w:val="002D44BE"/>
    <w:rsid w:val="00311D4A"/>
    <w:rsid w:val="003819D0"/>
    <w:rsid w:val="00383CF8"/>
    <w:rsid w:val="00387421"/>
    <w:rsid w:val="003B3C65"/>
    <w:rsid w:val="003C2066"/>
    <w:rsid w:val="003F694D"/>
    <w:rsid w:val="004314A4"/>
    <w:rsid w:val="00442037"/>
    <w:rsid w:val="00453D24"/>
    <w:rsid w:val="00460B4F"/>
    <w:rsid w:val="004632C1"/>
    <w:rsid w:val="004B064B"/>
    <w:rsid w:val="004B409C"/>
    <w:rsid w:val="004D4920"/>
    <w:rsid w:val="00535466"/>
    <w:rsid w:val="00561EFB"/>
    <w:rsid w:val="00562DB8"/>
    <w:rsid w:val="00592470"/>
    <w:rsid w:val="00596C1F"/>
    <w:rsid w:val="005F31D6"/>
    <w:rsid w:val="0062440B"/>
    <w:rsid w:val="006C0727"/>
    <w:rsid w:val="006E145F"/>
    <w:rsid w:val="007273B4"/>
    <w:rsid w:val="00770572"/>
    <w:rsid w:val="007734E6"/>
    <w:rsid w:val="00773A71"/>
    <w:rsid w:val="00785430"/>
    <w:rsid w:val="007C2FB1"/>
    <w:rsid w:val="00801DB2"/>
    <w:rsid w:val="008C023B"/>
    <w:rsid w:val="008D2EF8"/>
    <w:rsid w:val="0091122A"/>
    <w:rsid w:val="009A34C0"/>
    <w:rsid w:val="009A3D28"/>
    <w:rsid w:val="009F2FBC"/>
    <w:rsid w:val="00A101FD"/>
    <w:rsid w:val="00A245E2"/>
    <w:rsid w:val="00A539CB"/>
    <w:rsid w:val="00AA427C"/>
    <w:rsid w:val="00AC5978"/>
    <w:rsid w:val="00B276A7"/>
    <w:rsid w:val="00B6437D"/>
    <w:rsid w:val="00BE68C2"/>
    <w:rsid w:val="00C358B3"/>
    <w:rsid w:val="00CA043C"/>
    <w:rsid w:val="00CA09B2"/>
    <w:rsid w:val="00CB505F"/>
    <w:rsid w:val="00CD5052"/>
    <w:rsid w:val="00D505E4"/>
    <w:rsid w:val="00D50FAD"/>
    <w:rsid w:val="00DB44A9"/>
    <w:rsid w:val="00DC5A7B"/>
    <w:rsid w:val="00DC5D4E"/>
    <w:rsid w:val="00E3761C"/>
    <w:rsid w:val="00E64ECA"/>
    <w:rsid w:val="00F7319C"/>
    <w:rsid w:val="00F76972"/>
    <w:rsid w:val="00F9250D"/>
    <w:rsid w:val="00FC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0AF9F62"/>
  <w15:chartTrackingRefBased/>
  <w15:docId w15:val="{CA2FD3C8-5A8D-430A-B8D1-948986840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qFormat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358B3"/>
    <w:pPr>
      <w:ind w:left="720"/>
      <w:contextualSpacing/>
    </w:pPr>
  </w:style>
  <w:style w:type="paragraph" w:styleId="Revision">
    <w:name w:val="Revision"/>
    <w:hidden/>
    <w:uiPriority w:val="99"/>
    <w:semiHidden/>
    <w:rsid w:val="00453D24"/>
    <w:rPr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03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Visio_Drawing2.vsdx"/><Relationship Id="rId18" Type="http://schemas.openxmlformats.org/officeDocument/2006/relationships/image" Target="media/image6.emf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mailto:jslevy@ieee.org" TargetMode="External"/><Relationship Id="rId12" Type="http://schemas.openxmlformats.org/officeDocument/2006/relationships/image" Target="media/image3.emf"/><Relationship Id="rId17" Type="http://schemas.openxmlformats.org/officeDocument/2006/relationships/oleObject" Target="embeddings/Microsoft_Visio_2003-2010_Drawing1.vsd"/><Relationship Id="rId2" Type="http://schemas.openxmlformats.org/officeDocument/2006/relationships/styles" Target="styles.xml"/><Relationship Id="rId16" Type="http://schemas.openxmlformats.org/officeDocument/2006/relationships/image" Target="media/image5.em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package" Target="embeddings/Microsoft_Visio_Drawing1.vsdx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Microsoft_Visio_2003-2010_Drawing.vsd"/><Relationship Id="rId23" Type="http://schemas.microsoft.com/office/2011/relationships/people" Target="people.xml"/><Relationship Id="rId10" Type="http://schemas.openxmlformats.org/officeDocument/2006/relationships/image" Target="media/image2.emf"/><Relationship Id="rId19" Type="http://schemas.openxmlformats.org/officeDocument/2006/relationships/oleObject" Target="embeddings/Microsoft_Visio_2003-2010_Drawing2.vsd"/><Relationship Id="rId4" Type="http://schemas.openxmlformats.org/officeDocument/2006/relationships/webSettings" Target="webSettings.xml"/><Relationship Id="rId9" Type="http://schemas.openxmlformats.org/officeDocument/2006/relationships/package" Target="embeddings/Microsoft_Visio_Drawing.vsdx"/><Relationship Id="rId14" Type="http://schemas.openxmlformats.org/officeDocument/2006/relationships/image" Target="media/image4.emf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vyjs\OneDrive%20-%20InterDigital%20Communications,%20Inc\Documents\Custom%20Office%20Templates\802-11-Submission-Portrait-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802-11-Submission-Portrait-new</Template>
  <TotalTime>10</TotalTime>
  <Pages>6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802.11-24/0901r0</vt:lpstr>
    </vt:vector>
  </TitlesOfParts>
  <Company>Some Company</Company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802.11-24/0901r0</dc:title>
  <dc:subject>Submission</dc:subject>
  <dc:creator>Joseph Levy</dc:creator>
  <cp:keywords>May 2024</cp:keywords>
  <dc:description>Joseph Levy, InterDigital</dc:description>
  <cp:lastModifiedBy>Joseph Levy</cp:lastModifiedBy>
  <cp:revision>3</cp:revision>
  <cp:lastPrinted>1900-01-01T05:00:00Z</cp:lastPrinted>
  <dcterms:created xsi:type="dcterms:W3CDTF">2024-05-13T10:12:00Z</dcterms:created>
  <dcterms:modified xsi:type="dcterms:W3CDTF">2024-05-13T10:21:00Z</dcterms:modified>
</cp:coreProperties>
</file>