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1361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785"/>
        <w:gridCol w:w="2814"/>
        <w:gridCol w:w="1521"/>
        <w:gridCol w:w="1841"/>
      </w:tblGrid>
      <w:tr w:rsidR="00CA09B2" w14:paraId="3C9AB06B" w14:textId="77777777" w:rsidTr="008E5AA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795102F" w14:textId="302BA6DC" w:rsidR="00CA09B2" w:rsidRDefault="004B2987">
            <w:pPr>
              <w:pStyle w:val="T2"/>
            </w:pPr>
            <w:r>
              <w:t>LB 275: CR for CID 19851</w:t>
            </w:r>
          </w:p>
        </w:tc>
      </w:tr>
      <w:tr w:rsidR="00CA09B2" w14:paraId="56F28929" w14:textId="77777777" w:rsidTr="008E5AA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6ECE71" w14:textId="374B10A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B2987">
              <w:rPr>
                <w:b w:val="0"/>
                <w:sz w:val="20"/>
              </w:rPr>
              <w:t>2023</w:t>
            </w:r>
            <w:r>
              <w:rPr>
                <w:b w:val="0"/>
                <w:sz w:val="20"/>
              </w:rPr>
              <w:t>-</w:t>
            </w:r>
            <w:r w:rsidR="009D1FD8">
              <w:rPr>
                <w:b w:val="0"/>
                <w:sz w:val="20"/>
              </w:rPr>
              <w:t>11</w:t>
            </w:r>
            <w:r>
              <w:rPr>
                <w:b w:val="0"/>
                <w:sz w:val="20"/>
              </w:rPr>
              <w:t>-</w:t>
            </w:r>
            <w:r w:rsidR="009D1FD8">
              <w:rPr>
                <w:b w:val="0"/>
                <w:sz w:val="20"/>
              </w:rPr>
              <w:t>13</w:t>
            </w:r>
          </w:p>
        </w:tc>
      </w:tr>
      <w:tr w:rsidR="00CA09B2" w14:paraId="4DF9AD99" w14:textId="77777777" w:rsidTr="008E5AA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184C80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60510A6" w14:textId="77777777" w:rsidTr="008E5AA4">
        <w:trPr>
          <w:jc w:val="center"/>
        </w:trPr>
        <w:tc>
          <w:tcPr>
            <w:tcW w:w="1615" w:type="dxa"/>
            <w:vAlign w:val="center"/>
          </w:tcPr>
          <w:p w14:paraId="7E859B3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785" w:type="dxa"/>
            <w:vAlign w:val="center"/>
          </w:tcPr>
          <w:p w14:paraId="66A1C9D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7C8B34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521" w:type="dxa"/>
            <w:vAlign w:val="center"/>
          </w:tcPr>
          <w:p w14:paraId="1992FF9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841" w:type="dxa"/>
            <w:vAlign w:val="center"/>
          </w:tcPr>
          <w:p w14:paraId="3764184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8E5AA4" w14:paraId="08E7FF8D" w14:textId="77777777" w:rsidTr="008E5AA4">
        <w:trPr>
          <w:jc w:val="center"/>
        </w:trPr>
        <w:tc>
          <w:tcPr>
            <w:tcW w:w="1615" w:type="dxa"/>
            <w:vAlign w:val="center"/>
          </w:tcPr>
          <w:p w14:paraId="5B5C7F81" w14:textId="274F6514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Vishnu Ratnam</w:t>
            </w:r>
          </w:p>
        </w:tc>
        <w:tc>
          <w:tcPr>
            <w:tcW w:w="1785" w:type="dxa"/>
            <w:vMerge w:val="restart"/>
            <w:vAlign w:val="center"/>
          </w:tcPr>
          <w:p w14:paraId="0694517B" w14:textId="0F47D94C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Samsung Research America</w:t>
            </w:r>
          </w:p>
        </w:tc>
        <w:tc>
          <w:tcPr>
            <w:tcW w:w="2814" w:type="dxa"/>
            <w:vAlign w:val="center"/>
          </w:tcPr>
          <w:p w14:paraId="03069874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vAlign w:val="center"/>
          </w:tcPr>
          <w:p w14:paraId="2F135988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145E8383" w14:textId="615A7CA0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vishnu.r@samsung.com</w:t>
            </w:r>
          </w:p>
        </w:tc>
      </w:tr>
      <w:tr w:rsidR="008E5AA4" w14:paraId="2FA1865D" w14:textId="77777777" w:rsidTr="008E5AA4">
        <w:trPr>
          <w:jc w:val="center"/>
        </w:trPr>
        <w:tc>
          <w:tcPr>
            <w:tcW w:w="1615" w:type="dxa"/>
            <w:vAlign w:val="center"/>
          </w:tcPr>
          <w:p w14:paraId="47437839" w14:textId="49784AF8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Boon L. Ng</w:t>
            </w:r>
          </w:p>
        </w:tc>
        <w:tc>
          <w:tcPr>
            <w:tcW w:w="1785" w:type="dxa"/>
            <w:vMerge/>
            <w:vAlign w:val="center"/>
          </w:tcPr>
          <w:p w14:paraId="0267FECC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AA694A6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vAlign w:val="center"/>
          </w:tcPr>
          <w:p w14:paraId="13A19B85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9D8076C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E5AA4" w14:paraId="4A423F92" w14:textId="77777777" w:rsidTr="008E5AA4">
        <w:trPr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4CEFA4E9" w14:textId="02C5A199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Rubayet Shafin</w:t>
            </w: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14:paraId="20966021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shd w:val="clear" w:color="auto" w:fill="FFFFFF" w:themeFill="background1"/>
            <w:vAlign w:val="center"/>
          </w:tcPr>
          <w:p w14:paraId="43F29187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shd w:val="clear" w:color="auto" w:fill="FFFFFF" w:themeFill="background1"/>
            <w:vAlign w:val="center"/>
          </w:tcPr>
          <w:p w14:paraId="4BC5C315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14:paraId="7CD9CAB3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E5AA4" w14:paraId="2E55A9A6" w14:textId="77777777" w:rsidTr="008E5AA4">
        <w:trPr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460EF644" w14:textId="685BB5D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Peshal Nayak</w:t>
            </w: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14:paraId="470A6432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shd w:val="clear" w:color="auto" w:fill="FFFFFF" w:themeFill="background1"/>
            <w:vAlign w:val="center"/>
          </w:tcPr>
          <w:p w14:paraId="74B2B5AA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shd w:val="clear" w:color="auto" w:fill="FFFFFF" w:themeFill="background1"/>
            <w:vAlign w:val="center"/>
          </w:tcPr>
          <w:p w14:paraId="06F0435B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14:paraId="4A54B2A1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E5AA4" w14:paraId="4659EFA4" w14:textId="77777777" w:rsidTr="008E5AA4">
        <w:trPr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05B54F1F" w14:textId="2504CAD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Yue Qi</w:t>
            </w: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14:paraId="17A9152E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shd w:val="clear" w:color="auto" w:fill="FFFFFF" w:themeFill="background1"/>
            <w:vAlign w:val="center"/>
          </w:tcPr>
          <w:p w14:paraId="4C9E5309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shd w:val="clear" w:color="auto" w:fill="FFFFFF" w:themeFill="background1"/>
            <w:vAlign w:val="center"/>
          </w:tcPr>
          <w:p w14:paraId="70E46B7D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14:paraId="05FC97D8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E5AA4" w14:paraId="10E96A21" w14:textId="77777777" w:rsidTr="008E5AA4">
        <w:trPr>
          <w:jc w:val="center"/>
        </w:trPr>
        <w:tc>
          <w:tcPr>
            <w:tcW w:w="1615" w:type="dxa"/>
            <w:shd w:val="clear" w:color="auto" w:fill="FFFFFF" w:themeFill="background1"/>
            <w:vAlign w:val="center"/>
          </w:tcPr>
          <w:p w14:paraId="4B757B11" w14:textId="67CE5C8D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Elliot Jen</w:t>
            </w:r>
          </w:p>
        </w:tc>
        <w:tc>
          <w:tcPr>
            <w:tcW w:w="1785" w:type="dxa"/>
            <w:vMerge/>
            <w:shd w:val="clear" w:color="auto" w:fill="FFFFFF" w:themeFill="background1"/>
            <w:vAlign w:val="center"/>
          </w:tcPr>
          <w:p w14:paraId="74FF2798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shd w:val="clear" w:color="auto" w:fill="FFFFFF" w:themeFill="background1"/>
            <w:vAlign w:val="center"/>
          </w:tcPr>
          <w:p w14:paraId="7B9EEC0D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shd w:val="clear" w:color="auto" w:fill="FFFFFF" w:themeFill="background1"/>
            <w:vAlign w:val="center"/>
          </w:tcPr>
          <w:p w14:paraId="1AD2960D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14:paraId="1BD336C8" w14:textId="77777777" w:rsidR="008E5AA4" w:rsidRDefault="008E5A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2AC663D" w14:textId="3159DB19" w:rsidR="00CA09B2" w:rsidRDefault="004B2987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8B53612" wp14:editId="6256A73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0537742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9DE5E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224A892" w14:textId="2939C163" w:rsidR="0029020B" w:rsidRPr="00AB34BD" w:rsidRDefault="004B298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AB34BD">
                              <w:rPr>
                                <w:sz w:val="20"/>
                                <w:szCs w:val="18"/>
                              </w:rPr>
                              <w:t xml:space="preserve">This submission proposes comment resolution(s) for the following 1 CID(s) received in LB 275 on </w:t>
                            </w:r>
                            <w:proofErr w:type="spellStart"/>
                            <w:r w:rsidRPr="00AB34BD">
                              <w:rPr>
                                <w:sz w:val="20"/>
                                <w:szCs w:val="18"/>
                              </w:rPr>
                              <w:t>TGbe</w:t>
                            </w:r>
                            <w:proofErr w:type="spellEnd"/>
                            <w:r w:rsidRPr="00AB34BD">
                              <w:rPr>
                                <w:sz w:val="20"/>
                                <w:szCs w:val="18"/>
                              </w:rPr>
                              <w:t xml:space="preserve"> D4.0 related to the Multi-link Traffic Indication in subclause 35.3.12.4</w:t>
                            </w:r>
                            <w:r w:rsidR="00314517" w:rsidRPr="00AB34BD">
                              <w:rPr>
                                <w:sz w:val="20"/>
                                <w:szCs w:val="18"/>
                              </w:rPr>
                              <w:t>.</w:t>
                            </w:r>
                          </w:p>
                          <w:p w14:paraId="2A71E723" w14:textId="77777777" w:rsidR="004B2987" w:rsidRPr="00AB34BD" w:rsidRDefault="004B298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0EB5689" w14:textId="4D382200" w:rsidR="004B2987" w:rsidRPr="00AB34BD" w:rsidRDefault="004B298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AB34BD">
                              <w:rPr>
                                <w:sz w:val="20"/>
                                <w:szCs w:val="18"/>
                              </w:rPr>
                              <w:t>CIDs:</w:t>
                            </w:r>
                          </w:p>
                          <w:p w14:paraId="4A53ED15" w14:textId="2982817B" w:rsidR="004B2987" w:rsidRPr="00AB34BD" w:rsidRDefault="004B298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AB34BD">
                              <w:rPr>
                                <w:sz w:val="20"/>
                                <w:szCs w:val="18"/>
                              </w:rPr>
                              <w:t>19851</w:t>
                            </w:r>
                          </w:p>
                          <w:p w14:paraId="1043756F" w14:textId="77777777" w:rsidR="00314517" w:rsidRPr="00AB34BD" w:rsidRDefault="0031451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D2DA355" w14:textId="77777777" w:rsidR="00F3075B" w:rsidRPr="00AB34BD" w:rsidRDefault="00F3075B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0966F09D" w14:textId="717631B4" w:rsidR="00314517" w:rsidRPr="00AB34BD" w:rsidRDefault="00314517">
                            <w:p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AB34BD">
                              <w:rPr>
                                <w:sz w:val="20"/>
                                <w:szCs w:val="18"/>
                              </w:rPr>
                              <w:t>Revisions:</w:t>
                            </w:r>
                          </w:p>
                          <w:p w14:paraId="4D7BF3B1" w14:textId="2738CEC2" w:rsidR="00314517" w:rsidRPr="00AB34BD" w:rsidRDefault="00314517" w:rsidP="0031451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AB34BD">
                              <w:rPr>
                                <w:sz w:val="20"/>
                                <w:szCs w:val="18"/>
                              </w:rPr>
                              <w:t>Rev 0: Initial version of the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5361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6689DE5E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224A892" w14:textId="2939C163" w:rsidR="0029020B" w:rsidRPr="00AB34BD" w:rsidRDefault="004B298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  <w:r w:rsidRPr="00AB34BD">
                        <w:rPr>
                          <w:sz w:val="20"/>
                          <w:szCs w:val="18"/>
                        </w:rPr>
                        <w:t xml:space="preserve">This submission proposes comment resolution(s) for the following 1 CID(s) received in LB 275 on </w:t>
                      </w:r>
                      <w:proofErr w:type="spellStart"/>
                      <w:r w:rsidRPr="00AB34BD">
                        <w:rPr>
                          <w:sz w:val="20"/>
                          <w:szCs w:val="18"/>
                        </w:rPr>
                        <w:t>TGbe</w:t>
                      </w:r>
                      <w:proofErr w:type="spellEnd"/>
                      <w:r w:rsidRPr="00AB34BD">
                        <w:rPr>
                          <w:sz w:val="20"/>
                          <w:szCs w:val="18"/>
                        </w:rPr>
                        <w:t xml:space="preserve"> D4.0 related to the Multi-link Traffic Indication in subclause 35.3.12.4</w:t>
                      </w:r>
                      <w:r w:rsidR="00314517" w:rsidRPr="00AB34BD">
                        <w:rPr>
                          <w:sz w:val="20"/>
                          <w:szCs w:val="18"/>
                        </w:rPr>
                        <w:t>.</w:t>
                      </w:r>
                    </w:p>
                    <w:p w14:paraId="2A71E723" w14:textId="77777777" w:rsidR="004B2987" w:rsidRPr="00AB34BD" w:rsidRDefault="004B298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</w:p>
                    <w:p w14:paraId="60EB5689" w14:textId="4D382200" w:rsidR="004B2987" w:rsidRPr="00AB34BD" w:rsidRDefault="004B298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  <w:r w:rsidRPr="00AB34BD">
                        <w:rPr>
                          <w:sz w:val="20"/>
                          <w:szCs w:val="18"/>
                        </w:rPr>
                        <w:t>CIDs:</w:t>
                      </w:r>
                    </w:p>
                    <w:p w14:paraId="4A53ED15" w14:textId="2982817B" w:rsidR="004B2987" w:rsidRPr="00AB34BD" w:rsidRDefault="004B298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  <w:r w:rsidRPr="00AB34BD">
                        <w:rPr>
                          <w:sz w:val="20"/>
                          <w:szCs w:val="18"/>
                        </w:rPr>
                        <w:t>19851</w:t>
                      </w:r>
                    </w:p>
                    <w:p w14:paraId="1043756F" w14:textId="77777777" w:rsidR="00314517" w:rsidRPr="00AB34BD" w:rsidRDefault="0031451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</w:p>
                    <w:p w14:paraId="6D2DA355" w14:textId="77777777" w:rsidR="00F3075B" w:rsidRPr="00AB34BD" w:rsidRDefault="00F3075B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</w:p>
                    <w:p w14:paraId="0966F09D" w14:textId="717631B4" w:rsidR="00314517" w:rsidRPr="00AB34BD" w:rsidRDefault="00314517">
                      <w:pPr>
                        <w:jc w:val="both"/>
                        <w:rPr>
                          <w:sz w:val="20"/>
                          <w:szCs w:val="18"/>
                        </w:rPr>
                      </w:pPr>
                      <w:r w:rsidRPr="00AB34BD">
                        <w:rPr>
                          <w:sz w:val="20"/>
                          <w:szCs w:val="18"/>
                        </w:rPr>
                        <w:t>Revisions:</w:t>
                      </w:r>
                    </w:p>
                    <w:p w14:paraId="4D7BF3B1" w14:textId="2738CEC2" w:rsidR="00314517" w:rsidRPr="00AB34BD" w:rsidRDefault="00314517" w:rsidP="0031451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0"/>
                          <w:szCs w:val="18"/>
                        </w:rPr>
                      </w:pPr>
                      <w:r w:rsidRPr="00AB34BD">
                        <w:rPr>
                          <w:sz w:val="20"/>
                          <w:szCs w:val="18"/>
                        </w:rPr>
                        <w:t>Rev 0: Initial version of the document.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1F171A18" w14:textId="77777777" w:rsidR="00314517" w:rsidRDefault="00CA09B2">
      <w:r>
        <w:br w:type="page"/>
      </w:r>
    </w:p>
    <w:p w14:paraId="394CADF3" w14:textId="77777777" w:rsidR="00314517" w:rsidRDefault="00314517"/>
    <w:tbl>
      <w:tblPr>
        <w:tblStyle w:val="TableGrid"/>
        <w:tblW w:w="102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49"/>
        <w:gridCol w:w="866"/>
        <w:gridCol w:w="990"/>
        <w:gridCol w:w="809"/>
        <w:gridCol w:w="1621"/>
        <w:gridCol w:w="3330"/>
        <w:gridCol w:w="1835"/>
      </w:tblGrid>
      <w:tr w:rsidR="00314517" w14:paraId="77F511F0" w14:textId="77777777" w:rsidTr="00306CD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E4409" w14:textId="77777777" w:rsidR="00314517" w:rsidRDefault="00314517">
            <w:pPr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CID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4C5B0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Commenter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0E887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Clause Number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5329F" w14:textId="77777777" w:rsidR="00314517" w:rsidRDefault="003145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Page.</w:t>
            </w:r>
          </w:p>
          <w:p w14:paraId="2C63E4B7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Line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A0A23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Comment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A966" w14:textId="77777777" w:rsidR="00314517" w:rsidRDefault="003145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Proposed Change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68E0" w14:textId="77777777" w:rsidR="00314517" w:rsidRDefault="003145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Resolution</w:t>
            </w:r>
          </w:p>
          <w:p w14:paraId="48622367" w14:textId="77777777" w:rsidR="00314517" w:rsidRDefault="003145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517" w14:paraId="330FA099" w14:textId="77777777" w:rsidTr="00306CD6">
        <w:tc>
          <w:tcPr>
            <w:tcW w:w="749" w:type="dxa"/>
            <w:hideMark/>
          </w:tcPr>
          <w:p w14:paraId="46B70006" w14:textId="77777777" w:rsidR="00314517" w:rsidRDefault="00314517">
            <w:pPr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19851</w:t>
            </w:r>
          </w:p>
        </w:tc>
        <w:tc>
          <w:tcPr>
            <w:tcW w:w="866" w:type="dxa"/>
            <w:hideMark/>
          </w:tcPr>
          <w:p w14:paraId="7588D239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Vishnu Ratnam</w:t>
            </w:r>
          </w:p>
        </w:tc>
        <w:tc>
          <w:tcPr>
            <w:tcW w:w="990" w:type="dxa"/>
            <w:hideMark/>
          </w:tcPr>
          <w:p w14:paraId="1CF5D211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35.3.12.4</w:t>
            </w:r>
          </w:p>
        </w:tc>
        <w:tc>
          <w:tcPr>
            <w:tcW w:w="809" w:type="dxa"/>
            <w:hideMark/>
          </w:tcPr>
          <w:p w14:paraId="1D88854F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543.46</w:t>
            </w:r>
          </w:p>
        </w:tc>
        <w:tc>
          <w:tcPr>
            <w:tcW w:w="1621" w:type="dxa"/>
            <w:hideMark/>
          </w:tcPr>
          <w:p w14:paraId="196EE4D8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mechanism should be provided in the traffic indication procedure, for an AP affiliated with an AP MLD to recommend one or more non-AP MLD(s) with default TTLM to wake up STAs operating on all links to receive BUs when the traffic buffer at AP MLD is large.</w:t>
            </w:r>
          </w:p>
        </w:tc>
        <w:tc>
          <w:tcPr>
            <w:tcW w:w="3330" w:type="dxa"/>
            <w:hideMark/>
          </w:tcPr>
          <w:p w14:paraId="4E4DEE56" w14:textId="77777777" w:rsidR="00314517" w:rsidRDefault="00314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a non-AP MLD that is in the default mapping mode detects that the bit corresponding to its AID is equal to 1 in the TIM element and the Multi-Link Traffic Indication element is present in a Beacon frame and the Multi-Link Traffic Indication element includes a Per-Link Traffic Indication Bitmap n subfield that corresponds to the non-AP MLD, the non-AP MLD shall operate as follows: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if all bits of the Per-Link Traffic Indication Bitmap n subfield are set to 0, all non-AP STAs affiliated with the non-AP MLD should issue a PS-Poll frame, or a U-APSD trigger frame if the STA is using U-APSD and all ACs are delivery enabled, to retrieve buffered BU(s) from the AP MLD. (ii) if not all bits of the Per-Link Traffic Indication Bitmap n subfield are set to 0, any non-AP STA affiliated with the non-AP MLD that operates on the link(s) indicated as 1 in the Per-Link Traffic Indication Bitmap n subfield may issue a PS-Poll frame, or a U-APSD trigger frame if the STA is using U-APSD and all ACs are delivery enabled, to retrieve buffered BU(s) from the AP MLD.</w:t>
            </w:r>
          </w:p>
        </w:tc>
        <w:tc>
          <w:tcPr>
            <w:tcW w:w="1835" w:type="dxa"/>
          </w:tcPr>
          <w:p w14:paraId="71A36444" w14:textId="77777777" w:rsidR="00314517" w:rsidRDefault="0031451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Revised.</w:t>
            </w:r>
          </w:p>
          <w:p w14:paraId="59EDA932" w14:textId="77777777" w:rsidR="00314517" w:rsidRDefault="0031451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1A8174B3" w14:textId="77777777" w:rsidR="00546525" w:rsidRDefault="0054652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 mechanism to wake up STAs operating on other links affiliated with a non-AP MLD was discussed in the previous round but no consensus could be reached. Please see doc: 11-22/1201r6. </w:t>
            </w:r>
          </w:p>
          <w:p w14:paraId="0EE6CAE8" w14:textId="77777777" w:rsidR="00546525" w:rsidRDefault="0054652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30E00A" w14:textId="3D2E0AE4" w:rsidR="00314517" w:rsidRDefault="00306CD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However, c</w:t>
            </w:r>
            <w:r w:rsidR="00546525">
              <w:rPr>
                <w:rFonts w:ascii="Arial" w:hAnsi="Arial" w:cs="Arial"/>
                <w:color w:val="000000"/>
                <w:sz w:val="18"/>
                <w:szCs w:val="18"/>
              </w:rPr>
              <w:t xml:space="preserve">larification on 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Per-link traffic indication bitmap n subfield</w:t>
            </w:r>
            <w:r w:rsidR="00546525">
              <w:rPr>
                <w:rFonts w:ascii="Arial" w:hAnsi="Arial" w:cs="Arial"/>
                <w:color w:val="000000"/>
                <w:sz w:val="18"/>
                <w:szCs w:val="18"/>
              </w:rPr>
              <w:t xml:space="preserve"> encoding when the AP MLD does not have a link recommendation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for a non-AP MLD with default T2LM </w:t>
            </w:r>
            <w:r w:rsidR="00546525">
              <w:rPr>
                <w:rFonts w:ascii="Arial" w:hAnsi="Arial" w:cs="Arial"/>
                <w:color w:val="000000"/>
                <w:sz w:val="18"/>
                <w:szCs w:val="18"/>
              </w:rPr>
              <w:t xml:space="preserve">has </w:t>
            </w:r>
            <w:r w:rsidR="00D327D7">
              <w:rPr>
                <w:rFonts w:ascii="Arial" w:hAnsi="Arial" w:cs="Arial"/>
                <w:color w:val="000000"/>
                <w:sz w:val="18"/>
                <w:szCs w:val="18"/>
              </w:rPr>
              <w:t>now been</w:t>
            </w:r>
            <w:r w:rsidR="00546525">
              <w:rPr>
                <w:rFonts w:ascii="Arial" w:hAnsi="Arial" w:cs="Arial"/>
                <w:color w:val="000000"/>
                <w:sz w:val="18"/>
                <w:szCs w:val="18"/>
              </w:rPr>
              <w:t xml:space="preserve"> provided. </w:t>
            </w:r>
            <w:proofErr w:type="spellStart"/>
            <w:r w:rsidR="00314517">
              <w:rPr>
                <w:rFonts w:ascii="Arial" w:hAnsi="Arial" w:cs="Arial"/>
                <w:color w:val="000000"/>
                <w:sz w:val="18"/>
                <w:szCs w:val="18"/>
              </w:rPr>
              <w:t>TGbe</w:t>
            </w:r>
            <w:proofErr w:type="spellEnd"/>
            <w:r w:rsidR="00314517">
              <w:rPr>
                <w:rFonts w:ascii="Arial" w:hAnsi="Arial" w:cs="Arial"/>
                <w:color w:val="000000"/>
                <w:sz w:val="18"/>
                <w:szCs w:val="18"/>
              </w:rPr>
              <w:t xml:space="preserve"> editor to make changes with the CID tag #19851 in doc: IEEE 802.11-23/</w:t>
            </w:r>
            <w:r w:rsidR="00AE548E">
              <w:rPr>
                <w:rFonts w:ascii="Arial" w:hAnsi="Arial" w:cs="Arial"/>
                <w:color w:val="000000"/>
                <w:sz w:val="18"/>
                <w:szCs w:val="18"/>
              </w:rPr>
              <w:t>2080</w:t>
            </w:r>
            <w:r w:rsidR="00314517">
              <w:rPr>
                <w:rFonts w:ascii="Arial" w:hAnsi="Arial" w:cs="Arial"/>
                <w:color w:val="000000"/>
                <w:sz w:val="18"/>
                <w:szCs w:val="18"/>
              </w:rPr>
              <w:t xml:space="preserve">r0. </w:t>
            </w:r>
          </w:p>
        </w:tc>
      </w:tr>
    </w:tbl>
    <w:p w14:paraId="74BD1EF1" w14:textId="77777777" w:rsidR="00314517" w:rsidRDefault="00314517"/>
    <w:p w14:paraId="5D0DC572" w14:textId="77777777" w:rsidR="00314517" w:rsidRDefault="00314517"/>
    <w:p w14:paraId="141FA2DE" w14:textId="39AAFEDF" w:rsidR="00CA09B2" w:rsidRPr="00472A55" w:rsidRDefault="0098764D">
      <w:pPr>
        <w:rPr>
          <w:b/>
          <w:sz w:val="28"/>
          <w:szCs w:val="24"/>
          <w:u w:val="single"/>
        </w:rPr>
      </w:pPr>
      <w:r w:rsidRPr="00472A55">
        <w:rPr>
          <w:b/>
          <w:sz w:val="28"/>
          <w:szCs w:val="24"/>
          <w:u w:val="single"/>
        </w:rPr>
        <w:t>Discussion:</w:t>
      </w:r>
    </w:p>
    <w:p w14:paraId="69057E3F" w14:textId="39338470" w:rsidR="00472A55" w:rsidRPr="00062E7A" w:rsidRDefault="00472A55" w:rsidP="00062E7A">
      <w:pPr>
        <w:jc w:val="both"/>
        <w:rPr>
          <w:sz w:val="20"/>
        </w:rPr>
      </w:pPr>
      <w:r w:rsidRPr="00062E7A">
        <w:rPr>
          <w:sz w:val="20"/>
        </w:rPr>
        <w:t>Note that currently for default mapping the MLTI element is only used for performing link recommendations. There are two issues here:</w:t>
      </w:r>
    </w:p>
    <w:p w14:paraId="0A82D5CF" w14:textId="65495A70" w:rsidR="00306CD6" w:rsidRPr="00062E7A" w:rsidRDefault="00306CD6" w:rsidP="00062E7A">
      <w:pPr>
        <w:pStyle w:val="ListParagraph"/>
        <w:numPr>
          <w:ilvl w:val="0"/>
          <w:numId w:val="2"/>
        </w:numPr>
        <w:jc w:val="both"/>
        <w:rPr>
          <w:sz w:val="20"/>
        </w:rPr>
      </w:pPr>
      <w:r w:rsidRPr="00062E7A">
        <w:rPr>
          <w:sz w:val="20"/>
        </w:rPr>
        <w:t>T</w:t>
      </w:r>
      <w:r w:rsidR="00472A55" w:rsidRPr="00062E7A">
        <w:rPr>
          <w:sz w:val="20"/>
        </w:rPr>
        <w:t xml:space="preserve">he spec is unclear about </w:t>
      </w:r>
      <w:r w:rsidRPr="00062E7A">
        <w:rPr>
          <w:sz w:val="20"/>
        </w:rPr>
        <w:t xml:space="preserve">the encoding of Per-Link Traffic Indication Bitmap </w:t>
      </w:r>
      <w:r w:rsidRPr="00062E7A">
        <w:rPr>
          <w:i/>
          <w:iCs/>
          <w:sz w:val="20"/>
        </w:rPr>
        <w:t>n</w:t>
      </w:r>
      <w:r w:rsidRPr="00062E7A">
        <w:rPr>
          <w:sz w:val="20"/>
        </w:rPr>
        <w:t xml:space="preserve"> subfield corresponding to an AID of a non-AP MLD with default T</w:t>
      </w:r>
      <w:r w:rsidR="00543599">
        <w:rPr>
          <w:sz w:val="20"/>
        </w:rPr>
        <w:t>T</w:t>
      </w:r>
      <w:r w:rsidRPr="00062E7A">
        <w:rPr>
          <w:sz w:val="20"/>
        </w:rPr>
        <w:t>LM, if the AP MLD does not have a link recommendation for that non-AP MLD.</w:t>
      </w:r>
    </w:p>
    <w:p w14:paraId="452E24C8" w14:textId="2F1FEF09" w:rsidR="00472A55" w:rsidRPr="00062E7A" w:rsidRDefault="00306CD6" w:rsidP="00062E7A">
      <w:pPr>
        <w:pStyle w:val="ListParagraph"/>
        <w:numPr>
          <w:ilvl w:val="0"/>
          <w:numId w:val="2"/>
        </w:numPr>
        <w:jc w:val="both"/>
        <w:rPr>
          <w:sz w:val="20"/>
        </w:rPr>
      </w:pPr>
      <w:r w:rsidRPr="00062E7A">
        <w:rPr>
          <w:sz w:val="20"/>
        </w:rPr>
        <w:t xml:space="preserve">The </w:t>
      </w:r>
      <w:proofErr w:type="spellStart"/>
      <w:r w:rsidRPr="00062E7A">
        <w:rPr>
          <w:sz w:val="20"/>
        </w:rPr>
        <w:t>behavior</w:t>
      </w:r>
      <w:proofErr w:type="spellEnd"/>
      <w:r w:rsidRPr="00062E7A">
        <w:rPr>
          <w:sz w:val="20"/>
        </w:rPr>
        <w:t xml:space="preserve"> of a non-AP MLD with default T</w:t>
      </w:r>
      <w:r w:rsidR="00543599">
        <w:rPr>
          <w:sz w:val="20"/>
        </w:rPr>
        <w:t>T</w:t>
      </w:r>
      <w:r w:rsidRPr="00062E7A">
        <w:rPr>
          <w:sz w:val="20"/>
        </w:rPr>
        <w:t xml:space="preserve">LM mapping, when it receives a MLTI element </w:t>
      </w:r>
      <w:r w:rsidR="00062E7A" w:rsidRPr="00062E7A">
        <w:rPr>
          <w:sz w:val="20"/>
        </w:rPr>
        <w:t xml:space="preserve">with the Per-Link Traffic Indication Bitmap </w:t>
      </w:r>
      <w:r w:rsidR="00062E7A" w:rsidRPr="00062E7A">
        <w:rPr>
          <w:i/>
          <w:iCs/>
          <w:sz w:val="20"/>
        </w:rPr>
        <w:t>n</w:t>
      </w:r>
      <w:r w:rsidR="00062E7A" w:rsidRPr="00062E7A">
        <w:rPr>
          <w:sz w:val="20"/>
        </w:rPr>
        <w:t xml:space="preserve"> subfield corresponding to its AID set to all 0s is not clear.</w:t>
      </w:r>
    </w:p>
    <w:p w14:paraId="035D1878" w14:textId="77777777" w:rsidR="00062E7A" w:rsidRPr="00062E7A" w:rsidRDefault="00062E7A" w:rsidP="00062E7A">
      <w:pPr>
        <w:jc w:val="both"/>
        <w:rPr>
          <w:sz w:val="20"/>
        </w:rPr>
      </w:pPr>
    </w:p>
    <w:p w14:paraId="35C7B4F5" w14:textId="2E4857D8" w:rsidR="00062E7A" w:rsidRPr="001A4BD4" w:rsidRDefault="00062E7A" w:rsidP="001A4BD4">
      <w:pPr>
        <w:jc w:val="both"/>
        <w:rPr>
          <w:sz w:val="20"/>
        </w:rPr>
      </w:pPr>
      <w:r w:rsidRPr="00062E7A">
        <w:rPr>
          <w:sz w:val="20"/>
        </w:rPr>
        <w:t xml:space="preserve">This document </w:t>
      </w:r>
      <w:r w:rsidR="001A4BD4">
        <w:rPr>
          <w:sz w:val="20"/>
        </w:rPr>
        <w:t>clarifies that t</w:t>
      </w:r>
      <w:r w:rsidR="005E57C5" w:rsidRPr="001A4BD4">
        <w:rPr>
          <w:sz w:val="20"/>
        </w:rPr>
        <w:t xml:space="preserve">he AP shall use all 0’s encoding of Per-Link Traffic Indication Bitmap </w:t>
      </w:r>
      <w:r w:rsidR="005E57C5" w:rsidRPr="001A4BD4">
        <w:rPr>
          <w:i/>
          <w:iCs/>
          <w:sz w:val="20"/>
        </w:rPr>
        <w:t>n</w:t>
      </w:r>
      <w:r w:rsidR="005E57C5" w:rsidRPr="001A4BD4">
        <w:rPr>
          <w:sz w:val="20"/>
        </w:rPr>
        <w:t xml:space="preserve"> subfield if it doesn’t intend to provide a link recommendation. </w:t>
      </w:r>
      <w:r w:rsidR="001A4BD4">
        <w:rPr>
          <w:sz w:val="20"/>
        </w:rPr>
        <w:t>Necessary</w:t>
      </w:r>
      <w:r w:rsidR="005E57C5" w:rsidRPr="001A4BD4">
        <w:rPr>
          <w:sz w:val="20"/>
        </w:rPr>
        <w:t xml:space="preserve"> </w:t>
      </w:r>
      <w:r w:rsidR="002C0C22" w:rsidRPr="001A4BD4">
        <w:rPr>
          <w:sz w:val="20"/>
        </w:rPr>
        <w:t xml:space="preserve">changes </w:t>
      </w:r>
      <w:r w:rsidR="001A4BD4">
        <w:rPr>
          <w:sz w:val="20"/>
        </w:rPr>
        <w:t xml:space="preserve">of </w:t>
      </w:r>
      <w:r w:rsidR="005E57C5" w:rsidRPr="001A4BD4">
        <w:rPr>
          <w:sz w:val="20"/>
        </w:rPr>
        <w:t>text for non-AP MLD operation rules</w:t>
      </w:r>
      <w:r w:rsidR="001A4BD4">
        <w:rPr>
          <w:sz w:val="20"/>
        </w:rPr>
        <w:t xml:space="preserve"> are also added</w:t>
      </w:r>
      <w:r w:rsidR="005E57C5" w:rsidRPr="001A4BD4">
        <w:rPr>
          <w:sz w:val="20"/>
        </w:rPr>
        <w:t>.</w:t>
      </w:r>
    </w:p>
    <w:p w14:paraId="685FE6B4" w14:textId="77777777" w:rsidR="00CA09B2" w:rsidRDefault="00CA09B2"/>
    <w:p w14:paraId="0035C4A6" w14:textId="434CF5F2" w:rsidR="00C154A0" w:rsidRDefault="00C154A0" w:rsidP="00C154A0">
      <w:pPr>
        <w:jc w:val="both"/>
        <w:rPr>
          <w:rFonts w:ascii="Arial-BoldMT" w:hAnsi="Arial-BoldMT"/>
          <w:b/>
          <w:bCs/>
          <w:color w:val="000000"/>
          <w:sz w:val="20"/>
          <w:lang w:val="en-US" w:eastAsia="ko-KR"/>
        </w:rPr>
      </w:pPr>
      <w:proofErr w:type="spellStart"/>
      <w:r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Subclause 35.3.12.4 (Traffic indication) in </w:t>
      </w:r>
      <w:proofErr w:type="spellStart"/>
      <w:r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D4.0: (#19851)</w:t>
      </w:r>
    </w:p>
    <w:p w14:paraId="3C9C1F9A" w14:textId="77777777" w:rsidR="00244B54" w:rsidRDefault="00244B54"/>
    <w:p w14:paraId="4DAF5D05" w14:textId="50ED4B80" w:rsidR="00AB34BD" w:rsidRPr="00AB34BD" w:rsidRDefault="00C154A0" w:rsidP="00AB34BD">
      <w:pPr>
        <w:rPr>
          <w:rFonts w:ascii="Arial-BoldMT" w:hAnsi="Arial-BoldMT"/>
          <w:b/>
          <w:bCs/>
          <w:color w:val="000000"/>
          <w:sz w:val="20"/>
          <w:lang w:val="en-US" w:eastAsia="ko-KR"/>
        </w:rPr>
      </w:pPr>
      <w:r>
        <w:rPr>
          <w:rFonts w:ascii="Arial-BoldMT" w:hAnsi="Arial-BoldMT"/>
          <w:b/>
          <w:bCs/>
          <w:color w:val="000000"/>
          <w:sz w:val="20"/>
        </w:rPr>
        <w:t>35.3.12.4 Traffic indication</w:t>
      </w:r>
    </w:p>
    <w:p w14:paraId="476FB7C3" w14:textId="10C3152C" w:rsidR="00AB34BD" w:rsidRDefault="00AB34BD" w:rsidP="00AB34BD">
      <w:pPr>
        <w:spacing w:before="240" w:after="120"/>
        <w:rPr>
          <w:rStyle w:val="SC14319501"/>
          <w:i/>
          <w:iCs/>
          <w:sz w:val="18"/>
          <w:szCs w:val="18"/>
          <w:highlight w:val="yellow"/>
        </w:rPr>
      </w:pPr>
      <w:proofErr w:type="spellStart"/>
      <w:r w:rsidRPr="00652B89">
        <w:rPr>
          <w:rStyle w:val="SC14319501"/>
          <w:i/>
          <w:iCs/>
          <w:sz w:val="18"/>
          <w:szCs w:val="18"/>
          <w:highlight w:val="yellow"/>
        </w:rPr>
        <w:t>TGbe</w:t>
      </w:r>
      <w:proofErr w:type="spellEnd"/>
      <w:r w:rsidRPr="00652B89">
        <w:rPr>
          <w:rStyle w:val="SC14319501"/>
          <w:i/>
          <w:iCs/>
          <w:sz w:val="18"/>
          <w:szCs w:val="18"/>
          <w:highlight w:val="yellow"/>
        </w:rPr>
        <w:t xml:space="preserve"> editor, please </w:t>
      </w:r>
      <w:r w:rsidR="00244B54">
        <w:rPr>
          <w:rStyle w:val="SC14319501"/>
          <w:i/>
          <w:iCs/>
          <w:sz w:val="18"/>
          <w:szCs w:val="18"/>
          <w:highlight w:val="yellow"/>
        </w:rPr>
        <w:t xml:space="preserve">add the following note after </w:t>
      </w:r>
      <w:r w:rsidRPr="00652B89">
        <w:rPr>
          <w:rStyle w:val="SC14319501"/>
          <w:i/>
          <w:iCs/>
          <w:sz w:val="18"/>
          <w:szCs w:val="18"/>
          <w:highlight w:val="yellow"/>
        </w:rPr>
        <w:t xml:space="preserve">the </w:t>
      </w:r>
      <w:r>
        <w:rPr>
          <w:rStyle w:val="SC14319501"/>
          <w:i/>
          <w:iCs/>
          <w:sz w:val="18"/>
          <w:szCs w:val="18"/>
          <w:highlight w:val="yellow"/>
        </w:rPr>
        <w:t>9th paragraph in this subclause as shown below:</w:t>
      </w:r>
    </w:p>
    <w:p w14:paraId="7D198AE8" w14:textId="26B30556" w:rsidR="00244B54" w:rsidRDefault="00244B54" w:rsidP="00244B54">
      <w:pPr>
        <w:jc w:val="both"/>
        <w:rPr>
          <w:sz w:val="20"/>
        </w:rPr>
      </w:pPr>
      <w:r>
        <w:rPr>
          <w:rStyle w:val="SC21323589"/>
        </w:rPr>
        <w:t xml:space="preserve">If a non-AP MLD is in the default mapping mode (see 35.3.7.2.2 (Default mapping mode)) or all TIDs are mapped to all enabled links, the bit position </w:t>
      </w:r>
      <w:proofErr w:type="spellStart"/>
      <w:r>
        <w:rPr>
          <w:rStyle w:val="SC21323589"/>
          <w:i/>
          <w:iCs/>
        </w:rPr>
        <w:t>i</w:t>
      </w:r>
      <w:proofErr w:type="spellEnd"/>
      <w:r>
        <w:rPr>
          <w:rStyle w:val="SC21323589"/>
          <w:i/>
          <w:iCs/>
        </w:rPr>
        <w:t xml:space="preserve"> </w:t>
      </w:r>
      <w:r>
        <w:rPr>
          <w:rStyle w:val="SC21323589"/>
        </w:rPr>
        <w:t xml:space="preserve">of the Per-Link Traffic Indication Bitmap </w:t>
      </w:r>
      <w:r>
        <w:rPr>
          <w:rStyle w:val="SC21323589"/>
          <w:i/>
          <w:iCs/>
        </w:rPr>
        <w:t xml:space="preserve">n </w:t>
      </w:r>
      <w:r>
        <w:rPr>
          <w:rStyle w:val="SC21323589"/>
        </w:rPr>
        <w:t xml:space="preserve">subfield that corresponds to the link with the link ID equals to </w:t>
      </w:r>
      <w:proofErr w:type="spellStart"/>
      <w:r>
        <w:rPr>
          <w:rStyle w:val="SC21323589"/>
          <w:i/>
          <w:iCs/>
        </w:rPr>
        <w:t>i</w:t>
      </w:r>
      <w:proofErr w:type="spellEnd"/>
      <w:r>
        <w:rPr>
          <w:rStyle w:val="SC21323589"/>
          <w:i/>
          <w:iCs/>
        </w:rPr>
        <w:t xml:space="preserve"> </w:t>
      </w:r>
      <w:r>
        <w:rPr>
          <w:rStyle w:val="SC21323589"/>
        </w:rPr>
        <w:t>on which a non-AP STA affiliated with the non-AP MLD is operating may be set to 1 to indicate to the non-AP MLD a link on which buffered BU(s) should be retrieved.</w:t>
      </w:r>
    </w:p>
    <w:p w14:paraId="4C2B8EC3" w14:textId="77777777" w:rsidR="00244B54" w:rsidRDefault="00244B54" w:rsidP="00244B54">
      <w:pPr>
        <w:jc w:val="both"/>
        <w:rPr>
          <w:sz w:val="20"/>
        </w:rPr>
      </w:pPr>
    </w:p>
    <w:p w14:paraId="2C739F98" w14:textId="4663BF3E" w:rsidR="003C6C2F" w:rsidRPr="00244B54" w:rsidDel="00CD39B7" w:rsidRDefault="000F256A" w:rsidP="00244B54">
      <w:pPr>
        <w:jc w:val="both"/>
        <w:rPr>
          <w:del w:id="0" w:author="Vishnu Vardhan Ratnam" w:date="2023-11-12T23:30:00Z"/>
          <w:sz w:val="20"/>
        </w:rPr>
      </w:pPr>
      <w:ins w:id="1" w:author="Vishnu Vardhan Ratnam" w:date="2023-11-13T13:43:00Z">
        <w:r>
          <w:rPr>
            <w:sz w:val="20"/>
          </w:rPr>
          <w:lastRenderedPageBreak/>
          <w:t>[#</w:t>
        </w:r>
        <w:proofErr w:type="gramStart"/>
        <w:r>
          <w:rPr>
            <w:sz w:val="20"/>
          </w:rPr>
          <w:t>19851]</w:t>
        </w:r>
      </w:ins>
      <w:ins w:id="2" w:author="Vishnu Vardhan Ratnam" w:date="2023-11-12T23:30:00Z">
        <w:r w:rsidR="00CD39B7">
          <w:rPr>
            <w:sz w:val="20"/>
          </w:rPr>
          <w:t>Note</w:t>
        </w:r>
        <w:proofErr w:type="gramEnd"/>
        <w:r w:rsidR="00CD39B7">
          <w:rPr>
            <w:sz w:val="20"/>
          </w:rPr>
          <w:t>: In</w:t>
        </w:r>
        <w:r w:rsidR="00CD39B7" w:rsidRPr="00244B54">
          <w:rPr>
            <w:sz w:val="20"/>
          </w:rPr>
          <w:t xml:space="preserve"> a Per-Link Traffic Indication Bitmap </w:t>
        </w:r>
        <w:r w:rsidR="00CD39B7" w:rsidRPr="00244B54">
          <w:rPr>
            <w:i/>
            <w:iCs/>
            <w:sz w:val="20"/>
          </w:rPr>
          <w:t>n</w:t>
        </w:r>
        <w:r w:rsidR="00CD39B7" w:rsidRPr="00244B54">
          <w:rPr>
            <w:sz w:val="20"/>
          </w:rPr>
          <w:t xml:space="preserve"> subfield of a Multi-Link Traffic Indication element corresponding to a non-AP MLD in default mapping mode</w:t>
        </w:r>
        <w:r w:rsidR="00CD39B7">
          <w:rPr>
            <w:sz w:val="20"/>
          </w:rPr>
          <w:t xml:space="preserve">, all bits are set to 0 to indicate </w:t>
        </w:r>
      </w:ins>
      <w:ins w:id="3" w:author="Vishnu Vardhan Ratnam" w:date="2023-11-13T08:13:00Z">
        <w:r w:rsidR="00641C21">
          <w:rPr>
            <w:sz w:val="20"/>
          </w:rPr>
          <w:t xml:space="preserve">to the non-AP MLD </w:t>
        </w:r>
      </w:ins>
      <w:ins w:id="4" w:author="Vishnu Vardhan Ratnam" w:date="2023-11-12T23:30:00Z">
        <w:r w:rsidR="00CD39B7">
          <w:rPr>
            <w:sz w:val="20"/>
          </w:rPr>
          <w:t>that</w:t>
        </w:r>
        <w:r w:rsidR="00CD39B7" w:rsidRPr="00244B54">
          <w:rPr>
            <w:sz w:val="20"/>
          </w:rPr>
          <w:t xml:space="preserve"> </w:t>
        </w:r>
      </w:ins>
      <w:ins w:id="5" w:author="Vishnu Vardhan Ratnam" w:date="2023-11-13T08:11:00Z">
        <w:r w:rsidR="00641C21">
          <w:rPr>
            <w:sz w:val="20"/>
          </w:rPr>
          <w:t>any</w:t>
        </w:r>
      </w:ins>
      <w:ins w:id="6" w:author="Vishnu Vardhan Ratnam" w:date="2023-11-13T08:13:00Z">
        <w:r w:rsidR="00641C21">
          <w:rPr>
            <w:sz w:val="20"/>
          </w:rPr>
          <w:t xml:space="preserve"> of its affiliated</w:t>
        </w:r>
      </w:ins>
      <w:ins w:id="7" w:author="Vishnu Vardhan Ratnam" w:date="2023-11-13T08:11:00Z">
        <w:r w:rsidR="00641C21">
          <w:rPr>
            <w:sz w:val="20"/>
          </w:rPr>
          <w:t xml:space="preserve"> STA</w:t>
        </w:r>
      </w:ins>
      <w:ins w:id="8" w:author="Vishnu Vardhan Ratnam" w:date="2023-11-13T08:16:00Z">
        <w:r w:rsidR="00641C21">
          <w:rPr>
            <w:sz w:val="20"/>
          </w:rPr>
          <w:t>(</w:t>
        </w:r>
      </w:ins>
      <w:ins w:id="9" w:author="Vishnu Vardhan Ratnam" w:date="2023-11-13T08:13:00Z">
        <w:r w:rsidR="00641C21">
          <w:rPr>
            <w:sz w:val="20"/>
          </w:rPr>
          <w:t>s</w:t>
        </w:r>
      </w:ins>
      <w:ins w:id="10" w:author="Vishnu Vardhan Ratnam" w:date="2023-11-13T08:16:00Z">
        <w:r w:rsidR="00641C21">
          <w:rPr>
            <w:sz w:val="20"/>
          </w:rPr>
          <w:t>)</w:t>
        </w:r>
      </w:ins>
      <w:ins w:id="11" w:author="Vishnu Vardhan Ratnam" w:date="2023-11-13T08:11:00Z">
        <w:r w:rsidR="00641C21">
          <w:rPr>
            <w:sz w:val="20"/>
          </w:rPr>
          <w:t xml:space="preserve"> </w:t>
        </w:r>
      </w:ins>
      <w:ins w:id="12" w:author="Vishnu Vardhan Ratnam" w:date="2023-11-13T08:12:00Z">
        <w:r w:rsidR="00641C21">
          <w:rPr>
            <w:sz w:val="20"/>
          </w:rPr>
          <w:t>operating on enabled link</w:t>
        </w:r>
      </w:ins>
      <w:ins w:id="13" w:author="Vishnu Vardhan Ratnam" w:date="2023-11-13T08:16:00Z">
        <w:r w:rsidR="00641C21">
          <w:rPr>
            <w:sz w:val="20"/>
          </w:rPr>
          <w:t>(s)</w:t>
        </w:r>
      </w:ins>
      <w:ins w:id="14" w:author="Vishnu Vardhan Ratnam" w:date="2023-11-13T08:12:00Z">
        <w:r w:rsidR="00641C21">
          <w:rPr>
            <w:sz w:val="20"/>
          </w:rPr>
          <w:t xml:space="preserve"> may be used to retrieve the BU(s)</w:t>
        </w:r>
      </w:ins>
      <w:ins w:id="15" w:author="Vishnu Vardhan Ratnam" w:date="2023-11-12T23:30:00Z">
        <w:r w:rsidR="00CD39B7" w:rsidRPr="00244B54">
          <w:rPr>
            <w:sz w:val="20"/>
          </w:rPr>
          <w:t>.</w:t>
        </w:r>
      </w:ins>
    </w:p>
    <w:p w14:paraId="590E0078" w14:textId="77777777" w:rsidR="003C6C2F" w:rsidRDefault="003C6C2F" w:rsidP="003C6C2F">
      <w:pPr>
        <w:rPr>
          <w:rStyle w:val="SC21323589"/>
        </w:rPr>
      </w:pPr>
    </w:p>
    <w:p w14:paraId="4A1DDE4F" w14:textId="77777777" w:rsidR="003C6C2F" w:rsidRDefault="003C6C2F" w:rsidP="003C6C2F">
      <w:pPr>
        <w:rPr>
          <w:rStyle w:val="SC21323589"/>
        </w:rPr>
      </w:pPr>
    </w:p>
    <w:p w14:paraId="13B23F95" w14:textId="54F5FD55" w:rsidR="003C6C2F" w:rsidRDefault="003C6C2F" w:rsidP="003C6C2F">
      <w:pPr>
        <w:rPr>
          <w:rStyle w:val="SC14319501"/>
          <w:i/>
          <w:iCs/>
          <w:sz w:val="18"/>
          <w:szCs w:val="18"/>
        </w:rPr>
      </w:pPr>
      <w:proofErr w:type="spellStart"/>
      <w:r w:rsidRPr="00652B89">
        <w:rPr>
          <w:rStyle w:val="SC14319501"/>
          <w:i/>
          <w:iCs/>
          <w:sz w:val="18"/>
          <w:szCs w:val="18"/>
          <w:highlight w:val="yellow"/>
        </w:rPr>
        <w:t>TGbe</w:t>
      </w:r>
      <w:proofErr w:type="spellEnd"/>
      <w:r w:rsidRPr="00652B89">
        <w:rPr>
          <w:rStyle w:val="SC14319501"/>
          <w:i/>
          <w:iCs/>
          <w:sz w:val="18"/>
          <w:szCs w:val="18"/>
          <w:highlight w:val="yellow"/>
        </w:rPr>
        <w:t xml:space="preserve"> editor, please </w:t>
      </w:r>
      <w:r>
        <w:rPr>
          <w:rStyle w:val="SC14319501"/>
          <w:i/>
          <w:iCs/>
          <w:sz w:val="18"/>
          <w:szCs w:val="18"/>
          <w:highlight w:val="yellow"/>
        </w:rPr>
        <w:t>update</w:t>
      </w:r>
      <w:r w:rsidRPr="00652B89">
        <w:rPr>
          <w:rStyle w:val="SC14319501"/>
          <w:i/>
          <w:iCs/>
          <w:sz w:val="18"/>
          <w:szCs w:val="18"/>
          <w:highlight w:val="yellow"/>
        </w:rPr>
        <w:t xml:space="preserve"> the </w:t>
      </w:r>
      <w:r>
        <w:rPr>
          <w:rStyle w:val="SC14319501"/>
          <w:i/>
          <w:iCs/>
          <w:sz w:val="18"/>
          <w:szCs w:val="18"/>
          <w:highlight w:val="yellow"/>
        </w:rPr>
        <w:t>1</w:t>
      </w:r>
      <w:r w:rsidR="00062E7A">
        <w:rPr>
          <w:rStyle w:val="SC14319501"/>
          <w:i/>
          <w:iCs/>
          <w:sz w:val="18"/>
          <w:szCs w:val="18"/>
          <w:highlight w:val="yellow"/>
        </w:rPr>
        <w:t>3</w:t>
      </w:r>
      <w:r>
        <w:rPr>
          <w:rStyle w:val="SC14319501"/>
          <w:i/>
          <w:iCs/>
          <w:sz w:val="18"/>
          <w:szCs w:val="18"/>
          <w:highlight w:val="yellow"/>
        </w:rPr>
        <w:t>th paragraph in this subclause as shown below:</w:t>
      </w:r>
    </w:p>
    <w:p w14:paraId="1A1D55FF" w14:textId="77777777" w:rsidR="003C6C2F" w:rsidRDefault="003C6C2F" w:rsidP="003C6C2F">
      <w:pPr>
        <w:rPr>
          <w:rStyle w:val="SC21323589"/>
        </w:rPr>
      </w:pPr>
    </w:p>
    <w:p w14:paraId="08BD061C" w14:textId="3228FC67" w:rsidR="003C6C2F" w:rsidRPr="00244B54" w:rsidRDefault="00062E7A" w:rsidP="003C6C2F">
      <w:pPr>
        <w:jc w:val="both"/>
        <w:rPr>
          <w:sz w:val="20"/>
        </w:rPr>
      </w:pPr>
      <w:r w:rsidRPr="00062E7A">
        <w:rPr>
          <w:rStyle w:val="SC21323589"/>
        </w:rPr>
        <w:t xml:space="preserve">When a non-AP MLD that is in the default mapping mode (see 35.3.7.2.2 (Default mapping mode)) detects that the bit corresponding to its AID is equal to 1 in the TIM element and the Multi-Link Traffic Indication element is not present in a Beacon frame or the Multi-Link Traffic Indication element is present in a Beacon frame but the Multi-Link Traffic Indication element does not include a Per-Link Traffic Indication Bitmap </w:t>
      </w:r>
      <w:r w:rsidRPr="00062E7A">
        <w:rPr>
          <w:rStyle w:val="SC21323589"/>
          <w:i/>
          <w:iCs/>
        </w:rPr>
        <w:t xml:space="preserve">n </w:t>
      </w:r>
      <w:r w:rsidRPr="00062E7A">
        <w:rPr>
          <w:rStyle w:val="SC21323589"/>
        </w:rPr>
        <w:t xml:space="preserve">subfield that corresponds to the non-AP MLD </w:t>
      </w:r>
      <w:ins w:id="16" w:author="Vishnu Vardhan Ratnam" w:date="2023-11-12T15:51:00Z">
        <w:r w:rsidRPr="00062E7A">
          <w:rPr>
            <w:rStyle w:val="SC21323589"/>
            <w:color w:val="auto"/>
          </w:rPr>
          <w:t>[</w:t>
        </w:r>
      </w:ins>
      <w:ins w:id="17" w:author="Vishnu Vardhan Ratnam" w:date="2023-11-13T13:43:00Z">
        <w:r w:rsidR="000F256A">
          <w:rPr>
            <w:rStyle w:val="SC21323589"/>
            <w:color w:val="auto"/>
          </w:rPr>
          <w:t>#</w:t>
        </w:r>
      </w:ins>
      <w:ins w:id="18" w:author="Vishnu Vardhan Ratnam" w:date="2023-11-12T15:51:00Z">
        <w:r w:rsidRPr="00062E7A">
          <w:rPr>
            <w:rStyle w:val="SC21323589"/>
            <w:color w:val="auto"/>
          </w:rPr>
          <w:t xml:space="preserve">19851]or the Multi-Link Traffic Indication element is present in a Beacon frame and Multi-Link Traffic Indication element includes a Per-Link Traffic Indication Bitmap </w:t>
        </w:r>
        <w:r w:rsidRPr="00062E7A">
          <w:rPr>
            <w:rStyle w:val="SC21323589"/>
            <w:i/>
            <w:iCs/>
            <w:color w:val="auto"/>
          </w:rPr>
          <w:t xml:space="preserve">n </w:t>
        </w:r>
        <w:r w:rsidRPr="00062E7A">
          <w:rPr>
            <w:rStyle w:val="SC21323589"/>
            <w:color w:val="auto"/>
          </w:rPr>
          <w:t>subfield that corresponds to the non-AP MLD with all bits set to 0,</w:t>
        </w:r>
      </w:ins>
      <w:r w:rsidRPr="00062E7A">
        <w:rPr>
          <w:rStyle w:val="SC21323589"/>
        </w:rPr>
        <w:t xml:space="preserve"> any non-AP STA affiliated with the non-AP MLD may issue a PS-Poll frame, or a U-APSD trigger frame if the STA is using U-APSD and all ACs are delivery enabled, to retrieve buffered BU(s) from the AP MLD.</w:t>
      </w:r>
    </w:p>
    <w:p w14:paraId="3D115279" w14:textId="48C68CA8" w:rsidR="00CA09B2" w:rsidRDefault="00CA09B2">
      <w:pPr>
        <w:rPr>
          <w:b/>
          <w:sz w:val="24"/>
        </w:rPr>
      </w:pPr>
    </w:p>
    <w:p w14:paraId="5C95C50C" w14:textId="77777777"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D9FB" w14:textId="77777777" w:rsidR="005500CD" w:rsidRDefault="005500CD">
      <w:r>
        <w:separator/>
      </w:r>
    </w:p>
  </w:endnote>
  <w:endnote w:type="continuationSeparator" w:id="0">
    <w:p w14:paraId="480AEB13" w14:textId="77777777" w:rsidR="005500CD" w:rsidRDefault="0055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E8E5" w14:textId="7764CBC5" w:rsidR="0029020B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B2987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5772EE">
        <w:t>Vishnu Ratnam</w:t>
      </w:r>
      <w:r w:rsidR="004B2987">
        <w:t>, S</w:t>
      </w:r>
      <w:r w:rsidR="005772EE">
        <w:t>amsung</w:t>
      </w:r>
    </w:fldSimple>
  </w:p>
  <w:p w14:paraId="4420688A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AFEB5" w14:textId="77777777" w:rsidR="005500CD" w:rsidRDefault="005500CD">
      <w:r>
        <w:separator/>
      </w:r>
    </w:p>
  </w:footnote>
  <w:footnote w:type="continuationSeparator" w:id="0">
    <w:p w14:paraId="0EC70823" w14:textId="77777777" w:rsidR="005500CD" w:rsidRDefault="00550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495E" w14:textId="7244E96D" w:rsidR="0029020B" w:rsidRDefault="0000000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1B4A75">
        <w:t>November</w:t>
      </w:r>
      <w:r w:rsidR="005772EE">
        <w:t xml:space="preserve"> 2023</w:t>
      </w:r>
    </w:fldSimple>
    <w:r w:rsidR="0029020B">
      <w:tab/>
    </w:r>
    <w:r w:rsidR="0029020B">
      <w:tab/>
    </w:r>
    <w:fldSimple w:instr=" TITLE  \* MERGEFORMAT ">
      <w:r w:rsidR="004B2987">
        <w:t>doc.: IEEE 802.11-</w:t>
      </w:r>
      <w:r w:rsidR="005772EE">
        <w:t>23</w:t>
      </w:r>
      <w:r w:rsidR="004B2987">
        <w:t>/</w:t>
      </w:r>
      <w:r w:rsidR="00AE548E">
        <w:t>2080</w:t>
      </w:r>
      <w:r w:rsidR="004B2987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4E05"/>
    <w:multiLevelType w:val="hybridMultilevel"/>
    <w:tmpl w:val="A216D740"/>
    <w:lvl w:ilvl="0" w:tplc="F0BE2A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84848"/>
    <w:multiLevelType w:val="hybridMultilevel"/>
    <w:tmpl w:val="70747220"/>
    <w:lvl w:ilvl="0" w:tplc="F0BE2A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86559">
    <w:abstractNumId w:val="1"/>
  </w:num>
  <w:num w:numId="2" w16cid:durableId="93258826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shnu Vardhan Ratnam">
    <w15:presenceInfo w15:providerId="AD" w15:userId="S::vishnu.r@samsung.com::fdfea6b8-72d8-4027-8b0b-7540b5a2f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87"/>
    <w:rsid w:val="00062E7A"/>
    <w:rsid w:val="000E7A48"/>
    <w:rsid w:val="000F256A"/>
    <w:rsid w:val="001A4BD4"/>
    <w:rsid w:val="001B4A75"/>
    <w:rsid w:val="001D723B"/>
    <w:rsid w:val="00244B54"/>
    <w:rsid w:val="00252B08"/>
    <w:rsid w:val="00274F98"/>
    <w:rsid w:val="0029020B"/>
    <w:rsid w:val="002C0C22"/>
    <w:rsid w:val="002D44BE"/>
    <w:rsid w:val="002D6CD2"/>
    <w:rsid w:val="00306CD6"/>
    <w:rsid w:val="00314517"/>
    <w:rsid w:val="003A6277"/>
    <w:rsid w:val="003C6C2F"/>
    <w:rsid w:val="003C711A"/>
    <w:rsid w:val="00442037"/>
    <w:rsid w:val="00472A55"/>
    <w:rsid w:val="004813A5"/>
    <w:rsid w:val="004B064B"/>
    <w:rsid w:val="004B2987"/>
    <w:rsid w:val="00543599"/>
    <w:rsid w:val="00546525"/>
    <w:rsid w:val="005500CD"/>
    <w:rsid w:val="00552E34"/>
    <w:rsid w:val="005772EE"/>
    <w:rsid w:val="005E3E24"/>
    <w:rsid w:val="005E57C5"/>
    <w:rsid w:val="0062440B"/>
    <w:rsid w:val="00641C21"/>
    <w:rsid w:val="00653444"/>
    <w:rsid w:val="006C0727"/>
    <w:rsid w:val="006E145F"/>
    <w:rsid w:val="00770572"/>
    <w:rsid w:val="00803371"/>
    <w:rsid w:val="008B1E3D"/>
    <w:rsid w:val="008C7738"/>
    <w:rsid w:val="008E5AA4"/>
    <w:rsid w:val="009454DE"/>
    <w:rsid w:val="0098764D"/>
    <w:rsid w:val="009B3688"/>
    <w:rsid w:val="009B4FB7"/>
    <w:rsid w:val="009D1FD8"/>
    <w:rsid w:val="009F2FBC"/>
    <w:rsid w:val="009F5A3D"/>
    <w:rsid w:val="00AA427C"/>
    <w:rsid w:val="00AB34BD"/>
    <w:rsid w:val="00AE548E"/>
    <w:rsid w:val="00AF413E"/>
    <w:rsid w:val="00B4666D"/>
    <w:rsid w:val="00BB4DAE"/>
    <w:rsid w:val="00BC324F"/>
    <w:rsid w:val="00BE68C2"/>
    <w:rsid w:val="00C154A0"/>
    <w:rsid w:val="00C9164C"/>
    <w:rsid w:val="00CA09B2"/>
    <w:rsid w:val="00CB08CE"/>
    <w:rsid w:val="00CD39B7"/>
    <w:rsid w:val="00D327D7"/>
    <w:rsid w:val="00DB123B"/>
    <w:rsid w:val="00DC5A7B"/>
    <w:rsid w:val="00DD4FC5"/>
    <w:rsid w:val="00EB751D"/>
    <w:rsid w:val="00EC09A6"/>
    <w:rsid w:val="00EF0947"/>
    <w:rsid w:val="00F14017"/>
    <w:rsid w:val="00F171E9"/>
    <w:rsid w:val="00F24024"/>
    <w:rsid w:val="00F3075B"/>
    <w:rsid w:val="00FA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7C30C2"/>
  <w15:chartTrackingRefBased/>
  <w15:docId w15:val="{AB420E1C-3BE3-4973-B470-92C797DA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4517"/>
    <w:pPr>
      <w:ind w:left="720"/>
      <w:contextualSpacing/>
    </w:pPr>
  </w:style>
  <w:style w:type="table" w:styleId="TableGrid">
    <w:name w:val="Table Grid"/>
    <w:basedOn w:val="TableNormal"/>
    <w:uiPriority w:val="59"/>
    <w:rsid w:val="00314517"/>
    <w:rPr>
      <w:rFonts w:eastAsia="Malgun Gothic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P21278922">
    <w:name w:val="SP.21.278922"/>
    <w:basedOn w:val="Normal"/>
    <w:next w:val="Normal"/>
    <w:uiPriority w:val="99"/>
    <w:rsid w:val="00AB34BD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278933">
    <w:name w:val="SP.21.278933"/>
    <w:basedOn w:val="Normal"/>
    <w:next w:val="Normal"/>
    <w:uiPriority w:val="99"/>
    <w:rsid w:val="00AB34BD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278544">
    <w:name w:val="SP.21.278544"/>
    <w:basedOn w:val="Normal"/>
    <w:next w:val="Normal"/>
    <w:uiPriority w:val="99"/>
    <w:rsid w:val="00AB34BD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278900">
    <w:name w:val="SP.21.278900"/>
    <w:basedOn w:val="Normal"/>
    <w:next w:val="Normal"/>
    <w:uiPriority w:val="99"/>
    <w:rsid w:val="00AB34BD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21323589">
    <w:name w:val="SC.21.323589"/>
    <w:uiPriority w:val="99"/>
    <w:rsid w:val="00AB34BD"/>
    <w:rPr>
      <w:color w:val="000000"/>
      <w:sz w:val="20"/>
      <w:szCs w:val="20"/>
    </w:rPr>
  </w:style>
  <w:style w:type="character" w:customStyle="1" w:styleId="SC14319501">
    <w:name w:val="SC.14.319501"/>
    <w:uiPriority w:val="99"/>
    <w:rsid w:val="00AB34BD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AB34BD"/>
    <w:rPr>
      <w:sz w:val="22"/>
      <w:lang w:val="en-GB" w:eastAsia="en-US"/>
    </w:rPr>
  </w:style>
  <w:style w:type="character" w:styleId="CommentReference">
    <w:name w:val="annotation reference"/>
    <w:basedOn w:val="DefaultParagraphFont"/>
    <w:rsid w:val="00945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54D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454D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45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54DE"/>
    <w:rPr>
      <w:b/>
      <w:bCs/>
      <w:lang w:val="en-GB" w:eastAsia="en-US"/>
    </w:rPr>
  </w:style>
  <w:style w:type="paragraph" w:customStyle="1" w:styleId="SP21197002">
    <w:name w:val="SP.21.197002"/>
    <w:basedOn w:val="Normal"/>
    <w:next w:val="Normal"/>
    <w:uiPriority w:val="99"/>
    <w:rsid w:val="00244B54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197013">
    <w:name w:val="SP.21.197013"/>
    <w:basedOn w:val="Normal"/>
    <w:next w:val="Normal"/>
    <w:uiPriority w:val="99"/>
    <w:rsid w:val="00244B54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196624">
    <w:name w:val="SP.21.196624"/>
    <w:basedOn w:val="Normal"/>
    <w:next w:val="Normal"/>
    <w:uiPriority w:val="99"/>
    <w:rsid w:val="00244B54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21196980">
    <w:name w:val="SP.21.196980"/>
    <w:basedOn w:val="Normal"/>
    <w:next w:val="Normal"/>
    <w:uiPriority w:val="99"/>
    <w:rsid w:val="00244B54"/>
    <w:pPr>
      <w:autoSpaceDE w:val="0"/>
      <w:autoSpaceDN w:val="0"/>
      <w:adjustRightInd w:val="0"/>
    </w:pPr>
    <w:rPr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shnu.r\Desktop\WiFi%20Stds\802.11be\Comment%20collection\Comment_collection_LB275\MLTI_enhanc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MLTI_enhancements</Template>
  <TotalTime>21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802.11-23/2080r0</dc:title>
  <dc:subject>Submission</dc:subject>
  <dc:creator>Vishnu Vardhan Ratnam</dc:creator>
  <cp:keywords>September, 2023</cp:keywords>
  <dc:description>Vishnu Ratnam, Samsung Research America</dc:description>
  <cp:lastModifiedBy>Vishnu Vardhan Ratnam</cp:lastModifiedBy>
  <cp:revision>7</cp:revision>
  <cp:lastPrinted>1900-01-01T10:00:00Z</cp:lastPrinted>
  <dcterms:created xsi:type="dcterms:W3CDTF">2023-11-14T00:53:00Z</dcterms:created>
  <dcterms:modified xsi:type="dcterms:W3CDTF">2023-11-14T08:32:00Z</dcterms:modified>
</cp:coreProperties>
</file>