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8A3DA9" w:rsidR="00DE584F" w:rsidRPr="00183F4C" w:rsidRDefault="00921B93" w:rsidP="00A12A5A">
            <w:pPr>
              <w:pStyle w:val="T2"/>
            </w:pPr>
            <w:r w:rsidRPr="00921B93">
              <w:rPr>
                <w:lang w:eastAsia="ko-KR"/>
              </w:rPr>
              <w:t>LB27</w:t>
            </w:r>
            <w:r w:rsidR="004844DD">
              <w:rPr>
                <w:lang w:eastAsia="ko-KR"/>
              </w:rPr>
              <w:t>5</w:t>
            </w:r>
            <w:r>
              <w:rPr>
                <w:lang w:eastAsia="ko-KR"/>
              </w:rPr>
              <w:t xml:space="preserve"> </w:t>
            </w:r>
            <w:r w:rsidRPr="00921B93">
              <w:rPr>
                <w:lang w:eastAsia="ko-KR"/>
              </w:rPr>
              <w:t>CR</w:t>
            </w:r>
            <w:r>
              <w:rPr>
                <w:lang w:eastAsia="ko-KR"/>
              </w:rPr>
              <w:t xml:space="preserve"> </w:t>
            </w:r>
            <w:r w:rsidRPr="00921B93">
              <w:rPr>
                <w:lang w:eastAsia="ko-KR"/>
              </w:rPr>
              <w:t>for</w:t>
            </w:r>
            <w:r>
              <w:rPr>
                <w:lang w:eastAsia="ko-KR"/>
              </w:rPr>
              <w:t xml:space="preserve"> </w:t>
            </w:r>
            <w:r w:rsidR="007E549B" w:rsidRPr="007E549B">
              <w:rPr>
                <w:lang w:eastAsia="ko-KR"/>
              </w:rPr>
              <w:t>CID</w:t>
            </w:r>
            <w:r w:rsidR="007E549B">
              <w:rPr>
                <w:lang w:eastAsia="ko-KR"/>
              </w:rPr>
              <w:t xml:space="preserve"> </w:t>
            </w:r>
            <w:r w:rsidR="007E549B" w:rsidRPr="007E549B">
              <w:rPr>
                <w:lang w:eastAsia="ko-KR"/>
              </w:rPr>
              <w:t>19364</w:t>
            </w:r>
          </w:p>
        </w:tc>
      </w:tr>
      <w:tr w:rsidR="00DE584F" w:rsidRPr="00183F4C" w14:paraId="4EE171F3" w14:textId="77777777" w:rsidTr="00937A90">
        <w:trPr>
          <w:trHeight w:val="359"/>
          <w:jc w:val="center"/>
        </w:trPr>
        <w:tc>
          <w:tcPr>
            <w:tcW w:w="9576" w:type="dxa"/>
            <w:gridSpan w:val="5"/>
            <w:vAlign w:val="center"/>
          </w:tcPr>
          <w:p w14:paraId="2DCA8F1F" w14:textId="4677AC43" w:rsidR="00DE584F" w:rsidRPr="00183F4C" w:rsidRDefault="00DE584F" w:rsidP="00C833E3">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921B93">
              <w:rPr>
                <w:b w:val="0"/>
                <w:sz w:val="20"/>
                <w:lang w:eastAsia="ko-KR"/>
              </w:rPr>
              <w:t>3</w:t>
            </w:r>
            <w:r w:rsidRPr="00183F4C">
              <w:rPr>
                <w:b w:val="0"/>
                <w:sz w:val="20"/>
              </w:rPr>
              <w:t>-</w:t>
            </w:r>
            <w:r w:rsidR="00ED6775">
              <w:rPr>
                <w:b w:val="0"/>
                <w:sz w:val="20"/>
                <w:lang w:eastAsia="ko-KR"/>
              </w:rPr>
              <w:t>10</w:t>
            </w:r>
            <w:r>
              <w:rPr>
                <w:rFonts w:hint="eastAsia"/>
                <w:b w:val="0"/>
                <w:sz w:val="20"/>
                <w:lang w:eastAsia="ko-KR"/>
              </w:rPr>
              <w:t>-</w:t>
            </w:r>
            <w:r w:rsidR="007E549B">
              <w:rPr>
                <w:b w:val="0"/>
                <w:sz w:val="20"/>
                <w:lang w:eastAsia="ko-KR"/>
              </w:rPr>
              <w:t>15</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49454F"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0315686A"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5820F2F4"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49D6FFD2"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09F652E6"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624466F1"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04E1B75F"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675361F4"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1B7B42D1" w14:textId="44A50657" w:rsidR="003E1769" w:rsidRPr="003E1769" w:rsidRDefault="003E4403" w:rsidP="003E1769">
      <w:pPr>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w:t>
      </w:r>
      <w:r w:rsidR="00884B4F">
        <w:rPr>
          <w:lang w:eastAsia="ko-KR"/>
        </w:rPr>
        <w:t xml:space="preserve"> </w:t>
      </w:r>
      <w:r w:rsidR="007E549B">
        <w:rPr>
          <w:lang w:eastAsia="ko-KR"/>
        </w:rPr>
        <w:t>1</w:t>
      </w:r>
      <w:r w:rsidR="00662BE6">
        <w:rPr>
          <w:lang w:eastAsia="ko-KR"/>
        </w:rPr>
        <w:t xml:space="preserve"> CID</w:t>
      </w:r>
      <w:r w:rsidR="007E549B">
        <w:rPr>
          <w:lang w:eastAsia="ko-KR"/>
        </w:rPr>
        <w:t xml:space="preserve"> 19364</w:t>
      </w:r>
      <w:r w:rsidR="00ED6775" w:rsidRPr="00ED6775">
        <w:rPr>
          <w:lang w:eastAsia="ko-KR"/>
        </w:rPr>
        <w:t xml:space="preserve"> </w:t>
      </w:r>
      <w:r w:rsidR="003E1769">
        <w:rPr>
          <w:lang w:eastAsia="ko-KR"/>
        </w:rPr>
        <w:t>(LB27</w:t>
      </w:r>
      <w:r w:rsidR="004844DD">
        <w:rPr>
          <w:lang w:eastAsia="ko-KR"/>
        </w:rPr>
        <w:t>5</w:t>
      </w:r>
      <w:r w:rsidR="003E1769">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70E60CE7" w14:textId="5C8109D8" w:rsidR="00C833E3" w:rsidRPr="00654C35" w:rsidRDefault="009008D2" w:rsidP="00574E74">
      <w:pPr>
        <w:pStyle w:val="ListParagraph"/>
        <w:numPr>
          <w:ilvl w:val="0"/>
          <w:numId w:val="1"/>
        </w:numPr>
        <w:jc w:val="both"/>
        <w:rPr>
          <w:lang w:eastAsia="ko-KR"/>
        </w:rPr>
      </w:pPr>
      <w:r w:rsidRPr="004844DD">
        <w:rPr>
          <w:sz w:val="22"/>
          <w:szCs w:val="22"/>
        </w:rPr>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2B7C4C" w:rsidRPr="007E587A" w14:paraId="3720AD90" w14:textId="77777777" w:rsidTr="00ED6D05">
        <w:trPr>
          <w:trHeight w:val="220"/>
          <w:tblHeader/>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9B28F1" w14:paraId="399D312F" w14:textId="77777777" w:rsidTr="00BD3C0B">
        <w:trPr>
          <w:trHeight w:val="220"/>
          <w:jc w:val="center"/>
        </w:trPr>
        <w:tc>
          <w:tcPr>
            <w:tcW w:w="746" w:type="dxa"/>
            <w:shd w:val="clear" w:color="auto" w:fill="auto"/>
            <w:noWrap/>
          </w:tcPr>
          <w:p w14:paraId="2E334608" w14:textId="36548E0A" w:rsidR="009B28F1" w:rsidRPr="007355E2" w:rsidRDefault="00C46C97" w:rsidP="009B28F1">
            <w:pPr>
              <w:suppressAutoHyphens/>
              <w:rPr>
                <w:sz w:val="16"/>
                <w:szCs w:val="16"/>
              </w:rPr>
            </w:pPr>
            <w:r>
              <w:rPr>
                <w:sz w:val="16"/>
                <w:szCs w:val="16"/>
              </w:rPr>
              <w:t>19364</w:t>
            </w:r>
          </w:p>
        </w:tc>
        <w:tc>
          <w:tcPr>
            <w:tcW w:w="1316" w:type="dxa"/>
          </w:tcPr>
          <w:p w14:paraId="0012623F" w14:textId="299A2434" w:rsidR="009B28F1" w:rsidRPr="0062072B" w:rsidRDefault="00C46C97" w:rsidP="009B28F1">
            <w:pPr>
              <w:suppressAutoHyphens/>
              <w:rPr>
                <w:sz w:val="16"/>
                <w:szCs w:val="16"/>
              </w:rPr>
            </w:pPr>
            <w:r w:rsidRPr="00C46C97">
              <w:rPr>
                <w:sz w:val="16"/>
                <w:szCs w:val="16"/>
              </w:rPr>
              <w:t>Brian Hart</w:t>
            </w:r>
          </w:p>
        </w:tc>
        <w:tc>
          <w:tcPr>
            <w:tcW w:w="720" w:type="dxa"/>
            <w:shd w:val="clear" w:color="auto" w:fill="auto"/>
            <w:noWrap/>
          </w:tcPr>
          <w:p w14:paraId="5C4FCD59" w14:textId="3CAA2586" w:rsidR="009B28F1" w:rsidRPr="00ED6D05" w:rsidRDefault="00C46C97" w:rsidP="009B28F1">
            <w:pPr>
              <w:suppressAutoHyphens/>
              <w:rPr>
                <w:sz w:val="16"/>
                <w:szCs w:val="16"/>
              </w:rPr>
            </w:pPr>
            <w:r>
              <w:rPr>
                <w:sz w:val="16"/>
                <w:szCs w:val="16"/>
              </w:rPr>
              <w:t>214</w:t>
            </w:r>
            <w:r w:rsidR="009B28F1">
              <w:rPr>
                <w:sz w:val="16"/>
                <w:szCs w:val="16"/>
              </w:rPr>
              <w:t>/</w:t>
            </w:r>
            <w:r>
              <w:rPr>
                <w:sz w:val="16"/>
                <w:szCs w:val="16"/>
              </w:rPr>
              <w:t>01</w:t>
            </w:r>
          </w:p>
        </w:tc>
        <w:tc>
          <w:tcPr>
            <w:tcW w:w="900" w:type="dxa"/>
          </w:tcPr>
          <w:p w14:paraId="7C85AD97" w14:textId="3636ED0E" w:rsidR="009B28F1" w:rsidRPr="00ED6D05" w:rsidRDefault="00C46C97" w:rsidP="009B28F1">
            <w:pPr>
              <w:suppressAutoHyphens/>
              <w:rPr>
                <w:sz w:val="16"/>
                <w:szCs w:val="16"/>
              </w:rPr>
            </w:pPr>
            <w:r w:rsidRPr="00C46C97">
              <w:rPr>
                <w:sz w:val="16"/>
                <w:szCs w:val="16"/>
              </w:rPr>
              <w:t>9.4.2.5.1</w:t>
            </w:r>
          </w:p>
        </w:tc>
        <w:tc>
          <w:tcPr>
            <w:tcW w:w="2790" w:type="dxa"/>
            <w:shd w:val="clear" w:color="auto" w:fill="auto"/>
            <w:noWrap/>
          </w:tcPr>
          <w:p w14:paraId="2F6174AA" w14:textId="6143DA78" w:rsidR="009B28F1" w:rsidRPr="00ED6D05" w:rsidRDefault="00C46C97" w:rsidP="009B28F1">
            <w:pPr>
              <w:suppressAutoHyphens/>
              <w:rPr>
                <w:sz w:val="16"/>
                <w:szCs w:val="16"/>
              </w:rPr>
            </w:pPr>
            <w:r w:rsidRPr="00C46C97">
              <w:rPr>
                <w:sz w:val="16"/>
                <w:szCs w:val="16"/>
              </w:rPr>
              <w:t xml:space="preserve">As expressed, we have conditions for all STAs using APSD and no STAs using APSD, but no conditions if APSD is used on some links but </w:t>
            </w:r>
            <w:proofErr w:type="spellStart"/>
            <w:r w:rsidRPr="00C46C97">
              <w:rPr>
                <w:sz w:val="16"/>
                <w:szCs w:val="16"/>
              </w:rPr>
              <w:t>not</w:t>
            </w:r>
            <w:proofErr w:type="spellEnd"/>
            <w:r w:rsidRPr="00C46C97">
              <w:rPr>
                <w:sz w:val="16"/>
                <w:szCs w:val="16"/>
              </w:rPr>
              <w:t xml:space="preserve"> other links (mixed usage). This is badly written but works if APSD is an MLD level protocol but that doesn't seem to be the case, since P546L12 </w:t>
            </w:r>
            <w:proofErr w:type="spellStart"/>
            <w:r w:rsidRPr="00C46C97">
              <w:rPr>
                <w:sz w:val="16"/>
                <w:szCs w:val="16"/>
              </w:rPr>
              <w:t>etc</w:t>
            </w:r>
            <w:proofErr w:type="spellEnd"/>
            <w:r w:rsidRPr="00C46C97">
              <w:rPr>
                <w:sz w:val="16"/>
                <w:szCs w:val="16"/>
              </w:rPr>
              <w:t xml:space="preserve"> imply APSD is a per-link agreement not a per-MLD agreement. Or, this is incomplete if APSD is a per-link agreement</w:t>
            </w:r>
          </w:p>
        </w:tc>
        <w:tc>
          <w:tcPr>
            <w:tcW w:w="2737" w:type="dxa"/>
            <w:shd w:val="clear" w:color="auto" w:fill="auto"/>
            <w:noWrap/>
          </w:tcPr>
          <w:p w14:paraId="48C56C82" w14:textId="477150B1" w:rsidR="009B28F1" w:rsidRPr="00ED6D05" w:rsidRDefault="00C46C97" w:rsidP="009B28F1">
            <w:pPr>
              <w:suppressAutoHyphens/>
              <w:rPr>
                <w:sz w:val="16"/>
                <w:szCs w:val="16"/>
              </w:rPr>
            </w:pPr>
            <w:r w:rsidRPr="00C46C97">
              <w:rPr>
                <w:sz w:val="16"/>
                <w:szCs w:val="16"/>
              </w:rPr>
              <w:t>a) Define clearly in clause 35 if APSD is per link or per MLD agreement (or per link but all links have to match up!), b) if per link and mixed is possible, then extend this to account for the mixed usage case, c) if at MLD level, then rewrite for MLD not "all STAs affiliated ..." d) if per link and mixed is disallowed, add that language and a link to it.</w:t>
            </w:r>
          </w:p>
        </w:tc>
        <w:tc>
          <w:tcPr>
            <w:tcW w:w="2123" w:type="dxa"/>
            <w:shd w:val="clear" w:color="auto" w:fill="auto"/>
          </w:tcPr>
          <w:p w14:paraId="6F30E78B" w14:textId="6EE89C2B" w:rsidR="009B28F1" w:rsidRDefault="00C46C97" w:rsidP="009B28F1">
            <w:pPr>
              <w:suppressAutoHyphens/>
              <w:rPr>
                <w:b/>
                <w:bCs/>
                <w:sz w:val="16"/>
                <w:szCs w:val="16"/>
              </w:rPr>
            </w:pPr>
            <w:r>
              <w:rPr>
                <w:b/>
                <w:bCs/>
                <w:sz w:val="16"/>
                <w:szCs w:val="16"/>
              </w:rPr>
              <w:t>Revised</w:t>
            </w:r>
          </w:p>
          <w:p w14:paraId="6CBC1A73" w14:textId="77777777" w:rsidR="00443C72" w:rsidRPr="00443C72" w:rsidRDefault="00443C72" w:rsidP="009B28F1">
            <w:pPr>
              <w:suppressAutoHyphens/>
              <w:rPr>
                <w:sz w:val="16"/>
                <w:szCs w:val="16"/>
              </w:rPr>
            </w:pPr>
          </w:p>
          <w:p w14:paraId="3900140F" w14:textId="7FEDD56B" w:rsidR="00443C72" w:rsidRDefault="00443C72" w:rsidP="009B28F1">
            <w:pPr>
              <w:suppressAutoHyphens/>
              <w:rPr>
                <w:sz w:val="16"/>
                <w:szCs w:val="16"/>
              </w:rPr>
            </w:pPr>
            <w:r>
              <w:rPr>
                <w:sz w:val="16"/>
                <w:szCs w:val="16"/>
              </w:rPr>
              <w:t>Agree with the comment. Adding NOTE 2 to refer the reader to section 35.3.12.2 where it is clearly defined that “</w:t>
            </w:r>
            <w:r w:rsidR="00C2117A" w:rsidRPr="00C2117A">
              <w:rPr>
                <w:sz w:val="16"/>
                <w:szCs w:val="16"/>
              </w:rPr>
              <w:t>All non-AP STAs affiliated with a non-AP MLD shall set each of the ACs U-APSD Flag subfields in the</w:t>
            </w:r>
            <w:r w:rsidR="00C2117A">
              <w:rPr>
                <w:sz w:val="16"/>
                <w:szCs w:val="16"/>
              </w:rPr>
              <w:t xml:space="preserve"> </w:t>
            </w:r>
            <w:r w:rsidR="00C2117A" w:rsidRPr="00C2117A">
              <w:rPr>
                <w:sz w:val="16"/>
                <w:szCs w:val="16"/>
              </w:rPr>
              <w:t>QoS Info field to the same value across all setup links</w:t>
            </w:r>
            <w:r w:rsidR="00C2117A">
              <w:rPr>
                <w:sz w:val="16"/>
                <w:szCs w:val="16"/>
              </w:rPr>
              <w:t>”</w:t>
            </w:r>
          </w:p>
          <w:p w14:paraId="1828AA7F" w14:textId="77777777" w:rsidR="00C2117A" w:rsidRPr="00443C72" w:rsidRDefault="00C2117A" w:rsidP="009B28F1">
            <w:pPr>
              <w:suppressAutoHyphens/>
              <w:rPr>
                <w:sz w:val="16"/>
                <w:szCs w:val="16"/>
              </w:rPr>
            </w:pPr>
          </w:p>
          <w:p w14:paraId="58E08D65" w14:textId="1E459818" w:rsidR="00443C72" w:rsidRPr="004833DA" w:rsidRDefault="00443C72" w:rsidP="009B28F1">
            <w:pPr>
              <w:suppressAutoHyphens/>
              <w:rPr>
                <w:b/>
                <w:bCs/>
                <w:sz w:val="16"/>
                <w:szCs w:val="16"/>
              </w:rPr>
            </w:pPr>
            <w:r>
              <w:rPr>
                <w:b/>
                <w:bCs/>
                <w:sz w:val="16"/>
                <w:szCs w:val="16"/>
              </w:rPr>
              <w:t xml:space="preserve">TGbe editor please </w:t>
            </w:r>
            <w:r w:rsidRPr="00443C72">
              <w:rPr>
                <w:b/>
                <w:bCs/>
                <w:sz w:val="16"/>
                <w:szCs w:val="16"/>
              </w:rPr>
              <w:t>implement changes as shown in doc 11-23/1</w:t>
            </w:r>
            <w:r>
              <w:rPr>
                <w:b/>
                <w:bCs/>
                <w:sz w:val="16"/>
                <w:szCs w:val="16"/>
              </w:rPr>
              <w:t>752</w:t>
            </w:r>
            <w:r w:rsidRPr="00443C72">
              <w:rPr>
                <w:b/>
                <w:bCs/>
                <w:sz w:val="16"/>
                <w:szCs w:val="16"/>
              </w:rPr>
              <w:t xml:space="preserve">r0 tagged as </w:t>
            </w:r>
            <w:r>
              <w:rPr>
                <w:b/>
                <w:bCs/>
                <w:sz w:val="16"/>
                <w:szCs w:val="16"/>
              </w:rPr>
              <w:t>19364</w:t>
            </w:r>
          </w:p>
        </w:tc>
      </w:tr>
    </w:tbl>
    <w:p w14:paraId="05BFB3C0" w14:textId="77777777" w:rsidR="004833DA" w:rsidRDefault="004833DA" w:rsidP="00FD2625">
      <w:pPr>
        <w:pStyle w:val="H2"/>
        <w:rPr>
          <w:rFonts w:ascii="Times New Roman" w:hAnsi="Times New Roman" w:cs="Times New Roman"/>
          <w:bCs w:val="0"/>
          <w:i/>
          <w:iCs/>
          <w:color w:val="auto"/>
          <w:w w:val="100"/>
          <w:sz w:val="20"/>
          <w:highlight w:val="yellow"/>
          <w:lang w:val="en-GB"/>
        </w:rPr>
      </w:pPr>
    </w:p>
    <w:p w14:paraId="3B0E887D" w14:textId="77777777" w:rsidR="004833DA" w:rsidRDefault="004833DA">
      <w:pPr>
        <w:widowControl/>
        <w:autoSpaceDE/>
        <w:autoSpaceDN/>
        <w:adjustRightInd/>
        <w:rPr>
          <w:rFonts w:eastAsia="Malgun Gothic"/>
          <w:b/>
          <w:i/>
          <w:iCs/>
          <w:sz w:val="20"/>
          <w:highlight w:val="yellow"/>
          <w:lang w:val="en-GB" w:bidi="ar-SA"/>
        </w:rPr>
      </w:pPr>
      <w:r>
        <w:rPr>
          <w:bCs/>
          <w:i/>
          <w:iCs/>
          <w:sz w:val="20"/>
          <w:highlight w:val="yellow"/>
          <w:lang w:val="en-GB"/>
        </w:rPr>
        <w:br w:type="page"/>
      </w:r>
    </w:p>
    <w:p w14:paraId="6E2F674F" w14:textId="265F8F70" w:rsidR="00D602FB" w:rsidRDefault="0086275A" w:rsidP="00FD2625">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4844DD">
        <w:rPr>
          <w:rFonts w:ascii="Times New Roman" w:hAnsi="Times New Roman" w:cs="Times New Roman"/>
          <w:bCs w:val="0"/>
          <w:i/>
          <w:iCs/>
          <w:color w:val="auto"/>
          <w:w w:val="100"/>
          <w:sz w:val="20"/>
          <w:highlight w:val="yellow"/>
          <w:lang w:val="en-GB"/>
        </w:rPr>
        <w:t>4</w:t>
      </w:r>
      <w:r w:rsidR="003E1769">
        <w:rPr>
          <w:rFonts w:ascii="Times New Roman" w:hAnsi="Times New Roman" w:cs="Times New Roman"/>
          <w:bCs w:val="0"/>
          <w:i/>
          <w:iCs/>
          <w:color w:val="auto"/>
          <w:w w:val="100"/>
          <w:sz w:val="20"/>
          <w:highlight w:val="yellow"/>
          <w:lang w:val="en-GB"/>
        </w:rPr>
        <w:t>.</w:t>
      </w:r>
      <w:r w:rsidR="004833DA">
        <w:rPr>
          <w:rFonts w:ascii="Times New Roman" w:hAnsi="Times New Roman" w:cs="Times New Roman"/>
          <w:bCs w:val="0"/>
          <w:i/>
          <w:iCs/>
          <w:color w:val="auto"/>
          <w:w w:val="100"/>
          <w:sz w:val="20"/>
          <w:highlight w:val="yellow"/>
          <w:lang w:val="en-GB"/>
        </w:rPr>
        <w:t>1</w:t>
      </w:r>
      <w:r w:rsidR="007937F0">
        <w:rPr>
          <w:rFonts w:ascii="Times New Roman" w:hAnsi="Times New Roman" w:cs="Times New Roman"/>
          <w:bCs w:val="0"/>
          <w:i/>
          <w:iCs/>
          <w:color w:val="auto"/>
          <w:w w:val="100"/>
          <w:sz w:val="20"/>
          <w:highlight w:val="yellow"/>
          <w:lang w:val="en-GB"/>
        </w:rPr>
        <w:t xml:space="preserve"> and REVme D</w:t>
      </w:r>
      <w:bookmarkStart w:id="0" w:name="6.3.8.2.1_Function"/>
      <w:bookmarkStart w:id="1" w:name="6.3.8.2.2_Semantics_of_the_service_primi"/>
      <w:bookmarkEnd w:id="0"/>
      <w:bookmarkEnd w:id="1"/>
      <w:r w:rsidR="004844DD">
        <w:rPr>
          <w:rFonts w:ascii="Times New Roman" w:hAnsi="Times New Roman" w:cs="Times New Roman"/>
          <w:bCs w:val="0"/>
          <w:i/>
          <w:iCs/>
          <w:color w:val="auto"/>
          <w:w w:val="100"/>
          <w:sz w:val="20"/>
          <w:highlight w:val="yellow"/>
          <w:lang w:val="en-GB"/>
        </w:rPr>
        <w:t>3.0</w:t>
      </w:r>
    </w:p>
    <w:p w14:paraId="032841B0" w14:textId="3A6CA912" w:rsidR="004844DD" w:rsidRDefault="004844DD" w:rsidP="004844DD">
      <w:pPr>
        <w:pStyle w:val="Heading6"/>
        <w:keepNext w:val="0"/>
        <w:keepLines w:val="0"/>
        <w:tabs>
          <w:tab w:val="left" w:pos="937"/>
        </w:tabs>
        <w:kinsoku w:val="0"/>
        <w:overflowPunct w:val="0"/>
        <w:spacing w:before="102"/>
        <w:ind w:left="159"/>
        <w:rPr>
          <w:rFonts w:ascii="Arial" w:eastAsiaTheme="minorEastAsia" w:hAnsi="Arial" w:cs="Arial"/>
          <w:b/>
          <w:bCs/>
          <w:color w:val="auto"/>
          <w:sz w:val="20"/>
          <w:szCs w:val="20"/>
        </w:rPr>
      </w:pPr>
    </w:p>
    <w:p w14:paraId="111613BA" w14:textId="77777777" w:rsidR="004844DD" w:rsidRDefault="004844DD" w:rsidP="004844DD">
      <w:pPr>
        <w:pStyle w:val="BodyText"/>
        <w:kinsoku w:val="0"/>
        <w:overflowPunct w:val="0"/>
        <w:spacing w:before="6"/>
        <w:rPr>
          <w:rFonts w:ascii="Arial" w:hAnsi="Arial" w:cs="Arial"/>
          <w:b/>
          <w:bCs/>
          <w:sz w:val="21"/>
          <w:szCs w:val="21"/>
        </w:rPr>
      </w:pPr>
    </w:p>
    <w:p w14:paraId="6A3F554E" w14:textId="77777777" w:rsidR="00A7579A" w:rsidRDefault="00A7579A" w:rsidP="00A7579A">
      <w:pPr>
        <w:pStyle w:val="ListParagraph"/>
        <w:numPr>
          <w:ilvl w:val="3"/>
          <w:numId w:val="18"/>
        </w:numPr>
        <w:tabs>
          <w:tab w:val="left" w:pos="1664"/>
        </w:tabs>
        <w:adjustRightInd/>
        <w:ind w:left="1664" w:hanging="664"/>
        <w:rPr>
          <w:rFonts w:ascii="Arial"/>
          <w:b/>
          <w:sz w:val="20"/>
        </w:rPr>
      </w:pPr>
      <w:r>
        <w:rPr>
          <w:rFonts w:ascii="Arial"/>
          <w:b/>
          <w:sz w:val="20"/>
        </w:rPr>
        <w:t>TIM</w:t>
      </w:r>
      <w:r>
        <w:rPr>
          <w:rFonts w:ascii="Arial"/>
          <w:b/>
          <w:spacing w:val="-4"/>
          <w:sz w:val="20"/>
        </w:rPr>
        <w:t xml:space="preserve"> </w:t>
      </w:r>
      <w:r>
        <w:rPr>
          <w:rFonts w:ascii="Arial"/>
          <w:b/>
          <w:spacing w:val="-2"/>
          <w:sz w:val="20"/>
        </w:rPr>
        <w:t>element</w:t>
      </w:r>
    </w:p>
    <w:p w14:paraId="1AB88EFE" w14:textId="77777777" w:rsidR="00A7579A" w:rsidRDefault="00A7579A" w:rsidP="00A7579A">
      <w:pPr>
        <w:pStyle w:val="BodyText"/>
        <w:spacing w:before="8"/>
        <w:rPr>
          <w:rFonts w:ascii="Arial"/>
          <w:b/>
          <w:sz w:val="25"/>
        </w:rPr>
      </w:pPr>
    </w:p>
    <w:p w14:paraId="35527134" w14:textId="77777777" w:rsidR="00A7579A" w:rsidRDefault="00A7579A" w:rsidP="00A7579A">
      <w:pPr>
        <w:pStyle w:val="ListParagraph"/>
        <w:numPr>
          <w:ilvl w:val="4"/>
          <w:numId w:val="18"/>
        </w:numPr>
        <w:tabs>
          <w:tab w:val="left" w:pos="1829"/>
        </w:tabs>
        <w:adjustRightInd/>
        <w:ind w:left="1829" w:hanging="829"/>
        <w:rPr>
          <w:rFonts w:ascii="Arial"/>
          <w:b/>
          <w:sz w:val="20"/>
        </w:rPr>
      </w:pPr>
      <w:bookmarkStart w:id="2" w:name="9.4.2.5.1_General"/>
      <w:bookmarkEnd w:id="2"/>
      <w:r>
        <w:rPr>
          <w:rFonts w:ascii="Arial"/>
          <w:b/>
          <w:spacing w:val="-2"/>
          <w:sz w:val="20"/>
        </w:rPr>
        <w:t>General</w:t>
      </w:r>
    </w:p>
    <w:p w14:paraId="36CDA3F2" w14:textId="77777777" w:rsidR="00A7579A" w:rsidRDefault="00A7579A" w:rsidP="00A7579A">
      <w:pPr>
        <w:pStyle w:val="BodyText"/>
        <w:spacing w:before="1"/>
        <w:rPr>
          <w:rFonts w:ascii="Arial"/>
          <w:b/>
          <w:sz w:val="24"/>
        </w:rPr>
      </w:pPr>
    </w:p>
    <w:p w14:paraId="0A173C68" w14:textId="77777777" w:rsidR="00A7579A" w:rsidRDefault="00A7579A" w:rsidP="00A7579A">
      <w:pPr>
        <w:pStyle w:val="Heading2"/>
      </w:pPr>
      <w:r>
        <w:t>Change</w:t>
      </w:r>
      <w:r>
        <w:rPr>
          <w:spacing w:val="-6"/>
        </w:rPr>
        <w:t xml:space="preserve"> </w:t>
      </w:r>
      <w:r>
        <w:t>the</w:t>
      </w:r>
      <w:r>
        <w:rPr>
          <w:spacing w:val="-6"/>
        </w:rPr>
        <w:t xml:space="preserve"> </w:t>
      </w:r>
      <w:r>
        <w:t>ninth</w:t>
      </w:r>
      <w:r>
        <w:rPr>
          <w:spacing w:val="-5"/>
        </w:rPr>
        <w:t xml:space="preserve"> </w:t>
      </w:r>
      <w:r>
        <w:t>paragraph,</w:t>
      </w:r>
      <w:r>
        <w:rPr>
          <w:spacing w:val="-6"/>
        </w:rPr>
        <w:t xml:space="preserve"> </w:t>
      </w:r>
      <w:r>
        <w:t>include</w:t>
      </w:r>
      <w:r>
        <w:rPr>
          <w:spacing w:val="-6"/>
        </w:rPr>
        <w:t xml:space="preserve"> </w:t>
      </w:r>
      <w:r>
        <w:t>splitting</w:t>
      </w:r>
      <w:r>
        <w:rPr>
          <w:spacing w:val="-5"/>
        </w:rPr>
        <w:t xml:space="preserve"> </w:t>
      </w:r>
      <w:r>
        <w:t>it</w:t>
      </w:r>
      <w:r>
        <w:rPr>
          <w:spacing w:val="-6"/>
        </w:rPr>
        <w:t xml:space="preserve"> </w:t>
      </w:r>
      <w:r>
        <w:t>in</w:t>
      </w:r>
      <w:r>
        <w:rPr>
          <w:spacing w:val="-6"/>
        </w:rPr>
        <w:t xml:space="preserve"> </w:t>
      </w:r>
      <w:r>
        <w:t>2</w:t>
      </w:r>
      <w:r>
        <w:rPr>
          <w:spacing w:val="-5"/>
        </w:rPr>
        <w:t xml:space="preserve"> </w:t>
      </w:r>
      <w:r>
        <w:t>paragraphs,</w:t>
      </w:r>
      <w:r>
        <w:rPr>
          <w:spacing w:val="-7"/>
        </w:rPr>
        <w:t xml:space="preserve"> </w:t>
      </w:r>
      <w:r>
        <w:t>as</w:t>
      </w:r>
      <w:r>
        <w:rPr>
          <w:spacing w:val="-5"/>
        </w:rPr>
        <w:t xml:space="preserve"> </w:t>
      </w:r>
      <w:r>
        <w:rPr>
          <w:spacing w:val="-2"/>
        </w:rPr>
        <w:t>follows:</w:t>
      </w:r>
    </w:p>
    <w:p w14:paraId="38750BD1" w14:textId="77777777" w:rsidR="00A7579A" w:rsidRDefault="00A7579A" w:rsidP="00A7579A">
      <w:pPr>
        <w:pStyle w:val="BodyText"/>
        <w:spacing w:before="4"/>
        <w:rPr>
          <w:b/>
          <w:i/>
          <w:sz w:val="25"/>
        </w:rPr>
      </w:pPr>
    </w:p>
    <w:p w14:paraId="7D5326F1" w14:textId="77777777" w:rsidR="00A7579A" w:rsidRDefault="00A7579A" w:rsidP="00A7579A">
      <w:pPr>
        <w:pStyle w:val="BodyText"/>
        <w:spacing w:line="242" w:lineRule="auto"/>
        <w:ind w:left="999" w:right="996"/>
        <w:jc w:val="both"/>
        <w:rPr>
          <w:i/>
        </w:rPr>
      </w:pPr>
      <w:r>
        <w:rPr>
          <w:noProof/>
        </w:rPr>
        <mc:AlternateContent>
          <mc:Choice Requires="wps">
            <w:drawing>
              <wp:anchor distT="0" distB="0" distL="0" distR="0" simplePos="0" relativeHeight="251659264" behindDoc="0" locked="0" layoutInCell="1" allowOverlap="1" wp14:anchorId="4363B632" wp14:editId="635181EA">
                <wp:simplePos x="0" y="0"/>
                <wp:positionH relativeFrom="page">
                  <wp:posOffset>6460997</wp:posOffset>
                </wp:positionH>
                <wp:positionV relativeFrom="paragraph">
                  <wp:posOffset>129234</wp:posOffset>
                </wp:positionV>
                <wp:extent cx="32384" cy="6350"/>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4" cy="6350"/>
                        </a:xfrm>
                        <a:custGeom>
                          <a:avLst/>
                          <a:gdLst/>
                          <a:ahLst/>
                          <a:cxnLst/>
                          <a:rect l="l" t="t" r="r" b="b"/>
                          <a:pathLst>
                            <a:path w="32384" h="6350">
                              <a:moveTo>
                                <a:pt x="32003" y="0"/>
                              </a:moveTo>
                              <a:lnTo>
                                <a:pt x="0" y="0"/>
                              </a:lnTo>
                              <a:lnTo>
                                <a:pt x="0" y="6096"/>
                              </a:lnTo>
                              <a:lnTo>
                                <a:pt x="32003" y="6096"/>
                              </a:lnTo>
                              <a:lnTo>
                                <a:pt x="320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D62EF3" id="Graphic 141" o:spid="_x0000_s1026" style="position:absolute;margin-left:508.75pt;margin-top:10.2pt;width:2.55pt;height:.5pt;z-index:251659264;visibility:visible;mso-wrap-style:square;mso-wrap-distance-left:0;mso-wrap-distance-top:0;mso-wrap-distance-right:0;mso-wrap-distance-bottom:0;mso-position-horizontal:absolute;mso-position-horizontal-relative:page;mso-position-vertical:absolute;mso-position-vertical-relative:text;v-text-anchor:top" coordsize="32384,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" path="m32003,l,,,6096r32003,l32003,xe" fillcolor="black" stroked="f">
                <v:path arrowok="t"/>
                <w10:wrap anchorx="page"/>
              </v:shape>
            </w:pict>
          </mc:Fallback>
        </mc:AlternateContent>
      </w:r>
      <w:r>
        <w:t>When</w:t>
      </w:r>
      <w:r>
        <w:rPr>
          <w:spacing w:val="-4"/>
        </w:rPr>
        <w:t xml:space="preserve"> </w:t>
      </w:r>
      <w:r>
        <w:t>the</w:t>
      </w:r>
      <w:r>
        <w:rPr>
          <w:spacing w:val="-5"/>
        </w:rPr>
        <w:t xml:space="preserve"> </w:t>
      </w:r>
      <w:r>
        <w:t>TIM</w:t>
      </w:r>
      <w:r>
        <w:rPr>
          <w:spacing w:val="-4"/>
        </w:rPr>
        <w:t xml:space="preserve"> </w:t>
      </w:r>
      <w:r>
        <w:t>is</w:t>
      </w:r>
      <w:r>
        <w:rPr>
          <w:spacing w:val="-5"/>
        </w:rPr>
        <w:t xml:space="preserve"> </w:t>
      </w:r>
      <w:r>
        <w:t>carried</w:t>
      </w:r>
      <w:r>
        <w:rPr>
          <w:spacing w:val="-4"/>
        </w:rPr>
        <w:t xml:space="preserve"> </w:t>
      </w:r>
      <w:r>
        <w:t>in</w:t>
      </w:r>
      <w:r>
        <w:rPr>
          <w:spacing w:val="-4"/>
        </w:rPr>
        <w:t xml:space="preserve"> </w:t>
      </w:r>
      <w:r>
        <w:t>a</w:t>
      </w:r>
      <w:r>
        <w:rPr>
          <w:spacing w:val="-4"/>
        </w:rPr>
        <w:t xml:space="preserve"> </w:t>
      </w:r>
      <w:r>
        <w:t>non-S1G</w:t>
      </w:r>
      <w:r>
        <w:rPr>
          <w:spacing w:val="-4"/>
        </w:rPr>
        <w:t xml:space="preserve"> </w:t>
      </w:r>
      <w:r>
        <w:t>PPDU,</w:t>
      </w:r>
      <w:r>
        <w:rPr>
          <w:spacing w:val="-5"/>
        </w:rPr>
        <w:t xml:space="preserve"> </w:t>
      </w:r>
      <w:r>
        <w:t>the</w:t>
      </w:r>
      <w:r>
        <w:rPr>
          <w:spacing w:val="-5"/>
        </w:rPr>
        <w:t xml:space="preserve"> </w:t>
      </w:r>
      <w:r>
        <w:t>traffic</w:t>
      </w:r>
      <w:r>
        <w:rPr>
          <w:spacing w:val="-4"/>
        </w:rPr>
        <w:t xml:space="preserve"> </w:t>
      </w:r>
      <w:r>
        <w:t>indication</w:t>
      </w:r>
      <w:r>
        <w:rPr>
          <w:spacing w:val="-5"/>
        </w:rPr>
        <w:t xml:space="preserve"> </w:t>
      </w:r>
      <w:r>
        <w:t>virtual</w:t>
      </w:r>
      <w:r>
        <w:rPr>
          <w:spacing w:val="-4"/>
        </w:rPr>
        <w:t xml:space="preserve"> </w:t>
      </w:r>
      <w:r>
        <w:t>bitmap,</w:t>
      </w:r>
      <w:r>
        <w:rPr>
          <w:spacing w:val="-4"/>
        </w:rPr>
        <w:t xml:space="preserve"> </w:t>
      </w:r>
      <w:r>
        <w:t>maintained</w:t>
      </w:r>
      <w:r>
        <w:rPr>
          <w:spacing w:val="-5"/>
        </w:rPr>
        <w:t xml:space="preserve"> </w:t>
      </w:r>
      <w:r>
        <w:t>by</w:t>
      </w:r>
      <w:r>
        <w:rPr>
          <w:spacing w:val="-5"/>
        </w:rPr>
        <w:t xml:space="preserve"> </w:t>
      </w:r>
      <w:r>
        <w:t>the</w:t>
      </w:r>
      <w:r>
        <w:rPr>
          <w:spacing w:val="-5"/>
        </w:rPr>
        <w:t xml:space="preserve"> </w:t>
      </w:r>
      <w:r>
        <w:t>AP,</w:t>
      </w:r>
      <w:r>
        <w:rPr>
          <w:spacing w:val="-5"/>
        </w:rPr>
        <w:t xml:space="preserve"> </w:t>
      </w:r>
      <w:r>
        <w:rPr>
          <w:strike/>
        </w:rPr>
        <w:t>or</w:t>
      </w:r>
      <w:r>
        <w:t xml:space="preserve"> the</w:t>
      </w:r>
      <w:r>
        <w:rPr>
          <w:spacing w:val="-4"/>
        </w:rPr>
        <w:t xml:space="preserve"> </w:t>
      </w:r>
      <w:r>
        <w:t>mesh</w:t>
      </w:r>
      <w:r>
        <w:rPr>
          <w:spacing w:val="-4"/>
        </w:rPr>
        <w:t xml:space="preserve"> </w:t>
      </w:r>
      <w:r>
        <w:t>STA</w:t>
      </w:r>
      <w:r>
        <w:rPr>
          <w:spacing w:val="-5"/>
        </w:rPr>
        <w:t xml:space="preserve"> </w:t>
      </w:r>
      <w:r>
        <w:rPr>
          <w:u w:val="single"/>
        </w:rPr>
        <w:t>or</w:t>
      </w:r>
      <w:r>
        <w:rPr>
          <w:spacing w:val="-5"/>
          <w:u w:val="single"/>
        </w:rPr>
        <w:t xml:space="preserve"> </w:t>
      </w:r>
      <w:r>
        <w:rPr>
          <w:u w:val="single"/>
        </w:rPr>
        <w:t>the</w:t>
      </w:r>
      <w:r>
        <w:rPr>
          <w:spacing w:val="-4"/>
          <w:u w:val="single"/>
        </w:rPr>
        <w:t xml:space="preserve"> </w:t>
      </w:r>
      <w:r>
        <w:rPr>
          <w:u w:val="single"/>
        </w:rPr>
        <w:t>AP</w:t>
      </w:r>
      <w:r>
        <w:rPr>
          <w:spacing w:val="-6"/>
          <w:u w:val="single"/>
        </w:rPr>
        <w:t xml:space="preserve"> </w:t>
      </w:r>
      <w:r>
        <w:rPr>
          <w:u w:val="single"/>
        </w:rPr>
        <w:t>MLD</w:t>
      </w:r>
      <w:r>
        <w:rPr>
          <w:spacing w:val="-6"/>
        </w:rPr>
        <w:t xml:space="preserve"> </w:t>
      </w:r>
      <w:r>
        <w:t>that</w:t>
      </w:r>
      <w:r>
        <w:rPr>
          <w:spacing w:val="-5"/>
        </w:rPr>
        <w:t xml:space="preserve"> </w:t>
      </w:r>
      <w:r>
        <w:t>generates</w:t>
      </w:r>
      <w:r>
        <w:rPr>
          <w:spacing w:val="-6"/>
        </w:rPr>
        <w:t xml:space="preserve"> </w:t>
      </w:r>
      <w:r>
        <w:t>a</w:t>
      </w:r>
      <w:r>
        <w:rPr>
          <w:spacing w:val="-4"/>
        </w:rPr>
        <w:t xml:space="preserve"> </w:t>
      </w:r>
      <w:r>
        <w:t>TIM,</w:t>
      </w:r>
      <w:r>
        <w:rPr>
          <w:spacing w:val="-6"/>
        </w:rPr>
        <w:t xml:space="preserve"> </w:t>
      </w:r>
      <w:r>
        <w:t>consists</w:t>
      </w:r>
      <w:r>
        <w:rPr>
          <w:spacing w:val="-5"/>
        </w:rPr>
        <w:t xml:space="preserve"> </w:t>
      </w:r>
      <w:r>
        <w:t>of</w:t>
      </w:r>
      <w:r>
        <w:rPr>
          <w:spacing w:val="-4"/>
        </w:rPr>
        <w:t xml:space="preserve"> </w:t>
      </w:r>
      <w:r>
        <w:t>2008</w:t>
      </w:r>
      <w:r>
        <w:rPr>
          <w:spacing w:val="-6"/>
        </w:rPr>
        <w:t xml:space="preserve"> </w:t>
      </w:r>
      <w:r>
        <w:t>bits,</w:t>
      </w:r>
      <w:r>
        <w:rPr>
          <w:spacing w:val="-4"/>
        </w:rPr>
        <w:t xml:space="preserve"> </w:t>
      </w:r>
      <w:r>
        <w:t>and</w:t>
      </w:r>
      <w:r>
        <w:rPr>
          <w:spacing w:val="-4"/>
        </w:rPr>
        <w:t xml:space="preserve"> </w:t>
      </w:r>
      <w:r>
        <w:t>it</w:t>
      </w:r>
      <w:r>
        <w:rPr>
          <w:spacing w:val="-6"/>
        </w:rPr>
        <w:t xml:space="preserve"> </w:t>
      </w:r>
      <w:r>
        <w:t>is</w:t>
      </w:r>
      <w:r>
        <w:rPr>
          <w:spacing w:val="-5"/>
        </w:rPr>
        <w:t xml:space="preserve"> </w:t>
      </w:r>
      <w:r>
        <w:t>organized</w:t>
      </w:r>
      <w:r>
        <w:rPr>
          <w:spacing w:val="-5"/>
        </w:rPr>
        <w:t xml:space="preserve"> </w:t>
      </w:r>
      <w:r>
        <w:t>into</w:t>
      </w:r>
      <w:r>
        <w:rPr>
          <w:spacing w:val="-6"/>
        </w:rPr>
        <w:t xml:space="preserve"> </w:t>
      </w:r>
      <w:r>
        <w:t>251</w:t>
      </w:r>
      <w:r>
        <w:rPr>
          <w:spacing w:val="-6"/>
        </w:rPr>
        <w:t xml:space="preserve"> </w:t>
      </w:r>
      <w:r>
        <w:t>octets such</w:t>
      </w:r>
      <w:r>
        <w:rPr>
          <w:spacing w:val="-5"/>
        </w:rPr>
        <w:t xml:space="preserve"> </w:t>
      </w:r>
      <w:r>
        <w:t>that</w:t>
      </w:r>
      <w:r>
        <w:rPr>
          <w:spacing w:val="-6"/>
        </w:rPr>
        <w:t xml:space="preserve"> </w:t>
      </w:r>
      <w:r>
        <w:t>bit</w:t>
      </w:r>
      <w:r>
        <w:rPr>
          <w:spacing w:val="-6"/>
        </w:rPr>
        <w:t xml:space="preserve"> </w:t>
      </w:r>
      <w:r>
        <w:t>number</w:t>
      </w:r>
      <w:r>
        <w:rPr>
          <w:spacing w:val="-5"/>
        </w:rPr>
        <w:t xml:space="preserve"> </w:t>
      </w:r>
      <w:r>
        <w:rPr>
          <w:i/>
        </w:rPr>
        <w:t>N</w:t>
      </w:r>
      <w:r>
        <w:rPr>
          <w:i/>
          <w:spacing w:val="-5"/>
        </w:rPr>
        <w:t xml:space="preserve"> </w:t>
      </w:r>
      <w:r>
        <w:t>(0</w:t>
      </w:r>
      <w:r>
        <w:rPr>
          <w:spacing w:val="-5"/>
        </w:rPr>
        <w:t xml:space="preserve"> </w:t>
      </w:r>
      <w:r>
        <w:rPr>
          <w:rFonts w:ascii="Symbol" w:hAnsi="Symbol"/>
          <w:sz w:val="16"/>
        </w:rPr>
        <w:t></w:t>
      </w:r>
      <w:r>
        <w:rPr>
          <w:spacing w:val="3"/>
          <w:sz w:val="16"/>
        </w:rPr>
        <w:t xml:space="preserve"> </w:t>
      </w:r>
      <w:r>
        <w:rPr>
          <w:i/>
        </w:rPr>
        <w:t>N</w:t>
      </w:r>
      <w:r>
        <w:rPr>
          <w:i/>
          <w:spacing w:val="-5"/>
        </w:rPr>
        <w:t xml:space="preserve"> </w:t>
      </w:r>
      <w:r>
        <w:rPr>
          <w:rFonts w:ascii="Symbol" w:hAnsi="Symbol"/>
          <w:sz w:val="16"/>
        </w:rPr>
        <w:t></w:t>
      </w:r>
      <w:r>
        <w:rPr>
          <w:spacing w:val="4"/>
          <w:sz w:val="16"/>
        </w:rPr>
        <w:t xml:space="preserve"> </w:t>
      </w:r>
      <w:r>
        <w:t>2007)</w:t>
      </w:r>
      <w:r>
        <w:rPr>
          <w:spacing w:val="-5"/>
        </w:rPr>
        <w:t xml:space="preserve"> </w:t>
      </w:r>
      <w:r>
        <w:t>in</w:t>
      </w:r>
      <w:r>
        <w:rPr>
          <w:spacing w:val="-5"/>
        </w:rPr>
        <w:t xml:space="preserve"> </w:t>
      </w:r>
      <w:r>
        <w:t>the</w:t>
      </w:r>
      <w:r>
        <w:rPr>
          <w:spacing w:val="-5"/>
        </w:rPr>
        <w:t xml:space="preserve"> </w:t>
      </w:r>
      <w:r>
        <w:t>bitmap</w:t>
      </w:r>
      <w:r>
        <w:rPr>
          <w:spacing w:val="-5"/>
        </w:rPr>
        <w:t xml:space="preserve"> </w:t>
      </w:r>
      <w:r>
        <w:t>corresponds</w:t>
      </w:r>
      <w:r>
        <w:rPr>
          <w:spacing w:val="-6"/>
        </w:rPr>
        <w:t xml:space="preserve"> </w:t>
      </w:r>
      <w:r>
        <w:t>to</w:t>
      </w:r>
      <w:r>
        <w:rPr>
          <w:spacing w:val="-7"/>
        </w:rPr>
        <w:t xml:space="preserve"> </w:t>
      </w:r>
      <w:r>
        <w:t>bit</w:t>
      </w:r>
      <w:r>
        <w:rPr>
          <w:spacing w:val="-5"/>
        </w:rPr>
        <w:t xml:space="preserve"> </w:t>
      </w:r>
      <w:r>
        <w:t>number</w:t>
      </w:r>
      <w:r>
        <w:rPr>
          <w:spacing w:val="-6"/>
        </w:rPr>
        <w:t xml:space="preserve"> </w:t>
      </w:r>
      <w:r>
        <w:t>(</w:t>
      </w:r>
      <w:r>
        <w:rPr>
          <w:i/>
        </w:rPr>
        <w:t>N</w:t>
      </w:r>
      <w:r>
        <w:rPr>
          <w:i/>
          <w:spacing w:val="-4"/>
        </w:rPr>
        <w:t xml:space="preserve"> </w:t>
      </w:r>
      <w:r>
        <w:t>mod</w:t>
      </w:r>
      <w:r>
        <w:rPr>
          <w:spacing w:val="-6"/>
        </w:rPr>
        <w:t xml:space="preserve"> </w:t>
      </w:r>
      <w:r>
        <w:t>8)</w:t>
      </w:r>
      <w:r>
        <w:rPr>
          <w:spacing w:val="-6"/>
        </w:rPr>
        <w:t xml:space="preserve"> </w:t>
      </w:r>
      <w:r>
        <w:t>in</w:t>
      </w:r>
      <w:r>
        <w:rPr>
          <w:spacing w:val="-6"/>
        </w:rPr>
        <w:t xml:space="preserve"> </w:t>
      </w:r>
      <w:r>
        <w:t>octet</w:t>
      </w:r>
      <w:r>
        <w:rPr>
          <w:spacing w:val="-5"/>
        </w:rPr>
        <w:t xml:space="preserve"> </w:t>
      </w:r>
      <w:r>
        <w:t>number</w:t>
      </w:r>
      <w:r>
        <w:rPr>
          <w:spacing w:val="-7"/>
        </w:rPr>
        <w:t xml:space="preserve"> </w:t>
      </w:r>
      <w:r>
        <w:rPr>
          <w:rFonts w:ascii="Symbol" w:hAnsi="Symbol"/>
          <w:spacing w:val="-5"/>
        </w:rPr>
        <w:t></w:t>
      </w:r>
      <w:r>
        <w:rPr>
          <w:i/>
          <w:spacing w:val="-5"/>
        </w:rPr>
        <w:t>N</w:t>
      </w:r>
    </w:p>
    <w:p w14:paraId="7A09D978" w14:textId="77777777" w:rsidR="00A7579A" w:rsidRDefault="00A7579A" w:rsidP="00A7579A">
      <w:pPr>
        <w:pStyle w:val="BodyText"/>
        <w:spacing w:line="249" w:lineRule="auto"/>
        <w:ind w:left="999" w:right="997" w:hanging="1"/>
        <w:jc w:val="both"/>
      </w:pPr>
      <w:r>
        <w:t>/ 8</w:t>
      </w:r>
      <w:r>
        <w:rPr>
          <w:rFonts w:ascii="Symbol" w:hAnsi="Symbol"/>
        </w:rPr>
        <w:t></w:t>
      </w:r>
      <w:r>
        <w:t xml:space="preserve"> where the low order bit of each octet is bit number 0, and the high order bit is bit number 7. When the TIM</w:t>
      </w:r>
      <w:r>
        <w:rPr>
          <w:spacing w:val="-1"/>
        </w:rPr>
        <w:t xml:space="preserve"> </w:t>
      </w:r>
      <w:r>
        <w:t>is</w:t>
      </w:r>
      <w:r>
        <w:rPr>
          <w:spacing w:val="-2"/>
        </w:rPr>
        <w:t xml:space="preserve"> </w:t>
      </w:r>
      <w:r>
        <w:t>carried</w:t>
      </w:r>
      <w:r>
        <w:rPr>
          <w:spacing w:val="-3"/>
        </w:rPr>
        <w:t xml:space="preserve"> </w:t>
      </w:r>
      <w:r>
        <w:t>in</w:t>
      </w:r>
      <w:r>
        <w:rPr>
          <w:spacing w:val="-1"/>
        </w:rPr>
        <w:t xml:space="preserve"> </w:t>
      </w:r>
      <w:r>
        <w:t>an</w:t>
      </w:r>
      <w:r>
        <w:rPr>
          <w:spacing w:val="-1"/>
        </w:rPr>
        <w:t xml:space="preserve"> </w:t>
      </w:r>
      <w:r>
        <w:t>S1G</w:t>
      </w:r>
      <w:r>
        <w:rPr>
          <w:spacing w:val="-2"/>
        </w:rPr>
        <w:t xml:space="preserve"> </w:t>
      </w:r>
      <w:r>
        <w:t>PPDU,</w:t>
      </w:r>
      <w:r>
        <w:rPr>
          <w:spacing w:val="-3"/>
        </w:rPr>
        <w:t xml:space="preserve"> </w:t>
      </w:r>
      <w:r>
        <w:t>the</w:t>
      </w:r>
      <w:r>
        <w:rPr>
          <w:spacing w:val="-2"/>
        </w:rPr>
        <w:t xml:space="preserve"> </w:t>
      </w:r>
      <w:r>
        <w:t>traffic-indication</w:t>
      </w:r>
      <w:r>
        <w:rPr>
          <w:spacing w:val="-2"/>
        </w:rPr>
        <w:t xml:space="preserve"> </w:t>
      </w:r>
      <w:r>
        <w:t>virtual</w:t>
      </w:r>
      <w:r>
        <w:rPr>
          <w:spacing w:val="-2"/>
        </w:rPr>
        <w:t xml:space="preserve"> </w:t>
      </w:r>
      <w:r>
        <w:t>bitmap</w:t>
      </w:r>
      <w:r>
        <w:rPr>
          <w:spacing w:val="-2"/>
        </w:rPr>
        <w:t xml:space="preserve"> </w:t>
      </w:r>
      <w:r>
        <w:t>has</w:t>
      </w:r>
      <w:r>
        <w:rPr>
          <w:spacing w:val="-2"/>
        </w:rPr>
        <w:t xml:space="preserve"> </w:t>
      </w:r>
      <w:r>
        <w:t>the</w:t>
      </w:r>
      <w:r>
        <w:rPr>
          <w:spacing w:val="-2"/>
        </w:rPr>
        <w:t xml:space="preserve"> </w:t>
      </w:r>
      <w:r>
        <w:t>hierarchical</w:t>
      </w:r>
      <w:r>
        <w:rPr>
          <w:spacing w:val="-2"/>
        </w:rPr>
        <w:t xml:space="preserve"> </w:t>
      </w:r>
      <w:r>
        <w:t>structure</w:t>
      </w:r>
      <w:r>
        <w:rPr>
          <w:spacing w:val="-2"/>
        </w:rPr>
        <w:t xml:space="preserve"> </w:t>
      </w:r>
      <w:r>
        <w:t>shown</w:t>
      </w:r>
      <w:r>
        <w:rPr>
          <w:spacing w:val="-2"/>
        </w:rPr>
        <w:t xml:space="preserve"> </w:t>
      </w:r>
      <w:r>
        <w:t>in Figure</w:t>
      </w:r>
      <w:r>
        <w:rPr>
          <w:spacing w:val="-4"/>
        </w:rPr>
        <w:t xml:space="preserve"> </w:t>
      </w:r>
      <w:r>
        <w:t>9-197</w:t>
      </w:r>
      <w:r>
        <w:rPr>
          <w:spacing w:val="-3"/>
        </w:rPr>
        <w:t xml:space="preserve"> </w:t>
      </w:r>
      <w:r>
        <w:t>(Hierarchical structure of traffic-indication virtual bitmap carried in an S1G PPDU). Each bit in the traffic indication virtual bitmap corresponds to traffic buffered:</w:t>
      </w:r>
    </w:p>
    <w:p w14:paraId="66E8BC6A" w14:textId="77777777" w:rsidR="00A7579A" w:rsidRDefault="00A7579A" w:rsidP="00A7579A">
      <w:pPr>
        <w:pStyle w:val="ListParagraph"/>
        <w:numPr>
          <w:ilvl w:val="0"/>
          <w:numId w:val="17"/>
        </w:numPr>
        <w:tabs>
          <w:tab w:val="left" w:pos="1600"/>
        </w:tabs>
        <w:adjustRightInd/>
        <w:spacing w:before="100" w:line="249" w:lineRule="auto"/>
        <w:ind w:right="998"/>
        <w:rPr>
          <w:sz w:val="20"/>
        </w:rPr>
      </w:pPr>
      <w:r>
        <w:rPr>
          <w:noProof/>
        </w:rPr>
        <mc:AlternateContent>
          <mc:Choice Requires="wps">
            <w:drawing>
              <wp:anchor distT="0" distB="0" distL="0" distR="0" simplePos="0" relativeHeight="251660288" behindDoc="0" locked="0" layoutInCell="1" allowOverlap="1" wp14:anchorId="48F1E179" wp14:editId="0263B547">
                <wp:simplePos x="0" y="0"/>
                <wp:positionH relativeFrom="page">
                  <wp:posOffset>6597395</wp:posOffset>
                </wp:positionH>
                <wp:positionV relativeFrom="paragraph">
                  <wp:posOffset>192701</wp:posOffset>
                </wp:positionV>
                <wp:extent cx="32384" cy="6350"/>
                <wp:effectExtent l="0" t="0" r="0" b="0"/>
                <wp:wrapNone/>
                <wp:docPr id="14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4" cy="6350"/>
                        </a:xfrm>
                        <a:custGeom>
                          <a:avLst/>
                          <a:gdLst/>
                          <a:ahLst/>
                          <a:cxnLst/>
                          <a:rect l="l" t="t" r="r" b="b"/>
                          <a:pathLst>
                            <a:path w="32384" h="6350">
                              <a:moveTo>
                                <a:pt x="32003" y="0"/>
                              </a:moveTo>
                              <a:lnTo>
                                <a:pt x="0" y="0"/>
                              </a:lnTo>
                              <a:lnTo>
                                <a:pt x="0" y="6096"/>
                              </a:lnTo>
                              <a:lnTo>
                                <a:pt x="32003" y="6096"/>
                              </a:lnTo>
                              <a:lnTo>
                                <a:pt x="320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96C6B2" id="Graphic 142" o:spid="_x0000_s1026" style="position:absolute;margin-left:519.5pt;margin-top:15.15pt;width:2.55pt;height:.5pt;z-index:251660288;visibility:visible;mso-wrap-style:square;mso-wrap-distance-left:0;mso-wrap-distance-top:0;mso-wrap-distance-right:0;mso-wrap-distance-bottom:0;mso-position-horizontal:absolute;mso-position-horizontal-relative:page;mso-position-vertical:absolute;mso-position-vertical-relative:text;v-text-anchor:top" coordsize="32384,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" path="m32003,l,,,6096r32003,l32003,xe" fillcolor="black" stroked="f">
                <v:path arrowok="t"/>
                <w10:wrap anchorx="page"/>
              </v:shape>
            </w:pict>
          </mc:Fallback>
        </mc:AlternateContent>
      </w:r>
      <w:r>
        <w:rPr>
          <w:sz w:val="20"/>
        </w:rPr>
        <w:t>for a specific neighbor peer mesh STA within the MBSS that the mesh STA is prepared to deliver</w:t>
      </w:r>
      <w:r>
        <w:rPr>
          <w:sz w:val="20"/>
          <w:vertAlign w:val="superscript"/>
        </w:rPr>
        <w:t>1</w:t>
      </w:r>
      <w:r>
        <w:rPr>
          <w:sz w:val="20"/>
        </w:rPr>
        <w:t xml:space="preserve">, </w:t>
      </w:r>
      <w:r>
        <w:rPr>
          <w:spacing w:val="-6"/>
          <w:sz w:val="20"/>
        </w:rPr>
        <w:t>or</w:t>
      </w:r>
    </w:p>
    <w:p w14:paraId="09911709" w14:textId="77777777" w:rsidR="00A7579A" w:rsidRDefault="00A7579A" w:rsidP="00A7579A">
      <w:pPr>
        <w:pStyle w:val="ListParagraph"/>
        <w:numPr>
          <w:ilvl w:val="0"/>
          <w:numId w:val="17"/>
        </w:numPr>
        <w:tabs>
          <w:tab w:val="left" w:pos="1599"/>
        </w:tabs>
        <w:adjustRightInd/>
        <w:spacing w:before="107" w:line="249" w:lineRule="auto"/>
        <w:ind w:left="1599" w:right="997"/>
        <w:rPr>
          <w:sz w:val="20"/>
        </w:rPr>
      </w:pPr>
      <w:r>
        <w:rPr>
          <w:sz w:val="20"/>
        </w:rPr>
        <w:t>for a STA</w:t>
      </w:r>
      <w:r>
        <w:rPr>
          <w:sz w:val="20"/>
          <w:u w:val="single"/>
        </w:rPr>
        <w:t xml:space="preserve"> that is not</w:t>
      </w:r>
      <w:r>
        <w:rPr>
          <w:spacing w:val="-1"/>
          <w:sz w:val="20"/>
          <w:u w:val="single"/>
        </w:rPr>
        <w:t xml:space="preserve"> </w:t>
      </w:r>
      <w:r>
        <w:rPr>
          <w:sz w:val="20"/>
          <w:u w:val="single"/>
        </w:rPr>
        <w:t>affiliated with an MLD</w:t>
      </w:r>
      <w:r>
        <w:rPr>
          <w:sz w:val="20"/>
        </w:rPr>
        <w:t xml:space="preserve"> within</w:t>
      </w:r>
      <w:r>
        <w:rPr>
          <w:spacing w:val="-1"/>
          <w:sz w:val="20"/>
        </w:rPr>
        <w:t xml:space="preserve"> </w:t>
      </w:r>
      <w:r>
        <w:rPr>
          <w:sz w:val="20"/>
        </w:rPr>
        <w:t>the BSS that the AP is</w:t>
      </w:r>
      <w:r>
        <w:rPr>
          <w:spacing w:val="-1"/>
          <w:sz w:val="20"/>
        </w:rPr>
        <w:t xml:space="preserve"> </w:t>
      </w:r>
      <w:r>
        <w:rPr>
          <w:sz w:val="20"/>
        </w:rPr>
        <w:t>prepared to</w:t>
      </w:r>
      <w:r>
        <w:rPr>
          <w:spacing w:val="-1"/>
          <w:sz w:val="20"/>
        </w:rPr>
        <w:t xml:space="preserve"> </w:t>
      </w:r>
      <w:r>
        <w:rPr>
          <w:sz w:val="20"/>
        </w:rPr>
        <w:t>deliver at the time the Beacon frame is transmitted</w:t>
      </w:r>
      <w:r>
        <w:rPr>
          <w:sz w:val="20"/>
          <w:u w:val="single"/>
        </w:rPr>
        <w:t>, or</w:t>
      </w:r>
      <w:r>
        <w:rPr>
          <w:spacing w:val="40"/>
          <w:sz w:val="20"/>
          <w:u w:val="single"/>
        </w:rPr>
        <w:t xml:space="preserve"> </w:t>
      </w:r>
    </w:p>
    <w:p w14:paraId="1E2D76A9" w14:textId="77777777" w:rsidR="00A7579A" w:rsidRDefault="00A7579A" w:rsidP="00A7579A">
      <w:pPr>
        <w:pStyle w:val="ListParagraph"/>
        <w:numPr>
          <w:ilvl w:val="0"/>
          <w:numId w:val="17"/>
        </w:numPr>
        <w:tabs>
          <w:tab w:val="left" w:pos="1600"/>
        </w:tabs>
        <w:adjustRightInd/>
        <w:spacing w:before="106" w:line="249" w:lineRule="auto"/>
        <w:ind w:right="997"/>
        <w:rPr>
          <w:sz w:val="20"/>
        </w:rPr>
      </w:pPr>
      <w:r>
        <w:rPr>
          <w:sz w:val="20"/>
          <w:u w:val="single"/>
        </w:rPr>
        <w:t>for</w:t>
      </w:r>
      <w:r>
        <w:rPr>
          <w:spacing w:val="-1"/>
          <w:sz w:val="20"/>
          <w:u w:val="single"/>
        </w:rPr>
        <w:t xml:space="preserve"> </w:t>
      </w:r>
      <w:r>
        <w:rPr>
          <w:sz w:val="20"/>
          <w:u w:val="single"/>
        </w:rPr>
        <w:t>a</w:t>
      </w:r>
      <w:r>
        <w:rPr>
          <w:spacing w:val="-1"/>
          <w:sz w:val="20"/>
          <w:u w:val="single"/>
        </w:rPr>
        <w:t xml:space="preserve"> </w:t>
      </w:r>
      <w:r>
        <w:rPr>
          <w:sz w:val="20"/>
          <w:u w:val="single"/>
        </w:rPr>
        <w:t>non-AP MLD</w:t>
      </w:r>
      <w:r>
        <w:rPr>
          <w:spacing w:val="-1"/>
          <w:sz w:val="20"/>
          <w:u w:val="single"/>
        </w:rPr>
        <w:t xml:space="preserve"> </w:t>
      </w:r>
      <w:r>
        <w:rPr>
          <w:sz w:val="20"/>
          <w:u w:val="single"/>
        </w:rPr>
        <w:t>that</w:t>
      </w:r>
      <w:r>
        <w:rPr>
          <w:spacing w:val="-1"/>
          <w:sz w:val="20"/>
          <w:u w:val="single"/>
        </w:rPr>
        <w:t xml:space="preserve"> </w:t>
      </w:r>
      <w:r>
        <w:rPr>
          <w:sz w:val="20"/>
          <w:u w:val="single"/>
        </w:rPr>
        <w:t>APs</w:t>
      </w:r>
      <w:r>
        <w:rPr>
          <w:spacing w:val="-1"/>
          <w:sz w:val="20"/>
          <w:u w:val="single"/>
        </w:rPr>
        <w:t xml:space="preserve"> </w:t>
      </w:r>
      <w:r>
        <w:rPr>
          <w:sz w:val="20"/>
          <w:u w:val="single"/>
        </w:rPr>
        <w:t>affiliated</w:t>
      </w:r>
      <w:r>
        <w:rPr>
          <w:spacing w:val="-1"/>
          <w:sz w:val="20"/>
          <w:u w:val="single"/>
        </w:rPr>
        <w:t xml:space="preserve"> </w:t>
      </w:r>
      <w:r>
        <w:rPr>
          <w:sz w:val="20"/>
          <w:u w:val="single"/>
        </w:rPr>
        <w:t>with</w:t>
      </w:r>
      <w:r>
        <w:rPr>
          <w:spacing w:val="-1"/>
          <w:sz w:val="20"/>
          <w:u w:val="single"/>
        </w:rPr>
        <w:t xml:space="preserve"> </w:t>
      </w:r>
      <w:r>
        <w:rPr>
          <w:sz w:val="20"/>
          <w:u w:val="single"/>
        </w:rPr>
        <w:t>the</w:t>
      </w:r>
      <w:r>
        <w:rPr>
          <w:spacing w:val="-1"/>
          <w:sz w:val="20"/>
          <w:u w:val="single"/>
        </w:rPr>
        <w:t xml:space="preserve"> </w:t>
      </w:r>
      <w:r>
        <w:rPr>
          <w:sz w:val="20"/>
          <w:u w:val="single"/>
        </w:rPr>
        <w:t>AP</w:t>
      </w:r>
      <w:r>
        <w:rPr>
          <w:spacing w:val="-1"/>
          <w:sz w:val="20"/>
          <w:u w:val="single"/>
        </w:rPr>
        <w:t xml:space="preserve"> </w:t>
      </w:r>
      <w:r>
        <w:rPr>
          <w:sz w:val="20"/>
          <w:u w:val="single"/>
        </w:rPr>
        <w:t>MLD</w:t>
      </w:r>
      <w:r>
        <w:rPr>
          <w:spacing w:val="-1"/>
          <w:sz w:val="20"/>
          <w:u w:val="single"/>
        </w:rPr>
        <w:t xml:space="preserve"> </w:t>
      </w:r>
      <w:r>
        <w:rPr>
          <w:sz w:val="20"/>
          <w:u w:val="single"/>
        </w:rPr>
        <w:t>are</w:t>
      </w:r>
      <w:r>
        <w:rPr>
          <w:spacing w:val="-1"/>
          <w:sz w:val="20"/>
          <w:u w:val="single"/>
        </w:rPr>
        <w:t xml:space="preserve"> </w:t>
      </w:r>
      <w:r>
        <w:rPr>
          <w:sz w:val="20"/>
          <w:u w:val="single"/>
        </w:rPr>
        <w:t>prepared</w:t>
      </w:r>
      <w:r>
        <w:rPr>
          <w:spacing w:val="-1"/>
          <w:sz w:val="20"/>
          <w:u w:val="single"/>
        </w:rPr>
        <w:t xml:space="preserve"> </w:t>
      </w:r>
      <w:r>
        <w:rPr>
          <w:sz w:val="20"/>
          <w:u w:val="single"/>
        </w:rPr>
        <w:t>to</w:t>
      </w:r>
      <w:r>
        <w:rPr>
          <w:spacing w:val="-1"/>
          <w:sz w:val="20"/>
          <w:u w:val="single"/>
        </w:rPr>
        <w:t xml:space="preserve"> </w:t>
      </w:r>
      <w:r>
        <w:rPr>
          <w:sz w:val="20"/>
          <w:u w:val="single"/>
        </w:rPr>
        <w:t>deliver</w:t>
      </w:r>
      <w:r>
        <w:rPr>
          <w:spacing w:val="-1"/>
          <w:sz w:val="20"/>
          <w:u w:val="single"/>
        </w:rPr>
        <w:t xml:space="preserve"> </w:t>
      </w:r>
      <w:r>
        <w:rPr>
          <w:sz w:val="20"/>
          <w:u w:val="single"/>
        </w:rPr>
        <w:t>at</w:t>
      </w:r>
      <w:r>
        <w:rPr>
          <w:spacing w:val="-1"/>
          <w:sz w:val="20"/>
          <w:u w:val="single"/>
        </w:rPr>
        <w:t xml:space="preserve"> </w:t>
      </w:r>
      <w:r>
        <w:rPr>
          <w:sz w:val="20"/>
          <w:u w:val="single"/>
        </w:rPr>
        <w:t>the</w:t>
      </w:r>
      <w:r>
        <w:rPr>
          <w:spacing w:val="-1"/>
          <w:sz w:val="20"/>
          <w:u w:val="single"/>
        </w:rPr>
        <w:t xml:space="preserve"> </w:t>
      </w:r>
      <w:r>
        <w:rPr>
          <w:sz w:val="20"/>
          <w:u w:val="single"/>
        </w:rPr>
        <w:t>time</w:t>
      </w:r>
      <w:r>
        <w:rPr>
          <w:spacing w:val="-1"/>
          <w:sz w:val="20"/>
          <w:u w:val="single"/>
        </w:rPr>
        <w:t xml:space="preserve"> </w:t>
      </w:r>
      <w:r>
        <w:rPr>
          <w:sz w:val="20"/>
          <w:u w:val="single"/>
        </w:rPr>
        <w:t>the</w:t>
      </w:r>
      <w:r>
        <w:rPr>
          <w:spacing w:val="-1"/>
          <w:sz w:val="20"/>
          <w:u w:val="single"/>
        </w:rPr>
        <w:t xml:space="preserve"> </w:t>
      </w:r>
      <w:r>
        <w:rPr>
          <w:sz w:val="20"/>
          <w:u w:val="single"/>
        </w:rPr>
        <w:t>Bea-</w:t>
      </w:r>
      <w:r>
        <w:rPr>
          <w:sz w:val="20"/>
        </w:rPr>
        <w:t xml:space="preserve"> </w:t>
      </w:r>
      <w:r>
        <w:rPr>
          <w:sz w:val="20"/>
          <w:u w:val="single"/>
        </w:rPr>
        <w:t>con frame is transmitted.</w:t>
      </w:r>
    </w:p>
    <w:p w14:paraId="512DE252" w14:textId="77777777" w:rsidR="00A7579A" w:rsidRDefault="00A7579A" w:rsidP="00A7579A">
      <w:pPr>
        <w:pStyle w:val="BodyText"/>
        <w:spacing w:before="1"/>
        <w:rPr>
          <w:sz w:val="17"/>
        </w:rPr>
      </w:pPr>
    </w:p>
    <w:p w14:paraId="68505514" w14:textId="77777777" w:rsidR="00A7579A" w:rsidRDefault="00A7579A" w:rsidP="00A7579A">
      <w:pPr>
        <w:pStyle w:val="BodyText"/>
        <w:spacing w:before="91" w:line="249" w:lineRule="auto"/>
        <w:ind w:left="1000" w:right="998"/>
        <w:jc w:val="both"/>
      </w:pPr>
      <w:r>
        <w:t>Bit</w:t>
      </w:r>
      <w:r>
        <w:rPr>
          <w:spacing w:val="-1"/>
        </w:rPr>
        <w:t xml:space="preserve"> </w:t>
      </w:r>
      <w:r>
        <w:t>number</w:t>
      </w:r>
      <w:r>
        <w:rPr>
          <w:spacing w:val="-1"/>
        </w:rPr>
        <w:t xml:space="preserve"> </w:t>
      </w:r>
      <w:r>
        <w:rPr>
          <w:i/>
        </w:rPr>
        <w:t>N</w:t>
      </w:r>
      <w:r>
        <w:rPr>
          <w:i/>
          <w:spacing w:val="-1"/>
        </w:rPr>
        <w:t xml:space="preserve"> </w:t>
      </w:r>
      <w:r>
        <w:t>indicates</w:t>
      </w:r>
      <w:r>
        <w:rPr>
          <w:spacing w:val="-1"/>
        </w:rPr>
        <w:t xml:space="preserve"> </w:t>
      </w:r>
      <w:r>
        <w:t>the</w:t>
      </w:r>
      <w:r>
        <w:rPr>
          <w:spacing w:val="-1"/>
        </w:rPr>
        <w:t xml:space="preserve"> </w:t>
      </w:r>
      <w:r>
        <w:t>status</w:t>
      </w:r>
      <w:r>
        <w:rPr>
          <w:spacing w:val="-2"/>
        </w:rPr>
        <w:t xml:space="preserve"> </w:t>
      </w:r>
      <w:r>
        <w:t>of</w:t>
      </w:r>
      <w:r>
        <w:rPr>
          <w:spacing w:val="-1"/>
        </w:rPr>
        <w:t xml:space="preserve"> </w:t>
      </w:r>
      <w:r>
        <w:t>buffered,</w:t>
      </w:r>
      <w:r>
        <w:rPr>
          <w:spacing w:val="-1"/>
        </w:rPr>
        <w:t xml:space="preserve"> </w:t>
      </w:r>
      <w:r>
        <w:t>individually</w:t>
      </w:r>
      <w:r>
        <w:rPr>
          <w:spacing w:val="-1"/>
        </w:rPr>
        <w:t xml:space="preserve"> </w:t>
      </w:r>
      <w:r>
        <w:t>addressed</w:t>
      </w:r>
      <w:r>
        <w:rPr>
          <w:spacing w:val="-1"/>
        </w:rPr>
        <w:t xml:space="preserve"> </w:t>
      </w:r>
      <w:r>
        <w:t>MSDUs/MMPDUs</w:t>
      </w:r>
      <w:r>
        <w:rPr>
          <w:spacing w:val="-2"/>
        </w:rPr>
        <w:t xml:space="preserve"> </w:t>
      </w:r>
      <w:r>
        <w:t>for</w:t>
      </w:r>
      <w:r>
        <w:rPr>
          <w:spacing w:val="-1"/>
        </w:rPr>
        <w:t xml:space="preserve"> </w:t>
      </w:r>
      <w:r>
        <w:t>the</w:t>
      </w:r>
      <w:r>
        <w:rPr>
          <w:spacing w:val="-1"/>
        </w:rPr>
        <w:t xml:space="preserve"> </w:t>
      </w:r>
      <w:r>
        <w:t>STA</w:t>
      </w:r>
      <w:r>
        <w:rPr>
          <w:spacing w:val="-2"/>
          <w:u w:val="single"/>
        </w:rPr>
        <w:t xml:space="preserve"> </w:t>
      </w:r>
      <w:r>
        <w:rPr>
          <w:u w:val="single"/>
        </w:rPr>
        <w:t>or</w:t>
      </w:r>
      <w:r>
        <w:rPr>
          <w:spacing w:val="-1"/>
          <w:u w:val="single"/>
        </w:rPr>
        <w:t xml:space="preserve"> </w:t>
      </w:r>
      <w:r>
        <w:rPr>
          <w:u w:val="single"/>
        </w:rPr>
        <w:t>the</w:t>
      </w:r>
      <w:r>
        <w:t xml:space="preserve"> </w:t>
      </w:r>
      <w:r>
        <w:rPr>
          <w:u w:val="single"/>
        </w:rPr>
        <w:t>non-AP</w:t>
      </w:r>
      <w:r>
        <w:rPr>
          <w:spacing w:val="-4"/>
          <w:u w:val="single"/>
        </w:rPr>
        <w:t xml:space="preserve"> </w:t>
      </w:r>
      <w:r>
        <w:rPr>
          <w:u w:val="single"/>
        </w:rPr>
        <w:t>MLD</w:t>
      </w:r>
      <w:r>
        <w:rPr>
          <w:spacing w:val="-3"/>
        </w:rPr>
        <w:t xml:space="preserve"> </w:t>
      </w:r>
      <w:r>
        <w:t>whose</w:t>
      </w:r>
      <w:r>
        <w:rPr>
          <w:spacing w:val="-4"/>
        </w:rPr>
        <w:t xml:space="preserve"> </w:t>
      </w:r>
      <w:r>
        <w:t>AID</w:t>
      </w:r>
      <w:r>
        <w:rPr>
          <w:spacing w:val="-3"/>
        </w:rPr>
        <w:t xml:space="preserve"> </w:t>
      </w:r>
      <w:r>
        <w:t>is</w:t>
      </w:r>
      <w:r>
        <w:rPr>
          <w:spacing w:val="-3"/>
        </w:rPr>
        <w:t xml:space="preserve"> </w:t>
      </w:r>
      <w:r>
        <w:rPr>
          <w:i/>
        </w:rPr>
        <w:t>N</w:t>
      </w:r>
      <w:r>
        <w:t>,</w:t>
      </w:r>
      <w:r>
        <w:rPr>
          <w:spacing w:val="-4"/>
        </w:rPr>
        <w:t xml:space="preserve"> </w:t>
      </w:r>
      <w:r>
        <w:t>or</w:t>
      </w:r>
      <w:r>
        <w:rPr>
          <w:spacing w:val="-5"/>
        </w:rPr>
        <w:t xml:space="preserve"> </w:t>
      </w:r>
      <w:r>
        <w:t>group</w:t>
      </w:r>
      <w:r>
        <w:rPr>
          <w:spacing w:val="-3"/>
        </w:rPr>
        <w:t xml:space="preserve"> </w:t>
      </w:r>
      <w:r>
        <w:t>addressed</w:t>
      </w:r>
      <w:r>
        <w:rPr>
          <w:spacing w:val="-3"/>
        </w:rPr>
        <w:t xml:space="preserve"> </w:t>
      </w:r>
      <w:r>
        <w:t>MSDUs/MMPDUs</w:t>
      </w:r>
      <w:r>
        <w:rPr>
          <w:spacing w:val="-3"/>
        </w:rPr>
        <w:t xml:space="preserve"> </w:t>
      </w:r>
      <w:r>
        <w:t>for</w:t>
      </w:r>
      <w:r>
        <w:rPr>
          <w:spacing w:val="-4"/>
        </w:rPr>
        <w:t xml:space="preserve"> </w:t>
      </w:r>
      <w:r>
        <w:t>the</w:t>
      </w:r>
      <w:r>
        <w:rPr>
          <w:spacing w:val="-4"/>
        </w:rPr>
        <w:t xml:space="preserve"> </w:t>
      </w:r>
      <w:r>
        <w:t>STAs</w:t>
      </w:r>
      <w:r>
        <w:rPr>
          <w:spacing w:val="-4"/>
        </w:rPr>
        <w:t xml:space="preserve"> </w:t>
      </w:r>
      <w:r>
        <w:t>whose</w:t>
      </w:r>
      <w:r>
        <w:rPr>
          <w:spacing w:val="-4"/>
        </w:rPr>
        <w:t xml:space="preserve"> </w:t>
      </w:r>
      <w:r>
        <w:t>group</w:t>
      </w:r>
      <w:r>
        <w:rPr>
          <w:spacing w:val="-4"/>
        </w:rPr>
        <w:t xml:space="preserve"> </w:t>
      </w:r>
      <w:r>
        <w:t>AID</w:t>
      </w:r>
      <w:r>
        <w:rPr>
          <w:spacing w:val="-3"/>
        </w:rPr>
        <w:t xml:space="preserve"> </w:t>
      </w:r>
      <w:r>
        <w:t>is</w:t>
      </w:r>
      <w:r>
        <w:rPr>
          <w:spacing w:val="-2"/>
        </w:rPr>
        <w:t xml:space="preserve"> </w:t>
      </w:r>
      <w:r>
        <w:rPr>
          <w:i/>
        </w:rPr>
        <w:t>N</w:t>
      </w:r>
      <w:r>
        <w:t>. It is set as follows:</w:t>
      </w:r>
    </w:p>
    <w:p w14:paraId="6CDCD2AE" w14:textId="77777777" w:rsidR="00A7579A" w:rsidRDefault="00A7579A" w:rsidP="00A7579A">
      <w:pPr>
        <w:pStyle w:val="ListParagraph"/>
        <w:numPr>
          <w:ilvl w:val="0"/>
          <w:numId w:val="17"/>
        </w:numPr>
        <w:tabs>
          <w:tab w:val="left" w:pos="1600"/>
        </w:tabs>
        <w:adjustRightInd/>
        <w:spacing w:before="107" w:line="249" w:lineRule="auto"/>
        <w:ind w:right="998"/>
        <w:jc w:val="both"/>
        <w:rPr>
          <w:sz w:val="20"/>
        </w:rPr>
      </w:pPr>
      <w:r>
        <w:rPr>
          <w:sz w:val="20"/>
        </w:rPr>
        <w:t xml:space="preserve">If the STA </w:t>
      </w:r>
      <w:r>
        <w:rPr>
          <w:sz w:val="20"/>
          <w:u w:val="single"/>
        </w:rPr>
        <w:t xml:space="preserve">is not affiliated with an MLD and </w:t>
      </w:r>
      <w:r>
        <w:rPr>
          <w:sz w:val="20"/>
        </w:rPr>
        <w:t xml:space="preserve">is not using APSD, and any individually addressed MSDUs/MMPDUs for that STA are buffered and the AP or the mesh STA is prepared to deliver them, then bit number </w:t>
      </w:r>
      <w:r>
        <w:rPr>
          <w:i/>
          <w:sz w:val="20"/>
        </w:rPr>
        <w:t xml:space="preserve">N </w:t>
      </w:r>
      <w:r>
        <w:rPr>
          <w:sz w:val="20"/>
        </w:rPr>
        <w:t>in the traffic indication virtual bitmap is 1.</w:t>
      </w:r>
    </w:p>
    <w:p w14:paraId="6E8B450F" w14:textId="77777777" w:rsidR="00A7579A" w:rsidRDefault="00A7579A" w:rsidP="00A7579A">
      <w:pPr>
        <w:pStyle w:val="ListParagraph"/>
        <w:numPr>
          <w:ilvl w:val="0"/>
          <w:numId w:val="17"/>
        </w:numPr>
        <w:tabs>
          <w:tab w:val="left" w:pos="1600"/>
        </w:tabs>
        <w:adjustRightInd/>
        <w:spacing w:before="108" w:line="249" w:lineRule="auto"/>
        <w:ind w:right="997"/>
        <w:jc w:val="both"/>
        <w:rPr>
          <w:sz w:val="20"/>
        </w:rPr>
      </w:pPr>
      <w:r>
        <w:rPr>
          <w:sz w:val="20"/>
        </w:rPr>
        <w:t xml:space="preserve">If the STA </w:t>
      </w:r>
      <w:r>
        <w:rPr>
          <w:sz w:val="20"/>
          <w:u w:val="single"/>
        </w:rPr>
        <w:t xml:space="preserve">is not affiliated with an MLD and </w:t>
      </w:r>
      <w:r>
        <w:rPr>
          <w:sz w:val="20"/>
        </w:rPr>
        <w:t>is using APSD, and any individually addressed MSDUs/MMPDUs for</w:t>
      </w:r>
      <w:r>
        <w:rPr>
          <w:spacing w:val="-1"/>
          <w:sz w:val="20"/>
        </w:rPr>
        <w:t xml:space="preserve"> </w:t>
      </w:r>
      <w:r>
        <w:rPr>
          <w:sz w:val="20"/>
        </w:rPr>
        <w:t>that STA are</w:t>
      </w:r>
      <w:r>
        <w:rPr>
          <w:spacing w:val="-1"/>
          <w:sz w:val="20"/>
        </w:rPr>
        <w:t xml:space="preserve"> </w:t>
      </w:r>
      <w:r>
        <w:rPr>
          <w:sz w:val="20"/>
        </w:rPr>
        <w:t>buffered</w:t>
      </w:r>
      <w:r>
        <w:rPr>
          <w:spacing w:val="-1"/>
          <w:sz w:val="20"/>
        </w:rPr>
        <w:t xml:space="preserve"> </w:t>
      </w:r>
      <w:r>
        <w:rPr>
          <w:sz w:val="20"/>
        </w:rPr>
        <w:t>in</w:t>
      </w:r>
      <w:r>
        <w:rPr>
          <w:spacing w:val="-1"/>
          <w:sz w:val="20"/>
        </w:rPr>
        <w:t xml:space="preserve"> </w:t>
      </w:r>
      <w:r>
        <w:rPr>
          <w:sz w:val="20"/>
        </w:rPr>
        <w:t>at least</w:t>
      </w:r>
      <w:r>
        <w:rPr>
          <w:spacing w:val="-1"/>
          <w:sz w:val="20"/>
        </w:rPr>
        <w:t xml:space="preserve"> </w:t>
      </w:r>
      <w:r>
        <w:rPr>
          <w:sz w:val="20"/>
        </w:rPr>
        <w:t>one</w:t>
      </w:r>
      <w:r>
        <w:rPr>
          <w:spacing w:val="-1"/>
          <w:sz w:val="20"/>
        </w:rPr>
        <w:t xml:space="preserve"> </w:t>
      </w:r>
      <w:r>
        <w:rPr>
          <w:sz w:val="20"/>
        </w:rPr>
        <w:t>nondelivery-enabled</w:t>
      </w:r>
      <w:r>
        <w:rPr>
          <w:spacing w:val="-1"/>
          <w:sz w:val="20"/>
        </w:rPr>
        <w:t xml:space="preserve"> </w:t>
      </w:r>
      <w:r>
        <w:rPr>
          <w:sz w:val="20"/>
        </w:rPr>
        <w:t>AC (if</w:t>
      </w:r>
      <w:r>
        <w:rPr>
          <w:spacing w:val="-1"/>
          <w:sz w:val="20"/>
        </w:rPr>
        <w:t xml:space="preserve"> </w:t>
      </w:r>
      <w:r>
        <w:rPr>
          <w:sz w:val="20"/>
        </w:rPr>
        <w:t xml:space="preserve">there exists at least one nondelivery-enabled AC), then bit number </w:t>
      </w:r>
      <w:r>
        <w:rPr>
          <w:i/>
          <w:sz w:val="20"/>
        </w:rPr>
        <w:t xml:space="preserve">N </w:t>
      </w:r>
      <w:r>
        <w:rPr>
          <w:sz w:val="20"/>
        </w:rPr>
        <w:t>in the traffic indication virtual bitmap is 1.</w:t>
      </w:r>
    </w:p>
    <w:p w14:paraId="6FE5475C" w14:textId="77777777" w:rsidR="00A7579A" w:rsidRDefault="00A7579A" w:rsidP="00A7579A">
      <w:pPr>
        <w:pStyle w:val="ListParagraph"/>
        <w:numPr>
          <w:ilvl w:val="0"/>
          <w:numId w:val="17"/>
        </w:numPr>
        <w:tabs>
          <w:tab w:val="left" w:pos="1600"/>
        </w:tabs>
        <w:adjustRightInd/>
        <w:spacing w:before="107" w:line="249" w:lineRule="auto"/>
        <w:ind w:right="996"/>
        <w:jc w:val="both"/>
        <w:rPr>
          <w:sz w:val="20"/>
        </w:rPr>
      </w:pPr>
      <w:r>
        <w:rPr>
          <w:sz w:val="20"/>
        </w:rPr>
        <w:t xml:space="preserve">If the STA </w:t>
      </w:r>
      <w:r>
        <w:rPr>
          <w:sz w:val="20"/>
          <w:u w:val="single"/>
        </w:rPr>
        <w:t xml:space="preserve">is not affiliated with an MLD and </w:t>
      </w:r>
      <w:r>
        <w:rPr>
          <w:sz w:val="20"/>
        </w:rPr>
        <w:t>is using APSD, all ACs are delivery-enabled, and any individually</w:t>
      </w:r>
      <w:r>
        <w:rPr>
          <w:spacing w:val="-8"/>
          <w:sz w:val="20"/>
        </w:rPr>
        <w:t xml:space="preserve"> </w:t>
      </w:r>
      <w:r>
        <w:rPr>
          <w:sz w:val="20"/>
        </w:rPr>
        <w:t>addressed</w:t>
      </w:r>
      <w:r>
        <w:rPr>
          <w:spacing w:val="-8"/>
          <w:sz w:val="20"/>
        </w:rPr>
        <w:t xml:space="preserve"> </w:t>
      </w:r>
      <w:r>
        <w:rPr>
          <w:sz w:val="20"/>
        </w:rPr>
        <w:t>MSDUs/MMPDUs</w:t>
      </w:r>
      <w:r>
        <w:rPr>
          <w:spacing w:val="-8"/>
          <w:sz w:val="20"/>
        </w:rPr>
        <w:t xml:space="preserve"> </w:t>
      </w:r>
      <w:r>
        <w:rPr>
          <w:sz w:val="20"/>
        </w:rPr>
        <w:t>for</w:t>
      </w:r>
      <w:r>
        <w:rPr>
          <w:spacing w:val="-8"/>
          <w:sz w:val="20"/>
        </w:rPr>
        <w:t xml:space="preserve"> </w:t>
      </w:r>
      <w:r>
        <w:rPr>
          <w:sz w:val="20"/>
        </w:rPr>
        <w:t>that</w:t>
      </w:r>
      <w:r>
        <w:rPr>
          <w:spacing w:val="-8"/>
          <w:sz w:val="20"/>
        </w:rPr>
        <w:t xml:space="preserve"> </w:t>
      </w:r>
      <w:r>
        <w:rPr>
          <w:sz w:val="20"/>
        </w:rPr>
        <w:t>STA</w:t>
      </w:r>
      <w:r>
        <w:rPr>
          <w:spacing w:val="-8"/>
          <w:sz w:val="20"/>
        </w:rPr>
        <w:t xml:space="preserve"> </w:t>
      </w:r>
      <w:r>
        <w:rPr>
          <w:sz w:val="20"/>
        </w:rPr>
        <w:t>are</w:t>
      </w:r>
      <w:r>
        <w:rPr>
          <w:spacing w:val="-8"/>
          <w:sz w:val="20"/>
        </w:rPr>
        <w:t xml:space="preserve"> </w:t>
      </w:r>
      <w:r>
        <w:rPr>
          <w:sz w:val="20"/>
        </w:rPr>
        <w:t>buffered</w:t>
      </w:r>
      <w:r>
        <w:rPr>
          <w:spacing w:val="-7"/>
          <w:sz w:val="20"/>
        </w:rPr>
        <w:t xml:space="preserve"> </w:t>
      </w:r>
      <w:r>
        <w:rPr>
          <w:sz w:val="20"/>
        </w:rPr>
        <w:t>in</w:t>
      </w:r>
      <w:r>
        <w:rPr>
          <w:spacing w:val="-8"/>
          <w:sz w:val="20"/>
        </w:rPr>
        <w:t xml:space="preserve"> </w:t>
      </w:r>
      <w:r>
        <w:rPr>
          <w:sz w:val="20"/>
        </w:rPr>
        <w:t>any</w:t>
      </w:r>
      <w:r>
        <w:rPr>
          <w:spacing w:val="-8"/>
          <w:sz w:val="20"/>
        </w:rPr>
        <w:t xml:space="preserve"> </w:t>
      </w:r>
      <w:r>
        <w:rPr>
          <w:sz w:val="20"/>
        </w:rPr>
        <w:t>AC,</w:t>
      </w:r>
      <w:r>
        <w:rPr>
          <w:spacing w:val="-8"/>
          <w:sz w:val="20"/>
        </w:rPr>
        <w:t xml:space="preserve"> </w:t>
      </w:r>
      <w:r>
        <w:rPr>
          <w:sz w:val="20"/>
        </w:rPr>
        <w:t>then</w:t>
      </w:r>
      <w:r>
        <w:rPr>
          <w:spacing w:val="-7"/>
          <w:sz w:val="20"/>
        </w:rPr>
        <w:t xml:space="preserve"> </w:t>
      </w:r>
      <w:r>
        <w:rPr>
          <w:sz w:val="20"/>
        </w:rPr>
        <w:t>bit</w:t>
      </w:r>
      <w:r>
        <w:rPr>
          <w:spacing w:val="-7"/>
          <w:sz w:val="20"/>
        </w:rPr>
        <w:t xml:space="preserve"> </w:t>
      </w:r>
      <w:r>
        <w:rPr>
          <w:sz w:val="20"/>
        </w:rPr>
        <w:t>number</w:t>
      </w:r>
      <w:r>
        <w:rPr>
          <w:spacing w:val="-6"/>
          <w:sz w:val="20"/>
        </w:rPr>
        <w:t xml:space="preserve"> </w:t>
      </w:r>
      <w:r>
        <w:rPr>
          <w:i/>
          <w:sz w:val="20"/>
        </w:rPr>
        <w:t>N</w:t>
      </w:r>
      <w:r>
        <w:rPr>
          <w:i/>
          <w:spacing w:val="-7"/>
          <w:sz w:val="20"/>
        </w:rPr>
        <w:t xml:space="preserve"> </w:t>
      </w:r>
      <w:r>
        <w:rPr>
          <w:sz w:val="20"/>
        </w:rPr>
        <w:t>in the traffic indication virtual bitmap is 1.</w:t>
      </w:r>
    </w:p>
    <w:p w14:paraId="49EF7873" w14:textId="77777777" w:rsidR="00A7579A" w:rsidRDefault="00A7579A" w:rsidP="00A7579A">
      <w:pPr>
        <w:pStyle w:val="BodyText"/>
        <w:spacing w:before="9"/>
        <w:rPr>
          <w:sz w:val="12"/>
        </w:rPr>
      </w:pPr>
      <w:r>
        <w:rPr>
          <w:noProof/>
        </w:rPr>
        <mc:AlternateContent>
          <mc:Choice Requires="wps">
            <w:drawing>
              <wp:anchor distT="0" distB="0" distL="0" distR="0" simplePos="0" relativeHeight="251661312" behindDoc="1" locked="0" layoutInCell="1" allowOverlap="1" wp14:anchorId="462E21DC" wp14:editId="72D5D02F">
                <wp:simplePos x="0" y="0"/>
                <wp:positionH relativeFrom="page">
                  <wp:posOffset>1152906</wp:posOffset>
                </wp:positionH>
                <wp:positionV relativeFrom="paragraph">
                  <wp:posOffset>108627</wp:posOffset>
                </wp:positionV>
                <wp:extent cx="463550" cy="6350"/>
                <wp:effectExtent l="0" t="0" r="0" b="0"/>
                <wp:wrapTopAndBottom/>
                <wp:docPr id="143" name="Graphic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550" cy="6350"/>
                        </a:xfrm>
                        <a:custGeom>
                          <a:avLst/>
                          <a:gdLst/>
                          <a:ahLst/>
                          <a:cxnLst/>
                          <a:rect l="l" t="t" r="r" b="b"/>
                          <a:pathLst>
                            <a:path w="463550" h="6350">
                              <a:moveTo>
                                <a:pt x="463283" y="0"/>
                              </a:moveTo>
                              <a:lnTo>
                                <a:pt x="3048" y="0"/>
                              </a:lnTo>
                              <a:lnTo>
                                <a:pt x="0" y="0"/>
                              </a:lnTo>
                              <a:lnTo>
                                <a:pt x="0" y="6096"/>
                              </a:lnTo>
                              <a:lnTo>
                                <a:pt x="3048" y="6096"/>
                              </a:lnTo>
                              <a:lnTo>
                                <a:pt x="463283" y="6096"/>
                              </a:lnTo>
                              <a:lnTo>
                                <a:pt x="4632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4DE658" id="Graphic 143" o:spid="_x0000_s1026" style="position:absolute;margin-left:90.8pt;margin-top:8.55pt;width:36.5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463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" path="m463283,l3048,,,,,6096r3048,l463283,6096r,-6096xe" fillcolor="black" stroked="f">
                <v:path arrowok="t"/>
                <w10:wrap type="topAndBottom" anchorx="page"/>
              </v:shape>
            </w:pict>
          </mc:Fallback>
        </mc:AlternateContent>
      </w:r>
    </w:p>
    <w:p w14:paraId="02ECC081" w14:textId="77777777" w:rsidR="00A7579A" w:rsidRDefault="00A7579A" w:rsidP="00A7579A">
      <w:pPr>
        <w:spacing w:before="93"/>
        <w:ind w:left="1000"/>
        <w:rPr>
          <w:sz w:val="16"/>
        </w:rPr>
      </w:pPr>
      <w:r>
        <w:rPr>
          <w:sz w:val="16"/>
          <w:vertAlign w:val="superscript"/>
        </w:rPr>
        <w:t>1</w:t>
      </w:r>
      <w:r>
        <w:rPr>
          <w:sz w:val="16"/>
        </w:rPr>
        <w:t>How</w:t>
      </w:r>
      <w:r>
        <w:rPr>
          <w:spacing w:val="-3"/>
          <w:sz w:val="16"/>
        </w:rPr>
        <w:t xml:space="preserve"> </w:t>
      </w:r>
      <w:r>
        <w:rPr>
          <w:sz w:val="16"/>
        </w:rPr>
        <w:t>the</w:t>
      </w:r>
      <w:r>
        <w:rPr>
          <w:spacing w:val="-2"/>
          <w:sz w:val="16"/>
        </w:rPr>
        <w:t xml:space="preserve"> </w:t>
      </w:r>
      <w:r>
        <w:rPr>
          <w:sz w:val="16"/>
        </w:rPr>
        <w:t>AP</w:t>
      </w:r>
      <w:r>
        <w:rPr>
          <w:spacing w:val="-3"/>
          <w:sz w:val="16"/>
        </w:rPr>
        <w:t xml:space="preserve"> </w:t>
      </w:r>
      <w:r>
        <w:rPr>
          <w:sz w:val="16"/>
        </w:rPr>
        <w:t>or</w:t>
      </w:r>
      <w:r>
        <w:rPr>
          <w:spacing w:val="-2"/>
          <w:sz w:val="16"/>
        </w:rPr>
        <w:t xml:space="preserve"> </w:t>
      </w:r>
      <w:r>
        <w:rPr>
          <w:sz w:val="16"/>
        </w:rPr>
        <w:t>mesh</w:t>
      </w:r>
      <w:r>
        <w:rPr>
          <w:spacing w:val="-3"/>
          <w:sz w:val="16"/>
        </w:rPr>
        <w:t xml:space="preserve"> </w:t>
      </w:r>
      <w:r>
        <w:rPr>
          <w:sz w:val="16"/>
        </w:rPr>
        <w:t>STA</w:t>
      </w:r>
      <w:r>
        <w:rPr>
          <w:spacing w:val="-3"/>
          <w:sz w:val="16"/>
        </w:rPr>
        <w:t xml:space="preserve"> </w:t>
      </w:r>
      <w:r>
        <w:rPr>
          <w:sz w:val="16"/>
        </w:rPr>
        <w:t>determines</w:t>
      </w:r>
      <w:r>
        <w:rPr>
          <w:spacing w:val="-3"/>
          <w:sz w:val="16"/>
        </w:rPr>
        <w:t xml:space="preserve"> </w:t>
      </w:r>
      <w:r>
        <w:rPr>
          <w:sz w:val="16"/>
        </w:rPr>
        <w:t>the traffic</w:t>
      </w:r>
      <w:r>
        <w:rPr>
          <w:spacing w:val="-3"/>
          <w:sz w:val="16"/>
        </w:rPr>
        <w:t xml:space="preserve"> </w:t>
      </w:r>
      <w:r>
        <w:rPr>
          <w:sz w:val="16"/>
        </w:rPr>
        <w:t>it</w:t>
      </w:r>
      <w:r>
        <w:rPr>
          <w:spacing w:val="-2"/>
          <w:sz w:val="16"/>
        </w:rPr>
        <w:t xml:space="preserve"> </w:t>
      </w:r>
      <w:r>
        <w:rPr>
          <w:sz w:val="16"/>
        </w:rPr>
        <w:t>is</w:t>
      </w:r>
      <w:r>
        <w:rPr>
          <w:spacing w:val="-3"/>
          <w:sz w:val="16"/>
        </w:rPr>
        <w:t xml:space="preserve"> </w:t>
      </w:r>
      <w:r>
        <w:rPr>
          <w:sz w:val="16"/>
        </w:rPr>
        <w:t>prepared</w:t>
      </w:r>
      <w:r>
        <w:rPr>
          <w:spacing w:val="-2"/>
          <w:sz w:val="16"/>
        </w:rPr>
        <w:t xml:space="preserve"> </w:t>
      </w:r>
      <w:r>
        <w:rPr>
          <w:sz w:val="16"/>
        </w:rPr>
        <w:t>to</w:t>
      </w:r>
      <w:r>
        <w:rPr>
          <w:spacing w:val="-2"/>
          <w:sz w:val="16"/>
        </w:rPr>
        <w:t xml:space="preserve"> </w:t>
      </w:r>
      <w:r>
        <w:rPr>
          <w:sz w:val="16"/>
        </w:rPr>
        <w:t>deliver</w:t>
      </w:r>
      <w:r>
        <w:rPr>
          <w:spacing w:val="-3"/>
          <w:sz w:val="16"/>
        </w:rPr>
        <w:t xml:space="preserve"> </w:t>
      </w:r>
      <w:r>
        <w:rPr>
          <w:sz w:val="16"/>
        </w:rPr>
        <w:t>is</w:t>
      </w:r>
      <w:r>
        <w:rPr>
          <w:spacing w:val="-2"/>
          <w:sz w:val="16"/>
        </w:rPr>
        <w:t xml:space="preserve"> </w:t>
      </w:r>
      <w:r>
        <w:rPr>
          <w:sz w:val="16"/>
        </w:rPr>
        <w:t>outside</w:t>
      </w:r>
      <w:r>
        <w:rPr>
          <w:spacing w:val="-3"/>
          <w:sz w:val="16"/>
        </w:rPr>
        <w:t xml:space="preserve"> </w:t>
      </w:r>
      <w:r>
        <w:rPr>
          <w:sz w:val="16"/>
        </w:rPr>
        <w:t>the</w:t>
      </w:r>
      <w:r>
        <w:rPr>
          <w:spacing w:val="-2"/>
          <w:sz w:val="16"/>
        </w:rPr>
        <w:t xml:space="preserve"> </w:t>
      </w:r>
      <w:r>
        <w:rPr>
          <w:sz w:val="16"/>
        </w:rPr>
        <w:t>scope</w:t>
      </w:r>
      <w:r>
        <w:rPr>
          <w:spacing w:val="-2"/>
          <w:sz w:val="16"/>
        </w:rPr>
        <w:t xml:space="preserve"> </w:t>
      </w:r>
      <w:r>
        <w:rPr>
          <w:sz w:val="16"/>
        </w:rPr>
        <w:t>of</w:t>
      </w:r>
      <w:r>
        <w:rPr>
          <w:spacing w:val="-2"/>
          <w:sz w:val="16"/>
        </w:rPr>
        <w:t xml:space="preserve"> </w:t>
      </w:r>
      <w:r>
        <w:rPr>
          <w:sz w:val="16"/>
        </w:rPr>
        <w:t>this</w:t>
      </w:r>
      <w:r>
        <w:rPr>
          <w:spacing w:val="-2"/>
          <w:sz w:val="16"/>
        </w:rPr>
        <w:t xml:space="preserve"> standard.</w:t>
      </w:r>
    </w:p>
    <w:p w14:paraId="0A08C062" w14:textId="1AB30FE5" w:rsidR="00A7579A" w:rsidRDefault="00A7579A" w:rsidP="00A7579A">
      <w:pPr>
        <w:pStyle w:val="ListParagraph"/>
        <w:numPr>
          <w:ilvl w:val="0"/>
          <w:numId w:val="17"/>
        </w:numPr>
        <w:tabs>
          <w:tab w:val="left" w:pos="1600"/>
        </w:tabs>
        <w:adjustRightInd/>
        <w:spacing w:before="103" w:line="249" w:lineRule="auto"/>
        <w:ind w:right="998"/>
        <w:jc w:val="both"/>
        <w:rPr>
          <w:sz w:val="20"/>
          <w:u w:val="single"/>
        </w:rPr>
      </w:pPr>
      <w:r>
        <w:rPr>
          <w:sz w:val="20"/>
          <w:u w:val="single"/>
        </w:rPr>
        <w:t>If all STAs affiliated with non-AP MLD are not using APSD and any individually addressed</w:t>
      </w:r>
      <w:r>
        <w:rPr>
          <w:sz w:val="20"/>
        </w:rPr>
        <w:t xml:space="preserve"> </w:t>
      </w:r>
      <w:r>
        <w:rPr>
          <w:sz w:val="20"/>
          <w:u w:val="single"/>
        </w:rPr>
        <w:t xml:space="preserve">MSDUs/MMPDUs for that non-AP MLD are buffered, then bit number </w:t>
      </w:r>
      <w:r>
        <w:rPr>
          <w:i/>
          <w:sz w:val="20"/>
          <w:u w:val="single"/>
        </w:rPr>
        <w:t xml:space="preserve">N </w:t>
      </w:r>
      <w:r>
        <w:rPr>
          <w:sz w:val="20"/>
          <w:u w:val="single"/>
        </w:rPr>
        <w:t>in the traffic indication</w:t>
      </w:r>
      <w:r>
        <w:rPr>
          <w:sz w:val="20"/>
        </w:rPr>
        <w:t xml:space="preserve"> </w:t>
      </w:r>
      <w:r>
        <w:rPr>
          <w:sz w:val="20"/>
          <w:u w:val="single"/>
        </w:rPr>
        <w:t>virtual bitmap is 1.</w:t>
      </w:r>
    </w:p>
    <w:p w14:paraId="0CC919CA" w14:textId="77777777" w:rsidR="00A7579A" w:rsidRDefault="00A7579A" w:rsidP="00A7579A">
      <w:pPr>
        <w:pStyle w:val="ListParagraph"/>
        <w:numPr>
          <w:ilvl w:val="0"/>
          <w:numId w:val="17"/>
        </w:numPr>
        <w:tabs>
          <w:tab w:val="left" w:pos="1600"/>
        </w:tabs>
        <w:adjustRightInd/>
        <w:spacing w:before="128" w:line="249" w:lineRule="auto"/>
        <w:ind w:right="997"/>
        <w:jc w:val="both"/>
        <w:rPr>
          <w:sz w:val="20"/>
          <w:u w:val="single"/>
        </w:rPr>
      </w:pPr>
      <w:r>
        <w:rPr>
          <w:sz w:val="20"/>
          <w:u w:val="single"/>
        </w:rPr>
        <w:t>If all STAs affiliated with non-AP MLD are using APSD and any individually addressed MSDUs/</w:t>
      </w:r>
      <w:r>
        <w:rPr>
          <w:sz w:val="20"/>
        </w:rPr>
        <w:t xml:space="preserve"> </w:t>
      </w:r>
      <w:r>
        <w:rPr>
          <w:sz w:val="20"/>
          <w:u w:val="single"/>
        </w:rPr>
        <w:t>MMPDUs</w:t>
      </w:r>
      <w:r>
        <w:rPr>
          <w:spacing w:val="-2"/>
          <w:sz w:val="20"/>
          <w:u w:val="single"/>
        </w:rPr>
        <w:t xml:space="preserve"> </w:t>
      </w:r>
      <w:r>
        <w:rPr>
          <w:sz w:val="20"/>
          <w:u w:val="single"/>
        </w:rPr>
        <w:t>for</w:t>
      </w:r>
      <w:r>
        <w:rPr>
          <w:spacing w:val="-2"/>
          <w:sz w:val="20"/>
          <w:u w:val="single"/>
        </w:rPr>
        <w:t xml:space="preserve"> </w:t>
      </w:r>
      <w:r>
        <w:rPr>
          <w:sz w:val="20"/>
          <w:u w:val="single"/>
        </w:rPr>
        <w:t>that</w:t>
      </w:r>
      <w:r>
        <w:rPr>
          <w:spacing w:val="-2"/>
          <w:sz w:val="20"/>
          <w:u w:val="single"/>
        </w:rPr>
        <w:t xml:space="preserve"> </w:t>
      </w:r>
      <w:r>
        <w:rPr>
          <w:sz w:val="20"/>
          <w:u w:val="single"/>
        </w:rPr>
        <w:t>non-AP</w:t>
      </w:r>
      <w:r>
        <w:rPr>
          <w:spacing w:val="-2"/>
          <w:sz w:val="20"/>
          <w:u w:val="single"/>
        </w:rPr>
        <w:t xml:space="preserve"> </w:t>
      </w:r>
      <w:r>
        <w:rPr>
          <w:sz w:val="20"/>
          <w:u w:val="single"/>
        </w:rPr>
        <w:t>MLD</w:t>
      </w:r>
      <w:r>
        <w:rPr>
          <w:spacing w:val="-2"/>
          <w:sz w:val="20"/>
          <w:u w:val="single"/>
        </w:rPr>
        <w:t xml:space="preserve"> </w:t>
      </w:r>
      <w:r>
        <w:rPr>
          <w:sz w:val="20"/>
          <w:u w:val="single"/>
        </w:rPr>
        <w:t>are</w:t>
      </w:r>
      <w:r>
        <w:rPr>
          <w:spacing w:val="-2"/>
          <w:sz w:val="20"/>
          <w:u w:val="single"/>
        </w:rPr>
        <w:t xml:space="preserve"> </w:t>
      </w:r>
      <w:r>
        <w:rPr>
          <w:sz w:val="20"/>
          <w:u w:val="single"/>
        </w:rPr>
        <w:t>buffered</w:t>
      </w:r>
      <w:r>
        <w:rPr>
          <w:spacing w:val="-2"/>
          <w:sz w:val="20"/>
          <w:u w:val="single"/>
        </w:rPr>
        <w:t xml:space="preserve"> </w:t>
      </w:r>
      <w:r>
        <w:rPr>
          <w:sz w:val="20"/>
          <w:u w:val="single"/>
        </w:rPr>
        <w:t>in</w:t>
      </w:r>
      <w:r>
        <w:rPr>
          <w:spacing w:val="-2"/>
          <w:sz w:val="20"/>
          <w:u w:val="single"/>
        </w:rPr>
        <w:t xml:space="preserve"> </w:t>
      </w:r>
      <w:r>
        <w:rPr>
          <w:sz w:val="20"/>
          <w:u w:val="single"/>
        </w:rPr>
        <w:t>at</w:t>
      </w:r>
      <w:r>
        <w:rPr>
          <w:spacing w:val="-2"/>
          <w:sz w:val="20"/>
          <w:u w:val="single"/>
        </w:rPr>
        <w:t xml:space="preserve"> </w:t>
      </w:r>
      <w:r>
        <w:rPr>
          <w:sz w:val="20"/>
          <w:u w:val="single"/>
        </w:rPr>
        <w:t>least</w:t>
      </w:r>
      <w:r>
        <w:rPr>
          <w:spacing w:val="-2"/>
          <w:sz w:val="20"/>
          <w:u w:val="single"/>
        </w:rPr>
        <w:t xml:space="preserve"> </w:t>
      </w:r>
      <w:r>
        <w:rPr>
          <w:sz w:val="20"/>
          <w:u w:val="single"/>
        </w:rPr>
        <w:t>one</w:t>
      </w:r>
      <w:r>
        <w:rPr>
          <w:spacing w:val="-2"/>
          <w:sz w:val="20"/>
          <w:u w:val="single"/>
        </w:rPr>
        <w:t xml:space="preserve"> </w:t>
      </w:r>
      <w:r>
        <w:rPr>
          <w:sz w:val="20"/>
          <w:u w:val="single"/>
        </w:rPr>
        <w:t>nondelivery-enabled</w:t>
      </w:r>
      <w:r>
        <w:rPr>
          <w:spacing w:val="-2"/>
          <w:sz w:val="20"/>
          <w:u w:val="single"/>
        </w:rPr>
        <w:t xml:space="preserve"> </w:t>
      </w:r>
      <w:r>
        <w:rPr>
          <w:sz w:val="20"/>
          <w:u w:val="single"/>
        </w:rPr>
        <w:t>AC</w:t>
      </w:r>
      <w:r>
        <w:rPr>
          <w:spacing w:val="-2"/>
          <w:sz w:val="20"/>
          <w:u w:val="single"/>
        </w:rPr>
        <w:t xml:space="preserve"> </w:t>
      </w:r>
      <w:r>
        <w:rPr>
          <w:sz w:val="20"/>
          <w:u w:val="single"/>
        </w:rPr>
        <w:t>(if</w:t>
      </w:r>
      <w:r>
        <w:rPr>
          <w:spacing w:val="-2"/>
          <w:sz w:val="20"/>
          <w:u w:val="single"/>
        </w:rPr>
        <w:t xml:space="preserve"> </w:t>
      </w:r>
      <w:r>
        <w:rPr>
          <w:sz w:val="20"/>
          <w:u w:val="single"/>
        </w:rPr>
        <w:t>there</w:t>
      </w:r>
      <w:r>
        <w:rPr>
          <w:spacing w:val="-2"/>
          <w:sz w:val="20"/>
          <w:u w:val="single"/>
        </w:rPr>
        <w:t xml:space="preserve"> </w:t>
      </w:r>
      <w:r>
        <w:rPr>
          <w:sz w:val="20"/>
          <w:u w:val="single"/>
        </w:rPr>
        <w:t>exists</w:t>
      </w:r>
      <w:r>
        <w:rPr>
          <w:sz w:val="20"/>
        </w:rPr>
        <w:t xml:space="preserve"> </w:t>
      </w:r>
      <w:r>
        <w:rPr>
          <w:sz w:val="20"/>
          <w:u w:val="single"/>
        </w:rPr>
        <w:t xml:space="preserve">at least one nondelivery-enabled AC in each of the affiliated STAs), then bit number </w:t>
      </w:r>
      <w:r>
        <w:rPr>
          <w:i/>
          <w:sz w:val="20"/>
          <w:u w:val="single"/>
        </w:rPr>
        <w:t xml:space="preserve">N </w:t>
      </w:r>
      <w:r>
        <w:rPr>
          <w:sz w:val="20"/>
          <w:u w:val="single"/>
        </w:rPr>
        <w:t>in the traffic</w:t>
      </w:r>
      <w:r>
        <w:rPr>
          <w:sz w:val="20"/>
        </w:rPr>
        <w:t xml:space="preserve"> </w:t>
      </w:r>
      <w:r>
        <w:rPr>
          <w:sz w:val="20"/>
          <w:u w:val="single"/>
        </w:rPr>
        <w:t>indication virtual bitmap is 1.</w:t>
      </w:r>
    </w:p>
    <w:p w14:paraId="19EF17FA" w14:textId="77777777" w:rsidR="00A7579A" w:rsidRDefault="00A7579A" w:rsidP="00A7579A">
      <w:pPr>
        <w:pStyle w:val="ListParagraph"/>
        <w:numPr>
          <w:ilvl w:val="0"/>
          <w:numId w:val="17"/>
        </w:numPr>
        <w:tabs>
          <w:tab w:val="left" w:pos="1600"/>
        </w:tabs>
        <w:adjustRightInd/>
        <w:spacing w:before="128" w:line="249" w:lineRule="auto"/>
        <w:ind w:right="997"/>
        <w:jc w:val="both"/>
        <w:rPr>
          <w:sz w:val="20"/>
          <w:u w:val="single"/>
        </w:rPr>
      </w:pPr>
      <w:r>
        <w:rPr>
          <w:sz w:val="20"/>
          <w:u w:val="single"/>
        </w:rPr>
        <w:t>If all STAs affiliated with non-AP MLD are using APSD whereas all ACs are delivery-enabled per</w:t>
      </w:r>
      <w:r>
        <w:rPr>
          <w:sz w:val="20"/>
        </w:rPr>
        <w:t xml:space="preserve"> </w:t>
      </w:r>
      <w:r>
        <w:rPr>
          <w:sz w:val="20"/>
          <w:u w:val="single"/>
        </w:rPr>
        <w:t>each affiliated STA and any individually addressed MSDUs/ MMPDUs for that non-AP MLD are</w:t>
      </w:r>
      <w:r>
        <w:rPr>
          <w:sz w:val="20"/>
        </w:rPr>
        <w:t xml:space="preserve"> </w:t>
      </w:r>
      <w:r>
        <w:rPr>
          <w:sz w:val="20"/>
          <w:u w:val="single"/>
        </w:rPr>
        <w:t xml:space="preserve">buffered in any AC, then bit number </w:t>
      </w:r>
      <w:r>
        <w:rPr>
          <w:i/>
          <w:sz w:val="20"/>
          <w:u w:val="single"/>
        </w:rPr>
        <w:t xml:space="preserve">N </w:t>
      </w:r>
      <w:r>
        <w:rPr>
          <w:sz w:val="20"/>
          <w:u w:val="single"/>
        </w:rPr>
        <w:t xml:space="preserve">in the traffic indication virtual </w:t>
      </w:r>
      <w:r>
        <w:rPr>
          <w:sz w:val="20"/>
          <w:u w:val="single"/>
        </w:rPr>
        <w:lastRenderedPageBreak/>
        <w:t>bitmap is 1.</w:t>
      </w:r>
    </w:p>
    <w:p w14:paraId="04779124" w14:textId="77777777" w:rsidR="00A7579A" w:rsidRDefault="00A7579A" w:rsidP="00A7579A">
      <w:pPr>
        <w:pStyle w:val="ListParagraph"/>
        <w:numPr>
          <w:ilvl w:val="0"/>
          <w:numId w:val="17"/>
        </w:numPr>
        <w:tabs>
          <w:tab w:val="left" w:pos="1599"/>
        </w:tabs>
        <w:adjustRightInd/>
        <w:spacing w:before="126"/>
        <w:ind w:left="1599" w:hanging="399"/>
        <w:rPr>
          <w:sz w:val="20"/>
        </w:rPr>
      </w:pPr>
      <w:r>
        <w:rPr>
          <w:sz w:val="20"/>
        </w:rPr>
        <w:t>Otherwise,</w:t>
      </w:r>
      <w:r>
        <w:rPr>
          <w:spacing w:val="-4"/>
          <w:sz w:val="20"/>
        </w:rPr>
        <w:t xml:space="preserve"> </w:t>
      </w:r>
      <w:r>
        <w:rPr>
          <w:sz w:val="20"/>
        </w:rPr>
        <w:t>bit</w:t>
      </w:r>
      <w:r>
        <w:rPr>
          <w:spacing w:val="-5"/>
          <w:sz w:val="20"/>
        </w:rPr>
        <w:t xml:space="preserve"> </w:t>
      </w:r>
      <w:r>
        <w:rPr>
          <w:sz w:val="20"/>
        </w:rPr>
        <w:t>number</w:t>
      </w:r>
      <w:r>
        <w:rPr>
          <w:spacing w:val="-5"/>
          <w:sz w:val="20"/>
        </w:rPr>
        <w:t xml:space="preserve"> </w:t>
      </w:r>
      <w:r>
        <w:rPr>
          <w:i/>
          <w:sz w:val="20"/>
        </w:rPr>
        <w:t>N</w:t>
      </w:r>
      <w:r>
        <w:rPr>
          <w:i/>
          <w:spacing w:val="-5"/>
          <w:sz w:val="20"/>
        </w:rPr>
        <w:t xml:space="preserve"> </w:t>
      </w:r>
      <w:r>
        <w:rPr>
          <w:sz w:val="20"/>
        </w:rPr>
        <w:t>in</w:t>
      </w:r>
      <w:r>
        <w:rPr>
          <w:spacing w:val="-4"/>
          <w:sz w:val="20"/>
        </w:rPr>
        <w:t xml:space="preserve"> </w:t>
      </w:r>
      <w:r>
        <w:rPr>
          <w:sz w:val="20"/>
        </w:rPr>
        <w:t>the</w:t>
      </w:r>
      <w:r>
        <w:rPr>
          <w:spacing w:val="-4"/>
          <w:sz w:val="20"/>
        </w:rPr>
        <w:t xml:space="preserve"> </w:t>
      </w:r>
      <w:r>
        <w:rPr>
          <w:sz w:val="20"/>
        </w:rPr>
        <w:t>traffic</w:t>
      </w:r>
      <w:r>
        <w:rPr>
          <w:spacing w:val="-5"/>
          <w:sz w:val="20"/>
        </w:rPr>
        <w:t xml:space="preserve"> </w:t>
      </w:r>
      <w:r>
        <w:rPr>
          <w:sz w:val="20"/>
        </w:rPr>
        <w:t>indication</w:t>
      </w:r>
      <w:r>
        <w:rPr>
          <w:spacing w:val="-4"/>
          <w:sz w:val="20"/>
        </w:rPr>
        <w:t xml:space="preserve"> </w:t>
      </w:r>
      <w:r>
        <w:rPr>
          <w:sz w:val="20"/>
        </w:rPr>
        <w:t>virtual</w:t>
      </w:r>
      <w:r>
        <w:rPr>
          <w:spacing w:val="-4"/>
          <w:sz w:val="20"/>
        </w:rPr>
        <w:t xml:space="preserve"> </w:t>
      </w:r>
      <w:r>
        <w:rPr>
          <w:sz w:val="20"/>
        </w:rPr>
        <w:t>bitmap</w:t>
      </w:r>
      <w:r>
        <w:rPr>
          <w:spacing w:val="-5"/>
          <w:sz w:val="20"/>
        </w:rPr>
        <w:t xml:space="preserve"> </w:t>
      </w:r>
      <w:r>
        <w:rPr>
          <w:sz w:val="20"/>
        </w:rPr>
        <w:t>is</w:t>
      </w:r>
      <w:r>
        <w:rPr>
          <w:spacing w:val="-5"/>
          <w:sz w:val="20"/>
        </w:rPr>
        <w:t xml:space="preserve"> 0.</w:t>
      </w:r>
    </w:p>
    <w:p w14:paraId="7A07B1D8" w14:textId="77777777" w:rsidR="00A7579A" w:rsidRDefault="00A7579A" w:rsidP="00A7579A">
      <w:pPr>
        <w:pStyle w:val="BodyText"/>
        <w:spacing w:before="9"/>
        <w:rPr>
          <w:sz w:val="17"/>
        </w:rPr>
      </w:pPr>
    </w:p>
    <w:p w14:paraId="143EAC46" w14:textId="3E3706FA" w:rsidR="00A7579A" w:rsidRDefault="00443C72" w:rsidP="00A7579A">
      <w:pPr>
        <w:spacing w:before="1" w:line="232" w:lineRule="auto"/>
        <w:ind w:left="1000" w:right="998"/>
        <w:rPr>
          <w:ins w:id="3" w:author="Author"/>
          <w:sz w:val="18"/>
          <w:u w:val="single"/>
        </w:rPr>
      </w:pPr>
      <w:ins w:id="4" w:author="Author">
        <w:r>
          <w:rPr>
            <w:sz w:val="18"/>
            <w:u w:val="single"/>
          </w:rPr>
          <w:t xml:space="preserve">(#19364) </w:t>
        </w:r>
      </w:ins>
      <w:r w:rsidR="00A7579A">
        <w:rPr>
          <w:sz w:val="18"/>
          <w:u w:val="single"/>
        </w:rPr>
        <w:t>NOTE</w:t>
      </w:r>
      <w:ins w:id="5" w:author="Author">
        <w:r>
          <w:rPr>
            <w:sz w:val="18"/>
            <w:u w:val="single"/>
          </w:rPr>
          <w:t xml:space="preserve"> 1</w:t>
        </w:r>
      </w:ins>
      <w:r w:rsidR="00A7579A">
        <w:rPr>
          <w:sz w:val="18"/>
          <w:u w:val="single"/>
        </w:rPr>
        <w:t>—The existence of individually addressed MSDUs/MMPDUs buffered for that non-AP MLD is based on the</w:t>
      </w:r>
      <w:r w:rsidR="00A7579A">
        <w:rPr>
          <w:spacing w:val="40"/>
          <w:sz w:val="18"/>
        </w:rPr>
        <w:t xml:space="preserve"> </w:t>
      </w:r>
      <w:r w:rsidR="00A7579A">
        <w:rPr>
          <w:sz w:val="18"/>
          <w:u w:val="single"/>
        </w:rPr>
        <w:t>rules defined in 35.3.12.4 (Traffic indication).</w:t>
      </w:r>
    </w:p>
    <w:p w14:paraId="35B2FAE0" w14:textId="77777777" w:rsidR="00C2117A" w:rsidRDefault="00C2117A" w:rsidP="00A7579A">
      <w:pPr>
        <w:spacing w:before="1" w:line="232" w:lineRule="auto"/>
        <w:ind w:left="1000" w:right="998"/>
        <w:rPr>
          <w:sz w:val="18"/>
          <w:u w:val="single"/>
        </w:rPr>
      </w:pPr>
    </w:p>
    <w:p w14:paraId="28C81B5E" w14:textId="622161D4" w:rsidR="00443C72" w:rsidRDefault="00443C72" w:rsidP="00A7579A">
      <w:pPr>
        <w:spacing w:before="1" w:line="232" w:lineRule="auto"/>
        <w:ind w:left="1000" w:right="998"/>
        <w:rPr>
          <w:sz w:val="18"/>
        </w:rPr>
      </w:pPr>
      <w:ins w:id="6" w:author="Author">
        <w:r>
          <w:rPr>
            <w:sz w:val="18"/>
            <w:u w:val="single"/>
          </w:rPr>
          <w:t xml:space="preserve">(#19364) NOTE 2 – In non-AP MLD, the ACs of U-APSD Flag subfields in the QoS Info field are set to the same value across all setup links (see </w:t>
        </w:r>
        <w:r w:rsidRPr="00443C72">
          <w:rPr>
            <w:sz w:val="18"/>
            <w:u w:val="single"/>
          </w:rPr>
          <w:t xml:space="preserve">35.3.12.2 </w:t>
        </w:r>
        <w:r>
          <w:rPr>
            <w:sz w:val="18"/>
            <w:u w:val="single"/>
          </w:rPr>
          <w:t>(</w:t>
        </w:r>
        <w:r w:rsidRPr="00443C72">
          <w:rPr>
            <w:sz w:val="18"/>
            <w:u w:val="single"/>
          </w:rPr>
          <w:t>Basic BSS operation</w:t>
        </w:r>
        <w:r>
          <w:rPr>
            <w:sz w:val="18"/>
            <w:u w:val="single"/>
          </w:rPr>
          <w:t>))</w:t>
        </w:r>
      </w:ins>
    </w:p>
    <w:p w14:paraId="3C9CB0C5" w14:textId="6236375A" w:rsidR="000F3557" w:rsidRDefault="000F3557">
      <w:pPr>
        <w:widowControl/>
        <w:autoSpaceDE/>
        <w:autoSpaceDN/>
        <w:adjustRightInd/>
        <w:rPr>
          <w:rFonts w:ascii="Arial" w:hAnsi="Arial" w:cs="Arial"/>
          <w:b/>
          <w:bCs/>
          <w:sz w:val="20"/>
          <w:szCs w:val="20"/>
        </w:rPr>
      </w:pPr>
    </w:p>
    <w:p w14:paraId="54F663F7" w14:textId="0B65E6A1" w:rsidR="000F3557" w:rsidRDefault="000F3557">
      <w:pPr>
        <w:widowControl/>
        <w:autoSpaceDE/>
        <w:autoSpaceDN/>
        <w:adjustRightInd/>
        <w:rPr>
          <w:rFonts w:ascii="Arial" w:hAnsi="Arial" w:cs="Arial"/>
          <w:b/>
          <w:bCs/>
          <w:sz w:val="20"/>
          <w:szCs w:val="20"/>
        </w:rPr>
      </w:pPr>
    </w:p>
    <w:p w14:paraId="5F4D778B" w14:textId="39EFED28" w:rsidR="000F3557" w:rsidRDefault="000F3557">
      <w:pPr>
        <w:widowControl/>
        <w:autoSpaceDE/>
        <w:autoSpaceDN/>
        <w:adjustRightInd/>
        <w:rPr>
          <w:rFonts w:ascii="Arial" w:hAnsi="Arial" w:cs="Arial"/>
          <w:b/>
          <w:bCs/>
          <w:sz w:val="20"/>
          <w:szCs w:val="20"/>
        </w:rPr>
      </w:pPr>
    </w:p>
    <w:p w14:paraId="4469F352" w14:textId="2FA857D3" w:rsidR="000F3557" w:rsidRDefault="000F3557">
      <w:pPr>
        <w:widowControl/>
        <w:autoSpaceDE/>
        <w:autoSpaceDN/>
        <w:adjustRightInd/>
        <w:rPr>
          <w:rFonts w:ascii="Arial" w:hAnsi="Arial" w:cs="Arial"/>
          <w:b/>
          <w:bCs/>
          <w:sz w:val="20"/>
          <w:szCs w:val="20"/>
        </w:rPr>
      </w:pPr>
    </w:p>
    <w:p w14:paraId="683DF49E" w14:textId="77777777" w:rsidR="000F3557" w:rsidRDefault="000F3557">
      <w:pPr>
        <w:widowControl/>
        <w:autoSpaceDE/>
        <w:autoSpaceDN/>
        <w:adjustRightInd/>
        <w:rPr>
          <w:rFonts w:ascii="Arial" w:hAnsi="Arial" w:cs="Arial"/>
          <w:b/>
          <w:bCs/>
          <w:sz w:val="20"/>
          <w:szCs w:val="20"/>
        </w:rPr>
      </w:pPr>
    </w:p>
    <w:p w14:paraId="58FD517D" w14:textId="03C17565"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6D5952D2" w:rsidR="005E1ABC" w:rsidRDefault="005E1ABC" w:rsidP="001B50BB">
      <w:pPr>
        <w:rPr>
          <w:sz w:val="20"/>
        </w:rPr>
      </w:pPr>
      <w:r w:rsidRPr="005E1ABC">
        <w:rPr>
          <w:sz w:val="20"/>
        </w:rPr>
        <w:t>Do you support to incorporate the proposed draft text in this document 11-</w:t>
      </w:r>
      <w:r>
        <w:rPr>
          <w:sz w:val="20"/>
        </w:rPr>
        <w:t>2</w:t>
      </w:r>
      <w:r w:rsidR="003E1769">
        <w:rPr>
          <w:sz w:val="20"/>
        </w:rPr>
        <w:t>3</w:t>
      </w:r>
      <w:r w:rsidRPr="005E1ABC">
        <w:rPr>
          <w:sz w:val="20"/>
        </w:rPr>
        <w:t>/</w:t>
      </w:r>
      <w:r w:rsidR="00C2117A">
        <w:rPr>
          <w:sz w:val="20"/>
        </w:rPr>
        <w:t>1</w:t>
      </w:r>
      <w:r w:rsidR="00C46C97">
        <w:rPr>
          <w:sz w:val="20"/>
        </w:rPr>
        <w:t>752</w:t>
      </w:r>
      <w:r>
        <w:rPr>
          <w:sz w:val="20"/>
        </w:rPr>
        <w:t>r</w:t>
      </w:r>
      <w:r w:rsidR="00187297">
        <w:rPr>
          <w:sz w:val="20"/>
        </w:rPr>
        <w:t>0</w:t>
      </w:r>
      <w:r w:rsidRPr="003E1769">
        <w:rPr>
          <w:sz w:val="20"/>
        </w:rPr>
        <w:t xml:space="preserve"> </w:t>
      </w:r>
      <w:r w:rsidRPr="005E1ABC">
        <w:rPr>
          <w:sz w:val="20"/>
        </w:rPr>
        <w:t xml:space="preserve">to the next revision of TGbe Draft </w:t>
      </w:r>
      <w:r w:rsidR="00187297">
        <w:rPr>
          <w:sz w:val="20"/>
        </w:rPr>
        <w:t>4</w:t>
      </w:r>
      <w:r w:rsidR="003E1769">
        <w:rPr>
          <w:sz w:val="20"/>
        </w:rPr>
        <w:t>.</w:t>
      </w:r>
      <w:r w:rsidR="00C2117A">
        <w:rPr>
          <w:sz w:val="20"/>
        </w:rPr>
        <w:t>1</w:t>
      </w:r>
      <w:bookmarkStart w:id="7" w:name="_GoBack"/>
      <w:bookmarkEnd w:id="7"/>
      <w:r w:rsidRPr="005E1ABC">
        <w:rPr>
          <w:sz w:val="20"/>
        </w:rPr>
        <w:t>, for addressing the following CIDs:</w:t>
      </w:r>
      <w:r w:rsidR="00D602FB">
        <w:rPr>
          <w:sz w:val="20"/>
        </w:rPr>
        <w:t xml:space="preserve"> </w:t>
      </w:r>
      <w:r w:rsidR="00C46C97">
        <w:rPr>
          <w:sz w:val="20"/>
        </w:rPr>
        <w:t>19364</w:t>
      </w:r>
      <w:r w:rsidR="00650670" w:rsidRPr="00650670">
        <w:rPr>
          <w:sz w:val="20"/>
        </w:rPr>
        <w:t xml:space="preserve"> </w:t>
      </w:r>
      <w:r w:rsidR="0021396A" w:rsidRPr="0021396A">
        <w:rPr>
          <w:sz w:val="20"/>
        </w:rPr>
        <w:t>(LB275)</w:t>
      </w:r>
      <w:r w:rsidR="00D602FB" w:rsidRPr="00DA3A43">
        <w:rPr>
          <w:sz w:val="18"/>
          <w:szCs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EDEBC" w14:textId="77777777" w:rsidR="0049454F" w:rsidRDefault="0049454F">
      <w:r>
        <w:separator/>
      </w:r>
    </w:p>
  </w:endnote>
  <w:endnote w:type="continuationSeparator" w:id="0">
    <w:p w14:paraId="247D24A5" w14:textId="77777777" w:rsidR="0049454F" w:rsidRDefault="0049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64C0A875" w:rsidR="00BD33BC" w:rsidRDefault="0049454F">
    <w:pPr>
      <w:pStyle w:val="Footer"/>
      <w:tabs>
        <w:tab w:val="clear" w:pos="6480"/>
        <w:tab w:val="center" w:pos="4680"/>
        <w:tab w:val="right" w:pos="9360"/>
      </w:tabs>
    </w:pPr>
    <w:r>
      <w:fldChar w:fldCharType="begin"/>
    </w:r>
    <w:r>
      <w:instrText xml:space="preserve"> SUBJECT  \* MERGEFORMAT </w:instrText>
    </w:r>
    <w:r>
      <w:fldChar w:fldCharType="separate"/>
    </w:r>
    <w:r w:rsidR="00BD33BC">
      <w:t>Submission</w:t>
    </w:r>
    <w:r>
      <w:fldChar w:fldCharType="end"/>
    </w:r>
    <w:r w:rsidR="00BD33BC">
      <w:tab/>
      <w:t xml:space="preserve">page </w:t>
    </w:r>
    <w:r w:rsidR="00BD33BC">
      <w:fldChar w:fldCharType="begin"/>
    </w:r>
    <w:r w:rsidR="00BD33BC">
      <w:instrText xml:space="preserve">page </w:instrText>
    </w:r>
    <w:r w:rsidR="00BD33BC">
      <w:fldChar w:fldCharType="separate"/>
    </w:r>
    <w:r w:rsidR="00EE679F">
      <w:rPr>
        <w:noProof/>
      </w:rPr>
      <w:t>2</w:t>
    </w:r>
    <w:r w:rsidR="00BD33BC">
      <w:rPr>
        <w:noProof/>
      </w:rPr>
      <w:fldChar w:fldCharType="end"/>
    </w:r>
    <w:r w:rsidR="00BD33BC">
      <w:tab/>
      <w:t>Arik Klein, Huawei</w:t>
    </w:r>
  </w:p>
  <w:p w14:paraId="78B10FFF" w14:textId="77777777" w:rsidR="00BD33BC" w:rsidRDefault="00BD33BC"/>
  <w:p w14:paraId="083F2CF7" w14:textId="77777777" w:rsidR="00BD33BC" w:rsidRDefault="00BD33BC"/>
  <w:p w14:paraId="71BB18F6" w14:textId="77777777" w:rsidR="00F275E6" w:rsidRDefault="00F275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6AB32" w14:textId="77777777" w:rsidR="0049454F" w:rsidRDefault="0049454F">
      <w:r>
        <w:separator/>
      </w:r>
    </w:p>
  </w:footnote>
  <w:footnote w:type="continuationSeparator" w:id="0">
    <w:p w14:paraId="7C42D6BA" w14:textId="77777777" w:rsidR="0049454F" w:rsidRDefault="00494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68836142" w:rsidR="00BD33BC" w:rsidRDefault="00ED6775" w:rsidP="00317931">
    <w:pPr>
      <w:pStyle w:val="Header"/>
    </w:pPr>
    <w:r>
      <w:rPr>
        <w:lang w:eastAsia="ko-KR"/>
      </w:rPr>
      <w:t>October</w:t>
    </w:r>
    <w:r w:rsidR="00BD33BC">
      <w:rPr>
        <w:lang w:eastAsia="ko-KR"/>
      </w:rPr>
      <w:t xml:space="preserve"> 2023</w:t>
    </w:r>
    <w:r w:rsidR="00BD33BC">
      <w:tab/>
      <w:t xml:space="preserve">                     </w:t>
    </w:r>
    <w:r w:rsidR="00BD33BC">
      <w:fldChar w:fldCharType="begin"/>
    </w:r>
    <w:r w:rsidR="00BD33BC">
      <w:instrText xml:space="preserve"> TITLE  \* MERGEFORMAT </w:instrText>
    </w:r>
    <w:r w:rsidR="00BD33BC">
      <w:fldChar w:fldCharType="end"/>
    </w:r>
    <w:r w:rsidR="0049454F">
      <w:fldChar w:fldCharType="begin"/>
    </w:r>
    <w:r w:rsidR="0049454F">
      <w:instrText xml:space="preserve"> TITLE  \* MERGEFORMAT </w:instrText>
    </w:r>
    <w:r w:rsidR="0049454F">
      <w:fldChar w:fldCharType="separate"/>
    </w:r>
    <w:r w:rsidR="00BD33BC">
      <w:t>doc.: IEEE 802.11-2</w:t>
    </w:r>
    <w:r w:rsidR="004844DD">
      <w:t>3</w:t>
    </w:r>
    <w:r w:rsidR="00BD33BC">
      <w:t>/</w:t>
    </w:r>
    <w:r>
      <w:t>1</w:t>
    </w:r>
    <w:r w:rsidR="00853020">
      <w:t>752</w:t>
    </w:r>
    <w:r w:rsidR="00BD33BC">
      <w:rPr>
        <w:lang w:eastAsia="ko-KR"/>
      </w:rPr>
      <w:t>r</w:t>
    </w:r>
    <w:r w:rsidR="0049454F">
      <w:rPr>
        <w:lang w:eastAsia="ko-KR"/>
      </w:rPr>
      <w:fldChar w:fldCharType="end"/>
    </w:r>
    <w:r w:rsidR="004844DD">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CA5A9B98"/>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3"/>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5"/>
      <w:numFmt w:val="decimal"/>
      <w:lvlText w:val="%1.%2.%3.%4"/>
      <w:lvlJc w:val="left"/>
      <w:pPr>
        <w:ind w:left="1601" w:hanging="891"/>
      </w:pPr>
      <w:rPr>
        <w:rFonts w:hint="default"/>
        <w:spacing w:val="-1"/>
        <w:w w:val="99"/>
      </w:rPr>
    </w:lvl>
    <w:lvl w:ilvl="4">
      <w:start w:val="2"/>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 w15:restartNumberingAfterBreak="0">
    <w:nsid w:val="00000403"/>
    <w:multiLevelType w:val="multilevel"/>
    <w:tmpl w:val="00000886"/>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8"/>
    <w:multiLevelType w:val="multilevel"/>
    <w:tmpl w:val="0000089B"/>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00041C"/>
    <w:multiLevelType w:val="multilevel"/>
    <w:tmpl w:val="0000089F"/>
    <w:lvl w:ilvl="0">
      <w:start w:val="1"/>
      <w:numFmt w:val="decimal"/>
      <w:lvlText w:val="%1)"/>
      <w:lvlJc w:val="left"/>
      <w:pPr>
        <w:ind w:left="799" w:hanging="440"/>
      </w:pPr>
      <w:rPr>
        <w:rFonts w:ascii="Times New Roman" w:hAnsi="Times New Roman" w:cs="Times New Roman"/>
        <w:b w:val="0"/>
        <w:bCs w:val="0"/>
        <w:i w:val="0"/>
        <w:iCs w:val="0"/>
        <w:spacing w:val="0"/>
        <w:w w:val="99"/>
        <w:sz w:val="20"/>
        <w:szCs w:val="20"/>
      </w:rPr>
    </w:lvl>
    <w:lvl w:ilvl="1">
      <w:numFmt w:val="bullet"/>
      <w:lvlText w:val="•"/>
      <w:lvlJc w:val="left"/>
      <w:pPr>
        <w:ind w:left="1080" w:hanging="281"/>
      </w:pPr>
      <w:rPr>
        <w:rFonts w:ascii="Times New Roman" w:hAnsi="Times New Roman" w:cs="Times New Roman"/>
        <w:b w:val="0"/>
        <w:bCs w:val="0"/>
        <w:i w:val="0"/>
        <w:iCs w:val="0"/>
        <w:spacing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4" w15:restartNumberingAfterBreak="0">
    <w:nsid w:val="0000042F"/>
    <w:multiLevelType w:val="multilevel"/>
    <w:tmpl w:val="6604285A"/>
    <w:lvl w:ilvl="0">
      <w:start w:val="9"/>
      <w:numFmt w:val="decimal"/>
      <w:lvlText w:val="%1"/>
      <w:lvlJc w:val="left"/>
      <w:pPr>
        <w:ind w:left="2057" w:hanging="1058"/>
      </w:pPr>
      <w:rPr>
        <w:rFonts w:hint="default"/>
      </w:rPr>
    </w:lvl>
    <w:lvl w:ilvl="1">
      <w:start w:val="4"/>
      <w:numFmt w:val="decimal"/>
      <w:lvlText w:val="%1.%2"/>
      <w:lvlJc w:val="left"/>
      <w:pPr>
        <w:ind w:left="2057" w:hanging="1058"/>
      </w:pPr>
      <w:rPr>
        <w:rFonts w:hint="default"/>
      </w:rPr>
    </w:lvl>
    <w:lvl w:ilvl="2">
      <w:start w:val="2"/>
      <w:numFmt w:val="decimal"/>
      <w:lvlText w:val="%1.%2.%3"/>
      <w:lvlJc w:val="left"/>
      <w:pPr>
        <w:ind w:left="2057" w:hanging="1058"/>
      </w:pPr>
      <w:rPr>
        <w:rFonts w:hint="default"/>
      </w:rPr>
    </w:lvl>
    <w:lvl w:ilvl="3">
      <w:start w:val="313"/>
      <w:numFmt w:val="decimal"/>
      <w:lvlText w:val="%1.%2.%3.%4"/>
      <w:lvlJc w:val="left"/>
      <w:pPr>
        <w:ind w:left="2057" w:hanging="1058"/>
      </w:pPr>
      <w:rPr>
        <w:rFonts w:hint="default"/>
      </w:rPr>
    </w:lvl>
    <w:lvl w:ilvl="4">
      <w:start w:val="3"/>
      <w:numFmt w:val="decimal"/>
      <w:lvlText w:val="%1.%2.%3.%4.%5"/>
      <w:lvlJc w:val="left"/>
      <w:pPr>
        <w:ind w:left="2057" w:hanging="1058"/>
      </w:pPr>
      <w:rPr>
        <w:rFonts w:ascii="Arial" w:hAnsi="Arial" w:cs="Arial" w:hint="default"/>
        <w:b/>
        <w:bCs/>
        <w:i w:val="0"/>
        <w:iCs w:val="0"/>
        <w:spacing w:val="-1"/>
        <w:w w:val="99"/>
        <w:sz w:val="20"/>
        <w:szCs w:val="20"/>
      </w:rPr>
    </w:lvl>
    <w:lvl w:ilvl="5">
      <w:numFmt w:val="bullet"/>
      <w:lvlText w:val="•"/>
      <w:lvlJc w:val="left"/>
      <w:pPr>
        <w:ind w:left="6350" w:hanging="1058"/>
      </w:pPr>
      <w:rPr>
        <w:rFonts w:hint="default"/>
      </w:rPr>
    </w:lvl>
    <w:lvl w:ilvl="6">
      <w:numFmt w:val="bullet"/>
      <w:lvlText w:val="•"/>
      <w:lvlJc w:val="left"/>
      <w:pPr>
        <w:ind w:left="7208" w:hanging="1058"/>
      </w:pPr>
      <w:rPr>
        <w:rFonts w:hint="default"/>
      </w:rPr>
    </w:lvl>
    <w:lvl w:ilvl="7">
      <w:numFmt w:val="bullet"/>
      <w:lvlText w:val="•"/>
      <w:lvlJc w:val="left"/>
      <w:pPr>
        <w:ind w:left="8066" w:hanging="1058"/>
      </w:pPr>
      <w:rPr>
        <w:rFonts w:hint="default"/>
      </w:rPr>
    </w:lvl>
    <w:lvl w:ilvl="8">
      <w:numFmt w:val="bullet"/>
      <w:lvlText w:val="•"/>
      <w:lvlJc w:val="left"/>
      <w:pPr>
        <w:ind w:left="8924" w:hanging="1058"/>
      </w:pPr>
      <w:rPr>
        <w:rFonts w:hint="default"/>
      </w:rPr>
    </w:lvl>
  </w:abstractNum>
  <w:abstractNum w:abstractNumId="5" w15:restartNumberingAfterBreak="0">
    <w:nsid w:val="00000438"/>
    <w:multiLevelType w:val="multilevel"/>
    <w:tmpl w:val="000008BB"/>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6" w15:restartNumberingAfterBreak="0">
    <w:nsid w:val="00000442"/>
    <w:multiLevelType w:val="multilevel"/>
    <w:tmpl w:val="79262ED8"/>
    <w:lvl w:ilvl="0">
      <w:start w:val="9"/>
      <w:numFmt w:val="decimal"/>
      <w:lvlText w:val="%1"/>
      <w:lvlJc w:val="left"/>
      <w:pPr>
        <w:ind w:left="1778" w:hanging="779"/>
      </w:pPr>
      <w:rPr>
        <w:rFonts w:hint="default"/>
      </w:rPr>
    </w:lvl>
    <w:lvl w:ilvl="1">
      <w:start w:val="6"/>
      <w:numFmt w:val="decimal"/>
      <w:lvlText w:val="%1.%2"/>
      <w:lvlJc w:val="left"/>
      <w:pPr>
        <w:ind w:left="1778" w:hanging="779"/>
      </w:pPr>
      <w:rPr>
        <w:rFonts w:hint="default"/>
      </w:rPr>
    </w:lvl>
    <w:lvl w:ilvl="2">
      <w:start w:val="13"/>
      <w:numFmt w:val="decimal"/>
      <w:lvlText w:val="%1.%2.%3"/>
      <w:lvlJc w:val="left"/>
      <w:pPr>
        <w:ind w:left="1778" w:hanging="779"/>
      </w:pPr>
      <w:rPr>
        <w:rFonts w:hint="default"/>
      </w:rPr>
    </w:lvl>
    <w:lvl w:ilvl="3">
      <w:start w:val="9"/>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5324" w:hanging="779"/>
      </w:pPr>
      <w:rPr>
        <w:rFonts w:hint="default"/>
      </w:rPr>
    </w:lvl>
    <w:lvl w:ilvl="5">
      <w:numFmt w:val="bullet"/>
      <w:lvlText w:val="•"/>
      <w:lvlJc w:val="left"/>
      <w:pPr>
        <w:ind w:left="6210" w:hanging="779"/>
      </w:pPr>
      <w:rPr>
        <w:rFonts w:hint="default"/>
      </w:rPr>
    </w:lvl>
    <w:lvl w:ilvl="6">
      <w:numFmt w:val="bullet"/>
      <w:lvlText w:val="•"/>
      <w:lvlJc w:val="left"/>
      <w:pPr>
        <w:ind w:left="7096" w:hanging="779"/>
      </w:pPr>
      <w:rPr>
        <w:rFonts w:hint="default"/>
      </w:rPr>
    </w:lvl>
    <w:lvl w:ilvl="7">
      <w:numFmt w:val="bullet"/>
      <w:lvlText w:val="•"/>
      <w:lvlJc w:val="left"/>
      <w:pPr>
        <w:ind w:left="7982" w:hanging="779"/>
      </w:pPr>
      <w:rPr>
        <w:rFonts w:hint="default"/>
      </w:rPr>
    </w:lvl>
    <w:lvl w:ilvl="8">
      <w:numFmt w:val="bullet"/>
      <w:lvlText w:val="•"/>
      <w:lvlJc w:val="left"/>
      <w:pPr>
        <w:ind w:left="8868" w:hanging="779"/>
      </w:pPr>
      <w:rPr>
        <w:rFonts w:hint="default"/>
      </w:rPr>
    </w:lvl>
  </w:abstractNum>
  <w:abstractNum w:abstractNumId="7" w15:restartNumberingAfterBreak="0">
    <w:nsid w:val="00000443"/>
    <w:multiLevelType w:val="multilevel"/>
    <w:tmpl w:val="000008C6"/>
    <w:lvl w:ilvl="0">
      <w:numFmt w:val="bullet"/>
      <w:lvlText w:val="—"/>
      <w:lvlJc w:val="left"/>
      <w:pPr>
        <w:ind w:left="1639" w:hanging="428"/>
      </w:pPr>
      <w:rPr>
        <w:rFonts w:ascii="Times New Roman" w:hAnsi="Times New Roman" w:cs="Times New Roman"/>
        <w:spacing w:val="0"/>
        <w:w w:val="99"/>
      </w:rPr>
    </w:lvl>
    <w:lvl w:ilvl="1">
      <w:numFmt w:val="bullet"/>
      <w:lvlText w:val="•"/>
      <w:lvlJc w:val="left"/>
      <w:pPr>
        <w:ind w:left="1920" w:hanging="281"/>
      </w:pPr>
      <w:rPr>
        <w:rFonts w:ascii="Times New Roman" w:hAnsi="Times New Roman" w:cs="Times New Roman"/>
        <w:b w:val="0"/>
        <w:bCs w:val="0"/>
        <w:i w:val="0"/>
        <w:iCs w:val="0"/>
        <w:spacing w:val="0"/>
        <w:w w:val="99"/>
        <w:sz w:val="20"/>
        <w:szCs w:val="20"/>
      </w:rPr>
    </w:lvl>
    <w:lvl w:ilvl="2">
      <w:numFmt w:val="bullet"/>
      <w:lvlText w:val="•"/>
      <w:lvlJc w:val="left"/>
      <w:pPr>
        <w:ind w:left="2316" w:hanging="238"/>
      </w:pPr>
      <w:rPr>
        <w:rFonts w:ascii="Times New Roman" w:hAnsi="Times New Roman" w:cs="Times New Roman"/>
        <w:b w:val="0"/>
        <w:bCs w:val="0"/>
        <w:i w:val="0"/>
        <w:iCs w:val="0"/>
        <w:spacing w:val="0"/>
        <w:w w:val="99"/>
        <w:sz w:val="20"/>
        <w:szCs w:val="20"/>
      </w:rPr>
    </w:lvl>
    <w:lvl w:ilvl="3">
      <w:numFmt w:val="bullet"/>
      <w:lvlText w:val="•"/>
      <w:lvlJc w:val="left"/>
      <w:pPr>
        <w:ind w:left="3360" w:hanging="238"/>
      </w:pPr>
    </w:lvl>
    <w:lvl w:ilvl="4">
      <w:numFmt w:val="bullet"/>
      <w:lvlText w:val="•"/>
      <w:lvlJc w:val="left"/>
      <w:pPr>
        <w:ind w:left="4400" w:hanging="238"/>
      </w:pPr>
    </w:lvl>
    <w:lvl w:ilvl="5">
      <w:numFmt w:val="bullet"/>
      <w:lvlText w:val="•"/>
      <w:lvlJc w:val="left"/>
      <w:pPr>
        <w:ind w:left="5440" w:hanging="238"/>
      </w:pPr>
    </w:lvl>
    <w:lvl w:ilvl="6">
      <w:numFmt w:val="bullet"/>
      <w:lvlText w:val="•"/>
      <w:lvlJc w:val="left"/>
      <w:pPr>
        <w:ind w:left="6480" w:hanging="238"/>
      </w:pPr>
    </w:lvl>
    <w:lvl w:ilvl="7">
      <w:numFmt w:val="bullet"/>
      <w:lvlText w:val="•"/>
      <w:lvlJc w:val="left"/>
      <w:pPr>
        <w:ind w:left="7520" w:hanging="238"/>
      </w:pPr>
    </w:lvl>
    <w:lvl w:ilvl="8">
      <w:numFmt w:val="bullet"/>
      <w:lvlText w:val="•"/>
      <w:lvlJc w:val="left"/>
      <w:pPr>
        <w:ind w:left="8560" w:hanging="238"/>
      </w:pPr>
    </w:lvl>
  </w:abstractNum>
  <w:abstractNum w:abstractNumId="8" w15:restartNumberingAfterBreak="0">
    <w:nsid w:val="0D453FFA"/>
    <w:multiLevelType w:val="multilevel"/>
    <w:tmpl w:val="134CB0A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1"/>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9" w15:restartNumberingAfterBreak="0">
    <w:nsid w:val="16487F5E"/>
    <w:multiLevelType w:val="hybridMultilevel"/>
    <w:tmpl w:val="34CA8FC4"/>
    <w:lvl w:ilvl="0" w:tplc="F306B4AE">
      <w:numFmt w:val="bullet"/>
      <w:lvlText w:val="—"/>
      <w:lvlJc w:val="left"/>
      <w:pPr>
        <w:ind w:left="760"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EB8028CA">
      <w:numFmt w:val="bullet"/>
      <w:lvlText w:val="•"/>
      <w:lvlJc w:val="left"/>
      <w:pPr>
        <w:ind w:left="1580" w:hanging="400"/>
      </w:pPr>
      <w:rPr>
        <w:rFonts w:hint="default"/>
        <w:lang w:val="en-US" w:eastAsia="en-US" w:bidi="ar-SA"/>
      </w:rPr>
    </w:lvl>
    <w:lvl w:ilvl="2" w:tplc="100E4E44">
      <w:numFmt w:val="bullet"/>
      <w:lvlText w:val="•"/>
      <w:lvlJc w:val="left"/>
      <w:pPr>
        <w:ind w:left="2400" w:hanging="400"/>
      </w:pPr>
      <w:rPr>
        <w:rFonts w:hint="default"/>
        <w:lang w:val="en-US" w:eastAsia="en-US" w:bidi="ar-SA"/>
      </w:rPr>
    </w:lvl>
    <w:lvl w:ilvl="3" w:tplc="03F2A73C">
      <w:numFmt w:val="bullet"/>
      <w:lvlText w:val="•"/>
      <w:lvlJc w:val="left"/>
      <w:pPr>
        <w:ind w:left="3220" w:hanging="400"/>
      </w:pPr>
      <w:rPr>
        <w:rFonts w:hint="default"/>
        <w:lang w:val="en-US" w:eastAsia="en-US" w:bidi="ar-SA"/>
      </w:rPr>
    </w:lvl>
    <w:lvl w:ilvl="4" w:tplc="4E1AD1DC">
      <w:numFmt w:val="bullet"/>
      <w:lvlText w:val="•"/>
      <w:lvlJc w:val="left"/>
      <w:pPr>
        <w:ind w:left="4040" w:hanging="400"/>
      </w:pPr>
      <w:rPr>
        <w:rFonts w:hint="default"/>
        <w:lang w:val="en-US" w:eastAsia="en-US" w:bidi="ar-SA"/>
      </w:rPr>
    </w:lvl>
    <w:lvl w:ilvl="5" w:tplc="9EE06CE2">
      <w:numFmt w:val="bullet"/>
      <w:lvlText w:val="•"/>
      <w:lvlJc w:val="left"/>
      <w:pPr>
        <w:ind w:left="4860" w:hanging="400"/>
      </w:pPr>
      <w:rPr>
        <w:rFonts w:hint="default"/>
        <w:lang w:val="en-US" w:eastAsia="en-US" w:bidi="ar-SA"/>
      </w:rPr>
    </w:lvl>
    <w:lvl w:ilvl="6" w:tplc="71D8D596">
      <w:numFmt w:val="bullet"/>
      <w:lvlText w:val="•"/>
      <w:lvlJc w:val="left"/>
      <w:pPr>
        <w:ind w:left="5680" w:hanging="400"/>
      </w:pPr>
      <w:rPr>
        <w:rFonts w:hint="default"/>
        <w:lang w:val="en-US" w:eastAsia="en-US" w:bidi="ar-SA"/>
      </w:rPr>
    </w:lvl>
    <w:lvl w:ilvl="7" w:tplc="5914DD0E">
      <w:numFmt w:val="bullet"/>
      <w:lvlText w:val="•"/>
      <w:lvlJc w:val="left"/>
      <w:pPr>
        <w:ind w:left="6500" w:hanging="400"/>
      </w:pPr>
      <w:rPr>
        <w:rFonts w:hint="default"/>
        <w:lang w:val="en-US" w:eastAsia="en-US" w:bidi="ar-SA"/>
      </w:rPr>
    </w:lvl>
    <w:lvl w:ilvl="8" w:tplc="F9A823C2">
      <w:numFmt w:val="bullet"/>
      <w:lvlText w:val="•"/>
      <w:lvlJc w:val="left"/>
      <w:pPr>
        <w:ind w:left="7320" w:hanging="400"/>
      </w:pPr>
      <w:rPr>
        <w:rFonts w:hint="default"/>
        <w:lang w:val="en-US" w:eastAsia="en-US" w:bidi="ar-SA"/>
      </w:rPr>
    </w:lvl>
  </w:abstractNum>
  <w:abstractNum w:abstractNumId="10" w15:restartNumberingAfterBreak="0">
    <w:nsid w:val="1A927C1F"/>
    <w:multiLevelType w:val="multilevel"/>
    <w:tmpl w:val="D5524D6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5"/>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1" w15:restartNumberingAfterBreak="0">
    <w:nsid w:val="2BF35735"/>
    <w:multiLevelType w:val="hybridMultilevel"/>
    <w:tmpl w:val="841E0E46"/>
    <w:lvl w:ilvl="0" w:tplc="F8EABCAA">
      <w:numFmt w:val="bullet"/>
      <w:lvlText w:val="—"/>
      <w:lvlJc w:val="left"/>
      <w:pPr>
        <w:ind w:left="1600" w:hanging="400"/>
      </w:pPr>
      <w:rPr>
        <w:rFonts w:ascii="Times New Roman" w:eastAsia="Times New Roman" w:hAnsi="Times New Roman" w:cs="Times New Roman" w:hint="default"/>
        <w:spacing w:val="0"/>
        <w:w w:val="99"/>
        <w:lang w:val="en-US" w:eastAsia="en-US" w:bidi="ar-SA"/>
      </w:rPr>
    </w:lvl>
    <w:lvl w:ilvl="1" w:tplc="7FEE6AFC">
      <w:numFmt w:val="bullet"/>
      <w:lvlText w:val="•"/>
      <w:lvlJc w:val="left"/>
      <w:pPr>
        <w:ind w:left="2504" w:hanging="400"/>
      </w:pPr>
      <w:rPr>
        <w:rFonts w:hint="default"/>
        <w:lang w:val="en-US" w:eastAsia="en-US" w:bidi="ar-SA"/>
      </w:rPr>
    </w:lvl>
    <w:lvl w:ilvl="2" w:tplc="E2184570">
      <w:numFmt w:val="bullet"/>
      <w:lvlText w:val="•"/>
      <w:lvlJc w:val="left"/>
      <w:pPr>
        <w:ind w:left="3408" w:hanging="400"/>
      </w:pPr>
      <w:rPr>
        <w:rFonts w:hint="default"/>
        <w:lang w:val="en-US" w:eastAsia="en-US" w:bidi="ar-SA"/>
      </w:rPr>
    </w:lvl>
    <w:lvl w:ilvl="3" w:tplc="2704373A">
      <w:numFmt w:val="bullet"/>
      <w:lvlText w:val="•"/>
      <w:lvlJc w:val="left"/>
      <w:pPr>
        <w:ind w:left="4312" w:hanging="400"/>
      </w:pPr>
      <w:rPr>
        <w:rFonts w:hint="default"/>
        <w:lang w:val="en-US" w:eastAsia="en-US" w:bidi="ar-SA"/>
      </w:rPr>
    </w:lvl>
    <w:lvl w:ilvl="4" w:tplc="FE161722">
      <w:numFmt w:val="bullet"/>
      <w:lvlText w:val="•"/>
      <w:lvlJc w:val="left"/>
      <w:pPr>
        <w:ind w:left="5216" w:hanging="400"/>
      </w:pPr>
      <w:rPr>
        <w:rFonts w:hint="default"/>
        <w:lang w:val="en-US" w:eastAsia="en-US" w:bidi="ar-SA"/>
      </w:rPr>
    </w:lvl>
    <w:lvl w:ilvl="5" w:tplc="B164EBF2">
      <w:numFmt w:val="bullet"/>
      <w:lvlText w:val="•"/>
      <w:lvlJc w:val="left"/>
      <w:pPr>
        <w:ind w:left="6120" w:hanging="400"/>
      </w:pPr>
      <w:rPr>
        <w:rFonts w:hint="default"/>
        <w:lang w:val="en-US" w:eastAsia="en-US" w:bidi="ar-SA"/>
      </w:rPr>
    </w:lvl>
    <w:lvl w:ilvl="6" w:tplc="50BA49B8">
      <w:numFmt w:val="bullet"/>
      <w:lvlText w:val="•"/>
      <w:lvlJc w:val="left"/>
      <w:pPr>
        <w:ind w:left="7024" w:hanging="400"/>
      </w:pPr>
      <w:rPr>
        <w:rFonts w:hint="default"/>
        <w:lang w:val="en-US" w:eastAsia="en-US" w:bidi="ar-SA"/>
      </w:rPr>
    </w:lvl>
    <w:lvl w:ilvl="7" w:tplc="A4526E36">
      <w:numFmt w:val="bullet"/>
      <w:lvlText w:val="•"/>
      <w:lvlJc w:val="left"/>
      <w:pPr>
        <w:ind w:left="7928" w:hanging="400"/>
      </w:pPr>
      <w:rPr>
        <w:rFonts w:hint="default"/>
        <w:lang w:val="en-US" w:eastAsia="en-US" w:bidi="ar-SA"/>
      </w:rPr>
    </w:lvl>
    <w:lvl w:ilvl="8" w:tplc="851032CE">
      <w:numFmt w:val="bullet"/>
      <w:lvlText w:val="•"/>
      <w:lvlJc w:val="left"/>
      <w:pPr>
        <w:ind w:left="8832" w:hanging="400"/>
      </w:pPr>
      <w:rPr>
        <w:rFonts w:hint="default"/>
        <w:lang w:val="en-US" w:eastAsia="en-US" w:bidi="ar-SA"/>
      </w:rPr>
    </w:lvl>
  </w:abstractNum>
  <w:abstractNum w:abstractNumId="12" w15:restartNumberingAfterBreak="0">
    <w:nsid w:val="30600E75"/>
    <w:multiLevelType w:val="multilevel"/>
    <w:tmpl w:val="F3106D96"/>
    <w:lvl w:ilvl="0">
      <w:start w:val="9"/>
      <w:numFmt w:val="decimal"/>
      <w:lvlText w:val="%1"/>
      <w:lvlJc w:val="left"/>
      <w:pPr>
        <w:ind w:left="1667" w:hanging="668"/>
        <w:jc w:val="left"/>
      </w:pPr>
      <w:rPr>
        <w:rFonts w:hint="default"/>
        <w:lang w:val="en-US" w:eastAsia="en-US" w:bidi="ar-SA"/>
      </w:rPr>
    </w:lvl>
    <w:lvl w:ilvl="1">
      <w:start w:val="4"/>
      <w:numFmt w:val="decimal"/>
      <w:lvlText w:val="%1.%2"/>
      <w:lvlJc w:val="left"/>
      <w:pPr>
        <w:ind w:left="1667" w:hanging="668"/>
        <w:jc w:val="left"/>
      </w:pPr>
      <w:rPr>
        <w:rFonts w:hint="default"/>
        <w:lang w:val="en-US" w:eastAsia="en-US" w:bidi="ar-SA"/>
      </w:rPr>
    </w:lvl>
    <w:lvl w:ilvl="2">
      <w:start w:val="2"/>
      <w:numFmt w:val="decimal"/>
      <w:lvlText w:val="%1.%2.%3"/>
      <w:lvlJc w:val="left"/>
      <w:pPr>
        <w:ind w:left="1667" w:hanging="668"/>
        <w:jc w:val="left"/>
      </w:pPr>
      <w:rPr>
        <w:rFonts w:hint="default"/>
        <w:lang w:val="en-US" w:eastAsia="en-US" w:bidi="ar-SA"/>
      </w:rPr>
    </w:lvl>
    <w:lvl w:ilvl="3">
      <w:start w:val="5"/>
      <w:numFmt w:val="decimal"/>
      <w:lvlText w:val="%1.%2.%3.%4"/>
      <w:lvlJc w:val="left"/>
      <w:pPr>
        <w:ind w:left="1667" w:hanging="668"/>
        <w:jc w:val="left"/>
      </w:pPr>
      <w:rPr>
        <w:rFonts w:ascii="Arial" w:eastAsia="Arial" w:hAnsi="Arial" w:cs="Arial" w:hint="default"/>
        <w:b/>
        <w:bCs/>
        <w:i w:val="0"/>
        <w:iCs w:val="0"/>
        <w:spacing w:val="-1"/>
        <w:w w:val="99"/>
        <w:sz w:val="20"/>
        <w:szCs w:val="20"/>
        <w:lang w:val="en-US" w:eastAsia="en-US" w:bidi="ar-SA"/>
      </w:rPr>
    </w:lvl>
    <w:lvl w:ilvl="4">
      <w:start w:val="1"/>
      <w:numFmt w:val="decimal"/>
      <w:lvlText w:val="%1.%2.%3.%4.%5"/>
      <w:lvlJc w:val="left"/>
      <w:pPr>
        <w:ind w:left="1833" w:hanging="834"/>
        <w:jc w:val="left"/>
      </w:pPr>
      <w:rPr>
        <w:rFonts w:ascii="Arial" w:eastAsia="Arial" w:hAnsi="Arial" w:cs="Arial" w:hint="default"/>
        <w:b/>
        <w:bCs/>
        <w:i w:val="0"/>
        <w:iCs w:val="0"/>
        <w:spacing w:val="-1"/>
        <w:w w:val="99"/>
        <w:sz w:val="20"/>
        <w:szCs w:val="20"/>
        <w:lang w:val="en-US" w:eastAsia="en-US" w:bidi="ar-SA"/>
      </w:rPr>
    </w:lvl>
    <w:lvl w:ilvl="5">
      <w:numFmt w:val="bullet"/>
      <w:lvlText w:val="•"/>
      <w:lvlJc w:val="left"/>
      <w:pPr>
        <w:ind w:left="5751" w:hanging="834"/>
      </w:pPr>
      <w:rPr>
        <w:rFonts w:hint="default"/>
        <w:lang w:val="en-US" w:eastAsia="en-US" w:bidi="ar-SA"/>
      </w:rPr>
    </w:lvl>
    <w:lvl w:ilvl="6">
      <w:numFmt w:val="bullet"/>
      <w:lvlText w:val="•"/>
      <w:lvlJc w:val="left"/>
      <w:pPr>
        <w:ind w:left="6728" w:hanging="834"/>
      </w:pPr>
      <w:rPr>
        <w:rFonts w:hint="default"/>
        <w:lang w:val="en-US" w:eastAsia="en-US" w:bidi="ar-SA"/>
      </w:rPr>
    </w:lvl>
    <w:lvl w:ilvl="7">
      <w:numFmt w:val="bullet"/>
      <w:lvlText w:val="•"/>
      <w:lvlJc w:val="left"/>
      <w:pPr>
        <w:ind w:left="7706" w:hanging="834"/>
      </w:pPr>
      <w:rPr>
        <w:rFonts w:hint="default"/>
        <w:lang w:val="en-US" w:eastAsia="en-US" w:bidi="ar-SA"/>
      </w:rPr>
    </w:lvl>
    <w:lvl w:ilvl="8">
      <w:numFmt w:val="bullet"/>
      <w:lvlText w:val="•"/>
      <w:lvlJc w:val="left"/>
      <w:pPr>
        <w:ind w:left="8684" w:hanging="834"/>
      </w:pPr>
      <w:rPr>
        <w:rFonts w:hint="default"/>
        <w:lang w:val="en-US" w:eastAsia="en-US" w:bidi="ar-SA"/>
      </w:rPr>
    </w:lvl>
  </w:abstractNum>
  <w:abstractNum w:abstractNumId="1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701BD5"/>
    <w:multiLevelType w:val="hybridMultilevel"/>
    <w:tmpl w:val="B8A06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2B7CD4"/>
    <w:multiLevelType w:val="multilevel"/>
    <w:tmpl w:val="304097D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6" w15:restartNumberingAfterBreak="0">
    <w:nsid w:val="78D5511E"/>
    <w:multiLevelType w:val="multilevel"/>
    <w:tmpl w:val="8BA4BCB2"/>
    <w:lvl w:ilvl="0">
      <w:start w:val="36"/>
      <w:numFmt w:val="decimal"/>
      <w:lvlText w:val="%1."/>
      <w:lvlJc w:val="left"/>
      <w:pPr>
        <w:ind w:left="559" w:hanging="400"/>
      </w:pPr>
      <w:rPr>
        <w:rFonts w:ascii="Arial" w:hAnsi="Arial" w:cs="Arial" w:hint="default"/>
        <w:b/>
        <w:bCs/>
        <w:i w:val="0"/>
        <w:iCs w:val="0"/>
        <w:spacing w:val="-1"/>
        <w:w w:val="100"/>
        <w:sz w:val="24"/>
        <w:szCs w:val="24"/>
      </w:rPr>
    </w:lvl>
    <w:lvl w:ilvl="1">
      <w:start w:val="1"/>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3"/>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7" w15:restartNumberingAfterBreak="0">
    <w:nsid w:val="7A270A6D"/>
    <w:multiLevelType w:val="multilevel"/>
    <w:tmpl w:val="C0BEA9B0"/>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3"/>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7"/>
      <w:numFmt w:val="decimal"/>
      <w:lvlText w:val="%1.%2.%3"/>
      <w:lvlJc w:val="left"/>
      <w:pPr>
        <w:ind w:left="770" w:hanging="611"/>
      </w:pPr>
      <w:rPr>
        <w:rFonts w:ascii="Arial" w:eastAsia="Arial" w:hAnsi="Arial" w:cs="Arial" w:hint="default"/>
        <w:b/>
        <w:bCs/>
        <w:i w:val="0"/>
        <w:iCs w:val="0"/>
        <w:spacing w:val="0"/>
        <w:w w:val="99"/>
        <w:sz w:val="20"/>
        <w:szCs w:val="20"/>
        <w:lang w:val="en-US" w:eastAsia="en-US" w:bidi="ar-SA"/>
      </w:rPr>
    </w:lvl>
    <w:lvl w:ilvl="3">
      <w:start w:val="5"/>
      <w:numFmt w:val="decimal"/>
      <w:lvlText w:val="%1.%2.%3.%4"/>
      <w:lvlJc w:val="left"/>
      <w:pPr>
        <w:ind w:left="1049" w:hanging="890"/>
      </w:pPr>
      <w:rPr>
        <w:rFonts w:hint="default"/>
        <w:spacing w:val="-1"/>
        <w:w w:val="99"/>
        <w:lang w:val="en-US" w:eastAsia="en-US" w:bidi="ar-SA"/>
      </w:rPr>
    </w:lvl>
    <w:lvl w:ilvl="4">
      <w:start w:val="3"/>
      <w:numFmt w:val="decimal"/>
      <w:lvlText w:val="%1.%2.%3.%4.%5"/>
      <w:lvlJc w:val="left"/>
      <w:pPr>
        <w:ind w:left="1104" w:hanging="890"/>
      </w:pPr>
      <w:rPr>
        <w:rFonts w:ascii="Arial" w:eastAsia="Arial" w:hAnsi="Arial" w:cs="Arial" w:hint="default"/>
        <w:b/>
        <w:bCs/>
        <w:i w:val="0"/>
        <w:iCs w:val="0"/>
        <w:spacing w:val="0"/>
        <w:w w:val="99"/>
        <w:sz w:val="20"/>
        <w:szCs w:val="20"/>
        <w:lang w:val="en-US" w:eastAsia="en-US" w:bidi="ar-SA"/>
      </w:rPr>
    </w:lvl>
    <w:lvl w:ilvl="5">
      <w:numFmt w:val="bullet"/>
      <w:lvlText w:val="—"/>
      <w:lvlJc w:val="left"/>
      <w:pPr>
        <w:ind w:left="76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6">
      <w:numFmt w:val="bullet"/>
      <w:lvlText w:val="•"/>
      <w:lvlJc w:val="left"/>
      <w:pPr>
        <w:ind w:left="108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7">
      <w:numFmt w:val="bullet"/>
      <w:lvlText w:val="•"/>
      <w:lvlJc w:val="left"/>
      <w:pPr>
        <w:ind w:left="1060" w:hanging="890"/>
      </w:pPr>
      <w:rPr>
        <w:rFonts w:hint="default"/>
        <w:lang w:val="en-US" w:eastAsia="en-US" w:bidi="ar-SA"/>
      </w:rPr>
    </w:lvl>
    <w:lvl w:ilvl="8">
      <w:numFmt w:val="bullet"/>
      <w:lvlText w:val="•"/>
      <w:lvlJc w:val="left"/>
      <w:pPr>
        <w:ind w:left="1080" w:hanging="890"/>
      </w:pPr>
      <w:rPr>
        <w:rFonts w:hint="default"/>
        <w:lang w:val="en-US" w:eastAsia="en-US" w:bidi="ar-SA"/>
      </w:rPr>
    </w:lvl>
  </w:abstractNum>
  <w:num w:numId="1">
    <w:abstractNumId w:val="13"/>
  </w:num>
  <w:num w:numId="2">
    <w:abstractNumId w:val="2"/>
  </w:num>
  <w:num w:numId="3">
    <w:abstractNumId w:val="0"/>
  </w:num>
  <w:num w:numId="4">
    <w:abstractNumId w:val="4"/>
  </w:num>
  <w:num w:numId="5">
    <w:abstractNumId w:val="5"/>
  </w:num>
  <w:num w:numId="6">
    <w:abstractNumId w:val="1"/>
  </w:num>
  <w:num w:numId="7">
    <w:abstractNumId w:val="8"/>
  </w:num>
  <w:num w:numId="8">
    <w:abstractNumId w:val="10"/>
  </w:num>
  <w:num w:numId="9">
    <w:abstractNumId w:val="16"/>
  </w:num>
  <w:num w:numId="10">
    <w:abstractNumId w:val="15"/>
  </w:num>
  <w:num w:numId="11">
    <w:abstractNumId w:val="6"/>
  </w:num>
  <w:num w:numId="12">
    <w:abstractNumId w:val="7"/>
  </w:num>
  <w:num w:numId="13">
    <w:abstractNumId w:val="3"/>
  </w:num>
  <w:num w:numId="14">
    <w:abstractNumId w:val="14"/>
  </w:num>
  <w:num w:numId="15">
    <w:abstractNumId w:val="9"/>
  </w:num>
  <w:num w:numId="16">
    <w:abstractNumId w:val="17"/>
  </w:num>
  <w:num w:numId="17">
    <w:abstractNumId w:val="11"/>
  </w:num>
  <w:num w:numId="1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tqgFAIBOIvQ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07CF4"/>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640F"/>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641"/>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06"/>
    <w:rsid w:val="0006732A"/>
    <w:rsid w:val="00067D82"/>
    <w:rsid w:val="00067EE5"/>
    <w:rsid w:val="00070B0E"/>
    <w:rsid w:val="00071971"/>
    <w:rsid w:val="00073BB4"/>
    <w:rsid w:val="00075C3C"/>
    <w:rsid w:val="00075E1E"/>
    <w:rsid w:val="00076293"/>
    <w:rsid w:val="00076773"/>
    <w:rsid w:val="00076885"/>
    <w:rsid w:val="00077BB6"/>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2FBA"/>
    <w:rsid w:val="000B3A00"/>
    <w:rsid w:val="000B59FE"/>
    <w:rsid w:val="000B6A55"/>
    <w:rsid w:val="000B6BD2"/>
    <w:rsid w:val="000B7EF5"/>
    <w:rsid w:val="000C02BC"/>
    <w:rsid w:val="000C0B79"/>
    <w:rsid w:val="000C16E6"/>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68F"/>
    <w:rsid w:val="000E29B1"/>
    <w:rsid w:val="000E2BF4"/>
    <w:rsid w:val="000E2CB1"/>
    <w:rsid w:val="000E446C"/>
    <w:rsid w:val="000E45C3"/>
    <w:rsid w:val="000E4B82"/>
    <w:rsid w:val="000E6361"/>
    <w:rsid w:val="000E6539"/>
    <w:rsid w:val="000E6F91"/>
    <w:rsid w:val="000E720C"/>
    <w:rsid w:val="000E752D"/>
    <w:rsid w:val="000E79A6"/>
    <w:rsid w:val="000F00EE"/>
    <w:rsid w:val="000F0DE2"/>
    <w:rsid w:val="000F16B9"/>
    <w:rsid w:val="000F238C"/>
    <w:rsid w:val="000F2E64"/>
    <w:rsid w:val="000F3557"/>
    <w:rsid w:val="000F4937"/>
    <w:rsid w:val="000F4B24"/>
    <w:rsid w:val="000F5088"/>
    <w:rsid w:val="000F685B"/>
    <w:rsid w:val="000F6BB9"/>
    <w:rsid w:val="000F7932"/>
    <w:rsid w:val="000F79BD"/>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3853"/>
    <w:rsid w:val="001245D0"/>
    <w:rsid w:val="00124E27"/>
    <w:rsid w:val="00126052"/>
    <w:rsid w:val="00126EFB"/>
    <w:rsid w:val="00127209"/>
    <w:rsid w:val="001274A8"/>
    <w:rsid w:val="001274B1"/>
    <w:rsid w:val="001275D7"/>
    <w:rsid w:val="001276ED"/>
    <w:rsid w:val="00127723"/>
    <w:rsid w:val="00130101"/>
    <w:rsid w:val="0013018C"/>
    <w:rsid w:val="00131704"/>
    <w:rsid w:val="00131C34"/>
    <w:rsid w:val="001323DB"/>
    <w:rsid w:val="00134114"/>
    <w:rsid w:val="00135032"/>
    <w:rsid w:val="00135B4B"/>
    <w:rsid w:val="0013699E"/>
    <w:rsid w:val="00137656"/>
    <w:rsid w:val="00140FCD"/>
    <w:rsid w:val="001448D8"/>
    <w:rsid w:val="001450BB"/>
    <w:rsid w:val="00145366"/>
    <w:rsid w:val="001459E7"/>
    <w:rsid w:val="00145C98"/>
    <w:rsid w:val="001465EA"/>
    <w:rsid w:val="00146D19"/>
    <w:rsid w:val="00147EDF"/>
    <w:rsid w:val="00150F68"/>
    <w:rsid w:val="00151299"/>
    <w:rsid w:val="00151851"/>
    <w:rsid w:val="00151BBE"/>
    <w:rsid w:val="00153350"/>
    <w:rsid w:val="001535B3"/>
    <w:rsid w:val="001545A4"/>
    <w:rsid w:val="00154791"/>
    <w:rsid w:val="00154B26"/>
    <w:rsid w:val="001557CB"/>
    <w:rsid w:val="001559BB"/>
    <w:rsid w:val="00155E24"/>
    <w:rsid w:val="00155E97"/>
    <w:rsid w:val="00160700"/>
    <w:rsid w:val="00160AF8"/>
    <w:rsid w:val="00161AA8"/>
    <w:rsid w:val="0016428D"/>
    <w:rsid w:val="001651F4"/>
    <w:rsid w:val="00165BE6"/>
    <w:rsid w:val="00166887"/>
    <w:rsid w:val="00166984"/>
    <w:rsid w:val="00166F73"/>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87297"/>
    <w:rsid w:val="0019164F"/>
    <w:rsid w:val="00191CF4"/>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6B54"/>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0BB"/>
    <w:rsid w:val="001B5283"/>
    <w:rsid w:val="001B5315"/>
    <w:rsid w:val="001B5A9F"/>
    <w:rsid w:val="001B63BC"/>
    <w:rsid w:val="001B7AC7"/>
    <w:rsid w:val="001C1470"/>
    <w:rsid w:val="001C186B"/>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D77"/>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96A"/>
    <w:rsid w:val="00213E9E"/>
    <w:rsid w:val="002141B2"/>
    <w:rsid w:val="00214B50"/>
    <w:rsid w:val="00214BA3"/>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42"/>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571A5"/>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2CA4"/>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2610"/>
    <w:rsid w:val="002B31AE"/>
    <w:rsid w:val="002B4BD7"/>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0CC7"/>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1DB"/>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624"/>
    <w:rsid w:val="00305D6E"/>
    <w:rsid w:val="0030782E"/>
    <w:rsid w:val="00307F5F"/>
    <w:rsid w:val="00310EA5"/>
    <w:rsid w:val="00312D88"/>
    <w:rsid w:val="00313930"/>
    <w:rsid w:val="00313A31"/>
    <w:rsid w:val="00313B7E"/>
    <w:rsid w:val="0031459F"/>
    <w:rsid w:val="003159F2"/>
    <w:rsid w:val="00315B52"/>
    <w:rsid w:val="00315D5C"/>
    <w:rsid w:val="00315DE7"/>
    <w:rsid w:val="00316E62"/>
    <w:rsid w:val="00317931"/>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FA3"/>
    <w:rsid w:val="003800AD"/>
    <w:rsid w:val="0038161F"/>
    <w:rsid w:val="00381C86"/>
    <w:rsid w:val="00381F98"/>
    <w:rsid w:val="00382C54"/>
    <w:rsid w:val="0038326C"/>
    <w:rsid w:val="00383766"/>
    <w:rsid w:val="00383C03"/>
    <w:rsid w:val="00385063"/>
    <w:rsid w:val="0038516A"/>
    <w:rsid w:val="00385654"/>
    <w:rsid w:val="00385BEC"/>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B9B"/>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8CE"/>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176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13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A1"/>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346"/>
    <w:rsid w:val="00432BF8"/>
    <w:rsid w:val="004339CB"/>
    <w:rsid w:val="00434C36"/>
    <w:rsid w:val="00434DD9"/>
    <w:rsid w:val="00435208"/>
    <w:rsid w:val="00436BF4"/>
    <w:rsid w:val="00437814"/>
    <w:rsid w:val="004378DC"/>
    <w:rsid w:val="004402C9"/>
    <w:rsid w:val="00440FF1"/>
    <w:rsid w:val="004410F5"/>
    <w:rsid w:val="004417F2"/>
    <w:rsid w:val="00441AB8"/>
    <w:rsid w:val="00442556"/>
    <w:rsid w:val="00442799"/>
    <w:rsid w:val="00443B14"/>
    <w:rsid w:val="00443C72"/>
    <w:rsid w:val="00443FBF"/>
    <w:rsid w:val="004452DF"/>
    <w:rsid w:val="00447B9C"/>
    <w:rsid w:val="004507E7"/>
    <w:rsid w:val="00450CC0"/>
    <w:rsid w:val="00451729"/>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77F7A"/>
    <w:rsid w:val="004804A4"/>
    <w:rsid w:val="004821A5"/>
    <w:rsid w:val="004828D5"/>
    <w:rsid w:val="00482AD0"/>
    <w:rsid w:val="00482AF6"/>
    <w:rsid w:val="004833DA"/>
    <w:rsid w:val="004833E9"/>
    <w:rsid w:val="004844DD"/>
    <w:rsid w:val="00484651"/>
    <w:rsid w:val="0048577B"/>
    <w:rsid w:val="00486EB3"/>
    <w:rsid w:val="004871DF"/>
    <w:rsid w:val="00487778"/>
    <w:rsid w:val="00490D01"/>
    <w:rsid w:val="00491CAF"/>
    <w:rsid w:val="00492A82"/>
    <w:rsid w:val="00492D28"/>
    <w:rsid w:val="004943BA"/>
    <w:rsid w:val="0049454F"/>
    <w:rsid w:val="0049468A"/>
    <w:rsid w:val="00495DAB"/>
    <w:rsid w:val="00495F26"/>
    <w:rsid w:val="004967AA"/>
    <w:rsid w:val="004968F3"/>
    <w:rsid w:val="00497BA6"/>
    <w:rsid w:val="004A0247"/>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490"/>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348"/>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61E"/>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0BB"/>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BCA"/>
    <w:rsid w:val="00567F76"/>
    <w:rsid w:val="005702B6"/>
    <w:rsid w:val="005703A1"/>
    <w:rsid w:val="0057046A"/>
    <w:rsid w:val="005712BF"/>
    <w:rsid w:val="00571574"/>
    <w:rsid w:val="00571583"/>
    <w:rsid w:val="0057237F"/>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095"/>
    <w:rsid w:val="005B53A0"/>
    <w:rsid w:val="005B55BC"/>
    <w:rsid w:val="005B55FB"/>
    <w:rsid w:val="005B6C67"/>
    <w:rsid w:val="005B727A"/>
    <w:rsid w:val="005C0CBC"/>
    <w:rsid w:val="005C1DCB"/>
    <w:rsid w:val="005C22C4"/>
    <w:rsid w:val="005C3605"/>
    <w:rsid w:val="005C4204"/>
    <w:rsid w:val="005C45E7"/>
    <w:rsid w:val="005C6389"/>
    <w:rsid w:val="005C66D3"/>
    <w:rsid w:val="005C682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0ED7"/>
    <w:rsid w:val="006111B6"/>
    <w:rsid w:val="00611756"/>
    <w:rsid w:val="006117D4"/>
    <w:rsid w:val="00612605"/>
    <w:rsid w:val="00613517"/>
    <w:rsid w:val="00613AFB"/>
    <w:rsid w:val="006145C7"/>
    <w:rsid w:val="00614643"/>
    <w:rsid w:val="00615E8C"/>
    <w:rsid w:val="00616084"/>
    <w:rsid w:val="00616288"/>
    <w:rsid w:val="00617460"/>
    <w:rsid w:val="0062072B"/>
    <w:rsid w:val="00620F63"/>
    <w:rsid w:val="00621286"/>
    <w:rsid w:val="00621ADA"/>
    <w:rsid w:val="0062254C"/>
    <w:rsid w:val="0062298E"/>
    <w:rsid w:val="00622A67"/>
    <w:rsid w:val="00622D08"/>
    <w:rsid w:val="0062350A"/>
    <w:rsid w:val="0062440B"/>
    <w:rsid w:val="00624AA7"/>
    <w:rsid w:val="00624F1A"/>
    <w:rsid w:val="006254B0"/>
    <w:rsid w:val="006254BB"/>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4E29"/>
    <w:rsid w:val="0064617E"/>
    <w:rsid w:val="00646871"/>
    <w:rsid w:val="00650670"/>
    <w:rsid w:val="0065068D"/>
    <w:rsid w:val="00651442"/>
    <w:rsid w:val="00651FCD"/>
    <w:rsid w:val="00653BBC"/>
    <w:rsid w:val="006548B7"/>
    <w:rsid w:val="00654B3B"/>
    <w:rsid w:val="00654C35"/>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9A3"/>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578"/>
    <w:rsid w:val="0068276E"/>
    <w:rsid w:val="00683304"/>
    <w:rsid w:val="006833D8"/>
    <w:rsid w:val="0068429C"/>
    <w:rsid w:val="00685816"/>
    <w:rsid w:val="00685CC1"/>
    <w:rsid w:val="006861D2"/>
    <w:rsid w:val="0068737C"/>
    <w:rsid w:val="00687476"/>
    <w:rsid w:val="0068750C"/>
    <w:rsid w:val="0069038E"/>
    <w:rsid w:val="00690710"/>
    <w:rsid w:val="00690EB5"/>
    <w:rsid w:val="006919C6"/>
    <w:rsid w:val="006925B5"/>
    <w:rsid w:val="00692E0D"/>
    <w:rsid w:val="00692FAE"/>
    <w:rsid w:val="006943A4"/>
    <w:rsid w:val="0069501E"/>
    <w:rsid w:val="00695926"/>
    <w:rsid w:val="0069616D"/>
    <w:rsid w:val="00696C4C"/>
    <w:rsid w:val="006976B8"/>
    <w:rsid w:val="00697E1B"/>
    <w:rsid w:val="006A0B0D"/>
    <w:rsid w:val="006A3117"/>
    <w:rsid w:val="006A352E"/>
    <w:rsid w:val="006A3A0E"/>
    <w:rsid w:val="006A3E72"/>
    <w:rsid w:val="006A3EB3"/>
    <w:rsid w:val="006A4F60"/>
    <w:rsid w:val="006A503E"/>
    <w:rsid w:val="006A59BC"/>
    <w:rsid w:val="006A5A40"/>
    <w:rsid w:val="006A612E"/>
    <w:rsid w:val="006A67EB"/>
    <w:rsid w:val="006A6A83"/>
    <w:rsid w:val="006A7AA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452C"/>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55E2"/>
    <w:rsid w:val="00736065"/>
    <w:rsid w:val="00736B8A"/>
    <w:rsid w:val="00736C8F"/>
    <w:rsid w:val="00736C95"/>
    <w:rsid w:val="0074006F"/>
    <w:rsid w:val="00741D75"/>
    <w:rsid w:val="007421CA"/>
    <w:rsid w:val="0074621F"/>
    <w:rsid w:val="007463FB"/>
    <w:rsid w:val="007468A0"/>
    <w:rsid w:val="00747A0B"/>
    <w:rsid w:val="007513CD"/>
    <w:rsid w:val="00751F14"/>
    <w:rsid w:val="00752D8F"/>
    <w:rsid w:val="0075419F"/>
    <w:rsid w:val="007546E8"/>
    <w:rsid w:val="00755986"/>
    <w:rsid w:val="00755D22"/>
    <w:rsid w:val="00756593"/>
    <w:rsid w:val="007571C4"/>
    <w:rsid w:val="00760099"/>
    <w:rsid w:val="007607CF"/>
    <w:rsid w:val="0076096A"/>
    <w:rsid w:val="00760A31"/>
    <w:rsid w:val="00760D89"/>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4C8"/>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96B1E"/>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4A42"/>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2BFE"/>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DC3"/>
    <w:rsid w:val="007E3F48"/>
    <w:rsid w:val="007E41C2"/>
    <w:rsid w:val="007E41CB"/>
    <w:rsid w:val="007E5479"/>
    <w:rsid w:val="007E549B"/>
    <w:rsid w:val="007E5F8E"/>
    <w:rsid w:val="007E63C8"/>
    <w:rsid w:val="007E6B46"/>
    <w:rsid w:val="007E79A4"/>
    <w:rsid w:val="007E7D89"/>
    <w:rsid w:val="007F0523"/>
    <w:rsid w:val="007F0543"/>
    <w:rsid w:val="007F072E"/>
    <w:rsid w:val="007F1A4E"/>
    <w:rsid w:val="007F2366"/>
    <w:rsid w:val="007F3B61"/>
    <w:rsid w:val="007F4FA9"/>
    <w:rsid w:val="007F6029"/>
    <w:rsid w:val="007F6EC7"/>
    <w:rsid w:val="007F7294"/>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A3E"/>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2D2"/>
    <w:rsid w:val="00842C5E"/>
    <w:rsid w:val="00843219"/>
    <w:rsid w:val="00843706"/>
    <w:rsid w:val="00843ACD"/>
    <w:rsid w:val="008445B9"/>
    <w:rsid w:val="00845E60"/>
    <w:rsid w:val="00846163"/>
    <w:rsid w:val="008502D3"/>
    <w:rsid w:val="00850365"/>
    <w:rsid w:val="00850566"/>
    <w:rsid w:val="00850C70"/>
    <w:rsid w:val="00850D18"/>
    <w:rsid w:val="008518B4"/>
    <w:rsid w:val="008529F5"/>
    <w:rsid w:val="00852B3C"/>
    <w:rsid w:val="00853020"/>
    <w:rsid w:val="008532E6"/>
    <w:rsid w:val="00853FF2"/>
    <w:rsid w:val="0085527D"/>
    <w:rsid w:val="008556AE"/>
    <w:rsid w:val="008558D5"/>
    <w:rsid w:val="00855910"/>
    <w:rsid w:val="0085795D"/>
    <w:rsid w:val="008615A1"/>
    <w:rsid w:val="0086275A"/>
    <w:rsid w:val="00862936"/>
    <w:rsid w:val="00865E08"/>
    <w:rsid w:val="0086745D"/>
    <w:rsid w:val="00870875"/>
    <w:rsid w:val="00870AE4"/>
    <w:rsid w:val="00870BF0"/>
    <w:rsid w:val="008716D8"/>
    <w:rsid w:val="008728F4"/>
    <w:rsid w:val="00873979"/>
    <w:rsid w:val="0087408A"/>
    <w:rsid w:val="00874E09"/>
    <w:rsid w:val="00875ABA"/>
    <w:rsid w:val="00876EAC"/>
    <w:rsid w:val="008771D6"/>
    <w:rsid w:val="008776B0"/>
    <w:rsid w:val="00880098"/>
    <w:rsid w:val="0088012D"/>
    <w:rsid w:val="00881C47"/>
    <w:rsid w:val="00882F6E"/>
    <w:rsid w:val="008831D9"/>
    <w:rsid w:val="008838CD"/>
    <w:rsid w:val="00884237"/>
    <w:rsid w:val="00884B4F"/>
    <w:rsid w:val="00885F96"/>
    <w:rsid w:val="00887583"/>
    <w:rsid w:val="008909A8"/>
    <w:rsid w:val="00890F14"/>
    <w:rsid w:val="00891445"/>
    <w:rsid w:val="00892781"/>
    <w:rsid w:val="00893712"/>
    <w:rsid w:val="0089394E"/>
    <w:rsid w:val="008939BF"/>
    <w:rsid w:val="00895A28"/>
    <w:rsid w:val="00895DFC"/>
    <w:rsid w:val="00897183"/>
    <w:rsid w:val="008A0897"/>
    <w:rsid w:val="008A2992"/>
    <w:rsid w:val="008A307C"/>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91"/>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1B93"/>
    <w:rsid w:val="009225A1"/>
    <w:rsid w:val="009225A7"/>
    <w:rsid w:val="0092303E"/>
    <w:rsid w:val="00924D34"/>
    <w:rsid w:val="00926FBD"/>
    <w:rsid w:val="009278D5"/>
    <w:rsid w:val="00927FEB"/>
    <w:rsid w:val="00930A20"/>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F8A"/>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4E32"/>
    <w:rsid w:val="0099614E"/>
    <w:rsid w:val="009962E0"/>
    <w:rsid w:val="00996772"/>
    <w:rsid w:val="00996806"/>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28F1"/>
    <w:rsid w:val="009B4356"/>
    <w:rsid w:val="009B73F9"/>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950"/>
    <w:rsid w:val="009E4C1F"/>
    <w:rsid w:val="009E5718"/>
    <w:rsid w:val="009E5870"/>
    <w:rsid w:val="009E5AFD"/>
    <w:rsid w:val="009E63DB"/>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B82"/>
    <w:rsid w:val="00A21F02"/>
    <w:rsid w:val="00A2266F"/>
    <w:rsid w:val="00A2290B"/>
    <w:rsid w:val="00A229E4"/>
    <w:rsid w:val="00A2417A"/>
    <w:rsid w:val="00A246C2"/>
    <w:rsid w:val="00A264A6"/>
    <w:rsid w:val="00A26D8D"/>
    <w:rsid w:val="00A27245"/>
    <w:rsid w:val="00A27692"/>
    <w:rsid w:val="00A31647"/>
    <w:rsid w:val="00A3246D"/>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E5A"/>
    <w:rsid w:val="00A61F48"/>
    <w:rsid w:val="00A6270B"/>
    <w:rsid w:val="00A62DE2"/>
    <w:rsid w:val="00A6389A"/>
    <w:rsid w:val="00A63DC8"/>
    <w:rsid w:val="00A646DC"/>
    <w:rsid w:val="00A66ADE"/>
    <w:rsid w:val="00A66CBC"/>
    <w:rsid w:val="00A7025D"/>
    <w:rsid w:val="00A70990"/>
    <w:rsid w:val="00A717AC"/>
    <w:rsid w:val="00A73F17"/>
    <w:rsid w:val="00A7579A"/>
    <w:rsid w:val="00A764B4"/>
    <w:rsid w:val="00A773A5"/>
    <w:rsid w:val="00A8091D"/>
    <w:rsid w:val="00A809AC"/>
    <w:rsid w:val="00A80E2F"/>
    <w:rsid w:val="00A81018"/>
    <w:rsid w:val="00A83582"/>
    <w:rsid w:val="00A841CC"/>
    <w:rsid w:val="00A844CE"/>
    <w:rsid w:val="00A84FE2"/>
    <w:rsid w:val="00A866B6"/>
    <w:rsid w:val="00A869D2"/>
    <w:rsid w:val="00A87792"/>
    <w:rsid w:val="00A8780D"/>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DC6"/>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76C6"/>
    <w:rsid w:val="00AD2524"/>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07B"/>
    <w:rsid w:val="00AF298F"/>
    <w:rsid w:val="00AF476B"/>
    <w:rsid w:val="00AF4966"/>
    <w:rsid w:val="00AF5827"/>
    <w:rsid w:val="00AF6033"/>
    <w:rsid w:val="00AF794B"/>
    <w:rsid w:val="00B0051A"/>
    <w:rsid w:val="00B00CD6"/>
    <w:rsid w:val="00B01FA2"/>
    <w:rsid w:val="00B02797"/>
    <w:rsid w:val="00B02952"/>
    <w:rsid w:val="00B03DB7"/>
    <w:rsid w:val="00B03EF9"/>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174A"/>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A56"/>
    <w:rsid w:val="00B34F98"/>
    <w:rsid w:val="00B350FD"/>
    <w:rsid w:val="00B35209"/>
    <w:rsid w:val="00B35ECD"/>
    <w:rsid w:val="00B40221"/>
    <w:rsid w:val="00B41FC5"/>
    <w:rsid w:val="00B422A1"/>
    <w:rsid w:val="00B42AC0"/>
    <w:rsid w:val="00B43DE2"/>
    <w:rsid w:val="00B447D8"/>
    <w:rsid w:val="00B4501C"/>
    <w:rsid w:val="00B45A5E"/>
    <w:rsid w:val="00B45C45"/>
    <w:rsid w:val="00B460A1"/>
    <w:rsid w:val="00B46897"/>
    <w:rsid w:val="00B47DFB"/>
    <w:rsid w:val="00B51003"/>
    <w:rsid w:val="00B51194"/>
    <w:rsid w:val="00B52374"/>
    <w:rsid w:val="00B5292B"/>
    <w:rsid w:val="00B52A96"/>
    <w:rsid w:val="00B53311"/>
    <w:rsid w:val="00B53959"/>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6F6"/>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09D6"/>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3BC"/>
    <w:rsid w:val="00BD3C0B"/>
    <w:rsid w:val="00BD3E62"/>
    <w:rsid w:val="00BD4283"/>
    <w:rsid w:val="00BD4C11"/>
    <w:rsid w:val="00BD5277"/>
    <w:rsid w:val="00BD52D4"/>
    <w:rsid w:val="00BD686B"/>
    <w:rsid w:val="00BD71DF"/>
    <w:rsid w:val="00BD73E6"/>
    <w:rsid w:val="00BE21A9"/>
    <w:rsid w:val="00BE2561"/>
    <w:rsid w:val="00BE263E"/>
    <w:rsid w:val="00BE3D8D"/>
    <w:rsid w:val="00BE3F11"/>
    <w:rsid w:val="00BE438D"/>
    <w:rsid w:val="00BE57A7"/>
    <w:rsid w:val="00BE603A"/>
    <w:rsid w:val="00BE6CB3"/>
    <w:rsid w:val="00BE6F8B"/>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0F4"/>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117A"/>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4"/>
    <w:rsid w:val="00C43FEE"/>
    <w:rsid w:val="00C45A69"/>
    <w:rsid w:val="00C46AA2"/>
    <w:rsid w:val="00C46C48"/>
    <w:rsid w:val="00C46C97"/>
    <w:rsid w:val="00C50750"/>
    <w:rsid w:val="00C50BCF"/>
    <w:rsid w:val="00C50FE1"/>
    <w:rsid w:val="00C51B2F"/>
    <w:rsid w:val="00C5217A"/>
    <w:rsid w:val="00C537C1"/>
    <w:rsid w:val="00C542F0"/>
    <w:rsid w:val="00C546E9"/>
    <w:rsid w:val="00C5490B"/>
    <w:rsid w:val="00C55D14"/>
    <w:rsid w:val="00C55F0E"/>
    <w:rsid w:val="00C569D0"/>
    <w:rsid w:val="00C5709A"/>
    <w:rsid w:val="00C57CDB"/>
    <w:rsid w:val="00C60A9B"/>
    <w:rsid w:val="00C60F8E"/>
    <w:rsid w:val="00C6108B"/>
    <w:rsid w:val="00C617B4"/>
    <w:rsid w:val="00C6588D"/>
    <w:rsid w:val="00C66970"/>
    <w:rsid w:val="00C66B2F"/>
    <w:rsid w:val="00C66D5F"/>
    <w:rsid w:val="00C67BE7"/>
    <w:rsid w:val="00C701AF"/>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3E3"/>
    <w:rsid w:val="00C83730"/>
    <w:rsid w:val="00C84802"/>
    <w:rsid w:val="00C85C0F"/>
    <w:rsid w:val="00C8640B"/>
    <w:rsid w:val="00C87821"/>
    <w:rsid w:val="00C8795F"/>
    <w:rsid w:val="00C879C1"/>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049"/>
    <w:rsid w:val="00CB22A1"/>
    <w:rsid w:val="00CB285C"/>
    <w:rsid w:val="00CB43D1"/>
    <w:rsid w:val="00CB6234"/>
    <w:rsid w:val="00CB62CB"/>
    <w:rsid w:val="00CB7A46"/>
    <w:rsid w:val="00CC021A"/>
    <w:rsid w:val="00CC0ED2"/>
    <w:rsid w:val="00CC21A7"/>
    <w:rsid w:val="00CC3806"/>
    <w:rsid w:val="00CC4281"/>
    <w:rsid w:val="00CC4B9C"/>
    <w:rsid w:val="00CC566C"/>
    <w:rsid w:val="00CC6087"/>
    <w:rsid w:val="00CC648A"/>
    <w:rsid w:val="00CC6E2F"/>
    <w:rsid w:val="00CC76A3"/>
    <w:rsid w:val="00CC76CE"/>
    <w:rsid w:val="00CC7BCA"/>
    <w:rsid w:val="00CC7C82"/>
    <w:rsid w:val="00CC7DC1"/>
    <w:rsid w:val="00CD0ABD"/>
    <w:rsid w:val="00CD0F66"/>
    <w:rsid w:val="00CD259C"/>
    <w:rsid w:val="00CD635B"/>
    <w:rsid w:val="00CD6BAD"/>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B17"/>
    <w:rsid w:val="00D15DEC"/>
    <w:rsid w:val="00D16713"/>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474"/>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1D"/>
    <w:rsid w:val="00D5612D"/>
    <w:rsid w:val="00D5649E"/>
    <w:rsid w:val="00D574CA"/>
    <w:rsid w:val="00D57819"/>
    <w:rsid w:val="00D602FB"/>
    <w:rsid w:val="00D60332"/>
    <w:rsid w:val="00D6072C"/>
    <w:rsid w:val="00D6075B"/>
    <w:rsid w:val="00D60767"/>
    <w:rsid w:val="00D615EB"/>
    <w:rsid w:val="00D618A3"/>
    <w:rsid w:val="00D62195"/>
    <w:rsid w:val="00D623A4"/>
    <w:rsid w:val="00D62544"/>
    <w:rsid w:val="00D63E53"/>
    <w:rsid w:val="00D65117"/>
    <w:rsid w:val="00D65620"/>
    <w:rsid w:val="00D65FF8"/>
    <w:rsid w:val="00D660E4"/>
    <w:rsid w:val="00D6710D"/>
    <w:rsid w:val="00D701B8"/>
    <w:rsid w:val="00D709AA"/>
    <w:rsid w:val="00D71B3B"/>
    <w:rsid w:val="00D723F2"/>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31BF"/>
    <w:rsid w:val="00D84566"/>
    <w:rsid w:val="00D857E5"/>
    <w:rsid w:val="00D86422"/>
    <w:rsid w:val="00D8746E"/>
    <w:rsid w:val="00D87EE0"/>
    <w:rsid w:val="00D912ED"/>
    <w:rsid w:val="00D92951"/>
    <w:rsid w:val="00D9485C"/>
    <w:rsid w:val="00D94B05"/>
    <w:rsid w:val="00D95BEB"/>
    <w:rsid w:val="00D95F7A"/>
    <w:rsid w:val="00D9667F"/>
    <w:rsid w:val="00D97990"/>
    <w:rsid w:val="00D97DF1"/>
    <w:rsid w:val="00DA122F"/>
    <w:rsid w:val="00DA28E1"/>
    <w:rsid w:val="00DA3576"/>
    <w:rsid w:val="00DA3A43"/>
    <w:rsid w:val="00DA3D06"/>
    <w:rsid w:val="00DA3D0C"/>
    <w:rsid w:val="00DA3EDB"/>
    <w:rsid w:val="00DA4B9C"/>
    <w:rsid w:val="00DA5148"/>
    <w:rsid w:val="00DA5968"/>
    <w:rsid w:val="00DA63CC"/>
    <w:rsid w:val="00DA68FE"/>
    <w:rsid w:val="00DA7631"/>
    <w:rsid w:val="00DA7F0D"/>
    <w:rsid w:val="00DB20F4"/>
    <w:rsid w:val="00DB222D"/>
    <w:rsid w:val="00DB28AE"/>
    <w:rsid w:val="00DB29A8"/>
    <w:rsid w:val="00DB2B07"/>
    <w:rsid w:val="00DB4DB4"/>
    <w:rsid w:val="00DB51F3"/>
    <w:rsid w:val="00DB5542"/>
    <w:rsid w:val="00DB596C"/>
    <w:rsid w:val="00DB5AD9"/>
    <w:rsid w:val="00DB5ED6"/>
    <w:rsid w:val="00DB6034"/>
    <w:rsid w:val="00DB6B0C"/>
    <w:rsid w:val="00DB6FA2"/>
    <w:rsid w:val="00DB7D1B"/>
    <w:rsid w:val="00DC0B43"/>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D7249"/>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2E20"/>
    <w:rsid w:val="00E032AE"/>
    <w:rsid w:val="00E03A4B"/>
    <w:rsid w:val="00E03C85"/>
    <w:rsid w:val="00E04187"/>
    <w:rsid w:val="00E04621"/>
    <w:rsid w:val="00E04831"/>
    <w:rsid w:val="00E051FD"/>
    <w:rsid w:val="00E0769B"/>
    <w:rsid w:val="00E07E4A"/>
    <w:rsid w:val="00E10549"/>
    <w:rsid w:val="00E11083"/>
    <w:rsid w:val="00E11572"/>
    <w:rsid w:val="00E11C34"/>
    <w:rsid w:val="00E13A65"/>
    <w:rsid w:val="00E14AFB"/>
    <w:rsid w:val="00E15FEB"/>
    <w:rsid w:val="00E16152"/>
    <w:rsid w:val="00E16539"/>
    <w:rsid w:val="00E16650"/>
    <w:rsid w:val="00E177C5"/>
    <w:rsid w:val="00E1794D"/>
    <w:rsid w:val="00E17ACE"/>
    <w:rsid w:val="00E205FA"/>
    <w:rsid w:val="00E21034"/>
    <w:rsid w:val="00E230FA"/>
    <w:rsid w:val="00E23AB8"/>
    <w:rsid w:val="00E245D5"/>
    <w:rsid w:val="00E27427"/>
    <w:rsid w:val="00E30F65"/>
    <w:rsid w:val="00E31297"/>
    <w:rsid w:val="00E312B9"/>
    <w:rsid w:val="00E31C35"/>
    <w:rsid w:val="00E31EFC"/>
    <w:rsid w:val="00E330D2"/>
    <w:rsid w:val="00E332E8"/>
    <w:rsid w:val="00E33816"/>
    <w:rsid w:val="00E33B8F"/>
    <w:rsid w:val="00E35A33"/>
    <w:rsid w:val="00E3655E"/>
    <w:rsid w:val="00E36867"/>
    <w:rsid w:val="00E374A3"/>
    <w:rsid w:val="00E40268"/>
    <w:rsid w:val="00E40624"/>
    <w:rsid w:val="00E408BF"/>
    <w:rsid w:val="00E410E9"/>
    <w:rsid w:val="00E42B10"/>
    <w:rsid w:val="00E4329F"/>
    <w:rsid w:val="00E43606"/>
    <w:rsid w:val="00E43B70"/>
    <w:rsid w:val="00E46CC2"/>
    <w:rsid w:val="00E46D15"/>
    <w:rsid w:val="00E47EB7"/>
    <w:rsid w:val="00E5165B"/>
    <w:rsid w:val="00E5241C"/>
    <w:rsid w:val="00E53C1B"/>
    <w:rsid w:val="00E54143"/>
    <w:rsid w:val="00E544C1"/>
    <w:rsid w:val="00E547F7"/>
    <w:rsid w:val="00E54AB5"/>
    <w:rsid w:val="00E54D26"/>
    <w:rsid w:val="00E55DFC"/>
    <w:rsid w:val="00E56405"/>
    <w:rsid w:val="00E5708C"/>
    <w:rsid w:val="00E57F35"/>
    <w:rsid w:val="00E60693"/>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5883"/>
    <w:rsid w:val="00E867B3"/>
    <w:rsid w:val="00E86A5A"/>
    <w:rsid w:val="00E873C2"/>
    <w:rsid w:val="00E875FF"/>
    <w:rsid w:val="00E920E1"/>
    <w:rsid w:val="00E94720"/>
    <w:rsid w:val="00E94A6B"/>
    <w:rsid w:val="00E9535F"/>
    <w:rsid w:val="00E9537A"/>
    <w:rsid w:val="00E95B0F"/>
    <w:rsid w:val="00E95CC4"/>
    <w:rsid w:val="00E95D42"/>
    <w:rsid w:val="00E95E72"/>
    <w:rsid w:val="00E96C1D"/>
    <w:rsid w:val="00E96E8E"/>
    <w:rsid w:val="00E97486"/>
    <w:rsid w:val="00E97C0E"/>
    <w:rsid w:val="00EA0BB5"/>
    <w:rsid w:val="00EA12F0"/>
    <w:rsid w:val="00EA2CE4"/>
    <w:rsid w:val="00EA2E15"/>
    <w:rsid w:val="00EA48D0"/>
    <w:rsid w:val="00EA6093"/>
    <w:rsid w:val="00EA6A6E"/>
    <w:rsid w:val="00EA6DCB"/>
    <w:rsid w:val="00EA723C"/>
    <w:rsid w:val="00EB0077"/>
    <w:rsid w:val="00EB0A97"/>
    <w:rsid w:val="00EB0F6B"/>
    <w:rsid w:val="00EB5ADB"/>
    <w:rsid w:val="00EB6218"/>
    <w:rsid w:val="00EB694C"/>
    <w:rsid w:val="00EB69EF"/>
    <w:rsid w:val="00EB7706"/>
    <w:rsid w:val="00EC0949"/>
    <w:rsid w:val="00EC0CDB"/>
    <w:rsid w:val="00EC13E8"/>
    <w:rsid w:val="00EC1A3A"/>
    <w:rsid w:val="00EC4F39"/>
    <w:rsid w:val="00EC5E8D"/>
    <w:rsid w:val="00EC6022"/>
    <w:rsid w:val="00EC6BBE"/>
    <w:rsid w:val="00EC70E0"/>
    <w:rsid w:val="00EC7772"/>
    <w:rsid w:val="00EC79C5"/>
    <w:rsid w:val="00ED2ABA"/>
    <w:rsid w:val="00ED3C4C"/>
    <w:rsid w:val="00ED3E1B"/>
    <w:rsid w:val="00ED5F52"/>
    <w:rsid w:val="00ED6046"/>
    <w:rsid w:val="00ED6775"/>
    <w:rsid w:val="00ED6892"/>
    <w:rsid w:val="00ED6D05"/>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679F"/>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3324"/>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275E6"/>
    <w:rsid w:val="00F31334"/>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4755"/>
    <w:rsid w:val="00F44AE1"/>
    <w:rsid w:val="00F4504D"/>
    <w:rsid w:val="00F451CD"/>
    <w:rsid w:val="00F455E0"/>
    <w:rsid w:val="00F45E7C"/>
    <w:rsid w:val="00F46C2E"/>
    <w:rsid w:val="00F46DD7"/>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17F"/>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88B"/>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2625"/>
    <w:rsid w:val="00FD3FA0"/>
    <w:rsid w:val="00FD4CB5"/>
    <w:rsid w:val="00FD50D2"/>
    <w:rsid w:val="00FD522B"/>
    <w:rsid w:val="00FD554D"/>
    <w:rsid w:val="00FD5B24"/>
    <w:rsid w:val="00FD7045"/>
    <w:rsid w:val="00FD7A67"/>
    <w:rsid w:val="00FE02DE"/>
    <w:rsid w:val="00FE1231"/>
    <w:rsid w:val="00FE14F9"/>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6A7AA3"/>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E60693"/>
    <w:pPr>
      <w:ind w:left="1365" w:hanging="366"/>
      <w:outlineLvl w:val="0"/>
    </w:pPr>
    <w:rPr>
      <w:rFonts w:ascii="Arial" w:hAnsi="Arial" w:cs="Arial"/>
      <w:b/>
      <w:bCs/>
    </w:rPr>
  </w:style>
  <w:style w:type="paragraph" w:styleId="Heading2">
    <w:name w:val="heading 2"/>
    <w:basedOn w:val="Normal"/>
    <w:next w:val="Normal"/>
    <w:link w:val="Heading2Char"/>
    <w:uiPriority w:val="1"/>
    <w:qFormat/>
    <w:rsid w:val="00E60693"/>
    <w:pPr>
      <w:ind w:left="1000"/>
      <w:jc w:val="both"/>
      <w:outlineLvl w:val="1"/>
    </w:pPr>
    <w:rPr>
      <w:b/>
      <w:bCs/>
      <w:i/>
      <w:iCs/>
    </w:rPr>
  </w:style>
  <w:style w:type="paragraph" w:styleId="Heading3">
    <w:name w:val="heading 3"/>
    <w:basedOn w:val="Normal"/>
    <w:next w:val="Normal"/>
    <w:link w:val="Heading3Char"/>
    <w:uiPriority w:val="1"/>
    <w:qFormat/>
    <w:rsid w:val="00E60693"/>
    <w:pPr>
      <w:ind w:left="1000"/>
      <w:jc w:val="both"/>
      <w:outlineLvl w:val="2"/>
    </w:pPr>
    <w:rPr>
      <w:b/>
      <w:bCs/>
      <w:i/>
      <w:iCs/>
      <w:sz w:val="20"/>
      <w:szCs w:val="20"/>
    </w:rPr>
  </w:style>
  <w:style w:type="paragraph" w:styleId="Heading4">
    <w:name w:val="heading 4"/>
    <w:basedOn w:val="Normal"/>
    <w:next w:val="Normal"/>
    <w:link w:val="Heading4Char"/>
    <w:semiHidden/>
    <w:unhideWhenUsed/>
    <w:qFormat/>
    <w:rsid w:val="00994E3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2571A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E60693"/>
    <w:pPr>
      <w:ind w:left="160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E60693"/>
    <w:rPr>
      <w:sz w:val="20"/>
      <w:szCs w:val="20"/>
    </w:rPr>
  </w:style>
  <w:style w:type="character" w:customStyle="1" w:styleId="BodyTextChar">
    <w:name w:val="Body Text Char"/>
    <w:basedOn w:val="DefaultParagraphFont"/>
    <w:link w:val="BodyText"/>
    <w:uiPriority w:val="99"/>
    <w:rsid w:val="00E60693"/>
    <w:rPr>
      <w:rFonts w:eastAsiaTheme="minorEastAsia"/>
      <w:lang w:eastAsia="en-US" w:bidi="he-IL"/>
    </w:rPr>
  </w:style>
  <w:style w:type="paragraph" w:customStyle="1" w:styleId="TableParagraph">
    <w:name w:val="Table Paragraph"/>
    <w:basedOn w:val="Normal"/>
    <w:uiPriority w:val="1"/>
    <w:qFormat/>
    <w:rsid w:val="00E6069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E60693"/>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E60693"/>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E60693"/>
    <w:rPr>
      <w:rFonts w:ascii="Arial" w:eastAsiaTheme="minorEastAsia" w:hAnsi="Arial" w:cs="Arial"/>
      <w:b/>
      <w:bCs/>
      <w:sz w:val="22"/>
      <w:szCs w:val="22"/>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9"/>
    <w:rsid w:val="00E60693"/>
    <w:rPr>
      <w:rFonts w:eastAsiaTheme="minorEastAsia"/>
      <w:b/>
      <w:bCs/>
      <w:i/>
      <w:iCs/>
      <w:sz w:val="22"/>
      <w:szCs w:val="22"/>
      <w:lang w:eastAsia="en-US" w:bidi="he-IL"/>
    </w:rPr>
  </w:style>
  <w:style w:type="character" w:customStyle="1" w:styleId="Heading3Char">
    <w:name w:val="Heading 3 Char"/>
    <w:basedOn w:val="DefaultParagraphFont"/>
    <w:link w:val="Heading3"/>
    <w:uiPriority w:val="1"/>
    <w:rsid w:val="00E60693"/>
    <w:rPr>
      <w:rFonts w:eastAsiaTheme="minorEastAsia"/>
      <w:b/>
      <w:bCs/>
      <w:i/>
      <w:iCs/>
      <w:lang w:eastAsia="en-US" w:bidi="he-IL"/>
    </w:rPr>
  </w:style>
  <w:style w:type="character" w:customStyle="1" w:styleId="Heading6Char">
    <w:name w:val="Heading 6 Char"/>
    <w:basedOn w:val="DefaultParagraphFont"/>
    <w:link w:val="Heading6"/>
    <w:semiHidden/>
    <w:rsid w:val="002571A5"/>
    <w:rPr>
      <w:rFonts w:asciiTheme="majorHAnsi" w:eastAsiaTheme="majorEastAsia" w:hAnsiTheme="majorHAnsi" w:cstheme="majorBidi"/>
      <w:color w:val="243F60" w:themeColor="accent1" w:themeShade="7F"/>
      <w:sz w:val="22"/>
      <w:szCs w:val="22"/>
      <w:lang w:eastAsia="en-US" w:bidi="he-IL"/>
    </w:rPr>
  </w:style>
  <w:style w:type="character" w:customStyle="1" w:styleId="Heading4Char">
    <w:name w:val="Heading 4 Char"/>
    <w:basedOn w:val="DefaultParagraphFont"/>
    <w:link w:val="Heading4"/>
    <w:semiHidden/>
    <w:rsid w:val="00994E32"/>
    <w:rPr>
      <w:rFonts w:asciiTheme="majorHAnsi" w:eastAsiaTheme="majorEastAsia" w:hAnsiTheme="majorHAnsi" w:cstheme="majorBidi"/>
      <w:i/>
      <w:iCs/>
      <w:color w:val="365F91" w:themeColor="accent1" w:themeShade="BF"/>
      <w:sz w:val="22"/>
      <w:szCs w:val="22"/>
      <w:lang w:eastAsia="en-US" w:bidi="he-IL"/>
    </w:rPr>
  </w:style>
  <w:style w:type="character" w:customStyle="1" w:styleId="SC21323589">
    <w:name w:val="SC.21.323589"/>
    <w:uiPriority w:val="99"/>
    <w:rsid w:val="00CB204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EE5D7E03-7304-44BB-B31B-80E8D5FDF999}">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6076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2023-10-12T15:14:00Z</dcterms:created>
  <dcterms:modified xsi:type="dcterms:W3CDTF">2023-10-15T19:59:00Z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(3)CjTwLzoBx1FNI/6eXLYkdYrENojKaNHKvYEviK3nepivHi8gGqcZZC6wTl6Z13X+970Ktq7i
iq2iCckbHGnh1qwx2whK6wpV7i4CUrWcZ7IknF5vV4mB8hPzM8ZAekSku6AQRyoOzFc7v+0J
Kho9uH1zG0hcts6Qjl5HU+GRctpBCvHfsqFBMbfyifPkPUW1MVnD4+G/dU4LLFfq7MWOigZe
pTJ/ruvNk2UvuiIE0v</vt:lpwstr>
  </property>
  <property fmtid="{D5CDD505-2E9C-101B-9397-08002B2CF9AE}" pid="9" name="_2015_ms_pID_7253431">
    <vt:lpwstr>euzTtiA8cfQ8l/ZUd/WLlxsuOah4NaEc79yuqRd0D1BcFKB6tydicf
imttnkbLZaJ7j1mwkBGdor1T4bYv02qlbE0qKu5y7bUR8fTyGSucfwe42bZBu0IEUInr8Vqt
qKsE3MVWlRJRS6HbUftjzxMevgYOu6qjHuN7ZF5WNuAfgSxR7hbwDmGRpI9ip4trYReJLfOK
kjmkx1ALcMccF1cg0h/cGwRHEsHiGdcOV7jH</vt:lpwstr>
  </property>
  <property fmtid="{D5CDD505-2E9C-101B-9397-08002B2CF9AE}" pid="10" name="_2015_ms_pID_7253432">
    <vt:lpwstr>hw==</vt:lpwstr>
  </property>
</Properties>
</file>