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1BA49" w14:textId="77777777" w:rsidR="00CA09B2" w:rsidRPr="00414100" w:rsidRDefault="00CA09B2">
      <w:pPr>
        <w:pStyle w:val="T1"/>
        <w:pBdr>
          <w:bottom w:val="single" w:sz="6" w:space="0" w:color="auto"/>
        </w:pBdr>
        <w:spacing w:after="240"/>
      </w:pPr>
      <w:r w:rsidRPr="00414100">
        <w:t>IEEE P802.11</w:t>
      </w:r>
      <w:r w:rsidRPr="00414100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272"/>
        <w:gridCol w:w="3089"/>
      </w:tblGrid>
      <w:tr w:rsidR="00B6527E" w14:paraId="730C8BEF" w14:textId="77777777" w:rsidTr="007E52C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0D47EAE" w14:textId="256154C5" w:rsidR="00B6527E" w:rsidRDefault="006E2FF9" w:rsidP="00280283">
            <w:pPr>
              <w:pStyle w:val="T2"/>
              <w:rPr>
                <w:lang w:eastAsia="zh-CN"/>
              </w:rPr>
            </w:pPr>
            <w:r w:rsidRPr="006E2FF9">
              <w:rPr>
                <w:lang w:eastAsia="zh-CN"/>
              </w:rPr>
              <w:t>LB2</w:t>
            </w:r>
            <w:r w:rsidR="00345D81">
              <w:rPr>
                <w:lang w:eastAsia="zh-CN"/>
              </w:rPr>
              <w:t>7</w:t>
            </w:r>
            <w:r w:rsidR="00B7092A">
              <w:rPr>
                <w:lang w:eastAsia="zh-CN"/>
              </w:rPr>
              <w:t>5</w:t>
            </w:r>
            <w:r w:rsidRPr="006E2FF9">
              <w:rPr>
                <w:lang w:eastAsia="zh-CN"/>
              </w:rPr>
              <w:t xml:space="preserve"> CR for</w:t>
            </w:r>
            <w:r w:rsidR="00B102CA">
              <w:rPr>
                <w:lang w:eastAsia="zh-CN"/>
              </w:rPr>
              <w:t xml:space="preserve"> </w:t>
            </w:r>
            <w:r w:rsidR="00B57654">
              <w:rPr>
                <w:lang w:eastAsia="zh-CN"/>
              </w:rPr>
              <w:t>CIDs</w:t>
            </w:r>
            <w:r w:rsidR="00F10448">
              <w:rPr>
                <w:lang w:eastAsia="zh-CN"/>
              </w:rPr>
              <w:t xml:space="preserve"> in </w:t>
            </w:r>
            <w:r w:rsidR="00615BFB">
              <w:rPr>
                <w:lang w:eastAsia="zh-CN"/>
              </w:rPr>
              <w:t>36.2.6</w:t>
            </w:r>
          </w:p>
        </w:tc>
      </w:tr>
      <w:tr w:rsidR="00B6527E" w14:paraId="071CDBB3" w14:textId="77777777" w:rsidTr="007E52C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3614EE7" w14:textId="0BBD3573" w:rsidR="00B6527E" w:rsidRDefault="00B6527E" w:rsidP="00724D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</w:t>
            </w:r>
            <w:r w:rsidR="00776049">
              <w:rPr>
                <w:b w:val="0"/>
                <w:sz w:val="20"/>
              </w:rPr>
              <w:t>2</w:t>
            </w:r>
            <w:r w:rsidR="00345D81">
              <w:rPr>
                <w:b w:val="0"/>
                <w:sz w:val="20"/>
              </w:rPr>
              <w:t>3</w:t>
            </w:r>
            <w:r>
              <w:rPr>
                <w:b w:val="0"/>
                <w:sz w:val="20"/>
              </w:rPr>
              <w:t>-</w:t>
            </w:r>
            <w:r w:rsidR="00345D81">
              <w:rPr>
                <w:b w:val="0"/>
                <w:sz w:val="20"/>
              </w:rPr>
              <w:t>0</w:t>
            </w:r>
            <w:r w:rsidR="00724DB2">
              <w:rPr>
                <w:b w:val="0"/>
                <w:sz w:val="20"/>
              </w:rPr>
              <w:t>9</w:t>
            </w:r>
            <w:r>
              <w:rPr>
                <w:b w:val="0"/>
                <w:sz w:val="20"/>
              </w:rPr>
              <w:t>-</w:t>
            </w:r>
            <w:r w:rsidR="0028230F">
              <w:rPr>
                <w:b w:val="0"/>
                <w:sz w:val="20"/>
              </w:rPr>
              <w:t>11</w:t>
            </w:r>
          </w:p>
        </w:tc>
      </w:tr>
      <w:tr w:rsidR="00B6527E" w14:paraId="1C4143DC" w14:textId="77777777" w:rsidTr="007E52C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9250517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B6527E" w14:paraId="371B14BC" w14:textId="77777777" w:rsidTr="00243052">
        <w:trPr>
          <w:jc w:val="center"/>
        </w:trPr>
        <w:tc>
          <w:tcPr>
            <w:tcW w:w="1615" w:type="dxa"/>
            <w:vAlign w:val="center"/>
          </w:tcPr>
          <w:p w14:paraId="0ED5162F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1FC0B296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3E8FF018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72" w:type="dxa"/>
            <w:vAlign w:val="center"/>
          </w:tcPr>
          <w:p w14:paraId="32FAAD20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089" w:type="dxa"/>
            <w:vAlign w:val="center"/>
          </w:tcPr>
          <w:p w14:paraId="55D06763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B3031E" w14:paraId="45E22520" w14:textId="77777777" w:rsidTr="00243052">
        <w:trPr>
          <w:jc w:val="center"/>
        </w:trPr>
        <w:tc>
          <w:tcPr>
            <w:tcW w:w="1615" w:type="dxa"/>
            <w:vAlign w:val="center"/>
          </w:tcPr>
          <w:p w14:paraId="25C80ACA" w14:textId="26484C0A" w:rsidR="00B3031E" w:rsidRPr="0097101B" w:rsidRDefault="0097101B" w:rsidP="007E52C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97101B">
              <w:rPr>
                <w:rFonts w:hint="eastAsia"/>
                <w:b w:val="0"/>
                <w:sz w:val="20"/>
                <w:lang w:eastAsia="zh-CN"/>
              </w:rPr>
              <w:t>B</w:t>
            </w:r>
            <w:r w:rsidRPr="0097101B">
              <w:rPr>
                <w:b w:val="0"/>
                <w:sz w:val="20"/>
              </w:rPr>
              <w:t>o Gong</w:t>
            </w:r>
          </w:p>
        </w:tc>
        <w:tc>
          <w:tcPr>
            <w:tcW w:w="1530" w:type="dxa"/>
            <w:vAlign w:val="center"/>
          </w:tcPr>
          <w:p w14:paraId="0652B2FD" w14:textId="2B6E8310" w:rsidR="00B3031E" w:rsidRPr="000E1416" w:rsidRDefault="000E1416" w:rsidP="007E52C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070" w:type="dxa"/>
            <w:vAlign w:val="center"/>
          </w:tcPr>
          <w:p w14:paraId="2DA951F4" w14:textId="77777777" w:rsidR="00B3031E" w:rsidRDefault="00B3031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</w:p>
        </w:tc>
        <w:tc>
          <w:tcPr>
            <w:tcW w:w="1272" w:type="dxa"/>
            <w:vAlign w:val="center"/>
          </w:tcPr>
          <w:p w14:paraId="53B9C067" w14:textId="77777777" w:rsidR="00B3031E" w:rsidRDefault="00B3031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</w:p>
        </w:tc>
        <w:tc>
          <w:tcPr>
            <w:tcW w:w="3089" w:type="dxa"/>
            <w:vAlign w:val="center"/>
          </w:tcPr>
          <w:p w14:paraId="18170331" w14:textId="50CEE632" w:rsidR="00B3031E" w:rsidRPr="000E1416" w:rsidRDefault="000E1416" w:rsidP="007E52C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 w:rsidRPr="000E1416">
              <w:rPr>
                <w:b w:val="0"/>
                <w:sz w:val="20"/>
                <w:lang w:eastAsia="zh-CN"/>
              </w:rPr>
              <w:t>gongbo8@huawei.com</w:t>
            </w:r>
          </w:p>
        </w:tc>
      </w:tr>
      <w:tr w:rsidR="00B3031E" w14:paraId="390648D2" w14:textId="77777777" w:rsidTr="00243052">
        <w:trPr>
          <w:jc w:val="center"/>
        </w:trPr>
        <w:tc>
          <w:tcPr>
            <w:tcW w:w="1615" w:type="dxa"/>
            <w:vAlign w:val="center"/>
          </w:tcPr>
          <w:p w14:paraId="3F494AB3" w14:textId="1D703A69" w:rsidR="00B3031E" w:rsidRPr="0097101B" w:rsidRDefault="0097101B" w:rsidP="007E52C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 w:rsidRPr="0097101B">
              <w:rPr>
                <w:rFonts w:hint="eastAsia"/>
                <w:b w:val="0"/>
                <w:sz w:val="20"/>
                <w:lang w:eastAsia="zh-CN"/>
              </w:rPr>
              <w:t>J</w:t>
            </w:r>
            <w:r w:rsidRPr="0097101B">
              <w:rPr>
                <w:b w:val="0"/>
                <w:sz w:val="20"/>
                <w:lang w:eastAsia="zh-CN"/>
              </w:rPr>
              <w:t>ian Yu</w:t>
            </w:r>
          </w:p>
        </w:tc>
        <w:tc>
          <w:tcPr>
            <w:tcW w:w="1530" w:type="dxa"/>
            <w:vAlign w:val="center"/>
          </w:tcPr>
          <w:p w14:paraId="79C39B9A" w14:textId="49A6C51E" w:rsidR="00B3031E" w:rsidRPr="000E1416" w:rsidRDefault="000E1416" w:rsidP="007E52C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070" w:type="dxa"/>
            <w:vAlign w:val="center"/>
          </w:tcPr>
          <w:p w14:paraId="60355655" w14:textId="77777777" w:rsidR="00B3031E" w:rsidRDefault="00B3031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</w:p>
        </w:tc>
        <w:tc>
          <w:tcPr>
            <w:tcW w:w="1272" w:type="dxa"/>
            <w:vAlign w:val="center"/>
          </w:tcPr>
          <w:p w14:paraId="793DF097" w14:textId="77777777" w:rsidR="00B3031E" w:rsidRDefault="00B3031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</w:p>
        </w:tc>
        <w:tc>
          <w:tcPr>
            <w:tcW w:w="3089" w:type="dxa"/>
            <w:vAlign w:val="center"/>
          </w:tcPr>
          <w:p w14:paraId="5843B868" w14:textId="6D8B5981" w:rsidR="00B3031E" w:rsidRPr="007124CC" w:rsidRDefault="007124CC" w:rsidP="007E52C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7124CC">
              <w:rPr>
                <w:b w:val="0"/>
                <w:sz w:val="20"/>
              </w:rPr>
              <w:t>ross.yujian@huawei.com</w:t>
            </w:r>
          </w:p>
        </w:tc>
      </w:tr>
      <w:tr w:rsidR="00DB2A16" w14:paraId="4BFB1577" w14:textId="77777777" w:rsidTr="00243052">
        <w:trPr>
          <w:jc w:val="center"/>
        </w:trPr>
        <w:tc>
          <w:tcPr>
            <w:tcW w:w="1615" w:type="dxa"/>
            <w:vAlign w:val="center"/>
          </w:tcPr>
          <w:p w14:paraId="3E62A14A" w14:textId="3599A2C3" w:rsidR="00DB2A16" w:rsidRPr="00964E0D" w:rsidRDefault="00DB2A16" w:rsidP="00DB2A1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 w:rsidRPr="00FD0CDE"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530" w:type="dxa"/>
            <w:vAlign w:val="center"/>
          </w:tcPr>
          <w:p w14:paraId="68D26C4C" w14:textId="26AE0D2C" w:rsidR="00DB2A16" w:rsidRPr="00B6527E" w:rsidRDefault="00DB2A16" w:rsidP="00DB2A1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 w:rsidRPr="00FD0CDE"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070" w:type="dxa"/>
            <w:vAlign w:val="center"/>
          </w:tcPr>
          <w:p w14:paraId="6B918655" w14:textId="77777777" w:rsidR="00DB2A16" w:rsidRPr="00B6527E" w:rsidRDefault="00DB2A16" w:rsidP="00DB2A1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48DB6C34" w14:textId="77777777" w:rsidR="00DB2A16" w:rsidRPr="00B6527E" w:rsidRDefault="00DB2A16" w:rsidP="00DB2A1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24D2F483" w14:textId="2942C9C0" w:rsidR="00DB2A16" w:rsidRPr="00B6527E" w:rsidRDefault="00DB2A16" w:rsidP="00DB2A1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ing.gan</w:t>
            </w:r>
            <w:r>
              <w:rPr>
                <w:rFonts w:hint="eastAsia"/>
                <w:b w:val="0"/>
                <w:sz w:val="20"/>
                <w:lang w:eastAsia="zh-CN"/>
              </w:rPr>
              <w:t>@</w:t>
            </w:r>
            <w:r>
              <w:rPr>
                <w:b w:val="0"/>
                <w:sz w:val="20"/>
                <w:lang w:eastAsia="zh-CN"/>
              </w:rPr>
              <w:t>huawei.com</w:t>
            </w:r>
          </w:p>
        </w:tc>
      </w:tr>
    </w:tbl>
    <w:p w14:paraId="160C0E9A" w14:textId="77777777" w:rsidR="00CA09B2" w:rsidRPr="00414100" w:rsidRDefault="00FF4135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B33BCEB" wp14:editId="32BB5D7D">
                <wp:simplePos x="0" y="0"/>
                <wp:positionH relativeFrom="column">
                  <wp:posOffset>-64477</wp:posOffset>
                </wp:positionH>
                <wp:positionV relativeFrom="paragraph">
                  <wp:posOffset>201051</wp:posOffset>
                </wp:positionV>
                <wp:extent cx="5943600" cy="3634154"/>
                <wp:effectExtent l="0" t="0" r="0" b="444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6341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DF3AE4" w14:textId="77777777" w:rsidR="007205AE" w:rsidRDefault="007205A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DE334F0" w14:textId="75FFA955" w:rsidR="007205AE" w:rsidRDefault="007205AE" w:rsidP="00C92D89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This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submission proposes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 of comments received from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</w:t>
                            </w:r>
                            <w:r>
                              <w:rPr>
                                <w:lang w:eastAsia="ko-KR"/>
                              </w:rPr>
                              <w:t>be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comment collection LB2</w:t>
                            </w:r>
                            <w:r w:rsidR="006B5733">
                              <w:rPr>
                                <w:lang w:eastAsia="ko-KR"/>
                              </w:rPr>
                              <w:t>7</w:t>
                            </w:r>
                            <w:r w:rsidR="00F10448">
                              <w:rPr>
                                <w:lang w:eastAsia="ko-KR"/>
                              </w:rPr>
                              <w:t>5</w:t>
                            </w:r>
                            <w:r>
                              <w:rPr>
                                <w:lang w:eastAsia="ko-KR"/>
                              </w:rPr>
                              <w:t xml:space="preserve"> based on </w:t>
                            </w:r>
                            <w:proofErr w:type="spellStart"/>
                            <w:r>
                              <w:rPr>
                                <w:lang w:eastAsia="ko-KR"/>
                              </w:rPr>
                              <w:t>TGbe</w:t>
                            </w:r>
                            <w:proofErr w:type="spellEnd"/>
                            <w:r>
                              <w:rPr>
                                <w:lang w:eastAsia="ko-KR"/>
                              </w:rPr>
                              <w:t xml:space="preserve"> D</w:t>
                            </w:r>
                            <w:r w:rsidR="00F10448">
                              <w:rPr>
                                <w:lang w:eastAsia="ko-KR"/>
                              </w:rPr>
                              <w:t>4</w:t>
                            </w:r>
                            <w:r>
                              <w:rPr>
                                <w:lang w:eastAsia="ko-KR"/>
                              </w:rPr>
                              <w:t>.</w:t>
                            </w:r>
                            <w:r w:rsidR="00345D81">
                              <w:rPr>
                                <w:lang w:eastAsia="ko-KR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.</w:t>
                            </w:r>
                          </w:p>
                          <w:p w14:paraId="1A97D349" w14:textId="26710C93" w:rsidR="007205AE" w:rsidRDefault="00345D81" w:rsidP="00C92D89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</w:p>
                          <w:p w14:paraId="7ADAEF6D" w14:textId="4256E396" w:rsidR="003F6F4A" w:rsidRDefault="000814BA" w:rsidP="002C29A5">
                            <w:r>
                              <w:rPr>
                                <w:rFonts w:eastAsia="Malgun Gothic"/>
                                <w:lang w:eastAsia="ko-KR"/>
                              </w:rPr>
                              <w:t>19145, 19146, 19147, 19148, 19149, 19150</w:t>
                            </w:r>
                            <w:r w:rsidR="00373D5B">
                              <w:rPr>
                                <w:rFonts w:eastAsia="Malgun Gothic"/>
                                <w:lang w:eastAsia="ko-KR"/>
                              </w:rPr>
                              <w:t xml:space="preserve">, 19151 </w:t>
                            </w:r>
                            <w:r w:rsidR="003F6F4A">
                              <w:t>(</w:t>
                            </w:r>
                            <w:r w:rsidR="002C29A5">
                              <w:t>7</w:t>
                            </w:r>
                            <w:r w:rsidR="00B57654">
                              <w:t xml:space="preserve"> </w:t>
                            </w:r>
                            <w:r w:rsidR="003F6F4A">
                              <w:t>CIDs)</w:t>
                            </w:r>
                          </w:p>
                          <w:p w14:paraId="3C201A44" w14:textId="77777777" w:rsidR="003F6F4A" w:rsidRDefault="003F6F4A" w:rsidP="00C26D4D"/>
                          <w:p w14:paraId="4AF840BF" w14:textId="77777777" w:rsidR="007205AE" w:rsidRDefault="007205AE" w:rsidP="00CA7A4F">
                            <w:r>
                              <w:t>Revisions:</w:t>
                            </w:r>
                          </w:p>
                          <w:p w14:paraId="30D8CE95" w14:textId="77777777" w:rsidR="007205AE" w:rsidRDefault="007205AE" w:rsidP="00CA7A4F"/>
                          <w:p w14:paraId="0879F2E3" w14:textId="4FE5F42A" w:rsidR="007205AE" w:rsidRDefault="007205AE" w:rsidP="00783701">
                            <w:pPr>
                              <w:pStyle w:val="ad"/>
                              <w:numPr>
                                <w:ilvl w:val="0"/>
                                <w:numId w:val="4"/>
                              </w:numPr>
                              <w:contextualSpacing w:val="0"/>
                            </w:pPr>
                            <w:r>
                              <w:t>Rev 0: Initial version of the document.</w:t>
                            </w:r>
                          </w:p>
                          <w:p w14:paraId="4967B040" w14:textId="77777777" w:rsidR="007205AE" w:rsidRDefault="007205AE" w:rsidP="000619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3BC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5.85pt;width:468pt;height:286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" o:allowincell="f" stroked="f">
                <v:textbox>
                  <w:txbxContent>
                    <w:p w14:paraId="7BDF3AE4" w14:textId="77777777" w:rsidR="007205AE" w:rsidRDefault="007205A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DE334F0" w14:textId="75FFA955" w:rsidR="007205AE" w:rsidRDefault="007205AE" w:rsidP="00C92D89">
                      <w:pPr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This 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submission proposes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 of comments received from 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comment collection LB2</w:t>
                      </w:r>
                      <w:r w:rsidR="006B5733">
                        <w:rPr>
                          <w:lang w:eastAsia="ko-KR"/>
                        </w:rPr>
                        <w:t>7</w:t>
                      </w:r>
                      <w:r w:rsidR="00F10448">
                        <w:rPr>
                          <w:lang w:eastAsia="ko-KR"/>
                        </w:rPr>
                        <w:t>5</w:t>
                      </w:r>
                      <w:r>
                        <w:rPr>
                          <w:lang w:eastAsia="ko-KR"/>
                        </w:rPr>
                        <w:t xml:space="preserve"> based on </w:t>
                      </w:r>
                      <w:proofErr w:type="spellStart"/>
                      <w:r>
                        <w:rPr>
                          <w:lang w:eastAsia="ko-KR"/>
                        </w:rPr>
                        <w:t>TGbe</w:t>
                      </w:r>
                      <w:proofErr w:type="spellEnd"/>
                      <w:r>
                        <w:rPr>
                          <w:lang w:eastAsia="ko-KR"/>
                        </w:rPr>
                        <w:t xml:space="preserve"> D</w:t>
                      </w:r>
                      <w:r w:rsidR="00F10448">
                        <w:rPr>
                          <w:lang w:eastAsia="ko-KR"/>
                        </w:rPr>
                        <w:t>4</w:t>
                      </w:r>
                      <w:r>
                        <w:rPr>
                          <w:lang w:eastAsia="ko-KR"/>
                        </w:rPr>
                        <w:t>.</w:t>
                      </w:r>
                      <w:r w:rsidR="00345D81">
                        <w:rPr>
                          <w:lang w:eastAsia="ko-KR"/>
                        </w:rPr>
                        <w:t>0</w:t>
                      </w:r>
                      <w:r>
                        <w:rPr>
                          <w:rFonts w:hint="eastAsia"/>
                          <w:lang w:eastAsia="ko-KR"/>
                        </w:rPr>
                        <w:t>.</w:t>
                      </w:r>
                    </w:p>
                    <w:p w14:paraId="1A97D349" w14:textId="26710C93" w:rsidR="007205AE" w:rsidRDefault="00345D81" w:rsidP="00C92D89">
                      <w:pPr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</w:p>
                    <w:p w14:paraId="7ADAEF6D" w14:textId="4256E396" w:rsidR="003F6F4A" w:rsidRDefault="000814BA" w:rsidP="002C29A5">
                      <w:r>
                        <w:rPr>
                          <w:rFonts w:eastAsia="Malgun Gothic"/>
                          <w:lang w:eastAsia="ko-KR"/>
                        </w:rPr>
                        <w:t>19145, 19146, 19147, 19148, 19149, 19150</w:t>
                      </w:r>
                      <w:r w:rsidR="00373D5B">
                        <w:rPr>
                          <w:rFonts w:eastAsia="Malgun Gothic"/>
                          <w:lang w:eastAsia="ko-KR"/>
                        </w:rPr>
                        <w:t xml:space="preserve">, 19151 </w:t>
                      </w:r>
                      <w:r w:rsidR="003F6F4A">
                        <w:t>(</w:t>
                      </w:r>
                      <w:r w:rsidR="002C29A5">
                        <w:t>7</w:t>
                      </w:r>
                      <w:r w:rsidR="00B57654">
                        <w:t xml:space="preserve"> </w:t>
                      </w:r>
                      <w:r w:rsidR="003F6F4A">
                        <w:t>CIDs)</w:t>
                      </w:r>
                    </w:p>
                    <w:p w14:paraId="3C201A44" w14:textId="77777777" w:rsidR="003F6F4A" w:rsidRDefault="003F6F4A" w:rsidP="00C26D4D"/>
                    <w:p w14:paraId="4AF840BF" w14:textId="77777777" w:rsidR="007205AE" w:rsidRDefault="007205AE" w:rsidP="00CA7A4F">
                      <w:r>
                        <w:t>Revisions:</w:t>
                      </w:r>
                    </w:p>
                    <w:p w14:paraId="30D8CE95" w14:textId="77777777" w:rsidR="007205AE" w:rsidRDefault="007205AE" w:rsidP="00CA7A4F"/>
                    <w:p w14:paraId="0879F2E3" w14:textId="4FE5F42A" w:rsidR="007205AE" w:rsidRDefault="007205AE" w:rsidP="00783701">
                      <w:pPr>
                        <w:pStyle w:val="ad"/>
                        <w:numPr>
                          <w:ilvl w:val="0"/>
                          <w:numId w:val="4"/>
                        </w:numPr>
                        <w:contextualSpacing w:val="0"/>
                      </w:pPr>
                      <w:r>
                        <w:t>Rev 0: Initial version of the document.</w:t>
                      </w:r>
                    </w:p>
                    <w:p w14:paraId="4967B040" w14:textId="77777777" w:rsidR="007205AE" w:rsidRDefault="007205AE" w:rsidP="000619B9"/>
                  </w:txbxContent>
                </v:textbox>
              </v:shape>
            </w:pict>
          </mc:Fallback>
        </mc:AlternateContent>
      </w:r>
    </w:p>
    <w:p w14:paraId="6798D46D" w14:textId="77777777" w:rsidR="00CA09B2" w:rsidRPr="00414100" w:rsidRDefault="00CA09B2" w:rsidP="00F44F02">
      <w:r w:rsidRPr="00414100">
        <w:br w:type="page"/>
      </w:r>
    </w:p>
    <w:p w14:paraId="6D1A596C" w14:textId="2954EDC6" w:rsidR="006C720C" w:rsidRPr="00F03CB6" w:rsidRDefault="00077910" w:rsidP="00F03CB6">
      <w:pPr>
        <w:pStyle w:val="1"/>
        <w:rPr>
          <w:rStyle w:val="af0"/>
          <w:rFonts w:ascii="Times New Roman" w:hAnsi="Times New Roman"/>
          <w:b/>
          <w:sz w:val="36"/>
          <w:szCs w:val="36"/>
          <w:lang w:eastAsia="zh-CN"/>
        </w:rPr>
      </w:pPr>
      <w:r w:rsidRPr="00F03CB6">
        <w:rPr>
          <w:rStyle w:val="af0"/>
          <w:rFonts w:ascii="Times New Roman" w:hAnsi="Times New Roman"/>
          <w:b/>
          <w:sz w:val="36"/>
          <w:szCs w:val="36"/>
          <w:lang w:eastAsia="zh-CN"/>
        </w:rPr>
        <w:lastRenderedPageBreak/>
        <w:t>CID 19145</w:t>
      </w:r>
    </w:p>
    <w:p w14:paraId="3A328299" w14:textId="3EC8EDDD" w:rsidR="00077910" w:rsidRPr="00F03CB6" w:rsidRDefault="00077910">
      <w:pPr>
        <w:rPr>
          <w:rStyle w:val="af0"/>
          <w:lang w:eastAsia="zh-CN"/>
        </w:rPr>
      </w:pPr>
    </w:p>
    <w:p w14:paraId="3D5A1FA9" w14:textId="77777777" w:rsidR="00077910" w:rsidRPr="00F03CB6" w:rsidRDefault="00077910">
      <w:pPr>
        <w:rPr>
          <w:rStyle w:val="af0"/>
          <w:lang w:eastAsia="zh-CN"/>
        </w:rPr>
      </w:pPr>
    </w:p>
    <w:tbl>
      <w:tblPr>
        <w:tblW w:w="8440" w:type="dxa"/>
        <w:tblLook w:val="04A0" w:firstRow="1" w:lastRow="0" w:firstColumn="1" w:lastColumn="0" w:noHBand="0" w:noVBand="1"/>
      </w:tblPr>
      <w:tblGrid>
        <w:gridCol w:w="866"/>
        <w:gridCol w:w="812"/>
        <w:gridCol w:w="3357"/>
        <w:gridCol w:w="1661"/>
        <w:gridCol w:w="1744"/>
      </w:tblGrid>
      <w:tr w:rsidR="000B407A" w:rsidRPr="00F03CB6" w14:paraId="78C1920B" w14:textId="77777777" w:rsidTr="000B407A">
        <w:trPr>
          <w:trHeight w:val="840"/>
        </w:trPr>
        <w:tc>
          <w:tcPr>
            <w:tcW w:w="831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6EF70F5" w14:textId="4D111D21" w:rsidR="000B407A" w:rsidRPr="00F03CB6" w:rsidRDefault="000B407A" w:rsidP="002C29A5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bookmarkStart w:id="0" w:name="RTF35383035323a2048342c312e"/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Clause</w:t>
            </w:r>
          </w:p>
        </w:tc>
        <w:tc>
          <w:tcPr>
            <w:tcW w:w="856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C3B12CD" w14:textId="77777777" w:rsidR="000B407A" w:rsidRPr="00F03CB6" w:rsidRDefault="000B407A" w:rsidP="002C29A5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Page</w:t>
            </w:r>
          </w:p>
        </w:tc>
        <w:tc>
          <w:tcPr>
            <w:tcW w:w="233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14D13C5" w14:textId="77777777" w:rsidR="000B407A" w:rsidRPr="00F03CB6" w:rsidRDefault="000B407A" w:rsidP="002C29A5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Comment</w:t>
            </w:r>
          </w:p>
        </w:tc>
        <w:tc>
          <w:tcPr>
            <w:tcW w:w="2204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4FC497A" w14:textId="77777777" w:rsidR="000B407A" w:rsidRPr="00F03CB6" w:rsidRDefault="000B407A" w:rsidP="002C29A5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Proposed Change</w:t>
            </w:r>
          </w:p>
        </w:tc>
        <w:tc>
          <w:tcPr>
            <w:tcW w:w="221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D9BB027" w14:textId="77777777" w:rsidR="000B407A" w:rsidRPr="00F03CB6" w:rsidRDefault="000B407A" w:rsidP="002C29A5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Resolution</w:t>
            </w:r>
          </w:p>
        </w:tc>
      </w:tr>
      <w:tr w:rsidR="000B407A" w:rsidRPr="00F03CB6" w14:paraId="2A323799" w14:textId="77777777" w:rsidTr="000B407A">
        <w:trPr>
          <w:trHeight w:val="1500"/>
        </w:trPr>
        <w:tc>
          <w:tcPr>
            <w:tcW w:w="831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50CB3F2" w14:textId="3E511FE6" w:rsidR="000B407A" w:rsidRPr="00F03CB6" w:rsidRDefault="00F03CB6" w:rsidP="002C29A5">
            <w:pPr>
              <w:jc w:val="right"/>
              <w:rPr>
                <w:rFonts w:eastAsia="宋体"/>
                <w:sz w:val="20"/>
                <w:lang w:val="en-US" w:eastAsia="zh-CN"/>
              </w:rPr>
            </w:pPr>
            <w:r w:rsidRPr="00F03CB6">
              <w:rPr>
                <w:rFonts w:eastAsia="宋体" w:hint="eastAsia"/>
                <w:sz w:val="20"/>
                <w:lang w:val="en-US" w:eastAsia="zh-CN"/>
              </w:rPr>
              <w:t>3</w:t>
            </w:r>
            <w:r w:rsidRPr="00F03CB6">
              <w:rPr>
                <w:rFonts w:eastAsia="宋体"/>
                <w:sz w:val="20"/>
                <w:lang w:val="en-US" w:eastAsia="zh-CN"/>
              </w:rPr>
              <w:t>6.2.6.2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9B11A52" w14:textId="2054C936" w:rsidR="000B407A" w:rsidRPr="00CC5FF9" w:rsidRDefault="00CC5FF9" w:rsidP="002C29A5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CC5FF9">
              <w:rPr>
                <w:rFonts w:eastAsia="宋体" w:hint="eastAsia"/>
                <w:sz w:val="20"/>
                <w:lang w:val="en-US" w:eastAsia="zh-CN"/>
              </w:rPr>
              <w:t>7</w:t>
            </w:r>
            <w:r w:rsidRPr="00CC5FF9">
              <w:rPr>
                <w:rFonts w:eastAsia="宋体"/>
                <w:sz w:val="20"/>
                <w:lang w:val="en-US" w:eastAsia="zh-CN"/>
              </w:rPr>
              <w:t>04.35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A4B989F" w14:textId="174E1004" w:rsidR="000B407A" w:rsidRPr="00CC5FF9" w:rsidRDefault="00CC5FF9" w:rsidP="002C29A5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CC5FF9">
              <w:rPr>
                <w:rFonts w:eastAsia="宋体"/>
                <w:sz w:val="20"/>
                <w:lang w:val="en-US" w:eastAsia="zh-CN"/>
              </w:rPr>
              <w:t xml:space="preserve">The parameter "SERVICE", "CH_BANDWIDTH_IN_NON_HT", "DYN_BANDWIDTH_IN_NON_HT" and "OPERATING_CHANNEL" are not listed in Table 36-1. The former 3 parameters are defined in corresponding PHY sub-clauses. The last one is not a TXVECTOR/RXVECTOR parameter and its mapping rule is explained at p705/l52. </w:t>
            </w:r>
            <w:proofErr w:type="gramStart"/>
            <w:r w:rsidRPr="00CC5FF9">
              <w:rPr>
                <w:rFonts w:eastAsia="宋体"/>
                <w:sz w:val="20"/>
                <w:lang w:val="en-US" w:eastAsia="zh-CN"/>
              </w:rPr>
              <w:t>So</w:t>
            </w:r>
            <w:proofErr w:type="gramEnd"/>
            <w:r w:rsidRPr="00CC5FF9">
              <w:rPr>
                <w:rFonts w:eastAsia="宋体"/>
                <w:sz w:val="20"/>
                <w:lang w:val="en-US" w:eastAsia="zh-CN"/>
              </w:rPr>
              <w:t xml:space="preserve"> they should not be listed in Table 36-4.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12B0DFD" w14:textId="461C0D6D" w:rsidR="000B407A" w:rsidRPr="00CC5FF9" w:rsidRDefault="00CC5FF9" w:rsidP="002C29A5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CC5FF9">
              <w:rPr>
                <w:rFonts w:eastAsia="宋体"/>
                <w:sz w:val="20"/>
                <w:lang w:val="en-US" w:eastAsia="zh-CN"/>
              </w:rPr>
              <w:t>Remove the mentioned 4 parameters from Table 36-4.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2E89C2A" w14:textId="77777777" w:rsidR="002C5689" w:rsidRDefault="002C5689" w:rsidP="003C02B1">
            <w:pPr>
              <w:jc w:val="left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Revised.</w:t>
            </w:r>
          </w:p>
          <w:p w14:paraId="10BBED7F" w14:textId="77777777" w:rsidR="002C5689" w:rsidRDefault="002C5689" w:rsidP="003C02B1">
            <w:pPr>
              <w:jc w:val="left"/>
              <w:rPr>
                <w:sz w:val="20"/>
                <w:lang w:eastAsia="zh-CN"/>
              </w:rPr>
            </w:pPr>
          </w:p>
          <w:p w14:paraId="1492ECBE" w14:textId="77777777" w:rsidR="002C5689" w:rsidRDefault="002C5689" w:rsidP="003C02B1">
            <w:pPr>
              <w:jc w:val="left"/>
              <w:rPr>
                <w:sz w:val="20"/>
                <w:lang w:eastAsia="zh-CN"/>
              </w:rPr>
            </w:pPr>
            <w:r w:rsidRPr="00C9131B">
              <w:rPr>
                <w:sz w:val="20"/>
                <w:lang w:eastAsia="zh-CN"/>
              </w:rPr>
              <w:t>Agreed in principle.</w:t>
            </w:r>
            <w:r>
              <w:rPr>
                <w:sz w:val="20"/>
                <w:lang w:eastAsia="zh-CN"/>
              </w:rPr>
              <w:t xml:space="preserve"> </w:t>
            </w:r>
            <w:r w:rsidRPr="0065311A">
              <w:rPr>
                <w:sz w:val="20"/>
                <w:lang w:eastAsia="zh-CN"/>
              </w:rPr>
              <w:t>Reflect the detailed explanation.</w:t>
            </w:r>
          </w:p>
          <w:p w14:paraId="6390F310" w14:textId="77777777" w:rsidR="002C5689" w:rsidRDefault="002C5689" w:rsidP="003C02B1">
            <w:pPr>
              <w:jc w:val="left"/>
              <w:rPr>
                <w:sz w:val="20"/>
                <w:lang w:eastAsia="zh-CN"/>
              </w:rPr>
            </w:pPr>
          </w:p>
          <w:p w14:paraId="4AC995F0" w14:textId="77777777" w:rsidR="002C5689" w:rsidRPr="005F07F4" w:rsidRDefault="002C5689" w:rsidP="003C02B1">
            <w:pPr>
              <w:jc w:val="left"/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editor</w:t>
            </w:r>
            <w:r>
              <w:rPr>
                <w:b/>
                <w:sz w:val="20"/>
                <w:highlight w:val="yellow"/>
                <w:lang w:eastAsia="zh-CN"/>
              </w:rPr>
              <w:t>:</w:t>
            </w:r>
          </w:p>
          <w:p w14:paraId="3289EBF5" w14:textId="6011D016" w:rsidR="002C5689" w:rsidRDefault="002C5689" w:rsidP="003C02B1">
            <w:pPr>
              <w:jc w:val="left"/>
              <w:rPr>
                <w:b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</w:t>
            </w:r>
            <w:r w:rsidRPr="00824AD3">
              <w:rPr>
                <w:b/>
                <w:sz w:val="20"/>
                <w:highlight w:val="yellow"/>
                <w:lang w:eastAsia="zh-CN"/>
              </w:rPr>
              <w:t>n in 11/2</w:t>
            </w:r>
            <w:r>
              <w:rPr>
                <w:b/>
                <w:sz w:val="20"/>
                <w:highlight w:val="yellow"/>
                <w:lang w:eastAsia="zh-CN"/>
              </w:rPr>
              <w:t>3</w:t>
            </w:r>
            <w:r w:rsidRPr="00824AD3">
              <w:rPr>
                <w:b/>
                <w:sz w:val="20"/>
                <w:highlight w:val="yellow"/>
                <w:lang w:eastAsia="zh-CN"/>
              </w:rPr>
              <w:t>-</w:t>
            </w:r>
            <w:r w:rsidR="009D7FAC">
              <w:rPr>
                <w:b/>
                <w:sz w:val="20"/>
                <w:highlight w:val="yellow"/>
                <w:lang w:eastAsia="zh-CN"/>
              </w:rPr>
              <w:t>1582</w:t>
            </w:r>
            <w:bookmarkStart w:id="1" w:name="_GoBack"/>
            <w:bookmarkEnd w:id="1"/>
            <w:r>
              <w:rPr>
                <w:b/>
                <w:sz w:val="20"/>
                <w:highlight w:val="yellow"/>
                <w:lang w:eastAsia="zh-CN"/>
              </w:rPr>
              <w:t>r</w:t>
            </w:r>
            <w:r w:rsidR="003C02B1">
              <w:rPr>
                <w:b/>
                <w:sz w:val="20"/>
                <w:highlight w:val="yellow"/>
                <w:lang w:eastAsia="zh-CN"/>
              </w:rPr>
              <w:t>0</w:t>
            </w:r>
            <w:r w:rsidRPr="00824AD3">
              <w:rPr>
                <w:b/>
                <w:sz w:val="20"/>
                <w:highlight w:val="yellow"/>
                <w:lang w:eastAsia="zh-CN"/>
              </w:rPr>
              <w:t xml:space="preserve"> un</w:t>
            </w:r>
            <w:r w:rsidRPr="001C4446">
              <w:rPr>
                <w:b/>
                <w:sz w:val="20"/>
                <w:highlight w:val="yellow"/>
                <w:lang w:eastAsia="zh-CN"/>
              </w:rPr>
              <w:t>der CID 1</w:t>
            </w:r>
            <w:r w:rsidR="003C02B1">
              <w:rPr>
                <w:b/>
                <w:sz w:val="20"/>
                <w:highlight w:val="yellow"/>
                <w:lang w:eastAsia="zh-CN"/>
              </w:rPr>
              <w:t>9145</w:t>
            </w:r>
            <w:r w:rsidRPr="001C4446">
              <w:rPr>
                <w:b/>
                <w:sz w:val="20"/>
                <w:highlight w:val="yellow"/>
                <w:lang w:eastAsia="zh-CN"/>
              </w:rPr>
              <w:t>.</w:t>
            </w:r>
          </w:p>
          <w:p w14:paraId="2BC47110" w14:textId="74977863" w:rsidR="000B407A" w:rsidRPr="002C5689" w:rsidRDefault="000B407A" w:rsidP="003C02B1">
            <w:pPr>
              <w:jc w:val="left"/>
              <w:rPr>
                <w:rFonts w:eastAsia="宋体"/>
                <w:b/>
                <w:sz w:val="20"/>
                <w:lang w:eastAsia="zh-CN"/>
              </w:rPr>
            </w:pPr>
          </w:p>
        </w:tc>
      </w:tr>
    </w:tbl>
    <w:p w14:paraId="6D56D8CB" w14:textId="336CF275" w:rsidR="00611EC0" w:rsidRPr="00F03CB6" w:rsidRDefault="00EE5D9B" w:rsidP="007D1A09">
      <w:pPr>
        <w:pStyle w:val="T"/>
        <w:rPr>
          <w:b/>
          <w:sz w:val="24"/>
          <w:lang w:val="en-GB"/>
        </w:rPr>
      </w:pPr>
      <w:r w:rsidRPr="003D47CC">
        <w:rPr>
          <w:b/>
          <w:sz w:val="24"/>
          <w:highlight w:val="cyan"/>
          <w:u w:val="single"/>
          <w:lang w:val="en-GB"/>
        </w:rPr>
        <w:t>Discussion:</w:t>
      </w:r>
      <w:r w:rsidRPr="00F03CB6">
        <w:rPr>
          <w:b/>
          <w:sz w:val="24"/>
          <w:lang w:val="en-GB"/>
        </w:rPr>
        <w:t xml:space="preserve"> </w:t>
      </w:r>
      <w:bookmarkEnd w:id="0"/>
    </w:p>
    <w:p w14:paraId="130C5300" w14:textId="54BDF979" w:rsidR="00D46313" w:rsidRDefault="00615491" w:rsidP="00D77968">
      <w:pPr>
        <w:pStyle w:val="ad"/>
        <w:numPr>
          <w:ilvl w:val="0"/>
          <w:numId w:val="18"/>
        </w:numPr>
        <w:autoSpaceDE w:val="0"/>
        <w:autoSpaceDN w:val="0"/>
        <w:adjustRightInd w:val="0"/>
        <w:spacing w:before="360" w:after="240"/>
        <w:jc w:val="left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T</w:t>
      </w:r>
      <w:r>
        <w:rPr>
          <w:color w:val="000000"/>
          <w:lang w:eastAsia="zh-CN"/>
        </w:rPr>
        <w:t xml:space="preserve">able 36-4 is </w:t>
      </w:r>
      <w:r w:rsidR="00487747">
        <w:rPr>
          <w:color w:val="000000"/>
          <w:lang w:eastAsia="zh-CN"/>
        </w:rPr>
        <w:t>referenced to</w:t>
      </w:r>
      <w:r>
        <w:rPr>
          <w:color w:val="000000"/>
          <w:lang w:eastAsia="zh-CN"/>
        </w:rPr>
        <w:t xml:space="preserve"> </w:t>
      </w:r>
      <w:r w:rsidR="00463C75">
        <w:rPr>
          <w:color w:val="000000"/>
          <w:lang w:eastAsia="zh-CN"/>
        </w:rPr>
        <w:t xml:space="preserve">illustrate the </w:t>
      </w:r>
      <w:r w:rsidR="00463C75">
        <w:t xml:space="preserve">mapping of the EHT PHY </w:t>
      </w:r>
      <w:r w:rsidR="005A5AD8">
        <w:t xml:space="preserve">TXVECTOR/RXVECTOR </w:t>
      </w:r>
      <w:r w:rsidR="00463C75">
        <w:t>parameters for non-HT operation.</w:t>
      </w:r>
      <w:r>
        <w:rPr>
          <w:color w:val="000000"/>
          <w:lang w:eastAsia="zh-CN"/>
        </w:rPr>
        <w:t xml:space="preserve"> </w:t>
      </w:r>
    </w:p>
    <w:p w14:paraId="17186988" w14:textId="4317D4F9" w:rsidR="0089182B" w:rsidRPr="008523C7" w:rsidRDefault="0089182B" w:rsidP="00D77968">
      <w:pPr>
        <w:pStyle w:val="ad"/>
        <w:numPr>
          <w:ilvl w:val="0"/>
          <w:numId w:val="18"/>
        </w:numPr>
        <w:autoSpaceDE w:val="0"/>
        <w:autoSpaceDN w:val="0"/>
        <w:adjustRightInd w:val="0"/>
        <w:spacing w:before="360" w:after="240"/>
        <w:jc w:val="left"/>
        <w:rPr>
          <w:color w:val="000000"/>
          <w:lang w:eastAsia="zh-CN"/>
        </w:rPr>
      </w:pPr>
      <w:r w:rsidRPr="00CC5FF9">
        <w:rPr>
          <w:rFonts w:eastAsia="宋体"/>
          <w:sz w:val="20"/>
          <w:lang w:val="en-US" w:eastAsia="zh-CN"/>
        </w:rPr>
        <w:t>The parameter</w:t>
      </w:r>
      <w:r>
        <w:rPr>
          <w:rFonts w:eastAsia="宋体"/>
          <w:sz w:val="20"/>
          <w:lang w:val="en-US" w:eastAsia="zh-CN"/>
        </w:rPr>
        <w:t>s</w:t>
      </w:r>
      <w:r w:rsidRPr="00CC5FF9">
        <w:rPr>
          <w:rFonts w:eastAsia="宋体"/>
          <w:sz w:val="20"/>
          <w:lang w:val="en-US" w:eastAsia="zh-CN"/>
        </w:rPr>
        <w:t xml:space="preserve"> "SERVICE", "CH_BANDWIDTH_IN_NON_HT", "DYN_BANDWIDTH_IN_NON_HT"</w:t>
      </w:r>
      <w:r>
        <w:rPr>
          <w:rFonts w:eastAsia="宋体"/>
          <w:sz w:val="20"/>
          <w:lang w:val="en-US" w:eastAsia="zh-CN"/>
        </w:rPr>
        <w:t xml:space="preserve"> are not </w:t>
      </w:r>
      <w:r>
        <w:t>EHT PHY TXVECTOR/RXVECTOR parameters</w:t>
      </w:r>
      <w:r w:rsidR="003C1132">
        <w:t xml:space="preserve">. </w:t>
      </w:r>
      <w:r w:rsidR="007B119E">
        <w:t xml:space="preserve">The </w:t>
      </w:r>
      <w:r w:rsidR="003C1132">
        <w:t>EHT PHY TXVECTOR/RXVECTOR parameters</w:t>
      </w:r>
      <w:r w:rsidR="003C1132" w:rsidRPr="00CC5FF9">
        <w:rPr>
          <w:rFonts w:eastAsia="宋体"/>
          <w:sz w:val="20"/>
          <w:lang w:val="en-US" w:eastAsia="zh-CN"/>
        </w:rPr>
        <w:t xml:space="preserve"> </w:t>
      </w:r>
      <w:r w:rsidR="00610A32">
        <w:rPr>
          <w:rFonts w:eastAsia="宋体"/>
          <w:sz w:val="20"/>
          <w:lang w:val="en-US" w:eastAsia="zh-CN"/>
        </w:rPr>
        <w:t xml:space="preserve">are </w:t>
      </w:r>
      <w:r w:rsidR="003C1132" w:rsidRPr="00CC5FF9">
        <w:rPr>
          <w:rFonts w:eastAsia="宋体"/>
          <w:sz w:val="20"/>
          <w:lang w:val="en-US" w:eastAsia="zh-CN"/>
        </w:rPr>
        <w:t>listed in Table 36-1</w:t>
      </w:r>
      <w:r w:rsidR="00610A32">
        <w:rPr>
          <w:rFonts w:eastAsia="宋体"/>
          <w:sz w:val="20"/>
          <w:lang w:val="en-US" w:eastAsia="zh-CN"/>
        </w:rPr>
        <w:t xml:space="preserve"> and the above three parameters are not included</w:t>
      </w:r>
      <w:r w:rsidR="003C1132" w:rsidRPr="00CC5FF9">
        <w:rPr>
          <w:rFonts w:eastAsia="宋体"/>
          <w:sz w:val="20"/>
          <w:lang w:val="en-US" w:eastAsia="zh-CN"/>
        </w:rPr>
        <w:t>.</w:t>
      </w:r>
      <w:r w:rsidR="00A016E3">
        <w:rPr>
          <w:rFonts w:eastAsia="宋体"/>
          <w:sz w:val="20"/>
          <w:lang w:val="en-US" w:eastAsia="zh-CN"/>
        </w:rPr>
        <w:t xml:space="preserve"> The above three parameters </w:t>
      </w:r>
      <w:r w:rsidR="003D4C6F">
        <w:rPr>
          <w:rFonts w:eastAsia="宋体"/>
          <w:sz w:val="20"/>
          <w:lang w:val="en-US" w:eastAsia="zh-CN"/>
        </w:rPr>
        <w:t xml:space="preserve">are defined in </w:t>
      </w:r>
      <w:r w:rsidR="003D4C6F" w:rsidRPr="00CC5FF9">
        <w:rPr>
          <w:rFonts w:eastAsia="宋体"/>
          <w:sz w:val="20"/>
          <w:lang w:val="en-US" w:eastAsia="zh-CN"/>
        </w:rPr>
        <w:t>corresponding PHY sub-clauses</w:t>
      </w:r>
      <w:r w:rsidR="003D4C6F">
        <w:rPr>
          <w:rFonts w:eastAsia="宋体"/>
          <w:sz w:val="20"/>
          <w:lang w:val="en-US" w:eastAsia="zh-CN"/>
        </w:rPr>
        <w:t>.</w:t>
      </w:r>
    </w:p>
    <w:p w14:paraId="04523E2F" w14:textId="6206D3AC" w:rsidR="008523C7" w:rsidRPr="004D7A66" w:rsidRDefault="005D2CF8" w:rsidP="00D77968">
      <w:pPr>
        <w:pStyle w:val="ad"/>
        <w:numPr>
          <w:ilvl w:val="0"/>
          <w:numId w:val="18"/>
        </w:numPr>
        <w:autoSpaceDE w:val="0"/>
        <w:autoSpaceDN w:val="0"/>
        <w:adjustRightInd w:val="0"/>
        <w:spacing w:before="360" w:after="240"/>
        <w:jc w:val="left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T</w:t>
      </w:r>
      <w:r>
        <w:rPr>
          <w:color w:val="000000"/>
          <w:lang w:eastAsia="zh-CN"/>
        </w:rPr>
        <w:t xml:space="preserve">he parameter </w:t>
      </w:r>
      <w:r w:rsidRPr="00CC5FF9">
        <w:rPr>
          <w:rFonts w:eastAsia="宋体"/>
          <w:sz w:val="20"/>
          <w:lang w:val="en-US" w:eastAsia="zh-CN"/>
        </w:rPr>
        <w:t>"OPERATING_CHANNEL"</w:t>
      </w:r>
      <w:r>
        <w:rPr>
          <w:rFonts w:eastAsia="宋体"/>
          <w:sz w:val="20"/>
          <w:lang w:val="en-US" w:eastAsia="zh-CN"/>
        </w:rPr>
        <w:t xml:space="preserve"> is not an EHT </w:t>
      </w:r>
      <w:r w:rsidRPr="00CC5FF9">
        <w:rPr>
          <w:rFonts w:eastAsia="宋体"/>
          <w:sz w:val="20"/>
          <w:lang w:val="en-US" w:eastAsia="zh-CN"/>
        </w:rPr>
        <w:t>TXVECTOR/RXVECTOR parameter</w:t>
      </w:r>
      <w:r w:rsidR="00CC0EC9">
        <w:rPr>
          <w:rFonts w:eastAsia="宋体"/>
          <w:sz w:val="20"/>
          <w:lang w:val="en-US" w:eastAsia="zh-CN"/>
        </w:rPr>
        <w:t xml:space="preserve">. It is a </w:t>
      </w:r>
      <w:r w:rsidR="00CC0EC9">
        <w:t>PHYCONFIG _VECTOR</w:t>
      </w:r>
      <w:r w:rsidR="00101383">
        <w:t xml:space="preserve">. </w:t>
      </w:r>
      <w:r w:rsidR="00CC0EC9">
        <w:rPr>
          <w:rFonts w:eastAsia="宋体"/>
          <w:sz w:val="20"/>
          <w:lang w:val="en-US" w:eastAsia="zh-CN"/>
        </w:rPr>
        <w:t xml:space="preserve"> </w:t>
      </w:r>
      <w:r w:rsidR="00101383">
        <w:rPr>
          <w:rFonts w:eastAsia="宋体"/>
          <w:sz w:val="20"/>
          <w:lang w:val="en-US" w:eastAsia="zh-CN"/>
        </w:rPr>
        <w:t>I</w:t>
      </w:r>
      <w:r w:rsidR="00101383" w:rsidRPr="00CC5FF9">
        <w:rPr>
          <w:rFonts w:eastAsia="宋体"/>
          <w:sz w:val="20"/>
          <w:lang w:val="en-US" w:eastAsia="zh-CN"/>
        </w:rPr>
        <w:t>ts mapping rule is explained at</w:t>
      </w:r>
      <w:r w:rsidR="00101383">
        <w:rPr>
          <w:rFonts w:eastAsia="宋体"/>
          <w:sz w:val="20"/>
          <w:lang w:val="en-US" w:eastAsia="zh-CN"/>
        </w:rPr>
        <w:t xml:space="preserve"> Line 52, Page 682.</w:t>
      </w:r>
    </w:p>
    <w:p w14:paraId="3AF3521D" w14:textId="788A1805" w:rsidR="004D7A66" w:rsidRDefault="004D7A66" w:rsidP="00D77968">
      <w:pPr>
        <w:pStyle w:val="ad"/>
        <w:numPr>
          <w:ilvl w:val="0"/>
          <w:numId w:val="18"/>
        </w:numPr>
        <w:autoSpaceDE w:val="0"/>
        <w:autoSpaceDN w:val="0"/>
        <w:adjustRightInd w:val="0"/>
        <w:spacing w:before="360" w:after="240"/>
        <w:jc w:val="left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T</w:t>
      </w:r>
      <w:r>
        <w:rPr>
          <w:color w:val="000000"/>
          <w:lang w:eastAsia="zh-CN"/>
        </w:rPr>
        <w:t xml:space="preserve">he </w:t>
      </w:r>
      <w:r w:rsidR="00B17EC6">
        <w:rPr>
          <w:color w:val="000000"/>
          <w:lang w:eastAsia="zh-CN"/>
        </w:rPr>
        <w:t>above 4 parameters should be deleted from Table 36-4.</w:t>
      </w:r>
    </w:p>
    <w:p w14:paraId="647A1BA8" w14:textId="77777777" w:rsidR="009C259D" w:rsidRPr="009C259D" w:rsidRDefault="009C259D" w:rsidP="009C259D">
      <w:pPr>
        <w:rPr>
          <w:b/>
          <w:sz w:val="20"/>
          <w:highlight w:val="green"/>
          <w:lang w:eastAsia="zh-CN"/>
        </w:rPr>
      </w:pPr>
      <w:r w:rsidRPr="009C259D">
        <w:rPr>
          <w:rFonts w:hint="eastAsia"/>
          <w:b/>
          <w:sz w:val="20"/>
          <w:highlight w:val="green"/>
          <w:lang w:eastAsia="zh-CN"/>
        </w:rPr>
        <w:t>I</w:t>
      </w:r>
      <w:r w:rsidRPr="009C259D">
        <w:rPr>
          <w:b/>
          <w:sz w:val="20"/>
          <w:highlight w:val="green"/>
          <w:lang w:eastAsia="zh-CN"/>
        </w:rPr>
        <w:t>nstructions to the Editor:</w:t>
      </w:r>
    </w:p>
    <w:p w14:paraId="30343302" w14:textId="3650FF58" w:rsidR="00C11CF4" w:rsidRPr="00FF6F78" w:rsidRDefault="009C259D" w:rsidP="00FF6F78">
      <w:pPr>
        <w:autoSpaceDE w:val="0"/>
        <w:autoSpaceDN w:val="0"/>
        <w:adjustRightInd w:val="0"/>
        <w:spacing w:before="360" w:after="240"/>
        <w:jc w:val="left"/>
        <w:rPr>
          <w:color w:val="000000"/>
          <w:lang w:eastAsia="zh-CN"/>
        </w:rPr>
      </w:pPr>
      <w:r w:rsidRPr="009C259D">
        <w:rPr>
          <w:sz w:val="20"/>
          <w:highlight w:val="green"/>
          <w:lang w:eastAsia="zh-CN"/>
        </w:rPr>
        <w:t xml:space="preserve">Please make the following changes in Line </w:t>
      </w:r>
      <w:r w:rsidR="006057A1">
        <w:rPr>
          <w:sz w:val="20"/>
          <w:highlight w:val="green"/>
          <w:lang w:eastAsia="zh-CN"/>
        </w:rPr>
        <w:t>5</w:t>
      </w:r>
      <w:r w:rsidRPr="009C259D">
        <w:rPr>
          <w:sz w:val="20"/>
          <w:highlight w:val="green"/>
          <w:lang w:eastAsia="zh-CN"/>
        </w:rPr>
        <w:t xml:space="preserve">, Page </w:t>
      </w:r>
      <w:r w:rsidR="006057A1">
        <w:rPr>
          <w:sz w:val="20"/>
          <w:highlight w:val="green"/>
          <w:lang w:eastAsia="zh-CN"/>
        </w:rPr>
        <w:t>682</w:t>
      </w:r>
      <w:r w:rsidRPr="009C259D">
        <w:rPr>
          <w:b/>
          <w:sz w:val="20"/>
          <w:highlight w:val="green"/>
          <w:lang w:eastAsia="zh-CN"/>
        </w:rPr>
        <w:t xml:space="preserve"> </w:t>
      </w:r>
      <w:r w:rsidRPr="009C259D">
        <w:rPr>
          <w:sz w:val="20"/>
          <w:highlight w:val="green"/>
          <w:lang w:eastAsia="zh-CN"/>
        </w:rPr>
        <w:t xml:space="preserve">in </w:t>
      </w:r>
      <w:proofErr w:type="spellStart"/>
      <w:r w:rsidRPr="009C259D">
        <w:rPr>
          <w:sz w:val="20"/>
          <w:highlight w:val="green"/>
          <w:lang w:eastAsia="zh-CN"/>
        </w:rPr>
        <w:t>TGbe</w:t>
      </w:r>
      <w:proofErr w:type="spellEnd"/>
      <w:r w:rsidRPr="009C259D">
        <w:rPr>
          <w:sz w:val="20"/>
          <w:highlight w:val="green"/>
          <w:lang w:eastAsia="zh-CN"/>
        </w:rPr>
        <w:t xml:space="preserve"> Draft D</w:t>
      </w:r>
      <w:r w:rsidR="00AD2FA0">
        <w:rPr>
          <w:sz w:val="20"/>
          <w:highlight w:val="green"/>
          <w:lang w:eastAsia="zh-CN"/>
        </w:rPr>
        <w:t>4</w:t>
      </w:r>
      <w:r w:rsidRPr="009C259D">
        <w:rPr>
          <w:sz w:val="20"/>
          <w:highlight w:val="green"/>
          <w:lang w:eastAsia="zh-CN"/>
        </w:rPr>
        <w:t>.0:</w:t>
      </w:r>
    </w:p>
    <w:p w14:paraId="5D95AB51" w14:textId="77777777" w:rsidR="00C11CF4" w:rsidRPr="00D1562D" w:rsidRDefault="00C11CF4" w:rsidP="00F76EB2">
      <w:pPr>
        <w:pStyle w:val="TB-TableBody"/>
        <w:jc w:val="center"/>
        <w:rPr>
          <w:b/>
          <w:spacing w:val="-2"/>
        </w:rPr>
      </w:pPr>
      <w:bookmarkStart w:id="2" w:name="_bookmark12"/>
      <w:bookmarkEnd w:id="2"/>
      <w:r w:rsidRPr="00D1562D">
        <w:rPr>
          <w:b/>
        </w:rPr>
        <w:t>Table</w:t>
      </w:r>
      <w:r w:rsidRPr="00D1562D">
        <w:rPr>
          <w:b/>
          <w:spacing w:val="-7"/>
        </w:rPr>
        <w:t xml:space="preserve"> </w:t>
      </w:r>
      <w:r w:rsidRPr="00D1562D">
        <w:rPr>
          <w:b/>
        </w:rPr>
        <w:t>36-4—Mapping</w:t>
      </w:r>
      <w:r w:rsidRPr="00D1562D">
        <w:rPr>
          <w:b/>
          <w:spacing w:val="-7"/>
        </w:rPr>
        <w:t xml:space="preserve"> </w:t>
      </w:r>
      <w:r w:rsidRPr="00D1562D">
        <w:rPr>
          <w:b/>
        </w:rPr>
        <w:t>of</w:t>
      </w:r>
      <w:r w:rsidRPr="00D1562D">
        <w:rPr>
          <w:b/>
          <w:spacing w:val="-7"/>
        </w:rPr>
        <w:t xml:space="preserve"> </w:t>
      </w:r>
      <w:r w:rsidRPr="00D1562D">
        <w:rPr>
          <w:b/>
        </w:rPr>
        <w:t>the</w:t>
      </w:r>
      <w:r w:rsidRPr="00D1562D">
        <w:rPr>
          <w:b/>
          <w:spacing w:val="-7"/>
        </w:rPr>
        <w:t xml:space="preserve"> </w:t>
      </w:r>
      <w:r w:rsidRPr="00D1562D">
        <w:rPr>
          <w:b/>
        </w:rPr>
        <w:t>EHT</w:t>
      </w:r>
      <w:r w:rsidRPr="00D1562D">
        <w:rPr>
          <w:b/>
          <w:spacing w:val="-7"/>
        </w:rPr>
        <w:t xml:space="preserve"> </w:t>
      </w:r>
      <w:r w:rsidRPr="00D1562D">
        <w:rPr>
          <w:b/>
        </w:rPr>
        <w:t>PHY</w:t>
      </w:r>
      <w:r w:rsidRPr="00D1562D">
        <w:rPr>
          <w:b/>
          <w:spacing w:val="-6"/>
        </w:rPr>
        <w:t xml:space="preserve"> </w:t>
      </w:r>
      <w:r w:rsidRPr="00D1562D">
        <w:rPr>
          <w:b/>
        </w:rPr>
        <w:t>parameters</w:t>
      </w:r>
      <w:r w:rsidRPr="00D1562D">
        <w:rPr>
          <w:b/>
          <w:spacing w:val="-7"/>
        </w:rPr>
        <w:t xml:space="preserve"> </w:t>
      </w:r>
      <w:r w:rsidRPr="00D1562D">
        <w:rPr>
          <w:b/>
        </w:rPr>
        <w:t>for</w:t>
      </w:r>
      <w:r w:rsidRPr="00D1562D">
        <w:rPr>
          <w:b/>
          <w:spacing w:val="-7"/>
        </w:rPr>
        <w:t xml:space="preserve"> </w:t>
      </w:r>
      <w:r w:rsidRPr="00D1562D">
        <w:rPr>
          <w:b/>
        </w:rPr>
        <w:t>non-HT</w:t>
      </w:r>
      <w:r w:rsidRPr="00D1562D">
        <w:rPr>
          <w:b/>
          <w:spacing w:val="-6"/>
        </w:rPr>
        <w:t xml:space="preserve"> </w:t>
      </w:r>
      <w:r w:rsidRPr="00D1562D">
        <w:rPr>
          <w:b/>
          <w:spacing w:val="-2"/>
        </w:rPr>
        <w:t>operation</w:t>
      </w:r>
    </w:p>
    <w:p w14:paraId="51DA293A" w14:textId="77777777" w:rsidR="00C11CF4" w:rsidRPr="00FF6F78" w:rsidRDefault="00C11CF4" w:rsidP="00F76EB2">
      <w:pPr>
        <w:pStyle w:val="TB-TableBody"/>
        <w:rPr>
          <w:b/>
          <w:bCs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1600"/>
        <w:gridCol w:w="1601"/>
        <w:gridCol w:w="1600"/>
        <w:gridCol w:w="1600"/>
        <w:gridCol w:w="1302"/>
      </w:tblGrid>
      <w:tr w:rsidR="00C11CF4" w:rsidRPr="00FF6F78" w14:paraId="5842D2AE" w14:textId="77777777" w:rsidTr="008D2013">
        <w:trPr>
          <w:trHeight w:val="2210"/>
        </w:trPr>
        <w:tc>
          <w:tcPr>
            <w:tcW w:w="14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396C7801" w14:textId="77777777" w:rsidR="00C11CF4" w:rsidRPr="00FF6F78" w:rsidRDefault="00C11CF4" w:rsidP="008D2013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1144815A" w14:textId="77777777" w:rsidR="00C11CF4" w:rsidRPr="00FF6F78" w:rsidRDefault="00C11CF4" w:rsidP="008D2013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0C231C03" w14:textId="77777777" w:rsidR="00C11CF4" w:rsidRPr="00FF6F78" w:rsidRDefault="00C11CF4" w:rsidP="008D2013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39F6490D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18"/>
                <w:szCs w:val="18"/>
              </w:rPr>
            </w:pPr>
          </w:p>
          <w:p w14:paraId="385D46C6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" w:line="204" w:lineRule="exact"/>
              <w:ind w:left="295"/>
              <w:rPr>
                <w:b/>
                <w:bCs/>
                <w:spacing w:val="-5"/>
                <w:sz w:val="18"/>
                <w:szCs w:val="18"/>
              </w:rPr>
            </w:pPr>
            <w:r w:rsidRPr="00FF6F78">
              <w:rPr>
                <w:b/>
                <w:bCs/>
                <w:sz w:val="18"/>
                <w:szCs w:val="18"/>
              </w:rPr>
              <w:t>EHT</w:t>
            </w:r>
            <w:r w:rsidRPr="00FF6F78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FF6F78">
              <w:rPr>
                <w:b/>
                <w:bCs/>
                <w:spacing w:val="-5"/>
                <w:sz w:val="18"/>
                <w:szCs w:val="18"/>
              </w:rPr>
              <w:t>PHY</w:t>
            </w:r>
          </w:p>
          <w:p w14:paraId="6D70E59B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line="204" w:lineRule="exact"/>
              <w:ind w:left="293"/>
              <w:rPr>
                <w:b/>
                <w:bCs/>
                <w:spacing w:val="-2"/>
                <w:sz w:val="18"/>
                <w:szCs w:val="18"/>
              </w:rPr>
            </w:pPr>
            <w:r w:rsidRPr="00FF6F78">
              <w:rPr>
                <w:b/>
                <w:bCs/>
                <w:spacing w:val="-2"/>
                <w:sz w:val="18"/>
                <w:szCs w:val="18"/>
              </w:rPr>
              <w:t>parameter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F2556AF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"/>
              <w:rPr>
                <w:b/>
                <w:bCs/>
                <w:sz w:val="18"/>
                <w:szCs w:val="18"/>
              </w:rPr>
            </w:pPr>
          </w:p>
          <w:p w14:paraId="767B3649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line="204" w:lineRule="exact"/>
              <w:ind w:left="492"/>
              <w:rPr>
                <w:b/>
                <w:bCs/>
                <w:spacing w:val="-5"/>
                <w:sz w:val="18"/>
                <w:szCs w:val="18"/>
              </w:rPr>
            </w:pPr>
            <w:r w:rsidRPr="00FF6F78">
              <w:rPr>
                <w:b/>
                <w:bCs/>
                <w:sz w:val="18"/>
                <w:szCs w:val="18"/>
              </w:rPr>
              <w:t>2.4</w:t>
            </w:r>
            <w:r w:rsidRPr="00FF6F78">
              <w:rPr>
                <w:b/>
                <w:bCs/>
                <w:spacing w:val="4"/>
                <w:sz w:val="18"/>
                <w:szCs w:val="18"/>
              </w:rPr>
              <w:t xml:space="preserve"> </w:t>
            </w:r>
            <w:r w:rsidRPr="00FF6F78">
              <w:rPr>
                <w:b/>
                <w:bCs/>
                <w:spacing w:val="-5"/>
                <w:sz w:val="18"/>
                <w:szCs w:val="18"/>
              </w:rPr>
              <w:t>GHz</w:t>
            </w:r>
          </w:p>
          <w:p w14:paraId="6FDE8FFE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2" w:line="232" w:lineRule="auto"/>
              <w:ind w:left="132" w:right="126"/>
              <w:jc w:val="center"/>
              <w:rPr>
                <w:b/>
                <w:bCs/>
                <w:sz w:val="18"/>
                <w:szCs w:val="18"/>
              </w:rPr>
            </w:pPr>
            <w:r w:rsidRPr="00FF6F78">
              <w:rPr>
                <w:b/>
                <w:bCs/>
                <w:spacing w:val="-2"/>
                <w:sz w:val="18"/>
                <w:szCs w:val="18"/>
              </w:rPr>
              <w:t>operation</w:t>
            </w:r>
            <w:r w:rsidRPr="00FF6F78">
              <w:rPr>
                <w:b/>
                <w:bCs/>
                <w:spacing w:val="-21"/>
                <w:sz w:val="18"/>
                <w:szCs w:val="18"/>
              </w:rPr>
              <w:t xml:space="preserve"> </w:t>
            </w:r>
            <w:r w:rsidRPr="00FF6F78">
              <w:rPr>
                <w:b/>
                <w:bCs/>
                <w:spacing w:val="-2"/>
                <w:sz w:val="18"/>
                <w:szCs w:val="18"/>
              </w:rPr>
              <w:t xml:space="preserve">defined </w:t>
            </w:r>
            <w:r w:rsidRPr="00FF6F78">
              <w:rPr>
                <w:b/>
                <w:bCs/>
                <w:sz w:val="18"/>
                <w:szCs w:val="18"/>
              </w:rPr>
              <w:t>by Clause 15 (DSSS PHY</w:t>
            </w:r>
          </w:p>
          <w:p w14:paraId="4846FEAE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line="232" w:lineRule="auto"/>
              <w:ind w:left="135" w:right="137" w:firstLine="27"/>
              <w:jc w:val="center"/>
              <w:rPr>
                <w:b/>
                <w:bCs/>
                <w:spacing w:val="-4"/>
                <w:sz w:val="18"/>
                <w:szCs w:val="18"/>
              </w:rPr>
            </w:pPr>
            <w:r w:rsidRPr="00FF6F78">
              <w:rPr>
                <w:b/>
                <w:bCs/>
                <w:sz w:val="18"/>
                <w:szCs w:val="18"/>
              </w:rPr>
              <w:t xml:space="preserve">specification for </w:t>
            </w:r>
            <w:r w:rsidRPr="00FF6F78">
              <w:rPr>
                <w:b/>
                <w:bCs/>
                <w:spacing w:val="-2"/>
                <w:sz w:val="18"/>
                <w:szCs w:val="18"/>
              </w:rPr>
              <w:t>the</w:t>
            </w:r>
            <w:r w:rsidRPr="00FF6F78">
              <w:rPr>
                <w:b/>
                <w:bCs/>
                <w:spacing w:val="-10"/>
                <w:sz w:val="18"/>
                <w:szCs w:val="18"/>
              </w:rPr>
              <w:t xml:space="preserve"> </w:t>
            </w:r>
            <w:r w:rsidRPr="00FF6F78">
              <w:rPr>
                <w:b/>
                <w:bCs/>
                <w:spacing w:val="-2"/>
                <w:sz w:val="18"/>
                <w:szCs w:val="18"/>
              </w:rPr>
              <w:t>2.4</w:t>
            </w:r>
            <w:r w:rsidRPr="00FF6F78">
              <w:rPr>
                <w:b/>
                <w:bCs/>
                <w:spacing w:val="-11"/>
                <w:sz w:val="18"/>
                <w:szCs w:val="18"/>
              </w:rPr>
              <w:t xml:space="preserve"> </w:t>
            </w:r>
            <w:r w:rsidRPr="00FF6F78">
              <w:rPr>
                <w:b/>
                <w:bCs/>
                <w:spacing w:val="-2"/>
                <w:sz w:val="18"/>
                <w:szCs w:val="18"/>
              </w:rPr>
              <w:t>GHz</w:t>
            </w:r>
            <w:r w:rsidRPr="00FF6F78">
              <w:rPr>
                <w:b/>
                <w:bCs/>
                <w:spacing w:val="-11"/>
                <w:sz w:val="18"/>
                <w:szCs w:val="18"/>
              </w:rPr>
              <w:t xml:space="preserve"> </w:t>
            </w:r>
            <w:r w:rsidRPr="00FF6F78">
              <w:rPr>
                <w:b/>
                <w:bCs/>
                <w:spacing w:val="-2"/>
                <w:sz w:val="18"/>
                <w:szCs w:val="18"/>
              </w:rPr>
              <w:t xml:space="preserve">band </w:t>
            </w:r>
            <w:r w:rsidRPr="00FF6F78">
              <w:rPr>
                <w:b/>
                <w:bCs/>
                <w:sz w:val="18"/>
                <w:szCs w:val="18"/>
              </w:rPr>
              <w:t xml:space="preserve">designated for </w:t>
            </w:r>
            <w:r w:rsidRPr="00FF6F78">
              <w:rPr>
                <w:b/>
                <w:bCs/>
                <w:spacing w:val="-4"/>
                <w:sz w:val="18"/>
                <w:szCs w:val="18"/>
              </w:rPr>
              <w:t>ISM</w:t>
            </w:r>
          </w:p>
          <w:p w14:paraId="66A53958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line="198" w:lineRule="exact"/>
              <w:ind w:left="132" w:right="108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 w:rsidRPr="00FF6F78">
              <w:rPr>
                <w:b/>
                <w:bCs/>
                <w:spacing w:val="-2"/>
                <w:sz w:val="18"/>
                <w:szCs w:val="18"/>
              </w:rPr>
              <w:t>applications)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B95C087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8"/>
              <w:rPr>
                <w:b/>
                <w:bCs/>
                <w:sz w:val="18"/>
                <w:szCs w:val="18"/>
              </w:rPr>
            </w:pPr>
          </w:p>
          <w:p w14:paraId="6B07F9E5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" w:line="204" w:lineRule="exact"/>
              <w:ind w:left="493"/>
              <w:rPr>
                <w:b/>
                <w:bCs/>
                <w:spacing w:val="-5"/>
                <w:sz w:val="18"/>
                <w:szCs w:val="18"/>
              </w:rPr>
            </w:pPr>
            <w:r w:rsidRPr="00FF6F78">
              <w:rPr>
                <w:b/>
                <w:bCs/>
                <w:sz w:val="18"/>
                <w:szCs w:val="18"/>
              </w:rPr>
              <w:t>2.4</w:t>
            </w:r>
            <w:r w:rsidRPr="00FF6F78">
              <w:rPr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FF6F78">
              <w:rPr>
                <w:b/>
                <w:bCs/>
                <w:spacing w:val="-5"/>
                <w:sz w:val="18"/>
                <w:szCs w:val="18"/>
              </w:rPr>
              <w:t>GHz</w:t>
            </w:r>
          </w:p>
          <w:p w14:paraId="2C0AB3F7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" w:line="232" w:lineRule="auto"/>
              <w:ind w:left="133" w:right="129"/>
              <w:jc w:val="center"/>
              <w:rPr>
                <w:b/>
                <w:bCs/>
                <w:sz w:val="18"/>
                <w:szCs w:val="18"/>
              </w:rPr>
            </w:pPr>
            <w:r w:rsidRPr="00FF6F78">
              <w:rPr>
                <w:b/>
                <w:bCs/>
                <w:spacing w:val="-2"/>
                <w:sz w:val="18"/>
                <w:szCs w:val="18"/>
              </w:rPr>
              <w:t>operation</w:t>
            </w:r>
            <w:r w:rsidRPr="00FF6F78">
              <w:rPr>
                <w:b/>
                <w:bCs/>
                <w:spacing w:val="-22"/>
                <w:sz w:val="18"/>
                <w:szCs w:val="18"/>
              </w:rPr>
              <w:t xml:space="preserve"> </w:t>
            </w:r>
            <w:r w:rsidRPr="00FF6F78">
              <w:rPr>
                <w:b/>
                <w:bCs/>
                <w:spacing w:val="-2"/>
                <w:sz w:val="18"/>
                <w:szCs w:val="18"/>
              </w:rPr>
              <w:t xml:space="preserve">defined </w:t>
            </w:r>
            <w:r w:rsidRPr="00FF6F78">
              <w:rPr>
                <w:b/>
                <w:bCs/>
                <w:sz w:val="18"/>
                <w:szCs w:val="18"/>
              </w:rPr>
              <w:t>by Clause 16 (High rate direct sequence spread spectrum (HR/ DSSS) PHY</w:t>
            </w:r>
          </w:p>
          <w:p w14:paraId="31A6C241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line="197" w:lineRule="exact"/>
              <w:ind w:left="133" w:right="110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 w:rsidRPr="00FF6F78">
              <w:rPr>
                <w:b/>
                <w:bCs/>
                <w:spacing w:val="-2"/>
                <w:sz w:val="18"/>
                <w:szCs w:val="18"/>
              </w:rPr>
              <w:t>specification)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57701F1" w14:textId="77777777" w:rsidR="00C11CF4" w:rsidRPr="00FF6F78" w:rsidRDefault="00C11CF4" w:rsidP="008D2013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21925B96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2"/>
              <w:rPr>
                <w:b/>
                <w:bCs/>
                <w:sz w:val="18"/>
                <w:szCs w:val="18"/>
              </w:rPr>
            </w:pPr>
          </w:p>
          <w:p w14:paraId="06D04597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line="204" w:lineRule="exact"/>
              <w:ind w:left="491"/>
              <w:rPr>
                <w:b/>
                <w:bCs/>
                <w:spacing w:val="-5"/>
                <w:sz w:val="18"/>
                <w:szCs w:val="18"/>
              </w:rPr>
            </w:pPr>
            <w:r w:rsidRPr="00FF6F78">
              <w:rPr>
                <w:b/>
                <w:bCs/>
                <w:sz w:val="18"/>
                <w:szCs w:val="18"/>
              </w:rPr>
              <w:t>2.4</w:t>
            </w:r>
            <w:r w:rsidRPr="00FF6F78">
              <w:rPr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FF6F78">
              <w:rPr>
                <w:b/>
                <w:bCs/>
                <w:spacing w:val="-5"/>
                <w:sz w:val="18"/>
                <w:szCs w:val="18"/>
              </w:rPr>
              <w:t>GHz</w:t>
            </w:r>
          </w:p>
          <w:p w14:paraId="7F0A58E4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2" w:line="232" w:lineRule="auto"/>
              <w:ind w:left="132" w:right="127"/>
              <w:jc w:val="center"/>
              <w:rPr>
                <w:b/>
                <w:bCs/>
                <w:sz w:val="18"/>
                <w:szCs w:val="18"/>
              </w:rPr>
            </w:pPr>
            <w:r w:rsidRPr="00FF6F78">
              <w:rPr>
                <w:b/>
                <w:bCs/>
                <w:spacing w:val="-2"/>
                <w:sz w:val="18"/>
                <w:szCs w:val="18"/>
              </w:rPr>
              <w:t>operation</w:t>
            </w:r>
            <w:r w:rsidRPr="00FF6F78">
              <w:rPr>
                <w:b/>
                <w:bCs/>
                <w:spacing w:val="-22"/>
                <w:sz w:val="18"/>
                <w:szCs w:val="18"/>
              </w:rPr>
              <w:t xml:space="preserve"> </w:t>
            </w:r>
            <w:r w:rsidRPr="00FF6F78">
              <w:rPr>
                <w:b/>
                <w:bCs/>
                <w:spacing w:val="-2"/>
                <w:sz w:val="18"/>
                <w:szCs w:val="18"/>
              </w:rPr>
              <w:t xml:space="preserve">defined </w:t>
            </w:r>
            <w:r w:rsidRPr="00FF6F78">
              <w:rPr>
                <w:b/>
                <w:bCs/>
                <w:sz w:val="18"/>
                <w:szCs w:val="18"/>
              </w:rPr>
              <w:t>by Clause 18 (Extended Rate PHY (ERP)</w:t>
            </w:r>
          </w:p>
          <w:p w14:paraId="4B011505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line="198" w:lineRule="exact"/>
              <w:ind w:left="132" w:right="109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 w:rsidRPr="00FF6F78">
              <w:rPr>
                <w:b/>
                <w:bCs/>
                <w:spacing w:val="-2"/>
                <w:sz w:val="18"/>
                <w:szCs w:val="18"/>
              </w:rPr>
              <w:t>specification)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39033C4" w14:textId="77777777" w:rsidR="00C11CF4" w:rsidRPr="00FF6F78" w:rsidRDefault="00C11CF4" w:rsidP="00C11CF4">
            <w:pPr>
              <w:pStyle w:val="TableParagraph"/>
              <w:numPr>
                <w:ilvl w:val="0"/>
                <w:numId w:val="19"/>
              </w:numPr>
              <w:tabs>
                <w:tab w:val="left" w:pos="162"/>
              </w:tabs>
              <w:kinsoku w:val="0"/>
              <w:overflowPunct w:val="0"/>
              <w:spacing w:before="97" w:line="203" w:lineRule="exact"/>
              <w:ind w:left="162" w:hanging="140"/>
              <w:jc w:val="center"/>
              <w:rPr>
                <w:b/>
                <w:bCs/>
                <w:spacing w:val="-5"/>
                <w:sz w:val="18"/>
                <w:szCs w:val="18"/>
              </w:rPr>
            </w:pPr>
            <w:r w:rsidRPr="00FF6F78">
              <w:rPr>
                <w:b/>
                <w:bCs/>
                <w:sz w:val="18"/>
                <w:szCs w:val="18"/>
              </w:rPr>
              <w:t>GHz</w:t>
            </w:r>
            <w:r w:rsidRPr="00FF6F78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FF6F78">
              <w:rPr>
                <w:b/>
                <w:bCs/>
                <w:spacing w:val="-5"/>
                <w:sz w:val="18"/>
                <w:szCs w:val="18"/>
              </w:rPr>
              <w:t>and</w:t>
            </w:r>
          </w:p>
          <w:p w14:paraId="4E1E9C9A" w14:textId="77777777" w:rsidR="00C11CF4" w:rsidRPr="00FF6F78" w:rsidRDefault="00C11CF4" w:rsidP="00C11CF4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kinsoku w:val="0"/>
              <w:overflowPunct w:val="0"/>
              <w:spacing w:before="1" w:line="232" w:lineRule="auto"/>
              <w:ind w:left="167" w:right="145" w:firstLine="0"/>
              <w:jc w:val="center"/>
              <w:rPr>
                <w:b/>
                <w:bCs/>
                <w:sz w:val="18"/>
                <w:szCs w:val="18"/>
              </w:rPr>
            </w:pPr>
            <w:r w:rsidRPr="00FF6F78">
              <w:rPr>
                <w:b/>
                <w:bCs/>
                <w:spacing w:val="-2"/>
                <w:sz w:val="18"/>
                <w:szCs w:val="18"/>
              </w:rPr>
              <w:t>GHz</w:t>
            </w:r>
            <w:r w:rsidRPr="00FF6F78">
              <w:rPr>
                <w:b/>
                <w:bCs/>
                <w:spacing w:val="-10"/>
                <w:sz w:val="18"/>
                <w:szCs w:val="18"/>
              </w:rPr>
              <w:t xml:space="preserve"> </w:t>
            </w:r>
            <w:r w:rsidRPr="00FF6F78">
              <w:rPr>
                <w:b/>
                <w:bCs/>
                <w:spacing w:val="-2"/>
                <w:sz w:val="18"/>
                <w:szCs w:val="18"/>
              </w:rPr>
              <w:t xml:space="preserve">operation </w:t>
            </w:r>
            <w:r w:rsidRPr="00FF6F78">
              <w:rPr>
                <w:b/>
                <w:bCs/>
                <w:sz w:val="18"/>
                <w:szCs w:val="18"/>
              </w:rPr>
              <w:t xml:space="preserve">defined by Clause 17 </w:t>
            </w:r>
            <w:r w:rsidRPr="00FF6F78">
              <w:rPr>
                <w:b/>
                <w:bCs/>
                <w:spacing w:val="-2"/>
                <w:sz w:val="18"/>
                <w:szCs w:val="18"/>
              </w:rPr>
              <w:t xml:space="preserve">(Orthogonal frequency division multiplexing </w:t>
            </w:r>
            <w:r w:rsidRPr="00FF6F78">
              <w:rPr>
                <w:b/>
                <w:bCs/>
                <w:sz w:val="18"/>
                <w:szCs w:val="18"/>
              </w:rPr>
              <w:t>(OFDM) PHY</w:t>
            </w:r>
          </w:p>
          <w:p w14:paraId="076A94D8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line="197" w:lineRule="exact"/>
              <w:ind w:left="132" w:right="110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 w:rsidRPr="00FF6F78">
              <w:rPr>
                <w:b/>
                <w:bCs/>
                <w:spacing w:val="-2"/>
                <w:sz w:val="18"/>
                <w:szCs w:val="18"/>
              </w:rPr>
              <w:t>specification)</w:t>
            </w:r>
          </w:p>
        </w:tc>
        <w:tc>
          <w:tcPr>
            <w:tcW w:w="130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EDCCE3B" w14:textId="77777777" w:rsidR="00C11CF4" w:rsidRPr="00FF6F78" w:rsidRDefault="00C11CF4" w:rsidP="008D2013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17E063E9" w14:textId="77777777" w:rsidR="00C11CF4" w:rsidRPr="00FF6F78" w:rsidRDefault="00C11CF4" w:rsidP="008D2013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16659725" w14:textId="77777777" w:rsidR="00C11CF4" w:rsidRPr="00FF6F78" w:rsidRDefault="00C11CF4" w:rsidP="008D2013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52643471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8"/>
                <w:szCs w:val="18"/>
              </w:rPr>
            </w:pPr>
          </w:p>
          <w:p w14:paraId="693CB042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line="232" w:lineRule="auto"/>
              <w:ind w:left="543" w:right="117" w:hanging="294"/>
              <w:rPr>
                <w:b/>
                <w:bCs/>
                <w:spacing w:val="-4"/>
                <w:sz w:val="18"/>
                <w:szCs w:val="18"/>
              </w:rPr>
            </w:pPr>
            <w:r w:rsidRPr="00FF6F78">
              <w:rPr>
                <w:b/>
                <w:bCs/>
                <w:spacing w:val="-2"/>
                <w:sz w:val="18"/>
                <w:szCs w:val="18"/>
              </w:rPr>
              <w:t xml:space="preserve">Parameter </w:t>
            </w:r>
            <w:r w:rsidRPr="00FF6F78">
              <w:rPr>
                <w:b/>
                <w:bCs/>
                <w:spacing w:val="-4"/>
                <w:sz w:val="18"/>
                <w:szCs w:val="18"/>
              </w:rPr>
              <w:t>list</w:t>
            </w:r>
          </w:p>
        </w:tc>
      </w:tr>
      <w:tr w:rsidR="00C11CF4" w:rsidRPr="00FF6F78" w14:paraId="4EB20475" w14:textId="77777777" w:rsidTr="008D2013">
        <w:trPr>
          <w:trHeight w:val="542"/>
        </w:trPr>
        <w:tc>
          <w:tcPr>
            <w:tcW w:w="140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6993CF9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56"/>
              <w:ind w:left="117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L_LENGTH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4D52E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56"/>
              <w:ind w:left="132" w:right="108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LENGTH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30C72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56"/>
              <w:ind w:left="133" w:right="110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LENGTH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136DF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56"/>
              <w:ind w:left="132" w:right="109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LENGTH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2F176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56"/>
              <w:ind w:left="132" w:right="109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LENGTH</w:t>
            </w:r>
          </w:p>
        </w:tc>
        <w:tc>
          <w:tcPr>
            <w:tcW w:w="130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D061DCC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1" w:line="232" w:lineRule="auto"/>
              <w:ind w:left="176" w:right="117" w:hanging="21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TXVECTOR/ RXVECTOR</w:t>
            </w:r>
          </w:p>
        </w:tc>
      </w:tr>
      <w:tr w:rsidR="00C11CF4" w:rsidRPr="00FF6F78" w14:paraId="4F4D156C" w14:textId="77777777" w:rsidTr="008D2013">
        <w:trPr>
          <w:trHeight w:val="554"/>
        </w:trPr>
        <w:tc>
          <w:tcPr>
            <w:tcW w:w="14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E61E52E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69"/>
              <w:ind w:left="117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L_DATARATE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1E609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69"/>
              <w:ind w:left="132" w:right="107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DATARATE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2B651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69"/>
              <w:ind w:left="133" w:right="111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DATARATE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93378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69"/>
              <w:ind w:left="132" w:right="109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DATARATE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8479B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69"/>
              <w:ind w:left="132" w:right="110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DATARATE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E3FC3F2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76" w:line="230" w:lineRule="auto"/>
              <w:ind w:left="176" w:right="117" w:hanging="21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TXVECTOR/ RXVECTOR</w:t>
            </w:r>
          </w:p>
        </w:tc>
      </w:tr>
      <w:tr w:rsidR="00C11CF4" w:rsidRPr="00FF6F78" w14:paraId="20A6CBF2" w14:textId="77777777" w:rsidTr="008D2013">
        <w:trPr>
          <w:trHeight w:val="555"/>
        </w:trPr>
        <w:tc>
          <w:tcPr>
            <w:tcW w:w="14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B3BA966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74" w:line="232" w:lineRule="auto"/>
              <w:ind w:left="117" w:right="193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TXPWR_LEV EL_INDEX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E8DBE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 w:line="204" w:lineRule="exact"/>
              <w:ind w:left="132" w:right="107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TXPWR_LEVEL</w:t>
            </w:r>
          </w:p>
          <w:p w14:paraId="66F063C6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line="204" w:lineRule="exact"/>
              <w:ind w:left="132" w:right="108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_INDEX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09426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 w:line="204" w:lineRule="exact"/>
              <w:ind w:left="133" w:right="110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TXPWR_LEVEL</w:t>
            </w:r>
          </w:p>
          <w:p w14:paraId="75B03AE3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line="204" w:lineRule="exact"/>
              <w:ind w:left="133" w:right="110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_INDEX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00271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 w:line="204" w:lineRule="exact"/>
              <w:ind w:left="132" w:right="109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TXPWR_LEVEL</w:t>
            </w:r>
          </w:p>
          <w:p w14:paraId="3AFA52C9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line="204" w:lineRule="exact"/>
              <w:ind w:left="132" w:right="109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_INDEX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6C987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 w:line="204" w:lineRule="exact"/>
              <w:ind w:left="132" w:right="109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TXPWR_LEVEL</w:t>
            </w:r>
          </w:p>
          <w:p w14:paraId="26AE1816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line="204" w:lineRule="exact"/>
              <w:ind w:left="132" w:right="110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_INDEX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FDEC7E0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170"/>
              <w:ind w:left="132" w:right="99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TXVECTOR</w:t>
            </w:r>
          </w:p>
        </w:tc>
      </w:tr>
      <w:tr w:rsidR="00C11CF4" w:rsidRPr="00FF6F78" w14:paraId="6A80CCB7" w14:textId="77777777" w:rsidTr="008D2013">
        <w:trPr>
          <w:trHeight w:val="355"/>
        </w:trPr>
        <w:tc>
          <w:tcPr>
            <w:tcW w:w="14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9EAC839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/>
              <w:ind w:left="117"/>
              <w:rPr>
                <w:spacing w:val="-4"/>
                <w:sz w:val="18"/>
                <w:szCs w:val="18"/>
              </w:rPr>
            </w:pPr>
            <w:r w:rsidRPr="00FF6F78">
              <w:rPr>
                <w:spacing w:val="-4"/>
                <w:sz w:val="18"/>
                <w:szCs w:val="18"/>
              </w:rPr>
              <w:lastRenderedPageBreak/>
              <w:t>RSSI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00D38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/>
              <w:ind w:left="132" w:right="109"/>
              <w:jc w:val="center"/>
              <w:rPr>
                <w:spacing w:val="-4"/>
                <w:sz w:val="18"/>
                <w:szCs w:val="18"/>
              </w:rPr>
            </w:pPr>
            <w:r w:rsidRPr="00FF6F78">
              <w:rPr>
                <w:spacing w:val="-4"/>
                <w:sz w:val="18"/>
                <w:szCs w:val="18"/>
              </w:rPr>
              <w:t>RSSI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8075F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/>
              <w:ind w:left="133" w:right="110"/>
              <w:jc w:val="center"/>
              <w:rPr>
                <w:spacing w:val="-4"/>
                <w:sz w:val="18"/>
                <w:szCs w:val="18"/>
              </w:rPr>
            </w:pPr>
            <w:r w:rsidRPr="00FF6F78">
              <w:rPr>
                <w:spacing w:val="-4"/>
                <w:sz w:val="18"/>
                <w:szCs w:val="18"/>
              </w:rPr>
              <w:t>RSSI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F7BE2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/>
              <w:ind w:left="132" w:right="109"/>
              <w:jc w:val="center"/>
              <w:rPr>
                <w:spacing w:val="-4"/>
                <w:sz w:val="18"/>
                <w:szCs w:val="18"/>
              </w:rPr>
            </w:pPr>
            <w:r w:rsidRPr="00FF6F78">
              <w:rPr>
                <w:spacing w:val="-4"/>
                <w:sz w:val="18"/>
                <w:szCs w:val="18"/>
              </w:rPr>
              <w:t>RSSI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08C07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/>
              <w:ind w:left="132" w:right="110"/>
              <w:jc w:val="center"/>
              <w:rPr>
                <w:spacing w:val="-4"/>
                <w:sz w:val="18"/>
                <w:szCs w:val="18"/>
              </w:rPr>
            </w:pPr>
            <w:r w:rsidRPr="00FF6F78">
              <w:rPr>
                <w:spacing w:val="-4"/>
                <w:sz w:val="18"/>
                <w:szCs w:val="18"/>
              </w:rPr>
              <w:t>RSSI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2E8DD5A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/>
              <w:ind w:left="131" w:right="99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RXVECTOR</w:t>
            </w:r>
          </w:p>
        </w:tc>
      </w:tr>
      <w:tr w:rsidR="00C11CF4" w:rsidRPr="00FF6F78" w:rsidDel="00C9765A" w14:paraId="414E5B96" w14:textId="0773297F" w:rsidTr="008D2013">
        <w:trPr>
          <w:trHeight w:val="555"/>
          <w:del w:id="3" w:author="gongbo (E)" w:date="2023-09-11T21:17:00Z"/>
        </w:trPr>
        <w:tc>
          <w:tcPr>
            <w:tcW w:w="14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A3A6E9B" w14:textId="2A4C0AE2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169"/>
              <w:ind w:left="117"/>
              <w:rPr>
                <w:del w:id="4" w:author="gongbo (E)" w:date="2023-09-11T21:17:00Z"/>
                <w:spacing w:val="-2"/>
                <w:sz w:val="18"/>
                <w:szCs w:val="18"/>
              </w:rPr>
            </w:pPr>
            <w:del w:id="5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SERVICE</w:delText>
              </w:r>
            </w:del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22040" w14:textId="424A59A4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169"/>
              <w:ind w:left="132" w:right="108"/>
              <w:jc w:val="center"/>
              <w:rPr>
                <w:del w:id="6" w:author="gongbo (E)" w:date="2023-09-11T21:17:00Z"/>
                <w:spacing w:val="-2"/>
                <w:sz w:val="18"/>
                <w:szCs w:val="18"/>
              </w:rPr>
            </w:pPr>
            <w:del w:id="7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SERVICE</w:delText>
              </w:r>
            </w:del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C1F53" w14:textId="395DC4BE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169"/>
              <w:ind w:left="133" w:right="109"/>
              <w:jc w:val="center"/>
              <w:rPr>
                <w:del w:id="8" w:author="gongbo (E)" w:date="2023-09-11T21:17:00Z"/>
                <w:spacing w:val="-2"/>
                <w:sz w:val="18"/>
                <w:szCs w:val="18"/>
              </w:rPr>
            </w:pPr>
            <w:del w:id="9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SERVICE</w:delText>
              </w:r>
            </w:del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A9876" w14:textId="5D517088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169"/>
              <w:ind w:left="132" w:right="110"/>
              <w:jc w:val="center"/>
              <w:rPr>
                <w:del w:id="10" w:author="gongbo (E)" w:date="2023-09-11T21:17:00Z"/>
                <w:spacing w:val="-2"/>
                <w:sz w:val="18"/>
                <w:szCs w:val="18"/>
              </w:rPr>
            </w:pPr>
            <w:del w:id="11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SERVICE</w:delText>
              </w:r>
            </w:del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78A29" w14:textId="18570480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169"/>
              <w:ind w:left="132" w:right="110"/>
              <w:jc w:val="center"/>
              <w:rPr>
                <w:del w:id="12" w:author="gongbo (E)" w:date="2023-09-11T21:17:00Z"/>
                <w:spacing w:val="-2"/>
                <w:sz w:val="18"/>
                <w:szCs w:val="18"/>
              </w:rPr>
            </w:pPr>
            <w:del w:id="13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SERVICE</w:delText>
              </w:r>
            </w:del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CDC0F94" w14:textId="5D5455F9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74" w:line="232" w:lineRule="auto"/>
              <w:ind w:left="176" w:right="117" w:hanging="21"/>
              <w:rPr>
                <w:del w:id="14" w:author="gongbo (E)" w:date="2023-09-11T21:17:00Z"/>
                <w:spacing w:val="-2"/>
                <w:sz w:val="18"/>
                <w:szCs w:val="18"/>
              </w:rPr>
            </w:pPr>
            <w:del w:id="15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TXVECTOR/ RXVECTOR</w:delText>
              </w:r>
            </w:del>
          </w:p>
        </w:tc>
      </w:tr>
      <w:tr w:rsidR="00C11CF4" w:rsidRPr="00FF6F78" w14:paraId="31002246" w14:textId="77777777" w:rsidTr="008D2013">
        <w:trPr>
          <w:trHeight w:val="355"/>
        </w:trPr>
        <w:tc>
          <w:tcPr>
            <w:tcW w:w="14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61C5385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/>
              <w:ind w:left="117"/>
              <w:rPr>
                <w:spacing w:val="-4"/>
                <w:sz w:val="18"/>
                <w:szCs w:val="18"/>
              </w:rPr>
            </w:pPr>
            <w:r w:rsidRPr="00FF6F78">
              <w:rPr>
                <w:spacing w:val="-4"/>
                <w:sz w:val="18"/>
                <w:szCs w:val="18"/>
              </w:rPr>
              <w:t>RCPI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D00D7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/>
              <w:ind w:left="132" w:right="108"/>
              <w:jc w:val="center"/>
              <w:rPr>
                <w:spacing w:val="-4"/>
                <w:sz w:val="18"/>
                <w:szCs w:val="18"/>
              </w:rPr>
            </w:pPr>
            <w:r w:rsidRPr="00FF6F78">
              <w:rPr>
                <w:spacing w:val="-4"/>
                <w:sz w:val="18"/>
                <w:szCs w:val="18"/>
              </w:rPr>
              <w:t>RCPI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604C1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/>
              <w:ind w:left="133" w:right="110"/>
              <w:jc w:val="center"/>
              <w:rPr>
                <w:spacing w:val="-4"/>
                <w:sz w:val="18"/>
                <w:szCs w:val="18"/>
              </w:rPr>
            </w:pPr>
            <w:r w:rsidRPr="00FF6F78">
              <w:rPr>
                <w:spacing w:val="-4"/>
                <w:sz w:val="18"/>
                <w:szCs w:val="18"/>
              </w:rPr>
              <w:t>RCPI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15958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/>
              <w:ind w:left="132" w:right="110"/>
              <w:jc w:val="center"/>
              <w:rPr>
                <w:spacing w:val="-4"/>
                <w:sz w:val="18"/>
                <w:szCs w:val="18"/>
              </w:rPr>
            </w:pPr>
            <w:r w:rsidRPr="00FF6F78">
              <w:rPr>
                <w:spacing w:val="-4"/>
                <w:sz w:val="18"/>
                <w:szCs w:val="18"/>
              </w:rPr>
              <w:t>RCPI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D811F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/>
              <w:ind w:left="132" w:right="110"/>
              <w:jc w:val="center"/>
              <w:rPr>
                <w:spacing w:val="-4"/>
                <w:sz w:val="18"/>
                <w:szCs w:val="18"/>
              </w:rPr>
            </w:pPr>
            <w:r w:rsidRPr="00FF6F78">
              <w:rPr>
                <w:spacing w:val="-4"/>
                <w:sz w:val="18"/>
                <w:szCs w:val="18"/>
              </w:rPr>
              <w:t>RCPI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E5F81B6" w14:textId="77777777" w:rsidR="00C11CF4" w:rsidRPr="00FF6F78" w:rsidRDefault="00C11CF4" w:rsidP="008D2013">
            <w:pPr>
              <w:pStyle w:val="TableParagraph"/>
              <w:kinsoku w:val="0"/>
              <w:overflowPunct w:val="0"/>
              <w:spacing w:before="69"/>
              <w:ind w:left="131" w:right="99"/>
              <w:jc w:val="center"/>
              <w:rPr>
                <w:spacing w:val="-2"/>
                <w:sz w:val="18"/>
                <w:szCs w:val="18"/>
              </w:rPr>
            </w:pPr>
            <w:r w:rsidRPr="00FF6F78">
              <w:rPr>
                <w:spacing w:val="-2"/>
                <w:sz w:val="18"/>
                <w:szCs w:val="18"/>
              </w:rPr>
              <w:t>RXVECTOR</w:t>
            </w:r>
          </w:p>
        </w:tc>
      </w:tr>
      <w:tr w:rsidR="00C11CF4" w:rsidRPr="00FF6F78" w:rsidDel="00C9765A" w14:paraId="2CF58BDC" w14:textId="360A9C81" w:rsidTr="008D2013">
        <w:trPr>
          <w:trHeight w:val="754"/>
          <w:del w:id="16" w:author="gongbo (E)" w:date="2023-09-11T21:17:00Z"/>
        </w:trPr>
        <w:tc>
          <w:tcPr>
            <w:tcW w:w="14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D2F9458" w14:textId="680BA029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76" w:line="230" w:lineRule="auto"/>
              <w:ind w:left="117"/>
              <w:rPr>
                <w:del w:id="17" w:author="gongbo (E)" w:date="2023-09-11T21:17:00Z"/>
                <w:spacing w:val="-2"/>
                <w:sz w:val="18"/>
                <w:szCs w:val="18"/>
              </w:rPr>
            </w:pPr>
            <w:del w:id="18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CH_BANDWI DTH_IN_NON</w:delText>
              </w:r>
            </w:del>
          </w:p>
          <w:p w14:paraId="555AE7A8" w14:textId="210C397C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line="202" w:lineRule="exact"/>
              <w:ind w:left="117"/>
              <w:rPr>
                <w:del w:id="19" w:author="gongbo (E)" w:date="2023-09-11T21:17:00Z"/>
                <w:spacing w:val="-5"/>
                <w:sz w:val="18"/>
                <w:szCs w:val="18"/>
              </w:rPr>
            </w:pPr>
            <w:del w:id="20" w:author="gongbo (E)" w:date="2023-09-11T21:17:00Z">
              <w:r w:rsidRPr="00FF6F78" w:rsidDel="00C9765A">
                <w:rPr>
                  <w:spacing w:val="-5"/>
                  <w:sz w:val="18"/>
                  <w:szCs w:val="18"/>
                </w:rPr>
                <w:delText>_HT</w:delText>
              </w:r>
            </w:del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60342" w14:textId="6D0615CC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4"/>
              <w:rPr>
                <w:del w:id="21" w:author="gongbo (E)" w:date="2023-09-11T21:17:00Z"/>
                <w:b/>
                <w:bCs/>
                <w:sz w:val="18"/>
                <w:szCs w:val="18"/>
              </w:rPr>
            </w:pPr>
          </w:p>
          <w:p w14:paraId="1967ABAF" w14:textId="1D7F2574" w:rsidR="00C11CF4" w:rsidRPr="00FF6F78" w:rsidDel="00C9765A" w:rsidRDefault="00C11CF4" w:rsidP="008D2013">
            <w:pPr>
              <w:pStyle w:val="TableParagraph"/>
              <w:kinsoku w:val="0"/>
              <w:overflowPunct w:val="0"/>
              <w:ind w:left="132" w:right="108"/>
              <w:jc w:val="center"/>
              <w:rPr>
                <w:del w:id="22" w:author="gongbo (E)" w:date="2023-09-11T21:17:00Z"/>
                <w:spacing w:val="-2"/>
                <w:sz w:val="18"/>
                <w:szCs w:val="18"/>
              </w:rPr>
            </w:pPr>
            <w:del w:id="23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discard</w:delText>
              </w:r>
            </w:del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20E99" w14:textId="31CC8DD0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4"/>
              <w:rPr>
                <w:del w:id="24" w:author="gongbo (E)" w:date="2023-09-11T21:17:00Z"/>
                <w:b/>
                <w:bCs/>
                <w:sz w:val="18"/>
                <w:szCs w:val="18"/>
              </w:rPr>
            </w:pPr>
          </w:p>
          <w:p w14:paraId="5066DBFF" w14:textId="0F6920A9" w:rsidR="00C11CF4" w:rsidRPr="00FF6F78" w:rsidDel="00C9765A" w:rsidRDefault="00C11CF4" w:rsidP="008D2013">
            <w:pPr>
              <w:pStyle w:val="TableParagraph"/>
              <w:kinsoku w:val="0"/>
              <w:overflowPunct w:val="0"/>
              <w:ind w:left="133" w:right="110"/>
              <w:jc w:val="center"/>
              <w:rPr>
                <w:del w:id="25" w:author="gongbo (E)" w:date="2023-09-11T21:17:00Z"/>
                <w:spacing w:val="-2"/>
                <w:sz w:val="18"/>
                <w:szCs w:val="18"/>
              </w:rPr>
            </w:pPr>
            <w:del w:id="26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discard</w:delText>
              </w:r>
            </w:del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2AC5E" w14:textId="312F6027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174" w:line="232" w:lineRule="auto"/>
              <w:ind w:left="200" w:hanging="51"/>
              <w:rPr>
                <w:del w:id="27" w:author="gongbo (E)" w:date="2023-09-11T21:17:00Z"/>
                <w:spacing w:val="-2"/>
                <w:sz w:val="18"/>
                <w:szCs w:val="18"/>
              </w:rPr>
            </w:pPr>
            <w:del w:id="28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CH_BANDWIDT H_IN_NON_HT</w:delText>
              </w:r>
            </w:del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B46C0" w14:textId="01888B1E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174" w:line="232" w:lineRule="auto"/>
              <w:ind w:left="199" w:hanging="50"/>
              <w:rPr>
                <w:del w:id="29" w:author="gongbo (E)" w:date="2023-09-11T21:17:00Z"/>
                <w:spacing w:val="-2"/>
                <w:sz w:val="18"/>
                <w:szCs w:val="18"/>
              </w:rPr>
            </w:pPr>
            <w:del w:id="30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CH_BANDWIDT H_IN_NON_HT</w:delText>
              </w:r>
            </w:del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685FADC" w14:textId="6E4DB44B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174" w:line="232" w:lineRule="auto"/>
              <w:ind w:left="176" w:right="117" w:hanging="21"/>
              <w:rPr>
                <w:del w:id="31" w:author="gongbo (E)" w:date="2023-09-11T21:17:00Z"/>
                <w:spacing w:val="-2"/>
                <w:sz w:val="18"/>
                <w:szCs w:val="18"/>
              </w:rPr>
            </w:pPr>
            <w:del w:id="32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TXVECTOR/ RXVECTOR</w:delText>
              </w:r>
            </w:del>
          </w:p>
        </w:tc>
      </w:tr>
      <w:tr w:rsidR="00C11CF4" w:rsidRPr="00FF6F78" w:rsidDel="00C9765A" w14:paraId="6F951B2A" w14:textId="544CAEDC" w:rsidTr="008D2013">
        <w:trPr>
          <w:trHeight w:val="754"/>
          <w:del w:id="33" w:author="gongbo (E)" w:date="2023-09-11T21:17:00Z"/>
        </w:trPr>
        <w:tc>
          <w:tcPr>
            <w:tcW w:w="14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3034AC4" w14:textId="64C27656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74" w:line="232" w:lineRule="auto"/>
              <w:ind w:left="117" w:right="103"/>
              <w:rPr>
                <w:del w:id="34" w:author="gongbo (E)" w:date="2023-09-11T21:17:00Z"/>
                <w:spacing w:val="-4"/>
                <w:sz w:val="18"/>
                <w:szCs w:val="18"/>
              </w:rPr>
            </w:pPr>
            <w:del w:id="35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 xml:space="preserve">DYN_BANDW IDTH_IN_NO </w:delText>
              </w:r>
              <w:r w:rsidRPr="00FF6F78" w:rsidDel="00C9765A">
                <w:rPr>
                  <w:spacing w:val="-4"/>
                  <w:sz w:val="18"/>
                  <w:szCs w:val="18"/>
                </w:rPr>
                <w:delText>N_HT</w:delText>
              </w:r>
            </w:del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824DC" w14:textId="1342AA85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5"/>
              <w:rPr>
                <w:del w:id="36" w:author="gongbo (E)" w:date="2023-09-11T21:17:00Z"/>
                <w:b/>
                <w:bCs/>
                <w:sz w:val="18"/>
                <w:szCs w:val="18"/>
              </w:rPr>
            </w:pPr>
          </w:p>
          <w:p w14:paraId="208AD5BA" w14:textId="7F946BA8" w:rsidR="00C11CF4" w:rsidRPr="00FF6F78" w:rsidDel="00C9765A" w:rsidRDefault="00C11CF4" w:rsidP="008D2013">
            <w:pPr>
              <w:pStyle w:val="TableParagraph"/>
              <w:kinsoku w:val="0"/>
              <w:overflowPunct w:val="0"/>
              <w:ind w:left="132" w:right="108"/>
              <w:jc w:val="center"/>
              <w:rPr>
                <w:del w:id="37" w:author="gongbo (E)" w:date="2023-09-11T21:17:00Z"/>
                <w:spacing w:val="-2"/>
                <w:sz w:val="18"/>
                <w:szCs w:val="18"/>
              </w:rPr>
            </w:pPr>
            <w:del w:id="38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discard</w:delText>
              </w:r>
            </w:del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61731" w14:textId="7BF306D6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5"/>
              <w:rPr>
                <w:del w:id="39" w:author="gongbo (E)" w:date="2023-09-11T21:17:00Z"/>
                <w:b/>
                <w:bCs/>
                <w:sz w:val="18"/>
                <w:szCs w:val="18"/>
              </w:rPr>
            </w:pPr>
          </w:p>
          <w:p w14:paraId="7B246560" w14:textId="355A34DB" w:rsidR="00C11CF4" w:rsidRPr="00FF6F78" w:rsidDel="00C9765A" w:rsidRDefault="00C11CF4" w:rsidP="008D2013">
            <w:pPr>
              <w:pStyle w:val="TableParagraph"/>
              <w:kinsoku w:val="0"/>
              <w:overflowPunct w:val="0"/>
              <w:ind w:left="133" w:right="110"/>
              <w:jc w:val="center"/>
              <w:rPr>
                <w:del w:id="40" w:author="gongbo (E)" w:date="2023-09-11T21:17:00Z"/>
                <w:spacing w:val="-2"/>
                <w:sz w:val="18"/>
                <w:szCs w:val="18"/>
              </w:rPr>
            </w:pPr>
            <w:del w:id="41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discard</w:delText>
              </w:r>
            </w:del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20504" w14:textId="60AA8BCD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174" w:line="232" w:lineRule="auto"/>
              <w:ind w:left="144" w:hanging="10"/>
              <w:rPr>
                <w:del w:id="42" w:author="gongbo (E)" w:date="2023-09-11T21:17:00Z"/>
                <w:spacing w:val="-2"/>
                <w:sz w:val="18"/>
                <w:szCs w:val="18"/>
              </w:rPr>
            </w:pPr>
            <w:del w:id="43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DYN_BANDWID TH_IN_NON_HT</w:delText>
              </w:r>
            </w:del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74F14" w14:textId="09C213F0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174" w:line="232" w:lineRule="auto"/>
              <w:ind w:left="144" w:hanging="10"/>
              <w:rPr>
                <w:del w:id="44" w:author="gongbo (E)" w:date="2023-09-11T21:17:00Z"/>
                <w:spacing w:val="-2"/>
                <w:sz w:val="18"/>
                <w:szCs w:val="18"/>
              </w:rPr>
            </w:pPr>
            <w:del w:id="45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DYN_BANDWID TH_IN_NON_HT</w:delText>
              </w:r>
            </w:del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6C1B04C" w14:textId="75839734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174" w:line="232" w:lineRule="auto"/>
              <w:ind w:left="176" w:right="117" w:hanging="21"/>
              <w:rPr>
                <w:del w:id="46" w:author="gongbo (E)" w:date="2023-09-11T21:17:00Z"/>
                <w:spacing w:val="-2"/>
                <w:sz w:val="18"/>
                <w:szCs w:val="18"/>
              </w:rPr>
            </w:pPr>
            <w:del w:id="47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TXVECTOR/ RXVECTOR</w:delText>
              </w:r>
            </w:del>
          </w:p>
        </w:tc>
      </w:tr>
      <w:tr w:rsidR="00C11CF4" w:rsidRPr="00FF6F78" w:rsidDel="00C9765A" w14:paraId="70CEDB62" w14:textId="6273E066" w:rsidTr="008D2013">
        <w:trPr>
          <w:trHeight w:val="543"/>
          <w:del w:id="48" w:author="gongbo (E)" w:date="2023-09-11T21:17:00Z"/>
        </w:trPr>
        <w:tc>
          <w:tcPr>
            <w:tcW w:w="140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6400601" w14:textId="66B912EC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74" w:line="232" w:lineRule="auto"/>
              <w:ind w:left="117"/>
              <w:rPr>
                <w:del w:id="49" w:author="gongbo (E)" w:date="2023-09-11T21:17:00Z"/>
                <w:spacing w:val="-2"/>
                <w:sz w:val="18"/>
                <w:szCs w:val="18"/>
              </w:rPr>
            </w:pPr>
            <w:del w:id="50" w:author="gongbo (E)" w:date="2023-09-11T21:17:00Z">
              <w:r w:rsidRPr="00FF6F78" w:rsidDel="00C9765A">
                <w:rPr>
                  <w:spacing w:val="-4"/>
                  <w:sz w:val="18"/>
                  <w:szCs w:val="18"/>
                </w:rPr>
                <w:delText xml:space="preserve">OPERATING_ </w:delText>
              </w:r>
              <w:r w:rsidRPr="00FF6F78" w:rsidDel="00C9765A">
                <w:rPr>
                  <w:spacing w:val="-2"/>
                  <w:sz w:val="18"/>
                  <w:szCs w:val="18"/>
                </w:rPr>
                <w:delText>CHANNEL</w:delText>
              </w:r>
            </w:del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13335FF" w14:textId="6517E1CA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170"/>
              <w:ind w:left="132" w:right="108"/>
              <w:jc w:val="center"/>
              <w:rPr>
                <w:del w:id="51" w:author="gongbo (E)" w:date="2023-09-11T21:17:00Z"/>
                <w:spacing w:val="-2"/>
                <w:sz w:val="18"/>
                <w:szCs w:val="18"/>
              </w:rPr>
            </w:pPr>
            <w:del w:id="52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discard</w:delText>
              </w:r>
            </w:del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4AB451D" w14:textId="603DFE76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170"/>
              <w:ind w:left="133" w:right="110"/>
              <w:jc w:val="center"/>
              <w:rPr>
                <w:del w:id="53" w:author="gongbo (E)" w:date="2023-09-11T21:17:00Z"/>
                <w:spacing w:val="-2"/>
                <w:sz w:val="18"/>
                <w:szCs w:val="18"/>
              </w:rPr>
            </w:pPr>
            <w:del w:id="54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discard</w:delText>
              </w:r>
            </w:del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9873C54" w14:textId="4557ED47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170"/>
              <w:ind w:left="132" w:right="109"/>
              <w:jc w:val="center"/>
              <w:rPr>
                <w:del w:id="55" w:author="gongbo (E)" w:date="2023-09-11T21:17:00Z"/>
                <w:spacing w:val="-2"/>
                <w:sz w:val="18"/>
                <w:szCs w:val="18"/>
              </w:rPr>
            </w:pPr>
            <w:del w:id="56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discard</w:delText>
              </w:r>
            </w:del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42257B4" w14:textId="1DA53D61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74" w:line="232" w:lineRule="auto"/>
              <w:ind w:left="379" w:hanging="116"/>
              <w:rPr>
                <w:del w:id="57" w:author="gongbo (E)" w:date="2023-09-11T21:17:00Z"/>
                <w:spacing w:val="-2"/>
                <w:sz w:val="18"/>
                <w:szCs w:val="18"/>
              </w:rPr>
            </w:pPr>
            <w:del w:id="58" w:author="gongbo (E)" w:date="2023-09-11T21:17:00Z">
              <w:r w:rsidRPr="00FF6F78" w:rsidDel="00C9765A">
                <w:rPr>
                  <w:spacing w:val="-4"/>
                  <w:sz w:val="18"/>
                  <w:szCs w:val="18"/>
                </w:rPr>
                <w:delText xml:space="preserve">OPERATING_ </w:delText>
              </w:r>
              <w:r w:rsidRPr="00FF6F78" w:rsidDel="00C9765A">
                <w:rPr>
                  <w:spacing w:val="-2"/>
                  <w:sz w:val="18"/>
                  <w:szCs w:val="18"/>
                </w:rPr>
                <w:delText>CHANNEL</w:delText>
              </w:r>
            </w:del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48B7187" w14:textId="67307FDD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before="69" w:line="204" w:lineRule="exact"/>
              <w:ind w:left="133" w:right="99"/>
              <w:jc w:val="center"/>
              <w:rPr>
                <w:del w:id="59" w:author="gongbo (E)" w:date="2023-09-11T21:17:00Z"/>
                <w:spacing w:val="-2"/>
                <w:sz w:val="18"/>
                <w:szCs w:val="18"/>
              </w:rPr>
            </w:pPr>
            <w:del w:id="60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PHYCONFIG</w:delText>
              </w:r>
            </w:del>
          </w:p>
          <w:p w14:paraId="348F196B" w14:textId="4AA62204" w:rsidR="00C11CF4" w:rsidRPr="00FF6F78" w:rsidDel="00C9765A" w:rsidRDefault="00C11CF4" w:rsidP="008D2013">
            <w:pPr>
              <w:pStyle w:val="TableParagraph"/>
              <w:kinsoku w:val="0"/>
              <w:overflowPunct w:val="0"/>
              <w:spacing w:line="204" w:lineRule="exact"/>
              <w:ind w:left="132" w:right="99"/>
              <w:jc w:val="center"/>
              <w:rPr>
                <w:del w:id="61" w:author="gongbo (E)" w:date="2023-09-11T21:17:00Z"/>
                <w:spacing w:val="-2"/>
                <w:sz w:val="18"/>
                <w:szCs w:val="18"/>
              </w:rPr>
            </w:pPr>
            <w:del w:id="62" w:author="gongbo (E)" w:date="2023-09-11T21:17:00Z">
              <w:r w:rsidRPr="00FF6F78" w:rsidDel="00C9765A">
                <w:rPr>
                  <w:spacing w:val="-2"/>
                  <w:sz w:val="18"/>
                  <w:szCs w:val="18"/>
                </w:rPr>
                <w:delText>_VECTOR</w:delText>
              </w:r>
            </w:del>
          </w:p>
        </w:tc>
      </w:tr>
    </w:tbl>
    <w:p w14:paraId="40080E1A" w14:textId="77777777" w:rsidR="00C11CF4" w:rsidRDefault="00C11CF4" w:rsidP="00C11CF4">
      <w:pPr>
        <w:pStyle w:val="af7"/>
        <w:kinsoku w:val="0"/>
        <w:overflowPunct w:val="0"/>
        <w:spacing w:before="4"/>
        <w:rPr>
          <w:rFonts w:ascii="Arial" w:hAnsi="Arial" w:cs="Arial"/>
          <w:b/>
          <w:bCs/>
          <w:sz w:val="17"/>
          <w:szCs w:val="17"/>
        </w:rPr>
      </w:pPr>
    </w:p>
    <w:p w14:paraId="5F56E2A9" w14:textId="0DA3B4AB" w:rsidR="00903551" w:rsidRDefault="00903551" w:rsidP="00903551">
      <w:pPr>
        <w:pStyle w:val="1"/>
        <w:rPr>
          <w:rStyle w:val="af0"/>
          <w:rFonts w:ascii="Times New Roman" w:hAnsi="Times New Roman"/>
          <w:b/>
          <w:sz w:val="36"/>
          <w:szCs w:val="36"/>
          <w:lang w:eastAsia="zh-CN"/>
        </w:rPr>
      </w:pPr>
      <w:r w:rsidRPr="00F03CB6">
        <w:rPr>
          <w:rStyle w:val="af0"/>
          <w:rFonts w:ascii="Times New Roman" w:hAnsi="Times New Roman"/>
          <w:b/>
          <w:sz w:val="36"/>
          <w:szCs w:val="36"/>
          <w:lang w:eastAsia="zh-CN"/>
        </w:rPr>
        <w:t>CID 1914</w:t>
      </w:r>
      <w:r w:rsidR="001D651D">
        <w:rPr>
          <w:rStyle w:val="af0"/>
          <w:rFonts w:ascii="Times New Roman" w:hAnsi="Times New Roman"/>
          <w:b/>
          <w:sz w:val="36"/>
          <w:szCs w:val="36"/>
          <w:lang w:eastAsia="zh-CN"/>
        </w:rPr>
        <w:t>6</w:t>
      </w:r>
    </w:p>
    <w:p w14:paraId="5C56B9FE" w14:textId="77777777" w:rsidR="00A47A00" w:rsidRPr="00A47A00" w:rsidRDefault="00A47A00" w:rsidP="00A47A00">
      <w:pPr>
        <w:rPr>
          <w:lang w:eastAsia="zh-CN"/>
        </w:rPr>
      </w:pPr>
    </w:p>
    <w:tbl>
      <w:tblPr>
        <w:tblW w:w="8440" w:type="dxa"/>
        <w:tblLook w:val="04A0" w:firstRow="1" w:lastRow="0" w:firstColumn="1" w:lastColumn="0" w:noHBand="0" w:noVBand="1"/>
      </w:tblPr>
      <w:tblGrid>
        <w:gridCol w:w="866"/>
        <w:gridCol w:w="855"/>
        <w:gridCol w:w="2319"/>
        <w:gridCol w:w="2192"/>
        <w:gridCol w:w="2208"/>
      </w:tblGrid>
      <w:tr w:rsidR="00E31784" w:rsidRPr="00F03CB6" w14:paraId="1BFDC51F" w14:textId="77777777" w:rsidTr="008D2013">
        <w:trPr>
          <w:trHeight w:val="840"/>
        </w:trPr>
        <w:tc>
          <w:tcPr>
            <w:tcW w:w="831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676FBCC" w14:textId="77777777" w:rsidR="00A47A00" w:rsidRPr="00F03CB6" w:rsidRDefault="00A47A00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Clause</w:t>
            </w:r>
          </w:p>
        </w:tc>
        <w:tc>
          <w:tcPr>
            <w:tcW w:w="856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DA6C788" w14:textId="77777777" w:rsidR="00A47A00" w:rsidRPr="00F03CB6" w:rsidRDefault="00A47A00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Page</w:t>
            </w:r>
          </w:p>
        </w:tc>
        <w:tc>
          <w:tcPr>
            <w:tcW w:w="233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2418127" w14:textId="77777777" w:rsidR="00A47A00" w:rsidRPr="00F03CB6" w:rsidRDefault="00A47A00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Comment</w:t>
            </w:r>
          </w:p>
        </w:tc>
        <w:tc>
          <w:tcPr>
            <w:tcW w:w="2204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604795A" w14:textId="77777777" w:rsidR="00A47A00" w:rsidRPr="00F03CB6" w:rsidRDefault="00A47A00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Proposed Change</w:t>
            </w:r>
          </w:p>
        </w:tc>
        <w:tc>
          <w:tcPr>
            <w:tcW w:w="221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4B056C7" w14:textId="77777777" w:rsidR="00A47A00" w:rsidRPr="00F03CB6" w:rsidRDefault="00A47A00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Resolution</w:t>
            </w:r>
          </w:p>
        </w:tc>
      </w:tr>
      <w:tr w:rsidR="00E31784" w:rsidRPr="00F03CB6" w14:paraId="7FD4468E" w14:textId="77777777" w:rsidTr="008D2013">
        <w:trPr>
          <w:trHeight w:val="1500"/>
        </w:trPr>
        <w:tc>
          <w:tcPr>
            <w:tcW w:w="831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17FEBE8" w14:textId="1C6AE582" w:rsidR="00A47A00" w:rsidRPr="00F03CB6" w:rsidRDefault="00A47A00" w:rsidP="008D2013">
            <w:pPr>
              <w:jc w:val="right"/>
              <w:rPr>
                <w:rFonts w:eastAsia="宋体"/>
                <w:sz w:val="20"/>
                <w:lang w:val="en-US" w:eastAsia="zh-CN"/>
              </w:rPr>
            </w:pPr>
            <w:r w:rsidRPr="00F03CB6">
              <w:rPr>
                <w:rFonts w:eastAsia="宋体" w:hint="eastAsia"/>
                <w:sz w:val="20"/>
                <w:lang w:val="en-US" w:eastAsia="zh-CN"/>
              </w:rPr>
              <w:t>3</w:t>
            </w:r>
            <w:r w:rsidRPr="00F03CB6">
              <w:rPr>
                <w:rFonts w:eastAsia="宋体"/>
                <w:sz w:val="20"/>
                <w:lang w:val="en-US" w:eastAsia="zh-CN"/>
              </w:rPr>
              <w:t>6.2.6.</w:t>
            </w:r>
            <w:r>
              <w:rPr>
                <w:rFonts w:eastAsia="宋体"/>
                <w:sz w:val="20"/>
                <w:lang w:val="en-US" w:eastAsia="zh-CN"/>
              </w:rPr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38A2595" w14:textId="46A7BE27" w:rsidR="00A47A00" w:rsidRPr="00CC5FF9" w:rsidRDefault="00A47A00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CC5FF9">
              <w:rPr>
                <w:rFonts w:eastAsia="宋体" w:hint="eastAsia"/>
                <w:sz w:val="20"/>
                <w:lang w:val="en-US" w:eastAsia="zh-CN"/>
              </w:rPr>
              <w:t>7</w:t>
            </w:r>
            <w:r w:rsidRPr="00CC5FF9">
              <w:rPr>
                <w:rFonts w:eastAsia="宋体"/>
                <w:sz w:val="20"/>
                <w:lang w:val="en-US" w:eastAsia="zh-CN"/>
              </w:rPr>
              <w:t>0</w:t>
            </w:r>
            <w:r w:rsidR="00E31784">
              <w:rPr>
                <w:rFonts w:eastAsia="宋体"/>
                <w:sz w:val="20"/>
                <w:lang w:val="en-US" w:eastAsia="zh-CN"/>
              </w:rPr>
              <w:t>6</w:t>
            </w:r>
            <w:r w:rsidRPr="00CC5FF9">
              <w:rPr>
                <w:rFonts w:eastAsia="宋体"/>
                <w:sz w:val="20"/>
                <w:lang w:val="en-US" w:eastAsia="zh-CN"/>
              </w:rPr>
              <w:t>.</w:t>
            </w:r>
            <w:r w:rsidR="00E31784">
              <w:rPr>
                <w:rFonts w:eastAsia="宋体"/>
                <w:sz w:val="20"/>
                <w:lang w:val="en-US" w:eastAsia="zh-CN"/>
              </w:rPr>
              <w:t>22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5D09A2B" w14:textId="5573B03E" w:rsidR="00A47A00" w:rsidRPr="00CC5FF9" w:rsidRDefault="004C4DEE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4C4DEE">
              <w:rPr>
                <w:rFonts w:eastAsia="宋体"/>
                <w:sz w:val="20"/>
                <w:lang w:val="en-US" w:eastAsia="zh-CN"/>
              </w:rPr>
              <w:t>Table 36-1 doesn't contain any TXVECTOR parameters that're defined for HT but not extended for EHT. The EHT STA will directly use TXVECTOR parameters in Table 19-1 to support HT transmission.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EB76A0A" w14:textId="396D9F63" w:rsidR="00A47A00" w:rsidRPr="00CC5FF9" w:rsidRDefault="00AD392C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AD392C">
              <w:rPr>
                <w:rFonts w:eastAsia="宋体"/>
                <w:sz w:val="20"/>
                <w:lang w:val="en-US" w:eastAsia="zh-CN"/>
              </w:rPr>
              <w:t>Delete the first sentence in the 2nd paragraph of sub-clause 36.2.6.3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AD45BD8" w14:textId="636EA56C" w:rsidR="00A47A00" w:rsidRPr="002C5689" w:rsidRDefault="00AA5A7E" w:rsidP="00AA5A7E">
            <w:pPr>
              <w:jc w:val="left"/>
              <w:rPr>
                <w:rFonts w:eastAsia="宋体"/>
                <w:b/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Reject</w:t>
            </w:r>
            <w:r w:rsidR="00E73AC8">
              <w:rPr>
                <w:sz w:val="20"/>
                <w:lang w:eastAsia="zh-CN"/>
              </w:rPr>
              <w:t>ed</w:t>
            </w:r>
            <w:r>
              <w:rPr>
                <w:sz w:val="20"/>
                <w:lang w:eastAsia="zh-CN"/>
              </w:rPr>
              <w:t>.</w:t>
            </w:r>
          </w:p>
        </w:tc>
      </w:tr>
    </w:tbl>
    <w:p w14:paraId="4314E119" w14:textId="02179215" w:rsidR="00D46313" w:rsidRPr="00492C61" w:rsidRDefault="00492C61" w:rsidP="007D1A09">
      <w:pPr>
        <w:pStyle w:val="T"/>
        <w:rPr>
          <w:b/>
          <w:sz w:val="24"/>
          <w:u w:val="single"/>
          <w:lang w:val="en-GB" w:eastAsia="zh-CN"/>
        </w:rPr>
      </w:pPr>
      <w:r w:rsidRPr="00492C61">
        <w:rPr>
          <w:rFonts w:hint="eastAsia"/>
          <w:b/>
          <w:sz w:val="24"/>
          <w:highlight w:val="cyan"/>
          <w:u w:val="single"/>
          <w:lang w:val="en-GB" w:eastAsia="zh-CN"/>
        </w:rPr>
        <w:t>D</w:t>
      </w:r>
      <w:r w:rsidRPr="00492C61">
        <w:rPr>
          <w:b/>
          <w:sz w:val="24"/>
          <w:highlight w:val="cyan"/>
          <w:u w:val="single"/>
          <w:lang w:val="en-GB" w:eastAsia="zh-CN"/>
        </w:rPr>
        <w:t>iscussions:</w:t>
      </w:r>
    </w:p>
    <w:p w14:paraId="19BB68D0" w14:textId="7D27581E" w:rsidR="006D6C1F" w:rsidRPr="0031368E" w:rsidRDefault="009C3421" w:rsidP="003D3702">
      <w:pPr>
        <w:pStyle w:val="ad"/>
        <w:widowControl w:val="0"/>
        <w:numPr>
          <w:ilvl w:val="0"/>
          <w:numId w:val="20"/>
        </w:numPr>
        <w:autoSpaceDE w:val="0"/>
        <w:autoSpaceDN w:val="0"/>
        <w:adjustRightInd w:val="0"/>
        <w:spacing w:before="480" w:after="240"/>
        <w:jc w:val="left"/>
        <w:rPr>
          <w:rFonts w:eastAsia="宋体"/>
          <w:szCs w:val="22"/>
          <w:lang w:val="en-US" w:eastAsia="zh-CN"/>
        </w:rPr>
      </w:pPr>
      <w:r w:rsidRPr="0031368E">
        <w:rPr>
          <w:rFonts w:eastAsia="宋体"/>
          <w:szCs w:val="22"/>
          <w:lang w:val="en-US" w:eastAsia="zh-CN"/>
        </w:rPr>
        <w:t>T</w:t>
      </w:r>
      <w:r w:rsidR="00C2376B" w:rsidRPr="0031368E">
        <w:rPr>
          <w:rFonts w:eastAsia="宋体"/>
          <w:szCs w:val="22"/>
          <w:lang w:val="en-US" w:eastAsia="zh-CN"/>
        </w:rPr>
        <w:t>he first sentence in the 2nd paragraph of sub-clause 36.2.6.3</w:t>
      </w:r>
      <w:r w:rsidRPr="0031368E">
        <w:rPr>
          <w:rFonts w:eastAsia="宋体"/>
          <w:szCs w:val="22"/>
          <w:lang w:val="en-US" w:eastAsia="zh-CN"/>
        </w:rPr>
        <w:t xml:space="preserve"> is </w:t>
      </w:r>
      <w:r w:rsidR="00526798" w:rsidRPr="0031368E">
        <w:rPr>
          <w:rFonts w:eastAsia="宋体"/>
          <w:szCs w:val="22"/>
          <w:lang w:val="en-US" w:eastAsia="zh-CN"/>
        </w:rPr>
        <w:t>“</w:t>
      </w:r>
      <w:r w:rsidR="00972670" w:rsidRPr="0031368E">
        <w:rPr>
          <w:rFonts w:eastAsia="宋体"/>
          <w:szCs w:val="22"/>
          <w:lang w:val="en-US" w:eastAsia="zh-CN"/>
        </w:rPr>
        <w:t>The EHT TXVECTOR parameters in Table 36-1 (TXVECTOR and RXVECTOR parameters) are mapped directly to Clause 19 (High Throughput (HT) PHY specification) TXVECTOR parameters in Table 19- 1 (TXVECTOR and RXVECTOR parameters).</w:t>
      </w:r>
      <w:r w:rsidR="00526798" w:rsidRPr="0031368E">
        <w:rPr>
          <w:rFonts w:eastAsia="宋体"/>
          <w:szCs w:val="22"/>
          <w:lang w:val="en-US" w:eastAsia="zh-CN"/>
        </w:rPr>
        <w:t>”</w:t>
      </w:r>
      <w:r w:rsidR="00972670" w:rsidRPr="0031368E">
        <w:rPr>
          <w:rFonts w:eastAsia="宋体"/>
          <w:szCs w:val="22"/>
          <w:lang w:val="en-US" w:eastAsia="zh-CN"/>
        </w:rPr>
        <w:t>.</w:t>
      </w:r>
    </w:p>
    <w:p w14:paraId="2C967855" w14:textId="2B9D1F9D" w:rsidR="00CC584D" w:rsidRPr="006512E9" w:rsidRDefault="00AC4CFB" w:rsidP="006512E9">
      <w:pPr>
        <w:pStyle w:val="ad"/>
        <w:widowControl w:val="0"/>
        <w:numPr>
          <w:ilvl w:val="0"/>
          <w:numId w:val="20"/>
        </w:numPr>
        <w:autoSpaceDE w:val="0"/>
        <w:autoSpaceDN w:val="0"/>
        <w:adjustRightInd w:val="0"/>
        <w:spacing w:before="480" w:after="240"/>
        <w:jc w:val="left"/>
        <w:rPr>
          <w:rFonts w:eastAsia="宋体"/>
          <w:szCs w:val="22"/>
          <w:lang w:val="en-US" w:eastAsia="zh-CN"/>
        </w:rPr>
      </w:pPr>
      <w:r w:rsidRPr="0031368E">
        <w:rPr>
          <w:rFonts w:eastAsia="宋体" w:hint="eastAsia"/>
          <w:szCs w:val="22"/>
          <w:lang w:val="en-US" w:eastAsia="zh-CN"/>
        </w:rPr>
        <w:t>T</w:t>
      </w:r>
      <w:r w:rsidRPr="0031368E">
        <w:rPr>
          <w:rFonts w:eastAsia="宋体"/>
          <w:szCs w:val="22"/>
          <w:lang w:val="en-US" w:eastAsia="zh-CN"/>
        </w:rPr>
        <w:t xml:space="preserve">he </w:t>
      </w:r>
      <w:r w:rsidR="002C22DB" w:rsidRPr="0031368E">
        <w:rPr>
          <w:rFonts w:eastAsia="宋体"/>
          <w:szCs w:val="22"/>
          <w:lang w:val="en-US" w:eastAsia="zh-CN"/>
        </w:rPr>
        <w:t xml:space="preserve">EHT STA can only takes </w:t>
      </w:r>
      <w:proofErr w:type="spellStart"/>
      <w:r w:rsidR="002C22DB" w:rsidRPr="0031368E">
        <w:rPr>
          <w:rFonts w:eastAsia="宋体"/>
          <w:szCs w:val="22"/>
          <w:lang w:val="en-US" w:eastAsia="zh-CN"/>
        </w:rPr>
        <w:t>adavantage</w:t>
      </w:r>
      <w:proofErr w:type="spellEnd"/>
      <w:r w:rsidR="002C22DB" w:rsidRPr="0031368E">
        <w:rPr>
          <w:rFonts w:eastAsia="宋体"/>
          <w:szCs w:val="22"/>
          <w:lang w:val="en-US" w:eastAsia="zh-CN"/>
        </w:rPr>
        <w:t xml:space="preserve"> of EHT TXVECTOR parameters. If it is required to support HT transmission, the EHT TXVECTOR parameters are mapped to HT TXVECTOR parameters. The mapping process is </w:t>
      </w:r>
      <w:r w:rsidR="008B4718" w:rsidRPr="0031368E">
        <w:rPr>
          <w:rFonts w:eastAsia="宋体"/>
          <w:szCs w:val="22"/>
          <w:lang w:val="en-US" w:eastAsia="zh-CN"/>
        </w:rPr>
        <w:t>depicted in Figure 36-1 in Line 23, Page 680</w:t>
      </w:r>
      <w:r w:rsidR="00C52E30">
        <w:rPr>
          <w:rFonts w:eastAsia="宋体"/>
          <w:szCs w:val="22"/>
          <w:lang w:val="en-US" w:eastAsia="zh-CN"/>
        </w:rPr>
        <w:t xml:space="preserve"> of </w:t>
      </w:r>
      <w:proofErr w:type="spellStart"/>
      <w:r w:rsidR="00C52E30">
        <w:rPr>
          <w:rFonts w:eastAsia="宋体"/>
          <w:szCs w:val="22"/>
          <w:lang w:val="en-US" w:eastAsia="zh-CN"/>
        </w:rPr>
        <w:t>TGbe</w:t>
      </w:r>
      <w:proofErr w:type="spellEnd"/>
      <w:r w:rsidR="00C52E30">
        <w:rPr>
          <w:rFonts w:eastAsia="宋体"/>
          <w:szCs w:val="22"/>
          <w:lang w:val="en-US" w:eastAsia="zh-CN"/>
        </w:rPr>
        <w:t xml:space="preserve"> Draft D4.0</w:t>
      </w:r>
      <w:r w:rsidR="008B4718" w:rsidRPr="0031368E">
        <w:rPr>
          <w:rFonts w:eastAsia="宋体"/>
          <w:szCs w:val="22"/>
          <w:lang w:val="en-US" w:eastAsia="zh-CN"/>
        </w:rPr>
        <w:t>.</w:t>
      </w:r>
      <w:r w:rsidR="00EC2CCF">
        <w:rPr>
          <w:rFonts w:eastAsia="宋体"/>
          <w:szCs w:val="22"/>
          <w:lang w:val="en-US" w:eastAsia="zh-CN"/>
        </w:rPr>
        <w:t xml:space="preserve"> </w:t>
      </w:r>
      <w:r w:rsidR="00EC2CCF">
        <w:rPr>
          <w:rFonts w:eastAsia="宋体" w:hint="eastAsia"/>
          <w:szCs w:val="22"/>
          <w:lang w:val="en-US" w:eastAsia="zh-CN"/>
        </w:rPr>
        <w:t>Thus</w:t>
      </w:r>
      <w:r w:rsidR="00EC2CCF">
        <w:rPr>
          <w:rFonts w:eastAsia="宋体"/>
          <w:szCs w:val="22"/>
          <w:lang w:val="en-US" w:eastAsia="zh-CN"/>
        </w:rPr>
        <w:t xml:space="preserve">, the </w:t>
      </w:r>
      <w:r w:rsidR="00EC2CCF" w:rsidRPr="00EC2CCF">
        <w:rPr>
          <w:rFonts w:eastAsia="宋体"/>
          <w:szCs w:val="22"/>
          <w:lang w:val="en-US" w:eastAsia="zh-CN"/>
        </w:rPr>
        <w:t>first sentence in the 2nd paragraph of sub-clause 36.2.6.3</w:t>
      </w:r>
      <w:r w:rsidR="009F2236">
        <w:rPr>
          <w:rFonts w:eastAsia="宋体"/>
          <w:szCs w:val="22"/>
          <w:lang w:val="en-US" w:eastAsia="zh-CN"/>
        </w:rPr>
        <w:t xml:space="preserve"> can’t be deleted since it illustrates the mapping process.</w:t>
      </w:r>
    </w:p>
    <w:p w14:paraId="5DF24FE6" w14:textId="5338E1EC" w:rsidR="006512E9" w:rsidRPr="00FF6F78" w:rsidRDefault="006512E9" w:rsidP="006512E9">
      <w:pPr>
        <w:autoSpaceDE w:val="0"/>
        <w:autoSpaceDN w:val="0"/>
        <w:adjustRightInd w:val="0"/>
        <w:spacing w:before="360" w:after="240"/>
        <w:jc w:val="left"/>
        <w:rPr>
          <w:color w:val="000000"/>
          <w:lang w:eastAsia="zh-CN"/>
        </w:rPr>
      </w:pPr>
    </w:p>
    <w:p w14:paraId="60D2F63F" w14:textId="183DB9BD" w:rsidR="00CC584D" w:rsidRPr="006512E9" w:rsidRDefault="00CC584D" w:rsidP="00CC584D">
      <w:pPr>
        <w:pStyle w:val="ad"/>
        <w:widowControl w:val="0"/>
        <w:autoSpaceDE w:val="0"/>
        <w:autoSpaceDN w:val="0"/>
        <w:adjustRightInd w:val="0"/>
        <w:spacing w:before="480" w:after="240"/>
        <w:ind w:left="360"/>
        <w:jc w:val="left"/>
        <w:rPr>
          <w:rFonts w:eastAsia="宋体"/>
          <w:szCs w:val="22"/>
          <w:lang w:eastAsia="zh-CN"/>
        </w:rPr>
      </w:pPr>
    </w:p>
    <w:p w14:paraId="130B3BE3" w14:textId="31053E18" w:rsidR="00CC584D" w:rsidRDefault="00CC584D" w:rsidP="00CC584D">
      <w:pPr>
        <w:pStyle w:val="ad"/>
        <w:widowControl w:val="0"/>
        <w:autoSpaceDE w:val="0"/>
        <w:autoSpaceDN w:val="0"/>
        <w:adjustRightInd w:val="0"/>
        <w:spacing w:before="480" w:after="240"/>
        <w:ind w:left="360"/>
        <w:jc w:val="left"/>
        <w:rPr>
          <w:rFonts w:eastAsia="宋体"/>
          <w:szCs w:val="22"/>
          <w:lang w:val="en-US" w:eastAsia="zh-CN"/>
        </w:rPr>
      </w:pPr>
    </w:p>
    <w:p w14:paraId="312BF543" w14:textId="7E6CDD4F" w:rsidR="00CC584D" w:rsidRDefault="00CC584D" w:rsidP="00CC584D">
      <w:pPr>
        <w:pStyle w:val="ad"/>
        <w:widowControl w:val="0"/>
        <w:autoSpaceDE w:val="0"/>
        <w:autoSpaceDN w:val="0"/>
        <w:adjustRightInd w:val="0"/>
        <w:spacing w:before="480" w:after="240"/>
        <w:ind w:left="360"/>
        <w:jc w:val="left"/>
        <w:rPr>
          <w:rFonts w:eastAsia="宋体"/>
          <w:szCs w:val="22"/>
          <w:lang w:val="en-US" w:eastAsia="zh-CN"/>
        </w:rPr>
      </w:pPr>
    </w:p>
    <w:p w14:paraId="317314F7" w14:textId="26F8058C" w:rsidR="00CC584D" w:rsidRDefault="00CC584D" w:rsidP="00CC584D">
      <w:pPr>
        <w:pStyle w:val="ad"/>
        <w:widowControl w:val="0"/>
        <w:autoSpaceDE w:val="0"/>
        <w:autoSpaceDN w:val="0"/>
        <w:adjustRightInd w:val="0"/>
        <w:spacing w:before="480" w:after="240"/>
        <w:ind w:left="360"/>
        <w:jc w:val="left"/>
        <w:rPr>
          <w:rFonts w:eastAsia="宋体"/>
          <w:szCs w:val="22"/>
          <w:lang w:val="en-US" w:eastAsia="zh-CN"/>
        </w:rPr>
      </w:pPr>
    </w:p>
    <w:p w14:paraId="13F9A015" w14:textId="6A7EFF65" w:rsidR="00CC584D" w:rsidRDefault="00CC584D" w:rsidP="00CC584D">
      <w:pPr>
        <w:pStyle w:val="ad"/>
        <w:widowControl w:val="0"/>
        <w:autoSpaceDE w:val="0"/>
        <w:autoSpaceDN w:val="0"/>
        <w:adjustRightInd w:val="0"/>
        <w:spacing w:before="480" w:after="240"/>
        <w:ind w:left="360"/>
        <w:jc w:val="left"/>
        <w:rPr>
          <w:rFonts w:eastAsia="宋体"/>
          <w:szCs w:val="22"/>
          <w:lang w:val="en-US" w:eastAsia="zh-CN"/>
        </w:rPr>
      </w:pPr>
    </w:p>
    <w:p w14:paraId="2518C79E" w14:textId="42AED0E4" w:rsidR="00CC584D" w:rsidRDefault="00CC584D" w:rsidP="00CC584D">
      <w:pPr>
        <w:pStyle w:val="ad"/>
        <w:widowControl w:val="0"/>
        <w:autoSpaceDE w:val="0"/>
        <w:autoSpaceDN w:val="0"/>
        <w:adjustRightInd w:val="0"/>
        <w:spacing w:before="480" w:after="240"/>
        <w:ind w:left="360"/>
        <w:jc w:val="left"/>
        <w:rPr>
          <w:rFonts w:eastAsia="宋体"/>
          <w:szCs w:val="22"/>
          <w:lang w:val="en-US" w:eastAsia="zh-CN"/>
        </w:rPr>
      </w:pPr>
    </w:p>
    <w:p w14:paraId="47908229" w14:textId="77777777" w:rsidR="00CC584D" w:rsidRPr="0031368E" w:rsidRDefault="00CC584D" w:rsidP="00CC584D">
      <w:pPr>
        <w:pStyle w:val="ad"/>
        <w:widowControl w:val="0"/>
        <w:autoSpaceDE w:val="0"/>
        <w:autoSpaceDN w:val="0"/>
        <w:adjustRightInd w:val="0"/>
        <w:spacing w:before="480" w:after="240"/>
        <w:ind w:left="360"/>
        <w:jc w:val="left"/>
        <w:rPr>
          <w:rFonts w:eastAsia="宋体"/>
          <w:szCs w:val="22"/>
          <w:lang w:val="en-US" w:eastAsia="zh-CN"/>
        </w:rPr>
      </w:pPr>
    </w:p>
    <w:p w14:paraId="3DD9D16A" w14:textId="314F5989" w:rsidR="00973CA7" w:rsidRDefault="00973CA7" w:rsidP="00973CA7">
      <w:pPr>
        <w:pStyle w:val="1"/>
        <w:rPr>
          <w:rStyle w:val="af0"/>
          <w:rFonts w:ascii="Times New Roman" w:hAnsi="Times New Roman"/>
          <w:b/>
          <w:sz w:val="36"/>
          <w:szCs w:val="36"/>
          <w:lang w:eastAsia="zh-CN"/>
        </w:rPr>
      </w:pPr>
      <w:r w:rsidRPr="00F03CB6">
        <w:rPr>
          <w:rStyle w:val="af0"/>
          <w:rFonts w:ascii="Times New Roman" w:hAnsi="Times New Roman"/>
          <w:b/>
          <w:sz w:val="36"/>
          <w:szCs w:val="36"/>
          <w:lang w:eastAsia="zh-CN"/>
        </w:rPr>
        <w:lastRenderedPageBreak/>
        <w:t>CID 1914</w:t>
      </w:r>
      <w:r>
        <w:rPr>
          <w:rStyle w:val="af0"/>
          <w:rFonts w:ascii="Times New Roman" w:hAnsi="Times New Roman"/>
          <w:b/>
          <w:sz w:val="36"/>
          <w:szCs w:val="36"/>
          <w:lang w:eastAsia="zh-CN"/>
        </w:rPr>
        <w:t>7</w:t>
      </w:r>
    </w:p>
    <w:p w14:paraId="4C2AA394" w14:textId="77777777" w:rsidR="00CC584D" w:rsidRPr="00CC584D" w:rsidRDefault="00CC584D" w:rsidP="00CC584D">
      <w:pPr>
        <w:rPr>
          <w:lang w:eastAsia="zh-CN"/>
        </w:rPr>
      </w:pPr>
    </w:p>
    <w:tbl>
      <w:tblPr>
        <w:tblW w:w="8440" w:type="dxa"/>
        <w:tblLook w:val="04A0" w:firstRow="1" w:lastRow="0" w:firstColumn="1" w:lastColumn="0" w:noHBand="0" w:noVBand="1"/>
      </w:tblPr>
      <w:tblGrid>
        <w:gridCol w:w="866"/>
        <w:gridCol w:w="855"/>
        <w:gridCol w:w="2318"/>
        <w:gridCol w:w="2194"/>
        <w:gridCol w:w="2207"/>
      </w:tblGrid>
      <w:tr w:rsidR="00CC584D" w:rsidRPr="00F03CB6" w14:paraId="15A426AD" w14:textId="77777777" w:rsidTr="00F143F2">
        <w:trPr>
          <w:trHeight w:val="840"/>
        </w:trPr>
        <w:tc>
          <w:tcPr>
            <w:tcW w:w="866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EDF9378" w14:textId="77777777" w:rsidR="00CC584D" w:rsidRPr="00F03CB6" w:rsidRDefault="00CC584D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Clause</w:t>
            </w:r>
          </w:p>
        </w:tc>
        <w:tc>
          <w:tcPr>
            <w:tcW w:w="85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2294F63" w14:textId="77777777" w:rsidR="00CC584D" w:rsidRPr="00F03CB6" w:rsidRDefault="00CC584D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Page</w:t>
            </w:r>
          </w:p>
        </w:tc>
        <w:tc>
          <w:tcPr>
            <w:tcW w:w="231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5D77F46" w14:textId="77777777" w:rsidR="00CC584D" w:rsidRPr="00F03CB6" w:rsidRDefault="00CC584D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Comment</w:t>
            </w:r>
          </w:p>
        </w:tc>
        <w:tc>
          <w:tcPr>
            <w:tcW w:w="2194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73A995E" w14:textId="77777777" w:rsidR="00CC584D" w:rsidRPr="00F03CB6" w:rsidRDefault="00CC584D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Proposed Change</w:t>
            </w:r>
          </w:p>
        </w:tc>
        <w:tc>
          <w:tcPr>
            <w:tcW w:w="220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E1A6512" w14:textId="77777777" w:rsidR="00CC584D" w:rsidRPr="00F03CB6" w:rsidRDefault="00CC584D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Resolution</w:t>
            </w:r>
          </w:p>
        </w:tc>
      </w:tr>
      <w:tr w:rsidR="00CC584D" w:rsidRPr="00F03CB6" w14:paraId="3C9167FE" w14:textId="77777777" w:rsidTr="00F143F2">
        <w:trPr>
          <w:trHeight w:val="1500"/>
        </w:trPr>
        <w:tc>
          <w:tcPr>
            <w:tcW w:w="866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56C8B18" w14:textId="77777777" w:rsidR="00CC584D" w:rsidRPr="00F03CB6" w:rsidRDefault="00CC584D" w:rsidP="008D2013">
            <w:pPr>
              <w:jc w:val="right"/>
              <w:rPr>
                <w:rFonts w:eastAsia="宋体"/>
                <w:sz w:val="20"/>
                <w:lang w:val="en-US" w:eastAsia="zh-CN"/>
              </w:rPr>
            </w:pPr>
            <w:r w:rsidRPr="00F03CB6">
              <w:rPr>
                <w:rFonts w:eastAsia="宋体" w:hint="eastAsia"/>
                <w:sz w:val="20"/>
                <w:lang w:val="en-US" w:eastAsia="zh-CN"/>
              </w:rPr>
              <w:t>3</w:t>
            </w:r>
            <w:r w:rsidRPr="00F03CB6">
              <w:rPr>
                <w:rFonts w:eastAsia="宋体"/>
                <w:sz w:val="20"/>
                <w:lang w:val="en-US" w:eastAsia="zh-CN"/>
              </w:rPr>
              <w:t>6.2.6.</w:t>
            </w:r>
            <w:r>
              <w:rPr>
                <w:rFonts w:eastAsia="宋体"/>
                <w:sz w:val="20"/>
                <w:lang w:val="en-US" w:eastAsia="zh-CN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021062A" w14:textId="193E1E4F" w:rsidR="00CC584D" w:rsidRPr="00CC5FF9" w:rsidRDefault="00CC584D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CC5FF9">
              <w:rPr>
                <w:rFonts w:eastAsia="宋体" w:hint="eastAsia"/>
                <w:sz w:val="20"/>
                <w:lang w:val="en-US" w:eastAsia="zh-CN"/>
              </w:rPr>
              <w:t>7</w:t>
            </w:r>
            <w:r w:rsidRPr="00CC5FF9">
              <w:rPr>
                <w:rFonts w:eastAsia="宋体"/>
                <w:sz w:val="20"/>
                <w:lang w:val="en-US" w:eastAsia="zh-CN"/>
              </w:rPr>
              <w:t>0</w:t>
            </w:r>
            <w:r>
              <w:rPr>
                <w:rFonts w:eastAsia="宋体"/>
                <w:sz w:val="20"/>
                <w:lang w:val="en-US" w:eastAsia="zh-CN"/>
              </w:rPr>
              <w:t>6</w:t>
            </w:r>
            <w:r w:rsidRPr="00CC5FF9">
              <w:rPr>
                <w:rFonts w:eastAsia="宋体"/>
                <w:sz w:val="20"/>
                <w:lang w:val="en-US" w:eastAsia="zh-CN"/>
              </w:rPr>
              <w:t>.</w:t>
            </w:r>
            <w:r w:rsidR="00631F41">
              <w:rPr>
                <w:rFonts w:eastAsia="宋体"/>
                <w:sz w:val="20"/>
                <w:lang w:val="en-US" w:eastAsia="zh-CN"/>
              </w:rPr>
              <w:t>46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DF6490E" w14:textId="3CBEBCB9" w:rsidR="00CC584D" w:rsidRPr="00CC5FF9" w:rsidRDefault="006820BA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6820BA">
              <w:rPr>
                <w:rFonts w:eastAsia="宋体"/>
                <w:sz w:val="20"/>
                <w:lang w:val="en-US" w:eastAsia="zh-CN"/>
              </w:rPr>
              <w:t>Table 36-1 doesn't contain any RXVECTOR parameters that're defined for HT but not extended for EHT. The EHT STA will directly use RXVECTOR parameters in Table 19-1 to support HT reception.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C5D8915" w14:textId="5D40A20A" w:rsidR="00CC584D" w:rsidRPr="00CC5FF9" w:rsidRDefault="006820BA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6820BA">
              <w:rPr>
                <w:rFonts w:eastAsia="宋体"/>
                <w:sz w:val="20"/>
                <w:lang w:val="en-US" w:eastAsia="zh-CN"/>
              </w:rPr>
              <w:t>Delete the sentence "The RXVECTOR parameters in Table 19-1 (TXVECTOR and RXVECTOR parameters) are mapped directly to the RXVECTOR parameters in Table 36-1 (TXVECTOR and RXVECTOR parameters)" at p706/l46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B60D328" w14:textId="1AA8CA59" w:rsidR="00916441" w:rsidRPr="00016412" w:rsidRDefault="00016412" w:rsidP="00016412">
            <w:pPr>
              <w:jc w:val="left"/>
              <w:rPr>
                <w:rFonts w:eastAsia="宋体"/>
                <w:sz w:val="20"/>
                <w:lang w:eastAsia="zh-CN"/>
              </w:rPr>
            </w:pPr>
            <w:r w:rsidRPr="00016412">
              <w:rPr>
                <w:rFonts w:eastAsia="宋体" w:hint="eastAsia"/>
                <w:sz w:val="20"/>
                <w:lang w:eastAsia="zh-CN"/>
              </w:rPr>
              <w:t>R</w:t>
            </w:r>
            <w:r w:rsidRPr="00016412">
              <w:rPr>
                <w:rFonts w:eastAsia="宋体"/>
                <w:sz w:val="20"/>
                <w:lang w:eastAsia="zh-CN"/>
              </w:rPr>
              <w:t>ejected.</w:t>
            </w:r>
          </w:p>
        </w:tc>
      </w:tr>
    </w:tbl>
    <w:p w14:paraId="79437657" w14:textId="77777777" w:rsidR="00216A80" w:rsidRDefault="00F143F2" w:rsidP="00216A80">
      <w:pPr>
        <w:pStyle w:val="T"/>
        <w:rPr>
          <w:b/>
          <w:sz w:val="24"/>
          <w:highlight w:val="cyan"/>
          <w:u w:val="single"/>
          <w:lang w:val="en-GB" w:eastAsia="zh-CN"/>
        </w:rPr>
      </w:pPr>
      <w:r w:rsidRPr="00492C61">
        <w:rPr>
          <w:rFonts w:hint="eastAsia"/>
          <w:b/>
          <w:sz w:val="24"/>
          <w:highlight w:val="cyan"/>
          <w:u w:val="single"/>
          <w:lang w:val="en-GB" w:eastAsia="zh-CN"/>
        </w:rPr>
        <w:t>D</w:t>
      </w:r>
      <w:r w:rsidRPr="00492C61">
        <w:rPr>
          <w:b/>
          <w:sz w:val="24"/>
          <w:highlight w:val="cyan"/>
          <w:u w:val="single"/>
          <w:lang w:val="en-GB" w:eastAsia="zh-CN"/>
        </w:rPr>
        <w:t>iscussions:</w:t>
      </w:r>
    </w:p>
    <w:p w14:paraId="255C96F8" w14:textId="41CBC374" w:rsidR="009B2BA2" w:rsidRPr="009B2BA2" w:rsidRDefault="00F143F2" w:rsidP="009B2BA2">
      <w:pPr>
        <w:widowControl w:val="0"/>
        <w:autoSpaceDE w:val="0"/>
        <w:autoSpaceDN w:val="0"/>
        <w:adjustRightInd w:val="0"/>
        <w:spacing w:before="480" w:after="240"/>
        <w:jc w:val="left"/>
        <w:rPr>
          <w:rFonts w:eastAsia="宋体"/>
          <w:szCs w:val="22"/>
          <w:lang w:val="en-US" w:eastAsia="zh-CN"/>
        </w:rPr>
      </w:pPr>
      <w:r w:rsidRPr="009B2BA2">
        <w:rPr>
          <w:rFonts w:eastAsia="宋体" w:hint="eastAsia"/>
          <w:szCs w:val="22"/>
          <w:lang w:val="en-US" w:eastAsia="zh-CN"/>
        </w:rPr>
        <w:t>T</w:t>
      </w:r>
      <w:r w:rsidRPr="009B2BA2">
        <w:rPr>
          <w:rFonts w:eastAsia="宋体"/>
          <w:szCs w:val="22"/>
          <w:lang w:val="en-US" w:eastAsia="zh-CN"/>
        </w:rPr>
        <w:t xml:space="preserve">he EHT STA can only takes </w:t>
      </w:r>
      <w:proofErr w:type="spellStart"/>
      <w:r w:rsidRPr="009B2BA2">
        <w:rPr>
          <w:rFonts w:eastAsia="宋体"/>
          <w:szCs w:val="22"/>
          <w:lang w:val="en-US" w:eastAsia="zh-CN"/>
        </w:rPr>
        <w:t>adavantage</w:t>
      </w:r>
      <w:proofErr w:type="spellEnd"/>
      <w:r w:rsidRPr="009B2BA2">
        <w:rPr>
          <w:rFonts w:eastAsia="宋体"/>
          <w:szCs w:val="22"/>
          <w:lang w:val="en-US" w:eastAsia="zh-CN"/>
        </w:rPr>
        <w:t xml:space="preserve"> of EHT </w:t>
      </w:r>
      <w:r w:rsidR="00B61350" w:rsidRPr="009B2BA2">
        <w:rPr>
          <w:rFonts w:eastAsia="宋体"/>
          <w:szCs w:val="22"/>
          <w:lang w:eastAsia="zh-CN"/>
        </w:rPr>
        <w:t>R</w:t>
      </w:r>
      <w:r w:rsidRPr="009B2BA2">
        <w:rPr>
          <w:rFonts w:eastAsia="宋体"/>
          <w:szCs w:val="22"/>
          <w:lang w:val="en-US" w:eastAsia="zh-CN"/>
        </w:rPr>
        <w:t xml:space="preserve">XVECTOR parameters. If it is required to support HT </w:t>
      </w:r>
      <w:r w:rsidR="006F2108">
        <w:rPr>
          <w:rFonts w:eastAsia="宋体"/>
          <w:szCs w:val="22"/>
          <w:lang w:val="en-US" w:eastAsia="zh-CN"/>
        </w:rPr>
        <w:t>reception</w:t>
      </w:r>
      <w:r w:rsidRPr="009B2BA2">
        <w:rPr>
          <w:rFonts w:eastAsia="宋体"/>
          <w:szCs w:val="22"/>
          <w:lang w:val="en-US" w:eastAsia="zh-CN"/>
        </w:rPr>
        <w:t xml:space="preserve">, the </w:t>
      </w:r>
      <w:r w:rsidR="00D34450" w:rsidRPr="009B2BA2">
        <w:rPr>
          <w:rFonts w:eastAsia="宋体"/>
          <w:szCs w:val="22"/>
          <w:lang w:eastAsia="zh-CN"/>
        </w:rPr>
        <w:t>HT</w:t>
      </w:r>
      <w:r w:rsidRPr="009B2BA2">
        <w:rPr>
          <w:rFonts w:eastAsia="宋体"/>
          <w:szCs w:val="22"/>
          <w:lang w:val="en-US" w:eastAsia="zh-CN"/>
        </w:rPr>
        <w:t xml:space="preserve"> </w:t>
      </w:r>
      <w:r w:rsidR="00B61350" w:rsidRPr="009B2BA2">
        <w:rPr>
          <w:rFonts w:eastAsia="宋体"/>
          <w:szCs w:val="22"/>
          <w:lang w:eastAsia="zh-CN"/>
        </w:rPr>
        <w:t>R</w:t>
      </w:r>
      <w:r w:rsidRPr="009B2BA2">
        <w:rPr>
          <w:rFonts w:eastAsia="宋体"/>
          <w:szCs w:val="22"/>
          <w:lang w:val="en-US" w:eastAsia="zh-CN"/>
        </w:rPr>
        <w:t xml:space="preserve">XVECTOR parameters are mapped to </w:t>
      </w:r>
      <w:r w:rsidR="00D34450" w:rsidRPr="009B2BA2">
        <w:rPr>
          <w:rFonts w:eastAsia="宋体"/>
          <w:szCs w:val="22"/>
          <w:lang w:eastAsia="zh-CN"/>
        </w:rPr>
        <w:t>E</w:t>
      </w:r>
      <w:r w:rsidRPr="009B2BA2">
        <w:rPr>
          <w:rFonts w:eastAsia="宋体"/>
          <w:szCs w:val="22"/>
          <w:lang w:val="en-US" w:eastAsia="zh-CN"/>
        </w:rPr>
        <w:t xml:space="preserve">HT </w:t>
      </w:r>
      <w:r w:rsidR="00B61350" w:rsidRPr="009B2BA2">
        <w:rPr>
          <w:rFonts w:eastAsia="宋体"/>
          <w:szCs w:val="22"/>
          <w:lang w:eastAsia="zh-CN"/>
        </w:rPr>
        <w:t>R</w:t>
      </w:r>
      <w:r w:rsidRPr="009B2BA2">
        <w:rPr>
          <w:rFonts w:eastAsia="宋体"/>
          <w:szCs w:val="22"/>
          <w:lang w:val="en-US" w:eastAsia="zh-CN"/>
        </w:rPr>
        <w:t>XVECTOR parameters. The mapping process is depicted in Figure 36-</w:t>
      </w:r>
      <w:r w:rsidR="00B61350" w:rsidRPr="009B2BA2">
        <w:rPr>
          <w:rFonts w:eastAsia="宋体"/>
          <w:szCs w:val="22"/>
          <w:lang w:eastAsia="zh-CN"/>
        </w:rPr>
        <w:t>2</w:t>
      </w:r>
      <w:r w:rsidRPr="009B2BA2">
        <w:rPr>
          <w:rFonts w:eastAsia="宋体"/>
          <w:szCs w:val="22"/>
          <w:lang w:val="en-US" w:eastAsia="zh-CN"/>
        </w:rPr>
        <w:t xml:space="preserve"> in Line </w:t>
      </w:r>
      <w:r w:rsidR="00B61350" w:rsidRPr="009B2BA2">
        <w:rPr>
          <w:rFonts w:eastAsia="宋体"/>
          <w:szCs w:val="22"/>
          <w:lang w:eastAsia="zh-CN"/>
        </w:rPr>
        <w:t>40</w:t>
      </w:r>
      <w:r w:rsidRPr="009B2BA2">
        <w:rPr>
          <w:rFonts w:eastAsia="宋体"/>
          <w:szCs w:val="22"/>
          <w:lang w:val="en-US" w:eastAsia="zh-CN"/>
        </w:rPr>
        <w:t xml:space="preserve">, Page 680 of </w:t>
      </w:r>
      <w:proofErr w:type="spellStart"/>
      <w:r w:rsidRPr="009B2BA2">
        <w:rPr>
          <w:rFonts w:eastAsia="宋体"/>
          <w:szCs w:val="22"/>
          <w:lang w:val="en-US" w:eastAsia="zh-CN"/>
        </w:rPr>
        <w:t>TGbe</w:t>
      </w:r>
      <w:proofErr w:type="spellEnd"/>
      <w:r w:rsidRPr="009B2BA2">
        <w:rPr>
          <w:rFonts w:eastAsia="宋体"/>
          <w:szCs w:val="22"/>
          <w:lang w:val="en-US" w:eastAsia="zh-CN"/>
        </w:rPr>
        <w:t xml:space="preserve"> Draft D4.0. </w:t>
      </w:r>
      <w:r w:rsidR="00DC24D3" w:rsidRPr="009B2BA2">
        <w:rPr>
          <w:rFonts w:eastAsia="宋体"/>
          <w:szCs w:val="22"/>
          <w:lang w:eastAsia="zh-CN"/>
        </w:rPr>
        <w:t xml:space="preserve">Thus, </w:t>
      </w:r>
      <w:r w:rsidR="009B2BA2" w:rsidRPr="009B2BA2">
        <w:rPr>
          <w:rFonts w:eastAsia="宋体"/>
          <w:szCs w:val="22"/>
          <w:lang w:eastAsia="zh-CN"/>
        </w:rPr>
        <w:t>the sentence “</w:t>
      </w:r>
      <w:r w:rsidR="009B2BA2" w:rsidRPr="009B2BA2">
        <w:rPr>
          <w:rFonts w:eastAsia="宋体"/>
          <w:szCs w:val="22"/>
          <w:lang w:val="en-US" w:eastAsia="zh-CN"/>
        </w:rPr>
        <w:t>The RXVECTOR parameters in Table 19-1 (TXVECTOR and RXVECTOR parameters) are mapped directly to the RXVECTOR parameters in Table 36-1 (TXVECTOR and RXVECTOR parameters)</w:t>
      </w:r>
      <w:r w:rsidR="009B2BA2" w:rsidRPr="009B2BA2">
        <w:rPr>
          <w:rFonts w:eastAsia="宋体"/>
          <w:szCs w:val="22"/>
          <w:lang w:eastAsia="zh-CN"/>
        </w:rPr>
        <w:t xml:space="preserve">” </w:t>
      </w:r>
      <w:r w:rsidR="009B2BA2" w:rsidRPr="009B2BA2">
        <w:rPr>
          <w:rFonts w:eastAsia="宋体"/>
          <w:szCs w:val="22"/>
          <w:lang w:val="en-US" w:eastAsia="zh-CN"/>
        </w:rPr>
        <w:t>can’t be deleted since it illustrates the mapping process.</w:t>
      </w:r>
    </w:p>
    <w:p w14:paraId="70AE7F7D" w14:textId="68A5434F" w:rsidR="00E635B9" w:rsidRDefault="00E635B9" w:rsidP="00E635B9">
      <w:pPr>
        <w:pStyle w:val="1"/>
        <w:rPr>
          <w:rStyle w:val="af0"/>
          <w:rFonts w:ascii="Times New Roman" w:hAnsi="Times New Roman"/>
          <w:b/>
          <w:sz w:val="36"/>
          <w:szCs w:val="36"/>
          <w:lang w:eastAsia="zh-CN"/>
        </w:rPr>
      </w:pPr>
      <w:r w:rsidRPr="00F03CB6">
        <w:rPr>
          <w:rStyle w:val="af0"/>
          <w:rFonts w:ascii="Times New Roman" w:hAnsi="Times New Roman"/>
          <w:b/>
          <w:sz w:val="36"/>
          <w:szCs w:val="36"/>
          <w:lang w:eastAsia="zh-CN"/>
        </w:rPr>
        <w:t>CID 1914</w:t>
      </w:r>
      <w:r>
        <w:rPr>
          <w:rStyle w:val="af0"/>
          <w:rFonts w:ascii="Times New Roman" w:hAnsi="Times New Roman"/>
          <w:b/>
          <w:sz w:val="36"/>
          <w:szCs w:val="36"/>
          <w:lang w:eastAsia="zh-CN"/>
        </w:rPr>
        <w:t>8</w:t>
      </w:r>
    </w:p>
    <w:p w14:paraId="27142D01" w14:textId="77777777" w:rsidR="00DD25E3" w:rsidRPr="00DD25E3" w:rsidRDefault="00DD25E3" w:rsidP="00DD25E3">
      <w:pPr>
        <w:rPr>
          <w:lang w:eastAsia="zh-CN"/>
        </w:rPr>
      </w:pPr>
    </w:p>
    <w:tbl>
      <w:tblPr>
        <w:tblW w:w="8440" w:type="dxa"/>
        <w:tblLook w:val="04A0" w:firstRow="1" w:lastRow="0" w:firstColumn="1" w:lastColumn="0" w:noHBand="0" w:noVBand="1"/>
      </w:tblPr>
      <w:tblGrid>
        <w:gridCol w:w="866"/>
        <w:gridCol w:w="855"/>
        <w:gridCol w:w="2318"/>
        <w:gridCol w:w="2194"/>
        <w:gridCol w:w="2207"/>
      </w:tblGrid>
      <w:tr w:rsidR="00DD25E3" w:rsidRPr="00F03CB6" w14:paraId="22412FFE" w14:textId="77777777" w:rsidTr="008D2013">
        <w:trPr>
          <w:trHeight w:val="840"/>
        </w:trPr>
        <w:tc>
          <w:tcPr>
            <w:tcW w:w="866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416A5C8" w14:textId="77777777" w:rsidR="00DD25E3" w:rsidRPr="00F03CB6" w:rsidRDefault="00DD25E3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Clause</w:t>
            </w:r>
          </w:p>
        </w:tc>
        <w:tc>
          <w:tcPr>
            <w:tcW w:w="85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3E2D4E2" w14:textId="77777777" w:rsidR="00DD25E3" w:rsidRPr="00F03CB6" w:rsidRDefault="00DD25E3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Page</w:t>
            </w:r>
          </w:p>
        </w:tc>
        <w:tc>
          <w:tcPr>
            <w:tcW w:w="231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00D92CE" w14:textId="77777777" w:rsidR="00DD25E3" w:rsidRPr="00F03CB6" w:rsidRDefault="00DD25E3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Comment</w:t>
            </w:r>
          </w:p>
        </w:tc>
        <w:tc>
          <w:tcPr>
            <w:tcW w:w="2194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3C5C53A" w14:textId="77777777" w:rsidR="00DD25E3" w:rsidRPr="00F03CB6" w:rsidRDefault="00DD25E3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Proposed Change</w:t>
            </w:r>
          </w:p>
        </w:tc>
        <w:tc>
          <w:tcPr>
            <w:tcW w:w="220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52BF420" w14:textId="77777777" w:rsidR="00DD25E3" w:rsidRPr="00F03CB6" w:rsidRDefault="00DD25E3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Resolution</w:t>
            </w:r>
          </w:p>
        </w:tc>
      </w:tr>
      <w:tr w:rsidR="00DD25E3" w:rsidRPr="00F03CB6" w14:paraId="1727B05B" w14:textId="77777777" w:rsidTr="008D2013">
        <w:trPr>
          <w:trHeight w:val="1500"/>
        </w:trPr>
        <w:tc>
          <w:tcPr>
            <w:tcW w:w="866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9DAD7E0" w14:textId="56274C2D" w:rsidR="00DD25E3" w:rsidRPr="00F03CB6" w:rsidRDefault="00DD25E3" w:rsidP="008D2013">
            <w:pPr>
              <w:jc w:val="right"/>
              <w:rPr>
                <w:rFonts w:eastAsia="宋体"/>
                <w:sz w:val="20"/>
                <w:lang w:val="en-US" w:eastAsia="zh-CN"/>
              </w:rPr>
            </w:pPr>
            <w:r w:rsidRPr="00F03CB6">
              <w:rPr>
                <w:rFonts w:eastAsia="宋体" w:hint="eastAsia"/>
                <w:sz w:val="20"/>
                <w:lang w:val="en-US" w:eastAsia="zh-CN"/>
              </w:rPr>
              <w:t>3</w:t>
            </w:r>
            <w:r w:rsidRPr="00F03CB6">
              <w:rPr>
                <w:rFonts w:eastAsia="宋体"/>
                <w:sz w:val="20"/>
                <w:lang w:val="en-US" w:eastAsia="zh-CN"/>
              </w:rPr>
              <w:t>6.2.6.</w:t>
            </w:r>
            <w:r w:rsidR="0080223A">
              <w:rPr>
                <w:rFonts w:eastAsia="宋体"/>
                <w:sz w:val="20"/>
                <w:lang w:val="en-US" w:eastAsia="zh-CN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B98737C" w14:textId="037C0B7A" w:rsidR="00DD25E3" w:rsidRPr="00CC5FF9" w:rsidRDefault="00DD25E3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CC5FF9">
              <w:rPr>
                <w:rFonts w:eastAsia="宋体" w:hint="eastAsia"/>
                <w:sz w:val="20"/>
                <w:lang w:val="en-US" w:eastAsia="zh-CN"/>
              </w:rPr>
              <w:t>7</w:t>
            </w:r>
            <w:r w:rsidRPr="00CC5FF9">
              <w:rPr>
                <w:rFonts w:eastAsia="宋体"/>
                <w:sz w:val="20"/>
                <w:lang w:val="en-US" w:eastAsia="zh-CN"/>
              </w:rPr>
              <w:t>0</w:t>
            </w:r>
            <w:r>
              <w:rPr>
                <w:rFonts w:eastAsia="宋体"/>
                <w:sz w:val="20"/>
                <w:lang w:val="en-US" w:eastAsia="zh-CN"/>
              </w:rPr>
              <w:t>6</w:t>
            </w:r>
            <w:r w:rsidRPr="00CC5FF9">
              <w:rPr>
                <w:rFonts w:eastAsia="宋体"/>
                <w:sz w:val="20"/>
                <w:lang w:val="en-US" w:eastAsia="zh-CN"/>
              </w:rPr>
              <w:t>.</w:t>
            </w:r>
            <w:r w:rsidR="0080223A">
              <w:rPr>
                <w:rFonts w:eastAsia="宋体"/>
                <w:sz w:val="20"/>
                <w:lang w:val="en-US" w:eastAsia="zh-CN"/>
              </w:rPr>
              <w:t>6</w:t>
            </w:r>
            <w:r w:rsidR="0080223A">
              <w:rPr>
                <w:rFonts w:eastAsia="宋体"/>
                <w:sz w:val="20"/>
                <w:lang w:val="en-US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2931DFC" w14:textId="0E6D9C02" w:rsidR="00DD25E3" w:rsidRPr="00CC5FF9" w:rsidRDefault="00C537BD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C537BD">
              <w:rPr>
                <w:rFonts w:eastAsia="宋体"/>
                <w:sz w:val="20"/>
                <w:lang w:val="en-US" w:eastAsia="zh-CN"/>
              </w:rPr>
              <w:t>Table 36-1 doesn't contain any TXVECTOR parameters that're defined for VHT but not extended for EHT. The EHT STA will directly use TXVECTOR parameters in Table 21-1 to support VHT transmission.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0F22065" w14:textId="4AE254FD" w:rsidR="00DD25E3" w:rsidRPr="00CC5FF9" w:rsidRDefault="00C537BD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C537BD">
              <w:rPr>
                <w:rFonts w:eastAsia="宋体"/>
                <w:sz w:val="20"/>
                <w:lang w:val="en-US" w:eastAsia="zh-CN"/>
              </w:rPr>
              <w:t>Delete the first sentence in the 2nd paragraph of sub-clause 36.2.6.4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79C7C8B" w14:textId="77777777" w:rsidR="00DD25E3" w:rsidRDefault="00DD25E3" w:rsidP="008D2013">
            <w:pPr>
              <w:jc w:val="left"/>
              <w:rPr>
                <w:rFonts w:eastAsia="宋体"/>
                <w:sz w:val="20"/>
                <w:lang w:eastAsia="zh-CN"/>
              </w:rPr>
            </w:pPr>
            <w:r w:rsidRPr="00016412">
              <w:rPr>
                <w:rFonts w:eastAsia="宋体" w:hint="eastAsia"/>
                <w:sz w:val="20"/>
                <w:lang w:eastAsia="zh-CN"/>
              </w:rPr>
              <w:t>R</w:t>
            </w:r>
            <w:r w:rsidRPr="00016412">
              <w:rPr>
                <w:rFonts w:eastAsia="宋体"/>
                <w:sz w:val="20"/>
                <w:lang w:eastAsia="zh-CN"/>
              </w:rPr>
              <w:t>ejected.</w:t>
            </w:r>
          </w:p>
          <w:p w14:paraId="08ADA849" w14:textId="77777777" w:rsidR="00F4445D" w:rsidRDefault="00F4445D" w:rsidP="008D2013">
            <w:pPr>
              <w:jc w:val="left"/>
              <w:rPr>
                <w:rFonts w:eastAsia="宋体"/>
                <w:sz w:val="20"/>
                <w:lang w:eastAsia="zh-CN"/>
              </w:rPr>
            </w:pPr>
          </w:p>
          <w:p w14:paraId="03D17FFD" w14:textId="50DAF7D4" w:rsidR="00F4445D" w:rsidRPr="00016412" w:rsidRDefault="00F4445D" w:rsidP="008D2013">
            <w:pPr>
              <w:jc w:val="left"/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F</w:t>
            </w:r>
            <w:r>
              <w:rPr>
                <w:rFonts w:eastAsia="宋体"/>
                <w:sz w:val="20"/>
              </w:rPr>
              <w:t>or the similar reason with CID 19146.</w:t>
            </w:r>
          </w:p>
        </w:tc>
      </w:tr>
    </w:tbl>
    <w:p w14:paraId="5B1E0BAB" w14:textId="574EC6D5" w:rsidR="00B61350" w:rsidRDefault="00B61350" w:rsidP="00216A80">
      <w:pPr>
        <w:pStyle w:val="T"/>
        <w:rPr>
          <w:rFonts w:eastAsia="宋体"/>
          <w:sz w:val="22"/>
          <w:szCs w:val="22"/>
          <w:lang w:eastAsia="zh-CN"/>
        </w:rPr>
      </w:pPr>
    </w:p>
    <w:p w14:paraId="042EC607" w14:textId="116FBC8F" w:rsidR="00B349B2" w:rsidRDefault="00B349B2" w:rsidP="00216A80">
      <w:pPr>
        <w:pStyle w:val="T"/>
        <w:rPr>
          <w:rFonts w:eastAsia="宋体"/>
          <w:sz w:val="22"/>
          <w:szCs w:val="22"/>
          <w:lang w:eastAsia="zh-CN"/>
        </w:rPr>
      </w:pPr>
    </w:p>
    <w:p w14:paraId="06A16E67" w14:textId="7A151E96" w:rsidR="00B349B2" w:rsidRDefault="00B349B2" w:rsidP="00216A80">
      <w:pPr>
        <w:pStyle w:val="T"/>
        <w:rPr>
          <w:rFonts w:eastAsia="宋体"/>
          <w:sz w:val="22"/>
          <w:szCs w:val="22"/>
          <w:lang w:eastAsia="zh-CN"/>
        </w:rPr>
      </w:pPr>
    </w:p>
    <w:p w14:paraId="1743510A" w14:textId="77777777" w:rsidR="00B349B2" w:rsidRDefault="00B349B2" w:rsidP="00216A80">
      <w:pPr>
        <w:pStyle w:val="T"/>
        <w:rPr>
          <w:rFonts w:eastAsia="宋体"/>
          <w:sz w:val="22"/>
          <w:szCs w:val="22"/>
          <w:lang w:eastAsia="zh-CN"/>
        </w:rPr>
      </w:pPr>
    </w:p>
    <w:p w14:paraId="3EF2FB8E" w14:textId="63F79A50" w:rsidR="00E635B9" w:rsidRDefault="00E635B9" w:rsidP="00E635B9">
      <w:pPr>
        <w:pStyle w:val="1"/>
        <w:rPr>
          <w:rStyle w:val="af0"/>
          <w:rFonts w:ascii="Times New Roman" w:hAnsi="Times New Roman"/>
          <w:b/>
          <w:sz w:val="36"/>
          <w:szCs w:val="36"/>
          <w:lang w:eastAsia="zh-CN"/>
        </w:rPr>
      </w:pPr>
      <w:r w:rsidRPr="00F03CB6">
        <w:rPr>
          <w:rStyle w:val="af0"/>
          <w:rFonts w:ascii="Times New Roman" w:hAnsi="Times New Roman"/>
          <w:b/>
          <w:sz w:val="36"/>
          <w:szCs w:val="36"/>
          <w:lang w:eastAsia="zh-CN"/>
        </w:rPr>
        <w:lastRenderedPageBreak/>
        <w:t>CID 1914</w:t>
      </w:r>
      <w:r>
        <w:rPr>
          <w:rStyle w:val="af0"/>
          <w:rFonts w:ascii="Times New Roman" w:hAnsi="Times New Roman"/>
          <w:b/>
          <w:sz w:val="36"/>
          <w:szCs w:val="36"/>
          <w:lang w:eastAsia="zh-CN"/>
        </w:rPr>
        <w:t>9</w:t>
      </w:r>
    </w:p>
    <w:p w14:paraId="2CE7E527" w14:textId="77777777" w:rsidR="00B349B2" w:rsidRPr="00B349B2" w:rsidRDefault="00B349B2" w:rsidP="00B349B2">
      <w:pPr>
        <w:rPr>
          <w:lang w:eastAsia="zh-CN"/>
        </w:rPr>
      </w:pPr>
    </w:p>
    <w:tbl>
      <w:tblPr>
        <w:tblW w:w="8440" w:type="dxa"/>
        <w:tblLook w:val="04A0" w:firstRow="1" w:lastRow="0" w:firstColumn="1" w:lastColumn="0" w:noHBand="0" w:noVBand="1"/>
      </w:tblPr>
      <w:tblGrid>
        <w:gridCol w:w="866"/>
        <w:gridCol w:w="855"/>
        <w:gridCol w:w="2318"/>
        <w:gridCol w:w="2194"/>
        <w:gridCol w:w="2207"/>
      </w:tblGrid>
      <w:tr w:rsidR="00B349B2" w:rsidRPr="00F03CB6" w14:paraId="0439F780" w14:textId="77777777" w:rsidTr="008D2013">
        <w:trPr>
          <w:trHeight w:val="840"/>
        </w:trPr>
        <w:tc>
          <w:tcPr>
            <w:tcW w:w="866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5527FE1" w14:textId="77777777" w:rsidR="00B349B2" w:rsidRPr="00F03CB6" w:rsidRDefault="00B349B2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Clause</w:t>
            </w:r>
          </w:p>
        </w:tc>
        <w:tc>
          <w:tcPr>
            <w:tcW w:w="85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900CC54" w14:textId="77777777" w:rsidR="00B349B2" w:rsidRPr="00F03CB6" w:rsidRDefault="00B349B2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Page</w:t>
            </w:r>
          </w:p>
        </w:tc>
        <w:tc>
          <w:tcPr>
            <w:tcW w:w="231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EAB9A72" w14:textId="77777777" w:rsidR="00B349B2" w:rsidRPr="00F03CB6" w:rsidRDefault="00B349B2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Comment</w:t>
            </w:r>
          </w:p>
        </w:tc>
        <w:tc>
          <w:tcPr>
            <w:tcW w:w="2194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850B86A" w14:textId="77777777" w:rsidR="00B349B2" w:rsidRPr="00F03CB6" w:rsidRDefault="00B349B2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Proposed Change</w:t>
            </w:r>
          </w:p>
        </w:tc>
        <w:tc>
          <w:tcPr>
            <w:tcW w:w="220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BBFB2C4" w14:textId="77777777" w:rsidR="00B349B2" w:rsidRPr="00F03CB6" w:rsidRDefault="00B349B2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Resolution</w:t>
            </w:r>
          </w:p>
        </w:tc>
      </w:tr>
      <w:tr w:rsidR="00B349B2" w:rsidRPr="00F03CB6" w14:paraId="17CB0E7D" w14:textId="77777777" w:rsidTr="008D2013">
        <w:trPr>
          <w:trHeight w:val="1500"/>
        </w:trPr>
        <w:tc>
          <w:tcPr>
            <w:tcW w:w="866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ED8AB5D" w14:textId="77777777" w:rsidR="00B349B2" w:rsidRPr="00F03CB6" w:rsidRDefault="00B349B2" w:rsidP="008D2013">
            <w:pPr>
              <w:jc w:val="right"/>
              <w:rPr>
                <w:rFonts w:eastAsia="宋体"/>
                <w:sz w:val="20"/>
                <w:lang w:val="en-US" w:eastAsia="zh-CN"/>
              </w:rPr>
            </w:pPr>
            <w:r w:rsidRPr="00F03CB6">
              <w:rPr>
                <w:rFonts w:eastAsia="宋体" w:hint="eastAsia"/>
                <w:sz w:val="20"/>
                <w:lang w:val="en-US" w:eastAsia="zh-CN"/>
              </w:rPr>
              <w:t>3</w:t>
            </w:r>
            <w:r w:rsidRPr="00F03CB6">
              <w:rPr>
                <w:rFonts w:eastAsia="宋体"/>
                <w:sz w:val="20"/>
                <w:lang w:val="en-US" w:eastAsia="zh-CN"/>
              </w:rPr>
              <w:t>6.2.6.</w:t>
            </w:r>
            <w:r>
              <w:rPr>
                <w:rFonts w:eastAsia="宋体"/>
                <w:sz w:val="20"/>
                <w:lang w:val="en-US" w:eastAsia="zh-CN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932DBAA" w14:textId="08A13051" w:rsidR="00B349B2" w:rsidRPr="00CC5FF9" w:rsidRDefault="00B349B2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CC5FF9">
              <w:rPr>
                <w:rFonts w:eastAsia="宋体" w:hint="eastAsia"/>
                <w:sz w:val="20"/>
                <w:lang w:val="en-US" w:eastAsia="zh-CN"/>
              </w:rPr>
              <w:t>7</w:t>
            </w:r>
            <w:r w:rsidRPr="00CC5FF9">
              <w:rPr>
                <w:rFonts w:eastAsia="宋体"/>
                <w:sz w:val="20"/>
                <w:lang w:val="en-US" w:eastAsia="zh-CN"/>
              </w:rPr>
              <w:t>0</w:t>
            </w:r>
            <w:r w:rsidR="00765E2E">
              <w:rPr>
                <w:rFonts w:eastAsia="宋体"/>
                <w:sz w:val="20"/>
                <w:lang w:val="en-US" w:eastAsia="zh-CN"/>
              </w:rPr>
              <w:t>7</w:t>
            </w:r>
            <w:r w:rsidRPr="00CC5FF9">
              <w:rPr>
                <w:rFonts w:eastAsia="宋体"/>
                <w:sz w:val="20"/>
                <w:lang w:val="en-US" w:eastAsia="zh-CN"/>
              </w:rPr>
              <w:t>.</w:t>
            </w:r>
            <w:r w:rsidR="00765E2E">
              <w:rPr>
                <w:rFonts w:eastAsia="宋体"/>
                <w:sz w:val="20"/>
                <w:lang w:val="en-US" w:eastAsia="zh-CN"/>
              </w:rPr>
              <w:t>2</w:t>
            </w:r>
            <w:r w:rsidR="00765E2E">
              <w:rPr>
                <w:rFonts w:eastAsia="宋体"/>
                <w:sz w:val="20"/>
                <w:lang w:val="en-US"/>
              </w:rPr>
              <w:t>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F21CA2B" w14:textId="193D2FBC" w:rsidR="00B349B2" w:rsidRPr="00CC5FF9" w:rsidRDefault="001A2F4B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1A2F4B">
              <w:rPr>
                <w:rFonts w:eastAsia="宋体"/>
                <w:sz w:val="20"/>
                <w:lang w:val="en-US" w:eastAsia="zh-CN"/>
              </w:rPr>
              <w:t>Table 36-1 doesn't contain any RXVECTOR parameters that're defined for VHT but not extended for EHT. The EHT STA will directly use RXVECTOR parameters in Table 21-1 to support VHT reception.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E55C36A" w14:textId="3D6A2304" w:rsidR="00B349B2" w:rsidRPr="00CC5FF9" w:rsidRDefault="001A2F4B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1A2F4B">
              <w:rPr>
                <w:rFonts w:eastAsia="宋体"/>
                <w:sz w:val="20"/>
                <w:lang w:val="en-US" w:eastAsia="zh-CN"/>
              </w:rPr>
              <w:t>Delete the sentence "The RXVECTOR parameters in Table 21-1 (TXVECTOR and RXVECTOR parameters) are mapped directly to the RXVECTOR parameters in Table 36-1 (TXVECTOR and RXVECTOR parameters)" at p707/l20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0ED3208" w14:textId="77777777" w:rsidR="00B349B2" w:rsidRDefault="00B349B2" w:rsidP="008D2013">
            <w:pPr>
              <w:jc w:val="left"/>
              <w:rPr>
                <w:rFonts w:eastAsia="宋体"/>
                <w:sz w:val="20"/>
                <w:lang w:eastAsia="zh-CN"/>
              </w:rPr>
            </w:pPr>
            <w:r w:rsidRPr="00016412">
              <w:rPr>
                <w:rFonts w:eastAsia="宋体" w:hint="eastAsia"/>
                <w:sz w:val="20"/>
                <w:lang w:eastAsia="zh-CN"/>
              </w:rPr>
              <w:t>R</w:t>
            </w:r>
            <w:r w:rsidRPr="00016412">
              <w:rPr>
                <w:rFonts w:eastAsia="宋体"/>
                <w:sz w:val="20"/>
                <w:lang w:eastAsia="zh-CN"/>
              </w:rPr>
              <w:t>ejected.</w:t>
            </w:r>
          </w:p>
          <w:p w14:paraId="6A157BDC" w14:textId="77777777" w:rsidR="00130F5B" w:rsidRDefault="00130F5B" w:rsidP="008D2013">
            <w:pPr>
              <w:jc w:val="left"/>
              <w:rPr>
                <w:rFonts w:eastAsia="宋体"/>
                <w:sz w:val="20"/>
                <w:lang w:eastAsia="zh-CN"/>
              </w:rPr>
            </w:pPr>
          </w:p>
          <w:p w14:paraId="1B3693A6" w14:textId="75699019" w:rsidR="00130F5B" w:rsidRPr="00016412" w:rsidRDefault="00130F5B" w:rsidP="008D2013">
            <w:pPr>
              <w:jc w:val="left"/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F</w:t>
            </w:r>
            <w:r>
              <w:rPr>
                <w:rFonts w:eastAsia="宋体"/>
                <w:sz w:val="20"/>
              </w:rPr>
              <w:t>or the similar reason with CID 19147.</w:t>
            </w:r>
          </w:p>
        </w:tc>
      </w:tr>
    </w:tbl>
    <w:p w14:paraId="353B4C83" w14:textId="0AA958BF" w:rsidR="00E635B9" w:rsidRDefault="00E635B9" w:rsidP="00216A80">
      <w:pPr>
        <w:pStyle w:val="T"/>
        <w:rPr>
          <w:rFonts w:eastAsia="宋体"/>
          <w:sz w:val="22"/>
          <w:szCs w:val="22"/>
          <w:lang w:eastAsia="zh-CN"/>
        </w:rPr>
      </w:pPr>
    </w:p>
    <w:p w14:paraId="28001552" w14:textId="0D519223" w:rsidR="00E635B9" w:rsidRDefault="00E635B9" w:rsidP="00E635B9">
      <w:pPr>
        <w:pStyle w:val="1"/>
        <w:rPr>
          <w:rStyle w:val="af0"/>
          <w:rFonts w:ascii="Times New Roman" w:hAnsi="Times New Roman"/>
          <w:b/>
          <w:sz w:val="36"/>
          <w:szCs w:val="36"/>
          <w:lang w:eastAsia="zh-CN"/>
        </w:rPr>
      </w:pPr>
      <w:r w:rsidRPr="00F03CB6">
        <w:rPr>
          <w:rStyle w:val="af0"/>
          <w:rFonts w:ascii="Times New Roman" w:hAnsi="Times New Roman"/>
          <w:b/>
          <w:sz w:val="36"/>
          <w:szCs w:val="36"/>
          <w:lang w:eastAsia="zh-CN"/>
        </w:rPr>
        <w:t>CID 191</w:t>
      </w:r>
      <w:r>
        <w:rPr>
          <w:rStyle w:val="af0"/>
          <w:rFonts w:ascii="Times New Roman" w:hAnsi="Times New Roman"/>
          <w:b/>
          <w:sz w:val="36"/>
          <w:szCs w:val="36"/>
          <w:lang w:eastAsia="zh-CN"/>
        </w:rPr>
        <w:t>50</w:t>
      </w:r>
    </w:p>
    <w:p w14:paraId="0D600DF4" w14:textId="77777777" w:rsidR="00F0271B" w:rsidRPr="00F0271B" w:rsidRDefault="00F0271B" w:rsidP="00F0271B">
      <w:pPr>
        <w:rPr>
          <w:lang w:eastAsia="zh-CN"/>
        </w:rPr>
      </w:pPr>
    </w:p>
    <w:tbl>
      <w:tblPr>
        <w:tblW w:w="8440" w:type="dxa"/>
        <w:tblLook w:val="04A0" w:firstRow="1" w:lastRow="0" w:firstColumn="1" w:lastColumn="0" w:noHBand="0" w:noVBand="1"/>
      </w:tblPr>
      <w:tblGrid>
        <w:gridCol w:w="866"/>
        <w:gridCol w:w="855"/>
        <w:gridCol w:w="2318"/>
        <w:gridCol w:w="2194"/>
        <w:gridCol w:w="2207"/>
      </w:tblGrid>
      <w:tr w:rsidR="00F0271B" w:rsidRPr="00F03CB6" w14:paraId="38D49FDB" w14:textId="77777777" w:rsidTr="008D2013">
        <w:trPr>
          <w:trHeight w:val="840"/>
        </w:trPr>
        <w:tc>
          <w:tcPr>
            <w:tcW w:w="866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D2AA09C" w14:textId="77777777" w:rsidR="00F0271B" w:rsidRPr="00F03CB6" w:rsidRDefault="00F0271B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Clause</w:t>
            </w:r>
          </w:p>
        </w:tc>
        <w:tc>
          <w:tcPr>
            <w:tcW w:w="85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7606142" w14:textId="77777777" w:rsidR="00F0271B" w:rsidRPr="00F03CB6" w:rsidRDefault="00F0271B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Page</w:t>
            </w:r>
          </w:p>
        </w:tc>
        <w:tc>
          <w:tcPr>
            <w:tcW w:w="231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77FD9A0" w14:textId="77777777" w:rsidR="00F0271B" w:rsidRPr="00F03CB6" w:rsidRDefault="00F0271B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Comment</w:t>
            </w:r>
          </w:p>
        </w:tc>
        <w:tc>
          <w:tcPr>
            <w:tcW w:w="2194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ECC8EE4" w14:textId="77777777" w:rsidR="00F0271B" w:rsidRPr="00F03CB6" w:rsidRDefault="00F0271B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Proposed Change</w:t>
            </w:r>
          </w:p>
        </w:tc>
        <w:tc>
          <w:tcPr>
            <w:tcW w:w="220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8928A68" w14:textId="77777777" w:rsidR="00F0271B" w:rsidRPr="00F03CB6" w:rsidRDefault="00F0271B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Resolution</w:t>
            </w:r>
          </w:p>
        </w:tc>
      </w:tr>
      <w:tr w:rsidR="00F0271B" w:rsidRPr="00F03CB6" w14:paraId="0077C1C7" w14:textId="77777777" w:rsidTr="008D2013">
        <w:trPr>
          <w:trHeight w:val="1500"/>
        </w:trPr>
        <w:tc>
          <w:tcPr>
            <w:tcW w:w="866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00579DC" w14:textId="71CD6689" w:rsidR="00F0271B" w:rsidRPr="00F03CB6" w:rsidRDefault="00F0271B" w:rsidP="008D2013">
            <w:pPr>
              <w:jc w:val="right"/>
              <w:rPr>
                <w:rFonts w:eastAsia="宋体"/>
                <w:sz w:val="20"/>
                <w:lang w:val="en-US" w:eastAsia="zh-CN"/>
              </w:rPr>
            </w:pPr>
            <w:r w:rsidRPr="00F03CB6">
              <w:rPr>
                <w:rFonts w:eastAsia="宋体" w:hint="eastAsia"/>
                <w:sz w:val="20"/>
                <w:lang w:val="en-US" w:eastAsia="zh-CN"/>
              </w:rPr>
              <w:t>3</w:t>
            </w:r>
            <w:r w:rsidRPr="00F03CB6">
              <w:rPr>
                <w:rFonts w:eastAsia="宋体"/>
                <w:sz w:val="20"/>
                <w:lang w:val="en-US" w:eastAsia="zh-CN"/>
              </w:rPr>
              <w:t>6.2.6.</w:t>
            </w:r>
            <w:r w:rsidR="008C0E99">
              <w:rPr>
                <w:rFonts w:eastAsia="宋体"/>
                <w:sz w:val="20"/>
                <w:lang w:val="en-US" w:eastAsia="zh-CN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D20DCF0" w14:textId="143C7B76" w:rsidR="00F0271B" w:rsidRPr="00CC5FF9" w:rsidRDefault="00F0271B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CC5FF9">
              <w:rPr>
                <w:rFonts w:eastAsia="宋体" w:hint="eastAsia"/>
                <w:sz w:val="20"/>
                <w:lang w:val="en-US" w:eastAsia="zh-CN"/>
              </w:rPr>
              <w:t>7</w:t>
            </w:r>
            <w:r w:rsidRPr="00CC5FF9">
              <w:rPr>
                <w:rFonts w:eastAsia="宋体"/>
                <w:sz w:val="20"/>
                <w:lang w:val="en-US" w:eastAsia="zh-CN"/>
              </w:rPr>
              <w:t>0</w:t>
            </w:r>
            <w:r w:rsidR="008C0E99">
              <w:rPr>
                <w:rFonts w:eastAsia="宋体"/>
                <w:sz w:val="20"/>
                <w:lang w:val="en-US" w:eastAsia="zh-CN"/>
              </w:rPr>
              <w:t>7</w:t>
            </w:r>
            <w:r w:rsidRPr="00CC5FF9">
              <w:rPr>
                <w:rFonts w:eastAsia="宋体"/>
                <w:sz w:val="20"/>
                <w:lang w:val="en-US" w:eastAsia="zh-CN"/>
              </w:rPr>
              <w:t>.</w:t>
            </w:r>
            <w:r w:rsidR="008C0E99">
              <w:rPr>
                <w:rFonts w:eastAsia="宋体"/>
                <w:sz w:val="20"/>
                <w:lang w:val="en-US" w:eastAsia="zh-CN"/>
              </w:rPr>
              <w:t>3</w:t>
            </w:r>
            <w:r w:rsidR="008C0E99">
              <w:rPr>
                <w:rFonts w:eastAsia="宋体"/>
                <w:sz w:val="20"/>
                <w:lang w:val="en-US"/>
              </w:rPr>
              <w:t>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0C8D23B" w14:textId="51C2CDFF" w:rsidR="00F0271B" w:rsidRPr="00CC5FF9" w:rsidRDefault="00364C42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364C42">
              <w:rPr>
                <w:rFonts w:eastAsia="宋体"/>
                <w:sz w:val="20"/>
                <w:lang w:val="en-US" w:eastAsia="zh-CN"/>
              </w:rPr>
              <w:t>Table 36-1 doesn't contain any TXVECTOR parameters that're defined for HE but not extended for EHT. The EHT STA will directly use TXVECTOR parameters in Table 27-1 to support HE transmission.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33602C3" w14:textId="04E33E3B" w:rsidR="00F0271B" w:rsidRPr="00CC5FF9" w:rsidRDefault="00364C42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364C42">
              <w:rPr>
                <w:rFonts w:eastAsia="宋体"/>
                <w:sz w:val="20"/>
                <w:lang w:val="en-US" w:eastAsia="zh-CN"/>
              </w:rPr>
              <w:t>Delete the first sentence in the 2nd paragraph of sub-clause 36.2.6.5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36C6537" w14:textId="77777777" w:rsidR="00F0271B" w:rsidRDefault="00F0271B" w:rsidP="008D2013">
            <w:pPr>
              <w:jc w:val="left"/>
              <w:rPr>
                <w:rFonts w:eastAsia="宋体"/>
                <w:sz w:val="20"/>
                <w:lang w:eastAsia="zh-CN"/>
              </w:rPr>
            </w:pPr>
            <w:r w:rsidRPr="00016412">
              <w:rPr>
                <w:rFonts w:eastAsia="宋体" w:hint="eastAsia"/>
                <w:sz w:val="20"/>
                <w:lang w:eastAsia="zh-CN"/>
              </w:rPr>
              <w:t>R</w:t>
            </w:r>
            <w:r w:rsidRPr="00016412">
              <w:rPr>
                <w:rFonts w:eastAsia="宋体"/>
                <w:sz w:val="20"/>
                <w:lang w:eastAsia="zh-CN"/>
              </w:rPr>
              <w:t>ejected.</w:t>
            </w:r>
          </w:p>
          <w:p w14:paraId="08DFC471" w14:textId="77777777" w:rsidR="009A4F33" w:rsidRDefault="009A4F33" w:rsidP="008D2013">
            <w:pPr>
              <w:jc w:val="left"/>
              <w:rPr>
                <w:rFonts w:eastAsia="宋体"/>
                <w:sz w:val="20"/>
                <w:lang w:eastAsia="zh-CN"/>
              </w:rPr>
            </w:pPr>
          </w:p>
          <w:p w14:paraId="2A14F13F" w14:textId="0B7FDD46" w:rsidR="009A4F33" w:rsidRPr="00016412" w:rsidRDefault="009A4F33" w:rsidP="008D2013">
            <w:pPr>
              <w:jc w:val="left"/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F</w:t>
            </w:r>
            <w:r>
              <w:rPr>
                <w:rFonts w:eastAsia="宋体"/>
                <w:sz w:val="20"/>
              </w:rPr>
              <w:t>or the similar reason with CID 19146.</w:t>
            </w:r>
          </w:p>
        </w:tc>
      </w:tr>
    </w:tbl>
    <w:p w14:paraId="1DBE48EB" w14:textId="38A8F752" w:rsidR="00E635B9" w:rsidRDefault="00E635B9" w:rsidP="00216A80">
      <w:pPr>
        <w:pStyle w:val="T"/>
        <w:rPr>
          <w:rFonts w:eastAsia="宋体"/>
          <w:sz w:val="22"/>
          <w:szCs w:val="22"/>
          <w:lang w:eastAsia="zh-CN"/>
        </w:rPr>
      </w:pPr>
    </w:p>
    <w:p w14:paraId="4524DABB" w14:textId="31E81EE3" w:rsidR="005814E7" w:rsidRDefault="005814E7" w:rsidP="00216A80">
      <w:pPr>
        <w:pStyle w:val="T"/>
        <w:rPr>
          <w:rFonts w:eastAsia="宋体"/>
          <w:sz w:val="22"/>
          <w:szCs w:val="22"/>
          <w:lang w:eastAsia="zh-CN"/>
        </w:rPr>
      </w:pPr>
    </w:p>
    <w:p w14:paraId="30F5B3F9" w14:textId="5D061233" w:rsidR="005814E7" w:rsidRDefault="005814E7" w:rsidP="00216A80">
      <w:pPr>
        <w:pStyle w:val="T"/>
        <w:rPr>
          <w:rFonts w:eastAsia="宋体"/>
          <w:sz w:val="22"/>
          <w:szCs w:val="22"/>
          <w:lang w:eastAsia="zh-CN"/>
        </w:rPr>
      </w:pPr>
    </w:p>
    <w:p w14:paraId="4CF517F3" w14:textId="71A4B4EB" w:rsidR="005814E7" w:rsidRDefault="005814E7" w:rsidP="00216A80">
      <w:pPr>
        <w:pStyle w:val="T"/>
        <w:rPr>
          <w:rFonts w:eastAsia="宋体"/>
          <w:sz w:val="22"/>
          <w:szCs w:val="22"/>
          <w:lang w:eastAsia="zh-CN"/>
        </w:rPr>
      </w:pPr>
    </w:p>
    <w:p w14:paraId="56BD8DEF" w14:textId="40FAFFB0" w:rsidR="005814E7" w:rsidRDefault="005814E7" w:rsidP="00216A80">
      <w:pPr>
        <w:pStyle w:val="T"/>
        <w:rPr>
          <w:rFonts w:eastAsia="宋体"/>
          <w:sz w:val="22"/>
          <w:szCs w:val="22"/>
          <w:lang w:eastAsia="zh-CN"/>
        </w:rPr>
      </w:pPr>
    </w:p>
    <w:p w14:paraId="782FD20F" w14:textId="5D9A8275" w:rsidR="005814E7" w:rsidRDefault="005814E7" w:rsidP="00216A80">
      <w:pPr>
        <w:pStyle w:val="T"/>
        <w:rPr>
          <w:rFonts w:eastAsia="宋体"/>
          <w:sz w:val="22"/>
          <w:szCs w:val="22"/>
          <w:lang w:eastAsia="zh-CN"/>
        </w:rPr>
      </w:pPr>
    </w:p>
    <w:p w14:paraId="0B8BA9D5" w14:textId="07FF165E" w:rsidR="005814E7" w:rsidRDefault="005814E7" w:rsidP="00216A80">
      <w:pPr>
        <w:pStyle w:val="T"/>
        <w:rPr>
          <w:rFonts w:eastAsia="宋体"/>
          <w:sz w:val="22"/>
          <w:szCs w:val="22"/>
          <w:lang w:eastAsia="zh-CN"/>
        </w:rPr>
      </w:pPr>
    </w:p>
    <w:p w14:paraId="6009BA49" w14:textId="77777777" w:rsidR="005814E7" w:rsidRDefault="005814E7" w:rsidP="00216A80">
      <w:pPr>
        <w:pStyle w:val="T"/>
        <w:rPr>
          <w:rFonts w:eastAsia="宋体"/>
          <w:sz w:val="22"/>
          <w:szCs w:val="22"/>
          <w:lang w:eastAsia="zh-CN"/>
        </w:rPr>
      </w:pPr>
    </w:p>
    <w:p w14:paraId="4E987887" w14:textId="44455F4A" w:rsidR="00E635B9" w:rsidRDefault="00E635B9" w:rsidP="00E635B9">
      <w:pPr>
        <w:pStyle w:val="1"/>
        <w:rPr>
          <w:rStyle w:val="af0"/>
          <w:rFonts w:ascii="Times New Roman" w:hAnsi="Times New Roman"/>
          <w:b/>
          <w:sz w:val="36"/>
          <w:szCs w:val="36"/>
          <w:lang w:eastAsia="zh-CN"/>
        </w:rPr>
      </w:pPr>
      <w:r w:rsidRPr="00F03CB6">
        <w:rPr>
          <w:rStyle w:val="af0"/>
          <w:rFonts w:ascii="Times New Roman" w:hAnsi="Times New Roman"/>
          <w:b/>
          <w:sz w:val="36"/>
          <w:szCs w:val="36"/>
          <w:lang w:eastAsia="zh-CN"/>
        </w:rPr>
        <w:lastRenderedPageBreak/>
        <w:t>CID 191</w:t>
      </w:r>
      <w:r>
        <w:rPr>
          <w:rStyle w:val="af0"/>
          <w:rFonts w:ascii="Times New Roman" w:hAnsi="Times New Roman"/>
          <w:b/>
          <w:sz w:val="36"/>
          <w:szCs w:val="36"/>
          <w:lang w:eastAsia="zh-CN"/>
        </w:rPr>
        <w:t>51</w:t>
      </w:r>
    </w:p>
    <w:p w14:paraId="34657F30" w14:textId="77777777" w:rsidR="00F30051" w:rsidRPr="00F30051" w:rsidRDefault="00F30051" w:rsidP="00F30051">
      <w:pPr>
        <w:rPr>
          <w:lang w:eastAsia="zh-CN"/>
        </w:rPr>
      </w:pPr>
    </w:p>
    <w:tbl>
      <w:tblPr>
        <w:tblW w:w="8440" w:type="dxa"/>
        <w:tblLook w:val="04A0" w:firstRow="1" w:lastRow="0" w:firstColumn="1" w:lastColumn="0" w:noHBand="0" w:noVBand="1"/>
      </w:tblPr>
      <w:tblGrid>
        <w:gridCol w:w="866"/>
        <w:gridCol w:w="855"/>
        <w:gridCol w:w="2318"/>
        <w:gridCol w:w="2194"/>
        <w:gridCol w:w="2207"/>
      </w:tblGrid>
      <w:tr w:rsidR="00F30051" w:rsidRPr="00F03CB6" w14:paraId="57947E65" w14:textId="77777777" w:rsidTr="008D2013">
        <w:trPr>
          <w:trHeight w:val="840"/>
        </w:trPr>
        <w:tc>
          <w:tcPr>
            <w:tcW w:w="866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57EEDA4" w14:textId="77777777" w:rsidR="00F30051" w:rsidRPr="00F03CB6" w:rsidRDefault="00F30051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Clause</w:t>
            </w:r>
          </w:p>
        </w:tc>
        <w:tc>
          <w:tcPr>
            <w:tcW w:w="85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16F71D0" w14:textId="77777777" w:rsidR="00F30051" w:rsidRPr="00F03CB6" w:rsidRDefault="00F30051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Page</w:t>
            </w:r>
          </w:p>
        </w:tc>
        <w:tc>
          <w:tcPr>
            <w:tcW w:w="231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B6E0C1B" w14:textId="77777777" w:rsidR="00F30051" w:rsidRPr="00F03CB6" w:rsidRDefault="00F30051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Comment</w:t>
            </w:r>
          </w:p>
        </w:tc>
        <w:tc>
          <w:tcPr>
            <w:tcW w:w="2194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7D355F3" w14:textId="77777777" w:rsidR="00F30051" w:rsidRPr="00F03CB6" w:rsidRDefault="00F30051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Proposed Change</w:t>
            </w:r>
          </w:p>
        </w:tc>
        <w:tc>
          <w:tcPr>
            <w:tcW w:w="220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1954C15" w14:textId="77777777" w:rsidR="00F30051" w:rsidRPr="00F03CB6" w:rsidRDefault="00F30051" w:rsidP="008D2013">
            <w:pPr>
              <w:jc w:val="left"/>
              <w:rPr>
                <w:rFonts w:eastAsia="宋体"/>
                <w:b/>
                <w:bCs/>
                <w:szCs w:val="22"/>
                <w:lang w:val="en-US" w:eastAsia="zh-CN"/>
              </w:rPr>
            </w:pPr>
            <w:r w:rsidRPr="00F03CB6">
              <w:rPr>
                <w:rFonts w:eastAsia="宋体"/>
                <w:b/>
                <w:bCs/>
                <w:szCs w:val="22"/>
                <w:lang w:val="en-US" w:eastAsia="zh-CN"/>
              </w:rPr>
              <w:t>Resolution</w:t>
            </w:r>
          </w:p>
        </w:tc>
      </w:tr>
      <w:tr w:rsidR="00F30051" w:rsidRPr="00F03CB6" w14:paraId="4E4B92A3" w14:textId="77777777" w:rsidTr="008D2013">
        <w:trPr>
          <w:trHeight w:val="1500"/>
        </w:trPr>
        <w:tc>
          <w:tcPr>
            <w:tcW w:w="866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6C1CE71" w14:textId="77777777" w:rsidR="00F30051" w:rsidRPr="00F03CB6" w:rsidRDefault="00F30051" w:rsidP="008D2013">
            <w:pPr>
              <w:jc w:val="right"/>
              <w:rPr>
                <w:rFonts w:eastAsia="宋体"/>
                <w:sz w:val="20"/>
                <w:lang w:val="en-US" w:eastAsia="zh-CN"/>
              </w:rPr>
            </w:pPr>
            <w:r w:rsidRPr="00F03CB6">
              <w:rPr>
                <w:rFonts w:eastAsia="宋体" w:hint="eastAsia"/>
                <w:sz w:val="20"/>
                <w:lang w:val="en-US" w:eastAsia="zh-CN"/>
              </w:rPr>
              <w:t>3</w:t>
            </w:r>
            <w:r w:rsidRPr="00F03CB6">
              <w:rPr>
                <w:rFonts w:eastAsia="宋体"/>
                <w:sz w:val="20"/>
                <w:lang w:val="en-US" w:eastAsia="zh-CN"/>
              </w:rPr>
              <w:t>6.2.6.</w:t>
            </w:r>
            <w:r>
              <w:rPr>
                <w:rFonts w:eastAsia="宋体"/>
                <w:sz w:val="20"/>
                <w:lang w:val="en-US" w:eastAsia="zh-CN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419C3FC" w14:textId="59DB3F33" w:rsidR="00F30051" w:rsidRPr="00CC5FF9" w:rsidRDefault="00F30051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CC5FF9">
              <w:rPr>
                <w:rFonts w:eastAsia="宋体" w:hint="eastAsia"/>
                <w:sz w:val="20"/>
                <w:lang w:val="en-US" w:eastAsia="zh-CN"/>
              </w:rPr>
              <w:t>7</w:t>
            </w:r>
            <w:r w:rsidRPr="00CC5FF9">
              <w:rPr>
                <w:rFonts w:eastAsia="宋体"/>
                <w:sz w:val="20"/>
                <w:lang w:val="en-US" w:eastAsia="zh-CN"/>
              </w:rPr>
              <w:t>0</w:t>
            </w:r>
            <w:r>
              <w:rPr>
                <w:rFonts w:eastAsia="宋体"/>
                <w:sz w:val="20"/>
                <w:lang w:val="en-US" w:eastAsia="zh-CN"/>
              </w:rPr>
              <w:t>7</w:t>
            </w:r>
            <w:r w:rsidRPr="00CC5FF9">
              <w:rPr>
                <w:rFonts w:eastAsia="宋体"/>
                <w:sz w:val="20"/>
                <w:lang w:val="en-US" w:eastAsia="zh-CN"/>
              </w:rPr>
              <w:t>.</w:t>
            </w:r>
            <w:r w:rsidR="0030754F">
              <w:rPr>
                <w:rFonts w:eastAsia="宋体"/>
                <w:sz w:val="20"/>
                <w:lang w:val="en-US" w:eastAsia="zh-CN"/>
              </w:rPr>
              <w:t>5</w:t>
            </w:r>
            <w:r w:rsidR="0030754F">
              <w:rPr>
                <w:rFonts w:eastAsia="宋体"/>
                <w:sz w:val="20"/>
                <w:lang w:val="en-US"/>
              </w:rPr>
              <w:t>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B8042A2" w14:textId="606911E2" w:rsidR="00F30051" w:rsidRPr="00CC5FF9" w:rsidRDefault="00B42D60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B42D60">
              <w:rPr>
                <w:rFonts w:eastAsia="宋体"/>
                <w:sz w:val="20"/>
                <w:lang w:val="en-US" w:eastAsia="zh-CN"/>
              </w:rPr>
              <w:t>Table 36-1 doesn't contain any RXVECTOR parameters that're defined for HE but not extended for EHT. The EHT STA will directly use RXVECTOR parameters in Table 27-1 to support HE reception.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2892183" w14:textId="73F9290E" w:rsidR="00F30051" w:rsidRPr="00CC5FF9" w:rsidRDefault="005814E7" w:rsidP="008D2013">
            <w:pPr>
              <w:jc w:val="left"/>
              <w:rPr>
                <w:rFonts w:eastAsia="宋体"/>
                <w:sz w:val="20"/>
                <w:lang w:val="en-US" w:eastAsia="zh-CN"/>
              </w:rPr>
            </w:pPr>
            <w:r w:rsidRPr="005814E7">
              <w:rPr>
                <w:rFonts w:eastAsia="宋体"/>
                <w:sz w:val="20"/>
                <w:lang w:val="en-US" w:eastAsia="zh-CN"/>
              </w:rPr>
              <w:t>Delete the sentence "The RXVECTOR parameters in Table 27-1 (TXVECTOR and RXVECTOR parameters) are mapped directly to the RXVECTOR parameters in Table 36-1 (TXVECTOR and RXVECTOR parameters)" at p707/l57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50FE208" w14:textId="77777777" w:rsidR="00F30051" w:rsidRDefault="00F30051" w:rsidP="008D2013">
            <w:pPr>
              <w:jc w:val="left"/>
              <w:rPr>
                <w:rFonts w:eastAsia="宋体"/>
                <w:sz w:val="20"/>
                <w:lang w:eastAsia="zh-CN"/>
              </w:rPr>
            </w:pPr>
            <w:r w:rsidRPr="00016412">
              <w:rPr>
                <w:rFonts w:eastAsia="宋体" w:hint="eastAsia"/>
                <w:sz w:val="20"/>
                <w:lang w:eastAsia="zh-CN"/>
              </w:rPr>
              <w:t>R</w:t>
            </w:r>
            <w:r w:rsidRPr="00016412">
              <w:rPr>
                <w:rFonts w:eastAsia="宋体"/>
                <w:sz w:val="20"/>
                <w:lang w:eastAsia="zh-CN"/>
              </w:rPr>
              <w:t>ejected.</w:t>
            </w:r>
          </w:p>
          <w:p w14:paraId="03EE7B20" w14:textId="77777777" w:rsidR="009A4F33" w:rsidRDefault="009A4F33" w:rsidP="008D2013">
            <w:pPr>
              <w:jc w:val="left"/>
              <w:rPr>
                <w:rFonts w:eastAsia="宋体"/>
                <w:sz w:val="20"/>
                <w:lang w:eastAsia="zh-CN"/>
              </w:rPr>
            </w:pPr>
          </w:p>
          <w:p w14:paraId="51D75E5A" w14:textId="04A33AA3" w:rsidR="009A4F33" w:rsidRPr="00016412" w:rsidRDefault="009A4F33" w:rsidP="008D2013">
            <w:pPr>
              <w:jc w:val="left"/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 w:hint="eastAsia"/>
                <w:sz w:val="20"/>
                <w:lang w:eastAsia="zh-CN"/>
              </w:rPr>
              <w:t>F</w:t>
            </w:r>
            <w:r>
              <w:rPr>
                <w:rFonts w:eastAsia="宋体"/>
                <w:sz w:val="20"/>
              </w:rPr>
              <w:t>or the similar reason with CID 19147.</w:t>
            </w:r>
          </w:p>
        </w:tc>
      </w:tr>
    </w:tbl>
    <w:p w14:paraId="4FC834A5" w14:textId="77777777" w:rsidR="00E635B9" w:rsidRPr="009B2BA2" w:rsidRDefault="00E635B9" w:rsidP="00216A80">
      <w:pPr>
        <w:pStyle w:val="T"/>
        <w:rPr>
          <w:rFonts w:eastAsia="宋体"/>
          <w:sz w:val="22"/>
          <w:szCs w:val="22"/>
          <w:lang w:eastAsia="zh-CN"/>
        </w:rPr>
      </w:pPr>
    </w:p>
    <w:p w14:paraId="30D8A6B3" w14:textId="53BE6AD5" w:rsidR="008F5231" w:rsidRPr="006D6C1F" w:rsidRDefault="008F5231" w:rsidP="008F5231">
      <w:pPr>
        <w:widowControl w:val="0"/>
        <w:autoSpaceDE w:val="0"/>
        <w:autoSpaceDN w:val="0"/>
        <w:adjustRightInd w:val="0"/>
        <w:spacing w:before="60" w:after="60"/>
        <w:rPr>
          <w:color w:val="000000"/>
          <w:sz w:val="20"/>
          <w:lang w:val="en-US"/>
        </w:rPr>
      </w:pPr>
    </w:p>
    <w:sectPr w:rsidR="008F5231" w:rsidRPr="006D6C1F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6F1AC" w16cex:dateUtc="2022-09-10T18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BA3E1" w14:textId="77777777" w:rsidR="00611805" w:rsidRDefault="00611805">
      <w:r>
        <w:separator/>
      </w:r>
    </w:p>
  </w:endnote>
  <w:endnote w:type="continuationSeparator" w:id="0">
    <w:p w14:paraId="5FB118A4" w14:textId="77777777" w:rsidR="00611805" w:rsidRDefault="00611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18590" w14:textId="38292946" w:rsidR="007205AE" w:rsidRDefault="00611805">
    <w:pPr>
      <w:pStyle w:val="a4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7205AE">
      <w:t>Submission</w:t>
    </w:r>
    <w:r>
      <w:fldChar w:fldCharType="end"/>
    </w:r>
    <w:r w:rsidR="007205AE">
      <w:tab/>
      <w:t xml:space="preserve">page </w:t>
    </w:r>
    <w:r w:rsidR="007205AE">
      <w:fldChar w:fldCharType="begin"/>
    </w:r>
    <w:r w:rsidR="007205AE">
      <w:instrText xml:space="preserve">page </w:instrText>
    </w:r>
    <w:r w:rsidR="007205AE">
      <w:fldChar w:fldCharType="separate"/>
    </w:r>
    <w:r w:rsidR="008F5231">
      <w:rPr>
        <w:noProof/>
      </w:rPr>
      <w:t>5</w:t>
    </w:r>
    <w:r w:rsidR="007205AE">
      <w:rPr>
        <w:noProof/>
      </w:rPr>
      <w:fldChar w:fldCharType="end"/>
    </w:r>
    <w:r w:rsidR="007205AE">
      <w:tab/>
    </w:r>
    <w:r w:rsidR="002D22D9">
      <w:rPr>
        <w:lang w:eastAsia="zh-CN"/>
      </w:rPr>
      <w:t>Bo Gong</w:t>
    </w:r>
    <w:r w:rsidR="007205AE">
      <w:t xml:space="preserve">, Huawei </w:t>
    </w:r>
    <w:r w:rsidR="007205AE">
      <w:fldChar w:fldCharType="begin"/>
    </w:r>
    <w:r w:rsidR="007205AE">
      <w:instrText xml:space="preserve"> COMMENTS  \* MERGEFORMAT </w:instrText>
    </w:r>
    <w:r w:rsidR="007205AE">
      <w:fldChar w:fldCharType="end"/>
    </w:r>
  </w:p>
  <w:p w14:paraId="786DEF1A" w14:textId="77777777" w:rsidR="007205AE" w:rsidRPr="002D22D9" w:rsidRDefault="007205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A68B4" w14:textId="77777777" w:rsidR="00611805" w:rsidRDefault="00611805">
      <w:r>
        <w:separator/>
      </w:r>
    </w:p>
  </w:footnote>
  <w:footnote w:type="continuationSeparator" w:id="0">
    <w:p w14:paraId="485908B7" w14:textId="77777777" w:rsidR="00611805" w:rsidRDefault="00611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C195E" w14:textId="5B231D02" w:rsidR="007205AE" w:rsidRDefault="00724DB2">
    <w:pPr>
      <w:pStyle w:val="a5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rFonts w:hint="eastAsia"/>
        <w:lang w:eastAsia="zh-CN"/>
      </w:rPr>
      <w:t>Sept.</w:t>
    </w:r>
    <w:r w:rsidR="007205AE">
      <w:t xml:space="preserve"> 202</w:t>
    </w:r>
    <w:r w:rsidR="00345D81">
      <w:t>3</w:t>
    </w:r>
    <w:r w:rsidR="007205AE">
      <w:tab/>
    </w:r>
    <w:r w:rsidR="007205AE">
      <w:tab/>
    </w:r>
    <w:r w:rsidR="007205AE" w:rsidRPr="00F545A8">
      <w:rPr>
        <w:lang w:eastAsia="ko-KR"/>
      </w:rPr>
      <w:fldChar w:fldCharType="begin"/>
    </w:r>
    <w:r w:rsidR="007205AE" w:rsidRPr="00F545A8">
      <w:rPr>
        <w:lang w:eastAsia="ko-KR"/>
      </w:rPr>
      <w:instrText xml:space="preserve"> TITLE  \* MERGEFORMAT </w:instrText>
    </w:r>
    <w:r w:rsidR="007205AE" w:rsidRPr="00F545A8">
      <w:rPr>
        <w:lang w:eastAsia="ko-KR"/>
      </w:rPr>
      <w:fldChar w:fldCharType="separate"/>
    </w:r>
    <w:r w:rsidR="007205AE" w:rsidRPr="00F545A8">
      <w:rPr>
        <w:lang w:eastAsia="ko-KR"/>
      </w:rPr>
      <w:t>doc.: IEEE 802.11-2</w:t>
    </w:r>
    <w:r w:rsidR="00B72191">
      <w:rPr>
        <w:lang w:eastAsia="ko-KR"/>
      </w:rPr>
      <w:t>3</w:t>
    </w:r>
    <w:r w:rsidR="007205AE" w:rsidRPr="00F545A8">
      <w:rPr>
        <w:lang w:eastAsia="ko-KR"/>
      </w:rPr>
      <w:t>/</w:t>
    </w:r>
    <w:r w:rsidR="009D7FAC">
      <w:rPr>
        <w:lang w:eastAsia="zh-CN"/>
      </w:rPr>
      <w:t>1582</w:t>
    </w:r>
    <w:r w:rsidR="007205AE" w:rsidRPr="00F545A8">
      <w:rPr>
        <w:lang w:eastAsia="ko-KR"/>
      </w:rPr>
      <w:t>r</w:t>
    </w:r>
    <w:r w:rsidR="007205AE" w:rsidRPr="00F545A8">
      <w:rPr>
        <w:lang w:eastAsia="ko-KR"/>
      </w:rPr>
      <w:fldChar w:fldCharType="end"/>
    </w:r>
    <w:r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09"/>
    <w:multiLevelType w:val="multilevel"/>
    <w:tmpl w:val="0000088C"/>
    <w:lvl w:ilvl="0">
      <w:start w:val="5"/>
      <w:numFmt w:val="decimal"/>
      <w:lvlText w:val="%1"/>
      <w:lvlJc w:val="left"/>
      <w:pPr>
        <w:ind w:left="532" w:hanging="141"/>
      </w:pPr>
      <w:rPr>
        <w:rFonts w:ascii="Times New Roman" w:hAnsi="Times New Roman" w:cs="Times New Roman"/>
        <w:b/>
        <w:bCs/>
        <w:i w:val="0"/>
        <w:iCs w:val="0"/>
        <w:spacing w:val="0"/>
        <w:w w:val="100"/>
        <w:sz w:val="18"/>
        <w:szCs w:val="18"/>
      </w:rPr>
    </w:lvl>
    <w:lvl w:ilvl="1">
      <w:numFmt w:val="bullet"/>
      <w:lvlText w:val="•"/>
      <w:lvlJc w:val="left"/>
      <w:pPr>
        <w:ind w:left="645" w:hanging="141"/>
      </w:pPr>
    </w:lvl>
    <w:lvl w:ilvl="2">
      <w:numFmt w:val="bullet"/>
      <w:lvlText w:val="•"/>
      <w:lvlJc w:val="left"/>
      <w:pPr>
        <w:ind w:left="751" w:hanging="141"/>
      </w:pPr>
    </w:lvl>
    <w:lvl w:ilvl="3">
      <w:numFmt w:val="bullet"/>
      <w:lvlText w:val="•"/>
      <w:lvlJc w:val="left"/>
      <w:pPr>
        <w:ind w:left="856" w:hanging="141"/>
      </w:pPr>
    </w:lvl>
    <w:lvl w:ilvl="4">
      <w:numFmt w:val="bullet"/>
      <w:lvlText w:val="•"/>
      <w:lvlJc w:val="left"/>
      <w:pPr>
        <w:ind w:left="962" w:hanging="141"/>
      </w:pPr>
    </w:lvl>
    <w:lvl w:ilvl="5">
      <w:numFmt w:val="bullet"/>
      <w:lvlText w:val="•"/>
      <w:lvlJc w:val="left"/>
      <w:pPr>
        <w:ind w:left="1067" w:hanging="141"/>
      </w:pPr>
    </w:lvl>
    <w:lvl w:ilvl="6">
      <w:numFmt w:val="bullet"/>
      <w:lvlText w:val="•"/>
      <w:lvlJc w:val="left"/>
      <w:pPr>
        <w:ind w:left="1173" w:hanging="141"/>
      </w:pPr>
    </w:lvl>
    <w:lvl w:ilvl="7">
      <w:numFmt w:val="bullet"/>
      <w:lvlText w:val="•"/>
      <w:lvlJc w:val="left"/>
      <w:pPr>
        <w:ind w:left="1278" w:hanging="141"/>
      </w:pPr>
    </w:lvl>
    <w:lvl w:ilvl="8">
      <w:numFmt w:val="bullet"/>
      <w:lvlText w:val="•"/>
      <w:lvlJc w:val="left"/>
      <w:pPr>
        <w:ind w:left="1384" w:hanging="141"/>
      </w:pPr>
    </w:lvl>
  </w:abstractNum>
  <w:abstractNum w:abstractNumId="2" w15:restartNumberingAfterBreak="0">
    <w:nsid w:val="00000478"/>
    <w:multiLevelType w:val="multilevel"/>
    <w:tmpl w:val="000008FB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3" w15:restartNumberingAfterBreak="0">
    <w:nsid w:val="00000479"/>
    <w:multiLevelType w:val="multilevel"/>
    <w:tmpl w:val="000008FC"/>
    <w:lvl w:ilvl="0">
      <w:start w:val="1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" w15:restartNumberingAfterBreak="0">
    <w:nsid w:val="0000047F"/>
    <w:multiLevelType w:val="multilevel"/>
    <w:tmpl w:val="00000902"/>
    <w:lvl w:ilvl="0">
      <w:start w:val="5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5" w15:restartNumberingAfterBreak="0">
    <w:nsid w:val="00000480"/>
    <w:multiLevelType w:val="multilevel"/>
    <w:tmpl w:val="00000903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6" w15:restartNumberingAfterBreak="0">
    <w:nsid w:val="00000481"/>
    <w:multiLevelType w:val="multilevel"/>
    <w:tmpl w:val="00000904"/>
    <w:lvl w:ilvl="0">
      <w:start w:val="16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7" w15:restartNumberingAfterBreak="0">
    <w:nsid w:val="00000482"/>
    <w:multiLevelType w:val="multilevel"/>
    <w:tmpl w:val="00000905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8" w15:restartNumberingAfterBreak="0">
    <w:nsid w:val="0AFC05ED"/>
    <w:multiLevelType w:val="hybridMultilevel"/>
    <w:tmpl w:val="561E45B0"/>
    <w:lvl w:ilvl="0" w:tplc="7A84BE0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B70B0"/>
    <w:multiLevelType w:val="hybridMultilevel"/>
    <w:tmpl w:val="B71428B6"/>
    <w:lvl w:ilvl="0" w:tplc="5A70DBEA">
      <w:numFmt w:val="bullet"/>
      <w:lvlText w:val="•"/>
      <w:lvlJc w:val="left"/>
      <w:pPr>
        <w:ind w:left="64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01B5A"/>
    <w:multiLevelType w:val="hybridMultilevel"/>
    <w:tmpl w:val="40FE9EDE"/>
    <w:lvl w:ilvl="0" w:tplc="9E5808C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17AB4012"/>
    <w:multiLevelType w:val="hybridMultilevel"/>
    <w:tmpl w:val="4DCA9774"/>
    <w:lvl w:ilvl="0" w:tplc="6FB26140">
      <w:start w:val="1"/>
      <w:numFmt w:val="decimal"/>
      <w:lvlText w:val="%1&gt;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06C629D"/>
    <w:multiLevelType w:val="hybridMultilevel"/>
    <w:tmpl w:val="D57C9C62"/>
    <w:lvl w:ilvl="0" w:tplc="E2403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C576E2E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FCA008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89448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CD8DE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99445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5B00A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D1345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F82F9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4" w15:restartNumberingAfterBreak="0">
    <w:nsid w:val="34B4236A"/>
    <w:multiLevelType w:val="hybridMultilevel"/>
    <w:tmpl w:val="B76E6B58"/>
    <w:lvl w:ilvl="0" w:tplc="0234E45E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247251C"/>
    <w:multiLevelType w:val="hybridMultilevel"/>
    <w:tmpl w:val="C55E2D70"/>
    <w:lvl w:ilvl="0" w:tplc="0234E45E">
      <w:start w:val="1"/>
      <w:numFmt w:val="bullet"/>
      <w:lvlText w:val="•"/>
      <w:lvlJc w:val="left"/>
      <w:pPr>
        <w:ind w:left="466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6" w:hanging="420"/>
      </w:pPr>
      <w:rPr>
        <w:rFonts w:ascii="Wingdings" w:hAnsi="Wingdings" w:hint="default"/>
      </w:rPr>
    </w:lvl>
  </w:abstractNum>
  <w:abstractNum w:abstractNumId="16" w15:restartNumberingAfterBreak="0">
    <w:nsid w:val="5D123C05"/>
    <w:multiLevelType w:val="hybridMultilevel"/>
    <w:tmpl w:val="577C91C8"/>
    <w:lvl w:ilvl="0" w:tplc="BB7CFBB0">
      <w:start w:val="1"/>
      <w:numFmt w:val="decimal"/>
      <w:lvlText w:val="%1&gt;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3D82DE8"/>
    <w:multiLevelType w:val="hybridMultilevel"/>
    <w:tmpl w:val="BCE06DD8"/>
    <w:lvl w:ilvl="0" w:tplc="9566D1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4CA7021"/>
    <w:multiLevelType w:val="hybridMultilevel"/>
    <w:tmpl w:val="BB66E15E"/>
    <w:lvl w:ilvl="0" w:tplc="E2AEEE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2"/>
  </w:num>
  <w:num w:numId="10">
    <w:abstractNumId w:val="3"/>
  </w:num>
  <w:num w:numId="11">
    <w:abstractNumId w:val="16"/>
  </w:num>
  <w:num w:numId="12">
    <w:abstractNumId w:val="12"/>
  </w:num>
  <w:num w:numId="13">
    <w:abstractNumId w:val="13"/>
  </w:num>
  <w:num w:numId="14">
    <w:abstractNumId w:val="8"/>
  </w:num>
  <w:num w:numId="15">
    <w:abstractNumId w:val="9"/>
  </w:num>
  <w:num w:numId="16">
    <w:abstractNumId w:val="14"/>
  </w:num>
  <w:num w:numId="17">
    <w:abstractNumId w:val="15"/>
  </w:num>
  <w:num w:numId="18">
    <w:abstractNumId w:val="18"/>
  </w:num>
  <w:num w:numId="19">
    <w:abstractNumId w:val="1"/>
  </w:num>
  <w:num w:numId="20">
    <w:abstractNumId w:val="17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ongbo (E)">
    <w15:presenceInfo w15:providerId="AD" w15:userId="S-1-5-21-147214757-305610072-1517763936-6193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086A"/>
    <w:rsid w:val="0000096C"/>
    <w:rsid w:val="00002519"/>
    <w:rsid w:val="0000257B"/>
    <w:rsid w:val="00002B6A"/>
    <w:rsid w:val="00005903"/>
    <w:rsid w:val="00006852"/>
    <w:rsid w:val="00007917"/>
    <w:rsid w:val="00010CA3"/>
    <w:rsid w:val="00010CA8"/>
    <w:rsid w:val="00011A27"/>
    <w:rsid w:val="0001216B"/>
    <w:rsid w:val="000128B4"/>
    <w:rsid w:val="00013718"/>
    <w:rsid w:val="00013A38"/>
    <w:rsid w:val="0001586D"/>
    <w:rsid w:val="00016100"/>
    <w:rsid w:val="00016412"/>
    <w:rsid w:val="000172C9"/>
    <w:rsid w:val="00017AE9"/>
    <w:rsid w:val="000202F5"/>
    <w:rsid w:val="00020465"/>
    <w:rsid w:val="000205DE"/>
    <w:rsid w:val="000225F0"/>
    <w:rsid w:val="000241B5"/>
    <w:rsid w:val="0002651F"/>
    <w:rsid w:val="00026850"/>
    <w:rsid w:val="00031D5C"/>
    <w:rsid w:val="000335ED"/>
    <w:rsid w:val="00034315"/>
    <w:rsid w:val="00034E96"/>
    <w:rsid w:val="00035AE8"/>
    <w:rsid w:val="000371D3"/>
    <w:rsid w:val="0003771E"/>
    <w:rsid w:val="00037F35"/>
    <w:rsid w:val="000423B2"/>
    <w:rsid w:val="00042854"/>
    <w:rsid w:val="00043816"/>
    <w:rsid w:val="00044B62"/>
    <w:rsid w:val="00045A6B"/>
    <w:rsid w:val="0004755E"/>
    <w:rsid w:val="0005080D"/>
    <w:rsid w:val="000514EB"/>
    <w:rsid w:val="00051A94"/>
    <w:rsid w:val="00052622"/>
    <w:rsid w:val="00053512"/>
    <w:rsid w:val="00054058"/>
    <w:rsid w:val="00055348"/>
    <w:rsid w:val="00055A59"/>
    <w:rsid w:val="0005724D"/>
    <w:rsid w:val="000574F4"/>
    <w:rsid w:val="000614DB"/>
    <w:rsid w:val="000619B9"/>
    <w:rsid w:val="00061C3D"/>
    <w:rsid w:val="0006290F"/>
    <w:rsid w:val="00062FB4"/>
    <w:rsid w:val="00063A3F"/>
    <w:rsid w:val="00066D8A"/>
    <w:rsid w:val="0006756F"/>
    <w:rsid w:val="00070B50"/>
    <w:rsid w:val="00070BFA"/>
    <w:rsid w:val="00071039"/>
    <w:rsid w:val="00071B90"/>
    <w:rsid w:val="00072045"/>
    <w:rsid w:val="00072E8A"/>
    <w:rsid w:val="00075704"/>
    <w:rsid w:val="00076E65"/>
    <w:rsid w:val="000775B8"/>
    <w:rsid w:val="00077910"/>
    <w:rsid w:val="00080395"/>
    <w:rsid w:val="000804D5"/>
    <w:rsid w:val="00080B3E"/>
    <w:rsid w:val="000813CF"/>
    <w:rsid w:val="000814BA"/>
    <w:rsid w:val="000818A3"/>
    <w:rsid w:val="000846C1"/>
    <w:rsid w:val="00084D76"/>
    <w:rsid w:val="00085B1F"/>
    <w:rsid w:val="00085F0E"/>
    <w:rsid w:val="00086BBE"/>
    <w:rsid w:val="00086F09"/>
    <w:rsid w:val="000904F8"/>
    <w:rsid w:val="00091C6A"/>
    <w:rsid w:val="00092EF7"/>
    <w:rsid w:val="0009310D"/>
    <w:rsid w:val="00093ED9"/>
    <w:rsid w:val="000946B8"/>
    <w:rsid w:val="00094C78"/>
    <w:rsid w:val="00095249"/>
    <w:rsid w:val="00095364"/>
    <w:rsid w:val="00095671"/>
    <w:rsid w:val="0009730D"/>
    <w:rsid w:val="0009756B"/>
    <w:rsid w:val="000979D0"/>
    <w:rsid w:val="000A3A66"/>
    <w:rsid w:val="000A4683"/>
    <w:rsid w:val="000A642B"/>
    <w:rsid w:val="000A6B90"/>
    <w:rsid w:val="000B0858"/>
    <w:rsid w:val="000B16AC"/>
    <w:rsid w:val="000B1CB6"/>
    <w:rsid w:val="000B2008"/>
    <w:rsid w:val="000B407A"/>
    <w:rsid w:val="000B4202"/>
    <w:rsid w:val="000B4C5E"/>
    <w:rsid w:val="000B6007"/>
    <w:rsid w:val="000B784B"/>
    <w:rsid w:val="000B79CD"/>
    <w:rsid w:val="000C0800"/>
    <w:rsid w:val="000C2EF6"/>
    <w:rsid w:val="000C5F3E"/>
    <w:rsid w:val="000C5F79"/>
    <w:rsid w:val="000D01A8"/>
    <w:rsid w:val="000D0576"/>
    <w:rsid w:val="000D3CFB"/>
    <w:rsid w:val="000D4227"/>
    <w:rsid w:val="000D58AE"/>
    <w:rsid w:val="000D6046"/>
    <w:rsid w:val="000E0CE9"/>
    <w:rsid w:val="000E1416"/>
    <w:rsid w:val="000E2CA6"/>
    <w:rsid w:val="000E3163"/>
    <w:rsid w:val="000E36C2"/>
    <w:rsid w:val="000E4DD1"/>
    <w:rsid w:val="000E64AB"/>
    <w:rsid w:val="000E7158"/>
    <w:rsid w:val="000E7AA6"/>
    <w:rsid w:val="000F09C1"/>
    <w:rsid w:val="000F0FF1"/>
    <w:rsid w:val="000F3FBA"/>
    <w:rsid w:val="000F5F2B"/>
    <w:rsid w:val="000F67D0"/>
    <w:rsid w:val="000F6CED"/>
    <w:rsid w:val="000F7838"/>
    <w:rsid w:val="000F7A21"/>
    <w:rsid w:val="000F7EC8"/>
    <w:rsid w:val="00100443"/>
    <w:rsid w:val="00101383"/>
    <w:rsid w:val="00101596"/>
    <w:rsid w:val="001015C8"/>
    <w:rsid w:val="0010281E"/>
    <w:rsid w:val="0010363F"/>
    <w:rsid w:val="0010567A"/>
    <w:rsid w:val="00106168"/>
    <w:rsid w:val="001072C2"/>
    <w:rsid w:val="00110B78"/>
    <w:rsid w:val="00111307"/>
    <w:rsid w:val="00111DB5"/>
    <w:rsid w:val="00111F98"/>
    <w:rsid w:val="00112B59"/>
    <w:rsid w:val="001135E1"/>
    <w:rsid w:val="00113A3F"/>
    <w:rsid w:val="001171AF"/>
    <w:rsid w:val="00117386"/>
    <w:rsid w:val="00117699"/>
    <w:rsid w:val="001177CE"/>
    <w:rsid w:val="001178D2"/>
    <w:rsid w:val="00117BF7"/>
    <w:rsid w:val="00121BAD"/>
    <w:rsid w:val="00121ED1"/>
    <w:rsid w:val="00122858"/>
    <w:rsid w:val="0012298C"/>
    <w:rsid w:val="001238CC"/>
    <w:rsid w:val="00123A88"/>
    <w:rsid w:val="0012427D"/>
    <w:rsid w:val="001278AD"/>
    <w:rsid w:val="001306CC"/>
    <w:rsid w:val="00130F5B"/>
    <w:rsid w:val="00132348"/>
    <w:rsid w:val="001323E9"/>
    <w:rsid w:val="00133884"/>
    <w:rsid w:val="00135ABF"/>
    <w:rsid w:val="00141692"/>
    <w:rsid w:val="001419B6"/>
    <w:rsid w:val="00141B7A"/>
    <w:rsid w:val="00141CA4"/>
    <w:rsid w:val="00141E86"/>
    <w:rsid w:val="0014280C"/>
    <w:rsid w:val="00142F85"/>
    <w:rsid w:val="00143077"/>
    <w:rsid w:val="00143B8C"/>
    <w:rsid w:val="00144B71"/>
    <w:rsid w:val="00146B6F"/>
    <w:rsid w:val="00150E34"/>
    <w:rsid w:val="00151460"/>
    <w:rsid w:val="0015236D"/>
    <w:rsid w:val="001537BB"/>
    <w:rsid w:val="00154623"/>
    <w:rsid w:val="00155016"/>
    <w:rsid w:val="00155F03"/>
    <w:rsid w:val="00156CE6"/>
    <w:rsid w:val="00157482"/>
    <w:rsid w:val="00157AE7"/>
    <w:rsid w:val="00160E79"/>
    <w:rsid w:val="001610A7"/>
    <w:rsid w:val="001613BF"/>
    <w:rsid w:val="001620E4"/>
    <w:rsid w:val="00162976"/>
    <w:rsid w:val="001640E9"/>
    <w:rsid w:val="00166F3B"/>
    <w:rsid w:val="001673C0"/>
    <w:rsid w:val="00167F98"/>
    <w:rsid w:val="0017058B"/>
    <w:rsid w:val="00170A3C"/>
    <w:rsid w:val="00172F06"/>
    <w:rsid w:val="00173E5E"/>
    <w:rsid w:val="0017432E"/>
    <w:rsid w:val="001747DB"/>
    <w:rsid w:val="00174B30"/>
    <w:rsid w:val="00175AE3"/>
    <w:rsid w:val="00176824"/>
    <w:rsid w:val="00176EDE"/>
    <w:rsid w:val="00177068"/>
    <w:rsid w:val="001816E2"/>
    <w:rsid w:val="00183A2D"/>
    <w:rsid w:val="0018471C"/>
    <w:rsid w:val="00184DC2"/>
    <w:rsid w:val="00184E0C"/>
    <w:rsid w:val="00184E39"/>
    <w:rsid w:val="00185986"/>
    <w:rsid w:val="001911EC"/>
    <w:rsid w:val="0019150D"/>
    <w:rsid w:val="001916B7"/>
    <w:rsid w:val="00191A34"/>
    <w:rsid w:val="00191A3C"/>
    <w:rsid w:val="00191B16"/>
    <w:rsid w:val="00192A58"/>
    <w:rsid w:val="00192A5B"/>
    <w:rsid w:val="00192BD2"/>
    <w:rsid w:val="00195EBE"/>
    <w:rsid w:val="00197592"/>
    <w:rsid w:val="001A0546"/>
    <w:rsid w:val="001A0F38"/>
    <w:rsid w:val="001A11AD"/>
    <w:rsid w:val="001A2591"/>
    <w:rsid w:val="001A2F4B"/>
    <w:rsid w:val="001A5286"/>
    <w:rsid w:val="001A597C"/>
    <w:rsid w:val="001A73C6"/>
    <w:rsid w:val="001A73F3"/>
    <w:rsid w:val="001B19E8"/>
    <w:rsid w:val="001B28B4"/>
    <w:rsid w:val="001B2CC4"/>
    <w:rsid w:val="001B31A6"/>
    <w:rsid w:val="001B32B9"/>
    <w:rsid w:val="001B4FC3"/>
    <w:rsid w:val="001B58A4"/>
    <w:rsid w:val="001B5A8C"/>
    <w:rsid w:val="001C16C9"/>
    <w:rsid w:val="001C1ADC"/>
    <w:rsid w:val="001C34F7"/>
    <w:rsid w:val="001C3711"/>
    <w:rsid w:val="001C479B"/>
    <w:rsid w:val="001C5399"/>
    <w:rsid w:val="001C5AFD"/>
    <w:rsid w:val="001C6098"/>
    <w:rsid w:val="001C6548"/>
    <w:rsid w:val="001C6C25"/>
    <w:rsid w:val="001C706E"/>
    <w:rsid w:val="001C7EAD"/>
    <w:rsid w:val="001D11EB"/>
    <w:rsid w:val="001D1294"/>
    <w:rsid w:val="001D32DD"/>
    <w:rsid w:val="001D4EE9"/>
    <w:rsid w:val="001D5F6C"/>
    <w:rsid w:val="001D6097"/>
    <w:rsid w:val="001D624C"/>
    <w:rsid w:val="001D651D"/>
    <w:rsid w:val="001D6543"/>
    <w:rsid w:val="001D6DD2"/>
    <w:rsid w:val="001D723B"/>
    <w:rsid w:val="001D7BA8"/>
    <w:rsid w:val="001E048B"/>
    <w:rsid w:val="001E0942"/>
    <w:rsid w:val="001E1245"/>
    <w:rsid w:val="001E1A96"/>
    <w:rsid w:val="001E1FA5"/>
    <w:rsid w:val="001E27C8"/>
    <w:rsid w:val="001E2C5D"/>
    <w:rsid w:val="001E4706"/>
    <w:rsid w:val="001E508A"/>
    <w:rsid w:val="001E5650"/>
    <w:rsid w:val="001E5896"/>
    <w:rsid w:val="001E6213"/>
    <w:rsid w:val="001E768F"/>
    <w:rsid w:val="001F0701"/>
    <w:rsid w:val="001F07B2"/>
    <w:rsid w:val="001F0DC7"/>
    <w:rsid w:val="001F1C30"/>
    <w:rsid w:val="001F546A"/>
    <w:rsid w:val="001F5CBC"/>
    <w:rsid w:val="001F63E4"/>
    <w:rsid w:val="001F6580"/>
    <w:rsid w:val="001F7049"/>
    <w:rsid w:val="001F7AD6"/>
    <w:rsid w:val="002060CE"/>
    <w:rsid w:val="0020642D"/>
    <w:rsid w:val="00206617"/>
    <w:rsid w:val="002071F4"/>
    <w:rsid w:val="00210200"/>
    <w:rsid w:val="00210E1C"/>
    <w:rsid w:val="00210E83"/>
    <w:rsid w:val="00211021"/>
    <w:rsid w:val="00212A9C"/>
    <w:rsid w:val="0021479B"/>
    <w:rsid w:val="00214FD6"/>
    <w:rsid w:val="0021600B"/>
    <w:rsid w:val="00216A80"/>
    <w:rsid w:val="00217BB3"/>
    <w:rsid w:val="002206DD"/>
    <w:rsid w:val="002208EC"/>
    <w:rsid w:val="00221287"/>
    <w:rsid w:val="002220B7"/>
    <w:rsid w:val="00222EFA"/>
    <w:rsid w:val="002236F1"/>
    <w:rsid w:val="00223C46"/>
    <w:rsid w:val="002246AB"/>
    <w:rsid w:val="00224B1E"/>
    <w:rsid w:val="00225129"/>
    <w:rsid w:val="0022562F"/>
    <w:rsid w:val="00226B5B"/>
    <w:rsid w:val="0022705C"/>
    <w:rsid w:val="00230372"/>
    <w:rsid w:val="002306E4"/>
    <w:rsid w:val="002322A5"/>
    <w:rsid w:val="00232742"/>
    <w:rsid w:val="0023303C"/>
    <w:rsid w:val="002333D9"/>
    <w:rsid w:val="00233513"/>
    <w:rsid w:val="00234DB9"/>
    <w:rsid w:val="00235293"/>
    <w:rsid w:val="00235DA4"/>
    <w:rsid w:val="002364BF"/>
    <w:rsid w:val="00236AC9"/>
    <w:rsid w:val="00237ECA"/>
    <w:rsid w:val="002408B0"/>
    <w:rsid w:val="002410DA"/>
    <w:rsid w:val="0024174B"/>
    <w:rsid w:val="00241D3B"/>
    <w:rsid w:val="00242180"/>
    <w:rsid w:val="00243052"/>
    <w:rsid w:val="0024360B"/>
    <w:rsid w:val="00243D49"/>
    <w:rsid w:val="00244006"/>
    <w:rsid w:val="0024525A"/>
    <w:rsid w:val="00245B6B"/>
    <w:rsid w:val="002465FB"/>
    <w:rsid w:val="00250605"/>
    <w:rsid w:val="00250CF0"/>
    <w:rsid w:val="0025183C"/>
    <w:rsid w:val="0025252E"/>
    <w:rsid w:val="0025295E"/>
    <w:rsid w:val="00252BD7"/>
    <w:rsid w:val="0025320F"/>
    <w:rsid w:val="002534BA"/>
    <w:rsid w:val="002543A7"/>
    <w:rsid w:val="002545BF"/>
    <w:rsid w:val="0025518D"/>
    <w:rsid w:val="00255676"/>
    <w:rsid w:val="00255C24"/>
    <w:rsid w:val="002578D6"/>
    <w:rsid w:val="002606B7"/>
    <w:rsid w:val="00261F69"/>
    <w:rsid w:val="002633B1"/>
    <w:rsid w:val="00264310"/>
    <w:rsid w:val="00264EFE"/>
    <w:rsid w:val="002658B3"/>
    <w:rsid w:val="002667D6"/>
    <w:rsid w:val="00266F7D"/>
    <w:rsid w:val="002677DF"/>
    <w:rsid w:val="00270FDC"/>
    <w:rsid w:val="002714E2"/>
    <w:rsid w:val="002718E6"/>
    <w:rsid w:val="002727FA"/>
    <w:rsid w:val="00273181"/>
    <w:rsid w:val="00273983"/>
    <w:rsid w:val="00275163"/>
    <w:rsid w:val="00275F48"/>
    <w:rsid w:val="00276202"/>
    <w:rsid w:val="00280283"/>
    <w:rsid w:val="00280372"/>
    <w:rsid w:val="00280D2E"/>
    <w:rsid w:val="00281479"/>
    <w:rsid w:val="0028230F"/>
    <w:rsid w:val="0028292F"/>
    <w:rsid w:val="00284398"/>
    <w:rsid w:val="002847EB"/>
    <w:rsid w:val="00284FFB"/>
    <w:rsid w:val="0028573D"/>
    <w:rsid w:val="0028591D"/>
    <w:rsid w:val="00287188"/>
    <w:rsid w:val="002873E4"/>
    <w:rsid w:val="002875A3"/>
    <w:rsid w:val="0029020B"/>
    <w:rsid w:val="00290C6D"/>
    <w:rsid w:val="00291DF9"/>
    <w:rsid w:val="002929AC"/>
    <w:rsid w:val="002931EB"/>
    <w:rsid w:val="00293F73"/>
    <w:rsid w:val="00295403"/>
    <w:rsid w:val="0029575F"/>
    <w:rsid w:val="002958A8"/>
    <w:rsid w:val="00296944"/>
    <w:rsid w:val="00297573"/>
    <w:rsid w:val="00297CB3"/>
    <w:rsid w:val="002A0968"/>
    <w:rsid w:val="002A0C93"/>
    <w:rsid w:val="002A3512"/>
    <w:rsid w:val="002A3868"/>
    <w:rsid w:val="002A390D"/>
    <w:rsid w:val="002A4A5B"/>
    <w:rsid w:val="002B36AF"/>
    <w:rsid w:val="002B3890"/>
    <w:rsid w:val="002B436C"/>
    <w:rsid w:val="002B6510"/>
    <w:rsid w:val="002B7268"/>
    <w:rsid w:val="002C19DB"/>
    <w:rsid w:val="002C22DB"/>
    <w:rsid w:val="002C29A5"/>
    <w:rsid w:val="002C3043"/>
    <w:rsid w:val="002C4259"/>
    <w:rsid w:val="002C4346"/>
    <w:rsid w:val="002C5689"/>
    <w:rsid w:val="002C6659"/>
    <w:rsid w:val="002D02D7"/>
    <w:rsid w:val="002D22D9"/>
    <w:rsid w:val="002D23DA"/>
    <w:rsid w:val="002D2D20"/>
    <w:rsid w:val="002D2EA5"/>
    <w:rsid w:val="002D4185"/>
    <w:rsid w:val="002D44BE"/>
    <w:rsid w:val="002D5BF5"/>
    <w:rsid w:val="002D6842"/>
    <w:rsid w:val="002D6B31"/>
    <w:rsid w:val="002D6E48"/>
    <w:rsid w:val="002E13B4"/>
    <w:rsid w:val="002E163C"/>
    <w:rsid w:val="002E17AD"/>
    <w:rsid w:val="002E1D58"/>
    <w:rsid w:val="002E309E"/>
    <w:rsid w:val="002E36EB"/>
    <w:rsid w:val="002E3800"/>
    <w:rsid w:val="002E4643"/>
    <w:rsid w:val="002E5056"/>
    <w:rsid w:val="002E67CD"/>
    <w:rsid w:val="002E6EBF"/>
    <w:rsid w:val="002F0431"/>
    <w:rsid w:val="002F098B"/>
    <w:rsid w:val="002F0EC0"/>
    <w:rsid w:val="002F102F"/>
    <w:rsid w:val="002F1040"/>
    <w:rsid w:val="002F17F0"/>
    <w:rsid w:val="002F1B6D"/>
    <w:rsid w:val="002F1EAA"/>
    <w:rsid w:val="002F2390"/>
    <w:rsid w:val="002F2DFA"/>
    <w:rsid w:val="002F33DE"/>
    <w:rsid w:val="002F42D9"/>
    <w:rsid w:val="002F493B"/>
    <w:rsid w:val="002F5AB0"/>
    <w:rsid w:val="002F61F1"/>
    <w:rsid w:val="002F6992"/>
    <w:rsid w:val="002F6B4E"/>
    <w:rsid w:val="002F6FE8"/>
    <w:rsid w:val="002F70D6"/>
    <w:rsid w:val="003009D6"/>
    <w:rsid w:val="00300E7F"/>
    <w:rsid w:val="00301F71"/>
    <w:rsid w:val="0030303B"/>
    <w:rsid w:val="003036CE"/>
    <w:rsid w:val="00303AA2"/>
    <w:rsid w:val="0030498F"/>
    <w:rsid w:val="00305B44"/>
    <w:rsid w:val="00305F50"/>
    <w:rsid w:val="003063FB"/>
    <w:rsid w:val="00306744"/>
    <w:rsid w:val="0030754F"/>
    <w:rsid w:val="003105D0"/>
    <w:rsid w:val="00310662"/>
    <w:rsid w:val="003111D3"/>
    <w:rsid w:val="003111DF"/>
    <w:rsid w:val="00312307"/>
    <w:rsid w:val="00313099"/>
    <w:rsid w:val="0031368E"/>
    <w:rsid w:val="00314DE7"/>
    <w:rsid w:val="00315775"/>
    <w:rsid w:val="003165E2"/>
    <w:rsid w:val="0031742F"/>
    <w:rsid w:val="00320308"/>
    <w:rsid w:val="003207F6"/>
    <w:rsid w:val="00320E15"/>
    <w:rsid w:val="00321A16"/>
    <w:rsid w:val="003226A9"/>
    <w:rsid w:val="003241C9"/>
    <w:rsid w:val="00325031"/>
    <w:rsid w:val="00330452"/>
    <w:rsid w:val="00331570"/>
    <w:rsid w:val="00331A7C"/>
    <w:rsid w:val="00331E45"/>
    <w:rsid w:val="0033263A"/>
    <w:rsid w:val="00332E4A"/>
    <w:rsid w:val="0033321B"/>
    <w:rsid w:val="003333DD"/>
    <w:rsid w:val="003333EF"/>
    <w:rsid w:val="00333818"/>
    <w:rsid w:val="00333C76"/>
    <w:rsid w:val="00333DDF"/>
    <w:rsid w:val="00334998"/>
    <w:rsid w:val="003356B0"/>
    <w:rsid w:val="003368A8"/>
    <w:rsid w:val="003369B1"/>
    <w:rsid w:val="00337712"/>
    <w:rsid w:val="00341390"/>
    <w:rsid w:val="00341ADC"/>
    <w:rsid w:val="00341C5E"/>
    <w:rsid w:val="00343E99"/>
    <w:rsid w:val="0034471A"/>
    <w:rsid w:val="00344903"/>
    <w:rsid w:val="00344B10"/>
    <w:rsid w:val="00345D81"/>
    <w:rsid w:val="00346C50"/>
    <w:rsid w:val="00346FF3"/>
    <w:rsid w:val="003471BA"/>
    <w:rsid w:val="00347A17"/>
    <w:rsid w:val="0035042C"/>
    <w:rsid w:val="0035109A"/>
    <w:rsid w:val="00351A12"/>
    <w:rsid w:val="00353808"/>
    <w:rsid w:val="003541F8"/>
    <w:rsid w:val="00355DA3"/>
    <w:rsid w:val="00356FE9"/>
    <w:rsid w:val="0035701E"/>
    <w:rsid w:val="0035725E"/>
    <w:rsid w:val="00357260"/>
    <w:rsid w:val="00357B12"/>
    <w:rsid w:val="00360C26"/>
    <w:rsid w:val="003632E2"/>
    <w:rsid w:val="00363366"/>
    <w:rsid w:val="00363945"/>
    <w:rsid w:val="003639EB"/>
    <w:rsid w:val="003642E1"/>
    <w:rsid w:val="00364C42"/>
    <w:rsid w:val="0036569A"/>
    <w:rsid w:val="00365CC0"/>
    <w:rsid w:val="00365E37"/>
    <w:rsid w:val="0036620D"/>
    <w:rsid w:val="00366641"/>
    <w:rsid w:val="00370D54"/>
    <w:rsid w:val="00370FC6"/>
    <w:rsid w:val="0037198F"/>
    <w:rsid w:val="00373D5B"/>
    <w:rsid w:val="00374F67"/>
    <w:rsid w:val="00375D98"/>
    <w:rsid w:val="0038054B"/>
    <w:rsid w:val="00380723"/>
    <w:rsid w:val="00381103"/>
    <w:rsid w:val="00381243"/>
    <w:rsid w:val="0038228A"/>
    <w:rsid w:val="003837F2"/>
    <w:rsid w:val="00384647"/>
    <w:rsid w:val="00386264"/>
    <w:rsid w:val="00390150"/>
    <w:rsid w:val="00392426"/>
    <w:rsid w:val="00392440"/>
    <w:rsid w:val="003929FD"/>
    <w:rsid w:val="00393A27"/>
    <w:rsid w:val="0039658D"/>
    <w:rsid w:val="00397A0B"/>
    <w:rsid w:val="00397F99"/>
    <w:rsid w:val="003A0901"/>
    <w:rsid w:val="003A0A25"/>
    <w:rsid w:val="003A1172"/>
    <w:rsid w:val="003A1689"/>
    <w:rsid w:val="003A2525"/>
    <w:rsid w:val="003A299D"/>
    <w:rsid w:val="003A2D73"/>
    <w:rsid w:val="003A3256"/>
    <w:rsid w:val="003A60F7"/>
    <w:rsid w:val="003A6312"/>
    <w:rsid w:val="003A6FFB"/>
    <w:rsid w:val="003A7995"/>
    <w:rsid w:val="003B051C"/>
    <w:rsid w:val="003B1293"/>
    <w:rsid w:val="003B3F9D"/>
    <w:rsid w:val="003B4470"/>
    <w:rsid w:val="003B529B"/>
    <w:rsid w:val="003B5695"/>
    <w:rsid w:val="003C02B1"/>
    <w:rsid w:val="003C06E2"/>
    <w:rsid w:val="003C0B0B"/>
    <w:rsid w:val="003C1132"/>
    <w:rsid w:val="003C1C1D"/>
    <w:rsid w:val="003C2509"/>
    <w:rsid w:val="003C33FC"/>
    <w:rsid w:val="003C6D4E"/>
    <w:rsid w:val="003D1229"/>
    <w:rsid w:val="003D2692"/>
    <w:rsid w:val="003D301E"/>
    <w:rsid w:val="003D3702"/>
    <w:rsid w:val="003D47CC"/>
    <w:rsid w:val="003D48A7"/>
    <w:rsid w:val="003D4C6F"/>
    <w:rsid w:val="003D5CB0"/>
    <w:rsid w:val="003D78AF"/>
    <w:rsid w:val="003E013D"/>
    <w:rsid w:val="003E0D81"/>
    <w:rsid w:val="003E1DA1"/>
    <w:rsid w:val="003E2D21"/>
    <w:rsid w:val="003E4321"/>
    <w:rsid w:val="003E6652"/>
    <w:rsid w:val="003E6F16"/>
    <w:rsid w:val="003E7FA7"/>
    <w:rsid w:val="003F074F"/>
    <w:rsid w:val="003F11D9"/>
    <w:rsid w:val="003F22C0"/>
    <w:rsid w:val="003F2DC8"/>
    <w:rsid w:val="003F3CC2"/>
    <w:rsid w:val="003F4755"/>
    <w:rsid w:val="003F495E"/>
    <w:rsid w:val="003F4B3C"/>
    <w:rsid w:val="003F4FCD"/>
    <w:rsid w:val="003F6F4A"/>
    <w:rsid w:val="003F77D1"/>
    <w:rsid w:val="003F78AB"/>
    <w:rsid w:val="003F79E9"/>
    <w:rsid w:val="00400927"/>
    <w:rsid w:val="00400AD5"/>
    <w:rsid w:val="004021E5"/>
    <w:rsid w:val="0040358F"/>
    <w:rsid w:val="00404B90"/>
    <w:rsid w:val="00405322"/>
    <w:rsid w:val="00405866"/>
    <w:rsid w:val="00411237"/>
    <w:rsid w:val="0041125A"/>
    <w:rsid w:val="0041233C"/>
    <w:rsid w:val="00413167"/>
    <w:rsid w:val="00414100"/>
    <w:rsid w:val="00416503"/>
    <w:rsid w:val="00420246"/>
    <w:rsid w:val="00422303"/>
    <w:rsid w:val="00423924"/>
    <w:rsid w:val="00424118"/>
    <w:rsid w:val="00425B89"/>
    <w:rsid w:val="00425D4E"/>
    <w:rsid w:val="00431508"/>
    <w:rsid w:val="00432950"/>
    <w:rsid w:val="004333A2"/>
    <w:rsid w:val="00433406"/>
    <w:rsid w:val="00433BF2"/>
    <w:rsid w:val="00434607"/>
    <w:rsid w:val="0043490F"/>
    <w:rsid w:val="00434EF2"/>
    <w:rsid w:val="00435B8B"/>
    <w:rsid w:val="004406EA"/>
    <w:rsid w:val="004409CE"/>
    <w:rsid w:val="00440C98"/>
    <w:rsid w:val="00441C91"/>
    <w:rsid w:val="00442037"/>
    <w:rsid w:val="0044391A"/>
    <w:rsid w:val="00443B20"/>
    <w:rsid w:val="00444301"/>
    <w:rsid w:val="0044570A"/>
    <w:rsid w:val="00451293"/>
    <w:rsid w:val="004516E3"/>
    <w:rsid w:val="00451CDF"/>
    <w:rsid w:val="004520F0"/>
    <w:rsid w:val="00452170"/>
    <w:rsid w:val="00454BC3"/>
    <w:rsid w:val="00454C13"/>
    <w:rsid w:val="00455F85"/>
    <w:rsid w:val="00455F9B"/>
    <w:rsid w:val="004574B5"/>
    <w:rsid w:val="00457AB0"/>
    <w:rsid w:val="00460CCC"/>
    <w:rsid w:val="00461188"/>
    <w:rsid w:val="004622B1"/>
    <w:rsid w:val="00463548"/>
    <w:rsid w:val="004637EC"/>
    <w:rsid w:val="00463C75"/>
    <w:rsid w:val="00463CCB"/>
    <w:rsid w:val="00464BD4"/>
    <w:rsid w:val="004655C4"/>
    <w:rsid w:val="00466733"/>
    <w:rsid w:val="00466A08"/>
    <w:rsid w:val="004701F8"/>
    <w:rsid w:val="0047066F"/>
    <w:rsid w:val="004714A1"/>
    <w:rsid w:val="004718A4"/>
    <w:rsid w:val="00472366"/>
    <w:rsid w:val="00473ED6"/>
    <w:rsid w:val="00474174"/>
    <w:rsid w:val="00474AE0"/>
    <w:rsid w:val="00474CBF"/>
    <w:rsid w:val="004754AC"/>
    <w:rsid w:val="00476B27"/>
    <w:rsid w:val="00480FA0"/>
    <w:rsid w:val="004818C8"/>
    <w:rsid w:val="00483771"/>
    <w:rsid w:val="004853E9"/>
    <w:rsid w:val="00487747"/>
    <w:rsid w:val="00487C22"/>
    <w:rsid w:val="00490A7C"/>
    <w:rsid w:val="0049281B"/>
    <w:rsid w:val="00492C61"/>
    <w:rsid w:val="0049343A"/>
    <w:rsid w:val="0049405F"/>
    <w:rsid w:val="00496822"/>
    <w:rsid w:val="00496A67"/>
    <w:rsid w:val="004A046D"/>
    <w:rsid w:val="004A0F14"/>
    <w:rsid w:val="004A2232"/>
    <w:rsid w:val="004A2A36"/>
    <w:rsid w:val="004A2C69"/>
    <w:rsid w:val="004A3C63"/>
    <w:rsid w:val="004A5446"/>
    <w:rsid w:val="004A5979"/>
    <w:rsid w:val="004A762E"/>
    <w:rsid w:val="004A7932"/>
    <w:rsid w:val="004A7DCB"/>
    <w:rsid w:val="004B064B"/>
    <w:rsid w:val="004B2A3C"/>
    <w:rsid w:val="004B2B71"/>
    <w:rsid w:val="004B36B2"/>
    <w:rsid w:val="004B41A3"/>
    <w:rsid w:val="004B52B6"/>
    <w:rsid w:val="004B546D"/>
    <w:rsid w:val="004B5698"/>
    <w:rsid w:val="004B7327"/>
    <w:rsid w:val="004C0345"/>
    <w:rsid w:val="004C0950"/>
    <w:rsid w:val="004C1C53"/>
    <w:rsid w:val="004C2573"/>
    <w:rsid w:val="004C288B"/>
    <w:rsid w:val="004C29D3"/>
    <w:rsid w:val="004C4DEE"/>
    <w:rsid w:val="004C51D1"/>
    <w:rsid w:val="004C670C"/>
    <w:rsid w:val="004C7D6C"/>
    <w:rsid w:val="004D015E"/>
    <w:rsid w:val="004D0485"/>
    <w:rsid w:val="004D2C92"/>
    <w:rsid w:val="004D3B3F"/>
    <w:rsid w:val="004D3DDD"/>
    <w:rsid w:val="004D455F"/>
    <w:rsid w:val="004D5EBB"/>
    <w:rsid w:val="004D6850"/>
    <w:rsid w:val="004D7A66"/>
    <w:rsid w:val="004E0917"/>
    <w:rsid w:val="004E113D"/>
    <w:rsid w:val="004E13CF"/>
    <w:rsid w:val="004E228E"/>
    <w:rsid w:val="004E31BE"/>
    <w:rsid w:val="004E340C"/>
    <w:rsid w:val="004E38C8"/>
    <w:rsid w:val="004E3BE9"/>
    <w:rsid w:val="004E5276"/>
    <w:rsid w:val="004E6004"/>
    <w:rsid w:val="004F10C4"/>
    <w:rsid w:val="004F10D5"/>
    <w:rsid w:val="004F4276"/>
    <w:rsid w:val="004F542F"/>
    <w:rsid w:val="004F6745"/>
    <w:rsid w:val="004F6D90"/>
    <w:rsid w:val="004F6DC1"/>
    <w:rsid w:val="004F72F3"/>
    <w:rsid w:val="00503EE9"/>
    <w:rsid w:val="00506D91"/>
    <w:rsid w:val="005070D0"/>
    <w:rsid w:val="00511642"/>
    <w:rsid w:val="00511E78"/>
    <w:rsid w:val="0051257D"/>
    <w:rsid w:val="005125AE"/>
    <w:rsid w:val="00512AA7"/>
    <w:rsid w:val="00512CB4"/>
    <w:rsid w:val="00512DD2"/>
    <w:rsid w:val="00513369"/>
    <w:rsid w:val="0051498D"/>
    <w:rsid w:val="00515CE3"/>
    <w:rsid w:val="00515F3E"/>
    <w:rsid w:val="005162BF"/>
    <w:rsid w:val="00516605"/>
    <w:rsid w:val="00516697"/>
    <w:rsid w:val="0052036D"/>
    <w:rsid w:val="00520DE2"/>
    <w:rsid w:val="005218CA"/>
    <w:rsid w:val="005224FF"/>
    <w:rsid w:val="00522DAA"/>
    <w:rsid w:val="00522EC7"/>
    <w:rsid w:val="005239BF"/>
    <w:rsid w:val="00523D51"/>
    <w:rsid w:val="00526798"/>
    <w:rsid w:val="00526BF7"/>
    <w:rsid w:val="0053015B"/>
    <w:rsid w:val="0053207D"/>
    <w:rsid w:val="00532644"/>
    <w:rsid w:val="005335A4"/>
    <w:rsid w:val="005352E1"/>
    <w:rsid w:val="00536062"/>
    <w:rsid w:val="005364A1"/>
    <w:rsid w:val="0053793F"/>
    <w:rsid w:val="005404AC"/>
    <w:rsid w:val="005413DE"/>
    <w:rsid w:val="00542363"/>
    <w:rsid w:val="00544812"/>
    <w:rsid w:val="00545AAE"/>
    <w:rsid w:val="00547544"/>
    <w:rsid w:val="00547A2F"/>
    <w:rsid w:val="00550228"/>
    <w:rsid w:val="00550CF0"/>
    <w:rsid w:val="00551162"/>
    <w:rsid w:val="0055128B"/>
    <w:rsid w:val="005515BB"/>
    <w:rsid w:val="0055267F"/>
    <w:rsid w:val="00552975"/>
    <w:rsid w:val="00552C5D"/>
    <w:rsid w:val="00554241"/>
    <w:rsid w:val="00554475"/>
    <w:rsid w:val="0055564D"/>
    <w:rsid w:val="005573D2"/>
    <w:rsid w:val="00557FDF"/>
    <w:rsid w:val="00560F56"/>
    <w:rsid w:val="0056153A"/>
    <w:rsid w:val="00563161"/>
    <w:rsid w:val="00563DA8"/>
    <w:rsid w:val="00564532"/>
    <w:rsid w:val="0056504A"/>
    <w:rsid w:val="005653C8"/>
    <w:rsid w:val="005666D6"/>
    <w:rsid w:val="00566D03"/>
    <w:rsid w:val="00570AAD"/>
    <w:rsid w:val="00571969"/>
    <w:rsid w:val="00571DE6"/>
    <w:rsid w:val="00572580"/>
    <w:rsid w:val="00572627"/>
    <w:rsid w:val="00572898"/>
    <w:rsid w:val="00572948"/>
    <w:rsid w:val="00572C38"/>
    <w:rsid w:val="00573E44"/>
    <w:rsid w:val="00573E91"/>
    <w:rsid w:val="00575A89"/>
    <w:rsid w:val="00576254"/>
    <w:rsid w:val="00576508"/>
    <w:rsid w:val="00576EEC"/>
    <w:rsid w:val="005776D0"/>
    <w:rsid w:val="00577D51"/>
    <w:rsid w:val="00577FD0"/>
    <w:rsid w:val="005814E7"/>
    <w:rsid w:val="00581602"/>
    <w:rsid w:val="00581754"/>
    <w:rsid w:val="00583917"/>
    <w:rsid w:val="00584126"/>
    <w:rsid w:val="00585FDC"/>
    <w:rsid w:val="005865F3"/>
    <w:rsid w:val="00586C11"/>
    <w:rsid w:val="00587447"/>
    <w:rsid w:val="0059174B"/>
    <w:rsid w:val="00591CFB"/>
    <w:rsid w:val="0059472C"/>
    <w:rsid w:val="00597A1B"/>
    <w:rsid w:val="00597C7C"/>
    <w:rsid w:val="005A173F"/>
    <w:rsid w:val="005A2648"/>
    <w:rsid w:val="005A2744"/>
    <w:rsid w:val="005A36B9"/>
    <w:rsid w:val="005A376A"/>
    <w:rsid w:val="005A3CE6"/>
    <w:rsid w:val="005A4558"/>
    <w:rsid w:val="005A4D61"/>
    <w:rsid w:val="005A5AD8"/>
    <w:rsid w:val="005B2628"/>
    <w:rsid w:val="005B33DA"/>
    <w:rsid w:val="005B341A"/>
    <w:rsid w:val="005B3884"/>
    <w:rsid w:val="005B578D"/>
    <w:rsid w:val="005B601A"/>
    <w:rsid w:val="005B7ADB"/>
    <w:rsid w:val="005C1485"/>
    <w:rsid w:val="005C1A43"/>
    <w:rsid w:val="005C202F"/>
    <w:rsid w:val="005C29CC"/>
    <w:rsid w:val="005C3139"/>
    <w:rsid w:val="005C6813"/>
    <w:rsid w:val="005D0034"/>
    <w:rsid w:val="005D055E"/>
    <w:rsid w:val="005D1901"/>
    <w:rsid w:val="005D2CF8"/>
    <w:rsid w:val="005D5886"/>
    <w:rsid w:val="005D67FC"/>
    <w:rsid w:val="005E0FB2"/>
    <w:rsid w:val="005E1223"/>
    <w:rsid w:val="005E5272"/>
    <w:rsid w:val="005E77EC"/>
    <w:rsid w:val="005F3BED"/>
    <w:rsid w:val="005F4109"/>
    <w:rsid w:val="005F44DD"/>
    <w:rsid w:val="005F5916"/>
    <w:rsid w:val="005F7818"/>
    <w:rsid w:val="005F781A"/>
    <w:rsid w:val="005F78CA"/>
    <w:rsid w:val="00601010"/>
    <w:rsid w:val="00601652"/>
    <w:rsid w:val="00601C36"/>
    <w:rsid w:val="006026B8"/>
    <w:rsid w:val="00602DB5"/>
    <w:rsid w:val="00602EBF"/>
    <w:rsid w:val="00602F4B"/>
    <w:rsid w:val="006046E5"/>
    <w:rsid w:val="006047B1"/>
    <w:rsid w:val="00604E70"/>
    <w:rsid w:val="006057A1"/>
    <w:rsid w:val="00605CEB"/>
    <w:rsid w:val="00606D4D"/>
    <w:rsid w:val="00606EB1"/>
    <w:rsid w:val="00610A32"/>
    <w:rsid w:val="00611805"/>
    <w:rsid w:val="00611E65"/>
    <w:rsid w:val="00611EC0"/>
    <w:rsid w:val="00613010"/>
    <w:rsid w:val="00613220"/>
    <w:rsid w:val="00613E61"/>
    <w:rsid w:val="00614B04"/>
    <w:rsid w:val="00614DEB"/>
    <w:rsid w:val="00615491"/>
    <w:rsid w:val="00615A76"/>
    <w:rsid w:val="00615BFB"/>
    <w:rsid w:val="00615F63"/>
    <w:rsid w:val="006162BB"/>
    <w:rsid w:val="00617076"/>
    <w:rsid w:val="006171E7"/>
    <w:rsid w:val="00617234"/>
    <w:rsid w:val="00617B93"/>
    <w:rsid w:val="00620633"/>
    <w:rsid w:val="00622030"/>
    <w:rsid w:val="00622393"/>
    <w:rsid w:val="00623EC7"/>
    <w:rsid w:val="0062440B"/>
    <w:rsid w:val="00624795"/>
    <w:rsid w:val="006258DC"/>
    <w:rsid w:val="0062675E"/>
    <w:rsid w:val="00630051"/>
    <w:rsid w:val="006318F4"/>
    <w:rsid w:val="00631E13"/>
    <w:rsid w:val="00631F41"/>
    <w:rsid w:val="00632CA3"/>
    <w:rsid w:val="006334AD"/>
    <w:rsid w:val="00635BC9"/>
    <w:rsid w:val="00635EDF"/>
    <w:rsid w:val="00636039"/>
    <w:rsid w:val="0063764B"/>
    <w:rsid w:val="0064049E"/>
    <w:rsid w:val="00640F7F"/>
    <w:rsid w:val="00642364"/>
    <w:rsid w:val="006429CB"/>
    <w:rsid w:val="00645B64"/>
    <w:rsid w:val="00646117"/>
    <w:rsid w:val="0064793A"/>
    <w:rsid w:val="00647EB0"/>
    <w:rsid w:val="006504E1"/>
    <w:rsid w:val="00651090"/>
    <w:rsid w:val="006512E9"/>
    <w:rsid w:val="0065427E"/>
    <w:rsid w:val="00655721"/>
    <w:rsid w:val="0065589C"/>
    <w:rsid w:val="00655B2D"/>
    <w:rsid w:val="00656607"/>
    <w:rsid w:val="006578D5"/>
    <w:rsid w:val="00660E4B"/>
    <w:rsid w:val="00661BC4"/>
    <w:rsid w:val="00661C19"/>
    <w:rsid w:val="00661C48"/>
    <w:rsid w:val="0066471B"/>
    <w:rsid w:val="0066476A"/>
    <w:rsid w:val="00665646"/>
    <w:rsid w:val="0066627A"/>
    <w:rsid w:val="006667F7"/>
    <w:rsid w:val="00666951"/>
    <w:rsid w:val="00671962"/>
    <w:rsid w:val="0067208B"/>
    <w:rsid w:val="00672AE1"/>
    <w:rsid w:val="0067358E"/>
    <w:rsid w:val="00673CB4"/>
    <w:rsid w:val="006746F7"/>
    <w:rsid w:val="00675C9C"/>
    <w:rsid w:val="00676BC5"/>
    <w:rsid w:val="00676E3C"/>
    <w:rsid w:val="0068013A"/>
    <w:rsid w:val="0068017B"/>
    <w:rsid w:val="00680E7D"/>
    <w:rsid w:val="00681C5C"/>
    <w:rsid w:val="006820BA"/>
    <w:rsid w:val="006842FC"/>
    <w:rsid w:val="0068493A"/>
    <w:rsid w:val="00684C14"/>
    <w:rsid w:val="00684D32"/>
    <w:rsid w:val="006852A9"/>
    <w:rsid w:val="00685CD1"/>
    <w:rsid w:val="0068690F"/>
    <w:rsid w:val="006875AE"/>
    <w:rsid w:val="0069281D"/>
    <w:rsid w:val="00692A09"/>
    <w:rsid w:val="00693462"/>
    <w:rsid w:val="00695205"/>
    <w:rsid w:val="00696215"/>
    <w:rsid w:val="006963B9"/>
    <w:rsid w:val="006967E6"/>
    <w:rsid w:val="0069699D"/>
    <w:rsid w:val="00696D18"/>
    <w:rsid w:val="006970CC"/>
    <w:rsid w:val="006A04D3"/>
    <w:rsid w:val="006A0971"/>
    <w:rsid w:val="006A19CD"/>
    <w:rsid w:val="006A2103"/>
    <w:rsid w:val="006A21B2"/>
    <w:rsid w:val="006A260E"/>
    <w:rsid w:val="006A4F2D"/>
    <w:rsid w:val="006A6C5C"/>
    <w:rsid w:val="006A6DF3"/>
    <w:rsid w:val="006A701A"/>
    <w:rsid w:val="006A7179"/>
    <w:rsid w:val="006A763F"/>
    <w:rsid w:val="006B01D7"/>
    <w:rsid w:val="006B02BC"/>
    <w:rsid w:val="006B0C50"/>
    <w:rsid w:val="006B3970"/>
    <w:rsid w:val="006B5313"/>
    <w:rsid w:val="006B5733"/>
    <w:rsid w:val="006B64EF"/>
    <w:rsid w:val="006B7A1B"/>
    <w:rsid w:val="006B7CA1"/>
    <w:rsid w:val="006C052E"/>
    <w:rsid w:val="006C05CC"/>
    <w:rsid w:val="006C0727"/>
    <w:rsid w:val="006C0BA7"/>
    <w:rsid w:val="006C0D2E"/>
    <w:rsid w:val="006C0DEB"/>
    <w:rsid w:val="006C166A"/>
    <w:rsid w:val="006C1B47"/>
    <w:rsid w:val="006C1D9E"/>
    <w:rsid w:val="006C1FC9"/>
    <w:rsid w:val="006C2119"/>
    <w:rsid w:val="006C3203"/>
    <w:rsid w:val="006C42EC"/>
    <w:rsid w:val="006C4C3A"/>
    <w:rsid w:val="006C553D"/>
    <w:rsid w:val="006C5602"/>
    <w:rsid w:val="006C60C6"/>
    <w:rsid w:val="006C6A2E"/>
    <w:rsid w:val="006C6AC1"/>
    <w:rsid w:val="006C720C"/>
    <w:rsid w:val="006D16B1"/>
    <w:rsid w:val="006D1A14"/>
    <w:rsid w:val="006D478A"/>
    <w:rsid w:val="006D4F08"/>
    <w:rsid w:val="006D56A1"/>
    <w:rsid w:val="006D615B"/>
    <w:rsid w:val="006D6C1F"/>
    <w:rsid w:val="006E145F"/>
    <w:rsid w:val="006E2667"/>
    <w:rsid w:val="006E2991"/>
    <w:rsid w:val="006E2FF9"/>
    <w:rsid w:val="006E3203"/>
    <w:rsid w:val="006E4DDB"/>
    <w:rsid w:val="006E4DF1"/>
    <w:rsid w:val="006E6D60"/>
    <w:rsid w:val="006F0695"/>
    <w:rsid w:val="006F1B6F"/>
    <w:rsid w:val="006F2108"/>
    <w:rsid w:val="006F2381"/>
    <w:rsid w:val="006F523F"/>
    <w:rsid w:val="006F7924"/>
    <w:rsid w:val="006F7D17"/>
    <w:rsid w:val="00700303"/>
    <w:rsid w:val="0070423B"/>
    <w:rsid w:val="00710983"/>
    <w:rsid w:val="00711227"/>
    <w:rsid w:val="007113CD"/>
    <w:rsid w:val="00711825"/>
    <w:rsid w:val="00711F50"/>
    <w:rsid w:val="007123FC"/>
    <w:rsid w:val="007124CC"/>
    <w:rsid w:val="00713891"/>
    <w:rsid w:val="00713C5D"/>
    <w:rsid w:val="00713D23"/>
    <w:rsid w:val="007140A8"/>
    <w:rsid w:val="00715DA2"/>
    <w:rsid w:val="00716533"/>
    <w:rsid w:val="0071740E"/>
    <w:rsid w:val="007205AE"/>
    <w:rsid w:val="007213CA"/>
    <w:rsid w:val="00723C48"/>
    <w:rsid w:val="00723D58"/>
    <w:rsid w:val="00724022"/>
    <w:rsid w:val="00724DB2"/>
    <w:rsid w:val="0072538B"/>
    <w:rsid w:val="00725509"/>
    <w:rsid w:val="007277F8"/>
    <w:rsid w:val="007308AF"/>
    <w:rsid w:val="0073164B"/>
    <w:rsid w:val="007321BA"/>
    <w:rsid w:val="00732253"/>
    <w:rsid w:val="00732A57"/>
    <w:rsid w:val="0073367B"/>
    <w:rsid w:val="00735672"/>
    <w:rsid w:val="00736017"/>
    <w:rsid w:val="00736060"/>
    <w:rsid w:val="00736FFD"/>
    <w:rsid w:val="0073759F"/>
    <w:rsid w:val="00740BF0"/>
    <w:rsid w:val="00744990"/>
    <w:rsid w:val="007463DC"/>
    <w:rsid w:val="00746D34"/>
    <w:rsid w:val="0074755A"/>
    <w:rsid w:val="0074799B"/>
    <w:rsid w:val="00750393"/>
    <w:rsid w:val="00750C7F"/>
    <w:rsid w:val="00752005"/>
    <w:rsid w:val="007529C9"/>
    <w:rsid w:val="0075306F"/>
    <w:rsid w:val="00753D2E"/>
    <w:rsid w:val="00754351"/>
    <w:rsid w:val="0075470F"/>
    <w:rsid w:val="007569D4"/>
    <w:rsid w:val="007612F1"/>
    <w:rsid w:val="00761ADC"/>
    <w:rsid w:val="00761EA6"/>
    <w:rsid w:val="007643A2"/>
    <w:rsid w:val="007646DE"/>
    <w:rsid w:val="007658CC"/>
    <w:rsid w:val="00765E2E"/>
    <w:rsid w:val="00766BE1"/>
    <w:rsid w:val="007676F9"/>
    <w:rsid w:val="00767AD5"/>
    <w:rsid w:val="00767C0C"/>
    <w:rsid w:val="00767DFF"/>
    <w:rsid w:val="00770572"/>
    <w:rsid w:val="00773444"/>
    <w:rsid w:val="00774B9A"/>
    <w:rsid w:val="0077520A"/>
    <w:rsid w:val="00775643"/>
    <w:rsid w:val="00775906"/>
    <w:rsid w:val="00776049"/>
    <w:rsid w:val="00776263"/>
    <w:rsid w:val="00776997"/>
    <w:rsid w:val="00783701"/>
    <w:rsid w:val="00783EB5"/>
    <w:rsid w:val="007854DA"/>
    <w:rsid w:val="0078550D"/>
    <w:rsid w:val="0078553D"/>
    <w:rsid w:val="007863FB"/>
    <w:rsid w:val="007877D0"/>
    <w:rsid w:val="0079029E"/>
    <w:rsid w:val="00791E38"/>
    <w:rsid w:val="007931DB"/>
    <w:rsid w:val="007949BA"/>
    <w:rsid w:val="00794D12"/>
    <w:rsid w:val="00796556"/>
    <w:rsid w:val="007A12B1"/>
    <w:rsid w:val="007A164A"/>
    <w:rsid w:val="007A1C50"/>
    <w:rsid w:val="007A1D20"/>
    <w:rsid w:val="007A2737"/>
    <w:rsid w:val="007A3898"/>
    <w:rsid w:val="007A3B91"/>
    <w:rsid w:val="007A3F63"/>
    <w:rsid w:val="007A6040"/>
    <w:rsid w:val="007A6CEE"/>
    <w:rsid w:val="007B0644"/>
    <w:rsid w:val="007B119E"/>
    <w:rsid w:val="007B1C04"/>
    <w:rsid w:val="007B1F7D"/>
    <w:rsid w:val="007B2560"/>
    <w:rsid w:val="007B29F3"/>
    <w:rsid w:val="007C0CF5"/>
    <w:rsid w:val="007C207F"/>
    <w:rsid w:val="007C26AD"/>
    <w:rsid w:val="007C2C14"/>
    <w:rsid w:val="007C2D50"/>
    <w:rsid w:val="007C2E5E"/>
    <w:rsid w:val="007C338E"/>
    <w:rsid w:val="007C3403"/>
    <w:rsid w:val="007C515A"/>
    <w:rsid w:val="007C565F"/>
    <w:rsid w:val="007C5A1F"/>
    <w:rsid w:val="007C6872"/>
    <w:rsid w:val="007C6A55"/>
    <w:rsid w:val="007D0235"/>
    <w:rsid w:val="007D0610"/>
    <w:rsid w:val="007D062D"/>
    <w:rsid w:val="007D0F34"/>
    <w:rsid w:val="007D1689"/>
    <w:rsid w:val="007D1A09"/>
    <w:rsid w:val="007D2959"/>
    <w:rsid w:val="007D5244"/>
    <w:rsid w:val="007D654F"/>
    <w:rsid w:val="007D70C1"/>
    <w:rsid w:val="007D70DE"/>
    <w:rsid w:val="007D784F"/>
    <w:rsid w:val="007E0666"/>
    <w:rsid w:val="007E14B4"/>
    <w:rsid w:val="007E19F4"/>
    <w:rsid w:val="007E52CB"/>
    <w:rsid w:val="007E5F47"/>
    <w:rsid w:val="007E628B"/>
    <w:rsid w:val="007E71CA"/>
    <w:rsid w:val="007E7555"/>
    <w:rsid w:val="007E7AC9"/>
    <w:rsid w:val="007F0B64"/>
    <w:rsid w:val="007F155B"/>
    <w:rsid w:val="007F26A7"/>
    <w:rsid w:val="007F3D4D"/>
    <w:rsid w:val="007F42A9"/>
    <w:rsid w:val="007F51F7"/>
    <w:rsid w:val="007F5A40"/>
    <w:rsid w:val="007F63D3"/>
    <w:rsid w:val="007F66C2"/>
    <w:rsid w:val="007F7304"/>
    <w:rsid w:val="0080013D"/>
    <w:rsid w:val="008002E6"/>
    <w:rsid w:val="00800678"/>
    <w:rsid w:val="0080142D"/>
    <w:rsid w:val="00801D38"/>
    <w:rsid w:val="0080223A"/>
    <w:rsid w:val="008030D1"/>
    <w:rsid w:val="008049D7"/>
    <w:rsid w:val="00805475"/>
    <w:rsid w:val="00806BA0"/>
    <w:rsid w:val="00806BB6"/>
    <w:rsid w:val="00811660"/>
    <w:rsid w:val="00812A69"/>
    <w:rsid w:val="00813691"/>
    <w:rsid w:val="008143C4"/>
    <w:rsid w:val="00814BE2"/>
    <w:rsid w:val="00815396"/>
    <w:rsid w:val="008202C1"/>
    <w:rsid w:val="00820670"/>
    <w:rsid w:val="00821CF7"/>
    <w:rsid w:val="0082569E"/>
    <w:rsid w:val="008261DB"/>
    <w:rsid w:val="00826352"/>
    <w:rsid w:val="0082655E"/>
    <w:rsid w:val="00827005"/>
    <w:rsid w:val="0083034E"/>
    <w:rsid w:val="00832204"/>
    <w:rsid w:val="008330EF"/>
    <w:rsid w:val="0083410D"/>
    <w:rsid w:val="008367AE"/>
    <w:rsid w:val="00836D3B"/>
    <w:rsid w:val="00841049"/>
    <w:rsid w:val="00841E46"/>
    <w:rsid w:val="0084240A"/>
    <w:rsid w:val="0084240D"/>
    <w:rsid w:val="00842726"/>
    <w:rsid w:val="0084628F"/>
    <w:rsid w:val="008463DC"/>
    <w:rsid w:val="008468A8"/>
    <w:rsid w:val="0084692C"/>
    <w:rsid w:val="008478D0"/>
    <w:rsid w:val="008500EB"/>
    <w:rsid w:val="008507F9"/>
    <w:rsid w:val="00851133"/>
    <w:rsid w:val="00851917"/>
    <w:rsid w:val="00852162"/>
    <w:rsid w:val="00852179"/>
    <w:rsid w:val="008523C7"/>
    <w:rsid w:val="0085359B"/>
    <w:rsid w:val="00853DFA"/>
    <w:rsid w:val="00854F7A"/>
    <w:rsid w:val="00855877"/>
    <w:rsid w:val="0085712A"/>
    <w:rsid w:val="008579CC"/>
    <w:rsid w:val="00857EC2"/>
    <w:rsid w:val="0086046A"/>
    <w:rsid w:val="008605B6"/>
    <w:rsid w:val="00860B16"/>
    <w:rsid w:val="008616C4"/>
    <w:rsid w:val="008657A6"/>
    <w:rsid w:val="00866C54"/>
    <w:rsid w:val="008676A5"/>
    <w:rsid w:val="00867BC1"/>
    <w:rsid w:val="00870573"/>
    <w:rsid w:val="00870CA4"/>
    <w:rsid w:val="00870FD9"/>
    <w:rsid w:val="00871657"/>
    <w:rsid w:val="00871F1F"/>
    <w:rsid w:val="00872093"/>
    <w:rsid w:val="008723E4"/>
    <w:rsid w:val="008728C0"/>
    <w:rsid w:val="0087290D"/>
    <w:rsid w:val="00872AB2"/>
    <w:rsid w:val="00874F06"/>
    <w:rsid w:val="00875B30"/>
    <w:rsid w:val="00876DC8"/>
    <w:rsid w:val="008774A3"/>
    <w:rsid w:val="00877998"/>
    <w:rsid w:val="008779AD"/>
    <w:rsid w:val="00877E75"/>
    <w:rsid w:val="00877E77"/>
    <w:rsid w:val="008806D4"/>
    <w:rsid w:val="00880DB1"/>
    <w:rsid w:val="00881494"/>
    <w:rsid w:val="008819D8"/>
    <w:rsid w:val="00883DE1"/>
    <w:rsid w:val="00884F8A"/>
    <w:rsid w:val="0088556F"/>
    <w:rsid w:val="0089041F"/>
    <w:rsid w:val="00891193"/>
    <w:rsid w:val="0089182B"/>
    <w:rsid w:val="00892294"/>
    <w:rsid w:val="00892C49"/>
    <w:rsid w:val="00893A01"/>
    <w:rsid w:val="008941A4"/>
    <w:rsid w:val="00894FA1"/>
    <w:rsid w:val="008966CB"/>
    <w:rsid w:val="0089696C"/>
    <w:rsid w:val="008969DF"/>
    <w:rsid w:val="00897617"/>
    <w:rsid w:val="008A003F"/>
    <w:rsid w:val="008A0395"/>
    <w:rsid w:val="008A0993"/>
    <w:rsid w:val="008A14D9"/>
    <w:rsid w:val="008A1939"/>
    <w:rsid w:val="008A3097"/>
    <w:rsid w:val="008A34A9"/>
    <w:rsid w:val="008A513A"/>
    <w:rsid w:val="008A717F"/>
    <w:rsid w:val="008A72B1"/>
    <w:rsid w:val="008B075B"/>
    <w:rsid w:val="008B0D11"/>
    <w:rsid w:val="008B3781"/>
    <w:rsid w:val="008B3C1E"/>
    <w:rsid w:val="008B3F73"/>
    <w:rsid w:val="008B4718"/>
    <w:rsid w:val="008C00F5"/>
    <w:rsid w:val="008C0E99"/>
    <w:rsid w:val="008C1136"/>
    <w:rsid w:val="008C1D46"/>
    <w:rsid w:val="008C4246"/>
    <w:rsid w:val="008C48F5"/>
    <w:rsid w:val="008C56C9"/>
    <w:rsid w:val="008C5F03"/>
    <w:rsid w:val="008D0042"/>
    <w:rsid w:val="008D029C"/>
    <w:rsid w:val="008D12C0"/>
    <w:rsid w:val="008D2869"/>
    <w:rsid w:val="008D35DE"/>
    <w:rsid w:val="008D5110"/>
    <w:rsid w:val="008D5D3C"/>
    <w:rsid w:val="008D716F"/>
    <w:rsid w:val="008D7590"/>
    <w:rsid w:val="008E03E5"/>
    <w:rsid w:val="008E09D1"/>
    <w:rsid w:val="008E0C47"/>
    <w:rsid w:val="008E1AA4"/>
    <w:rsid w:val="008E1EC6"/>
    <w:rsid w:val="008E22EC"/>
    <w:rsid w:val="008E3855"/>
    <w:rsid w:val="008E3863"/>
    <w:rsid w:val="008E50F1"/>
    <w:rsid w:val="008E529C"/>
    <w:rsid w:val="008E6CB5"/>
    <w:rsid w:val="008E6FA6"/>
    <w:rsid w:val="008E704B"/>
    <w:rsid w:val="008E7B8B"/>
    <w:rsid w:val="008E7EEE"/>
    <w:rsid w:val="008F065C"/>
    <w:rsid w:val="008F0FF6"/>
    <w:rsid w:val="008F1A82"/>
    <w:rsid w:val="008F1B29"/>
    <w:rsid w:val="008F2067"/>
    <w:rsid w:val="008F254D"/>
    <w:rsid w:val="008F2B43"/>
    <w:rsid w:val="008F3AF0"/>
    <w:rsid w:val="008F45B5"/>
    <w:rsid w:val="008F4650"/>
    <w:rsid w:val="008F49E7"/>
    <w:rsid w:val="008F4B97"/>
    <w:rsid w:val="008F5231"/>
    <w:rsid w:val="008F5A7C"/>
    <w:rsid w:val="008F7C84"/>
    <w:rsid w:val="009007DC"/>
    <w:rsid w:val="00903551"/>
    <w:rsid w:val="00905072"/>
    <w:rsid w:val="00905668"/>
    <w:rsid w:val="009057F2"/>
    <w:rsid w:val="009058FA"/>
    <w:rsid w:val="00905951"/>
    <w:rsid w:val="009069C1"/>
    <w:rsid w:val="00906C72"/>
    <w:rsid w:val="009125C4"/>
    <w:rsid w:val="00912B81"/>
    <w:rsid w:val="00913028"/>
    <w:rsid w:val="00915401"/>
    <w:rsid w:val="00916441"/>
    <w:rsid w:val="00917EE7"/>
    <w:rsid w:val="00921070"/>
    <w:rsid w:val="00921944"/>
    <w:rsid w:val="009225BC"/>
    <w:rsid w:val="00922D4C"/>
    <w:rsid w:val="009243BB"/>
    <w:rsid w:val="00924D38"/>
    <w:rsid w:val="00926D2D"/>
    <w:rsid w:val="0092702A"/>
    <w:rsid w:val="00927265"/>
    <w:rsid w:val="00927569"/>
    <w:rsid w:val="00927B86"/>
    <w:rsid w:val="00927CC2"/>
    <w:rsid w:val="00930D15"/>
    <w:rsid w:val="00933371"/>
    <w:rsid w:val="009338CF"/>
    <w:rsid w:val="00933B98"/>
    <w:rsid w:val="00933C84"/>
    <w:rsid w:val="0093524C"/>
    <w:rsid w:val="009352C6"/>
    <w:rsid w:val="00935B56"/>
    <w:rsid w:val="009376B5"/>
    <w:rsid w:val="00937DFC"/>
    <w:rsid w:val="00940CDA"/>
    <w:rsid w:val="00942A4D"/>
    <w:rsid w:val="0094301D"/>
    <w:rsid w:val="00943A55"/>
    <w:rsid w:val="00943E25"/>
    <w:rsid w:val="00945AB2"/>
    <w:rsid w:val="00951BF7"/>
    <w:rsid w:val="00952139"/>
    <w:rsid w:val="00952684"/>
    <w:rsid w:val="0095278A"/>
    <w:rsid w:val="00952C94"/>
    <w:rsid w:val="009537BB"/>
    <w:rsid w:val="00953B86"/>
    <w:rsid w:val="00954987"/>
    <w:rsid w:val="00954EE0"/>
    <w:rsid w:val="00960BFD"/>
    <w:rsid w:val="00962264"/>
    <w:rsid w:val="00962546"/>
    <w:rsid w:val="009625AA"/>
    <w:rsid w:val="00962706"/>
    <w:rsid w:val="00963A2C"/>
    <w:rsid w:val="0096400C"/>
    <w:rsid w:val="00964E0D"/>
    <w:rsid w:val="00965720"/>
    <w:rsid w:val="00965B4F"/>
    <w:rsid w:val="00966382"/>
    <w:rsid w:val="00967441"/>
    <w:rsid w:val="00967533"/>
    <w:rsid w:val="009679B0"/>
    <w:rsid w:val="00967C93"/>
    <w:rsid w:val="0097101B"/>
    <w:rsid w:val="00971189"/>
    <w:rsid w:val="00972670"/>
    <w:rsid w:val="00972E37"/>
    <w:rsid w:val="00973CA7"/>
    <w:rsid w:val="00975242"/>
    <w:rsid w:val="009776FE"/>
    <w:rsid w:val="009801D5"/>
    <w:rsid w:val="009804D4"/>
    <w:rsid w:val="00982161"/>
    <w:rsid w:val="009829DB"/>
    <w:rsid w:val="00983A38"/>
    <w:rsid w:val="00984669"/>
    <w:rsid w:val="00984B9F"/>
    <w:rsid w:val="009856F1"/>
    <w:rsid w:val="00986895"/>
    <w:rsid w:val="00992113"/>
    <w:rsid w:val="00992178"/>
    <w:rsid w:val="009931FC"/>
    <w:rsid w:val="009941C0"/>
    <w:rsid w:val="00994E84"/>
    <w:rsid w:val="00995BAD"/>
    <w:rsid w:val="009963E4"/>
    <w:rsid w:val="0099648D"/>
    <w:rsid w:val="00996581"/>
    <w:rsid w:val="00997333"/>
    <w:rsid w:val="00997D2E"/>
    <w:rsid w:val="009A03D6"/>
    <w:rsid w:val="009A0679"/>
    <w:rsid w:val="009A0D39"/>
    <w:rsid w:val="009A0E12"/>
    <w:rsid w:val="009A1263"/>
    <w:rsid w:val="009A23D3"/>
    <w:rsid w:val="009A45D5"/>
    <w:rsid w:val="009A4D11"/>
    <w:rsid w:val="009A4F33"/>
    <w:rsid w:val="009A5164"/>
    <w:rsid w:val="009A5191"/>
    <w:rsid w:val="009A6B9C"/>
    <w:rsid w:val="009A6C22"/>
    <w:rsid w:val="009A7716"/>
    <w:rsid w:val="009A776E"/>
    <w:rsid w:val="009B2BA2"/>
    <w:rsid w:val="009B4BC4"/>
    <w:rsid w:val="009B4D40"/>
    <w:rsid w:val="009B4FC0"/>
    <w:rsid w:val="009B5B5F"/>
    <w:rsid w:val="009B6FED"/>
    <w:rsid w:val="009C1238"/>
    <w:rsid w:val="009C15C2"/>
    <w:rsid w:val="009C197A"/>
    <w:rsid w:val="009C1BD0"/>
    <w:rsid w:val="009C259D"/>
    <w:rsid w:val="009C3421"/>
    <w:rsid w:val="009C36C8"/>
    <w:rsid w:val="009C40B9"/>
    <w:rsid w:val="009C4B59"/>
    <w:rsid w:val="009C58A1"/>
    <w:rsid w:val="009D0604"/>
    <w:rsid w:val="009D21E2"/>
    <w:rsid w:val="009D5209"/>
    <w:rsid w:val="009D6187"/>
    <w:rsid w:val="009D6746"/>
    <w:rsid w:val="009D74FE"/>
    <w:rsid w:val="009D7FAC"/>
    <w:rsid w:val="009E0773"/>
    <w:rsid w:val="009E12AF"/>
    <w:rsid w:val="009E43BA"/>
    <w:rsid w:val="009E4666"/>
    <w:rsid w:val="009E530E"/>
    <w:rsid w:val="009E56E1"/>
    <w:rsid w:val="009E6122"/>
    <w:rsid w:val="009F0122"/>
    <w:rsid w:val="009F2236"/>
    <w:rsid w:val="009F2FBC"/>
    <w:rsid w:val="009F37EE"/>
    <w:rsid w:val="009F3880"/>
    <w:rsid w:val="009F4C4A"/>
    <w:rsid w:val="009F5F77"/>
    <w:rsid w:val="009F7A22"/>
    <w:rsid w:val="00A016E3"/>
    <w:rsid w:val="00A027CE"/>
    <w:rsid w:val="00A02EBF"/>
    <w:rsid w:val="00A0563F"/>
    <w:rsid w:val="00A06C22"/>
    <w:rsid w:val="00A0761E"/>
    <w:rsid w:val="00A103CD"/>
    <w:rsid w:val="00A12DAD"/>
    <w:rsid w:val="00A13372"/>
    <w:rsid w:val="00A1467B"/>
    <w:rsid w:val="00A15907"/>
    <w:rsid w:val="00A17E70"/>
    <w:rsid w:val="00A203B4"/>
    <w:rsid w:val="00A21427"/>
    <w:rsid w:val="00A2185F"/>
    <w:rsid w:val="00A22E50"/>
    <w:rsid w:val="00A23219"/>
    <w:rsid w:val="00A23F19"/>
    <w:rsid w:val="00A24DFC"/>
    <w:rsid w:val="00A26117"/>
    <w:rsid w:val="00A2662F"/>
    <w:rsid w:val="00A26D93"/>
    <w:rsid w:val="00A27594"/>
    <w:rsid w:val="00A27CAB"/>
    <w:rsid w:val="00A31345"/>
    <w:rsid w:val="00A327D4"/>
    <w:rsid w:val="00A33399"/>
    <w:rsid w:val="00A343D6"/>
    <w:rsid w:val="00A34A39"/>
    <w:rsid w:val="00A34E7E"/>
    <w:rsid w:val="00A353A1"/>
    <w:rsid w:val="00A35784"/>
    <w:rsid w:val="00A35A05"/>
    <w:rsid w:val="00A4144A"/>
    <w:rsid w:val="00A41510"/>
    <w:rsid w:val="00A42818"/>
    <w:rsid w:val="00A43398"/>
    <w:rsid w:val="00A43948"/>
    <w:rsid w:val="00A43C5D"/>
    <w:rsid w:val="00A44827"/>
    <w:rsid w:val="00A4536B"/>
    <w:rsid w:val="00A471EF"/>
    <w:rsid w:val="00A47A00"/>
    <w:rsid w:val="00A47FAA"/>
    <w:rsid w:val="00A5019E"/>
    <w:rsid w:val="00A503A9"/>
    <w:rsid w:val="00A51E06"/>
    <w:rsid w:val="00A51E95"/>
    <w:rsid w:val="00A51FDF"/>
    <w:rsid w:val="00A54157"/>
    <w:rsid w:val="00A54733"/>
    <w:rsid w:val="00A54811"/>
    <w:rsid w:val="00A571CD"/>
    <w:rsid w:val="00A57EA7"/>
    <w:rsid w:val="00A636F8"/>
    <w:rsid w:val="00A64008"/>
    <w:rsid w:val="00A643E8"/>
    <w:rsid w:val="00A644FD"/>
    <w:rsid w:val="00A654F0"/>
    <w:rsid w:val="00A65C3B"/>
    <w:rsid w:val="00A67252"/>
    <w:rsid w:val="00A70E98"/>
    <w:rsid w:val="00A720B0"/>
    <w:rsid w:val="00A7220C"/>
    <w:rsid w:val="00A773C4"/>
    <w:rsid w:val="00A81481"/>
    <w:rsid w:val="00A8183C"/>
    <w:rsid w:val="00A82EE6"/>
    <w:rsid w:val="00A8331C"/>
    <w:rsid w:val="00A847BE"/>
    <w:rsid w:val="00A85D27"/>
    <w:rsid w:val="00A86576"/>
    <w:rsid w:val="00A9130D"/>
    <w:rsid w:val="00A92B13"/>
    <w:rsid w:val="00A933DD"/>
    <w:rsid w:val="00A93EAE"/>
    <w:rsid w:val="00A959B2"/>
    <w:rsid w:val="00A95B70"/>
    <w:rsid w:val="00A961D3"/>
    <w:rsid w:val="00A96B45"/>
    <w:rsid w:val="00A96FB0"/>
    <w:rsid w:val="00A976A0"/>
    <w:rsid w:val="00AA18C3"/>
    <w:rsid w:val="00AA2CD2"/>
    <w:rsid w:val="00AA427C"/>
    <w:rsid w:val="00AA4954"/>
    <w:rsid w:val="00AA52EB"/>
    <w:rsid w:val="00AA56F8"/>
    <w:rsid w:val="00AA59FA"/>
    <w:rsid w:val="00AA5A7E"/>
    <w:rsid w:val="00AA5C47"/>
    <w:rsid w:val="00AA5FB7"/>
    <w:rsid w:val="00AA6237"/>
    <w:rsid w:val="00AB0728"/>
    <w:rsid w:val="00AB0ECB"/>
    <w:rsid w:val="00AB2956"/>
    <w:rsid w:val="00AB44BA"/>
    <w:rsid w:val="00AB4DE7"/>
    <w:rsid w:val="00AB5192"/>
    <w:rsid w:val="00AB7C2E"/>
    <w:rsid w:val="00AC02AB"/>
    <w:rsid w:val="00AC0F42"/>
    <w:rsid w:val="00AC14EC"/>
    <w:rsid w:val="00AC235A"/>
    <w:rsid w:val="00AC2997"/>
    <w:rsid w:val="00AC328B"/>
    <w:rsid w:val="00AC4CFB"/>
    <w:rsid w:val="00AC55C4"/>
    <w:rsid w:val="00AC66D4"/>
    <w:rsid w:val="00AD2FA0"/>
    <w:rsid w:val="00AD3256"/>
    <w:rsid w:val="00AD392C"/>
    <w:rsid w:val="00AD396C"/>
    <w:rsid w:val="00AD4162"/>
    <w:rsid w:val="00AD47E9"/>
    <w:rsid w:val="00AD67DE"/>
    <w:rsid w:val="00AD76AA"/>
    <w:rsid w:val="00AE08D4"/>
    <w:rsid w:val="00AE0E63"/>
    <w:rsid w:val="00AE1ABA"/>
    <w:rsid w:val="00AE1CE1"/>
    <w:rsid w:val="00AE315F"/>
    <w:rsid w:val="00AE3F55"/>
    <w:rsid w:val="00AE5798"/>
    <w:rsid w:val="00AE6FCA"/>
    <w:rsid w:val="00AF0BB6"/>
    <w:rsid w:val="00AF0FA4"/>
    <w:rsid w:val="00AF1256"/>
    <w:rsid w:val="00AF1F10"/>
    <w:rsid w:val="00AF2FE0"/>
    <w:rsid w:val="00AF3011"/>
    <w:rsid w:val="00AF433C"/>
    <w:rsid w:val="00AF461E"/>
    <w:rsid w:val="00AF70AD"/>
    <w:rsid w:val="00AF7645"/>
    <w:rsid w:val="00AF7F7E"/>
    <w:rsid w:val="00B01931"/>
    <w:rsid w:val="00B019C9"/>
    <w:rsid w:val="00B03F5F"/>
    <w:rsid w:val="00B04342"/>
    <w:rsid w:val="00B05134"/>
    <w:rsid w:val="00B05E8D"/>
    <w:rsid w:val="00B06A84"/>
    <w:rsid w:val="00B0713A"/>
    <w:rsid w:val="00B102CA"/>
    <w:rsid w:val="00B11807"/>
    <w:rsid w:val="00B12933"/>
    <w:rsid w:val="00B13FA9"/>
    <w:rsid w:val="00B178EF"/>
    <w:rsid w:val="00B17EB0"/>
    <w:rsid w:val="00B17EC6"/>
    <w:rsid w:val="00B20CB5"/>
    <w:rsid w:val="00B20DB6"/>
    <w:rsid w:val="00B210A6"/>
    <w:rsid w:val="00B23316"/>
    <w:rsid w:val="00B24D52"/>
    <w:rsid w:val="00B251C5"/>
    <w:rsid w:val="00B25C5F"/>
    <w:rsid w:val="00B27BC3"/>
    <w:rsid w:val="00B30149"/>
    <w:rsid w:val="00B30261"/>
    <w:rsid w:val="00B3031E"/>
    <w:rsid w:val="00B30E2C"/>
    <w:rsid w:val="00B3261E"/>
    <w:rsid w:val="00B32CAF"/>
    <w:rsid w:val="00B32DE6"/>
    <w:rsid w:val="00B3324D"/>
    <w:rsid w:val="00B33917"/>
    <w:rsid w:val="00B33D2B"/>
    <w:rsid w:val="00B349B2"/>
    <w:rsid w:val="00B35D90"/>
    <w:rsid w:val="00B35DBC"/>
    <w:rsid w:val="00B3606D"/>
    <w:rsid w:val="00B36216"/>
    <w:rsid w:val="00B3623B"/>
    <w:rsid w:val="00B37249"/>
    <w:rsid w:val="00B3779E"/>
    <w:rsid w:val="00B37B67"/>
    <w:rsid w:val="00B41458"/>
    <w:rsid w:val="00B4292D"/>
    <w:rsid w:val="00B42CDC"/>
    <w:rsid w:val="00B42D60"/>
    <w:rsid w:val="00B45BA0"/>
    <w:rsid w:val="00B47F1B"/>
    <w:rsid w:val="00B526F4"/>
    <w:rsid w:val="00B52F7B"/>
    <w:rsid w:val="00B535E2"/>
    <w:rsid w:val="00B5501D"/>
    <w:rsid w:val="00B565FF"/>
    <w:rsid w:val="00B57654"/>
    <w:rsid w:val="00B57879"/>
    <w:rsid w:val="00B57F30"/>
    <w:rsid w:val="00B60193"/>
    <w:rsid w:val="00B60DEC"/>
    <w:rsid w:val="00B61309"/>
    <w:rsid w:val="00B61350"/>
    <w:rsid w:val="00B61C50"/>
    <w:rsid w:val="00B62965"/>
    <w:rsid w:val="00B62AEC"/>
    <w:rsid w:val="00B63F27"/>
    <w:rsid w:val="00B63F6D"/>
    <w:rsid w:val="00B641B6"/>
    <w:rsid w:val="00B65128"/>
    <w:rsid w:val="00B6527E"/>
    <w:rsid w:val="00B65643"/>
    <w:rsid w:val="00B65C3E"/>
    <w:rsid w:val="00B66761"/>
    <w:rsid w:val="00B67DF3"/>
    <w:rsid w:val="00B708E9"/>
    <w:rsid w:val="00B7092A"/>
    <w:rsid w:val="00B70EBF"/>
    <w:rsid w:val="00B72191"/>
    <w:rsid w:val="00B721B3"/>
    <w:rsid w:val="00B72971"/>
    <w:rsid w:val="00B729CF"/>
    <w:rsid w:val="00B72C5C"/>
    <w:rsid w:val="00B73C7C"/>
    <w:rsid w:val="00B73DE3"/>
    <w:rsid w:val="00B748C8"/>
    <w:rsid w:val="00B74E25"/>
    <w:rsid w:val="00B77990"/>
    <w:rsid w:val="00B779DA"/>
    <w:rsid w:val="00B77FE4"/>
    <w:rsid w:val="00B80B79"/>
    <w:rsid w:val="00B846DE"/>
    <w:rsid w:val="00B85A42"/>
    <w:rsid w:val="00B860DD"/>
    <w:rsid w:val="00B87610"/>
    <w:rsid w:val="00B87C7D"/>
    <w:rsid w:val="00B917AB"/>
    <w:rsid w:val="00B91F88"/>
    <w:rsid w:val="00B91F91"/>
    <w:rsid w:val="00B9543B"/>
    <w:rsid w:val="00B95B84"/>
    <w:rsid w:val="00BA4A7E"/>
    <w:rsid w:val="00BA5E7D"/>
    <w:rsid w:val="00BA65F9"/>
    <w:rsid w:val="00BA750F"/>
    <w:rsid w:val="00BA78A5"/>
    <w:rsid w:val="00BA7DB4"/>
    <w:rsid w:val="00BB0981"/>
    <w:rsid w:val="00BB1345"/>
    <w:rsid w:val="00BB1AC6"/>
    <w:rsid w:val="00BB1E30"/>
    <w:rsid w:val="00BB4C18"/>
    <w:rsid w:val="00BB5818"/>
    <w:rsid w:val="00BB5883"/>
    <w:rsid w:val="00BB5FEA"/>
    <w:rsid w:val="00BB62E4"/>
    <w:rsid w:val="00BB71D0"/>
    <w:rsid w:val="00BB7243"/>
    <w:rsid w:val="00BB7B2C"/>
    <w:rsid w:val="00BC16A9"/>
    <w:rsid w:val="00BC1B4B"/>
    <w:rsid w:val="00BC386C"/>
    <w:rsid w:val="00BC6811"/>
    <w:rsid w:val="00BC6CED"/>
    <w:rsid w:val="00BC73F5"/>
    <w:rsid w:val="00BC7917"/>
    <w:rsid w:val="00BD0558"/>
    <w:rsid w:val="00BD0DAD"/>
    <w:rsid w:val="00BD15F5"/>
    <w:rsid w:val="00BD184A"/>
    <w:rsid w:val="00BD223A"/>
    <w:rsid w:val="00BD2C0D"/>
    <w:rsid w:val="00BD399C"/>
    <w:rsid w:val="00BD3E4F"/>
    <w:rsid w:val="00BD3F44"/>
    <w:rsid w:val="00BD41D4"/>
    <w:rsid w:val="00BD4666"/>
    <w:rsid w:val="00BD4BBB"/>
    <w:rsid w:val="00BD5501"/>
    <w:rsid w:val="00BD582C"/>
    <w:rsid w:val="00BD798C"/>
    <w:rsid w:val="00BE0908"/>
    <w:rsid w:val="00BE11B9"/>
    <w:rsid w:val="00BE137F"/>
    <w:rsid w:val="00BE19D2"/>
    <w:rsid w:val="00BE2045"/>
    <w:rsid w:val="00BE28DB"/>
    <w:rsid w:val="00BE3F01"/>
    <w:rsid w:val="00BE68C2"/>
    <w:rsid w:val="00BF2380"/>
    <w:rsid w:val="00BF2A2B"/>
    <w:rsid w:val="00BF3BEA"/>
    <w:rsid w:val="00BF3D18"/>
    <w:rsid w:val="00BF4E55"/>
    <w:rsid w:val="00BF6BEE"/>
    <w:rsid w:val="00BF6FFD"/>
    <w:rsid w:val="00C003DD"/>
    <w:rsid w:val="00C00EE3"/>
    <w:rsid w:val="00C00F81"/>
    <w:rsid w:val="00C0190D"/>
    <w:rsid w:val="00C01A9F"/>
    <w:rsid w:val="00C024AA"/>
    <w:rsid w:val="00C04C9D"/>
    <w:rsid w:val="00C06DCD"/>
    <w:rsid w:val="00C10B72"/>
    <w:rsid w:val="00C11CF4"/>
    <w:rsid w:val="00C11F0E"/>
    <w:rsid w:val="00C126CD"/>
    <w:rsid w:val="00C1351A"/>
    <w:rsid w:val="00C14144"/>
    <w:rsid w:val="00C142AD"/>
    <w:rsid w:val="00C143E1"/>
    <w:rsid w:val="00C16999"/>
    <w:rsid w:val="00C2376B"/>
    <w:rsid w:val="00C2383C"/>
    <w:rsid w:val="00C24F87"/>
    <w:rsid w:val="00C24FD0"/>
    <w:rsid w:val="00C26D4D"/>
    <w:rsid w:val="00C26FD0"/>
    <w:rsid w:val="00C30476"/>
    <w:rsid w:val="00C30506"/>
    <w:rsid w:val="00C30D45"/>
    <w:rsid w:val="00C31DD1"/>
    <w:rsid w:val="00C32969"/>
    <w:rsid w:val="00C33145"/>
    <w:rsid w:val="00C33749"/>
    <w:rsid w:val="00C33C04"/>
    <w:rsid w:val="00C37B5E"/>
    <w:rsid w:val="00C37FFA"/>
    <w:rsid w:val="00C40C14"/>
    <w:rsid w:val="00C42613"/>
    <w:rsid w:val="00C42C9D"/>
    <w:rsid w:val="00C451E6"/>
    <w:rsid w:val="00C45EDA"/>
    <w:rsid w:val="00C46E0A"/>
    <w:rsid w:val="00C50467"/>
    <w:rsid w:val="00C50750"/>
    <w:rsid w:val="00C50FC8"/>
    <w:rsid w:val="00C5161E"/>
    <w:rsid w:val="00C52E30"/>
    <w:rsid w:val="00C53056"/>
    <w:rsid w:val="00C5366E"/>
    <w:rsid w:val="00C537BD"/>
    <w:rsid w:val="00C544C8"/>
    <w:rsid w:val="00C54A5C"/>
    <w:rsid w:val="00C556BC"/>
    <w:rsid w:val="00C55AB8"/>
    <w:rsid w:val="00C55F00"/>
    <w:rsid w:val="00C56B4F"/>
    <w:rsid w:val="00C604D2"/>
    <w:rsid w:val="00C61759"/>
    <w:rsid w:val="00C61DC8"/>
    <w:rsid w:val="00C6237C"/>
    <w:rsid w:val="00C62EB4"/>
    <w:rsid w:val="00C63928"/>
    <w:rsid w:val="00C63B1E"/>
    <w:rsid w:val="00C651A7"/>
    <w:rsid w:val="00C65D74"/>
    <w:rsid w:val="00C66B52"/>
    <w:rsid w:val="00C66F1D"/>
    <w:rsid w:val="00C675FF"/>
    <w:rsid w:val="00C677D7"/>
    <w:rsid w:val="00C7045F"/>
    <w:rsid w:val="00C706CB"/>
    <w:rsid w:val="00C70FCB"/>
    <w:rsid w:val="00C7138D"/>
    <w:rsid w:val="00C726B2"/>
    <w:rsid w:val="00C736C8"/>
    <w:rsid w:val="00C736DE"/>
    <w:rsid w:val="00C73D4C"/>
    <w:rsid w:val="00C759EE"/>
    <w:rsid w:val="00C75BFE"/>
    <w:rsid w:val="00C77B7B"/>
    <w:rsid w:val="00C801EB"/>
    <w:rsid w:val="00C80696"/>
    <w:rsid w:val="00C80A3A"/>
    <w:rsid w:val="00C80B1C"/>
    <w:rsid w:val="00C815F8"/>
    <w:rsid w:val="00C828B5"/>
    <w:rsid w:val="00C8342E"/>
    <w:rsid w:val="00C83496"/>
    <w:rsid w:val="00C84E34"/>
    <w:rsid w:val="00C85A6F"/>
    <w:rsid w:val="00C86016"/>
    <w:rsid w:val="00C8696E"/>
    <w:rsid w:val="00C86DAD"/>
    <w:rsid w:val="00C870EE"/>
    <w:rsid w:val="00C87EEB"/>
    <w:rsid w:val="00C91B69"/>
    <w:rsid w:val="00C92D89"/>
    <w:rsid w:val="00C93286"/>
    <w:rsid w:val="00C9765A"/>
    <w:rsid w:val="00C97A5F"/>
    <w:rsid w:val="00C97C12"/>
    <w:rsid w:val="00CA028E"/>
    <w:rsid w:val="00CA02FE"/>
    <w:rsid w:val="00CA09B2"/>
    <w:rsid w:val="00CA0A57"/>
    <w:rsid w:val="00CA1907"/>
    <w:rsid w:val="00CA463B"/>
    <w:rsid w:val="00CA4EFA"/>
    <w:rsid w:val="00CA6E7C"/>
    <w:rsid w:val="00CA7451"/>
    <w:rsid w:val="00CA7A4F"/>
    <w:rsid w:val="00CA7DB5"/>
    <w:rsid w:val="00CB0A42"/>
    <w:rsid w:val="00CB0AC2"/>
    <w:rsid w:val="00CB1E8A"/>
    <w:rsid w:val="00CB3C62"/>
    <w:rsid w:val="00CC0EC9"/>
    <w:rsid w:val="00CC118F"/>
    <w:rsid w:val="00CC1CA8"/>
    <w:rsid w:val="00CC2481"/>
    <w:rsid w:val="00CC33FB"/>
    <w:rsid w:val="00CC4BB2"/>
    <w:rsid w:val="00CC584D"/>
    <w:rsid w:val="00CC5FF9"/>
    <w:rsid w:val="00CC652F"/>
    <w:rsid w:val="00CC6C51"/>
    <w:rsid w:val="00CC72A5"/>
    <w:rsid w:val="00CD02D3"/>
    <w:rsid w:val="00CD2913"/>
    <w:rsid w:val="00CD3287"/>
    <w:rsid w:val="00CD413D"/>
    <w:rsid w:val="00CD568A"/>
    <w:rsid w:val="00CD6382"/>
    <w:rsid w:val="00CD64CE"/>
    <w:rsid w:val="00CD658E"/>
    <w:rsid w:val="00CD689A"/>
    <w:rsid w:val="00CE0948"/>
    <w:rsid w:val="00CE1444"/>
    <w:rsid w:val="00CE1B0A"/>
    <w:rsid w:val="00CE28CE"/>
    <w:rsid w:val="00CE3098"/>
    <w:rsid w:val="00CE4803"/>
    <w:rsid w:val="00CE487C"/>
    <w:rsid w:val="00CE5032"/>
    <w:rsid w:val="00CE5FDE"/>
    <w:rsid w:val="00CE7F8A"/>
    <w:rsid w:val="00CF0283"/>
    <w:rsid w:val="00CF1147"/>
    <w:rsid w:val="00CF1270"/>
    <w:rsid w:val="00CF212F"/>
    <w:rsid w:val="00CF2B9D"/>
    <w:rsid w:val="00CF2BCC"/>
    <w:rsid w:val="00CF3EF1"/>
    <w:rsid w:val="00CF5CF8"/>
    <w:rsid w:val="00CF7990"/>
    <w:rsid w:val="00D01182"/>
    <w:rsid w:val="00D01DA1"/>
    <w:rsid w:val="00D02630"/>
    <w:rsid w:val="00D02731"/>
    <w:rsid w:val="00D03358"/>
    <w:rsid w:val="00D06A2B"/>
    <w:rsid w:val="00D06DB5"/>
    <w:rsid w:val="00D07665"/>
    <w:rsid w:val="00D1060A"/>
    <w:rsid w:val="00D1138B"/>
    <w:rsid w:val="00D12945"/>
    <w:rsid w:val="00D130C0"/>
    <w:rsid w:val="00D1562D"/>
    <w:rsid w:val="00D20BE8"/>
    <w:rsid w:val="00D213BF"/>
    <w:rsid w:val="00D218DD"/>
    <w:rsid w:val="00D21DB5"/>
    <w:rsid w:val="00D21F59"/>
    <w:rsid w:val="00D245CB"/>
    <w:rsid w:val="00D2460E"/>
    <w:rsid w:val="00D24FA6"/>
    <w:rsid w:val="00D2531A"/>
    <w:rsid w:val="00D3017A"/>
    <w:rsid w:val="00D31749"/>
    <w:rsid w:val="00D3188F"/>
    <w:rsid w:val="00D319C4"/>
    <w:rsid w:val="00D32E34"/>
    <w:rsid w:val="00D33BE9"/>
    <w:rsid w:val="00D34450"/>
    <w:rsid w:val="00D34C02"/>
    <w:rsid w:val="00D351A5"/>
    <w:rsid w:val="00D37C42"/>
    <w:rsid w:val="00D41E46"/>
    <w:rsid w:val="00D4245B"/>
    <w:rsid w:val="00D432E8"/>
    <w:rsid w:val="00D4503B"/>
    <w:rsid w:val="00D462F0"/>
    <w:rsid w:val="00D46313"/>
    <w:rsid w:val="00D50AA8"/>
    <w:rsid w:val="00D50CA1"/>
    <w:rsid w:val="00D51315"/>
    <w:rsid w:val="00D51392"/>
    <w:rsid w:val="00D5157F"/>
    <w:rsid w:val="00D5454F"/>
    <w:rsid w:val="00D54B8D"/>
    <w:rsid w:val="00D55258"/>
    <w:rsid w:val="00D562E2"/>
    <w:rsid w:val="00D57696"/>
    <w:rsid w:val="00D57B6C"/>
    <w:rsid w:val="00D6056D"/>
    <w:rsid w:val="00D60DE2"/>
    <w:rsid w:val="00D61EE3"/>
    <w:rsid w:val="00D63138"/>
    <w:rsid w:val="00D6366F"/>
    <w:rsid w:val="00D638A2"/>
    <w:rsid w:val="00D63C8C"/>
    <w:rsid w:val="00D64C50"/>
    <w:rsid w:val="00D65174"/>
    <w:rsid w:val="00D6629D"/>
    <w:rsid w:val="00D6751B"/>
    <w:rsid w:val="00D67D45"/>
    <w:rsid w:val="00D703DA"/>
    <w:rsid w:val="00D70ADB"/>
    <w:rsid w:val="00D73DCA"/>
    <w:rsid w:val="00D74F5F"/>
    <w:rsid w:val="00D7754C"/>
    <w:rsid w:val="00D7787E"/>
    <w:rsid w:val="00D77968"/>
    <w:rsid w:val="00D80C30"/>
    <w:rsid w:val="00D81227"/>
    <w:rsid w:val="00D82969"/>
    <w:rsid w:val="00D8335E"/>
    <w:rsid w:val="00D833A0"/>
    <w:rsid w:val="00D83BDB"/>
    <w:rsid w:val="00D83D6A"/>
    <w:rsid w:val="00D9019D"/>
    <w:rsid w:val="00D93F69"/>
    <w:rsid w:val="00D945FD"/>
    <w:rsid w:val="00D94E00"/>
    <w:rsid w:val="00D96896"/>
    <w:rsid w:val="00D9717C"/>
    <w:rsid w:val="00DA0560"/>
    <w:rsid w:val="00DA1A86"/>
    <w:rsid w:val="00DA1C75"/>
    <w:rsid w:val="00DA2574"/>
    <w:rsid w:val="00DA2BB8"/>
    <w:rsid w:val="00DA48BA"/>
    <w:rsid w:val="00DA5B79"/>
    <w:rsid w:val="00DA6194"/>
    <w:rsid w:val="00DA6E4D"/>
    <w:rsid w:val="00DA7374"/>
    <w:rsid w:val="00DB103F"/>
    <w:rsid w:val="00DB142E"/>
    <w:rsid w:val="00DB18D2"/>
    <w:rsid w:val="00DB2A16"/>
    <w:rsid w:val="00DB3ECD"/>
    <w:rsid w:val="00DB463B"/>
    <w:rsid w:val="00DB5DF0"/>
    <w:rsid w:val="00DB5FA2"/>
    <w:rsid w:val="00DB6B14"/>
    <w:rsid w:val="00DB6ECF"/>
    <w:rsid w:val="00DB7CF9"/>
    <w:rsid w:val="00DC0D31"/>
    <w:rsid w:val="00DC1514"/>
    <w:rsid w:val="00DC21EA"/>
    <w:rsid w:val="00DC2259"/>
    <w:rsid w:val="00DC236F"/>
    <w:rsid w:val="00DC24D3"/>
    <w:rsid w:val="00DC2601"/>
    <w:rsid w:val="00DC2870"/>
    <w:rsid w:val="00DC35F6"/>
    <w:rsid w:val="00DC38D4"/>
    <w:rsid w:val="00DC40F2"/>
    <w:rsid w:val="00DC47E5"/>
    <w:rsid w:val="00DC508D"/>
    <w:rsid w:val="00DC5A7B"/>
    <w:rsid w:val="00DC6554"/>
    <w:rsid w:val="00DD05B6"/>
    <w:rsid w:val="00DD155B"/>
    <w:rsid w:val="00DD25E3"/>
    <w:rsid w:val="00DD34DB"/>
    <w:rsid w:val="00DD39E6"/>
    <w:rsid w:val="00DD4462"/>
    <w:rsid w:val="00DD5298"/>
    <w:rsid w:val="00DD570D"/>
    <w:rsid w:val="00DD5BC3"/>
    <w:rsid w:val="00DD6227"/>
    <w:rsid w:val="00DE014E"/>
    <w:rsid w:val="00DE0CCE"/>
    <w:rsid w:val="00DE1317"/>
    <w:rsid w:val="00DE2CE3"/>
    <w:rsid w:val="00DE317D"/>
    <w:rsid w:val="00DE3773"/>
    <w:rsid w:val="00DE4E70"/>
    <w:rsid w:val="00DE534D"/>
    <w:rsid w:val="00DE5EC2"/>
    <w:rsid w:val="00DE72D8"/>
    <w:rsid w:val="00DF0439"/>
    <w:rsid w:val="00DF15DA"/>
    <w:rsid w:val="00DF1E03"/>
    <w:rsid w:val="00DF32A1"/>
    <w:rsid w:val="00DF36AD"/>
    <w:rsid w:val="00DF44E4"/>
    <w:rsid w:val="00DF768C"/>
    <w:rsid w:val="00DF7D74"/>
    <w:rsid w:val="00E00505"/>
    <w:rsid w:val="00E0132D"/>
    <w:rsid w:val="00E037D2"/>
    <w:rsid w:val="00E03FD4"/>
    <w:rsid w:val="00E048DA"/>
    <w:rsid w:val="00E04941"/>
    <w:rsid w:val="00E057C6"/>
    <w:rsid w:val="00E06D40"/>
    <w:rsid w:val="00E10414"/>
    <w:rsid w:val="00E11FE8"/>
    <w:rsid w:val="00E121A4"/>
    <w:rsid w:val="00E13A7D"/>
    <w:rsid w:val="00E14312"/>
    <w:rsid w:val="00E1440D"/>
    <w:rsid w:val="00E14743"/>
    <w:rsid w:val="00E152BA"/>
    <w:rsid w:val="00E16FE6"/>
    <w:rsid w:val="00E179D0"/>
    <w:rsid w:val="00E17C83"/>
    <w:rsid w:val="00E200F3"/>
    <w:rsid w:val="00E20157"/>
    <w:rsid w:val="00E207AE"/>
    <w:rsid w:val="00E20C9B"/>
    <w:rsid w:val="00E240DD"/>
    <w:rsid w:val="00E25F1F"/>
    <w:rsid w:val="00E26544"/>
    <w:rsid w:val="00E3115F"/>
    <w:rsid w:val="00E31784"/>
    <w:rsid w:val="00E33062"/>
    <w:rsid w:val="00E3342E"/>
    <w:rsid w:val="00E3371D"/>
    <w:rsid w:val="00E35144"/>
    <w:rsid w:val="00E35367"/>
    <w:rsid w:val="00E3607E"/>
    <w:rsid w:val="00E40632"/>
    <w:rsid w:val="00E423DE"/>
    <w:rsid w:val="00E427B6"/>
    <w:rsid w:val="00E42811"/>
    <w:rsid w:val="00E4308D"/>
    <w:rsid w:val="00E431C1"/>
    <w:rsid w:val="00E45139"/>
    <w:rsid w:val="00E452CB"/>
    <w:rsid w:val="00E45F4E"/>
    <w:rsid w:val="00E47B7E"/>
    <w:rsid w:val="00E5003B"/>
    <w:rsid w:val="00E523C4"/>
    <w:rsid w:val="00E52DD6"/>
    <w:rsid w:val="00E543CC"/>
    <w:rsid w:val="00E54778"/>
    <w:rsid w:val="00E55F51"/>
    <w:rsid w:val="00E56331"/>
    <w:rsid w:val="00E60ED9"/>
    <w:rsid w:val="00E60FD0"/>
    <w:rsid w:val="00E615AA"/>
    <w:rsid w:val="00E61601"/>
    <w:rsid w:val="00E61CCA"/>
    <w:rsid w:val="00E63507"/>
    <w:rsid w:val="00E635B9"/>
    <w:rsid w:val="00E66CCF"/>
    <w:rsid w:val="00E70342"/>
    <w:rsid w:val="00E711B9"/>
    <w:rsid w:val="00E7149A"/>
    <w:rsid w:val="00E71CCB"/>
    <w:rsid w:val="00E72A24"/>
    <w:rsid w:val="00E738C0"/>
    <w:rsid w:val="00E73AC8"/>
    <w:rsid w:val="00E73ED2"/>
    <w:rsid w:val="00E752AB"/>
    <w:rsid w:val="00E76289"/>
    <w:rsid w:val="00E76E71"/>
    <w:rsid w:val="00E77301"/>
    <w:rsid w:val="00E773D3"/>
    <w:rsid w:val="00E77E04"/>
    <w:rsid w:val="00E81945"/>
    <w:rsid w:val="00E8288E"/>
    <w:rsid w:val="00E83D2E"/>
    <w:rsid w:val="00E840A8"/>
    <w:rsid w:val="00E850CC"/>
    <w:rsid w:val="00E8564F"/>
    <w:rsid w:val="00E85DF8"/>
    <w:rsid w:val="00E85E19"/>
    <w:rsid w:val="00E866B3"/>
    <w:rsid w:val="00E92D8B"/>
    <w:rsid w:val="00E93AE7"/>
    <w:rsid w:val="00E965CD"/>
    <w:rsid w:val="00E965D3"/>
    <w:rsid w:val="00E96A35"/>
    <w:rsid w:val="00E96D09"/>
    <w:rsid w:val="00E96DB3"/>
    <w:rsid w:val="00E974E7"/>
    <w:rsid w:val="00E97974"/>
    <w:rsid w:val="00E97D3C"/>
    <w:rsid w:val="00EA07D3"/>
    <w:rsid w:val="00EA1613"/>
    <w:rsid w:val="00EA1836"/>
    <w:rsid w:val="00EA251D"/>
    <w:rsid w:val="00EA27EE"/>
    <w:rsid w:val="00EA2DC7"/>
    <w:rsid w:val="00EA32EA"/>
    <w:rsid w:val="00EA35AD"/>
    <w:rsid w:val="00EA49DB"/>
    <w:rsid w:val="00EA515B"/>
    <w:rsid w:val="00EA55C4"/>
    <w:rsid w:val="00EB000B"/>
    <w:rsid w:val="00EB10F3"/>
    <w:rsid w:val="00EB12A6"/>
    <w:rsid w:val="00EB71B2"/>
    <w:rsid w:val="00EC1B70"/>
    <w:rsid w:val="00EC20B3"/>
    <w:rsid w:val="00EC2CCF"/>
    <w:rsid w:val="00EC34A5"/>
    <w:rsid w:val="00EC3BA9"/>
    <w:rsid w:val="00EC4335"/>
    <w:rsid w:val="00EC4E81"/>
    <w:rsid w:val="00EC5817"/>
    <w:rsid w:val="00EC607E"/>
    <w:rsid w:val="00EC71A3"/>
    <w:rsid w:val="00ED0298"/>
    <w:rsid w:val="00ED2CB3"/>
    <w:rsid w:val="00ED30F2"/>
    <w:rsid w:val="00ED3CD6"/>
    <w:rsid w:val="00ED4441"/>
    <w:rsid w:val="00ED5718"/>
    <w:rsid w:val="00ED79C2"/>
    <w:rsid w:val="00EE07FF"/>
    <w:rsid w:val="00EE2BCB"/>
    <w:rsid w:val="00EE2F0A"/>
    <w:rsid w:val="00EE2FC8"/>
    <w:rsid w:val="00EE3C9B"/>
    <w:rsid w:val="00EE5D9B"/>
    <w:rsid w:val="00EE78D8"/>
    <w:rsid w:val="00EE7D88"/>
    <w:rsid w:val="00EF0C81"/>
    <w:rsid w:val="00EF0D55"/>
    <w:rsid w:val="00EF1602"/>
    <w:rsid w:val="00EF208A"/>
    <w:rsid w:val="00EF2A57"/>
    <w:rsid w:val="00EF2CB9"/>
    <w:rsid w:val="00EF4421"/>
    <w:rsid w:val="00EF4F00"/>
    <w:rsid w:val="00EF524A"/>
    <w:rsid w:val="00F00699"/>
    <w:rsid w:val="00F01475"/>
    <w:rsid w:val="00F022AD"/>
    <w:rsid w:val="00F0271B"/>
    <w:rsid w:val="00F02E6D"/>
    <w:rsid w:val="00F03CB6"/>
    <w:rsid w:val="00F0440B"/>
    <w:rsid w:val="00F04A78"/>
    <w:rsid w:val="00F04F48"/>
    <w:rsid w:val="00F04F58"/>
    <w:rsid w:val="00F04FA0"/>
    <w:rsid w:val="00F0657E"/>
    <w:rsid w:val="00F06692"/>
    <w:rsid w:val="00F07026"/>
    <w:rsid w:val="00F10448"/>
    <w:rsid w:val="00F105AC"/>
    <w:rsid w:val="00F10D50"/>
    <w:rsid w:val="00F118F6"/>
    <w:rsid w:val="00F11C86"/>
    <w:rsid w:val="00F12826"/>
    <w:rsid w:val="00F12F0A"/>
    <w:rsid w:val="00F12F78"/>
    <w:rsid w:val="00F12FF3"/>
    <w:rsid w:val="00F13B03"/>
    <w:rsid w:val="00F143C9"/>
    <w:rsid w:val="00F143F2"/>
    <w:rsid w:val="00F15498"/>
    <w:rsid w:val="00F1621D"/>
    <w:rsid w:val="00F174C8"/>
    <w:rsid w:val="00F255FD"/>
    <w:rsid w:val="00F2576C"/>
    <w:rsid w:val="00F275D5"/>
    <w:rsid w:val="00F27782"/>
    <w:rsid w:val="00F27CF2"/>
    <w:rsid w:val="00F30051"/>
    <w:rsid w:val="00F30D06"/>
    <w:rsid w:val="00F32238"/>
    <w:rsid w:val="00F32B02"/>
    <w:rsid w:val="00F32C15"/>
    <w:rsid w:val="00F34C32"/>
    <w:rsid w:val="00F34F50"/>
    <w:rsid w:val="00F35337"/>
    <w:rsid w:val="00F35B11"/>
    <w:rsid w:val="00F4038A"/>
    <w:rsid w:val="00F40440"/>
    <w:rsid w:val="00F405C2"/>
    <w:rsid w:val="00F4118F"/>
    <w:rsid w:val="00F41B2C"/>
    <w:rsid w:val="00F41EA0"/>
    <w:rsid w:val="00F43E08"/>
    <w:rsid w:val="00F4445D"/>
    <w:rsid w:val="00F44F02"/>
    <w:rsid w:val="00F45376"/>
    <w:rsid w:val="00F465B9"/>
    <w:rsid w:val="00F471AE"/>
    <w:rsid w:val="00F474E0"/>
    <w:rsid w:val="00F516F9"/>
    <w:rsid w:val="00F521C0"/>
    <w:rsid w:val="00F5262C"/>
    <w:rsid w:val="00F54059"/>
    <w:rsid w:val="00F542D5"/>
    <w:rsid w:val="00F54FFC"/>
    <w:rsid w:val="00F555DD"/>
    <w:rsid w:val="00F56DA7"/>
    <w:rsid w:val="00F576CE"/>
    <w:rsid w:val="00F57A63"/>
    <w:rsid w:val="00F60BF6"/>
    <w:rsid w:val="00F60E4B"/>
    <w:rsid w:val="00F617F8"/>
    <w:rsid w:val="00F63175"/>
    <w:rsid w:val="00F6368B"/>
    <w:rsid w:val="00F63BF5"/>
    <w:rsid w:val="00F63D61"/>
    <w:rsid w:val="00F647CE"/>
    <w:rsid w:val="00F65419"/>
    <w:rsid w:val="00F6550B"/>
    <w:rsid w:val="00F65B0A"/>
    <w:rsid w:val="00F65D96"/>
    <w:rsid w:val="00F67C1B"/>
    <w:rsid w:val="00F70196"/>
    <w:rsid w:val="00F701A3"/>
    <w:rsid w:val="00F70B69"/>
    <w:rsid w:val="00F70EF9"/>
    <w:rsid w:val="00F73006"/>
    <w:rsid w:val="00F73047"/>
    <w:rsid w:val="00F730E2"/>
    <w:rsid w:val="00F768AA"/>
    <w:rsid w:val="00F76EB2"/>
    <w:rsid w:val="00F77458"/>
    <w:rsid w:val="00F83DCB"/>
    <w:rsid w:val="00F83E84"/>
    <w:rsid w:val="00F844EE"/>
    <w:rsid w:val="00F84521"/>
    <w:rsid w:val="00F84DE3"/>
    <w:rsid w:val="00F85556"/>
    <w:rsid w:val="00F85E6C"/>
    <w:rsid w:val="00F863A3"/>
    <w:rsid w:val="00F863C9"/>
    <w:rsid w:val="00F875A3"/>
    <w:rsid w:val="00F9085B"/>
    <w:rsid w:val="00F9183F"/>
    <w:rsid w:val="00F91DE3"/>
    <w:rsid w:val="00F92EEE"/>
    <w:rsid w:val="00F93C16"/>
    <w:rsid w:val="00F94855"/>
    <w:rsid w:val="00F9748C"/>
    <w:rsid w:val="00F97E7B"/>
    <w:rsid w:val="00FA0314"/>
    <w:rsid w:val="00FA0359"/>
    <w:rsid w:val="00FA0891"/>
    <w:rsid w:val="00FA1981"/>
    <w:rsid w:val="00FA22CC"/>
    <w:rsid w:val="00FA23C8"/>
    <w:rsid w:val="00FA2A0B"/>
    <w:rsid w:val="00FA33AE"/>
    <w:rsid w:val="00FA3DF7"/>
    <w:rsid w:val="00FA67E2"/>
    <w:rsid w:val="00FA7007"/>
    <w:rsid w:val="00FB046C"/>
    <w:rsid w:val="00FB131D"/>
    <w:rsid w:val="00FB1663"/>
    <w:rsid w:val="00FB2C86"/>
    <w:rsid w:val="00FB5431"/>
    <w:rsid w:val="00FB6463"/>
    <w:rsid w:val="00FB6945"/>
    <w:rsid w:val="00FB6CB5"/>
    <w:rsid w:val="00FB7418"/>
    <w:rsid w:val="00FB75F7"/>
    <w:rsid w:val="00FB7AED"/>
    <w:rsid w:val="00FB7ED9"/>
    <w:rsid w:val="00FC1371"/>
    <w:rsid w:val="00FC1593"/>
    <w:rsid w:val="00FC4212"/>
    <w:rsid w:val="00FC4D36"/>
    <w:rsid w:val="00FC6357"/>
    <w:rsid w:val="00FC6ADC"/>
    <w:rsid w:val="00FC707A"/>
    <w:rsid w:val="00FC7658"/>
    <w:rsid w:val="00FD072A"/>
    <w:rsid w:val="00FD16C8"/>
    <w:rsid w:val="00FD1884"/>
    <w:rsid w:val="00FD217F"/>
    <w:rsid w:val="00FD265D"/>
    <w:rsid w:val="00FD27C4"/>
    <w:rsid w:val="00FD2B81"/>
    <w:rsid w:val="00FD5395"/>
    <w:rsid w:val="00FD5E74"/>
    <w:rsid w:val="00FD63D0"/>
    <w:rsid w:val="00FD6F4B"/>
    <w:rsid w:val="00FD7A9A"/>
    <w:rsid w:val="00FE00ED"/>
    <w:rsid w:val="00FE0379"/>
    <w:rsid w:val="00FE0CF1"/>
    <w:rsid w:val="00FE2C65"/>
    <w:rsid w:val="00FE3BDB"/>
    <w:rsid w:val="00FE430B"/>
    <w:rsid w:val="00FE4B61"/>
    <w:rsid w:val="00FE5733"/>
    <w:rsid w:val="00FE6CAF"/>
    <w:rsid w:val="00FF032C"/>
    <w:rsid w:val="00FF0336"/>
    <w:rsid w:val="00FF0AD8"/>
    <w:rsid w:val="00FF0D69"/>
    <w:rsid w:val="00FF2017"/>
    <w:rsid w:val="00FF20EB"/>
    <w:rsid w:val="00FF2655"/>
    <w:rsid w:val="00FF3C77"/>
    <w:rsid w:val="00FF4135"/>
    <w:rsid w:val="00FF55D7"/>
    <w:rsid w:val="00FF5940"/>
    <w:rsid w:val="00FF6F78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B82AEF"/>
  <w15:docId w15:val="{BC732A61-0FC9-43D9-911E-6928D7055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F30051"/>
    <w:pPr>
      <w:jc w:val="both"/>
    </w:pPr>
    <w:rPr>
      <w:sz w:val="22"/>
      <w:lang w:val="en-GB"/>
    </w:rPr>
  </w:style>
  <w:style w:type="paragraph" w:styleId="1">
    <w:name w:val="heading 1"/>
    <w:basedOn w:val="a0"/>
    <w:next w:val="a0"/>
    <w:link w:val="10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0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C01A9F"/>
    <w:pPr>
      <w:ind w:left="720" w:hanging="720"/>
    </w:pPr>
  </w:style>
  <w:style w:type="character" w:styleId="a7">
    <w:name w:val="Hyperlink"/>
    <w:rsid w:val="00C01A9F"/>
    <w:rPr>
      <w:color w:val="0000FF"/>
      <w:u w:val="single"/>
    </w:rPr>
  </w:style>
  <w:style w:type="character" w:styleId="a8">
    <w:name w:val="annotation reference"/>
    <w:basedOn w:val="a1"/>
    <w:uiPriority w:val="99"/>
    <w:unhideWhenUsed/>
    <w:rsid w:val="00356FE9"/>
    <w:rPr>
      <w:rFonts w:cs="Times New Roman"/>
      <w:sz w:val="16"/>
      <w:szCs w:val="16"/>
    </w:rPr>
  </w:style>
  <w:style w:type="paragraph" w:styleId="a9">
    <w:name w:val="annotation text"/>
    <w:basedOn w:val="a0"/>
    <w:link w:val="aa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color w:val="000000"/>
      <w:w w:val="0"/>
      <w:sz w:val="20"/>
    </w:rPr>
  </w:style>
  <w:style w:type="character" w:customStyle="1" w:styleId="aa">
    <w:name w:val="批注文字 字符"/>
    <w:basedOn w:val="a1"/>
    <w:link w:val="a9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ab">
    <w:name w:val="Balloon Text"/>
    <w:basedOn w:val="a0"/>
    <w:link w:val="ac"/>
    <w:rsid w:val="00356FE9"/>
    <w:rPr>
      <w:rFonts w:ascii="Tahoma" w:hAnsi="Tahoma" w:cs="Tahoma"/>
      <w:sz w:val="16"/>
      <w:szCs w:val="16"/>
    </w:rPr>
  </w:style>
  <w:style w:type="character" w:customStyle="1" w:styleId="ac">
    <w:name w:val="批注框文本 字符"/>
    <w:basedOn w:val="a1"/>
    <w:link w:val="ab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ashedList2,DL2,DashedList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color w:val="000000"/>
      <w:w w:val="0"/>
    </w:rPr>
  </w:style>
  <w:style w:type="paragraph" w:styleId="ad">
    <w:name w:val="List Paragraph"/>
    <w:basedOn w:val="a0"/>
    <w:uiPriority w:val="34"/>
    <w:qFormat/>
    <w:rsid w:val="00AE1ABA"/>
    <w:pPr>
      <w:ind w:left="720"/>
      <w:contextualSpacing/>
    </w:pPr>
  </w:style>
  <w:style w:type="paragraph" w:customStyle="1" w:styleId="Body">
    <w:name w:val="Body"/>
    <w:uiPriority w:val="99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a0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color w:val="000000"/>
      <w:w w:val="0"/>
    </w:rPr>
  </w:style>
  <w:style w:type="paragraph" w:styleId="ae">
    <w:name w:val="annotation subject"/>
    <w:basedOn w:val="a9"/>
    <w:next w:val="a9"/>
    <w:link w:val="af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af">
    <w:name w:val="批注主题 字符"/>
    <w:basedOn w:val="aa"/>
    <w:link w:val="ae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a0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1"/>
    </w:rPr>
  </w:style>
  <w:style w:type="paragraph" w:styleId="a">
    <w:name w:val="List Bullet"/>
    <w:basedOn w:val="a0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af0">
    <w:name w:val="Strong"/>
    <w:basedOn w:val="a1"/>
    <w:qFormat/>
    <w:rsid w:val="00CC1CA8"/>
    <w:rPr>
      <w:b/>
      <w:bCs/>
    </w:rPr>
  </w:style>
  <w:style w:type="table" w:styleId="af1">
    <w:name w:val="Table Grid"/>
    <w:basedOn w:val="a2"/>
    <w:uiPriority w:val="5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af3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af3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basedOn w:val="a1"/>
    <w:link w:val="af2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character" w:customStyle="1" w:styleId="TH-TableHeadingChar">
    <w:name w:val="TH-Table Heading Char"/>
    <w:basedOn w:val="a1"/>
    <w:link w:val="TH-TableHeading"/>
    <w:rsid w:val="00CF1147"/>
    <w:rPr>
      <w:rFonts w:ascii="Arial" w:hAnsi="Arial"/>
      <w:b/>
      <w:sz w:val="18"/>
    </w:rPr>
  </w:style>
  <w:style w:type="paragraph" w:customStyle="1" w:styleId="CellText">
    <w:name w:val="CellText"/>
    <w:basedOn w:val="a0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af4">
    <w:name w:val="Placeholder Text"/>
    <w:basedOn w:val="a1"/>
    <w:uiPriority w:val="99"/>
    <w:semiHidden/>
    <w:rsid w:val="002F33DE"/>
    <w:rPr>
      <w:color w:val="808080"/>
    </w:rPr>
  </w:style>
  <w:style w:type="paragraph" w:customStyle="1" w:styleId="BodyText">
    <w:name w:val="BodyText"/>
    <w:basedOn w:val="a0"/>
    <w:qFormat/>
    <w:rsid w:val="00DD155B"/>
    <w:pPr>
      <w:spacing w:before="120" w:after="120"/>
    </w:pPr>
    <w:rPr>
      <w:rFonts w:eastAsia="Batang"/>
    </w:rPr>
  </w:style>
  <w:style w:type="paragraph" w:styleId="af5">
    <w:name w:val="Normal (Web)"/>
    <w:basedOn w:val="a0"/>
    <w:uiPriority w:val="99"/>
    <w:unhideWhenUsed/>
    <w:rsid w:val="00922D4C"/>
    <w:pPr>
      <w:spacing w:before="100" w:beforeAutospacing="1" w:after="100" w:afterAutospacing="1"/>
      <w:jc w:val="left"/>
    </w:pPr>
    <w:rPr>
      <w:sz w:val="24"/>
      <w:szCs w:val="24"/>
      <w:lang w:val="en-US"/>
    </w:rPr>
  </w:style>
  <w:style w:type="character" w:customStyle="1" w:styleId="50">
    <w:name w:val="标题 5 字符"/>
    <w:basedOn w:val="a1"/>
    <w:link w:val="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character" w:customStyle="1" w:styleId="40">
    <w:name w:val="标题 4 字符"/>
    <w:basedOn w:val="a1"/>
    <w:link w:val="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ko-KR"/>
    </w:rPr>
  </w:style>
  <w:style w:type="paragraph" w:customStyle="1" w:styleId="Prim">
    <w:name w:val="Prim"/>
    <w:aliases w:val="PrimTag"/>
    <w:next w:val="H6"/>
    <w:uiPriority w:val="99"/>
    <w:rsid w:val="0079029E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color w:val="000000"/>
      <w:w w:val="0"/>
    </w:rPr>
  </w:style>
  <w:style w:type="paragraph" w:customStyle="1" w:styleId="DL1">
    <w:name w:val="DL1"/>
    <w:aliases w:val="DashedList3"/>
    <w:uiPriority w:val="99"/>
    <w:rsid w:val="0079029E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quation">
    <w:name w:val="Equation"/>
    <w:rsid w:val="0079029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</w:rPr>
  </w:style>
  <w:style w:type="paragraph" w:customStyle="1" w:styleId="Code">
    <w:name w:val="Code"/>
    <w:uiPriority w:val="99"/>
    <w:rsid w:val="000D0576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  <w:lang w:eastAsia="ja-JP"/>
    </w:rPr>
  </w:style>
  <w:style w:type="paragraph" w:styleId="af6">
    <w:name w:val="Revision"/>
    <w:hidden/>
    <w:uiPriority w:val="99"/>
    <w:semiHidden/>
    <w:rsid w:val="008E529C"/>
    <w:rPr>
      <w:sz w:val="22"/>
      <w:lang w:val="en-GB"/>
    </w:rPr>
  </w:style>
  <w:style w:type="paragraph" w:customStyle="1" w:styleId="Bulleted">
    <w:name w:val="Bulleted"/>
    <w:rsid w:val="009A4D11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  <w:lang w:eastAsia="ja-JP"/>
    </w:rPr>
  </w:style>
  <w:style w:type="paragraph" w:customStyle="1" w:styleId="MappingTableCell">
    <w:name w:val="Mapping Table Cell"/>
    <w:uiPriority w:val="99"/>
    <w:rsid w:val="00C86016"/>
    <w:pPr>
      <w:widowControl w:val="0"/>
      <w:autoSpaceDE w:val="0"/>
      <w:autoSpaceDN w:val="0"/>
      <w:adjustRightInd w:val="0"/>
      <w:spacing w:before="40" w:after="40" w:line="280" w:lineRule="atLeast"/>
    </w:pPr>
    <w:rPr>
      <w:color w:val="000000"/>
      <w:w w:val="0"/>
      <w:sz w:val="24"/>
      <w:szCs w:val="24"/>
      <w:lang w:val="en-SG" w:eastAsia="en-SG"/>
    </w:rPr>
  </w:style>
  <w:style w:type="paragraph" w:customStyle="1" w:styleId="H2">
    <w:name w:val="H2"/>
    <w:aliases w:val="1.1"/>
    <w:next w:val="T"/>
    <w:uiPriority w:val="99"/>
    <w:rsid w:val="00C8601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EditiingInstruction">
    <w:name w:val="Editiing Instruction"/>
    <w:uiPriority w:val="99"/>
    <w:rsid w:val="00F97E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000000"/>
      <w:w w:val="0"/>
      <w:lang w:eastAsia="en-SG"/>
    </w:rPr>
  </w:style>
  <w:style w:type="paragraph" w:customStyle="1" w:styleId="H1">
    <w:name w:val="H1"/>
    <w:aliases w:val="1stLevelHead"/>
    <w:next w:val="a0"/>
    <w:uiPriority w:val="99"/>
    <w:rsid w:val="00F97E7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H1">
    <w:name w:val="AH1"/>
    <w:aliases w:val="A.1"/>
    <w:next w:val="T"/>
    <w:uiPriority w:val="99"/>
    <w:rsid w:val="00F5262C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I">
    <w:name w:val="AI"/>
    <w:aliases w:val="Annex"/>
    <w:next w:val="a0"/>
    <w:uiPriority w:val="99"/>
    <w:rsid w:val="00F5262C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AT">
    <w:name w:val="AT"/>
    <w:aliases w:val="AnnexTitle"/>
    <w:next w:val="T"/>
    <w:uiPriority w:val="99"/>
    <w:rsid w:val="00F5262C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Nor">
    <w:name w:val="Nor"/>
    <w:aliases w:val="Normative"/>
    <w:next w:val="AT"/>
    <w:uiPriority w:val="99"/>
    <w:rsid w:val="00F5262C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  <w:lang w:eastAsia="en-SG"/>
    </w:rPr>
  </w:style>
  <w:style w:type="paragraph" w:customStyle="1" w:styleId="LP2">
    <w:name w:val="LP2"/>
    <w:aliases w:val="ListParagraph2"/>
    <w:next w:val="a0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color w:val="000000"/>
      <w:w w:val="0"/>
      <w:lang w:eastAsia="en-SG"/>
    </w:rPr>
  </w:style>
  <w:style w:type="paragraph" w:customStyle="1" w:styleId="LP3">
    <w:name w:val="LP3"/>
    <w:aliases w:val="ListParagraph3"/>
    <w:next w:val="a0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color w:val="000000"/>
      <w:w w:val="0"/>
      <w:lang w:eastAsia="en-SG"/>
    </w:rPr>
  </w:style>
  <w:style w:type="paragraph" w:customStyle="1" w:styleId="SP12172141">
    <w:name w:val="SP.12.172141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13">
    <w:name w:val="SP.12.17221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55">
    <w:name w:val="SP.12.172255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33">
    <w:name w:val="SP.12.17223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character" w:customStyle="1" w:styleId="SC12204802">
    <w:name w:val="SC.12.204802"/>
    <w:uiPriority w:val="99"/>
    <w:rsid w:val="00055348"/>
    <w:rPr>
      <w:color w:val="000000"/>
      <w:sz w:val="20"/>
      <w:szCs w:val="20"/>
    </w:rPr>
  </w:style>
  <w:style w:type="paragraph" w:customStyle="1" w:styleId="SP12172242">
    <w:name w:val="SP.12.172242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EditorNote">
    <w:name w:val="Editor_Note"/>
    <w:uiPriority w:val="99"/>
    <w:rsid w:val="003356B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SG"/>
    </w:rPr>
  </w:style>
  <w:style w:type="paragraph" w:customStyle="1" w:styleId="CellBodyCentred">
    <w:name w:val="CellBodyCentred"/>
    <w:uiPriority w:val="99"/>
    <w:rsid w:val="0073601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hAnsi="Arial" w:cs="Arial"/>
      <w:color w:val="000000"/>
      <w:w w:val="0"/>
      <w:sz w:val="16"/>
      <w:szCs w:val="16"/>
      <w:lang w:eastAsia="en-SG"/>
    </w:rPr>
  </w:style>
  <w:style w:type="paragraph" w:customStyle="1" w:styleId="Definitions1">
    <w:name w:val="Definitions1"/>
    <w:uiPriority w:val="99"/>
    <w:rsid w:val="0073601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SG"/>
    </w:rPr>
  </w:style>
  <w:style w:type="paragraph" w:customStyle="1" w:styleId="AH2">
    <w:name w:val="AH2"/>
    <w:aliases w:val="A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AH3">
    <w:name w:val="AH3"/>
    <w:aliases w:val="A.1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ATableTitle">
    <w:name w:val="ATableTitle"/>
    <w:next w:val="T"/>
    <w:uiPriority w:val="99"/>
    <w:rsid w:val="00C706C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figuretext">
    <w:name w:val="figure text"/>
    <w:uiPriority w:val="99"/>
    <w:rsid w:val="00E207A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Prim2">
    <w:name w:val="Prim2"/>
    <w:aliases w:val="PrimTag3"/>
    <w:uiPriority w:val="99"/>
    <w:rsid w:val="00CF212F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  <w:lang w:eastAsia="en-SG"/>
    </w:rPr>
  </w:style>
  <w:style w:type="paragraph" w:customStyle="1" w:styleId="SP15303498">
    <w:name w:val="SP.15.303498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509">
    <w:name w:val="SP.15.303509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120">
    <w:name w:val="SP.15.303120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character" w:customStyle="1" w:styleId="SC15323589">
    <w:name w:val="SC.15.323589"/>
    <w:uiPriority w:val="99"/>
    <w:rsid w:val="000574F4"/>
    <w:rPr>
      <w:rFonts w:cs="Times New Roman"/>
      <w:color w:val="000000"/>
      <w:sz w:val="20"/>
      <w:szCs w:val="20"/>
    </w:rPr>
  </w:style>
  <w:style w:type="paragraph" w:styleId="af7">
    <w:name w:val="Body Text"/>
    <w:basedOn w:val="a0"/>
    <w:link w:val="af8"/>
    <w:semiHidden/>
    <w:unhideWhenUsed/>
    <w:rsid w:val="004333A2"/>
    <w:pPr>
      <w:spacing w:after="120"/>
    </w:pPr>
  </w:style>
  <w:style w:type="character" w:customStyle="1" w:styleId="af8">
    <w:name w:val="正文文本 字符"/>
    <w:basedOn w:val="a1"/>
    <w:link w:val="af7"/>
    <w:semiHidden/>
    <w:rsid w:val="004333A2"/>
    <w:rPr>
      <w:sz w:val="22"/>
      <w:lang w:val="en-GB"/>
    </w:rPr>
  </w:style>
  <w:style w:type="paragraph" w:customStyle="1" w:styleId="TableParagraph">
    <w:name w:val="Table Paragraph"/>
    <w:basedOn w:val="a0"/>
    <w:uiPriority w:val="1"/>
    <w:qFormat/>
    <w:rsid w:val="004333A2"/>
    <w:pPr>
      <w:widowControl w:val="0"/>
      <w:autoSpaceDE w:val="0"/>
      <w:autoSpaceDN w:val="0"/>
      <w:adjustRightInd w:val="0"/>
      <w:jc w:val="left"/>
    </w:pPr>
    <w:rPr>
      <w:sz w:val="24"/>
      <w:szCs w:val="24"/>
      <w:lang w:val="en-US" w:eastAsia="zh-CN" w:bidi="ne-NP"/>
    </w:rPr>
  </w:style>
  <w:style w:type="character" w:customStyle="1" w:styleId="SC10319501">
    <w:name w:val="SC.10.319501"/>
    <w:uiPriority w:val="99"/>
    <w:rsid w:val="00661BC4"/>
    <w:rPr>
      <w:color w:val="000000"/>
      <w:sz w:val="20"/>
      <w:szCs w:val="20"/>
    </w:rPr>
  </w:style>
  <w:style w:type="paragraph" w:customStyle="1" w:styleId="SP10319618">
    <w:name w:val="SP.10.319618"/>
    <w:basedOn w:val="Default"/>
    <w:next w:val="Default"/>
    <w:uiPriority w:val="99"/>
    <w:rsid w:val="00E66CCF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319787">
    <w:name w:val="SP.10.319787"/>
    <w:basedOn w:val="Default"/>
    <w:next w:val="Default"/>
    <w:uiPriority w:val="99"/>
    <w:rsid w:val="00E66CCF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319765">
    <w:name w:val="SP.10.319765"/>
    <w:basedOn w:val="Default"/>
    <w:next w:val="Default"/>
    <w:uiPriority w:val="99"/>
    <w:rsid w:val="00E66CCF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319626">
    <w:name w:val="SP.10.319626"/>
    <w:basedOn w:val="Default"/>
    <w:next w:val="Default"/>
    <w:uiPriority w:val="99"/>
    <w:rsid w:val="00E66CCF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10319544">
    <w:name w:val="SC.10.319544"/>
    <w:uiPriority w:val="99"/>
    <w:rsid w:val="00E66CCF"/>
    <w:rPr>
      <w:color w:val="000000"/>
      <w:sz w:val="20"/>
      <w:szCs w:val="20"/>
    </w:rPr>
  </w:style>
  <w:style w:type="paragraph" w:customStyle="1" w:styleId="SP15299402">
    <w:name w:val="SP.15.299402"/>
    <w:basedOn w:val="Default"/>
    <w:next w:val="Default"/>
    <w:uiPriority w:val="99"/>
    <w:rsid w:val="00FC4212"/>
    <w:pPr>
      <w:widowControl w:val="0"/>
    </w:pPr>
    <w:rPr>
      <w:color w:val="auto"/>
    </w:rPr>
  </w:style>
  <w:style w:type="paragraph" w:customStyle="1" w:styleId="SP15299413">
    <w:name w:val="SP.15.299413"/>
    <w:basedOn w:val="Default"/>
    <w:next w:val="Default"/>
    <w:uiPriority w:val="99"/>
    <w:rsid w:val="00FC4212"/>
    <w:pPr>
      <w:widowControl w:val="0"/>
    </w:pPr>
    <w:rPr>
      <w:color w:val="auto"/>
    </w:rPr>
  </w:style>
  <w:style w:type="paragraph" w:customStyle="1" w:styleId="SP15299024">
    <w:name w:val="SP.15.299024"/>
    <w:basedOn w:val="Default"/>
    <w:next w:val="Default"/>
    <w:uiPriority w:val="99"/>
    <w:rsid w:val="00FC4212"/>
    <w:pPr>
      <w:widowControl w:val="0"/>
    </w:pPr>
    <w:rPr>
      <w:color w:val="auto"/>
    </w:rPr>
  </w:style>
  <w:style w:type="character" w:customStyle="1" w:styleId="SC15323705">
    <w:name w:val="SC.15.323705"/>
    <w:uiPriority w:val="99"/>
    <w:rsid w:val="00FC4212"/>
    <w:rPr>
      <w:color w:val="000000"/>
      <w:sz w:val="20"/>
      <w:szCs w:val="20"/>
      <w:u w:val="single"/>
    </w:rPr>
  </w:style>
  <w:style w:type="paragraph" w:customStyle="1" w:styleId="SP15299369">
    <w:name w:val="SP.15.299369"/>
    <w:basedOn w:val="Default"/>
    <w:next w:val="Default"/>
    <w:uiPriority w:val="99"/>
    <w:rsid w:val="00FC4212"/>
    <w:pPr>
      <w:widowControl w:val="0"/>
    </w:pPr>
    <w:rPr>
      <w:color w:val="auto"/>
    </w:rPr>
  </w:style>
  <w:style w:type="paragraph" w:customStyle="1" w:styleId="SP15299380">
    <w:name w:val="SP.15.299380"/>
    <w:basedOn w:val="Default"/>
    <w:next w:val="Default"/>
    <w:uiPriority w:val="99"/>
    <w:rsid w:val="00FC4212"/>
    <w:pPr>
      <w:widowControl w:val="0"/>
    </w:pPr>
    <w:rPr>
      <w:color w:val="auto"/>
    </w:rPr>
  </w:style>
  <w:style w:type="paragraph" w:customStyle="1" w:styleId="SP15299448">
    <w:name w:val="SP.15.299448"/>
    <w:basedOn w:val="Default"/>
    <w:next w:val="Default"/>
    <w:uiPriority w:val="99"/>
    <w:rsid w:val="00FC4212"/>
    <w:pPr>
      <w:widowControl w:val="0"/>
    </w:pPr>
    <w:rPr>
      <w:color w:val="auto"/>
    </w:rPr>
  </w:style>
  <w:style w:type="character" w:customStyle="1" w:styleId="SC15323592">
    <w:name w:val="SC.15.323592"/>
    <w:uiPriority w:val="99"/>
    <w:rsid w:val="00FC4212"/>
    <w:rPr>
      <w:rFonts w:ascii="Times New Roman" w:hAnsi="Times New Roman" w:cs="Times New Roman"/>
      <w:color w:val="000000"/>
      <w:sz w:val="18"/>
      <w:szCs w:val="18"/>
    </w:rPr>
  </w:style>
  <w:style w:type="character" w:customStyle="1" w:styleId="SC5106520">
    <w:name w:val="SC.5.106520"/>
    <w:uiPriority w:val="99"/>
    <w:rsid w:val="00983A38"/>
    <w:rPr>
      <w:b/>
      <w:bCs/>
      <w:color w:val="000000"/>
    </w:rPr>
  </w:style>
  <w:style w:type="character" w:customStyle="1" w:styleId="SC2212999">
    <w:name w:val="SC.2.212999"/>
    <w:uiPriority w:val="99"/>
    <w:rsid w:val="00983A38"/>
    <w:rPr>
      <w:color w:val="000000"/>
      <w:sz w:val="20"/>
      <w:szCs w:val="20"/>
    </w:rPr>
  </w:style>
  <w:style w:type="character" w:customStyle="1" w:styleId="SC15323611">
    <w:name w:val="SC.15.323611"/>
    <w:uiPriority w:val="99"/>
    <w:rsid w:val="00B102CA"/>
    <w:rPr>
      <w:color w:val="000000"/>
      <w:sz w:val="18"/>
      <w:szCs w:val="18"/>
    </w:rPr>
  </w:style>
  <w:style w:type="paragraph" w:customStyle="1" w:styleId="SP21278922">
    <w:name w:val="SP.21.278922"/>
    <w:basedOn w:val="Default"/>
    <w:next w:val="Default"/>
    <w:uiPriority w:val="99"/>
    <w:rsid w:val="00B7092A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21278933">
    <w:name w:val="SP.21.278933"/>
    <w:basedOn w:val="Default"/>
    <w:next w:val="Default"/>
    <w:uiPriority w:val="99"/>
    <w:rsid w:val="00B7092A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21278544">
    <w:name w:val="SP.21.278544"/>
    <w:basedOn w:val="Default"/>
    <w:next w:val="Default"/>
    <w:uiPriority w:val="99"/>
    <w:rsid w:val="00B7092A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21278889">
    <w:name w:val="SP.21.278889"/>
    <w:basedOn w:val="Default"/>
    <w:next w:val="Default"/>
    <w:uiPriority w:val="99"/>
    <w:rsid w:val="00B7092A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21323589">
    <w:name w:val="SC.21.323589"/>
    <w:uiPriority w:val="99"/>
    <w:rsid w:val="00B7092A"/>
    <w:rPr>
      <w:color w:val="000000"/>
      <w:sz w:val="20"/>
      <w:szCs w:val="20"/>
    </w:rPr>
  </w:style>
  <w:style w:type="paragraph" w:customStyle="1" w:styleId="SP21278900">
    <w:name w:val="SP.21.278900"/>
    <w:basedOn w:val="Default"/>
    <w:next w:val="Default"/>
    <w:uiPriority w:val="99"/>
    <w:rsid w:val="00F474E0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21323592">
    <w:name w:val="SC.21.323592"/>
    <w:uiPriority w:val="99"/>
    <w:rsid w:val="00FF5940"/>
    <w:rPr>
      <w:color w:val="000000"/>
      <w:sz w:val="18"/>
      <w:szCs w:val="18"/>
    </w:rPr>
  </w:style>
  <w:style w:type="paragraph" w:customStyle="1" w:styleId="SP21278968">
    <w:name w:val="SP.21.278968"/>
    <w:basedOn w:val="Default"/>
    <w:next w:val="Default"/>
    <w:uiPriority w:val="99"/>
    <w:rsid w:val="008F5231"/>
    <w:pPr>
      <w:widowControl w:val="0"/>
    </w:pPr>
    <w:rPr>
      <w:color w:val="auto"/>
    </w:rPr>
  </w:style>
  <w:style w:type="character" w:customStyle="1" w:styleId="10">
    <w:name w:val="标题 1 字符"/>
    <w:basedOn w:val="a1"/>
    <w:link w:val="1"/>
    <w:rsid w:val="00973CA7"/>
    <w:rPr>
      <w:rFonts w:ascii="Arial" w:hAnsi="Arial"/>
      <w:b/>
      <w:sz w:val="32"/>
      <w:u w:val="single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562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21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33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75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871421D2-29A8-4411-BA5C-90467E4ED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230</TotalTime>
  <Pages>6</Pages>
  <Words>1003</Words>
  <Characters>5722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21/0301r5</vt:lpstr>
      <vt:lpstr>IEEE 802.11-21/0301r0</vt:lpstr>
    </vt:vector>
  </TitlesOfParts>
  <Company>Panasonic Corporation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21/0301r5</dc:title>
  <dc:subject>Submission</dc:subject>
  <dc:creator>Ming Gan</dc:creator>
  <cp:keywords>March 2016, CTPClassification=CTP_IC:VisualMarkings=</cp:keywords>
  <dc:description/>
  <cp:lastModifiedBy>gongbo (E)</cp:lastModifiedBy>
  <cp:revision>138</cp:revision>
  <cp:lastPrinted>2014-09-06T06:13:00Z</cp:lastPrinted>
  <dcterms:created xsi:type="dcterms:W3CDTF">2023-09-10T04:04:00Z</dcterms:created>
  <dcterms:modified xsi:type="dcterms:W3CDTF">2023-09-11T18:49:00Z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e933072d-10ca-4c89-a311-2a2215524cee</vt:lpwstr>
  </property>
  <property fmtid="{D5CDD505-2E9C-101B-9397-08002B2CF9AE}" pid="4" name="CTP_BU">
    <vt:lpwstr>NEXT GEN AND STANDARDS GROUP</vt:lpwstr>
  </property>
  <property fmtid="{D5CDD505-2E9C-101B-9397-08002B2CF9AE}" pid="5" name="CTP_TimeStamp">
    <vt:lpwstr>2016-11-08 17:56:51Z</vt:lpwstr>
  </property>
  <property fmtid="{D5CDD505-2E9C-101B-9397-08002B2CF9AE}" pid="6" name="_2015_ms_pID_725343">
    <vt:lpwstr>(3)DnYtnMPD4erfoJ08qKrQZUinV/QXKtKKqlK8h0Bnlp2XTcAjghG6k9m9EFBLZQhZcL/MlbSN
5vpJrsz4vWqVQdKK3sinwa5d+ZQMoXMWy2cid1YQ5NdW9Lx9ctuaFOv2JGPxFfkLagrkY3Sm
Szlc8LYYkl4RQ32g3VSY7ldDIrXFeqIFAdazCw3wocE0pQHzqUPjbIv+fqAcF5j83Fq5oW4d
eZ/4FVpYtBiZLvz3YG</vt:lpwstr>
  </property>
  <property fmtid="{D5CDD505-2E9C-101B-9397-08002B2CF9AE}" pid="7" name="_2015_ms_pID_7253431">
    <vt:lpwstr>V45GgClDl6g096bZ8/aCx0rNXjbkG0C7/G8ZtIAsXjy7kP8SMV28ud
WS+AJuCyNVg/zoWYmfH0PUMY/nECJmMse3M3mEcPf5Xflbx6L9WrSIWBnu4uWK+v1V4+yfg0
GejQIeljHUilo9mbcVRsBhDBeovhLQIL0MmwjLrmo/eSUer6uECBe37eW0Zz3YZKmWkcU2FF
E5YnU8ypAXwZfKmPJnZXbavBvhR4bX98tO5l</vt:lpwstr>
  </property>
  <property fmtid="{D5CDD505-2E9C-101B-9397-08002B2CF9AE}" pid="8" name="CTPClassification">
    <vt:lpwstr>CTP_IC</vt:lpwstr>
  </property>
  <property fmtid="{D5CDD505-2E9C-101B-9397-08002B2CF9AE}" pid="9" name="MSIP_Label_9aa06179-68b3-4e2b-b09b-a2424735516b_Enabled">
    <vt:lpwstr>True</vt:lpwstr>
  </property>
  <property fmtid="{D5CDD505-2E9C-101B-9397-08002B2CF9AE}" pid="10" name="MSIP_Label_9aa06179-68b3-4e2b-b09b-a2424735516b_SiteId">
    <vt:lpwstr>46c98d88-e344-4ed4-8496-4ed7712e255d</vt:lpwstr>
  </property>
  <property fmtid="{D5CDD505-2E9C-101B-9397-08002B2CF9AE}" pid="11" name="MSIP_Label_9aa06179-68b3-4e2b-b09b-a2424735516b_Owner">
    <vt:lpwstr>laurent.cariou@intel.com</vt:lpwstr>
  </property>
  <property fmtid="{D5CDD505-2E9C-101B-9397-08002B2CF9AE}" pid="12" name="MSIP_Label_9aa06179-68b3-4e2b-b09b-a2424735516b_SetDate">
    <vt:lpwstr>2021-05-12T15:35:39.7761577Z</vt:lpwstr>
  </property>
  <property fmtid="{D5CDD505-2E9C-101B-9397-08002B2CF9AE}" pid="13" name="MSIP_Label_9aa06179-68b3-4e2b-b09b-a2424735516b_Name">
    <vt:lpwstr>Intel Confidential</vt:lpwstr>
  </property>
  <property fmtid="{D5CDD505-2E9C-101B-9397-08002B2CF9AE}" pid="14" name="MSIP_Label_9aa06179-68b3-4e2b-b09b-a2424735516b_Application">
    <vt:lpwstr>Microsoft Azure Information Protection</vt:lpwstr>
  </property>
  <property fmtid="{D5CDD505-2E9C-101B-9397-08002B2CF9AE}" pid="15" name="MSIP_Label_9aa06179-68b3-4e2b-b09b-a2424735516b_ActionId">
    <vt:lpwstr>3287bc87-c3a7-49c3-9e5b-946c1bccec84</vt:lpwstr>
  </property>
  <property fmtid="{D5CDD505-2E9C-101B-9397-08002B2CF9AE}" pid="16" name="MSIP_Label_9aa06179-68b3-4e2b-b09b-a2424735516b_Extended_MSFT_Method">
    <vt:lpwstr>Automatic</vt:lpwstr>
  </property>
  <property fmtid="{D5CDD505-2E9C-101B-9397-08002B2CF9AE}" pid="17" name="Sensitivity">
    <vt:lpwstr>Intel Confidential</vt:lpwstr>
  </property>
  <property fmtid="{D5CDD505-2E9C-101B-9397-08002B2CF9AE}" pid="18" name="_2015_ms_pID_7253432">
    <vt:lpwstr>IReUPxu+WWDEhxQj58BsJ58=</vt:lpwstr>
  </property>
  <property fmtid="{D5CDD505-2E9C-101B-9397-08002B2CF9AE}" pid="19" name="_readonly">
    <vt:lpwstr/>
  </property>
  <property fmtid="{D5CDD505-2E9C-101B-9397-08002B2CF9AE}" pid="20" name="_change">
    <vt:lpwstr/>
  </property>
  <property fmtid="{D5CDD505-2E9C-101B-9397-08002B2CF9AE}" pid="21" name="_full-control">
    <vt:lpwstr/>
  </property>
  <property fmtid="{D5CDD505-2E9C-101B-9397-08002B2CF9AE}" pid="22" name="sflag">
    <vt:lpwstr>1667778847</vt:lpwstr>
  </property>
</Properties>
</file>